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F990B" w14:textId="77777777" w:rsidR="00544DBA" w:rsidRPr="00897475" w:rsidRDefault="00544DBA" w:rsidP="00504AF3">
      <w:pPr>
        <w:jc w:val="center"/>
        <w:rPr>
          <w:b/>
          <w:sz w:val="32"/>
          <w:szCs w:val="32"/>
        </w:rPr>
      </w:pPr>
      <w:bookmarkStart w:id="0" w:name="_Toc375058496"/>
      <w:bookmarkStart w:id="1" w:name="_Toc418166314"/>
      <w:bookmarkStart w:id="2" w:name="_Toc496694151"/>
      <w:bookmarkStart w:id="3" w:name="_Toc496694153"/>
      <w:bookmarkStart w:id="4" w:name="_Hlk31294097"/>
      <w:bookmarkStart w:id="5" w:name="_GoBack"/>
      <w:bookmarkEnd w:id="5"/>
      <w:r w:rsidRPr="00897475">
        <w:rPr>
          <w:b/>
          <w:sz w:val="32"/>
          <w:szCs w:val="32"/>
        </w:rPr>
        <w:t>Διακήρυξη</w:t>
      </w:r>
      <w:r w:rsidR="00504AF3" w:rsidRPr="00504AF3">
        <w:rPr>
          <w:b/>
          <w:sz w:val="32"/>
          <w:szCs w:val="32"/>
        </w:rPr>
        <w:t xml:space="preserve"> </w:t>
      </w:r>
      <w:r w:rsidRPr="00897475">
        <w:rPr>
          <w:b/>
          <w:sz w:val="32"/>
          <w:szCs w:val="32"/>
        </w:rPr>
        <w:t>Ηλεκτρονικού Διεθνούς Ανοικτού Άνω των Ορίων Διαγωνισμού</w:t>
      </w:r>
      <w:r w:rsidR="005537EF" w:rsidRPr="005537EF">
        <w:rPr>
          <w:b/>
          <w:sz w:val="32"/>
          <w:szCs w:val="32"/>
        </w:rPr>
        <w:t xml:space="preserve"> </w:t>
      </w:r>
      <w:r w:rsidRPr="00897475">
        <w:rPr>
          <w:b/>
          <w:sz w:val="32"/>
          <w:szCs w:val="32"/>
        </w:rPr>
        <w:t>για το Έργο</w:t>
      </w:r>
      <w:r w:rsidR="000B39AE">
        <w:rPr>
          <w:b/>
          <w:sz w:val="32"/>
          <w:szCs w:val="32"/>
        </w:rPr>
        <w:t>:</w:t>
      </w:r>
    </w:p>
    <w:p w14:paraId="701EFCEE" w14:textId="77777777" w:rsidR="00544DBA" w:rsidRPr="00897475" w:rsidRDefault="00544DBA" w:rsidP="00AF64B7">
      <w:pPr>
        <w:jc w:val="center"/>
        <w:rPr>
          <w:b/>
          <w:iCs/>
          <w:sz w:val="32"/>
          <w:szCs w:val="32"/>
        </w:rPr>
      </w:pPr>
      <w:r w:rsidRPr="00897475">
        <w:rPr>
          <w:b/>
          <w:iCs/>
          <w:sz w:val="32"/>
          <w:szCs w:val="32"/>
        </w:rPr>
        <w:t>«</w:t>
      </w:r>
      <w:r w:rsidRPr="00897475">
        <w:rPr>
          <w:b/>
          <w:sz w:val="32"/>
          <w:szCs w:val="32"/>
        </w:rPr>
        <w:t xml:space="preserve">Υπηρεσίες </w:t>
      </w:r>
      <w:r w:rsidR="00AF64B7">
        <w:rPr>
          <w:b/>
          <w:sz w:val="32"/>
          <w:szCs w:val="32"/>
        </w:rPr>
        <w:t>Επέκτασης</w:t>
      </w:r>
      <w:r w:rsidRPr="00897475">
        <w:rPr>
          <w:b/>
          <w:sz w:val="32"/>
          <w:szCs w:val="32"/>
        </w:rPr>
        <w:t xml:space="preserve"> </w:t>
      </w:r>
      <w:r w:rsidR="00AF64B7" w:rsidRPr="00AF64B7">
        <w:rPr>
          <w:b/>
          <w:sz w:val="32"/>
          <w:szCs w:val="32"/>
        </w:rPr>
        <w:t>αρχιτεκτονικής κόμβου υπηρεσιών govHUB και υλοποίηση ψηφιακών υπηρεσιών ηλεκτρονικής διακυβέρνησης»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897475" w:rsidRPr="00897475" w14:paraId="675CC30A" w14:textId="77777777" w:rsidTr="00603CEC">
        <w:tc>
          <w:tcPr>
            <w:tcW w:w="3330" w:type="dxa"/>
            <w:shd w:val="clear" w:color="auto" w:fill="auto"/>
            <w:vAlign w:val="bottom"/>
          </w:tcPr>
          <w:p w14:paraId="6FDA30AB" w14:textId="77777777" w:rsidR="00544DBA" w:rsidRPr="00897475" w:rsidRDefault="00544DBA" w:rsidP="00504AF3">
            <w:pPr>
              <w:autoSpaceDE w:val="0"/>
              <w:autoSpaceDN w:val="0"/>
              <w:adjustRightInd w:val="0"/>
              <w:spacing w:after="0"/>
              <w:jc w:val="right"/>
              <w:rPr>
                <w:b/>
              </w:rPr>
            </w:pPr>
            <w:r w:rsidRPr="00897475">
              <w:rPr>
                <w:b/>
              </w:rPr>
              <w:t xml:space="preserve">Κωδ. ΟΠΣ: </w:t>
            </w:r>
          </w:p>
        </w:tc>
        <w:tc>
          <w:tcPr>
            <w:tcW w:w="6298" w:type="dxa"/>
            <w:gridSpan w:val="2"/>
            <w:shd w:val="clear" w:color="auto" w:fill="auto"/>
            <w:vAlign w:val="bottom"/>
          </w:tcPr>
          <w:p w14:paraId="2089F3DA" w14:textId="77777777" w:rsidR="00544DBA" w:rsidRPr="0020289B" w:rsidRDefault="00504AF3" w:rsidP="00504AF3">
            <w:pPr>
              <w:autoSpaceDE w:val="0"/>
              <w:autoSpaceDN w:val="0"/>
              <w:adjustRightInd w:val="0"/>
              <w:spacing w:after="0"/>
              <w:rPr>
                <w:b/>
                <w:highlight w:val="cyan"/>
                <w:lang w:val="en-US"/>
              </w:rPr>
            </w:pPr>
            <w:r w:rsidRPr="00E43291">
              <w:rPr>
                <w:b/>
                <w:lang w:val="en-US"/>
              </w:rPr>
              <w:t>5093606</w:t>
            </w:r>
          </w:p>
        </w:tc>
      </w:tr>
      <w:tr w:rsidR="00897475" w:rsidRPr="00897475" w14:paraId="6609A784" w14:textId="77777777" w:rsidTr="00603CEC">
        <w:tc>
          <w:tcPr>
            <w:tcW w:w="3330" w:type="dxa"/>
            <w:shd w:val="clear" w:color="auto" w:fill="auto"/>
            <w:vAlign w:val="center"/>
          </w:tcPr>
          <w:p w14:paraId="6CB35675" w14:textId="77777777" w:rsidR="00544DBA" w:rsidRPr="00897475" w:rsidRDefault="00544DBA" w:rsidP="00504AF3">
            <w:pPr>
              <w:autoSpaceDE w:val="0"/>
              <w:autoSpaceDN w:val="0"/>
              <w:adjustRightInd w:val="0"/>
              <w:spacing w:after="0"/>
              <w:jc w:val="right"/>
              <w:rPr>
                <w:b/>
              </w:rPr>
            </w:pPr>
            <w:r w:rsidRPr="00897475">
              <w:rPr>
                <w:b/>
              </w:rPr>
              <w:t>Επιχειρησιακό Πρόγραμμα:</w:t>
            </w:r>
          </w:p>
        </w:tc>
        <w:tc>
          <w:tcPr>
            <w:tcW w:w="6298" w:type="dxa"/>
            <w:gridSpan w:val="2"/>
            <w:shd w:val="clear" w:color="auto" w:fill="auto"/>
            <w:vAlign w:val="center"/>
          </w:tcPr>
          <w:p w14:paraId="3708C210" w14:textId="77777777" w:rsidR="00544DBA" w:rsidRPr="00897475" w:rsidRDefault="0020289B" w:rsidP="00504AF3">
            <w:pPr>
              <w:autoSpaceDE w:val="0"/>
              <w:autoSpaceDN w:val="0"/>
              <w:adjustRightInd w:val="0"/>
              <w:spacing w:after="0"/>
              <w:jc w:val="left"/>
              <w:rPr>
                <w:b/>
              </w:rPr>
            </w:pPr>
            <w:r w:rsidRPr="0020289B">
              <w:rPr>
                <w:bCs/>
              </w:rPr>
              <w:t>Μεταρρύθμιση Δημόσιου Τομέα</w:t>
            </w:r>
          </w:p>
        </w:tc>
      </w:tr>
      <w:tr w:rsidR="00897475" w:rsidRPr="00897475" w14:paraId="37C3342D" w14:textId="77777777" w:rsidTr="00603CEC">
        <w:tc>
          <w:tcPr>
            <w:tcW w:w="3330" w:type="dxa"/>
            <w:shd w:val="clear" w:color="auto" w:fill="auto"/>
            <w:vAlign w:val="center"/>
          </w:tcPr>
          <w:p w14:paraId="1B6C6CA4" w14:textId="77777777" w:rsidR="00544DBA" w:rsidRPr="00897475" w:rsidRDefault="00544DBA" w:rsidP="00504AF3">
            <w:pPr>
              <w:autoSpaceDE w:val="0"/>
              <w:autoSpaceDN w:val="0"/>
              <w:adjustRightInd w:val="0"/>
              <w:spacing w:after="0"/>
              <w:jc w:val="right"/>
              <w:rPr>
                <w:b/>
              </w:rPr>
            </w:pPr>
            <w:r w:rsidRPr="00897475">
              <w:rPr>
                <w:b/>
              </w:rPr>
              <w:t>Προϋπολογισμός-Εκτιμώμενη αξία σύμβασης:</w:t>
            </w:r>
          </w:p>
          <w:p w14:paraId="29908275" w14:textId="77777777" w:rsidR="00544DBA" w:rsidRPr="00897475" w:rsidRDefault="00544DBA" w:rsidP="00504AF3">
            <w:pPr>
              <w:autoSpaceDE w:val="0"/>
              <w:autoSpaceDN w:val="0"/>
              <w:adjustRightInd w:val="0"/>
              <w:spacing w:after="0"/>
              <w:jc w:val="right"/>
              <w:rPr>
                <w:b/>
              </w:rPr>
            </w:pPr>
          </w:p>
        </w:tc>
        <w:tc>
          <w:tcPr>
            <w:tcW w:w="6298" w:type="dxa"/>
            <w:gridSpan w:val="2"/>
            <w:shd w:val="clear" w:color="auto" w:fill="auto"/>
            <w:vAlign w:val="bottom"/>
          </w:tcPr>
          <w:p w14:paraId="27E982CB" w14:textId="77777777" w:rsidR="00603CEC" w:rsidRPr="00274B25" w:rsidRDefault="00603CEC" w:rsidP="00504AF3">
            <w:pPr>
              <w:keepNext/>
              <w:keepLines/>
              <w:widowControl w:val="0"/>
              <w:tabs>
                <w:tab w:val="left" w:pos="428"/>
              </w:tabs>
              <w:autoSpaceDE w:val="0"/>
              <w:spacing w:after="0"/>
              <w:ind w:left="110" w:right="90"/>
            </w:pPr>
            <w:r w:rsidRPr="00274B25">
              <w:t xml:space="preserve">Προϋπολογισμός Έργου - εκτιμώμενη αξία σύμβασης: </w:t>
            </w:r>
            <w:r>
              <w:t>εννιακόσιες τρεις χιλιάδες  εννιακόσια  ευρώ</w:t>
            </w:r>
            <w:r w:rsidRPr="00274B25">
              <w:t xml:space="preserve">, </w:t>
            </w:r>
            <w:r w:rsidRPr="007C29CF">
              <w:rPr>
                <w:b/>
              </w:rPr>
              <w:t>903.900</w:t>
            </w:r>
            <w:r w:rsidR="00803106">
              <w:rPr>
                <w:b/>
              </w:rPr>
              <w:t>,00</w:t>
            </w:r>
            <w:r w:rsidRPr="00274B25">
              <w:rPr>
                <w:b/>
                <w:bCs/>
              </w:rPr>
              <w:t xml:space="preserve"> € </w:t>
            </w:r>
            <w:r w:rsidRPr="00274B25">
              <w:t xml:space="preserve">μη περιλαμβανομένου ΦΠΑ 24% (προϋπολογισμός με ΦΠΑ: </w:t>
            </w:r>
            <w:r w:rsidRPr="007C29CF">
              <w:rPr>
                <w:b/>
              </w:rPr>
              <w:t>1.120.836,00</w:t>
            </w:r>
            <w:r>
              <w:t xml:space="preserve"> </w:t>
            </w:r>
            <w:r w:rsidRPr="00274B25">
              <w:rPr>
                <w:b/>
                <w:bCs/>
              </w:rPr>
              <w:t xml:space="preserve">€ </w:t>
            </w:r>
            <w:r w:rsidRPr="008A4657">
              <w:rPr>
                <w:b/>
              </w:rPr>
              <w:t xml:space="preserve">ΦΠΑ </w:t>
            </w:r>
            <w:r w:rsidR="00803106" w:rsidRPr="00803106">
              <w:rPr>
                <w:b/>
              </w:rPr>
              <w:t>216.936,00</w:t>
            </w:r>
            <w:r w:rsidRPr="008A4657">
              <w:rPr>
                <w:b/>
              </w:rPr>
              <w:t>€</w:t>
            </w:r>
            <w:r w:rsidRPr="00274B25">
              <w:t>):</w:t>
            </w:r>
          </w:p>
          <w:p w14:paraId="444B79BE" w14:textId="77777777" w:rsidR="00603CEC" w:rsidRDefault="00603CEC" w:rsidP="004A1D19">
            <w:pPr>
              <w:pStyle w:val="Tabletext"/>
              <w:numPr>
                <w:ilvl w:val="0"/>
                <w:numId w:val="78"/>
              </w:numPr>
              <w:spacing w:after="0"/>
              <w:ind w:left="379" w:hanging="379"/>
              <w:jc w:val="both"/>
              <w:rPr>
                <w:rFonts w:cs="Tahoma"/>
                <w:b/>
                <w:bCs/>
                <w:sz w:val="22"/>
                <w:szCs w:val="22"/>
                <w:lang w:eastAsia="el-GR"/>
              </w:rPr>
            </w:pPr>
            <w:r>
              <w:rPr>
                <w:rFonts w:cs="Tahoma"/>
                <w:sz w:val="22"/>
                <w:szCs w:val="22"/>
              </w:rPr>
              <w:t xml:space="preserve">Προϋπολογισμός Αρχικού Έργου - </w:t>
            </w:r>
            <w:r w:rsidRPr="00897475">
              <w:rPr>
                <w:rFonts w:cs="Tahoma"/>
                <w:sz w:val="22"/>
                <w:szCs w:val="22"/>
              </w:rPr>
              <w:t>εκτιμώμενη αξία σύμβασης ανέρχεται στο ποσό των</w:t>
            </w:r>
            <w:r>
              <w:rPr>
                <w:rFonts w:cs="Tahoma"/>
                <w:sz w:val="22"/>
                <w:szCs w:val="22"/>
              </w:rPr>
              <w:t xml:space="preserve"> επτακοσίων ογδόντα έξη χιλιάδων ευρώ </w:t>
            </w:r>
            <w:r w:rsidRPr="00897475">
              <w:rPr>
                <w:rFonts w:cs="Tahoma"/>
                <w:sz w:val="22"/>
                <w:szCs w:val="22"/>
              </w:rPr>
              <w:t xml:space="preserve"> </w:t>
            </w:r>
            <w:r>
              <w:rPr>
                <w:rFonts w:cs="Tahoma"/>
                <w:b/>
                <w:bCs/>
                <w:sz w:val="22"/>
                <w:szCs w:val="22"/>
                <w:lang w:eastAsia="el-GR"/>
              </w:rPr>
              <w:t xml:space="preserve"> </w:t>
            </w:r>
            <w:r w:rsidRPr="00C32919">
              <w:rPr>
                <w:rFonts w:cs="Tahoma"/>
                <w:b/>
                <w:bCs/>
                <w:sz w:val="22"/>
                <w:szCs w:val="22"/>
                <w:lang w:eastAsia="el-GR"/>
              </w:rPr>
              <w:t>786</w:t>
            </w:r>
            <w:r w:rsidRPr="00897475">
              <w:rPr>
                <w:rFonts w:cs="Tahoma"/>
                <w:b/>
                <w:bCs/>
                <w:sz w:val="22"/>
                <w:szCs w:val="22"/>
                <w:lang w:eastAsia="el-GR"/>
              </w:rPr>
              <w:t>.</w:t>
            </w:r>
            <w:r w:rsidRPr="00C32919">
              <w:rPr>
                <w:rFonts w:cs="Tahoma"/>
                <w:b/>
                <w:bCs/>
                <w:sz w:val="22"/>
                <w:szCs w:val="22"/>
                <w:lang w:eastAsia="el-GR"/>
              </w:rPr>
              <w:t>000</w:t>
            </w:r>
            <w:r w:rsidRPr="00897475">
              <w:rPr>
                <w:rFonts w:cs="Tahoma"/>
                <w:b/>
                <w:bCs/>
                <w:sz w:val="22"/>
                <w:szCs w:val="22"/>
                <w:lang w:eastAsia="el-GR"/>
              </w:rPr>
              <w:t>,</w:t>
            </w:r>
            <w:r w:rsidRPr="00C32919">
              <w:rPr>
                <w:rFonts w:cs="Tahoma"/>
                <w:b/>
                <w:bCs/>
                <w:sz w:val="22"/>
                <w:szCs w:val="22"/>
                <w:lang w:eastAsia="el-GR"/>
              </w:rPr>
              <w:t>00</w:t>
            </w:r>
            <w:r w:rsidR="00CC77B5" w:rsidRPr="00897475">
              <w:rPr>
                <w:rFonts w:cs="Tahoma"/>
                <w:b/>
                <w:bCs/>
                <w:sz w:val="22"/>
                <w:szCs w:val="22"/>
                <w:lang w:eastAsia="el-GR"/>
              </w:rPr>
              <w:t>€</w:t>
            </w:r>
            <w:r w:rsidRPr="00897475">
              <w:rPr>
                <w:rFonts w:cs="Tahoma"/>
                <w:b/>
                <w:bCs/>
                <w:sz w:val="22"/>
                <w:szCs w:val="22"/>
                <w:lang w:eastAsia="el-GR"/>
              </w:rPr>
              <w:t xml:space="preserve"> </w:t>
            </w:r>
            <w:r w:rsidR="00CC77B5">
              <w:rPr>
                <w:rFonts w:cs="Tahoma"/>
                <w:sz w:val="22"/>
                <w:szCs w:val="22"/>
              </w:rPr>
              <w:t>μ</w:t>
            </w:r>
            <w:r w:rsidRPr="00897475">
              <w:rPr>
                <w:rFonts w:cs="Tahoma"/>
                <w:sz w:val="22"/>
                <w:szCs w:val="22"/>
              </w:rPr>
              <w:t xml:space="preserve">η περιλαμβανομένου ΦΠΑ 24% , </w:t>
            </w:r>
            <w:r>
              <w:rPr>
                <w:rFonts w:cs="Tahoma"/>
                <w:sz w:val="22"/>
                <w:szCs w:val="22"/>
              </w:rPr>
              <w:t>(</w:t>
            </w:r>
            <w:r w:rsidRPr="00897475">
              <w:rPr>
                <w:rFonts w:cs="Tahoma"/>
                <w:sz w:val="22"/>
                <w:szCs w:val="22"/>
              </w:rPr>
              <w:t xml:space="preserve">προϋπολογισμός με ΦΠΑ: </w:t>
            </w:r>
            <w:r w:rsidRPr="0020289B">
              <w:rPr>
                <w:rFonts w:cs="Tahoma"/>
                <w:b/>
                <w:bCs/>
                <w:sz w:val="22"/>
                <w:szCs w:val="22"/>
                <w:lang w:eastAsia="el-GR"/>
              </w:rPr>
              <w:t>97</w:t>
            </w:r>
            <w:r w:rsidRPr="00C32919">
              <w:rPr>
                <w:rFonts w:cs="Tahoma"/>
                <w:b/>
                <w:bCs/>
                <w:sz w:val="22"/>
                <w:szCs w:val="22"/>
                <w:lang w:eastAsia="el-GR"/>
              </w:rPr>
              <w:t>4</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,0</w:t>
            </w:r>
            <w:r w:rsidRPr="0020289B">
              <w:rPr>
                <w:rFonts w:cs="Tahoma"/>
                <w:b/>
                <w:bCs/>
                <w:sz w:val="22"/>
                <w:szCs w:val="22"/>
                <w:lang w:eastAsia="el-GR"/>
              </w:rPr>
              <w:t>0</w:t>
            </w:r>
            <w:r w:rsidR="00CC77B5" w:rsidRPr="00897475">
              <w:rPr>
                <w:rFonts w:cs="Tahoma"/>
                <w:b/>
                <w:bCs/>
                <w:sz w:val="22"/>
                <w:szCs w:val="22"/>
                <w:lang w:eastAsia="el-GR"/>
              </w:rPr>
              <w:t>€</w:t>
            </w:r>
            <w:r w:rsidRPr="00897475">
              <w:rPr>
                <w:rFonts w:cs="Tahoma"/>
                <w:b/>
                <w:bCs/>
                <w:sz w:val="22"/>
                <w:szCs w:val="22"/>
                <w:lang w:eastAsia="el-GR"/>
              </w:rPr>
              <w:t xml:space="preserve">, ΦΠΑ  </w:t>
            </w:r>
            <w:r w:rsidRPr="00C32919">
              <w:rPr>
                <w:rFonts w:cs="Tahoma"/>
                <w:b/>
                <w:bCs/>
                <w:sz w:val="22"/>
                <w:szCs w:val="22"/>
                <w:lang w:eastAsia="el-GR"/>
              </w:rPr>
              <w:t>188</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w:t>
            </w:r>
            <w:r w:rsidRPr="00C32919">
              <w:rPr>
                <w:rFonts w:cs="Tahoma"/>
                <w:b/>
                <w:bCs/>
                <w:sz w:val="22"/>
                <w:szCs w:val="22"/>
                <w:lang w:eastAsia="el-GR"/>
              </w:rPr>
              <w:t>00</w:t>
            </w:r>
            <w:r w:rsidR="00CC77B5" w:rsidRPr="00897475">
              <w:rPr>
                <w:rFonts w:cs="Tahoma"/>
                <w:b/>
                <w:bCs/>
                <w:sz w:val="22"/>
                <w:szCs w:val="22"/>
                <w:lang w:eastAsia="el-GR"/>
              </w:rPr>
              <w:t>€</w:t>
            </w:r>
            <w:r w:rsidRPr="00897475">
              <w:rPr>
                <w:rFonts w:cs="Tahoma"/>
                <w:b/>
                <w:bCs/>
                <w:sz w:val="22"/>
                <w:szCs w:val="22"/>
                <w:lang w:eastAsia="el-GR"/>
              </w:rPr>
              <w:t>)</w:t>
            </w:r>
          </w:p>
          <w:p w14:paraId="1E8A3941" w14:textId="77777777" w:rsidR="004468A4" w:rsidRPr="00CC77B5" w:rsidRDefault="00603CEC" w:rsidP="004A1D19">
            <w:pPr>
              <w:pStyle w:val="TabletextChar"/>
              <w:numPr>
                <w:ilvl w:val="0"/>
                <w:numId w:val="78"/>
              </w:numPr>
              <w:spacing w:after="0"/>
              <w:ind w:left="379" w:hanging="379"/>
              <w:jc w:val="both"/>
              <w:rPr>
                <w:rFonts w:cs="Tahoma"/>
                <w:b/>
                <w:bCs/>
                <w:sz w:val="22"/>
                <w:szCs w:val="22"/>
                <w:lang w:eastAsia="el-GR"/>
              </w:rPr>
            </w:pPr>
            <w:r w:rsidRPr="00CC77B5">
              <w:rPr>
                <w:rFonts w:cs="Tahoma"/>
                <w:sz w:val="22"/>
                <w:szCs w:val="22"/>
              </w:rPr>
              <w:t xml:space="preserve">προϋπολογισμός δικαιώματος προαίρεσης </w:t>
            </w:r>
            <w:r w:rsidR="00CC77B5">
              <w:rPr>
                <w:rFonts w:cs="Tahoma"/>
                <w:sz w:val="22"/>
                <w:szCs w:val="22"/>
              </w:rPr>
              <w:t>φυσικού αντικειμένου</w:t>
            </w:r>
            <w:r w:rsidRPr="00CC77B5">
              <w:rPr>
                <w:rFonts w:cs="Tahoma"/>
                <w:sz w:val="22"/>
                <w:szCs w:val="22"/>
              </w:rPr>
              <w:t xml:space="preserve"> έως εκατό</w:t>
            </w:r>
            <w:r w:rsidR="00803106">
              <w:rPr>
                <w:rFonts w:cs="Tahoma"/>
                <w:sz w:val="22"/>
                <w:szCs w:val="22"/>
              </w:rPr>
              <w:t xml:space="preserve"> </w:t>
            </w:r>
            <w:r w:rsidRPr="00CC77B5">
              <w:rPr>
                <w:rFonts w:cs="Tahoma"/>
                <w:sz w:val="22"/>
                <w:szCs w:val="22"/>
              </w:rPr>
              <w:t xml:space="preserve">δέκα επτά χιλιάδες εννιακόσα ευρώ </w:t>
            </w:r>
            <w:r w:rsidRPr="00CC77B5">
              <w:rPr>
                <w:rFonts w:cs="Tahoma"/>
                <w:b/>
                <w:sz w:val="22"/>
                <w:szCs w:val="22"/>
              </w:rPr>
              <w:t>117.900</w:t>
            </w:r>
            <w:r w:rsidR="00CC77B5" w:rsidRPr="00CC77B5">
              <w:rPr>
                <w:rFonts w:cs="Tahoma"/>
                <w:b/>
                <w:sz w:val="22"/>
                <w:szCs w:val="22"/>
              </w:rPr>
              <w:t>,00</w:t>
            </w:r>
            <w:r w:rsidRPr="00CC77B5">
              <w:rPr>
                <w:rFonts w:cs="Tahoma"/>
                <w:b/>
                <w:bCs/>
                <w:sz w:val="22"/>
                <w:szCs w:val="22"/>
                <w:lang w:eastAsia="el-GR"/>
              </w:rPr>
              <w:t>€</w:t>
            </w:r>
            <w:r w:rsidR="00803106">
              <w:rPr>
                <w:rFonts w:cs="Tahoma"/>
                <w:b/>
                <w:bCs/>
                <w:sz w:val="22"/>
                <w:szCs w:val="22"/>
                <w:lang w:eastAsia="el-GR"/>
              </w:rPr>
              <w:t xml:space="preserve"> </w:t>
            </w:r>
            <w:r w:rsidRPr="00CC77B5">
              <w:rPr>
                <w:rFonts w:cs="Tahoma"/>
                <w:bCs/>
                <w:sz w:val="22"/>
                <w:szCs w:val="22"/>
                <w:lang w:eastAsia="el-GR"/>
              </w:rPr>
              <w:t>μη περιλαμβανομένου ΦΠΑ 24%,</w:t>
            </w:r>
            <w:r w:rsidRPr="00CC77B5">
              <w:rPr>
                <w:rFonts w:cs="Tahoma"/>
                <w:b/>
                <w:bCs/>
                <w:sz w:val="22"/>
                <w:szCs w:val="22"/>
                <w:lang w:eastAsia="el-GR"/>
              </w:rPr>
              <w:t xml:space="preserve"> </w:t>
            </w:r>
            <w:r w:rsidRPr="00CC77B5">
              <w:rPr>
                <w:rFonts w:cs="Tahoma"/>
                <w:sz w:val="22"/>
                <w:szCs w:val="22"/>
              </w:rPr>
              <w:t xml:space="preserve">(προϋπολογισμός με ΦΠΑ: </w:t>
            </w:r>
            <w:r w:rsidRPr="00CC77B5">
              <w:rPr>
                <w:rFonts w:cs="Tahoma"/>
                <w:b/>
                <w:bCs/>
                <w:sz w:val="22"/>
                <w:szCs w:val="22"/>
              </w:rPr>
              <w:t>146.196</w:t>
            </w:r>
            <w:r w:rsidR="00CC77B5" w:rsidRPr="00CC77B5">
              <w:rPr>
                <w:rFonts w:cs="Tahoma"/>
                <w:b/>
                <w:bCs/>
                <w:sz w:val="22"/>
                <w:szCs w:val="22"/>
              </w:rPr>
              <w:t>,00</w:t>
            </w:r>
            <w:r w:rsidRPr="00CC77B5">
              <w:rPr>
                <w:rFonts w:cs="Tahoma"/>
                <w:b/>
                <w:bCs/>
                <w:sz w:val="22"/>
                <w:szCs w:val="22"/>
              </w:rPr>
              <w:t>€</w:t>
            </w:r>
            <w:r w:rsidRPr="00CC77B5">
              <w:rPr>
                <w:rFonts w:cs="Tahoma"/>
                <w:sz w:val="22"/>
                <w:szCs w:val="22"/>
              </w:rPr>
              <w:t xml:space="preserve">, </w:t>
            </w:r>
            <w:r w:rsidRPr="00CC77B5">
              <w:rPr>
                <w:rFonts w:cs="Tahoma"/>
                <w:b/>
                <w:sz w:val="22"/>
                <w:szCs w:val="22"/>
              </w:rPr>
              <w:t>ΦΠΑ 28.296</w:t>
            </w:r>
            <w:r w:rsidR="00CC77B5" w:rsidRPr="00CC77B5">
              <w:rPr>
                <w:rFonts w:cs="Tahoma"/>
                <w:b/>
                <w:sz w:val="22"/>
                <w:szCs w:val="22"/>
              </w:rPr>
              <w:t>,00</w:t>
            </w:r>
            <w:r w:rsidRPr="00CC77B5">
              <w:rPr>
                <w:rFonts w:cs="Tahoma"/>
                <w:b/>
                <w:sz w:val="22"/>
                <w:szCs w:val="22"/>
              </w:rPr>
              <w:t>€</w:t>
            </w:r>
            <w:r w:rsidRPr="00CC77B5">
              <w:rPr>
                <w:rFonts w:cs="Tahoma"/>
                <w:sz w:val="22"/>
                <w:szCs w:val="22"/>
              </w:rPr>
              <w:t>).</w:t>
            </w:r>
          </w:p>
        </w:tc>
      </w:tr>
      <w:tr w:rsidR="00897475" w:rsidRPr="00897475" w14:paraId="47BED82B" w14:textId="77777777" w:rsidTr="00603CEC">
        <w:tc>
          <w:tcPr>
            <w:tcW w:w="3330" w:type="dxa"/>
            <w:shd w:val="clear" w:color="auto" w:fill="auto"/>
          </w:tcPr>
          <w:p w14:paraId="56B579B7" w14:textId="77777777" w:rsidR="00544DBA" w:rsidRPr="00897475" w:rsidRDefault="00544DBA" w:rsidP="00504AF3">
            <w:pPr>
              <w:autoSpaceDE w:val="0"/>
              <w:autoSpaceDN w:val="0"/>
              <w:adjustRightInd w:val="0"/>
              <w:spacing w:after="0"/>
              <w:jc w:val="right"/>
              <w:rPr>
                <w:b/>
                <w:highlight w:val="cyan"/>
              </w:rPr>
            </w:pPr>
            <w:r w:rsidRPr="00897475">
              <w:rPr>
                <w:b/>
                <w:lang w:val="en-US"/>
              </w:rPr>
              <w:t>CPV</w:t>
            </w:r>
            <w:r w:rsidRPr="00897475">
              <w:rPr>
                <w:b/>
              </w:rPr>
              <w:t>:</w:t>
            </w:r>
          </w:p>
        </w:tc>
        <w:tc>
          <w:tcPr>
            <w:tcW w:w="6298" w:type="dxa"/>
            <w:gridSpan w:val="2"/>
            <w:shd w:val="clear" w:color="auto" w:fill="auto"/>
            <w:vAlign w:val="bottom"/>
          </w:tcPr>
          <w:p w14:paraId="0B0B3361" w14:textId="77777777" w:rsidR="00544DBA" w:rsidRPr="00897475" w:rsidRDefault="00106E58" w:rsidP="00504AF3">
            <w:pPr>
              <w:autoSpaceDE w:val="0"/>
              <w:autoSpaceDN w:val="0"/>
              <w:adjustRightInd w:val="0"/>
              <w:spacing w:after="0"/>
              <w:rPr>
                <w:b/>
                <w:highlight w:val="cyan"/>
              </w:rPr>
            </w:pPr>
            <w:bookmarkStart w:id="6" w:name="_Hlk33021288"/>
            <w:r w:rsidRPr="00897475">
              <w:rPr>
                <w:bCs/>
              </w:rPr>
              <w:t>72.22.23.00-0, «ΥΠΗΡΕΣΙΕΣ ΤΕΧΝΟΛΟΓΙΑΣ ΤΩΝ ΠΛΗΡΟΦΟΡΙΩΝ»</w:t>
            </w:r>
            <w:bookmarkEnd w:id="6"/>
          </w:p>
        </w:tc>
      </w:tr>
      <w:tr w:rsidR="00897475" w:rsidRPr="00897475" w14:paraId="2E048DAE" w14:textId="77777777" w:rsidTr="00603CEC">
        <w:tc>
          <w:tcPr>
            <w:tcW w:w="3330" w:type="dxa"/>
            <w:shd w:val="clear" w:color="auto" w:fill="auto"/>
            <w:vAlign w:val="center"/>
          </w:tcPr>
          <w:p w14:paraId="7F77D1D8" w14:textId="77777777" w:rsidR="00544DBA" w:rsidRPr="00897475" w:rsidRDefault="00544DBA" w:rsidP="00504AF3">
            <w:pPr>
              <w:autoSpaceDE w:val="0"/>
              <w:autoSpaceDN w:val="0"/>
              <w:adjustRightInd w:val="0"/>
              <w:spacing w:after="0"/>
              <w:jc w:val="right"/>
              <w:rPr>
                <w:b/>
              </w:rPr>
            </w:pPr>
            <w:r w:rsidRPr="00897475">
              <w:rPr>
                <w:b/>
              </w:rPr>
              <w:t>Κριτήριο Ανάθεσης:</w:t>
            </w:r>
          </w:p>
        </w:tc>
        <w:tc>
          <w:tcPr>
            <w:tcW w:w="6298" w:type="dxa"/>
            <w:gridSpan w:val="2"/>
            <w:shd w:val="clear" w:color="auto" w:fill="auto"/>
            <w:vAlign w:val="bottom"/>
          </w:tcPr>
          <w:p w14:paraId="32BA3EB6" w14:textId="77777777" w:rsidR="00544DBA" w:rsidRPr="00897475" w:rsidRDefault="00544DBA" w:rsidP="00504AF3">
            <w:pPr>
              <w:autoSpaceDE w:val="0"/>
              <w:autoSpaceDN w:val="0"/>
              <w:adjustRightInd w:val="0"/>
              <w:spacing w:after="0"/>
              <w:rPr>
                <w:b/>
              </w:rPr>
            </w:pPr>
            <w:r w:rsidRPr="00897475">
              <w:rPr>
                <w:b/>
              </w:rPr>
              <w:t>Η πλέον συμφέρουσα από οικονομική άποψη προσφορά βάσει βέλτιστης σχέσης ποιότητας – τιμής</w:t>
            </w:r>
          </w:p>
        </w:tc>
      </w:tr>
      <w:tr w:rsidR="00897475" w:rsidRPr="00897475" w:rsidDel="005977E7" w14:paraId="76455FC3" w14:textId="77777777" w:rsidTr="00603CEC">
        <w:tc>
          <w:tcPr>
            <w:tcW w:w="3330" w:type="dxa"/>
            <w:shd w:val="clear" w:color="auto" w:fill="auto"/>
            <w:vAlign w:val="center"/>
          </w:tcPr>
          <w:p w14:paraId="7FBC2393" w14:textId="77777777" w:rsidR="00544DBA" w:rsidRPr="00897475" w:rsidRDefault="00544DBA" w:rsidP="00504AF3">
            <w:pPr>
              <w:autoSpaceDE w:val="0"/>
              <w:autoSpaceDN w:val="0"/>
              <w:adjustRightInd w:val="0"/>
              <w:spacing w:after="0"/>
              <w:jc w:val="right"/>
              <w:rPr>
                <w:b/>
              </w:rPr>
            </w:pPr>
            <w:r w:rsidRPr="00897475">
              <w:rPr>
                <w:b/>
              </w:rPr>
              <w:t>Ημερομηνία Διενέργειας:</w:t>
            </w:r>
          </w:p>
        </w:tc>
        <w:tc>
          <w:tcPr>
            <w:tcW w:w="6298" w:type="dxa"/>
            <w:gridSpan w:val="2"/>
            <w:shd w:val="clear" w:color="auto" w:fill="auto"/>
            <w:vAlign w:val="bottom"/>
          </w:tcPr>
          <w:p w14:paraId="6FADB6A9" w14:textId="77777777" w:rsidR="00544DBA" w:rsidRPr="001E746F" w:rsidDel="005977E7" w:rsidRDefault="008222A6" w:rsidP="00504AF3">
            <w:pPr>
              <w:autoSpaceDE w:val="0"/>
              <w:autoSpaceDN w:val="0"/>
              <w:adjustRightInd w:val="0"/>
              <w:spacing w:after="0"/>
              <w:rPr>
                <w:b/>
                <w:lang w:val="en-US"/>
              </w:rPr>
            </w:pPr>
            <w:r w:rsidRPr="001E746F">
              <w:rPr>
                <w:b/>
                <w:lang w:val="en-US"/>
              </w:rPr>
              <w:t>09</w:t>
            </w:r>
            <w:r w:rsidRPr="001E746F">
              <w:rPr>
                <w:b/>
              </w:rPr>
              <w:t>-09-202</w:t>
            </w:r>
            <w:r w:rsidRPr="001E746F">
              <w:rPr>
                <w:b/>
                <w:lang w:val="en-US"/>
              </w:rPr>
              <w:t>1</w:t>
            </w:r>
          </w:p>
        </w:tc>
      </w:tr>
      <w:tr w:rsidR="00D60DC7" w:rsidRPr="00897475" w:rsidDel="005977E7" w14:paraId="10B9B518" w14:textId="77777777" w:rsidTr="00603CEC">
        <w:tc>
          <w:tcPr>
            <w:tcW w:w="7332" w:type="dxa"/>
            <w:gridSpan w:val="2"/>
            <w:shd w:val="clear" w:color="auto" w:fill="auto"/>
            <w:vAlign w:val="bottom"/>
          </w:tcPr>
          <w:p w14:paraId="5E77AB1B" w14:textId="77777777" w:rsidR="00D60DC7" w:rsidRPr="00897475" w:rsidRDefault="00D60DC7" w:rsidP="00504AF3">
            <w:pPr>
              <w:autoSpaceDE w:val="0"/>
              <w:autoSpaceDN w:val="0"/>
              <w:adjustRightInd w:val="0"/>
              <w:spacing w:after="0"/>
              <w:jc w:val="right"/>
              <w:rPr>
                <w:b/>
                <w:highlight w:val="yellow"/>
              </w:rPr>
            </w:pPr>
            <w:r w:rsidRPr="00897475">
              <w:rPr>
                <w:b/>
              </w:rPr>
              <w:t>Ημερομηνία Ανάρτησης στο ΚΗΜΔΗΣ</w:t>
            </w:r>
          </w:p>
        </w:tc>
        <w:tc>
          <w:tcPr>
            <w:tcW w:w="2296" w:type="dxa"/>
            <w:shd w:val="clear" w:color="auto" w:fill="auto"/>
            <w:vAlign w:val="bottom"/>
          </w:tcPr>
          <w:p w14:paraId="2FEC20F9" w14:textId="77777777" w:rsidR="00D60DC7" w:rsidRPr="001E746F" w:rsidDel="005977E7" w:rsidRDefault="008222A6" w:rsidP="00504AF3">
            <w:pPr>
              <w:autoSpaceDE w:val="0"/>
              <w:autoSpaceDN w:val="0"/>
              <w:adjustRightInd w:val="0"/>
              <w:spacing w:after="0"/>
              <w:rPr>
                <w:b/>
              </w:rPr>
            </w:pPr>
            <w:r w:rsidRPr="001E746F">
              <w:rPr>
                <w:b/>
              </w:rPr>
              <w:t>27-07-2021</w:t>
            </w:r>
          </w:p>
        </w:tc>
      </w:tr>
      <w:tr w:rsidR="008222A6" w:rsidRPr="00897475" w:rsidDel="005977E7" w14:paraId="7720E5B3" w14:textId="77777777" w:rsidTr="00603CEC">
        <w:tc>
          <w:tcPr>
            <w:tcW w:w="7332" w:type="dxa"/>
            <w:gridSpan w:val="2"/>
            <w:shd w:val="clear" w:color="auto" w:fill="auto"/>
            <w:vAlign w:val="bottom"/>
          </w:tcPr>
          <w:p w14:paraId="3F651BE1" w14:textId="77777777" w:rsidR="008222A6" w:rsidRPr="00897475" w:rsidRDefault="008222A6" w:rsidP="008222A6">
            <w:pPr>
              <w:autoSpaceDE w:val="0"/>
              <w:autoSpaceDN w:val="0"/>
              <w:adjustRightInd w:val="0"/>
              <w:spacing w:after="0"/>
              <w:jc w:val="right"/>
              <w:rPr>
                <w:b/>
                <w:highlight w:val="yellow"/>
              </w:rPr>
            </w:pPr>
            <w:r w:rsidRPr="00897475">
              <w:rPr>
                <w:b/>
              </w:rPr>
              <w:t>Ημερομηνία Ανάρτησης στο ΕΣΗΔΗΣ</w:t>
            </w:r>
          </w:p>
        </w:tc>
        <w:tc>
          <w:tcPr>
            <w:tcW w:w="2296" w:type="dxa"/>
            <w:shd w:val="clear" w:color="auto" w:fill="auto"/>
            <w:vAlign w:val="bottom"/>
          </w:tcPr>
          <w:p w14:paraId="24EB6F7D" w14:textId="77777777" w:rsidR="008222A6" w:rsidRPr="001E746F" w:rsidDel="005977E7" w:rsidRDefault="008222A6" w:rsidP="008222A6">
            <w:pPr>
              <w:autoSpaceDE w:val="0"/>
              <w:autoSpaceDN w:val="0"/>
              <w:adjustRightInd w:val="0"/>
              <w:spacing w:after="0"/>
              <w:rPr>
                <w:b/>
              </w:rPr>
            </w:pPr>
            <w:r w:rsidRPr="001E746F">
              <w:rPr>
                <w:b/>
                <w:lang w:val="en-US"/>
              </w:rPr>
              <w:t>27</w:t>
            </w:r>
            <w:r w:rsidRPr="001E746F">
              <w:rPr>
                <w:b/>
              </w:rPr>
              <w:t>-07-202</w:t>
            </w:r>
            <w:r w:rsidRPr="001E746F">
              <w:rPr>
                <w:b/>
                <w:lang w:val="en-US"/>
              </w:rPr>
              <w:t>1</w:t>
            </w:r>
          </w:p>
        </w:tc>
      </w:tr>
      <w:tr w:rsidR="00D60DC7" w:rsidRPr="00897475" w:rsidDel="005977E7" w14:paraId="5BE11DF4" w14:textId="77777777" w:rsidTr="00603CEC">
        <w:tc>
          <w:tcPr>
            <w:tcW w:w="7332" w:type="dxa"/>
            <w:gridSpan w:val="2"/>
            <w:shd w:val="clear" w:color="auto" w:fill="auto"/>
            <w:vAlign w:val="bottom"/>
          </w:tcPr>
          <w:p w14:paraId="4418F552" w14:textId="77777777" w:rsidR="00D60DC7" w:rsidRPr="00897475" w:rsidRDefault="00D60DC7" w:rsidP="00504AF3">
            <w:pPr>
              <w:autoSpaceDE w:val="0"/>
              <w:autoSpaceDN w:val="0"/>
              <w:adjustRightInd w:val="0"/>
              <w:spacing w:after="0"/>
              <w:jc w:val="right"/>
              <w:rPr>
                <w:b/>
              </w:rPr>
            </w:pPr>
            <w:r w:rsidRPr="00897475">
              <w:rPr>
                <w:b/>
              </w:rPr>
              <w:t xml:space="preserve">Ημερομηνία Αποστολής Διακήρυξης σε Ε.Ε. (Υπ. Επίσημων Εκδόσεων) </w:t>
            </w:r>
          </w:p>
        </w:tc>
        <w:tc>
          <w:tcPr>
            <w:tcW w:w="2296" w:type="dxa"/>
            <w:shd w:val="clear" w:color="auto" w:fill="auto"/>
            <w:vAlign w:val="bottom"/>
          </w:tcPr>
          <w:p w14:paraId="0C8816D8" w14:textId="77777777" w:rsidR="00D60DC7" w:rsidRPr="001E746F" w:rsidRDefault="008222A6" w:rsidP="00504AF3">
            <w:pPr>
              <w:autoSpaceDE w:val="0"/>
              <w:autoSpaceDN w:val="0"/>
              <w:adjustRightInd w:val="0"/>
              <w:spacing w:after="0"/>
              <w:jc w:val="left"/>
              <w:rPr>
                <w:b/>
              </w:rPr>
            </w:pPr>
            <w:r w:rsidRPr="001E746F">
              <w:rPr>
                <w:b/>
              </w:rPr>
              <w:t>23-07-202</w:t>
            </w:r>
            <w:r w:rsidRPr="001E746F">
              <w:rPr>
                <w:b/>
                <w:lang w:val="en-US"/>
              </w:rPr>
              <w:t>1</w:t>
            </w:r>
          </w:p>
        </w:tc>
      </w:tr>
      <w:tr w:rsidR="008222A6" w:rsidRPr="00897475" w:rsidDel="005977E7" w14:paraId="5B3C313E" w14:textId="77777777" w:rsidTr="00603CEC">
        <w:tc>
          <w:tcPr>
            <w:tcW w:w="7332" w:type="dxa"/>
            <w:gridSpan w:val="2"/>
            <w:shd w:val="clear" w:color="auto" w:fill="auto"/>
            <w:vAlign w:val="bottom"/>
          </w:tcPr>
          <w:p w14:paraId="66471066" w14:textId="77777777" w:rsidR="008222A6" w:rsidRPr="00897475" w:rsidRDefault="008222A6" w:rsidP="008222A6">
            <w:pPr>
              <w:autoSpaceDE w:val="0"/>
              <w:autoSpaceDN w:val="0"/>
              <w:adjustRightInd w:val="0"/>
              <w:spacing w:after="0"/>
              <w:jc w:val="right"/>
              <w:rPr>
                <w:b/>
              </w:rPr>
            </w:pPr>
            <w:r w:rsidRPr="00897475">
              <w:rPr>
                <w:b/>
              </w:rPr>
              <w:t>Ημερομηνία Ανάρτησης στον Διαδικτυακό τόπο της Αναθέτουσας Αρχής www.ktpae.gr</w:t>
            </w:r>
          </w:p>
        </w:tc>
        <w:tc>
          <w:tcPr>
            <w:tcW w:w="2296" w:type="dxa"/>
            <w:shd w:val="clear" w:color="auto" w:fill="auto"/>
            <w:vAlign w:val="bottom"/>
          </w:tcPr>
          <w:p w14:paraId="4F4D156F" w14:textId="77777777" w:rsidR="008222A6" w:rsidRPr="001E746F" w:rsidRDefault="008222A6" w:rsidP="008222A6">
            <w:pPr>
              <w:autoSpaceDE w:val="0"/>
              <w:autoSpaceDN w:val="0"/>
              <w:adjustRightInd w:val="0"/>
              <w:spacing w:after="0"/>
              <w:rPr>
                <w:b/>
              </w:rPr>
            </w:pPr>
            <w:r w:rsidRPr="001E746F">
              <w:rPr>
                <w:b/>
                <w:lang w:val="en-US"/>
              </w:rPr>
              <w:t>27</w:t>
            </w:r>
            <w:r w:rsidRPr="001E746F">
              <w:rPr>
                <w:b/>
              </w:rPr>
              <w:t>-07-202</w:t>
            </w:r>
            <w:r w:rsidRPr="001E746F">
              <w:rPr>
                <w:b/>
                <w:lang w:val="en-US"/>
              </w:rPr>
              <w:t>1</w:t>
            </w:r>
          </w:p>
        </w:tc>
      </w:tr>
    </w:tbl>
    <w:tbl>
      <w:tblPr>
        <w:tblW w:w="9634" w:type="dxa"/>
        <w:tblLayout w:type="fixed"/>
        <w:tblLook w:val="01E0" w:firstRow="1" w:lastRow="1" w:firstColumn="1" w:lastColumn="1" w:noHBand="0" w:noVBand="0"/>
      </w:tblPr>
      <w:tblGrid>
        <w:gridCol w:w="3681"/>
        <w:gridCol w:w="3685"/>
        <w:gridCol w:w="2268"/>
      </w:tblGrid>
      <w:tr w:rsidR="00C87C76" w:rsidRPr="00D63725" w14:paraId="70319197" w14:textId="77777777" w:rsidTr="00D60DC7">
        <w:trPr>
          <w:trHeight w:val="1505"/>
        </w:trPr>
        <w:tc>
          <w:tcPr>
            <w:tcW w:w="3681" w:type="dxa"/>
          </w:tcPr>
          <w:tbl>
            <w:tblPr>
              <w:tblW w:w="9634" w:type="dxa"/>
              <w:tblLayout w:type="fixed"/>
              <w:tblLook w:val="01E0" w:firstRow="1" w:lastRow="1" w:firstColumn="1" w:lastColumn="1" w:noHBand="0" w:noVBand="0"/>
            </w:tblPr>
            <w:tblGrid>
              <w:gridCol w:w="3681"/>
              <w:gridCol w:w="3685"/>
              <w:gridCol w:w="2268"/>
            </w:tblGrid>
            <w:tr w:rsidR="00C87C76" w:rsidRPr="00D63725" w14:paraId="4107D7D0" w14:textId="77777777" w:rsidTr="00C87C76">
              <w:trPr>
                <w:trHeight w:val="1505"/>
              </w:trPr>
              <w:tc>
                <w:tcPr>
                  <w:tcW w:w="3681" w:type="dxa"/>
                </w:tcPr>
                <w:p w14:paraId="2F3A0346" w14:textId="77777777" w:rsidR="00C87C76" w:rsidRPr="00065EF0" w:rsidRDefault="00C87C76" w:rsidP="00C87C76">
                  <w:pPr>
                    <w:spacing w:after="0"/>
                    <w:ind w:right="153"/>
                    <w:jc w:val="left"/>
                    <w:rPr>
                      <w:b/>
                      <w:noProof/>
                      <w:sz w:val="16"/>
                      <w:szCs w:val="16"/>
                    </w:rPr>
                  </w:pPr>
                  <w:r w:rsidRPr="00065EF0">
                    <w:rPr>
                      <w:noProof/>
                      <w:sz w:val="16"/>
                      <w:szCs w:val="16"/>
                      <w:lang w:eastAsia="el-GR"/>
                    </w:rPr>
                    <mc:AlternateContent>
                      <mc:Choice Requires="wpg">
                        <w:drawing>
                          <wp:anchor distT="0" distB="0" distL="114300" distR="114300" simplePos="0" relativeHeight="251675648" behindDoc="0" locked="0" layoutInCell="1" allowOverlap="1" wp14:anchorId="6539AC2E" wp14:editId="708F3F6B">
                            <wp:simplePos x="0" y="0"/>
                            <wp:positionH relativeFrom="column">
                              <wp:posOffset>-635</wp:posOffset>
                            </wp:positionH>
                            <wp:positionV relativeFrom="paragraph">
                              <wp:posOffset>215900</wp:posOffset>
                            </wp:positionV>
                            <wp:extent cx="2255521" cy="540924"/>
                            <wp:effectExtent l="0" t="0" r="0" b="0"/>
                            <wp:wrapTight wrapText="bothSides">
                              <wp:wrapPolygon edited="0">
                                <wp:start x="0" y="0"/>
                                <wp:lineTo x="0" y="20559"/>
                                <wp:lineTo x="8209" y="20559"/>
                                <wp:lineTo x="21345" y="20559"/>
                                <wp:lineTo x="21345" y="761"/>
                                <wp:lineTo x="8209" y="0"/>
                                <wp:lineTo x="0" y="0"/>
                              </wp:wrapPolygon>
                            </wp:wrapTight>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1" cy="540924"/>
                                      <a:chOff x="0" y="0"/>
                                      <a:chExt cx="2255709" cy="548640"/>
                                    </a:xfrm>
                                  </wpg:grpSpPr>
                                  <wps:wsp>
                                    <wps:cNvPr id="11" name="Text Box 2"/>
                                    <wps:cNvSpPr txBox="1">
                                      <a:spLocks noChangeArrowheads="1"/>
                                    </wps:cNvSpPr>
                                    <wps:spPr bwMode="auto">
                                      <a:xfrm>
                                        <a:off x="824936" y="46378"/>
                                        <a:ext cx="1430773" cy="475314"/>
                                      </a:xfrm>
                                      <a:prstGeom prst="rect">
                                        <a:avLst/>
                                      </a:prstGeom>
                                      <a:solidFill>
                                        <a:srgbClr val="FFFFFF"/>
                                      </a:solidFill>
                                      <a:ln w="9525">
                                        <a:noFill/>
                                        <a:miter lim="800000"/>
                                        <a:headEnd/>
                                        <a:tailEnd/>
                                      </a:ln>
                                    </wps:spPr>
                                    <wps:txbx>
                                      <w:txbxContent>
                                        <w:p w14:paraId="15F236DC" w14:textId="77777777" w:rsidR="00D31AA3" w:rsidRPr="00AF161E" w:rsidRDefault="00D31AA3" w:rsidP="00C87C76">
                                          <w:pPr>
                                            <w:spacing w:after="0"/>
                                            <w:ind w:left="-77" w:right="-201"/>
                                            <w:rPr>
                                              <w:b/>
                                              <w:sz w:val="16"/>
                                              <w:szCs w:val="16"/>
                                            </w:rPr>
                                          </w:pPr>
                                          <w:r w:rsidRPr="00AF161E">
                                            <w:rPr>
                                              <w:b/>
                                              <w:sz w:val="16"/>
                                              <w:szCs w:val="16"/>
                                            </w:rPr>
                                            <w:t>Ευρωπαϊκή Ένωση</w:t>
                                          </w:r>
                                        </w:p>
                                        <w:p w14:paraId="082F47E7" w14:textId="77777777" w:rsidR="00D31AA3" w:rsidRDefault="00D31AA3" w:rsidP="00C87C76">
                                          <w:pPr>
                                            <w:spacing w:after="0"/>
                                            <w:ind w:left="-77" w:right="-201"/>
                                            <w:jc w:val="left"/>
                                            <w:rPr>
                                              <w:b/>
                                              <w:sz w:val="16"/>
                                              <w:szCs w:val="16"/>
                                            </w:rPr>
                                          </w:pPr>
                                          <w:r w:rsidRPr="00AF161E">
                                            <w:rPr>
                                              <w:b/>
                                              <w:sz w:val="16"/>
                                              <w:szCs w:val="16"/>
                                            </w:rPr>
                                            <w:t>Ευρωπαϊκό</w:t>
                                          </w:r>
                                          <w:r>
                                            <w:rPr>
                                              <w:b/>
                                              <w:sz w:val="16"/>
                                              <w:szCs w:val="16"/>
                                            </w:rPr>
                                            <w:t xml:space="preserve"> </w:t>
                                          </w:r>
                                          <w:r w:rsidRPr="00AF161E">
                                            <w:rPr>
                                              <w:b/>
                                              <w:sz w:val="16"/>
                                              <w:szCs w:val="16"/>
                                            </w:rPr>
                                            <w:t>Ταμείο Περιφερειακής Ανάπτυξης</w:t>
                                          </w:r>
                                        </w:p>
                                      </w:txbxContent>
                                    </wps:txbx>
                                    <wps:bodyPr rot="0" vert="horz" wrap="square" lIns="91440" tIns="45720" rIns="91440" bIns="45720" anchor="t" anchorCtr="0">
                                      <a:spAutoFit/>
                                    </wps:bodyPr>
                                  </wps:wsp>
                                  <pic:pic xmlns:pic="http://schemas.openxmlformats.org/drawingml/2006/picture">
                                    <pic:nvPicPr>
                                      <pic:cNvPr id="12" name="Picture 8"/>
                                      <pic:cNvPicPr>
                                        <a:picLocks noChangeAspect="1"/>
                                      </pic:cNvPicPr>
                                    </pic:nvPicPr>
                                    <pic:blipFill>
                                      <a:blip r:embed="rId8" cstate="print"/>
                                      <a:srcRect/>
                                      <a:stretch>
                                        <a:fillRect/>
                                      </a:stretch>
                                    </pic:blipFill>
                                    <pic:spPr bwMode="auto">
                                      <a:xfrm>
                                        <a:off x="0" y="0"/>
                                        <a:ext cx="833755" cy="5486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E7366C4" id="Group 2" o:spid="_x0000_s1026" style="position:absolute;margin-left:-.05pt;margin-top:17pt;width:177.6pt;height:42.6pt;z-index:251675648" coordsize="22557,54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">
                            <v:shapetype id="_x0000_t202" coordsize="21600,21600" o:spt="202" path="m,l,21600r21600,l21600,xe">
                              <v:stroke joinstyle="miter"/>
                              <v:path gradientshapeok="t" o:connecttype="rect"/>
                            </v:shapetype>
                            <v:shape id="Text Box 2" o:spid="_x0000_s1027" type="#_x0000_t202" style="position:absolute;left:8249;top:463;width:14308;height:4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RCTcQA&#10;AADbAAAADwAAAGRycy9kb3ducmV2LnhtbESPQWvDMAyF74P9B6PCbouTwcpI65ZSGIzRQ9vtsKOw&#10;1ThNLGexm6T/vi4MdpN4T+97Wq4n14qB+lB7VlBkOQhi7U3NlYLvr/fnNxAhIhtsPZOCKwVYrx4f&#10;llgaP/KBhmOsRArhUKICG2NXShm0JYch8x1x0k6+dxjT2lfS9DimcNfKlzyfS4c1J4LFjraWdHO8&#10;uATZBX05+N9zsWvkj23m+Lq3n0o9zabNAkSkKf6b/64/TKpfwP2XNI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UQk3EAAAA2wAAAA8AAAAAAAAAAAAAAAAAmAIAAGRycy9k&#10;b3ducmV2LnhtbFBLBQYAAAAABAAEAPUAAACJAwAAAAA=&#10;" stroked="f">
                              <v:textbox style="mso-fit-shape-to-text:t">
                                <w:txbxContent>
                                  <w:p w:rsidR="00D31AA3" w:rsidRPr="00AF161E" w:rsidRDefault="00D31AA3" w:rsidP="00C87C76">
                                    <w:pPr>
                                      <w:spacing w:after="0"/>
                                      <w:ind w:left="-77" w:right="-201"/>
                                      <w:rPr>
                                        <w:b/>
                                        <w:sz w:val="16"/>
                                        <w:szCs w:val="16"/>
                                      </w:rPr>
                                    </w:pPr>
                                    <w:r w:rsidRPr="00AF161E">
                                      <w:rPr>
                                        <w:b/>
                                        <w:sz w:val="16"/>
                                        <w:szCs w:val="16"/>
                                      </w:rPr>
                                      <w:t>Ευρωπαϊκή Ένωση</w:t>
                                    </w:r>
                                  </w:p>
                                  <w:p w:rsidR="00D31AA3" w:rsidRDefault="00D31AA3" w:rsidP="00C87C76">
                                    <w:pPr>
                                      <w:spacing w:after="0"/>
                                      <w:ind w:left="-77" w:right="-201"/>
                                      <w:jc w:val="left"/>
                                      <w:rPr>
                                        <w:b/>
                                        <w:sz w:val="16"/>
                                        <w:szCs w:val="16"/>
                                      </w:rPr>
                                    </w:pPr>
                                    <w:r w:rsidRPr="00AF161E">
                                      <w:rPr>
                                        <w:b/>
                                        <w:sz w:val="16"/>
                                        <w:szCs w:val="16"/>
                                      </w:rPr>
                                      <w:t>Ευρωπαϊκό</w:t>
                                    </w:r>
                                    <w:r>
                                      <w:rPr>
                                        <w:b/>
                                        <w:sz w:val="16"/>
                                        <w:szCs w:val="16"/>
                                      </w:rPr>
                                      <w:t xml:space="preserve"> </w:t>
                                    </w:r>
                                    <w:r w:rsidRPr="00AF161E">
                                      <w:rPr>
                                        <w:b/>
                                        <w:sz w:val="16"/>
                                        <w:szCs w:val="16"/>
                                      </w:rPr>
                                      <w:t>Ταμείο Περιφερειακής Ανάπτυξης</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width:8337;height:54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mobGAAAA2wAAAA8AAABkcnMvZG93bnJldi54bWxEj0FrwkAQhe9C/8MyQi9iNvUgEt1IEFra&#10;Q6GmInqbZMckmJ0N2a1J/31XEHqb4b1535vNdjStuFHvGssKXqIYBHFpdcOVgsP363wFwnlkja1l&#10;UvBLDrbp02SDibYD7+mW+0qEEHYJKqi97xIpXVmTQRfZjjhoF9sb9GHtK6l7HEK4aeUijpfSYMOB&#10;UGNHu5rKa/5jAuRsKP8q3o6fh1M2W+bH4iMbCqWep2O2BuFp9P/mx/W7DvUXcP8lDCDT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L6ahsYAAADbAAAADwAAAAAAAAAAAAAA&#10;AACfAgAAZHJzL2Rvd25yZXYueG1sUEsFBgAAAAAEAAQA9wAAAJIDAAAAAA==&#10;">
                              <v:imagedata r:id="rId9" o:title=""/>
                              <v:path arrowok="t"/>
                            </v:shape>
                            <w10:wrap type="tight"/>
                          </v:group>
                        </w:pict>
                      </mc:Fallback>
                    </mc:AlternateContent>
                  </w:r>
                </w:p>
              </w:tc>
              <w:tc>
                <w:tcPr>
                  <w:tcW w:w="3685" w:type="dxa"/>
                </w:tcPr>
                <w:p w14:paraId="5F9C4F8C" w14:textId="77777777" w:rsidR="00C87C76" w:rsidRPr="00D63725" w:rsidRDefault="00C87C76" w:rsidP="00C87C76">
                  <w:pPr>
                    <w:jc w:val="center"/>
                    <w:rPr>
                      <w:sz w:val="10"/>
                      <w:szCs w:val="10"/>
                      <w:highlight w:val="magenta"/>
                    </w:rPr>
                  </w:pPr>
                  <w:r w:rsidRPr="002D3508">
                    <w:rPr>
                      <w:noProof/>
                      <w:lang w:eastAsia="el-GR"/>
                    </w:rPr>
                    <w:drawing>
                      <wp:anchor distT="0" distB="0" distL="114300" distR="114300" simplePos="0" relativeHeight="251677696" behindDoc="1" locked="0" layoutInCell="1" allowOverlap="1" wp14:anchorId="4280DC7D" wp14:editId="6497818C">
                        <wp:simplePos x="0" y="0"/>
                        <wp:positionH relativeFrom="column">
                          <wp:posOffset>1074420</wp:posOffset>
                        </wp:positionH>
                        <wp:positionV relativeFrom="paragraph">
                          <wp:posOffset>186278</wp:posOffset>
                        </wp:positionV>
                        <wp:extent cx="1173480" cy="697865"/>
                        <wp:effectExtent l="0" t="0" r="7620" b="6985"/>
                        <wp:wrapTight wrapText="bothSides">
                          <wp:wrapPolygon edited="0">
                            <wp:start x="0" y="0"/>
                            <wp:lineTo x="0" y="21227"/>
                            <wp:lineTo x="21390" y="21227"/>
                            <wp:lineTo x="21390" y="0"/>
                            <wp:lineTo x="0" y="0"/>
                          </wp:wrapPolygon>
                        </wp:wrapTight>
                        <wp:docPr id="1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7497" r="21509"/>
                                <a:stretch/>
                              </pic:blipFill>
                              <pic:spPr bwMode="auto">
                                <a:xfrm>
                                  <a:off x="0" y="0"/>
                                  <a:ext cx="1173480" cy="697865"/>
                                </a:xfrm>
                                <a:prstGeom prst="rect">
                                  <a:avLst/>
                                </a:prstGeom>
                                <a:noFill/>
                                <a:ln>
                                  <a:noFill/>
                                </a:ln>
                                <a:extLst>
                                  <a:ext uri="{53640926-AAD7-44D8-BBD7-CCE9431645EC}">
                                    <a14:shadowObscured xmlns:a14="http://schemas.microsoft.com/office/drawing/2010/main"/>
                                  </a:ext>
                                </a:extLst>
                              </pic:spPr>
                            </pic:pic>
                          </a:graphicData>
                        </a:graphic>
                      </wp:anchor>
                    </w:drawing>
                  </w:r>
                  <w:r w:rsidRPr="006075F7">
                    <w:rPr>
                      <w:noProof/>
                      <w:lang w:eastAsia="el-GR"/>
                    </w:rPr>
                    <w:drawing>
                      <wp:anchor distT="0" distB="0" distL="114300" distR="114300" simplePos="0" relativeHeight="251676672" behindDoc="1" locked="0" layoutInCell="1" allowOverlap="1" wp14:anchorId="2351C568" wp14:editId="130EEFB1">
                        <wp:simplePos x="0" y="0"/>
                        <wp:positionH relativeFrom="column">
                          <wp:posOffset>-4445</wp:posOffset>
                        </wp:positionH>
                        <wp:positionV relativeFrom="paragraph">
                          <wp:posOffset>196405</wp:posOffset>
                        </wp:positionV>
                        <wp:extent cx="1044575" cy="697865"/>
                        <wp:effectExtent l="0" t="0" r="3175" b="6985"/>
                        <wp:wrapTight wrapText="bothSides">
                          <wp:wrapPolygon edited="0">
                            <wp:start x="0" y="0"/>
                            <wp:lineTo x="0" y="21227"/>
                            <wp:lineTo x="21272" y="21227"/>
                            <wp:lineTo x="21272" y="0"/>
                            <wp:lineTo x="0" y="0"/>
                          </wp:wrapPolygon>
                        </wp:wrapTight>
                        <wp:docPr id="1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4985" r="46325"/>
                                <a:stretch/>
                              </pic:blipFill>
                              <pic:spPr bwMode="auto">
                                <a:xfrm>
                                  <a:off x="0" y="0"/>
                                  <a:ext cx="1044575" cy="697865"/>
                                </a:xfrm>
                                <a:prstGeom prst="rect">
                                  <a:avLst/>
                                </a:prstGeom>
                                <a:noFill/>
                                <a:ln>
                                  <a:noFill/>
                                </a:ln>
                                <a:extLst>
                                  <a:ext uri="{53640926-AAD7-44D8-BBD7-CCE9431645EC}">
                                    <a14:shadowObscured xmlns:a14="http://schemas.microsoft.com/office/drawing/2010/main"/>
                                  </a:ext>
                                </a:extLst>
                              </pic:spPr>
                            </pic:pic>
                          </a:graphicData>
                        </a:graphic>
                      </wp:anchor>
                    </w:drawing>
                  </w:r>
                </w:p>
                <w:p w14:paraId="0AA493C4" w14:textId="77777777" w:rsidR="00C87C76" w:rsidRPr="00D63725" w:rsidRDefault="00C87C76" w:rsidP="00C87C76">
                  <w:pPr>
                    <w:spacing w:after="0"/>
                    <w:jc w:val="center"/>
                    <w:rPr>
                      <w:b/>
                      <w:sz w:val="16"/>
                      <w:szCs w:val="16"/>
                      <w:highlight w:val="magenta"/>
                    </w:rPr>
                  </w:pPr>
                </w:p>
              </w:tc>
              <w:tc>
                <w:tcPr>
                  <w:tcW w:w="2268" w:type="dxa"/>
                </w:tcPr>
                <w:p w14:paraId="66C57AE0" w14:textId="77777777" w:rsidR="00C87C76" w:rsidRPr="00D63725" w:rsidRDefault="00C87C76" w:rsidP="00C87C76">
                  <w:pPr>
                    <w:ind w:left="-181" w:right="-108"/>
                    <w:jc w:val="center"/>
                    <w:rPr>
                      <w:b/>
                      <w:sz w:val="10"/>
                      <w:szCs w:val="10"/>
                    </w:rPr>
                  </w:pPr>
                  <w:r w:rsidRPr="002D3508">
                    <w:rPr>
                      <w:b/>
                      <w:noProof/>
                      <w:color w:val="000000"/>
                      <w:lang w:eastAsia="el-GR"/>
                    </w:rPr>
                    <w:drawing>
                      <wp:anchor distT="0" distB="0" distL="114300" distR="114300" simplePos="0" relativeHeight="251678720" behindDoc="1" locked="0" layoutInCell="1" allowOverlap="1" wp14:anchorId="3F0E02A9" wp14:editId="1788F16D">
                        <wp:simplePos x="0" y="0"/>
                        <wp:positionH relativeFrom="column">
                          <wp:posOffset>171450</wp:posOffset>
                        </wp:positionH>
                        <wp:positionV relativeFrom="paragraph">
                          <wp:posOffset>295275</wp:posOffset>
                        </wp:positionV>
                        <wp:extent cx="943610" cy="567690"/>
                        <wp:effectExtent l="0" t="0" r="8890" b="3810"/>
                        <wp:wrapTight wrapText="bothSides">
                          <wp:wrapPolygon edited="0">
                            <wp:start x="0" y="0"/>
                            <wp:lineTo x="0" y="21020"/>
                            <wp:lineTo x="21367" y="21020"/>
                            <wp:lineTo x="21367" y="0"/>
                            <wp:lineTo x="0" y="0"/>
                          </wp:wrapPolygon>
                        </wp:wrapTight>
                        <wp:docPr id="13" name="Picture 19"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3610" cy="567690"/>
                                </a:xfrm>
                                <a:prstGeom prst="rect">
                                  <a:avLst/>
                                </a:prstGeom>
                                <a:noFill/>
                                <a:ln>
                                  <a:noFill/>
                                </a:ln>
                              </pic:spPr>
                            </pic:pic>
                          </a:graphicData>
                        </a:graphic>
                      </wp:anchor>
                    </w:drawing>
                  </w:r>
                </w:p>
              </w:tc>
            </w:tr>
          </w:tbl>
          <w:p w14:paraId="64EF2ABD" w14:textId="77777777" w:rsidR="00C87C76" w:rsidRPr="00065EF0" w:rsidRDefault="00C87C76" w:rsidP="00D60DC7">
            <w:pPr>
              <w:spacing w:after="0"/>
              <w:ind w:right="153"/>
              <w:jc w:val="left"/>
              <w:rPr>
                <w:noProof/>
                <w:sz w:val="16"/>
                <w:szCs w:val="16"/>
                <w:lang w:eastAsia="el-GR"/>
              </w:rPr>
            </w:pPr>
          </w:p>
        </w:tc>
        <w:tc>
          <w:tcPr>
            <w:tcW w:w="3685" w:type="dxa"/>
          </w:tcPr>
          <w:p w14:paraId="46478F3E" w14:textId="77777777" w:rsidR="00C87C76" w:rsidRPr="00D63725" w:rsidRDefault="00C87C76" w:rsidP="00D60DC7">
            <w:pPr>
              <w:spacing w:after="0"/>
              <w:jc w:val="center"/>
              <w:rPr>
                <w:b/>
                <w:sz w:val="16"/>
                <w:szCs w:val="16"/>
                <w:highlight w:val="magenta"/>
              </w:rPr>
            </w:pPr>
          </w:p>
        </w:tc>
        <w:tc>
          <w:tcPr>
            <w:tcW w:w="2268" w:type="dxa"/>
          </w:tcPr>
          <w:p w14:paraId="424F1DA8" w14:textId="77777777" w:rsidR="00C87C76" w:rsidRPr="002D3508" w:rsidRDefault="00C87C76" w:rsidP="00D60DC7">
            <w:pPr>
              <w:ind w:left="-181" w:right="-108"/>
              <w:jc w:val="center"/>
              <w:rPr>
                <w:b/>
                <w:noProof/>
                <w:color w:val="000000"/>
                <w:lang w:eastAsia="el-GR"/>
              </w:rPr>
            </w:pPr>
          </w:p>
        </w:tc>
      </w:tr>
    </w:tbl>
    <w:p w14:paraId="38AB4CB6" w14:textId="77777777" w:rsidR="006F5F87" w:rsidRPr="00897475" w:rsidRDefault="006F5F87" w:rsidP="005A40CA">
      <w:pPr>
        <w:pStyle w:val="D1"/>
        <w:rPr>
          <w:color w:val="auto"/>
        </w:rPr>
      </w:pPr>
      <w:bookmarkStart w:id="7" w:name="_Toc31307626"/>
      <w:bookmarkStart w:id="8" w:name="_Toc75073404"/>
      <w:r w:rsidRPr="00897475">
        <w:rPr>
          <w:color w:val="auto"/>
        </w:rPr>
        <w:lastRenderedPageBreak/>
        <w:t>ΓΕΝΙΚΕΣ ΠΛΗΡΟΦΟΡΙΕΣ</w:t>
      </w:r>
      <w:bookmarkEnd w:id="0"/>
      <w:bookmarkEnd w:id="1"/>
      <w:bookmarkEnd w:id="2"/>
      <w:bookmarkEnd w:id="7"/>
      <w:bookmarkEnd w:id="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897475" w:rsidRPr="00897475" w14:paraId="03C74023" w14:textId="77777777" w:rsidTr="00603CEC">
        <w:tc>
          <w:tcPr>
            <w:tcW w:w="3708" w:type="dxa"/>
            <w:vAlign w:val="center"/>
          </w:tcPr>
          <w:p w14:paraId="1EAAA987" w14:textId="77777777" w:rsidR="006F5F87" w:rsidRPr="00897475" w:rsidRDefault="006F5F87" w:rsidP="00DC4C86">
            <w:pPr>
              <w:pStyle w:val="TabletextChar"/>
              <w:spacing w:before="120"/>
              <w:rPr>
                <w:rFonts w:cs="Tahoma"/>
                <w:b/>
                <w:sz w:val="22"/>
                <w:szCs w:val="22"/>
              </w:rPr>
            </w:pPr>
            <w:r w:rsidRPr="00897475">
              <w:rPr>
                <w:rFonts w:cs="Tahoma"/>
                <w:b/>
                <w:sz w:val="22"/>
                <w:szCs w:val="22"/>
              </w:rPr>
              <w:t>ΤΙΤΛΟΣ ΕΡΓΟΥ</w:t>
            </w:r>
          </w:p>
        </w:tc>
        <w:tc>
          <w:tcPr>
            <w:tcW w:w="6147" w:type="dxa"/>
            <w:vAlign w:val="center"/>
          </w:tcPr>
          <w:p w14:paraId="1436577E" w14:textId="77777777" w:rsidR="006F5F87" w:rsidRPr="00897475" w:rsidRDefault="00886552" w:rsidP="00DC4C86">
            <w:pPr>
              <w:pStyle w:val="TabletextChar"/>
              <w:spacing w:before="120"/>
              <w:rPr>
                <w:rFonts w:cs="Tahoma"/>
                <w:sz w:val="22"/>
                <w:szCs w:val="22"/>
              </w:rPr>
            </w:pPr>
            <w:r>
              <w:rPr>
                <w:sz w:val="22"/>
                <w:szCs w:val="22"/>
              </w:rPr>
              <w:t>Υπηρεσίες Επέκτασης αρχιτεκτονικής κόμβου υπηρεσιών govHUB και υλοποίηση ψηφιακών υπηρεσιών ηλεκτρονικής διακυβέρνησης</w:t>
            </w:r>
          </w:p>
        </w:tc>
      </w:tr>
      <w:tr w:rsidR="00897475" w:rsidRPr="00897475" w14:paraId="06B597D7" w14:textId="77777777" w:rsidTr="00603CEC">
        <w:tc>
          <w:tcPr>
            <w:tcW w:w="3708" w:type="dxa"/>
            <w:vAlign w:val="center"/>
          </w:tcPr>
          <w:p w14:paraId="0DF43D82" w14:textId="77777777" w:rsidR="006F5F87" w:rsidRPr="00897475" w:rsidRDefault="006F5F87" w:rsidP="00DC4C86">
            <w:pPr>
              <w:pStyle w:val="TabletextChar"/>
              <w:spacing w:before="120"/>
              <w:rPr>
                <w:rFonts w:cs="Tahoma"/>
                <w:b/>
                <w:sz w:val="22"/>
                <w:szCs w:val="22"/>
              </w:rPr>
            </w:pPr>
            <w:r w:rsidRPr="00897475">
              <w:rPr>
                <w:rFonts w:cs="Tahoma"/>
                <w:b/>
                <w:sz w:val="22"/>
                <w:szCs w:val="22"/>
              </w:rPr>
              <w:t>ΑΝΑΘΕΤΟΥΣΑ ΑΡΧΗ</w:t>
            </w:r>
          </w:p>
        </w:tc>
        <w:tc>
          <w:tcPr>
            <w:tcW w:w="6147" w:type="dxa"/>
            <w:vAlign w:val="center"/>
          </w:tcPr>
          <w:p w14:paraId="6DE85FF1" w14:textId="77777777" w:rsidR="006F5F87" w:rsidRPr="00897475" w:rsidRDefault="006F5F87" w:rsidP="00DC4C86">
            <w:pPr>
              <w:pStyle w:val="TabletextChar"/>
              <w:spacing w:before="120"/>
              <w:rPr>
                <w:rFonts w:cs="Tahoma"/>
                <w:sz w:val="22"/>
                <w:szCs w:val="22"/>
              </w:rPr>
            </w:pPr>
            <w:r w:rsidRPr="00897475">
              <w:rPr>
                <w:rFonts w:cs="Tahoma"/>
                <w:b/>
                <w:sz w:val="22"/>
                <w:szCs w:val="22"/>
              </w:rPr>
              <w:t xml:space="preserve">«Κοινωνία της Πληροφορίας </w:t>
            </w:r>
            <w:r w:rsidR="0064196A">
              <w:rPr>
                <w:rFonts w:cs="Tahoma"/>
                <w:b/>
                <w:sz w:val="22"/>
                <w:szCs w:val="22"/>
              </w:rPr>
              <w:t>Μ.</w:t>
            </w:r>
            <w:r w:rsidRPr="00897475">
              <w:rPr>
                <w:rFonts w:cs="Tahoma"/>
                <w:b/>
                <w:sz w:val="22"/>
                <w:szCs w:val="22"/>
              </w:rPr>
              <w:t xml:space="preserve">Α.Ε.» </w:t>
            </w:r>
            <w:r w:rsidRPr="00897475">
              <w:rPr>
                <w:rFonts w:cs="Tahoma"/>
                <w:sz w:val="22"/>
                <w:szCs w:val="22"/>
              </w:rPr>
              <w:t>(</w:t>
            </w:r>
            <w:r w:rsidRPr="00897475">
              <w:rPr>
                <w:rFonts w:cs="Tahoma"/>
                <w:b/>
                <w:sz w:val="22"/>
                <w:szCs w:val="22"/>
              </w:rPr>
              <w:t xml:space="preserve">ΚτΠ </w:t>
            </w:r>
            <w:r w:rsidR="0064196A">
              <w:rPr>
                <w:rFonts w:cs="Tahoma"/>
                <w:b/>
                <w:sz w:val="22"/>
                <w:szCs w:val="22"/>
              </w:rPr>
              <w:t>Μ.</w:t>
            </w:r>
            <w:r w:rsidRPr="00897475">
              <w:rPr>
                <w:rFonts w:cs="Tahoma"/>
                <w:b/>
                <w:sz w:val="22"/>
                <w:szCs w:val="22"/>
              </w:rPr>
              <w:t>Α.Ε.</w:t>
            </w:r>
            <w:r w:rsidRPr="00897475">
              <w:rPr>
                <w:rFonts w:cs="Tahoma"/>
                <w:sz w:val="22"/>
                <w:szCs w:val="22"/>
              </w:rPr>
              <w:t>)</w:t>
            </w:r>
          </w:p>
        </w:tc>
      </w:tr>
      <w:tr w:rsidR="00897475" w:rsidRPr="00897475" w14:paraId="5FE9DF64" w14:textId="77777777" w:rsidTr="00603CEC">
        <w:tc>
          <w:tcPr>
            <w:tcW w:w="3708" w:type="dxa"/>
            <w:vAlign w:val="center"/>
          </w:tcPr>
          <w:p w14:paraId="7F8ECD2C" w14:textId="77777777" w:rsidR="006F5F87" w:rsidRPr="00897475" w:rsidRDefault="006F5F87" w:rsidP="00DC4C86">
            <w:pPr>
              <w:pStyle w:val="TabletextChar"/>
              <w:spacing w:before="120"/>
              <w:rPr>
                <w:rFonts w:cs="Tahoma"/>
                <w:b/>
                <w:sz w:val="22"/>
                <w:szCs w:val="22"/>
              </w:rPr>
            </w:pPr>
            <w:r w:rsidRPr="00897475">
              <w:rPr>
                <w:rFonts w:cs="Tahoma"/>
                <w:b/>
                <w:sz w:val="22"/>
                <w:szCs w:val="22"/>
              </w:rPr>
              <w:t>ΦΟΡΕΑΣ ΛΕΙΤΟΥΡΓΙΑΣ</w:t>
            </w:r>
          </w:p>
        </w:tc>
        <w:tc>
          <w:tcPr>
            <w:tcW w:w="6147" w:type="dxa"/>
            <w:shd w:val="clear" w:color="auto" w:fill="auto"/>
            <w:vAlign w:val="center"/>
          </w:tcPr>
          <w:p w14:paraId="2462086C" w14:textId="77777777" w:rsidR="006F5F87" w:rsidRPr="005D3BCC" w:rsidRDefault="00490AC0" w:rsidP="005D3BCC">
            <w:pPr>
              <w:pStyle w:val="TabletextChar"/>
              <w:spacing w:before="120"/>
              <w:rPr>
                <w:rFonts w:cs="Tahoma"/>
                <w:b/>
                <w:sz w:val="22"/>
                <w:szCs w:val="22"/>
              </w:rPr>
            </w:pPr>
            <w:r w:rsidRPr="005D3BCC">
              <w:rPr>
                <w:sz w:val="22"/>
                <w:szCs w:val="22"/>
              </w:rPr>
              <w:t>Υπουργείο Ψηφιακής Διακυβέρνησης (ΥΨΗΔ)</w:t>
            </w:r>
          </w:p>
        </w:tc>
      </w:tr>
      <w:tr w:rsidR="005D3BCC" w:rsidRPr="00897475" w14:paraId="0664D91F" w14:textId="77777777" w:rsidTr="008838CA">
        <w:tc>
          <w:tcPr>
            <w:tcW w:w="3708" w:type="dxa"/>
            <w:vAlign w:val="center"/>
          </w:tcPr>
          <w:p w14:paraId="2A2BD619" w14:textId="77777777" w:rsidR="005D3BCC" w:rsidRPr="00897475" w:rsidRDefault="005D3BCC" w:rsidP="005D3BCC">
            <w:pPr>
              <w:pStyle w:val="TabletextChar"/>
              <w:spacing w:before="120"/>
              <w:rPr>
                <w:rFonts w:cs="Tahoma"/>
                <w:b/>
                <w:sz w:val="22"/>
                <w:szCs w:val="22"/>
              </w:rPr>
            </w:pPr>
            <w:r w:rsidRPr="00897475">
              <w:rPr>
                <w:rFonts w:cs="Tahoma"/>
                <w:b/>
                <w:sz w:val="22"/>
                <w:szCs w:val="22"/>
              </w:rPr>
              <w:t>ΚΥΡΙΟΣ ΤΟΥ ΕΡΓΟΥ</w:t>
            </w:r>
          </w:p>
        </w:tc>
        <w:tc>
          <w:tcPr>
            <w:tcW w:w="6147" w:type="dxa"/>
            <w:shd w:val="clear" w:color="auto" w:fill="auto"/>
          </w:tcPr>
          <w:p w14:paraId="6EC13D98" w14:textId="77777777" w:rsidR="005D3BCC" w:rsidRPr="005D3BCC" w:rsidRDefault="005D3BCC" w:rsidP="005D3BCC">
            <w:pPr>
              <w:pStyle w:val="TabletextChar"/>
              <w:spacing w:before="120"/>
              <w:rPr>
                <w:sz w:val="22"/>
                <w:szCs w:val="22"/>
              </w:rPr>
            </w:pPr>
            <w:r w:rsidRPr="00076963">
              <w:rPr>
                <w:sz w:val="22"/>
                <w:szCs w:val="22"/>
              </w:rPr>
              <w:t>Υπουργείο Ψηφιακής Διακυβέρνησης (ΥΨΗΔ)</w:t>
            </w:r>
          </w:p>
        </w:tc>
      </w:tr>
      <w:tr w:rsidR="005D3BCC" w:rsidRPr="00897475" w14:paraId="0948DEA7" w14:textId="77777777" w:rsidTr="008838CA">
        <w:tc>
          <w:tcPr>
            <w:tcW w:w="3708" w:type="dxa"/>
            <w:vAlign w:val="center"/>
          </w:tcPr>
          <w:p w14:paraId="65EA3920" w14:textId="77777777" w:rsidR="005D3BCC" w:rsidRPr="00897475" w:rsidRDefault="005D3BCC" w:rsidP="005D3BCC">
            <w:pPr>
              <w:pStyle w:val="TabletextChar"/>
              <w:spacing w:before="120"/>
              <w:rPr>
                <w:rFonts w:cs="Tahoma"/>
                <w:b/>
                <w:sz w:val="22"/>
                <w:szCs w:val="22"/>
              </w:rPr>
            </w:pPr>
            <w:r w:rsidRPr="00897475">
              <w:rPr>
                <w:rFonts w:cs="Tahoma"/>
                <w:b/>
                <w:sz w:val="22"/>
                <w:szCs w:val="22"/>
              </w:rPr>
              <w:t>ΦΟΡΕΑΣ ΧΡΗΜΑΤΟΔΟΤΗΣΗΣ</w:t>
            </w:r>
          </w:p>
        </w:tc>
        <w:tc>
          <w:tcPr>
            <w:tcW w:w="6147" w:type="dxa"/>
            <w:shd w:val="clear" w:color="auto" w:fill="auto"/>
          </w:tcPr>
          <w:p w14:paraId="659E69AC" w14:textId="77777777" w:rsidR="005D3BCC" w:rsidRPr="005D3BCC" w:rsidRDefault="005D3BCC" w:rsidP="005D3BCC">
            <w:pPr>
              <w:pStyle w:val="TabletextChar"/>
              <w:spacing w:before="120"/>
              <w:rPr>
                <w:sz w:val="22"/>
                <w:szCs w:val="22"/>
              </w:rPr>
            </w:pPr>
            <w:r w:rsidRPr="00076963">
              <w:rPr>
                <w:sz w:val="22"/>
                <w:szCs w:val="22"/>
              </w:rPr>
              <w:t>Υπουργείο Ψηφιακής Διακυβέρνησης (ΥΨΗΔ)</w:t>
            </w:r>
          </w:p>
        </w:tc>
      </w:tr>
      <w:tr w:rsidR="005D3BCC" w:rsidRPr="00897475" w14:paraId="40ECD2C2" w14:textId="77777777" w:rsidTr="00603CEC">
        <w:tc>
          <w:tcPr>
            <w:tcW w:w="3708" w:type="dxa"/>
            <w:vAlign w:val="center"/>
          </w:tcPr>
          <w:p w14:paraId="4B92671D" w14:textId="77777777" w:rsidR="005D3BCC" w:rsidRPr="00897475" w:rsidRDefault="005D3BCC" w:rsidP="005D3BCC">
            <w:pPr>
              <w:pStyle w:val="TabletextChar"/>
              <w:spacing w:before="120"/>
              <w:rPr>
                <w:rFonts w:cs="Tahoma"/>
                <w:b/>
                <w:sz w:val="22"/>
                <w:szCs w:val="22"/>
              </w:rPr>
            </w:pPr>
            <w:r w:rsidRPr="00267B58">
              <w:rPr>
                <w:rFonts w:cs="Tahoma"/>
                <w:b/>
                <w:sz w:val="22"/>
                <w:szCs w:val="22"/>
              </w:rPr>
              <w:t>ΤΟΠΟΣ ΠΑΡΑΔΟΣΗΣ – ΤΟΠΟΣ ΠΑΡΟΧΗΣ ΥΠΗΡΕΣΙΩΝ</w:t>
            </w:r>
          </w:p>
        </w:tc>
        <w:tc>
          <w:tcPr>
            <w:tcW w:w="6147" w:type="dxa"/>
            <w:vAlign w:val="center"/>
          </w:tcPr>
          <w:p w14:paraId="4A8A9116" w14:textId="77777777" w:rsidR="005D3BCC" w:rsidRPr="00897475" w:rsidRDefault="005D3BCC" w:rsidP="005D3BCC">
            <w:pPr>
              <w:pStyle w:val="TabletextChar"/>
              <w:spacing w:before="120"/>
              <w:rPr>
                <w:rFonts w:cs="Tahoma"/>
                <w:sz w:val="22"/>
                <w:szCs w:val="22"/>
              </w:rPr>
            </w:pPr>
            <w:r>
              <w:rPr>
                <w:rFonts w:cs="Tahoma"/>
                <w:sz w:val="22"/>
                <w:szCs w:val="22"/>
              </w:rPr>
              <w:t xml:space="preserve">ΑΘΗΝΑ </w:t>
            </w:r>
          </w:p>
        </w:tc>
      </w:tr>
      <w:tr w:rsidR="005D3BCC" w:rsidRPr="00897475" w14:paraId="5DC6718E" w14:textId="77777777" w:rsidTr="00603CEC">
        <w:tc>
          <w:tcPr>
            <w:tcW w:w="3708" w:type="dxa"/>
            <w:vAlign w:val="center"/>
          </w:tcPr>
          <w:p w14:paraId="585E272E" w14:textId="77777777" w:rsidR="005D3BCC" w:rsidRPr="00897475" w:rsidRDefault="005D3BCC" w:rsidP="005D3BCC">
            <w:pPr>
              <w:pStyle w:val="TabletextChar"/>
              <w:spacing w:before="120"/>
              <w:rPr>
                <w:rFonts w:cs="Tahoma"/>
                <w:b/>
                <w:sz w:val="22"/>
                <w:szCs w:val="22"/>
              </w:rPr>
            </w:pPr>
            <w:r w:rsidRPr="00897475">
              <w:rPr>
                <w:rFonts w:cs="Tahoma"/>
                <w:b/>
                <w:sz w:val="22"/>
                <w:szCs w:val="22"/>
              </w:rPr>
              <w:t>ΕΙΔΟΣ ΣΥΜΒΑΣΗΣ</w:t>
            </w:r>
          </w:p>
        </w:tc>
        <w:tc>
          <w:tcPr>
            <w:tcW w:w="6147" w:type="dxa"/>
            <w:vAlign w:val="center"/>
          </w:tcPr>
          <w:p w14:paraId="2F11ED39" w14:textId="77777777" w:rsidR="005D3BCC" w:rsidRPr="00897475" w:rsidRDefault="005D3BCC" w:rsidP="005D3BCC">
            <w:pPr>
              <w:pStyle w:val="TabletextChar"/>
              <w:spacing w:before="120"/>
              <w:rPr>
                <w:rFonts w:cs="Tahoma"/>
                <w:b/>
                <w:sz w:val="22"/>
                <w:szCs w:val="22"/>
              </w:rPr>
            </w:pPr>
            <w:r w:rsidRPr="00897475">
              <w:rPr>
                <w:rFonts w:cs="Tahoma"/>
                <w:b/>
                <w:sz w:val="22"/>
                <w:szCs w:val="22"/>
                <w:lang w:val="en-US"/>
              </w:rPr>
              <w:t>CPV</w:t>
            </w:r>
            <w:r w:rsidRPr="00897475">
              <w:rPr>
                <w:rFonts w:cs="Tahoma"/>
                <w:b/>
                <w:sz w:val="22"/>
                <w:szCs w:val="22"/>
              </w:rPr>
              <w:t xml:space="preserve">: </w:t>
            </w:r>
            <w:r w:rsidRPr="00897475">
              <w:rPr>
                <w:rFonts w:cs="Tahoma"/>
                <w:bCs/>
                <w:sz w:val="22"/>
                <w:szCs w:val="22"/>
              </w:rPr>
              <w:t>72.22.23.00-0 «ΥΠΗΡΕΣΙΕΣ ΤΕΧΝΟΛΟΓΙΑΣ ΤΩΝ ΠΛΗΡΟΦΟΡΙΩΝ»</w:t>
            </w:r>
          </w:p>
        </w:tc>
      </w:tr>
      <w:tr w:rsidR="005D3BCC" w:rsidRPr="00897475" w14:paraId="37D4EEE5" w14:textId="77777777" w:rsidTr="00603CEC">
        <w:tc>
          <w:tcPr>
            <w:tcW w:w="3708" w:type="dxa"/>
            <w:vAlign w:val="center"/>
          </w:tcPr>
          <w:p w14:paraId="20FF4A3A" w14:textId="77777777" w:rsidR="005D3BCC" w:rsidRPr="00897475" w:rsidRDefault="005D3BCC" w:rsidP="005D3BCC">
            <w:pPr>
              <w:pStyle w:val="TabletextChar"/>
              <w:spacing w:before="120"/>
              <w:rPr>
                <w:rFonts w:cs="Tahoma"/>
                <w:b/>
                <w:sz w:val="22"/>
                <w:szCs w:val="22"/>
              </w:rPr>
            </w:pPr>
            <w:r w:rsidRPr="00897475">
              <w:rPr>
                <w:rFonts w:cs="Tahoma"/>
                <w:b/>
                <w:sz w:val="22"/>
                <w:szCs w:val="22"/>
              </w:rPr>
              <w:t>ΕΙΔΟΣ ΔΙΑΔΙΚΑΣΙΑΣ</w:t>
            </w:r>
          </w:p>
        </w:tc>
        <w:tc>
          <w:tcPr>
            <w:tcW w:w="6147" w:type="dxa"/>
            <w:vAlign w:val="center"/>
          </w:tcPr>
          <w:p w14:paraId="7CCF4D49" w14:textId="77777777" w:rsidR="005D3BCC" w:rsidRPr="00897475" w:rsidRDefault="005D3BCC" w:rsidP="005D3BCC">
            <w:pPr>
              <w:pStyle w:val="TabletextChar"/>
              <w:spacing w:before="120"/>
              <w:rPr>
                <w:rFonts w:cs="Tahoma"/>
                <w:sz w:val="22"/>
                <w:szCs w:val="22"/>
              </w:rPr>
            </w:pPr>
            <w:r w:rsidRPr="00897475">
              <w:rPr>
                <w:rFonts w:cs="Tahoma"/>
                <w:sz w:val="22"/>
                <w:szCs w:val="22"/>
              </w:rPr>
              <w:t xml:space="preserve">Ηλεκτρονικός Ανοικτός Διεθνής Διαγωνισμός με κριτήριο ανάθεσης την πλέον συμφέρουσα από οικονομική άποψη προσφορά </w:t>
            </w:r>
            <w:r w:rsidRPr="00897475">
              <w:rPr>
                <w:rStyle w:val="WW-FootnoteReference2"/>
                <w:rFonts w:cs="Tahoma"/>
                <w:sz w:val="22"/>
                <w:szCs w:val="22"/>
              </w:rPr>
              <w:t xml:space="preserve"> </w:t>
            </w:r>
            <w:r w:rsidRPr="00897475">
              <w:rPr>
                <w:rFonts w:cs="Tahoma"/>
                <w:sz w:val="22"/>
                <w:szCs w:val="22"/>
              </w:rPr>
              <w:t>βάσει βέλτιστης σχέσης ποιότητας – τιμής</w:t>
            </w:r>
          </w:p>
        </w:tc>
      </w:tr>
      <w:tr w:rsidR="00803106" w:rsidRPr="00897475" w14:paraId="1DF70DC1" w14:textId="77777777" w:rsidTr="008838CA">
        <w:tc>
          <w:tcPr>
            <w:tcW w:w="3708" w:type="dxa"/>
            <w:vAlign w:val="center"/>
          </w:tcPr>
          <w:p w14:paraId="7EDD86F4" w14:textId="77777777" w:rsidR="00803106" w:rsidRPr="00897475" w:rsidRDefault="00803106" w:rsidP="00803106">
            <w:pPr>
              <w:pStyle w:val="TabletextChar"/>
              <w:spacing w:before="120"/>
              <w:rPr>
                <w:rFonts w:cs="Tahoma"/>
                <w:b/>
                <w:sz w:val="22"/>
                <w:szCs w:val="22"/>
              </w:rPr>
            </w:pPr>
            <w:r w:rsidRPr="00897475">
              <w:rPr>
                <w:rFonts w:cs="Tahoma"/>
                <w:b/>
                <w:sz w:val="22"/>
                <w:szCs w:val="22"/>
              </w:rPr>
              <w:t>ΠΡΟΥΠΟΛΟΓΙΣΜΟΣ – ΕΚΤΙΜΩΜΕΝΗ ΑΞΙΑ ΣΥΜΒΑΣΗΣ</w:t>
            </w:r>
          </w:p>
        </w:tc>
        <w:tc>
          <w:tcPr>
            <w:tcW w:w="6147" w:type="dxa"/>
            <w:vAlign w:val="bottom"/>
          </w:tcPr>
          <w:p w14:paraId="138F2E96" w14:textId="77777777" w:rsidR="00803106" w:rsidRPr="00274B25" w:rsidRDefault="00803106" w:rsidP="00803106">
            <w:pPr>
              <w:keepNext/>
              <w:keepLines/>
              <w:widowControl w:val="0"/>
              <w:tabs>
                <w:tab w:val="left" w:pos="428"/>
              </w:tabs>
              <w:autoSpaceDE w:val="0"/>
              <w:spacing w:after="60"/>
              <w:ind w:left="110" w:right="90"/>
            </w:pPr>
            <w:r w:rsidRPr="00274B25">
              <w:t xml:space="preserve">Προϋπολογισμός Έργου - εκτιμώμενη αξία σύμβασης: </w:t>
            </w:r>
            <w:r>
              <w:t>εννιακόσιες τρεις χιλιάδες  εννιακόσια  ευρώ</w:t>
            </w:r>
            <w:r w:rsidRPr="00274B25">
              <w:t xml:space="preserve">, </w:t>
            </w:r>
            <w:r w:rsidRPr="007C29CF">
              <w:rPr>
                <w:b/>
              </w:rPr>
              <w:t>903.900</w:t>
            </w:r>
            <w:r>
              <w:rPr>
                <w:b/>
              </w:rPr>
              <w:t>,00</w:t>
            </w:r>
            <w:r w:rsidRPr="00274B25">
              <w:rPr>
                <w:b/>
                <w:bCs/>
              </w:rPr>
              <w:t xml:space="preserve">€ </w:t>
            </w:r>
            <w:r w:rsidRPr="00274B25">
              <w:t xml:space="preserve">μη περιλαμβανομένου ΦΠΑ 24% (προϋπολογισμός με ΦΠΑ: </w:t>
            </w:r>
            <w:r w:rsidRPr="007C29CF">
              <w:rPr>
                <w:b/>
              </w:rPr>
              <w:t>1.120.836,00</w:t>
            </w:r>
            <w:r>
              <w:t xml:space="preserve"> </w:t>
            </w:r>
            <w:r w:rsidRPr="00274B25">
              <w:rPr>
                <w:b/>
                <w:bCs/>
              </w:rPr>
              <w:t xml:space="preserve">€ </w:t>
            </w:r>
            <w:r w:rsidRPr="008A4657">
              <w:rPr>
                <w:b/>
              </w:rPr>
              <w:t xml:space="preserve">ΦΠΑ </w:t>
            </w:r>
            <w:r w:rsidRPr="00803106">
              <w:rPr>
                <w:b/>
              </w:rPr>
              <w:t>216.936,00</w:t>
            </w:r>
            <w:r w:rsidRPr="008A4657">
              <w:rPr>
                <w:b/>
              </w:rPr>
              <w:t>€</w:t>
            </w:r>
            <w:r w:rsidRPr="00274B25">
              <w:t>):</w:t>
            </w:r>
          </w:p>
          <w:p w14:paraId="76FAF25A" w14:textId="77777777" w:rsidR="00504AF3" w:rsidRPr="00504AF3" w:rsidRDefault="00803106" w:rsidP="004A1D19">
            <w:pPr>
              <w:pStyle w:val="Tabletext"/>
              <w:numPr>
                <w:ilvl w:val="0"/>
                <w:numId w:val="78"/>
              </w:numPr>
              <w:spacing w:before="120"/>
              <w:ind w:left="379" w:hanging="379"/>
              <w:jc w:val="both"/>
              <w:rPr>
                <w:rFonts w:cs="Tahoma"/>
                <w:b/>
                <w:bCs/>
                <w:sz w:val="24"/>
                <w:szCs w:val="24"/>
                <w:lang w:eastAsia="el-GR"/>
              </w:rPr>
            </w:pPr>
            <w:r>
              <w:rPr>
                <w:rFonts w:cs="Tahoma"/>
                <w:sz w:val="22"/>
                <w:szCs w:val="22"/>
              </w:rPr>
              <w:t xml:space="preserve">Προϋπολογισμός Αρχικού Έργου - </w:t>
            </w:r>
            <w:r w:rsidRPr="00897475">
              <w:rPr>
                <w:rFonts w:cs="Tahoma"/>
                <w:sz w:val="22"/>
                <w:szCs w:val="22"/>
              </w:rPr>
              <w:t>εκτιμώμενη αξία σύμβασης ανέρχεται στο ποσό των</w:t>
            </w:r>
            <w:r>
              <w:rPr>
                <w:rFonts w:cs="Tahoma"/>
                <w:sz w:val="22"/>
                <w:szCs w:val="22"/>
              </w:rPr>
              <w:t xml:space="preserve"> επτακοσίων ογδόντα έξη χιλιάδων ευρώ </w:t>
            </w:r>
            <w:r w:rsidRPr="00897475">
              <w:rPr>
                <w:rFonts w:cs="Tahoma"/>
                <w:sz w:val="22"/>
                <w:szCs w:val="22"/>
              </w:rPr>
              <w:t xml:space="preserve"> </w:t>
            </w:r>
            <w:r>
              <w:rPr>
                <w:rFonts w:cs="Tahoma"/>
                <w:b/>
                <w:bCs/>
                <w:sz w:val="22"/>
                <w:szCs w:val="22"/>
                <w:lang w:eastAsia="el-GR"/>
              </w:rPr>
              <w:t xml:space="preserve"> </w:t>
            </w:r>
            <w:r w:rsidRPr="00C32919">
              <w:rPr>
                <w:rFonts w:cs="Tahoma"/>
                <w:b/>
                <w:bCs/>
                <w:sz w:val="22"/>
                <w:szCs w:val="22"/>
                <w:lang w:eastAsia="el-GR"/>
              </w:rPr>
              <w:t>786</w:t>
            </w:r>
            <w:r w:rsidRPr="00897475">
              <w:rPr>
                <w:rFonts w:cs="Tahoma"/>
                <w:b/>
                <w:bCs/>
                <w:sz w:val="22"/>
                <w:szCs w:val="22"/>
                <w:lang w:eastAsia="el-GR"/>
              </w:rPr>
              <w:t>.</w:t>
            </w:r>
            <w:r w:rsidRPr="00C32919">
              <w:rPr>
                <w:rFonts w:cs="Tahoma"/>
                <w:b/>
                <w:bCs/>
                <w:sz w:val="22"/>
                <w:szCs w:val="22"/>
                <w:lang w:eastAsia="el-GR"/>
              </w:rPr>
              <w:t>000</w:t>
            </w:r>
            <w:r w:rsidRPr="00897475">
              <w:rPr>
                <w:rFonts w:cs="Tahoma"/>
                <w:b/>
                <w:bCs/>
                <w:sz w:val="22"/>
                <w:szCs w:val="22"/>
                <w:lang w:eastAsia="el-GR"/>
              </w:rPr>
              <w:t>,</w:t>
            </w:r>
            <w:r w:rsidRPr="00C32919">
              <w:rPr>
                <w:rFonts w:cs="Tahoma"/>
                <w:b/>
                <w:bCs/>
                <w:sz w:val="22"/>
                <w:szCs w:val="22"/>
                <w:lang w:eastAsia="el-GR"/>
              </w:rPr>
              <w:t>00</w:t>
            </w:r>
            <w:r w:rsidRPr="00897475">
              <w:rPr>
                <w:rFonts w:cs="Tahoma"/>
                <w:b/>
                <w:bCs/>
                <w:sz w:val="22"/>
                <w:szCs w:val="22"/>
                <w:lang w:eastAsia="el-GR"/>
              </w:rPr>
              <w:t xml:space="preserve">€ </w:t>
            </w:r>
            <w:r>
              <w:rPr>
                <w:rFonts w:cs="Tahoma"/>
                <w:sz w:val="22"/>
                <w:szCs w:val="22"/>
              </w:rPr>
              <w:t>μ</w:t>
            </w:r>
            <w:r w:rsidRPr="00897475">
              <w:rPr>
                <w:rFonts w:cs="Tahoma"/>
                <w:sz w:val="22"/>
                <w:szCs w:val="22"/>
              </w:rPr>
              <w:t xml:space="preserve">η περιλαμβανομένου ΦΠΑ 24% , </w:t>
            </w:r>
            <w:r>
              <w:rPr>
                <w:rFonts w:cs="Tahoma"/>
                <w:sz w:val="22"/>
                <w:szCs w:val="22"/>
              </w:rPr>
              <w:t>(</w:t>
            </w:r>
            <w:r w:rsidRPr="00897475">
              <w:rPr>
                <w:rFonts w:cs="Tahoma"/>
                <w:sz w:val="22"/>
                <w:szCs w:val="22"/>
              </w:rPr>
              <w:t xml:space="preserve">προϋπολογισμός με ΦΠΑ: </w:t>
            </w:r>
            <w:r w:rsidRPr="0020289B">
              <w:rPr>
                <w:rFonts w:cs="Tahoma"/>
                <w:b/>
                <w:bCs/>
                <w:sz w:val="22"/>
                <w:szCs w:val="22"/>
                <w:lang w:eastAsia="el-GR"/>
              </w:rPr>
              <w:t>97</w:t>
            </w:r>
            <w:r w:rsidRPr="00C32919">
              <w:rPr>
                <w:rFonts w:cs="Tahoma"/>
                <w:b/>
                <w:bCs/>
                <w:sz w:val="22"/>
                <w:szCs w:val="22"/>
                <w:lang w:eastAsia="el-GR"/>
              </w:rPr>
              <w:t>4</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,0</w:t>
            </w:r>
            <w:r w:rsidRPr="0020289B">
              <w:rPr>
                <w:rFonts w:cs="Tahoma"/>
                <w:b/>
                <w:bCs/>
                <w:sz w:val="22"/>
                <w:szCs w:val="22"/>
                <w:lang w:eastAsia="el-GR"/>
              </w:rPr>
              <w:t>0</w:t>
            </w:r>
            <w:r w:rsidRPr="00897475">
              <w:rPr>
                <w:rFonts w:cs="Tahoma"/>
                <w:b/>
                <w:bCs/>
                <w:sz w:val="22"/>
                <w:szCs w:val="22"/>
                <w:lang w:eastAsia="el-GR"/>
              </w:rPr>
              <w:t xml:space="preserve">€, ΦΠΑ  </w:t>
            </w:r>
            <w:r w:rsidRPr="00C32919">
              <w:rPr>
                <w:rFonts w:cs="Tahoma"/>
                <w:b/>
                <w:bCs/>
                <w:sz w:val="22"/>
                <w:szCs w:val="22"/>
                <w:lang w:eastAsia="el-GR"/>
              </w:rPr>
              <w:t>188</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w:t>
            </w:r>
            <w:r w:rsidRPr="00C32919">
              <w:rPr>
                <w:rFonts w:cs="Tahoma"/>
                <w:b/>
                <w:bCs/>
                <w:sz w:val="22"/>
                <w:szCs w:val="22"/>
                <w:lang w:eastAsia="el-GR"/>
              </w:rPr>
              <w:t>00</w:t>
            </w:r>
            <w:r w:rsidRPr="00897475">
              <w:rPr>
                <w:rFonts w:cs="Tahoma"/>
                <w:b/>
                <w:bCs/>
                <w:sz w:val="22"/>
                <w:szCs w:val="22"/>
                <w:lang w:eastAsia="el-GR"/>
              </w:rPr>
              <w:t>€)</w:t>
            </w:r>
            <w:r w:rsidR="00504AF3" w:rsidRPr="00504AF3">
              <w:rPr>
                <w:rFonts w:cs="Tahoma"/>
                <w:b/>
                <w:bCs/>
                <w:sz w:val="22"/>
                <w:szCs w:val="22"/>
                <w:lang w:eastAsia="el-GR"/>
              </w:rPr>
              <w:t xml:space="preserve"> </w:t>
            </w:r>
          </w:p>
          <w:p w14:paraId="143059F0" w14:textId="77777777" w:rsidR="00803106" w:rsidRPr="004468A4" w:rsidRDefault="00803106" w:rsidP="004A1D19">
            <w:pPr>
              <w:pStyle w:val="Tabletext"/>
              <w:numPr>
                <w:ilvl w:val="0"/>
                <w:numId w:val="78"/>
              </w:numPr>
              <w:spacing w:before="120"/>
              <w:ind w:left="379" w:hanging="379"/>
              <w:jc w:val="both"/>
              <w:rPr>
                <w:rFonts w:cs="Tahoma"/>
                <w:b/>
                <w:bCs/>
                <w:sz w:val="22"/>
                <w:szCs w:val="22"/>
                <w:lang w:eastAsia="el-GR"/>
              </w:rPr>
            </w:pPr>
            <w:r w:rsidRPr="00504AF3">
              <w:rPr>
                <w:sz w:val="22"/>
                <w:szCs w:val="22"/>
              </w:rPr>
              <w:t xml:space="preserve">προϋπολογισμός δικαιώματος προαίρεσης φυσικού αντικειμένου έως εκατό δέκα επτά χιλιάδες εννιακόσα ευρώ </w:t>
            </w:r>
            <w:r w:rsidRPr="00504AF3">
              <w:rPr>
                <w:b/>
                <w:sz w:val="22"/>
                <w:szCs w:val="22"/>
              </w:rPr>
              <w:t>117.900,00</w:t>
            </w:r>
            <w:r w:rsidRPr="00504AF3">
              <w:rPr>
                <w:b/>
                <w:bCs/>
                <w:sz w:val="22"/>
                <w:szCs w:val="22"/>
                <w:lang w:eastAsia="el-GR"/>
              </w:rPr>
              <w:t xml:space="preserve">€ </w:t>
            </w:r>
            <w:r w:rsidRPr="00504AF3">
              <w:rPr>
                <w:bCs/>
                <w:sz w:val="22"/>
                <w:szCs w:val="22"/>
                <w:lang w:eastAsia="el-GR"/>
              </w:rPr>
              <w:t>μη περιλαμβανομένου ΦΠΑ 24%,</w:t>
            </w:r>
            <w:r w:rsidRPr="00504AF3">
              <w:rPr>
                <w:b/>
                <w:bCs/>
                <w:sz w:val="22"/>
                <w:szCs w:val="22"/>
                <w:lang w:eastAsia="el-GR"/>
              </w:rPr>
              <w:t xml:space="preserve"> </w:t>
            </w:r>
            <w:r w:rsidRPr="00504AF3">
              <w:rPr>
                <w:sz w:val="22"/>
                <w:szCs w:val="22"/>
              </w:rPr>
              <w:t xml:space="preserve">(προϋπολογισμός με ΦΠΑ: </w:t>
            </w:r>
            <w:r w:rsidRPr="00504AF3">
              <w:rPr>
                <w:b/>
                <w:bCs/>
                <w:sz w:val="22"/>
                <w:szCs w:val="22"/>
              </w:rPr>
              <w:t>146.196,00€</w:t>
            </w:r>
            <w:r w:rsidRPr="00504AF3">
              <w:rPr>
                <w:sz w:val="22"/>
                <w:szCs w:val="22"/>
              </w:rPr>
              <w:t xml:space="preserve">, </w:t>
            </w:r>
            <w:r w:rsidRPr="00504AF3">
              <w:rPr>
                <w:b/>
                <w:sz w:val="22"/>
                <w:szCs w:val="22"/>
              </w:rPr>
              <w:t>ΦΠΑ 28.296,00€</w:t>
            </w:r>
            <w:r w:rsidRPr="00504AF3">
              <w:rPr>
                <w:sz w:val="22"/>
                <w:szCs w:val="22"/>
              </w:rPr>
              <w:t>).</w:t>
            </w:r>
          </w:p>
        </w:tc>
      </w:tr>
      <w:tr w:rsidR="005D3BCC" w:rsidRPr="00897475" w14:paraId="00E5F00B" w14:textId="77777777" w:rsidTr="00603CEC">
        <w:tc>
          <w:tcPr>
            <w:tcW w:w="3708" w:type="dxa"/>
            <w:vAlign w:val="center"/>
          </w:tcPr>
          <w:p w14:paraId="29D7561E" w14:textId="77777777" w:rsidR="005D3BCC" w:rsidRPr="00897475" w:rsidRDefault="005D3BCC" w:rsidP="005D3BCC">
            <w:pPr>
              <w:pStyle w:val="TabletextChar"/>
              <w:spacing w:before="120"/>
              <w:rPr>
                <w:rFonts w:cs="Tahoma"/>
                <w:b/>
                <w:sz w:val="22"/>
                <w:szCs w:val="22"/>
              </w:rPr>
            </w:pPr>
            <w:r w:rsidRPr="00897475">
              <w:rPr>
                <w:rFonts w:cs="Tahoma"/>
                <w:b/>
                <w:sz w:val="22"/>
                <w:szCs w:val="22"/>
              </w:rPr>
              <w:t>ΧΡΗΜΑΤΟΔΟΤΗΣΗ ΕΡΓΟΥ</w:t>
            </w:r>
          </w:p>
        </w:tc>
        <w:tc>
          <w:tcPr>
            <w:tcW w:w="6147" w:type="dxa"/>
            <w:vAlign w:val="center"/>
          </w:tcPr>
          <w:p w14:paraId="450F8ECC" w14:textId="77777777" w:rsidR="00610192" w:rsidRPr="00BF2AFC" w:rsidRDefault="005D3BCC" w:rsidP="00610192">
            <w:pPr>
              <w:pStyle w:val="TabletextChar"/>
              <w:spacing w:before="120"/>
              <w:jc w:val="both"/>
              <w:rPr>
                <w:rFonts w:cs="Tahoma"/>
                <w:sz w:val="22"/>
                <w:szCs w:val="22"/>
              </w:rPr>
            </w:pPr>
            <w:r w:rsidRPr="00BF2AFC">
              <w:rPr>
                <w:rFonts w:cs="Tahoma"/>
                <w:sz w:val="22"/>
                <w:szCs w:val="22"/>
              </w:rPr>
              <w:t xml:space="preserve">Το Έργο χρηματοδοτείται από το </w:t>
            </w:r>
            <w:r w:rsidR="00610192" w:rsidRPr="00FC0BE5">
              <w:rPr>
                <w:rFonts w:cs="Tahoma"/>
                <w:sz w:val="22"/>
                <w:szCs w:val="22"/>
              </w:rPr>
              <w:t xml:space="preserve">Επιχειρησιακό Πρόγραμμα «Μεταρρύθμιση Δημόσιου Τομέα», </w:t>
            </w:r>
            <w:r w:rsidR="00610192" w:rsidRPr="00603221">
              <w:rPr>
                <w:rFonts w:cs="Tahoma"/>
                <w:sz w:val="22"/>
                <w:szCs w:val="22"/>
              </w:rPr>
              <w:t>στο πλαίσιο του ΕΣΠΑ</w:t>
            </w:r>
            <w:r w:rsidR="00610192">
              <w:rPr>
                <w:rFonts w:cs="Tahoma"/>
                <w:sz w:val="22"/>
                <w:szCs w:val="22"/>
              </w:rPr>
              <w:t xml:space="preserve"> </w:t>
            </w:r>
            <w:r w:rsidR="00610192" w:rsidRPr="00BF2AFC">
              <w:rPr>
                <w:rFonts w:cs="Tahoma"/>
                <w:sz w:val="22"/>
                <w:szCs w:val="22"/>
              </w:rPr>
              <w:t>2014 -2020</w:t>
            </w:r>
            <w:r w:rsidR="00610192" w:rsidRPr="00603221">
              <w:rPr>
                <w:rFonts w:cs="Tahoma"/>
                <w:sz w:val="22"/>
                <w:szCs w:val="22"/>
              </w:rPr>
              <w:t xml:space="preserve">, από το </w:t>
            </w:r>
            <w:r w:rsidR="00610192" w:rsidRPr="00610192">
              <w:rPr>
                <w:rFonts w:cs="Tahoma"/>
                <w:sz w:val="22"/>
                <w:szCs w:val="22"/>
              </w:rPr>
              <w:t xml:space="preserve">ΕΤΠΑ </w:t>
            </w:r>
            <w:r w:rsidR="00610192" w:rsidRPr="00603221">
              <w:rPr>
                <w:rFonts w:cs="Tahoma"/>
                <w:sz w:val="22"/>
                <w:szCs w:val="22"/>
              </w:rPr>
              <w:t xml:space="preserve">και από Εθνικούς Πόρους. Οι δαπάνες του Έργου θα βαρύνουν το Πρόγραμμα Δημοσίων Επενδύσεων (ΠΔΕ), και συγκεκριμένα τη ΣΑΕ </w:t>
            </w:r>
            <w:r w:rsidR="005E3519" w:rsidRPr="005E3519">
              <w:rPr>
                <w:rFonts w:cs="Tahoma"/>
                <w:sz w:val="22"/>
                <w:szCs w:val="22"/>
              </w:rPr>
              <w:t>4631</w:t>
            </w:r>
            <w:r w:rsidR="00610192" w:rsidRPr="00603221">
              <w:rPr>
                <w:rFonts w:cs="Tahoma"/>
                <w:sz w:val="22"/>
                <w:szCs w:val="22"/>
              </w:rPr>
              <w:t xml:space="preserve"> με ενάριθμο κωδικό</w:t>
            </w:r>
            <w:r w:rsidR="00610192">
              <w:rPr>
                <w:rFonts w:cs="Tahoma"/>
                <w:sz w:val="22"/>
                <w:szCs w:val="22"/>
              </w:rPr>
              <w:t xml:space="preserve"> </w:t>
            </w:r>
            <w:r w:rsidR="005E3519" w:rsidRPr="005E3519">
              <w:rPr>
                <w:rFonts w:cs="Tahoma"/>
                <w:sz w:val="22"/>
                <w:szCs w:val="22"/>
              </w:rPr>
              <w:t>2021ΣΕ46310008</w:t>
            </w:r>
          </w:p>
        </w:tc>
      </w:tr>
      <w:tr w:rsidR="005D3BCC" w:rsidRPr="00897475" w14:paraId="773B4862" w14:textId="77777777" w:rsidTr="00603CEC">
        <w:tc>
          <w:tcPr>
            <w:tcW w:w="3708" w:type="dxa"/>
            <w:vAlign w:val="center"/>
          </w:tcPr>
          <w:p w14:paraId="103697DC" w14:textId="77777777" w:rsidR="005D3BCC" w:rsidRPr="00897475" w:rsidDel="00CD2F0B" w:rsidRDefault="005D3BCC" w:rsidP="005D3BCC">
            <w:pPr>
              <w:pStyle w:val="TabletextChar"/>
              <w:spacing w:before="120"/>
              <w:rPr>
                <w:rFonts w:cs="Tahoma"/>
                <w:b/>
                <w:sz w:val="22"/>
                <w:szCs w:val="22"/>
              </w:rPr>
            </w:pPr>
            <w:r w:rsidRPr="00897475">
              <w:rPr>
                <w:rFonts w:cs="Tahoma"/>
                <w:b/>
                <w:sz w:val="22"/>
                <w:szCs w:val="22"/>
              </w:rPr>
              <w:t xml:space="preserve">ΔΙΑΡΚΕΙΑ ΣΥΜΒΑΣΗΣ </w:t>
            </w:r>
          </w:p>
        </w:tc>
        <w:tc>
          <w:tcPr>
            <w:tcW w:w="6147" w:type="dxa"/>
            <w:vAlign w:val="center"/>
          </w:tcPr>
          <w:p w14:paraId="196C9FCD" w14:textId="77777777" w:rsidR="005D3BCC" w:rsidRPr="00BF2AFC" w:rsidRDefault="005D3BCC" w:rsidP="005D3BCC">
            <w:pPr>
              <w:spacing w:before="120" w:after="120"/>
            </w:pPr>
            <w:r w:rsidRPr="00BF2AFC">
              <w:rPr>
                <w:b/>
              </w:rPr>
              <w:t xml:space="preserve"> Δεκατέσσερις (14)</w:t>
            </w:r>
            <w:r w:rsidRPr="00BF2AFC">
              <w:t xml:space="preserve"> </w:t>
            </w:r>
            <w:r w:rsidRPr="00BF2AFC">
              <w:rPr>
                <w:b/>
              </w:rPr>
              <w:t xml:space="preserve">μήνες </w:t>
            </w:r>
          </w:p>
        </w:tc>
      </w:tr>
      <w:tr w:rsidR="005D3BCC" w:rsidRPr="00897475" w14:paraId="1D01CB20" w14:textId="77777777" w:rsidTr="00603CEC">
        <w:tc>
          <w:tcPr>
            <w:tcW w:w="3708" w:type="dxa"/>
            <w:vAlign w:val="center"/>
          </w:tcPr>
          <w:p w14:paraId="3854D60B" w14:textId="77777777" w:rsidR="005D3BCC" w:rsidRPr="00897475" w:rsidRDefault="005D3BCC" w:rsidP="005D3BCC">
            <w:pPr>
              <w:pStyle w:val="TabletextChar"/>
              <w:spacing w:before="120"/>
              <w:rPr>
                <w:rFonts w:cs="Tahoma"/>
                <w:b/>
                <w:sz w:val="22"/>
                <w:szCs w:val="22"/>
              </w:rPr>
            </w:pPr>
            <w:r w:rsidRPr="00897475">
              <w:rPr>
                <w:rFonts w:cs="Tahoma"/>
                <w:b/>
                <w:sz w:val="22"/>
                <w:szCs w:val="22"/>
              </w:rPr>
              <w:lastRenderedPageBreak/>
              <w:t>ΗΜΕΡΟΜΗΝΙΑ ΔΙΑΚΗΡΥΞΗΣ</w:t>
            </w:r>
          </w:p>
        </w:tc>
        <w:tc>
          <w:tcPr>
            <w:tcW w:w="6147" w:type="dxa"/>
            <w:vAlign w:val="bottom"/>
          </w:tcPr>
          <w:p w14:paraId="29A43E96" w14:textId="77777777" w:rsidR="005D3BCC" w:rsidRPr="004A2DFB" w:rsidRDefault="00A83E2C" w:rsidP="005D3BCC">
            <w:pPr>
              <w:pStyle w:val="TabletextChar"/>
              <w:spacing w:before="120"/>
              <w:rPr>
                <w:rFonts w:cs="Tahoma"/>
                <w:b/>
                <w:sz w:val="22"/>
                <w:szCs w:val="22"/>
              </w:rPr>
            </w:pPr>
            <w:r w:rsidRPr="004A2DFB">
              <w:rPr>
                <w:b/>
              </w:rPr>
              <w:t>23-07-202</w:t>
            </w:r>
            <w:r w:rsidRPr="004A2DFB">
              <w:rPr>
                <w:b/>
                <w:lang w:val="en-US"/>
              </w:rPr>
              <w:t>1</w:t>
            </w:r>
          </w:p>
        </w:tc>
      </w:tr>
      <w:tr w:rsidR="005D3BCC" w:rsidRPr="00897475" w14:paraId="2C544E1A" w14:textId="77777777" w:rsidTr="00603CEC">
        <w:tc>
          <w:tcPr>
            <w:tcW w:w="3708" w:type="dxa"/>
            <w:vAlign w:val="center"/>
          </w:tcPr>
          <w:p w14:paraId="68DA3ACD" w14:textId="77777777" w:rsidR="005D3BCC" w:rsidRPr="00897475" w:rsidRDefault="005D3BCC" w:rsidP="005D3BCC">
            <w:pPr>
              <w:pStyle w:val="TabletextChar"/>
              <w:spacing w:before="120"/>
              <w:rPr>
                <w:rFonts w:cs="Tahoma"/>
                <w:b/>
                <w:sz w:val="22"/>
                <w:szCs w:val="22"/>
              </w:rPr>
            </w:pPr>
            <w:r w:rsidRPr="00897475">
              <w:rPr>
                <w:rFonts w:cs="Tahoma"/>
                <w:b/>
                <w:sz w:val="22"/>
                <w:szCs w:val="22"/>
              </w:rPr>
              <w:t>ΠΡΟΘΕΣΜΙΑ ΓΙΑ ΥΠΟΒΟΛΗ ΔΙΕΥΚΡΙΝΙΣΕΩΝ ΕΠΙ ΤΩΝ ΟΡΩΝ ΤΗΣ ΔΙΑΚΗΡΥΞΗΣ</w:t>
            </w:r>
          </w:p>
        </w:tc>
        <w:tc>
          <w:tcPr>
            <w:tcW w:w="6147" w:type="dxa"/>
            <w:vAlign w:val="bottom"/>
          </w:tcPr>
          <w:p w14:paraId="170EC2CF" w14:textId="77777777" w:rsidR="005D3BCC" w:rsidRPr="00BF2AFC" w:rsidRDefault="00A83E2C" w:rsidP="005D3BCC">
            <w:pPr>
              <w:pStyle w:val="TabletextChar"/>
              <w:spacing w:before="120"/>
              <w:rPr>
                <w:rFonts w:cs="Tahoma"/>
                <w:b/>
                <w:sz w:val="22"/>
                <w:szCs w:val="22"/>
              </w:rPr>
            </w:pPr>
            <w:r w:rsidRPr="004A2DFB">
              <w:rPr>
                <w:b/>
                <w:sz w:val="22"/>
                <w:szCs w:val="22"/>
                <w:lang w:val="en-US"/>
              </w:rPr>
              <w:t>25</w:t>
            </w:r>
            <w:r w:rsidRPr="004A2DFB">
              <w:rPr>
                <w:b/>
                <w:sz w:val="22"/>
                <w:szCs w:val="22"/>
              </w:rPr>
              <w:t>-08-202</w:t>
            </w:r>
            <w:r w:rsidRPr="004A2DFB">
              <w:rPr>
                <w:b/>
                <w:sz w:val="22"/>
                <w:szCs w:val="22"/>
                <w:lang w:val="en-US"/>
              </w:rPr>
              <w:t>1</w:t>
            </w:r>
          </w:p>
        </w:tc>
      </w:tr>
      <w:tr w:rsidR="005D3BCC" w:rsidRPr="00897475" w14:paraId="131B0B32" w14:textId="77777777" w:rsidTr="00603CEC">
        <w:tc>
          <w:tcPr>
            <w:tcW w:w="3708" w:type="dxa"/>
            <w:vAlign w:val="center"/>
          </w:tcPr>
          <w:p w14:paraId="3944F930" w14:textId="77777777" w:rsidR="005D3BCC" w:rsidRPr="00897475" w:rsidRDefault="005D3BCC" w:rsidP="005D3BCC">
            <w:pPr>
              <w:pStyle w:val="TabletextChar"/>
              <w:spacing w:before="120"/>
              <w:rPr>
                <w:rFonts w:cs="Tahoma"/>
                <w:b/>
                <w:sz w:val="22"/>
                <w:szCs w:val="22"/>
              </w:rPr>
            </w:pPr>
            <w:r w:rsidRPr="00897475">
              <w:rPr>
                <w:rFonts w:cs="Tahoma"/>
                <w:b/>
                <w:sz w:val="22"/>
                <w:szCs w:val="22"/>
              </w:rPr>
              <w:t>ΗΜΕΡΟΜΗΝΙΑ ΈΝΑΡΞΗΣ ΗΛΕΚΤΡΟΝΙΚΗΣ ΥΠΟΒΟΛΗΣ ΠΡΟΣΦΟΡΩΝ</w:t>
            </w:r>
          </w:p>
        </w:tc>
        <w:tc>
          <w:tcPr>
            <w:tcW w:w="6147" w:type="dxa"/>
            <w:vAlign w:val="bottom"/>
          </w:tcPr>
          <w:p w14:paraId="261873B1" w14:textId="77777777" w:rsidR="005D3BCC" w:rsidRPr="00BF2AFC" w:rsidRDefault="004A2DFB" w:rsidP="004A2DFB">
            <w:pPr>
              <w:pStyle w:val="TabletextChar"/>
              <w:spacing w:before="120"/>
              <w:rPr>
                <w:rFonts w:cs="Tahoma"/>
                <w:b/>
                <w:sz w:val="22"/>
                <w:szCs w:val="22"/>
              </w:rPr>
            </w:pPr>
            <w:r w:rsidRPr="004A2DFB">
              <w:rPr>
                <w:b/>
                <w:sz w:val="22"/>
                <w:szCs w:val="22"/>
              </w:rPr>
              <w:t>27-07-2021</w:t>
            </w:r>
          </w:p>
        </w:tc>
      </w:tr>
      <w:tr w:rsidR="005D3BCC" w:rsidRPr="00897475" w14:paraId="10C443AD" w14:textId="77777777" w:rsidTr="00603CEC">
        <w:tc>
          <w:tcPr>
            <w:tcW w:w="3708" w:type="dxa"/>
            <w:vAlign w:val="center"/>
          </w:tcPr>
          <w:p w14:paraId="0F8931FE" w14:textId="77777777" w:rsidR="005D3BCC" w:rsidRPr="00897475" w:rsidRDefault="005D3BCC" w:rsidP="005D3BCC">
            <w:pPr>
              <w:pStyle w:val="TabletextChar"/>
              <w:spacing w:before="120"/>
              <w:rPr>
                <w:rFonts w:cs="Tahoma"/>
                <w:b/>
                <w:sz w:val="22"/>
                <w:szCs w:val="22"/>
              </w:rPr>
            </w:pPr>
            <w:r w:rsidRPr="00897475">
              <w:rPr>
                <w:rFonts w:cs="Tahoma"/>
                <w:b/>
                <w:sz w:val="22"/>
                <w:szCs w:val="22"/>
              </w:rPr>
              <w:t>ΚΑΤΑΛΗΚΤΙΚΗ ΗΜΕΡΟΜΗΝΙΑ ΚΑΙ ΩΡΑ ΥΠΟΒΟΛΗΣ ΠΡΟΣΦΟΡΩΝ</w:t>
            </w:r>
          </w:p>
        </w:tc>
        <w:tc>
          <w:tcPr>
            <w:tcW w:w="6147" w:type="dxa"/>
            <w:vAlign w:val="center"/>
          </w:tcPr>
          <w:p w14:paraId="1D4F92ED" w14:textId="77777777" w:rsidR="005D3BCC" w:rsidRPr="00BF2AFC" w:rsidRDefault="00A83E2C" w:rsidP="005D3BCC">
            <w:pPr>
              <w:autoSpaceDE w:val="0"/>
              <w:autoSpaceDN w:val="0"/>
              <w:adjustRightInd w:val="0"/>
              <w:spacing w:before="120" w:after="120" w:line="276" w:lineRule="auto"/>
              <w:jc w:val="left"/>
            </w:pPr>
            <w:r w:rsidRPr="00327156">
              <w:rPr>
                <w:b/>
                <w:lang w:val="en-US"/>
              </w:rPr>
              <w:t>09</w:t>
            </w:r>
            <w:r w:rsidRPr="00327156">
              <w:rPr>
                <w:b/>
              </w:rPr>
              <w:t xml:space="preserve">-09-2021 και ώρα </w:t>
            </w:r>
            <w:r w:rsidRPr="00327156">
              <w:rPr>
                <w:b/>
                <w:lang w:val="en-US"/>
              </w:rPr>
              <w:t>12</w:t>
            </w:r>
            <w:r w:rsidRPr="00327156">
              <w:rPr>
                <w:b/>
              </w:rPr>
              <w:t>:00</w:t>
            </w:r>
          </w:p>
        </w:tc>
      </w:tr>
      <w:tr w:rsidR="005D3BCC" w:rsidRPr="00897475" w14:paraId="54102C36" w14:textId="77777777" w:rsidTr="00603CEC">
        <w:tc>
          <w:tcPr>
            <w:tcW w:w="3708" w:type="dxa"/>
            <w:vAlign w:val="center"/>
          </w:tcPr>
          <w:p w14:paraId="5464F274" w14:textId="77777777" w:rsidR="005D3BCC" w:rsidRPr="00897475" w:rsidRDefault="005D3BCC" w:rsidP="005D3BCC">
            <w:pPr>
              <w:pStyle w:val="TabletextChar"/>
              <w:spacing w:before="120"/>
              <w:rPr>
                <w:rFonts w:cs="Tahoma"/>
                <w:b/>
                <w:sz w:val="22"/>
                <w:szCs w:val="22"/>
              </w:rPr>
            </w:pPr>
            <w:r w:rsidRPr="00897475">
              <w:rPr>
                <w:rFonts w:cs="Tahoma"/>
                <w:b/>
                <w:sz w:val="22"/>
                <w:szCs w:val="22"/>
              </w:rPr>
              <w:t>ΤΟΠΟΣ</w:t>
            </w:r>
            <w:r w:rsidRPr="00897475">
              <w:rPr>
                <w:rFonts w:cs="Tahoma"/>
                <w:b/>
                <w:sz w:val="22"/>
                <w:szCs w:val="22"/>
                <w:lang w:val="en-US"/>
              </w:rPr>
              <w:t xml:space="preserve"> </w:t>
            </w:r>
            <w:r w:rsidRPr="00897475">
              <w:rPr>
                <w:rFonts w:cs="Tahoma"/>
                <w:b/>
                <w:sz w:val="22"/>
                <w:szCs w:val="22"/>
              </w:rPr>
              <w:t>&amp; ΤΡΟΠΟΣ ΚΑΤΑΘΕΣΗΣ ΠΡΟΣΦΟΡΩΝ</w:t>
            </w:r>
          </w:p>
        </w:tc>
        <w:tc>
          <w:tcPr>
            <w:tcW w:w="6147" w:type="dxa"/>
            <w:vAlign w:val="center"/>
          </w:tcPr>
          <w:p w14:paraId="3FB6253B" w14:textId="77777777" w:rsidR="005D3BCC" w:rsidRPr="00BF2AFC" w:rsidRDefault="005D3BCC" w:rsidP="005D3BCC">
            <w:pPr>
              <w:autoSpaceDE w:val="0"/>
              <w:autoSpaceDN w:val="0"/>
              <w:adjustRightInd w:val="0"/>
              <w:spacing w:before="120" w:after="120" w:line="276" w:lineRule="auto"/>
              <w:jc w:val="left"/>
            </w:pPr>
            <w:r w:rsidRPr="00BF2AFC">
              <w:t>Ηλεκτρονική Υποβολή:</w:t>
            </w:r>
          </w:p>
          <w:p w14:paraId="49BF2126" w14:textId="77777777" w:rsidR="005D3BCC" w:rsidRPr="00BF2AFC" w:rsidRDefault="005D3BCC" w:rsidP="005D3BCC">
            <w:pPr>
              <w:autoSpaceDE w:val="0"/>
              <w:autoSpaceDN w:val="0"/>
              <w:adjustRightInd w:val="0"/>
              <w:spacing w:before="120" w:after="120" w:line="276" w:lineRule="auto"/>
              <w:jc w:val="left"/>
            </w:pPr>
            <w:r w:rsidRPr="00BF2AFC">
              <w:t xml:space="preserve">Στη διαδικτυακή πύλη </w:t>
            </w:r>
            <w:hyperlink r:id="rId12" w:history="1">
              <w:r w:rsidR="00327156" w:rsidRPr="00FC76BB">
                <w:rPr>
                  <w:rStyle w:val="-"/>
                  <w:lang w:val="en-US"/>
                </w:rPr>
                <w:t>www</w:t>
              </w:r>
              <w:r w:rsidR="00327156" w:rsidRPr="00FC76BB">
                <w:rPr>
                  <w:rStyle w:val="-"/>
                </w:rPr>
                <w:t>.</w:t>
              </w:r>
              <w:r w:rsidR="00327156" w:rsidRPr="00FC76BB">
                <w:rPr>
                  <w:rStyle w:val="-"/>
                  <w:lang w:val="en-US"/>
                </w:rPr>
                <w:t>promitheus</w:t>
              </w:r>
              <w:r w:rsidR="00327156" w:rsidRPr="00FC76BB">
                <w:rPr>
                  <w:rStyle w:val="-"/>
                </w:rPr>
                <w:t>.</w:t>
              </w:r>
              <w:r w:rsidR="00327156" w:rsidRPr="00FC76BB">
                <w:rPr>
                  <w:rStyle w:val="-"/>
                  <w:lang w:val="en-US"/>
                </w:rPr>
                <w:t>gov</w:t>
              </w:r>
              <w:r w:rsidR="00327156" w:rsidRPr="00FC76BB">
                <w:rPr>
                  <w:rStyle w:val="-"/>
                </w:rPr>
                <w:t>.</w:t>
              </w:r>
              <w:r w:rsidR="00327156" w:rsidRPr="00FC76BB">
                <w:rPr>
                  <w:rStyle w:val="-"/>
                  <w:lang w:val="en-US"/>
                </w:rPr>
                <w:t>gr</w:t>
              </w:r>
            </w:hyperlink>
            <w:r w:rsidR="00327156">
              <w:t xml:space="preserve"> </w:t>
            </w:r>
            <w:r w:rsidRPr="00BF2AFC">
              <w:t>του</w:t>
            </w:r>
          </w:p>
          <w:p w14:paraId="44678B0B" w14:textId="77777777" w:rsidR="005D3BCC" w:rsidRPr="00BF2AFC" w:rsidRDefault="005D3BCC" w:rsidP="005D3BCC">
            <w:pPr>
              <w:autoSpaceDE w:val="0"/>
              <w:autoSpaceDN w:val="0"/>
              <w:adjustRightInd w:val="0"/>
              <w:spacing w:before="120" w:after="120" w:line="276" w:lineRule="auto"/>
              <w:jc w:val="left"/>
            </w:pPr>
            <w:r w:rsidRPr="00BF2AFC">
              <w:t>Εθνικού Συστήματος Ηλεκτρονικών Δημοσίων Συμβάσεων</w:t>
            </w:r>
          </w:p>
          <w:p w14:paraId="534DEF79" w14:textId="77777777" w:rsidR="005D3BCC" w:rsidRPr="00BF2AFC" w:rsidRDefault="005D3BCC" w:rsidP="005D3BCC">
            <w:pPr>
              <w:autoSpaceDE w:val="0"/>
              <w:autoSpaceDN w:val="0"/>
              <w:adjustRightInd w:val="0"/>
              <w:spacing w:before="120" w:after="120" w:line="276" w:lineRule="auto"/>
              <w:jc w:val="left"/>
            </w:pPr>
            <w:r w:rsidRPr="00BF2AFC">
              <w:t>(ΕΣΗΔΗΣ) (ηλεκτρονική μορφή)</w:t>
            </w:r>
          </w:p>
          <w:p w14:paraId="6FE8E3EC" w14:textId="77777777" w:rsidR="005D3BCC" w:rsidRPr="00BF2AFC" w:rsidRDefault="005D3BCC" w:rsidP="005D3BCC">
            <w:pPr>
              <w:spacing w:before="120" w:after="120" w:line="276" w:lineRule="auto"/>
              <w:jc w:val="left"/>
            </w:pPr>
            <w:r w:rsidRPr="00BF2AFC">
              <w:t>Πρωτοκόλλου (έντυπη μορφή)</w:t>
            </w:r>
          </w:p>
          <w:p w14:paraId="547CD54F" w14:textId="77777777" w:rsidR="005D3BCC" w:rsidRPr="00BF2AFC" w:rsidRDefault="005D3BCC" w:rsidP="005D3BCC">
            <w:pPr>
              <w:autoSpaceDE w:val="0"/>
              <w:autoSpaceDN w:val="0"/>
              <w:adjustRightInd w:val="0"/>
              <w:spacing w:before="120" w:after="120" w:line="276" w:lineRule="auto"/>
              <w:jc w:val="left"/>
            </w:pPr>
            <w:r w:rsidRPr="00BF2AFC">
              <w:t xml:space="preserve">Η έδρα της ΚτΠ </w:t>
            </w:r>
            <w:r w:rsidR="0064196A">
              <w:t>Μ.</w:t>
            </w:r>
            <w:r w:rsidRPr="00BF2AFC">
              <w:t>Α.Ε.</w:t>
            </w:r>
          </w:p>
        </w:tc>
      </w:tr>
      <w:tr w:rsidR="005D3BCC" w:rsidRPr="00897475" w14:paraId="0B0EEB7C" w14:textId="77777777" w:rsidTr="00603CEC">
        <w:tc>
          <w:tcPr>
            <w:tcW w:w="3708" w:type="dxa"/>
          </w:tcPr>
          <w:p w14:paraId="0B7CFEC5" w14:textId="77777777" w:rsidR="005D3BCC" w:rsidRPr="00897475" w:rsidRDefault="005D3BCC" w:rsidP="005D3BCC">
            <w:pPr>
              <w:pStyle w:val="TabletextChar"/>
              <w:spacing w:before="120"/>
              <w:rPr>
                <w:rFonts w:cs="Tahoma"/>
                <w:b/>
                <w:sz w:val="22"/>
                <w:szCs w:val="22"/>
              </w:rPr>
            </w:pPr>
            <w:r w:rsidRPr="00897475">
              <w:rPr>
                <w:rFonts w:cs="Tahoma"/>
                <w:b/>
                <w:sz w:val="22"/>
                <w:szCs w:val="22"/>
              </w:rPr>
              <w:t>ΗΜΕΡΟΜΗΝΙΑ ΑΝΑΡΤΗΣΗΣ ΣΤΗ ΔΙΑΔΙΚΤΥΑΚΗ ΠΥΛΗ ΤΟΥ ΕΣΗΔΗΣ</w:t>
            </w:r>
          </w:p>
        </w:tc>
        <w:tc>
          <w:tcPr>
            <w:tcW w:w="6147" w:type="dxa"/>
            <w:vAlign w:val="center"/>
          </w:tcPr>
          <w:p w14:paraId="5546754D" w14:textId="77777777" w:rsidR="005D3BCC" w:rsidRPr="00327156" w:rsidRDefault="00A83E2C" w:rsidP="005D3BCC">
            <w:pPr>
              <w:autoSpaceDE w:val="0"/>
              <w:autoSpaceDN w:val="0"/>
              <w:adjustRightInd w:val="0"/>
              <w:spacing w:before="120" w:after="120" w:line="276" w:lineRule="auto"/>
              <w:jc w:val="left"/>
            </w:pPr>
            <w:r w:rsidRPr="00327156">
              <w:rPr>
                <w:b/>
                <w:lang w:val="en-US"/>
              </w:rPr>
              <w:t>27</w:t>
            </w:r>
            <w:r w:rsidRPr="00327156">
              <w:rPr>
                <w:b/>
              </w:rPr>
              <w:t>-07-2021</w:t>
            </w:r>
          </w:p>
        </w:tc>
      </w:tr>
      <w:tr w:rsidR="005D3BCC" w:rsidRPr="00897475" w14:paraId="2D3215B6" w14:textId="77777777" w:rsidTr="00603CEC">
        <w:tc>
          <w:tcPr>
            <w:tcW w:w="3708" w:type="dxa"/>
            <w:vAlign w:val="center"/>
          </w:tcPr>
          <w:p w14:paraId="566CA5B9" w14:textId="77777777" w:rsidR="005D3BCC" w:rsidRPr="00897475" w:rsidRDefault="005D3BCC" w:rsidP="005D3BCC">
            <w:pPr>
              <w:pStyle w:val="TabletextChar"/>
              <w:spacing w:before="120"/>
              <w:rPr>
                <w:rFonts w:cs="Tahoma"/>
                <w:b/>
                <w:sz w:val="22"/>
                <w:szCs w:val="22"/>
              </w:rPr>
            </w:pPr>
            <w:r w:rsidRPr="00897475">
              <w:rPr>
                <w:rFonts w:cs="Tahoma"/>
                <w:b/>
                <w:sz w:val="22"/>
                <w:szCs w:val="22"/>
              </w:rPr>
              <w:t>ΗΜΕΡΟΜΗΝΙΑ ΚΑΙ ΩΡΑ ΑΠΟΣΦΡΑΓΙΣΗΣ ΠΡΟΣΦΟΡΩΝ</w:t>
            </w:r>
          </w:p>
        </w:tc>
        <w:tc>
          <w:tcPr>
            <w:tcW w:w="6147" w:type="dxa"/>
            <w:vAlign w:val="center"/>
          </w:tcPr>
          <w:p w14:paraId="211E9475" w14:textId="77777777" w:rsidR="005D3BCC" w:rsidRPr="00BF2AFC" w:rsidRDefault="00A83E2C" w:rsidP="005D3BCC">
            <w:pPr>
              <w:pStyle w:val="TabletextChar"/>
              <w:spacing w:before="120"/>
              <w:rPr>
                <w:rFonts w:cs="Tahoma"/>
                <w:sz w:val="22"/>
                <w:szCs w:val="22"/>
              </w:rPr>
            </w:pPr>
            <w:r w:rsidRPr="0003752B">
              <w:rPr>
                <w:b/>
                <w:sz w:val="22"/>
                <w:szCs w:val="22"/>
                <w:lang w:val="en-US"/>
              </w:rPr>
              <w:t>15</w:t>
            </w:r>
            <w:r w:rsidRPr="0003752B">
              <w:rPr>
                <w:b/>
                <w:sz w:val="22"/>
                <w:szCs w:val="22"/>
              </w:rPr>
              <w:t xml:space="preserve">-09-2021 </w:t>
            </w:r>
            <w:r w:rsidRPr="0003752B">
              <w:rPr>
                <w:rFonts w:cs="Tahoma"/>
                <w:b/>
                <w:sz w:val="22"/>
                <w:szCs w:val="22"/>
              </w:rPr>
              <w:t xml:space="preserve">και ώρα </w:t>
            </w:r>
            <w:r w:rsidRPr="0003752B">
              <w:rPr>
                <w:b/>
                <w:sz w:val="22"/>
                <w:szCs w:val="22"/>
                <w:lang w:val="en-US"/>
              </w:rPr>
              <w:t>12</w:t>
            </w:r>
            <w:r w:rsidRPr="0003752B">
              <w:rPr>
                <w:b/>
                <w:sz w:val="22"/>
                <w:szCs w:val="22"/>
              </w:rPr>
              <w:t>:00</w:t>
            </w:r>
          </w:p>
        </w:tc>
      </w:tr>
    </w:tbl>
    <w:p w14:paraId="7577AC59" w14:textId="77777777" w:rsidR="007F61D6" w:rsidRPr="00897475" w:rsidRDefault="007F61D6">
      <w:pPr>
        <w:spacing w:line="259" w:lineRule="auto"/>
        <w:jc w:val="left"/>
        <w:rPr>
          <w:b/>
          <w:bCs/>
        </w:rPr>
      </w:pPr>
      <w:r w:rsidRPr="00897475">
        <w:rPr>
          <w:b/>
          <w:bCs/>
        </w:rPr>
        <w:br w:type="page"/>
      </w:r>
    </w:p>
    <w:p w14:paraId="0B1BCC3E" w14:textId="77777777" w:rsidR="008F232F" w:rsidRPr="00897475" w:rsidRDefault="004E2698">
      <w:pPr>
        <w:pStyle w:val="aff4"/>
        <w:rPr>
          <w:rFonts w:ascii="Tahoma" w:hAnsi="Tahoma" w:cs="Tahoma"/>
          <w:b/>
          <w:bCs/>
          <w:color w:val="auto"/>
          <w:sz w:val="22"/>
          <w:szCs w:val="22"/>
        </w:rPr>
      </w:pPr>
      <w:r w:rsidRPr="00897475">
        <w:rPr>
          <w:rFonts w:ascii="Tahoma" w:hAnsi="Tahoma" w:cs="Tahoma"/>
          <w:b/>
          <w:bCs/>
          <w:color w:val="auto"/>
          <w:sz w:val="22"/>
          <w:szCs w:val="22"/>
        </w:rPr>
        <w:lastRenderedPageBreak/>
        <w:t>Περιεχόμενα</w:t>
      </w:r>
      <w:r w:rsidR="008F232F" w:rsidRPr="00897475">
        <w:rPr>
          <w:rFonts w:ascii="Tahoma" w:hAnsi="Tahoma" w:cs="Tahoma"/>
          <w:b/>
          <w:bCs/>
          <w:color w:val="auto"/>
          <w:sz w:val="22"/>
          <w:szCs w:val="22"/>
        </w:rPr>
        <w:t xml:space="preserve">      </w:t>
      </w:r>
    </w:p>
    <w:sdt>
      <w:sdtPr>
        <w:id w:val="1988051455"/>
        <w:docPartObj>
          <w:docPartGallery w:val="Table of Contents"/>
          <w:docPartUnique/>
        </w:docPartObj>
      </w:sdtPr>
      <w:sdtEndPr>
        <w:rPr>
          <w:b/>
          <w:bCs/>
          <w:noProof/>
        </w:rPr>
      </w:sdtEndPr>
      <w:sdtContent>
        <w:p w14:paraId="44772E61" w14:textId="77777777" w:rsidR="00AD4308" w:rsidRPr="00897475" w:rsidRDefault="00AD4308" w:rsidP="00A51949">
          <w:pPr>
            <w:spacing w:line="120" w:lineRule="auto"/>
          </w:pPr>
        </w:p>
        <w:p w14:paraId="2B3B207F" w14:textId="69DE034F" w:rsidR="001F4094" w:rsidRDefault="00BD1A4A">
          <w:pPr>
            <w:pStyle w:val="1a"/>
            <w:tabs>
              <w:tab w:val="right" w:leader="dot" w:pos="9962"/>
            </w:tabs>
            <w:rPr>
              <w:rFonts w:asciiTheme="minorHAnsi" w:eastAsiaTheme="minorEastAsia" w:hAnsiTheme="minorHAnsi" w:cstheme="minorBidi"/>
              <w:b w:val="0"/>
              <w:bCs w:val="0"/>
              <w:caps w:val="0"/>
              <w:noProof/>
              <w:sz w:val="22"/>
              <w:szCs w:val="22"/>
              <w:lang w:val="en-US" w:eastAsia="en-US"/>
            </w:rPr>
          </w:pPr>
          <w:r w:rsidRPr="00897475">
            <w:fldChar w:fldCharType="begin"/>
          </w:r>
          <w:r w:rsidR="00AD4308" w:rsidRPr="00897475">
            <w:instrText xml:space="preserve"> TOC \o "1-3" \h \z \u </w:instrText>
          </w:r>
          <w:r w:rsidRPr="00897475">
            <w:fldChar w:fldCharType="separate"/>
          </w:r>
          <w:hyperlink w:anchor="_Toc75073404" w:history="1">
            <w:r w:rsidR="001F4094" w:rsidRPr="00166B47">
              <w:rPr>
                <w:rStyle w:val="-"/>
                <w:noProof/>
              </w:rPr>
              <w:t>ΓΕΝΙΚΕΣ ΠΛΗΡΟΦΟΡΙΕΣ</w:t>
            </w:r>
            <w:r w:rsidR="001F4094">
              <w:rPr>
                <w:noProof/>
                <w:webHidden/>
              </w:rPr>
              <w:tab/>
            </w:r>
            <w:r w:rsidR="001F4094">
              <w:rPr>
                <w:noProof/>
                <w:webHidden/>
              </w:rPr>
              <w:fldChar w:fldCharType="begin"/>
            </w:r>
            <w:r w:rsidR="001F4094">
              <w:rPr>
                <w:noProof/>
                <w:webHidden/>
              </w:rPr>
              <w:instrText xml:space="preserve"> PAGEREF _Toc75073404 \h </w:instrText>
            </w:r>
            <w:r w:rsidR="001F4094">
              <w:rPr>
                <w:noProof/>
                <w:webHidden/>
              </w:rPr>
            </w:r>
            <w:r w:rsidR="001F4094">
              <w:rPr>
                <w:noProof/>
                <w:webHidden/>
              </w:rPr>
              <w:fldChar w:fldCharType="separate"/>
            </w:r>
            <w:r w:rsidR="00CB4EC7">
              <w:rPr>
                <w:noProof/>
                <w:webHidden/>
              </w:rPr>
              <w:t>2</w:t>
            </w:r>
            <w:r w:rsidR="001F4094">
              <w:rPr>
                <w:noProof/>
                <w:webHidden/>
              </w:rPr>
              <w:fldChar w:fldCharType="end"/>
            </w:r>
          </w:hyperlink>
        </w:p>
        <w:p w14:paraId="165A7923" w14:textId="21DF92B5"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405" w:history="1">
            <w:r w:rsidR="001F4094" w:rsidRPr="00166B47">
              <w:rPr>
                <w:rStyle w:val="-"/>
                <w:noProof/>
              </w:rPr>
              <w:t>1.</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ΑΝΑΘΕΤΟΥΣΑ ΑΡΧΗ ΚΑΙ ΑΝΤΙΚΕΙΜΕΝΟ ΣΥΜΒΑΣΗΣ</w:t>
            </w:r>
            <w:r w:rsidR="001F4094">
              <w:rPr>
                <w:noProof/>
                <w:webHidden/>
              </w:rPr>
              <w:tab/>
            </w:r>
            <w:r w:rsidR="001F4094">
              <w:rPr>
                <w:noProof/>
                <w:webHidden/>
              </w:rPr>
              <w:fldChar w:fldCharType="begin"/>
            </w:r>
            <w:r w:rsidR="001F4094">
              <w:rPr>
                <w:noProof/>
                <w:webHidden/>
              </w:rPr>
              <w:instrText xml:space="preserve"> PAGEREF _Toc75073405 \h </w:instrText>
            </w:r>
            <w:r w:rsidR="001F4094">
              <w:rPr>
                <w:noProof/>
                <w:webHidden/>
              </w:rPr>
            </w:r>
            <w:r w:rsidR="001F4094">
              <w:rPr>
                <w:noProof/>
                <w:webHidden/>
              </w:rPr>
              <w:fldChar w:fldCharType="separate"/>
            </w:r>
            <w:r>
              <w:rPr>
                <w:noProof/>
                <w:webHidden/>
              </w:rPr>
              <w:t>8</w:t>
            </w:r>
            <w:r w:rsidR="001F4094">
              <w:rPr>
                <w:noProof/>
                <w:webHidden/>
              </w:rPr>
              <w:fldChar w:fldCharType="end"/>
            </w:r>
          </w:hyperlink>
        </w:p>
        <w:p w14:paraId="27E5F4C1" w14:textId="7BA98EB2"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06" w:history="1">
            <w:r w:rsidR="001F4094" w:rsidRPr="00166B47">
              <w:rPr>
                <w:rStyle w:val="-"/>
                <w:noProof/>
              </w:rPr>
              <w:t>1.1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Στοιχεία Αναθέτουσας Αρχής</w:t>
            </w:r>
            <w:r w:rsidR="001F4094">
              <w:rPr>
                <w:noProof/>
                <w:webHidden/>
              </w:rPr>
              <w:tab/>
            </w:r>
            <w:r w:rsidR="001F4094">
              <w:rPr>
                <w:noProof/>
                <w:webHidden/>
              </w:rPr>
              <w:fldChar w:fldCharType="begin"/>
            </w:r>
            <w:r w:rsidR="001F4094">
              <w:rPr>
                <w:noProof/>
                <w:webHidden/>
              </w:rPr>
              <w:instrText xml:space="preserve"> PAGEREF _Toc75073406 \h </w:instrText>
            </w:r>
            <w:r w:rsidR="001F4094">
              <w:rPr>
                <w:noProof/>
                <w:webHidden/>
              </w:rPr>
            </w:r>
            <w:r w:rsidR="001F4094">
              <w:rPr>
                <w:noProof/>
                <w:webHidden/>
              </w:rPr>
              <w:fldChar w:fldCharType="separate"/>
            </w:r>
            <w:r>
              <w:rPr>
                <w:noProof/>
                <w:webHidden/>
              </w:rPr>
              <w:t>8</w:t>
            </w:r>
            <w:r w:rsidR="001F4094">
              <w:rPr>
                <w:noProof/>
                <w:webHidden/>
              </w:rPr>
              <w:fldChar w:fldCharType="end"/>
            </w:r>
          </w:hyperlink>
        </w:p>
        <w:p w14:paraId="3BEB5D11" w14:textId="12DE2E78"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07" w:history="1">
            <w:r w:rsidR="001F4094" w:rsidRPr="00166B47">
              <w:rPr>
                <w:rStyle w:val="-"/>
                <w:noProof/>
              </w:rPr>
              <w:t>1.2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Στοιχεία Διαδικασίας - Χρηματοδότηση</w:t>
            </w:r>
            <w:r w:rsidR="001F4094">
              <w:rPr>
                <w:noProof/>
                <w:webHidden/>
              </w:rPr>
              <w:tab/>
            </w:r>
            <w:r w:rsidR="001F4094">
              <w:rPr>
                <w:noProof/>
                <w:webHidden/>
              </w:rPr>
              <w:fldChar w:fldCharType="begin"/>
            </w:r>
            <w:r w:rsidR="001F4094">
              <w:rPr>
                <w:noProof/>
                <w:webHidden/>
              </w:rPr>
              <w:instrText xml:space="preserve"> PAGEREF _Toc75073407 \h </w:instrText>
            </w:r>
            <w:r w:rsidR="001F4094">
              <w:rPr>
                <w:noProof/>
                <w:webHidden/>
              </w:rPr>
            </w:r>
            <w:r w:rsidR="001F4094">
              <w:rPr>
                <w:noProof/>
                <w:webHidden/>
              </w:rPr>
              <w:fldChar w:fldCharType="separate"/>
            </w:r>
            <w:r>
              <w:rPr>
                <w:noProof/>
                <w:webHidden/>
              </w:rPr>
              <w:t>9</w:t>
            </w:r>
            <w:r w:rsidR="001F4094">
              <w:rPr>
                <w:noProof/>
                <w:webHidden/>
              </w:rPr>
              <w:fldChar w:fldCharType="end"/>
            </w:r>
          </w:hyperlink>
        </w:p>
        <w:p w14:paraId="4F5E1D8E" w14:textId="2D1B9AC6"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08" w:history="1">
            <w:r w:rsidR="001F4094" w:rsidRPr="00166B47">
              <w:rPr>
                <w:rStyle w:val="-"/>
                <w:noProof/>
              </w:rPr>
              <w:t>1.3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Συνοπτική Περιγραφή φυσικού και οικονομικού αντικειμένου της σύμβασης</w:t>
            </w:r>
            <w:r w:rsidR="001F4094">
              <w:rPr>
                <w:noProof/>
                <w:webHidden/>
              </w:rPr>
              <w:tab/>
            </w:r>
            <w:r w:rsidR="001F4094">
              <w:rPr>
                <w:noProof/>
                <w:webHidden/>
              </w:rPr>
              <w:fldChar w:fldCharType="begin"/>
            </w:r>
            <w:r w:rsidR="001F4094">
              <w:rPr>
                <w:noProof/>
                <w:webHidden/>
              </w:rPr>
              <w:instrText xml:space="preserve"> PAGEREF _Toc75073408 \h </w:instrText>
            </w:r>
            <w:r w:rsidR="001F4094">
              <w:rPr>
                <w:noProof/>
                <w:webHidden/>
              </w:rPr>
            </w:r>
            <w:r w:rsidR="001F4094">
              <w:rPr>
                <w:noProof/>
                <w:webHidden/>
              </w:rPr>
              <w:fldChar w:fldCharType="separate"/>
            </w:r>
            <w:r>
              <w:rPr>
                <w:noProof/>
                <w:webHidden/>
              </w:rPr>
              <w:t>9</w:t>
            </w:r>
            <w:r w:rsidR="001F4094">
              <w:rPr>
                <w:noProof/>
                <w:webHidden/>
              </w:rPr>
              <w:fldChar w:fldCharType="end"/>
            </w:r>
          </w:hyperlink>
        </w:p>
        <w:p w14:paraId="68A0BC41" w14:textId="7879AC1A"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09" w:history="1">
            <w:r w:rsidR="001F4094" w:rsidRPr="00166B47">
              <w:rPr>
                <w:rStyle w:val="-"/>
                <w:noProof/>
              </w:rPr>
              <w:t>1.4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Θεσμικό πλαίσιο</w:t>
            </w:r>
            <w:r w:rsidR="001F4094">
              <w:rPr>
                <w:noProof/>
                <w:webHidden/>
              </w:rPr>
              <w:tab/>
            </w:r>
            <w:r w:rsidR="001F4094">
              <w:rPr>
                <w:noProof/>
                <w:webHidden/>
              </w:rPr>
              <w:fldChar w:fldCharType="begin"/>
            </w:r>
            <w:r w:rsidR="001F4094">
              <w:rPr>
                <w:noProof/>
                <w:webHidden/>
              </w:rPr>
              <w:instrText xml:space="preserve"> PAGEREF _Toc75073409 \h </w:instrText>
            </w:r>
            <w:r w:rsidR="001F4094">
              <w:rPr>
                <w:noProof/>
                <w:webHidden/>
              </w:rPr>
            </w:r>
            <w:r w:rsidR="001F4094">
              <w:rPr>
                <w:noProof/>
                <w:webHidden/>
              </w:rPr>
              <w:fldChar w:fldCharType="separate"/>
            </w:r>
            <w:r>
              <w:rPr>
                <w:noProof/>
                <w:webHidden/>
              </w:rPr>
              <w:t>11</w:t>
            </w:r>
            <w:r w:rsidR="001F4094">
              <w:rPr>
                <w:noProof/>
                <w:webHidden/>
              </w:rPr>
              <w:fldChar w:fldCharType="end"/>
            </w:r>
          </w:hyperlink>
        </w:p>
        <w:p w14:paraId="79630A7D" w14:textId="2EC2D1F9"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10" w:history="1">
            <w:r w:rsidR="001F4094" w:rsidRPr="00166B47">
              <w:rPr>
                <w:rStyle w:val="-"/>
                <w:noProof/>
              </w:rPr>
              <w:t>1.5</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Προθεσμία παραλαβής προσφορών και διενέργεια διαγωνισμού</w:t>
            </w:r>
            <w:r w:rsidR="001F4094">
              <w:rPr>
                <w:noProof/>
                <w:webHidden/>
              </w:rPr>
              <w:tab/>
            </w:r>
            <w:r w:rsidR="001F4094">
              <w:rPr>
                <w:noProof/>
                <w:webHidden/>
              </w:rPr>
              <w:fldChar w:fldCharType="begin"/>
            </w:r>
            <w:r w:rsidR="001F4094">
              <w:rPr>
                <w:noProof/>
                <w:webHidden/>
              </w:rPr>
              <w:instrText xml:space="preserve"> PAGEREF _Toc75073410 \h </w:instrText>
            </w:r>
            <w:r w:rsidR="001F4094">
              <w:rPr>
                <w:noProof/>
                <w:webHidden/>
              </w:rPr>
            </w:r>
            <w:r w:rsidR="001F4094">
              <w:rPr>
                <w:noProof/>
                <w:webHidden/>
              </w:rPr>
              <w:fldChar w:fldCharType="separate"/>
            </w:r>
            <w:r>
              <w:rPr>
                <w:noProof/>
                <w:webHidden/>
              </w:rPr>
              <w:t>16</w:t>
            </w:r>
            <w:r w:rsidR="001F4094">
              <w:rPr>
                <w:noProof/>
                <w:webHidden/>
              </w:rPr>
              <w:fldChar w:fldCharType="end"/>
            </w:r>
          </w:hyperlink>
        </w:p>
        <w:p w14:paraId="6796476E" w14:textId="641386DB"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11" w:history="1">
            <w:r w:rsidR="001F4094" w:rsidRPr="00166B47">
              <w:rPr>
                <w:rStyle w:val="-"/>
                <w:noProof/>
              </w:rPr>
              <w:t>1.6</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Δημοσιότητα</w:t>
            </w:r>
            <w:r w:rsidR="001F4094">
              <w:rPr>
                <w:noProof/>
                <w:webHidden/>
              </w:rPr>
              <w:tab/>
            </w:r>
            <w:r w:rsidR="001F4094">
              <w:rPr>
                <w:noProof/>
                <w:webHidden/>
              </w:rPr>
              <w:fldChar w:fldCharType="begin"/>
            </w:r>
            <w:r w:rsidR="001F4094">
              <w:rPr>
                <w:noProof/>
                <w:webHidden/>
              </w:rPr>
              <w:instrText xml:space="preserve"> PAGEREF _Toc75073411 \h </w:instrText>
            </w:r>
            <w:r w:rsidR="001F4094">
              <w:rPr>
                <w:noProof/>
                <w:webHidden/>
              </w:rPr>
            </w:r>
            <w:r w:rsidR="001F4094">
              <w:rPr>
                <w:noProof/>
                <w:webHidden/>
              </w:rPr>
              <w:fldChar w:fldCharType="separate"/>
            </w:r>
            <w:r>
              <w:rPr>
                <w:noProof/>
                <w:webHidden/>
              </w:rPr>
              <w:t>16</w:t>
            </w:r>
            <w:r w:rsidR="001F4094">
              <w:rPr>
                <w:noProof/>
                <w:webHidden/>
              </w:rPr>
              <w:fldChar w:fldCharType="end"/>
            </w:r>
          </w:hyperlink>
        </w:p>
        <w:p w14:paraId="0B3F4811" w14:textId="3B2EF185"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12" w:history="1">
            <w:r w:rsidR="001F4094" w:rsidRPr="00166B47">
              <w:rPr>
                <w:rStyle w:val="-"/>
                <w:noProof/>
              </w:rPr>
              <w:t>1.7</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Αρχές εφαρμοζόμενες στη διαδικασία σύναψης</w:t>
            </w:r>
            <w:r w:rsidR="001F4094">
              <w:rPr>
                <w:noProof/>
                <w:webHidden/>
              </w:rPr>
              <w:tab/>
            </w:r>
            <w:r w:rsidR="001F4094">
              <w:rPr>
                <w:noProof/>
                <w:webHidden/>
              </w:rPr>
              <w:fldChar w:fldCharType="begin"/>
            </w:r>
            <w:r w:rsidR="001F4094">
              <w:rPr>
                <w:noProof/>
                <w:webHidden/>
              </w:rPr>
              <w:instrText xml:space="preserve"> PAGEREF _Toc75073412 \h </w:instrText>
            </w:r>
            <w:r w:rsidR="001F4094">
              <w:rPr>
                <w:noProof/>
                <w:webHidden/>
              </w:rPr>
            </w:r>
            <w:r w:rsidR="001F4094">
              <w:rPr>
                <w:noProof/>
                <w:webHidden/>
              </w:rPr>
              <w:fldChar w:fldCharType="separate"/>
            </w:r>
            <w:r>
              <w:rPr>
                <w:noProof/>
                <w:webHidden/>
              </w:rPr>
              <w:t>16</w:t>
            </w:r>
            <w:r w:rsidR="001F4094">
              <w:rPr>
                <w:noProof/>
                <w:webHidden/>
              </w:rPr>
              <w:fldChar w:fldCharType="end"/>
            </w:r>
          </w:hyperlink>
        </w:p>
        <w:p w14:paraId="15BC6661" w14:textId="433A0848"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413" w:history="1">
            <w:r w:rsidR="001F4094" w:rsidRPr="00166B47">
              <w:rPr>
                <w:rStyle w:val="-"/>
                <w:noProof/>
              </w:rPr>
              <w:t>2.</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ΓΕΝΙΚΟΙ ΚΑΙ ΕΙΔΙΚΟΙ ΟΡΟΙ ΣΥΜΜΕΤΟΧΗΣ</w:t>
            </w:r>
            <w:r w:rsidR="001F4094">
              <w:rPr>
                <w:noProof/>
                <w:webHidden/>
              </w:rPr>
              <w:tab/>
            </w:r>
            <w:r w:rsidR="001F4094">
              <w:rPr>
                <w:noProof/>
                <w:webHidden/>
              </w:rPr>
              <w:fldChar w:fldCharType="begin"/>
            </w:r>
            <w:r w:rsidR="001F4094">
              <w:rPr>
                <w:noProof/>
                <w:webHidden/>
              </w:rPr>
              <w:instrText xml:space="preserve"> PAGEREF _Toc75073413 \h </w:instrText>
            </w:r>
            <w:r w:rsidR="001F4094">
              <w:rPr>
                <w:noProof/>
                <w:webHidden/>
              </w:rPr>
            </w:r>
            <w:r w:rsidR="001F4094">
              <w:rPr>
                <w:noProof/>
                <w:webHidden/>
              </w:rPr>
              <w:fldChar w:fldCharType="separate"/>
            </w:r>
            <w:r>
              <w:rPr>
                <w:noProof/>
                <w:webHidden/>
              </w:rPr>
              <w:t>18</w:t>
            </w:r>
            <w:r w:rsidR="001F4094">
              <w:rPr>
                <w:noProof/>
                <w:webHidden/>
              </w:rPr>
              <w:fldChar w:fldCharType="end"/>
            </w:r>
          </w:hyperlink>
        </w:p>
        <w:p w14:paraId="77B06589" w14:textId="0B03C360"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14" w:history="1">
            <w:r w:rsidR="001F4094" w:rsidRPr="00166B47">
              <w:rPr>
                <w:rStyle w:val="-"/>
                <w:noProof/>
              </w:rPr>
              <w:t>2.1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Γενικές Πληροφορίες</w:t>
            </w:r>
            <w:r w:rsidR="001F4094">
              <w:rPr>
                <w:noProof/>
                <w:webHidden/>
              </w:rPr>
              <w:tab/>
            </w:r>
            <w:r w:rsidR="001F4094">
              <w:rPr>
                <w:noProof/>
                <w:webHidden/>
              </w:rPr>
              <w:fldChar w:fldCharType="begin"/>
            </w:r>
            <w:r w:rsidR="001F4094">
              <w:rPr>
                <w:noProof/>
                <w:webHidden/>
              </w:rPr>
              <w:instrText xml:space="preserve"> PAGEREF _Toc75073414 \h </w:instrText>
            </w:r>
            <w:r w:rsidR="001F4094">
              <w:rPr>
                <w:noProof/>
                <w:webHidden/>
              </w:rPr>
            </w:r>
            <w:r w:rsidR="001F4094">
              <w:rPr>
                <w:noProof/>
                <w:webHidden/>
              </w:rPr>
              <w:fldChar w:fldCharType="separate"/>
            </w:r>
            <w:r>
              <w:rPr>
                <w:noProof/>
                <w:webHidden/>
              </w:rPr>
              <w:t>18</w:t>
            </w:r>
            <w:r w:rsidR="001F4094">
              <w:rPr>
                <w:noProof/>
                <w:webHidden/>
              </w:rPr>
              <w:fldChar w:fldCharType="end"/>
            </w:r>
          </w:hyperlink>
        </w:p>
        <w:p w14:paraId="453431DB" w14:textId="64D83394"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15" w:history="1">
            <w:r w:rsidR="001F4094" w:rsidRPr="00166B47">
              <w:rPr>
                <w:rStyle w:val="-"/>
                <w:noProof/>
              </w:rPr>
              <w:t>2.1.1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Έγγραφα της σύμβασης</w:t>
            </w:r>
            <w:r w:rsidR="001F4094">
              <w:rPr>
                <w:noProof/>
                <w:webHidden/>
              </w:rPr>
              <w:tab/>
            </w:r>
            <w:r w:rsidR="001F4094">
              <w:rPr>
                <w:noProof/>
                <w:webHidden/>
              </w:rPr>
              <w:fldChar w:fldCharType="begin"/>
            </w:r>
            <w:r w:rsidR="001F4094">
              <w:rPr>
                <w:noProof/>
                <w:webHidden/>
              </w:rPr>
              <w:instrText xml:space="preserve"> PAGEREF _Toc75073415 \h </w:instrText>
            </w:r>
            <w:r w:rsidR="001F4094">
              <w:rPr>
                <w:noProof/>
                <w:webHidden/>
              </w:rPr>
            </w:r>
            <w:r w:rsidR="001F4094">
              <w:rPr>
                <w:noProof/>
                <w:webHidden/>
              </w:rPr>
              <w:fldChar w:fldCharType="separate"/>
            </w:r>
            <w:r>
              <w:rPr>
                <w:noProof/>
                <w:webHidden/>
              </w:rPr>
              <w:t>18</w:t>
            </w:r>
            <w:r w:rsidR="001F4094">
              <w:rPr>
                <w:noProof/>
                <w:webHidden/>
              </w:rPr>
              <w:fldChar w:fldCharType="end"/>
            </w:r>
          </w:hyperlink>
        </w:p>
        <w:p w14:paraId="7E696669" w14:textId="057C1D63"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16" w:history="1">
            <w:r w:rsidR="001F4094" w:rsidRPr="00166B47">
              <w:rPr>
                <w:rStyle w:val="-"/>
                <w:noProof/>
              </w:rPr>
              <w:t>2.1.2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Επικοινωνία – Πρόσβαση στα έγγραφα της Σύμβασης</w:t>
            </w:r>
            <w:r w:rsidR="001F4094">
              <w:rPr>
                <w:noProof/>
                <w:webHidden/>
              </w:rPr>
              <w:tab/>
            </w:r>
            <w:r w:rsidR="001F4094">
              <w:rPr>
                <w:noProof/>
                <w:webHidden/>
              </w:rPr>
              <w:fldChar w:fldCharType="begin"/>
            </w:r>
            <w:r w:rsidR="001F4094">
              <w:rPr>
                <w:noProof/>
                <w:webHidden/>
              </w:rPr>
              <w:instrText xml:space="preserve"> PAGEREF _Toc75073416 \h </w:instrText>
            </w:r>
            <w:r w:rsidR="001F4094">
              <w:rPr>
                <w:noProof/>
                <w:webHidden/>
              </w:rPr>
            </w:r>
            <w:r w:rsidR="001F4094">
              <w:rPr>
                <w:noProof/>
                <w:webHidden/>
              </w:rPr>
              <w:fldChar w:fldCharType="separate"/>
            </w:r>
            <w:r>
              <w:rPr>
                <w:noProof/>
                <w:webHidden/>
              </w:rPr>
              <w:t>18</w:t>
            </w:r>
            <w:r w:rsidR="001F4094">
              <w:rPr>
                <w:noProof/>
                <w:webHidden/>
              </w:rPr>
              <w:fldChar w:fldCharType="end"/>
            </w:r>
          </w:hyperlink>
        </w:p>
        <w:p w14:paraId="2C8AD1C4" w14:textId="1AF1C603"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17" w:history="1">
            <w:r w:rsidR="001F4094" w:rsidRPr="00166B47">
              <w:rPr>
                <w:rStyle w:val="-"/>
                <w:noProof/>
              </w:rPr>
              <w:t>2.1.3</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Παροχή Διευκρινίσεων</w:t>
            </w:r>
            <w:r w:rsidR="001F4094">
              <w:rPr>
                <w:noProof/>
                <w:webHidden/>
              </w:rPr>
              <w:tab/>
            </w:r>
            <w:r w:rsidR="001F4094">
              <w:rPr>
                <w:noProof/>
                <w:webHidden/>
              </w:rPr>
              <w:fldChar w:fldCharType="begin"/>
            </w:r>
            <w:r w:rsidR="001F4094">
              <w:rPr>
                <w:noProof/>
                <w:webHidden/>
              </w:rPr>
              <w:instrText xml:space="preserve"> PAGEREF _Toc75073417 \h </w:instrText>
            </w:r>
            <w:r w:rsidR="001F4094">
              <w:rPr>
                <w:noProof/>
                <w:webHidden/>
              </w:rPr>
            </w:r>
            <w:r w:rsidR="001F4094">
              <w:rPr>
                <w:noProof/>
                <w:webHidden/>
              </w:rPr>
              <w:fldChar w:fldCharType="separate"/>
            </w:r>
            <w:r>
              <w:rPr>
                <w:noProof/>
                <w:webHidden/>
              </w:rPr>
              <w:t>18</w:t>
            </w:r>
            <w:r w:rsidR="001F4094">
              <w:rPr>
                <w:noProof/>
                <w:webHidden/>
              </w:rPr>
              <w:fldChar w:fldCharType="end"/>
            </w:r>
          </w:hyperlink>
        </w:p>
        <w:p w14:paraId="649E1D59" w14:textId="4752C506"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18" w:history="1">
            <w:r w:rsidR="001F4094" w:rsidRPr="00166B47">
              <w:rPr>
                <w:rStyle w:val="-"/>
                <w:noProof/>
              </w:rPr>
              <w:t>2.1.4</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Γλώσσα</w:t>
            </w:r>
            <w:r w:rsidR="001F4094">
              <w:rPr>
                <w:noProof/>
                <w:webHidden/>
              </w:rPr>
              <w:tab/>
            </w:r>
            <w:r w:rsidR="001F4094">
              <w:rPr>
                <w:noProof/>
                <w:webHidden/>
              </w:rPr>
              <w:fldChar w:fldCharType="begin"/>
            </w:r>
            <w:r w:rsidR="001F4094">
              <w:rPr>
                <w:noProof/>
                <w:webHidden/>
              </w:rPr>
              <w:instrText xml:space="preserve"> PAGEREF _Toc75073418 \h </w:instrText>
            </w:r>
            <w:r w:rsidR="001F4094">
              <w:rPr>
                <w:noProof/>
                <w:webHidden/>
              </w:rPr>
            </w:r>
            <w:r w:rsidR="001F4094">
              <w:rPr>
                <w:noProof/>
                <w:webHidden/>
              </w:rPr>
              <w:fldChar w:fldCharType="separate"/>
            </w:r>
            <w:r>
              <w:rPr>
                <w:noProof/>
                <w:webHidden/>
              </w:rPr>
              <w:t>19</w:t>
            </w:r>
            <w:r w:rsidR="001F4094">
              <w:rPr>
                <w:noProof/>
                <w:webHidden/>
              </w:rPr>
              <w:fldChar w:fldCharType="end"/>
            </w:r>
          </w:hyperlink>
        </w:p>
        <w:p w14:paraId="20D8D4AC" w14:textId="0FFCDE5D"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19" w:history="1">
            <w:r w:rsidR="001F4094" w:rsidRPr="00166B47">
              <w:rPr>
                <w:rStyle w:val="-"/>
                <w:noProof/>
              </w:rPr>
              <w:t>2.1.5</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Εγγυήσεις</w:t>
            </w:r>
            <w:r w:rsidR="001F4094">
              <w:rPr>
                <w:noProof/>
                <w:webHidden/>
              </w:rPr>
              <w:tab/>
            </w:r>
            <w:r w:rsidR="001F4094">
              <w:rPr>
                <w:noProof/>
                <w:webHidden/>
              </w:rPr>
              <w:fldChar w:fldCharType="begin"/>
            </w:r>
            <w:r w:rsidR="001F4094">
              <w:rPr>
                <w:noProof/>
                <w:webHidden/>
              </w:rPr>
              <w:instrText xml:space="preserve"> PAGEREF _Toc75073419 \h </w:instrText>
            </w:r>
            <w:r w:rsidR="001F4094">
              <w:rPr>
                <w:noProof/>
                <w:webHidden/>
              </w:rPr>
            </w:r>
            <w:r w:rsidR="001F4094">
              <w:rPr>
                <w:noProof/>
                <w:webHidden/>
              </w:rPr>
              <w:fldChar w:fldCharType="separate"/>
            </w:r>
            <w:r>
              <w:rPr>
                <w:noProof/>
                <w:webHidden/>
              </w:rPr>
              <w:t>19</w:t>
            </w:r>
            <w:r w:rsidR="001F4094">
              <w:rPr>
                <w:noProof/>
                <w:webHidden/>
              </w:rPr>
              <w:fldChar w:fldCharType="end"/>
            </w:r>
          </w:hyperlink>
        </w:p>
        <w:p w14:paraId="39638F32" w14:textId="46B708E7"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0" w:history="1">
            <w:r w:rsidR="001F4094" w:rsidRPr="00166B47">
              <w:rPr>
                <w:rStyle w:val="-"/>
                <w:noProof/>
              </w:rPr>
              <w:t>2.1.6</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Προστασία Προσωπικών Δεδομένων</w:t>
            </w:r>
            <w:r w:rsidR="001F4094">
              <w:rPr>
                <w:noProof/>
                <w:webHidden/>
              </w:rPr>
              <w:tab/>
            </w:r>
            <w:r w:rsidR="001F4094">
              <w:rPr>
                <w:noProof/>
                <w:webHidden/>
              </w:rPr>
              <w:fldChar w:fldCharType="begin"/>
            </w:r>
            <w:r w:rsidR="001F4094">
              <w:rPr>
                <w:noProof/>
                <w:webHidden/>
              </w:rPr>
              <w:instrText xml:space="preserve"> PAGEREF _Toc75073420 \h </w:instrText>
            </w:r>
            <w:r w:rsidR="001F4094">
              <w:rPr>
                <w:noProof/>
                <w:webHidden/>
              </w:rPr>
            </w:r>
            <w:r w:rsidR="001F4094">
              <w:rPr>
                <w:noProof/>
                <w:webHidden/>
              </w:rPr>
              <w:fldChar w:fldCharType="separate"/>
            </w:r>
            <w:r>
              <w:rPr>
                <w:noProof/>
                <w:webHidden/>
              </w:rPr>
              <w:t>20</w:t>
            </w:r>
            <w:r w:rsidR="001F4094">
              <w:rPr>
                <w:noProof/>
                <w:webHidden/>
              </w:rPr>
              <w:fldChar w:fldCharType="end"/>
            </w:r>
          </w:hyperlink>
        </w:p>
        <w:p w14:paraId="3B793A4B" w14:textId="230EC56A"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21" w:history="1">
            <w:r w:rsidR="001F4094" w:rsidRPr="00166B47">
              <w:rPr>
                <w:rStyle w:val="-"/>
                <w:noProof/>
              </w:rPr>
              <w:t>2.2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Δικαίωμα Συμμετοχής - Κριτήρια Ποιοτικής Επιλογής</w:t>
            </w:r>
            <w:r w:rsidR="001F4094">
              <w:rPr>
                <w:noProof/>
                <w:webHidden/>
              </w:rPr>
              <w:tab/>
            </w:r>
            <w:r w:rsidR="001F4094">
              <w:rPr>
                <w:noProof/>
                <w:webHidden/>
              </w:rPr>
              <w:fldChar w:fldCharType="begin"/>
            </w:r>
            <w:r w:rsidR="001F4094">
              <w:rPr>
                <w:noProof/>
                <w:webHidden/>
              </w:rPr>
              <w:instrText xml:space="preserve"> PAGEREF _Toc75073421 \h </w:instrText>
            </w:r>
            <w:r w:rsidR="001F4094">
              <w:rPr>
                <w:noProof/>
                <w:webHidden/>
              </w:rPr>
            </w:r>
            <w:r w:rsidR="001F4094">
              <w:rPr>
                <w:noProof/>
                <w:webHidden/>
              </w:rPr>
              <w:fldChar w:fldCharType="separate"/>
            </w:r>
            <w:r>
              <w:rPr>
                <w:noProof/>
                <w:webHidden/>
              </w:rPr>
              <w:t>20</w:t>
            </w:r>
            <w:r w:rsidR="001F4094">
              <w:rPr>
                <w:noProof/>
                <w:webHidden/>
              </w:rPr>
              <w:fldChar w:fldCharType="end"/>
            </w:r>
          </w:hyperlink>
        </w:p>
        <w:p w14:paraId="34BE33E0" w14:textId="1C745AF2"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2" w:history="1">
            <w:r w:rsidR="001F4094" w:rsidRPr="00166B47">
              <w:rPr>
                <w:rStyle w:val="-"/>
                <w:noProof/>
              </w:rPr>
              <w:t>2.2.1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Δικαιούμενοι συμμετοχής</w:t>
            </w:r>
            <w:r w:rsidR="001F4094">
              <w:rPr>
                <w:noProof/>
                <w:webHidden/>
              </w:rPr>
              <w:tab/>
            </w:r>
            <w:r w:rsidR="001F4094">
              <w:rPr>
                <w:noProof/>
                <w:webHidden/>
              </w:rPr>
              <w:fldChar w:fldCharType="begin"/>
            </w:r>
            <w:r w:rsidR="001F4094">
              <w:rPr>
                <w:noProof/>
                <w:webHidden/>
              </w:rPr>
              <w:instrText xml:space="preserve"> PAGEREF _Toc75073422 \h </w:instrText>
            </w:r>
            <w:r w:rsidR="001F4094">
              <w:rPr>
                <w:noProof/>
                <w:webHidden/>
              </w:rPr>
            </w:r>
            <w:r w:rsidR="001F4094">
              <w:rPr>
                <w:noProof/>
                <w:webHidden/>
              </w:rPr>
              <w:fldChar w:fldCharType="separate"/>
            </w:r>
            <w:r>
              <w:rPr>
                <w:noProof/>
                <w:webHidden/>
              </w:rPr>
              <w:t>20</w:t>
            </w:r>
            <w:r w:rsidR="001F4094">
              <w:rPr>
                <w:noProof/>
                <w:webHidden/>
              </w:rPr>
              <w:fldChar w:fldCharType="end"/>
            </w:r>
          </w:hyperlink>
        </w:p>
        <w:p w14:paraId="7FD8F00A" w14:textId="2502EB80"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3" w:history="1">
            <w:r w:rsidR="001F4094" w:rsidRPr="00166B47">
              <w:rPr>
                <w:rStyle w:val="-"/>
                <w:noProof/>
              </w:rPr>
              <w:t>2.2.2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Εγγύηση συμμετοχής</w:t>
            </w:r>
            <w:r w:rsidR="001F4094">
              <w:rPr>
                <w:noProof/>
                <w:webHidden/>
              </w:rPr>
              <w:tab/>
            </w:r>
            <w:r w:rsidR="001F4094">
              <w:rPr>
                <w:noProof/>
                <w:webHidden/>
              </w:rPr>
              <w:fldChar w:fldCharType="begin"/>
            </w:r>
            <w:r w:rsidR="001F4094">
              <w:rPr>
                <w:noProof/>
                <w:webHidden/>
              </w:rPr>
              <w:instrText xml:space="preserve"> PAGEREF _Toc75073423 \h </w:instrText>
            </w:r>
            <w:r w:rsidR="001F4094">
              <w:rPr>
                <w:noProof/>
                <w:webHidden/>
              </w:rPr>
            </w:r>
            <w:r w:rsidR="001F4094">
              <w:rPr>
                <w:noProof/>
                <w:webHidden/>
              </w:rPr>
              <w:fldChar w:fldCharType="separate"/>
            </w:r>
            <w:r>
              <w:rPr>
                <w:noProof/>
                <w:webHidden/>
              </w:rPr>
              <w:t>21</w:t>
            </w:r>
            <w:r w:rsidR="001F4094">
              <w:rPr>
                <w:noProof/>
                <w:webHidden/>
              </w:rPr>
              <w:fldChar w:fldCharType="end"/>
            </w:r>
          </w:hyperlink>
        </w:p>
        <w:p w14:paraId="407D9D67" w14:textId="4151D650"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4" w:history="1">
            <w:r w:rsidR="001F4094" w:rsidRPr="00166B47">
              <w:rPr>
                <w:rStyle w:val="-"/>
                <w:noProof/>
              </w:rPr>
              <w:t>2.2.3</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Λόγοι αποκλεισμού</w:t>
            </w:r>
            <w:r w:rsidR="001F4094">
              <w:rPr>
                <w:noProof/>
                <w:webHidden/>
              </w:rPr>
              <w:tab/>
            </w:r>
            <w:r w:rsidR="001F4094">
              <w:rPr>
                <w:noProof/>
                <w:webHidden/>
              </w:rPr>
              <w:fldChar w:fldCharType="begin"/>
            </w:r>
            <w:r w:rsidR="001F4094">
              <w:rPr>
                <w:noProof/>
                <w:webHidden/>
              </w:rPr>
              <w:instrText xml:space="preserve"> PAGEREF _Toc75073424 \h </w:instrText>
            </w:r>
            <w:r w:rsidR="001F4094">
              <w:rPr>
                <w:noProof/>
                <w:webHidden/>
              </w:rPr>
            </w:r>
            <w:r w:rsidR="001F4094">
              <w:rPr>
                <w:noProof/>
                <w:webHidden/>
              </w:rPr>
              <w:fldChar w:fldCharType="separate"/>
            </w:r>
            <w:r>
              <w:rPr>
                <w:noProof/>
                <w:webHidden/>
              </w:rPr>
              <w:t>22</w:t>
            </w:r>
            <w:r w:rsidR="001F4094">
              <w:rPr>
                <w:noProof/>
                <w:webHidden/>
              </w:rPr>
              <w:fldChar w:fldCharType="end"/>
            </w:r>
          </w:hyperlink>
        </w:p>
        <w:p w14:paraId="2E0C564E" w14:textId="03041EE7"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5" w:history="1">
            <w:r w:rsidR="001F4094" w:rsidRPr="00166B47">
              <w:rPr>
                <w:rStyle w:val="-"/>
                <w:noProof/>
              </w:rPr>
              <w:t>2.2.4</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Καταλληλότητα άσκησης επαγγελματικής δραστηριότητας</w:t>
            </w:r>
            <w:r w:rsidR="001F4094">
              <w:rPr>
                <w:noProof/>
                <w:webHidden/>
              </w:rPr>
              <w:tab/>
            </w:r>
            <w:r w:rsidR="001F4094">
              <w:rPr>
                <w:noProof/>
                <w:webHidden/>
              </w:rPr>
              <w:fldChar w:fldCharType="begin"/>
            </w:r>
            <w:r w:rsidR="001F4094">
              <w:rPr>
                <w:noProof/>
                <w:webHidden/>
              </w:rPr>
              <w:instrText xml:space="preserve"> PAGEREF _Toc75073425 \h </w:instrText>
            </w:r>
            <w:r w:rsidR="001F4094">
              <w:rPr>
                <w:noProof/>
                <w:webHidden/>
              </w:rPr>
            </w:r>
            <w:r w:rsidR="001F4094">
              <w:rPr>
                <w:noProof/>
                <w:webHidden/>
              </w:rPr>
              <w:fldChar w:fldCharType="separate"/>
            </w:r>
            <w:r>
              <w:rPr>
                <w:noProof/>
                <w:webHidden/>
              </w:rPr>
              <w:t>26</w:t>
            </w:r>
            <w:r w:rsidR="001F4094">
              <w:rPr>
                <w:noProof/>
                <w:webHidden/>
              </w:rPr>
              <w:fldChar w:fldCharType="end"/>
            </w:r>
          </w:hyperlink>
        </w:p>
        <w:p w14:paraId="2A57B8AB" w14:textId="4A947C4C"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6" w:history="1">
            <w:r w:rsidR="001F4094" w:rsidRPr="00166B47">
              <w:rPr>
                <w:rStyle w:val="-"/>
                <w:noProof/>
              </w:rPr>
              <w:t>2.2.5</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Οικονομική και χρηματοοικονομική επάρκεια</w:t>
            </w:r>
            <w:r w:rsidR="001F4094">
              <w:rPr>
                <w:noProof/>
                <w:webHidden/>
              </w:rPr>
              <w:tab/>
            </w:r>
            <w:r w:rsidR="001F4094">
              <w:rPr>
                <w:noProof/>
                <w:webHidden/>
              </w:rPr>
              <w:fldChar w:fldCharType="begin"/>
            </w:r>
            <w:r w:rsidR="001F4094">
              <w:rPr>
                <w:noProof/>
                <w:webHidden/>
              </w:rPr>
              <w:instrText xml:space="preserve"> PAGEREF _Toc75073426 \h </w:instrText>
            </w:r>
            <w:r w:rsidR="001F4094">
              <w:rPr>
                <w:noProof/>
                <w:webHidden/>
              </w:rPr>
            </w:r>
            <w:r w:rsidR="001F4094">
              <w:rPr>
                <w:noProof/>
                <w:webHidden/>
              </w:rPr>
              <w:fldChar w:fldCharType="separate"/>
            </w:r>
            <w:r>
              <w:rPr>
                <w:noProof/>
                <w:webHidden/>
              </w:rPr>
              <w:t>26</w:t>
            </w:r>
            <w:r w:rsidR="001F4094">
              <w:rPr>
                <w:noProof/>
                <w:webHidden/>
              </w:rPr>
              <w:fldChar w:fldCharType="end"/>
            </w:r>
          </w:hyperlink>
        </w:p>
        <w:p w14:paraId="025432CB" w14:textId="40015C98"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7" w:history="1">
            <w:r w:rsidR="001F4094" w:rsidRPr="00166B47">
              <w:rPr>
                <w:rStyle w:val="-"/>
                <w:noProof/>
              </w:rPr>
              <w:t>2.2.6</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Τεχνική και επαγγελματική ικανότητα</w:t>
            </w:r>
            <w:r w:rsidR="001F4094">
              <w:rPr>
                <w:noProof/>
                <w:webHidden/>
              </w:rPr>
              <w:tab/>
            </w:r>
            <w:r w:rsidR="001F4094">
              <w:rPr>
                <w:noProof/>
                <w:webHidden/>
              </w:rPr>
              <w:fldChar w:fldCharType="begin"/>
            </w:r>
            <w:r w:rsidR="001F4094">
              <w:rPr>
                <w:noProof/>
                <w:webHidden/>
              </w:rPr>
              <w:instrText xml:space="preserve"> PAGEREF _Toc75073427 \h </w:instrText>
            </w:r>
            <w:r w:rsidR="001F4094">
              <w:rPr>
                <w:noProof/>
                <w:webHidden/>
              </w:rPr>
            </w:r>
            <w:r w:rsidR="001F4094">
              <w:rPr>
                <w:noProof/>
                <w:webHidden/>
              </w:rPr>
              <w:fldChar w:fldCharType="separate"/>
            </w:r>
            <w:r>
              <w:rPr>
                <w:noProof/>
                <w:webHidden/>
              </w:rPr>
              <w:t>26</w:t>
            </w:r>
            <w:r w:rsidR="001F4094">
              <w:rPr>
                <w:noProof/>
                <w:webHidden/>
              </w:rPr>
              <w:fldChar w:fldCharType="end"/>
            </w:r>
          </w:hyperlink>
        </w:p>
        <w:p w14:paraId="732D51D6" w14:textId="25EF751E"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8" w:history="1">
            <w:r w:rsidR="001F4094" w:rsidRPr="00166B47">
              <w:rPr>
                <w:rStyle w:val="-"/>
                <w:noProof/>
              </w:rPr>
              <w:t>2.2.7</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Πρότυπα διασφάλισης ποιότητας</w:t>
            </w:r>
            <w:r w:rsidR="001F4094">
              <w:rPr>
                <w:noProof/>
                <w:webHidden/>
              </w:rPr>
              <w:tab/>
            </w:r>
            <w:r w:rsidR="001F4094">
              <w:rPr>
                <w:noProof/>
                <w:webHidden/>
              </w:rPr>
              <w:fldChar w:fldCharType="begin"/>
            </w:r>
            <w:r w:rsidR="001F4094">
              <w:rPr>
                <w:noProof/>
                <w:webHidden/>
              </w:rPr>
              <w:instrText xml:space="preserve"> PAGEREF _Toc75073428 \h </w:instrText>
            </w:r>
            <w:r w:rsidR="001F4094">
              <w:rPr>
                <w:noProof/>
                <w:webHidden/>
              </w:rPr>
            </w:r>
            <w:r w:rsidR="001F4094">
              <w:rPr>
                <w:noProof/>
                <w:webHidden/>
              </w:rPr>
              <w:fldChar w:fldCharType="separate"/>
            </w:r>
            <w:r>
              <w:rPr>
                <w:noProof/>
                <w:webHidden/>
              </w:rPr>
              <w:t>29</w:t>
            </w:r>
            <w:r w:rsidR="001F4094">
              <w:rPr>
                <w:noProof/>
                <w:webHidden/>
              </w:rPr>
              <w:fldChar w:fldCharType="end"/>
            </w:r>
          </w:hyperlink>
        </w:p>
        <w:p w14:paraId="2CA97283" w14:textId="5BD993A8"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29" w:history="1">
            <w:r w:rsidR="001F4094" w:rsidRPr="00166B47">
              <w:rPr>
                <w:rStyle w:val="-"/>
                <w:noProof/>
              </w:rPr>
              <w:t>2.2.8</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Στήριξη στην ικανότητα τρίτων– Υπεργολαβία</w:t>
            </w:r>
            <w:r w:rsidR="001F4094">
              <w:rPr>
                <w:noProof/>
                <w:webHidden/>
              </w:rPr>
              <w:tab/>
            </w:r>
            <w:r w:rsidR="001F4094">
              <w:rPr>
                <w:noProof/>
                <w:webHidden/>
              </w:rPr>
              <w:fldChar w:fldCharType="begin"/>
            </w:r>
            <w:r w:rsidR="001F4094">
              <w:rPr>
                <w:noProof/>
                <w:webHidden/>
              </w:rPr>
              <w:instrText xml:space="preserve"> PAGEREF _Toc75073429 \h </w:instrText>
            </w:r>
            <w:r w:rsidR="001F4094">
              <w:rPr>
                <w:noProof/>
                <w:webHidden/>
              </w:rPr>
            </w:r>
            <w:r w:rsidR="001F4094">
              <w:rPr>
                <w:noProof/>
                <w:webHidden/>
              </w:rPr>
              <w:fldChar w:fldCharType="separate"/>
            </w:r>
            <w:r>
              <w:rPr>
                <w:noProof/>
                <w:webHidden/>
              </w:rPr>
              <w:t>29</w:t>
            </w:r>
            <w:r w:rsidR="001F4094">
              <w:rPr>
                <w:noProof/>
                <w:webHidden/>
              </w:rPr>
              <w:fldChar w:fldCharType="end"/>
            </w:r>
          </w:hyperlink>
        </w:p>
        <w:p w14:paraId="7B9AC80E" w14:textId="0BC1B8B8"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30" w:history="1">
            <w:r w:rsidR="001F4094" w:rsidRPr="00166B47">
              <w:rPr>
                <w:rStyle w:val="-"/>
                <w:noProof/>
              </w:rPr>
              <w:t>2.2.9</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Κανόνες απόδειξης ποιοτικής επιλογής</w:t>
            </w:r>
            <w:r w:rsidR="001F4094">
              <w:rPr>
                <w:noProof/>
                <w:webHidden/>
              </w:rPr>
              <w:tab/>
            </w:r>
            <w:r w:rsidR="001F4094">
              <w:rPr>
                <w:noProof/>
                <w:webHidden/>
              </w:rPr>
              <w:fldChar w:fldCharType="begin"/>
            </w:r>
            <w:r w:rsidR="001F4094">
              <w:rPr>
                <w:noProof/>
                <w:webHidden/>
              </w:rPr>
              <w:instrText xml:space="preserve"> PAGEREF _Toc75073430 \h </w:instrText>
            </w:r>
            <w:r w:rsidR="001F4094">
              <w:rPr>
                <w:noProof/>
                <w:webHidden/>
              </w:rPr>
            </w:r>
            <w:r w:rsidR="001F4094">
              <w:rPr>
                <w:noProof/>
                <w:webHidden/>
              </w:rPr>
              <w:fldChar w:fldCharType="separate"/>
            </w:r>
            <w:r>
              <w:rPr>
                <w:noProof/>
                <w:webHidden/>
              </w:rPr>
              <w:t>30</w:t>
            </w:r>
            <w:r w:rsidR="001F4094">
              <w:rPr>
                <w:noProof/>
                <w:webHidden/>
              </w:rPr>
              <w:fldChar w:fldCharType="end"/>
            </w:r>
          </w:hyperlink>
        </w:p>
        <w:p w14:paraId="7BF9B153" w14:textId="7AA2C65F"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31" w:history="1">
            <w:r w:rsidR="001F4094" w:rsidRPr="00166B47">
              <w:rPr>
                <w:rStyle w:val="-"/>
                <w:noProof/>
              </w:rPr>
              <w:t>2.3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Κριτήρια Ανάθεσης</w:t>
            </w:r>
            <w:r w:rsidR="001F4094">
              <w:rPr>
                <w:noProof/>
                <w:webHidden/>
              </w:rPr>
              <w:tab/>
            </w:r>
            <w:r w:rsidR="001F4094">
              <w:rPr>
                <w:noProof/>
                <w:webHidden/>
              </w:rPr>
              <w:fldChar w:fldCharType="begin"/>
            </w:r>
            <w:r w:rsidR="001F4094">
              <w:rPr>
                <w:noProof/>
                <w:webHidden/>
              </w:rPr>
              <w:instrText xml:space="preserve"> PAGEREF _Toc75073431 \h </w:instrText>
            </w:r>
            <w:r w:rsidR="001F4094">
              <w:rPr>
                <w:noProof/>
                <w:webHidden/>
              </w:rPr>
            </w:r>
            <w:r w:rsidR="001F4094">
              <w:rPr>
                <w:noProof/>
                <w:webHidden/>
              </w:rPr>
              <w:fldChar w:fldCharType="separate"/>
            </w:r>
            <w:r>
              <w:rPr>
                <w:noProof/>
                <w:webHidden/>
              </w:rPr>
              <w:t>42</w:t>
            </w:r>
            <w:r w:rsidR="001F4094">
              <w:rPr>
                <w:noProof/>
                <w:webHidden/>
              </w:rPr>
              <w:fldChar w:fldCharType="end"/>
            </w:r>
          </w:hyperlink>
        </w:p>
        <w:p w14:paraId="3514C140" w14:textId="2F57FB93"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32" w:history="1">
            <w:r w:rsidR="001F4094" w:rsidRPr="00166B47">
              <w:rPr>
                <w:rStyle w:val="-"/>
                <w:noProof/>
              </w:rPr>
              <w:t>2.3.1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Κριτήριο ανάθεσης</w:t>
            </w:r>
            <w:r w:rsidR="001F4094">
              <w:rPr>
                <w:noProof/>
                <w:webHidden/>
              </w:rPr>
              <w:tab/>
            </w:r>
            <w:r w:rsidR="001F4094">
              <w:rPr>
                <w:noProof/>
                <w:webHidden/>
              </w:rPr>
              <w:fldChar w:fldCharType="begin"/>
            </w:r>
            <w:r w:rsidR="001F4094">
              <w:rPr>
                <w:noProof/>
                <w:webHidden/>
              </w:rPr>
              <w:instrText xml:space="preserve"> PAGEREF _Toc75073432 \h </w:instrText>
            </w:r>
            <w:r w:rsidR="001F4094">
              <w:rPr>
                <w:noProof/>
                <w:webHidden/>
              </w:rPr>
            </w:r>
            <w:r w:rsidR="001F4094">
              <w:rPr>
                <w:noProof/>
                <w:webHidden/>
              </w:rPr>
              <w:fldChar w:fldCharType="separate"/>
            </w:r>
            <w:r>
              <w:rPr>
                <w:noProof/>
                <w:webHidden/>
              </w:rPr>
              <w:t>42</w:t>
            </w:r>
            <w:r w:rsidR="001F4094">
              <w:rPr>
                <w:noProof/>
                <w:webHidden/>
              </w:rPr>
              <w:fldChar w:fldCharType="end"/>
            </w:r>
          </w:hyperlink>
        </w:p>
        <w:p w14:paraId="78469714" w14:textId="0588BA5E"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33" w:history="1">
            <w:r w:rsidR="001F4094" w:rsidRPr="00166B47">
              <w:rPr>
                <w:rStyle w:val="-"/>
                <w:noProof/>
              </w:rPr>
              <w:t>2.3.2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Βαθμολόγηση και κατάταξη προσφορών</w:t>
            </w:r>
            <w:r w:rsidR="001F4094">
              <w:rPr>
                <w:noProof/>
                <w:webHidden/>
              </w:rPr>
              <w:tab/>
            </w:r>
            <w:r w:rsidR="001F4094">
              <w:rPr>
                <w:noProof/>
                <w:webHidden/>
              </w:rPr>
              <w:fldChar w:fldCharType="begin"/>
            </w:r>
            <w:r w:rsidR="001F4094">
              <w:rPr>
                <w:noProof/>
                <w:webHidden/>
              </w:rPr>
              <w:instrText xml:space="preserve"> PAGEREF _Toc75073433 \h </w:instrText>
            </w:r>
            <w:r w:rsidR="001F4094">
              <w:rPr>
                <w:noProof/>
                <w:webHidden/>
              </w:rPr>
            </w:r>
            <w:r w:rsidR="001F4094">
              <w:rPr>
                <w:noProof/>
                <w:webHidden/>
              </w:rPr>
              <w:fldChar w:fldCharType="separate"/>
            </w:r>
            <w:r>
              <w:rPr>
                <w:noProof/>
                <w:webHidden/>
              </w:rPr>
              <w:t>45</w:t>
            </w:r>
            <w:r w:rsidR="001F4094">
              <w:rPr>
                <w:noProof/>
                <w:webHidden/>
              </w:rPr>
              <w:fldChar w:fldCharType="end"/>
            </w:r>
          </w:hyperlink>
        </w:p>
        <w:p w14:paraId="471ECA82" w14:textId="7F53246C"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34" w:history="1">
            <w:r w:rsidR="001F4094" w:rsidRPr="00166B47">
              <w:rPr>
                <w:rStyle w:val="-"/>
                <w:noProof/>
              </w:rPr>
              <w:t>2.4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Κατάρτιση - Περιεχόμενο Προσφορών</w:t>
            </w:r>
            <w:r w:rsidR="001F4094">
              <w:rPr>
                <w:noProof/>
                <w:webHidden/>
              </w:rPr>
              <w:tab/>
            </w:r>
            <w:r w:rsidR="001F4094">
              <w:rPr>
                <w:noProof/>
                <w:webHidden/>
              </w:rPr>
              <w:fldChar w:fldCharType="begin"/>
            </w:r>
            <w:r w:rsidR="001F4094">
              <w:rPr>
                <w:noProof/>
                <w:webHidden/>
              </w:rPr>
              <w:instrText xml:space="preserve"> PAGEREF _Toc75073434 \h </w:instrText>
            </w:r>
            <w:r w:rsidR="001F4094">
              <w:rPr>
                <w:noProof/>
                <w:webHidden/>
              </w:rPr>
            </w:r>
            <w:r w:rsidR="001F4094">
              <w:rPr>
                <w:noProof/>
                <w:webHidden/>
              </w:rPr>
              <w:fldChar w:fldCharType="separate"/>
            </w:r>
            <w:r>
              <w:rPr>
                <w:noProof/>
                <w:webHidden/>
              </w:rPr>
              <w:t>46</w:t>
            </w:r>
            <w:r w:rsidR="001F4094">
              <w:rPr>
                <w:noProof/>
                <w:webHidden/>
              </w:rPr>
              <w:fldChar w:fldCharType="end"/>
            </w:r>
          </w:hyperlink>
        </w:p>
        <w:p w14:paraId="034BBAF7" w14:textId="7C2038F3"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35" w:history="1">
            <w:r w:rsidR="001F4094" w:rsidRPr="00166B47">
              <w:rPr>
                <w:rStyle w:val="-"/>
                <w:noProof/>
              </w:rPr>
              <w:t>2.4.1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Γενικοί όροι υποβολής προσφορών</w:t>
            </w:r>
            <w:r w:rsidR="001F4094">
              <w:rPr>
                <w:noProof/>
                <w:webHidden/>
              </w:rPr>
              <w:tab/>
            </w:r>
            <w:r w:rsidR="001F4094">
              <w:rPr>
                <w:noProof/>
                <w:webHidden/>
              </w:rPr>
              <w:fldChar w:fldCharType="begin"/>
            </w:r>
            <w:r w:rsidR="001F4094">
              <w:rPr>
                <w:noProof/>
                <w:webHidden/>
              </w:rPr>
              <w:instrText xml:space="preserve"> PAGEREF _Toc75073435 \h </w:instrText>
            </w:r>
            <w:r w:rsidR="001F4094">
              <w:rPr>
                <w:noProof/>
                <w:webHidden/>
              </w:rPr>
            </w:r>
            <w:r w:rsidR="001F4094">
              <w:rPr>
                <w:noProof/>
                <w:webHidden/>
              </w:rPr>
              <w:fldChar w:fldCharType="separate"/>
            </w:r>
            <w:r>
              <w:rPr>
                <w:noProof/>
                <w:webHidden/>
              </w:rPr>
              <w:t>46</w:t>
            </w:r>
            <w:r w:rsidR="001F4094">
              <w:rPr>
                <w:noProof/>
                <w:webHidden/>
              </w:rPr>
              <w:fldChar w:fldCharType="end"/>
            </w:r>
          </w:hyperlink>
        </w:p>
        <w:p w14:paraId="0B505220" w14:textId="591C52E0"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38" w:history="1">
            <w:r w:rsidR="001F4094" w:rsidRPr="00166B47">
              <w:rPr>
                <w:rStyle w:val="-"/>
                <w:noProof/>
              </w:rPr>
              <w:t>2.4.2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Χρόνος και Τρόπος υποβολής προσφορών</w:t>
            </w:r>
            <w:r w:rsidR="001F4094">
              <w:rPr>
                <w:noProof/>
                <w:webHidden/>
              </w:rPr>
              <w:tab/>
            </w:r>
            <w:r w:rsidR="001F4094">
              <w:rPr>
                <w:noProof/>
                <w:webHidden/>
              </w:rPr>
              <w:fldChar w:fldCharType="begin"/>
            </w:r>
            <w:r w:rsidR="001F4094">
              <w:rPr>
                <w:noProof/>
                <w:webHidden/>
              </w:rPr>
              <w:instrText xml:space="preserve"> PAGEREF _Toc75073438 \h </w:instrText>
            </w:r>
            <w:r w:rsidR="001F4094">
              <w:rPr>
                <w:noProof/>
                <w:webHidden/>
              </w:rPr>
            </w:r>
            <w:r w:rsidR="001F4094">
              <w:rPr>
                <w:noProof/>
                <w:webHidden/>
              </w:rPr>
              <w:fldChar w:fldCharType="separate"/>
            </w:r>
            <w:r>
              <w:rPr>
                <w:noProof/>
                <w:webHidden/>
              </w:rPr>
              <w:t>46</w:t>
            </w:r>
            <w:r w:rsidR="001F4094">
              <w:rPr>
                <w:noProof/>
                <w:webHidden/>
              </w:rPr>
              <w:fldChar w:fldCharType="end"/>
            </w:r>
          </w:hyperlink>
        </w:p>
        <w:p w14:paraId="236B588A" w14:textId="6CB14F9E"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39" w:history="1">
            <w:r w:rsidR="001F4094" w:rsidRPr="00166B47">
              <w:rPr>
                <w:rStyle w:val="-"/>
                <w:noProof/>
              </w:rPr>
              <w:t>2.4.3</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Περιεχόμενα Φακέλου «Δικαιολογητικά Συμμετοχής - Τεχνική Προσφορά»</w:t>
            </w:r>
            <w:r w:rsidR="001F4094">
              <w:rPr>
                <w:noProof/>
                <w:webHidden/>
              </w:rPr>
              <w:tab/>
            </w:r>
            <w:r w:rsidR="001F4094">
              <w:rPr>
                <w:noProof/>
                <w:webHidden/>
              </w:rPr>
              <w:fldChar w:fldCharType="begin"/>
            </w:r>
            <w:r w:rsidR="001F4094">
              <w:rPr>
                <w:noProof/>
                <w:webHidden/>
              </w:rPr>
              <w:instrText xml:space="preserve"> PAGEREF _Toc75073439 \h </w:instrText>
            </w:r>
            <w:r w:rsidR="001F4094">
              <w:rPr>
                <w:noProof/>
                <w:webHidden/>
              </w:rPr>
            </w:r>
            <w:r w:rsidR="001F4094">
              <w:rPr>
                <w:noProof/>
                <w:webHidden/>
              </w:rPr>
              <w:fldChar w:fldCharType="separate"/>
            </w:r>
            <w:r>
              <w:rPr>
                <w:noProof/>
                <w:webHidden/>
              </w:rPr>
              <w:t>49</w:t>
            </w:r>
            <w:r w:rsidR="001F4094">
              <w:rPr>
                <w:noProof/>
                <w:webHidden/>
              </w:rPr>
              <w:fldChar w:fldCharType="end"/>
            </w:r>
          </w:hyperlink>
        </w:p>
        <w:p w14:paraId="68307878" w14:textId="13ACBF60"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40" w:history="1">
            <w:r w:rsidR="001F4094" w:rsidRPr="00166B47">
              <w:rPr>
                <w:rStyle w:val="-"/>
                <w:noProof/>
              </w:rPr>
              <w:t>2.4.4</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Περιεχόμενα Φακέλου «Οικονομική Προσφορά» / Τρόπος σύνταξης και υποβολής οικονομικών προσφορών</w:t>
            </w:r>
            <w:r w:rsidR="001F4094">
              <w:rPr>
                <w:noProof/>
                <w:webHidden/>
              </w:rPr>
              <w:tab/>
            </w:r>
            <w:r w:rsidR="001F4094">
              <w:rPr>
                <w:noProof/>
                <w:webHidden/>
              </w:rPr>
              <w:fldChar w:fldCharType="begin"/>
            </w:r>
            <w:r w:rsidR="001F4094">
              <w:rPr>
                <w:noProof/>
                <w:webHidden/>
              </w:rPr>
              <w:instrText xml:space="preserve"> PAGEREF _Toc75073440 \h </w:instrText>
            </w:r>
            <w:r w:rsidR="001F4094">
              <w:rPr>
                <w:noProof/>
                <w:webHidden/>
              </w:rPr>
            </w:r>
            <w:r w:rsidR="001F4094">
              <w:rPr>
                <w:noProof/>
                <w:webHidden/>
              </w:rPr>
              <w:fldChar w:fldCharType="separate"/>
            </w:r>
            <w:r>
              <w:rPr>
                <w:noProof/>
                <w:webHidden/>
              </w:rPr>
              <w:t>51</w:t>
            </w:r>
            <w:r w:rsidR="001F4094">
              <w:rPr>
                <w:noProof/>
                <w:webHidden/>
              </w:rPr>
              <w:fldChar w:fldCharType="end"/>
            </w:r>
          </w:hyperlink>
        </w:p>
        <w:p w14:paraId="268A7617" w14:textId="76501E10"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41" w:history="1">
            <w:r w:rsidR="001F4094" w:rsidRPr="00166B47">
              <w:rPr>
                <w:rStyle w:val="-"/>
                <w:noProof/>
                <w:lang w:eastAsia="el-GR"/>
              </w:rPr>
              <w:t>2.4.5</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Χρόνος ισχύος των προσφορών</w:t>
            </w:r>
            <w:r w:rsidR="001F4094">
              <w:rPr>
                <w:noProof/>
                <w:webHidden/>
              </w:rPr>
              <w:tab/>
            </w:r>
            <w:r w:rsidR="001F4094">
              <w:rPr>
                <w:noProof/>
                <w:webHidden/>
              </w:rPr>
              <w:fldChar w:fldCharType="begin"/>
            </w:r>
            <w:r w:rsidR="001F4094">
              <w:rPr>
                <w:noProof/>
                <w:webHidden/>
              </w:rPr>
              <w:instrText xml:space="preserve"> PAGEREF _Toc75073441 \h </w:instrText>
            </w:r>
            <w:r w:rsidR="001F4094">
              <w:rPr>
                <w:noProof/>
                <w:webHidden/>
              </w:rPr>
            </w:r>
            <w:r w:rsidR="001F4094">
              <w:rPr>
                <w:noProof/>
                <w:webHidden/>
              </w:rPr>
              <w:fldChar w:fldCharType="separate"/>
            </w:r>
            <w:r>
              <w:rPr>
                <w:noProof/>
                <w:webHidden/>
              </w:rPr>
              <w:t>52</w:t>
            </w:r>
            <w:r w:rsidR="001F4094">
              <w:rPr>
                <w:noProof/>
                <w:webHidden/>
              </w:rPr>
              <w:fldChar w:fldCharType="end"/>
            </w:r>
          </w:hyperlink>
        </w:p>
        <w:p w14:paraId="28E10E19" w14:textId="2372C2D3"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42" w:history="1">
            <w:r w:rsidR="001F4094" w:rsidRPr="00166B47">
              <w:rPr>
                <w:rStyle w:val="-"/>
                <w:noProof/>
              </w:rPr>
              <w:t>2.4.6</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Λόγοι απόρριψης προσφορών</w:t>
            </w:r>
            <w:r w:rsidR="001F4094">
              <w:rPr>
                <w:noProof/>
                <w:webHidden/>
              </w:rPr>
              <w:tab/>
            </w:r>
            <w:r w:rsidR="001F4094">
              <w:rPr>
                <w:noProof/>
                <w:webHidden/>
              </w:rPr>
              <w:fldChar w:fldCharType="begin"/>
            </w:r>
            <w:r w:rsidR="001F4094">
              <w:rPr>
                <w:noProof/>
                <w:webHidden/>
              </w:rPr>
              <w:instrText xml:space="preserve"> PAGEREF _Toc75073442 \h </w:instrText>
            </w:r>
            <w:r w:rsidR="001F4094">
              <w:rPr>
                <w:noProof/>
                <w:webHidden/>
              </w:rPr>
            </w:r>
            <w:r w:rsidR="001F4094">
              <w:rPr>
                <w:noProof/>
                <w:webHidden/>
              </w:rPr>
              <w:fldChar w:fldCharType="separate"/>
            </w:r>
            <w:r>
              <w:rPr>
                <w:noProof/>
                <w:webHidden/>
              </w:rPr>
              <w:t>53</w:t>
            </w:r>
            <w:r w:rsidR="001F4094">
              <w:rPr>
                <w:noProof/>
                <w:webHidden/>
              </w:rPr>
              <w:fldChar w:fldCharType="end"/>
            </w:r>
          </w:hyperlink>
        </w:p>
        <w:p w14:paraId="5CE6A255" w14:textId="5C04D024"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443" w:history="1">
            <w:r w:rsidR="001F4094" w:rsidRPr="00166B47">
              <w:rPr>
                <w:rStyle w:val="-"/>
                <w:noProof/>
              </w:rPr>
              <w:t>3.</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ΔΙΕΝΕΡΓΕΙΑ ΔΙΑΔΙΚΑΣΙΑΣ - ΑΞΙΟΛΟΓΗΣΗ ΠΡΟΣΦΟΡΩΝ</w:t>
            </w:r>
            <w:r w:rsidR="001F4094">
              <w:rPr>
                <w:noProof/>
                <w:webHidden/>
              </w:rPr>
              <w:tab/>
            </w:r>
            <w:r w:rsidR="001F4094">
              <w:rPr>
                <w:noProof/>
                <w:webHidden/>
              </w:rPr>
              <w:fldChar w:fldCharType="begin"/>
            </w:r>
            <w:r w:rsidR="001F4094">
              <w:rPr>
                <w:noProof/>
                <w:webHidden/>
              </w:rPr>
              <w:instrText xml:space="preserve"> PAGEREF _Toc75073443 \h </w:instrText>
            </w:r>
            <w:r w:rsidR="001F4094">
              <w:rPr>
                <w:noProof/>
                <w:webHidden/>
              </w:rPr>
            </w:r>
            <w:r w:rsidR="001F4094">
              <w:rPr>
                <w:noProof/>
                <w:webHidden/>
              </w:rPr>
              <w:fldChar w:fldCharType="separate"/>
            </w:r>
            <w:r>
              <w:rPr>
                <w:noProof/>
                <w:webHidden/>
              </w:rPr>
              <w:t>55</w:t>
            </w:r>
            <w:r w:rsidR="001F4094">
              <w:rPr>
                <w:noProof/>
                <w:webHidden/>
              </w:rPr>
              <w:fldChar w:fldCharType="end"/>
            </w:r>
          </w:hyperlink>
        </w:p>
        <w:p w14:paraId="16EE7B23" w14:textId="23EB9894"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44" w:history="1">
            <w:r w:rsidR="001F4094" w:rsidRPr="00166B47">
              <w:rPr>
                <w:rStyle w:val="-"/>
                <w:noProof/>
              </w:rPr>
              <w:t>3.1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Αποσφράγιση και αξιολόγηση προσφορών</w:t>
            </w:r>
            <w:r w:rsidR="001F4094">
              <w:rPr>
                <w:noProof/>
                <w:webHidden/>
              </w:rPr>
              <w:tab/>
            </w:r>
            <w:r w:rsidR="001F4094">
              <w:rPr>
                <w:noProof/>
                <w:webHidden/>
              </w:rPr>
              <w:fldChar w:fldCharType="begin"/>
            </w:r>
            <w:r w:rsidR="001F4094">
              <w:rPr>
                <w:noProof/>
                <w:webHidden/>
              </w:rPr>
              <w:instrText xml:space="preserve"> PAGEREF _Toc75073444 \h </w:instrText>
            </w:r>
            <w:r w:rsidR="001F4094">
              <w:rPr>
                <w:noProof/>
                <w:webHidden/>
              </w:rPr>
            </w:r>
            <w:r w:rsidR="001F4094">
              <w:rPr>
                <w:noProof/>
                <w:webHidden/>
              </w:rPr>
              <w:fldChar w:fldCharType="separate"/>
            </w:r>
            <w:r>
              <w:rPr>
                <w:noProof/>
                <w:webHidden/>
              </w:rPr>
              <w:t>55</w:t>
            </w:r>
            <w:r w:rsidR="001F4094">
              <w:rPr>
                <w:noProof/>
                <w:webHidden/>
              </w:rPr>
              <w:fldChar w:fldCharType="end"/>
            </w:r>
          </w:hyperlink>
        </w:p>
        <w:p w14:paraId="55F6A28A" w14:textId="32E68854"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45" w:history="1">
            <w:r w:rsidR="001F4094" w:rsidRPr="00166B47">
              <w:rPr>
                <w:rStyle w:val="-"/>
                <w:noProof/>
              </w:rPr>
              <w:t>3.1.1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Ηλεκτρονική αποσφράγιση προσφορών</w:t>
            </w:r>
            <w:r w:rsidR="001F4094">
              <w:rPr>
                <w:noProof/>
                <w:webHidden/>
              </w:rPr>
              <w:tab/>
            </w:r>
            <w:r w:rsidR="001F4094">
              <w:rPr>
                <w:noProof/>
                <w:webHidden/>
              </w:rPr>
              <w:fldChar w:fldCharType="begin"/>
            </w:r>
            <w:r w:rsidR="001F4094">
              <w:rPr>
                <w:noProof/>
                <w:webHidden/>
              </w:rPr>
              <w:instrText xml:space="preserve"> PAGEREF _Toc75073445 \h </w:instrText>
            </w:r>
            <w:r w:rsidR="001F4094">
              <w:rPr>
                <w:noProof/>
                <w:webHidden/>
              </w:rPr>
            </w:r>
            <w:r w:rsidR="001F4094">
              <w:rPr>
                <w:noProof/>
                <w:webHidden/>
              </w:rPr>
              <w:fldChar w:fldCharType="separate"/>
            </w:r>
            <w:r>
              <w:rPr>
                <w:noProof/>
                <w:webHidden/>
              </w:rPr>
              <w:t>55</w:t>
            </w:r>
            <w:r w:rsidR="001F4094">
              <w:rPr>
                <w:noProof/>
                <w:webHidden/>
              </w:rPr>
              <w:fldChar w:fldCharType="end"/>
            </w:r>
          </w:hyperlink>
        </w:p>
        <w:p w14:paraId="71C66424" w14:textId="5BA029E2"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46" w:history="1">
            <w:r w:rsidR="001F4094" w:rsidRPr="00166B47">
              <w:rPr>
                <w:rStyle w:val="-"/>
                <w:noProof/>
              </w:rPr>
              <w:t>3.1.2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Αξιολόγηση προσφορών</w:t>
            </w:r>
            <w:r w:rsidR="001F4094">
              <w:rPr>
                <w:noProof/>
                <w:webHidden/>
              </w:rPr>
              <w:tab/>
            </w:r>
            <w:r w:rsidR="001F4094">
              <w:rPr>
                <w:noProof/>
                <w:webHidden/>
              </w:rPr>
              <w:fldChar w:fldCharType="begin"/>
            </w:r>
            <w:r w:rsidR="001F4094">
              <w:rPr>
                <w:noProof/>
                <w:webHidden/>
              </w:rPr>
              <w:instrText xml:space="preserve"> PAGEREF _Toc75073446 \h </w:instrText>
            </w:r>
            <w:r w:rsidR="001F4094">
              <w:rPr>
                <w:noProof/>
                <w:webHidden/>
              </w:rPr>
            </w:r>
            <w:r w:rsidR="001F4094">
              <w:rPr>
                <w:noProof/>
                <w:webHidden/>
              </w:rPr>
              <w:fldChar w:fldCharType="separate"/>
            </w:r>
            <w:r>
              <w:rPr>
                <w:noProof/>
                <w:webHidden/>
              </w:rPr>
              <w:t>55</w:t>
            </w:r>
            <w:r w:rsidR="001F4094">
              <w:rPr>
                <w:noProof/>
                <w:webHidden/>
              </w:rPr>
              <w:fldChar w:fldCharType="end"/>
            </w:r>
          </w:hyperlink>
        </w:p>
        <w:p w14:paraId="62FCBB60" w14:textId="33F071D7"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58" w:history="1">
            <w:r w:rsidR="001F4094" w:rsidRPr="00166B47">
              <w:rPr>
                <w:rStyle w:val="-"/>
                <w:noProof/>
              </w:rPr>
              <w:t>3.2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Πρόσκληση υποβολής δικαιολογητικών προσωρινού αναδόχου - Δικαιολογητικά προσωρινού αναδόχου</w:t>
            </w:r>
            <w:r w:rsidR="001F4094">
              <w:rPr>
                <w:noProof/>
                <w:webHidden/>
              </w:rPr>
              <w:tab/>
            </w:r>
            <w:r w:rsidR="001F4094">
              <w:rPr>
                <w:noProof/>
                <w:webHidden/>
              </w:rPr>
              <w:fldChar w:fldCharType="begin"/>
            </w:r>
            <w:r w:rsidR="001F4094">
              <w:rPr>
                <w:noProof/>
                <w:webHidden/>
              </w:rPr>
              <w:instrText xml:space="preserve"> PAGEREF _Toc75073458 \h </w:instrText>
            </w:r>
            <w:r w:rsidR="001F4094">
              <w:rPr>
                <w:noProof/>
                <w:webHidden/>
              </w:rPr>
            </w:r>
            <w:r w:rsidR="001F4094">
              <w:rPr>
                <w:noProof/>
                <w:webHidden/>
              </w:rPr>
              <w:fldChar w:fldCharType="separate"/>
            </w:r>
            <w:r>
              <w:rPr>
                <w:noProof/>
                <w:webHidden/>
              </w:rPr>
              <w:t>57</w:t>
            </w:r>
            <w:r w:rsidR="001F4094">
              <w:rPr>
                <w:noProof/>
                <w:webHidden/>
              </w:rPr>
              <w:fldChar w:fldCharType="end"/>
            </w:r>
          </w:hyperlink>
        </w:p>
        <w:p w14:paraId="14AD4D49" w14:textId="4312D531"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74" w:history="1">
            <w:r w:rsidR="001F4094" w:rsidRPr="00166B47">
              <w:rPr>
                <w:rStyle w:val="-"/>
                <w:noProof/>
              </w:rPr>
              <w:t>3.3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Κατακύρωση - σύναψη σύμβασης</w:t>
            </w:r>
            <w:r w:rsidR="001F4094">
              <w:rPr>
                <w:noProof/>
                <w:webHidden/>
              </w:rPr>
              <w:tab/>
            </w:r>
            <w:r w:rsidR="001F4094">
              <w:rPr>
                <w:noProof/>
                <w:webHidden/>
              </w:rPr>
              <w:fldChar w:fldCharType="begin"/>
            </w:r>
            <w:r w:rsidR="001F4094">
              <w:rPr>
                <w:noProof/>
                <w:webHidden/>
              </w:rPr>
              <w:instrText xml:space="preserve"> PAGEREF _Toc75073474 \h </w:instrText>
            </w:r>
            <w:r w:rsidR="001F4094">
              <w:rPr>
                <w:noProof/>
                <w:webHidden/>
              </w:rPr>
            </w:r>
            <w:r w:rsidR="001F4094">
              <w:rPr>
                <w:noProof/>
                <w:webHidden/>
              </w:rPr>
              <w:fldChar w:fldCharType="separate"/>
            </w:r>
            <w:r>
              <w:rPr>
                <w:noProof/>
                <w:webHidden/>
              </w:rPr>
              <w:t>59</w:t>
            </w:r>
            <w:r w:rsidR="001F4094">
              <w:rPr>
                <w:noProof/>
                <w:webHidden/>
              </w:rPr>
              <w:fldChar w:fldCharType="end"/>
            </w:r>
          </w:hyperlink>
        </w:p>
        <w:p w14:paraId="577AA337" w14:textId="6E46DE2D"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75" w:history="1">
            <w:r w:rsidR="001F4094" w:rsidRPr="00166B47">
              <w:rPr>
                <w:rStyle w:val="-"/>
                <w:noProof/>
              </w:rPr>
              <w:t>3.4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Προδικαστικές Προσφυγές - Προσωρινή Δικαστική Προστασία</w:t>
            </w:r>
            <w:r w:rsidR="001F4094">
              <w:rPr>
                <w:noProof/>
                <w:webHidden/>
              </w:rPr>
              <w:tab/>
            </w:r>
            <w:r w:rsidR="001F4094">
              <w:rPr>
                <w:noProof/>
                <w:webHidden/>
              </w:rPr>
              <w:fldChar w:fldCharType="begin"/>
            </w:r>
            <w:r w:rsidR="001F4094">
              <w:rPr>
                <w:noProof/>
                <w:webHidden/>
              </w:rPr>
              <w:instrText xml:space="preserve"> PAGEREF _Toc75073475 \h </w:instrText>
            </w:r>
            <w:r w:rsidR="001F4094">
              <w:rPr>
                <w:noProof/>
                <w:webHidden/>
              </w:rPr>
            </w:r>
            <w:r w:rsidR="001F4094">
              <w:rPr>
                <w:noProof/>
                <w:webHidden/>
              </w:rPr>
              <w:fldChar w:fldCharType="separate"/>
            </w:r>
            <w:r>
              <w:rPr>
                <w:noProof/>
                <w:webHidden/>
              </w:rPr>
              <w:t>60</w:t>
            </w:r>
            <w:r w:rsidR="001F4094">
              <w:rPr>
                <w:noProof/>
                <w:webHidden/>
              </w:rPr>
              <w:fldChar w:fldCharType="end"/>
            </w:r>
          </w:hyperlink>
        </w:p>
        <w:p w14:paraId="16D44994" w14:textId="67F293A4"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76" w:history="1">
            <w:r w:rsidR="001F4094" w:rsidRPr="00166B47">
              <w:rPr>
                <w:rStyle w:val="-"/>
                <w:noProof/>
              </w:rPr>
              <w:t>3.5</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Ματαίωση Διαδικασίας</w:t>
            </w:r>
            <w:r w:rsidR="001F4094">
              <w:rPr>
                <w:noProof/>
                <w:webHidden/>
              </w:rPr>
              <w:tab/>
            </w:r>
            <w:r w:rsidR="001F4094">
              <w:rPr>
                <w:noProof/>
                <w:webHidden/>
              </w:rPr>
              <w:fldChar w:fldCharType="begin"/>
            </w:r>
            <w:r w:rsidR="001F4094">
              <w:rPr>
                <w:noProof/>
                <w:webHidden/>
              </w:rPr>
              <w:instrText xml:space="preserve"> PAGEREF _Toc75073476 \h </w:instrText>
            </w:r>
            <w:r w:rsidR="001F4094">
              <w:rPr>
                <w:noProof/>
                <w:webHidden/>
              </w:rPr>
            </w:r>
            <w:r w:rsidR="001F4094">
              <w:rPr>
                <w:noProof/>
                <w:webHidden/>
              </w:rPr>
              <w:fldChar w:fldCharType="separate"/>
            </w:r>
            <w:r>
              <w:rPr>
                <w:noProof/>
                <w:webHidden/>
              </w:rPr>
              <w:t>63</w:t>
            </w:r>
            <w:r w:rsidR="001F4094">
              <w:rPr>
                <w:noProof/>
                <w:webHidden/>
              </w:rPr>
              <w:fldChar w:fldCharType="end"/>
            </w:r>
          </w:hyperlink>
        </w:p>
        <w:p w14:paraId="69176903" w14:textId="6AE2105F"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477" w:history="1">
            <w:r w:rsidR="001F4094" w:rsidRPr="00166B47">
              <w:rPr>
                <w:rStyle w:val="-"/>
                <w:noProof/>
              </w:rPr>
              <w:t>4.</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ΟΡΟΙ ΕΚΤΕΛΕΣΗΣ ΤΗΣ ΣΥΜΒΑΣΗΣ</w:t>
            </w:r>
            <w:r w:rsidR="001F4094">
              <w:rPr>
                <w:noProof/>
                <w:webHidden/>
              </w:rPr>
              <w:tab/>
            </w:r>
            <w:r w:rsidR="001F4094">
              <w:rPr>
                <w:noProof/>
                <w:webHidden/>
              </w:rPr>
              <w:fldChar w:fldCharType="begin"/>
            </w:r>
            <w:r w:rsidR="001F4094">
              <w:rPr>
                <w:noProof/>
                <w:webHidden/>
              </w:rPr>
              <w:instrText xml:space="preserve"> PAGEREF _Toc75073477 \h </w:instrText>
            </w:r>
            <w:r w:rsidR="001F4094">
              <w:rPr>
                <w:noProof/>
                <w:webHidden/>
              </w:rPr>
            </w:r>
            <w:r w:rsidR="001F4094">
              <w:rPr>
                <w:noProof/>
                <w:webHidden/>
              </w:rPr>
              <w:fldChar w:fldCharType="separate"/>
            </w:r>
            <w:r>
              <w:rPr>
                <w:noProof/>
                <w:webHidden/>
              </w:rPr>
              <w:t>64</w:t>
            </w:r>
            <w:r w:rsidR="001F4094">
              <w:rPr>
                <w:noProof/>
                <w:webHidden/>
              </w:rPr>
              <w:fldChar w:fldCharType="end"/>
            </w:r>
          </w:hyperlink>
        </w:p>
        <w:p w14:paraId="42248569" w14:textId="3E2FD23A"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78" w:history="1">
            <w:r w:rsidR="001F4094" w:rsidRPr="00166B47">
              <w:rPr>
                <w:rStyle w:val="-"/>
                <w:noProof/>
              </w:rPr>
              <w:t>4.1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Εγγυήσεις (καλής εκτέλεσης, καλής λειτουργίας)</w:t>
            </w:r>
            <w:r w:rsidR="001F4094">
              <w:rPr>
                <w:noProof/>
                <w:webHidden/>
              </w:rPr>
              <w:tab/>
            </w:r>
            <w:r w:rsidR="001F4094">
              <w:rPr>
                <w:noProof/>
                <w:webHidden/>
              </w:rPr>
              <w:fldChar w:fldCharType="begin"/>
            </w:r>
            <w:r w:rsidR="001F4094">
              <w:rPr>
                <w:noProof/>
                <w:webHidden/>
              </w:rPr>
              <w:instrText xml:space="preserve"> PAGEREF _Toc75073478 \h </w:instrText>
            </w:r>
            <w:r w:rsidR="001F4094">
              <w:rPr>
                <w:noProof/>
                <w:webHidden/>
              </w:rPr>
            </w:r>
            <w:r w:rsidR="001F4094">
              <w:rPr>
                <w:noProof/>
                <w:webHidden/>
              </w:rPr>
              <w:fldChar w:fldCharType="separate"/>
            </w:r>
            <w:r>
              <w:rPr>
                <w:noProof/>
                <w:webHidden/>
              </w:rPr>
              <w:t>64</w:t>
            </w:r>
            <w:r w:rsidR="001F4094">
              <w:rPr>
                <w:noProof/>
                <w:webHidden/>
              </w:rPr>
              <w:fldChar w:fldCharType="end"/>
            </w:r>
          </w:hyperlink>
        </w:p>
        <w:p w14:paraId="0E1EE783" w14:textId="75623150"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79" w:history="1">
            <w:r w:rsidR="001F4094" w:rsidRPr="00166B47">
              <w:rPr>
                <w:rStyle w:val="-"/>
                <w:noProof/>
              </w:rPr>
              <w:t>4.2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Συμβατικό πλαίσιο – Εφαρμοστέα νομοθεσία</w:t>
            </w:r>
            <w:r w:rsidR="001F4094">
              <w:rPr>
                <w:noProof/>
                <w:webHidden/>
              </w:rPr>
              <w:tab/>
            </w:r>
            <w:r w:rsidR="001F4094">
              <w:rPr>
                <w:noProof/>
                <w:webHidden/>
              </w:rPr>
              <w:fldChar w:fldCharType="begin"/>
            </w:r>
            <w:r w:rsidR="001F4094">
              <w:rPr>
                <w:noProof/>
                <w:webHidden/>
              </w:rPr>
              <w:instrText xml:space="preserve"> PAGEREF _Toc75073479 \h </w:instrText>
            </w:r>
            <w:r w:rsidR="001F4094">
              <w:rPr>
                <w:noProof/>
                <w:webHidden/>
              </w:rPr>
            </w:r>
            <w:r w:rsidR="001F4094">
              <w:rPr>
                <w:noProof/>
                <w:webHidden/>
              </w:rPr>
              <w:fldChar w:fldCharType="separate"/>
            </w:r>
            <w:r>
              <w:rPr>
                <w:noProof/>
                <w:webHidden/>
              </w:rPr>
              <w:t>65</w:t>
            </w:r>
            <w:r w:rsidR="001F4094">
              <w:rPr>
                <w:noProof/>
                <w:webHidden/>
              </w:rPr>
              <w:fldChar w:fldCharType="end"/>
            </w:r>
          </w:hyperlink>
        </w:p>
        <w:p w14:paraId="52A44250" w14:textId="5D46C3BF"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80" w:history="1">
            <w:r w:rsidR="001F4094" w:rsidRPr="00166B47">
              <w:rPr>
                <w:rStyle w:val="-"/>
                <w:noProof/>
              </w:rPr>
              <w:t>4.3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Όροι εκτέλεσης της σύμβασης</w:t>
            </w:r>
            <w:r w:rsidR="001F4094">
              <w:rPr>
                <w:noProof/>
                <w:webHidden/>
              </w:rPr>
              <w:tab/>
            </w:r>
            <w:r w:rsidR="001F4094">
              <w:rPr>
                <w:noProof/>
                <w:webHidden/>
              </w:rPr>
              <w:fldChar w:fldCharType="begin"/>
            </w:r>
            <w:r w:rsidR="001F4094">
              <w:rPr>
                <w:noProof/>
                <w:webHidden/>
              </w:rPr>
              <w:instrText xml:space="preserve"> PAGEREF _Toc75073480 \h </w:instrText>
            </w:r>
            <w:r w:rsidR="001F4094">
              <w:rPr>
                <w:noProof/>
                <w:webHidden/>
              </w:rPr>
            </w:r>
            <w:r w:rsidR="001F4094">
              <w:rPr>
                <w:noProof/>
                <w:webHidden/>
              </w:rPr>
              <w:fldChar w:fldCharType="separate"/>
            </w:r>
            <w:r>
              <w:rPr>
                <w:noProof/>
                <w:webHidden/>
              </w:rPr>
              <w:t>65</w:t>
            </w:r>
            <w:r w:rsidR="001F4094">
              <w:rPr>
                <w:noProof/>
                <w:webHidden/>
              </w:rPr>
              <w:fldChar w:fldCharType="end"/>
            </w:r>
          </w:hyperlink>
        </w:p>
        <w:p w14:paraId="0290D9F9" w14:textId="1996E7C1"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81" w:history="1">
            <w:r w:rsidR="001F4094" w:rsidRPr="00166B47">
              <w:rPr>
                <w:rStyle w:val="-"/>
                <w:noProof/>
              </w:rPr>
              <w:t>4.4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Υπεργολαβία</w:t>
            </w:r>
            <w:r w:rsidR="001F4094">
              <w:rPr>
                <w:noProof/>
                <w:webHidden/>
              </w:rPr>
              <w:tab/>
            </w:r>
            <w:r w:rsidR="001F4094">
              <w:rPr>
                <w:noProof/>
                <w:webHidden/>
              </w:rPr>
              <w:fldChar w:fldCharType="begin"/>
            </w:r>
            <w:r w:rsidR="001F4094">
              <w:rPr>
                <w:noProof/>
                <w:webHidden/>
              </w:rPr>
              <w:instrText xml:space="preserve"> PAGEREF _Toc75073481 \h </w:instrText>
            </w:r>
            <w:r w:rsidR="001F4094">
              <w:rPr>
                <w:noProof/>
                <w:webHidden/>
              </w:rPr>
            </w:r>
            <w:r w:rsidR="001F4094">
              <w:rPr>
                <w:noProof/>
                <w:webHidden/>
              </w:rPr>
              <w:fldChar w:fldCharType="separate"/>
            </w:r>
            <w:r>
              <w:rPr>
                <w:noProof/>
                <w:webHidden/>
              </w:rPr>
              <w:t>68</w:t>
            </w:r>
            <w:r w:rsidR="001F4094">
              <w:rPr>
                <w:noProof/>
                <w:webHidden/>
              </w:rPr>
              <w:fldChar w:fldCharType="end"/>
            </w:r>
          </w:hyperlink>
        </w:p>
        <w:p w14:paraId="0A06CFF2" w14:textId="7F139DD6"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82" w:history="1">
            <w:r w:rsidR="001F4094" w:rsidRPr="00166B47">
              <w:rPr>
                <w:rStyle w:val="-"/>
                <w:noProof/>
              </w:rPr>
              <w:t>4.5</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Τροποποίηση σύμβασης κατά τη διάρκειά της</w:t>
            </w:r>
            <w:r w:rsidR="001F4094">
              <w:rPr>
                <w:noProof/>
                <w:webHidden/>
              </w:rPr>
              <w:tab/>
            </w:r>
            <w:r w:rsidR="001F4094">
              <w:rPr>
                <w:noProof/>
                <w:webHidden/>
              </w:rPr>
              <w:fldChar w:fldCharType="begin"/>
            </w:r>
            <w:r w:rsidR="001F4094">
              <w:rPr>
                <w:noProof/>
                <w:webHidden/>
              </w:rPr>
              <w:instrText xml:space="preserve"> PAGEREF _Toc75073482 \h </w:instrText>
            </w:r>
            <w:r w:rsidR="001F4094">
              <w:rPr>
                <w:noProof/>
                <w:webHidden/>
              </w:rPr>
            </w:r>
            <w:r w:rsidR="001F4094">
              <w:rPr>
                <w:noProof/>
                <w:webHidden/>
              </w:rPr>
              <w:fldChar w:fldCharType="separate"/>
            </w:r>
            <w:r>
              <w:rPr>
                <w:noProof/>
                <w:webHidden/>
              </w:rPr>
              <w:t>69</w:t>
            </w:r>
            <w:r w:rsidR="001F4094">
              <w:rPr>
                <w:noProof/>
                <w:webHidden/>
              </w:rPr>
              <w:fldChar w:fldCharType="end"/>
            </w:r>
          </w:hyperlink>
        </w:p>
        <w:p w14:paraId="42642A05" w14:textId="0DCD5A07"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484" w:history="1">
            <w:r w:rsidR="001F4094" w:rsidRPr="00166B47">
              <w:rPr>
                <w:rStyle w:val="-"/>
                <w:noProof/>
              </w:rPr>
              <w:t>4.5.1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Δικαιώματα προαίρεσης</w:t>
            </w:r>
            <w:r w:rsidR="001F4094">
              <w:rPr>
                <w:noProof/>
                <w:webHidden/>
              </w:rPr>
              <w:tab/>
            </w:r>
            <w:r w:rsidR="001F4094">
              <w:rPr>
                <w:noProof/>
                <w:webHidden/>
              </w:rPr>
              <w:fldChar w:fldCharType="begin"/>
            </w:r>
            <w:r w:rsidR="001F4094">
              <w:rPr>
                <w:noProof/>
                <w:webHidden/>
              </w:rPr>
              <w:instrText xml:space="preserve"> PAGEREF _Toc75073484 \h </w:instrText>
            </w:r>
            <w:r w:rsidR="001F4094">
              <w:rPr>
                <w:noProof/>
                <w:webHidden/>
              </w:rPr>
            </w:r>
            <w:r w:rsidR="001F4094">
              <w:rPr>
                <w:noProof/>
                <w:webHidden/>
              </w:rPr>
              <w:fldChar w:fldCharType="separate"/>
            </w:r>
            <w:r>
              <w:rPr>
                <w:noProof/>
                <w:webHidden/>
              </w:rPr>
              <w:t>69</w:t>
            </w:r>
            <w:r w:rsidR="001F4094">
              <w:rPr>
                <w:noProof/>
                <w:webHidden/>
              </w:rPr>
              <w:fldChar w:fldCharType="end"/>
            </w:r>
          </w:hyperlink>
        </w:p>
        <w:p w14:paraId="17ACC7A5" w14:textId="13A9BF6D"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85" w:history="1">
            <w:r w:rsidR="001F4094" w:rsidRPr="00166B47">
              <w:rPr>
                <w:rStyle w:val="-"/>
                <w:noProof/>
              </w:rPr>
              <w:t>4.6</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Δικαίωμα μονομερούς λύσης της σύμβασης</w:t>
            </w:r>
            <w:r w:rsidR="001F4094">
              <w:rPr>
                <w:noProof/>
                <w:webHidden/>
              </w:rPr>
              <w:tab/>
            </w:r>
            <w:r w:rsidR="001F4094">
              <w:rPr>
                <w:noProof/>
                <w:webHidden/>
              </w:rPr>
              <w:fldChar w:fldCharType="begin"/>
            </w:r>
            <w:r w:rsidR="001F4094">
              <w:rPr>
                <w:noProof/>
                <w:webHidden/>
              </w:rPr>
              <w:instrText xml:space="preserve"> PAGEREF _Toc75073485 \h </w:instrText>
            </w:r>
            <w:r w:rsidR="001F4094">
              <w:rPr>
                <w:noProof/>
                <w:webHidden/>
              </w:rPr>
            </w:r>
            <w:r w:rsidR="001F4094">
              <w:rPr>
                <w:noProof/>
                <w:webHidden/>
              </w:rPr>
              <w:fldChar w:fldCharType="separate"/>
            </w:r>
            <w:r>
              <w:rPr>
                <w:noProof/>
                <w:webHidden/>
              </w:rPr>
              <w:t>70</w:t>
            </w:r>
            <w:r w:rsidR="001F4094">
              <w:rPr>
                <w:noProof/>
                <w:webHidden/>
              </w:rPr>
              <w:fldChar w:fldCharType="end"/>
            </w:r>
          </w:hyperlink>
        </w:p>
        <w:p w14:paraId="5A73B438" w14:textId="0B2159B4"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486" w:history="1">
            <w:r w:rsidR="001F4094" w:rsidRPr="00166B47">
              <w:rPr>
                <w:rStyle w:val="-"/>
                <w:noProof/>
              </w:rPr>
              <w:t>5.</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ΕΙΔΙΚΟΙ ΟΡΟΙ ΕΚΤΕΛΕΣΗΣ ΤΗΣ ΣΥΜΒΑΣΗΣ</w:t>
            </w:r>
            <w:r w:rsidR="001F4094">
              <w:rPr>
                <w:noProof/>
                <w:webHidden/>
              </w:rPr>
              <w:tab/>
            </w:r>
            <w:r w:rsidR="001F4094">
              <w:rPr>
                <w:noProof/>
                <w:webHidden/>
              </w:rPr>
              <w:fldChar w:fldCharType="begin"/>
            </w:r>
            <w:r w:rsidR="001F4094">
              <w:rPr>
                <w:noProof/>
                <w:webHidden/>
              </w:rPr>
              <w:instrText xml:space="preserve"> PAGEREF _Toc75073486 \h </w:instrText>
            </w:r>
            <w:r w:rsidR="001F4094">
              <w:rPr>
                <w:noProof/>
                <w:webHidden/>
              </w:rPr>
            </w:r>
            <w:r w:rsidR="001F4094">
              <w:rPr>
                <w:noProof/>
                <w:webHidden/>
              </w:rPr>
              <w:fldChar w:fldCharType="separate"/>
            </w:r>
            <w:r>
              <w:rPr>
                <w:noProof/>
                <w:webHidden/>
              </w:rPr>
              <w:t>71</w:t>
            </w:r>
            <w:r w:rsidR="001F4094">
              <w:rPr>
                <w:noProof/>
                <w:webHidden/>
              </w:rPr>
              <w:fldChar w:fldCharType="end"/>
            </w:r>
          </w:hyperlink>
        </w:p>
        <w:p w14:paraId="23D5B9CA" w14:textId="1D5FC634"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87" w:history="1">
            <w:r w:rsidR="001F4094" w:rsidRPr="00166B47">
              <w:rPr>
                <w:rStyle w:val="-"/>
                <w:noProof/>
              </w:rPr>
              <w:t>5.1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Τρόπος πληρωμής</w:t>
            </w:r>
            <w:r w:rsidR="001F4094">
              <w:rPr>
                <w:noProof/>
                <w:webHidden/>
              </w:rPr>
              <w:tab/>
            </w:r>
            <w:r w:rsidR="001F4094">
              <w:rPr>
                <w:noProof/>
                <w:webHidden/>
              </w:rPr>
              <w:fldChar w:fldCharType="begin"/>
            </w:r>
            <w:r w:rsidR="001F4094">
              <w:rPr>
                <w:noProof/>
                <w:webHidden/>
              </w:rPr>
              <w:instrText xml:space="preserve"> PAGEREF _Toc75073487 \h </w:instrText>
            </w:r>
            <w:r w:rsidR="001F4094">
              <w:rPr>
                <w:noProof/>
                <w:webHidden/>
              </w:rPr>
            </w:r>
            <w:r w:rsidR="001F4094">
              <w:rPr>
                <w:noProof/>
                <w:webHidden/>
              </w:rPr>
              <w:fldChar w:fldCharType="separate"/>
            </w:r>
            <w:r>
              <w:rPr>
                <w:noProof/>
                <w:webHidden/>
              </w:rPr>
              <w:t>71</w:t>
            </w:r>
            <w:r w:rsidR="001F4094">
              <w:rPr>
                <w:noProof/>
                <w:webHidden/>
              </w:rPr>
              <w:fldChar w:fldCharType="end"/>
            </w:r>
          </w:hyperlink>
        </w:p>
        <w:p w14:paraId="59452E02" w14:textId="7F7DF754"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88" w:history="1">
            <w:r w:rsidR="001F4094" w:rsidRPr="00166B47">
              <w:rPr>
                <w:rStyle w:val="-"/>
                <w:noProof/>
              </w:rPr>
              <w:t>5.2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Κήρυξη οικονομικού φορέα έκπτωτου - Κυρώσεις</w:t>
            </w:r>
            <w:r w:rsidR="001F4094">
              <w:rPr>
                <w:noProof/>
                <w:webHidden/>
              </w:rPr>
              <w:tab/>
            </w:r>
            <w:r w:rsidR="001F4094">
              <w:rPr>
                <w:noProof/>
                <w:webHidden/>
              </w:rPr>
              <w:fldChar w:fldCharType="begin"/>
            </w:r>
            <w:r w:rsidR="001F4094">
              <w:rPr>
                <w:noProof/>
                <w:webHidden/>
              </w:rPr>
              <w:instrText xml:space="preserve"> PAGEREF _Toc75073488 \h </w:instrText>
            </w:r>
            <w:r w:rsidR="001F4094">
              <w:rPr>
                <w:noProof/>
                <w:webHidden/>
              </w:rPr>
            </w:r>
            <w:r w:rsidR="001F4094">
              <w:rPr>
                <w:noProof/>
                <w:webHidden/>
              </w:rPr>
              <w:fldChar w:fldCharType="separate"/>
            </w:r>
            <w:r>
              <w:rPr>
                <w:noProof/>
                <w:webHidden/>
              </w:rPr>
              <w:t>72</w:t>
            </w:r>
            <w:r w:rsidR="001F4094">
              <w:rPr>
                <w:noProof/>
                <w:webHidden/>
              </w:rPr>
              <w:fldChar w:fldCharType="end"/>
            </w:r>
          </w:hyperlink>
        </w:p>
        <w:p w14:paraId="4E02E256" w14:textId="22334F02"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92" w:history="1">
            <w:r w:rsidR="001F4094" w:rsidRPr="00166B47">
              <w:rPr>
                <w:rStyle w:val="-"/>
                <w:noProof/>
              </w:rPr>
              <w:t>5.3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Διοικητικές προσφυγές κατά τη διαδικασία εκτέλεσης</w:t>
            </w:r>
            <w:r w:rsidR="001F4094">
              <w:rPr>
                <w:noProof/>
                <w:webHidden/>
              </w:rPr>
              <w:tab/>
            </w:r>
            <w:r w:rsidR="001F4094">
              <w:rPr>
                <w:noProof/>
                <w:webHidden/>
              </w:rPr>
              <w:fldChar w:fldCharType="begin"/>
            </w:r>
            <w:r w:rsidR="001F4094">
              <w:rPr>
                <w:noProof/>
                <w:webHidden/>
              </w:rPr>
              <w:instrText xml:space="preserve"> PAGEREF _Toc75073492 \h </w:instrText>
            </w:r>
            <w:r w:rsidR="001F4094">
              <w:rPr>
                <w:noProof/>
                <w:webHidden/>
              </w:rPr>
            </w:r>
            <w:r w:rsidR="001F4094">
              <w:rPr>
                <w:noProof/>
                <w:webHidden/>
              </w:rPr>
              <w:fldChar w:fldCharType="separate"/>
            </w:r>
            <w:r>
              <w:rPr>
                <w:noProof/>
                <w:webHidden/>
              </w:rPr>
              <w:t>73</w:t>
            </w:r>
            <w:r w:rsidR="001F4094">
              <w:rPr>
                <w:noProof/>
                <w:webHidden/>
              </w:rPr>
              <w:fldChar w:fldCharType="end"/>
            </w:r>
          </w:hyperlink>
        </w:p>
        <w:p w14:paraId="5FB1CE63" w14:textId="09894225"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93" w:history="1">
            <w:r w:rsidR="001F4094" w:rsidRPr="00166B47">
              <w:rPr>
                <w:rStyle w:val="-"/>
                <w:noProof/>
              </w:rPr>
              <w:t>5.4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Δικαστική επίλυση διαφορών</w:t>
            </w:r>
            <w:r w:rsidR="001F4094">
              <w:rPr>
                <w:noProof/>
                <w:webHidden/>
              </w:rPr>
              <w:tab/>
            </w:r>
            <w:r w:rsidR="001F4094">
              <w:rPr>
                <w:noProof/>
                <w:webHidden/>
              </w:rPr>
              <w:fldChar w:fldCharType="begin"/>
            </w:r>
            <w:r w:rsidR="001F4094">
              <w:rPr>
                <w:noProof/>
                <w:webHidden/>
              </w:rPr>
              <w:instrText xml:space="preserve"> PAGEREF _Toc75073493 \h </w:instrText>
            </w:r>
            <w:r w:rsidR="001F4094">
              <w:rPr>
                <w:noProof/>
                <w:webHidden/>
              </w:rPr>
            </w:r>
            <w:r w:rsidR="001F4094">
              <w:rPr>
                <w:noProof/>
                <w:webHidden/>
              </w:rPr>
              <w:fldChar w:fldCharType="separate"/>
            </w:r>
            <w:r>
              <w:rPr>
                <w:noProof/>
                <w:webHidden/>
              </w:rPr>
              <w:t>74</w:t>
            </w:r>
            <w:r w:rsidR="001F4094">
              <w:rPr>
                <w:noProof/>
                <w:webHidden/>
              </w:rPr>
              <w:fldChar w:fldCharType="end"/>
            </w:r>
          </w:hyperlink>
        </w:p>
        <w:p w14:paraId="4347A14D" w14:textId="3566CDD9"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494" w:history="1">
            <w:r w:rsidR="001F4094" w:rsidRPr="00166B47">
              <w:rPr>
                <w:rStyle w:val="-"/>
                <w:noProof/>
              </w:rPr>
              <w:t>6.</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ΕΙΔΙΚΟΙ ΟΡΟΙ ΕΚΤΕΛΕΣΗΣ</w:t>
            </w:r>
            <w:r w:rsidR="001F4094">
              <w:rPr>
                <w:noProof/>
                <w:webHidden/>
              </w:rPr>
              <w:tab/>
            </w:r>
            <w:r w:rsidR="001F4094">
              <w:rPr>
                <w:noProof/>
                <w:webHidden/>
              </w:rPr>
              <w:fldChar w:fldCharType="begin"/>
            </w:r>
            <w:r w:rsidR="001F4094">
              <w:rPr>
                <w:noProof/>
                <w:webHidden/>
              </w:rPr>
              <w:instrText xml:space="preserve"> PAGEREF _Toc75073494 \h </w:instrText>
            </w:r>
            <w:r w:rsidR="001F4094">
              <w:rPr>
                <w:noProof/>
                <w:webHidden/>
              </w:rPr>
            </w:r>
            <w:r w:rsidR="001F4094">
              <w:rPr>
                <w:noProof/>
                <w:webHidden/>
              </w:rPr>
              <w:fldChar w:fldCharType="separate"/>
            </w:r>
            <w:r>
              <w:rPr>
                <w:noProof/>
                <w:webHidden/>
              </w:rPr>
              <w:t>75</w:t>
            </w:r>
            <w:r w:rsidR="001F4094">
              <w:rPr>
                <w:noProof/>
                <w:webHidden/>
              </w:rPr>
              <w:fldChar w:fldCharType="end"/>
            </w:r>
          </w:hyperlink>
        </w:p>
        <w:p w14:paraId="2E03F20C" w14:textId="7A7DCBFC"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95" w:history="1">
            <w:r w:rsidR="001F4094" w:rsidRPr="00166B47">
              <w:rPr>
                <w:rStyle w:val="-"/>
                <w:noProof/>
              </w:rPr>
              <w:t>6.1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Παρακολούθηση της σύμβασης</w:t>
            </w:r>
            <w:r w:rsidR="001F4094">
              <w:rPr>
                <w:noProof/>
                <w:webHidden/>
              </w:rPr>
              <w:tab/>
            </w:r>
            <w:r w:rsidR="001F4094">
              <w:rPr>
                <w:noProof/>
                <w:webHidden/>
              </w:rPr>
              <w:fldChar w:fldCharType="begin"/>
            </w:r>
            <w:r w:rsidR="001F4094">
              <w:rPr>
                <w:noProof/>
                <w:webHidden/>
              </w:rPr>
              <w:instrText xml:space="preserve"> PAGEREF _Toc75073495 \h </w:instrText>
            </w:r>
            <w:r w:rsidR="001F4094">
              <w:rPr>
                <w:noProof/>
                <w:webHidden/>
              </w:rPr>
            </w:r>
            <w:r w:rsidR="001F4094">
              <w:rPr>
                <w:noProof/>
                <w:webHidden/>
              </w:rPr>
              <w:fldChar w:fldCharType="separate"/>
            </w:r>
            <w:r>
              <w:rPr>
                <w:noProof/>
                <w:webHidden/>
              </w:rPr>
              <w:t>75</w:t>
            </w:r>
            <w:r w:rsidR="001F4094">
              <w:rPr>
                <w:noProof/>
                <w:webHidden/>
              </w:rPr>
              <w:fldChar w:fldCharType="end"/>
            </w:r>
          </w:hyperlink>
        </w:p>
        <w:p w14:paraId="68697F7D" w14:textId="03F6AB1B"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96" w:history="1">
            <w:r w:rsidR="001F4094" w:rsidRPr="00166B47">
              <w:rPr>
                <w:rStyle w:val="-"/>
                <w:noProof/>
              </w:rPr>
              <w:t>6.2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Διάρκεια σύμβασης</w:t>
            </w:r>
            <w:r w:rsidR="001F4094">
              <w:rPr>
                <w:noProof/>
                <w:webHidden/>
              </w:rPr>
              <w:tab/>
            </w:r>
            <w:r w:rsidR="001F4094">
              <w:rPr>
                <w:noProof/>
                <w:webHidden/>
              </w:rPr>
              <w:fldChar w:fldCharType="begin"/>
            </w:r>
            <w:r w:rsidR="001F4094">
              <w:rPr>
                <w:noProof/>
                <w:webHidden/>
              </w:rPr>
              <w:instrText xml:space="preserve"> PAGEREF _Toc75073496 \h </w:instrText>
            </w:r>
            <w:r w:rsidR="001F4094">
              <w:rPr>
                <w:noProof/>
                <w:webHidden/>
              </w:rPr>
            </w:r>
            <w:r w:rsidR="001F4094">
              <w:rPr>
                <w:noProof/>
                <w:webHidden/>
              </w:rPr>
              <w:fldChar w:fldCharType="separate"/>
            </w:r>
            <w:r>
              <w:rPr>
                <w:noProof/>
                <w:webHidden/>
              </w:rPr>
              <w:t>75</w:t>
            </w:r>
            <w:r w:rsidR="001F4094">
              <w:rPr>
                <w:noProof/>
                <w:webHidden/>
              </w:rPr>
              <w:fldChar w:fldCharType="end"/>
            </w:r>
          </w:hyperlink>
        </w:p>
        <w:p w14:paraId="324CC30A" w14:textId="3CF92B18"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97" w:history="1">
            <w:r w:rsidR="001F4094" w:rsidRPr="00166B47">
              <w:rPr>
                <w:rStyle w:val="-"/>
                <w:noProof/>
              </w:rPr>
              <w:t>6.3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Παραλαβή του αντικειμένου της σύμβασης</w:t>
            </w:r>
            <w:r w:rsidR="001F4094">
              <w:rPr>
                <w:noProof/>
                <w:webHidden/>
              </w:rPr>
              <w:tab/>
            </w:r>
            <w:r w:rsidR="001F4094">
              <w:rPr>
                <w:noProof/>
                <w:webHidden/>
              </w:rPr>
              <w:fldChar w:fldCharType="begin"/>
            </w:r>
            <w:r w:rsidR="001F4094">
              <w:rPr>
                <w:noProof/>
                <w:webHidden/>
              </w:rPr>
              <w:instrText xml:space="preserve"> PAGEREF _Toc75073497 \h </w:instrText>
            </w:r>
            <w:r w:rsidR="001F4094">
              <w:rPr>
                <w:noProof/>
                <w:webHidden/>
              </w:rPr>
            </w:r>
            <w:r w:rsidR="001F4094">
              <w:rPr>
                <w:noProof/>
                <w:webHidden/>
              </w:rPr>
              <w:fldChar w:fldCharType="separate"/>
            </w:r>
            <w:r>
              <w:rPr>
                <w:noProof/>
                <w:webHidden/>
              </w:rPr>
              <w:t>75</w:t>
            </w:r>
            <w:r w:rsidR="001F4094">
              <w:rPr>
                <w:noProof/>
                <w:webHidden/>
              </w:rPr>
              <w:fldChar w:fldCharType="end"/>
            </w:r>
          </w:hyperlink>
        </w:p>
        <w:p w14:paraId="45E32E4D" w14:textId="495E18A6"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499" w:history="1">
            <w:r w:rsidR="001F4094" w:rsidRPr="00166B47">
              <w:rPr>
                <w:rStyle w:val="-"/>
                <w:noProof/>
              </w:rPr>
              <w:t>6.4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Απόρριψη παραδοτέων – Αντικατάσταση</w:t>
            </w:r>
            <w:r w:rsidR="001F4094">
              <w:rPr>
                <w:noProof/>
                <w:webHidden/>
              </w:rPr>
              <w:tab/>
            </w:r>
            <w:r w:rsidR="001F4094">
              <w:rPr>
                <w:noProof/>
                <w:webHidden/>
              </w:rPr>
              <w:fldChar w:fldCharType="begin"/>
            </w:r>
            <w:r w:rsidR="001F4094">
              <w:rPr>
                <w:noProof/>
                <w:webHidden/>
              </w:rPr>
              <w:instrText xml:space="preserve"> PAGEREF _Toc75073499 \h </w:instrText>
            </w:r>
            <w:r w:rsidR="001F4094">
              <w:rPr>
                <w:noProof/>
                <w:webHidden/>
              </w:rPr>
            </w:r>
            <w:r w:rsidR="001F4094">
              <w:rPr>
                <w:noProof/>
                <w:webHidden/>
              </w:rPr>
              <w:fldChar w:fldCharType="separate"/>
            </w:r>
            <w:r>
              <w:rPr>
                <w:noProof/>
                <w:webHidden/>
              </w:rPr>
              <w:t>76</w:t>
            </w:r>
            <w:r w:rsidR="001F4094">
              <w:rPr>
                <w:noProof/>
                <w:webHidden/>
              </w:rPr>
              <w:fldChar w:fldCharType="end"/>
            </w:r>
          </w:hyperlink>
        </w:p>
        <w:p w14:paraId="37740761" w14:textId="0BDC288A" w:rsidR="001F4094" w:rsidRDefault="00CB4EC7">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75073500" w:history="1">
            <w:r w:rsidR="001F4094" w:rsidRPr="00166B47">
              <w:rPr>
                <w:rStyle w:val="-"/>
                <w:noProof/>
              </w:rPr>
              <w:t>ΠΑΡΑΡΤΗΜΑ I: ΑΝΑΛΥΤΙΚΗ ΠΕΡΙΓΡΑΦΗ ΦΥΣΙΚΟΥ ΚΑΙ ΟΙΚΟΝΟΜΙΚΟΥ ΑΝΤΙΚΕΙΜΕΝΟΥ    ΤΗΣ ΣΥΜΒΑΣΗΣ</w:t>
            </w:r>
            <w:r w:rsidR="001F4094">
              <w:rPr>
                <w:noProof/>
                <w:webHidden/>
              </w:rPr>
              <w:tab/>
            </w:r>
            <w:r w:rsidR="001F4094">
              <w:rPr>
                <w:noProof/>
                <w:webHidden/>
              </w:rPr>
              <w:fldChar w:fldCharType="begin"/>
            </w:r>
            <w:r w:rsidR="001F4094">
              <w:rPr>
                <w:noProof/>
                <w:webHidden/>
              </w:rPr>
              <w:instrText xml:space="preserve"> PAGEREF _Toc75073500 \h </w:instrText>
            </w:r>
            <w:r w:rsidR="001F4094">
              <w:rPr>
                <w:noProof/>
                <w:webHidden/>
              </w:rPr>
            </w:r>
            <w:r w:rsidR="001F4094">
              <w:rPr>
                <w:noProof/>
                <w:webHidden/>
              </w:rPr>
              <w:fldChar w:fldCharType="separate"/>
            </w:r>
            <w:r>
              <w:rPr>
                <w:noProof/>
                <w:webHidden/>
              </w:rPr>
              <w:t>78</w:t>
            </w:r>
            <w:r w:rsidR="001F4094">
              <w:rPr>
                <w:noProof/>
                <w:webHidden/>
              </w:rPr>
              <w:fldChar w:fldCharType="end"/>
            </w:r>
          </w:hyperlink>
        </w:p>
        <w:p w14:paraId="794BF20C" w14:textId="1D07EC18"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501" w:history="1">
            <w:r w:rsidR="001F4094" w:rsidRPr="00166B47">
              <w:rPr>
                <w:rStyle w:val="-"/>
                <w:noProof/>
              </w:rPr>
              <w:t>7.</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ΠΕΡΙΒΑΛΛΟΝ ΤΗΣ ΣΥΜΒΑΣΗΣ</w:t>
            </w:r>
            <w:r w:rsidR="001F4094">
              <w:rPr>
                <w:noProof/>
                <w:webHidden/>
              </w:rPr>
              <w:tab/>
            </w:r>
            <w:r w:rsidR="001F4094">
              <w:rPr>
                <w:noProof/>
                <w:webHidden/>
              </w:rPr>
              <w:fldChar w:fldCharType="begin"/>
            </w:r>
            <w:r w:rsidR="001F4094">
              <w:rPr>
                <w:noProof/>
                <w:webHidden/>
              </w:rPr>
              <w:instrText xml:space="preserve"> PAGEREF _Toc75073501 \h </w:instrText>
            </w:r>
            <w:r w:rsidR="001F4094">
              <w:rPr>
                <w:noProof/>
                <w:webHidden/>
              </w:rPr>
            </w:r>
            <w:r w:rsidR="001F4094">
              <w:rPr>
                <w:noProof/>
                <w:webHidden/>
              </w:rPr>
              <w:fldChar w:fldCharType="separate"/>
            </w:r>
            <w:r>
              <w:rPr>
                <w:noProof/>
                <w:webHidden/>
              </w:rPr>
              <w:t>78</w:t>
            </w:r>
            <w:r w:rsidR="001F4094">
              <w:rPr>
                <w:noProof/>
                <w:webHidden/>
              </w:rPr>
              <w:fldChar w:fldCharType="end"/>
            </w:r>
          </w:hyperlink>
        </w:p>
        <w:p w14:paraId="7191A015" w14:textId="176DED4A"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02" w:history="1">
            <w:r w:rsidR="001F4094" w:rsidRPr="00166B47">
              <w:rPr>
                <w:rStyle w:val="-"/>
                <w:noProof/>
              </w:rPr>
              <w:t>7.1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Εμπλεκόμενοι στην υλοποίηση του έργου</w:t>
            </w:r>
            <w:r w:rsidR="001F4094">
              <w:rPr>
                <w:noProof/>
                <w:webHidden/>
              </w:rPr>
              <w:tab/>
            </w:r>
            <w:r w:rsidR="001F4094">
              <w:rPr>
                <w:noProof/>
                <w:webHidden/>
              </w:rPr>
              <w:fldChar w:fldCharType="begin"/>
            </w:r>
            <w:r w:rsidR="001F4094">
              <w:rPr>
                <w:noProof/>
                <w:webHidden/>
              </w:rPr>
              <w:instrText xml:space="preserve"> PAGEREF _Toc75073502 \h </w:instrText>
            </w:r>
            <w:r w:rsidR="001F4094">
              <w:rPr>
                <w:noProof/>
                <w:webHidden/>
              </w:rPr>
            </w:r>
            <w:r w:rsidR="001F4094">
              <w:rPr>
                <w:noProof/>
                <w:webHidden/>
              </w:rPr>
              <w:fldChar w:fldCharType="separate"/>
            </w:r>
            <w:r>
              <w:rPr>
                <w:noProof/>
                <w:webHidden/>
              </w:rPr>
              <w:t>78</w:t>
            </w:r>
            <w:r w:rsidR="001F4094">
              <w:rPr>
                <w:noProof/>
                <w:webHidden/>
              </w:rPr>
              <w:fldChar w:fldCharType="end"/>
            </w:r>
          </w:hyperlink>
        </w:p>
        <w:p w14:paraId="7AB72ADB" w14:textId="5EBA8749"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03" w:history="1">
            <w:r w:rsidR="001F4094" w:rsidRPr="00166B47">
              <w:rPr>
                <w:rStyle w:val="-"/>
                <w:noProof/>
              </w:rPr>
              <w:t>7.1.1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«Κοινωνία της Πληροφορίας Μ.Α.Ε.» (ΚτΠ Μ.Α.Ε.)</w:t>
            </w:r>
            <w:r w:rsidR="001F4094">
              <w:rPr>
                <w:noProof/>
                <w:webHidden/>
              </w:rPr>
              <w:tab/>
            </w:r>
            <w:r w:rsidR="001F4094">
              <w:rPr>
                <w:noProof/>
                <w:webHidden/>
              </w:rPr>
              <w:fldChar w:fldCharType="begin"/>
            </w:r>
            <w:r w:rsidR="001F4094">
              <w:rPr>
                <w:noProof/>
                <w:webHidden/>
              </w:rPr>
              <w:instrText xml:space="preserve"> PAGEREF _Toc75073503 \h </w:instrText>
            </w:r>
            <w:r w:rsidR="001F4094">
              <w:rPr>
                <w:noProof/>
                <w:webHidden/>
              </w:rPr>
            </w:r>
            <w:r w:rsidR="001F4094">
              <w:rPr>
                <w:noProof/>
                <w:webHidden/>
              </w:rPr>
              <w:fldChar w:fldCharType="separate"/>
            </w:r>
            <w:r>
              <w:rPr>
                <w:noProof/>
                <w:webHidden/>
              </w:rPr>
              <w:t>78</w:t>
            </w:r>
            <w:r w:rsidR="001F4094">
              <w:rPr>
                <w:noProof/>
                <w:webHidden/>
              </w:rPr>
              <w:fldChar w:fldCharType="end"/>
            </w:r>
          </w:hyperlink>
        </w:p>
        <w:p w14:paraId="5FF3FCAE" w14:textId="4C581F62" w:rsidR="001F4094" w:rsidRDefault="00CB4EC7">
          <w:pPr>
            <w:pStyle w:val="31"/>
            <w:tabs>
              <w:tab w:val="right" w:leader="dot" w:pos="9962"/>
            </w:tabs>
            <w:rPr>
              <w:rFonts w:asciiTheme="minorHAnsi" w:eastAsiaTheme="minorEastAsia" w:hAnsiTheme="minorHAnsi" w:cstheme="minorBidi"/>
              <w:i w:val="0"/>
              <w:iCs w:val="0"/>
              <w:noProof/>
              <w:sz w:val="22"/>
              <w:szCs w:val="22"/>
              <w:lang w:val="en-US" w:eastAsia="en-US"/>
            </w:rPr>
          </w:pPr>
          <w:hyperlink w:anchor="_Toc75073504" w:history="1">
            <w:r w:rsidR="001F4094" w:rsidRPr="00166B47">
              <w:rPr>
                <w:rStyle w:val="-"/>
                <w:noProof/>
              </w:rPr>
              <w:t>1.1.2 Υπουργείο Ψηφιακής Διακυβέρνησης</w:t>
            </w:r>
            <w:r w:rsidR="001F4094">
              <w:rPr>
                <w:noProof/>
                <w:webHidden/>
              </w:rPr>
              <w:tab/>
            </w:r>
            <w:r w:rsidR="001F4094">
              <w:rPr>
                <w:noProof/>
                <w:webHidden/>
              </w:rPr>
              <w:fldChar w:fldCharType="begin"/>
            </w:r>
            <w:r w:rsidR="001F4094">
              <w:rPr>
                <w:noProof/>
                <w:webHidden/>
              </w:rPr>
              <w:instrText xml:space="preserve"> PAGEREF _Toc75073504 \h </w:instrText>
            </w:r>
            <w:r w:rsidR="001F4094">
              <w:rPr>
                <w:noProof/>
                <w:webHidden/>
              </w:rPr>
            </w:r>
            <w:r w:rsidR="001F4094">
              <w:rPr>
                <w:noProof/>
                <w:webHidden/>
              </w:rPr>
              <w:fldChar w:fldCharType="separate"/>
            </w:r>
            <w:r>
              <w:rPr>
                <w:noProof/>
                <w:webHidden/>
              </w:rPr>
              <w:t>79</w:t>
            </w:r>
            <w:r w:rsidR="001F4094">
              <w:rPr>
                <w:noProof/>
                <w:webHidden/>
              </w:rPr>
              <w:fldChar w:fldCharType="end"/>
            </w:r>
          </w:hyperlink>
        </w:p>
        <w:p w14:paraId="2E31996C" w14:textId="2C56D36A" w:rsidR="001F4094" w:rsidRDefault="00CB4EC7">
          <w:pPr>
            <w:pStyle w:val="31"/>
            <w:tabs>
              <w:tab w:val="right" w:leader="dot" w:pos="9962"/>
            </w:tabs>
            <w:rPr>
              <w:rFonts w:asciiTheme="minorHAnsi" w:eastAsiaTheme="minorEastAsia" w:hAnsiTheme="minorHAnsi" w:cstheme="minorBidi"/>
              <w:i w:val="0"/>
              <w:iCs w:val="0"/>
              <w:noProof/>
              <w:sz w:val="22"/>
              <w:szCs w:val="22"/>
              <w:lang w:val="en-US" w:eastAsia="en-US"/>
            </w:rPr>
          </w:pPr>
          <w:hyperlink w:anchor="_Toc75073505" w:history="1">
            <w:r w:rsidR="001F4094" w:rsidRPr="00166B47">
              <w:rPr>
                <w:rStyle w:val="-"/>
                <w:noProof/>
              </w:rPr>
              <w:t>1.1.4 Κεντρική Ένωση Δήμων Ελλάδος</w:t>
            </w:r>
            <w:r w:rsidR="001F4094">
              <w:rPr>
                <w:noProof/>
                <w:webHidden/>
              </w:rPr>
              <w:tab/>
            </w:r>
            <w:r w:rsidR="001F4094">
              <w:rPr>
                <w:noProof/>
                <w:webHidden/>
              </w:rPr>
              <w:fldChar w:fldCharType="begin"/>
            </w:r>
            <w:r w:rsidR="001F4094">
              <w:rPr>
                <w:noProof/>
                <w:webHidden/>
              </w:rPr>
              <w:instrText xml:space="preserve"> PAGEREF _Toc75073505 \h </w:instrText>
            </w:r>
            <w:r w:rsidR="001F4094">
              <w:rPr>
                <w:noProof/>
                <w:webHidden/>
              </w:rPr>
            </w:r>
            <w:r w:rsidR="001F4094">
              <w:rPr>
                <w:noProof/>
                <w:webHidden/>
              </w:rPr>
              <w:fldChar w:fldCharType="separate"/>
            </w:r>
            <w:r>
              <w:rPr>
                <w:noProof/>
                <w:webHidden/>
              </w:rPr>
              <w:t>80</w:t>
            </w:r>
            <w:r w:rsidR="001F4094">
              <w:rPr>
                <w:noProof/>
                <w:webHidden/>
              </w:rPr>
              <w:fldChar w:fldCharType="end"/>
            </w:r>
          </w:hyperlink>
        </w:p>
        <w:p w14:paraId="3FD78187" w14:textId="0B20D027" w:rsidR="001F4094" w:rsidRDefault="00CB4EC7">
          <w:pPr>
            <w:pStyle w:val="31"/>
            <w:tabs>
              <w:tab w:val="right" w:leader="dot" w:pos="9962"/>
            </w:tabs>
            <w:rPr>
              <w:rFonts w:asciiTheme="minorHAnsi" w:eastAsiaTheme="minorEastAsia" w:hAnsiTheme="minorHAnsi" w:cstheme="minorBidi"/>
              <w:i w:val="0"/>
              <w:iCs w:val="0"/>
              <w:noProof/>
              <w:sz w:val="22"/>
              <w:szCs w:val="22"/>
              <w:lang w:val="en-US" w:eastAsia="en-US"/>
            </w:rPr>
          </w:pPr>
          <w:hyperlink w:anchor="_Toc75073506" w:history="1">
            <w:r w:rsidR="001F4094" w:rsidRPr="00166B47">
              <w:rPr>
                <w:rStyle w:val="-"/>
                <w:noProof/>
              </w:rPr>
              <w:t>1.1.5 Όργανα &amp; Επιτροπές Παρακολούθησης, Διακυβέρνησης και Ελέγχου του Έργου</w:t>
            </w:r>
            <w:r w:rsidR="001F4094">
              <w:rPr>
                <w:noProof/>
                <w:webHidden/>
              </w:rPr>
              <w:tab/>
            </w:r>
            <w:r w:rsidR="001F4094">
              <w:rPr>
                <w:noProof/>
                <w:webHidden/>
              </w:rPr>
              <w:fldChar w:fldCharType="begin"/>
            </w:r>
            <w:r w:rsidR="001F4094">
              <w:rPr>
                <w:noProof/>
                <w:webHidden/>
              </w:rPr>
              <w:instrText xml:space="preserve"> PAGEREF _Toc75073506 \h </w:instrText>
            </w:r>
            <w:r w:rsidR="001F4094">
              <w:rPr>
                <w:noProof/>
                <w:webHidden/>
              </w:rPr>
            </w:r>
            <w:r w:rsidR="001F4094">
              <w:rPr>
                <w:noProof/>
                <w:webHidden/>
              </w:rPr>
              <w:fldChar w:fldCharType="separate"/>
            </w:r>
            <w:r>
              <w:rPr>
                <w:noProof/>
                <w:webHidden/>
              </w:rPr>
              <w:t>81</w:t>
            </w:r>
            <w:r w:rsidR="001F4094">
              <w:rPr>
                <w:noProof/>
                <w:webHidden/>
              </w:rPr>
              <w:fldChar w:fldCharType="end"/>
            </w:r>
          </w:hyperlink>
        </w:p>
        <w:p w14:paraId="4990E1D9" w14:textId="56BDA749"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507" w:history="1">
            <w:r w:rsidR="001F4094" w:rsidRPr="00166B47">
              <w:rPr>
                <w:rStyle w:val="-"/>
                <w:noProof/>
              </w:rPr>
              <w:t>8.</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Υφιστάμενη κατάσταση</w:t>
            </w:r>
            <w:r w:rsidR="001F4094">
              <w:rPr>
                <w:noProof/>
                <w:webHidden/>
              </w:rPr>
              <w:tab/>
            </w:r>
            <w:r w:rsidR="001F4094">
              <w:rPr>
                <w:noProof/>
                <w:webHidden/>
              </w:rPr>
              <w:fldChar w:fldCharType="begin"/>
            </w:r>
            <w:r w:rsidR="001F4094">
              <w:rPr>
                <w:noProof/>
                <w:webHidden/>
              </w:rPr>
              <w:instrText xml:space="preserve"> PAGEREF _Toc75073507 \h </w:instrText>
            </w:r>
            <w:r w:rsidR="001F4094">
              <w:rPr>
                <w:noProof/>
                <w:webHidden/>
              </w:rPr>
            </w:r>
            <w:r w:rsidR="001F4094">
              <w:rPr>
                <w:noProof/>
                <w:webHidden/>
              </w:rPr>
              <w:fldChar w:fldCharType="separate"/>
            </w:r>
            <w:r>
              <w:rPr>
                <w:noProof/>
                <w:webHidden/>
              </w:rPr>
              <w:t>82</w:t>
            </w:r>
            <w:r w:rsidR="001F4094">
              <w:rPr>
                <w:noProof/>
                <w:webHidden/>
              </w:rPr>
              <w:fldChar w:fldCharType="end"/>
            </w:r>
          </w:hyperlink>
        </w:p>
        <w:p w14:paraId="56351873" w14:textId="35E4F9F4"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08" w:history="1">
            <w:r w:rsidR="001F4094" w:rsidRPr="00166B47">
              <w:rPr>
                <w:rStyle w:val="-"/>
                <w:noProof/>
              </w:rPr>
              <w:t>8.1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Υφιστάμενη Αρχιτεκτονική</w:t>
            </w:r>
            <w:r w:rsidR="001F4094">
              <w:rPr>
                <w:noProof/>
                <w:webHidden/>
              </w:rPr>
              <w:tab/>
            </w:r>
            <w:r w:rsidR="001F4094">
              <w:rPr>
                <w:noProof/>
                <w:webHidden/>
              </w:rPr>
              <w:fldChar w:fldCharType="begin"/>
            </w:r>
            <w:r w:rsidR="001F4094">
              <w:rPr>
                <w:noProof/>
                <w:webHidden/>
              </w:rPr>
              <w:instrText xml:space="preserve"> PAGEREF _Toc75073508 \h </w:instrText>
            </w:r>
            <w:r w:rsidR="001F4094">
              <w:rPr>
                <w:noProof/>
                <w:webHidden/>
              </w:rPr>
            </w:r>
            <w:r w:rsidR="001F4094">
              <w:rPr>
                <w:noProof/>
                <w:webHidden/>
              </w:rPr>
              <w:fldChar w:fldCharType="separate"/>
            </w:r>
            <w:r>
              <w:rPr>
                <w:noProof/>
                <w:webHidden/>
              </w:rPr>
              <w:t>83</w:t>
            </w:r>
            <w:r w:rsidR="001F4094">
              <w:rPr>
                <w:noProof/>
                <w:webHidden/>
              </w:rPr>
              <w:fldChar w:fldCharType="end"/>
            </w:r>
          </w:hyperlink>
        </w:p>
        <w:p w14:paraId="4DF7CCB7" w14:textId="73491BED"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09" w:history="1">
            <w:r w:rsidR="001F4094" w:rsidRPr="00166B47">
              <w:rPr>
                <w:rStyle w:val="-"/>
                <w:noProof/>
              </w:rPr>
              <w:t>8.1.1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Περιγραφή υφιστάμενων Υποσυστημάτων</w:t>
            </w:r>
            <w:r w:rsidR="001F4094">
              <w:rPr>
                <w:noProof/>
                <w:webHidden/>
              </w:rPr>
              <w:tab/>
            </w:r>
            <w:r w:rsidR="001F4094">
              <w:rPr>
                <w:noProof/>
                <w:webHidden/>
              </w:rPr>
              <w:fldChar w:fldCharType="begin"/>
            </w:r>
            <w:r w:rsidR="001F4094">
              <w:rPr>
                <w:noProof/>
                <w:webHidden/>
              </w:rPr>
              <w:instrText xml:space="preserve"> PAGEREF _Toc75073509 \h </w:instrText>
            </w:r>
            <w:r w:rsidR="001F4094">
              <w:rPr>
                <w:noProof/>
                <w:webHidden/>
              </w:rPr>
            </w:r>
            <w:r w:rsidR="001F4094">
              <w:rPr>
                <w:noProof/>
                <w:webHidden/>
              </w:rPr>
              <w:fldChar w:fldCharType="separate"/>
            </w:r>
            <w:r>
              <w:rPr>
                <w:noProof/>
                <w:webHidden/>
              </w:rPr>
              <w:t>84</w:t>
            </w:r>
            <w:r w:rsidR="001F4094">
              <w:rPr>
                <w:noProof/>
                <w:webHidden/>
              </w:rPr>
              <w:fldChar w:fldCharType="end"/>
            </w:r>
          </w:hyperlink>
        </w:p>
        <w:p w14:paraId="367579A0" w14:textId="4E302A8D"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10" w:history="1">
            <w:r w:rsidR="001F4094" w:rsidRPr="00166B47">
              <w:rPr>
                <w:rStyle w:val="-"/>
                <w:noProof/>
              </w:rPr>
              <w:t>8.1.2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Περιγραφή υφιστάμενων κύριων επιχειρησιακών διαδικασιών</w:t>
            </w:r>
            <w:r w:rsidR="001F4094">
              <w:rPr>
                <w:noProof/>
                <w:webHidden/>
              </w:rPr>
              <w:tab/>
            </w:r>
            <w:r w:rsidR="001F4094">
              <w:rPr>
                <w:noProof/>
                <w:webHidden/>
              </w:rPr>
              <w:fldChar w:fldCharType="begin"/>
            </w:r>
            <w:r w:rsidR="001F4094">
              <w:rPr>
                <w:noProof/>
                <w:webHidden/>
              </w:rPr>
              <w:instrText xml:space="preserve"> PAGEREF _Toc75073510 \h </w:instrText>
            </w:r>
            <w:r w:rsidR="001F4094">
              <w:rPr>
                <w:noProof/>
                <w:webHidden/>
              </w:rPr>
            </w:r>
            <w:r w:rsidR="001F4094">
              <w:rPr>
                <w:noProof/>
                <w:webHidden/>
              </w:rPr>
              <w:fldChar w:fldCharType="separate"/>
            </w:r>
            <w:r>
              <w:rPr>
                <w:noProof/>
                <w:webHidden/>
              </w:rPr>
              <w:t>85</w:t>
            </w:r>
            <w:r w:rsidR="001F4094">
              <w:rPr>
                <w:noProof/>
                <w:webHidden/>
              </w:rPr>
              <w:fldChar w:fldCharType="end"/>
            </w:r>
          </w:hyperlink>
        </w:p>
        <w:p w14:paraId="53C7AD3D" w14:textId="4BF4EF8B"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11" w:history="1">
            <w:r w:rsidR="001F4094" w:rsidRPr="00166B47">
              <w:rPr>
                <w:rStyle w:val="-"/>
                <w:rFonts w:eastAsia="SimSun"/>
                <w:noProof/>
              </w:rPr>
              <w:t>8.1.3</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Το Κυβερνητικό Υπολογιστικό Νέφος (G-Cloud)</w:t>
            </w:r>
            <w:r w:rsidR="001F4094">
              <w:rPr>
                <w:noProof/>
                <w:webHidden/>
              </w:rPr>
              <w:tab/>
            </w:r>
            <w:r w:rsidR="001F4094">
              <w:rPr>
                <w:noProof/>
                <w:webHidden/>
              </w:rPr>
              <w:fldChar w:fldCharType="begin"/>
            </w:r>
            <w:r w:rsidR="001F4094">
              <w:rPr>
                <w:noProof/>
                <w:webHidden/>
              </w:rPr>
              <w:instrText xml:space="preserve"> PAGEREF _Toc75073511 \h </w:instrText>
            </w:r>
            <w:r w:rsidR="001F4094">
              <w:rPr>
                <w:noProof/>
                <w:webHidden/>
              </w:rPr>
            </w:r>
            <w:r w:rsidR="001F4094">
              <w:rPr>
                <w:noProof/>
                <w:webHidden/>
              </w:rPr>
              <w:fldChar w:fldCharType="separate"/>
            </w:r>
            <w:r>
              <w:rPr>
                <w:noProof/>
                <w:webHidden/>
              </w:rPr>
              <w:t>87</w:t>
            </w:r>
            <w:r w:rsidR="001F4094">
              <w:rPr>
                <w:noProof/>
                <w:webHidden/>
              </w:rPr>
              <w:fldChar w:fldCharType="end"/>
            </w:r>
          </w:hyperlink>
        </w:p>
        <w:p w14:paraId="2E4DED41" w14:textId="3E70F77A" w:rsidR="001F4094" w:rsidRDefault="00CB4EC7">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75073512" w:history="1">
            <w:r w:rsidR="001F4094" w:rsidRPr="00166B47">
              <w:rPr>
                <w:rStyle w:val="-"/>
                <w:noProof/>
              </w:rPr>
              <w:t>9.</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ΣΚΟΠΟΣ ΚΑΙ ΣΤΟΧΟΙ ΤΗΣ ΣΥΜΒΑΣΗΣ</w:t>
            </w:r>
            <w:r w:rsidR="001F4094">
              <w:rPr>
                <w:noProof/>
                <w:webHidden/>
              </w:rPr>
              <w:tab/>
            </w:r>
            <w:r w:rsidR="001F4094">
              <w:rPr>
                <w:noProof/>
                <w:webHidden/>
              </w:rPr>
              <w:fldChar w:fldCharType="begin"/>
            </w:r>
            <w:r w:rsidR="001F4094">
              <w:rPr>
                <w:noProof/>
                <w:webHidden/>
              </w:rPr>
              <w:instrText xml:space="preserve"> PAGEREF _Toc75073512 \h </w:instrText>
            </w:r>
            <w:r w:rsidR="001F4094">
              <w:rPr>
                <w:noProof/>
                <w:webHidden/>
              </w:rPr>
            </w:r>
            <w:r w:rsidR="001F4094">
              <w:rPr>
                <w:noProof/>
                <w:webHidden/>
              </w:rPr>
              <w:fldChar w:fldCharType="separate"/>
            </w:r>
            <w:r>
              <w:rPr>
                <w:noProof/>
                <w:webHidden/>
              </w:rPr>
              <w:t>88</w:t>
            </w:r>
            <w:r w:rsidR="001F4094">
              <w:rPr>
                <w:noProof/>
                <w:webHidden/>
              </w:rPr>
              <w:fldChar w:fldCharType="end"/>
            </w:r>
          </w:hyperlink>
        </w:p>
        <w:p w14:paraId="7E93A642" w14:textId="48397990"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13" w:history="1">
            <w:r w:rsidR="001F4094" w:rsidRPr="00166B47">
              <w:rPr>
                <w:rStyle w:val="-"/>
                <w:noProof/>
              </w:rPr>
              <w:t>9.1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Συνοπτική περιγραφή του αντικειμένου</w:t>
            </w:r>
            <w:r w:rsidR="001F4094">
              <w:rPr>
                <w:noProof/>
                <w:webHidden/>
              </w:rPr>
              <w:tab/>
            </w:r>
            <w:r w:rsidR="001F4094">
              <w:rPr>
                <w:noProof/>
                <w:webHidden/>
              </w:rPr>
              <w:fldChar w:fldCharType="begin"/>
            </w:r>
            <w:r w:rsidR="001F4094">
              <w:rPr>
                <w:noProof/>
                <w:webHidden/>
              </w:rPr>
              <w:instrText xml:space="preserve"> PAGEREF _Toc75073513 \h </w:instrText>
            </w:r>
            <w:r w:rsidR="001F4094">
              <w:rPr>
                <w:noProof/>
                <w:webHidden/>
              </w:rPr>
            </w:r>
            <w:r w:rsidR="001F4094">
              <w:rPr>
                <w:noProof/>
                <w:webHidden/>
              </w:rPr>
              <w:fldChar w:fldCharType="separate"/>
            </w:r>
            <w:r>
              <w:rPr>
                <w:noProof/>
                <w:webHidden/>
              </w:rPr>
              <w:t>88</w:t>
            </w:r>
            <w:r w:rsidR="001F4094">
              <w:rPr>
                <w:noProof/>
                <w:webHidden/>
              </w:rPr>
              <w:fldChar w:fldCharType="end"/>
            </w:r>
          </w:hyperlink>
        </w:p>
        <w:p w14:paraId="015E3568" w14:textId="7AF39CA4"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14" w:history="1">
            <w:r w:rsidR="001F4094" w:rsidRPr="00166B47">
              <w:rPr>
                <w:rStyle w:val="-"/>
                <w:noProof/>
              </w:rPr>
              <w:t>9.2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Σκοπιμότητα και αναμενόμενα οφέλη</w:t>
            </w:r>
            <w:r w:rsidR="001F4094">
              <w:rPr>
                <w:noProof/>
                <w:webHidden/>
              </w:rPr>
              <w:tab/>
            </w:r>
            <w:r w:rsidR="001F4094">
              <w:rPr>
                <w:noProof/>
                <w:webHidden/>
              </w:rPr>
              <w:fldChar w:fldCharType="begin"/>
            </w:r>
            <w:r w:rsidR="001F4094">
              <w:rPr>
                <w:noProof/>
                <w:webHidden/>
              </w:rPr>
              <w:instrText xml:space="preserve"> PAGEREF _Toc75073514 \h </w:instrText>
            </w:r>
            <w:r w:rsidR="001F4094">
              <w:rPr>
                <w:noProof/>
                <w:webHidden/>
              </w:rPr>
            </w:r>
            <w:r w:rsidR="001F4094">
              <w:rPr>
                <w:noProof/>
                <w:webHidden/>
              </w:rPr>
              <w:fldChar w:fldCharType="separate"/>
            </w:r>
            <w:r>
              <w:rPr>
                <w:noProof/>
                <w:webHidden/>
              </w:rPr>
              <w:t>89</w:t>
            </w:r>
            <w:r w:rsidR="001F4094">
              <w:rPr>
                <w:noProof/>
                <w:webHidden/>
              </w:rPr>
              <w:fldChar w:fldCharType="end"/>
            </w:r>
          </w:hyperlink>
        </w:p>
        <w:p w14:paraId="16337AF9" w14:textId="539047EB"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15" w:history="1">
            <w:r w:rsidR="001F4094" w:rsidRPr="00166B47">
              <w:rPr>
                <w:rStyle w:val="-"/>
                <w:noProof/>
              </w:rPr>
              <w:t>9.3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Στόχοι του Έργου</w:t>
            </w:r>
            <w:r w:rsidR="001F4094">
              <w:rPr>
                <w:noProof/>
                <w:webHidden/>
              </w:rPr>
              <w:tab/>
            </w:r>
            <w:r w:rsidR="001F4094">
              <w:rPr>
                <w:noProof/>
                <w:webHidden/>
              </w:rPr>
              <w:fldChar w:fldCharType="begin"/>
            </w:r>
            <w:r w:rsidR="001F4094">
              <w:rPr>
                <w:noProof/>
                <w:webHidden/>
              </w:rPr>
              <w:instrText xml:space="preserve"> PAGEREF _Toc75073515 \h </w:instrText>
            </w:r>
            <w:r w:rsidR="001F4094">
              <w:rPr>
                <w:noProof/>
                <w:webHidden/>
              </w:rPr>
            </w:r>
            <w:r w:rsidR="001F4094">
              <w:rPr>
                <w:noProof/>
                <w:webHidden/>
              </w:rPr>
              <w:fldChar w:fldCharType="separate"/>
            </w:r>
            <w:r>
              <w:rPr>
                <w:noProof/>
                <w:webHidden/>
              </w:rPr>
              <w:t>89</w:t>
            </w:r>
            <w:r w:rsidR="001F4094">
              <w:rPr>
                <w:noProof/>
                <w:webHidden/>
              </w:rPr>
              <w:fldChar w:fldCharType="end"/>
            </w:r>
          </w:hyperlink>
        </w:p>
        <w:p w14:paraId="50017208" w14:textId="363CE6E1"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16" w:history="1">
            <w:r w:rsidR="001F4094" w:rsidRPr="00166B47">
              <w:rPr>
                <w:rStyle w:val="-"/>
                <w:noProof/>
              </w:rPr>
              <w:t>9.4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Κρίσιμοι Παράγοντες του Έργου</w:t>
            </w:r>
            <w:r w:rsidR="001F4094">
              <w:rPr>
                <w:noProof/>
                <w:webHidden/>
              </w:rPr>
              <w:tab/>
            </w:r>
            <w:r w:rsidR="001F4094">
              <w:rPr>
                <w:noProof/>
                <w:webHidden/>
              </w:rPr>
              <w:fldChar w:fldCharType="begin"/>
            </w:r>
            <w:r w:rsidR="001F4094">
              <w:rPr>
                <w:noProof/>
                <w:webHidden/>
              </w:rPr>
              <w:instrText xml:space="preserve"> PAGEREF _Toc75073516 \h </w:instrText>
            </w:r>
            <w:r w:rsidR="001F4094">
              <w:rPr>
                <w:noProof/>
                <w:webHidden/>
              </w:rPr>
            </w:r>
            <w:r w:rsidR="001F4094">
              <w:rPr>
                <w:noProof/>
                <w:webHidden/>
              </w:rPr>
              <w:fldChar w:fldCharType="separate"/>
            </w:r>
            <w:r>
              <w:rPr>
                <w:noProof/>
                <w:webHidden/>
              </w:rPr>
              <w:t>90</w:t>
            </w:r>
            <w:r w:rsidR="001F4094">
              <w:rPr>
                <w:noProof/>
                <w:webHidden/>
              </w:rPr>
              <w:fldChar w:fldCharType="end"/>
            </w:r>
          </w:hyperlink>
        </w:p>
        <w:p w14:paraId="62807E80" w14:textId="07E21D15"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17" w:history="1">
            <w:r w:rsidR="001F4094" w:rsidRPr="00166B47">
              <w:rPr>
                <w:rStyle w:val="-"/>
                <w:noProof/>
              </w:rPr>
              <w:t>10.</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ΑΝΤΙΚΕΙΜΕΝΟ ΤΗΣ ΣΥΜΒΑΣΗΣ</w:t>
            </w:r>
            <w:r w:rsidR="001F4094">
              <w:rPr>
                <w:noProof/>
                <w:webHidden/>
              </w:rPr>
              <w:tab/>
            </w:r>
            <w:r w:rsidR="001F4094">
              <w:rPr>
                <w:noProof/>
                <w:webHidden/>
              </w:rPr>
              <w:fldChar w:fldCharType="begin"/>
            </w:r>
            <w:r w:rsidR="001F4094">
              <w:rPr>
                <w:noProof/>
                <w:webHidden/>
              </w:rPr>
              <w:instrText xml:space="preserve"> PAGEREF _Toc75073517 \h </w:instrText>
            </w:r>
            <w:r w:rsidR="001F4094">
              <w:rPr>
                <w:noProof/>
                <w:webHidden/>
              </w:rPr>
            </w:r>
            <w:r w:rsidR="001F4094">
              <w:rPr>
                <w:noProof/>
                <w:webHidden/>
              </w:rPr>
              <w:fldChar w:fldCharType="separate"/>
            </w:r>
            <w:r>
              <w:rPr>
                <w:noProof/>
                <w:webHidden/>
              </w:rPr>
              <w:t>91</w:t>
            </w:r>
            <w:r w:rsidR="001F4094">
              <w:rPr>
                <w:noProof/>
                <w:webHidden/>
              </w:rPr>
              <w:fldChar w:fldCharType="end"/>
            </w:r>
          </w:hyperlink>
        </w:p>
        <w:p w14:paraId="7681D1B5" w14:textId="0DA6EFB9"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18" w:history="1">
            <w:r w:rsidR="001F4094" w:rsidRPr="00166B47">
              <w:rPr>
                <w:rStyle w:val="-"/>
                <w:noProof/>
              </w:rPr>
              <w:t>10.1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Γενικές Αρχές</w:t>
            </w:r>
            <w:r w:rsidR="001F4094" w:rsidRPr="00166B47">
              <w:rPr>
                <w:rStyle w:val="-"/>
                <w:noProof/>
                <w:lang w:val="en-US"/>
              </w:rPr>
              <w:t xml:space="preserve"> </w:t>
            </w:r>
            <w:r w:rsidR="001F4094" w:rsidRPr="00166B47">
              <w:rPr>
                <w:rStyle w:val="-"/>
                <w:noProof/>
              </w:rPr>
              <w:t>Σχεδιασμού Συστήματος</w:t>
            </w:r>
            <w:r w:rsidR="001F4094">
              <w:rPr>
                <w:noProof/>
                <w:webHidden/>
              </w:rPr>
              <w:tab/>
            </w:r>
            <w:r w:rsidR="001F4094">
              <w:rPr>
                <w:noProof/>
                <w:webHidden/>
              </w:rPr>
              <w:fldChar w:fldCharType="begin"/>
            </w:r>
            <w:r w:rsidR="001F4094">
              <w:rPr>
                <w:noProof/>
                <w:webHidden/>
              </w:rPr>
              <w:instrText xml:space="preserve"> PAGEREF _Toc75073518 \h </w:instrText>
            </w:r>
            <w:r w:rsidR="001F4094">
              <w:rPr>
                <w:noProof/>
                <w:webHidden/>
              </w:rPr>
            </w:r>
            <w:r w:rsidR="001F4094">
              <w:rPr>
                <w:noProof/>
                <w:webHidden/>
              </w:rPr>
              <w:fldChar w:fldCharType="separate"/>
            </w:r>
            <w:r>
              <w:rPr>
                <w:noProof/>
                <w:webHidden/>
              </w:rPr>
              <w:t>91</w:t>
            </w:r>
            <w:r w:rsidR="001F4094">
              <w:rPr>
                <w:noProof/>
                <w:webHidden/>
              </w:rPr>
              <w:fldChar w:fldCharType="end"/>
            </w:r>
          </w:hyperlink>
        </w:p>
        <w:p w14:paraId="6D570B75" w14:textId="43820A4B"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19" w:history="1">
            <w:r w:rsidR="001F4094" w:rsidRPr="00166B47">
              <w:rPr>
                <w:rStyle w:val="-"/>
                <w:noProof/>
              </w:rPr>
              <w:t>10.2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 xml:space="preserve">Συμβατότητα με </w:t>
            </w:r>
            <w:r w:rsidR="001F4094" w:rsidRPr="00166B47">
              <w:rPr>
                <w:rStyle w:val="-"/>
                <w:noProof/>
                <w:lang w:val="en-US"/>
              </w:rPr>
              <w:t>G-Cloud</w:t>
            </w:r>
            <w:r w:rsidR="001F4094">
              <w:rPr>
                <w:noProof/>
                <w:webHidden/>
              </w:rPr>
              <w:tab/>
            </w:r>
            <w:r w:rsidR="001F4094">
              <w:rPr>
                <w:noProof/>
                <w:webHidden/>
              </w:rPr>
              <w:fldChar w:fldCharType="begin"/>
            </w:r>
            <w:r w:rsidR="001F4094">
              <w:rPr>
                <w:noProof/>
                <w:webHidden/>
              </w:rPr>
              <w:instrText xml:space="preserve"> PAGEREF _Toc75073519 \h </w:instrText>
            </w:r>
            <w:r w:rsidR="001F4094">
              <w:rPr>
                <w:noProof/>
                <w:webHidden/>
              </w:rPr>
            </w:r>
            <w:r w:rsidR="001F4094">
              <w:rPr>
                <w:noProof/>
                <w:webHidden/>
              </w:rPr>
              <w:fldChar w:fldCharType="separate"/>
            </w:r>
            <w:r>
              <w:rPr>
                <w:noProof/>
                <w:webHidden/>
              </w:rPr>
              <w:t>93</w:t>
            </w:r>
            <w:r w:rsidR="001F4094">
              <w:rPr>
                <w:noProof/>
                <w:webHidden/>
              </w:rPr>
              <w:fldChar w:fldCharType="end"/>
            </w:r>
          </w:hyperlink>
        </w:p>
        <w:p w14:paraId="3F5F6756" w14:textId="7F6E4A62"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0" w:history="1">
            <w:r w:rsidR="001F4094" w:rsidRPr="00166B47">
              <w:rPr>
                <w:rStyle w:val="-"/>
                <w:noProof/>
              </w:rPr>
              <w:t>10.3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Χρηστικότητα – Προσβασιμότητα</w:t>
            </w:r>
            <w:r w:rsidR="001F4094">
              <w:rPr>
                <w:noProof/>
                <w:webHidden/>
              </w:rPr>
              <w:tab/>
            </w:r>
            <w:r w:rsidR="001F4094">
              <w:rPr>
                <w:noProof/>
                <w:webHidden/>
              </w:rPr>
              <w:fldChar w:fldCharType="begin"/>
            </w:r>
            <w:r w:rsidR="001F4094">
              <w:rPr>
                <w:noProof/>
                <w:webHidden/>
              </w:rPr>
              <w:instrText xml:space="preserve"> PAGEREF _Toc75073520 \h </w:instrText>
            </w:r>
            <w:r w:rsidR="001F4094">
              <w:rPr>
                <w:noProof/>
                <w:webHidden/>
              </w:rPr>
            </w:r>
            <w:r w:rsidR="001F4094">
              <w:rPr>
                <w:noProof/>
                <w:webHidden/>
              </w:rPr>
              <w:fldChar w:fldCharType="separate"/>
            </w:r>
            <w:r>
              <w:rPr>
                <w:noProof/>
                <w:webHidden/>
              </w:rPr>
              <w:t>95</w:t>
            </w:r>
            <w:r w:rsidR="001F4094">
              <w:rPr>
                <w:noProof/>
                <w:webHidden/>
              </w:rPr>
              <w:fldChar w:fldCharType="end"/>
            </w:r>
          </w:hyperlink>
        </w:p>
        <w:p w14:paraId="4A0C345F" w14:textId="411AD5D3"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21" w:history="1">
            <w:r w:rsidR="001F4094" w:rsidRPr="00166B47">
              <w:rPr>
                <w:rStyle w:val="-"/>
                <w:noProof/>
              </w:rPr>
              <w:t>11.</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Προδιαγραφές Λειτουργικών Ενοτήτων</w:t>
            </w:r>
            <w:r w:rsidR="001F4094">
              <w:rPr>
                <w:noProof/>
                <w:webHidden/>
              </w:rPr>
              <w:tab/>
            </w:r>
            <w:r w:rsidR="001F4094">
              <w:rPr>
                <w:noProof/>
                <w:webHidden/>
              </w:rPr>
              <w:fldChar w:fldCharType="begin"/>
            </w:r>
            <w:r w:rsidR="001F4094">
              <w:rPr>
                <w:noProof/>
                <w:webHidden/>
              </w:rPr>
              <w:instrText xml:space="preserve"> PAGEREF _Toc75073521 \h </w:instrText>
            </w:r>
            <w:r w:rsidR="001F4094">
              <w:rPr>
                <w:noProof/>
                <w:webHidden/>
              </w:rPr>
            </w:r>
            <w:r w:rsidR="001F4094">
              <w:rPr>
                <w:noProof/>
                <w:webHidden/>
              </w:rPr>
              <w:fldChar w:fldCharType="separate"/>
            </w:r>
            <w:r>
              <w:rPr>
                <w:noProof/>
                <w:webHidden/>
              </w:rPr>
              <w:t>96</w:t>
            </w:r>
            <w:r w:rsidR="001F4094">
              <w:rPr>
                <w:noProof/>
                <w:webHidden/>
              </w:rPr>
              <w:fldChar w:fldCharType="end"/>
            </w:r>
          </w:hyperlink>
        </w:p>
        <w:p w14:paraId="5141EA17" w14:textId="6AD43AAE"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2" w:history="1">
            <w:r w:rsidR="001F4094" w:rsidRPr="00166B47">
              <w:rPr>
                <w:rStyle w:val="-"/>
                <w:noProof/>
              </w:rPr>
              <w:t>11.1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Υποσύστημα Διαχείρισης και Δρομολόγηση Μηνυμάτων</w:t>
            </w:r>
            <w:r w:rsidR="001F4094">
              <w:rPr>
                <w:noProof/>
                <w:webHidden/>
              </w:rPr>
              <w:tab/>
            </w:r>
            <w:r w:rsidR="001F4094">
              <w:rPr>
                <w:noProof/>
                <w:webHidden/>
              </w:rPr>
              <w:fldChar w:fldCharType="begin"/>
            </w:r>
            <w:r w:rsidR="001F4094">
              <w:rPr>
                <w:noProof/>
                <w:webHidden/>
              </w:rPr>
              <w:instrText xml:space="preserve"> PAGEREF _Toc75073522 \h </w:instrText>
            </w:r>
            <w:r w:rsidR="001F4094">
              <w:rPr>
                <w:noProof/>
                <w:webHidden/>
              </w:rPr>
            </w:r>
            <w:r w:rsidR="001F4094">
              <w:rPr>
                <w:noProof/>
                <w:webHidden/>
              </w:rPr>
              <w:fldChar w:fldCharType="separate"/>
            </w:r>
            <w:r>
              <w:rPr>
                <w:noProof/>
                <w:webHidden/>
              </w:rPr>
              <w:t>96</w:t>
            </w:r>
            <w:r w:rsidR="001F4094">
              <w:rPr>
                <w:noProof/>
                <w:webHidden/>
              </w:rPr>
              <w:fldChar w:fldCharType="end"/>
            </w:r>
          </w:hyperlink>
        </w:p>
        <w:p w14:paraId="68BE5C6E" w14:textId="159ABE79"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3" w:history="1">
            <w:r w:rsidR="001F4094" w:rsidRPr="00166B47">
              <w:rPr>
                <w:rStyle w:val="-"/>
                <w:noProof/>
              </w:rPr>
              <w:t>11.2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Υποσύστημα Εγγύησης και Διασφάλισης του αμετάβλητου των δεδομένων</w:t>
            </w:r>
            <w:r w:rsidR="001F4094">
              <w:rPr>
                <w:noProof/>
                <w:webHidden/>
              </w:rPr>
              <w:tab/>
            </w:r>
            <w:r w:rsidR="001F4094">
              <w:rPr>
                <w:noProof/>
                <w:webHidden/>
              </w:rPr>
              <w:fldChar w:fldCharType="begin"/>
            </w:r>
            <w:r w:rsidR="001F4094">
              <w:rPr>
                <w:noProof/>
                <w:webHidden/>
              </w:rPr>
              <w:instrText xml:space="preserve"> PAGEREF _Toc75073523 \h </w:instrText>
            </w:r>
            <w:r w:rsidR="001F4094">
              <w:rPr>
                <w:noProof/>
                <w:webHidden/>
              </w:rPr>
            </w:r>
            <w:r w:rsidR="001F4094">
              <w:rPr>
                <w:noProof/>
                <w:webHidden/>
              </w:rPr>
              <w:fldChar w:fldCharType="separate"/>
            </w:r>
            <w:r>
              <w:rPr>
                <w:noProof/>
                <w:webHidden/>
              </w:rPr>
              <w:t>96</w:t>
            </w:r>
            <w:r w:rsidR="001F4094">
              <w:rPr>
                <w:noProof/>
                <w:webHidden/>
              </w:rPr>
              <w:fldChar w:fldCharType="end"/>
            </w:r>
          </w:hyperlink>
        </w:p>
        <w:p w14:paraId="69ECCD43" w14:textId="0306DCB8"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4" w:history="1">
            <w:r w:rsidR="001F4094" w:rsidRPr="00166B47">
              <w:rPr>
                <w:rStyle w:val="-"/>
                <w:noProof/>
              </w:rPr>
              <w:t>11.3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Διαδικτυακή Πύλη govhub.gr</w:t>
            </w:r>
            <w:r w:rsidR="001F4094">
              <w:rPr>
                <w:noProof/>
                <w:webHidden/>
              </w:rPr>
              <w:tab/>
            </w:r>
            <w:r w:rsidR="001F4094">
              <w:rPr>
                <w:noProof/>
                <w:webHidden/>
              </w:rPr>
              <w:fldChar w:fldCharType="begin"/>
            </w:r>
            <w:r w:rsidR="001F4094">
              <w:rPr>
                <w:noProof/>
                <w:webHidden/>
              </w:rPr>
              <w:instrText xml:space="preserve"> PAGEREF _Toc75073524 \h </w:instrText>
            </w:r>
            <w:r w:rsidR="001F4094">
              <w:rPr>
                <w:noProof/>
                <w:webHidden/>
              </w:rPr>
            </w:r>
            <w:r w:rsidR="001F4094">
              <w:rPr>
                <w:noProof/>
                <w:webHidden/>
              </w:rPr>
              <w:fldChar w:fldCharType="separate"/>
            </w:r>
            <w:r>
              <w:rPr>
                <w:noProof/>
                <w:webHidden/>
              </w:rPr>
              <w:t>97</w:t>
            </w:r>
            <w:r w:rsidR="001F4094">
              <w:rPr>
                <w:noProof/>
                <w:webHidden/>
              </w:rPr>
              <w:fldChar w:fldCharType="end"/>
            </w:r>
          </w:hyperlink>
        </w:p>
        <w:p w14:paraId="3C8B735C" w14:textId="090CB889"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5" w:history="1">
            <w:r w:rsidR="001F4094" w:rsidRPr="00166B47">
              <w:rPr>
                <w:rStyle w:val="-"/>
                <w:noProof/>
              </w:rPr>
              <w:t>11.4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Υποσύστημα Ενεργοποίησης Φορέων</w:t>
            </w:r>
            <w:r w:rsidR="001F4094">
              <w:rPr>
                <w:noProof/>
                <w:webHidden/>
              </w:rPr>
              <w:tab/>
            </w:r>
            <w:r w:rsidR="001F4094">
              <w:rPr>
                <w:noProof/>
                <w:webHidden/>
              </w:rPr>
              <w:fldChar w:fldCharType="begin"/>
            </w:r>
            <w:r w:rsidR="001F4094">
              <w:rPr>
                <w:noProof/>
                <w:webHidden/>
              </w:rPr>
              <w:instrText xml:space="preserve"> PAGEREF _Toc75073525 \h </w:instrText>
            </w:r>
            <w:r w:rsidR="001F4094">
              <w:rPr>
                <w:noProof/>
                <w:webHidden/>
              </w:rPr>
            </w:r>
            <w:r w:rsidR="001F4094">
              <w:rPr>
                <w:noProof/>
                <w:webHidden/>
              </w:rPr>
              <w:fldChar w:fldCharType="separate"/>
            </w:r>
            <w:r>
              <w:rPr>
                <w:noProof/>
                <w:webHidden/>
              </w:rPr>
              <w:t>98</w:t>
            </w:r>
            <w:r w:rsidR="001F4094">
              <w:rPr>
                <w:noProof/>
                <w:webHidden/>
              </w:rPr>
              <w:fldChar w:fldCharType="end"/>
            </w:r>
          </w:hyperlink>
        </w:p>
        <w:p w14:paraId="4CD5591A" w14:textId="2ADC13C7"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6" w:history="1">
            <w:r w:rsidR="001F4094" w:rsidRPr="00166B47">
              <w:rPr>
                <w:rStyle w:val="-"/>
                <w:noProof/>
              </w:rPr>
              <w:t>11.5</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Υποσύστημα Ενημέρωσης Χρηστών</w:t>
            </w:r>
            <w:r w:rsidR="001F4094">
              <w:rPr>
                <w:noProof/>
                <w:webHidden/>
              </w:rPr>
              <w:tab/>
            </w:r>
            <w:r w:rsidR="001F4094">
              <w:rPr>
                <w:noProof/>
                <w:webHidden/>
              </w:rPr>
              <w:fldChar w:fldCharType="begin"/>
            </w:r>
            <w:r w:rsidR="001F4094">
              <w:rPr>
                <w:noProof/>
                <w:webHidden/>
              </w:rPr>
              <w:instrText xml:space="preserve"> PAGEREF _Toc75073526 \h </w:instrText>
            </w:r>
            <w:r w:rsidR="001F4094">
              <w:rPr>
                <w:noProof/>
                <w:webHidden/>
              </w:rPr>
            </w:r>
            <w:r w:rsidR="001F4094">
              <w:rPr>
                <w:noProof/>
                <w:webHidden/>
              </w:rPr>
              <w:fldChar w:fldCharType="separate"/>
            </w:r>
            <w:r>
              <w:rPr>
                <w:noProof/>
                <w:webHidden/>
              </w:rPr>
              <w:t>98</w:t>
            </w:r>
            <w:r w:rsidR="001F4094">
              <w:rPr>
                <w:noProof/>
                <w:webHidden/>
              </w:rPr>
              <w:fldChar w:fldCharType="end"/>
            </w:r>
          </w:hyperlink>
        </w:p>
        <w:p w14:paraId="2FC81BA1" w14:textId="19E713D1"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7" w:history="1">
            <w:r w:rsidR="001F4094" w:rsidRPr="00166B47">
              <w:rPr>
                <w:rStyle w:val="-"/>
                <w:noProof/>
              </w:rPr>
              <w:t>11.6</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Υποσύστημα Αυτεπάγγελτης Αναζήτησης Εγγράφων</w:t>
            </w:r>
            <w:r w:rsidR="001F4094">
              <w:rPr>
                <w:noProof/>
                <w:webHidden/>
              </w:rPr>
              <w:tab/>
            </w:r>
            <w:r w:rsidR="001F4094">
              <w:rPr>
                <w:noProof/>
                <w:webHidden/>
              </w:rPr>
              <w:fldChar w:fldCharType="begin"/>
            </w:r>
            <w:r w:rsidR="001F4094">
              <w:rPr>
                <w:noProof/>
                <w:webHidden/>
              </w:rPr>
              <w:instrText xml:space="preserve"> PAGEREF _Toc75073527 \h </w:instrText>
            </w:r>
            <w:r w:rsidR="001F4094">
              <w:rPr>
                <w:noProof/>
                <w:webHidden/>
              </w:rPr>
            </w:r>
            <w:r w:rsidR="001F4094">
              <w:rPr>
                <w:noProof/>
                <w:webHidden/>
              </w:rPr>
              <w:fldChar w:fldCharType="separate"/>
            </w:r>
            <w:r>
              <w:rPr>
                <w:noProof/>
                <w:webHidden/>
              </w:rPr>
              <w:t>98</w:t>
            </w:r>
            <w:r w:rsidR="001F4094">
              <w:rPr>
                <w:noProof/>
                <w:webHidden/>
              </w:rPr>
              <w:fldChar w:fldCharType="end"/>
            </w:r>
          </w:hyperlink>
        </w:p>
        <w:p w14:paraId="2AD8B985" w14:textId="1EA364B9"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8" w:history="1">
            <w:r w:rsidR="001F4094" w:rsidRPr="00166B47">
              <w:rPr>
                <w:rStyle w:val="-"/>
                <w:noProof/>
              </w:rPr>
              <w:t>11.7</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Υποσύστημα Χορήγησης Επιδομάτων σε πληγέντες από Φυσικές Καταστροφές</w:t>
            </w:r>
            <w:r w:rsidR="001F4094">
              <w:rPr>
                <w:noProof/>
                <w:webHidden/>
              </w:rPr>
              <w:tab/>
            </w:r>
            <w:r w:rsidR="001F4094">
              <w:rPr>
                <w:noProof/>
                <w:webHidden/>
              </w:rPr>
              <w:fldChar w:fldCharType="begin"/>
            </w:r>
            <w:r w:rsidR="001F4094">
              <w:rPr>
                <w:noProof/>
                <w:webHidden/>
              </w:rPr>
              <w:instrText xml:space="preserve"> PAGEREF _Toc75073528 \h </w:instrText>
            </w:r>
            <w:r w:rsidR="001F4094">
              <w:rPr>
                <w:noProof/>
                <w:webHidden/>
              </w:rPr>
            </w:r>
            <w:r w:rsidR="001F4094">
              <w:rPr>
                <w:noProof/>
                <w:webHidden/>
              </w:rPr>
              <w:fldChar w:fldCharType="separate"/>
            </w:r>
            <w:r>
              <w:rPr>
                <w:noProof/>
                <w:webHidden/>
              </w:rPr>
              <w:t>99</w:t>
            </w:r>
            <w:r w:rsidR="001F4094">
              <w:rPr>
                <w:noProof/>
                <w:webHidden/>
              </w:rPr>
              <w:fldChar w:fldCharType="end"/>
            </w:r>
          </w:hyperlink>
        </w:p>
        <w:p w14:paraId="5751E879" w14:textId="45DBD5A6"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29" w:history="1">
            <w:r w:rsidR="001F4094" w:rsidRPr="00166B47">
              <w:rPr>
                <w:rStyle w:val="-"/>
                <w:noProof/>
              </w:rPr>
              <w:t>11.8</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Υποσύστημα Στατιστικών Στοιχείων και Γραφημάτων</w:t>
            </w:r>
            <w:r w:rsidR="001F4094">
              <w:rPr>
                <w:noProof/>
                <w:webHidden/>
              </w:rPr>
              <w:tab/>
            </w:r>
            <w:r w:rsidR="001F4094">
              <w:rPr>
                <w:noProof/>
                <w:webHidden/>
              </w:rPr>
              <w:fldChar w:fldCharType="begin"/>
            </w:r>
            <w:r w:rsidR="001F4094">
              <w:rPr>
                <w:noProof/>
                <w:webHidden/>
              </w:rPr>
              <w:instrText xml:space="preserve"> PAGEREF _Toc75073529 \h </w:instrText>
            </w:r>
            <w:r w:rsidR="001F4094">
              <w:rPr>
                <w:noProof/>
                <w:webHidden/>
              </w:rPr>
            </w:r>
            <w:r w:rsidR="001F4094">
              <w:rPr>
                <w:noProof/>
                <w:webHidden/>
              </w:rPr>
              <w:fldChar w:fldCharType="separate"/>
            </w:r>
            <w:r>
              <w:rPr>
                <w:noProof/>
                <w:webHidden/>
              </w:rPr>
              <w:t>100</w:t>
            </w:r>
            <w:r w:rsidR="001F4094">
              <w:rPr>
                <w:noProof/>
                <w:webHidden/>
              </w:rPr>
              <w:fldChar w:fldCharType="end"/>
            </w:r>
          </w:hyperlink>
        </w:p>
        <w:p w14:paraId="7C505CE5" w14:textId="2288E8C1"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30" w:history="1">
            <w:r w:rsidR="001F4094" w:rsidRPr="00166B47">
              <w:rPr>
                <w:rStyle w:val="-"/>
                <w:noProof/>
              </w:rPr>
              <w:t>12.</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Υπηρεσίες Ασφάλειας</w:t>
            </w:r>
            <w:r w:rsidR="001F4094">
              <w:rPr>
                <w:noProof/>
                <w:webHidden/>
              </w:rPr>
              <w:tab/>
            </w:r>
            <w:r w:rsidR="001F4094">
              <w:rPr>
                <w:noProof/>
                <w:webHidden/>
              </w:rPr>
              <w:fldChar w:fldCharType="begin"/>
            </w:r>
            <w:r w:rsidR="001F4094">
              <w:rPr>
                <w:noProof/>
                <w:webHidden/>
              </w:rPr>
              <w:instrText xml:space="preserve"> PAGEREF _Toc75073530 \h </w:instrText>
            </w:r>
            <w:r w:rsidR="001F4094">
              <w:rPr>
                <w:noProof/>
                <w:webHidden/>
              </w:rPr>
            </w:r>
            <w:r w:rsidR="001F4094">
              <w:rPr>
                <w:noProof/>
                <w:webHidden/>
              </w:rPr>
              <w:fldChar w:fldCharType="separate"/>
            </w:r>
            <w:r>
              <w:rPr>
                <w:noProof/>
                <w:webHidden/>
              </w:rPr>
              <w:t>100</w:t>
            </w:r>
            <w:r w:rsidR="001F4094">
              <w:rPr>
                <w:noProof/>
                <w:webHidden/>
              </w:rPr>
              <w:fldChar w:fldCharType="end"/>
            </w:r>
          </w:hyperlink>
        </w:p>
        <w:p w14:paraId="3208AF75" w14:textId="70C1D098" w:rsidR="001F4094" w:rsidRDefault="00CB4EC7">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75073531" w:history="1">
            <w:r w:rsidR="001F4094" w:rsidRPr="00166B47">
              <w:rPr>
                <w:rStyle w:val="-"/>
                <w:noProof/>
              </w:rPr>
              <w:t>12.1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Τείχος Προστασίας</w:t>
            </w:r>
            <w:r w:rsidR="001F4094">
              <w:rPr>
                <w:noProof/>
                <w:webHidden/>
              </w:rPr>
              <w:tab/>
            </w:r>
            <w:r w:rsidR="001F4094">
              <w:rPr>
                <w:noProof/>
                <w:webHidden/>
              </w:rPr>
              <w:fldChar w:fldCharType="begin"/>
            </w:r>
            <w:r w:rsidR="001F4094">
              <w:rPr>
                <w:noProof/>
                <w:webHidden/>
              </w:rPr>
              <w:instrText xml:space="preserve"> PAGEREF _Toc75073531 \h </w:instrText>
            </w:r>
            <w:r w:rsidR="001F4094">
              <w:rPr>
                <w:noProof/>
                <w:webHidden/>
              </w:rPr>
            </w:r>
            <w:r w:rsidR="001F4094">
              <w:rPr>
                <w:noProof/>
                <w:webHidden/>
              </w:rPr>
              <w:fldChar w:fldCharType="separate"/>
            </w:r>
            <w:r>
              <w:rPr>
                <w:noProof/>
                <w:webHidden/>
              </w:rPr>
              <w:t>101</w:t>
            </w:r>
            <w:r w:rsidR="001F4094">
              <w:rPr>
                <w:noProof/>
                <w:webHidden/>
              </w:rPr>
              <w:fldChar w:fldCharType="end"/>
            </w:r>
          </w:hyperlink>
        </w:p>
        <w:p w14:paraId="123FF57F" w14:textId="1112CDA5" w:rsidR="001F4094" w:rsidRDefault="00CB4EC7">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75073532" w:history="1">
            <w:r w:rsidR="001F4094" w:rsidRPr="00166B47">
              <w:rPr>
                <w:rStyle w:val="-"/>
                <w:noProof/>
              </w:rPr>
              <w:t>12.2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Προστασία SOAP</w:t>
            </w:r>
            <w:r w:rsidR="001F4094">
              <w:rPr>
                <w:noProof/>
                <w:webHidden/>
              </w:rPr>
              <w:tab/>
            </w:r>
            <w:r w:rsidR="001F4094">
              <w:rPr>
                <w:noProof/>
                <w:webHidden/>
              </w:rPr>
              <w:fldChar w:fldCharType="begin"/>
            </w:r>
            <w:r w:rsidR="001F4094">
              <w:rPr>
                <w:noProof/>
                <w:webHidden/>
              </w:rPr>
              <w:instrText xml:space="preserve"> PAGEREF _Toc75073532 \h </w:instrText>
            </w:r>
            <w:r w:rsidR="001F4094">
              <w:rPr>
                <w:noProof/>
                <w:webHidden/>
              </w:rPr>
            </w:r>
            <w:r w:rsidR="001F4094">
              <w:rPr>
                <w:noProof/>
                <w:webHidden/>
              </w:rPr>
              <w:fldChar w:fldCharType="separate"/>
            </w:r>
            <w:r>
              <w:rPr>
                <w:noProof/>
                <w:webHidden/>
              </w:rPr>
              <w:t>101</w:t>
            </w:r>
            <w:r w:rsidR="001F4094">
              <w:rPr>
                <w:noProof/>
                <w:webHidden/>
              </w:rPr>
              <w:fldChar w:fldCharType="end"/>
            </w:r>
          </w:hyperlink>
        </w:p>
        <w:p w14:paraId="3AB9C262" w14:textId="44696CBD" w:rsidR="001F4094" w:rsidRDefault="00CB4EC7">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75073533" w:history="1">
            <w:r w:rsidR="001F4094" w:rsidRPr="00166B47">
              <w:rPr>
                <w:rStyle w:val="-"/>
                <w:noProof/>
              </w:rPr>
              <w:t>12.3</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Προστασία REST API</w:t>
            </w:r>
            <w:r w:rsidR="001F4094">
              <w:rPr>
                <w:noProof/>
                <w:webHidden/>
              </w:rPr>
              <w:tab/>
            </w:r>
            <w:r w:rsidR="001F4094">
              <w:rPr>
                <w:noProof/>
                <w:webHidden/>
              </w:rPr>
              <w:fldChar w:fldCharType="begin"/>
            </w:r>
            <w:r w:rsidR="001F4094">
              <w:rPr>
                <w:noProof/>
                <w:webHidden/>
              </w:rPr>
              <w:instrText xml:space="preserve"> PAGEREF _Toc75073533 \h </w:instrText>
            </w:r>
            <w:r w:rsidR="001F4094">
              <w:rPr>
                <w:noProof/>
                <w:webHidden/>
              </w:rPr>
            </w:r>
            <w:r w:rsidR="001F4094">
              <w:rPr>
                <w:noProof/>
                <w:webHidden/>
              </w:rPr>
              <w:fldChar w:fldCharType="separate"/>
            </w:r>
            <w:r>
              <w:rPr>
                <w:noProof/>
                <w:webHidden/>
              </w:rPr>
              <w:t>101</w:t>
            </w:r>
            <w:r w:rsidR="001F4094">
              <w:rPr>
                <w:noProof/>
                <w:webHidden/>
              </w:rPr>
              <w:fldChar w:fldCharType="end"/>
            </w:r>
          </w:hyperlink>
        </w:p>
        <w:p w14:paraId="0362FAC1" w14:textId="3480AF49" w:rsidR="001F4094" w:rsidRDefault="00CB4EC7">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75073534" w:history="1">
            <w:r w:rsidR="001F4094" w:rsidRPr="00166B47">
              <w:rPr>
                <w:rStyle w:val="-"/>
                <w:noProof/>
              </w:rPr>
              <w:t>12.4</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Πιστοποιητικά και αποφόρτιση SSL (SSL Offload)</w:t>
            </w:r>
            <w:r w:rsidR="001F4094">
              <w:rPr>
                <w:noProof/>
                <w:webHidden/>
              </w:rPr>
              <w:tab/>
            </w:r>
            <w:r w:rsidR="001F4094">
              <w:rPr>
                <w:noProof/>
                <w:webHidden/>
              </w:rPr>
              <w:fldChar w:fldCharType="begin"/>
            </w:r>
            <w:r w:rsidR="001F4094">
              <w:rPr>
                <w:noProof/>
                <w:webHidden/>
              </w:rPr>
              <w:instrText xml:space="preserve"> PAGEREF _Toc75073534 \h </w:instrText>
            </w:r>
            <w:r w:rsidR="001F4094">
              <w:rPr>
                <w:noProof/>
                <w:webHidden/>
              </w:rPr>
            </w:r>
            <w:r w:rsidR="001F4094">
              <w:rPr>
                <w:noProof/>
                <w:webHidden/>
              </w:rPr>
              <w:fldChar w:fldCharType="separate"/>
            </w:r>
            <w:r>
              <w:rPr>
                <w:noProof/>
                <w:webHidden/>
              </w:rPr>
              <w:t>102</w:t>
            </w:r>
            <w:r w:rsidR="001F4094">
              <w:rPr>
                <w:noProof/>
                <w:webHidden/>
              </w:rPr>
              <w:fldChar w:fldCharType="end"/>
            </w:r>
          </w:hyperlink>
        </w:p>
        <w:p w14:paraId="073A66BA" w14:textId="455F0AF3" w:rsidR="001F4094" w:rsidRDefault="00CB4EC7">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75073535" w:history="1">
            <w:r w:rsidR="001F4094" w:rsidRPr="00166B47">
              <w:rPr>
                <w:rStyle w:val="-"/>
                <w:noProof/>
              </w:rPr>
              <w:t>12.5</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Βελτίωση της ασφάλειας με ταυτοποίηση πελάτη μέσω πιστοποιητικού</w:t>
            </w:r>
            <w:r w:rsidR="001F4094">
              <w:rPr>
                <w:noProof/>
                <w:webHidden/>
              </w:rPr>
              <w:tab/>
            </w:r>
            <w:r w:rsidR="001F4094">
              <w:rPr>
                <w:noProof/>
                <w:webHidden/>
              </w:rPr>
              <w:fldChar w:fldCharType="begin"/>
            </w:r>
            <w:r w:rsidR="001F4094">
              <w:rPr>
                <w:noProof/>
                <w:webHidden/>
              </w:rPr>
              <w:instrText xml:space="preserve"> PAGEREF _Toc75073535 \h </w:instrText>
            </w:r>
            <w:r w:rsidR="001F4094">
              <w:rPr>
                <w:noProof/>
                <w:webHidden/>
              </w:rPr>
            </w:r>
            <w:r w:rsidR="001F4094">
              <w:rPr>
                <w:noProof/>
                <w:webHidden/>
              </w:rPr>
              <w:fldChar w:fldCharType="separate"/>
            </w:r>
            <w:r>
              <w:rPr>
                <w:noProof/>
                <w:webHidden/>
              </w:rPr>
              <w:t>102</w:t>
            </w:r>
            <w:r w:rsidR="001F4094">
              <w:rPr>
                <w:noProof/>
                <w:webHidden/>
              </w:rPr>
              <w:fldChar w:fldCharType="end"/>
            </w:r>
          </w:hyperlink>
        </w:p>
        <w:p w14:paraId="6683B247" w14:textId="623B53A6" w:rsidR="001F4094" w:rsidRDefault="00CB4EC7">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75073536" w:history="1">
            <w:r w:rsidR="001F4094" w:rsidRPr="00166B47">
              <w:rPr>
                <w:rStyle w:val="-"/>
                <w:noProof/>
              </w:rPr>
              <w:t>12.6</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Αναφορές και Γραφήματα</w:t>
            </w:r>
            <w:r w:rsidR="001F4094">
              <w:rPr>
                <w:noProof/>
                <w:webHidden/>
              </w:rPr>
              <w:tab/>
            </w:r>
            <w:r w:rsidR="001F4094">
              <w:rPr>
                <w:noProof/>
                <w:webHidden/>
              </w:rPr>
              <w:fldChar w:fldCharType="begin"/>
            </w:r>
            <w:r w:rsidR="001F4094">
              <w:rPr>
                <w:noProof/>
                <w:webHidden/>
              </w:rPr>
              <w:instrText xml:space="preserve"> PAGEREF _Toc75073536 \h </w:instrText>
            </w:r>
            <w:r w:rsidR="001F4094">
              <w:rPr>
                <w:noProof/>
                <w:webHidden/>
              </w:rPr>
            </w:r>
            <w:r w:rsidR="001F4094">
              <w:rPr>
                <w:noProof/>
                <w:webHidden/>
              </w:rPr>
              <w:fldChar w:fldCharType="separate"/>
            </w:r>
            <w:r>
              <w:rPr>
                <w:noProof/>
                <w:webHidden/>
              </w:rPr>
              <w:t>103</w:t>
            </w:r>
            <w:r w:rsidR="001F4094">
              <w:rPr>
                <w:noProof/>
                <w:webHidden/>
              </w:rPr>
              <w:fldChar w:fldCharType="end"/>
            </w:r>
          </w:hyperlink>
        </w:p>
        <w:p w14:paraId="655B3D49" w14:textId="6E1B1922"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37" w:history="1">
            <w:r w:rsidR="001F4094" w:rsidRPr="00166B47">
              <w:rPr>
                <w:rStyle w:val="-"/>
                <w:noProof/>
              </w:rPr>
              <w:t>13.</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Υπηρεσίες Δοκιμών &amp; Ελέγχου</w:t>
            </w:r>
            <w:r w:rsidR="001F4094">
              <w:rPr>
                <w:noProof/>
                <w:webHidden/>
              </w:rPr>
              <w:tab/>
            </w:r>
            <w:r w:rsidR="001F4094">
              <w:rPr>
                <w:noProof/>
                <w:webHidden/>
              </w:rPr>
              <w:fldChar w:fldCharType="begin"/>
            </w:r>
            <w:r w:rsidR="001F4094">
              <w:rPr>
                <w:noProof/>
                <w:webHidden/>
              </w:rPr>
              <w:instrText xml:space="preserve"> PAGEREF _Toc75073537 \h </w:instrText>
            </w:r>
            <w:r w:rsidR="001F4094">
              <w:rPr>
                <w:noProof/>
                <w:webHidden/>
              </w:rPr>
            </w:r>
            <w:r w:rsidR="001F4094">
              <w:rPr>
                <w:noProof/>
                <w:webHidden/>
              </w:rPr>
              <w:fldChar w:fldCharType="separate"/>
            </w:r>
            <w:r>
              <w:rPr>
                <w:noProof/>
                <w:webHidden/>
              </w:rPr>
              <w:t>103</w:t>
            </w:r>
            <w:r w:rsidR="001F4094">
              <w:rPr>
                <w:noProof/>
                <w:webHidden/>
              </w:rPr>
              <w:fldChar w:fldCharType="end"/>
            </w:r>
          </w:hyperlink>
        </w:p>
        <w:p w14:paraId="784AFE25" w14:textId="39AD6D07"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38" w:history="1">
            <w:r w:rsidR="001F4094" w:rsidRPr="00166B47">
              <w:rPr>
                <w:rStyle w:val="-"/>
                <w:noProof/>
              </w:rPr>
              <w:t>14.</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Υπηρεσίες Μετάπτωσης Συστήματος</w:t>
            </w:r>
            <w:r w:rsidR="001F4094">
              <w:rPr>
                <w:noProof/>
                <w:webHidden/>
              </w:rPr>
              <w:tab/>
            </w:r>
            <w:r w:rsidR="001F4094">
              <w:rPr>
                <w:noProof/>
                <w:webHidden/>
              </w:rPr>
              <w:fldChar w:fldCharType="begin"/>
            </w:r>
            <w:r w:rsidR="001F4094">
              <w:rPr>
                <w:noProof/>
                <w:webHidden/>
              </w:rPr>
              <w:instrText xml:space="preserve"> PAGEREF _Toc75073538 \h </w:instrText>
            </w:r>
            <w:r w:rsidR="001F4094">
              <w:rPr>
                <w:noProof/>
                <w:webHidden/>
              </w:rPr>
            </w:r>
            <w:r w:rsidR="001F4094">
              <w:rPr>
                <w:noProof/>
                <w:webHidden/>
              </w:rPr>
              <w:fldChar w:fldCharType="separate"/>
            </w:r>
            <w:r>
              <w:rPr>
                <w:noProof/>
                <w:webHidden/>
              </w:rPr>
              <w:t>103</w:t>
            </w:r>
            <w:r w:rsidR="001F4094">
              <w:rPr>
                <w:noProof/>
                <w:webHidden/>
              </w:rPr>
              <w:fldChar w:fldCharType="end"/>
            </w:r>
          </w:hyperlink>
        </w:p>
        <w:p w14:paraId="7004CF78" w14:textId="263A3567"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39" w:history="1">
            <w:r w:rsidR="001F4094" w:rsidRPr="00166B47">
              <w:rPr>
                <w:rStyle w:val="-"/>
                <w:noProof/>
              </w:rPr>
              <w:t>15.</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Υπηρεσίες Εκπαίδευσης</w:t>
            </w:r>
            <w:r w:rsidR="001F4094">
              <w:rPr>
                <w:noProof/>
                <w:webHidden/>
              </w:rPr>
              <w:tab/>
            </w:r>
            <w:r w:rsidR="001F4094">
              <w:rPr>
                <w:noProof/>
                <w:webHidden/>
              </w:rPr>
              <w:fldChar w:fldCharType="begin"/>
            </w:r>
            <w:r w:rsidR="001F4094">
              <w:rPr>
                <w:noProof/>
                <w:webHidden/>
              </w:rPr>
              <w:instrText xml:space="preserve"> PAGEREF _Toc75073539 \h </w:instrText>
            </w:r>
            <w:r w:rsidR="001F4094">
              <w:rPr>
                <w:noProof/>
                <w:webHidden/>
              </w:rPr>
            </w:r>
            <w:r w:rsidR="001F4094">
              <w:rPr>
                <w:noProof/>
                <w:webHidden/>
              </w:rPr>
              <w:fldChar w:fldCharType="separate"/>
            </w:r>
            <w:r>
              <w:rPr>
                <w:noProof/>
                <w:webHidden/>
              </w:rPr>
              <w:t>103</w:t>
            </w:r>
            <w:r w:rsidR="001F4094">
              <w:rPr>
                <w:noProof/>
                <w:webHidden/>
              </w:rPr>
              <w:fldChar w:fldCharType="end"/>
            </w:r>
          </w:hyperlink>
        </w:p>
        <w:p w14:paraId="03981C84" w14:textId="2CEE4FD5"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40" w:history="1">
            <w:r w:rsidR="001F4094" w:rsidRPr="00166B47">
              <w:rPr>
                <w:rStyle w:val="-"/>
                <w:noProof/>
              </w:rPr>
              <w:t>16.</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Υπηρεσίες Πιλοτικής Λειτουργίας</w:t>
            </w:r>
            <w:r w:rsidR="001F4094">
              <w:rPr>
                <w:noProof/>
                <w:webHidden/>
              </w:rPr>
              <w:tab/>
            </w:r>
            <w:r w:rsidR="001F4094">
              <w:rPr>
                <w:noProof/>
                <w:webHidden/>
              </w:rPr>
              <w:fldChar w:fldCharType="begin"/>
            </w:r>
            <w:r w:rsidR="001F4094">
              <w:rPr>
                <w:noProof/>
                <w:webHidden/>
              </w:rPr>
              <w:instrText xml:space="preserve"> PAGEREF _Toc75073540 \h </w:instrText>
            </w:r>
            <w:r w:rsidR="001F4094">
              <w:rPr>
                <w:noProof/>
                <w:webHidden/>
              </w:rPr>
            </w:r>
            <w:r w:rsidR="001F4094">
              <w:rPr>
                <w:noProof/>
                <w:webHidden/>
              </w:rPr>
              <w:fldChar w:fldCharType="separate"/>
            </w:r>
            <w:r>
              <w:rPr>
                <w:noProof/>
                <w:webHidden/>
              </w:rPr>
              <w:t>104</w:t>
            </w:r>
            <w:r w:rsidR="001F4094">
              <w:rPr>
                <w:noProof/>
                <w:webHidden/>
              </w:rPr>
              <w:fldChar w:fldCharType="end"/>
            </w:r>
          </w:hyperlink>
        </w:p>
        <w:p w14:paraId="7D8AB969" w14:textId="4875E8F9"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41" w:history="1">
            <w:r w:rsidR="001F4094" w:rsidRPr="00166B47">
              <w:rPr>
                <w:rStyle w:val="-"/>
                <w:noProof/>
              </w:rPr>
              <w:t>17.</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Υπηρεσίες Εγγύησης Καλής Λειτουργίας και Συντήρησης Συστήματος</w:t>
            </w:r>
            <w:r w:rsidR="001F4094">
              <w:rPr>
                <w:noProof/>
                <w:webHidden/>
              </w:rPr>
              <w:tab/>
            </w:r>
            <w:r w:rsidR="001F4094">
              <w:rPr>
                <w:noProof/>
                <w:webHidden/>
              </w:rPr>
              <w:fldChar w:fldCharType="begin"/>
            </w:r>
            <w:r w:rsidR="001F4094">
              <w:rPr>
                <w:noProof/>
                <w:webHidden/>
              </w:rPr>
              <w:instrText xml:space="preserve"> PAGEREF _Toc75073541 \h </w:instrText>
            </w:r>
            <w:r w:rsidR="001F4094">
              <w:rPr>
                <w:noProof/>
                <w:webHidden/>
              </w:rPr>
            </w:r>
            <w:r w:rsidR="001F4094">
              <w:rPr>
                <w:noProof/>
                <w:webHidden/>
              </w:rPr>
              <w:fldChar w:fldCharType="separate"/>
            </w:r>
            <w:r>
              <w:rPr>
                <w:noProof/>
                <w:webHidden/>
              </w:rPr>
              <w:t>105</w:t>
            </w:r>
            <w:r w:rsidR="001F4094">
              <w:rPr>
                <w:noProof/>
                <w:webHidden/>
              </w:rPr>
              <w:fldChar w:fldCharType="end"/>
            </w:r>
          </w:hyperlink>
        </w:p>
        <w:p w14:paraId="4DF7D998" w14:textId="76408C99"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42" w:history="1">
            <w:r w:rsidR="001F4094" w:rsidRPr="00166B47">
              <w:rPr>
                <w:rStyle w:val="-"/>
                <w:noProof/>
              </w:rPr>
              <w:t>18.</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Μεθοδολογία Υλοποίησης</w:t>
            </w:r>
            <w:r w:rsidR="001F4094">
              <w:rPr>
                <w:noProof/>
                <w:webHidden/>
              </w:rPr>
              <w:tab/>
            </w:r>
            <w:r w:rsidR="001F4094">
              <w:rPr>
                <w:noProof/>
                <w:webHidden/>
              </w:rPr>
              <w:fldChar w:fldCharType="begin"/>
            </w:r>
            <w:r w:rsidR="001F4094">
              <w:rPr>
                <w:noProof/>
                <w:webHidden/>
              </w:rPr>
              <w:instrText xml:space="preserve"> PAGEREF _Toc75073542 \h </w:instrText>
            </w:r>
            <w:r w:rsidR="001F4094">
              <w:rPr>
                <w:noProof/>
                <w:webHidden/>
              </w:rPr>
            </w:r>
            <w:r w:rsidR="001F4094">
              <w:rPr>
                <w:noProof/>
                <w:webHidden/>
              </w:rPr>
              <w:fldChar w:fldCharType="separate"/>
            </w:r>
            <w:r>
              <w:rPr>
                <w:noProof/>
                <w:webHidden/>
              </w:rPr>
              <w:t>105</w:t>
            </w:r>
            <w:r w:rsidR="001F4094">
              <w:rPr>
                <w:noProof/>
                <w:webHidden/>
              </w:rPr>
              <w:fldChar w:fldCharType="end"/>
            </w:r>
          </w:hyperlink>
        </w:p>
        <w:p w14:paraId="38637E27" w14:textId="40C07225"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43" w:history="1">
            <w:r w:rsidR="001F4094" w:rsidRPr="00166B47">
              <w:rPr>
                <w:rStyle w:val="-"/>
                <w:noProof/>
              </w:rPr>
              <w:t>18.1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Χρονοδιάγραμμα Έργου</w:t>
            </w:r>
            <w:r w:rsidR="001F4094">
              <w:rPr>
                <w:noProof/>
                <w:webHidden/>
              </w:rPr>
              <w:tab/>
            </w:r>
            <w:r w:rsidR="001F4094">
              <w:rPr>
                <w:noProof/>
                <w:webHidden/>
              </w:rPr>
              <w:fldChar w:fldCharType="begin"/>
            </w:r>
            <w:r w:rsidR="001F4094">
              <w:rPr>
                <w:noProof/>
                <w:webHidden/>
              </w:rPr>
              <w:instrText xml:space="preserve"> PAGEREF _Toc75073543 \h </w:instrText>
            </w:r>
            <w:r w:rsidR="001F4094">
              <w:rPr>
                <w:noProof/>
                <w:webHidden/>
              </w:rPr>
            </w:r>
            <w:r w:rsidR="001F4094">
              <w:rPr>
                <w:noProof/>
                <w:webHidden/>
              </w:rPr>
              <w:fldChar w:fldCharType="separate"/>
            </w:r>
            <w:r>
              <w:rPr>
                <w:noProof/>
                <w:webHidden/>
              </w:rPr>
              <w:t>105</w:t>
            </w:r>
            <w:r w:rsidR="001F4094">
              <w:rPr>
                <w:noProof/>
                <w:webHidden/>
              </w:rPr>
              <w:fldChar w:fldCharType="end"/>
            </w:r>
          </w:hyperlink>
        </w:p>
        <w:p w14:paraId="5BEB6127" w14:textId="25F66419"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44" w:history="1">
            <w:r w:rsidR="001F4094" w:rsidRPr="00166B47">
              <w:rPr>
                <w:rStyle w:val="-"/>
                <w:noProof/>
              </w:rPr>
              <w:t>18.2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Φάσεις - Παραδοτέα του Έργου</w:t>
            </w:r>
            <w:r w:rsidR="001F4094">
              <w:rPr>
                <w:noProof/>
                <w:webHidden/>
              </w:rPr>
              <w:tab/>
            </w:r>
            <w:r w:rsidR="001F4094">
              <w:rPr>
                <w:noProof/>
                <w:webHidden/>
              </w:rPr>
              <w:fldChar w:fldCharType="begin"/>
            </w:r>
            <w:r w:rsidR="001F4094">
              <w:rPr>
                <w:noProof/>
                <w:webHidden/>
              </w:rPr>
              <w:instrText xml:space="preserve"> PAGEREF _Toc75073544 \h </w:instrText>
            </w:r>
            <w:r w:rsidR="001F4094">
              <w:rPr>
                <w:noProof/>
                <w:webHidden/>
              </w:rPr>
            </w:r>
            <w:r w:rsidR="001F4094">
              <w:rPr>
                <w:noProof/>
                <w:webHidden/>
              </w:rPr>
              <w:fldChar w:fldCharType="separate"/>
            </w:r>
            <w:r>
              <w:rPr>
                <w:noProof/>
                <w:webHidden/>
              </w:rPr>
              <w:t>106</w:t>
            </w:r>
            <w:r w:rsidR="001F4094">
              <w:rPr>
                <w:noProof/>
                <w:webHidden/>
              </w:rPr>
              <w:fldChar w:fldCharType="end"/>
            </w:r>
          </w:hyperlink>
        </w:p>
        <w:p w14:paraId="6FFAFDD7" w14:textId="33BA88D6"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45" w:history="1">
            <w:r w:rsidR="001F4094" w:rsidRPr="00166B47">
              <w:rPr>
                <w:rStyle w:val="-"/>
                <w:noProof/>
              </w:rPr>
              <w:t>18.2.1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Φάση Α: Ανάλυση Απαιτήσεων</w:t>
            </w:r>
            <w:r w:rsidR="001F4094">
              <w:rPr>
                <w:noProof/>
                <w:webHidden/>
              </w:rPr>
              <w:tab/>
            </w:r>
            <w:r w:rsidR="001F4094">
              <w:rPr>
                <w:noProof/>
                <w:webHidden/>
              </w:rPr>
              <w:fldChar w:fldCharType="begin"/>
            </w:r>
            <w:r w:rsidR="001F4094">
              <w:rPr>
                <w:noProof/>
                <w:webHidden/>
              </w:rPr>
              <w:instrText xml:space="preserve"> PAGEREF _Toc75073545 \h </w:instrText>
            </w:r>
            <w:r w:rsidR="001F4094">
              <w:rPr>
                <w:noProof/>
                <w:webHidden/>
              </w:rPr>
            </w:r>
            <w:r w:rsidR="001F4094">
              <w:rPr>
                <w:noProof/>
                <w:webHidden/>
              </w:rPr>
              <w:fldChar w:fldCharType="separate"/>
            </w:r>
            <w:r>
              <w:rPr>
                <w:noProof/>
                <w:webHidden/>
              </w:rPr>
              <w:t>106</w:t>
            </w:r>
            <w:r w:rsidR="001F4094">
              <w:rPr>
                <w:noProof/>
                <w:webHidden/>
              </w:rPr>
              <w:fldChar w:fldCharType="end"/>
            </w:r>
          </w:hyperlink>
        </w:p>
        <w:p w14:paraId="0AE917CC" w14:textId="714A4BC3"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46" w:history="1">
            <w:r w:rsidR="001F4094" w:rsidRPr="00166B47">
              <w:rPr>
                <w:rStyle w:val="-"/>
                <w:noProof/>
              </w:rPr>
              <w:t>18.2.2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Φάση Β: Εγκατάσταση και παραμετροποίηση Υποδομής βάση της προτεινόμενης Αρχιτεκτονικής</w:t>
            </w:r>
            <w:r w:rsidR="001F4094">
              <w:rPr>
                <w:noProof/>
                <w:webHidden/>
              </w:rPr>
              <w:tab/>
            </w:r>
            <w:r w:rsidR="001F4094">
              <w:rPr>
                <w:noProof/>
                <w:webHidden/>
              </w:rPr>
              <w:fldChar w:fldCharType="begin"/>
            </w:r>
            <w:r w:rsidR="001F4094">
              <w:rPr>
                <w:noProof/>
                <w:webHidden/>
              </w:rPr>
              <w:instrText xml:space="preserve"> PAGEREF _Toc75073546 \h </w:instrText>
            </w:r>
            <w:r w:rsidR="001F4094">
              <w:rPr>
                <w:noProof/>
                <w:webHidden/>
              </w:rPr>
            </w:r>
            <w:r w:rsidR="001F4094">
              <w:rPr>
                <w:noProof/>
                <w:webHidden/>
              </w:rPr>
              <w:fldChar w:fldCharType="separate"/>
            </w:r>
            <w:r>
              <w:rPr>
                <w:noProof/>
                <w:webHidden/>
              </w:rPr>
              <w:t>107</w:t>
            </w:r>
            <w:r w:rsidR="001F4094">
              <w:rPr>
                <w:noProof/>
                <w:webHidden/>
              </w:rPr>
              <w:fldChar w:fldCharType="end"/>
            </w:r>
          </w:hyperlink>
        </w:p>
        <w:p w14:paraId="2B4295CC" w14:textId="004CC736"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47" w:history="1">
            <w:r w:rsidR="001F4094" w:rsidRPr="00166B47">
              <w:rPr>
                <w:rStyle w:val="-"/>
                <w:noProof/>
              </w:rPr>
              <w:t>18.2.3</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Φάση Γ: Ανάπτυξη Διαδικτυακής Πύλης και Υποσυστημάτων</w:t>
            </w:r>
            <w:r w:rsidR="001F4094">
              <w:rPr>
                <w:noProof/>
                <w:webHidden/>
              </w:rPr>
              <w:tab/>
            </w:r>
            <w:r w:rsidR="001F4094">
              <w:rPr>
                <w:noProof/>
                <w:webHidden/>
              </w:rPr>
              <w:fldChar w:fldCharType="begin"/>
            </w:r>
            <w:r w:rsidR="001F4094">
              <w:rPr>
                <w:noProof/>
                <w:webHidden/>
              </w:rPr>
              <w:instrText xml:space="preserve"> PAGEREF _Toc75073547 \h </w:instrText>
            </w:r>
            <w:r w:rsidR="001F4094">
              <w:rPr>
                <w:noProof/>
                <w:webHidden/>
              </w:rPr>
            </w:r>
            <w:r w:rsidR="001F4094">
              <w:rPr>
                <w:noProof/>
                <w:webHidden/>
              </w:rPr>
              <w:fldChar w:fldCharType="separate"/>
            </w:r>
            <w:r>
              <w:rPr>
                <w:noProof/>
                <w:webHidden/>
              </w:rPr>
              <w:t>108</w:t>
            </w:r>
            <w:r w:rsidR="001F4094">
              <w:rPr>
                <w:noProof/>
                <w:webHidden/>
              </w:rPr>
              <w:fldChar w:fldCharType="end"/>
            </w:r>
          </w:hyperlink>
        </w:p>
        <w:p w14:paraId="34797ECA" w14:textId="6C694316"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48" w:history="1">
            <w:r w:rsidR="001F4094" w:rsidRPr="00166B47">
              <w:rPr>
                <w:rStyle w:val="-"/>
                <w:noProof/>
              </w:rPr>
              <w:t>18.2.4</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Φάση Δ: Εγκατάσταση και Ρυθμίσεις Ασφάλειας Συστήματος</w:t>
            </w:r>
            <w:r w:rsidR="001F4094">
              <w:rPr>
                <w:noProof/>
                <w:webHidden/>
              </w:rPr>
              <w:tab/>
            </w:r>
            <w:r w:rsidR="001F4094">
              <w:rPr>
                <w:noProof/>
                <w:webHidden/>
              </w:rPr>
              <w:fldChar w:fldCharType="begin"/>
            </w:r>
            <w:r w:rsidR="001F4094">
              <w:rPr>
                <w:noProof/>
                <w:webHidden/>
              </w:rPr>
              <w:instrText xml:space="preserve"> PAGEREF _Toc75073548 \h </w:instrText>
            </w:r>
            <w:r w:rsidR="001F4094">
              <w:rPr>
                <w:noProof/>
                <w:webHidden/>
              </w:rPr>
            </w:r>
            <w:r w:rsidR="001F4094">
              <w:rPr>
                <w:noProof/>
                <w:webHidden/>
              </w:rPr>
              <w:fldChar w:fldCharType="separate"/>
            </w:r>
            <w:r>
              <w:rPr>
                <w:noProof/>
                <w:webHidden/>
              </w:rPr>
              <w:t>108</w:t>
            </w:r>
            <w:r w:rsidR="001F4094">
              <w:rPr>
                <w:noProof/>
                <w:webHidden/>
              </w:rPr>
              <w:fldChar w:fldCharType="end"/>
            </w:r>
          </w:hyperlink>
        </w:p>
        <w:p w14:paraId="3401D065" w14:textId="2D2829B4"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49" w:history="1">
            <w:r w:rsidR="001F4094" w:rsidRPr="00166B47">
              <w:rPr>
                <w:rStyle w:val="-"/>
                <w:noProof/>
              </w:rPr>
              <w:t>18.2.5</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Φάση Ε: Μετάπτωση Συστήματος</w:t>
            </w:r>
            <w:r w:rsidR="001F4094">
              <w:rPr>
                <w:noProof/>
                <w:webHidden/>
              </w:rPr>
              <w:tab/>
            </w:r>
            <w:r w:rsidR="001F4094">
              <w:rPr>
                <w:noProof/>
                <w:webHidden/>
              </w:rPr>
              <w:fldChar w:fldCharType="begin"/>
            </w:r>
            <w:r w:rsidR="001F4094">
              <w:rPr>
                <w:noProof/>
                <w:webHidden/>
              </w:rPr>
              <w:instrText xml:space="preserve"> PAGEREF _Toc75073549 \h </w:instrText>
            </w:r>
            <w:r w:rsidR="001F4094">
              <w:rPr>
                <w:noProof/>
                <w:webHidden/>
              </w:rPr>
            </w:r>
            <w:r w:rsidR="001F4094">
              <w:rPr>
                <w:noProof/>
                <w:webHidden/>
              </w:rPr>
              <w:fldChar w:fldCharType="separate"/>
            </w:r>
            <w:r>
              <w:rPr>
                <w:noProof/>
                <w:webHidden/>
              </w:rPr>
              <w:t>109</w:t>
            </w:r>
            <w:r w:rsidR="001F4094">
              <w:rPr>
                <w:noProof/>
                <w:webHidden/>
              </w:rPr>
              <w:fldChar w:fldCharType="end"/>
            </w:r>
          </w:hyperlink>
        </w:p>
        <w:p w14:paraId="44A47155" w14:textId="116ABB1A"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50" w:history="1">
            <w:r w:rsidR="001F4094" w:rsidRPr="00166B47">
              <w:rPr>
                <w:rStyle w:val="-"/>
                <w:noProof/>
              </w:rPr>
              <w:t>18.2.6</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Φάση ΣΤ: Εκπαίδευση</w:t>
            </w:r>
            <w:r w:rsidR="001F4094">
              <w:rPr>
                <w:noProof/>
                <w:webHidden/>
              </w:rPr>
              <w:tab/>
            </w:r>
            <w:r w:rsidR="001F4094">
              <w:rPr>
                <w:noProof/>
                <w:webHidden/>
              </w:rPr>
              <w:fldChar w:fldCharType="begin"/>
            </w:r>
            <w:r w:rsidR="001F4094">
              <w:rPr>
                <w:noProof/>
                <w:webHidden/>
              </w:rPr>
              <w:instrText xml:space="preserve"> PAGEREF _Toc75073550 \h </w:instrText>
            </w:r>
            <w:r w:rsidR="001F4094">
              <w:rPr>
                <w:noProof/>
                <w:webHidden/>
              </w:rPr>
            </w:r>
            <w:r w:rsidR="001F4094">
              <w:rPr>
                <w:noProof/>
                <w:webHidden/>
              </w:rPr>
              <w:fldChar w:fldCharType="separate"/>
            </w:r>
            <w:r>
              <w:rPr>
                <w:noProof/>
                <w:webHidden/>
              </w:rPr>
              <w:t>109</w:t>
            </w:r>
            <w:r w:rsidR="001F4094">
              <w:rPr>
                <w:noProof/>
                <w:webHidden/>
              </w:rPr>
              <w:fldChar w:fldCharType="end"/>
            </w:r>
          </w:hyperlink>
        </w:p>
        <w:p w14:paraId="739C9E05" w14:textId="67FBD3DD" w:rsidR="001F4094" w:rsidRDefault="00CB4EC7">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75073551" w:history="1">
            <w:r w:rsidR="001F4094" w:rsidRPr="00166B47">
              <w:rPr>
                <w:rStyle w:val="-"/>
                <w:noProof/>
              </w:rPr>
              <w:t>18.2.7</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Φάση Ζ: Πιλοτική λειτουργία</w:t>
            </w:r>
            <w:r w:rsidR="001F4094">
              <w:rPr>
                <w:noProof/>
                <w:webHidden/>
              </w:rPr>
              <w:tab/>
            </w:r>
            <w:r w:rsidR="001F4094">
              <w:rPr>
                <w:noProof/>
                <w:webHidden/>
              </w:rPr>
              <w:fldChar w:fldCharType="begin"/>
            </w:r>
            <w:r w:rsidR="001F4094">
              <w:rPr>
                <w:noProof/>
                <w:webHidden/>
              </w:rPr>
              <w:instrText xml:space="preserve"> PAGEREF _Toc75073551 \h </w:instrText>
            </w:r>
            <w:r w:rsidR="001F4094">
              <w:rPr>
                <w:noProof/>
                <w:webHidden/>
              </w:rPr>
            </w:r>
            <w:r w:rsidR="001F4094">
              <w:rPr>
                <w:noProof/>
                <w:webHidden/>
              </w:rPr>
              <w:fldChar w:fldCharType="separate"/>
            </w:r>
            <w:r>
              <w:rPr>
                <w:noProof/>
                <w:webHidden/>
              </w:rPr>
              <w:t>110</w:t>
            </w:r>
            <w:r w:rsidR="001F4094">
              <w:rPr>
                <w:noProof/>
                <w:webHidden/>
              </w:rPr>
              <w:fldChar w:fldCharType="end"/>
            </w:r>
          </w:hyperlink>
        </w:p>
        <w:p w14:paraId="5A672558" w14:textId="4FB19FA2"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52" w:history="1">
            <w:r w:rsidR="001F4094" w:rsidRPr="00166B47">
              <w:rPr>
                <w:rStyle w:val="-"/>
                <w:noProof/>
              </w:rPr>
              <w:t>18.3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Χρόνος Υποβολής και Διαδικασία Οριστικοποίησης Παραδοτέων</w:t>
            </w:r>
            <w:r w:rsidR="001F4094">
              <w:rPr>
                <w:noProof/>
                <w:webHidden/>
              </w:rPr>
              <w:tab/>
            </w:r>
            <w:r w:rsidR="001F4094">
              <w:rPr>
                <w:noProof/>
                <w:webHidden/>
              </w:rPr>
              <w:fldChar w:fldCharType="begin"/>
            </w:r>
            <w:r w:rsidR="001F4094">
              <w:rPr>
                <w:noProof/>
                <w:webHidden/>
              </w:rPr>
              <w:instrText xml:space="preserve"> PAGEREF _Toc75073552 \h </w:instrText>
            </w:r>
            <w:r w:rsidR="001F4094">
              <w:rPr>
                <w:noProof/>
                <w:webHidden/>
              </w:rPr>
            </w:r>
            <w:r w:rsidR="001F4094">
              <w:rPr>
                <w:noProof/>
                <w:webHidden/>
              </w:rPr>
              <w:fldChar w:fldCharType="separate"/>
            </w:r>
            <w:r>
              <w:rPr>
                <w:noProof/>
                <w:webHidden/>
              </w:rPr>
              <w:t>110</w:t>
            </w:r>
            <w:r w:rsidR="001F4094">
              <w:rPr>
                <w:noProof/>
                <w:webHidden/>
              </w:rPr>
              <w:fldChar w:fldCharType="end"/>
            </w:r>
          </w:hyperlink>
        </w:p>
        <w:p w14:paraId="421080CD" w14:textId="51D4FC9C"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53" w:history="1">
            <w:r w:rsidR="001F4094" w:rsidRPr="00166B47">
              <w:rPr>
                <w:rStyle w:val="-"/>
                <w:noProof/>
              </w:rPr>
              <w:t>19.</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Μεθοδολογία Διοίκησης  Έργου</w:t>
            </w:r>
            <w:r w:rsidR="001F4094">
              <w:rPr>
                <w:noProof/>
                <w:webHidden/>
              </w:rPr>
              <w:tab/>
            </w:r>
            <w:r w:rsidR="001F4094">
              <w:rPr>
                <w:noProof/>
                <w:webHidden/>
              </w:rPr>
              <w:fldChar w:fldCharType="begin"/>
            </w:r>
            <w:r w:rsidR="001F4094">
              <w:rPr>
                <w:noProof/>
                <w:webHidden/>
              </w:rPr>
              <w:instrText xml:space="preserve"> PAGEREF _Toc75073553 \h </w:instrText>
            </w:r>
            <w:r w:rsidR="001F4094">
              <w:rPr>
                <w:noProof/>
                <w:webHidden/>
              </w:rPr>
            </w:r>
            <w:r w:rsidR="001F4094">
              <w:rPr>
                <w:noProof/>
                <w:webHidden/>
              </w:rPr>
              <w:fldChar w:fldCharType="separate"/>
            </w:r>
            <w:r>
              <w:rPr>
                <w:noProof/>
                <w:webHidden/>
              </w:rPr>
              <w:t>112</w:t>
            </w:r>
            <w:r w:rsidR="001F4094">
              <w:rPr>
                <w:noProof/>
                <w:webHidden/>
              </w:rPr>
              <w:fldChar w:fldCharType="end"/>
            </w:r>
          </w:hyperlink>
        </w:p>
        <w:p w14:paraId="0E2A1E87" w14:textId="58A472D9" w:rsidR="001F4094" w:rsidRDefault="00CB4EC7">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rPr>
          </w:pPr>
          <w:hyperlink w:anchor="_Toc75073554" w:history="1">
            <w:r w:rsidR="001F4094" w:rsidRPr="00166B47">
              <w:rPr>
                <w:rStyle w:val="-"/>
                <w:noProof/>
              </w:rPr>
              <w:t>20.</w:t>
            </w:r>
            <w:r w:rsidR="001F4094">
              <w:rPr>
                <w:rFonts w:asciiTheme="minorHAnsi" w:eastAsiaTheme="minorEastAsia" w:hAnsiTheme="minorHAnsi" w:cstheme="minorBidi"/>
                <w:b w:val="0"/>
                <w:bCs w:val="0"/>
                <w:caps w:val="0"/>
                <w:noProof/>
                <w:sz w:val="22"/>
                <w:szCs w:val="22"/>
                <w:lang w:val="en-US" w:eastAsia="en-US"/>
              </w:rPr>
              <w:tab/>
            </w:r>
            <w:r w:rsidR="001F4094" w:rsidRPr="00166B47">
              <w:rPr>
                <w:rStyle w:val="-"/>
                <w:noProof/>
              </w:rPr>
              <w:t>Περίοδος Εγγύησης και Συντήρησης (ΠΕΣ)</w:t>
            </w:r>
            <w:r w:rsidR="001F4094">
              <w:rPr>
                <w:noProof/>
                <w:webHidden/>
              </w:rPr>
              <w:tab/>
            </w:r>
            <w:r w:rsidR="001F4094">
              <w:rPr>
                <w:noProof/>
                <w:webHidden/>
              </w:rPr>
              <w:fldChar w:fldCharType="begin"/>
            </w:r>
            <w:r w:rsidR="001F4094">
              <w:rPr>
                <w:noProof/>
                <w:webHidden/>
              </w:rPr>
              <w:instrText xml:space="preserve"> PAGEREF _Toc75073554 \h </w:instrText>
            </w:r>
            <w:r w:rsidR="001F4094">
              <w:rPr>
                <w:noProof/>
                <w:webHidden/>
              </w:rPr>
            </w:r>
            <w:r w:rsidR="001F4094">
              <w:rPr>
                <w:noProof/>
                <w:webHidden/>
              </w:rPr>
              <w:fldChar w:fldCharType="separate"/>
            </w:r>
            <w:r>
              <w:rPr>
                <w:noProof/>
                <w:webHidden/>
              </w:rPr>
              <w:t>113</w:t>
            </w:r>
            <w:r w:rsidR="001F4094">
              <w:rPr>
                <w:noProof/>
                <w:webHidden/>
              </w:rPr>
              <w:fldChar w:fldCharType="end"/>
            </w:r>
          </w:hyperlink>
        </w:p>
        <w:p w14:paraId="00E1E3A9" w14:textId="49529853"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55" w:history="1">
            <w:r w:rsidR="001F4094" w:rsidRPr="00166B47">
              <w:rPr>
                <w:rStyle w:val="-"/>
                <w:noProof/>
              </w:rPr>
              <w:t>20.1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Υπηρεσίες Περιόδου Εγγύησης</w:t>
            </w:r>
            <w:r w:rsidR="001F4094">
              <w:rPr>
                <w:noProof/>
                <w:webHidden/>
              </w:rPr>
              <w:tab/>
            </w:r>
            <w:r w:rsidR="001F4094">
              <w:rPr>
                <w:noProof/>
                <w:webHidden/>
              </w:rPr>
              <w:fldChar w:fldCharType="begin"/>
            </w:r>
            <w:r w:rsidR="001F4094">
              <w:rPr>
                <w:noProof/>
                <w:webHidden/>
              </w:rPr>
              <w:instrText xml:space="preserve"> PAGEREF _Toc75073555 \h </w:instrText>
            </w:r>
            <w:r w:rsidR="001F4094">
              <w:rPr>
                <w:noProof/>
                <w:webHidden/>
              </w:rPr>
            </w:r>
            <w:r w:rsidR="001F4094">
              <w:rPr>
                <w:noProof/>
                <w:webHidden/>
              </w:rPr>
              <w:fldChar w:fldCharType="separate"/>
            </w:r>
            <w:r>
              <w:rPr>
                <w:noProof/>
                <w:webHidden/>
              </w:rPr>
              <w:t>113</w:t>
            </w:r>
            <w:r w:rsidR="001F4094">
              <w:rPr>
                <w:noProof/>
                <w:webHidden/>
              </w:rPr>
              <w:fldChar w:fldCharType="end"/>
            </w:r>
          </w:hyperlink>
        </w:p>
        <w:p w14:paraId="74E769DD" w14:textId="27BA056A"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56" w:history="1">
            <w:r w:rsidR="001F4094" w:rsidRPr="00166B47">
              <w:rPr>
                <w:rStyle w:val="-"/>
                <w:noProof/>
              </w:rPr>
              <w:t>20.2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Υπηρεσίες Περιόδου Συντήρησης</w:t>
            </w:r>
            <w:r w:rsidR="001F4094">
              <w:rPr>
                <w:noProof/>
                <w:webHidden/>
              </w:rPr>
              <w:tab/>
            </w:r>
            <w:r w:rsidR="001F4094">
              <w:rPr>
                <w:noProof/>
                <w:webHidden/>
              </w:rPr>
              <w:fldChar w:fldCharType="begin"/>
            </w:r>
            <w:r w:rsidR="001F4094">
              <w:rPr>
                <w:noProof/>
                <w:webHidden/>
              </w:rPr>
              <w:instrText xml:space="preserve"> PAGEREF _Toc75073556 \h </w:instrText>
            </w:r>
            <w:r w:rsidR="001F4094">
              <w:rPr>
                <w:noProof/>
                <w:webHidden/>
              </w:rPr>
            </w:r>
            <w:r w:rsidR="001F4094">
              <w:rPr>
                <w:noProof/>
                <w:webHidden/>
              </w:rPr>
              <w:fldChar w:fldCharType="separate"/>
            </w:r>
            <w:r>
              <w:rPr>
                <w:noProof/>
                <w:webHidden/>
              </w:rPr>
              <w:t>114</w:t>
            </w:r>
            <w:r w:rsidR="001F4094">
              <w:rPr>
                <w:noProof/>
                <w:webHidden/>
              </w:rPr>
              <w:fldChar w:fldCharType="end"/>
            </w:r>
          </w:hyperlink>
        </w:p>
        <w:p w14:paraId="6CD52836" w14:textId="768296EC"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57" w:history="1">
            <w:r w:rsidR="001F4094" w:rsidRPr="00166B47">
              <w:rPr>
                <w:rStyle w:val="-"/>
                <w:noProof/>
              </w:rPr>
              <w:t>20.3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Τήρηση Εγγυημένου Επιπέδου Υπηρεσιών – Ρήτρες</w:t>
            </w:r>
            <w:r w:rsidR="001F4094">
              <w:rPr>
                <w:noProof/>
                <w:webHidden/>
              </w:rPr>
              <w:tab/>
            </w:r>
            <w:r w:rsidR="001F4094">
              <w:rPr>
                <w:noProof/>
                <w:webHidden/>
              </w:rPr>
              <w:fldChar w:fldCharType="begin"/>
            </w:r>
            <w:r w:rsidR="001F4094">
              <w:rPr>
                <w:noProof/>
                <w:webHidden/>
              </w:rPr>
              <w:instrText xml:space="preserve"> PAGEREF _Toc75073557 \h </w:instrText>
            </w:r>
            <w:r w:rsidR="001F4094">
              <w:rPr>
                <w:noProof/>
                <w:webHidden/>
              </w:rPr>
            </w:r>
            <w:r w:rsidR="001F4094">
              <w:rPr>
                <w:noProof/>
                <w:webHidden/>
              </w:rPr>
              <w:fldChar w:fldCharType="separate"/>
            </w:r>
            <w:r>
              <w:rPr>
                <w:noProof/>
                <w:webHidden/>
              </w:rPr>
              <w:t>116</w:t>
            </w:r>
            <w:r w:rsidR="001F4094">
              <w:rPr>
                <w:noProof/>
                <w:webHidden/>
              </w:rPr>
              <w:fldChar w:fldCharType="end"/>
            </w:r>
          </w:hyperlink>
        </w:p>
        <w:p w14:paraId="48749EC5" w14:textId="0690422A" w:rsidR="001F4094" w:rsidRDefault="00CB4EC7">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75073558" w:history="1">
            <w:r w:rsidR="001F4094" w:rsidRPr="00166B47">
              <w:rPr>
                <w:rStyle w:val="-"/>
                <w:noProof/>
              </w:rPr>
              <w:t>20.4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Προγραμματισμένες Διακοπές Υπηρεσίας</w:t>
            </w:r>
            <w:r w:rsidR="001F4094">
              <w:rPr>
                <w:noProof/>
                <w:webHidden/>
              </w:rPr>
              <w:tab/>
            </w:r>
            <w:r w:rsidR="001F4094">
              <w:rPr>
                <w:noProof/>
                <w:webHidden/>
              </w:rPr>
              <w:fldChar w:fldCharType="begin"/>
            </w:r>
            <w:r w:rsidR="001F4094">
              <w:rPr>
                <w:noProof/>
                <w:webHidden/>
              </w:rPr>
              <w:instrText xml:space="preserve"> PAGEREF _Toc75073558 \h </w:instrText>
            </w:r>
            <w:r w:rsidR="001F4094">
              <w:rPr>
                <w:noProof/>
                <w:webHidden/>
              </w:rPr>
            </w:r>
            <w:r w:rsidR="001F4094">
              <w:rPr>
                <w:noProof/>
                <w:webHidden/>
              </w:rPr>
              <w:fldChar w:fldCharType="separate"/>
            </w:r>
            <w:r>
              <w:rPr>
                <w:noProof/>
                <w:webHidden/>
              </w:rPr>
              <w:t>118</w:t>
            </w:r>
            <w:r w:rsidR="001F4094">
              <w:rPr>
                <w:noProof/>
                <w:webHidden/>
              </w:rPr>
              <w:fldChar w:fldCharType="end"/>
            </w:r>
          </w:hyperlink>
        </w:p>
        <w:p w14:paraId="3CFBCED9" w14:textId="28D53511" w:rsidR="001F4094" w:rsidRDefault="00CB4EC7">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75073559" w:history="1">
            <w:r w:rsidR="001F4094" w:rsidRPr="00166B47">
              <w:rPr>
                <w:rStyle w:val="-"/>
                <w:noProof/>
              </w:rPr>
              <w:t>ΠΑΡΑΡΤΗΜΑ ΙΙ – Πίνακας Συμμόρφωσης</w:t>
            </w:r>
            <w:r w:rsidR="001F4094">
              <w:rPr>
                <w:noProof/>
                <w:webHidden/>
              </w:rPr>
              <w:tab/>
            </w:r>
            <w:r w:rsidR="001F4094">
              <w:rPr>
                <w:noProof/>
                <w:webHidden/>
              </w:rPr>
              <w:fldChar w:fldCharType="begin"/>
            </w:r>
            <w:r w:rsidR="001F4094">
              <w:rPr>
                <w:noProof/>
                <w:webHidden/>
              </w:rPr>
              <w:instrText xml:space="preserve"> PAGEREF _Toc75073559 \h </w:instrText>
            </w:r>
            <w:r w:rsidR="001F4094">
              <w:rPr>
                <w:noProof/>
                <w:webHidden/>
              </w:rPr>
            </w:r>
            <w:r w:rsidR="001F4094">
              <w:rPr>
                <w:noProof/>
                <w:webHidden/>
              </w:rPr>
              <w:fldChar w:fldCharType="separate"/>
            </w:r>
            <w:r>
              <w:rPr>
                <w:noProof/>
                <w:webHidden/>
              </w:rPr>
              <w:t>120</w:t>
            </w:r>
            <w:r w:rsidR="001F4094">
              <w:rPr>
                <w:noProof/>
                <w:webHidden/>
              </w:rPr>
              <w:fldChar w:fldCharType="end"/>
            </w:r>
          </w:hyperlink>
        </w:p>
        <w:p w14:paraId="233B2829" w14:textId="36ED28B1" w:rsidR="001F4094" w:rsidRDefault="00CB4EC7">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75073561" w:history="1">
            <w:r w:rsidR="001F4094" w:rsidRPr="00166B47">
              <w:rPr>
                <w:rStyle w:val="-"/>
                <w:noProof/>
              </w:rPr>
              <w:t>ΠΑΡΑΡΤΗΜΑ ΙΙI – ΕΥΡΩΠΑΙΚΟ ΕΝΙΑΙΟ ΕΓΓΡΑΦΟ ΣΥΜΒΑΣΗΣ (ΕΕΕΣ)</w:t>
            </w:r>
            <w:r w:rsidR="001F4094">
              <w:rPr>
                <w:noProof/>
                <w:webHidden/>
              </w:rPr>
              <w:tab/>
            </w:r>
            <w:r w:rsidR="001F4094">
              <w:rPr>
                <w:noProof/>
                <w:webHidden/>
              </w:rPr>
              <w:fldChar w:fldCharType="begin"/>
            </w:r>
            <w:r w:rsidR="001F4094">
              <w:rPr>
                <w:noProof/>
                <w:webHidden/>
              </w:rPr>
              <w:instrText xml:space="preserve"> PAGEREF _Toc75073561 \h </w:instrText>
            </w:r>
            <w:r w:rsidR="001F4094">
              <w:rPr>
                <w:noProof/>
                <w:webHidden/>
              </w:rPr>
            </w:r>
            <w:r w:rsidR="001F4094">
              <w:rPr>
                <w:noProof/>
                <w:webHidden/>
              </w:rPr>
              <w:fldChar w:fldCharType="separate"/>
            </w:r>
            <w:r>
              <w:rPr>
                <w:noProof/>
                <w:webHidden/>
              </w:rPr>
              <w:t>131</w:t>
            </w:r>
            <w:r w:rsidR="001F4094">
              <w:rPr>
                <w:noProof/>
                <w:webHidden/>
              </w:rPr>
              <w:fldChar w:fldCharType="end"/>
            </w:r>
          </w:hyperlink>
        </w:p>
        <w:p w14:paraId="2F8071C1" w14:textId="5F4E1F65" w:rsidR="001F4094" w:rsidRDefault="00CB4EC7">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75073562" w:history="1">
            <w:r w:rsidR="001F4094" w:rsidRPr="00166B47">
              <w:rPr>
                <w:rStyle w:val="-"/>
                <w:noProof/>
              </w:rPr>
              <w:t>ΠΑΡΑΡΤΗΜΑ ΙV – Υπόδειγμα Βιογραφικού Σημειώματος</w:t>
            </w:r>
            <w:r w:rsidR="001F4094">
              <w:rPr>
                <w:noProof/>
                <w:webHidden/>
              </w:rPr>
              <w:tab/>
            </w:r>
            <w:r w:rsidR="001F4094">
              <w:rPr>
                <w:noProof/>
                <w:webHidden/>
              </w:rPr>
              <w:fldChar w:fldCharType="begin"/>
            </w:r>
            <w:r w:rsidR="001F4094">
              <w:rPr>
                <w:noProof/>
                <w:webHidden/>
              </w:rPr>
              <w:instrText xml:space="preserve"> PAGEREF _Toc75073562 \h </w:instrText>
            </w:r>
            <w:r w:rsidR="001F4094">
              <w:rPr>
                <w:noProof/>
                <w:webHidden/>
              </w:rPr>
            </w:r>
            <w:r w:rsidR="001F4094">
              <w:rPr>
                <w:noProof/>
                <w:webHidden/>
              </w:rPr>
              <w:fldChar w:fldCharType="separate"/>
            </w:r>
            <w:r>
              <w:rPr>
                <w:noProof/>
                <w:webHidden/>
              </w:rPr>
              <w:t>132</w:t>
            </w:r>
            <w:r w:rsidR="001F4094">
              <w:rPr>
                <w:noProof/>
                <w:webHidden/>
              </w:rPr>
              <w:fldChar w:fldCharType="end"/>
            </w:r>
          </w:hyperlink>
        </w:p>
        <w:p w14:paraId="6D98D02D" w14:textId="40F2534A" w:rsidR="001F4094" w:rsidRDefault="00CB4EC7">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75073563" w:history="1">
            <w:r w:rsidR="001F4094" w:rsidRPr="00166B47">
              <w:rPr>
                <w:rStyle w:val="-"/>
                <w:noProof/>
              </w:rPr>
              <w:t>ΠΑΡΑΡΤΗΜΑ V – Υπόδειγμα Τεχνικής Προσφοράς</w:t>
            </w:r>
            <w:r w:rsidR="001F4094">
              <w:rPr>
                <w:noProof/>
                <w:webHidden/>
              </w:rPr>
              <w:tab/>
            </w:r>
            <w:r w:rsidR="001F4094">
              <w:rPr>
                <w:noProof/>
                <w:webHidden/>
              </w:rPr>
              <w:fldChar w:fldCharType="begin"/>
            </w:r>
            <w:r w:rsidR="001F4094">
              <w:rPr>
                <w:noProof/>
                <w:webHidden/>
              </w:rPr>
              <w:instrText xml:space="preserve"> PAGEREF _Toc75073563 \h </w:instrText>
            </w:r>
            <w:r w:rsidR="001F4094">
              <w:rPr>
                <w:noProof/>
                <w:webHidden/>
              </w:rPr>
            </w:r>
            <w:r w:rsidR="001F4094">
              <w:rPr>
                <w:noProof/>
                <w:webHidden/>
              </w:rPr>
              <w:fldChar w:fldCharType="separate"/>
            </w:r>
            <w:r>
              <w:rPr>
                <w:noProof/>
                <w:webHidden/>
              </w:rPr>
              <w:t>134</w:t>
            </w:r>
            <w:r w:rsidR="001F4094">
              <w:rPr>
                <w:noProof/>
                <w:webHidden/>
              </w:rPr>
              <w:fldChar w:fldCharType="end"/>
            </w:r>
          </w:hyperlink>
        </w:p>
        <w:p w14:paraId="1A77511A" w14:textId="538BFFCD" w:rsidR="001F4094" w:rsidRDefault="00CB4EC7">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75073564" w:history="1">
            <w:r w:rsidR="001F4094" w:rsidRPr="00166B47">
              <w:rPr>
                <w:rStyle w:val="-"/>
                <w:noProof/>
              </w:rPr>
              <w:t>ΠΑΡΑΡΤΗΜΑ VΙ – Υπόδειγμα Οικονομικής Προσφοράς</w:t>
            </w:r>
            <w:r w:rsidR="001F4094">
              <w:rPr>
                <w:noProof/>
                <w:webHidden/>
              </w:rPr>
              <w:tab/>
            </w:r>
            <w:r w:rsidR="001F4094">
              <w:rPr>
                <w:noProof/>
                <w:webHidden/>
              </w:rPr>
              <w:fldChar w:fldCharType="begin"/>
            </w:r>
            <w:r w:rsidR="001F4094">
              <w:rPr>
                <w:noProof/>
                <w:webHidden/>
              </w:rPr>
              <w:instrText xml:space="preserve"> PAGEREF _Toc75073564 \h </w:instrText>
            </w:r>
            <w:r w:rsidR="001F4094">
              <w:rPr>
                <w:noProof/>
                <w:webHidden/>
              </w:rPr>
            </w:r>
            <w:r w:rsidR="001F4094">
              <w:rPr>
                <w:noProof/>
                <w:webHidden/>
              </w:rPr>
              <w:fldChar w:fldCharType="separate"/>
            </w:r>
            <w:r>
              <w:rPr>
                <w:noProof/>
                <w:webHidden/>
              </w:rPr>
              <w:t>135</w:t>
            </w:r>
            <w:r w:rsidR="001F4094">
              <w:rPr>
                <w:noProof/>
                <w:webHidden/>
              </w:rPr>
              <w:fldChar w:fldCharType="end"/>
            </w:r>
          </w:hyperlink>
        </w:p>
        <w:p w14:paraId="6E6F0492" w14:textId="266DF3BF" w:rsidR="001F4094" w:rsidRDefault="00CB4EC7">
          <w:pPr>
            <w:pStyle w:val="31"/>
            <w:tabs>
              <w:tab w:val="left" w:pos="880"/>
              <w:tab w:val="right" w:leader="dot" w:pos="9962"/>
            </w:tabs>
            <w:rPr>
              <w:rFonts w:asciiTheme="minorHAnsi" w:eastAsiaTheme="minorEastAsia" w:hAnsiTheme="minorHAnsi" w:cstheme="minorBidi"/>
              <w:i w:val="0"/>
              <w:iCs w:val="0"/>
              <w:noProof/>
              <w:sz w:val="22"/>
              <w:szCs w:val="22"/>
              <w:lang w:val="en-US" w:eastAsia="en-US"/>
            </w:rPr>
          </w:pPr>
          <w:hyperlink w:anchor="_Toc75073565" w:history="1">
            <w:r w:rsidR="001F4094" w:rsidRPr="00166B47">
              <w:rPr>
                <w:rStyle w:val="-"/>
                <w:noProof/>
              </w:rPr>
              <w:t>1.</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Έτοιμο Λογισμικό</w:t>
            </w:r>
            <w:r w:rsidR="001F4094">
              <w:rPr>
                <w:noProof/>
                <w:webHidden/>
              </w:rPr>
              <w:tab/>
            </w:r>
            <w:r w:rsidR="001F4094">
              <w:rPr>
                <w:noProof/>
                <w:webHidden/>
              </w:rPr>
              <w:fldChar w:fldCharType="begin"/>
            </w:r>
            <w:r w:rsidR="001F4094">
              <w:rPr>
                <w:noProof/>
                <w:webHidden/>
              </w:rPr>
              <w:instrText xml:space="preserve"> PAGEREF _Toc75073565 \h </w:instrText>
            </w:r>
            <w:r w:rsidR="001F4094">
              <w:rPr>
                <w:noProof/>
                <w:webHidden/>
              </w:rPr>
            </w:r>
            <w:r w:rsidR="001F4094">
              <w:rPr>
                <w:noProof/>
                <w:webHidden/>
              </w:rPr>
              <w:fldChar w:fldCharType="separate"/>
            </w:r>
            <w:r>
              <w:rPr>
                <w:noProof/>
                <w:webHidden/>
              </w:rPr>
              <w:t>135</w:t>
            </w:r>
            <w:r w:rsidR="001F4094">
              <w:rPr>
                <w:noProof/>
                <w:webHidden/>
              </w:rPr>
              <w:fldChar w:fldCharType="end"/>
            </w:r>
          </w:hyperlink>
        </w:p>
        <w:p w14:paraId="340F42BC" w14:textId="42EC0FE1" w:rsidR="001F4094" w:rsidRDefault="00CB4EC7">
          <w:pPr>
            <w:pStyle w:val="31"/>
            <w:tabs>
              <w:tab w:val="left" w:pos="880"/>
              <w:tab w:val="right" w:leader="dot" w:pos="9962"/>
            </w:tabs>
            <w:rPr>
              <w:rFonts w:asciiTheme="minorHAnsi" w:eastAsiaTheme="minorEastAsia" w:hAnsiTheme="minorHAnsi" w:cstheme="minorBidi"/>
              <w:i w:val="0"/>
              <w:iCs w:val="0"/>
              <w:noProof/>
              <w:sz w:val="22"/>
              <w:szCs w:val="22"/>
              <w:lang w:val="en-US" w:eastAsia="en-US"/>
            </w:rPr>
          </w:pPr>
          <w:hyperlink w:anchor="_Toc75073566" w:history="1">
            <w:r w:rsidR="001F4094" w:rsidRPr="00166B47">
              <w:rPr>
                <w:rStyle w:val="-"/>
                <w:noProof/>
              </w:rPr>
              <w:t>2.</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Εφαρμογές</w:t>
            </w:r>
            <w:r w:rsidR="001F4094">
              <w:rPr>
                <w:noProof/>
                <w:webHidden/>
              </w:rPr>
              <w:tab/>
            </w:r>
            <w:r w:rsidR="001F4094">
              <w:rPr>
                <w:noProof/>
                <w:webHidden/>
              </w:rPr>
              <w:fldChar w:fldCharType="begin"/>
            </w:r>
            <w:r w:rsidR="001F4094">
              <w:rPr>
                <w:noProof/>
                <w:webHidden/>
              </w:rPr>
              <w:instrText xml:space="preserve"> PAGEREF _Toc75073566 \h </w:instrText>
            </w:r>
            <w:r w:rsidR="001F4094">
              <w:rPr>
                <w:noProof/>
                <w:webHidden/>
              </w:rPr>
            </w:r>
            <w:r w:rsidR="001F4094">
              <w:rPr>
                <w:noProof/>
                <w:webHidden/>
              </w:rPr>
              <w:fldChar w:fldCharType="separate"/>
            </w:r>
            <w:r>
              <w:rPr>
                <w:noProof/>
                <w:webHidden/>
              </w:rPr>
              <w:t>135</w:t>
            </w:r>
            <w:r w:rsidR="001F4094">
              <w:rPr>
                <w:noProof/>
                <w:webHidden/>
              </w:rPr>
              <w:fldChar w:fldCharType="end"/>
            </w:r>
          </w:hyperlink>
        </w:p>
        <w:p w14:paraId="487FFD23" w14:textId="64FEF5F7" w:rsidR="001F4094" w:rsidRDefault="00CB4EC7">
          <w:pPr>
            <w:pStyle w:val="31"/>
            <w:tabs>
              <w:tab w:val="left" w:pos="880"/>
              <w:tab w:val="right" w:leader="dot" w:pos="9962"/>
            </w:tabs>
            <w:rPr>
              <w:rFonts w:asciiTheme="minorHAnsi" w:eastAsiaTheme="minorEastAsia" w:hAnsiTheme="minorHAnsi" w:cstheme="minorBidi"/>
              <w:i w:val="0"/>
              <w:iCs w:val="0"/>
              <w:noProof/>
              <w:sz w:val="22"/>
              <w:szCs w:val="22"/>
              <w:lang w:val="en-US" w:eastAsia="en-US"/>
            </w:rPr>
          </w:pPr>
          <w:hyperlink w:anchor="_Toc75073567" w:history="1">
            <w:r w:rsidR="001F4094" w:rsidRPr="00166B47">
              <w:rPr>
                <w:rStyle w:val="-"/>
                <w:noProof/>
              </w:rPr>
              <w:t>3.</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Υπηρεσίες</w:t>
            </w:r>
            <w:r w:rsidR="001F4094">
              <w:rPr>
                <w:noProof/>
                <w:webHidden/>
              </w:rPr>
              <w:tab/>
            </w:r>
            <w:r w:rsidR="001F4094">
              <w:rPr>
                <w:noProof/>
                <w:webHidden/>
              </w:rPr>
              <w:fldChar w:fldCharType="begin"/>
            </w:r>
            <w:r w:rsidR="001F4094">
              <w:rPr>
                <w:noProof/>
                <w:webHidden/>
              </w:rPr>
              <w:instrText xml:space="preserve"> PAGEREF _Toc75073567 \h </w:instrText>
            </w:r>
            <w:r w:rsidR="001F4094">
              <w:rPr>
                <w:noProof/>
                <w:webHidden/>
              </w:rPr>
            </w:r>
            <w:r w:rsidR="001F4094">
              <w:rPr>
                <w:noProof/>
                <w:webHidden/>
              </w:rPr>
              <w:fldChar w:fldCharType="separate"/>
            </w:r>
            <w:r>
              <w:rPr>
                <w:noProof/>
                <w:webHidden/>
              </w:rPr>
              <w:t>136</w:t>
            </w:r>
            <w:r w:rsidR="001F4094">
              <w:rPr>
                <w:noProof/>
                <w:webHidden/>
              </w:rPr>
              <w:fldChar w:fldCharType="end"/>
            </w:r>
          </w:hyperlink>
        </w:p>
        <w:p w14:paraId="711F158F" w14:textId="38FA2C39" w:rsidR="001F4094" w:rsidRDefault="00CB4EC7">
          <w:pPr>
            <w:pStyle w:val="31"/>
            <w:tabs>
              <w:tab w:val="left" w:pos="880"/>
              <w:tab w:val="right" w:leader="dot" w:pos="9962"/>
            </w:tabs>
            <w:rPr>
              <w:rFonts w:asciiTheme="minorHAnsi" w:eastAsiaTheme="minorEastAsia" w:hAnsiTheme="minorHAnsi" w:cstheme="minorBidi"/>
              <w:i w:val="0"/>
              <w:iCs w:val="0"/>
              <w:noProof/>
              <w:sz w:val="22"/>
              <w:szCs w:val="22"/>
              <w:lang w:val="en-US" w:eastAsia="en-US"/>
            </w:rPr>
          </w:pPr>
          <w:hyperlink w:anchor="_Toc75073568" w:history="1">
            <w:r w:rsidR="001F4094" w:rsidRPr="00166B47">
              <w:rPr>
                <w:rStyle w:val="-"/>
                <w:noProof/>
              </w:rPr>
              <w:t>4.</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Άλλες δαπάνες</w:t>
            </w:r>
            <w:r w:rsidR="001F4094">
              <w:rPr>
                <w:noProof/>
                <w:webHidden/>
              </w:rPr>
              <w:tab/>
            </w:r>
            <w:r w:rsidR="001F4094">
              <w:rPr>
                <w:noProof/>
                <w:webHidden/>
              </w:rPr>
              <w:fldChar w:fldCharType="begin"/>
            </w:r>
            <w:r w:rsidR="001F4094">
              <w:rPr>
                <w:noProof/>
                <w:webHidden/>
              </w:rPr>
              <w:instrText xml:space="preserve"> PAGEREF _Toc75073568 \h </w:instrText>
            </w:r>
            <w:r w:rsidR="001F4094">
              <w:rPr>
                <w:noProof/>
                <w:webHidden/>
              </w:rPr>
            </w:r>
            <w:r w:rsidR="001F4094">
              <w:rPr>
                <w:noProof/>
                <w:webHidden/>
              </w:rPr>
              <w:fldChar w:fldCharType="separate"/>
            </w:r>
            <w:r>
              <w:rPr>
                <w:noProof/>
                <w:webHidden/>
              </w:rPr>
              <w:t>136</w:t>
            </w:r>
            <w:r w:rsidR="001F4094">
              <w:rPr>
                <w:noProof/>
                <w:webHidden/>
              </w:rPr>
              <w:fldChar w:fldCharType="end"/>
            </w:r>
          </w:hyperlink>
        </w:p>
        <w:p w14:paraId="508AF3BA" w14:textId="61DB6A34" w:rsidR="001F4094" w:rsidRDefault="00CB4EC7">
          <w:pPr>
            <w:pStyle w:val="31"/>
            <w:tabs>
              <w:tab w:val="left" w:pos="880"/>
              <w:tab w:val="right" w:leader="dot" w:pos="9962"/>
            </w:tabs>
            <w:rPr>
              <w:rFonts w:asciiTheme="minorHAnsi" w:eastAsiaTheme="minorEastAsia" w:hAnsiTheme="minorHAnsi" w:cstheme="minorBidi"/>
              <w:i w:val="0"/>
              <w:iCs w:val="0"/>
              <w:noProof/>
              <w:sz w:val="22"/>
              <w:szCs w:val="22"/>
              <w:lang w:val="en-US" w:eastAsia="en-US"/>
            </w:rPr>
          </w:pPr>
          <w:hyperlink w:anchor="_Toc75073569" w:history="1">
            <w:r w:rsidR="001F4094" w:rsidRPr="00166B47">
              <w:rPr>
                <w:rStyle w:val="-"/>
                <w:noProof/>
              </w:rPr>
              <w:t>5.</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Συγκεντρωτικός Πίνακας Οικονομικής Προσφοράς Έργου</w:t>
            </w:r>
            <w:r w:rsidR="001F4094">
              <w:rPr>
                <w:noProof/>
                <w:webHidden/>
              </w:rPr>
              <w:tab/>
            </w:r>
            <w:r w:rsidR="001F4094">
              <w:rPr>
                <w:noProof/>
                <w:webHidden/>
              </w:rPr>
              <w:fldChar w:fldCharType="begin"/>
            </w:r>
            <w:r w:rsidR="001F4094">
              <w:rPr>
                <w:noProof/>
                <w:webHidden/>
              </w:rPr>
              <w:instrText xml:space="preserve"> PAGEREF _Toc75073569 \h </w:instrText>
            </w:r>
            <w:r w:rsidR="001F4094">
              <w:rPr>
                <w:noProof/>
                <w:webHidden/>
              </w:rPr>
            </w:r>
            <w:r w:rsidR="001F4094">
              <w:rPr>
                <w:noProof/>
                <w:webHidden/>
              </w:rPr>
              <w:fldChar w:fldCharType="separate"/>
            </w:r>
            <w:r>
              <w:rPr>
                <w:noProof/>
                <w:webHidden/>
              </w:rPr>
              <w:t>136</w:t>
            </w:r>
            <w:r w:rsidR="001F4094">
              <w:rPr>
                <w:noProof/>
                <w:webHidden/>
              </w:rPr>
              <w:fldChar w:fldCharType="end"/>
            </w:r>
          </w:hyperlink>
        </w:p>
        <w:p w14:paraId="7DB50C3F" w14:textId="6AD921FB" w:rsidR="001F4094" w:rsidRDefault="00CB4EC7">
          <w:pPr>
            <w:pStyle w:val="31"/>
            <w:tabs>
              <w:tab w:val="left" w:pos="880"/>
              <w:tab w:val="right" w:leader="dot" w:pos="9962"/>
            </w:tabs>
            <w:rPr>
              <w:rFonts w:asciiTheme="minorHAnsi" w:eastAsiaTheme="minorEastAsia" w:hAnsiTheme="minorHAnsi" w:cstheme="minorBidi"/>
              <w:i w:val="0"/>
              <w:iCs w:val="0"/>
              <w:noProof/>
              <w:sz w:val="22"/>
              <w:szCs w:val="22"/>
              <w:lang w:val="en-US" w:eastAsia="en-US"/>
            </w:rPr>
          </w:pPr>
          <w:hyperlink w:anchor="_Toc75073570" w:history="1">
            <w:r w:rsidR="001F4094" w:rsidRPr="00166B47">
              <w:rPr>
                <w:rStyle w:val="-"/>
                <w:noProof/>
              </w:rPr>
              <w:t>6.</w:t>
            </w:r>
            <w:r w:rsidR="001F4094">
              <w:rPr>
                <w:rFonts w:asciiTheme="minorHAnsi" w:eastAsiaTheme="minorEastAsia" w:hAnsiTheme="minorHAnsi" w:cstheme="minorBidi"/>
                <w:i w:val="0"/>
                <w:iCs w:val="0"/>
                <w:noProof/>
                <w:sz w:val="22"/>
                <w:szCs w:val="22"/>
                <w:lang w:val="en-US" w:eastAsia="en-US"/>
              </w:rPr>
              <w:tab/>
            </w:r>
            <w:r w:rsidR="001F4094" w:rsidRPr="00166B47">
              <w:rPr>
                <w:rStyle w:val="-"/>
                <w:noProof/>
              </w:rPr>
              <w:t>Συγκεντρωτικός Πίνακας Οικονομικής Προσφοράς Συντήρησης</w:t>
            </w:r>
            <w:r w:rsidR="001F4094">
              <w:rPr>
                <w:noProof/>
                <w:webHidden/>
              </w:rPr>
              <w:tab/>
            </w:r>
            <w:r w:rsidR="001F4094">
              <w:rPr>
                <w:noProof/>
                <w:webHidden/>
              </w:rPr>
              <w:fldChar w:fldCharType="begin"/>
            </w:r>
            <w:r w:rsidR="001F4094">
              <w:rPr>
                <w:noProof/>
                <w:webHidden/>
              </w:rPr>
              <w:instrText xml:space="preserve"> PAGEREF _Toc75073570 \h </w:instrText>
            </w:r>
            <w:r w:rsidR="001F4094">
              <w:rPr>
                <w:noProof/>
                <w:webHidden/>
              </w:rPr>
            </w:r>
            <w:r w:rsidR="001F4094">
              <w:rPr>
                <w:noProof/>
                <w:webHidden/>
              </w:rPr>
              <w:fldChar w:fldCharType="separate"/>
            </w:r>
            <w:r>
              <w:rPr>
                <w:noProof/>
                <w:webHidden/>
              </w:rPr>
              <w:t>137</w:t>
            </w:r>
            <w:r w:rsidR="001F4094">
              <w:rPr>
                <w:noProof/>
                <w:webHidden/>
              </w:rPr>
              <w:fldChar w:fldCharType="end"/>
            </w:r>
          </w:hyperlink>
        </w:p>
        <w:p w14:paraId="25A3B963" w14:textId="5087DB01" w:rsidR="001F4094" w:rsidRDefault="00CB4EC7">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75073571" w:history="1">
            <w:r w:rsidR="001F4094" w:rsidRPr="00166B47">
              <w:rPr>
                <w:rStyle w:val="-"/>
                <w:noProof/>
              </w:rPr>
              <w:t>ΠΑΡΑΡΤΗΜΑ VII – Υποδείγματα Εγγυητικών Επιστολών</w:t>
            </w:r>
            <w:r w:rsidR="001F4094">
              <w:rPr>
                <w:noProof/>
                <w:webHidden/>
              </w:rPr>
              <w:tab/>
            </w:r>
            <w:r w:rsidR="001F4094">
              <w:rPr>
                <w:noProof/>
                <w:webHidden/>
              </w:rPr>
              <w:fldChar w:fldCharType="begin"/>
            </w:r>
            <w:r w:rsidR="001F4094">
              <w:rPr>
                <w:noProof/>
                <w:webHidden/>
              </w:rPr>
              <w:instrText xml:space="preserve"> PAGEREF _Toc75073571 \h </w:instrText>
            </w:r>
            <w:r w:rsidR="001F4094">
              <w:rPr>
                <w:noProof/>
                <w:webHidden/>
              </w:rPr>
            </w:r>
            <w:r w:rsidR="001F4094">
              <w:rPr>
                <w:noProof/>
                <w:webHidden/>
              </w:rPr>
              <w:fldChar w:fldCharType="separate"/>
            </w:r>
            <w:r>
              <w:rPr>
                <w:noProof/>
                <w:webHidden/>
              </w:rPr>
              <w:t>138</w:t>
            </w:r>
            <w:r w:rsidR="001F4094">
              <w:rPr>
                <w:noProof/>
                <w:webHidden/>
              </w:rPr>
              <w:fldChar w:fldCharType="end"/>
            </w:r>
          </w:hyperlink>
        </w:p>
        <w:p w14:paraId="150BBF0B" w14:textId="4A8EDF65" w:rsidR="001F4094" w:rsidRDefault="00CB4EC7">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75073572" w:history="1">
            <w:r w:rsidR="001F4094" w:rsidRPr="00166B47">
              <w:rPr>
                <w:rStyle w:val="-"/>
                <w:noProof/>
              </w:rPr>
              <w:t>1.</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Εγγυητική Επιστολή Συμμετοχής</w:t>
            </w:r>
            <w:r w:rsidR="001F4094">
              <w:rPr>
                <w:noProof/>
                <w:webHidden/>
              </w:rPr>
              <w:tab/>
            </w:r>
            <w:r w:rsidR="001F4094">
              <w:rPr>
                <w:noProof/>
                <w:webHidden/>
              </w:rPr>
              <w:fldChar w:fldCharType="begin"/>
            </w:r>
            <w:r w:rsidR="001F4094">
              <w:rPr>
                <w:noProof/>
                <w:webHidden/>
              </w:rPr>
              <w:instrText xml:space="preserve"> PAGEREF _Toc75073572 \h </w:instrText>
            </w:r>
            <w:r w:rsidR="001F4094">
              <w:rPr>
                <w:noProof/>
                <w:webHidden/>
              </w:rPr>
            </w:r>
            <w:r w:rsidR="001F4094">
              <w:rPr>
                <w:noProof/>
                <w:webHidden/>
              </w:rPr>
              <w:fldChar w:fldCharType="separate"/>
            </w:r>
            <w:r>
              <w:rPr>
                <w:noProof/>
                <w:webHidden/>
              </w:rPr>
              <w:t>138</w:t>
            </w:r>
            <w:r w:rsidR="001F4094">
              <w:rPr>
                <w:noProof/>
                <w:webHidden/>
              </w:rPr>
              <w:fldChar w:fldCharType="end"/>
            </w:r>
          </w:hyperlink>
        </w:p>
        <w:p w14:paraId="7EACC5AF" w14:textId="04BCD0F7" w:rsidR="001F4094" w:rsidRDefault="00CB4EC7">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75073573" w:history="1">
            <w:r w:rsidR="001F4094" w:rsidRPr="00166B47">
              <w:rPr>
                <w:rStyle w:val="-"/>
                <w:noProof/>
              </w:rPr>
              <w:t>2.</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Εγγυητική Επιστολή Καλής Εκτέλεσης</w:t>
            </w:r>
            <w:r w:rsidR="001F4094">
              <w:rPr>
                <w:noProof/>
                <w:webHidden/>
              </w:rPr>
              <w:tab/>
            </w:r>
            <w:r w:rsidR="001F4094">
              <w:rPr>
                <w:noProof/>
                <w:webHidden/>
              </w:rPr>
              <w:fldChar w:fldCharType="begin"/>
            </w:r>
            <w:r w:rsidR="001F4094">
              <w:rPr>
                <w:noProof/>
                <w:webHidden/>
              </w:rPr>
              <w:instrText xml:space="preserve"> PAGEREF _Toc75073573 \h </w:instrText>
            </w:r>
            <w:r w:rsidR="001F4094">
              <w:rPr>
                <w:noProof/>
                <w:webHidden/>
              </w:rPr>
            </w:r>
            <w:r w:rsidR="001F4094">
              <w:rPr>
                <w:noProof/>
                <w:webHidden/>
              </w:rPr>
              <w:fldChar w:fldCharType="separate"/>
            </w:r>
            <w:r>
              <w:rPr>
                <w:noProof/>
                <w:webHidden/>
              </w:rPr>
              <w:t>139</w:t>
            </w:r>
            <w:r w:rsidR="001F4094">
              <w:rPr>
                <w:noProof/>
                <w:webHidden/>
              </w:rPr>
              <w:fldChar w:fldCharType="end"/>
            </w:r>
          </w:hyperlink>
        </w:p>
        <w:p w14:paraId="4528CFB9" w14:textId="2C066374" w:rsidR="001F4094" w:rsidRDefault="00CB4EC7">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75073575" w:history="1">
            <w:r w:rsidR="001F4094" w:rsidRPr="00166B47">
              <w:rPr>
                <w:rStyle w:val="-"/>
                <w:noProof/>
              </w:rPr>
              <w:t>3.</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Εγγυητική Επιστολή Προκαταβολής</w:t>
            </w:r>
            <w:r w:rsidR="001F4094">
              <w:rPr>
                <w:noProof/>
                <w:webHidden/>
              </w:rPr>
              <w:tab/>
            </w:r>
            <w:r w:rsidR="001F4094">
              <w:rPr>
                <w:noProof/>
                <w:webHidden/>
              </w:rPr>
              <w:fldChar w:fldCharType="begin"/>
            </w:r>
            <w:r w:rsidR="001F4094">
              <w:rPr>
                <w:noProof/>
                <w:webHidden/>
              </w:rPr>
              <w:instrText xml:space="preserve"> PAGEREF _Toc75073575 \h </w:instrText>
            </w:r>
            <w:r w:rsidR="001F4094">
              <w:rPr>
                <w:noProof/>
                <w:webHidden/>
              </w:rPr>
            </w:r>
            <w:r w:rsidR="001F4094">
              <w:rPr>
                <w:noProof/>
                <w:webHidden/>
              </w:rPr>
              <w:fldChar w:fldCharType="separate"/>
            </w:r>
            <w:r>
              <w:rPr>
                <w:noProof/>
                <w:webHidden/>
              </w:rPr>
              <w:t>140</w:t>
            </w:r>
            <w:r w:rsidR="001F4094">
              <w:rPr>
                <w:noProof/>
                <w:webHidden/>
              </w:rPr>
              <w:fldChar w:fldCharType="end"/>
            </w:r>
          </w:hyperlink>
        </w:p>
        <w:p w14:paraId="49B5BD81" w14:textId="12F16810" w:rsidR="001F4094" w:rsidRDefault="00CB4EC7">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75073576" w:history="1">
            <w:r w:rsidR="001F4094" w:rsidRPr="00166B47">
              <w:rPr>
                <w:rStyle w:val="-"/>
                <w:noProof/>
              </w:rPr>
              <w:t>4.</w:t>
            </w:r>
            <w:r w:rsidR="001F4094">
              <w:rPr>
                <w:rFonts w:asciiTheme="minorHAnsi" w:eastAsiaTheme="minorEastAsia" w:hAnsiTheme="minorHAnsi" w:cstheme="minorBidi"/>
                <w:smallCaps w:val="0"/>
                <w:noProof/>
                <w:sz w:val="22"/>
                <w:szCs w:val="22"/>
                <w:lang w:val="en-US" w:eastAsia="en-US"/>
              </w:rPr>
              <w:tab/>
            </w:r>
            <w:r w:rsidR="001F4094" w:rsidRPr="00166B47">
              <w:rPr>
                <w:rStyle w:val="-"/>
                <w:noProof/>
              </w:rPr>
              <w:t>Εγγυητική Επιστολή Καλής Λειτουργίας</w:t>
            </w:r>
            <w:r w:rsidR="001F4094">
              <w:rPr>
                <w:noProof/>
                <w:webHidden/>
              </w:rPr>
              <w:tab/>
            </w:r>
            <w:r w:rsidR="001F4094">
              <w:rPr>
                <w:noProof/>
                <w:webHidden/>
              </w:rPr>
              <w:fldChar w:fldCharType="begin"/>
            </w:r>
            <w:r w:rsidR="001F4094">
              <w:rPr>
                <w:noProof/>
                <w:webHidden/>
              </w:rPr>
              <w:instrText xml:space="preserve"> PAGEREF _Toc75073576 \h </w:instrText>
            </w:r>
            <w:r w:rsidR="001F4094">
              <w:rPr>
                <w:noProof/>
                <w:webHidden/>
              </w:rPr>
            </w:r>
            <w:r w:rsidR="001F4094">
              <w:rPr>
                <w:noProof/>
                <w:webHidden/>
              </w:rPr>
              <w:fldChar w:fldCharType="separate"/>
            </w:r>
            <w:r>
              <w:rPr>
                <w:noProof/>
                <w:webHidden/>
              </w:rPr>
              <w:t>142</w:t>
            </w:r>
            <w:r w:rsidR="001F4094">
              <w:rPr>
                <w:noProof/>
                <w:webHidden/>
              </w:rPr>
              <w:fldChar w:fldCharType="end"/>
            </w:r>
          </w:hyperlink>
        </w:p>
        <w:p w14:paraId="5C33DAC6" w14:textId="5FBEF87E" w:rsidR="001F4094" w:rsidRPr="001F4094" w:rsidRDefault="00CB4EC7">
          <w:pPr>
            <w:pStyle w:val="25"/>
            <w:tabs>
              <w:tab w:val="right" w:leader="dot" w:pos="9962"/>
            </w:tabs>
            <w:rPr>
              <w:rFonts w:asciiTheme="minorHAnsi" w:eastAsiaTheme="minorEastAsia" w:hAnsiTheme="minorHAnsi" w:cstheme="minorBidi"/>
              <w:b/>
              <w:smallCaps w:val="0"/>
              <w:noProof/>
              <w:sz w:val="22"/>
              <w:szCs w:val="22"/>
              <w:lang w:val="en-US" w:eastAsia="en-US"/>
            </w:rPr>
          </w:pPr>
          <w:hyperlink w:anchor="_Toc75073577" w:history="1">
            <w:r w:rsidR="001F4094" w:rsidRPr="001F4094">
              <w:rPr>
                <w:rStyle w:val="-"/>
                <w:b/>
                <w:noProof/>
              </w:rPr>
              <w:t>ΠΑΡΑΡΤΗΜΑ ΙΧ – ΕΝΗΜΕΡΩΣΗ ΓΙΑ ΤΗΝ ΕΠΕΞΕΡΓΑΣΙΑ ΠΡΟΣΩΠΙΚΩΝ ΔΕΔΟΜΕΝΩΝ</w:t>
            </w:r>
            <w:r w:rsidR="001F4094" w:rsidRPr="001F4094">
              <w:rPr>
                <w:b/>
                <w:noProof/>
                <w:webHidden/>
              </w:rPr>
              <w:tab/>
            </w:r>
            <w:r w:rsidR="001F4094" w:rsidRPr="001F4094">
              <w:rPr>
                <w:b/>
                <w:noProof/>
                <w:webHidden/>
              </w:rPr>
              <w:fldChar w:fldCharType="begin"/>
            </w:r>
            <w:r w:rsidR="001F4094" w:rsidRPr="001F4094">
              <w:rPr>
                <w:b/>
                <w:noProof/>
                <w:webHidden/>
              </w:rPr>
              <w:instrText xml:space="preserve"> PAGEREF _Toc75073577 \h </w:instrText>
            </w:r>
            <w:r w:rsidR="001F4094" w:rsidRPr="001F4094">
              <w:rPr>
                <w:b/>
                <w:noProof/>
                <w:webHidden/>
              </w:rPr>
            </w:r>
            <w:r w:rsidR="001F4094" w:rsidRPr="001F4094">
              <w:rPr>
                <w:b/>
                <w:noProof/>
                <w:webHidden/>
              </w:rPr>
              <w:fldChar w:fldCharType="separate"/>
            </w:r>
            <w:r>
              <w:rPr>
                <w:b/>
                <w:noProof/>
                <w:webHidden/>
              </w:rPr>
              <w:t>143</w:t>
            </w:r>
            <w:r w:rsidR="001F4094" w:rsidRPr="001F4094">
              <w:rPr>
                <w:b/>
                <w:noProof/>
                <w:webHidden/>
              </w:rPr>
              <w:fldChar w:fldCharType="end"/>
            </w:r>
          </w:hyperlink>
        </w:p>
        <w:p w14:paraId="4C5CC0C2" w14:textId="77777777" w:rsidR="00AD4308" w:rsidRPr="00897475" w:rsidRDefault="00BD1A4A">
          <w:r w:rsidRPr="00897475">
            <w:rPr>
              <w:b/>
              <w:bCs/>
              <w:noProof/>
            </w:rPr>
            <w:fldChar w:fldCharType="end"/>
          </w:r>
        </w:p>
      </w:sdtContent>
    </w:sdt>
    <w:p w14:paraId="1D5BC2B9" w14:textId="77777777" w:rsidR="0086087F" w:rsidRPr="00897475" w:rsidRDefault="0086087F" w:rsidP="004A1D19">
      <w:pPr>
        <w:pStyle w:val="1"/>
        <w:keepNext/>
        <w:pageBreakBefore/>
        <w:numPr>
          <w:ilvl w:val="0"/>
          <w:numId w:val="11"/>
        </w:numPr>
        <w:pBdr>
          <w:top w:val="none" w:sz="0" w:space="0" w:color="000000"/>
          <w:left w:val="none" w:sz="0" w:space="0" w:color="000000"/>
          <w:bottom w:val="single" w:sz="18" w:space="1" w:color="000080"/>
          <w:right w:val="none" w:sz="0" w:space="0" w:color="000000"/>
        </w:pBdr>
        <w:suppressAutoHyphens/>
        <w:spacing w:before="320"/>
      </w:pPr>
      <w:bookmarkStart w:id="9" w:name="_Toc67672355"/>
      <w:bookmarkStart w:id="10" w:name="_Toc31307627"/>
      <w:bookmarkStart w:id="11" w:name="_Toc75073405"/>
      <w:bookmarkEnd w:id="9"/>
      <w:r w:rsidRPr="00897475">
        <w:lastRenderedPageBreak/>
        <w:t>ΑΝΑΘΕΤΟΥΣΑ ΑΡΧΗ ΚΑΙ ΑΝΤΙΚΕΙΜΕΝΟ ΣΥΜΒΑΣΗΣ</w:t>
      </w:r>
      <w:bookmarkEnd w:id="3"/>
      <w:bookmarkEnd w:id="10"/>
      <w:bookmarkEnd w:id="11"/>
    </w:p>
    <w:p w14:paraId="6449EA6D"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12" w:name="_Toc496694154"/>
      <w:bookmarkStart w:id="13" w:name="_Toc31307628"/>
      <w:bookmarkStart w:id="14" w:name="_Toc75073406"/>
      <w:bookmarkEnd w:id="4"/>
      <w:r w:rsidRPr="00897475">
        <w:t>Στοιχεία Αναθέτουσας Αρχής</w:t>
      </w:r>
      <w:bookmarkEnd w:id="12"/>
      <w:bookmarkEnd w:id="13"/>
      <w:bookmarkEnd w:id="14"/>
      <w:r w:rsidRPr="00897475">
        <w:t xml:space="preserve"> </w:t>
      </w:r>
    </w:p>
    <w:p w14:paraId="02B352C9" w14:textId="77777777" w:rsidR="0086087F" w:rsidRPr="00897475" w:rsidRDefault="0086087F" w:rsidP="0086087F">
      <w:pPr>
        <w:pStyle w:val="normalwithoutspacing"/>
        <w:rPr>
          <w:rFonts w:cs="Tahoma"/>
          <w:szCs w:val="22"/>
        </w:rPr>
      </w:pPr>
    </w:p>
    <w:p w14:paraId="347B8DCF" w14:textId="77777777" w:rsidR="0086087F" w:rsidRDefault="0086087F" w:rsidP="0086087F">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A84410" w:rsidRPr="00A334BA" w14:paraId="5C8C92A3" w14:textId="77777777" w:rsidTr="00A84410">
        <w:tc>
          <w:tcPr>
            <w:tcW w:w="5245" w:type="dxa"/>
            <w:tcBorders>
              <w:top w:val="single" w:sz="4" w:space="0" w:color="000000"/>
              <w:left w:val="single" w:sz="4" w:space="0" w:color="000000"/>
              <w:bottom w:val="single" w:sz="4" w:space="0" w:color="000000"/>
            </w:tcBorders>
            <w:shd w:val="clear" w:color="auto" w:fill="auto"/>
          </w:tcPr>
          <w:p w14:paraId="02FC1F2A" w14:textId="77777777" w:rsidR="00A84410" w:rsidRPr="00603221" w:rsidRDefault="00A84410" w:rsidP="00A84410">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D443406" w14:textId="77777777" w:rsidR="00A84410" w:rsidRPr="00603221" w:rsidRDefault="00A84410" w:rsidP="00A84410">
            <w:pPr>
              <w:pStyle w:val="normalwithoutspacing"/>
              <w:snapToGrid w:val="0"/>
              <w:rPr>
                <w:rFonts w:cs="Tahoma"/>
                <w:szCs w:val="22"/>
              </w:rPr>
            </w:pPr>
            <w:r w:rsidRPr="00603221">
              <w:rPr>
                <w:rFonts w:cs="Tahoma"/>
                <w:szCs w:val="22"/>
              </w:rPr>
              <w:t xml:space="preserve">ΚΟΙΝΩΝΙΑ ΤΗΣ ΠΛΗΡΟΦΟΡΙΑΣ </w:t>
            </w:r>
            <w:r w:rsidR="004175E2">
              <w:rPr>
                <w:rFonts w:cs="Tahoma"/>
                <w:szCs w:val="22"/>
              </w:rPr>
              <w:t>Μ.</w:t>
            </w:r>
            <w:r w:rsidRPr="00603221">
              <w:rPr>
                <w:rFonts w:cs="Tahoma"/>
                <w:szCs w:val="22"/>
              </w:rPr>
              <w:t>Α.Ε.</w:t>
            </w:r>
          </w:p>
        </w:tc>
      </w:tr>
      <w:tr w:rsidR="00A84410" w:rsidRPr="004D0444" w14:paraId="3277A517" w14:textId="77777777" w:rsidTr="00A84410">
        <w:tc>
          <w:tcPr>
            <w:tcW w:w="5245" w:type="dxa"/>
            <w:tcBorders>
              <w:top w:val="single" w:sz="4" w:space="0" w:color="000000"/>
              <w:left w:val="single" w:sz="4" w:space="0" w:color="000000"/>
              <w:bottom w:val="single" w:sz="4" w:space="0" w:color="000000"/>
            </w:tcBorders>
            <w:shd w:val="clear" w:color="auto" w:fill="auto"/>
          </w:tcPr>
          <w:p w14:paraId="17E25A7F" w14:textId="77777777" w:rsidR="00A84410" w:rsidRPr="00603221" w:rsidRDefault="00A84410" w:rsidP="00A84410">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B68776" w14:textId="77777777" w:rsidR="00A84410" w:rsidRPr="00603221" w:rsidRDefault="00A84410" w:rsidP="00A84410">
            <w:pPr>
              <w:pStyle w:val="normalwithoutspacing"/>
              <w:snapToGrid w:val="0"/>
              <w:rPr>
                <w:rFonts w:cs="Tahoma"/>
                <w:szCs w:val="22"/>
              </w:rPr>
            </w:pPr>
            <w:r w:rsidRPr="00782EAD">
              <w:rPr>
                <w:rFonts w:cs="Tahoma"/>
                <w:szCs w:val="22"/>
              </w:rPr>
              <w:t>999983307</w:t>
            </w:r>
          </w:p>
        </w:tc>
      </w:tr>
      <w:tr w:rsidR="00A84410" w:rsidRPr="004D0444" w14:paraId="7540352D" w14:textId="77777777" w:rsidTr="00A84410">
        <w:tc>
          <w:tcPr>
            <w:tcW w:w="5245" w:type="dxa"/>
            <w:tcBorders>
              <w:top w:val="single" w:sz="4" w:space="0" w:color="000000"/>
              <w:left w:val="single" w:sz="4" w:space="0" w:color="000000"/>
              <w:bottom w:val="single" w:sz="4" w:space="0" w:color="000000"/>
            </w:tcBorders>
            <w:shd w:val="clear" w:color="auto" w:fill="auto"/>
          </w:tcPr>
          <w:p w14:paraId="33053A6C" w14:textId="77777777" w:rsidR="00A84410" w:rsidRPr="00603221" w:rsidRDefault="00A84410" w:rsidP="00A84410">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9F1D9E" w14:textId="77777777" w:rsidR="00A84410" w:rsidRPr="00603221" w:rsidRDefault="00A84410" w:rsidP="00A84410">
            <w:pPr>
              <w:pStyle w:val="normalwithoutspacing"/>
              <w:snapToGrid w:val="0"/>
              <w:rPr>
                <w:rFonts w:cs="Tahoma"/>
                <w:szCs w:val="22"/>
              </w:rPr>
            </w:pPr>
            <w:r w:rsidRPr="00782EAD">
              <w:rPr>
                <w:rFonts w:cs="Tahoma"/>
                <w:szCs w:val="22"/>
              </w:rPr>
              <w:t>1053.E00553.00005</w:t>
            </w:r>
          </w:p>
        </w:tc>
      </w:tr>
      <w:tr w:rsidR="00A84410" w:rsidRPr="00DF02B0" w14:paraId="455D88A0" w14:textId="77777777" w:rsidTr="00A84410">
        <w:tc>
          <w:tcPr>
            <w:tcW w:w="5245" w:type="dxa"/>
            <w:tcBorders>
              <w:top w:val="single" w:sz="4" w:space="0" w:color="000000"/>
              <w:left w:val="single" w:sz="4" w:space="0" w:color="000000"/>
              <w:bottom w:val="single" w:sz="4" w:space="0" w:color="000000"/>
            </w:tcBorders>
            <w:shd w:val="clear" w:color="auto" w:fill="auto"/>
          </w:tcPr>
          <w:p w14:paraId="3B44E613" w14:textId="77777777" w:rsidR="00A84410" w:rsidRPr="00603221" w:rsidRDefault="00A84410" w:rsidP="00A84410">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3B41F0" w14:textId="77777777" w:rsidR="00A84410" w:rsidRPr="00603221" w:rsidRDefault="00A84410" w:rsidP="00A84410">
            <w:pPr>
              <w:pStyle w:val="normalwithoutspacing"/>
              <w:snapToGrid w:val="0"/>
              <w:rPr>
                <w:rFonts w:cs="Tahoma"/>
                <w:szCs w:val="22"/>
              </w:rPr>
            </w:pPr>
            <w:r w:rsidRPr="00603221">
              <w:rPr>
                <w:rFonts w:cs="Tahoma"/>
                <w:szCs w:val="22"/>
              </w:rPr>
              <w:t>Χ</w:t>
            </w:r>
            <w:r>
              <w:rPr>
                <w:rFonts w:cs="Tahoma"/>
                <w:szCs w:val="22"/>
              </w:rPr>
              <w:t>ανδρή</w:t>
            </w:r>
            <w:r w:rsidRPr="00603221">
              <w:rPr>
                <w:rFonts w:cs="Tahoma"/>
                <w:szCs w:val="22"/>
              </w:rPr>
              <w:t xml:space="preserve"> 3 </w:t>
            </w:r>
            <w:r>
              <w:rPr>
                <w:rFonts w:cs="Tahoma"/>
                <w:szCs w:val="22"/>
              </w:rPr>
              <w:t>&amp; Κύπρου</w:t>
            </w:r>
          </w:p>
        </w:tc>
      </w:tr>
      <w:tr w:rsidR="00A84410" w:rsidRPr="00DF02B0" w14:paraId="458E11B8" w14:textId="77777777" w:rsidTr="00A84410">
        <w:tc>
          <w:tcPr>
            <w:tcW w:w="5245" w:type="dxa"/>
            <w:tcBorders>
              <w:top w:val="single" w:sz="4" w:space="0" w:color="000000"/>
              <w:left w:val="single" w:sz="4" w:space="0" w:color="000000"/>
              <w:bottom w:val="single" w:sz="4" w:space="0" w:color="000000"/>
            </w:tcBorders>
            <w:shd w:val="clear" w:color="auto" w:fill="auto"/>
          </w:tcPr>
          <w:p w14:paraId="304F464E" w14:textId="77777777" w:rsidR="00A84410" w:rsidRPr="00603221" w:rsidRDefault="00A84410" w:rsidP="00A84410">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48F28E" w14:textId="77777777" w:rsidR="00A84410" w:rsidRPr="00603221" w:rsidRDefault="00A84410" w:rsidP="00A84410">
            <w:pPr>
              <w:pStyle w:val="normalwithoutspacing"/>
              <w:snapToGrid w:val="0"/>
              <w:rPr>
                <w:rFonts w:cs="Tahoma"/>
                <w:szCs w:val="22"/>
              </w:rPr>
            </w:pPr>
            <w:r w:rsidRPr="00603221">
              <w:rPr>
                <w:rFonts w:cs="Tahoma"/>
                <w:szCs w:val="22"/>
              </w:rPr>
              <w:t>Μ</w:t>
            </w:r>
            <w:r>
              <w:rPr>
                <w:rFonts w:cs="Tahoma"/>
                <w:szCs w:val="22"/>
              </w:rPr>
              <w:t>οσχάτο</w:t>
            </w:r>
          </w:p>
        </w:tc>
      </w:tr>
      <w:tr w:rsidR="00A84410" w:rsidRPr="00DF02B0" w14:paraId="350857CE" w14:textId="77777777" w:rsidTr="00A84410">
        <w:tc>
          <w:tcPr>
            <w:tcW w:w="5245" w:type="dxa"/>
            <w:tcBorders>
              <w:top w:val="single" w:sz="4" w:space="0" w:color="000000"/>
              <w:left w:val="single" w:sz="4" w:space="0" w:color="000000"/>
              <w:bottom w:val="single" w:sz="4" w:space="0" w:color="000000"/>
            </w:tcBorders>
            <w:shd w:val="clear" w:color="auto" w:fill="auto"/>
          </w:tcPr>
          <w:p w14:paraId="764A9B7A" w14:textId="77777777" w:rsidR="00A84410" w:rsidRPr="00603221" w:rsidRDefault="00A84410" w:rsidP="00A84410">
            <w:pPr>
              <w:pStyle w:val="normalwithoutspacing"/>
              <w:rPr>
                <w:rFonts w:cs="Tahoma"/>
                <w:szCs w:val="22"/>
              </w:rPr>
            </w:pPr>
            <w:r w:rsidRPr="00603221">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73B9D25" w14:textId="77777777" w:rsidR="00A84410" w:rsidRPr="00603221" w:rsidRDefault="00A84410" w:rsidP="00A84410">
            <w:pPr>
              <w:pStyle w:val="normalwithoutspacing"/>
              <w:snapToGrid w:val="0"/>
              <w:rPr>
                <w:rFonts w:cs="Tahoma"/>
                <w:szCs w:val="22"/>
              </w:rPr>
            </w:pPr>
            <w:r w:rsidRPr="00603221">
              <w:rPr>
                <w:rFonts w:cs="Tahoma"/>
                <w:szCs w:val="22"/>
              </w:rPr>
              <w:t>183 46</w:t>
            </w:r>
          </w:p>
        </w:tc>
      </w:tr>
      <w:tr w:rsidR="00A84410" w:rsidRPr="00DF02B0" w14:paraId="5D69A62D" w14:textId="77777777" w:rsidTr="00A84410">
        <w:tc>
          <w:tcPr>
            <w:tcW w:w="5245" w:type="dxa"/>
            <w:tcBorders>
              <w:top w:val="single" w:sz="4" w:space="0" w:color="000000"/>
              <w:left w:val="single" w:sz="4" w:space="0" w:color="000000"/>
              <w:bottom w:val="single" w:sz="4" w:space="0" w:color="000000"/>
            </w:tcBorders>
            <w:shd w:val="clear" w:color="auto" w:fill="auto"/>
          </w:tcPr>
          <w:p w14:paraId="1C1D38A1" w14:textId="77777777" w:rsidR="00A84410" w:rsidRPr="00603221" w:rsidRDefault="00A84410" w:rsidP="00A84410">
            <w:pPr>
              <w:pStyle w:val="normalwithoutspacing"/>
              <w:rPr>
                <w:rFonts w:cs="Tahoma"/>
                <w:szCs w:val="22"/>
              </w:rPr>
            </w:pPr>
            <w:r w:rsidRPr="00603221">
              <w:rPr>
                <w:rFonts w:cs="Tahoma"/>
                <w:szCs w:val="22"/>
              </w:rPr>
              <w:t>Χώρα</w:t>
            </w:r>
            <w:r w:rsidRPr="00603221">
              <w:rPr>
                <w:rStyle w:val="WW-FootnoteReference"/>
                <w:rFonts w:cs="Tahoma"/>
                <w:szCs w:val="22"/>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123435" w14:textId="77777777" w:rsidR="00A84410" w:rsidRPr="00603221" w:rsidRDefault="00A84410" w:rsidP="00A84410">
            <w:pPr>
              <w:pStyle w:val="normalwithoutspacing"/>
              <w:snapToGrid w:val="0"/>
              <w:rPr>
                <w:rFonts w:cs="Tahoma"/>
                <w:szCs w:val="22"/>
                <w:lang w:val="en-US"/>
              </w:rPr>
            </w:pPr>
            <w:r w:rsidRPr="00603221">
              <w:rPr>
                <w:rFonts w:cs="Tahoma"/>
                <w:szCs w:val="22"/>
              </w:rPr>
              <w:t>ΕΛΛΑΔΑ</w:t>
            </w:r>
          </w:p>
        </w:tc>
      </w:tr>
      <w:tr w:rsidR="00A84410" w:rsidRPr="00DF02B0" w14:paraId="22571EF1" w14:textId="77777777" w:rsidTr="00A84410">
        <w:tc>
          <w:tcPr>
            <w:tcW w:w="5245" w:type="dxa"/>
            <w:tcBorders>
              <w:top w:val="single" w:sz="4" w:space="0" w:color="000000"/>
              <w:left w:val="single" w:sz="4" w:space="0" w:color="000000"/>
              <w:bottom w:val="single" w:sz="4" w:space="0" w:color="000000"/>
            </w:tcBorders>
            <w:shd w:val="clear" w:color="auto" w:fill="auto"/>
          </w:tcPr>
          <w:p w14:paraId="3918ECC8" w14:textId="77777777" w:rsidR="00A84410" w:rsidRPr="00603221" w:rsidRDefault="00A84410" w:rsidP="00A84410">
            <w:pPr>
              <w:pStyle w:val="normalwithoutspacing"/>
              <w:rPr>
                <w:rFonts w:cs="Tahoma"/>
                <w:szCs w:val="22"/>
              </w:rPr>
            </w:pPr>
            <w:r w:rsidRPr="00603221">
              <w:rPr>
                <w:rFonts w:cs="Tahoma"/>
                <w:szCs w:val="22"/>
              </w:rPr>
              <w:t>Κωδικός ΝUTS</w:t>
            </w:r>
            <w:r w:rsidRPr="00603221">
              <w:rPr>
                <w:rStyle w:val="WW-FootnoteReference"/>
                <w:rFonts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4085BB" w14:textId="77777777" w:rsidR="00A84410" w:rsidRPr="00603221" w:rsidRDefault="00A84410" w:rsidP="00A84410">
            <w:pPr>
              <w:pStyle w:val="normalwithoutspacing"/>
              <w:snapToGrid w:val="0"/>
              <w:rPr>
                <w:rFonts w:cs="Tahoma"/>
                <w:szCs w:val="22"/>
                <w:lang w:val="de-DE"/>
              </w:rPr>
            </w:pPr>
            <w:r w:rsidRPr="003329FF">
              <w:rPr>
                <w:rFonts w:cs="Tahoma"/>
                <w:szCs w:val="22"/>
              </w:rPr>
              <w:t>GR 300</w:t>
            </w:r>
          </w:p>
        </w:tc>
      </w:tr>
      <w:tr w:rsidR="00A84410" w:rsidRPr="00DF02B0" w14:paraId="0A3B4F37" w14:textId="77777777" w:rsidTr="00A84410">
        <w:tc>
          <w:tcPr>
            <w:tcW w:w="5245" w:type="dxa"/>
            <w:tcBorders>
              <w:top w:val="single" w:sz="4" w:space="0" w:color="000000"/>
              <w:left w:val="single" w:sz="4" w:space="0" w:color="000000"/>
              <w:bottom w:val="single" w:sz="4" w:space="0" w:color="000000"/>
            </w:tcBorders>
            <w:shd w:val="clear" w:color="auto" w:fill="auto"/>
          </w:tcPr>
          <w:p w14:paraId="034ACC63" w14:textId="77777777" w:rsidR="00A84410" w:rsidRPr="00603221" w:rsidRDefault="00A84410" w:rsidP="00A84410">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8F945B" w14:textId="77777777" w:rsidR="00A84410" w:rsidRPr="00603221" w:rsidRDefault="00A84410" w:rsidP="00A84410">
            <w:pPr>
              <w:pStyle w:val="normalwithoutspacing"/>
              <w:snapToGrid w:val="0"/>
              <w:rPr>
                <w:rFonts w:cs="Tahoma"/>
                <w:szCs w:val="22"/>
                <w:lang w:val="en-US"/>
              </w:rPr>
            </w:pPr>
            <w:r w:rsidRPr="00603221">
              <w:rPr>
                <w:rFonts w:cs="Tahoma"/>
                <w:szCs w:val="22"/>
                <w:lang w:val="en-US"/>
              </w:rPr>
              <w:t>213 1300700</w:t>
            </w:r>
          </w:p>
        </w:tc>
      </w:tr>
      <w:tr w:rsidR="00A84410" w:rsidRPr="00DF02B0" w14:paraId="4DFC0341" w14:textId="77777777" w:rsidTr="00A84410">
        <w:tc>
          <w:tcPr>
            <w:tcW w:w="5245" w:type="dxa"/>
            <w:tcBorders>
              <w:top w:val="single" w:sz="4" w:space="0" w:color="000000"/>
              <w:left w:val="single" w:sz="4" w:space="0" w:color="000000"/>
              <w:bottom w:val="single" w:sz="4" w:space="0" w:color="000000"/>
            </w:tcBorders>
            <w:shd w:val="clear" w:color="auto" w:fill="auto"/>
          </w:tcPr>
          <w:p w14:paraId="205AA788" w14:textId="77777777" w:rsidR="00A84410" w:rsidRPr="00603221" w:rsidRDefault="00A84410" w:rsidP="00A84410">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0D9C8DF" w14:textId="77777777" w:rsidR="00A84410" w:rsidRPr="00603221" w:rsidRDefault="00A84410" w:rsidP="00A84410">
            <w:pPr>
              <w:pStyle w:val="normalwithoutspacing"/>
              <w:snapToGrid w:val="0"/>
              <w:rPr>
                <w:rFonts w:cs="Tahoma"/>
                <w:szCs w:val="22"/>
                <w:lang w:val="en-US"/>
              </w:rPr>
            </w:pPr>
            <w:r w:rsidRPr="00603221">
              <w:rPr>
                <w:rFonts w:cs="Tahoma"/>
                <w:szCs w:val="22"/>
                <w:lang w:val="en-US"/>
              </w:rPr>
              <w:t>213 1300801</w:t>
            </w:r>
          </w:p>
        </w:tc>
      </w:tr>
      <w:tr w:rsidR="00A84410" w:rsidRPr="00DF02B0" w14:paraId="76F2D87B" w14:textId="77777777" w:rsidTr="00A84410">
        <w:tc>
          <w:tcPr>
            <w:tcW w:w="5245" w:type="dxa"/>
            <w:tcBorders>
              <w:top w:val="single" w:sz="4" w:space="0" w:color="000000"/>
              <w:left w:val="single" w:sz="4" w:space="0" w:color="000000"/>
              <w:bottom w:val="single" w:sz="4" w:space="0" w:color="000000"/>
            </w:tcBorders>
            <w:shd w:val="clear" w:color="auto" w:fill="auto"/>
          </w:tcPr>
          <w:p w14:paraId="5815B233" w14:textId="77777777" w:rsidR="00A84410" w:rsidRPr="00603221" w:rsidRDefault="00A84410" w:rsidP="00A84410">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622358" w14:textId="77777777" w:rsidR="00A84410" w:rsidRPr="00603221" w:rsidRDefault="00CB4EC7" w:rsidP="00A84410">
            <w:pPr>
              <w:pStyle w:val="normalwithoutspacing"/>
              <w:snapToGrid w:val="0"/>
              <w:rPr>
                <w:rFonts w:cs="Tahoma"/>
                <w:szCs w:val="22"/>
                <w:lang w:val="en-US"/>
              </w:rPr>
            </w:pPr>
            <w:hyperlink r:id="rId13" w:history="1">
              <w:r w:rsidR="00A84410" w:rsidRPr="00D009BC">
                <w:rPr>
                  <w:rStyle w:val="-"/>
                  <w:rFonts w:cs="Tahoma"/>
                  <w:szCs w:val="22"/>
                  <w:lang w:val="en-US"/>
                </w:rPr>
                <w:t>info@ktpae.gr</w:t>
              </w:r>
            </w:hyperlink>
          </w:p>
        </w:tc>
      </w:tr>
      <w:tr w:rsidR="00A45A49" w:rsidRPr="00DF02B0" w14:paraId="00627776" w14:textId="77777777" w:rsidTr="00A84410">
        <w:tc>
          <w:tcPr>
            <w:tcW w:w="5245" w:type="dxa"/>
            <w:tcBorders>
              <w:top w:val="single" w:sz="4" w:space="0" w:color="000000"/>
              <w:left w:val="single" w:sz="4" w:space="0" w:color="000000"/>
              <w:bottom w:val="single" w:sz="4" w:space="0" w:color="000000"/>
            </w:tcBorders>
            <w:shd w:val="clear" w:color="auto" w:fill="auto"/>
          </w:tcPr>
          <w:p w14:paraId="5D67EE01" w14:textId="77777777" w:rsidR="00A45A49" w:rsidRPr="00603221" w:rsidRDefault="00A45A49" w:rsidP="00A45A49">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2277FF" w14:textId="77777777" w:rsidR="00A45A49" w:rsidRPr="00A45A49" w:rsidRDefault="00A45A49" w:rsidP="00A45A49">
            <w:pPr>
              <w:pStyle w:val="normalwithoutspacing"/>
              <w:snapToGrid w:val="0"/>
              <w:rPr>
                <w:rFonts w:cs="Tahoma"/>
                <w:szCs w:val="22"/>
                <w:lang w:val="en-US"/>
              </w:rPr>
            </w:pPr>
            <w:r w:rsidRPr="00A45A49">
              <w:rPr>
                <w:rFonts w:cs="Tahoma"/>
                <w:szCs w:val="22"/>
              </w:rPr>
              <w:t>ΑΛΜΠΑΝΗΣ Παντελής</w:t>
            </w:r>
          </w:p>
        </w:tc>
      </w:tr>
      <w:tr w:rsidR="00A84410" w:rsidRPr="00DF02B0" w14:paraId="7D26CE2C" w14:textId="77777777" w:rsidTr="00A84410">
        <w:tc>
          <w:tcPr>
            <w:tcW w:w="5245" w:type="dxa"/>
            <w:tcBorders>
              <w:top w:val="single" w:sz="4" w:space="0" w:color="000000"/>
              <w:left w:val="single" w:sz="4" w:space="0" w:color="000000"/>
              <w:bottom w:val="single" w:sz="4" w:space="0" w:color="000000"/>
            </w:tcBorders>
            <w:shd w:val="clear" w:color="auto" w:fill="auto"/>
          </w:tcPr>
          <w:p w14:paraId="5C8DAD3A" w14:textId="77777777" w:rsidR="00A84410" w:rsidRPr="00603221" w:rsidRDefault="00A84410" w:rsidP="00A84410">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3B6F3A" w14:textId="77777777" w:rsidR="00A84410" w:rsidRPr="00603221" w:rsidRDefault="00CB4EC7" w:rsidP="00A84410">
            <w:pPr>
              <w:pStyle w:val="normalwithoutspacing"/>
              <w:snapToGrid w:val="0"/>
              <w:rPr>
                <w:rFonts w:cs="Tahoma"/>
                <w:szCs w:val="22"/>
              </w:rPr>
            </w:pPr>
            <w:hyperlink r:id="rId14" w:history="1">
              <w:r w:rsidR="00A84410" w:rsidRPr="00D009BC">
                <w:rPr>
                  <w:rStyle w:val="-"/>
                  <w:rFonts w:cs="Tahoma"/>
                  <w:szCs w:val="22"/>
                </w:rPr>
                <w:t>http://www.ktpae.gr</w:t>
              </w:r>
            </w:hyperlink>
          </w:p>
        </w:tc>
      </w:tr>
      <w:tr w:rsidR="00A84410" w:rsidRPr="00D72C0C" w14:paraId="43BECE92" w14:textId="77777777" w:rsidTr="00A84410">
        <w:tc>
          <w:tcPr>
            <w:tcW w:w="5245" w:type="dxa"/>
            <w:tcBorders>
              <w:top w:val="single" w:sz="4" w:space="0" w:color="000000"/>
              <w:left w:val="single" w:sz="4" w:space="0" w:color="000000"/>
              <w:bottom w:val="single" w:sz="4" w:space="0" w:color="000000"/>
            </w:tcBorders>
            <w:shd w:val="clear" w:color="auto" w:fill="auto"/>
          </w:tcPr>
          <w:p w14:paraId="54C06079" w14:textId="77777777" w:rsidR="00A84410" w:rsidRPr="00603221" w:rsidRDefault="00A84410" w:rsidP="00A84410">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341F0C6" w14:textId="77777777" w:rsidR="00A84410" w:rsidRPr="00603221" w:rsidRDefault="00A84410" w:rsidP="00A84410">
            <w:pPr>
              <w:pStyle w:val="normalwithoutspacing"/>
              <w:snapToGrid w:val="0"/>
              <w:rPr>
                <w:rFonts w:cs="Tahoma"/>
                <w:szCs w:val="22"/>
              </w:rPr>
            </w:pPr>
            <w:r w:rsidRPr="004A4152">
              <w:rPr>
                <w:rFonts w:cs="Tahoma"/>
                <w:szCs w:val="22"/>
              </w:rPr>
              <w:t>https://www.ktpae.gr/</w:t>
            </w:r>
          </w:p>
        </w:tc>
      </w:tr>
    </w:tbl>
    <w:p w14:paraId="0A078D96" w14:textId="77777777" w:rsidR="00A84410" w:rsidRPr="00897475" w:rsidRDefault="00A84410" w:rsidP="0086087F">
      <w:pPr>
        <w:pStyle w:val="normalwithoutspacing"/>
        <w:rPr>
          <w:rFonts w:cs="Tahoma"/>
          <w:szCs w:val="22"/>
        </w:rPr>
      </w:pPr>
    </w:p>
    <w:p w14:paraId="5ECF5F19" w14:textId="77777777" w:rsidR="0086087F" w:rsidRPr="00897475" w:rsidRDefault="0086087F" w:rsidP="0086087F">
      <w:pPr>
        <w:pStyle w:val="normalwithoutspacing"/>
        <w:rPr>
          <w:rFonts w:cs="Tahoma"/>
          <w:szCs w:val="22"/>
        </w:rPr>
      </w:pPr>
      <w:r w:rsidRPr="00897475">
        <w:rPr>
          <w:rFonts w:cs="Tahoma"/>
          <w:b/>
          <w:szCs w:val="22"/>
        </w:rPr>
        <w:t xml:space="preserve">Είδος Αναθέτουσας Αρχής </w:t>
      </w:r>
    </w:p>
    <w:p w14:paraId="54803758" w14:textId="77777777" w:rsidR="00E2262A" w:rsidRPr="00897475" w:rsidRDefault="00E2262A" w:rsidP="0086087F">
      <w:pPr>
        <w:pStyle w:val="normalwithoutspacing"/>
        <w:rPr>
          <w:rFonts w:eastAsia="Calibri" w:cs="Tahoma"/>
          <w:szCs w:val="22"/>
        </w:rPr>
      </w:pPr>
      <w:r w:rsidRPr="00603221">
        <w:rPr>
          <w:rFonts w:cs="Tahoma"/>
          <w:szCs w:val="22"/>
        </w:rPr>
        <w:t xml:space="preserve">Η Αναθέτουσα Αρχή είναι  </w:t>
      </w:r>
      <w:r w:rsidRPr="00033BA0">
        <w:rPr>
          <w:rFonts w:cs="Tahoma"/>
          <w:szCs w:val="22"/>
        </w:rPr>
        <w:t xml:space="preserve">η Κοινωνία της Πληροφορίας </w:t>
      </w:r>
      <w:r w:rsidR="00DB75F3">
        <w:rPr>
          <w:rFonts w:cs="Tahoma"/>
          <w:szCs w:val="22"/>
        </w:rPr>
        <w:t>Μ</w:t>
      </w:r>
      <w:r w:rsidR="000E5082">
        <w:rPr>
          <w:rFonts w:cs="Tahoma"/>
          <w:szCs w:val="22"/>
        </w:rPr>
        <w:t>.</w:t>
      </w:r>
      <w:r w:rsidRPr="00033BA0">
        <w:rPr>
          <w:rFonts w:cs="Tahoma"/>
          <w:szCs w:val="22"/>
        </w:rPr>
        <w:t>Α</w:t>
      </w:r>
      <w:r w:rsidR="000E5082">
        <w:rPr>
          <w:rFonts w:cs="Tahoma"/>
          <w:szCs w:val="22"/>
        </w:rPr>
        <w:t>.</w:t>
      </w:r>
      <w:r w:rsidRPr="00033BA0">
        <w:rPr>
          <w:rFonts w:cs="Tahoma"/>
          <w:szCs w:val="22"/>
        </w:rPr>
        <w:t>Ε</w:t>
      </w:r>
      <w:r w:rsidR="00DB75F3">
        <w:rPr>
          <w:rFonts w:cs="Tahoma"/>
          <w:szCs w:val="22"/>
        </w:rPr>
        <w:t xml:space="preserve">  </w:t>
      </w:r>
      <w:r w:rsidR="0064196A">
        <w:rPr>
          <w:rFonts w:cs="Tahoma"/>
          <w:szCs w:val="22"/>
        </w:rPr>
        <w:t xml:space="preserve">Μονοπρόσωπη </w:t>
      </w:r>
      <w:r w:rsidRPr="00603221">
        <w:rPr>
          <w:rFonts w:cs="Tahoma"/>
          <w:szCs w:val="22"/>
        </w:rPr>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55D80F12" w14:textId="77777777" w:rsidR="0086087F" w:rsidRPr="00897475" w:rsidRDefault="0086087F" w:rsidP="0086087F">
      <w:pPr>
        <w:pStyle w:val="normalwithoutspacing"/>
        <w:rPr>
          <w:rFonts w:cs="Tahoma"/>
          <w:szCs w:val="22"/>
        </w:rPr>
      </w:pPr>
      <w:r w:rsidRPr="00897475">
        <w:rPr>
          <w:rFonts w:cs="Tahoma"/>
          <w:b/>
          <w:szCs w:val="22"/>
        </w:rPr>
        <w:t>Κύρια δραστηριότητα Α.Α.</w:t>
      </w:r>
    </w:p>
    <w:p w14:paraId="5CC71927" w14:textId="77777777" w:rsidR="0086087F" w:rsidRPr="00897475" w:rsidRDefault="0086087F" w:rsidP="0086087F">
      <w:pPr>
        <w:pStyle w:val="normalwithoutspacing"/>
        <w:rPr>
          <w:rFonts w:cs="Tahoma"/>
          <w:szCs w:val="22"/>
        </w:rPr>
      </w:pPr>
      <w:r w:rsidRPr="00897475">
        <w:rPr>
          <w:rFonts w:cs="Tahoma"/>
          <w:szCs w:val="22"/>
        </w:rPr>
        <w:t>Η κύρια δραστηριότητα της Αναθέτουσας Αρχής είναι «Γενικές Δημόσιες Υπηρεσίες».</w:t>
      </w:r>
    </w:p>
    <w:p w14:paraId="5D1CD16C" w14:textId="77777777" w:rsidR="0086087F" w:rsidRPr="00897475" w:rsidRDefault="0086087F" w:rsidP="0086087F">
      <w:pPr>
        <w:pStyle w:val="normalwithoutspacing"/>
        <w:rPr>
          <w:rFonts w:cs="Tahoma"/>
          <w:szCs w:val="22"/>
        </w:rPr>
      </w:pPr>
      <w:r w:rsidRPr="00897475">
        <w:rPr>
          <w:rFonts w:cs="Tahoma"/>
          <w:szCs w:val="22"/>
        </w:rPr>
        <w:t xml:space="preserve">Εφαρμοστέο εθνικό δίκαιο είναι το Ελληνικό : </w:t>
      </w:r>
    </w:p>
    <w:p w14:paraId="359AF76C" w14:textId="77777777" w:rsidR="0086087F" w:rsidRPr="00897475" w:rsidRDefault="0086087F" w:rsidP="0086087F">
      <w:pPr>
        <w:spacing w:after="0"/>
        <w:jc w:val="left"/>
      </w:pPr>
      <w:r w:rsidRPr="00897475">
        <w:rPr>
          <w:b/>
        </w:rPr>
        <w:t xml:space="preserve">Στοιχεία Επικοινωνίας </w:t>
      </w:r>
    </w:p>
    <w:p w14:paraId="1512C640" w14:textId="77777777" w:rsidR="0086087F" w:rsidRPr="00897475" w:rsidRDefault="0086087F" w:rsidP="0086087F">
      <w:pPr>
        <w:pStyle w:val="normalwithoutspacing"/>
        <w:ind w:left="567" w:hanging="567"/>
        <w:rPr>
          <w:rFonts w:cs="Tahoma"/>
          <w:szCs w:val="22"/>
        </w:rPr>
      </w:pPr>
      <w:r w:rsidRPr="00897475">
        <w:rPr>
          <w:rFonts w:cs="Tahoma"/>
          <w:szCs w:val="22"/>
        </w:rPr>
        <w:t>α)</w:t>
      </w:r>
      <w:r w:rsidRPr="00897475">
        <w:rPr>
          <w:rFonts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D351C9">
        <w:rPr>
          <w:kern w:val="1"/>
        </w:rPr>
        <w:t xml:space="preserve">ΟΠΣ </w:t>
      </w:r>
      <w:r w:rsidR="00D351C9">
        <w:t>ΕΣΗΔΗΣ</w:t>
      </w:r>
      <w:r w:rsidR="00D351C9" w:rsidRPr="00897475">
        <w:rPr>
          <w:rFonts w:cs="Tahoma"/>
          <w:szCs w:val="22"/>
        </w:rPr>
        <w:t xml:space="preserve"> </w:t>
      </w:r>
      <w:r w:rsidRPr="00897475">
        <w:rPr>
          <w:rFonts w:cs="Tahoma"/>
          <w:szCs w:val="22"/>
        </w:rPr>
        <w:t xml:space="preserve">Ε.Σ.Η.ΔΗ.Σ. και μέσω της διαδικτυακής πύλης της Αναθέτουσας Αρχής </w:t>
      </w:r>
      <w:hyperlink r:id="rId15" w:history="1">
        <w:r w:rsidRPr="00897475">
          <w:rPr>
            <w:rStyle w:val="-"/>
            <w:rFonts w:cs="Tahoma"/>
            <w:color w:val="auto"/>
            <w:szCs w:val="22"/>
          </w:rPr>
          <w:t>http://www.ktpae.gr</w:t>
        </w:r>
      </w:hyperlink>
    </w:p>
    <w:p w14:paraId="0C4C3AD4" w14:textId="77777777" w:rsidR="0086087F" w:rsidRPr="00897475" w:rsidRDefault="0086087F" w:rsidP="00D351C9">
      <w:pPr>
        <w:pStyle w:val="normalwithoutspacing"/>
        <w:ind w:left="567"/>
        <w:rPr>
          <w:rFonts w:cs="Tahoma"/>
          <w:szCs w:val="22"/>
          <w:shd w:val="clear" w:color="auto" w:fill="FFFFFF"/>
        </w:rPr>
      </w:pPr>
      <w:r w:rsidRPr="00897475">
        <w:rPr>
          <w:rFonts w:cs="Tahoma"/>
          <w:szCs w:val="22"/>
        </w:rPr>
        <w:t xml:space="preserve">Κάθε είδους επικοινωνία και ανταλλαγή πληροφοριών πραγματοποιείται μέσω </w:t>
      </w:r>
      <w:r w:rsidR="00D351C9">
        <w:t>του ΕΣΗΔΗΣ Προμήθειες και Υπηρεσίες (εφεξής ΕΣΗΔΗΣ), το οποίο είναι προσβάσιμο από τη Διαδικτυακή Πύλη (www.promitheus.gov.gr) του</w:t>
      </w:r>
      <w:r w:rsidR="005E3519" w:rsidRPr="005E3519">
        <w:t xml:space="preserve"> </w:t>
      </w:r>
      <w:r w:rsidR="00D351C9">
        <w:t>ΟΠΣ ΕΣΗΔΗΣ</w:t>
      </w:r>
      <w:r w:rsidR="00D351C9" w:rsidRPr="00897475" w:rsidDel="00D351C9">
        <w:rPr>
          <w:rFonts w:cs="Tahoma"/>
          <w:szCs w:val="22"/>
        </w:rPr>
        <w:t xml:space="preserve"> </w:t>
      </w:r>
      <w:r w:rsidRPr="00897475">
        <w:rPr>
          <w:rFonts w:cs="Tahoma"/>
          <w:szCs w:val="22"/>
        </w:rPr>
        <w:t xml:space="preserve">β)Οι προσφορές πρέπει να υποβάλλονται ηλεκτρονικά στην διεύθυνση: </w:t>
      </w:r>
      <w:hyperlink r:id="rId16" w:history="1">
        <w:r w:rsidRPr="00897475">
          <w:rPr>
            <w:rStyle w:val="-"/>
            <w:rFonts w:cs="Tahoma"/>
            <w:color w:val="auto"/>
            <w:szCs w:val="22"/>
            <w:shd w:val="clear" w:color="auto" w:fill="FFFFFF"/>
          </w:rPr>
          <w:t>www.promitheus.gov.gr</w:t>
        </w:r>
      </w:hyperlink>
      <w:r w:rsidRPr="00897475">
        <w:rPr>
          <w:rFonts w:cs="Tahoma"/>
          <w:szCs w:val="22"/>
          <w:shd w:val="clear" w:color="auto" w:fill="FFFFFF"/>
        </w:rPr>
        <w:t xml:space="preserve"> </w:t>
      </w:r>
    </w:p>
    <w:p w14:paraId="6379859F" w14:textId="77777777" w:rsidR="0086087F" w:rsidRPr="00897475" w:rsidRDefault="0086087F" w:rsidP="00256546">
      <w:pPr>
        <w:pStyle w:val="2"/>
        <w:keepNext/>
        <w:numPr>
          <w:ilvl w:val="1"/>
          <w:numId w:val="5"/>
        </w:numPr>
        <w:pBdr>
          <w:top w:val="none" w:sz="0" w:space="0" w:color="000000"/>
          <w:left w:val="none" w:sz="0" w:space="0" w:color="000000"/>
          <w:bottom w:val="single" w:sz="12" w:space="0" w:color="000080"/>
          <w:right w:val="none" w:sz="0" w:space="0" w:color="000000"/>
        </w:pBdr>
        <w:tabs>
          <w:tab w:val="left" w:pos="567"/>
        </w:tabs>
        <w:suppressAutoHyphens/>
        <w:spacing w:before="240" w:after="80"/>
      </w:pPr>
      <w:bookmarkStart w:id="15" w:name="_Toc496694155"/>
      <w:bookmarkStart w:id="16" w:name="_Toc31307629"/>
      <w:bookmarkStart w:id="17" w:name="_Toc75073407"/>
      <w:r w:rsidRPr="00897475">
        <w:lastRenderedPageBreak/>
        <w:t>Στοιχεία Διαδικασίας - Χρηματοδότηση</w:t>
      </w:r>
      <w:bookmarkEnd w:id="15"/>
      <w:bookmarkEnd w:id="16"/>
      <w:bookmarkEnd w:id="17"/>
    </w:p>
    <w:p w14:paraId="4807FDDA" w14:textId="77777777" w:rsidR="0086087F" w:rsidRPr="00897475" w:rsidRDefault="0086087F" w:rsidP="0086087F">
      <w:r w:rsidRPr="00897475">
        <w:rPr>
          <w:b/>
        </w:rPr>
        <w:t xml:space="preserve">Είδος διαδικασίας </w:t>
      </w:r>
    </w:p>
    <w:p w14:paraId="75A26CE8" w14:textId="77777777" w:rsidR="0036691D" w:rsidRPr="009E1DBC" w:rsidRDefault="0086087F" w:rsidP="0036691D">
      <w:pPr>
        <w:spacing w:after="60"/>
        <w:rPr>
          <w:lang w:eastAsia="el-GR"/>
        </w:rPr>
      </w:pPr>
      <w:r w:rsidRPr="00897475">
        <w:t>Ο διαγωνισμός θα διεξαχθεί με την ανοικτή διαδικασία του άρθρου 27 του ν. 4412/16</w:t>
      </w:r>
      <w:r w:rsidR="0036691D" w:rsidRPr="009E1DBC">
        <w:t xml:space="preserve">, όπως ισχύει. </w:t>
      </w:r>
    </w:p>
    <w:p w14:paraId="733902E1" w14:textId="77777777" w:rsidR="0086087F" w:rsidRPr="00897475" w:rsidRDefault="0086087F" w:rsidP="0086087F">
      <w:pPr>
        <w:pStyle w:val="normalwithoutspacing"/>
        <w:rPr>
          <w:rFonts w:cs="Tahoma"/>
          <w:szCs w:val="22"/>
        </w:rPr>
      </w:pPr>
    </w:p>
    <w:p w14:paraId="6D3062A7" w14:textId="77777777" w:rsidR="0086087F" w:rsidRPr="00897475" w:rsidRDefault="0086087F" w:rsidP="0086087F">
      <w:pPr>
        <w:pStyle w:val="normalwithoutspacing"/>
        <w:rPr>
          <w:rFonts w:cs="Tahoma"/>
          <w:szCs w:val="22"/>
        </w:rPr>
      </w:pPr>
      <w:r w:rsidRPr="00897475">
        <w:rPr>
          <w:rFonts w:cs="Tahoma"/>
          <w:b/>
          <w:szCs w:val="22"/>
        </w:rPr>
        <w:t>Χρηματοδότηση της σύμβασης</w:t>
      </w:r>
    </w:p>
    <w:p w14:paraId="744596AD" w14:textId="77777777" w:rsidR="0036691D" w:rsidRPr="00FC0BE5" w:rsidRDefault="0036691D" w:rsidP="0036691D">
      <w:pPr>
        <w:pStyle w:val="normalwithoutspacing"/>
        <w:rPr>
          <w:rFonts w:cs="Tahoma"/>
          <w:i/>
          <w:color w:val="2F5496" w:themeColor="accent1" w:themeShade="BF"/>
          <w:szCs w:val="22"/>
        </w:rPr>
      </w:pPr>
      <w:r w:rsidRPr="00230490">
        <w:rPr>
          <w:rFonts w:cs="Tahoma"/>
          <w:szCs w:val="22"/>
        </w:rPr>
        <w:t>Φορέας χρηματοδότησης της παρούσας σύμβασης είναι το Υπουργείο Ψηφιακής Διακυβέρνησης.</w:t>
      </w:r>
      <w:r w:rsidRPr="00FC0BE5">
        <w:rPr>
          <w:rFonts w:cs="Tahoma"/>
          <w:szCs w:val="22"/>
        </w:rPr>
        <w:t xml:space="preserve"> </w:t>
      </w:r>
      <w:r w:rsidRPr="00FC0BE5">
        <w:rPr>
          <w:rFonts w:cs="Tahoma"/>
          <w:i/>
          <w:color w:val="2F5496" w:themeColor="accent1" w:themeShade="BF"/>
          <w:szCs w:val="22"/>
        </w:rPr>
        <w:t xml:space="preserve"> </w:t>
      </w:r>
    </w:p>
    <w:p w14:paraId="2CB26E59" w14:textId="77777777" w:rsidR="0036691D" w:rsidRDefault="0036691D" w:rsidP="0086087F">
      <w:pPr>
        <w:pStyle w:val="normalwithoutspacing"/>
        <w:rPr>
          <w:rFonts w:cs="Tahoma"/>
          <w:szCs w:val="22"/>
        </w:rPr>
      </w:pPr>
    </w:p>
    <w:p w14:paraId="54401DC7" w14:textId="77777777" w:rsidR="0036691D" w:rsidRPr="00FC0BE5" w:rsidRDefault="0036691D" w:rsidP="0036691D">
      <w:pPr>
        <w:pStyle w:val="normalwithoutspacing"/>
        <w:rPr>
          <w:rFonts w:cs="Tahoma"/>
          <w:i/>
          <w:iCs/>
          <w:color w:val="5B9BD5"/>
          <w:kern w:val="1"/>
          <w:szCs w:val="22"/>
        </w:rPr>
      </w:pPr>
      <w:r w:rsidRPr="0036691D">
        <w:rPr>
          <w:rFonts w:cs="Tahoma"/>
          <w:szCs w:val="22"/>
        </w:rPr>
        <w:t xml:space="preserve">Η παρούσα σύμβαση χρηματοδοτείται από Πιστώσεις του Προγράμματος Δημοσίων Επενδύσεων (αριθ. </w:t>
      </w:r>
      <w:r w:rsidRPr="00DD790A">
        <w:rPr>
          <w:rFonts w:cs="Tahoma"/>
          <w:szCs w:val="22"/>
        </w:rPr>
        <w:t xml:space="preserve">ενάριθ. έργου </w:t>
      </w:r>
      <w:r w:rsidR="00DD790A" w:rsidRPr="00DD790A">
        <w:rPr>
          <w:rFonts w:cs="Tahoma"/>
          <w:szCs w:val="22"/>
        </w:rPr>
        <w:t>2021ΣΕ46310008</w:t>
      </w:r>
      <w:r w:rsidRPr="00DD790A">
        <w:rPr>
          <w:rFonts w:cs="Tahoma"/>
          <w:szCs w:val="22"/>
        </w:rPr>
        <w:t>)</w:t>
      </w:r>
    </w:p>
    <w:p w14:paraId="3AC34624" w14:textId="77777777" w:rsidR="0036691D" w:rsidRPr="00FC0BE5" w:rsidRDefault="0036691D" w:rsidP="0036691D">
      <w:pPr>
        <w:pStyle w:val="normalwithoutspacing"/>
        <w:rPr>
          <w:rFonts w:cs="Tahoma"/>
          <w:szCs w:val="22"/>
        </w:rPr>
      </w:pPr>
    </w:p>
    <w:p w14:paraId="7066ADAA" w14:textId="77777777" w:rsidR="0036691D" w:rsidRDefault="0036691D" w:rsidP="0036691D">
      <w:pPr>
        <w:pStyle w:val="normalwithoutspacing"/>
        <w:rPr>
          <w:rFonts w:cs="Tahoma"/>
          <w:szCs w:val="22"/>
        </w:rPr>
      </w:pPr>
      <w:r w:rsidRPr="00FC0BE5">
        <w:rPr>
          <w:rFonts w:cs="Tahoma"/>
          <w:szCs w:val="22"/>
        </w:rPr>
        <w:t>Η σύμβαση περιλαμβάνεται στο υποέργο Νο 1 της Πράξης:</w:t>
      </w:r>
      <w:r w:rsidR="00610192">
        <w:rPr>
          <w:rFonts w:cs="Tahoma"/>
          <w:szCs w:val="22"/>
        </w:rPr>
        <w:t xml:space="preserve"> </w:t>
      </w:r>
      <w:r w:rsidRPr="0036691D">
        <w:rPr>
          <w:rFonts w:cs="Tahoma"/>
          <w:b/>
          <w:szCs w:val="22"/>
          <w:lang w:eastAsia="en-US"/>
        </w:rPr>
        <w:t>«Υπηρεσίες Επέκτασης αρχιτεκτονικής κόμβου υπηρεσιών govHUB και υλοποίηση ψηφιακών υπηρεσιών ηλεκτρονικής διακυβέρνησης»</w:t>
      </w:r>
      <w:r w:rsidRPr="007F158E" w:rsidDel="00024DF2">
        <w:rPr>
          <w:rFonts w:cs="Tahoma"/>
          <w:b/>
          <w:szCs w:val="22"/>
          <w:lang w:eastAsia="en-US"/>
        </w:rPr>
        <w:t xml:space="preserve"> </w:t>
      </w:r>
      <w:r w:rsidRPr="00FC0BE5">
        <w:rPr>
          <w:rFonts w:cs="Tahoma"/>
          <w:szCs w:val="22"/>
        </w:rPr>
        <w:t xml:space="preserve"> η οποία έχει </w:t>
      </w:r>
      <w:r w:rsidRPr="005E3519">
        <w:rPr>
          <w:rFonts w:cs="Tahoma"/>
          <w:szCs w:val="22"/>
        </w:rPr>
        <w:t>ενταχθεί στο Επιχειρησιακό Πρόγραμμα «Μεταρρύθμιση Δημόσιου Τομέα» με βάση την απόφαση ένταξης με αρ. πρωτ.</w:t>
      </w:r>
      <w:r w:rsidR="005E3519" w:rsidRPr="005E3519">
        <w:rPr>
          <w:szCs w:val="22"/>
        </w:rPr>
        <w:t xml:space="preserve"> ΕΥΔΕ-ΤΠΕ 1145/05-07-2021  (ΑΔΑ: 6ΒΣΓ46ΜΠΥΓ-ΕΙΜ) </w:t>
      </w:r>
      <w:r w:rsidRPr="005E3519">
        <w:rPr>
          <w:rFonts w:cs="Tahoma"/>
          <w:szCs w:val="22"/>
        </w:rPr>
        <w:t xml:space="preserve">και έχει λάβει κωδικό </w:t>
      </w:r>
      <w:r w:rsidRPr="005E3519">
        <w:rPr>
          <w:rFonts w:cs="Tahoma"/>
          <w:szCs w:val="22"/>
          <w:lang w:val="en-US"/>
        </w:rPr>
        <w:t>MIS</w:t>
      </w:r>
      <w:r w:rsidRPr="005E3519">
        <w:rPr>
          <w:rFonts w:cs="Tahoma"/>
          <w:szCs w:val="22"/>
        </w:rPr>
        <w:t xml:space="preserve"> 5093606. Η παρούσα σύμβαση χρηματοδοτείται από την Ευρωπαϊκή Ένωση (ΕΤΠΑ) και από εθνικούς πόρους</w:t>
      </w:r>
      <w:r w:rsidRPr="00FC0BE5">
        <w:rPr>
          <w:rFonts w:cs="Tahoma"/>
          <w:szCs w:val="22"/>
        </w:rPr>
        <w:t xml:space="preserve"> μέσω του ΠΔΕ.</w:t>
      </w:r>
    </w:p>
    <w:p w14:paraId="2E2143C0" w14:textId="77777777" w:rsidR="008D485C" w:rsidRDefault="008D485C" w:rsidP="0036691D">
      <w:pPr>
        <w:pStyle w:val="normalwithoutspacing"/>
        <w:rPr>
          <w:rFonts w:cs="Tahoma"/>
          <w:szCs w:val="22"/>
        </w:rPr>
      </w:pPr>
    </w:p>
    <w:p w14:paraId="4D30F34B"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18" w:name="_Toc496694156"/>
      <w:bookmarkStart w:id="19" w:name="_Toc31307630"/>
      <w:bookmarkStart w:id="20" w:name="_Toc75073408"/>
      <w:r w:rsidRPr="00897475">
        <w:t>Συνοπτική Περιγραφή φυσικού και οικονομικού αντικειμένου της σύμβασης</w:t>
      </w:r>
      <w:bookmarkEnd w:id="18"/>
      <w:bookmarkEnd w:id="19"/>
      <w:bookmarkEnd w:id="20"/>
      <w:r w:rsidRPr="00897475">
        <w:t xml:space="preserve"> </w:t>
      </w:r>
    </w:p>
    <w:p w14:paraId="69F25637" w14:textId="77777777" w:rsidR="003E4D2A" w:rsidRDefault="003E4D2A" w:rsidP="003E4D2A">
      <w:r w:rsidRPr="00FB0C15">
        <w:t xml:space="preserve">Αντικείμενο της σύμβασης είναι η </w:t>
      </w:r>
      <w:r>
        <w:t xml:space="preserve">επέκταση </w:t>
      </w:r>
      <w:r w:rsidRPr="00FB0C15">
        <w:t xml:space="preserve">και </w:t>
      </w:r>
      <w:r>
        <w:t xml:space="preserve">η </w:t>
      </w:r>
      <w:r w:rsidRPr="00FB0C15">
        <w:t xml:space="preserve">αναβάθμιση </w:t>
      </w:r>
      <w:bookmarkStart w:id="21" w:name="_Hlk57168126"/>
      <w:r>
        <w:t xml:space="preserve">της </w:t>
      </w:r>
      <w:r w:rsidRPr="00FB0C15">
        <w:t>Πλατφόρμα</w:t>
      </w:r>
      <w:r>
        <w:t>ς</w:t>
      </w:r>
      <w:r w:rsidRPr="00FB0C15">
        <w:t xml:space="preserve"> Διαλειτουργικότητας govHUB</w:t>
      </w:r>
      <w:bookmarkEnd w:id="21"/>
      <w:r>
        <w:t>, ώστε να ανταποκριθεί στις νέες απαιτήσεις ασύγχρονων εφαρμογών που θα φιλοξενήσει, αλλά και στον αυξημένο όγκο</w:t>
      </w:r>
      <w:r w:rsidRPr="00623A70">
        <w:t xml:space="preserve"> </w:t>
      </w:r>
      <w:r>
        <w:t xml:space="preserve">των κλήσεων που θα δέχεται μόλις ενταχθούν όλοι οι εποπτευόμενοι φορείς των </w:t>
      </w:r>
      <w:r>
        <w:rPr>
          <w:lang w:val="en-US"/>
        </w:rPr>
        <w:t>OTA</w:t>
      </w:r>
      <w:r w:rsidRPr="00FB0C15">
        <w:t>.</w:t>
      </w:r>
    </w:p>
    <w:p w14:paraId="10E2713F" w14:textId="77777777" w:rsidR="003E4D2A" w:rsidRDefault="003E4D2A" w:rsidP="003E4D2A">
      <w:r>
        <w:t>Η Πλ</w:t>
      </w:r>
      <w:r w:rsidRPr="00190C08">
        <w:t xml:space="preserve">ατφόρμα Διαλειτουργικότητας govHUB </w:t>
      </w:r>
      <w:r>
        <w:t xml:space="preserve">είναι ένας εξειδικευμένος επιχειρησιακός δίαυλος υπηρεσιών και αποτελεί το κεντρικό αμφίδρομο σημείο επικοινωνίας με </w:t>
      </w:r>
      <w:r w:rsidRPr="00C702F0">
        <w:t xml:space="preserve">τους </w:t>
      </w:r>
      <w:r w:rsidR="00C702F0" w:rsidRPr="00C702F0">
        <w:t>332</w:t>
      </w:r>
      <w:r w:rsidRPr="00C702F0">
        <w:t xml:space="preserve"> Δήμους </w:t>
      </w:r>
      <w:r>
        <w:t>και τη Δημόσια Διοίκηση. Φιλοξενείται στο G-Cloud της ΓΓΠΣΔΔ και παρέχει σύγχρονα πλήρως δημόσια τεκμηριωμένα APIs εξασφαλίζοντας την επεκτασιμότητα και τη διαλειτουργικότητα του. Για κάθε υπηρεσία που προσφέρει το govHUB σε τρίτα συστήματα έχει αναπτυχθεί αντίστοιχα μια φιλική διαδικτυακή εφαρμογή (govAPP)</w:t>
      </w:r>
      <w:r w:rsidRPr="00135540">
        <w:t xml:space="preserve"> </w:t>
      </w:r>
      <w:r>
        <w:t xml:space="preserve">για τη χρήση της υπηρεσίας από τους υπαλλήλους ΟΤΑ. Το </w:t>
      </w:r>
      <w:r>
        <w:rPr>
          <w:lang w:val="en-US"/>
        </w:rPr>
        <w:t>govHUB</w:t>
      </w:r>
      <w:r w:rsidRPr="00C54470">
        <w:t xml:space="preserve"> </w:t>
      </w:r>
      <w:r>
        <w:t>στηρίζεται εξ ολοκλήρου σε open source τεχνολογίες και σε ανοιχτές αρχιτεκτονικές, όπως αποτελούν τα Microservices.</w:t>
      </w:r>
    </w:p>
    <w:p w14:paraId="5A1F3BA0" w14:textId="77777777" w:rsidR="003E4D2A" w:rsidRPr="00FB0C15" w:rsidRDefault="003E4D2A" w:rsidP="003E4D2A">
      <w:r>
        <w:t>Το υφιστάμενο σύστημα του οποίου η επέκταση αποτελεί αντικείμενο της παρούσας σύμβασης, βρίσκεται σε παραγωγική λειτουργία από τον Νοέμβριο του 2017.</w:t>
      </w:r>
    </w:p>
    <w:p w14:paraId="7B3F5CBC" w14:textId="77777777" w:rsidR="003E4D2A" w:rsidRPr="005E5EF1" w:rsidRDefault="003E4D2A" w:rsidP="003E4D2A">
      <w:r>
        <w:t xml:space="preserve">Στο άμεσο μέλλον θα αναπτυχθούν και θα φιλοξενηθούν τα </w:t>
      </w:r>
      <w:r w:rsidRPr="005E5EF1">
        <w:t>παρακάτω υποσυστ</w:t>
      </w:r>
      <w:r>
        <w:t>ήματα</w:t>
      </w:r>
      <w:r w:rsidRPr="005E5EF1">
        <w:t>:</w:t>
      </w:r>
    </w:p>
    <w:p w14:paraId="48D5A2EA" w14:textId="77777777" w:rsidR="003E4D2A" w:rsidRDefault="003E4D2A" w:rsidP="004A1D19">
      <w:pPr>
        <w:pStyle w:val="a3"/>
        <w:numPr>
          <w:ilvl w:val="0"/>
          <w:numId w:val="15"/>
        </w:numPr>
        <w:spacing w:before="120" w:after="120" w:line="259" w:lineRule="auto"/>
      </w:pPr>
      <w:r>
        <w:t>Πλατφόρμα Τέλους Ακαθάριστων &amp; Παρεπιδημούντων</w:t>
      </w:r>
    </w:p>
    <w:p w14:paraId="46D7C658" w14:textId="77777777" w:rsidR="003E4D2A" w:rsidRDefault="003E4D2A" w:rsidP="004A1D19">
      <w:pPr>
        <w:pStyle w:val="a3"/>
        <w:numPr>
          <w:ilvl w:val="0"/>
          <w:numId w:val="15"/>
        </w:numPr>
        <w:spacing w:before="120" w:after="120" w:line="259" w:lineRule="auto"/>
      </w:pPr>
      <w:r>
        <w:t>Έλεγχος και Έκδοση Ασφαλιστικής Ενημερότητας</w:t>
      </w:r>
    </w:p>
    <w:p w14:paraId="5EE107EA" w14:textId="77777777" w:rsidR="003E4D2A" w:rsidRDefault="003E4D2A" w:rsidP="004A1D19">
      <w:pPr>
        <w:pStyle w:val="a3"/>
        <w:numPr>
          <w:ilvl w:val="0"/>
          <w:numId w:val="15"/>
        </w:numPr>
        <w:spacing w:before="120" w:after="120" w:line="259" w:lineRule="auto"/>
      </w:pPr>
      <w:r>
        <w:t>Αίτηση &amp; Λήψη Ποινικού Μητρώου</w:t>
      </w:r>
    </w:p>
    <w:p w14:paraId="79F99610" w14:textId="77777777" w:rsidR="003E4D2A" w:rsidRDefault="003E4D2A" w:rsidP="004A1D19">
      <w:pPr>
        <w:pStyle w:val="a3"/>
        <w:numPr>
          <w:ilvl w:val="0"/>
          <w:numId w:val="15"/>
        </w:numPr>
        <w:spacing w:before="120" w:after="120" w:line="259" w:lineRule="auto"/>
      </w:pPr>
      <w:r>
        <w:t>Έκδοση Βεβαίωσης Μη Οφειλής Τ.Α.Π</w:t>
      </w:r>
    </w:p>
    <w:p w14:paraId="76FEDFE4" w14:textId="77777777" w:rsidR="003E4D2A" w:rsidRPr="00825B1A" w:rsidRDefault="003E4D2A" w:rsidP="004A1D19">
      <w:pPr>
        <w:pStyle w:val="a3"/>
        <w:numPr>
          <w:ilvl w:val="0"/>
          <w:numId w:val="15"/>
        </w:numPr>
        <w:spacing w:before="120" w:after="120" w:line="259" w:lineRule="auto"/>
      </w:pPr>
      <w:r w:rsidRPr="00825B1A">
        <w:t>Σύστημα Αυτεπάγγελτης Αναζήτησης Δικαιολογητικών</w:t>
      </w:r>
    </w:p>
    <w:p w14:paraId="2AE0263D" w14:textId="77777777" w:rsidR="00825B1A" w:rsidRPr="00825B1A" w:rsidRDefault="003E4D2A" w:rsidP="004A1D19">
      <w:pPr>
        <w:pStyle w:val="a3"/>
        <w:numPr>
          <w:ilvl w:val="0"/>
          <w:numId w:val="15"/>
        </w:numPr>
        <w:shd w:val="clear" w:color="auto" w:fill="FFFFFF"/>
        <w:spacing w:before="120" w:after="0" w:line="259" w:lineRule="auto"/>
        <w:rPr>
          <w:rFonts w:ascii="Helvetica" w:hAnsi="Helvetica" w:cs="Helvetica"/>
        </w:rPr>
      </w:pPr>
      <w:r w:rsidRPr="00825B1A">
        <w:t>Αυτόματη Εξόφληση Προμηθευτών Δημοσίου</w:t>
      </w:r>
    </w:p>
    <w:p w14:paraId="7427C81A" w14:textId="77777777" w:rsidR="005939DD" w:rsidRPr="00825B1A" w:rsidRDefault="005939DD" w:rsidP="00604537">
      <w:pPr>
        <w:pStyle w:val="a3"/>
        <w:shd w:val="clear" w:color="auto" w:fill="FFFFFF"/>
        <w:spacing w:before="120" w:after="0" w:line="259" w:lineRule="auto"/>
        <w:rPr>
          <w:rFonts w:ascii="Helvetica" w:hAnsi="Helvetica" w:cs="Helvetica"/>
        </w:rPr>
      </w:pPr>
    </w:p>
    <w:p w14:paraId="35347466" w14:textId="77777777" w:rsidR="0086087F" w:rsidRPr="00897475" w:rsidRDefault="0086087F" w:rsidP="0086087F">
      <w:r w:rsidRPr="00897475">
        <w:t xml:space="preserve">Οι παρεχόμενες υπηρεσίες κατατάσσονται στους ακόλουθους κωδικούς του Κοινού Λεξιλογίου δημοσίων συμβάσεων (CPV) : </w:t>
      </w:r>
      <w:r w:rsidR="00106E58" w:rsidRPr="00897475">
        <w:rPr>
          <w:bCs/>
        </w:rPr>
        <w:t>72.22.23.00-0 «ΥΠΗΡΕΣΙΕΣ ΤΕΧΝΟΛΟΓΙΑΣ ΤΩΝ ΠΛΗΡΟΦΟΡΙΩΝ»</w:t>
      </w:r>
    </w:p>
    <w:p w14:paraId="386236B6" w14:textId="77777777" w:rsidR="00504AF3" w:rsidRDefault="0086087F" w:rsidP="00504AF3">
      <w:r w:rsidRPr="00897475">
        <w:lastRenderedPageBreak/>
        <w:t>Η παρούσα σύμβαση δεν υποδιαιρείται σε τμήματα, καθότι αφορά σε ένα ενιαίο αντικείμενο με αλληλοεξαρτώμενες υπηρεσίες  και η υποδιαίρεση θα δυσχέραινε το συντονισμό της υλοποίησης και θα καθιστούσε τεχνικά δύσκολη την εκτέλεσή της.</w:t>
      </w:r>
      <w:r w:rsidR="00504AF3" w:rsidRPr="00504AF3">
        <w:t xml:space="preserve"> </w:t>
      </w:r>
      <w:r w:rsidR="00504AF3">
        <w:t>Προσφορές γίνονται αποδεκτές για το σύνολο των υπηρεσιών που περιγράφονται.</w:t>
      </w:r>
    </w:p>
    <w:p w14:paraId="2AD9ACCD" w14:textId="77777777" w:rsidR="00803106" w:rsidRDefault="0086087F" w:rsidP="00803106">
      <w:r w:rsidRPr="00897475">
        <w:t xml:space="preserve">Η εκτιμώμενη αξία της </w:t>
      </w:r>
      <w:r w:rsidR="00273B43">
        <w:t xml:space="preserve">αρχικής </w:t>
      </w:r>
      <w:r w:rsidRPr="00897475">
        <w:t xml:space="preserve">σύμβασης ανέρχεται στο ποσό των </w:t>
      </w:r>
      <w:r w:rsidR="00951812">
        <w:t xml:space="preserve">επτακοσίων ογδόντα έξι χιλιάδων ευρώ </w:t>
      </w:r>
      <w:r w:rsidR="00951812" w:rsidRPr="005F1B5E">
        <w:t xml:space="preserve"> </w:t>
      </w:r>
      <w:r w:rsidR="00951812" w:rsidRPr="00C379A4">
        <w:rPr>
          <w:b/>
          <w:bCs/>
        </w:rPr>
        <w:t>786.000,00</w:t>
      </w:r>
      <w:r w:rsidR="00273B43" w:rsidRPr="00C379A4">
        <w:rPr>
          <w:b/>
          <w:bCs/>
        </w:rPr>
        <w:t>€</w:t>
      </w:r>
      <w:r w:rsidR="00951812" w:rsidRPr="005F1B5E">
        <w:t xml:space="preserve"> </w:t>
      </w:r>
      <w:r w:rsidR="00951812">
        <w:t>μ</w:t>
      </w:r>
      <w:r w:rsidR="00951812" w:rsidRPr="005F1B5E">
        <w:t xml:space="preserve">η περιλαμβανομένου ΦΠΑ 24% </w:t>
      </w:r>
      <w:r w:rsidR="00951812">
        <w:t>(</w:t>
      </w:r>
      <w:r w:rsidR="00951812" w:rsidRPr="005F1B5E">
        <w:t xml:space="preserve">προϋπολογισμός με ΦΠΑ: </w:t>
      </w:r>
      <w:r w:rsidR="00951812" w:rsidRPr="00C379A4">
        <w:rPr>
          <w:b/>
          <w:bCs/>
        </w:rPr>
        <w:t>974.640,00</w:t>
      </w:r>
      <w:r w:rsidR="00273B43" w:rsidRPr="00C379A4">
        <w:rPr>
          <w:b/>
          <w:bCs/>
        </w:rPr>
        <w:t>€</w:t>
      </w:r>
      <w:r w:rsidR="00951812" w:rsidRPr="005F1B5E">
        <w:t xml:space="preserve">, ΦΠΑ  </w:t>
      </w:r>
      <w:r w:rsidR="00951812" w:rsidRPr="00C379A4">
        <w:rPr>
          <w:b/>
          <w:bCs/>
        </w:rPr>
        <w:t>188.640,00</w:t>
      </w:r>
      <w:r w:rsidR="00273B43" w:rsidRPr="00C379A4">
        <w:rPr>
          <w:b/>
          <w:bCs/>
        </w:rPr>
        <w:t>€</w:t>
      </w:r>
      <w:r w:rsidR="00951812" w:rsidRPr="005F1B5E">
        <w:t>)</w:t>
      </w:r>
    </w:p>
    <w:p w14:paraId="7BC6EF4A" w14:textId="77777777" w:rsidR="00603CEC" w:rsidRDefault="00603CEC" w:rsidP="00603CEC">
      <w:r w:rsidRPr="00672C9B">
        <w:t xml:space="preserve">Μετά την σύναψη της αρχικής σύμβασης, κατά την υλοποίηση του έργου και </w:t>
      </w:r>
      <w:r w:rsidR="00803106" w:rsidRPr="00672C9B">
        <w:t>πριν</w:t>
      </w:r>
      <w:r w:rsidRPr="00672C9B">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t xml:space="preserve">δεκαπέντε </w:t>
      </w:r>
      <w:r w:rsidRPr="00672C9B">
        <w:t>τοις εκατό</w:t>
      </w:r>
      <w:r>
        <w:t xml:space="preserve"> (15</w:t>
      </w:r>
      <w:r w:rsidRPr="00672C9B">
        <w:t xml:space="preserve">%) του </w:t>
      </w:r>
      <w:r w:rsidR="0084090D">
        <w:t>προϋπολογισμού της πράξης</w:t>
      </w:r>
      <w:r w:rsidR="00C379A4" w:rsidRPr="00C379A4">
        <w:t>.</w:t>
      </w:r>
    </w:p>
    <w:p w14:paraId="19D6DA47" w14:textId="77777777" w:rsidR="00C379A4" w:rsidRDefault="00C379A4" w:rsidP="00C379A4">
      <w:r w:rsidRPr="00B26236">
        <w:t>Η εκτιμώμενη αξία της σύμβασης</w:t>
      </w:r>
      <w:r>
        <w:t xml:space="preserve"> και τ</w:t>
      </w:r>
      <w:r w:rsidRPr="00B26236">
        <w:t>α δικαιώματα προαίρεσης αναλύ</w:t>
      </w:r>
      <w:r>
        <w:t>ον</w:t>
      </w:r>
      <w:r w:rsidRPr="00B26236">
        <w:t xml:space="preserve">ται ως εξής: </w:t>
      </w:r>
    </w:p>
    <w:tbl>
      <w:tblPr>
        <w:tblStyle w:val="a5"/>
        <w:tblW w:w="0" w:type="auto"/>
        <w:tblLook w:val="04A0" w:firstRow="1" w:lastRow="0" w:firstColumn="1" w:lastColumn="0" w:noHBand="0" w:noVBand="1"/>
      </w:tblPr>
      <w:tblGrid>
        <w:gridCol w:w="2972"/>
        <w:gridCol w:w="2067"/>
        <w:gridCol w:w="2264"/>
        <w:gridCol w:w="2407"/>
      </w:tblGrid>
      <w:tr w:rsidR="00C379A4" w:rsidRPr="00C379A4" w14:paraId="6F755E87" w14:textId="77777777" w:rsidTr="00C379A4">
        <w:tc>
          <w:tcPr>
            <w:tcW w:w="2972" w:type="dxa"/>
            <w:shd w:val="clear" w:color="auto" w:fill="FBE4D5" w:themeFill="accent2" w:themeFillTint="33"/>
          </w:tcPr>
          <w:p w14:paraId="62809AF3" w14:textId="77777777" w:rsidR="00C379A4" w:rsidRPr="00C379A4" w:rsidRDefault="00C379A4" w:rsidP="00C379A4">
            <w:pPr>
              <w:pStyle w:val="normalwithoutspacing"/>
              <w:spacing w:after="0"/>
              <w:rPr>
                <w:rFonts w:cs="Tahoma"/>
              </w:rPr>
            </w:pPr>
          </w:p>
        </w:tc>
        <w:tc>
          <w:tcPr>
            <w:tcW w:w="2067" w:type="dxa"/>
            <w:shd w:val="clear" w:color="auto" w:fill="FBE4D5" w:themeFill="accent2" w:themeFillTint="33"/>
          </w:tcPr>
          <w:p w14:paraId="7AC54F37" w14:textId="77777777" w:rsidR="00C379A4" w:rsidRPr="00C379A4" w:rsidRDefault="00C379A4" w:rsidP="00C379A4">
            <w:pPr>
              <w:pStyle w:val="TabletextChar"/>
              <w:spacing w:after="0"/>
              <w:jc w:val="center"/>
              <w:rPr>
                <w:rFonts w:cs="Tahoma"/>
                <w:b/>
                <w:sz w:val="22"/>
                <w:szCs w:val="22"/>
              </w:rPr>
            </w:pPr>
            <w:r w:rsidRPr="00C379A4">
              <w:rPr>
                <w:rFonts w:cs="Tahoma"/>
                <w:b/>
                <w:sz w:val="22"/>
                <w:szCs w:val="22"/>
              </w:rPr>
              <w:t>Προϋπολογισμός</w:t>
            </w:r>
          </w:p>
          <w:p w14:paraId="7E7CE33E" w14:textId="77777777" w:rsidR="00C379A4" w:rsidRPr="00C379A4" w:rsidRDefault="00C379A4" w:rsidP="00C379A4">
            <w:pPr>
              <w:pStyle w:val="normalwithoutspacing"/>
              <w:spacing w:after="0"/>
              <w:jc w:val="center"/>
              <w:rPr>
                <w:rFonts w:cs="Tahoma"/>
                <w:szCs w:val="22"/>
              </w:rPr>
            </w:pPr>
            <w:r w:rsidRPr="00C379A4">
              <w:rPr>
                <w:rFonts w:cs="Tahoma"/>
                <w:b/>
                <w:szCs w:val="22"/>
              </w:rPr>
              <w:t>(χωρίς ΦΠΑ)</w:t>
            </w:r>
          </w:p>
        </w:tc>
        <w:tc>
          <w:tcPr>
            <w:tcW w:w="2264" w:type="dxa"/>
            <w:shd w:val="clear" w:color="auto" w:fill="FBE4D5" w:themeFill="accent2" w:themeFillTint="33"/>
            <w:vAlign w:val="center"/>
          </w:tcPr>
          <w:p w14:paraId="1826C1E1" w14:textId="77777777" w:rsidR="00C379A4" w:rsidRPr="00C379A4" w:rsidRDefault="00C379A4" w:rsidP="00C379A4">
            <w:pPr>
              <w:pStyle w:val="normalwithoutspacing"/>
              <w:spacing w:after="0"/>
              <w:jc w:val="center"/>
              <w:rPr>
                <w:rFonts w:cs="Tahoma"/>
                <w:szCs w:val="22"/>
              </w:rPr>
            </w:pPr>
            <w:r w:rsidRPr="00C379A4">
              <w:rPr>
                <w:rFonts w:cs="Tahoma"/>
                <w:b/>
                <w:szCs w:val="22"/>
              </w:rPr>
              <w:t>ΦΠΑ 24%</w:t>
            </w:r>
          </w:p>
        </w:tc>
        <w:tc>
          <w:tcPr>
            <w:tcW w:w="2407" w:type="dxa"/>
            <w:shd w:val="clear" w:color="auto" w:fill="FBE4D5" w:themeFill="accent2" w:themeFillTint="33"/>
          </w:tcPr>
          <w:p w14:paraId="21E88E10" w14:textId="77777777" w:rsidR="00C379A4" w:rsidRPr="00C379A4" w:rsidRDefault="00C379A4" w:rsidP="00C379A4">
            <w:pPr>
              <w:pStyle w:val="TabletextChar"/>
              <w:spacing w:after="0"/>
              <w:jc w:val="center"/>
              <w:rPr>
                <w:rFonts w:cs="Tahoma"/>
                <w:b/>
                <w:sz w:val="22"/>
                <w:szCs w:val="22"/>
              </w:rPr>
            </w:pPr>
            <w:r w:rsidRPr="00C379A4">
              <w:rPr>
                <w:rFonts w:cs="Tahoma"/>
                <w:b/>
                <w:sz w:val="22"/>
                <w:szCs w:val="22"/>
              </w:rPr>
              <w:t>Προϋπολογισμός</w:t>
            </w:r>
          </w:p>
          <w:p w14:paraId="719EAD90" w14:textId="77777777" w:rsidR="00C379A4" w:rsidRPr="00C379A4" w:rsidRDefault="00C379A4" w:rsidP="00C379A4">
            <w:pPr>
              <w:pStyle w:val="normalwithoutspacing"/>
              <w:spacing w:after="0"/>
              <w:jc w:val="center"/>
              <w:rPr>
                <w:rFonts w:cs="Tahoma"/>
                <w:szCs w:val="22"/>
              </w:rPr>
            </w:pPr>
            <w:r w:rsidRPr="00C379A4">
              <w:rPr>
                <w:rFonts w:cs="Tahoma"/>
                <w:b/>
                <w:szCs w:val="22"/>
              </w:rPr>
              <w:t>(με ΦΠΑ)</w:t>
            </w:r>
          </w:p>
        </w:tc>
      </w:tr>
      <w:tr w:rsidR="00C379A4" w:rsidRPr="00C379A4" w14:paraId="37402A7E" w14:textId="77777777" w:rsidTr="00C379A4">
        <w:tc>
          <w:tcPr>
            <w:tcW w:w="2972" w:type="dxa"/>
            <w:shd w:val="clear" w:color="auto" w:fill="D9D9D9" w:themeFill="background1" w:themeFillShade="D9"/>
            <w:vAlign w:val="center"/>
          </w:tcPr>
          <w:p w14:paraId="04B84C92" w14:textId="77777777" w:rsidR="00C379A4" w:rsidRPr="00C379A4" w:rsidRDefault="00C379A4" w:rsidP="00C379A4">
            <w:pPr>
              <w:pStyle w:val="normalwithoutspacing"/>
              <w:spacing w:after="0"/>
              <w:jc w:val="left"/>
              <w:rPr>
                <w:rFonts w:cs="Tahoma"/>
                <w:b/>
              </w:rPr>
            </w:pPr>
            <w:r w:rsidRPr="00C379A4">
              <w:rPr>
                <w:rFonts w:cs="Tahoma"/>
                <w:b/>
                <w:szCs w:val="22"/>
              </w:rPr>
              <w:t>Παρούσα διαδικασία σύναψης σύμβασης</w:t>
            </w:r>
          </w:p>
        </w:tc>
        <w:tc>
          <w:tcPr>
            <w:tcW w:w="2067" w:type="dxa"/>
            <w:vAlign w:val="center"/>
          </w:tcPr>
          <w:p w14:paraId="2D5E2354" w14:textId="77777777" w:rsidR="00C379A4" w:rsidRPr="00C379A4" w:rsidRDefault="00C379A4" w:rsidP="00C379A4">
            <w:pPr>
              <w:pStyle w:val="normalwithoutspacing"/>
              <w:spacing w:after="0"/>
              <w:jc w:val="right"/>
              <w:rPr>
                <w:rFonts w:cs="Tahoma"/>
              </w:rPr>
            </w:pPr>
            <w:r w:rsidRPr="00C32919">
              <w:rPr>
                <w:rFonts w:cs="Tahoma"/>
                <w:b/>
                <w:bCs/>
                <w:szCs w:val="22"/>
                <w:lang w:eastAsia="el-GR"/>
              </w:rPr>
              <w:t>786</w:t>
            </w:r>
            <w:r w:rsidRPr="00897475">
              <w:rPr>
                <w:rFonts w:cs="Tahoma"/>
                <w:b/>
                <w:bCs/>
                <w:szCs w:val="22"/>
                <w:lang w:eastAsia="el-GR"/>
              </w:rPr>
              <w:t>.</w:t>
            </w:r>
            <w:r w:rsidRPr="00C32919">
              <w:rPr>
                <w:rFonts w:cs="Tahoma"/>
                <w:b/>
                <w:bCs/>
                <w:szCs w:val="22"/>
                <w:lang w:eastAsia="el-GR"/>
              </w:rPr>
              <w:t>000</w:t>
            </w:r>
            <w:r w:rsidRPr="00897475">
              <w:rPr>
                <w:rFonts w:cs="Tahoma"/>
                <w:b/>
                <w:bCs/>
                <w:szCs w:val="22"/>
                <w:lang w:eastAsia="el-GR"/>
              </w:rPr>
              <w:t>,</w:t>
            </w:r>
            <w:r w:rsidRPr="00C32919">
              <w:rPr>
                <w:rFonts w:cs="Tahoma"/>
                <w:b/>
                <w:bCs/>
                <w:szCs w:val="22"/>
                <w:lang w:eastAsia="el-GR"/>
              </w:rPr>
              <w:t>00</w:t>
            </w:r>
            <w:r w:rsidRPr="00897475">
              <w:rPr>
                <w:rFonts w:cs="Tahoma"/>
                <w:b/>
                <w:bCs/>
                <w:szCs w:val="22"/>
                <w:lang w:eastAsia="el-GR"/>
              </w:rPr>
              <w:t>€</w:t>
            </w:r>
          </w:p>
        </w:tc>
        <w:tc>
          <w:tcPr>
            <w:tcW w:w="2264" w:type="dxa"/>
            <w:vAlign w:val="center"/>
          </w:tcPr>
          <w:p w14:paraId="0F7E2064" w14:textId="77777777" w:rsidR="00C379A4" w:rsidRPr="00C379A4" w:rsidRDefault="00C379A4" w:rsidP="00C379A4">
            <w:pPr>
              <w:pStyle w:val="normalwithoutspacing"/>
              <w:spacing w:after="0"/>
              <w:jc w:val="right"/>
              <w:rPr>
                <w:rFonts w:cs="Tahoma"/>
              </w:rPr>
            </w:pPr>
            <w:r w:rsidRPr="00C32919">
              <w:rPr>
                <w:rFonts w:cs="Tahoma"/>
                <w:b/>
                <w:bCs/>
                <w:szCs w:val="22"/>
                <w:lang w:eastAsia="el-GR"/>
              </w:rPr>
              <w:t>188</w:t>
            </w:r>
            <w:r w:rsidRPr="00897475">
              <w:rPr>
                <w:rFonts w:cs="Tahoma"/>
                <w:b/>
                <w:bCs/>
                <w:szCs w:val="22"/>
                <w:lang w:eastAsia="el-GR"/>
              </w:rPr>
              <w:t>.</w:t>
            </w:r>
            <w:r w:rsidRPr="00C32919">
              <w:rPr>
                <w:rFonts w:cs="Tahoma"/>
                <w:b/>
                <w:bCs/>
                <w:szCs w:val="22"/>
                <w:lang w:eastAsia="el-GR"/>
              </w:rPr>
              <w:t>640</w:t>
            </w:r>
            <w:r w:rsidRPr="00897475">
              <w:rPr>
                <w:rFonts w:cs="Tahoma"/>
                <w:b/>
                <w:bCs/>
                <w:szCs w:val="22"/>
                <w:lang w:eastAsia="el-GR"/>
              </w:rPr>
              <w:t>,</w:t>
            </w:r>
            <w:r w:rsidRPr="00C32919">
              <w:rPr>
                <w:rFonts w:cs="Tahoma"/>
                <w:b/>
                <w:bCs/>
                <w:szCs w:val="22"/>
                <w:lang w:eastAsia="el-GR"/>
              </w:rPr>
              <w:t>00</w:t>
            </w:r>
            <w:r w:rsidRPr="00897475">
              <w:rPr>
                <w:rFonts w:cs="Tahoma"/>
                <w:b/>
                <w:bCs/>
                <w:szCs w:val="22"/>
                <w:lang w:eastAsia="el-GR"/>
              </w:rPr>
              <w:t>€</w:t>
            </w:r>
          </w:p>
        </w:tc>
        <w:tc>
          <w:tcPr>
            <w:tcW w:w="2407" w:type="dxa"/>
            <w:vAlign w:val="center"/>
          </w:tcPr>
          <w:p w14:paraId="74AD4BC1" w14:textId="77777777" w:rsidR="00C379A4" w:rsidRPr="00C379A4" w:rsidRDefault="00C379A4" w:rsidP="00C379A4">
            <w:pPr>
              <w:pStyle w:val="normalwithoutspacing"/>
              <w:spacing w:after="0"/>
              <w:jc w:val="right"/>
              <w:rPr>
                <w:rFonts w:cs="Tahoma"/>
              </w:rPr>
            </w:pPr>
            <w:r w:rsidRPr="0020289B">
              <w:rPr>
                <w:rFonts w:cs="Tahoma"/>
                <w:b/>
                <w:bCs/>
                <w:szCs w:val="22"/>
                <w:lang w:eastAsia="el-GR"/>
              </w:rPr>
              <w:t>97</w:t>
            </w:r>
            <w:r w:rsidRPr="00C32919">
              <w:rPr>
                <w:rFonts w:cs="Tahoma"/>
                <w:b/>
                <w:bCs/>
                <w:szCs w:val="22"/>
                <w:lang w:eastAsia="el-GR"/>
              </w:rPr>
              <w:t>4</w:t>
            </w:r>
            <w:r w:rsidRPr="00897475">
              <w:rPr>
                <w:rFonts w:cs="Tahoma"/>
                <w:b/>
                <w:bCs/>
                <w:szCs w:val="22"/>
                <w:lang w:eastAsia="el-GR"/>
              </w:rPr>
              <w:t>.</w:t>
            </w:r>
            <w:r w:rsidRPr="00C32919">
              <w:rPr>
                <w:rFonts w:cs="Tahoma"/>
                <w:b/>
                <w:bCs/>
                <w:szCs w:val="22"/>
                <w:lang w:eastAsia="el-GR"/>
              </w:rPr>
              <w:t>640</w:t>
            </w:r>
            <w:r w:rsidRPr="00897475">
              <w:rPr>
                <w:rFonts w:cs="Tahoma"/>
                <w:b/>
                <w:bCs/>
                <w:szCs w:val="22"/>
                <w:lang w:eastAsia="el-GR"/>
              </w:rPr>
              <w:t>,0</w:t>
            </w:r>
            <w:r w:rsidRPr="0020289B">
              <w:rPr>
                <w:rFonts w:cs="Tahoma"/>
                <w:b/>
                <w:bCs/>
                <w:szCs w:val="22"/>
                <w:lang w:eastAsia="el-GR"/>
              </w:rPr>
              <w:t>0</w:t>
            </w:r>
            <w:r w:rsidRPr="00897475">
              <w:rPr>
                <w:rFonts w:cs="Tahoma"/>
                <w:b/>
                <w:bCs/>
                <w:szCs w:val="22"/>
                <w:lang w:eastAsia="el-GR"/>
              </w:rPr>
              <w:t>€</w:t>
            </w:r>
          </w:p>
        </w:tc>
      </w:tr>
      <w:tr w:rsidR="00C379A4" w:rsidRPr="00C379A4" w14:paraId="093CAB07" w14:textId="77777777" w:rsidTr="00C379A4">
        <w:tc>
          <w:tcPr>
            <w:tcW w:w="2972" w:type="dxa"/>
            <w:shd w:val="clear" w:color="auto" w:fill="D9D9D9" w:themeFill="background1" w:themeFillShade="D9"/>
            <w:vAlign w:val="center"/>
          </w:tcPr>
          <w:p w14:paraId="33AAF585" w14:textId="77777777" w:rsidR="00C379A4" w:rsidRPr="00C379A4" w:rsidRDefault="00C379A4" w:rsidP="00C379A4">
            <w:pPr>
              <w:pStyle w:val="normalwithoutspacing"/>
              <w:spacing w:after="0"/>
              <w:jc w:val="left"/>
              <w:rPr>
                <w:rFonts w:cs="Tahoma"/>
                <w:b/>
                <w:szCs w:val="22"/>
              </w:rPr>
            </w:pPr>
            <w:r w:rsidRPr="00C379A4">
              <w:rPr>
                <w:rFonts w:cs="Tahoma"/>
                <w:b/>
                <w:szCs w:val="22"/>
              </w:rPr>
              <w:t xml:space="preserve">Δικαίωμα προαίρεσης Φυσικού Αντικειμένου </w:t>
            </w:r>
          </w:p>
        </w:tc>
        <w:tc>
          <w:tcPr>
            <w:tcW w:w="2067" w:type="dxa"/>
            <w:vAlign w:val="center"/>
          </w:tcPr>
          <w:p w14:paraId="4099CFAD" w14:textId="77777777" w:rsidR="00C379A4" w:rsidRPr="00C379A4" w:rsidRDefault="00C379A4" w:rsidP="00C379A4">
            <w:pPr>
              <w:pStyle w:val="normalwithoutspacing"/>
              <w:spacing w:after="0"/>
              <w:jc w:val="right"/>
              <w:rPr>
                <w:rFonts w:cs="Tahoma"/>
                <w:color w:val="000000"/>
                <w:szCs w:val="22"/>
              </w:rPr>
            </w:pPr>
            <w:r w:rsidRPr="00CC77B5">
              <w:rPr>
                <w:rFonts w:cs="Tahoma"/>
                <w:b/>
                <w:szCs w:val="22"/>
              </w:rPr>
              <w:t>117.900,00</w:t>
            </w:r>
            <w:r w:rsidRPr="00CC77B5">
              <w:rPr>
                <w:rFonts w:cs="Tahoma"/>
                <w:b/>
                <w:bCs/>
                <w:szCs w:val="22"/>
                <w:lang w:eastAsia="el-GR"/>
              </w:rPr>
              <w:t>€</w:t>
            </w:r>
          </w:p>
        </w:tc>
        <w:tc>
          <w:tcPr>
            <w:tcW w:w="2264" w:type="dxa"/>
            <w:vAlign w:val="center"/>
          </w:tcPr>
          <w:p w14:paraId="67C0E9F3" w14:textId="77777777" w:rsidR="00C379A4" w:rsidRPr="00C379A4" w:rsidRDefault="00C379A4" w:rsidP="00C379A4">
            <w:pPr>
              <w:pStyle w:val="normalwithoutspacing"/>
              <w:spacing w:after="0"/>
              <w:jc w:val="right"/>
              <w:rPr>
                <w:rFonts w:cs="Tahoma"/>
                <w:color w:val="000000"/>
                <w:szCs w:val="22"/>
              </w:rPr>
            </w:pPr>
            <w:r w:rsidRPr="00CC77B5">
              <w:rPr>
                <w:rFonts w:cs="Tahoma"/>
                <w:b/>
                <w:szCs w:val="22"/>
              </w:rPr>
              <w:t>28.296,00€</w:t>
            </w:r>
          </w:p>
        </w:tc>
        <w:tc>
          <w:tcPr>
            <w:tcW w:w="2407" w:type="dxa"/>
            <w:vAlign w:val="center"/>
          </w:tcPr>
          <w:p w14:paraId="6EDC01C4" w14:textId="77777777" w:rsidR="00C379A4" w:rsidRPr="00C379A4" w:rsidRDefault="00C379A4" w:rsidP="00C379A4">
            <w:pPr>
              <w:pStyle w:val="normalwithoutspacing"/>
              <w:spacing w:after="0"/>
              <w:jc w:val="right"/>
              <w:rPr>
                <w:rFonts w:cs="Tahoma"/>
              </w:rPr>
            </w:pPr>
            <w:r w:rsidRPr="00CC77B5">
              <w:rPr>
                <w:rFonts w:cs="Tahoma"/>
                <w:b/>
                <w:bCs/>
                <w:szCs w:val="22"/>
              </w:rPr>
              <w:t>146.196,00€</w:t>
            </w:r>
          </w:p>
        </w:tc>
      </w:tr>
      <w:tr w:rsidR="00C379A4" w:rsidRPr="00C379A4" w14:paraId="4223CA24" w14:textId="77777777" w:rsidTr="00C379A4">
        <w:tc>
          <w:tcPr>
            <w:tcW w:w="2972" w:type="dxa"/>
            <w:shd w:val="clear" w:color="auto" w:fill="D9D9D9" w:themeFill="background1" w:themeFillShade="D9"/>
          </w:tcPr>
          <w:p w14:paraId="7779D187" w14:textId="77777777" w:rsidR="00C379A4" w:rsidRPr="00C379A4" w:rsidRDefault="00C379A4" w:rsidP="00C379A4">
            <w:pPr>
              <w:pStyle w:val="normalwithoutspacing"/>
              <w:spacing w:after="0"/>
              <w:rPr>
                <w:rFonts w:cs="Tahoma"/>
                <w:b/>
                <w:szCs w:val="22"/>
              </w:rPr>
            </w:pPr>
            <w:r w:rsidRPr="00C379A4">
              <w:rPr>
                <w:rFonts w:cs="Tahoma"/>
                <w:b/>
                <w:szCs w:val="22"/>
              </w:rPr>
              <w:t xml:space="preserve">ΣΥΝΟΛΟ: </w:t>
            </w:r>
          </w:p>
        </w:tc>
        <w:tc>
          <w:tcPr>
            <w:tcW w:w="2067" w:type="dxa"/>
            <w:shd w:val="clear" w:color="auto" w:fill="D9D9D9" w:themeFill="background1" w:themeFillShade="D9"/>
            <w:vAlign w:val="center"/>
          </w:tcPr>
          <w:p w14:paraId="17682BC5" w14:textId="77777777" w:rsidR="00C379A4" w:rsidRPr="00C379A4" w:rsidRDefault="00C379A4" w:rsidP="00C379A4">
            <w:pPr>
              <w:pStyle w:val="normalwithoutspacing"/>
              <w:spacing w:after="0"/>
              <w:jc w:val="right"/>
              <w:rPr>
                <w:rFonts w:cs="Tahoma"/>
                <w:b/>
                <w:color w:val="000000"/>
                <w:szCs w:val="22"/>
                <w:lang w:val="en-US"/>
              </w:rPr>
            </w:pPr>
            <w:r w:rsidRPr="007C29CF">
              <w:rPr>
                <w:b/>
              </w:rPr>
              <w:t>903.900</w:t>
            </w:r>
            <w:r>
              <w:rPr>
                <w:b/>
              </w:rPr>
              <w:t>,00</w:t>
            </w:r>
            <w:r>
              <w:rPr>
                <w:b/>
                <w:lang w:val="en-US"/>
              </w:rPr>
              <w:t>€</w:t>
            </w:r>
          </w:p>
        </w:tc>
        <w:tc>
          <w:tcPr>
            <w:tcW w:w="2264" w:type="dxa"/>
            <w:shd w:val="clear" w:color="auto" w:fill="D9D9D9" w:themeFill="background1" w:themeFillShade="D9"/>
            <w:vAlign w:val="center"/>
          </w:tcPr>
          <w:p w14:paraId="1263E4A2" w14:textId="77777777" w:rsidR="00C379A4" w:rsidRPr="00C379A4" w:rsidRDefault="00C379A4" w:rsidP="00C379A4">
            <w:pPr>
              <w:pStyle w:val="normalwithoutspacing"/>
              <w:spacing w:after="0"/>
              <w:jc w:val="right"/>
              <w:rPr>
                <w:rFonts w:cs="Tahoma"/>
                <w:b/>
                <w:color w:val="000000"/>
                <w:szCs w:val="22"/>
              </w:rPr>
            </w:pPr>
            <w:r w:rsidRPr="00803106">
              <w:rPr>
                <w:b/>
              </w:rPr>
              <w:t>216.936,00</w:t>
            </w:r>
            <w:r w:rsidRPr="008A4657">
              <w:rPr>
                <w:b/>
              </w:rPr>
              <w:t>€</w:t>
            </w:r>
          </w:p>
        </w:tc>
        <w:tc>
          <w:tcPr>
            <w:tcW w:w="2407" w:type="dxa"/>
            <w:shd w:val="clear" w:color="auto" w:fill="D9D9D9" w:themeFill="background1" w:themeFillShade="D9"/>
            <w:vAlign w:val="center"/>
          </w:tcPr>
          <w:p w14:paraId="1D46D9F2" w14:textId="77777777" w:rsidR="00C379A4" w:rsidRPr="00C379A4" w:rsidRDefault="00C379A4" w:rsidP="00C379A4">
            <w:pPr>
              <w:pStyle w:val="normalwithoutspacing"/>
              <w:spacing w:after="0"/>
              <w:jc w:val="right"/>
              <w:rPr>
                <w:rFonts w:cs="Tahoma"/>
                <w:b/>
                <w:color w:val="000000"/>
                <w:szCs w:val="22"/>
              </w:rPr>
            </w:pPr>
            <w:r w:rsidRPr="007C29CF">
              <w:rPr>
                <w:b/>
              </w:rPr>
              <w:t>1.120.836,00</w:t>
            </w:r>
            <w:r w:rsidRPr="00274B25">
              <w:rPr>
                <w:b/>
                <w:bCs/>
              </w:rPr>
              <w:t>€</w:t>
            </w:r>
          </w:p>
        </w:tc>
      </w:tr>
    </w:tbl>
    <w:p w14:paraId="720EADE1" w14:textId="77777777" w:rsidR="00C379A4" w:rsidRPr="00C379A4" w:rsidRDefault="00C379A4" w:rsidP="00603CEC"/>
    <w:p w14:paraId="383172AC" w14:textId="3F2E3B34" w:rsidR="00504AF3" w:rsidRDefault="00504AF3" w:rsidP="00504AF3">
      <w:r>
        <w:t xml:space="preserve">Η διάρκεια της σύμβασης ορίζεται σε </w:t>
      </w:r>
      <w:r>
        <w:rPr>
          <w:b/>
        </w:rPr>
        <w:t>1</w:t>
      </w:r>
      <w:r w:rsidRPr="00504AF3">
        <w:rPr>
          <w:b/>
        </w:rPr>
        <w:t>4</w:t>
      </w:r>
      <w:r>
        <w:rPr>
          <w:b/>
        </w:rPr>
        <w:t xml:space="preserve"> μήνες</w:t>
      </w:r>
      <w:r>
        <w:t xml:space="preserve"> συμπεριλαμβανομένης της διαδικασίας ελέγχου και παραλαβής παραδοτέων, όπως ορίζεται στην Παρ.</w:t>
      </w:r>
      <w:r w:rsidRPr="00504AF3">
        <w:t xml:space="preserve"> </w:t>
      </w:r>
      <w:r>
        <w:fldChar w:fldCharType="begin"/>
      </w:r>
      <w:r>
        <w:instrText xml:space="preserve"> REF _Ref67662618 \r \h </w:instrText>
      </w:r>
      <w:r>
        <w:fldChar w:fldCharType="separate"/>
      </w:r>
      <w:r w:rsidR="00CB4EC7">
        <w:t>6.3</w:t>
      </w:r>
      <w:r>
        <w:fldChar w:fldCharType="end"/>
      </w:r>
      <w:r>
        <w:t xml:space="preserve"> της παρούσας.</w:t>
      </w:r>
    </w:p>
    <w:p w14:paraId="5C08F38B" w14:textId="661F001A" w:rsidR="00504AF3" w:rsidRDefault="00504AF3" w:rsidP="00504AF3">
      <w:r>
        <w:t xml:space="preserve">Αναλυτική περιγραφή του φυσικού και οικονομικού αντικειμένου της σύμβασης δίδεται στο </w:t>
      </w:r>
      <w:r>
        <w:fldChar w:fldCharType="begin"/>
      </w:r>
      <w:r>
        <w:instrText xml:space="preserve"> REF _Ref67662645 \h </w:instrText>
      </w:r>
      <w:r>
        <w:fldChar w:fldCharType="separate"/>
      </w:r>
      <w:r w:rsidR="00CB4EC7" w:rsidRPr="005A40CA">
        <w:t>ΠΑΡΑΡΤΗΜΑ I</w:t>
      </w:r>
      <w:r w:rsidR="00CB4EC7" w:rsidRPr="00533896">
        <w:t>: ΑΝΑΛΥΤΙΚΗ ΠΕΡΙΓΡΑΦΗ ΦΥΣΙΚΟΥ ΚΑΙ ΟΙΚΟΝΟΜΙΚΟΥ ΑΝΤΙΚΕΙΜΕΝΟΥ</w:t>
      </w:r>
      <w:r w:rsidR="00CB4EC7">
        <w:t xml:space="preserve">    </w:t>
      </w:r>
      <w:r w:rsidR="00CB4EC7" w:rsidRPr="00533896">
        <w:t>ΤΗΣ ΣΥΜΒΑΣΗΣ</w:t>
      </w:r>
      <w:r>
        <w:fldChar w:fldCharType="end"/>
      </w:r>
      <w:r w:rsidRPr="00504AF3">
        <w:t xml:space="preserve"> </w:t>
      </w:r>
      <w:r>
        <w:t xml:space="preserve">ή σε άλλο περιγραφικό έγγραφο της παρούσας διακήρυξης. </w:t>
      </w:r>
    </w:p>
    <w:p w14:paraId="5E740B23" w14:textId="77777777" w:rsidR="0086087F" w:rsidRPr="0003752B" w:rsidRDefault="0086087F" w:rsidP="0086087F">
      <w:pPr>
        <w:pStyle w:val="normalwithoutspacing"/>
        <w:rPr>
          <w:rFonts w:cs="Tahoma"/>
          <w:b/>
          <w:szCs w:val="22"/>
        </w:rPr>
      </w:pPr>
      <w:r w:rsidRPr="00897475">
        <w:rPr>
          <w:rFonts w:cs="Tahoma"/>
          <w:szCs w:val="22"/>
        </w:rPr>
        <w:t xml:space="preserve">Η σύμβαση θα ανατεθεί με το κριτήριο της πλέον συμφέρουσας από οικονομική άποψη προσφοράς, βάσει της </w:t>
      </w:r>
      <w:r w:rsidRPr="00504AF3">
        <w:rPr>
          <w:rFonts w:cs="Tahoma"/>
          <w:b/>
          <w:bCs/>
          <w:szCs w:val="22"/>
        </w:rPr>
        <w:t xml:space="preserve">βέλτιστης σχέση </w:t>
      </w:r>
      <w:r w:rsidRPr="0003752B">
        <w:rPr>
          <w:rFonts w:cs="Tahoma"/>
          <w:b/>
          <w:bCs/>
          <w:szCs w:val="22"/>
        </w:rPr>
        <w:t>ποιότητας – τιμή</w:t>
      </w:r>
      <w:r w:rsidRPr="0003752B">
        <w:rPr>
          <w:rFonts w:cs="Tahoma"/>
          <w:b/>
          <w:szCs w:val="22"/>
        </w:rPr>
        <w:t>ς.</w:t>
      </w:r>
    </w:p>
    <w:p w14:paraId="24DC3048" w14:textId="77777777" w:rsidR="0003752B" w:rsidRDefault="0003752B" w:rsidP="0086087F">
      <w:pPr>
        <w:pStyle w:val="normalwithoutspacing"/>
        <w:rPr>
          <w:rFonts w:cs="Tahoma"/>
          <w:szCs w:val="22"/>
        </w:rPr>
      </w:pPr>
    </w:p>
    <w:p w14:paraId="2E350995" w14:textId="77777777" w:rsidR="0003752B" w:rsidRDefault="0003752B" w:rsidP="0086087F">
      <w:pPr>
        <w:pStyle w:val="normalwithoutspacing"/>
        <w:rPr>
          <w:rFonts w:cs="Tahoma"/>
          <w:szCs w:val="22"/>
        </w:rPr>
      </w:pPr>
    </w:p>
    <w:p w14:paraId="43BD6149" w14:textId="77777777" w:rsidR="0003752B" w:rsidRDefault="0003752B" w:rsidP="0086087F">
      <w:pPr>
        <w:pStyle w:val="normalwithoutspacing"/>
        <w:rPr>
          <w:rFonts w:cs="Tahoma"/>
          <w:szCs w:val="22"/>
        </w:rPr>
      </w:pPr>
    </w:p>
    <w:p w14:paraId="534A0449" w14:textId="77777777" w:rsidR="0003752B" w:rsidRDefault="0003752B" w:rsidP="0086087F">
      <w:pPr>
        <w:pStyle w:val="normalwithoutspacing"/>
        <w:rPr>
          <w:rFonts w:cs="Tahoma"/>
          <w:szCs w:val="22"/>
        </w:rPr>
      </w:pPr>
    </w:p>
    <w:p w14:paraId="59934B65" w14:textId="77777777" w:rsidR="0003752B" w:rsidRDefault="0003752B" w:rsidP="0086087F">
      <w:pPr>
        <w:pStyle w:val="normalwithoutspacing"/>
        <w:rPr>
          <w:rFonts w:cs="Tahoma"/>
          <w:szCs w:val="22"/>
        </w:rPr>
      </w:pPr>
    </w:p>
    <w:p w14:paraId="02C04A98" w14:textId="77777777" w:rsidR="0003752B" w:rsidRDefault="0003752B" w:rsidP="0086087F">
      <w:pPr>
        <w:pStyle w:val="normalwithoutspacing"/>
        <w:rPr>
          <w:rFonts w:cs="Tahoma"/>
          <w:szCs w:val="22"/>
        </w:rPr>
      </w:pPr>
    </w:p>
    <w:p w14:paraId="25FA6816" w14:textId="77777777" w:rsidR="0003752B" w:rsidRDefault="0003752B" w:rsidP="0086087F">
      <w:pPr>
        <w:pStyle w:val="normalwithoutspacing"/>
        <w:rPr>
          <w:rFonts w:cs="Tahoma"/>
          <w:szCs w:val="22"/>
        </w:rPr>
      </w:pPr>
    </w:p>
    <w:p w14:paraId="1277D6AF" w14:textId="77777777" w:rsidR="0003752B" w:rsidRDefault="0003752B" w:rsidP="0086087F">
      <w:pPr>
        <w:pStyle w:val="normalwithoutspacing"/>
        <w:rPr>
          <w:rFonts w:cs="Tahoma"/>
          <w:szCs w:val="22"/>
        </w:rPr>
      </w:pPr>
    </w:p>
    <w:p w14:paraId="1A73B505" w14:textId="77777777" w:rsidR="0003752B" w:rsidRDefault="0003752B" w:rsidP="0086087F">
      <w:pPr>
        <w:pStyle w:val="normalwithoutspacing"/>
        <w:rPr>
          <w:rFonts w:cs="Tahoma"/>
          <w:szCs w:val="22"/>
        </w:rPr>
      </w:pPr>
    </w:p>
    <w:p w14:paraId="63F43231" w14:textId="77777777" w:rsidR="00604537" w:rsidRDefault="00604537" w:rsidP="0086087F">
      <w:pPr>
        <w:pStyle w:val="normalwithoutspacing"/>
        <w:rPr>
          <w:rFonts w:cs="Tahoma"/>
          <w:szCs w:val="22"/>
        </w:rPr>
      </w:pPr>
    </w:p>
    <w:p w14:paraId="2A36768A" w14:textId="77777777" w:rsidR="00604537" w:rsidRDefault="00604537" w:rsidP="0086087F">
      <w:pPr>
        <w:pStyle w:val="normalwithoutspacing"/>
        <w:rPr>
          <w:rFonts w:cs="Tahoma"/>
          <w:szCs w:val="22"/>
        </w:rPr>
      </w:pPr>
    </w:p>
    <w:p w14:paraId="066E65D3" w14:textId="77777777" w:rsidR="00604537" w:rsidRDefault="00604537" w:rsidP="0086087F">
      <w:pPr>
        <w:pStyle w:val="normalwithoutspacing"/>
        <w:rPr>
          <w:rFonts w:cs="Tahoma"/>
          <w:szCs w:val="22"/>
        </w:rPr>
      </w:pPr>
    </w:p>
    <w:p w14:paraId="54451363"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2" w:name="_Toc67672360"/>
      <w:bookmarkEnd w:id="22"/>
      <w:r w:rsidRPr="00897475">
        <w:lastRenderedPageBreak/>
        <w:tab/>
      </w:r>
      <w:bookmarkStart w:id="23" w:name="_Toc496694157"/>
      <w:bookmarkStart w:id="24" w:name="_Toc31307631"/>
      <w:bookmarkStart w:id="25" w:name="_Toc75073409"/>
      <w:r w:rsidRPr="00897475">
        <w:t>Θεσμικό πλαίσιο</w:t>
      </w:r>
      <w:bookmarkEnd w:id="23"/>
      <w:bookmarkEnd w:id="24"/>
      <w:bookmarkEnd w:id="25"/>
      <w:r w:rsidRPr="00897475">
        <w:t xml:space="preserve"> </w:t>
      </w:r>
    </w:p>
    <w:p w14:paraId="79059E98" w14:textId="77777777" w:rsidR="009E4CA8" w:rsidRDefault="009E4CA8" w:rsidP="0086087F">
      <w:pPr>
        <w:tabs>
          <w:tab w:val="left" w:pos="284"/>
        </w:tabs>
      </w:pPr>
    </w:p>
    <w:p w14:paraId="67A2210E" w14:textId="77777777" w:rsidR="0086087F" w:rsidRDefault="0086087F" w:rsidP="0086087F">
      <w:pPr>
        <w:tabs>
          <w:tab w:val="left" w:pos="284"/>
        </w:tabs>
      </w:pPr>
      <w:r w:rsidRPr="00897475">
        <w:t xml:space="preserve">Η ανάθεση και εκτέλεση της σύμβασης διέπεται από την κείμενη νομοθεσία και τις </w:t>
      </w:r>
      <w:r w:rsidR="00280601" w:rsidRPr="00897475">
        <w:t>κατ’</w:t>
      </w:r>
      <w:r w:rsidRPr="00897475">
        <w:t xml:space="preserve"> εξουσιοδότηση αυτής εκδοθείσες κανονιστικές πράξεις, όπως ισχύουν και ιδίως:</w:t>
      </w:r>
    </w:p>
    <w:p w14:paraId="51DB0F65" w14:textId="77777777" w:rsidR="00303A74" w:rsidRDefault="00303A74" w:rsidP="00303A74">
      <w:pPr>
        <w:tabs>
          <w:tab w:val="left" w:pos="426"/>
        </w:tabs>
        <w:autoSpaceDE w:val="0"/>
        <w:autoSpaceDN w:val="0"/>
        <w:spacing w:before="120" w:after="0"/>
      </w:pPr>
    </w:p>
    <w:p w14:paraId="5BEA7274" w14:textId="77777777" w:rsidR="00DC6A18" w:rsidRPr="000C507E" w:rsidRDefault="00DC6A18" w:rsidP="004A1D19">
      <w:pPr>
        <w:pStyle w:val="a3"/>
        <w:numPr>
          <w:ilvl w:val="0"/>
          <w:numId w:val="91"/>
        </w:numPr>
        <w:spacing w:before="120" w:after="0"/>
        <w:ind w:left="567" w:right="191" w:hanging="426"/>
        <w:contextualSpacing w:val="0"/>
      </w:pPr>
      <w:r w:rsidRPr="000C507E">
        <w:rPr>
          <w:bCs/>
        </w:rPr>
        <w:t>Τον Κανονισμό</w:t>
      </w:r>
      <w:r w:rsidRPr="000C507E">
        <w:t xml:space="preserve"> (ΕΕ, Ευρατόμ)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w:t>
      </w:r>
    </w:p>
    <w:p w14:paraId="4C35A109" w14:textId="77777777" w:rsidR="00DC6A18" w:rsidRPr="000C507E" w:rsidRDefault="00DC6A18" w:rsidP="004A1D19">
      <w:pPr>
        <w:pStyle w:val="a3"/>
        <w:numPr>
          <w:ilvl w:val="0"/>
          <w:numId w:val="91"/>
        </w:numPr>
        <w:spacing w:before="120" w:after="0"/>
        <w:ind w:left="567" w:right="191" w:hanging="426"/>
        <w:contextualSpacing w:val="0"/>
      </w:pPr>
      <w:r w:rsidRPr="000C507E">
        <w:rPr>
          <w:bCs/>
        </w:rPr>
        <w:t>Τον Κανονισμό</w:t>
      </w:r>
      <w:r w:rsidRPr="000C507E">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406FA864" w14:textId="77777777" w:rsidR="00DC6A18" w:rsidRPr="000C507E" w:rsidRDefault="00DC6A18" w:rsidP="004A1D19">
      <w:pPr>
        <w:pStyle w:val="a3"/>
        <w:numPr>
          <w:ilvl w:val="0"/>
          <w:numId w:val="91"/>
        </w:numPr>
        <w:spacing w:before="120" w:after="0"/>
        <w:ind w:left="567" w:right="191" w:hanging="426"/>
        <w:contextualSpacing w:val="0"/>
      </w:pPr>
      <w:r w:rsidRPr="000C507E">
        <w:rPr>
          <w:bCs/>
        </w:rPr>
        <w:t>Τον Κανονισμό</w:t>
      </w:r>
      <w:r w:rsidRPr="000C507E">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169BE12B" w14:textId="77777777" w:rsidR="00DC6A18" w:rsidRPr="000C507E" w:rsidRDefault="00DC6A18" w:rsidP="004A1D19">
      <w:pPr>
        <w:pStyle w:val="a3"/>
        <w:numPr>
          <w:ilvl w:val="0"/>
          <w:numId w:val="91"/>
        </w:numPr>
        <w:spacing w:before="120" w:after="0"/>
        <w:ind w:left="567" w:right="191" w:hanging="426"/>
        <w:contextualSpacing w:val="0"/>
      </w:pPr>
      <w:r w:rsidRPr="000C507E">
        <w:rPr>
          <w:bCs/>
        </w:rPr>
        <w:t>Τον Κανονισμό</w:t>
      </w:r>
      <w:r w:rsidRPr="000C507E">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7519E41E" w14:textId="77777777" w:rsidR="00DC6A18" w:rsidRPr="000C507E" w:rsidRDefault="00DC6A18" w:rsidP="004A1D19">
      <w:pPr>
        <w:pStyle w:val="a3"/>
        <w:numPr>
          <w:ilvl w:val="0"/>
          <w:numId w:val="91"/>
        </w:numPr>
        <w:spacing w:before="120" w:after="0"/>
        <w:ind w:left="567" w:right="191" w:hanging="426"/>
        <w:contextualSpacing w:val="0"/>
      </w:pPr>
      <w:r w:rsidRPr="000C507E">
        <w:rPr>
          <w:bCs/>
        </w:rPr>
        <w:t>Τον Κανονισμό</w:t>
      </w:r>
      <w:r w:rsidRPr="000C507E">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D514742" w14:textId="77777777" w:rsidR="00DC6A18" w:rsidRPr="002C1CC7" w:rsidRDefault="00DC6A18" w:rsidP="004A1D19">
      <w:pPr>
        <w:pStyle w:val="CM4"/>
        <w:numPr>
          <w:ilvl w:val="0"/>
          <w:numId w:val="91"/>
        </w:numPr>
        <w:spacing w:before="120"/>
        <w:ind w:left="567" w:right="191" w:hanging="426"/>
        <w:jc w:val="both"/>
        <w:rPr>
          <w:rFonts w:ascii="Tahoma" w:hAnsi="Tahoma" w:cs="Tahoma"/>
          <w:bCs/>
          <w:lang w:val="el-GR" w:eastAsia="en-US"/>
        </w:rPr>
      </w:pPr>
      <w:r w:rsidRPr="002C1CC7">
        <w:rPr>
          <w:rFonts w:ascii="Tahoma" w:hAnsi="Tahoma" w:cs="Tahoma"/>
          <w:bCs/>
          <w:lang w:val="el-GR" w:eastAsia="en-US"/>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227B2A0" w14:textId="77777777" w:rsidR="00DC6A18" w:rsidRPr="000C507E" w:rsidRDefault="00DC6A18" w:rsidP="004A1D19">
      <w:pPr>
        <w:pStyle w:val="a3"/>
        <w:numPr>
          <w:ilvl w:val="0"/>
          <w:numId w:val="91"/>
        </w:numPr>
        <w:spacing w:before="120" w:after="0"/>
        <w:ind w:left="567" w:right="191" w:hanging="426"/>
        <w:contextualSpacing w:val="0"/>
      </w:pPr>
      <w:r w:rsidRPr="000C507E">
        <w:rPr>
          <w:bCs/>
        </w:rPr>
        <w:lastRenderedPageBreak/>
        <w:t xml:space="preserve">Τον Κανονισμό </w:t>
      </w:r>
      <w:r w:rsidRPr="000C507E">
        <w:t>(ΕΕ)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1080/2006.</w:t>
      </w:r>
    </w:p>
    <w:p w14:paraId="37FC8382" w14:textId="77777777" w:rsidR="00DC6A18" w:rsidRPr="000C507E" w:rsidRDefault="00DC6A18" w:rsidP="004A1D19">
      <w:pPr>
        <w:pStyle w:val="a3"/>
        <w:numPr>
          <w:ilvl w:val="0"/>
          <w:numId w:val="91"/>
        </w:numPr>
        <w:spacing w:before="120" w:after="0"/>
        <w:ind w:left="567" w:right="191" w:hanging="426"/>
        <w:contextualSpacing w:val="0"/>
      </w:pPr>
      <w:r w:rsidRPr="000C507E">
        <w:rPr>
          <w:bCs/>
        </w:rPr>
        <w:t>Τον Κανονισμό</w:t>
      </w:r>
      <w:r w:rsidRPr="000C507E">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1084/2006.</w:t>
      </w:r>
    </w:p>
    <w:p w14:paraId="6D4DF4D4" w14:textId="77777777" w:rsidR="00DC6A18" w:rsidRPr="000C507E" w:rsidRDefault="00DC6A18" w:rsidP="004A1D19">
      <w:pPr>
        <w:pStyle w:val="a3"/>
        <w:numPr>
          <w:ilvl w:val="0"/>
          <w:numId w:val="91"/>
        </w:numPr>
        <w:autoSpaceDE w:val="0"/>
        <w:autoSpaceDN w:val="0"/>
        <w:adjustRightInd w:val="0"/>
        <w:spacing w:before="120" w:after="0"/>
        <w:ind w:left="567" w:right="191" w:hanging="426"/>
        <w:contextualSpacing w:val="0"/>
      </w:pPr>
      <w:r w:rsidRPr="000C507E">
        <w:t>Την υπ’ αριθ. C(2014) 10138 Εκτελεστική Απόφαση της Επιτροπής της 17</w:t>
      </w:r>
      <w:r w:rsidRPr="000C507E">
        <w:rPr>
          <w:vertAlign w:val="superscript"/>
        </w:rPr>
        <w:t>ης</w:t>
      </w:r>
      <w:r w:rsidRPr="000C507E">
        <w:t xml:space="preserve"> Δεκεμβρίου 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62B66AB7" w14:textId="77777777" w:rsidR="00DC6A18" w:rsidRPr="000C507E" w:rsidRDefault="00DC6A18" w:rsidP="004A1D19">
      <w:pPr>
        <w:pStyle w:val="a3"/>
        <w:numPr>
          <w:ilvl w:val="0"/>
          <w:numId w:val="91"/>
        </w:numPr>
        <w:autoSpaceDE w:val="0"/>
        <w:autoSpaceDN w:val="0"/>
        <w:adjustRightInd w:val="0"/>
        <w:spacing w:before="120" w:after="0"/>
        <w:ind w:left="567" w:right="191" w:hanging="426"/>
        <w:contextualSpacing w:val="0"/>
      </w:pPr>
      <w:r w:rsidRPr="000C507E">
        <w:t>Την υπ’ αριθ. C(2014)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0B28D882" w14:textId="77777777" w:rsidR="00DC6A18" w:rsidRPr="000C507E" w:rsidRDefault="00DC6A18" w:rsidP="004A1D19">
      <w:pPr>
        <w:pStyle w:val="a3"/>
        <w:numPr>
          <w:ilvl w:val="0"/>
          <w:numId w:val="91"/>
        </w:numPr>
        <w:spacing w:before="120" w:after="0"/>
        <w:ind w:left="567" w:right="191" w:hanging="426"/>
        <w:contextualSpacing w:val="0"/>
      </w:pPr>
      <w:r w:rsidRPr="000C507E">
        <w:t xml:space="preserve">Την Αριθ. </w:t>
      </w:r>
      <w:r w:rsidRPr="000C507E">
        <w:rPr>
          <w:lang w:eastAsia="el-GR"/>
        </w:rPr>
        <w:t>137675/EΥΘΥ1016</w:t>
      </w:r>
      <w:r w:rsidRPr="000C507E">
        <w:t xml:space="preserve"> Απόφαση του Υφυπουργού Οικονομίας &amp; Ανάπτυξης </w:t>
      </w:r>
      <w:r w:rsidRPr="000C507E">
        <w:rPr>
          <w:bCs/>
          <w:lang w:eastAsia="el-GR"/>
        </w:rPr>
        <w:t xml:space="preserve">“Αντικατάσταση της υπ’ αριθ. 110427/EΥΘΥ/1020/20.10.2016 (ΦΕΚ Β΄ 3521) υπουργικής απόφασης με τίτλο «Τροποποίηση και αντικατάσταση της υπ’ αριθ.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0C507E">
        <w:t>(ΦΕΚ 5968/Β/31-12-2018).</w:t>
      </w:r>
    </w:p>
    <w:p w14:paraId="3906A787" w14:textId="77777777" w:rsidR="00DC6A18" w:rsidRPr="000C507E" w:rsidRDefault="00DC6A18" w:rsidP="004A1D19">
      <w:pPr>
        <w:pStyle w:val="a3"/>
        <w:numPr>
          <w:ilvl w:val="0"/>
          <w:numId w:val="91"/>
        </w:numPr>
        <w:spacing w:before="120" w:after="0"/>
        <w:ind w:left="567" w:right="191" w:hanging="426"/>
        <w:contextualSpacing w:val="0"/>
      </w:pPr>
      <w:r w:rsidRPr="000C507E">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4F55B7A4" w14:textId="77777777" w:rsidR="00DC6A18" w:rsidRPr="000C507E" w:rsidRDefault="00DC6A18" w:rsidP="004A1D19">
      <w:pPr>
        <w:pStyle w:val="a3"/>
        <w:numPr>
          <w:ilvl w:val="0"/>
          <w:numId w:val="91"/>
        </w:numPr>
        <w:spacing w:before="120" w:after="0"/>
        <w:ind w:left="567" w:right="191" w:hanging="426"/>
        <w:contextualSpacing w:val="0"/>
      </w:pPr>
      <w:r w:rsidRPr="000C507E">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2672E100" w14:textId="77777777" w:rsidR="00DC6A18" w:rsidRPr="000C507E" w:rsidRDefault="00DC6A18" w:rsidP="004A1D19">
      <w:pPr>
        <w:pStyle w:val="a3"/>
        <w:numPr>
          <w:ilvl w:val="0"/>
          <w:numId w:val="91"/>
        </w:numPr>
        <w:spacing w:before="120" w:after="0"/>
        <w:ind w:left="567" w:right="191" w:hanging="426"/>
        <w:contextualSpacing w:val="0"/>
      </w:pPr>
      <w:r w:rsidRPr="000C507E">
        <w:t xml:space="preserve">Το Εγχειρίδιο Διαδικασιών ΣΔΕ ΕΣΠΑ 2014 - 2020. </w:t>
      </w:r>
    </w:p>
    <w:p w14:paraId="202E8F59" w14:textId="77777777" w:rsidR="00DC6A18" w:rsidRPr="000C507E" w:rsidRDefault="00DC6A18" w:rsidP="004A1D19">
      <w:pPr>
        <w:pStyle w:val="a3"/>
        <w:numPr>
          <w:ilvl w:val="0"/>
          <w:numId w:val="91"/>
        </w:numPr>
        <w:spacing w:before="120" w:after="0"/>
        <w:ind w:left="567" w:right="191" w:hanging="426"/>
        <w:contextualSpacing w:val="0"/>
      </w:pPr>
      <w:r w:rsidRPr="000C507E">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53E14B6"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9AD599E"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A53D185" w14:textId="77777777" w:rsidR="00DC6A18" w:rsidRPr="000C507E" w:rsidRDefault="00DC6A18" w:rsidP="004A1D19">
      <w:pPr>
        <w:pStyle w:val="a3"/>
        <w:numPr>
          <w:ilvl w:val="0"/>
          <w:numId w:val="91"/>
        </w:numPr>
        <w:spacing w:before="120" w:after="0"/>
        <w:ind w:left="567" w:right="191" w:hanging="426"/>
        <w:contextualSpacing w:val="0"/>
      </w:pPr>
      <w:r w:rsidRPr="000C507E">
        <w:t>Τον Ν. 4314/2014 «</w:t>
      </w:r>
      <w:r w:rsidRPr="000C507E">
        <w:rPr>
          <w:iCs/>
        </w:rPr>
        <w:t xml:space="preserve">Α) Για τη διαχείριση, τον έλεγχο και την εφαρμογή αναπτυξιακών παρεμβάσεων για την προγραμματική περίοδο 2014 - 2020, Β) Ενσωμάτωση της Οδηγίας </w:t>
      </w:r>
      <w:r w:rsidRPr="000C507E">
        <w:rPr>
          <w:iCs/>
        </w:rPr>
        <w:lastRenderedPageBreak/>
        <w:t>2012/17 του Ευρωπαϊκού Κοινοβουλίου και του Συμβουλίου της 13</w:t>
      </w:r>
      <w:r w:rsidRPr="000C507E">
        <w:rPr>
          <w:iCs/>
          <w:vertAlign w:val="superscript"/>
        </w:rPr>
        <w:t>ης</w:t>
      </w:r>
      <w:r w:rsidRPr="000C507E">
        <w:rPr>
          <w:iCs/>
        </w:rPr>
        <w:t xml:space="preserve">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7C99D452" w14:textId="77777777" w:rsidR="00DC6A18" w:rsidRPr="000C507E" w:rsidRDefault="00DC6A18" w:rsidP="004A1D19">
      <w:pPr>
        <w:pStyle w:val="a3"/>
        <w:numPr>
          <w:ilvl w:val="0"/>
          <w:numId w:val="91"/>
        </w:numPr>
        <w:autoSpaceDE w:val="0"/>
        <w:autoSpaceDN w:val="0"/>
        <w:adjustRightInd w:val="0"/>
        <w:spacing w:before="120" w:after="0"/>
        <w:ind w:left="567" w:right="191" w:hanging="426"/>
        <w:contextualSpacing w:val="0"/>
      </w:pPr>
      <w:r w:rsidRPr="000C507E">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34735B7B" w14:textId="77777777" w:rsidR="00DC6A18" w:rsidRPr="000C507E" w:rsidRDefault="00DC6A18" w:rsidP="004A1D19">
      <w:pPr>
        <w:pStyle w:val="a3"/>
        <w:numPr>
          <w:ilvl w:val="0"/>
          <w:numId w:val="91"/>
        </w:numPr>
        <w:spacing w:before="120" w:after="0"/>
        <w:ind w:left="567" w:right="191" w:hanging="426"/>
        <w:contextualSpacing w:val="0"/>
      </w:pPr>
      <w:r w:rsidRPr="000C507E">
        <w:t>Τον Ν. 4013/2011 “</w:t>
      </w:r>
      <w:r w:rsidRPr="000C507E">
        <w:rPr>
          <w:iCs/>
          <w:lang w:eastAsia="el-GR"/>
        </w:rPr>
        <w:t>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w:t>
      </w:r>
      <w:r w:rsidRPr="000C507E">
        <w:t xml:space="preserve">” (ΦΕΚ 204/Α/15-09-2011), εκτός της παρ. 3 του Α.2. </w:t>
      </w:r>
    </w:p>
    <w:p w14:paraId="488943BE" w14:textId="77777777" w:rsidR="00DC6A18" w:rsidRPr="00BF189E" w:rsidRDefault="00DC6A18" w:rsidP="004A1D19">
      <w:pPr>
        <w:pStyle w:val="a3"/>
        <w:numPr>
          <w:ilvl w:val="0"/>
          <w:numId w:val="91"/>
        </w:numPr>
        <w:autoSpaceDE w:val="0"/>
        <w:autoSpaceDN w:val="0"/>
        <w:adjustRightInd w:val="0"/>
        <w:spacing w:before="120" w:after="0"/>
        <w:ind w:left="567" w:right="191" w:hanging="426"/>
        <w:contextualSpacing w:val="0"/>
        <w:rPr>
          <w:b/>
        </w:rPr>
      </w:pPr>
      <w:r w:rsidRPr="000C507E">
        <w:t>Τον N. 3213/2003</w:t>
      </w:r>
      <w:r w:rsidRPr="000C507E">
        <w:rPr>
          <w:b/>
          <w:bCs/>
        </w:rPr>
        <w:t xml:space="preserve"> </w:t>
      </w:r>
      <w:r w:rsidRPr="000C507E">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BF189E">
        <w:rPr>
          <w:b/>
        </w:rPr>
        <w:t>.” (</w:t>
      </w:r>
      <w:r w:rsidRPr="00BF189E">
        <w:rPr>
          <w:rStyle w:val="ad"/>
          <w:b w:val="0"/>
        </w:rPr>
        <w:t>ΦΕΚ 309/A/31-12-2003), όπως τούτος τροποποιήθηκε και ισχύει.</w:t>
      </w:r>
    </w:p>
    <w:p w14:paraId="54F8A37E"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1A4FFF3"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Τον ν.2690/1999 (Α’ 45) «Κύρωση του Κώδικα Διοικητικής Διαδικασίας και άλλες διατάξεις»</w:t>
      </w:r>
    </w:p>
    <w:p w14:paraId="11FBEBB1"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088D93AF"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 xml:space="preserve">το ν. 4013/2011 (Α’ 204) «Σύσταση ενιαίας Ανεξάρτητης Αρχής Δημοσίων Συμβάσεων και Κεντρικού Ηλεκτρονικού Μητρώου Δημοσίων Συμβάσεων…», </w:t>
      </w:r>
    </w:p>
    <w:p w14:paraId="3A6764C2"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Τη με αριθμό 3/2018 Γνωμοδότηση του Νομικού Συμβουλίου του Κράτους.</w:t>
      </w:r>
    </w:p>
    <w:p w14:paraId="2B914B8E"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Το από 13-07-2018 έντυπο της ΕΑΔΔΗΣΥ με θέμα: «ΥΠΟΧΡΕΩΣΕΙΣ ΔΗΜΟΣΙΕΥΣΕΩΝ ΣΤΟΝ ΕΘΝΙΚΟ ΤΥΠΟ ΚΑΤΑ ΤΟΝ Ν.4412/2016».</w:t>
      </w:r>
    </w:p>
    <w:p w14:paraId="000C61B4"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το ν. 4601/2019 (Α’ 44)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w:t>
      </w:r>
    </w:p>
    <w:p w14:paraId="760CE511"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Το π.δ. 39/2017 (Α’ 64) «Κανονισμός εξέτασης προδικαστικών προσφυγών ενώπιων της Α.Ε.Π.Π.»</w:t>
      </w:r>
    </w:p>
    <w:p w14:paraId="67BCC399"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 xml:space="preserve">Την υπ' αριθμ. 57654/22.05.2017 Απόφασης του Υπουργού Οικονομίας και Ανάπτυξης με θέμα : “Ρύθμιση ειδικότερων θεμάτων λειτουργίας και διαχείρισης του Κεντρικού Ηλεκτρονικού Μητρώου Δημοσίων Συμβάσεων (ΚΗΜΔΗΣ)” (Β’ 1781) </w:t>
      </w:r>
    </w:p>
    <w:p w14:paraId="4FA8A6F6"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Την με αρ.  64233/08.06.2021 (</w:t>
      </w:r>
      <w:hyperlink r:id="rId17" w:tgtFrame="_blank" w:history="1">
        <w:r w:rsidRPr="000C507E">
          <w:t>Β΄2453/ 09.06.2021</w:t>
        </w:r>
      </w:hyperlink>
      <w:r w:rsidRPr="000C507E">
        <w:t>) Κοινή Υπουργική Απόφαση</w:t>
      </w:r>
      <w:r w:rsidRPr="000C507E" w:rsidDel="000C4AA7">
        <w:t xml:space="preserve"> </w:t>
      </w:r>
      <w:r w:rsidRPr="000C507E">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141A182B"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Την αριθμ. Κ.Υ.Α. οικ. 60967 ΕΞ 2020 (B’ 2425/18.06.2020) «Ηλεκτρονική Τιμολόγηση στο πλαίσιο των Δημόσιων Συμβάσεων δυνάμει του ν. 4601/2019» (Α΄44)</w:t>
      </w:r>
    </w:p>
    <w:p w14:paraId="481DD335"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t>Τον ν. 2859/2000 (Α’ 248) «Κύρωση Κώδικα Φόρου Προστιθέμενης Αξίας».</w:t>
      </w:r>
    </w:p>
    <w:p w14:paraId="3B3C6AD3" w14:textId="77777777" w:rsidR="00DC6A18" w:rsidRPr="000C507E" w:rsidRDefault="00DC6A18" w:rsidP="004A1D19">
      <w:pPr>
        <w:pStyle w:val="a3"/>
        <w:numPr>
          <w:ilvl w:val="0"/>
          <w:numId w:val="91"/>
        </w:numPr>
        <w:autoSpaceDE w:val="0"/>
        <w:autoSpaceDN w:val="0"/>
        <w:spacing w:before="120" w:after="0"/>
        <w:ind w:left="567" w:right="191" w:hanging="426"/>
        <w:contextualSpacing w:val="0"/>
      </w:pPr>
      <w:r w:rsidRPr="000C507E">
        <w:lastRenderedPageBreak/>
        <w:t xml:space="preserve">Την αριθμ. 63446/2021 Κ.Υ.Α. (B’ 2338/02.06.2020) «Καθορισμός Εθνικού Μορφότυπου ηλεκτρονικού τιμολογίου στο πλαίσιο των Δημοσίων Συμβάσεων». </w:t>
      </w:r>
    </w:p>
    <w:p w14:paraId="17DB00F0" w14:textId="77777777" w:rsidR="00DC6A18" w:rsidRPr="000C507E" w:rsidRDefault="00DC6A18" w:rsidP="004A1D19">
      <w:pPr>
        <w:pStyle w:val="a3"/>
        <w:numPr>
          <w:ilvl w:val="0"/>
          <w:numId w:val="91"/>
        </w:numPr>
        <w:spacing w:before="120" w:after="0"/>
        <w:ind w:left="567" w:right="191" w:hanging="426"/>
        <w:contextualSpacing w:val="0"/>
      </w:pPr>
      <w:r w:rsidRPr="000C507E">
        <w:t>Το Π.Δ. 80/2016 «Ανάληψη υποχρεώσεων από τους Διατάκτες» (ΦΕΚ 145/Α/05-08-2016).</w:t>
      </w:r>
    </w:p>
    <w:p w14:paraId="47BFBA53" w14:textId="77777777" w:rsidR="00DC6A18" w:rsidRPr="000C507E" w:rsidRDefault="00DC6A18" w:rsidP="004A1D19">
      <w:pPr>
        <w:pStyle w:val="a3"/>
        <w:numPr>
          <w:ilvl w:val="0"/>
          <w:numId w:val="91"/>
        </w:numPr>
        <w:spacing w:before="120" w:after="0"/>
        <w:ind w:left="567" w:right="191" w:hanging="426"/>
        <w:contextualSpacing w:val="0"/>
      </w:pPr>
      <w:r w:rsidRPr="000C507E">
        <w:t>Τον Κανονισμό (ΕΕ) 2016/679 του Ευρωπαϊκού Κοινοβουλίου και του Συμβουλίου, της 27</w:t>
      </w:r>
      <w:r w:rsidRPr="000C507E">
        <w:rPr>
          <w:vertAlign w:val="superscript"/>
        </w:rPr>
        <w:t>ης</w:t>
      </w:r>
      <w:r w:rsidRPr="000C507E">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215BD267" w14:textId="77777777" w:rsidR="00DC6A18" w:rsidRPr="000C507E" w:rsidRDefault="00DC6A18" w:rsidP="004A1D19">
      <w:pPr>
        <w:pStyle w:val="a3"/>
        <w:numPr>
          <w:ilvl w:val="0"/>
          <w:numId w:val="91"/>
        </w:numPr>
        <w:spacing w:before="120" w:after="0"/>
        <w:ind w:left="567" w:right="191" w:hanging="426"/>
        <w:contextualSpacing w:val="0"/>
      </w:pPr>
      <w:r w:rsidRPr="000C507E">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AA3817F" w14:textId="77777777" w:rsidR="00DC6A18" w:rsidRPr="000C507E" w:rsidDel="005806F9" w:rsidRDefault="00DC6A18" w:rsidP="004A1D19">
      <w:pPr>
        <w:pStyle w:val="a3"/>
        <w:numPr>
          <w:ilvl w:val="0"/>
          <w:numId w:val="91"/>
        </w:numPr>
        <w:spacing w:before="120" w:after="0"/>
        <w:ind w:left="567" w:right="191" w:hanging="426"/>
        <w:contextualSpacing w:val="0"/>
      </w:pPr>
      <w:r w:rsidRPr="000C507E" w:rsidDel="005806F9">
        <w:rPr>
          <w:lang w:eastAsia="el-GR"/>
        </w:rPr>
        <w:t>Τον N. 3429/2005 «</w:t>
      </w:r>
      <w:r w:rsidRPr="000C507E" w:rsidDel="005806F9">
        <w:rPr>
          <w:iCs/>
          <w:lang w:eastAsia="el-GR"/>
        </w:rPr>
        <w:t xml:space="preserve">Δημόσιες Επιχειρήσεις και Οργανισμοί (Δ.Ε.Κ.Ο.).» ΦΕΚ (314/Α/27-12-2005), </w:t>
      </w:r>
      <w:r w:rsidRPr="000C507E" w:rsidDel="005806F9">
        <w:rPr>
          <w:iCs/>
        </w:rPr>
        <w:t xml:space="preserve">όπως τροποποιήθηκε από Α.31, Κεφ. Β, </w:t>
      </w:r>
      <w:r w:rsidRPr="000C507E" w:rsidDel="005806F9">
        <w:t>Ν. 4465/2017 (ΦΕΚ 47/Α/04-04-2017)</w:t>
      </w:r>
      <w:r w:rsidRPr="000C507E" w:rsidDel="005806F9">
        <w:rPr>
          <w:iCs/>
        </w:rPr>
        <w:t xml:space="preserve"> </w:t>
      </w:r>
      <w:r w:rsidRPr="000C507E" w:rsidDel="005806F9">
        <w:rPr>
          <w:iCs/>
          <w:lang w:eastAsia="el-GR"/>
        </w:rPr>
        <w:t xml:space="preserve">και </w:t>
      </w:r>
      <w:r w:rsidRPr="000C507E" w:rsidDel="005806F9">
        <w:rPr>
          <w:lang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0C507E" w:rsidDel="005806F9">
        <w:rPr>
          <w:iCs/>
          <w:lang w:eastAsia="el-GR"/>
        </w:rPr>
        <w:t>ΦΕΚ (967/Β/21-07-2006).</w:t>
      </w:r>
    </w:p>
    <w:p w14:paraId="4DABDB4C" w14:textId="77777777" w:rsidR="00DC6A18" w:rsidRPr="000C507E" w:rsidRDefault="00DC6A18" w:rsidP="004A1D19">
      <w:pPr>
        <w:pStyle w:val="a3"/>
        <w:numPr>
          <w:ilvl w:val="0"/>
          <w:numId w:val="91"/>
        </w:numPr>
        <w:spacing w:before="120" w:after="0"/>
        <w:ind w:left="567" w:right="191" w:hanging="426"/>
        <w:contextualSpacing w:val="0"/>
      </w:pPr>
      <w:r w:rsidRPr="000C507E">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0C507E">
        <w:rPr>
          <w:vertAlign w:val="superscript"/>
        </w:rPr>
        <w:t>ης</w:t>
      </w:r>
      <w:r w:rsidRPr="000C507E">
        <w:t xml:space="preserve"> Ιουνίου 2012 (ΕΕ L 156/16.6.2012) στο ελληνικό δίκαιο, τροποποίηση του ν. 3419/2005 (Α 297) και άλλες διατάξεις» (ΦΕΚ 265/Α/23-12-2014) και ισχύει.</w:t>
      </w:r>
    </w:p>
    <w:p w14:paraId="5508DD9B" w14:textId="77777777" w:rsidR="00DC6A18" w:rsidRPr="000C507E" w:rsidRDefault="00DC6A18" w:rsidP="004A1D19">
      <w:pPr>
        <w:pStyle w:val="a3"/>
        <w:numPr>
          <w:ilvl w:val="0"/>
          <w:numId w:val="91"/>
        </w:numPr>
        <w:spacing w:before="120" w:after="0"/>
        <w:ind w:left="567" w:right="191" w:hanging="426"/>
        <w:contextualSpacing w:val="0"/>
      </w:pPr>
      <w:r w:rsidRPr="000C507E">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02A6BD5" w14:textId="77777777" w:rsidR="00DC6A18" w:rsidRPr="000C507E" w:rsidRDefault="00DC6A18" w:rsidP="004A1D19">
      <w:pPr>
        <w:pStyle w:val="a3"/>
        <w:numPr>
          <w:ilvl w:val="0"/>
          <w:numId w:val="91"/>
        </w:numPr>
        <w:spacing w:before="120" w:after="0"/>
        <w:ind w:left="567" w:right="191" w:hanging="426"/>
        <w:contextualSpacing w:val="0"/>
      </w:pPr>
      <w:r w:rsidRPr="000C507E">
        <w:rPr>
          <w:iCs/>
          <w:lang w:eastAsia="el-GR"/>
        </w:rPr>
        <w:t>Το Α.39 του Ν. 4578/2018 «Μείωση ασφαλιστικών εισφορών και άλλες διατάξεις» (ΦΕΚ 200/Α/03-12-2018).</w:t>
      </w:r>
    </w:p>
    <w:p w14:paraId="0677B322" w14:textId="77777777" w:rsidR="00DC6A18" w:rsidRPr="000C507E" w:rsidRDefault="00DC6A18" w:rsidP="004A1D19">
      <w:pPr>
        <w:pStyle w:val="a3"/>
        <w:numPr>
          <w:ilvl w:val="0"/>
          <w:numId w:val="91"/>
        </w:numPr>
        <w:spacing w:before="120" w:after="0"/>
        <w:ind w:left="567" w:right="191" w:hanging="426"/>
        <w:contextualSpacing w:val="0"/>
      </w:pPr>
      <w:r w:rsidRPr="000C507E">
        <w:t xml:space="preserve">Το Καταστατικό της μονοπρόσωπης ανώνυμης εταιρείας ’’Κοινωνία της Πληροφορίας </w:t>
      </w:r>
      <w:r w:rsidRPr="000C507E">
        <w:rPr>
          <w:rFonts w:eastAsia="Calibri"/>
        </w:rPr>
        <w:t xml:space="preserve">Μονοπρόσωπη </w:t>
      </w:r>
      <w:r w:rsidRPr="000C507E">
        <w:t>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391FD048" w14:textId="77777777" w:rsidR="00DC6A18" w:rsidRPr="000C507E" w:rsidRDefault="00DC6A18" w:rsidP="004A1D19">
      <w:pPr>
        <w:pStyle w:val="a3"/>
        <w:numPr>
          <w:ilvl w:val="0"/>
          <w:numId w:val="91"/>
        </w:numPr>
        <w:spacing w:before="120" w:after="0"/>
        <w:ind w:left="567" w:right="191" w:hanging="426"/>
        <w:contextualSpacing w:val="0"/>
      </w:pPr>
      <w:r w:rsidRPr="000C507E">
        <w:t xml:space="preserve">Τον Κανονισμό της μονοπρόσωπης ανώνυμης εταιρείας ’’Κοινωνία της Πληροφορίας </w:t>
      </w:r>
      <w:r w:rsidRPr="000C507E">
        <w:rPr>
          <w:rFonts w:eastAsia="Calibri"/>
        </w:rPr>
        <w:t xml:space="preserve">Μονοπρόσωπη </w:t>
      </w:r>
      <w:r w:rsidRPr="000C507E">
        <w:t>Α.Ε.’’, ο οποίος εγκρίθηκε με την υπ’ αρ. 13845 ΕΞ 2021 Απόφαση του Υπουργού Επικρατείας «</w:t>
      </w:r>
      <w:r w:rsidRPr="000C507E">
        <w:rPr>
          <w:bCs/>
        </w:rPr>
        <w:t xml:space="preserve">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w:t>
      </w:r>
      <w:r w:rsidRPr="000C507E">
        <w:rPr>
          <w:bCs/>
        </w:rPr>
        <w:lastRenderedPageBreak/>
        <w:t>απόφαση «Τροποποίηση άρθρων του Κανονισμού της Ανώνυμης Εταιρείας “Κοινωνία της Πληροφορίας Α.Ε.”» (Β’ 164)</w:t>
      </w:r>
      <w:r w:rsidRPr="000C507E">
        <w:t>» (ΦΕΚ 2060/Β/19-05-2021).</w:t>
      </w:r>
    </w:p>
    <w:p w14:paraId="14862516" w14:textId="77777777" w:rsidR="00DC6A18" w:rsidRPr="000C507E" w:rsidRDefault="00DC6A18" w:rsidP="004A1D19">
      <w:pPr>
        <w:pStyle w:val="a3"/>
        <w:numPr>
          <w:ilvl w:val="0"/>
          <w:numId w:val="91"/>
        </w:numPr>
        <w:spacing w:before="120" w:after="0"/>
        <w:ind w:left="567" w:right="191" w:hanging="426"/>
        <w:contextualSpacing w:val="0"/>
      </w:pPr>
      <w:r w:rsidRPr="000C507E">
        <w:t>Την υπ’ αρ. 13216 ΕΞ 2021 Απόφαση του Υπουργού Επικρατείας «</w:t>
      </w:r>
      <w:r w:rsidRPr="000C507E">
        <w:rPr>
          <w:bCs/>
        </w:rPr>
        <w:t>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0C507E">
        <w:t>» (ΦΕΚ 376/ΥΟΔΔ/14-05-2021).</w:t>
      </w:r>
    </w:p>
    <w:p w14:paraId="7949890B" w14:textId="77777777" w:rsidR="00DC6A18" w:rsidRPr="000C507E" w:rsidRDefault="00DC6A18" w:rsidP="004A1D19">
      <w:pPr>
        <w:pStyle w:val="a3"/>
        <w:numPr>
          <w:ilvl w:val="0"/>
          <w:numId w:val="91"/>
        </w:numPr>
        <w:spacing w:before="120" w:after="0"/>
        <w:ind w:left="567" w:right="191" w:hanging="426"/>
        <w:contextualSpacing w:val="0"/>
      </w:pPr>
      <w:r w:rsidRPr="000C507E">
        <w:t>Την Απόφαση του ΔΣ της ΚτΠ Μ.Α.Ε. κατά την υπ’ αρ. 688/30-07-2019 Συνεδρίασή του, με θέμα Εκλογή Διευθύνοντος Συμβούλου (Θέμα 1).</w:t>
      </w:r>
    </w:p>
    <w:p w14:paraId="151B52DA" w14:textId="77777777" w:rsidR="00DC6A18" w:rsidRDefault="00DC6A18" w:rsidP="004A1D19">
      <w:pPr>
        <w:pStyle w:val="a3"/>
        <w:numPr>
          <w:ilvl w:val="0"/>
          <w:numId w:val="91"/>
        </w:numPr>
        <w:spacing w:before="120" w:after="0"/>
        <w:ind w:left="567" w:right="191" w:hanging="426"/>
        <w:contextualSpacing w:val="0"/>
      </w:pPr>
      <w:r w:rsidRPr="000C507E">
        <w:t>Την Απόφαση του Διευθύνοντος Συμβούλου της ΚτΠ Μ.Α.Ε. με Αρ. Πρωτ. 10770/12-11-2020 και θέμα «Εξουσιοδοτήσεις προς τους Γενικούς Διευθυντές και Διευθυντές».</w:t>
      </w:r>
    </w:p>
    <w:p w14:paraId="54461F61" w14:textId="77777777" w:rsidR="00DC6A18" w:rsidRPr="00304FF5" w:rsidRDefault="00DC6A18" w:rsidP="004A1D19">
      <w:pPr>
        <w:pStyle w:val="a3"/>
        <w:numPr>
          <w:ilvl w:val="0"/>
          <w:numId w:val="91"/>
        </w:numPr>
        <w:spacing w:before="120" w:after="0"/>
        <w:ind w:left="567" w:right="191" w:hanging="426"/>
        <w:contextualSpacing w:val="0"/>
      </w:pPr>
      <w:bookmarkStart w:id="26" w:name="_Hlk71646966"/>
      <w:r>
        <w:t>Τ</w:t>
      </w:r>
      <w:r w:rsidRPr="00304FF5">
        <w:t>ην από 14-05-2020 (3756/19-05-2020) Προγραμματική Συμφωνία μεταξύ του Υπουργείου Ψηφιακής Διακυβέρνησης και της ΚτΠ Α.Ε., με την οποία ορίζεται η ΚτΠ Α.Ε. Δικαιούχ</w:t>
      </w:r>
      <w:r>
        <w:t xml:space="preserve">ος για την εκτέλεση του Έργου: </w:t>
      </w:r>
      <w:r w:rsidRPr="00304FF5">
        <w:t>«Υλοποίηση διαδικασιών ηλεκτρονικής διακυβέρνησης όσον αφορά: την απλούστευση της διαδικασίας χορήγησης επιδόματος πληγέντων από φυσικές καταστροφές την αυτεπάγγελτη αναζήτηση εγγράφων και την επέκταση της αρχιτεκτονικής του gov</w:t>
      </w:r>
      <w:r>
        <w:t>-</w:t>
      </w:r>
      <w:r w:rsidRPr="00304FF5">
        <w:t>hub.gr».</w:t>
      </w:r>
    </w:p>
    <w:p w14:paraId="212EB032" w14:textId="77777777" w:rsidR="00DC6A18" w:rsidRDefault="00DC6A18" w:rsidP="004A1D19">
      <w:pPr>
        <w:pStyle w:val="a3"/>
        <w:numPr>
          <w:ilvl w:val="0"/>
          <w:numId w:val="91"/>
        </w:numPr>
        <w:spacing w:before="120" w:after="0"/>
        <w:ind w:left="567" w:right="191"/>
        <w:contextualSpacing w:val="0"/>
      </w:pPr>
      <w:r w:rsidRPr="00E7173C">
        <w:t>Τα από 05-02-2021 έως 20-02-2021  Αποτελέσματα Δημόσιας Διαβούλευσης Τεύχους Διακήρυξης «Υπηρεσίες Επέκτασης αρχιτεκτονικής κόμβου υπηρεσιών govHUB και υλοποίηση ψηφιακών υπηρεσιών ηλεκτρονικής διακυβέρνησης»</w:t>
      </w:r>
      <w:r>
        <w:t xml:space="preserve"> (</w:t>
      </w:r>
      <w:r w:rsidRPr="001D2721">
        <w:t>Μοναδικός Κωδικός :21DIAB000015394</w:t>
      </w:r>
      <w:r>
        <w:t>)</w:t>
      </w:r>
    </w:p>
    <w:p w14:paraId="172A2D7B" w14:textId="77777777" w:rsidR="00DC6A18" w:rsidRDefault="00DC6A18" w:rsidP="004A1D19">
      <w:pPr>
        <w:pStyle w:val="a3"/>
        <w:numPr>
          <w:ilvl w:val="0"/>
          <w:numId w:val="91"/>
        </w:numPr>
        <w:spacing w:before="120" w:after="0"/>
        <w:ind w:left="567" w:right="191"/>
        <w:contextualSpacing w:val="0"/>
      </w:pPr>
      <w:r w:rsidRPr="00493F27">
        <w:t>Την υπ΄αρ. 1145/</w:t>
      </w:r>
      <w:r w:rsidRPr="00BA2B37">
        <w:t>05</w:t>
      </w:r>
      <w:r w:rsidRPr="00493F27">
        <w:t>-</w:t>
      </w:r>
      <w:r w:rsidRPr="00BA2B37">
        <w:t>07</w:t>
      </w:r>
      <w:r w:rsidRPr="00493F27">
        <w:t>-202</w:t>
      </w:r>
      <w:r w:rsidRPr="00BA2B37">
        <w:t>1</w:t>
      </w:r>
      <w:r w:rsidRPr="00493F27">
        <w:t xml:space="preserve"> (Αρ. Πρωτ. ΚτΠ Α.Ε. 9439/06-07-2021) Απόφαση της Ειδικής </w:t>
      </w:r>
      <w:r>
        <w:t xml:space="preserve">Υπηρεσίας Διαχείρισης του Ε.Π. </w:t>
      </w:r>
      <w:r w:rsidRPr="00493F27">
        <w:t>με θέμα «Ένταξη της Πράξης «Υπηρεσίες Επέκτασης αρχιτεκτονικής κόμβου υπηρεσιών govHUB και υλοποίηση ψηφιακών υπηρεσ</w:t>
      </w:r>
      <w:r>
        <w:t>ιών ηλεκτρονικής διακυβέρνησης</w:t>
      </w:r>
      <w:r w:rsidRPr="00493F27">
        <w:t>» με Κωδικό ΟΠΣ 5093606 και ένταξη στο Επιχειρησιακό Πρόγραμμα «Μεταρρύθμιση Δημόσιου Τομέα 2014-2020».</w:t>
      </w:r>
    </w:p>
    <w:p w14:paraId="481F8DD1" w14:textId="77777777" w:rsidR="00DC6A18" w:rsidRPr="00717C27" w:rsidRDefault="00DC6A18" w:rsidP="004A1D19">
      <w:pPr>
        <w:pStyle w:val="a3"/>
        <w:numPr>
          <w:ilvl w:val="0"/>
          <w:numId w:val="91"/>
        </w:numPr>
        <w:spacing w:before="120" w:after="0"/>
        <w:ind w:left="567" w:right="191"/>
        <w:contextualSpacing w:val="0"/>
      </w:pPr>
      <w:r w:rsidRPr="00717C27">
        <w:t xml:space="preserve">Τη ΣΑΕ 463/1 (με Αριθμό Απόφασης 1448 και Αρ. Πρωτ. 77163/12-07-2021 και με Αριθμ. Πρωτ. ΚτΠ ΜΑΕ:  </w:t>
      </w:r>
      <w:r w:rsidRPr="00717C27">
        <w:rPr>
          <w:rFonts w:ascii="ArialMT" w:hAnsi="ArialMT" w:cs="ArialMT"/>
        </w:rPr>
        <w:t xml:space="preserve">9889/13-07-2021) του Υπουργείου Ανάπτυξης και Επενδύσεων </w:t>
      </w:r>
      <w:r w:rsidRPr="00717C27">
        <w:t>με την οποία εγκρίθηκε η ένταξη στο Πρόγραμμα Δημοσίων Επενδύσεων του έργου: «Υπηρεσίες Επέκτασης αρχιτεκτονικής κόμβου υπηρεσιών govHUB και υλοποίηση ψηφιακών υπηρεσιών ηλεκτρονικής διακυβέρνησης  με Κωδικό Έργου: 2021ΣΕ46310008.</w:t>
      </w:r>
    </w:p>
    <w:p w14:paraId="7D90655C" w14:textId="77777777" w:rsidR="00DC6A18" w:rsidRDefault="00DC6A18" w:rsidP="004A1D19">
      <w:pPr>
        <w:pStyle w:val="a3"/>
        <w:numPr>
          <w:ilvl w:val="0"/>
          <w:numId w:val="91"/>
        </w:numPr>
        <w:spacing w:before="120" w:after="0"/>
        <w:ind w:left="567" w:right="191" w:hanging="426"/>
        <w:contextualSpacing w:val="0"/>
      </w:pPr>
      <w:r w:rsidRPr="00232763">
        <w:t>Το με αριθμ. πρωτ. 12786/28-04-2021 (Αριθμ Πρωτ. ΚτΠ ΜΑΕ: 5943/28-04-2021) έγγραφο της Γενικής Διεύθυνσης Ψηφιακής Διακυβέρνησης με θέμα</w:t>
      </w:r>
      <w:r>
        <w:t>: «</w:t>
      </w:r>
      <w:r w:rsidRPr="00232763">
        <w:t>Προέγκριση Τεχνικού Δελτίου Προτεινόμενης Πράξης της Κοινωνίας της Πληροφορίας Α.Ε. με τίτλο «Υπηρεσίες Επέκτασης αρχιτεκτονικής κόμβου υπηρεσιών govHUB και υλοποίηση</w:t>
      </w:r>
      <w:r>
        <w:t xml:space="preserve"> </w:t>
      </w:r>
      <w:r w:rsidRPr="00232763">
        <w:t>ψηφιακών υπηρεσιών ηλεκτρονικής διακυβέρνησης».</w:t>
      </w:r>
    </w:p>
    <w:p w14:paraId="278D83D8" w14:textId="77777777" w:rsidR="00DC6A18" w:rsidRDefault="00DC6A18" w:rsidP="004A1D19">
      <w:pPr>
        <w:pStyle w:val="a3"/>
        <w:numPr>
          <w:ilvl w:val="0"/>
          <w:numId w:val="91"/>
        </w:numPr>
        <w:spacing w:before="120" w:after="0"/>
        <w:ind w:left="567" w:right="191" w:hanging="426"/>
        <w:contextualSpacing w:val="0"/>
      </w:pPr>
      <w:r w:rsidRPr="00CD7E87">
        <w:t xml:space="preserve">Η με αριθ. πρωτ. 3746/6-7-2021 (αρ. πρωτ. ΚτΠ Μ.Α.Ε. 9570/07-07-2021) «Έγκριση τεύχους διακήρυξης του Υποέργου 1 του Έργου με κωδ. ΟΠΣ 5093606», του Υπουργείου Ψηφιακής Διακυβέρνησης. </w:t>
      </w:r>
    </w:p>
    <w:p w14:paraId="7B07AE09" w14:textId="77777777" w:rsidR="00DC6A18" w:rsidRPr="00CD7E87" w:rsidRDefault="00DC6A18" w:rsidP="004A1D19">
      <w:pPr>
        <w:pStyle w:val="a3"/>
        <w:numPr>
          <w:ilvl w:val="0"/>
          <w:numId w:val="91"/>
        </w:numPr>
        <w:spacing w:before="120" w:after="0"/>
        <w:ind w:left="567" w:right="191" w:hanging="426"/>
        <w:contextualSpacing w:val="0"/>
      </w:pPr>
      <w:r w:rsidRPr="00CD7E87">
        <w:t xml:space="preserve">Η με αριθ. πρωτ. ΕΥΔΕ-ΤΠΕ 1122/01-07-2021  (αρ. πρωτ. ΚτΠ Μ.Α.Ε. 9548/07-07-2021) απόφαση της ΕΥΔΕ – ΤΠΕ με θέμα  «Έγκριση Διακήρυξης για το Υποέργο «Υπηρεσίες Επέκτασης αρχιτεκτονικής κόμβου υπηρεσιών govHUB και υλοποίηση ψηφιακών υπηρεσιών ηλεκτρονικής διακυβέρνησης με Α/Α 1 της Πράξης 5093606». </w:t>
      </w:r>
    </w:p>
    <w:p w14:paraId="70AC94CA" w14:textId="77777777" w:rsidR="00DC6A18" w:rsidRPr="001F50B7" w:rsidRDefault="00DC6A18" w:rsidP="004A1D19">
      <w:pPr>
        <w:pStyle w:val="a3"/>
        <w:numPr>
          <w:ilvl w:val="0"/>
          <w:numId w:val="91"/>
        </w:numPr>
        <w:spacing w:before="120" w:after="0"/>
        <w:ind w:left="567" w:right="191" w:hanging="426"/>
        <w:contextualSpacing w:val="0"/>
      </w:pPr>
      <w:r w:rsidRPr="001F50B7">
        <w:t>Την Απόφαση της 790/14-07-2021 Συνεδρίας του Διοικητι</w:t>
      </w:r>
      <w:r>
        <w:t xml:space="preserve">κού Συμβουλίου  της  ΚτΠ Μ.Α.Ε. </w:t>
      </w:r>
      <w:r w:rsidRPr="001F50B7">
        <w:t>(Θέμα 6.2.)</w:t>
      </w:r>
      <w:r>
        <w:t>.</w:t>
      </w:r>
    </w:p>
    <w:bookmarkEnd w:id="26"/>
    <w:p w14:paraId="27D4FD99" w14:textId="77777777" w:rsidR="00DC6A18" w:rsidRDefault="00DC6A18" w:rsidP="00DC6A18">
      <w:pPr>
        <w:tabs>
          <w:tab w:val="left" w:pos="284"/>
        </w:tabs>
        <w:suppressAutoHyphens/>
        <w:spacing w:after="120"/>
        <w:ind w:left="360"/>
      </w:pPr>
    </w:p>
    <w:p w14:paraId="3111A5EF"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7" w:name="_Toc496694158"/>
      <w:bookmarkStart w:id="28" w:name="_Toc31307632"/>
      <w:bookmarkStart w:id="29" w:name="_Toc75073410"/>
      <w:r w:rsidRPr="00897475">
        <w:lastRenderedPageBreak/>
        <w:t>Προθεσμία παραλαβής προσφορών και διενέργεια διαγωνισμού</w:t>
      </w:r>
      <w:bookmarkEnd w:id="27"/>
      <w:bookmarkEnd w:id="28"/>
      <w:bookmarkEnd w:id="29"/>
      <w:r w:rsidRPr="00897475">
        <w:t xml:space="preserve"> </w:t>
      </w:r>
    </w:p>
    <w:p w14:paraId="0D178304" w14:textId="77777777" w:rsidR="0086087F" w:rsidRPr="00897475" w:rsidRDefault="0086087F" w:rsidP="0086087F">
      <w:pPr>
        <w:spacing w:before="240"/>
      </w:pPr>
      <w:r w:rsidRPr="00897475">
        <w:rPr>
          <w:lang w:eastAsia="el-GR"/>
        </w:rPr>
        <w:t xml:space="preserve">Η καταληκτική ημερομηνία παραλαβής των </w:t>
      </w:r>
      <w:r w:rsidRPr="0096738C">
        <w:rPr>
          <w:lang w:eastAsia="el-GR"/>
        </w:rPr>
        <w:t xml:space="preserve">προσφορών </w:t>
      </w:r>
      <w:r w:rsidRPr="00244ABF">
        <w:rPr>
          <w:lang w:eastAsia="el-GR"/>
        </w:rPr>
        <w:t xml:space="preserve">είναι η </w:t>
      </w:r>
      <w:r w:rsidR="009E4CA8" w:rsidRPr="00244ABF">
        <w:rPr>
          <w:b/>
          <w:lang w:eastAsia="el-GR"/>
        </w:rPr>
        <w:t>09-09-2021</w:t>
      </w:r>
      <w:r w:rsidR="009E4CA8" w:rsidRPr="00244ABF">
        <w:rPr>
          <w:lang w:eastAsia="el-GR"/>
        </w:rPr>
        <w:t xml:space="preserve"> </w:t>
      </w:r>
      <w:r w:rsidR="0056058D" w:rsidRPr="00244ABF">
        <w:rPr>
          <w:lang w:eastAsia="el-GR"/>
        </w:rPr>
        <w:t xml:space="preserve">και ώρα </w:t>
      </w:r>
      <w:r w:rsidR="009E4CA8" w:rsidRPr="00244ABF">
        <w:rPr>
          <w:b/>
          <w:lang w:eastAsia="el-GR"/>
        </w:rPr>
        <w:t>12:00</w:t>
      </w:r>
      <w:r w:rsidR="0056058D" w:rsidRPr="00244ABF">
        <w:rPr>
          <w:lang w:eastAsia="el-GR"/>
        </w:rPr>
        <w:t xml:space="preserve"> </w:t>
      </w:r>
      <w:r w:rsidRPr="00244ABF">
        <w:rPr>
          <w:lang w:eastAsia="el-GR"/>
        </w:rPr>
        <w:t xml:space="preserve">και η </w:t>
      </w:r>
      <w:r w:rsidRPr="00244ABF">
        <w:t xml:space="preserve">Ημερομηνία έναρξης υποβολής προσφορών είναι η </w:t>
      </w:r>
      <w:r w:rsidR="009E4CA8" w:rsidRPr="00244ABF">
        <w:rPr>
          <w:b/>
          <w:lang w:eastAsia="el-GR"/>
        </w:rPr>
        <w:t>27-07-2021</w:t>
      </w:r>
      <w:r w:rsidRPr="00244ABF">
        <w:rPr>
          <w:lang w:eastAsia="el-GR"/>
        </w:rPr>
        <w:t>.</w:t>
      </w:r>
    </w:p>
    <w:p w14:paraId="5A09E4FA" w14:textId="77777777" w:rsidR="00942216" w:rsidRPr="006B2C94" w:rsidRDefault="00942216" w:rsidP="00942216">
      <w:r>
        <w:rPr>
          <w:lang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C20DE7">
          <w:rPr>
            <w:rStyle w:val="-"/>
            <w:lang w:eastAsia="el-GR"/>
          </w:rPr>
          <w:t>www.promitheus.gov.gr</w:t>
        </w:r>
      </w:hyperlink>
      <w:r>
        <w:rPr>
          <w:lang w:eastAsia="el-GR"/>
        </w:rPr>
        <w:t>)</w:t>
      </w:r>
    </w:p>
    <w:p w14:paraId="48A23152" w14:textId="77777777" w:rsidR="0086087F" w:rsidRPr="00897475" w:rsidRDefault="0086087F" w:rsidP="0086087F">
      <w:r w:rsidRPr="00897475">
        <w:rPr>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897475">
        <w:rPr>
          <w:b/>
        </w:rPr>
        <w:t>τέσσερις (4) εργάσιμες</w:t>
      </w:r>
      <w:r w:rsidRPr="00897475">
        <w:t xml:space="preserve"> ημέρες μετά την καταληκτική ημερομηνία υποβολής των </w:t>
      </w:r>
      <w:r w:rsidRPr="00083C10">
        <w:t xml:space="preserve">προσφορών </w:t>
      </w:r>
      <w:r w:rsidRPr="00174E03">
        <w:rPr>
          <w:b/>
        </w:rPr>
        <w:t xml:space="preserve">ήτοι </w:t>
      </w:r>
      <w:r w:rsidR="00631199" w:rsidRPr="00174E03">
        <w:rPr>
          <w:b/>
          <w:bCs/>
          <w:lang w:eastAsia="el-GR"/>
        </w:rPr>
        <w:t>15-09-2021 και ώρα 12:00</w:t>
      </w:r>
      <w:r w:rsidRPr="00174E03">
        <w:t>.</w:t>
      </w:r>
    </w:p>
    <w:p w14:paraId="114B0337" w14:textId="77777777" w:rsidR="00E97E23" w:rsidRPr="00897475" w:rsidRDefault="00E97E23" w:rsidP="007828EA">
      <w:pPr>
        <w:pStyle w:val="normalwithoutspacing"/>
      </w:pPr>
      <w:r w:rsidRPr="00897475">
        <w:rPr>
          <w:rFonts w:cs="Tahoma"/>
          <w:szCs w:val="22"/>
        </w:rPr>
        <w:t>Η προθεσμία παραλαβής των προσφορών ανέρχεται σε τουλάχιστον τριάντα (30) ημ</w:t>
      </w:r>
      <w:r w:rsidR="00F45BFE">
        <w:rPr>
          <w:rFonts w:cs="Tahoma"/>
          <w:szCs w:val="22"/>
        </w:rPr>
        <w:t xml:space="preserve">έρες </w:t>
      </w:r>
      <w:r w:rsidRPr="00897475">
        <w:rPr>
          <w:rFonts w:cs="Tahoma"/>
          <w:szCs w:val="22"/>
        </w:rPr>
        <w:t>από την ημερομηνία αποστολής της Προκήρυξης στην Υπηρεσία Επίσημων Εκδόσεων των Ευρωπαϊκών Κοινοτήτων όταν η υποβολή των προσφορών γίνεται με ηλεκτρονικά μέσα.</w:t>
      </w:r>
    </w:p>
    <w:p w14:paraId="05C70217"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0" w:name="_Toc496694159"/>
      <w:bookmarkStart w:id="31" w:name="_Toc31307633"/>
      <w:bookmarkStart w:id="32" w:name="_Toc75073411"/>
      <w:r w:rsidRPr="00897475">
        <w:t>Δημοσιότητα</w:t>
      </w:r>
      <w:bookmarkEnd w:id="30"/>
      <w:bookmarkEnd w:id="31"/>
      <w:bookmarkEnd w:id="32"/>
    </w:p>
    <w:p w14:paraId="3EA7ED2B" w14:textId="77777777" w:rsidR="0086087F" w:rsidRPr="00897475" w:rsidRDefault="0086087F" w:rsidP="0086087F">
      <w:pPr>
        <w:spacing w:before="240"/>
      </w:pPr>
      <w:r w:rsidRPr="00897475">
        <w:rPr>
          <w:b/>
        </w:rPr>
        <w:t>Α.</w:t>
      </w:r>
      <w:r w:rsidRPr="00897475">
        <w:rPr>
          <w:b/>
        </w:rPr>
        <w:tab/>
        <w:t xml:space="preserve">Δημοσίευση στην Επίσημη Εφημερίδα της Ευρωπαϊκής Ένωσης </w:t>
      </w:r>
    </w:p>
    <w:p w14:paraId="4B426908" w14:textId="77777777" w:rsidR="0086087F" w:rsidRPr="00897475" w:rsidRDefault="0086087F" w:rsidP="0086087F">
      <w:r w:rsidRPr="0051660F">
        <w:t xml:space="preserve">Προκήρυξη της παρούσας σύμβασης απεστάλη με ηλεκτρονικά μέσα για δημοσίευση στις </w:t>
      </w:r>
      <w:r w:rsidR="00822807" w:rsidRPr="00E81037">
        <w:rPr>
          <w:b/>
          <w:lang w:eastAsia="el-GR"/>
        </w:rPr>
        <w:t>23-07-2021</w:t>
      </w:r>
      <w:r w:rsidR="00822807" w:rsidRPr="00E81037">
        <w:rPr>
          <w:lang w:eastAsia="el-GR"/>
        </w:rPr>
        <w:t xml:space="preserve"> </w:t>
      </w:r>
      <w:r w:rsidRPr="0051660F">
        <w:t>στην Υπηρεσία Εκδόσεων της Ευρωπαϊκής Ένωσης.</w:t>
      </w:r>
    </w:p>
    <w:p w14:paraId="4DC42CA6" w14:textId="77777777" w:rsidR="0086087F" w:rsidRPr="00897475" w:rsidRDefault="0086087F" w:rsidP="0086087F">
      <w:r w:rsidRPr="00897475">
        <w:rPr>
          <w:b/>
        </w:rPr>
        <w:t>Β.</w:t>
      </w:r>
      <w:r w:rsidRPr="00897475">
        <w:rPr>
          <w:b/>
        </w:rPr>
        <w:tab/>
        <w:t xml:space="preserve">Δημοσίευση σε εθνικό επίπεδο </w:t>
      </w:r>
    </w:p>
    <w:p w14:paraId="79F1C6D9" w14:textId="77777777" w:rsidR="0086087F" w:rsidRPr="00897475" w:rsidRDefault="0086087F" w:rsidP="0086087F">
      <w:r w:rsidRPr="00897475">
        <w:t>Η προκήρυξη και το πλήρες κείμενο της παρούσας Διακήρυξης καταχωρήθηκε στο Κεντρικό Ηλεκτρονικό Μητρώο Δ</w:t>
      </w:r>
      <w:r w:rsidR="00803F0A">
        <w:t xml:space="preserve">ημοσίων Συμβάσεων </w:t>
      </w:r>
      <w:r w:rsidR="00803F0A" w:rsidRPr="00822807">
        <w:rPr>
          <w:b/>
        </w:rPr>
        <w:t>(ΚΗΜΔΗΣ)</w:t>
      </w:r>
      <w:r w:rsidR="00803F0A" w:rsidRPr="002B7EED">
        <w:t xml:space="preserve"> στις </w:t>
      </w:r>
      <w:r w:rsidR="00822807" w:rsidRPr="00A30B85">
        <w:rPr>
          <w:b/>
          <w:lang w:eastAsia="el-GR"/>
        </w:rPr>
        <w:t>27-07-2021.</w:t>
      </w:r>
    </w:p>
    <w:p w14:paraId="4B667E46" w14:textId="77777777" w:rsidR="00822807" w:rsidRDefault="001D5ECD" w:rsidP="00B3773C">
      <w:r w:rsidRPr="006B3C5C">
        <w:t xml:space="preserve">Τα έγγραφα </w:t>
      </w:r>
      <w:r w:rsidR="0086087F" w:rsidRPr="002B7EED">
        <w:t xml:space="preserve">της παρούσας Διακήρυξης </w:t>
      </w:r>
      <w:r w:rsidRPr="006B3C5C">
        <w:t>καταχωρήθηκαν</w:t>
      </w:r>
      <w:r w:rsidRPr="002B7EED" w:rsidDel="001D5ECD">
        <w:t xml:space="preserve"> </w:t>
      </w:r>
      <w:r w:rsidR="0086087F" w:rsidRPr="002B7EED">
        <w:t xml:space="preserve">ακόμη και στη διαδικτυακή πύλη του </w:t>
      </w:r>
      <w:r w:rsidR="0086087F" w:rsidRPr="00822807">
        <w:rPr>
          <w:b/>
        </w:rPr>
        <w:t>Ε.Σ.Η.ΔΗ.Σ</w:t>
      </w:r>
      <w:r w:rsidR="0086087F" w:rsidRPr="002B7EED">
        <w:t xml:space="preserve">. </w:t>
      </w:r>
      <w:r w:rsidR="0086087F" w:rsidRPr="00A30B85">
        <w:t xml:space="preserve">στις </w:t>
      </w:r>
      <w:r w:rsidR="00822807" w:rsidRPr="00A30B85">
        <w:rPr>
          <w:b/>
          <w:lang w:eastAsia="el-GR"/>
        </w:rPr>
        <w:t>27-07-2021</w:t>
      </w:r>
      <w:r w:rsidR="0086087F" w:rsidRPr="00A30B85">
        <w:t xml:space="preserve">: </w:t>
      </w:r>
      <w:hyperlink r:id="rId19" w:history="1">
        <w:r w:rsidR="0086087F" w:rsidRPr="00A30B85">
          <w:rPr>
            <w:rStyle w:val="-"/>
            <w:color w:val="auto"/>
          </w:rPr>
          <w:t>http://www.promitheus.gov.gr</w:t>
        </w:r>
      </w:hyperlink>
      <w:r w:rsidR="0086087F" w:rsidRPr="00A30B85">
        <w:t xml:space="preserve">, όπου έλαβε Συστημικό Αριθμό: </w:t>
      </w:r>
      <w:r w:rsidR="00822807" w:rsidRPr="00A30B85">
        <w:rPr>
          <w:b/>
        </w:rPr>
        <w:t>135726</w:t>
      </w:r>
    </w:p>
    <w:p w14:paraId="36071E9E" w14:textId="77777777" w:rsidR="00822807" w:rsidRDefault="00B3773C" w:rsidP="00822807">
      <w:r w:rsidRPr="00181C40">
        <w:t>Η προκήρυξη (περίληψη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w:t>
      </w:r>
      <w:r w:rsidRPr="00822807">
        <w:rPr>
          <w:b/>
        </w:rPr>
        <w:t>/ (ΠΡΟΓΡΑΜΜΑ ΔΙΑΥΓΕΙΑ</w:t>
      </w:r>
      <w:r w:rsidRPr="00A30B85">
        <w:rPr>
          <w:b/>
        </w:rPr>
        <w:t>)</w:t>
      </w:r>
      <w:r w:rsidRPr="00A30B85">
        <w:t xml:space="preserve"> </w:t>
      </w:r>
      <w:r w:rsidRPr="00A30B85">
        <w:rPr>
          <w:lang w:eastAsia="el-GR"/>
        </w:rPr>
        <w:t xml:space="preserve">στις </w:t>
      </w:r>
      <w:r w:rsidR="00822807" w:rsidRPr="00A30B85">
        <w:rPr>
          <w:b/>
        </w:rPr>
        <w:t>27-07-2021.</w:t>
      </w:r>
    </w:p>
    <w:p w14:paraId="4A2E6F69" w14:textId="77777777" w:rsidR="001F2425" w:rsidRPr="00897475" w:rsidRDefault="0086087F" w:rsidP="00822807">
      <w:pPr>
        <w:rPr>
          <w:kern w:val="1"/>
        </w:rPr>
      </w:pPr>
      <w:r w:rsidRPr="00897475">
        <w:t xml:space="preserve">Η Διακήρυξη </w:t>
      </w:r>
      <w:r w:rsidR="00623840" w:rsidRPr="00497512">
        <w:t>θα αναρτηθεί</w:t>
      </w:r>
      <w:r w:rsidR="00623840">
        <w:t xml:space="preserve"> </w:t>
      </w:r>
      <w:r w:rsidRPr="00897475">
        <w:t xml:space="preserve">στο διαδίκτυο, στην </w:t>
      </w:r>
      <w:r w:rsidRPr="00A30B85">
        <w:t>ιστοσελίδα της αναθέτουσα</w:t>
      </w:r>
      <w:r w:rsidR="00F567E0" w:rsidRPr="00A30B85">
        <w:t xml:space="preserve">ς αρχής, στη διεύθυνση (URL) : </w:t>
      </w:r>
      <w:hyperlink r:id="rId20" w:history="1">
        <w:r w:rsidRPr="00A30B85">
          <w:rPr>
            <w:rStyle w:val="-"/>
            <w:color w:val="auto"/>
            <w:u w:val="none"/>
          </w:rPr>
          <w:t>http://www.ktpae.gr</w:t>
        </w:r>
      </w:hyperlink>
      <w:r w:rsidRPr="00A30B85">
        <w:t xml:space="preserve">  στη θέση Διαγωνισμοί στις </w:t>
      </w:r>
      <w:r w:rsidR="00822807" w:rsidRPr="00A30B85">
        <w:rPr>
          <w:b/>
          <w:lang w:eastAsia="el-GR"/>
        </w:rPr>
        <w:t>27-07-2021</w:t>
      </w:r>
      <w:r w:rsidR="00822807" w:rsidRPr="00A30B85">
        <w:rPr>
          <w:lang w:eastAsia="el-GR"/>
        </w:rPr>
        <w:t xml:space="preserve"> </w:t>
      </w:r>
      <w:r w:rsidR="00F97109" w:rsidRPr="00A30B85">
        <w:t>για τουλάχιστον</w:t>
      </w:r>
      <w:r w:rsidR="00F97109" w:rsidRPr="000A6C43">
        <w:t xml:space="preserve"> 10 ημέρες σύμφωνα με το άρθρο 46 παρ. 2 ΥΠΑΣΥΔ </w:t>
      </w:r>
      <w:r w:rsidR="00256EC2" w:rsidRPr="000A6C43">
        <w:t xml:space="preserve">- </w:t>
      </w:r>
      <w:r w:rsidR="00F97109" w:rsidRPr="000A6C43">
        <w:t>ΥΑ (ΦΕΚ 3522/Β/2019)</w:t>
      </w:r>
      <w:r w:rsidR="00177BB7">
        <w:t>.</w:t>
      </w:r>
    </w:p>
    <w:p w14:paraId="7274EB14"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33" w:name="_Toc67417532"/>
      <w:bookmarkStart w:id="34" w:name="_Toc67672364"/>
      <w:bookmarkStart w:id="35" w:name="_Toc67417533"/>
      <w:bookmarkStart w:id="36" w:name="_Toc67672365"/>
      <w:bookmarkEnd w:id="33"/>
      <w:bookmarkEnd w:id="34"/>
      <w:bookmarkEnd w:id="35"/>
      <w:bookmarkEnd w:id="36"/>
      <w:r w:rsidRPr="00897475">
        <w:tab/>
      </w:r>
      <w:bookmarkStart w:id="37" w:name="_Toc496694160"/>
      <w:bookmarkStart w:id="38" w:name="_Toc31307634"/>
      <w:bookmarkStart w:id="39" w:name="_Toc75073412"/>
      <w:r w:rsidRPr="00897475">
        <w:t>Αρχές εφαρμοζόμενες στη διαδικασία σύναψης</w:t>
      </w:r>
      <w:bookmarkEnd w:id="37"/>
      <w:bookmarkEnd w:id="38"/>
      <w:bookmarkEnd w:id="39"/>
      <w:r w:rsidRPr="00897475">
        <w:t xml:space="preserve"> </w:t>
      </w:r>
    </w:p>
    <w:p w14:paraId="0A6B599A" w14:textId="77777777" w:rsidR="0086087F" w:rsidRPr="00897475" w:rsidRDefault="0086087F" w:rsidP="0086087F">
      <w:pPr>
        <w:spacing w:before="240"/>
      </w:pPr>
      <w:r w:rsidRPr="00897475">
        <w:t>Οι οικονομικοί φορείς δεσμεύονται ότι:</w:t>
      </w:r>
    </w:p>
    <w:p w14:paraId="53591BD2" w14:textId="77777777" w:rsidR="0086087F" w:rsidRPr="00897475" w:rsidRDefault="0086087F" w:rsidP="0086087F">
      <w:r w:rsidRPr="00897475">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C8D2DF1" w14:textId="77777777" w:rsidR="0086087F" w:rsidRPr="00897475" w:rsidRDefault="0086087F" w:rsidP="0086087F">
      <w:r w:rsidRPr="00897475">
        <w:lastRenderedPageBreak/>
        <w:t>β) δεν θα ενεργήσουν αθέμιτα, παράνομα ή καταχρηστικά καθ</w:t>
      </w:r>
      <w:r w:rsidR="00BA37B3" w:rsidRPr="00897475">
        <w:t xml:space="preserve">’ </w:t>
      </w:r>
      <w:r w:rsidRPr="00897475">
        <w:t>όλη τη διάρκεια της διαδικασίας ανάθεσης, αλλά και κατά το στάδιο εκτέλεσης της σύμβασης, εφόσον επιλεγούν</w:t>
      </w:r>
    </w:p>
    <w:p w14:paraId="6F284A8B" w14:textId="77777777" w:rsidR="0086087F" w:rsidRPr="00897475" w:rsidRDefault="0086087F" w:rsidP="0086087F">
      <w:r w:rsidRPr="00897475">
        <w:t>γ) λαμβάνουν τα κατάλληλα μέτρα για να διαφυλάξουν την εμπιστευτικότητα των πληροφοριών που έχουν χαρακτηρισθεί ως τέτοιες.</w:t>
      </w:r>
    </w:p>
    <w:p w14:paraId="77C0A816" w14:textId="77777777" w:rsidR="0086087F" w:rsidRPr="00897475" w:rsidRDefault="0086087F" w:rsidP="0086087F">
      <w:pPr>
        <w:pStyle w:val="1"/>
        <w:keepNext/>
        <w:pageBreakBefore/>
        <w:pBdr>
          <w:top w:val="none" w:sz="0" w:space="0" w:color="000000"/>
          <w:left w:val="none" w:sz="0" w:space="0" w:color="000000"/>
          <w:bottom w:val="single" w:sz="18" w:space="1" w:color="000080"/>
          <w:right w:val="none" w:sz="0" w:space="0" w:color="000000"/>
        </w:pBdr>
        <w:suppressAutoHyphens/>
        <w:spacing w:before="320"/>
      </w:pPr>
      <w:r w:rsidRPr="00897475">
        <w:lastRenderedPageBreak/>
        <w:tab/>
      </w:r>
      <w:bookmarkStart w:id="40" w:name="_Toc496694161"/>
      <w:bookmarkStart w:id="41" w:name="_Toc31307635"/>
      <w:bookmarkStart w:id="42" w:name="_Toc75073413"/>
      <w:r w:rsidRPr="00897475">
        <w:t>ΓΕΝΙΚΟΙ ΚΑΙ ΕΙΔΙΚΟΙ ΟΡΟΙ ΣΥΜΜΕΤΟΧΗΣ</w:t>
      </w:r>
      <w:bookmarkEnd w:id="40"/>
      <w:bookmarkEnd w:id="41"/>
      <w:bookmarkEnd w:id="42"/>
    </w:p>
    <w:p w14:paraId="34FD3BEB"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43" w:name="__RefHeading___Toc491949729"/>
      <w:bookmarkStart w:id="44" w:name="__RefHeading___Toc491949730"/>
      <w:bookmarkStart w:id="45" w:name="_Hlk494445205"/>
      <w:bookmarkEnd w:id="43"/>
      <w:bookmarkEnd w:id="44"/>
      <w:r w:rsidRPr="00897475">
        <w:tab/>
      </w:r>
      <w:bookmarkStart w:id="46" w:name="_Toc496694162"/>
      <w:bookmarkStart w:id="47" w:name="_Toc31307636"/>
      <w:bookmarkStart w:id="48" w:name="_Toc75073414"/>
      <w:r w:rsidRPr="00897475">
        <w:t>Γενικές Πληροφορίες</w:t>
      </w:r>
      <w:bookmarkEnd w:id="46"/>
      <w:bookmarkEnd w:id="47"/>
      <w:bookmarkEnd w:id="48"/>
    </w:p>
    <w:p w14:paraId="71F07DCF" w14:textId="77777777" w:rsidR="0086087F" w:rsidRPr="00897475" w:rsidRDefault="0086087F" w:rsidP="00956DE4">
      <w:pPr>
        <w:pStyle w:val="3"/>
      </w:pPr>
      <w:bookmarkStart w:id="49" w:name="_Toc496694163"/>
      <w:bookmarkStart w:id="50" w:name="_Toc31307637"/>
      <w:bookmarkStart w:id="51" w:name="_Toc75073415"/>
      <w:bookmarkEnd w:id="45"/>
      <w:r w:rsidRPr="00897475">
        <w:t>Έγγραφα της σύμβασης</w:t>
      </w:r>
      <w:bookmarkEnd w:id="49"/>
      <w:bookmarkEnd w:id="50"/>
      <w:bookmarkEnd w:id="51"/>
    </w:p>
    <w:p w14:paraId="32176D6E" w14:textId="77777777" w:rsidR="0086087F" w:rsidRPr="00897475" w:rsidRDefault="0086087F" w:rsidP="0086087F">
      <w:r w:rsidRPr="00897475">
        <w:t>Τα έγγραφα της παρούσας διαδικασίας σύναψης είναι τα ακόλουθα:</w:t>
      </w:r>
    </w:p>
    <w:p w14:paraId="47CDD8EC" w14:textId="77777777" w:rsidR="0086087F" w:rsidRPr="00897475" w:rsidRDefault="0086087F" w:rsidP="00C34120">
      <w:pPr>
        <w:pStyle w:val="a3"/>
        <w:numPr>
          <w:ilvl w:val="0"/>
          <w:numId w:val="9"/>
        </w:numPr>
        <w:suppressAutoHyphens/>
        <w:spacing w:after="120"/>
        <w:rPr>
          <w:rFonts w:eastAsia="Calibri"/>
        </w:rPr>
      </w:pPr>
      <w:r w:rsidRPr="00897475">
        <w:rPr>
          <w:rFonts w:eastAsia="Calibri"/>
        </w:rPr>
        <w:t xml:space="preserve">η </w:t>
      </w:r>
      <w:r w:rsidRPr="00B7415F">
        <w:rPr>
          <w:rFonts w:eastAsia="Calibri"/>
        </w:rPr>
        <w:t xml:space="preserve">από </w:t>
      </w:r>
      <w:r w:rsidR="007828EA" w:rsidRPr="005D6F6F">
        <w:rPr>
          <w:b/>
          <w:lang w:eastAsia="el-GR"/>
        </w:rPr>
        <w:t>23-07-2021</w:t>
      </w:r>
      <w:r w:rsidR="007828EA" w:rsidRPr="005D6F6F">
        <w:rPr>
          <w:lang w:eastAsia="el-GR"/>
        </w:rPr>
        <w:t xml:space="preserve"> </w:t>
      </w:r>
      <w:r w:rsidRPr="005D6F6F">
        <w:rPr>
          <w:rFonts w:eastAsia="Calibri"/>
        </w:rPr>
        <w:t>Προκήρυξη της</w:t>
      </w:r>
      <w:r w:rsidRPr="00897475">
        <w:rPr>
          <w:rFonts w:eastAsia="Calibri"/>
        </w:rPr>
        <w:t xml:space="preserve"> Σύμβασης, όπως αυτή έχει </w:t>
      </w:r>
      <w:r w:rsidR="00A26F62" w:rsidRPr="00897475">
        <w:rPr>
          <w:rFonts w:eastAsia="Calibri"/>
        </w:rPr>
        <w:t>δημοσιευ</w:t>
      </w:r>
      <w:r w:rsidR="00A26F62">
        <w:rPr>
          <w:rFonts w:eastAsia="Calibri"/>
        </w:rPr>
        <w:t>θεί</w:t>
      </w:r>
      <w:r w:rsidR="002C483F">
        <w:rPr>
          <w:rFonts w:eastAsia="Calibri"/>
        </w:rPr>
        <w:t xml:space="preserve"> </w:t>
      </w:r>
      <w:r w:rsidR="00F97109">
        <w:rPr>
          <w:rFonts w:eastAsia="Calibri"/>
        </w:rPr>
        <w:t xml:space="preserve"> </w:t>
      </w:r>
      <w:r w:rsidRPr="00897475">
        <w:rPr>
          <w:rFonts w:eastAsia="Calibri"/>
        </w:rPr>
        <w:t>στην Επίσημη Εφημερίδα της Ευρωπαϊκής Ένωσης</w:t>
      </w:r>
    </w:p>
    <w:p w14:paraId="3F07A5E8" w14:textId="77777777" w:rsidR="0086087F" w:rsidRPr="00897475" w:rsidRDefault="0086087F" w:rsidP="00C34120">
      <w:pPr>
        <w:pStyle w:val="a3"/>
        <w:numPr>
          <w:ilvl w:val="0"/>
          <w:numId w:val="9"/>
        </w:numPr>
        <w:suppressAutoHyphens/>
        <w:spacing w:after="120"/>
        <w:rPr>
          <w:rFonts w:eastAsia="Calibri"/>
        </w:rPr>
      </w:pPr>
      <w:r w:rsidRPr="00897475">
        <w:t xml:space="preserve">η παρούσα Διακήρυξη με τα Παραρτήματα που αποτελούν αναπόσπαστο μέρος </w:t>
      </w:r>
      <w:r w:rsidR="00BF1ED8" w:rsidRPr="00897475">
        <w:t>αυτής.</w:t>
      </w:r>
    </w:p>
    <w:p w14:paraId="23749CC2" w14:textId="77777777" w:rsidR="0086087F" w:rsidRPr="00897475" w:rsidRDefault="0086087F" w:rsidP="00C34120">
      <w:pPr>
        <w:pStyle w:val="a3"/>
        <w:numPr>
          <w:ilvl w:val="0"/>
          <w:numId w:val="9"/>
        </w:numPr>
        <w:suppressAutoHyphens/>
        <w:spacing w:after="120"/>
      </w:pPr>
      <w:r w:rsidRPr="00897475">
        <w:t>το Ευρωπαϊκό Ενιαίο Έγγραφο Σύμβασης [ΕΕΕΣ]</w:t>
      </w:r>
    </w:p>
    <w:p w14:paraId="4BAE9265" w14:textId="77777777" w:rsidR="0086087F" w:rsidRPr="00897475" w:rsidRDefault="0086087F" w:rsidP="00C34120">
      <w:pPr>
        <w:pStyle w:val="a3"/>
        <w:numPr>
          <w:ilvl w:val="0"/>
          <w:numId w:val="9"/>
        </w:numPr>
        <w:suppressAutoHyphens/>
        <w:spacing w:after="120"/>
      </w:pPr>
      <w:r w:rsidRPr="00897475">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F97E03" w:rsidRPr="00897475">
        <w:t xml:space="preserve"> </w:t>
      </w:r>
    </w:p>
    <w:p w14:paraId="03331752" w14:textId="77777777" w:rsidR="0086087F" w:rsidRPr="00897475" w:rsidRDefault="0086087F" w:rsidP="00956DE4">
      <w:pPr>
        <w:pStyle w:val="3"/>
      </w:pPr>
      <w:bookmarkStart w:id="52" w:name="_Toc496694164"/>
      <w:bookmarkStart w:id="53" w:name="_Toc31307638"/>
      <w:bookmarkStart w:id="54" w:name="_Toc75073416"/>
      <w:r w:rsidRPr="00897475">
        <w:t>Επικοινωνία – Πρόσβαση στα έγγραφα της Σύμβασης</w:t>
      </w:r>
      <w:bookmarkEnd w:id="52"/>
      <w:bookmarkEnd w:id="53"/>
      <w:bookmarkEnd w:id="54"/>
    </w:p>
    <w:p w14:paraId="5A12441C" w14:textId="77777777" w:rsidR="00606B03" w:rsidRPr="00606B03" w:rsidRDefault="00606B03" w:rsidP="0086087F">
      <w:r w:rsidRPr="00716C59">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(www.promitheus.gov.gr</w:t>
      </w:r>
    </w:p>
    <w:p w14:paraId="09CBBD2B" w14:textId="77777777" w:rsidR="0086087F" w:rsidRPr="00897475" w:rsidRDefault="0086087F" w:rsidP="00956DE4">
      <w:pPr>
        <w:pStyle w:val="3"/>
      </w:pPr>
      <w:bookmarkStart w:id="55" w:name="_Toc496694165"/>
      <w:bookmarkStart w:id="56" w:name="_Toc31307639"/>
      <w:bookmarkStart w:id="57" w:name="_Toc75073417"/>
      <w:r w:rsidRPr="00897475">
        <w:t>Παροχή Διευκρινίσεων</w:t>
      </w:r>
      <w:bookmarkEnd w:id="55"/>
      <w:bookmarkEnd w:id="56"/>
      <w:bookmarkEnd w:id="57"/>
    </w:p>
    <w:p w14:paraId="6824E0AD" w14:textId="77777777" w:rsidR="0086087F" w:rsidRPr="00897475" w:rsidRDefault="0086087F" w:rsidP="0086087F">
      <w:pPr>
        <w:rPr>
          <w:b/>
          <w:bCs/>
          <w:i/>
          <w:iCs/>
        </w:rPr>
      </w:pPr>
      <w:r w:rsidRPr="00897475">
        <w:t xml:space="preserve">Τα σχετικά αιτήματα παροχής διευκρινίσεων υποβάλλονται ηλεκτρονικά, </w:t>
      </w:r>
      <w:r w:rsidRPr="00D44B3B">
        <w:t xml:space="preserve">έως </w:t>
      </w:r>
      <w:r w:rsidR="00164763" w:rsidRPr="00D44B3B">
        <w:rPr>
          <w:b/>
          <w:lang w:eastAsia="el-GR"/>
        </w:rPr>
        <w:t>25-08-2021</w:t>
      </w:r>
      <w:r w:rsidR="00164763" w:rsidRPr="00D44B3B">
        <w:rPr>
          <w:lang w:eastAsia="el-GR"/>
        </w:rPr>
        <w:t xml:space="preserve"> </w:t>
      </w:r>
      <w:r w:rsidRPr="00D44B3B">
        <w:t>και</w:t>
      </w:r>
      <w:r w:rsidRPr="00897475">
        <w:t xml:space="preserve"> απαντώνται αντίστοιχα </w:t>
      </w:r>
      <w:r w:rsidR="0058190A" w:rsidRPr="00DF3269">
        <w:rPr>
          <w:lang w:eastAsia="ar-SA"/>
        </w:rPr>
        <w:t>πλαίσιο της παρούσας,</w:t>
      </w:r>
      <w:r w:rsidR="0058190A">
        <w:t xml:space="preserve"> </w:t>
      </w:r>
      <w:r w:rsidR="0058190A" w:rsidRPr="00DF3269">
        <w:rPr>
          <w:lang w:eastAsia="ar-SA"/>
        </w:rPr>
        <w:t xml:space="preserve">στη σχετική ηλεκτρονική διαδικασία σύναψης δημόσιας σύμβασης στην πλατφόρμα </w:t>
      </w:r>
      <w:r w:rsidRPr="00897475">
        <w:t xml:space="preserve">της Διαδικτυακής πύλης </w:t>
      </w:r>
      <w:hyperlink r:id="rId21" w:history="1">
        <w:r w:rsidRPr="00897475">
          <w:rPr>
            <w:rStyle w:val="-"/>
            <w:color w:val="auto"/>
          </w:rPr>
          <w:t>www.promitheus.gov.gr</w:t>
        </w:r>
      </w:hyperlink>
      <w:r w:rsidRPr="00897475">
        <w:t xml:space="preserve">, του Ε.Σ.Η.ΔΗ.Σ. Αιτήματα παροχής συμπληρωματικών πληροφοριών – διευκρινίσεων υποβάλλονται </w:t>
      </w:r>
      <w:r w:rsidR="001673B0" w:rsidRPr="00897475">
        <w:t>από</w:t>
      </w:r>
      <w:r w:rsidRPr="00897475">
        <w:t xml:space="preserve">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sidR="001673B0" w:rsidRPr="00897475">
        <w:t xml:space="preserve">ό </w:t>
      </w:r>
      <w:r w:rsidRPr="00897475">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w:t>
      </w:r>
      <w:r w:rsidR="0058190A">
        <w:t xml:space="preserve">είτε </w:t>
      </w:r>
      <w:r w:rsidRPr="00897475">
        <w:t xml:space="preserve">υποβάλλονται με άλλο τρόπο είτε το ηλεκτρονικό αρχείο που τα συνοδεύει δεν είναι ηλεκτρονικά υπογεγραμμένο, δεν εξετάζονται. </w:t>
      </w:r>
    </w:p>
    <w:p w14:paraId="69CC46AE" w14:textId="77777777" w:rsidR="0086087F" w:rsidRPr="00897475" w:rsidRDefault="0086087F" w:rsidP="0086087F">
      <w:r w:rsidRPr="00897475">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CC06863" w14:textId="77777777" w:rsidR="0086087F" w:rsidRPr="00897475" w:rsidRDefault="0086087F" w:rsidP="0086087F">
      <w:r w:rsidRPr="00897475">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897475">
        <w:rPr>
          <w:b/>
        </w:rPr>
        <w:t>έξι (6) ημέρες</w:t>
      </w:r>
      <w:r w:rsidRPr="00897475">
        <w:t xml:space="preserve"> πριν από την προθεσμία που ορίζεται για την παραλαβή των προσφορών,</w:t>
      </w:r>
    </w:p>
    <w:p w14:paraId="5C717C60" w14:textId="77777777" w:rsidR="0086087F" w:rsidRPr="00897475" w:rsidRDefault="0086087F" w:rsidP="0086087F">
      <w:r w:rsidRPr="00897475">
        <w:t>β) όταν τα έγγραφα της σύμβασης υφίστανται σημαντικές αλλαγές.</w:t>
      </w:r>
    </w:p>
    <w:p w14:paraId="08BD439F" w14:textId="77777777" w:rsidR="00606B03" w:rsidRDefault="00606B03" w:rsidP="00606B03">
      <w:r>
        <w:t>Η διάρκεια της παράτασης θα είναι ανάλογη με τη σπουδαιότητα των πληροφοριών που ζητήθηκαν ή των αλλαγών.</w:t>
      </w:r>
    </w:p>
    <w:p w14:paraId="5FD7EEF2" w14:textId="77777777" w:rsidR="00606B03" w:rsidRDefault="00606B03" w:rsidP="00606B03">
      <w:pPr>
        <w:rPr>
          <w:color w:val="0070C0"/>
        </w:rPr>
      </w:pPr>
      <w:r>
        <w:t xml:space="preserve">Όταν οι πρόσθετες πληροφορίες δεν έχουν ζητηθεί έγκαιρα ή δεν έχουν σημασία για την προετοιμασία κατάλληλων προσφορών, </w:t>
      </w:r>
      <w:r w:rsidRPr="00563AE7">
        <w:t>η παράταση της προθεσμίας εναπόκειται στη διακριτική ευχέρεια της αναθέτουσας αρχής.</w:t>
      </w:r>
    </w:p>
    <w:p w14:paraId="79F69EFD" w14:textId="77777777" w:rsidR="00606B03" w:rsidRPr="00606B03" w:rsidRDefault="00606B03" w:rsidP="0086087F">
      <w:pPr>
        <w:rPr>
          <w:bCs/>
          <w:iCs/>
        </w:rPr>
      </w:pPr>
      <w:r w:rsidRPr="00C11E79">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lastRenderedPageBreak/>
        <w:t>σύμφωνα με την προηγούμενη παράγραφο) δημοσιεύεται στην ΕΕΕΕ (με το τυποποιημένο έντυπο «Διορθωτικό») και στο ΚΗΜΔΗΣ.</w:t>
      </w:r>
    </w:p>
    <w:p w14:paraId="053E5164" w14:textId="77777777" w:rsidR="0086087F" w:rsidRPr="00897475" w:rsidRDefault="0086087F" w:rsidP="00956DE4">
      <w:pPr>
        <w:pStyle w:val="3"/>
      </w:pPr>
      <w:bookmarkStart w:id="58" w:name="_Toc496694166"/>
      <w:bookmarkStart w:id="59" w:name="_Toc31307640"/>
      <w:bookmarkStart w:id="60" w:name="_Toc75073418"/>
      <w:r w:rsidRPr="00897475">
        <w:t>Γλώσσα</w:t>
      </w:r>
      <w:bookmarkEnd w:id="58"/>
      <w:bookmarkEnd w:id="59"/>
      <w:bookmarkEnd w:id="60"/>
    </w:p>
    <w:p w14:paraId="42C51802" w14:textId="77777777" w:rsidR="0086087F" w:rsidRPr="00897475" w:rsidRDefault="0086087F" w:rsidP="0086087F">
      <w:r w:rsidRPr="00897475">
        <w:t xml:space="preserve">Τα έγγραφα της σύμβασης έχουν συνταχθεί στην ελληνική γλώσσα. </w:t>
      </w:r>
    </w:p>
    <w:p w14:paraId="1E36E4C9" w14:textId="77777777" w:rsidR="0086087F" w:rsidRPr="00897475" w:rsidRDefault="0086087F" w:rsidP="0086087F">
      <w:r w:rsidRPr="00897475">
        <w:t>Τυχόν προδικαστικές προσφυγές υποβάλλονται στην ελληνική γλώσσα.</w:t>
      </w:r>
    </w:p>
    <w:p w14:paraId="3AF3C79D" w14:textId="77777777" w:rsidR="004D7F96" w:rsidRDefault="004D7F96" w:rsidP="004D7F96">
      <w:pPr>
        <w:rPr>
          <w:color w:val="000000"/>
        </w:rPr>
      </w:pPr>
      <w:r>
        <w:rPr>
          <w:color w:val="000000"/>
        </w:rPr>
        <w:t xml:space="preserve">Οι </w:t>
      </w:r>
      <w:r w:rsidRPr="004D7F96">
        <w:rPr>
          <w:b/>
          <w:bCs/>
          <w:color w:val="000000"/>
        </w:rPr>
        <w:t>προσφορές</w:t>
      </w:r>
      <w:r w:rsidRPr="00DF3269">
        <w:rPr>
          <w:bCs/>
          <w:color w:val="000000"/>
        </w:rPr>
        <w:t>,</w:t>
      </w:r>
      <w:r>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rPr>
        <w:footnoteReference w:id="3"/>
      </w:r>
      <w:r>
        <w:rPr>
          <w:color w:val="000000"/>
        </w:rPr>
        <w:t xml:space="preserve"> συντάσσονται στην ελληνική γλώσσα ή συνοδεύονται από επίσημη μετάφρασή τους στην ελληνική γλώσσα.</w:t>
      </w:r>
    </w:p>
    <w:p w14:paraId="353DAEA6" w14:textId="77777777" w:rsidR="004D7F96" w:rsidRPr="006B2C94" w:rsidRDefault="004D7F96" w:rsidP="004D7F96">
      <w:r>
        <w:rPr>
          <w:color w:val="000000"/>
        </w:rPr>
        <w:t>Τα</w:t>
      </w:r>
      <w:r w:rsidRPr="00C229F3">
        <w:rPr>
          <w:color w:val="000000"/>
        </w:rPr>
        <w:t xml:space="preserve"> αλλοδαπά </w:t>
      </w:r>
      <w:r>
        <w:rPr>
          <w:color w:val="000000"/>
        </w:rPr>
        <w:t xml:space="preserve">δημόσια και </w:t>
      </w:r>
      <w:r w:rsidRPr="00C229F3">
        <w:rPr>
          <w:color w:val="000000"/>
        </w:rPr>
        <w:t>ιδιωτικά έγγραφα συνοδεύονται από μετάφρασή τους στην ελληνική γλώσσα</w:t>
      </w:r>
      <w:r>
        <w:rPr>
          <w:color w:val="000000"/>
        </w:rPr>
        <w:t>,</w:t>
      </w:r>
      <w:r w:rsidRPr="00C229F3">
        <w:rPr>
          <w:color w:val="000000"/>
        </w:rPr>
        <w:t xml:space="preserve"> επικυρωμένη είτε από πρόσωπο αρμόδιο κατά τις </w:t>
      </w:r>
      <w:r>
        <w:rPr>
          <w:color w:val="000000"/>
        </w:rPr>
        <w:t xml:space="preserve">κείμενες </w:t>
      </w:r>
      <w:r w:rsidRPr="00C229F3">
        <w:rPr>
          <w:color w:val="000000"/>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rPr>
        <w:t xml:space="preserve">. </w:t>
      </w:r>
    </w:p>
    <w:p w14:paraId="1A61DD44" w14:textId="77777777" w:rsidR="0086087F" w:rsidRPr="00897475" w:rsidRDefault="0086087F" w:rsidP="0086087F">
      <w:r w:rsidRPr="00897475">
        <w:t>Ενημερωτικά και τεχνικά φυλλάδια και άλλα έντυπα -εταιρικά ή μη- με ειδικό τεχνικό περιεχόμενο μπορούν να υποβάλλονται στην Αγγλική</w:t>
      </w:r>
      <w:r w:rsidRPr="00897475" w:rsidDel="00601749">
        <w:t xml:space="preserve"> </w:t>
      </w:r>
      <w:r w:rsidRPr="00897475">
        <w:t>γλώσσα, χωρίς να συνοδεύονται από μετάφραση στην ελληνική.</w:t>
      </w:r>
    </w:p>
    <w:p w14:paraId="37722DB4" w14:textId="77777777" w:rsidR="0086087F" w:rsidRPr="00897475" w:rsidRDefault="0086087F" w:rsidP="0086087F">
      <w:r w:rsidRPr="00897475">
        <w:t>Κάθε μορφής επικοινωνία με την αναθέτουσα αρχή, καθώς και μεταξύ αυτής και του αναδόχου, θα γίνονται υποχρεωτικά στην ελληνική γλώσσα.</w:t>
      </w:r>
    </w:p>
    <w:p w14:paraId="32502E7B" w14:textId="77777777" w:rsidR="0086087F" w:rsidRPr="00897475" w:rsidRDefault="0086087F" w:rsidP="00956DE4">
      <w:pPr>
        <w:pStyle w:val="3"/>
      </w:pPr>
      <w:bookmarkStart w:id="61" w:name="_Ref496624630"/>
      <w:bookmarkStart w:id="62" w:name="_Ref496624815"/>
      <w:bookmarkStart w:id="63" w:name="_Ref496625091"/>
      <w:bookmarkStart w:id="64" w:name="_Toc496694167"/>
      <w:bookmarkStart w:id="65" w:name="_Toc31307641"/>
      <w:bookmarkStart w:id="66" w:name="_Toc75073419"/>
      <w:r w:rsidRPr="00897475">
        <w:t>Εγγυήσεις</w:t>
      </w:r>
      <w:bookmarkEnd w:id="61"/>
      <w:bookmarkEnd w:id="62"/>
      <w:bookmarkEnd w:id="63"/>
      <w:bookmarkEnd w:id="64"/>
      <w:bookmarkEnd w:id="65"/>
      <w:bookmarkEnd w:id="66"/>
    </w:p>
    <w:p w14:paraId="4913E13A" w14:textId="77777777" w:rsidR="007C20B9" w:rsidRDefault="0086087F" w:rsidP="0086087F">
      <w:bookmarkStart w:id="67" w:name="_Hlk499302719"/>
      <w:r w:rsidRPr="00897475">
        <w:t xml:space="preserve">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p>
    <w:p w14:paraId="1AB43EEC" w14:textId="77777777" w:rsidR="0086087F" w:rsidRDefault="0086087F" w:rsidP="0086087F">
      <w:r w:rsidRPr="00897475">
        <w:t>Μπορούν, επίσης, να εκδίδονται από το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BF1ED8" w:rsidRPr="00897475">
        <w:t xml:space="preserve"> </w:t>
      </w:r>
    </w:p>
    <w:p w14:paraId="0FDE96D7" w14:textId="77777777" w:rsidR="0086087F" w:rsidRDefault="00561E97" w:rsidP="0086087F">
      <w:bookmarkStart w:id="68" w:name="_Hlk60666106"/>
      <w:r>
        <w:rPr>
          <w:color w:val="000000"/>
        </w:rPr>
        <w:t>Οι εγγυητικές επιστολές εκδίδονται κατ’ επιλογή των οικονομικών φορέων από έναν ή περισσότερους εκδότες της παραπάνω παραγράφου.</w:t>
      </w:r>
      <w:bookmarkEnd w:id="68"/>
      <w:r w:rsidR="00FB6E00">
        <w:rPr>
          <w:color w:val="000000"/>
        </w:rPr>
        <w:t xml:space="preserve"> </w:t>
      </w:r>
      <w:r w:rsidR="0086087F" w:rsidRPr="00897475">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694D64EF" w14:textId="77777777" w:rsidR="007C20B9" w:rsidRPr="006B2C94" w:rsidRDefault="007C20B9" w:rsidP="007C20B9">
      <w:r w:rsidRPr="00C823DC">
        <w:rPr>
          <w:color w:val="000000"/>
        </w:rPr>
        <w:lastRenderedPageBreak/>
        <w:t>Η περ. αα’ του προηγούμενου εδαφίου ζ΄</w:t>
      </w:r>
      <w:r>
        <w:rPr>
          <w:color w:val="000000"/>
        </w:rPr>
        <w:t xml:space="preserve"> </w:t>
      </w:r>
      <w:r w:rsidRPr="00C823DC">
        <w:rPr>
          <w:color w:val="000000"/>
        </w:rPr>
        <w:t>δεν εφαρμόζεται για τις εγγυήσεις που παρέχονται με γραμμάτιο του Ταμείου Παρακαταθηκών και Δανείων.</w:t>
      </w:r>
    </w:p>
    <w:p w14:paraId="592612D1" w14:textId="77777777" w:rsidR="0086087F" w:rsidRDefault="0086087F" w:rsidP="0086087F">
      <w:r w:rsidRPr="00897475">
        <w:t>Οι εγγυητικές επιστολές συντάσσονται σύμφωνα με τα υποδείγματα του Παραρτήματος της παρούσας.</w:t>
      </w:r>
    </w:p>
    <w:p w14:paraId="24ACCEA5" w14:textId="77777777" w:rsidR="007C20B9" w:rsidRDefault="00561E97" w:rsidP="0086087F">
      <w:pPr>
        <w:rPr>
          <w:color w:val="000000"/>
        </w:rPr>
      </w:pPr>
      <w:r w:rsidRPr="00033BA0">
        <w:rPr>
          <w:color w:val="000000"/>
        </w:rPr>
        <w:t>Επισημαίνεται ότι εγγυήσεις που εκδίδονται από το Τ</w:t>
      </w:r>
      <w:r>
        <w:rPr>
          <w:color w:val="000000"/>
        </w:rPr>
        <w:t>.</w:t>
      </w:r>
      <w:r w:rsidRPr="00033BA0">
        <w:rPr>
          <w:color w:val="000000"/>
        </w:rPr>
        <w:t>Σ</w:t>
      </w:r>
      <w:r>
        <w:rPr>
          <w:color w:val="000000"/>
        </w:rPr>
        <w:t>.</w:t>
      </w:r>
      <w:r w:rsidRPr="00033BA0">
        <w:rPr>
          <w:color w:val="000000"/>
        </w:rPr>
        <w:t>Μ</w:t>
      </w:r>
      <w:r>
        <w:rPr>
          <w:color w:val="000000"/>
        </w:rPr>
        <w:t>.</w:t>
      </w:r>
      <w:r w:rsidRPr="00033BA0">
        <w:rPr>
          <w:color w:val="000000"/>
        </w:rPr>
        <w:t>Ε</w:t>
      </w:r>
      <w:r>
        <w:rPr>
          <w:color w:val="000000"/>
        </w:rPr>
        <w:t>.</w:t>
      </w:r>
      <w:r w:rsidRPr="00033BA0">
        <w:rPr>
          <w:color w:val="000000"/>
        </w:rPr>
        <w:t>Δ</w:t>
      </w:r>
      <w:r>
        <w:rPr>
          <w:color w:val="000000"/>
        </w:rPr>
        <w:t>.</w:t>
      </w:r>
      <w:r w:rsidRPr="00033BA0">
        <w:rPr>
          <w:color w:val="000000"/>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48046F1" w14:textId="77777777" w:rsidR="0086087F" w:rsidRDefault="0086087F" w:rsidP="0086087F">
      <w:r w:rsidRPr="00897475">
        <w:t>Η αναθέτουσα αρχή επικοινωνεί με τους εκδότες των εγγυητικών επιστολών προκειμένου να διαπιστώσει την εγκυρότητά τους.</w:t>
      </w:r>
    </w:p>
    <w:p w14:paraId="182E4B78" w14:textId="77777777" w:rsidR="007C20B9" w:rsidRPr="000A60A0" w:rsidRDefault="007C20B9" w:rsidP="007C20B9">
      <w:pPr>
        <w:pStyle w:val="3"/>
        <w:rPr>
          <w:color w:val="000000"/>
        </w:rPr>
      </w:pPr>
      <w:bookmarkStart w:id="69" w:name="_Toc74566818"/>
      <w:bookmarkStart w:id="70" w:name="_Toc75073420"/>
      <w:r w:rsidRPr="000A60A0">
        <w:t>Προστασία Προσωπικών Δεδομένων</w:t>
      </w:r>
      <w:bookmarkEnd w:id="69"/>
      <w:bookmarkEnd w:id="70"/>
      <w:r w:rsidRPr="000A60A0">
        <w:t xml:space="preserve"> </w:t>
      </w:r>
    </w:p>
    <w:p w14:paraId="4311EBBF" w14:textId="77777777" w:rsidR="007C20B9" w:rsidRPr="006B2C94" w:rsidRDefault="007C20B9" w:rsidP="007C20B9">
      <w:r w:rsidRPr="00C11E79">
        <w:t xml:space="preserve">Η </w:t>
      </w:r>
      <w:r>
        <w:t>α</w:t>
      </w:r>
      <w:r w:rsidRPr="00C11E79">
        <w:t xml:space="preserve">ναθέτουσα </w:t>
      </w:r>
      <w:r>
        <w:t>α</w:t>
      </w:r>
      <w:r w:rsidRPr="00C11E79">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t xml:space="preserve">στο παράρτημα </w:t>
      </w:r>
      <w:r>
        <w:rPr>
          <w:lang w:val="en-US"/>
        </w:rPr>
        <w:t>IV</w:t>
      </w:r>
      <w:r w:rsidRPr="00782064">
        <w:t xml:space="preserve"> </w:t>
      </w:r>
      <w:r w:rsidRPr="00C11E79">
        <w:t>στην παρούσα.</w:t>
      </w:r>
    </w:p>
    <w:p w14:paraId="218DDE39" w14:textId="77777777" w:rsidR="007C20B9" w:rsidRPr="00897475" w:rsidRDefault="007C20B9" w:rsidP="0086087F"/>
    <w:bookmarkEnd w:id="67"/>
    <w:p w14:paraId="5A92F065"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71" w:name="_Toc496694168"/>
      <w:bookmarkStart w:id="72" w:name="_Toc31307642"/>
      <w:bookmarkStart w:id="73" w:name="_Toc75073421"/>
      <w:r w:rsidRPr="00897475">
        <w:t>Δικαίωμα Συμμετοχής - Κριτήρια Ποιοτικής Επιλογής</w:t>
      </w:r>
      <w:bookmarkEnd w:id="71"/>
      <w:bookmarkEnd w:id="72"/>
      <w:bookmarkEnd w:id="73"/>
    </w:p>
    <w:p w14:paraId="521D3BAA" w14:textId="77777777" w:rsidR="0086087F" w:rsidRPr="00897475" w:rsidRDefault="0086087F" w:rsidP="00956DE4">
      <w:pPr>
        <w:pStyle w:val="3"/>
      </w:pPr>
      <w:bookmarkStart w:id="74" w:name="_Ref496541397"/>
      <w:bookmarkStart w:id="75" w:name="_Toc496694169"/>
      <w:bookmarkStart w:id="76" w:name="_Toc31307643"/>
      <w:bookmarkStart w:id="77" w:name="_Toc75073422"/>
      <w:r w:rsidRPr="00897475">
        <w:t>Δικαιούμενοι συμμετοχής</w:t>
      </w:r>
      <w:bookmarkEnd w:id="74"/>
      <w:bookmarkEnd w:id="75"/>
      <w:bookmarkEnd w:id="76"/>
      <w:bookmarkEnd w:id="77"/>
      <w:r w:rsidRPr="00897475">
        <w:t xml:space="preserve"> </w:t>
      </w:r>
    </w:p>
    <w:p w14:paraId="4686D4F4" w14:textId="77777777" w:rsidR="0086087F" w:rsidRPr="00897475" w:rsidRDefault="0086087F" w:rsidP="0086087F">
      <w:pPr>
        <w:spacing w:before="240"/>
      </w:pPr>
      <w:r w:rsidRPr="00897475">
        <w:rPr>
          <w:b/>
          <w:bCs/>
        </w:rPr>
        <w:t>1.</w:t>
      </w:r>
      <w:r w:rsidRPr="00897475">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DA47992" w14:textId="77777777" w:rsidR="0086087F" w:rsidRPr="00897475" w:rsidRDefault="0086087F" w:rsidP="0086087F">
      <w:r w:rsidRPr="00897475">
        <w:t>α) κράτος-μέλος της Ένωσης,</w:t>
      </w:r>
    </w:p>
    <w:p w14:paraId="69D8A337" w14:textId="77777777" w:rsidR="0086087F" w:rsidRPr="00897475" w:rsidRDefault="0086087F" w:rsidP="0086087F">
      <w:r w:rsidRPr="00897475">
        <w:t>β) κράτος-μέλος του Ευρωπαϊκού Οικονομικού Χώρου (Ε.Ο.Χ.),</w:t>
      </w:r>
    </w:p>
    <w:p w14:paraId="36FA5244" w14:textId="77777777" w:rsidR="0086087F" w:rsidRPr="00897475" w:rsidRDefault="0086087F" w:rsidP="0086087F">
      <w:r w:rsidRPr="00897475">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3C32DA03" w14:textId="77777777" w:rsidR="0086087F" w:rsidRDefault="0086087F" w:rsidP="0086087F">
      <w:r w:rsidRPr="00897475">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5E280BB" w14:textId="77777777" w:rsidR="0012755B" w:rsidRPr="00897475" w:rsidRDefault="00A64000" w:rsidP="0086087F">
      <w:pPr>
        <w:rPr>
          <w:b/>
          <w:bCs/>
        </w:rPr>
      </w:pPr>
      <w:r w:rsidRPr="00303AE1">
        <w:t>Στο βαθμό που καλύπτονται από τα Παραρτήματα 1, 2, 4</w:t>
      </w:r>
      <w:r w:rsidRPr="009070EA">
        <w:t>,</w:t>
      </w:r>
      <w:r w:rsidRPr="00303AE1">
        <w:t xml:space="preserve"> 5 </w:t>
      </w:r>
      <w:r w:rsidRPr="009070EA">
        <w:t xml:space="preserve">6 </w:t>
      </w:r>
      <w:r>
        <w:t>και</w:t>
      </w:r>
      <w:r w:rsidRPr="009070EA">
        <w:t xml:space="preserve"> 7 </w:t>
      </w:r>
      <w:r w:rsidRPr="00303AE1">
        <w:t xml:space="preserve">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w:t>
      </w:r>
      <w:r w:rsidRPr="00303AE1">
        <w:lastRenderedPageBreak/>
        <w:t>εξίσου ευνοϊκή με αυτήν που επιφυλάσσουν για τα έργα, τα αγαθά, τις υπηρεσίες και τους οικονομικούς φορείς της Ένωσης</w:t>
      </w:r>
      <w:r>
        <w:rPr>
          <w:rStyle w:val="0"/>
        </w:rPr>
        <w:footnoteReference w:id="4"/>
      </w:r>
    </w:p>
    <w:p w14:paraId="5D713F07" w14:textId="77777777" w:rsidR="0086087F" w:rsidRPr="00897475" w:rsidRDefault="0086087F" w:rsidP="0086087F">
      <w:pPr>
        <w:rPr>
          <w:rFonts w:eastAsia="Calibri"/>
          <w:i/>
          <w:iCs/>
        </w:rPr>
      </w:pPr>
      <w:r w:rsidRPr="00897475">
        <w:rPr>
          <w:b/>
          <w:bCs/>
        </w:rPr>
        <w:t>2.</w:t>
      </w:r>
      <w:r w:rsidR="00A64000" w:rsidRPr="00A64000">
        <w:t xml:space="preserve"> </w:t>
      </w:r>
      <w:r w:rsidR="00A64000" w:rsidRPr="00CD3B0E">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r w:rsidR="00A64000">
        <w:t>.</w:t>
      </w:r>
      <w:r w:rsidRPr="00897475">
        <w:rPr>
          <w:i/>
          <w:iCs/>
        </w:rPr>
        <w:t>.</w:t>
      </w:r>
    </w:p>
    <w:p w14:paraId="5C8BD91E" w14:textId="77777777" w:rsidR="0086087F" w:rsidRPr="00897475" w:rsidRDefault="0086087F" w:rsidP="0086087F">
      <w:pPr>
        <w:rPr>
          <w:i/>
          <w:iCs/>
        </w:rPr>
      </w:pPr>
      <w:r w:rsidRPr="00897475">
        <w:rPr>
          <w:b/>
          <w:bCs/>
        </w:rPr>
        <w:t>3.</w:t>
      </w:r>
      <w:r w:rsidRPr="00897475">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897475">
        <w:rPr>
          <w:rStyle w:val="FootnoteReference2"/>
        </w:rPr>
        <w:t xml:space="preserve"> </w:t>
      </w:r>
    </w:p>
    <w:p w14:paraId="7C152B1D" w14:textId="77777777" w:rsidR="0086087F" w:rsidRPr="00897475" w:rsidRDefault="0086087F" w:rsidP="00956DE4">
      <w:pPr>
        <w:pStyle w:val="3"/>
      </w:pPr>
      <w:bookmarkStart w:id="78" w:name="_Ref496542081"/>
      <w:bookmarkStart w:id="79" w:name="_Toc496694170"/>
      <w:bookmarkStart w:id="80" w:name="_Toc31307644"/>
      <w:bookmarkStart w:id="81" w:name="_Toc75073423"/>
      <w:r w:rsidRPr="00897475">
        <w:t>Εγγύηση συμμετοχής</w:t>
      </w:r>
      <w:bookmarkEnd w:id="78"/>
      <w:bookmarkEnd w:id="79"/>
      <w:bookmarkEnd w:id="80"/>
      <w:bookmarkEnd w:id="81"/>
    </w:p>
    <w:p w14:paraId="5323E1DC" w14:textId="77777777" w:rsidR="0086087F" w:rsidRPr="00897475" w:rsidRDefault="0086087F" w:rsidP="0086087F">
      <w:bookmarkStart w:id="82" w:name="_Toc31307645"/>
      <w:bookmarkStart w:id="83" w:name="_Toc32840011"/>
      <w:bookmarkStart w:id="84" w:name="_Toc32849028"/>
      <w:bookmarkStart w:id="85" w:name="_Toc57829763"/>
      <w:r w:rsidRPr="00E678C0">
        <w:rPr>
          <w:b/>
          <w:bCs/>
        </w:rPr>
        <w:t>2.2.2.1.</w:t>
      </w:r>
      <w:bookmarkEnd w:id="82"/>
      <w:bookmarkEnd w:id="83"/>
      <w:bookmarkEnd w:id="84"/>
      <w:bookmarkEnd w:id="85"/>
      <w:r w:rsidRPr="00E678C0">
        <w:rPr>
          <w:b/>
          <w:bCs/>
        </w:rPr>
        <w:t xml:space="preserve"> </w:t>
      </w:r>
      <w:r w:rsidRPr="00E678C0">
        <w:t>Για την έγκυρη συμμετοχή στη διαδικασία σύναψης της παρούσας σύμβασης, κατατίθεται από</w:t>
      </w:r>
      <w:r w:rsidRPr="00897475">
        <w:t xml:space="preserve"> τους συμμετέχοντες οικονομικούς φορείς (προσφέροντες), εγγυητική επιστολή συμμετοχής, που ανέρχεται στο ποσό </w:t>
      </w:r>
      <w:r w:rsidRPr="00BE63AE">
        <w:t xml:space="preserve">των </w:t>
      </w:r>
      <w:r w:rsidR="002738DF">
        <w:rPr>
          <w:b/>
          <w:bCs/>
        </w:rPr>
        <w:t>δεκαπέντε</w:t>
      </w:r>
      <w:r w:rsidR="00F23277">
        <w:rPr>
          <w:b/>
          <w:bCs/>
        </w:rPr>
        <w:t xml:space="preserve"> χιλιάδων </w:t>
      </w:r>
      <w:r w:rsidR="002738DF">
        <w:rPr>
          <w:b/>
          <w:bCs/>
        </w:rPr>
        <w:t>επτακοσίων</w:t>
      </w:r>
      <w:r w:rsidR="00F23277">
        <w:rPr>
          <w:b/>
          <w:bCs/>
        </w:rPr>
        <w:t xml:space="preserve"> είκοσι </w:t>
      </w:r>
      <w:r w:rsidRPr="00BE63AE">
        <w:rPr>
          <w:b/>
          <w:bCs/>
        </w:rPr>
        <w:t>ευρώ</w:t>
      </w:r>
      <w:r w:rsidRPr="00BE63AE">
        <w:t xml:space="preserve"> </w:t>
      </w:r>
      <w:r w:rsidRPr="00F23277">
        <w:rPr>
          <w:b/>
          <w:bCs/>
        </w:rPr>
        <w:t xml:space="preserve">(€ </w:t>
      </w:r>
      <w:r w:rsidR="002738DF" w:rsidRPr="002738DF">
        <w:rPr>
          <w:b/>
          <w:bCs/>
        </w:rPr>
        <w:t>15.720</w:t>
      </w:r>
      <w:r w:rsidR="00054874">
        <w:rPr>
          <w:b/>
          <w:bCs/>
        </w:rPr>
        <w:t>,00</w:t>
      </w:r>
      <w:r w:rsidRPr="00BE63AE">
        <w:t xml:space="preserve">) σύμφωνα </w:t>
      </w:r>
      <w:r w:rsidRPr="00897475">
        <w:t xml:space="preserve">με το αντίστοιχο υπόδειγμα </w:t>
      </w:r>
      <w:r w:rsidR="00D94EC0" w:rsidRPr="00897475">
        <w:t xml:space="preserve">του παραρτήματος </w:t>
      </w:r>
      <w:r w:rsidRPr="00897475">
        <w:t>της παρούσας.</w:t>
      </w:r>
    </w:p>
    <w:p w14:paraId="229C852C" w14:textId="77777777" w:rsidR="0086087F" w:rsidRPr="00897475" w:rsidRDefault="0086087F" w:rsidP="0086087F">
      <w:r w:rsidRPr="00897475">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ADB110" w14:textId="00A42541" w:rsidR="0086087F" w:rsidRDefault="0086087F" w:rsidP="0086087F">
      <w:pPr>
        <w:rPr>
          <w:bCs/>
        </w:rPr>
      </w:pPr>
      <w:r w:rsidRPr="00897475">
        <w:rPr>
          <w:bCs/>
        </w:rPr>
        <w:t xml:space="preserve">Η εγγύηση συμμετοχής πρέπει να ισχύει τουλάχιστον για τριάντα (30) ημέρες μετά τη λήξη του χρόνου ισχύος της προσφοράς της παρ. </w:t>
      </w:r>
      <w:r w:rsidR="00BD1A4A" w:rsidRPr="00897475">
        <w:rPr>
          <w:bCs/>
        </w:rPr>
        <w:fldChar w:fldCharType="begin"/>
      </w:r>
      <w:r w:rsidRPr="00897475">
        <w:rPr>
          <w:bCs/>
        </w:rPr>
        <w:instrText xml:space="preserve"> REF _Ref496542431 \r \h  \* MERGEFORMAT </w:instrText>
      </w:r>
      <w:r w:rsidR="00BD1A4A" w:rsidRPr="00897475">
        <w:rPr>
          <w:bCs/>
        </w:rPr>
      </w:r>
      <w:r w:rsidR="00BD1A4A" w:rsidRPr="00897475">
        <w:rPr>
          <w:bCs/>
        </w:rPr>
        <w:fldChar w:fldCharType="separate"/>
      </w:r>
      <w:r w:rsidR="00CB4EC7">
        <w:rPr>
          <w:bCs/>
        </w:rPr>
        <w:t>2.4.5</w:t>
      </w:r>
      <w:r w:rsidR="00BD1A4A" w:rsidRPr="00897475">
        <w:rPr>
          <w:bCs/>
        </w:rPr>
        <w:fldChar w:fldCharType="end"/>
      </w:r>
      <w:r w:rsidRPr="00897475">
        <w:rPr>
          <w:bCs/>
        </w:rPr>
        <w:t xml:space="preserve"> «Χρόνος Ισχύος των Προσφορών» της παρούσας, άλλως η προσφορά απορρίπτεται. Η αναθέτουσα αρχή μπορεί, πριν τη λήξη της προσφοράς, να ζητά από </w:t>
      </w:r>
      <w:r w:rsidR="005B223D">
        <w:rPr>
          <w:bCs/>
        </w:rPr>
        <w:t>τους προσφέροντες</w:t>
      </w:r>
      <w:r w:rsidR="005B223D" w:rsidRPr="00897475" w:rsidDel="005B223D">
        <w:rPr>
          <w:bCs/>
        </w:rPr>
        <w:t xml:space="preserve"> </w:t>
      </w:r>
      <w:r w:rsidRPr="00897475">
        <w:rPr>
          <w:bCs/>
        </w:rPr>
        <w:t xml:space="preserve">να </w:t>
      </w:r>
      <w:r w:rsidR="005B223D">
        <w:rPr>
          <w:bCs/>
        </w:rPr>
        <w:t>παρατείνουν</w:t>
      </w:r>
      <w:r w:rsidRPr="00897475">
        <w:rPr>
          <w:bCs/>
        </w:rPr>
        <w:t>, πριν τη λήξη τους, τη διάρκεια ισχύος της προσφοράς και της εγγύησης συμμετοχής.</w:t>
      </w:r>
    </w:p>
    <w:p w14:paraId="476EA8F9" w14:textId="0F0D621D" w:rsidR="00125E83" w:rsidRPr="00C229F3" w:rsidRDefault="00125E83" w:rsidP="00125E83">
      <w:r>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rPr>
        <w:fldChar w:fldCharType="begin"/>
      </w:r>
      <w:r>
        <w:rPr>
          <w:bCs/>
        </w:rPr>
        <w:instrText xml:space="preserve"> REF _Ref496542534 \r \h </w:instrText>
      </w:r>
      <w:r>
        <w:rPr>
          <w:bCs/>
        </w:rPr>
      </w:r>
      <w:r>
        <w:rPr>
          <w:bCs/>
        </w:rPr>
        <w:fldChar w:fldCharType="separate"/>
      </w:r>
      <w:r w:rsidR="00CB4EC7">
        <w:rPr>
          <w:bCs/>
        </w:rPr>
        <w:t>3.1</w:t>
      </w:r>
      <w:r>
        <w:rPr>
          <w:bCs/>
        </w:rPr>
        <w:fldChar w:fldCharType="end"/>
      </w:r>
      <w:r>
        <w:rPr>
          <w:bCs/>
        </w:rPr>
        <w:t xml:space="preserve"> </w:t>
      </w:r>
      <w:r w:rsidRPr="00075146">
        <w:rPr>
          <w:bCs/>
        </w:rPr>
        <w:t>της</w:t>
      </w:r>
      <w:r>
        <w:rPr>
          <w:bCs/>
        </w:rPr>
        <w:t xml:space="preserve"> παρούσας, άλλως η προσφορά απορρίπτεται ως απαράδεκτη, μετά από γνώμη της Επιτροπής Διαγωνισμού.</w:t>
      </w:r>
    </w:p>
    <w:p w14:paraId="7B554374" w14:textId="77777777" w:rsidR="004E7EC1" w:rsidRPr="00603221" w:rsidRDefault="0086087F" w:rsidP="00604537">
      <w:bookmarkStart w:id="86" w:name="_Toc31307646"/>
      <w:bookmarkStart w:id="87" w:name="_Toc32840012"/>
      <w:bookmarkStart w:id="88" w:name="_Toc32849029"/>
      <w:bookmarkStart w:id="89" w:name="_Toc57829764"/>
      <w:r w:rsidRPr="00E678C0">
        <w:rPr>
          <w:b/>
          <w:bCs/>
        </w:rPr>
        <w:t>2.2.2.2.</w:t>
      </w:r>
      <w:bookmarkEnd w:id="86"/>
      <w:bookmarkEnd w:id="87"/>
      <w:bookmarkEnd w:id="88"/>
      <w:bookmarkEnd w:id="89"/>
      <w:r w:rsidRPr="00E678C0">
        <w:t xml:space="preserve"> </w:t>
      </w:r>
      <w:r w:rsidR="004E7EC1" w:rsidRPr="00603221">
        <w:t xml:space="preserve">Η εγγύηση συμμετοχής επιστρέφεται στον ανάδοχο με την προσκόμιση της εγγύησης καλής εκτέλεσης. </w:t>
      </w:r>
    </w:p>
    <w:p w14:paraId="1109A1AB" w14:textId="77777777" w:rsidR="004E7EC1" w:rsidRPr="00603221" w:rsidRDefault="004E7EC1" w:rsidP="004E7EC1">
      <w:r w:rsidRPr="00603221">
        <w:t xml:space="preserve">Η εγγύηση συμμετοχής επιστρέφεται στους λοιπούς προσφέροντες σύμφωνα με τα ειδικότερα οριζόμενα </w:t>
      </w:r>
      <w:r w:rsidR="005B223D">
        <w:rPr>
          <w:bCs/>
        </w:rPr>
        <w:t xml:space="preserve">στην παρ. 3 του άρθρου </w:t>
      </w:r>
      <w:r w:rsidRPr="00603221">
        <w:rPr>
          <w:bCs/>
        </w:rPr>
        <w:t>72 του ν. 4412/2016</w:t>
      </w:r>
      <w:r w:rsidRPr="00603221">
        <w:t>.</w:t>
      </w:r>
      <w:r w:rsidRPr="00603221">
        <w:rPr>
          <w:rStyle w:val="WW-FootnoteReference17"/>
        </w:rPr>
        <w:t xml:space="preserve"> </w:t>
      </w:r>
      <w:r w:rsidRPr="00603221">
        <w:rPr>
          <w:rStyle w:val="WW-FootnoteReference17"/>
        </w:rPr>
        <w:footnoteReference w:id="5"/>
      </w:r>
      <w:r w:rsidRPr="00603221">
        <w:t xml:space="preserve">, μετά : </w:t>
      </w:r>
    </w:p>
    <w:p w14:paraId="398BDF95" w14:textId="77777777" w:rsidR="000075DF" w:rsidRDefault="000075DF" w:rsidP="000075DF">
      <w:bookmarkStart w:id="90" w:name="_Hlk9419416"/>
      <w:r>
        <w:t>Μετά από :</w:t>
      </w:r>
    </w:p>
    <w:p w14:paraId="460D3563" w14:textId="77777777" w:rsidR="000075DF" w:rsidRPr="000075DF" w:rsidRDefault="000075DF" w:rsidP="000075DF">
      <w:r w:rsidRPr="000075DF">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03C60424" w14:textId="77777777" w:rsidR="000075DF" w:rsidRPr="000075DF" w:rsidRDefault="000075DF" w:rsidP="000075DF">
      <w:r w:rsidRPr="000075DF">
        <w:t>ββ) την άπρακτη πάροδο της προθεσμίας άσκησης ενδίκων βοηθημάτων προσωρινής δικαστικής προστασίας ή την έκδοση απόφασης επ’ αυτών,</w:t>
      </w:r>
    </w:p>
    <w:p w14:paraId="5E997F24" w14:textId="77777777" w:rsidR="000075DF" w:rsidRPr="000075DF" w:rsidRDefault="000075DF" w:rsidP="000075DF">
      <w:r w:rsidRPr="000075DF">
        <w:t>Για τα προηγούμενα στάδια της κατακύρωσης η εγγύηση συμμετοχής επιστρέφεται στους συμμετέχοντες σε περίπτωση:</w:t>
      </w:r>
    </w:p>
    <w:p w14:paraId="41AF6C68" w14:textId="77777777" w:rsidR="000075DF" w:rsidRPr="000075DF" w:rsidRDefault="000075DF" w:rsidP="000075DF">
      <w:r w:rsidRPr="000075DF">
        <w:lastRenderedPageBreak/>
        <w:t>α) λήξης του χρόνου ισχύος της προσφοράς και μη ανανέωσης αυτής και</w:t>
      </w:r>
    </w:p>
    <w:p w14:paraId="01DEB3F1" w14:textId="77777777" w:rsidR="000075DF" w:rsidRPr="000075DF" w:rsidRDefault="000075DF" w:rsidP="000075DF">
      <w:r w:rsidRPr="000075DF">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7A9D614" w14:textId="61B945F0" w:rsidR="00FA21B8" w:rsidRDefault="0086087F" w:rsidP="00FA21B8">
      <w:bookmarkStart w:id="91" w:name="_Toc31307647"/>
      <w:bookmarkStart w:id="92" w:name="_Toc32840013"/>
      <w:bookmarkStart w:id="93" w:name="_Toc32849030"/>
      <w:bookmarkStart w:id="94" w:name="_Toc57829765"/>
      <w:bookmarkEnd w:id="90"/>
      <w:r w:rsidRPr="00E678C0">
        <w:rPr>
          <w:b/>
          <w:bCs/>
        </w:rPr>
        <w:t>2.2.2.3.</w:t>
      </w:r>
      <w:bookmarkEnd w:id="91"/>
      <w:bookmarkEnd w:id="92"/>
      <w:bookmarkEnd w:id="93"/>
      <w:bookmarkEnd w:id="94"/>
      <w:r w:rsidRPr="00E678C0">
        <w:t xml:space="preserve"> </w:t>
      </w:r>
      <w:r w:rsidR="00FA21B8" w:rsidRPr="00FA21B8">
        <w:t xml:space="preserve"> </w:t>
      </w:r>
      <w:r w:rsidR="00FA21B8" w:rsidRPr="00603221">
        <w:t xml:space="preserve">Η εγγύηση συμμετοχής καταπίπτει, </w:t>
      </w:r>
      <w:r w:rsidR="00FA21B8">
        <w:t>εά</w:t>
      </w:r>
      <w:r w:rsidR="00FA21B8" w:rsidRPr="00603221">
        <w:t xml:space="preserve">ν ο προσφέρων </w:t>
      </w:r>
      <w:r w:rsidR="00FA21B8">
        <w:t xml:space="preserve">α) </w:t>
      </w:r>
      <w:r w:rsidR="00FA21B8" w:rsidRPr="00603221">
        <w:t xml:space="preserve">αποσύρει την προσφορά του κατά τη διάρκεια ισχύος αυτής, </w:t>
      </w:r>
      <w:r w:rsidR="00FA21B8">
        <w:t xml:space="preserve">β) </w:t>
      </w:r>
      <w:r w:rsidR="00FA21B8" w:rsidRPr="00C32872">
        <w:t>παρέχει, εν γνώσει του, ψευδή στοιχεία ή πληροφορίες που αναφέρονται στις παραγράφους</w:t>
      </w:r>
      <w:r w:rsidR="00FA21B8" w:rsidRPr="00C32872" w:rsidDel="00C32872">
        <w:t xml:space="preserve"> </w:t>
      </w:r>
      <w:r w:rsidR="00FA21B8" w:rsidRPr="00603221">
        <w:fldChar w:fldCharType="begin"/>
      </w:r>
      <w:r w:rsidR="00FA21B8" w:rsidRPr="00603221">
        <w:instrText xml:space="preserve"> REF _Ref496541742 \r \h </w:instrText>
      </w:r>
      <w:r w:rsidR="00FA21B8" w:rsidRPr="006719D5">
        <w:instrText xml:space="preserve"> \* MERGEFORMAT </w:instrText>
      </w:r>
      <w:r w:rsidR="00FA21B8" w:rsidRPr="00603221">
        <w:fldChar w:fldCharType="separate"/>
      </w:r>
      <w:r w:rsidR="00CB4EC7">
        <w:t>2.2.3</w:t>
      </w:r>
      <w:r w:rsidR="00FA21B8" w:rsidRPr="00603221">
        <w:fldChar w:fldCharType="end"/>
      </w:r>
      <w:r w:rsidR="00FA21B8" w:rsidRPr="00603221">
        <w:t xml:space="preserve"> έως </w:t>
      </w:r>
      <w:r w:rsidR="00FA21B8" w:rsidRPr="00603221">
        <w:fldChar w:fldCharType="begin"/>
      </w:r>
      <w:r w:rsidR="00FA21B8" w:rsidRPr="00603221">
        <w:instrText xml:space="preserve"> REF _Ref496541700 \r \h </w:instrText>
      </w:r>
      <w:r w:rsidR="00FA21B8" w:rsidRPr="006719D5">
        <w:instrText xml:space="preserve"> \* MERGEFORMAT </w:instrText>
      </w:r>
      <w:r w:rsidR="00FA21B8" w:rsidRPr="00603221">
        <w:fldChar w:fldCharType="separate"/>
      </w:r>
      <w:r w:rsidR="00CB4EC7">
        <w:t>2.2.8</w:t>
      </w:r>
      <w:r w:rsidR="00FA21B8" w:rsidRPr="00603221">
        <w:fldChar w:fldCharType="end"/>
      </w:r>
      <w:r w:rsidR="00FA21B8" w:rsidRPr="00603221">
        <w:t xml:space="preserve"> της παρούσας </w:t>
      </w:r>
      <w:r w:rsidR="00FA21B8">
        <w:t xml:space="preserve">γ) </w:t>
      </w:r>
      <w:r w:rsidR="00FA21B8" w:rsidRPr="00603221">
        <w:t>δεν προσκομίσει εγκαίρως τα προβλεπόμενα από την παρούσα δικαιολογητικά</w:t>
      </w:r>
      <w:r w:rsidR="00FA21B8">
        <w:t xml:space="preserve"> (παρ. </w:t>
      </w:r>
      <w:r w:rsidR="00FA21B8">
        <w:fldChar w:fldCharType="begin"/>
      </w:r>
      <w:r w:rsidR="00FA21B8">
        <w:instrText xml:space="preserve"> REF _Ref40957856 \r \h </w:instrText>
      </w:r>
      <w:r w:rsidR="00FA21B8">
        <w:fldChar w:fldCharType="separate"/>
      </w:r>
      <w:r w:rsidR="00CB4EC7">
        <w:t>2.2.9.2</w:t>
      </w:r>
      <w:r w:rsidR="00FA21B8">
        <w:fldChar w:fldCharType="end"/>
      </w:r>
      <w:r w:rsidR="00FA21B8">
        <w:t xml:space="preserve"> &amp;</w:t>
      </w:r>
      <w:r w:rsidR="006F323F" w:rsidRPr="006F323F">
        <w:t xml:space="preserve"> 3.2</w:t>
      </w:r>
      <w:r w:rsidR="00FA21B8">
        <w:t xml:space="preserve">) </w:t>
      </w:r>
      <w:r w:rsidR="00FA21B8" w:rsidRPr="00603221">
        <w:t xml:space="preserve"> ή </w:t>
      </w:r>
      <w:r w:rsidR="00FA21B8">
        <w:t xml:space="preserve">δ) </w:t>
      </w:r>
      <w:r w:rsidR="00FA21B8" w:rsidRPr="00603221">
        <w:t>δεν προσέλθει εγκαίρως για υπογραφή της σύμβαση</w:t>
      </w:r>
      <w:r w:rsidR="00FA21B8">
        <w:t xml:space="preserve">ς, </w:t>
      </w:r>
      <w:r w:rsidR="00FA21B8" w:rsidRPr="00C32872">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AC4895">
        <w:t>3.2</w:t>
      </w:r>
      <w:r w:rsidR="00FA21B8" w:rsidRPr="00C32872">
        <w:t xml:space="preserve"> και </w:t>
      </w:r>
      <w:r w:rsidR="00FA21B8">
        <w:t>3.4</w:t>
      </w:r>
      <w:r w:rsidR="00FA21B8"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w:t>
      </w:r>
      <w:r w:rsidR="006F323F" w:rsidRPr="006F323F">
        <w:t xml:space="preserve"> 2.2.3</w:t>
      </w:r>
      <w:r w:rsidR="00FA21B8" w:rsidRPr="00C32872">
        <w:t xml:space="preserve"> ή η πλήρωση μιας ή περισσότερων από τις απαιτήσεις των κριτηρίων ποιοτικής επιλογής.</w:t>
      </w:r>
    </w:p>
    <w:p w14:paraId="29869995" w14:textId="77777777" w:rsidR="0086087F" w:rsidRPr="00897475" w:rsidRDefault="0086087F" w:rsidP="00956DE4">
      <w:pPr>
        <w:pStyle w:val="3"/>
      </w:pPr>
      <w:bookmarkStart w:id="95" w:name="_Ref496541356"/>
      <w:bookmarkStart w:id="96" w:name="_Ref496541742"/>
      <w:bookmarkStart w:id="97" w:name="_Ref496541775"/>
      <w:bookmarkStart w:id="98" w:name="_Ref496541863"/>
      <w:bookmarkStart w:id="99" w:name="_Toc496694171"/>
      <w:bookmarkStart w:id="100" w:name="_Toc31307648"/>
      <w:bookmarkStart w:id="101" w:name="_Toc75073424"/>
      <w:r w:rsidRPr="00897475">
        <w:t>Λόγοι αποκλεισμού</w:t>
      </w:r>
      <w:bookmarkEnd w:id="95"/>
      <w:bookmarkEnd w:id="96"/>
      <w:bookmarkEnd w:id="97"/>
      <w:bookmarkEnd w:id="98"/>
      <w:bookmarkEnd w:id="99"/>
      <w:bookmarkEnd w:id="100"/>
      <w:bookmarkEnd w:id="101"/>
      <w:r w:rsidRPr="00897475">
        <w:t xml:space="preserve"> </w:t>
      </w:r>
    </w:p>
    <w:p w14:paraId="2BBEAB38" w14:textId="77777777" w:rsidR="0086087F" w:rsidRPr="00CD476B" w:rsidRDefault="0086087F" w:rsidP="0086087F">
      <w:pPr>
        <w:spacing w:before="240"/>
      </w:pPr>
      <w:r w:rsidRPr="00897475">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w:t>
      </w:r>
      <w:r w:rsidR="003A1F4F" w:rsidRPr="00603221">
        <w:t>ένας ή περισσότεροι από τους ακόλουθους λόγους</w:t>
      </w:r>
      <w:r w:rsidRPr="00CD476B">
        <w:t>:</w:t>
      </w:r>
    </w:p>
    <w:p w14:paraId="4CBB3EC3"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pPr>
      <w:bookmarkStart w:id="102" w:name="_Ref496540567"/>
      <w:r w:rsidRPr="00897475">
        <w:t>Όταν υπάρχει σε βάρος του αμετάκλητη καταδικαστική απόφαση για</w:t>
      </w:r>
      <w:r w:rsidR="003A1F4F">
        <w:t xml:space="preserve"> </w:t>
      </w:r>
      <w:r w:rsidR="003A1F4F" w:rsidRPr="00897475">
        <w:t>ένα ή περισσότερ</w:t>
      </w:r>
      <w:r w:rsidR="003A1F4F">
        <w:t>α</w:t>
      </w:r>
      <w:r w:rsidR="003A1F4F" w:rsidRPr="00897475">
        <w:t xml:space="preserve"> </w:t>
      </w:r>
      <w:r w:rsidR="003A1F4F" w:rsidRPr="00CD476B">
        <w:t>από τα ακόλουθα εγκλήματα</w:t>
      </w:r>
      <w:r w:rsidRPr="00897475">
        <w:t>:</w:t>
      </w:r>
      <w:bookmarkEnd w:id="102"/>
      <w:r w:rsidRPr="00897475">
        <w:t xml:space="preserve"> </w:t>
      </w:r>
    </w:p>
    <w:p w14:paraId="46639A41" w14:textId="77777777" w:rsidR="0086087F" w:rsidRPr="00897475" w:rsidRDefault="0086087F" w:rsidP="0086087F">
      <w:r w:rsidRPr="00897475">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796C3E">
        <w:t xml:space="preserve"> </w:t>
      </w:r>
      <w:r w:rsidR="00796C3E" w:rsidRPr="002E1623">
        <w:t>και τα εγκλήματα του άρθρου 187 του Ποινικού Κώδικα (εγκληματική οργάνωση),</w:t>
      </w:r>
      <w:r w:rsidRPr="00897475">
        <w:t xml:space="preserve">β) </w:t>
      </w:r>
      <w:r w:rsidR="00796C3E">
        <w:t>ενεργητική</w:t>
      </w:r>
      <w:r w:rsidR="00796C3E" w:rsidRPr="00897475">
        <w:t xml:space="preserve"> </w:t>
      </w:r>
      <w:r w:rsidRPr="00897475">
        <w:t>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r w:rsidR="00796C3E" w:rsidRPr="00796C3E">
        <w:t xml:space="preserve"> </w:t>
      </w:r>
      <w:r w:rsidR="00796C3E" w:rsidRPr="00105242">
        <w:t>και τα εγκλήματα των άρθρων 159</w:t>
      </w:r>
      <w:r w:rsidR="00796C3E" w:rsidRPr="00105242">
        <w:rPr>
          <w:vertAlign w:val="superscript"/>
        </w:rPr>
        <w:t>Α</w:t>
      </w:r>
      <w:r w:rsidR="00796C3E" w:rsidRPr="00105242">
        <w:t xml:space="preserve"> (δωροδοκία πολιτικών προσώπων), 236 (δωροδοκία υπαλλήλου), 237 παρ.2-4 (δωροδοκία δικαστικών λειτουργών), 237</w:t>
      </w:r>
      <w:r w:rsidR="00796C3E" w:rsidRPr="00105242">
        <w:rPr>
          <w:vertAlign w:val="superscript"/>
        </w:rPr>
        <w:t>Α</w:t>
      </w:r>
      <w:r w:rsidR="00796C3E" w:rsidRPr="00105242">
        <w:t xml:space="preserve"> παρ.2 (εμπορία επιρροής – μεσάζοντες) 396 παρ.2 (δωροδοκία στον ιδιωτ</w:t>
      </w:r>
      <w:r w:rsidR="00796C3E">
        <w:t>ικό τομέα) του Ποινικού Κώδικα.</w:t>
      </w:r>
    </w:p>
    <w:p w14:paraId="76217A2A" w14:textId="77777777" w:rsidR="00796C3E" w:rsidRPr="00105242" w:rsidRDefault="0086087F" w:rsidP="00796C3E">
      <w:r w:rsidRPr="00897475">
        <w:t xml:space="preserve">γ) </w:t>
      </w:r>
      <w:r w:rsidR="00796C3E" w:rsidRPr="00105242">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w:t>
      </w:r>
      <w:r w:rsidR="00796C3E" w:rsidRPr="00105242">
        <w:lastRenderedPageBreak/>
        <w:t>(υπεξαίρεση),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7D589331" w14:textId="77777777" w:rsidR="00B658F9" w:rsidRPr="00105242" w:rsidRDefault="0086087F" w:rsidP="00B658F9">
      <w:r w:rsidRPr="00897475">
        <w:t xml:space="preserve">δ) </w:t>
      </w:r>
      <w:r w:rsidR="00B658F9" w:rsidRPr="00105242">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4A13BB68" w14:textId="77777777" w:rsidR="0086087F" w:rsidRPr="00897475" w:rsidRDefault="0086087F" w:rsidP="0086087F">
      <w:r w:rsidRPr="00897475">
        <w:t>ε)</w:t>
      </w:r>
      <w:r w:rsidR="00A57EE9" w:rsidRPr="00A57EE9">
        <w:t xml:space="preserve"> </w:t>
      </w:r>
      <w:r w:rsidR="00A57EE9" w:rsidRPr="00105242">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r w:rsidRPr="00897475">
        <w:t>,</w:t>
      </w:r>
    </w:p>
    <w:p w14:paraId="72096151" w14:textId="77777777" w:rsidR="0086087F" w:rsidRPr="00897475" w:rsidRDefault="0086087F" w:rsidP="0086087F">
      <w:r w:rsidRPr="00897475">
        <w:t xml:space="preserve">στ) </w:t>
      </w:r>
      <w:r w:rsidR="00E35CC1" w:rsidRPr="00105242">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6CE746C7" w14:textId="77777777" w:rsidR="0086087F" w:rsidRPr="00897475" w:rsidRDefault="0086087F" w:rsidP="0086087F">
      <w:r w:rsidRPr="00897475">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931EED" w14:textId="77777777" w:rsidR="00E35CC1" w:rsidRPr="00405D54" w:rsidRDefault="00E35CC1" w:rsidP="00E35CC1">
      <w:r w:rsidRPr="00405D54">
        <w:t xml:space="preserve">Η υποχρέωση του προηγούμενου εδαφίου αφορά: </w:t>
      </w:r>
    </w:p>
    <w:p w14:paraId="4A1653D2" w14:textId="77777777" w:rsidR="00E35CC1" w:rsidRDefault="00E35CC1" w:rsidP="00E35CC1">
      <w: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59A8484" w14:textId="77777777" w:rsidR="00E35CC1" w:rsidRPr="009A3D76" w:rsidRDefault="00E35CC1" w:rsidP="00E35CC1">
      <w:r>
        <w:t xml:space="preserve">- </w:t>
      </w:r>
      <w:r w:rsidRPr="009A3D76">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3DAA501" w14:textId="77777777" w:rsidR="00E35CC1" w:rsidRPr="009A3D76" w:rsidRDefault="00E35CC1" w:rsidP="00E35CC1">
      <w:r w:rsidRPr="009A3D76">
        <w:t>- στις περιπτώσεις Συνεταιρισμών, τα μέλη του Διοικητικού Συμβουλίου.</w:t>
      </w:r>
    </w:p>
    <w:p w14:paraId="15F8E42B" w14:textId="77777777" w:rsidR="00E35CC1" w:rsidRPr="009A3D76" w:rsidRDefault="00E35CC1" w:rsidP="00E35CC1">
      <w:r w:rsidRPr="009A3D76">
        <w:t>- σε όλες τις υπόλοιπες περιπτώσεις νομικών προσώπων, τον κατά περίπτωση νόμιμο εκπρόσωπο.</w:t>
      </w:r>
    </w:p>
    <w:p w14:paraId="08560012" w14:textId="77777777" w:rsidR="00E35CC1" w:rsidRPr="00782064" w:rsidRDefault="00E35CC1" w:rsidP="00E35CC1">
      <w:pPr>
        <w:rPr>
          <w:b/>
          <w:bCs/>
        </w:rPr>
      </w:pPr>
      <w:r w:rsidRPr="00782064">
        <w:rPr>
          <w:b/>
          <w:bCs/>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64D59B9" w14:textId="77777777" w:rsidR="00E35CC1" w:rsidRDefault="00E35CC1" w:rsidP="0086087F"/>
    <w:p w14:paraId="40780E56"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pPr>
      <w:bookmarkStart w:id="103" w:name="_Ref503518036"/>
      <w:r w:rsidRPr="00897475">
        <w:lastRenderedPageBreak/>
        <w:t>Στις ακόλουθες περιπτώσεις</w:t>
      </w:r>
      <w:bookmarkEnd w:id="103"/>
      <w:r w:rsidRPr="00897475">
        <w:t xml:space="preserve"> </w:t>
      </w:r>
    </w:p>
    <w:p w14:paraId="58CAC3F2" w14:textId="77777777" w:rsidR="00E35CC1" w:rsidRPr="00C229F3" w:rsidRDefault="00E35CC1" w:rsidP="00E35CC1">
      <w:pPr>
        <w:spacing w:before="120"/>
      </w:pPr>
      <w: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5CBF86C" w14:textId="77777777" w:rsidR="00E35CC1" w:rsidRPr="00C229F3" w:rsidRDefault="00E35CC1" w:rsidP="00E35CC1">
      <w: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D063B73" w14:textId="77777777" w:rsidR="00E35CC1" w:rsidRDefault="00E35CC1" w:rsidP="00E35CC1">
      <w: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3237A20" w14:textId="77777777" w:rsidR="00E35CC1" w:rsidRPr="00C229F3" w:rsidRDefault="00E35CC1" w:rsidP="00E35CC1">
      <w:r w:rsidRPr="007213D0">
        <w:rPr>
          <w:lang w:eastAsia="el-GR"/>
        </w:rPr>
        <w:t>Οι υποχρεώσεις των περ. α’ και β’ της παρ. 2</w:t>
      </w:r>
      <w:r>
        <w:rPr>
          <w:lang w:eastAsia="el-GR"/>
        </w:rPr>
        <w:t xml:space="preserve">.2.3.2 </w:t>
      </w:r>
      <w:r w:rsidRPr="007213D0">
        <w:rPr>
          <w:lang w:eastAsia="el-GR"/>
        </w:rPr>
        <w:t xml:space="preserve"> θεωρείται</w:t>
      </w:r>
      <w:r>
        <w:rPr>
          <w:lang w:eastAsia="el-GR"/>
        </w:rPr>
        <w:t xml:space="preserve"> </w:t>
      </w:r>
      <w:r w:rsidRPr="007213D0">
        <w:rPr>
          <w:lang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6311052D" w14:textId="77777777" w:rsidR="00E35CC1" w:rsidRPr="009143B3" w:rsidRDefault="00E35CC1" w:rsidP="00E35CC1">
      <w:r>
        <w:t xml:space="preserve">Δεν αποκλείεται ο οικονομικός φορέας, όταν έχει εκπληρώσει τις υποχρεώσεις του είτε καταβάλλοντας </w:t>
      </w:r>
      <w:r w:rsidRPr="009143B3">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t>τους στο μέτρο που τηρεί τους όρους του δεσμευτικού κανονισμού.</w:t>
      </w:r>
    </w:p>
    <w:p w14:paraId="1F006A3D"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rPr>
          <w:i/>
        </w:rPr>
      </w:pPr>
      <w:bookmarkStart w:id="104" w:name="_Ref496540586"/>
      <w:r w:rsidRPr="00897475">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4"/>
    </w:p>
    <w:p w14:paraId="6DF8664C" w14:textId="77777777" w:rsidR="0086087F" w:rsidRPr="00897475" w:rsidRDefault="0086087F" w:rsidP="0086087F">
      <w:r w:rsidRPr="00897475">
        <w:t>(α) εάν έχει αθετήσει τις υποχρεώσεις που προβλέπονται στην παρ. 2 του άρθρου 18 του ν. 4412/2016,</w:t>
      </w:r>
      <w:r w:rsidR="00456C20" w:rsidRPr="00456C20">
        <w:t xml:space="preserve"> </w:t>
      </w:r>
      <w:r w:rsidR="00456C20" w:rsidRPr="00603221">
        <w:t xml:space="preserve"> </w:t>
      </w:r>
      <w:r w:rsidR="00456C20">
        <w:t>περί αρχών που εφαρμόζονται στις διαδικασίες σύναψης δημοσίων συμβάσεων</w:t>
      </w:r>
      <w:r w:rsidRPr="00897475">
        <w:t xml:space="preserve"> </w:t>
      </w:r>
    </w:p>
    <w:p w14:paraId="6D795E07" w14:textId="77777777" w:rsidR="00456C20" w:rsidRPr="00603221" w:rsidRDefault="0086087F" w:rsidP="00456C20">
      <w:r w:rsidRPr="00897475">
        <w:t xml:space="preserve">(β) </w:t>
      </w:r>
      <w:r w:rsidR="00456C20" w:rsidRPr="00456C20">
        <w:t xml:space="preserve"> </w:t>
      </w:r>
      <w:r w:rsidR="00456C20">
        <w:t>εάν τελεί υπό πτώχευση</w:t>
      </w:r>
      <w:r w:rsidR="00456C20">
        <w:rPr>
          <w:b/>
        </w:rPr>
        <w:t xml:space="preserve"> </w:t>
      </w:r>
      <w:r w:rsidR="00456C20">
        <w:t xml:space="preserve">ή έχει υπαχθεί σε διαδικασία ειδικής </w:t>
      </w:r>
      <w:r w:rsidR="00456C20" w:rsidRPr="00FF5DBE">
        <w:t>εκκαθάρισης</w:t>
      </w:r>
      <w:r w:rsidR="00456C20">
        <w:rPr>
          <w:b/>
        </w:rPr>
        <w:t xml:space="preserve"> </w:t>
      </w:r>
      <w:r w:rsidR="00456C20">
        <w:t>ή τελεί υπό αναγκαστική διαχείριση</w:t>
      </w:r>
      <w:r w:rsidR="00456C20">
        <w:rPr>
          <w:b/>
        </w:rPr>
        <w:t xml:space="preserve"> </w:t>
      </w:r>
      <w:r w:rsidR="00456C20">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64192C73" w14:textId="77777777" w:rsidR="00456C20" w:rsidRPr="00C229F3" w:rsidRDefault="0086087F" w:rsidP="00456C20">
      <w:r w:rsidRPr="00897475">
        <w:t xml:space="preserve">(γ) </w:t>
      </w:r>
      <w:r w:rsidR="00456C20">
        <w:t xml:space="preserve">εάν, </w:t>
      </w:r>
      <w:r w:rsidR="00456C20" w:rsidRPr="00790D05">
        <w:t>με την επιφύλαξη της παραγράφου 3β του άρθρου 44 του ν. 3959/2011</w:t>
      </w:r>
      <w:r w:rsidR="00456C20" w:rsidRPr="00D61E70">
        <w:t xml:space="preserve"> </w:t>
      </w:r>
      <w:r w:rsidR="00456C20" w:rsidRPr="00E14C02">
        <w:t>περί ποινικών κυρώσεων και</w:t>
      </w:r>
      <w:r w:rsidR="00456C20">
        <w:t xml:space="preserve"> </w:t>
      </w:r>
      <w:r w:rsidR="00456C20" w:rsidRPr="00E14C02">
        <w:t>άλλων διοικητικών συνεπειών</w:t>
      </w:r>
      <w:r w:rsidR="00456C20">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4CB25FF" w14:textId="77777777" w:rsidR="0086087F" w:rsidRPr="00897475" w:rsidRDefault="0086087F" w:rsidP="0086087F">
      <w:r w:rsidRPr="00897475">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7D88E4" w14:textId="77777777" w:rsidR="0086087F" w:rsidRPr="00897475" w:rsidRDefault="0086087F" w:rsidP="0086087F">
      <w:r w:rsidRPr="00897475">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w:t>
      </w:r>
      <w:r w:rsidR="000E3CEF" w:rsidRPr="00033BA0">
        <w:t>όπως ισχύει</w:t>
      </w:r>
      <w:r w:rsidR="000E3CEF" w:rsidRPr="00897475">
        <w:t xml:space="preserve"> </w:t>
      </w:r>
      <w:r w:rsidRPr="00897475">
        <w:t xml:space="preserve">δεν μπορεί να θεραπευθεί με άλλα, λιγότερο παρεμβατικά, μέσα, </w:t>
      </w:r>
    </w:p>
    <w:p w14:paraId="1AF98A31" w14:textId="77777777" w:rsidR="0086087F" w:rsidRPr="00897475" w:rsidRDefault="0086087F" w:rsidP="0086087F">
      <w:r w:rsidRPr="00897475">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2373AE9" w14:textId="5D127B41" w:rsidR="0086087F" w:rsidRPr="00897475" w:rsidRDefault="0086087F" w:rsidP="0086087F">
      <w:r w:rsidRPr="00897475">
        <w:t xml:space="preserve">(ζ) </w:t>
      </w:r>
      <w:r w:rsidR="00870587" w:rsidRPr="00A23EAB">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00870587" w:rsidRPr="00A23EAB">
        <w:lastRenderedPageBreak/>
        <w:t>προσκομίσει τα δικαιολογητικά που απαιτούνται κατ’ εφαρμογή της παραγράφου</w:t>
      </w:r>
      <w:r w:rsidR="006F323F" w:rsidRPr="006F323F">
        <w:t xml:space="preserve"> 2.2.9.2 Αποδεικτικά μέσα - Δικαιολογητικά προσωρινού αναδόχου</w:t>
      </w:r>
      <w:r w:rsidRPr="00897475">
        <w:t xml:space="preserve"> της παρούσας. </w:t>
      </w:r>
    </w:p>
    <w:p w14:paraId="4BDBF6ED" w14:textId="77777777" w:rsidR="0086087F" w:rsidRPr="00897475" w:rsidRDefault="0086087F" w:rsidP="0086087F">
      <w:r w:rsidRPr="00897475">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D1763C">
        <w:t xml:space="preserve">με απατηλό τρόπο </w:t>
      </w:r>
      <w:r w:rsidRPr="00897475">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509CCCB8" w14:textId="77777777" w:rsidR="0086087F" w:rsidRPr="00897475" w:rsidRDefault="0086087F" w:rsidP="0086087F">
      <w:r w:rsidRPr="00897475">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2A669AE4" w14:textId="77777777" w:rsidR="00696F0B" w:rsidRPr="00782064" w:rsidRDefault="00696F0B" w:rsidP="00696F0B">
      <w:pPr>
        <w:rPr>
          <w:b/>
          <w:bCs/>
        </w:rPr>
      </w:pPr>
      <w:r w:rsidRPr="00782064">
        <w:rPr>
          <w:b/>
          <w:bCs/>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D50F3D2" w14:textId="77777777" w:rsidR="00980C44" w:rsidRPr="00980C44" w:rsidRDefault="00980C44" w:rsidP="00980C44">
      <w:pPr>
        <w:pStyle w:val="a3"/>
        <w:numPr>
          <w:ilvl w:val="3"/>
          <w:numId w:val="6"/>
        </w:numPr>
        <w:tabs>
          <w:tab w:val="left" w:pos="0"/>
          <w:tab w:val="left" w:pos="709"/>
          <w:tab w:val="left" w:pos="1134"/>
        </w:tabs>
        <w:suppressAutoHyphens/>
        <w:spacing w:before="240" w:after="120"/>
        <w:ind w:left="0" w:firstLine="0"/>
        <w:contextualSpacing w:val="0"/>
      </w:pPr>
      <w:bookmarkStart w:id="105" w:name="_Ref496540802"/>
      <w:r w:rsidRPr="00980C44">
        <w:t>Δεν έχει εφαρμογή στην παρούσα διαδικασία σύμβασης αμιγώς εθνικός λόγος αποκλεισμού (προϋποθέσεις εφαρμογής της παρ. 4 του άρθρου 8 του ν. 3310/2005, όπως ισχύει)</w:t>
      </w:r>
      <w:r>
        <w:t>.</w:t>
      </w:r>
    </w:p>
    <w:bookmarkEnd w:id="105"/>
    <w:p w14:paraId="65A694B5" w14:textId="77777777" w:rsidR="0086087F" w:rsidRPr="00897475" w:rsidRDefault="00BC4C7C" w:rsidP="00256546">
      <w:pPr>
        <w:pStyle w:val="a3"/>
        <w:numPr>
          <w:ilvl w:val="3"/>
          <w:numId w:val="6"/>
        </w:numPr>
        <w:tabs>
          <w:tab w:val="left" w:pos="0"/>
          <w:tab w:val="left" w:pos="709"/>
          <w:tab w:val="left" w:pos="1134"/>
        </w:tabs>
        <w:suppressAutoHyphens/>
        <w:spacing w:before="240" w:after="120"/>
        <w:ind w:left="0" w:firstLine="0"/>
        <w:contextualSpacing w:val="0"/>
        <w:rPr>
          <w:b/>
          <w:bCs/>
        </w:rPr>
      </w:pPr>
      <w:r w:rsidRPr="00782064">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t>.</w:t>
      </w:r>
      <w:r w:rsidR="0086087F" w:rsidRPr="00897475">
        <w:t>.</w:t>
      </w:r>
    </w:p>
    <w:p w14:paraId="42A3C04A" w14:textId="5830210E" w:rsidR="00BC4C7C" w:rsidRPr="002A7C7B" w:rsidRDefault="0086087F" w:rsidP="00BC4C7C">
      <w:pPr>
        <w:pStyle w:val="a3"/>
        <w:numPr>
          <w:ilvl w:val="3"/>
          <w:numId w:val="6"/>
        </w:numPr>
        <w:tabs>
          <w:tab w:val="left" w:pos="0"/>
          <w:tab w:val="left" w:pos="709"/>
          <w:tab w:val="left" w:pos="1134"/>
        </w:tabs>
        <w:suppressAutoHyphens/>
        <w:spacing w:before="240" w:after="120"/>
        <w:ind w:left="0" w:firstLine="0"/>
        <w:rPr>
          <w:b/>
          <w:bCs/>
        </w:rPr>
      </w:pPr>
      <w:r w:rsidRPr="00897475">
        <w:t xml:space="preserve"> </w:t>
      </w:r>
      <w:r w:rsidR="00DD4C59">
        <w:t xml:space="preserve"> Ο </w:t>
      </w:r>
      <w:r w:rsidRPr="00897475">
        <w:t xml:space="preserve">οικονομικός φορέας που εμπίπτει σε μια από τις καταστάσεις που αναφέρονται στις παραγράφους </w:t>
      </w:r>
      <w:r w:rsidR="0093145F" w:rsidRPr="00897475">
        <w:fldChar w:fldCharType="begin"/>
      </w:r>
      <w:r w:rsidR="0093145F" w:rsidRPr="00897475">
        <w:instrText xml:space="preserve"> REF _Ref496540567 \r \h  \* MERGEFORMAT </w:instrText>
      </w:r>
      <w:r w:rsidR="0093145F" w:rsidRPr="00897475">
        <w:fldChar w:fldCharType="separate"/>
      </w:r>
      <w:r w:rsidR="00CB4EC7">
        <w:t>2.2.3.1</w:t>
      </w:r>
      <w:r w:rsidR="0093145F" w:rsidRPr="00897475">
        <w:fldChar w:fldCharType="end"/>
      </w:r>
      <w:r w:rsidRPr="00897475">
        <w:t xml:space="preserve"> και </w:t>
      </w:r>
      <w:r w:rsidR="0093145F" w:rsidRPr="00897475">
        <w:fldChar w:fldCharType="begin"/>
      </w:r>
      <w:r w:rsidR="0093145F" w:rsidRPr="00897475">
        <w:instrText xml:space="preserve"> REF _Ref503518036 \r \h  \* MERGEFORMAT </w:instrText>
      </w:r>
      <w:r w:rsidR="0093145F" w:rsidRPr="00897475">
        <w:fldChar w:fldCharType="separate"/>
      </w:r>
      <w:r w:rsidR="00CB4EC7">
        <w:t>2.2.3.2</w:t>
      </w:r>
      <w:r w:rsidR="0093145F" w:rsidRPr="00897475">
        <w:fldChar w:fldCharType="end"/>
      </w:r>
      <w:r w:rsidRPr="00897475">
        <w:t xml:space="preserve"> γ) και </w:t>
      </w:r>
      <w:r w:rsidR="00D94EC0" w:rsidRPr="00897475">
        <w:t>2.2.3.3</w:t>
      </w:r>
      <w:r w:rsidRPr="00897475">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r w:rsidR="00A279F9" w:rsidRPr="00897475">
        <w:t>αυτοκάθαρση</w:t>
      </w:r>
      <w:r w:rsidRPr="00897475">
        <w:t xml:space="preserve">). </w:t>
      </w:r>
      <w:r w:rsidR="00BC4C7C" w:rsidRPr="00BC4C7C">
        <w:t xml:space="preserve"> </w:t>
      </w:r>
      <w:r w:rsidR="00BC4C7C" w:rsidRPr="002A7C7B">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14BD3D"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contextualSpacing w:val="0"/>
        <w:rPr>
          <w:b/>
          <w:bCs/>
        </w:rPr>
      </w:pPr>
      <w:r w:rsidRPr="00897475">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9AC8547" w14:textId="77777777" w:rsidR="00FC72AC" w:rsidRPr="002D2E8A" w:rsidRDefault="00FC72AC" w:rsidP="00FC72AC">
      <w:pPr>
        <w:pStyle w:val="a3"/>
        <w:numPr>
          <w:ilvl w:val="3"/>
          <w:numId w:val="6"/>
        </w:numPr>
        <w:tabs>
          <w:tab w:val="left" w:pos="0"/>
          <w:tab w:val="left" w:pos="709"/>
          <w:tab w:val="left" w:pos="1134"/>
        </w:tabs>
        <w:suppressAutoHyphens/>
        <w:spacing w:before="240" w:after="120"/>
        <w:ind w:left="0" w:firstLine="0"/>
      </w:pPr>
      <w:r w:rsidRPr="002D2E8A">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6A81F6DE" w14:textId="77777777" w:rsidR="0086087F" w:rsidRPr="00897475" w:rsidRDefault="0086087F" w:rsidP="0012755B">
      <w:pPr>
        <w:pStyle w:val="a3"/>
        <w:tabs>
          <w:tab w:val="left" w:pos="0"/>
          <w:tab w:val="left" w:pos="709"/>
          <w:tab w:val="left" w:pos="1134"/>
        </w:tabs>
        <w:suppressAutoHyphens/>
        <w:spacing w:before="240" w:after="120"/>
        <w:ind w:left="0"/>
        <w:contextualSpacing w:val="0"/>
      </w:pPr>
    </w:p>
    <w:p w14:paraId="16E88914" w14:textId="77777777" w:rsidR="0086087F" w:rsidRPr="00897475" w:rsidRDefault="0086087F" w:rsidP="00956DE4">
      <w:pPr>
        <w:pStyle w:val="3"/>
      </w:pPr>
      <w:bookmarkStart w:id="106" w:name="_Ref496541162"/>
      <w:bookmarkStart w:id="107" w:name="_Ref496541206"/>
      <w:bookmarkStart w:id="108" w:name="_Ref496541230"/>
      <w:bookmarkStart w:id="109" w:name="_Ref496541297"/>
      <w:bookmarkStart w:id="110" w:name="_Toc496694173"/>
      <w:bookmarkStart w:id="111" w:name="_Toc31307649"/>
      <w:bookmarkStart w:id="112" w:name="_Toc75073425"/>
      <w:r w:rsidRPr="00897475">
        <w:lastRenderedPageBreak/>
        <w:t>Καταλληλότητα άσκησης επαγγελματικής δραστηριότητας</w:t>
      </w:r>
      <w:bookmarkEnd w:id="106"/>
      <w:bookmarkEnd w:id="107"/>
      <w:bookmarkEnd w:id="108"/>
      <w:bookmarkEnd w:id="109"/>
      <w:bookmarkEnd w:id="110"/>
      <w:bookmarkEnd w:id="111"/>
      <w:bookmarkEnd w:id="112"/>
      <w:r w:rsidRPr="00897475">
        <w:t xml:space="preserve"> </w:t>
      </w:r>
    </w:p>
    <w:p w14:paraId="71DF835A" w14:textId="77777777" w:rsidR="0086087F" w:rsidRPr="00897475" w:rsidRDefault="0086087F" w:rsidP="0086087F">
      <w:pPr>
        <w:rPr>
          <w:i/>
          <w:iCs/>
        </w:rPr>
      </w:pPr>
      <w:r w:rsidRPr="00897475">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δηλαδή επαγγελματική δραστηριότητα συναφή με τον τομέα της ανάπτυξης</w:t>
      </w:r>
      <w:r w:rsidR="00F424FE" w:rsidRPr="00F424FE">
        <w:t xml:space="preserve"> τεχνολογιών της πληροφορίας για εφαρμογές</w:t>
      </w:r>
      <w:r w:rsidRPr="00897475">
        <w:t>.</w:t>
      </w:r>
    </w:p>
    <w:p w14:paraId="26BF11A7" w14:textId="77777777" w:rsidR="0086087F" w:rsidRPr="00897475" w:rsidRDefault="0086087F" w:rsidP="0086087F">
      <w:pPr>
        <w:rPr>
          <w:rFonts w:eastAsia="Calibri"/>
          <w:bCs/>
          <w:i/>
        </w:rPr>
      </w:pPr>
      <w:r w:rsidRPr="00897475">
        <w:rPr>
          <w:rFonts w:eastAsia="Calibri"/>
          <w:bCs/>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D1763C" w:rsidRPr="007F0576">
        <w:rPr>
          <w:rFonts w:eastAsia="Calibri"/>
          <w:bCs/>
          <w:color w:val="000000"/>
        </w:rPr>
        <w:t>ή εμπορικά μητρώα</w:t>
      </w:r>
      <w:r w:rsidR="00D1763C">
        <w:rPr>
          <w:rFonts w:eastAsia="Calibri"/>
          <w:bCs/>
          <w:color w:val="000000"/>
        </w:rPr>
        <w:t xml:space="preserve"> </w:t>
      </w:r>
      <w:r w:rsidR="00D1763C" w:rsidRPr="00D83A10">
        <w:rPr>
          <w:rFonts w:eastAsia="Calibri"/>
          <w:bCs/>
          <w:color w:val="000000"/>
        </w:rPr>
        <w:t xml:space="preserve"> </w:t>
      </w:r>
      <w:r w:rsidRPr="00897475">
        <w:rPr>
          <w:rFonts w:eastAsia="Calibri"/>
          <w:bCs/>
        </w:rPr>
        <w:t>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Pr="00897475">
        <w:rPr>
          <w:rFonts w:eastAsia="Calibri"/>
          <w:bCs/>
          <w:i/>
        </w:rPr>
        <w:t xml:space="preserve">. </w:t>
      </w:r>
    </w:p>
    <w:p w14:paraId="0B14F42F" w14:textId="77777777" w:rsidR="0086087F" w:rsidRPr="00897475" w:rsidRDefault="0086087F" w:rsidP="0086087F">
      <w:pPr>
        <w:rPr>
          <w:rFonts w:eastAsia="Calibri"/>
          <w:bCs/>
        </w:rPr>
      </w:pPr>
      <w:r w:rsidRPr="00897475">
        <w:rPr>
          <w:rFonts w:eastAsia="Calibri"/>
          <w:bCs/>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DE8719C" w14:textId="77777777" w:rsidR="0086087F" w:rsidRDefault="0086087F" w:rsidP="00D2630E">
      <w:pPr>
        <w:rPr>
          <w:rFonts w:eastAsia="Calibri"/>
          <w:bCs/>
        </w:rPr>
      </w:pPr>
      <w:r w:rsidRPr="00897475">
        <w:rPr>
          <w:rFonts w:eastAsia="Calibri"/>
          <w:bCs/>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195B52E7" w14:textId="77777777" w:rsidR="00FC72AC" w:rsidRPr="00BE6F4C" w:rsidDel="00893E05" w:rsidRDefault="00FC72AC" w:rsidP="00FC72AC">
      <w:r w:rsidRPr="00FC72AC">
        <w:rPr>
          <w:rFonts w:eastAsia="Times New Roman"/>
        </w:rPr>
        <w:t>Στην περίπτωση ένωσης οικονομικών φορέων</w:t>
      </w:r>
      <w:r w:rsidRPr="00BE6F4C" w:rsidDel="00893E05">
        <w:t xml:space="preserve"> </w:t>
      </w:r>
      <w:r w:rsidRPr="002D2E8A">
        <w:rPr>
          <w:lang w:eastAsia="zh-CN"/>
        </w:rPr>
        <w:t>η καταλληλότητα άσκησης επαγγελματικής δραστηριότητας</w:t>
      </w:r>
      <w:r>
        <w:t xml:space="preserve"> απαιτείται να καλύπτεται σωρευτικά από τα μέλη της ένωσης. </w:t>
      </w:r>
      <w:r w:rsidRPr="00BE6F4C" w:rsidDel="00893E05">
        <w:t xml:space="preserve">  </w:t>
      </w:r>
    </w:p>
    <w:p w14:paraId="5F882A9A" w14:textId="77777777" w:rsidR="0086087F" w:rsidRPr="00897475" w:rsidRDefault="0086087F" w:rsidP="00956DE4">
      <w:pPr>
        <w:pStyle w:val="3"/>
      </w:pPr>
      <w:bookmarkStart w:id="113" w:name="_Ref496541309"/>
      <w:bookmarkStart w:id="114" w:name="_Ref496541508"/>
      <w:bookmarkStart w:id="115" w:name="_Toc496694174"/>
      <w:bookmarkStart w:id="116" w:name="_Toc31307650"/>
      <w:bookmarkStart w:id="117" w:name="_Toc75073426"/>
      <w:r w:rsidRPr="00897475">
        <w:t>Οικονομική και χρηματοοικονομική επάρκεια</w:t>
      </w:r>
      <w:bookmarkEnd w:id="113"/>
      <w:bookmarkEnd w:id="114"/>
      <w:bookmarkEnd w:id="115"/>
      <w:bookmarkEnd w:id="116"/>
      <w:bookmarkEnd w:id="117"/>
    </w:p>
    <w:p w14:paraId="05D7491D" w14:textId="77777777" w:rsidR="00A623EF" w:rsidRPr="00897475" w:rsidRDefault="0086087F" w:rsidP="00A623EF">
      <w:r w:rsidRPr="00897475">
        <w:t xml:space="preserve">Οι οικονομικοί φορείς που συμμετέχουν στη διαδικασία σύναψης της παρούσας απαιτείται να έχουν γενικό </w:t>
      </w:r>
      <w:r w:rsidR="00F74B73" w:rsidRPr="00897475">
        <w:t xml:space="preserve">μέσο </w:t>
      </w:r>
      <w:r w:rsidRPr="00897475">
        <w:t>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(2017, 2018, 2019)</w:t>
      </w:r>
      <w:r w:rsidR="0082089C" w:rsidRPr="0082089C">
        <w:rPr>
          <w:rFonts w:eastAsia="Times New Roman"/>
          <w:b/>
          <w:color w:val="0000FF"/>
        </w:rPr>
        <w:t xml:space="preserve"> </w:t>
      </w:r>
      <w:r w:rsidR="00A623EF" w:rsidRPr="00A623EF">
        <w:rPr>
          <w:lang w:eastAsia="el-GR"/>
        </w:rPr>
        <w:t xml:space="preserve">συνολικά </w:t>
      </w:r>
      <w:r w:rsidR="0082089C" w:rsidRPr="00C302C5">
        <w:t>μεγαλύτερο από το 100% του προϋπολογισμού του υπό ανάθεση Έργου  μη περιλαμβανομένου του προϋπολογισμού του δικαιώματος προαίρεσης και του ΦΠΑ</w:t>
      </w:r>
      <w:r w:rsidR="00C302C5">
        <w:t>.</w:t>
      </w:r>
      <w:r w:rsidRPr="00897475">
        <w:t xml:space="preserve"> </w:t>
      </w:r>
    </w:p>
    <w:p w14:paraId="2F1C97FB" w14:textId="77777777" w:rsidR="0086087F" w:rsidRPr="00897475" w:rsidRDefault="0086087F" w:rsidP="00A623EF">
      <w:pPr>
        <w:pStyle w:val="3"/>
      </w:pPr>
      <w:bookmarkStart w:id="118" w:name="_Ref496541329"/>
      <w:bookmarkStart w:id="119" w:name="_Ref496541556"/>
      <w:bookmarkStart w:id="120" w:name="_Toc496694175"/>
      <w:bookmarkStart w:id="121" w:name="_Toc31307651"/>
      <w:bookmarkStart w:id="122" w:name="_Toc75073427"/>
      <w:r w:rsidRPr="00897475">
        <w:t>Τεχνική και επαγγελματική ικανότητα</w:t>
      </w:r>
      <w:bookmarkEnd w:id="118"/>
      <w:bookmarkEnd w:id="119"/>
      <w:bookmarkEnd w:id="120"/>
      <w:bookmarkEnd w:id="121"/>
      <w:bookmarkEnd w:id="122"/>
      <w:r w:rsidRPr="00897475">
        <w:t xml:space="preserve"> </w:t>
      </w:r>
    </w:p>
    <w:p w14:paraId="76FF45BB" w14:textId="77777777" w:rsidR="008E331E" w:rsidRDefault="008E331E" w:rsidP="008E331E">
      <w:pPr>
        <w:pStyle w:val="4"/>
        <w:ind w:left="1276" w:hanging="1134"/>
      </w:pPr>
      <w:bookmarkStart w:id="123" w:name="_Ref62041189"/>
      <w:r>
        <w:t>Τεχνική Ικανότητα</w:t>
      </w:r>
      <w:bookmarkEnd w:id="123"/>
      <w:r>
        <w:t xml:space="preserve"> </w:t>
      </w:r>
    </w:p>
    <w:p w14:paraId="3A231710" w14:textId="77777777" w:rsidR="005212BE" w:rsidRPr="00CC63FC" w:rsidRDefault="005212BE" w:rsidP="005212BE">
      <w:r w:rsidRPr="00CC63FC">
        <w:t xml:space="preserve">Όσον αφορά στην τεχνική και επαγγελματική ικανότητα για την παρούσα διαδικασία σύναψης σύμβασης, λαμβάνοντας υπόψη ότι για την επιτυχή υλοποίηση του έργου είναι απαραίτητη η τεχνική ικανότητα στις ειδικές απαιτήσεις διαλειτουργικότητας με υφιστάμενες υποδομές και λογισμικά συστήματα της δημόσιας διοίκησης αλλά και στις θεσμικές και νομικές ρυθμίσεις που διέπουν την οργάνωση και λειτουργία δημόσιων φορέων, οι οικονομικοί φορείς απαιτείται να έχουν υλοποιήσει επιτυχώς κατά τα τελευταία πέντε (5) έτη (2016,2017,2018,2019,2020) συν το τρέχον: </w:t>
      </w:r>
    </w:p>
    <w:p w14:paraId="6F388BAA" w14:textId="77777777" w:rsidR="005212BE" w:rsidRPr="00CC63FC" w:rsidRDefault="005212BE" w:rsidP="005212BE">
      <w:r w:rsidRPr="00CC63FC">
        <w:t>•</w:t>
      </w:r>
      <w:r w:rsidRPr="00CC63FC">
        <w:tab/>
        <w:t xml:space="preserve">τρία (3) ή περισσότερα επιτυχώς ολοκληρωμένα έργα για φορείς του Δημοσίου ή του ευρύτερου Δημοσίου Τομέα, που να αφορούν σε Ανάπτυξη microservices και Ανάπτυξη διαδικτυακών υπηρεσιών SaaS, τα οποία φιλοξενούνται σε cloud συστήματα και να έχουν υλοποιηθεί εξ ολοκλήρου με open source τεχνολογίες ή ο πηγαίος κώδικας ανάπτυξης των ανωτέρω έργων είναι ελεύθερος δικαιωμάτων για τη χρήση, την τροποποίηση ή την αναβάθμιση του και έχει παραδοθεί σε φορείς του Δημοσίου ή του ευρύτερου Δημοσίου Τομέα. </w:t>
      </w:r>
    </w:p>
    <w:p w14:paraId="6752E434" w14:textId="77777777" w:rsidR="005212BE" w:rsidRPr="00CC63FC" w:rsidRDefault="005212BE" w:rsidP="005212BE">
      <w:r w:rsidRPr="00CC63FC">
        <w:lastRenderedPageBreak/>
        <w:t>•</w:t>
      </w:r>
      <w:r w:rsidRPr="00CC63FC">
        <w:tab/>
        <w:t>δύο (2) ή περισσότερα επιτυχώς ολοκληρωμένα έργα, που να παρέχουν Υπηρεσίες Διαλειτουργικότητας μεταξύ φορέων του Δημοσίου ή του ευρύτερου Δημοσίου Τομέα και να στηρίζονται σε open source τεχνολογίες ή ο πηγαίος κώδικας ανάπτυξης των ανωτέρω έργων είναι ελεύθερος δικαιωμάτων για τη χρήση, την τροποποίηση ή την αναβάθμιση του και έχει παραδοθεί σε φορείς του Δημοσίου ή του ευρύτερου Δημοσίου Τομέα. Τουλάχιστον το ένα έργο πρέπει να έχει περισσότερους από ένα εκατομμύριο (1.000.000) χρήστες και ελάχιστο πλήθος κλήσεων σε ετήσια βάση πάνω από είκοσι εκατομμύρια (20.000.000).</w:t>
      </w:r>
    </w:p>
    <w:p w14:paraId="72098B02" w14:textId="77777777" w:rsidR="005212BE" w:rsidRPr="00CC63FC" w:rsidRDefault="005212BE" w:rsidP="005212BE">
      <w:r w:rsidRPr="00CC63FC">
        <w:t>•</w:t>
      </w:r>
      <w:r w:rsidRPr="00CC63FC">
        <w:tab/>
        <w:t>ένα (1) ή περισσότερα επιτυχώς ολοκληρωμένα έργα, που να έχουν υλοποιήσει δίκτυο τεχνολογίας Blockchain για Δημόσιους Φορείς ή του Φορείς ευρύτερου Δημοσίου Τομέα και να στηρίζονται σε open source τεχνολογίες ή ο πηγαίος κώδικας ανάπτυξης των ανωτέρω έργων είναι ελεύθερος δικαιωμάτων για τη χρήση, την τροποποίηση ή την αναβάθμιση του και έχει παραδοθεί σε φορείς του Δημοσίου ή του ευρύτερου Δημοσίου Τομέα.</w:t>
      </w:r>
    </w:p>
    <w:p w14:paraId="7326D00C" w14:textId="77777777" w:rsidR="005212BE" w:rsidRPr="00CC63FC" w:rsidRDefault="005212BE" w:rsidP="005212BE">
      <w:r w:rsidRPr="00CC63FC">
        <w:t>•</w:t>
      </w:r>
      <w:r w:rsidRPr="00CC63FC">
        <w:tab/>
        <w:t xml:space="preserve">δύο (2) ή και περισσότερα επιτυχώς ολοκληρωμένα έργα, που να αφορούν σε υλοποίηση υπηρεσιών ασφαλείας εφαρμογών ιστού (Web Applications) αντίστοιχης πολυπλοκότητας και έκτασης με το σύνολο των προσφερόμενων προϊόντων στην προτεινόμενη λύση. </w:t>
      </w:r>
    </w:p>
    <w:p w14:paraId="3308542C" w14:textId="77777777" w:rsidR="005212BE" w:rsidRPr="00CC63FC" w:rsidRDefault="005212BE" w:rsidP="005212BE">
      <w:r w:rsidRPr="00CC63FC">
        <w:t>•</w:t>
      </w:r>
      <w:r w:rsidRPr="00CC63FC">
        <w:tab/>
        <w:t>δύο (2) ή περισσότερα επιτυχώς ολοκληρωμένα έργα για φορείς του Δημοσίου ή του ευρύτερου Δημοσίου Τομέα, που να αφορούν την ανάπτυξη διαδικτυακών εφαρμογών και να χρησιμοποιούν ως SSO Auth2.0</w:t>
      </w:r>
    </w:p>
    <w:p w14:paraId="6191E08B" w14:textId="77777777" w:rsidR="005212BE" w:rsidRPr="00CC63FC" w:rsidRDefault="005212BE" w:rsidP="005212BE">
      <w:r w:rsidRPr="00CC63FC">
        <w:t>Δεδομένου ότι κάποιο έργο δύναται να καλύπτει περισσότερα του ενός εκ των ανωτέρω  κριτηρίων ικανότητας απαιτείται η επιτυχής υλοποίηση κατ’ ελάχιστον 3 αντίστοιχων έργων που καλύπτουν τις απαιτήσεις τεχνικής ικανότητας στο σύνολό τους και να γίνεται σαφής αναφορά ποια από τα ανωτέρω κριτήρια καλύπτονται από έκαστο έργο.</w:t>
      </w:r>
    </w:p>
    <w:p w14:paraId="3460160E" w14:textId="77777777" w:rsidR="005212BE" w:rsidRPr="00CC63FC" w:rsidRDefault="005212BE" w:rsidP="005212BE">
      <w:r w:rsidRPr="00CC63FC">
        <w:t>Τα ανωτέρω έργα σωρευτικά θα πρέπει να είναι προϋπολογισμού ίσου ή μεγαλύτερου από το ποσό του 30% της αξίας της παρούσας διακήρυξης μη συμπεριλαμβανομένου ΦΠΑ και μη συμπεριλαμβανομένου του προϋπολογισμού του δικαιώματος προαίρεσης.</w:t>
      </w:r>
    </w:p>
    <w:p w14:paraId="653ADD97" w14:textId="77777777" w:rsidR="00E8361C" w:rsidRDefault="00E8361C" w:rsidP="00E8361C">
      <w:r w:rsidRPr="00D60EC5">
        <w:t>Αναφορικά με τα ανωτέρω επισημαίνεται ότι στα έργα στα οποία έχει συμμετάσχει ο υποψήφιος ως μέλος ένωσης ή κοινοπραξίας, θα πρέπει να έχει αναλάβει εργασίες υλοποίησης σχετικές με τις ανωτέρω υπηρεσίες. Στην περίπτωση αυτή, το ποσοστό συμμετοχής του υποψηφίου στην ένωση ή κοινοπραξία δεν μπορεί να είναι μικρότερο από το 50% της συνολικής αξίας των εν λόγω έργων.   »</w:t>
      </w:r>
    </w:p>
    <w:p w14:paraId="1E53E723" w14:textId="77777777" w:rsidR="008E331E" w:rsidRPr="008E331E" w:rsidRDefault="008E331E" w:rsidP="008E331E">
      <w:pPr>
        <w:pStyle w:val="4"/>
        <w:ind w:left="1276" w:hanging="1134"/>
      </w:pPr>
      <w:bookmarkStart w:id="124" w:name="_Ref62041337"/>
      <w:r w:rsidRPr="008E331E">
        <w:t>Επαγγελματική Ικανότητα - Ομάδα Έργου</w:t>
      </w:r>
      <w:bookmarkEnd w:id="124"/>
    </w:p>
    <w:p w14:paraId="13D6F82B" w14:textId="77777777" w:rsidR="0086087F" w:rsidRPr="008E331E" w:rsidRDefault="0086087F" w:rsidP="008E331E">
      <w:pPr>
        <w:suppressAutoHyphens/>
        <w:spacing w:after="120"/>
        <w:rPr>
          <w:bCs/>
        </w:rPr>
      </w:pPr>
      <w:r w:rsidRPr="008E331E">
        <w:rPr>
          <w:bCs/>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w:t>
      </w:r>
      <w:r w:rsidRPr="00BF4F42">
        <w:rPr>
          <w:bCs/>
        </w:rPr>
        <w:t>τουλάχιστον από</w:t>
      </w:r>
      <w:r w:rsidR="005D770A" w:rsidRPr="00BF4F42">
        <w:rPr>
          <w:bCs/>
        </w:rPr>
        <w:t xml:space="preserve"> 1</w:t>
      </w:r>
      <w:r w:rsidR="001F167C" w:rsidRPr="00BF4F42">
        <w:rPr>
          <w:bCs/>
        </w:rPr>
        <w:t>8</w:t>
      </w:r>
      <w:r w:rsidR="005D770A" w:rsidRPr="00BF4F42">
        <w:rPr>
          <w:bCs/>
        </w:rPr>
        <w:t xml:space="preserve"> άτομα</w:t>
      </w:r>
      <w:r w:rsidR="00AA7663" w:rsidRPr="00BF4F42">
        <w:rPr>
          <w:bCs/>
        </w:rPr>
        <w:t xml:space="preserve">, εκ των οποίων </w:t>
      </w:r>
      <w:r w:rsidR="009059D0" w:rsidRPr="00BF4F42">
        <w:rPr>
          <w:bCs/>
        </w:rPr>
        <w:t xml:space="preserve">ο υπεύθυνος έργου </w:t>
      </w:r>
      <w:r w:rsidR="00AA7663" w:rsidRPr="00BF4F42">
        <w:rPr>
          <w:bCs/>
        </w:rPr>
        <w:t>πρέπει να ανήκ</w:t>
      </w:r>
      <w:r w:rsidR="00BF4F42" w:rsidRPr="00BF4F42">
        <w:rPr>
          <w:bCs/>
        </w:rPr>
        <w:t>ει</w:t>
      </w:r>
      <w:r w:rsidR="00AA7663" w:rsidRPr="00BF4F42">
        <w:rPr>
          <w:bCs/>
        </w:rPr>
        <w:t xml:space="preserve"> στο μόνιμο προσωπικό του υποψήφιου αναδόχου,</w:t>
      </w:r>
      <w:r w:rsidR="00AA7663" w:rsidRPr="008E331E">
        <w:rPr>
          <w:b/>
        </w:rPr>
        <w:t xml:space="preserve"> </w:t>
      </w:r>
      <w:r w:rsidR="003E153B" w:rsidRPr="008E331E">
        <w:rPr>
          <w:bCs/>
        </w:rPr>
        <w:t xml:space="preserve"> σύμφωνα με τα παρακάτω</w:t>
      </w:r>
      <w:r w:rsidRPr="008E331E">
        <w:rPr>
          <w:bCs/>
        </w:rPr>
        <w:t xml:space="preserve">: </w:t>
      </w:r>
    </w:p>
    <w:p w14:paraId="38FB43EB" w14:textId="77777777" w:rsidR="005D770A" w:rsidRPr="003E153B" w:rsidRDefault="005D770A" w:rsidP="004A1D19">
      <w:pPr>
        <w:pStyle w:val="a3"/>
        <w:numPr>
          <w:ilvl w:val="0"/>
          <w:numId w:val="16"/>
        </w:numPr>
      </w:pPr>
      <w:bookmarkStart w:id="125" w:name="_Ref496541343"/>
      <w:bookmarkStart w:id="126" w:name="_Ref496541651"/>
      <w:bookmarkStart w:id="127" w:name="_Toc496694176"/>
      <w:bookmarkStart w:id="128" w:name="_Toc31307652"/>
      <w:r w:rsidRPr="003E153B">
        <w:t>Υπεύθυνο</w:t>
      </w:r>
      <w:r w:rsidR="003E153B">
        <w:t>ς</w:t>
      </w:r>
      <w:r w:rsidRPr="003E153B">
        <w:t xml:space="preserve"> Έργου με επαγγελματική εμπειρία τουλάχιστον </w:t>
      </w:r>
      <w:r w:rsidR="00155F42">
        <w:t>δέκα</w:t>
      </w:r>
      <w:r w:rsidR="00155F42" w:rsidRPr="003E153B">
        <w:t xml:space="preserve"> </w:t>
      </w:r>
      <w:r w:rsidRPr="003E153B">
        <w:t>(</w:t>
      </w:r>
      <w:r w:rsidRPr="00FC7AFA">
        <w:rPr>
          <w:b/>
          <w:bCs/>
        </w:rPr>
        <w:t>1</w:t>
      </w:r>
      <w:r w:rsidR="00155F42">
        <w:rPr>
          <w:b/>
          <w:bCs/>
        </w:rPr>
        <w:t>0</w:t>
      </w:r>
      <w:r w:rsidRPr="003E153B">
        <w:t>) ετών εμπειρία μετά την κτήση του πτυχίου του, σε Διοίκηση Έργων Πληροφορικής, ο οποίος να διαθέτει Πτυχίο τριτοβάθμιας εκπαίδευσης ειδικότητας/κατεύθυνσης Πληροφορικής ή ισοδύναμο και Μεταπτυχιακό (ή Διδακτορικό) Δίπλωμα σε συναφές αντικείμενο (πληροφορική</w:t>
      </w:r>
      <w:r w:rsidR="00D531E8" w:rsidRPr="00D531E8">
        <w:t xml:space="preserve"> </w:t>
      </w:r>
      <w:r w:rsidR="00D531E8" w:rsidRPr="00DA70D2">
        <w:t>ή ισοδύναμο</w:t>
      </w:r>
      <w:r w:rsidR="00D531E8">
        <w:t>)</w:t>
      </w:r>
    </w:p>
    <w:p w14:paraId="1A694DFD" w14:textId="77777777" w:rsidR="005D770A" w:rsidRPr="003E153B" w:rsidRDefault="005D770A" w:rsidP="004A1D19">
      <w:pPr>
        <w:pStyle w:val="a3"/>
        <w:numPr>
          <w:ilvl w:val="0"/>
          <w:numId w:val="16"/>
        </w:numPr>
      </w:pPr>
      <w:r w:rsidRPr="003E153B">
        <w:t>Αναπληρωτή</w:t>
      </w:r>
      <w:r w:rsidR="003E153B">
        <w:t>ς</w:t>
      </w:r>
      <w:r w:rsidRPr="003E153B">
        <w:t xml:space="preserve"> Υπεύθυνο</w:t>
      </w:r>
      <w:r w:rsidR="003E153B">
        <w:t>ς</w:t>
      </w:r>
      <w:r w:rsidRPr="003E153B">
        <w:t xml:space="preserve"> Έργου με επαγγελματική εμπειρία τουλάχιστον </w:t>
      </w:r>
      <w:r w:rsidR="00155F42">
        <w:t>έξι</w:t>
      </w:r>
      <w:r w:rsidR="00155F42" w:rsidRPr="003E153B">
        <w:t xml:space="preserve"> </w:t>
      </w:r>
      <w:r w:rsidRPr="003E153B">
        <w:t>(</w:t>
      </w:r>
      <w:r w:rsidR="00155F42">
        <w:rPr>
          <w:b/>
          <w:bCs/>
        </w:rPr>
        <w:t>6</w:t>
      </w:r>
      <w:r w:rsidRPr="003E153B">
        <w:t xml:space="preserve">) ετών εμπειρία μετά την κτήση του πτυχίου του, σε Διοίκηση Έργων Πληροφορικής, ο οποίος να διαθέτει Πτυχίο τριτοβάθμιας εκπαίδευσης ειδικότητας/κατεύθυνσης Πληροφορικής ή ισοδύναμο και Μεταπτυχιακό (ή Διδακτορικό) Δίπλωμα ειδικότητας/κατεύθυνσης Πληροφορικής, ή Διοίκησης, ή ΜΒΑ ή ισοδύναμο. </w:t>
      </w:r>
    </w:p>
    <w:p w14:paraId="54E19E8D" w14:textId="77777777" w:rsidR="005D770A" w:rsidRDefault="005D770A" w:rsidP="004A1D19">
      <w:pPr>
        <w:pStyle w:val="a3"/>
        <w:numPr>
          <w:ilvl w:val="0"/>
          <w:numId w:val="16"/>
        </w:numPr>
      </w:pPr>
      <w:r w:rsidRPr="00101CC8">
        <w:lastRenderedPageBreak/>
        <w:t xml:space="preserve">Ομάδα Ανάπτυξης Λογισμικού, </w:t>
      </w:r>
      <w:r w:rsidRPr="003E153B">
        <w:rPr>
          <w:b/>
          <w:bCs/>
        </w:rPr>
        <w:t xml:space="preserve">τουλάχιστον </w:t>
      </w:r>
      <w:r w:rsidR="006D5393">
        <w:rPr>
          <w:b/>
          <w:bCs/>
        </w:rPr>
        <w:t>επτά</w:t>
      </w:r>
      <w:r w:rsidRPr="003E153B">
        <w:rPr>
          <w:b/>
          <w:bCs/>
        </w:rPr>
        <w:t xml:space="preserve">  (</w:t>
      </w:r>
      <w:r w:rsidR="006D5393" w:rsidRPr="006D5393">
        <w:rPr>
          <w:b/>
          <w:bCs/>
        </w:rPr>
        <w:t>7</w:t>
      </w:r>
      <w:r w:rsidRPr="003E153B">
        <w:rPr>
          <w:b/>
          <w:bCs/>
        </w:rPr>
        <w:t>) άτομα</w:t>
      </w:r>
      <w:r w:rsidRPr="00101CC8">
        <w:t xml:space="preserve">, </w:t>
      </w:r>
      <w:r>
        <w:t xml:space="preserve">εκ των οποίων </w:t>
      </w:r>
    </w:p>
    <w:p w14:paraId="6E8C778A" w14:textId="77777777" w:rsidR="005D770A" w:rsidRPr="00A23410" w:rsidRDefault="005D770A" w:rsidP="004A1D19">
      <w:pPr>
        <w:pStyle w:val="a3"/>
        <w:numPr>
          <w:ilvl w:val="1"/>
          <w:numId w:val="16"/>
        </w:numPr>
        <w:suppressAutoHyphens/>
        <w:spacing w:after="120"/>
      </w:pPr>
      <w:r w:rsidRPr="00A23410">
        <w:t xml:space="preserve">το ένα (1) με επαγγελματική εμπειρία τουλάχιστον </w:t>
      </w:r>
      <w:r w:rsidR="00AA3C1C">
        <w:t>δέκα</w:t>
      </w:r>
      <w:r w:rsidR="00AA3C1C" w:rsidRPr="00A23410">
        <w:t xml:space="preserve"> </w:t>
      </w:r>
      <w:r w:rsidRPr="00A23410">
        <w:t>(</w:t>
      </w:r>
      <w:r w:rsidR="00AA3C1C" w:rsidRPr="00A23410">
        <w:t>1</w:t>
      </w:r>
      <w:r w:rsidR="00AA3C1C" w:rsidRPr="00AA3C1C">
        <w:t>0</w:t>
      </w:r>
      <w:r w:rsidRPr="00A23410">
        <w:t xml:space="preserve">) ετών μετά την κτήση του πτυχίου του σε ανάπτυξη εφαρμογών πληροφορικής, οποίος να διαθέτει Πτυχίο τριτοβάθμιας εκπαίδευσης ειδικότητας/κατεύθυνσης Πληροφορικής ή ισοδύναμο </w:t>
      </w:r>
    </w:p>
    <w:p w14:paraId="1DD2CDB0" w14:textId="77777777" w:rsidR="005D770A" w:rsidRPr="00A23410" w:rsidRDefault="005D770A" w:rsidP="004A1D19">
      <w:pPr>
        <w:pStyle w:val="a3"/>
        <w:numPr>
          <w:ilvl w:val="1"/>
          <w:numId w:val="16"/>
        </w:numPr>
        <w:suppressAutoHyphens/>
        <w:spacing w:after="120"/>
      </w:pPr>
      <w:r w:rsidRPr="00A23410">
        <w:t xml:space="preserve">τα δύο (2) με επαγγελματική εμπειρία τουλάχιστον τεσσάρων (4) ετών μετά την κτήση του πτυχίου τους σε ανάπτυξη εφαρμογών πληροφορικής, οι οποίοι να διαθέτουν Πτυχίο τριτοβάθμιας εκπαίδευσης ειδικότητας/κατεύθυνσης Πληροφορικής ή ισοδύναμο </w:t>
      </w:r>
    </w:p>
    <w:p w14:paraId="3B29A9C9" w14:textId="77777777" w:rsidR="005D770A" w:rsidRPr="00A23410" w:rsidRDefault="005D770A" w:rsidP="004A1D19">
      <w:pPr>
        <w:pStyle w:val="a3"/>
        <w:numPr>
          <w:ilvl w:val="1"/>
          <w:numId w:val="16"/>
        </w:numPr>
        <w:suppressAutoHyphens/>
        <w:spacing w:after="120"/>
      </w:pPr>
      <w:r w:rsidRPr="00A23410">
        <w:t>τα δύο (2) με επαγγελματική εμπειρία τουλάχιστον δύο (2) ετών μετά την κτήση του πτυχίου τους σε ανάπτυξη εφαρμογών πληροφορικής, οποίος να διαθέτει Πτυχίο τριτοβάθμιας εκπαίδευσης ειδικότητας/κατεύθυνσης Πληροφορικής ή ισοδύναμο</w:t>
      </w:r>
    </w:p>
    <w:p w14:paraId="48635D7C" w14:textId="77777777" w:rsidR="00874C1B" w:rsidRPr="00A23410" w:rsidRDefault="0036308F" w:rsidP="004A1D19">
      <w:pPr>
        <w:pStyle w:val="a3"/>
        <w:numPr>
          <w:ilvl w:val="1"/>
          <w:numId w:val="16"/>
        </w:numPr>
        <w:suppressAutoHyphens/>
        <w:spacing w:after="120"/>
      </w:pPr>
      <w:r w:rsidRPr="00A23410">
        <w:t>τα δύο (2) να διαθέτουν Πτυχίο τριτοβάθμιας εκπαίδευσης ειδικότητας/κατεύθυνσης Πληροφορικής ή ισοδύναμο</w:t>
      </w:r>
    </w:p>
    <w:p w14:paraId="2706333E" w14:textId="77777777" w:rsidR="005D770A" w:rsidRPr="003E153B" w:rsidRDefault="005D770A" w:rsidP="004A1D19">
      <w:pPr>
        <w:pStyle w:val="a3"/>
        <w:numPr>
          <w:ilvl w:val="0"/>
          <w:numId w:val="16"/>
        </w:numPr>
      </w:pPr>
      <w:r w:rsidRPr="003E153B">
        <w:t xml:space="preserve">Ομάδα Ανάλυσης, </w:t>
      </w:r>
      <w:r w:rsidRPr="003E153B">
        <w:rPr>
          <w:b/>
          <w:bCs/>
        </w:rPr>
        <w:t>τουλάχιστον δυο (2) άτομα</w:t>
      </w:r>
      <w:r w:rsidRPr="003E153B">
        <w:t xml:space="preserve">, εκ των οποίων </w:t>
      </w:r>
    </w:p>
    <w:p w14:paraId="33E89928" w14:textId="77777777" w:rsidR="005D770A" w:rsidRDefault="005D770A" w:rsidP="004A1D19">
      <w:pPr>
        <w:pStyle w:val="a3"/>
        <w:numPr>
          <w:ilvl w:val="1"/>
          <w:numId w:val="16"/>
        </w:numPr>
      </w:pPr>
      <w:r w:rsidRPr="003E153B">
        <w:t>το ένα (1) με επαγγελματική εμπειρία τουλάχιστον τριών (3) ετών μετά την κτήση του πτυχίου του σε web development, οποίος να διαθέτει Πτυχίο τριτοβάθμιας εκπαίδευσης ειδικότητας/κατεύθυνσης Πληροφορικής</w:t>
      </w:r>
      <w:r w:rsidR="002F42BE" w:rsidRPr="002F42BE">
        <w:t xml:space="preserve"> </w:t>
      </w:r>
      <w:r w:rsidR="002F42BE" w:rsidRPr="003E153B">
        <w:t>ή Θετικών Επιστημών</w:t>
      </w:r>
      <w:r w:rsidRPr="003E153B">
        <w:t xml:space="preserve"> ή ισοδύναμο και Μεταπτυχιακό (ή Διδακτορικό) Δίπλωμα ειδικότητας/κατεύθυνσης Πληροφορικής ή Θετικών Επιστημών ή ισοδύναμο</w:t>
      </w:r>
    </w:p>
    <w:p w14:paraId="7D485FE1" w14:textId="77777777" w:rsidR="00D37F41" w:rsidRPr="003E153B" w:rsidRDefault="00D37F41" w:rsidP="004A1D19">
      <w:pPr>
        <w:pStyle w:val="a3"/>
        <w:numPr>
          <w:ilvl w:val="1"/>
          <w:numId w:val="16"/>
        </w:numPr>
      </w:pPr>
      <w:r w:rsidRPr="003E153B">
        <w:t>το ένα (1) να διαθέτει Πτυχίο τριτοβάθμιας εκπαίδευσης ειδικότητας/κατεύθυνσης Πληροφορικής ή Θετικών Επιστημών ή ισοδύναμο</w:t>
      </w:r>
    </w:p>
    <w:p w14:paraId="5C933E76" w14:textId="77777777" w:rsidR="005D770A" w:rsidRPr="003E153B" w:rsidRDefault="005D770A" w:rsidP="004A1D19">
      <w:pPr>
        <w:pStyle w:val="a3"/>
        <w:numPr>
          <w:ilvl w:val="0"/>
          <w:numId w:val="16"/>
        </w:numPr>
      </w:pPr>
      <w:r w:rsidRPr="003E153B">
        <w:t>Υπεύθυνο</w:t>
      </w:r>
      <w:r w:rsidR="005203FE">
        <w:t>ς</w:t>
      </w:r>
      <w:r w:rsidRPr="003E153B">
        <w:t xml:space="preserve"> Συντήρησης - Τεχνικής Υποστήριξης, </w:t>
      </w:r>
      <w:r w:rsidR="003E153B" w:rsidRPr="003E153B">
        <w:rPr>
          <w:b/>
          <w:bCs/>
        </w:rPr>
        <w:t>τουλάχιστον ένα (1) άτομο</w:t>
      </w:r>
      <w:r w:rsidR="003E153B" w:rsidRPr="003E153B">
        <w:t xml:space="preserve">, </w:t>
      </w:r>
      <w:r w:rsidRPr="003E153B">
        <w:t>με εμπειρία τουλάχιστον έξι (6) χρόνια μετά την κτήση του πτυχίου του σε υποστήριξη πληροφοριακών συστημάτων και Πτυχίο τριτοβάθμιας εκπαίδευσης ειδικότητας/κατεύθυνσης Πληροφορικής ή Οικονομικών  ή ισοδύναμο και Μεταπτυχιακό (ή Διδακτορικό) Δίπλωμα ειδικότητας/κατεύθυνσης Πληροφορικής, ή Διοίκησης ή ισοδύναμο.</w:t>
      </w:r>
    </w:p>
    <w:p w14:paraId="17D01B4C" w14:textId="77777777" w:rsidR="005D770A" w:rsidRDefault="005D770A" w:rsidP="004A1D19">
      <w:pPr>
        <w:pStyle w:val="a3"/>
        <w:numPr>
          <w:ilvl w:val="0"/>
          <w:numId w:val="16"/>
        </w:numPr>
      </w:pPr>
      <w:r w:rsidRPr="003E153B">
        <w:t xml:space="preserve">Ομάδα Εκπαίδευσης και τεχνικής υποστήριξης, </w:t>
      </w:r>
      <w:r w:rsidRPr="003E153B">
        <w:rPr>
          <w:b/>
          <w:bCs/>
        </w:rPr>
        <w:t>τουλάχιστον τρία (3) άτομα</w:t>
      </w:r>
      <w:r w:rsidRPr="003E153B">
        <w:t>, με εμπειρία τουλάχιστον τέσσερα (4) χρόνια μετά την κτήση του πτυχίου τους σε υποστήριξη πληροφοριακών συστημάτων και Πτυχίο τριτοβάθμιας εκπαίδευσης ειδικότητας/κατεύθυνσης Πληροφορικής ή Οικονομικών ή Διοίκησης ή ισοδύναμο.</w:t>
      </w:r>
    </w:p>
    <w:p w14:paraId="25B3F1B3" w14:textId="77777777" w:rsidR="009A27CF" w:rsidRPr="003E153B" w:rsidRDefault="009A27CF" w:rsidP="004A1D19">
      <w:pPr>
        <w:pStyle w:val="a3"/>
        <w:numPr>
          <w:ilvl w:val="0"/>
          <w:numId w:val="16"/>
        </w:numPr>
      </w:pPr>
      <w:r>
        <w:t xml:space="preserve">Ομάδα </w:t>
      </w:r>
      <w:r w:rsidR="00C37AF8">
        <w:t>Α</w:t>
      </w:r>
      <w:r>
        <w:t>σφάλειας</w:t>
      </w:r>
      <w:r w:rsidRPr="003E153B">
        <w:t xml:space="preserve">, </w:t>
      </w:r>
      <w:r w:rsidRPr="003E153B">
        <w:rPr>
          <w:b/>
          <w:bCs/>
        </w:rPr>
        <w:t>τουλάχιστον δυο (2) άτομα</w:t>
      </w:r>
      <w:r w:rsidRPr="003E153B">
        <w:t>,</w:t>
      </w:r>
      <w:r>
        <w:t xml:space="preserve"> θα πρέπει να διαθέτουν τη μέγιστη βαθμίδα πιστοποίησης, με προσανατολισμό ασφάλειας, του κατασκευαστή του προϊόντος που θα χρησιμοποιηθεί στην προτεινόμενη λύση. Για τη απόδειξη αυτού θα πρέπει να κατατεθεί το certification path του κατασκευαστή του προϊόντος, με προσανατολισμό ασφάλειας, από πηγή του κατασκευαστή (ιστοσελίδα, φυλλάδιο, βεβαίωση κτλ). Επίσης θα πρέπει να έχουν συμμετάσχει σε τουλάχιστον δύο έργα υπηρεσιών ασφαλείας αντίστοιχης πολυπλοκότητας και έκτασης.</w:t>
      </w:r>
      <w:r w:rsidRPr="009A27CF">
        <w:t xml:space="preserve"> </w:t>
      </w:r>
      <w:r>
        <w:t xml:space="preserve">Ο επικεφαλής της ομάδας </w:t>
      </w:r>
      <w:r w:rsidR="007242E9">
        <w:t xml:space="preserve">ασφάλειας </w:t>
      </w:r>
      <w:r>
        <w:t xml:space="preserve">θα πρέπει να διαθέτει, εκτός της πιστοποίησης του κατασκευαστή, </w:t>
      </w:r>
      <w:r w:rsidR="007242E9" w:rsidRPr="003E153B">
        <w:t xml:space="preserve">Πτυχίο τριτοβάθμιας εκπαίδευσης </w:t>
      </w:r>
      <w:r>
        <w:t>και να διαθέτει τουλάχιστον 5ετή εμπειρία σε έργα πληροφορικής</w:t>
      </w:r>
      <w:r w:rsidR="007242E9">
        <w:t>.</w:t>
      </w:r>
    </w:p>
    <w:p w14:paraId="034C379F" w14:textId="77777777" w:rsidR="005D770A" w:rsidRDefault="005D770A" w:rsidP="004A1D19">
      <w:pPr>
        <w:pStyle w:val="a3"/>
        <w:numPr>
          <w:ilvl w:val="0"/>
          <w:numId w:val="16"/>
        </w:numPr>
      </w:pPr>
      <w:r w:rsidRPr="003E153B">
        <w:t>Σύμβουλο</w:t>
      </w:r>
      <w:r w:rsidR="005203FE">
        <w:t>ς</w:t>
      </w:r>
      <w:r w:rsidRPr="003E153B">
        <w:t xml:space="preserve"> Ανάπτυξης Έργων Πληροφορικής, </w:t>
      </w:r>
      <w:r w:rsidRPr="003E153B">
        <w:rPr>
          <w:b/>
          <w:bCs/>
        </w:rPr>
        <w:t>τουλάχιστον ένα (1) άτομο</w:t>
      </w:r>
      <w:r w:rsidRPr="003E153B">
        <w:t xml:space="preserve">, με εμπειρία τουλάχιστον </w:t>
      </w:r>
      <w:r w:rsidR="00CB21CA">
        <w:t>δέκα</w:t>
      </w:r>
      <w:r w:rsidR="00CB21CA" w:rsidRPr="003E153B">
        <w:t xml:space="preserve"> </w:t>
      </w:r>
      <w:r w:rsidRPr="003E153B">
        <w:t>(</w:t>
      </w:r>
      <w:r w:rsidR="00CB21CA">
        <w:t>1</w:t>
      </w:r>
      <w:r w:rsidR="00CB21CA" w:rsidRPr="003E153B">
        <w:t>0</w:t>
      </w:r>
      <w:r w:rsidRPr="003E153B">
        <w:t>) ετών και Πτυχίο τριτοβάθμιας εκπαίδευσης ειδικότητας/κατεύθυνσης Πληροφορικής ή ισοδύναμο</w:t>
      </w:r>
      <w:r w:rsidR="003E153B" w:rsidRPr="003E153B">
        <w:t>.</w:t>
      </w:r>
    </w:p>
    <w:p w14:paraId="1DFE8F34" w14:textId="77777777" w:rsidR="00A660AA" w:rsidRDefault="00A660AA" w:rsidP="00A660AA">
      <w:r>
        <w:t xml:space="preserve">Δύο στελέχη της ομάδας έργου </w:t>
      </w:r>
      <w:r w:rsidR="00640DE3">
        <w:t xml:space="preserve">τα οποία ανήκουν στο μόνιμο προσωπικό του υποψήφιου αναδόχου </w:t>
      </w:r>
      <w:r>
        <w:t>θα πρέπει να διαθέτουν πιστοποίηση στη βάση δεδομένων που θα χρησιμοποιηθεί στην προτεινόμενη λύση.</w:t>
      </w:r>
    </w:p>
    <w:p w14:paraId="49C87976" w14:textId="77777777" w:rsidR="00640DE3" w:rsidRDefault="00640DE3" w:rsidP="00A660AA">
      <w:r>
        <w:t xml:space="preserve">Ένα τουλάχιστον στέλεχος της ομάδας έργου το οποίο ανήκει στο μόνιμο προσωπικό του υποψήφιου αναδόχου θα πρέπει να διαθέτει πιστοποίηση στο αντικείμενο της Διαχείρισης Εικονοποίησης βασισμένης σε Περιέκτες (Containers), το οποίο θεωρείται </w:t>
      </w:r>
      <w:r w:rsidRPr="00580033">
        <w:t>Κρίσιμος Παράγοντας Επιτυχίας</w:t>
      </w:r>
      <w:r>
        <w:t xml:space="preserve"> του έργου (</w:t>
      </w:r>
      <w:r w:rsidRPr="005A40CA">
        <w:t>ΠΑΡΑΡΤΗΜΑ I</w:t>
      </w:r>
      <w:r>
        <w:t>, παρ. 3.4).</w:t>
      </w:r>
    </w:p>
    <w:p w14:paraId="2AE87DDC" w14:textId="77777777" w:rsidR="00580033" w:rsidRDefault="00580033" w:rsidP="00A660AA">
      <w:r>
        <w:lastRenderedPageBreak/>
        <w:t>Ένα τουλάχιστον στέλεχος της ομάδας έργου</w:t>
      </w:r>
      <w:r w:rsidR="00640DE3" w:rsidRPr="00640DE3">
        <w:t xml:space="preserve"> </w:t>
      </w:r>
      <w:r w:rsidR="00640DE3">
        <w:t>το οποίο ανήκει στο μόνιμο προσωπικό του υποψήφιου αναδόχου</w:t>
      </w:r>
      <w:r>
        <w:t xml:space="preserve"> θα πρέπει να διαθέτει πιστοποίηση στη τεχνολογία </w:t>
      </w:r>
      <w:r w:rsidRPr="00874C1B">
        <w:t>Blockchain</w:t>
      </w:r>
      <w:r>
        <w:t xml:space="preserve">, το οποίο θεωρείται </w:t>
      </w:r>
      <w:r w:rsidRPr="00580033">
        <w:t>Κρίσιμος Παράγοντας Επιτυχίας</w:t>
      </w:r>
      <w:r>
        <w:t xml:space="preserve"> του έργου (</w:t>
      </w:r>
      <w:r w:rsidRPr="005A40CA">
        <w:t>ΠΑΡΑΡΤΗΜΑ I</w:t>
      </w:r>
      <w:r>
        <w:t>, παρ. 3.4).</w:t>
      </w:r>
    </w:p>
    <w:p w14:paraId="34311A2B" w14:textId="77777777" w:rsidR="00874C1B" w:rsidRDefault="00874C1B" w:rsidP="00A660AA">
      <w:r w:rsidRPr="00874C1B">
        <w:t xml:space="preserve">Επίσης θα πρέπει επί ποινή αποκλεισμού </w:t>
      </w:r>
      <w:r>
        <w:t xml:space="preserve">ο υπεύθυνος έργου και τουλάχιστον δύο άτομα της ομάδας ανάπτυξης λογισμικού </w:t>
      </w:r>
      <w:r w:rsidRPr="00874C1B">
        <w:t xml:space="preserve">να </w:t>
      </w:r>
      <w:r w:rsidR="00640DE3">
        <w:t xml:space="preserve">ανήκουν στο μόνιμο προσωπικό του υποψήφιου αναδόχου και να </w:t>
      </w:r>
      <w:r w:rsidRPr="00874C1B">
        <w:t>έχ</w:t>
      </w:r>
      <w:r>
        <w:t>ουν</w:t>
      </w:r>
      <w:r w:rsidRPr="00874C1B">
        <w:t xml:space="preserve"> συμμετάσχει σε έργο ή έργα που εμπεριέχουν αθροιστικά Ανάπτυξη microservices τα οποία φιλοξενούνται σε cloud συστήματα, Ανάπτυξη διαδικτυακών υπηρεσιών SaaS </w:t>
      </w:r>
      <w:r w:rsidR="003A6013" w:rsidRPr="003A6013">
        <w:t xml:space="preserve">τα οποία φιλοξενούνται </w:t>
      </w:r>
      <w:r w:rsidR="003F203F" w:rsidRPr="00874C1B">
        <w:t>σε cloud συστήματα</w:t>
      </w:r>
      <w:r w:rsidR="00292E18">
        <w:t xml:space="preserve">, Παροχή </w:t>
      </w:r>
      <w:r w:rsidR="00292E18" w:rsidRPr="00292E18">
        <w:t>Υπηρεσ</w:t>
      </w:r>
      <w:r w:rsidR="00292E18">
        <w:t>ιών</w:t>
      </w:r>
      <w:r w:rsidR="00292E18" w:rsidRPr="00292E18">
        <w:t xml:space="preserve"> Διαλειτουργικότητας μεταξύ φορέων του Δημοσίου</w:t>
      </w:r>
      <w:r w:rsidR="003A6013" w:rsidRPr="003A6013">
        <w:t xml:space="preserve"> </w:t>
      </w:r>
      <w:r w:rsidRPr="00874C1B">
        <w:t>καθώς και τεχνολογίες Blockchain</w:t>
      </w:r>
      <w:r w:rsidR="00B73CE0">
        <w:t xml:space="preserve"> </w:t>
      </w:r>
      <w:r w:rsidR="00B73CE0" w:rsidRPr="00B73CE0">
        <w:t>για Δημόσιους Φορείς</w:t>
      </w:r>
      <w:r w:rsidRPr="00874C1B">
        <w:t>.</w:t>
      </w:r>
      <w:r w:rsidR="00292E18">
        <w:t xml:space="preserve"> </w:t>
      </w:r>
    </w:p>
    <w:p w14:paraId="5AC5B4C4" w14:textId="77777777" w:rsidR="00346F17" w:rsidRDefault="00346F17" w:rsidP="00346F17">
      <w:r>
        <w:t xml:space="preserve">Ένα </w:t>
      </w:r>
      <w:r w:rsidR="00C07199">
        <w:t>στέλεχος</w:t>
      </w:r>
      <w:r>
        <w:t xml:space="preserve"> της ομάδας έργου θα πρέπει να διαθέτει βεβαίωση παρακολούθησης κατάρτισης και πιστοποίηση Υπευθύνου Προστασίας</w:t>
      </w:r>
      <w:r w:rsidRPr="00346F17">
        <w:t xml:space="preserve"> </w:t>
      </w:r>
      <w:r>
        <w:t>Προσωπικών Δεδομένων (DPO), σύμφωνα με τον Γενικό Κανονισμό Προστασίας Προσωπικών</w:t>
      </w:r>
      <w:r w:rsidRPr="00346F17">
        <w:t xml:space="preserve"> </w:t>
      </w:r>
      <w:r>
        <w:t>Δεδομένων (GDPR)</w:t>
      </w:r>
      <w:r w:rsidR="00DB57BD">
        <w:t>.</w:t>
      </w:r>
    </w:p>
    <w:p w14:paraId="6DB4B88A" w14:textId="77777777" w:rsidR="0086087F" w:rsidRPr="00897475" w:rsidRDefault="0086087F" w:rsidP="00956DE4">
      <w:pPr>
        <w:pStyle w:val="3"/>
      </w:pPr>
      <w:bookmarkStart w:id="129" w:name="_Ref67663999"/>
      <w:bookmarkStart w:id="130" w:name="_Toc75073428"/>
      <w:bookmarkStart w:id="131" w:name="_Ref62041923"/>
      <w:r w:rsidRPr="00897475">
        <w:t>Πρότυπα διασφάλισης ποιότητας</w:t>
      </w:r>
      <w:bookmarkEnd w:id="129"/>
      <w:bookmarkEnd w:id="130"/>
      <w:r w:rsidRPr="00897475">
        <w:t xml:space="preserve"> </w:t>
      </w:r>
      <w:bookmarkEnd w:id="125"/>
      <w:bookmarkEnd w:id="126"/>
      <w:bookmarkEnd w:id="127"/>
      <w:bookmarkEnd w:id="128"/>
      <w:bookmarkEnd w:id="131"/>
    </w:p>
    <w:p w14:paraId="49187135" w14:textId="77777777" w:rsidR="00072E2B" w:rsidRPr="0006510B" w:rsidRDefault="00072E2B" w:rsidP="00072E2B">
      <w:pPr>
        <w:rPr>
          <w:bCs/>
        </w:rPr>
      </w:pPr>
      <w:r w:rsidRPr="000F60D9">
        <w:t xml:space="preserve">Οι οικονομικοί φορείς </w:t>
      </w:r>
      <w:r w:rsidRPr="00487954">
        <w:t>που συμμετέχουν στη διαδικασία σύναψης της παρούσας απαιτείται να εξασφαλίζουν την ποιότητα των παρεχόμενων υπηρεσιών</w:t>
      </w:r>
      <w:r w:rsidRPr="0006510B">
        <w:t xml:space="preserve"> και να διαθέτουν οργανωμένο Σ</w:t>
      </w:r>
      <w:r w:rsidRPr="000F60D9">
        <w:t xml:space="preserve">ύστημα </w:t>
      </w:r>
      <w:r w:rsidRPr="0006510B">
        <w:t>Δ</w:t>
      </w:r>
      <w:r w:rsidRPr="000F60D9">
        <w:t>ιαχείρισης Ποιότητας στ</w:t>
      </w:r>
      <w:r w:rsidRPr="0006510B">
        <w:t>α</w:t>
      </w:r>
      <w:r w:rsidRPr="000F60D9">
        <w:t xml:space="preserve"> πεδί</w:t>
      </w:r>
      <w:r w:rsidRPr="0006510B">
        <w:t>α</w:t>
      </w:r>
      <w:r w:rsidRPr="000F60D9">
        <w:t xml:space="preserve"> εφαρμογής </w:t>
      </w:r>
      <w:r w:rsidRPr="0006510B">
        <w:t xml:space="preserve">α) </w:t>
      </w:r>
      <w:r w:rsidRPr="000F60D9">
        <w:t xml:space="preserve">σχεδιασμού, </w:t>
      </w:r>
      <w:r w:rsidRPr="00487954">
        <w:t>ανάπτυξης</w:t>
      </w:r>
      <w:r w:rsidRPr="0006510B">
        <w:t>,</w:t>
      </w:r>
      <w:r w:rsidRPr="000F60D9">
        <w:t xml:space="preserve">  εγκατάστασης </w:t>
      </w:r>
      <w:r w:rsidRPr="00487954">
        <w:t xml:space="preserve">και συντήρησης </w:t>
      </w:r>
      <w:r w:rsidRPr="0006510B">
        <w:t xml:space="preserve">ολοκληρωμένων πληροφοριακών συστημάτων β) ασφάλειας πληροφοριών </w:t>
      </w:r>
      <w:r w:rsidRPr="000F60D9">
        <w:t xml:space="preserve">σύμφωνα με </w:t>
      </w:r>
      <w:r w:rsidRPr="0006510B">
        <w:t>τ</w:t>
      </w:r>
      <w:r w:rsidRPr="000F60D9">
        <w:t>α</w:t>
      </w:r>
      <w:r w:rsidRPr="0006510B">
        <w:t xml:space="preserve"> παρακάτω</w:t>
      </w:r>
      <w:r w:rsidRPr="00CD709E">
        <w:t xml:space="preserve"> Διεθνή</w:t>
      </w:r>
      <w:r w:rsidRPr="0006510B">
        <w:t xml:space="preserve"> Πρότυπ</w:t>
      </w:r>
      <w:r w:rsidRPr="000F60D9">
        <w:t>α</w:t>
      </w:r>
      <w:r w:rsidRPr="0006510B">
        <w:t xml:space="preserve"> Διασφάλισης </w:t>
      </w:r>
      <w:r w:rsidRPr="000F60D9">
        <w:t>Π</w:t>
      </w:r>
      <w:r w:rsidRPr="0006510B">
        <w:t>οιότητας</w:t>
      </w:r>
      <w:r w:rsidRPr="0006510B">
        <w:rPr>
          <w:bCs/>
        </w:rPr>
        <w:t xml:space="preserve"> :</w:t>
      </w:r>
    </w:p>
    <w:p w14:paraId="49BBC775" w14:textId="77777777" w:rsidR="00072E2B" w:rsidRPr="0006510B" w:rsidRDefault="00072E2B" w:rsidP="004A1D19">
      <w:pPr>
        <w:pStyle w:val="a3"/>
        <w:numPr>
          <w:ilvl w:val="0"/>
          <w:numId w:val="85"/>
        </w:numPr>
        <w:suppressAutoHyphens/>
        <w:spacing w:after="120"/>
      </w:pPr>
      <w:r w:rsidRPr="0006510B">
        <w:t>Ι</w:t>
      </w:r>
      <w:r w:rsidRPr="000F60D9">
        <w:t>SO</w:t>
      </w:r>
      <w:r w:rsidRPr="0006510B">
        <w:t xml:space="preserve"> 9001:2015 ή ισοδύναμο ή μεταγενέστερης έκδοσής του στα πεδία εφαρμογής </w:t>
      </w:r>
      <w:r w:rsidRPr="000F60D9">
        <w:t>του σχεδιασμού,</w:t>
      </w:r>
      <w:r w:rsidRPr="0006510B">
        <w:t xml:space="preserve"> ανάπτυξης</w:t>
      </w:r>
      <w:r w:rsidRPr="000F60D9">
        <w:t xml:space="preserve">, </w:t>
      </w:r>
      <w:r w:rsidRPr="0006510B">
        <w:t>εγκατάστασης</w:t>
      </w:r>
      <w:r w:rsidRPr="000F60D9">
        <w:t xml:space="preserve"> και συντήρησης </w:t>
      </w:r>
      <w:r w:rsidRPr="0006510B">
        <w:t xml:space="preserve">ολοκληρωμένων πληροφοριακών συστημάτων, </w:t>
      </w:r>
    </w:p>
    <w:p w14:paraId="43DFBF1A" w14:textId="77777777" w:rsidR="00072E2B" w:rsidRDefault="00072E2B" w:rsidP="004A1D19">
      <w:pPr>
        <w:pStyle w:val="a3"/>
        <w:numPr>
          <w:ilvl w:val="0"/>
          <w:numId w:val="85"/>
        </w:numPr>
        <w:suppressAutoHyphens/>
        <w:spacing w:after="120"/>
      </w:pPr>
      <w:r w:rsidRPr="00B13907">
        <w:t>ISO</w:t>
      </w:r>
      <w:r w:rsidRPr="0006510B">
        <w:t xml:space="preserve"> 27001:2013 ή ισοδύναμο ή μεταγενέστερης έκδοσής του στο πεδίο εφαρμογής της ασφάλειας πληροφοριών </w:t>
      </w:r>
    </w:p>
    <w:p w14:paraId="79B31BFD" w14:textId="77777777" w:rsidR="00CF41B7" w:rsidRDefault="00CF41B7" w:rsidP="00CF41B7">
      <w:pPr>
        <w:suppressAutoHyphens/>
        <w:spacing w:after="120"/>
      </w:pPr>
      <w:bookmarkStart w:id="132" w:name="_Hlk57827615"/>
      <w:r w:rsidRPr="00787A93">
        <w:rPr>
          <w:bCs/>
        </w:rPr>
        <w:t xml:space="preserve">Οι </w:t>
      </w:r>
      <w:r w:rsidR="00D12908" w:rsidRPr="00787A93">
        <w:rPr>
          <w:bCs/>
        </w:rPr>
        <w:t>ενώσεις</w:t>
      </w:r>
      <w:r w:rsidRPr="00787A93">
        <w:rPr>
          <w:bCs/>
        </w:rPr>
        <w:t xml:space="preserve"> </w:t>
      </w:r>
      <w:r w:rsidRPr="00787A93">
        <w:t>οικονομικών φορέων μπορούν να στηρίζονται στις ικανότητες των συμμετεχόντων στην ένωση για την κάλυψη των ανωτέρω.</w:t>
      </w:r>
    </w:p>
    <w:p w14:paraId="6745A70D" w14:textId="77777777" w:rsidR="00970C9E" w:rsidRPr="008A366B" w:rsidRDefault="00970C9E" w:rsidP="00970C9E">
      <w:r w:rsidRPr="008A366B">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6269E85" w14:textId="77777777" w:rsidR="00970C9E" w:rsidRDefault="0086087F" w:rsidP="00970C9E">
      <w:pPr>
        <w:pStyle w:val="3"/>
      </w:pPr>
      <w:bookmarkStart w:id="133" w:name="_Ref496541185"/>
      <w:bookmarkStart w:id="134" w:name="_Ref496541244"/>
      <w:bookmarkStart w:id="135" w:name="_Ref496541410"/>
      <w:bookmarkStart w:id="136" w:name="_Ref496541700"/>
      <w:bookmarkStart w:id="137" w:name="_Toc496694177"/>
      <w:bookmarkStart w:id="138" w:name="_Toc31307653"/>
      <w:bookmarkStart w:id="139" w:name="_Toc75073429"/>
      <w:bookmarkEnd w:id="132"/>
      <w:r w:rsidRPr="00897475">
        <w:t>Στήριξη στην ικανότητα τρίτων</w:t>
      </w:r>
      <w:bookmarkEnd w:id="133"/>
      <w:bookmarkEnd w:id="134"/>
      <w:bookmarkEnd w:id="135"/>
      <w:bookmarkEnd w:id="136"/>
      <w:bookmarkEnd w:id="137"/>
      <w:bookmarkEnd w:id="138"/>
      <w:r w:rsidR="00970C9E" w:rsidRPr="002D2E8A">
        <w:t>– Υπεργολαβία</w:t>
      </w:r>
      <w:bookmarkEnd w:id="139"/>
    </w:p>
    <w:p w14:paraId="429C5DBC" w14:textId="77777777" w:rsidR="00970C9E" w:rsidRPr="00A334BA" w:rsidRDefault="00970C9E" w:rsidP="00970C9E">
      <w:pPr>
        <w:pStyle w:val="4"/>
        <w:keepNext/>
        <w:numPr>
          <w:ilvl w:val="0"/>
          <w:numId w:val="0"/>
        </w:numPr>
        <w:suppressAutoHyphens/>
        <w:spacing w:before="240" w:after="60"/>
        <w:ind w:left="720" w:hanging="720"/>
      </w:pPr>
      <w:r w:rsidRPr="00970C9E">
        <w:t>2.2.8.1.</w:t>
      </w:r>
      <w:bookmarkStart w:id="140" w:name="_Toc74566834"/>
      <w:r w:rsidRPr="00970C9E">
        <w:t xml:space="preserve"> </w:t>
      </w:r>
      <w:r w:rsidRPr="00A334BA">
        <w:t>Στήριξη στην ικανότητα τρίτων</w:t>
      </w:r>
      <w:bookmarkEnd w:id="140"/>
    </w:p>
    <w:p w14:paraId="03C4D43C" w14:textId="77777777" w:rsidR="0086087F" w:rsidRPr="00897475" w:rsidRDefault="0086087F" w:rsidP="00970C9E">
      <w:pPr>
        <w:pStyle w:val="3"/>
        <w:numPr>
          <w:ilvl w:val="0"/>
          <w:numId w:val="0"/>
        </w:numPr>
        <w:ind w:left="-6096"/>
      </w:pPr>
      <w:r w:rsidRPr="00897475">
        <w:t xml:space="preserve"> </w:t>
      </w:r>
    </w:p>
    <w:p w14:paraId="310EBA98" w14:textId="65032373" w:rsidR="0086087F" w:rsidRPr="00897475" w:rsidRDefault="0086087F" w:rsidP="0086087F">
      <w:r w:rsidRPr="00897475">
        <w:t xml:space="preserve">Οι οικονομικοί φορείς μπορούν, όσον αφορά τα κριτήρια της οικονομικής και χρηματοοικονομικής επάρκειας (της παραγράφου </w:t>
      </w:r>
      <w:r w:rsidR="0093145F" w:rsidRPr="00897475">
        <w:fldChar w:fldCharType="begin"/>
      </w:r>
      <w:r w:rsidR="0093145F" w:rsidRPr="00897475">
        <w:instrText xml:space="preserve"> REF _Ref496541508 \r \h  \* MERGEFORMAT </w:instrText>
      </w:r>
      <w:r w:rsidR="0093145F" w:rsidRPr="00897475">
        <w:fldChar w:fldCharType="separate"/>
      </w:r>
      <w:r w:rsidR="00CB4EC7">
        <w:t>2.2.5</w:t>
      </w:r>
      <w:r w:rsidR="0093145F" w:rsidRPr="00897475">
        <w:fldChar w:fldCharType="end"/>
      </w:r>
      <w:r w:rsidRPr="00897475">
        <w:t xml:space="preserve">και τα σχετικά με την τεχνική και επαγγελματική ικανότητα (της παραγράφου </w:t>
      </w:r>
      <w:r w:rsidR="0093145F" w:rsidRPr="00897475">
        <w:fldChar w:fldCharType="begin"/>
      </w:r>
      <w:r w:rsidR="0093145F" w:rsidRPr="00897475">
        <w:instrText xml:space="preserve"> REF _Ref496541556 \r \h  \* MERGEFORMAT </w:instrText>
      </w:r>
      <w:r w:rsidR="0093145F" w:rsidRPr="00897475">
        <w:fldChar w:fldCharType="separate"/>
      </w:r>
      <w:r w:rsidR="00CB4EC7">
        <w:t>2.2.6</w:t>
      </w:r>
      <w:r w:rsidR="0093145F" w:rsidRPr="00897475">
        <w:fldChar w:fldCharType="end"/>
      </w:r>
      <w:r w:rsidRPr="00897475">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D1926EC" w14:textId="77777777" w:rsidR="0086087F" w:rsidRPr="00897475" w:rsidRDefault="0086087F" w:rsidP="0086087F">
      <w:r w:rsidRPr="00897475">
        <w:lastRenderedPageBreak/>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8F6ED12" w14:textId="77777777" w:rsidR="0086087F" w:rsidRPr="00897475" w:rsidRDefault="0086087F" w:rsidP="0086087F">
      <w:r w:rsidRPr="00897475">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3F1B45D" w14:textId="77777777" w:rsidR="0086087F" w:rsidRDefault="0086087F" w:rsidP="0086087F">
      <w:r w:rsidRPr="00897475">
        <w:t>Υπό τους ίδιους όρους οι ενώσεις οικονομικών φορέων μπορούν να στηρίζονται στις ικανότητες των συμμετεχόντων στην ένωση ή άλλων φορέων.</w:t>
      </w:r>
    </w:p>
    <w:p w14:paraId="4AA1320B" w14:textId="2B2707EF" w:rsidR="00120347" w:rsidRPr="00CF3BE7" w:rsidRDefault="00120347" w:rsidP="00120347">
      <w:pPr>
        <w:rPr>
          <w:bCs/>
          <w:lang w:eastAsia="ar-SA"/>
        </w:rPr>
      </w:pPr>
      <w:r w:rsidRPr="00C11E79">
        <w:rPr>
          <w:bCs/>
          <w:lang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eastAsia="ar-SA"/>
        </w:rPr>
        <w:fldChar w:fldCharType="begin"/>
      </w:r>
      <w:r>
        <w:rPr>
          <w:bCs/>
          <w:lang w:eastAsia="ar-SA"/>
        </w:rPr>
        <w:instrText xml:space="preserve"> REF _Ref496541356 \r \h </w:instrText>
      </w:r>
      <w:r>
        <w:rPr>
          <w:bCs/>
          <w:lang w:eastAsia="ar-SA"/>
        </w:rPr>
      </w:r>
      <w:r>
        <w:rPr>
          <w:bCs/>
          <w:lang w:eastAsia="ar-SA"/>
        </w:rPr>
        <w:fldChar w:fldCharType="separate"/>
      </w:r>
      <w:r w:rsidR="00CB4EC7">
        <w:rPr>
          <w:bCs/>
          <w:lang w:eastAsia="ar-SA"/>
        </w:rPr>
        <w:t>2.2.3</w:t>
      </w:r>
      <w:r>
        <w:rPr>
          <w:bCs/>
          <w:lang w:eastAsia="ar-SA"/>
        </w:rPr>
        <w:fldChar w:fldCharType="end"/>
      </w:r>
      <w:r w:rsidRPr="00C11E79">
        <w:rPr>
          <w:bCs/>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eastAsia="ar-SA"/>
        </w:rPr>
        <w:t xml:space="preserve"> </w:t>
      </w:r>
      <w:r w:rsidRPr="00C11E79">
        <w:rPr>
          <w:bCs/>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509BD2B" w14:textId="77777777" w:rsidR="00120347" w:rsidRPr="003C1E1A" w:rsidRDefault="00120347" w:rsidP="00120347">
      <w:pPr>
        <w:pStyle w:val="4"/>
        <w:keepNext/>
        <w:suppressAutoHyphens/>
        <w:spacing w:before="240" w:after="60"/>
        <w:ind w:left="864" w:hanging="864"/>
      </w:pPr>
      <w:bookmarkStart w:id="141" w:name="_Toc74566835"/>
      <w:r w:rsidRPr="003C1E1A">
        <w:t>Υπεργολαβία</w:t>
      </w:r>
      <w:bookmarkEnd w:id="141"/>
      <w:r w:rsidRPr="003C1E1A">
        <w:t xml:space="preserve"> </w:t>
      </w:r>
    </w:p>
    <w:p w14:paraId="01AAE70D" w14:textId="5357196E" w:rsidR="00120347" w:rsidRPr="00C229F3" w:rsidRDefault="00120347" w:rsidP="00120347">
      <w:r>
        <w:rPr>
          <w:bCs/>
        </w:rPr>
        <w:t>Ο οικονομικός φορέας αναφέρει στην προσφορά του τ</w:t>
      </w:r>
      <w:r w:rsidRPr="000A223D">
        <w:rPr>
          <w:bCs/>
        </w:rPr>
        <w:t>ο τμήμα της σύμβασης που προτίθεται να αναθέσει υπό μορφή υπεργολαβίας σε τρίτους, καθώς και τους υπεργολάβους που προτείνει</w:t>
      </w:r>
      <w:r>
        <w:rPr>
          <w:bCs/>
        </w:rPr>
        <w:t xml:space="preserve">. </w:t>
      </w:r>
      <w:r w:rsidRPr="00342556">
        <w:rPr>
          <w:bCs/>
        </w:rPr>
        <w:t>Σ</w:t>
      </w:r>
      <w:r>
        <w:rPr>
          <w:bCs/>
        </w:rPr>
        <w:t xml:space="preserve">την περίπτωση που </w:t>
      </w:r>
      <w:r>
        <w:rPr>
          <w:bCs/>
          <w:lang w:val="en-US"/>
        </w:rPr>
        <w:t>o</w:t>
      </w:r>
      <w:r>
        <w:rPr>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rPr>
        <w:fldChar w:fldCharType="begin"/>
      </w:r>
      <w:r>
        <w:rPr>
          <w:bCs/>
        </w:rPr>
        <w:instrText xml:space="preserve"> REF _Ref496541356 \r \h </w:instrText>
      </w:r>
      <w:r>
        <w:rPr>
          <w:bCs/>
        </w:rPr>
      </w:r>
      <w:r>
        <w:rPr>
          <w:bCs/>
        </w:rPr>
        <w:fldChar w:fldCharType="separate"/>
      </w:r>
      <w:r w:rsidR="00CB4EC7">
        <w:rPr>
          <w:bCs/>
        </w:rPr>
        <w:t>2.2.3</w:t>
      </w:r>
      <w:r>
        <w:rPr>
          <w:bCs/>
        </w:rPr>
        <w:fldChar w:fldCharType="end"/>
      </w:r>
      <w:r>
        <w:rPr>
          <w:bCs/>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rPr>
        <w:fldChar w:fldCharType="begin"/>
      </w:r>
      <w:r>
        <w:rPr>
          <w:bCs/>
        </w:rPr>
        <w:instrText xml:space="preserve"> REF _Ref496541356 \r \h </w:instrText>
      </w:r>
      <w:r>
        <w:rPr>
          <w:bCs/>
        </w:rPr>
      </w:r>
      <w:r>
        <w:rPr>
          <w:bCs/>
        </w:rPr>
        <w:fldChar w:fldCharType="separate"/>
      </w:r>
      <w:r w:rsidR="00CB4EC7">
        <w:rPr>
          <w:bCs/>
        </w:rPr>
        <w:t>2.2.3</w:t>
      </w:r>
      <w:r>
        <w:rPr>
          <w:bCs/>
        </w:rPr>
        <w:fldChar w:fldCharType="end"/>
      </w:r>
      <w:r>
        <w:rPr>
          <w:bCs/>
        </w:rPr>
        <w:t xml:space="preserve">.  </w:t>
      </w:r>
    </w:p>
    <w:p w14:paraId="146E9BB1" w14:textId="77777777" w:rsidR="00956DE4" w:rsidRDefault="0086087F" w:rsidP="00956DE4">
      <w:pPr>
        <w:pStyle w:val="3"/>
      </w:pPr>
      <w:bookmarkStart w:id="142" w:name="_Toc496694178"/>
      <w:bookmarkStart w:id="143" w:name="_Toc31307654"/>
      <w:bookmarkStart w:id="144" w:name="_Toc75073430"/>
      <w:r w:rsidRPr="00897475">
        <w:t>Κανόνες απόδειξης ποιοτικής επιλογής</w:t>
      </w:r>
      <w:bookmarkEnd w:id="142"/>
      <w:bookmarkEnd w:id="143"/>
      <w:bookmarkEnd w:id="144"/>
    </w:p>
    <w:p w14:paraId="72579118" w14:textId="06834430" w:rsidR="00495091" w:rsidRPr="0049623E" w:rsidRDefault="00495091" w:rsidP="00495091">
      <w:pPr>
        <w:rPr>
          <w:bCs/>
          <w:lang w:eastAsia="ar-SA"/>
        </w:rPr>
      </w:pPr>
      <w:r w:rsidRPr="0049623E">
        <w:rPr>
          <w:bCs/>
          <w:lang w:eastAsia="ar-SA"/>
        </w:rPr>
        <w:t>Το δικαίωμα συμμετοχής των οικονομικών φορέων και οι όροι και προϋποθέσεις συμμετοχής τους, όπως ορίζονται στις παραγράφους</w:t>
      </w:r>
      <w:r>
        <w:rPr>
          <w:bCs/>
          <w:lang w:eastAsia="ar-SA"/>
        </w:rPr>
        <w:t xml:space="preserve"> </w:t>
      </w:r>
      <w:r>
        <w:rPr>
          <w:bCs/>
          <w:lang w:eastAsia="ar-SA"/>
        </w:rPr>
        <w:fldChar w:fldCharType="begin"/>
      </w:r>
      <w:r>
        <w:rPr>
          <w:bCs/>
          <w:lang w:eastAsia="ar-SA"/>
        </w:rPr>
        <w:instrText xml:space="preserve"> REF _Ref496541397 \r \h </w:instrText>
      </w:r>
      <w:r>
        <w:rPr>
          <w:bCs/>
          <w:lang w:eastAsia="ar-SA"/>
        </w:rPr>
      </w:r>
      <w:r>
        <w:rPr>
          <w:bCs/>
          <w:lang w:eastAsia="ar-SA"/>
        </w:rPr>
        <w:fldChar w:fldCharType="separate"/>
      </w:r>
      <w:r w:rsidR="00CB4EC7">
        <w:rPr>
          <w:bCs/>
          <w:lang w:eastAsia="ar-SA"/>
        </w:rPr>
        <w:t>2.2.1</w:t>
      </w:r>
      <w:r>
        <w:rPr>
          <w:bCs/>
          <w:lang w:eastAsia="ar-SA"/>
        </w:rPr>
        <w:fldChar w:fldCharType="end"/>
      </w:r>
      <w:r w:rsidRPr="0049623E">
        <w:rPr>
          <w:bCs/>
          <w:lang w:eastAsia="ar-SA"/>
        </w:rPr>
        <w:t xml:space="preserve"> έως</w:t>
      </w:r>
      <w:r w:rsidR="00ED6138" w:rsidRPr="00ED6138">
        <w:rPr>
          <w:bCs/>
          <w:lang w:eastAsia="ar-SA"/>
        </w:rPr>
        <w:t xml:space="preserve"> 2.2.8</w:t>
      </w:r>
      <w:r w:rsidRPr="0049623E">
        <w:rPr>
          <w:bCs/>
          <w:lang w:eastAsia="ar-SA"/>
        </w:rPr>
        <w:t>, κρίνονται κατά την υποβολή της προσφοράς δια του ΕΕΕΣ κατά τα οριζόμενα στην παράγραφο</w:t>
      </w:r>
      <w:r w:rsidR="00ED6138" w:rsidRPr="00ED6138">
        <w:rPr>
          <w:bCs/>
          <w:lang w:eastAsia="ar-SA"/>
        </w:rPr>
        <w:t xml:space="preserve"> 2.2.9.1</w:t>
      </w:r>
      <w:r w:rsidRPr="0049623E">
        <w:rPr>
          <w:bCs/>
          <w:lang w:eastAsia="ar-SA"/>
        </w:rPr>
        <w:t xml:space="preserve">, κατά την υποβολή των δικαιολογητικών της παραγράφου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CB4EC7">
        <w:rPr>
          <w:bCs/>
          <w:lang w:eastAsia="ar-SA"/>
        </w:rPr>
        <w:t>2.2.9.2</w:t>
      </w:r>
      <w:r>
        <w:rPr>
          <w:bCs/>
          <w:lang w:eastAsia="ar-SA"/>
        </w:rPr>
        <w:fldChar w:fldCharType="end"/>
      </w:r>
      <w:r>
        <w:rPr>
          <w:bCs/>
          <w:lang w:eastAsia="ar-SA"/>
        </w:rPr>
        <w:t xml:space="preserve"> </w:t>
      </w:r>
      <w:r w:rsidRPr="0049623E">
        <w:rPr>
          <w:bCs/>
          <w:lang w:eastAsia="ar-SA"/>
        </w:rPr>
        <w:t>και κατά τη σύναψη της σύμβασης δια της υπεύθυνης δήλωσης, της περ. δ΄ της παρ. 3 του άρθρου 105</w:t>
      </w:r>
      <w:r>
        <w:rPr>
          <w:bCs/>
          <w:lang w:eastAsia="ar-SA"/>
        </w:rPr>
        <w:t xml:space="preserve"> του ν. 4412/2016</w:t>
      </w:r>
      <w:r w:rsidRPr="0049623E">
        <w:rPr>
          <w:bCs/>
          <w:lang w:eastAsia="ar-SA"/>
        </w:rPr>
        <w:t xml:space="preserve">. </w:t>
      </w:r>
    </w:p>
    <w:p w14:paraId="2466349D" w14:textId="0048DE9C" w:rsidR="00495091" w:rsidRPr="0049623E" w:rsidRDefault="00495091" w:rsidP="00495091">
      <w:pPr>
        <w:rPr>
          <w:bCs/>
          <w:lang w:eastAsia="ar-SA"/>
        </w:rPr>
      </w:pPr>
      <w:r w:rsidRPr="0049623E">
        <w:rPr>
          <w:bCs/>
          <w:lang w:eastAsia="ar-SA"/>
        </w:rPr>
        <w:t xml:space="preserve">Στην περίπτωση που ο οικονομικός φορέας στηρίζεται στις ικανότητες άλλων φορέων, σύμφωνα με </w:t>
      </w:r>
      <w:r w:rsidRPr="0049623E">
        <w:rPr>
          <w:lang w:eastAsia="ar-SA"/>
        </w:rPr>
        <w:t>την παράγραφ</w:t>
      </w:r>
      <w:r>
        <w:rPr>
          <w:lang w:eastAsia="ar-SA"/>
        </w:rPr>
        <w:t>ο</w:t>
      </w:r>
      <w:r w:rsidR="00ED6138" w:rsidRPr="00ED6138">
        <w:rPr>
          <w:lang w:eastAsia="ar-SA"/>
        </w:rPr>
        <w:t xml:space="preserve"> 2.2.8</w:t>
      </w:r>
      <w:r>
        <w:rPr>
          <w:bCs/>
          <w:lang w:eastAsia="ar-SA"/>
        </w:rPr>
        <w:t xml:space="preserve"> </w:t>
      </w:r>
      <w:r w:rsidRPr="0049623E">
        <w:rPr>
          <w:bCs/>
          <w:lang w:eastAsia="ar-SA"/>
        </w:rPr>
        <w:t xml:space="preserve">της παρούσας, οι φορείς στην ικανότητα των οποίων στηρίζεται υποχρεούνται να  αποδεικνύουν, κατά τα οριζόμενα </w:t>
      </w:r>
      <w:r>
        <w:rPr>
          <w:bCs/>
          <w:lang w:eastAsia="ar-SA"/>
        </w:rPr>
        <w:t>στις παραγράφους</w:t>
      </w:r>
      <w:r w:rsidRPr="0049623E">
        <w:rPr>
          <w:bCs/>
          <w:lang w:eastAsia="ar-SA"/>
        </w:rPr>
        <w:t xml:space="preserve"> </w:t>
      </w:r>
      <w:r w:rsidR="00ED6138" w:rsidRPr="00ED6138">
        <w:rPr>
          <w:bCs/>
          <w:lang w:eastAsia="ar-SA"/>
        </w:rPr>
        <w:t>2.2.9.1</w:t>
      </w:r>
      <w:r>
        <w:rPr>
          <w:bCs/>
          <w:lang w:eastAsia="ar-SA"/>
        </w:rPr>
        <w:t xml:space="preserve"> </w:t>
      </w:r>
      <w:r w:rsidRPr="0049623E">
        <w:rPr>
          <w:bCs/>
          <w:lang w:eastAsia="ar-SA"/>
        </w:rPr>
        <w:t xml:space="preserve">και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CB4EC7">
        <w:rPr>
          <w:bCs/>
          <w:lang w:eastAsia="ar-SA"/>
        </w:rPr>
        <w:t>2.2.9.2</w:t>
      </w:r>
      <w:r>
        <w:rPr>
          <w:bCs/>
          <w:lang w:eastAsia="ar-SA"/>
        </w:rPr>
        <w:fldChar w:fldCharType="end"/>
      </w:r>
      <w:r>
        <w:rPr>
          <w:bCs/>
          <w:lang w:eastAsia="ar-SA"/>
        </w:rPr>
        <w:t xml:space="preserve"> </w:t>
      </w:r>
      <w:r w:rsidRPr="0049623E">
        <w:rPr>
          <w:bCs/>
          <w:lang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eastAsia="ar-SA"/>
        </w:rPr>
        <w:t xml:space="preserve">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CB4EC7">
        <w:rPr>
          <w:lang w:eastAsia="ar-SA"/>
        </w:rPr>
        <w:t>2.2.3</w:t>
      </w:r>
      <w:r>
        <w:rPr>
          <w:lang w:eastAsia="ar-SA"/>
        </w:rPr>
        <w:fldChar w:fldCharType="end"/>
      </w:r>
      <w:r w:rsidRPr="0049623E">
        <w:rPr>
          <w:bCs/>
          <w:lang w:eastAsia="ar-SA"/>
        </w:rPr>
        <w:t xml:space="preserve"> της παρούσας και ότι πληρούν τα σχετικά κριτήρια επιλογής κατά περίπτωση (παράγραφοι </w:t>
      </w:r>
      <w:r>
        <w:rPr>
          <w:bCs/>
          <w:lang w:eastAsia="ar-SA"/>
        </w:rPr>
        <w:fldChar w:fldCharType="begin"/>
      </w:r>
      <w:r>
        <w:rPr>
          <w:bCs/>
          <w:lang w:eastAsia="ar-SA"/>
        </w:rPr>
        <w:instrText xml:space="preserve"> REF _Ref496541309 \r \h </w:instrText>
      </w:r>
      <w:r>
        <w:rPr>
          <w:bCs/>
          <w:lang w:eastAsia="ar-SA"/>
        </w:rPr>
      </w:r>
      <w:r>
        <w:rPr>
          <w:bCs/>
          <w:lang w:eastAsia="ar-SA"/>
        </w:rPr>
        <w:fldChar w:fldCharType="separate"/>
      </w:r>
      <w:r w:rsidR="00CB4EC7">
        <w:rPr>
          <w:bCs/>
          <w:lang w:eastAsia="ar-SA"/>
        </w:rPr>
        <w:t>2.2.5</w:t>
      </w:r>
      <w:r>
        <w:rPr>
          <w:bCs/>
          <w:lang w:eastAsia="ar-SA"/>
        </w:rPr>
        <w:fldChar w:fldCharType="end"/>
      </w:r>
      <w:r>
        <w:rPr>
          <w:bCs/>
          <w:lang w:eastAsia="ar-SA"/>
        </w:rPr>
        <w:fldChar w:fldCharType="begin"/>
      </w:r>
      <w:r>
        <w:rPr>
          <w:bCs/>
          <w:lang w:eastAsia="ar-SA"/>
        </w:rPr>
        <w:instrText xml:space="preserve"> REF _Ref496541329 \r \h </w:instrText>
      </w:r>
      <w:r>
        <w:rPr>
          <w:bCs/>
          <w:lang w:eastAsia="ar-SA"/>
        </w:rPr>
      </w:r>
      <w:r>
        <w:rPr>
          <w:bCs/>
          <w:lang w:eastAsia="ar-SA"/>
        </w:rPr>
        <w:fldChar w:fldCharType="separate"/>
      </w:r>
      <w:r w:rsidR="00CB4EC7">
        <w:rPr>
          <w:bCs/>
          <w:lang w:eastAsia="ar-SA"/>
        </w:rPr>
        <w:t>2.2.6</w:t>
      </w:r>
      <w:r>
        <w:rPr>
          <w:bCs/>
          <w:lang w:eastAsia="ar-SA"/>
        </w:rPr>
        <w:fldChar w:fldCharType="end"/>
      </w:r>
      <w:r w:rsidRPr="0049623E">
        <w:rPr>
          <w:bCs/>
          <w:lang w:eastAsia="ar-SA"/>
        </w:rPr>
        <w:t xml:space="preserve">και </w:t>
      </w:r>
      <w:r>
        <w:rPr>
          <w:bCs/>
          <w:lang w:eastAsia="ar-SA"/>
        </w:rPr>
        <w:t>2.2.6</w:t>
      </w:r>
      <w:r w:rsidRPr="0049623E">
        <w:rPr>
          <w:bCs/>
          <w:lang w:eastAsia="ar-SA"/>
        </w:rPr>
        <w:t>).</w:t>
      </w:r>
    </w:p>
    <w:p w14:paraId="7FFD3E47" w14:textId="12FBF88D" w:rsidR="00495091" w:rsidRPr="0049623E" w:rsidRDefault="00495091" w:rsidP="00495091">
      <w:pPr>
        <w:rPr>
          <w:bCs/>
          <w:lang w:eastAsia="ar-SA"/>
        </w:rPr>
      </w:pPr>
      <w:r w:rsidRPr="0049623E">
        <w:rPr>
          <w:bCs/>
          <w:lang w:eastAsia="ar-SA"/>
        </w:rPr>
        <w:t xml:space="preserve">Στην περίπτωση που </w:t>
      </w:r>
      <w:r w:rsidRPr="0049623E">
        <w:rPr>
          <w:bCs/>
          <w:lang w:val="en-US" w:eastAsia="ar-SA"/>
        </w:rPr>
        <w:t>o</w:t>
      </w:r>
      <w:r w:rsidRPr="0049623E">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49623E">
        <w:rPr>
          <w:bCs/>
          <w:lang w:eastAsia="ar-SA"/>
        </w:rPr>
        <w:lastRenderedPageBreak/>
        <w:t xml:space="preserve">κατά τα οριζόμενα </w:t>
      </w:r>
      <w:r>
        <w:rPr>
          <w:bCs/>
          <w:lang w:eastAsia="ar-SA"/>
        </w:rPr>
        <w:t>στις παραγράφους</w:t>
      </w:r>
      <w:r w:rsidR="00ED6138" w:rsidRPr="00ED6138">
        <w:rPr>
          <w:bCs/>
          <w:lang w:eastAsia="ar-SA"/>
        </w:rPr>
        <w:t xml:space="preserve"> 2.2.9.1</w:t>
      </w:r>
      <w:r>
        <w:rPr>
          <w:bCs/>
          <w:lang w:eastAsia="ar-SA"/>
        </w:rPr>
        <w:t xml:space="preserve"> </w:t>
      </w:r>
      <w:r w:rsidRPr="0049623E">
        <w:rPr>
          <w:bCs/>
          <w:lang w:eastAsia="ar-SA"/>
        </w:rPr>
        <w:t xml:space="preserve">και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CB4EC7">
        <w:rPr>
          <w:bCs/>
          <w:lang w:eastAsia="ar-SA"/>
        </w:rPr>
        <w:t>2.2.9.2</w:t>
      </w:r>
      <w:r>
        <w:rPr>
          <w:bCs/>
          <w:lang w:eastAsia="ar-SA"/>
        </w:rPr>
        <w:fldChar w:fldCharType="end"/>
      </w:r>
      <w:r w:rsidRPr="0049623E">
        <w:rPr>
          <w:bCs/>
          <w:lang w:eastAsia="ar-SA"/>
        </w:rPr>
        <w:t xml:space="preserve">, ότι δεν συντρέχουν οι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CB4EC7">
        <w:rPr>
          <w:lang w:eastAsia="ar-SA"/>
        </w:rPr>
        <w:t>2.2.3</w:t>
      </w:r>
      <w:r>
        <w:rPr>
          <w:lang w:eastAsia="ar-SA"/>
        </w:rPr>
        <w:fldChar w:fldCharType="end"/>
      </w:r>
      <w:r w:rsidR="00ED6138" w:rsidRPr="00ED6138">
        <w:rPr>
          <w:lang w:eastAsia="ar-SA"/>
        </w:rPr>
        <w:t xml:space="preserve"> </w:t>
      </w:r>
      <w:r w:rsidRPr="0049623E">
        <w:rPr>
          <w:bCs/>
          <w:lang w:eastAsia="ar-SA"/>
        </w:rPr>
        <w:t xml:space="preserve">της παρούσας. </w:t>
      </w:r>
    </w:p>
    <w:p w14:paraId="314B226E" w14:textId="77777777" w:rsidR="00495091" w:rsidRPr="0049623E" w:rsidRDefault="00495091" w:rsidP="00495091">
      <w:pPr>
        <w:spacing w:line="259" w:lineRule="auto"/>
        <w:rPr>
          <w:rFonts w:eastAsia="Calibri" w:cs="Times New Roman"/>
        </w:rPr>
      </w:pPr>
      <w:r w:rsidRPr="0049623E">
        <w:rPr>
          <w:rFonts w:eastAsia="Calibri" w:cs="Times New Roman"/>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2A749A86" w14:textId="77777777" w:rsidR="0086087F" w:rsidRPr="0012444E" w:rsidRDefault="0086087F" w:rsidP="008E331E">
      <w:pPr>
        <w:pStyle w:val="4"/>
        <w:ind w:left="1276" w:hanging="1134"/>
      </w:pPr>
      <w:bookmarkStart w:id="145" w:name="_Toc496694179"/>
      <w:bookmarkStart w:id="146" w:name="_Toc31307655"/>
      <w:r w:rsidRPr="0012444E">
        <w:t>Προκαταρκτική απόδειξη κατά την υποβολή προσφορών</w:t>
      </w:r>
      <w:bookmarkEnd w:id="145"/>
      <w:bookmarkEnd w:id="146"/>
      <w:r w:rsidRPr="0012444E">
        <w:t xml:space="preserve"> </w:t>
      </w:r>
    </w:p>
    <w:p w14:paraId="5658C1DF" w14:textId="51A84139" w:rsidR="00FE3C66" w:rsidRPr="00C229F3" w:rsidRDefault="00FE3C66" w:rsidP="00FE3C66">
      <w:r w:rsidRPr="00603221">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fldChar w:fldCharType="begin"/>
      </w:r>
      <w:r w:rsidRPr="00603221">
        <w:instrText xml:space="preserve"> REF _Ref496541356 \r \h </w:instrText>
      </w:r>
      <w:r w:rsidRPr="006719D5">
        <w:instrText xml:space="preserve"> \* MERGEFORMAT </w:instrText>
      </w:r>
      <w:r w:rsidRPr="00603221">
        <w:fldChar w:fldCharType="separate"/>
      </w:r>
      <w:r w:rsidR="00CB4EC7">
        <w:t>2.2.3</w:t>
      </w:r>
      <w:r w:rsidRPr="00603221">
        <w:fldChar w:fldCharType="end"/>
      </w:r>
      <w:r w:rsidRPr="00603221">
        <w:t xml:space="preserve"> «Λόγοι Αποκλεισμού» και β) πληρούν τα «Κριτήρια Ποιοτικής Επιλογής» των παραγράφων </w:t>
      </w:r>
      <w:r w:rsidRPr="00603221">
        <w:fldChar w:fldCharType="begin"/>
      </w:r>
      <w:r w:rsidRPr="00603221">
        <w:instrText xml:space="preserve"> REF _Ref496541297 \r \h </w:instrText>
      </w:r>
      <w:r w:rsidRPr="006719D5">
        <w:instrText xml:space="preserve"> \* MERGEFORMAT </w:instrText>
      </w:r>
      <w:r w:rsidRPr="00603221">
        <w:fldChar w:fldCharType="separate"/>
      </w:r>
      <w:r w:rsidR="00CB4EC7">
        <w:t>2.2.4</w:t>
      </w:r>
      <w:r w:rsidRPr="00603221">
        <w:fldChar w:fldCharType="end"/>
      </w:r>
      <w:r w:rsidRPr="00603221">
        <w:t xml:space="preserve">, </w:t>
      </w:r>
      <w:r w:rsidRPr="00603221">
        <w:fldChar w:fldCharType="begin"/>
      </w:r>
      <w:r w:rsidRPr="00603221">
        <w:instrText xml:space="preserve"> REF _Ref496541309 \r \h </w:instrText>
      </w:r>
      <w:r w:rsidRPr="006719D5">
        <w:instrText xml:space="preserve"> \* MERGEFORMAT </w:instrText>
      </w:r>
      <w:r w:rsidRPr="00603221">
        <w:fldChar w:fldCharType="separate"/>
      </w:r>
      <w:r w:rsidR="00CB4EC7">
        <w:t>2.2.5</w:t>
      </w:r>
      <w:r w:rsidRPr="00603221">
        <w:fldChar w:fldCharType="end"/>
      </w:r>
      <w:r w:rsidRPr="00603221">
        <w:t xml:space="preserve">, </w:t>
      </w:r>
      <w:r w:rsidRPr="00603221">
        <w:fldChar w:fldCharType="begin"/>
      </w:r>
      <w:r w:rsidRPr="00603221">
        <w:instrText xml:space="preserve"> REF _Ref496541329 \r \h </w:instrText>
      </w:r>
      <w:r w:rsidRPr="006719D5">
        <w:instrText xml:space="preserve"> \* MERGEFORMAT </w:instrText>
      </w:r>
      <w:r w:rsidRPr="00603221">
        <w:fldChar w:fldCharType="separate"/>
      </w:r>
      <w:r w:rsidR="00CB4EC7">
        <w:t>2.2.6</w:t>
      </w:r>
      <w:r w:rsidRPr="00603221">
        <w:fldChar w:fldCharType="end"/>
      </w:r>
      <w:r w:rsidRPr="00603221">
        <w:t xml:space="preserve"> και </w:t>
      </w:r>
      <w:r w:rsidRPr="00603221">
        <w:fldChar w:fldCharType="begin"/>
      </w:r>
      <w:r w:rsidRPr="00603221">
        <w:instrText xml:space="preserve"> REF _Ref496541343 \r \h </w:instrText>
      </w:r>
      <w:r w:rsidRPr="006719D5">
        <w:instrText xml:space="preserve"> \* MERGEFORMAT </w:instrText>
      </w:r>
      <w:r w:rsidRPr="00603221">
        <w:fldChar w:fldCharType="separate"/>
      </w:r>
      <w:r w:rsidR="00CB4EC7">
        <w:t></w:t>
      </w:r>
      <w:r w:rsidRPr="00603221">
        <w:fldChar w:fldCharType="end"/>
      </w:r>
      <w:r w:rsidRPr="00603221">
        <w:t xml:space="preserve"> της παρούσης,</w:t>
      </w:r>
      <w:r w:rsidRPr="00603221">
        <w:rPr>
          <w:rFonts w:eastAsia="SimSun"/>
        </w:rPr>
        <w:t xml:space="preserve"> </w:t>
      </w:r>
      <w:r w:rsidRPr="00603221">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ED6138">
        <w:fldChar w:fldCharType="begin"/>
      </w:r>
      <w:r w:rsidR="00ED6138">
        <w:instrText xml:space="preserve"> REF _Ref77946434 \h </w:instrText>
      </w:r>
      <w:r w:rsidR="00ED6138">
        <w:fldChar w:fldCharType="separate"/>
      </w:r>
      <w:r w:rsidR="00CB4EC7" w:rsidRPr="00897475">
        <w:t>ΠΑΡΑΡΤΗΜΑ ΙΙI – ΕΥΡΩΠΑΙΚΟ ΕΝΙΑΙΟ ΕΓΓΡΑΦΟ ΣΥΜΒΑΣΗΣ (ΕΕΕΣ)</w:t>
      </w:r>
      <w:r w:rsidR="00ED6138">
        <w:fldChar w:fldCharType="end"/>
      </w:r>
      <w:r w:rsidRPr="00603221">
        <w:rPr>
          <w:i/>
          <w:color w:val="5B9BD5"/>
        </w:rPr>
        <w:t>,</w:t>
      </w:r>
      <w:r w:rsidRPr="00603221">
        <w:t xml:space="preserve"> </w:t>
      </w:r>
      <w:r w:rsidRPr="002E5D4F">
        <w:t>το οποίο ισοδυναμεί  με</w:t>
      </w:r>
      <w:r w:rsidRPr="00603221">
        <w:t xml:space="preserve"> ενημερωμένη υπεύθυνη δήλωση, με τις συνέπειες του ν. 1599/1986. </w:t>
      </w:r>
      <w:r w:rsidRPr="00B739BB">
        <w:t xml:space="preserve">Το ΕΕΕΣ </w:t>
      </w:r>
      <w: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rPr>
        <w:footnoteReference w:id="6"/>
      </w:r>
      <w:r>
        <w:t>.</w:t>
      </w:r>
    </w:p>
    <w:p w14:paraId="261274E2" w14:textId="77777777" w:rsidR="00FE3C66" w:rsidRPr="003329FF" w:rsidRDefault="00FE3C66" w:rsidP="00FE3C66">
      <w:pPr>
        <w:rPr>
          <w:i/>
          <w:color w:val="5B9BD5"/>
          <w:u w:val="single"/>
        </w:rPr>
      </w:pPr>
      <w:r w:rsidRPr="003329FF">
        <w:rPr>
          <w:u w:val="single"/>
        </w:rPr>
        <w:t>Επισημαίνεται ότι οι προσφέροντες για το μέρος IV Κριτήρια επιλογής του ΕΕΕΣ συμπληρώνουν μόνο την</w:t>
      </w:r>
      <w:r w:rsidRPr="003329FF">
        <w:rPr>
          <w:b/>
          <w:bCs/>
          <w:u w:val="single"/>
        </w:rPr>
        <w:t xml:space="preserve"> ενότητα α «Γενική ένδειξη για όλα τα κριτήρια επιλογής».</w:t>
      </w:r>
      <w:r w:rsidRPr="003329FF">
        <w:rPr>
          <w:i/>
          <w:color w:val="5B9BD5"/>
          <w:u w:val="single"/>
        </w:rPr>
        <w:t xml:space="preserve"> </w:t>
      </w:r>
    </w:p>
    <w:p w14:paraId="2D1AD905" w14:textId="77777777" w:rsidR="00FE3C66" w:rsidRDefault="00FE3C66" w:rsidP="00FE3C66">
      <w: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rPr>
        <w:t>.</w:t>
      </w:r>
    </w:p>
    <w:p w14:paraId="7A046343" w14:textId="77777777" w:rsidR="00FE3C66" w:rsidRDefault="00FE3C66" w:rsidP="00FE3C66">
      <w:r w:rsidRPr="003D62F0">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t>στην παράγραφο</w:t>
      </w:r>
      <w:r w:rsidRPr="003D62F0">
        <w:t xml:space="preserve"> </w:t>
      </w:r>
      <w:r>
        <w:t>2.2.3</w:t>
      </w:r>
      <w:r w:rsidRPr="003D62F0">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561085D" w14:textId="77777777" w:rsidR="00FE3C66" w:rsidRPr="00C229F3" w:rsidRDefault="00FE3C66" w:rsidP="00FE3C66">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68A978D" w14:textId="77777777" w:rsidR="00FE3C66" w:rsidRPr="007A6693" w:rsidRDefault="00FE3C66" w:rsidP="00FE3C66">
      <w:pPr>
        <w:rPr>
          <w:lang w:eastAsia="ar-SA"/>
        </w:rPr>
      </w:pPr>
      <w:r>
        <w:lastRenderedPageBreak/>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t>.</w:t>
      </w:r>
      <w:r w:rsidRPr="00C11E79">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2" w:history="1"/>
      <w:hyperlink r:id="rId23" w:history="1"/>
    </w:p>
    <w:p w14:paraId="4DE4C5CD" w14:textId="77777777" w:rsidR="00FE3C66" w:rsidRDefault="00FE3C66" w:rsidP="00FE3C66">
      <w:pPr>
        <w:spacing w:line="259" w:lineRule="auto"/>
        <w:rPr>
          <w:rFonts w:eastAsia="Calibri" w:cs="Times New Roman"/>
        </w:rPr>
      </w:pPr>
      <w:r w:rsidRPr="00032BAF">
        <w:rPr>
          <w:rFonts w:eastAsia="Calibri" w:cs="Times New Roman"/>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5C85318C" w14:textId="77777777" w:rsidR="00FE3C66" w:rsidRPr="00E14C02" w:rsidRDefault="00FE3C66" w:rsidP="00FE3C66">
      <w:pPr>
        <w:spacing w:line="259" w:lineRule="auto"/>
        <w:rPr>
          <w:rFonts w:eastAsia="Calibri" w:cs="Times New Roman"/>
        </w:rPr>
      </w:pPr>
      <w:r w:rsidRPr="00E14C02">
        <w:rPr>
          <w:rFonts w:eastAsia="Calibri" w:cs="Times New Roman"/>
        </w:rPr>
        <w:t>Ιδίως επισημαίνεται ότι</w:t>
      </w:r>
      <w:r>
        <w:rPr>
          <w:rFonts w:eastAsia="Calibri" w:cs="Times New Roman"/>
        </w:rPr>
        <w:t>,</w:t>
      </w:r>
      <w:r w:rsidRPr="00E14C02">
        <w:rPr>
          <w:rFonts w:eastAsia="Calibri" w:cs="Times New Roman"/>
        </w:rPr>
        <w:t xml:space="preserve"> κατά την απάντηση οικονομικού φορέα στο </w:t>
      </w:r>
      <w:r>
        <w:rPr>
          <w:rFonts w:eastAsia="Calibri" w:cs="Times New Roman"/>
        </w:rPr>
        <w:t xml:space="preserve">σχετικό </w:t>
      </w:r>
      <w:r w:rsidRPr="00E14C02">
        <w:rPr>
          <w:rFonts w:eastAsia="Calibri" w:cs="Times New Roman"/>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rPr>
        <w:t xml:space="preserve">σύμφωνα με την περ. γ της παραγράφου 2.2.3.4 της παρούσης, </w:t>
      </w:r>
      <w:r w:rsidRPr="00E14C02">
        <w:rPr>
          <w:rFonts w:eastAsia="Calibri" w:cs="Times New Roman"/>
        </w:rPr>
        <w:t>αναλύεται στο σχετικό πεδίο που προβάλλει κατόπιν θετικής απάντησης</w:t>
      </w:r>
      <w:r w:rsidRPr="00E14C02">
        <w:rPr>
          <w:rFonts w:eastAsia="Calibri" w:cs="Times New Roman"/>
          <w:vertAlign w:val="superscript"/>
        </w:rPr>
        <w:footnoteReference w:id="7"/>
      </w:r>
      <w:r w:rsidRPr="00E14C02">
        <w:rPr>
          <w:rFonts w:eastAsia="Calibri" w:cs="Times New Roman"/>
        </w:rPr>
        <w:t>.</w:t>
      </w:r>
    </w:p>
    <w:p w14:paraId="7CCAAD29" w14:textId="77777777" w:rsidR="00FE3C66" w:rsidRDefault="00FE3C66" w:rsidP="00FE3C66">
      <w:r w:rsidRPr="00E14C02">
        <w:rPr>
          <w:rFonts w:eastAsia="Calibri" w:cs="Times New Roman"/>
        </w:rPr>
        <w:t xml:space="preserve">Όσον αφορά </w:t>
      </w:r>
      <w:r>
        <w:rPr>
          <w:rFonts w:eastAsia="Calibri" w:cs="Times New Roman"/>
        </w:rPr>
        <w:t>σ</w:t>
      </w:r>
      <w:r w:rsidRPr="00E14C02">
        <w:rPr>
          <w:rFonts w:eastAsia="Calibri" w:cs="Times New Roman"/>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661EDEB" w14:textId="77777777" w:rsidR="008E331E" w:rsidRPr="00855483" w:rsidRDefault="00751969" w:rsidP="00855483">
      <w:pPr>
        <w:pStyle w:val="4"/>
        <w:keepNext/>
        <w:suppressAutoHyphens/>
        <w:spacing w:before="240" w:after="60"/>
        <w:ind w:left="864" w:hanging="864"/>
        <w:rPr>
          <w:rFonts w:ascii="Calibri" w:hAnsi="Calibri" w:cs="Calibri"/>
        </w:rPr>
      </w:pPr>
      <w:bookmarkStart w:id="147" w:name="_Hlk35420523"/>
      <w:bookmarkStart w:id="148" w:name="_Ref40957856"/>
      <w:bookmarkStart w:id="149" w:name="_Toc74566850"/>
      <w:r w:rsidRPr="00C0210C">
        <w:t>Αποδεικτικά μέσα</w:t>
      </w:r>
      <w:r>
        <w:rPr>
          <w:rFonts w:ascii="Calibri" w:hAnsi="Calibri"/>
        </w:rPr>
        <w:t xml:space="preserve"> </w:t>
      </w:r>
      <w:r>
        <w:rPr>
          <w:rStyle w:val="af1"/>
          <w:rFonts w:ascii="Calibri" w:hAnsi="Calibri"/>
        </w:rPr>
        <w:footnoteReference w:id="8"/>
      </w:r>
      <w:bookmarkEnd w:id="147"/>
      <w:r w:rsidRPr="0077634D">
        <w:rPr>
          <w:rFonts w:ascii="Calibri" w:hAnsi="Calibri"/>
        </w:rPr>
        <w:t xml:space="preserve">- </w:t>
      </w:r>
      <w:r w:rsidRPr="00C0210C">
        <w:t>Δικαιολογητικά προσωρινού αναδόχου</w:t>
      </w:r>
      <w:bookmarkEnd w:id="148"/>
      <w:bookmarkEnd w:id="149"/>
    </w:p>
    <w:p w14:paraId="75F0F2C3" w14:textId="238A248B" w:rsidR="00FE3C66" w:rsidRDefault="00FE3C66" w:rsidP="00FE3C66">
      <w:pPr>
        <w:rPr>
          <w:bCs/>
        </w:rPr>
      </w:pPr>
      <w:r w:rsidRPr="00603221">
        <w:rPr>
          <w:b/>
          <w:bCs/>
        </w:rPr>
        <w:t>Α</w:t>
      </w:r>
      <w:r w:rsidRPr="00603221">
        <w:rPr>
          <w:bCs/>
        </w:rPr>
        <w:t xml:space="preserve">. </w:t>
      </w:r>
      <w:r w:rsidRPr="00B9111A">
        <w:rPr>
          <w:bCs/>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ED6138" w:rsidRPr="00ED6138">
        <w:rPr>
          <w:bCs/>
        </w:rPr>
        <w:t>3.2</w:t>
      </w:r>
      <w:r w:rsidRPr="00B9111A">
        <w:rPr>
          <w:bCs/>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rPr>
        <w:t>.</w:t>
      </w:r>
    </w:p>
    <w:p w14:paraId="379E0AFE" w14:textId="77777777" w:rsidR="00FE3C66" w:rsidRDefault="00FE3C66" w:rsidP="00FE3C66">
      <w:pPr>
        <w:rPr>
          <w:bCs/>
        </w:rPr>
      </w:pPr>
      <w:r>
        <w:rPr>
          <w:bCs/>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rPr>
        <w:t xml:space="preserve">), </w:t>
      </w:r>
      <w:r w:rsidRPr="006430D7">
        <w:rPr>
          <w:bCs/>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rPr>
        <w:t xml:space="preserve"> </w:t>
      </w:r>
    </w:p>
    <w:p w14:paraId="45187855" w14:textId="77777777" w:rsidR="00FE3C66" w:rsidRDefault="00FE3C66" w:rsidP="00FE3C66">
      <w:pPr>
        <w:rPr>
          <w:bCs/>
        </w:rPr>
      </w:pPr>
      <w:r>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6CD2859" w14:textId="6E5D6F5A" w:rsidR="00FE3C66" w:rsidRDefault="00FE3C66" w:rsidP="00FE3C66">
      <w:pPr>
        <w:rPr>
          <w:bCs/>
        </w:rPr>
      </w:pPr>
      <w:r>
        <w:rPr>
          <w:bCs/>
        </w:rPr>
        <w:lastRenderedPageBreak/>
        <w:t xml:space="preserve">Τα δικαιολογητικά του παρόντος υποβάλλονται και γίνονται αποδεκτά σύμφωνα με την παράγραφο </w:t>
      </w:r>
      <w:r w:rsidR="00812A5D">
        <w:rPr>
          <w:bCs/>
        </w:rPr>
        <w:t xml:space="preserve">2.4.2.5 </w:t>
      </w:r>
      <w:r w:rsidRPr="00B76605">
        <w:rPr>
          <w:bCs/>
        </w:rPr>
        <w:t>και</w:t>
      </w:r>
      <w:r w:rsidR="00ED6138" w:rsidRPr="00ED6138">
        <w:rPr>
          <w:bCs/>
        </w:rPr>
        <w:t xml:space="preserve"> 3.2</w:t>
      </w:r>
      <w:r w:rsidRPr="00B76605">
        <w:rPr>
          <w:bCs/>
        </w:rPr>
        <w:t xml:space="preserve"> της παρούσας.</w:t>
      </w:r>
    </w:p>
    <w:p w14:paraId="1791C583" w14:textId="77777777" w:rsidR="00FE3C66" w:rsidRPr="00BB06B6" w:rsidRDefault="00FE3C66" w:rsidP="00FE3C66">
      <w:pPr>
        <w:rPr>
          <w:b/>
          <w:bCs/>
        </w:rPr>
      </w:pPr>
      <w: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E52EAA3" w14:textId="73B75F71" w:rsidR="00FE3C66" w:rsidRPr="00C229F3" w:rsidRDefault="00FE3C66" w:rsidP="00FE3C66">
      <w:r>
        <w:rPr>
          <w:b/>
          <w:bCs/>
        </w:rPr>
        <w:t>Β.</w:t>
      </w:r>
      <w:r>
        <w:t xml:space="preserve"> </w:t>
      </w:r>
      <w:r>
        <w:rPr>
          <w:b/>
        </w:rPr>
        <w:t>1.</w:t>
      </w:r>
      <w:r>
        <w:t xml:space="preserve"> Για την απόδειξη της μη συνδρομής των λόγων αποκλεισμού της παραγράφου </w:t>
      </w:r>
      <w:r>
        <w:fldChar w:fldCharType="begin"/>
      </w:r>
      <w:r>
        <w:instrText xml:space="preserve"> REF _Ref496541356 \r \h </w:instrText>
      </w:r>
      <w:r>
        <w:fldChar w:fldCharType="separate"/>
      </w:r>
      <w:r w:rsidR="00CB4EC7">
        <w:t>2.2.3</w:t>
      </w:r>
      <w:r>
        <w:fldChar w:fldCharType="end"/>
      </w:r>
      <w:r>
        <w:t xml:space="preserve"> οι προσφέροντες οικονομικοί φορείς προσκομίζουν αντίστοιχα τα δικαιολογητικά</w:t>
      </w:r>
      <w:r w:rsidRPr="00FB6973">
        <w:t xml:space="preserve"> </w:t>
      </w:r>
      <w:r>
        <w:t>που αναφέρονται παρακάτω:</w:t>
      </w:r>
    </w:p>
    <w:p w14:paraId="5E0043F5" w14:textId="79D60034" w:rsidR="00FE3C66" w:rsidRDefault="00FE3C66" w:rsidP="00FE3C66">
      <w:pPr>
        <w:rPr>
          <w:color w:val="000000"/>
        </w:rPr>
      </w:pPr>
      <w:r>
        <w:rPr>
          <w:color w:val="000000"/>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CB4EC7">
        <w:rPr>
          <w:color w:val="000000"/>
        </w:rPr>
        <w:t>2.2.3.3</w:t>
      </w:r>
      <w:r>
        <w:rPr>
          <w:color w:val="000000"/>
        </w:rPr>
        <w:fldChar w:fldCharType="end"/>
      </w:r>
      <w:r>
        <w:rPr>
          <w:color w:val="000000"/>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CB4EC7">
        <w:rPr>
          <w:color w:val="000000"/>
        </w:rPr>
        <w:t>2.2.3.3</w:t>
      </w:r>
      <w:r>
        <w:rPr>
          <w:color w:val="000000"/>
        </w:rPr>
        <w:fldChar w:fldCharType="end"/>
      </w:r>
      <w:r>
        <w:rPr>
          <w:color w:val="000000"/>
        </w:rPr>
        <w:t>. Οι επίσημες δηλώσεις καθίστανται διαθέσιμες μέσω του επιγραμμικού αποθετηρίου πιστοποιητικών (</w:t>
      </w:r>
      <w:r>
        <w:rPr>
          <w:color w:val="000000"/>
          <w:lang w:val="en-US"/>
        </w:rPr>
        <w:t>e</w:t>
      </w:r>
      <w:r>
        <w:rPr>
          <w:color w:val="000000"/>
        </w:rPr>
        <w:t>-</w:t>
      </w:r>
      <w:r>
        <w:rPr>
          <w:color w:val="000000"/>
          <w:lang w:val="en-US"/>
        </w:rPr>
        <w:t>Certis</w:t>
      </w:r>
      <w:r>
        <w:rPr>
          <w:color w:val="000000"/>
        </w:rPr>
        <w:t>) του άρθρου 81 του ν. 4412/2016.</w:t>
      </w:r>
    </w:p>
    <w:p w14:paraId="4B3BF88D" w14:textId="77777777" w:rsidR="00FE3C66" w:rsidRPr="00BD65F6" w:rsidRDefault="00FE3C66" w:rsidP="00FE3C66">
      <w:r>
        <w:rPr>
          <w:color w:val="000000"/>
        </w:rPr>
        <w:t>Ειδικότερα οι οικονομικοί φορείς προσκομίζουν:</w:t>
      </w:r>
    </w:p>
    <w:p w14:paraId="56BB1E4D" w14:textId="05EEB52F" w:rsidR="00FE3C66" w:rsidRDefault="00FE3C66" w:rsidP="00FE3C66">
      <w:pPr>
        <w:rPr>
          <w:color w:val="000000"/>
        </w:rPr>
      </w:pPr>
      <w:r>
        <w:rPr>
          <w:b/>
          <w:bCs/>
        </w:rPr>
        <w:t>α)</w:t>
      </w:r>
      <w:r>
        <w:t xml:space="preserve"> για την παράγραφο</w:t>
      </w:r>
      <w:r w:rsidR="00ED6138" w:rsidRPr="00ED6138">
        <w:t xml:space="preserve"> </w:t>
      </w:r>
      <w:r w:rsidR="00ED6138" w:rsidRPr="00ED6138">
        <w:rPr>
          <w:b/>
          <w:bCs/>
        </w:rPr>
        <w:t>2.2.3.1</w:t>
      </w:r>
      <w:r w:rsidRPr="002D2E8A">
        <w:rPr>
          <w:b/>
          <w:bCs/>
        </w:rPr>
        <w:t xml:space="preserve"> </w:t>
      </w:r>
      <w: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t xml:space="preserve">, </w:t>
      </w:r>
      <w:r w:rsidRPr="005609B2">
        <w:rPr>
          <w:color w:val="000000"/>
        </w:rPr>
        <w:t xml:space="preserve">που να έχει εκδοθεί έως τρεις (3) μήνες πριν από την υποβολή του. </w:t>
      </w:r>
    </w:p>
    <w:p w14:paraId="63864B15" w14:textId="550B4145" w:rsidR="00FE3C66" w:rsidRPr="00ED6138" w:rsidRDefault="00FE3C66" w:rsidP="00FE3C66">
      <w:pPr>
        <w:rPr>
          <w:color w:val="000000"/>
        </w:rPr>
      </w:pPr>
      <w:r w:rsidRPr="005609B2">
        <w:rPr>
          <w:color w:val="000000"/>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ED6138" w:rsidRPr="00ED6138">
        <w:rPr>
          <w:color w:val="000000"/>
        </w:rPr>
        <w:t xml:space="preserve"> 2.2.3.1,</w:t>
      </w:r>
    </w:p>
    <w:p w14:paraId="31FB6009" w14:textId="30824573" w:rsidR="00FE3C66" w:rsidRDefault="00FE3C66" w:rsidP="00FE3C66">
      <w:pPr>
        <w:rPr>
          <w:color w:val="000000"/>
        </w:rPr>
      </w:pPr>
      <w:r w:rsidRPr="005609B2">
        <w:rPr>
          <w:b/>
          <w:bCs/>
          <w:color w:val="000000"/>
        </w:rPr>
        <w:t>β)</w:t>
      </w:r>
      <w:r w:rsidRPr="005609B2">
        <w:rPr>
          <w:color w:val="000000"/>
        </w:rPr>
        <w:t xml:space="preserve"> για </w:t>
      </w:r>
      <w:r>
        <w:rPr>
          <w:color w:val="000000"/>
        </w:rPr>
        <w:t>την</w:t>
      </w:r>
      <w:r w:rsidRPr="005609B2">
        <w:rPr>
          <w:color w:val="000000"/>
        </w:rPr>
        <w:t xml:space="preserve"> παρ</w:t>
      </w:r>
      <w:r>
        <w:rPr>
          <w:color w:val="000000"/>
        </w:rPr>
        <w:t>άγραφο</w:t>
      </w:r>
      <w:r w:rsidRPr="005609B2">
        <w:rPr>
          <w:color w:val="000000"/>
        </w:rPr>
        <w:t xml:space="preserve"> </w:t>
      </w:r>
      <w:r w:rsidRPr="002D2E8A">
        <w:rPr>
          <w:b/>
          <w:bCs/>
          <w:color w:val="000000"/>
        </w:rPr>
        <w:fldChar w:fldCharType="begin"/>
      </w:r>
      <w:r w:rsidRPr="002D2E8A">
        <w:rPr>
          <w:b/>
          <w:bCs/>
          <w:color w:val="000000"/>
        </w:rPr>
        <w:instrText xml:space="preserve"> REF _Ref503518036 \r \h </w:instrText>
      </w:r>
      <w:r>
        <w:rPr>
          <w:b/>
          <w:bCs/>
          <w:color w:val="000000"/>
        </w:rPr>
        <w:instrText xml:space="preserve"> \* MERGEFORMAT </w:instrText>
      </w:r>
      <w:r w:rsidRPr="002D2E8A">
        <w:rPr>
          <w:b/>
          <w:bCs/>
          <w:color w:val="000000"/>
        </w:rPr>
      </w:r>
      <w:r w:rsidRPr="002D2E8A">
        <w:rPr>
          <w:b/>
          <w:bCs/>
          <w:color w:val="000000"/>
        </w:rPr>
        <w:fldChar w:fldCharType="separate"/>
      </w:r>
      <w:r w:rsidR="00CB4EC7">
        <w:rPr>
          <w:b/>
          <w:bCs/>
          <w:color w:val="000000"/>
        </w:rPr>
        <w:t>2.2.3.2</w:t>
      </w:r>
      <w:r w:rsidRPr="002D2E8A">
        <w:rPr>
          <w:b/>
          <w:bCs/>
          <w:color w:val="000000"/>
        </w:rPr>
        <w:fldChar w:fldCharType="end"/>
      </w:r>
      <w:r w:rsidRPr="002D2E8A">
        <w:rPr>
          <w:b/>
          <w:bCs/>
          <w:color w:val="000000"/>
        </w:rPr>
        <w:t xml:space="preserve"> </w:t>
      </w:r>
      <w:r w:rsidRPr="005609B2">
        <w:rPr>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rPr>
        <w:footnoteReference w:id="9"/>
      </w:r>
      <w:r w:rsidRPr="005609B2">
        <w:rPr>
          <w:color w:val="000000"/>
        </w:rPr>
        <w:t xml:space="preserve">  </w:t>
      </w:r>
    </w:p>
    <w:p w14:paraId="13A01955" w14:textId="77777777" w:rsidR="00FE3C66" w:rsidRDefault="00FE3C66" w:rsidP="00FE3C66">
      <w:pPr>
        <w:rPr>
          <w:b/>
          <w:bCs/>
          <w:color w:val="000000"/>
        </w:rPr>
      </w:pPr>
      <w:r>
        <w:rPr>
          <w:color w:val="000000"/>
        </w:rPr>
        <w:t>Ιδίως οι οικονομικοί φορείς που είναι εγκατεστημένοι στην Ελλάδα προσκομίζουν:</w:t>
      </w:r>
    </w:p>
    <w:p w14:paraId="7FF8801B" w14:textId="276F8F58" w:rsidR="00FE3C66" w:rsidRPr="002D2E8A" w:rsidRDefault="00FE3C66" w:rsidP="00FE3C66">
      <w:pPr>
        <w:rPr>
          <w:b/>
        </w:rPr>
      </w:pPr>
      <w:r>
        <w:rPr>
          <w:b/>
          <w:bCs/>
          <w:color w:val="000000"/>
          <w:lang w:val="en-US"/>
        </w:rPr>
        <w:t>i</w:t>
      </w:r>
      <w:r>
        <w:rPr>
          <w:b/>
          <w:bCs/>
          <w:color w:val="000000"/>
        </w:rPr>
        <w:t xml:space="preserve">) </w:t>
      </w:r>
      <w:r>
        <w:rPr>
          <w:color w:val="000000"/>
        </w:rPr>
        <w:t xml:space="preserve">Για την απόδειξη της εκπλήρωσης των φορολογικών υποχρεώσεων της παραγράφου </w:t>
      </w:r>
      <w:r w:rsidRPr="002D2E8A">
        <w:rPr>
          <w:color w:val="000000"/>
        </w:rPr>
        <w:fldChar w:fldCharType="begin"/>
      </w:r>
      <w:r w:rsidRPr="002D2E8A">
        <w:rPr>
          <w:color w:val="000000"/>
        </w:rPr>
        <w:instrText xml:space="preserve"> REF _Ref503518036 \r \h  \* MERGEFORMAT </w:instrText>
      </w:r>
      <w:r w:rsidRPr="002D2E8A">
        <w:rPr>
          <w:color w:val="000000"/>
        </w:rPr>
      </w:r>
      <w:r w:rsidRPr="002D2E8A">
        <w:rPr>
          <w:color w:val="000000"/>
        </w:rPr>
        <w:fldChar w:fldCharType="separate"/>
      </w:r>
      <w:r w:rsidR="00CB4EC7">
        <w:rPr>
          <w:color w:val="000000"/>
        </w:rPr>
        <w:t>2.2.3.2</w:t>
      </w:r>
      <w:r w:rsidRPr="002D2E8A">
        <w:rPr>
          <w:color w:val="000000"/>
        </w:rPr>
        <w:fldChar w:fldCharType="end"/>
      </w:r>
      <w:r w:rsidRPr="002D2E8A">
        <w:rPr>
          <w:color w:val="000000"/>
        </w:rPr>
        <w:t xml:space="preserve"> </w:t>
      </w:r>
      <w:r>
        <w:rPr>
          <w:color w:val="000000"/>
        </w:rPr>
        <w:t>περίπτωση α’ αποδεικτικό ενημερότητας εκδιδόμενο από την Α.Α.Δ.Ε..</w:t>
      </w:r>
    </w:p>
    <w:p w14:paraId="7B578EC8" w14:textId="51FF66F4" w:rsidR="00FE3C66" w:rsidRPr="002D2E8A" w:rsidRDefault="00FE3C66" w:rsidP="00FE3C66">
      <w:pPr>
        <w:rPr>
          <w:color w:val="000000"/>
        </w:rPr>
      </w:pPr>
      <w:r>
        <w:rPr>
          <w:b/>
          <w:bCs/>
          <w:color w:val="000000"/>
          <w:lang w:val="en-US"/>
        </w:rPr>
        <w:t>ii</w:t>
      </w:r>
      <w:r>
        <w:rPr>
          <w:b/>
          <w:bCs/>
          <w:color w:val="000000"/>
        </w:rPr>
        <w:t xml:space="preserve">) </w:t>
      </w:r>
      <w:r>
        <w:rPr>
          <w:color w:val="000000"/>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rPr>
        <w:fldChar w:fldCharType="begin"/>
      </w:r>
      <w:r w:rsidRPr="003C1E1A">
        <w:rPr>
          <w:b/>
          <w:bCs/>
          <w:color w:val="000000"/>
        </w:rPr>
        <w:instrText xml:space="preserve"> REF _Ref503518036 \r \h </w:instrText>
      </w:r>
      <w:r>
        <w:rPr>
          <w:b/>
          <w:bCs/>
          <w:color w:val="000000"/>
        </w:rPr>
        <w:instrText xml:space="preserve"> \* MERGEFORMAT </w:instrText>
      </w:r>
      <w:r w:rsidRPr="003C1E1A">
        <w:rPr>
          <w:b/>
          <w:bCs/>
          <w:color w:val="000000"/>
        </w:rPr>
      </w:r>
      <w:r w:rsidRPr="003C1E1A">
        <w:rPr>
          <w:b/>
          <w:bCs/>
          <w:color w:val="000000"/>
        </w:rPr>
        <w:fldChar w:fldCharType="separate"/>
      </w:r>
      <w:r w:rsidR="00CB4EC7">
        <w:rPr>
          <w:b/>
          <w:bCs/>
          <w:color w:val="000000"/>
        </w:rPr>
        <w:t>2.2.3.2</w:t>
      </w:r>
      <w:r w:rsidRPr="003C1E1A">
        <w:rPr>
          <w:b/>
          <w:bCs/>
          <w:color w:val="000000"/>
        </w:rPr>
        <w:fldChar w:fldCharType="end"/>
      </w:r>
      <w:r w:rsidRPr="003C1E1A">
        <w:rPr>
          <w:b/>
          <w:bCs/>
          <w:color w:val="000000"/>
        </w:rPr>
        <w:t xml:space="preserve"> </w:t>
      </w:r>
      <w:r>
        <w:rPr>
          <w:b/>
          <w:bCs/>
          <w:color w:val="000000"/>
        </w:rPr>
        <w:t xml:space="preserve"> </w:t>
      </w:r>
      <w:r>
        <w:rPr>
          <w:color w:val="000000"/>
        </w:rPr>
        <w:t xml:space="preserve">περίπτωση α’ πιστοποιητικό εκδιδόμενο από τον </w:t>
      </w:r>
      <w:r>
        <w:rPr>
          <w:color w:val="000000"/>
          <w:lang w:val="en-US"/>
        </w:rPr>
        <w:t>e</w:t>
      </w:r>
      <w:r>
        <w:rPr>
          <w:color w:val="000000"/>
        </w:rPr>
        <w:t xml:space="preserve">-ΕΦΚΑ. Επιπλέον προσκομίζεται </w:t>
      </w:r>
      <w:r w:rsidRPr="002D2E8A">
        <w:rPr>
          <w:color w:val="000000"/>
        </w:rPr>
        <w:t xml:space="preserve">υπεύθυνη δήλωση του οικονομικού φορέα αναφορικά με τους οργανισμούς κοινωνικής </w:t>
      </w:r>
      <w:r w:rsidRPr="002D2E8A">
        <w:rPr>
          <w:color w:val="000000"/>
        </w:rPr>
        <w:lastRenderedPageBreak/>
        <w:t>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rPr>
        <w:t>.</w:t>
      </w:r>
    </w:p>
    <w:p w14:paraId="690D7BF9" w14:textId="5B6A5AF1" w:rsidR="00FE3C66" w:rsidRDefault="00FE3C66" w:rsidP="00FE3C66">
      <w:pPr>
        <w:rPr>
          <w:color w:val="000000"/>
        </w:rPr>
      </w:pPr>
      <w:r>
        <w:rPr>
          <w:b/>
          <w:bCs/>
          <w:color w:val="000000"/>
          <w:lang w:val="en-US"/>
        </w:rPr>
        <w:t>iii</w:t>
      </w:r>
      <w:r>
        <w:rPr>
          <w:b/>
          <w:bCs/>
          <w:color w:val="000000"/>
        </w:rPr>
        <w:t xml:space="preserve">) </w:t>
      </w:r>
      <w:r>
        <w:rPr>
          <w:color w:val="000000"/>
        </w:rPr>
        <w:t xml:space="preserve">Για την παράγραφο </w:t>
      </w:r>
      <w:r w:rsidRPr="002D2E8A">
        <w:rPr>
          <w:color w:val="000000"/>
        </w:rPr>
        <w:fldChar w:fldCharType="begin"/>
      </w:r>
      <w:r w:rsidRPr="002D2E8A">
        <w:rPr>
          <w:color w:val="000000"/>
        </w:rPr>
        <w:instrText xml:space="preserve"> REF _Ref503518036 \r \h  \* MERGEFORMAT </w:instrText>
      </w:r>
      <w:r w:rsidRPr="002D2E8A">
        <w:rPr>
          <w:color w:val="000000"/>
        </w:rPr>
      </w:r>
      <w:r w:rsidRPr="002D2E8A">
        <w:rPr>
          <w:color w:val="000000"/>
        </w:rPr>
        <w:fldChar w:fldCharType="separate"/>
      </w:r>
      <w:r w:rsidR="00CB4EC7">
        <w:rPr>
          <w:color w:val="000000"/>
        </w:rPr>
        <w:t>2.2.3.2</w:t>
      </w:r>
      <w:r w:rsidRPr="002D2E8A">
        <w:rPr>
          <w:color w:val="000000"/>
        </w:rPr>
        <w:fldChar w:fldCharType="end"/>
      </w:r>
      <w:r w:rsidRPr="002D2E8A">
        <w:rPr>
          <w:color w:val="000000"/>
        </w:rPr>
        <w:t xml:space="preserve"> </w:t>
      </w:r>
      <w:r>
        <w:rPr>
          <w:color w:val="000000"/>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55A0042" w14:textId="324B69F3" w:rsidR="00FE3C66" w:rsidRDefault="00FE3C66" w:rsidP="00FE3C66">
      <w:pPr>
        <w:rPr>
          <w:color w:val="000000"/>
        </w:rPr>
      </w:pPr>
      <w:r w:rsidRPr="00FA08C7">
        <w:rPr>
          <w:b/>
          <w:bCs/>
        </w:rPr>
        <w:t xml:space="preserve">γ) </w:t>
      </w:r>
      <w:r w:rsidRPr="00FA08C7">
        <w:rPr>
          <w:color w:val="000000"/>
        </w:rPr>
        <w:t>για την</w:t>
      </w:r>
      <w:r>
        <w:rPr>
          <w:color w:val="000000"/>
        </w:rPr>
        <w:t xml:space="preserve"> παράγραφο </w:t>
      </w:r>
      <w:r>
        <w:rPr>
          <w:color w:val="000000"/>
        </w:rPr>
        <w:fldChar w:fldCharType="begin"/>
      </w:r>
      <w:r>
        <w:rPr>
          <w:color w:val="000000"/>
        </w:rPr>
        <w:instrText xml:space="preserve"> REF _Ref496540586 \r \h </w:instrText>
      </w:r>
      <w:r>
        <w:rPr>
          <w:color w:val="000000"/>
        </w:rPr>
      </w:r>
      <w:r>
        <w:rPr>
          <w:color w:val="000000"/>
        </w:rPr>
        <w:fldChar w:fldCharType="separate"/>
      </w:r>
      <w:r w:rsidR="00CB4EC7">
        <w:rPr>
          <w:color w:val="000000"/>
        </w:rPr>
        <w:t>2.2.3.3</w:t>
      </w:r>
      <w:r>
        <w:rPr>
          <w:color w:val="000000"/>
        </w:rPr>
        <w:fldChar w:fldCharType="end"/>
      </w:r>
      <w:r>
        <w:rPr>
          <w:color w:val="000000"/>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C8C709" w14:textId="77777777" w:rsidR="00FE3C66" w:rsidRDefault="00FE3C66" w:rsidP="00FE3C66">
      <w:pPr>
        <w:rPr>
          <w:b/>
          <w:bCs/>
          <w:color w:val="000000"/>
        </w:rPr>
      </w:pPr>
      <w:r>
        <w:rPr>
          <w:color w:val="000000"/>
        </w:rPr>
        <w:t>Ιδίως οι οικονομικοί φορείς που είναι εγκατεστημένοι στην Ελλάδα προσκομίζουν:</w:t>
      </w:r>
    </w:p>
    <w:p w14:paraId="39885CB1" w14:textId="77777777" w:rsidR="00FE3C66" w:rsidRDefault="00FE3C66" w:rsidP="00FE3C66">
      <w:pPr>
        <w:rPr>
          <w:b/>
        </w:rPr>
      </w:pPr>
      <w:bookmarkStart w:id="150" w:name="_Hlk69240569"/>
      <w:r>
        <w:rPr>
          <w:b/>
          <w:bCs/>
          <w:lang w:val="en-US"/>
        </w:rPr>
        <w:t>i</w:t>
      </w:r>
      <w:r w:rsidRPr="00BD65F6">
        <w:rPr>
          <w:b/>
          <w:bCs/>
        </w:rPr>
        <w:t>)</w:t>
      </w:r>
      <w:r>
        <w:rPr>
          <w:bCs/>
        </w:rPr>
        <w:t xml:space="preserve"> Ενιαίο Πιστοποιητικό Δικαστικής Φερεγγυότητας</w:t>
      </w:r>
      <w:bookmarkEnd w:id="150"/>
      <w:r>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F58C386" w14:textId="77777777" w:rsidR="00FE3C66" w:rsidRDefault="00FE3C66" w:rsidP="00FE3C66">
      <w:pPr>
        <w:rPr>
          <w:b/>
          <w:bCs/>
          <w:color w:val="000000"/>
        </w:rPr>
      </w:pPr>
      <w:r>
        <w:rPr>
          <w:b/>
          <w:lang w:val="en-US"/>
        </w:rPr>
        <w:t>ii</w:t>
      </w:r>
      <w:r>
        <w:rPr>
          <w:b/>
        </w:rPr>
        <w:t xml:space="preserve">) </w:t>
      </w:r>
      <w:r>
        <w:rPr>
          <w:bCs/>
        </w:rPr>
        <w:t>Π</w:t>
      </w:r>
      <w: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4B51C19F" w14:textId="77777777" w:rsidR="00FE3C66" w:rsidRDefault="00FE3C66" w:rsidP="00FE3C66">
      <w:pPr>
        <w:rPr>
          <w:bCs/>
          <w:color w:val="000000"/>
        </w:rPr>
      </w:pPr>
      <w:r>
        <w:rPr>
          <w:b/>
          <w:bCs/>
          <w:color w:val="000000"/>
          <w:lang w:val="en-US"/>
        </w:rPr>
        <w:t>iii</w:t>
      </w:r>
      <w:r>
        <w:rPr>
          <w:b/>
          <w:bCs/>
          <w:color w:val="000000"/>
        </w:rPr>
        <w:t xml:space="preserve">) </w:t>
      </w:r>
      <w:r>
        <w:rPr>
          <w:color w:val="000000"/>
        </w:rPr>
        <w:t xml:space="preserve">Εκτύπωση της καρτέλας “Στοιχεία Μητρώου/ Επιχείρησης” </w:t>
      </w:r>
      <w:r>
        <w:rPr>
          <w:bCs/>
        </w:rPr>
        <w:t>από την ηλεκτρονική πλατφόρμα της Ανεξάρτητης Αρχής Δημοσίων Εσόδων</w:t>
      </w:r>
      <w:r>
        <w:rPr>
          <w:color w:val="000000"/>
        </w:rPr>
        <w:t xml:space="preserve">, όπως αυτά εμφανίζονται στο taxisnet, από την οποία να προκύπτει η </w:t>
      </w:r>
      <w:r>
        <w:rPr>
          <w:bCs/>
          <w:color w:val="000000"/>
        </w:rPr>
        <w:t>μη αναστολή της επιχειρηματικής δραστηριότητάς τους.</w:t>
      </w:r>
    </w:p>
    <w:p w14:paraId="1A7DD7B7" w14:textId="77777777" w:rsidR="00FE3C66" w:rsidRDefault="00FE3C66" w:rsidP="00FE3C66">
      <w:pPr>
        <w:rPr>
          <w:b/>
          <w:color w:val="000000"/>
        </w:rPr>
      </w:pPr>
      <w:r>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8C950FC" w14:textId="49BB98BF" w:rsidR="00FE3C66" w:rsidRPr="005609B2" w:rsidRDefault="00FE3C66" w:rsidP="00FE3C66">
      <w:pPr>
        <w:rPr>
          <w:color w:val="000000"/>
        </w:rPr>
      </w:pPr>
      <w:r w:rsidRPr="005609B2">
        <w:rPr>
          <w:b/>
          <w:color w:val="000000"/>
        </w:rPr>
        <w:t>δ)</w:t>
      </w:r>
      <w:r w:rsidRPr="005609B2">
        <w:rPr>
          <w:color w:val="000000"/>
        </w:rPr>
        <w:t xml:space="preserve"> Για τις λοιπές περιπτώσεις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CB4EC7">
        <w:rPr>
          <w:color w:val="000000"/>
        </w:rPr>
        <w:t>2.2.3.3</w:t>
      </w:r>
      <w:r>
        <w:rPr>
          <w:color w:val="000000"/>
        </w:rPr>
        <w:fldChar w:fldCharType="end"/>
      </w:r>
      <w:r w:rsidRPr="005609B2">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0E34B4A8" w14:textId="61C37FB9" w:rsidR="00FE3C66" w:rsidRDefault="00FE3C66" w:rsidP="00FE3C66">
      <w:pPr>
        <w:tabs>
          <w:tab w:val="left" w:pos="1980"/>
        </w:tabs>
        <w:rPr>
          <w:color w:val="000000"/>
        </w:rPr>
      </w:pPr>
      <w:r w:rsidRPr="005609B2">
        <w:rPr>
          <w:b/>
          <w:bCs/>
          <w:color w:val="000000"/>
        </w:rPr>
        <w:t>ε)</w:t>
      </w:r>
      <w:r w:rsidRPr="005609B2">
        <w:rPr>
          <w:color w:val="000000"/>
        </w:rPr>
        <w:t xml:space="preserve"> </w:t>
      </w:r>
      <w:r>
        <w:t>για την παράγραφο</w:t>
      </w:r>
      <w:r w:rsidR="00ED6138" w:rsidRPr="00ED6138">
        <w:t xml:space="preserve"> 2.2.3.8</w:t>
      </w:r>
      <w:r>
        <w:t xml:space="preserve"> υπεύθυνη δήλωση του προσφέροντος οικονομικού φορέα </w:t>
      </w:r>
      <w:r w:rsidRPr="00591B46">
        <w:t>περί μη επιβολής σε βάρος του της κύρωσης</w:t>
      </w:r>
      <w:r>
        <w:t xml:space="preserve"> </w:t>
      </w:r>
      <w:r w:rsidRPr="00591B46">
        <w:t xml:space="preserve">του οριζόντιου αποκλεισμού, σύμφωνα τις διατάξεις </w:t>
      </w:r>
      <w:r>
        <w:t xml:space="preserve">της </w:t>
      </w:r>
      <w:r w:rsidRPr="00591B46">
        <w:t>κείμενης νομοθεσίας</w:t>
      </w:r>
      <w:r w:rsidRPr="005609B2">
        <w:rPr>
          <w:color w:val="000000"/>
        </w:rPr>
        <w:t>.</w:t>
      </w:r>
    </w:p>
    <w:p w14:paraId="17035418" w14:textId="77777777" w:rsidR="00FE3C66" w:rsidRDefault="00FE3C66" w:rsidP="00FE3C66">
      <w:pPr>
        <w:tabs>
          <w:tab w:val="left" w:pos="1980"/>
        </w:tabs>
        <w:rPr>
          <w:color w:val="000000"/>
        </w:rPr>
      </w:pPr>
      <w:r>
        <w:rPr>
          <w:color w:val="000000"/>
        </w:rPr>
        <w:t>Συγκεκριμένα, προσκομίζονται:</w:t>
      </w:r>
    </w:p>
    <w:p w14:paraId="75BDE5FF" w14:textId="60AEA6D4" w:rsidR="00FE3C66" w:rsidRDefault="00FE3C66" w:rsidP="00FE3C66">
      <w:pPr>
        <w:tabs>
          <w:tab w:val="left" w:pos="1980"/>
        </w:tabs>
        <w:rPr>
          <w:color w:val="000000"/>
        </w:rPr>
      </w:pPr>
      <w:r>
        <w:rPr>
          <w:b/>
          <w:bCs/>
          <w:color w:val="000000"/>
          <w:lang w:val="en-US"/>
        </w:rPr>
        <w:t>i</w:t>
      </w:r>
      <w:r>
        <w:rPr>
          <w:b/>
          <w:bCs/>
          <w:color w:val="000000"/>
        </w:rPr>
        <w:t xml:space="preserve">) </w:t>
      </w:r>
      <w:r w:rsidRPr="00A7211D">
        <w:rPr>
          <w:color w:val="000000"/>
        </w:rPr>
        <w:t xml:space="preserve">Για </w:t>
      </w:r>
      <w:r>
        <w:rPr>
          <w:color w:val="000000"/>
        </w:rPr>
        <w:t>την απόδειξη της εξαίρεσης από την υποχρέωση ονομαστικοποίησης των μετοχών τους κατά την περ. α) της παραγράφου</w:t>
      </w:r>
      <w:r w:rsidR="00ED6138" w:rsidRPr="00ED6138">
        <w:rPr>
          <w:color w:val="000000"/>
        </w:rPr>
        <w:t xml:space="preserve"> 2.2.3.4</w:t>
      </w:r>
      <w:r>
        <w:rPr>
          <w:color w:val="000000"/>
        </w:rPr>
        <w:t xml:space="preserve"> βεβαίωση του αρμοδίου Χρηματιστηρίου. </w:t>
      </w:r>
    </w:p>
    <w:p w14:paraId="112D5A35" w14:textId="37C04E6E" w:rsidR="00FE3C66" w:rsidRDefault="00FE3C66" w:rsidP="00FE3C66">
      <w:pPr>
        <w:tabs>
          <w:tab w:val="left" w:pos="1980"/>
        </w:tabs>
        <w:rPr>
          <w:color w:val="000000"/>
        </w:rPr>
      </w:pPr>
      <w:r>
        <w:rPr>
          <w:b/>
          <w:bCs/>
          <w:color w:val="000000"/>
          <w:lang w:val="en-US"/>
        </w:rPr>
        <w:t>ii</w:t>
      </w:r>
      <w:r w:rsidRPr="00772B99">
        <w:rPr>
          <w:b/>
          <w:bCs/>
          <w:color w:val="000000"/>
        </w:rPr>
        <w:t xml:space="preserve">) </w:t>
      </w:r>
      <w:r>
        <w:rPr>
          <w:color w:val="000000"/>
        </w:rPr>
        <w:t>Ό</w:t>
      </w:r>
      <w:r w:rsidRPr="00772B99">
        <w:rPr>
          <w:color w:val="000000"/>
        </w:rPr>
        <w:t>σον αφορά την εξαίρεση της περ. β) της παραγράφου</w:t>
      </w:r>
      <w:r w:rsidR="00ED6138" w:rsidRPr="00ED6138">
        <w:rPr>
          <w:color w:val="000000"/>
        </w:rPr>
        <w:t xml:space="preserve"> 2.2.3.4</w:t>
      </w:r>
      <w:r w:rsidRPr="00772B99">
        <w:rPr>
          <w:color w:val="000000"/>
        </w:rPr>
        <w:t>, γ</w:t>
      </w:r>
      <w:r>
        <w:rPr>
          <w:color w:val="000000"/>
        </w:rPr>
        <w:t xml:space="preserve">ια την απόδειξη του ελέγχου δικαιωμάτων ψήφου </w:t>
      </w:r>
      <w:r w:rsidRPr="00A7211D">
        <w:rPr>
          <w:color w:val="000000"/>
        </w:rPr>
        <w:t xml:space="preserve">υπεύθυνη δήλωση της ελεγχόμενης εταιρείας και, εάν αυτή είναι διαφορετική του </w:t>
      </w:r>
      <w:r>
        <w:rPr>
          <w:color w:val="000000"/>
        </w:rPr>
        <w:t>προσωρινού</w:t>
      </w:r>
      <w:r w:rsidRPr="00772B99">
        <w:rPr>
          <w:color w:val="000000"/>
        </w:rPr>
        <w:t xml:space="preserve"> </w:t>
      </w:r>
      <w:r w:rsidRPr="00A7211D">
        <w:rPr>
          <w:color w:val="000000"/>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rPr>
        <w:t xml:space="preserve"> στην παράγραφο</w:t>
      </w:r>
      <w:r w:rsidR="00ED6138" w:rsidRPr="00ED6138">
        <w:rPr>
          <w:color w:val="000000"/>
        </w:rPr>
        <w:t xml:space="preserve"> 2.2.3.</w:t>
      </w:r>
      <w:r w:rsidR="00ED6138" w:rsidRPr="00AD3C8A">
        <w:rPr>
          <w:color w:val="000000"/>
        </w:rPr>
        <w:t>4</w:t>
      </w:r>
      <w:r>
        <w:rPr>
          <w:color w:val="000000"/>
        </w:rPr>
        <w:t>.</w:t>
      </w:r>
    </w:p>
    <w:p w14:paraId="13EA4C64" w14:textId="77777777" w:rsidR="00FE3C66" w:rsidRPr="00E24552" w:rsidRDefault="00FE3C66" w:rsidP="00FE3C66">
      <w:pPr>
        <w:tabs>
          <w:tab w:val="left" w:pos="1980"/>
        </w:tabs>
        <w:rPr>
          <w:color w:val="000000"/>
        </w:rPr>
      </w:pPr>
      <w:r>
        <w:rPr>
          <w:b/>
          <w:bCs/>
          <w:color w:val="000000"/>
          <w:lang w:val="en-US"/>
        </w:rPr>
        <w:t>iii</w:t>
      </w:r>
      <w:r w:rsidRPr="00772B99">
        <w:rPr>
          <w:b/>
          <w:bCs/>
          <w:color w:val="000000"/>
        </w:rPr>
        <w:t>)</w:t>
      </w:r>
      <w:r w:rsidRPr="00E24552">
        <w:rPr>
          <w:color w:val="000000"/>
        </w:rPr>
        <w:t xml:space="preserve"> Δικαιολογητικά ονομαστικοποίησης μετοχών</w:t>
      </w:r>
      <w:r>
        <w:rPr>
          <w:color w:val="000000"/>
        </w:rPr>
        <w:t xml:space="preserve"> του προσωρινού αναδόχου:</w:t>
      </w:r>
    </w:p>
    <w:p w14:paraId="1E816774" w14:textId="77777777" w:rsidR="00FE3C66" w:rsidRPr="00E24552" w:rsidRDefault="00FE3C66" w:rsidP="00FE3C66">
      <w:pPr>
        <w:tabs>
          <w:tab w:val="left" w:pos="1980"/>
        </w:tabs>
        <w:rPr>
          <w:color w:val="000000"/>
        </w:rPr>
      </w:pPr>
      <w:r w:rsidRPr="00E24552">
        <w:rPr>
          <w:color w:val="000000"/>
        </w:rPr>
        <w:lastRenderedPageBreak/>
        <w:t>- Πιστοποιητικό αρμόδιας αρχής του κράτους της έδρας, από το οποίο να προκύπτει ότι οι μετοχές είναι ονομαστικές</w:t>
      </w:r>
      <w:r>
        <w:rPr>
          <w:color w:val="000000"/>
        </w:rPr>
        <w:t>,</w:t>
      </w:r>
      <w:r w:rsidRPr="00E24552">
        <w:rPr>
          <w:color w:val="000000"/>
        </w:rPr>
        <w:t xml:space="preserve"> που να έχει εκδοθεί έως τριάντα (30) εργάσιμες ημέρες πριν από την υποβολή του.</w:t>
      </w:r>
    </w:p>
    <w:p w14:paraId="656A9FC9" w14:textId="77777777" w:rsidR="00FE3C66" w:rsidRPr="00E24552" w:rsidRDefault="00FE3C66" w:rsidP="00FE3C66">
      <w:pPr>
        <w:tabs>
          <w:tab w:val="left" w:pos="1980"/>
        </w:tabs>
        <w:rPr>
          <w:color w:val="000000"/>
        </w:rPr>
      </w:pPr>
      <w:r w:rsidRPr="00E24552">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680C945" w14:textId="77777777" w:rsidR="00FE3C66" w:rsidRPr="00E24552" w:rsidRDefault="00FE3C66" w:rsidP="00FE3C66">
      <w:pPr>
        <w:tabs>
          <w:tab w:val="left" w:pos="1980"/>
        </w:tabs>
        <w:rPr>
          <w:color w:val="000000"/>
        </w:rPr>
      </w:pPr>
      <w:r w:rsidRPr="00E24552">
        <w:rPr>
          <w:color w:val="000000"/>
        </w:rPr>
        <w:t>Ειδικότερα:</w:t>
      </w:r>
    </w:p>
    <w:p w14:paraId="55B64172" w14:textId="77777777" w:rsidR="00FE3C66" w:rsidRPr="00E24552" w:rsidRDefault="00FE3C66" w:rsidP="00FE3C66">
      <w:pPr>
        <w:tabs>
          <w:tab w:val="left" w:pos="1980"/>
        </w:tabs>
        <w:rPr>
          <w:color w:val="000000"/>
        </w:rPr>
      </w:pPr>
      <w:r>
        <w:rPr>
          <w:b/>
          <w:color w:val="000000"/>
        </w:rPr>
        <w:t xml:space="preserve">- </w:t>
      </w:r>
      <w:r>
        <w:rPr>
          <w:color w:val="000000"/>
        </w:rPr>
        <w:t xml:space="preserve">Όσον αφορά στις </w:t>
      </w:r>
      <w:r w:rsidRPr="000A0FD7">
        <w:rPr>
          <w:b/>
          <w:color w:val="000000"/>
        </w:rPr>
        <w:t>εγκατεστημένες στην Ελλάδα ανώνυμες εταιρείες</w:t>
      </w:r>
      <w:r>
        <w:rPr>
          <w:color w:val="000000"/>
        </w:rPr>
        <w:t xml:space="preserve"> υποβάλλεται</w:t>
      </w:r>
      <w:r w:rsidRPr="00E24552">
        <w:rPr>
          <w:color w:val="000000"/>
        </w:rPr>
        <w:t xml:space="preserve"> πιστοποιητικό του Γ.Ε.Μ.Η. από το οποίο να προκύπτει ότι οι μετοχές </w:t>
      </w:r>
      <w:r>
        <w:rPr>
          <w:color w:val="000000"/>
        </w:rPr>
        <w:t xml:space="preserve">τους </w:t>
      </w:r>
      <w:r w:rsidRPr="00E24552">
        <w:rPr>
          <w:color w:val="000000"/>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BF98309" w14:textId="77777777" w:rsidR="00FE3C66" w:rsidRPr="00E24552" w:rsidRDefault="00FE3C66" w:rsidP="00FE3C66">
      <w:pPr>
        <w:tabs>
          <w:tab w:val="left" w:pos="1980"/>
        </w:tabs>
        <w:rPr>
          <w:color w:val="000000"/>
        </w:rPr>
      </w:pPr>
      <w:r>
        <w:rPr>
          <w:b/>
          <w:color w:val="000000"/>
        </w:rPr>
        <w:t xml:space="preserve">- </w:t>
      </w:r>
      <w:r w:rsidRPr="00E24552">
        <w:rPr>
          <w:color w:val="000000"/>
        </w:rPr>
        <w:t xml:space="preserve">Όσον αφορά </w:t>
      </w:r>
      <w:r>
        <w:rPr>
          <w:color w:val="000000"/>
        </w:rPr>
        <w:t>σ</w:t>
      </w:r>
      <w:r w:rsidRPr="00E24552">
        <w:rPr>
          <w:color w:val="000000"/>
        </w:rPr>
        <w:t>τις</w:t>
      </w:r>
      <w:r>
        <w:rPr>
          <w:color w:val="000000"/>
        </w:rPr>
        <w:t xml:space="preserve"> </w:t>
      </w:r>
      <w:r w:rsidRPr="003C4424">
        <w:rPr>
          <w:b/>
          <w:color w:val="000000"/>
        </w:rPr>
        <w:t>αλλοδαπές ανώνυμες εταιρίες ή αλλοδαπά νομικά πρόσωπα που αντιστοιχούν σε ανώνυμες εταιρείες</w:t>
      </w:r>
      <w:r>
        <w:rPr>
          <w:color w:val="000000"/>
        </w:rPr>
        <w:t>:</w:t>
      </w:r>
    </w:p>
    <w:p w14:paraId="3E24DB31" w14:textId="77777777" w:rsidR="00FE3C66" w:rsidRPr="000A0FD7" w:rsidRDefault="00FE3C66" w:rsidP="00FE3C66">
      <w:pPr>
        <w:tabs>
          <w:tab w:val="left" w:pos="1980"/>
        </w:tabs>
        <w:rPr>
          <w:b/>
          <w:color w:val="000000"/>
        </w:rPr>
      </w:pPr>
      <w:r>
        <w:rPr>
          <w:b/>
          <w:color w:val="000000"/>
        </w:rPr>
        <w:t>Α</w:t>
      </w:r>
      <w:r w:rsidRPr="000A0FD7">
        <w:rPr>
          <w:b/>
          <w:color w:val="000000"/>
        </w:rPr>
        <w:t xml:space="preserve">) εφόσον έχουν κατά το δίκαιο της έδρας τους ονομαστικές μετοχές,  </w:t>
      </w:r>
      <w:r>
        <w:rPr>
          <w:b/>
          <w:color w:val="000000"/>
        </w:rPr>
        <w:t>προσκομίζουν</w:t>
      </w:r>
      <w:r w:rsidRPr="000A0FD7">
        <w:rPr>
          <w:b/>
          <w:color w:val="000000"/>
        </w:rPr>
        <w:t xml:space="preserve"> :</w:t>
      </w:r>
    </w:p>
    <w:p w14:paraId="26F9C85C" w14:textId="77777777" w:rsidR="00FE3C66" w:rsidRPr="00E24552" w:rsidRDefault="00FE3C66" w:rsidP="00FE3C66">
      <w:pPr>
        <w:tabs>
          <w:tab w:val="left" w:pos="1980"/>
        </w:tabs>
        <w:rPr>
          <w:color w:val="000000"/>
        </w:rPr>
      </w:pPr>
      <w:r>
        <w:rPr>
          <w:color w:val="000000"/>
          <w:lang w:val="en-US"/>
        </w:rPr>
        <w:t>i</w:t>
      </w:r>
      <w:r w:rsidRPr="00A7211D">
        <w:rPr>
          <w:color w:val="000000"/>
        </w:rPr>
        <w:t>)</w:t>
      </w:r>
      <w:r w:rsidRPr="00E24552">
        <w:rPr>
          <w:color w:val="000000"/>
        </w:rPr>
        <w:t xml:space="preserve"> Πιστοποιητικό αρμόδιας αρχής του κράτους της έδρας, από το οποίο να προκύπτει ότι οι μετοχές </w:t>
      </w:r>
      <w:r>
        <w:rPr>
          <w:color w:val="000000"/>
        </w:rPr>
        <w:t xml:space="preserve">τους </w:t>
      </w:r>
      <w:r w:rsidRPr="00E24552">
        <w:rPr>
          <w:color w:val="000000"/>
        </w:rPr>
        <w:t>είναι ονομαστικές</w:t>
      </w:r>
    </w:p>
    <w:p w14:paraId="578837EE" w14:textId="77777777" w:rsidR="00FE3C66" w:rsidRPr="00E24552" w:rsidRDefault="00FE3C66" w:rsidP="00FE3C66">
      <w:pPr>
        <w:tabs>
          <w:tab w:val="left" w:pos="1980"/>
        </w:tabs>
        <w:rPr>
          <w:color w:val="000000"/>
        </w:rPr>
      </w:pPr>
      <w:r>
        <w:rPr>
          <w:color w:val="000000"/>
          <w:lang w:val="en-US"/>
        </w:rPr>
        <w:t>ii</w:t>
      </w:r>
      <w:r w:rsidRPr="00A7211D">
        <w:rPr>
          <w:color w:val="000000"/>
        </w:rPr>
        <w:t>)</w:t>
      </w:r>
      <w:r w:rsidRPr="00E24552">
        <w:rPr>
          <w:color w:val="000000"/>
        </w:rPr>
        <w:t xml:space="preserve"> Αναλυτική κατάσταση μετόχων, με</w:t>
      </w:r>
      <w:r>
        <w:rPr>
          <w:color w:val="000000"/>
        </w:rPr>
        <w:t xml:space="preserve"> τον</w:t>
      </w:r>
      <w:r w:rsidRPr="00E24552">
        <w:rPr>
          <w:color w:val="000000"/>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FD67C61" w14:textId="77777777" w:rsidR="00FE3C66" w:rsidRPr="00E24552" w:rsidRDefault="00FE3C66" w:rsidP="00FE3C66">
      <w:pPr>
        <w:tabs>
          <w:tab w:val="left" w:pos="1980"/>
        </w:tabs>
        <w:rPr>
          <w:color w:val="000000"/>
        </w:rPr>
      </w:pPr>
      <w:r>
        <w:rPr>
          <w:color w:val="000000"/>
          <w:lang w:val="en-US"/>
        </w:rPr>
        <w:t>iii</w:t>
      </w:r>
      <w:r w:rsidRPr="00A7211D">
        <w:rPr>
          <w:color w:val="000000"/>
        </w:rPr>
        <w:t xml:space="preserve">) </w:t>
      </w:r>
      <w:r w:rsidRPr="00E24552">
        <w:rPr>
          <w:color w:val="00000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026E63B1" w14:textId="77777777" w:rsidR="00FE3C66" w:rsidRPr="00CC5053" w:rsidRDefault="00FE3C66" w:rsidP="00FE3C66">
      <w:pPr>
        <w:tabs>
          <w:tab w:val="left" w:pos="1980"/>
        </w:tabs>
        <w:rPr>
          <w:b/>
          <w:color w:val="000000"/>
        </w:rPr>
      </w:pPr>
      <w:r w:rsidRPr="00CC5053">
        <w:rPr>
          <w:b/>
          <w:color w:val="000000"/>
        </w:rPr>
        <w:t xml:space="preserve">Β)  </w:t>
      </w:r>
      <w:r>
        <w:rPr>
          <w:b/>
          <w:color w:val="000000"/>
        </w:rPr>
        <w:t xml:space="preserve">εφόσον </w:t>
      </w:r>
      <w:r w:rsidRPr="00CC5053">
        <w:rPr>
          <w:b/>
          <w:color w:val="000000"/>
        </w:rPr>
        <w:t>δεν έχουν υποχρέωση ονομαστικοποίησης μετοχών ή δεν προβλέπεται η ονομαστικοποίηση των μετοχών, προσκομίζουν:</w:t>
      </w:r>
    </w:p>
    <w:p w14:paraId="5FF33798" w14:textId="77777777" w:rsidR="00FE3C66" w:rsidRPr="007C1C9C" w:rsidRDefault="00FE3C66" w:rsidP="00FE3C66">
      <w:pPr>
        <w:tabs>
          <w:tab w:val="left" w:pos="1980"/>
        </w:tabs>
        <w:rPr>
          <w:color w:val="000000"/>
        </w:rPr>
      </w:pPr>
      <w:r w:rsidRPr="007C1C9C">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0A8A834" w14:textId="77777777" w:rsidR="00FE3C66" w:rsidRPr="007C1C9C" w:rsidRDefault="00FE3C66" w:rsidP="00FE3C66">
      <w:pPr>
        <w:tabs>
          <w:tab w:val="left" w:pos="1980"/>
        </w:tabs>
        <w:rPr>
          <w:color w:val="000000"/>
        </w:rPr>
      </w:pPr>
      <w:r w:rsidRPr="007C1C9C">
        <w:rPr>
          <w:color w:val="000000"/>
        </w:rPr>
        <w:t>ii) έγκυρη και ενημερωμένη κατάσταση προσώπων που κατέχουν τουλάχιστον 1% των μετοχών ή δικαιωμάτων ψήφου,</w:t>
      </w:r>
    </w:p>
    <w:p w14:paraId="31497F2D" w14:textId="77777777" w:rsidR="00FE3C66" w:rsidRPr="007C1C9C" w:rsidRDefault="00FE3C66" w:rsidP="00FE3C66">
      <w:pPr>
        <w:tabs>
          <w:tab w:val="left" w:pos="1980"/>
        </w:tabs>
        <w:rPr>
          <w:color w:val="000000"/>
        </w:rPr>
      </w:pPr>
      <w:r w:rsidRPr="007C1C9C">
        <w:rPr>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6BA0A23C" w14:textId="77777777" w:rsidR="00FE3C66" w:rsidRPr="007C1C9C" w:rsidRDefault="00FE3C66" w:rsidP="00FE3C66">
      <w:pPr>
        <w:tabs>
          <w:tab w:val="left" w:pos="1980"/>
        </w:tabs>
        <w:rPr>
          <w:color w:val="000000"/>
        </w:rPr>
      </w:pPr>
      <w:r w:rsidRPr="007C1C9C">
        <w:rPr>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0C7CBD2E" w14:textId="77777777" w:rsidR="00FE3C66" w:rsidRDefault="00FE3C66" w:rsidP="00FE3C66">
      <w:pPr>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3.1.2 της παρούσας</w:t>
      </w:r>
      <w:r w:rsidRPr="00CC5053">
        <w:rPr>
          <w:b/>
          <w:color w:val="000000"/>
        </w:rPr>
        <w:t>.</w:t>
      </w:r>
    </w:p>
    <w:p w14:paraId="2872380C" w14:textId="77777777" w:rsidR="00FE3C66" w:rsidRDefault="00FE3C66" w:rsidP="00FE3C66">
      <w:pPr>
        <w:rPr>
          <w:color w:val="000000"/>
        </w:rPr>
      </w:pPr>
      <w:r w:rsidRPr="00C11E79">
        <w:rPr>
          <w:color w:val="000000"/>
        </w:rPr>
        <w:lastRenderedPageBreak/>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rPr>
        <w:t xml:space="preserve"> </w:t>
      </w:r>
      <w:r w:rsidRPr="002D2E8A">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2D2E8A">
        <w:rPr>
          <w:color w:val="000000"/>
        </w:rPr>
        <w:cr/>
      </w:r>
    </w:p>
    <w:p w14:paraId="40DCEFE3" w14:textId="77777777" w:rsidR="00FE3C66" w:rsidRPr="008B18E4" w:rsidRDefault="00FE3C66" w:rsidP="007E6B8F"/>
    <w:p w14:paraId="76EBB4E6" w14:textId="6DCF8208" w:rsidR="007E6B8F" w:rsidRPr="00603221" w:rsidRDefault="008E331E" w:rsidP="007E6B8F">
      <w:pPr>
        <w:rPr>
          <w:b/>
        </w:rPr>
      </w:pPr>
      <w:r w:rsidRPr="00897475">
        <w:rPr>
          <w:b/>
          <w:bCs/>
          <w:lang w:val="en-US"/>
        </w:rPr>
        <w:t>B</w:t>
      </w:r>
      <w:r w:rsidRPr="00897475">
        <w:rPr>
          <w:b/>
          <w:bCs/>
        </w:rPr>
        <w:t>.2.</w:t>
      </w:r>
      <w:r w:rsidRPr="00897475">
        <w:t xml:space="preserve"> </w:t>
      </w:r>
      <w:r w:rsidR="007E6B8F" w:rsidRPr="00603221">
        <w:rPr>
          <w:b/>
        </w:rPr>
        <w:t xml:space="preserve">Για την απόδειξη της απαίτησης της παραγράφου </w:t>
      </w:r>
      <w:r w:rsidR="007E6B8F" w:rsidRPr="00603221">
        <w:rPr>
          <w:b/>
        </w:rPr>
        <w:fldChar w:fldCharType="begin"/>
      </w:r>
      <w:r w:rsidR="007E6B8F" w:rsidRPr="00603221">
        <w:rPr>
          <w:b/>
        </w:rPr>
        <w:instrText xml:space="preserve"> REF _Ref496541206 \r \h </w:instrText>
      </w:r>
      <w:r w:rsidR="007E6B8F" w:rsidRPr="006719D5">
        <w:rPr>
          <w:b/>
        </w:rPr>
        <w:instrText xml:space="preserve"> \* MERGEFORMAT </w:instrText>
      </w:r>
      <w:r w:rsidR="007E6B8F" w:rsidRPr="00603221">
        <w:rPr>
          <w:b/>
        </w:rPr>
      </w:r>
      <w:r w:rsidR="007E6B8F" w:rsidRPr="00603221">
        <w:rPr>
          <w:b/>
        </w:rPr>
        <w:fldChar w:fldCharType="separate"/>
      </w:r>
      <w:r w:rsidR="00CB4EC7">
        <w:rPr>
          <w:b/>
        </w:rPr>
        <w:t>2.2.4</w:t>
      </w:r>
      <w:r w:rsidR="007E6B8F" w:rsidRPr="00603221">
        <w:rPr>
          <w:b/>
        </w:rPr>
        <w:fldChar w:fldCharType="end"/>
      </w:r>
      <w:r w:rsidR="007E6B8F" w:rsidRPr="00603221">
        <w:rPr>
          <w:b/>
        </w:rPr>
        <w:t xml:space="preserve"> (απόδειξη καταλληλόλητας για την άσκηση επαγγελματικής δραστηριότητας) </w:t>
      </w:r>
      <w:r w:rsidR="00A623EF" w:rsidRPr="00603221">
        <w:rPr>
          <w:b/>
        </w:rPr>
        <w:t xml:space="preserve">οι οικονομικοί φορείς </w:t>
      </w:r>
      <w:r w:rsidR="007E6B8F" w:rsidRPr="00603221">
        <w:rPr>
          <w:b/>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E6B8F" w:rsidRPr="000E0E0B" w14:paraId="468BA6DF" w14:textId="77777777" w:rsidTr="007E6B8F">
        <w:trPr>
          <w:trHeight w:val="711"/>
        </w:trPr>
        <w:tc>
          <w:tcPr>
            <w:tcW w:w="675" w:type="dxa"/>
            <w:shd w:val="clear" w:color="auto" w:fill="D9D9D9"/>
          </w:tcPr>
          <w:p w14:paraId="4B87C8CD" w14:textId="77777777" w:rsidR="007E6B8F" w:rsidRPr="00603221" w:rsidRDefault="007E6B8F" w:rsidP="007E6B8F">
            <w:pPr>
              <w:rPr>
                <w:b/>
              </w:rPr>
            </w:pPr>
            <w:r w:rsidRPr="00603221">
              <w:rPr>
                <w:b/>
              </w:rPr>
              <w:t>1.</w:t>
            </w:r>
          </w:p>
        </w:tc>
        <w:tc>
          <w:tcPr>
            <w:tcW w:w="9180" w:type="dxa"/>
            <w:shd w:val="clear" w:color="auto" w:fill="D9D9D9"/>
          </w:tcPr>
          <w:p w14:paraId="332F3405" w14:textId="7168374C" w:rsidR="007E6B8F" w:rsidRPr="001757D5" w:rsidRDefault="007E6B8F" w:rsidP="007E6B8F">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7E6B8F">
              <w:rPr>
                <w:rFonts w:cs="Tahoma"/>
                <w:b/>
                <w:bCs/>
                <w:sz w:val="22"/>
                <w:szCs w:val="22"/>
              </w:rPr>
              <w:t xml:space="preserve">των προς παροχή υπηρεσιών, </w:t>
            </w:r>
            <w:r w:rsidR="00A623EF">
              <w:rPr>
                <w:rFonts w:cs="Tahoma"/>
                <w:b/>
                <w:bCs/>
                <w:sz w:val="22"/>
                <w:szCs w:val="22"/>
              </w:rPr>
              <w:t xml:space="preserve">σύμφωνα με τα αναφερόμενα </w:t>
            </w:r>
            <w:r w:rsidRPr="001757D5">
              <w:rPr>
                <w:rFonts w:cs="Tahoma"/>
                <w:b/>
                <w:bCs/>
                <w:iCs/>
                <w:sz w:val="22"/>
                <w:szCs w:val="22"/>
              </w:rPr>
              <w:t>στην παρ.</w:t>
            </w:r>
            <w:r w:rsidRPr="001757D5">
              <w:rPr>
                <w:rFonts w:cs="Tahoma"/>
                <w:b/>
                <w:bCs/>
                <w:iCs/>
                <w:sz w:val="22"/>
                <w:szCs w:val="22"/>
              </w:rPr>
              <w:fldChar w:fldCharType="begin"/>
            </w:r>
            <w:r w:rsidRPr="001757D5">
              <w:rPr>
                <w:rFonts w:cs="Tahoma"/>
                <w:b/>
                <w:bCs/>
                <w:iCs/>
                <w:sz w:val="22"/>
                <w:szCs w:val="22"/>
              </w:rPr>
              <w:instrText xml:space="preserve"> REF _Ref496541162 \r \h  \* MERGEFORMAT </w:instrText>
            </w:r>
            <w:r w:rsidRPr="001757D5">
              <w:rPr>
                <w:rFonts w:cs="Tahoma"/>
                <w:b/>
                <w:bCs/>
                <w:iCs/>
                <w:sz w:val="22"/>
                <w:szCs w:val="22"/>
              </w:rPr>
            </w:r>
            <w:r w:rsidRPr="001757D5">
              <w:rPr>
                <w:rFonts w:cs="Tahoma"/>
                <w:b/>
                <w:bCs/>
                <w:iCs/>
                <w:sz w:val="22"/>
                <w:szCs w:val="22"/>
              </w:rPr>
              <w:fldChar w:fldCharType="separate"/>
            </w:r>
            <w:r w:rsidR="00CB4EC7">
              <w:rPr>
                <w:rFonts w:cs="Tahoma"/>
                <w:b/>
                <w:bCs/>
                <w:iCs/>
                <w:sz w:val="22"/>
                <w:szCs w:val="22"/>
              </w:rPr>
              <w:t>2.2.4</w:t>
            </w:r>
            <w:r w:rsidRPr="001757D5">
              <w:rPr>
                <w:rFonts w:cs="Tahoma"/>
                <w:b/>
                <w:bCs/>
                <w:iCs/>
                <w:sz w:val="22"/>
                <w:szCs w:val="22"/>
              </w:rPr>
              <w:fldChar w:fldCharType="end"/>
            </w:r>
          </w:p>
          <w:p w14:paraId="34EB6B99" w14:textId="77777777" w:rsidR="007E6B8F" w:rsidRPr="00603221" w:rsidRDefault="007E6B8F" w:rsidP="007E6B8F">
            <w:pPr>
              <w:autoSpaceDE w:val="0"/>
              <w:autoSpaceDN w:val="0"/>
              <w:adjustRightInd w:val="0"/>
              <w:rPr>
                <w:lang w:eastAsia="el-GR"/>
              </w:rPr>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7E6B8F" w:rsidRPr="000E0E0B" w14:paraId="64F05251" w14:textId="77777777" w:rsidTr="007E6B8F">
        <w:trPr>
          <w:trHeight w:val="1480"/>
        </w:trPr>
        <w:tc>
          <w:tcPr>
            <w:tcW w:w="675" w:type="dxa"/>
          </w:tcPr>
          <w:p w14:paraId="768D8E21" w14:textId="77777777" w:rsidR="007E6B8F" w:rsidRPr="00603221" w:rsidRDefault="007E6B8F" w:rsidP="007E6B8F">
            <w:r w:rsidRPr="00603221">
              <w:t>1.1</w:t>
            </w:r>
          </w:p>
        </w:tc>
        <w:tc>
          <w:tcPr>
            <w:tcW w:w="9180" w:type="dxa"/>
          </w:tcPr>
          <w:p w14:paraId="2F926F04" w14:textId="77777777" w:rsidR="00476406" w:rsidRPr="00872F65" w:rsidRDefault="00476406" w:rsidP="00476406">
            <w:pPr>
              <w:autoSpaceDE w:val="0"/>
              <w:autoSpaceDN w:val="0"/>
              <w:adjustRightInd w:val="0"/>
              <w:spacing w:after="0"/>
            </w:pPr>
            <w:r>
              <w:t>Π</w:t>
            </w:r>
            <w:r w:rsidRPr="00872F65">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FB9BD01" w14:textId="77777777" w:rsidR="00476406" w:rsidRPr="00872F65" w:rsidRDefault="00476406" w:rsidP="00476406">
            <w:pPr>
              <w:autoSpaceDE w:val="0"/>
              <w:autoSpaceDN w:val="0"/>
              <w:adjustRightInd w:val="0"/>
              <w:spacing w:after="0"/>
            </w:pPr>
            <w:r w:rsidRPr="00872F65">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3948CF5" w14:textId="77777777" w:rsidR="007E6B8F" w:rsidRPr="00603221" w:rsidRDefault="007E6B8F" w:rsidP="007E6B8F">
            <w:pPr>
              <w:autoSpaceDE w:val="0"/>
              <w:autoSpaceDN w:val="0"/>
              <w:adjustRightInd w:val="0"/>
              <w:spacing w:after="0"/>
              <w:rPr>
                <w:lang w:eastAsia="el-GR"/>
              </w:rPr>
            </w:pPr>
          </w:p>
        </w:tc>
      </w:tr>
    </w:tbl>
    <w:p w14:paraId="7292D9EB" w14:textId="77777777" w:rsidR="007E6B8F" w:rsidRDefault="007E6B8F" w:rsidP="007E6B8F">
      <w:pPr>
        <w:rPr>
          <w:b/>
        </w:rPr>
      </w:pPr>
    </w:p>
    <w:p w14:paraId="06BF0D2D" w14:textId="77777777" w:rsidR="007E6B8F" w:rsidRPr="0041248A" w:rsidRDefault="007E6B8F" w:rsidP="007E6B8F">
      <w:pPr>
        <w:rPr>
          <w:bCs/>
        </w:rPr>
      </w:pPr>
      <w:bookmarkStart w:id="151" w:name="_Hlk35424944"/>
      <w:r w:rsidRPr="0041248A">
        <w:rPr>
          <w:bCs/>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51"/>
    <w:p w14:paraId="6A69341D" w14:textId="77777777" w:rsidR="008E331E" w:rsidRPr="00897475" w:rsidRDefault="008E331E" w:rsidP="007E6B8F"/>
    <w:p w14:paraId="61012249" w14:textId="16A3BDD3" w:rsidR="00030C61" w:rsidRPr="00603221" w:rsidRDefault="008E331E" w:rsidP="00030C61">
      <w:pPr>
        <w:rPr>
          <w:b/>
        </w:rPr>
      </w:pPr>
      <w:r w:rsidRPr="00897475">
        <w:rPr>
          <w:b/>
          <w:bCs/>
        </w:rPr>
        <w:t>Β.3.</w:t>
      </w:r>
      <w:r w:rsidRPr="00897475">
        <w:t xml:space="preserve"> </w:t>
      </w:r>
      <w:r w:rsidR="00030C61" w:rsidRPr="00603221">
        <w:rPr>
          <w:b/>
        </w:rPr>
        <w:t xml:space="preserve">Για την απόδειξη της οικονομικής και χρηματοοικονομικής επάρκειας της παραγράφου </w:t>
      </w:r>
      <w:r w:rsidR="00030C61" w:rsidRPr="00603221">
        <w:rPr>
          <w:b/>
        </w:rPr>
        <w:fldChar w:fldCharType="begin"/>
      </w:r>
      <w:r w:rsidR="00030C61" w:rsidRPr="00603221">
        <w:rPr>
          <w:b/>
        </w:rPr>
        <w:instrText xml:space="preserve"> REF _Ref496541508 \r \h  \* MERGEFORMAT </w:instrText>
      </w:r>
      <w:r w:rsidR="00030C61" w:rsidRPr="00603221">
        <w:rPr>
          <w:b/>
        </w:rPr>
      </w:r>
      <w:r w:rsidR="00030C61" w:rsidRPr="00603221">
        <w:rPr>
          <w:b/>
        </w:rPr>
        <w:fldChar w:fldCharType="separate"/>
      </w:r>
      <w:r w:rsidR="00CB4EC7">
        <w:rPr>
          <w:b/>
        </w:rPr>
        <w:t>2.2.5</w:t>
      </w:r>
      <w:r w:rsidR="00030C61" w:rsidRPr="00603221">
        <w:rPr>
          <w:b/>
        </w:rPr>
        <w:fldChar w:fldCharType="end"/>
      </w:r>
      <w:r w:rsidR="00030C61" w:rsidRPr="00603221">
        <w:rPr>
          <w:b/>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30C61" w:rsidRPr="00A623EF" w14:paraId="5C1DF6BE" w14:textId="77777777" w:rsidTr="00030C61">
        <w:trPr>
          <w:trHeight w:val="711"/>
        </w:trPr>
        <w:tc>
          <w:tcPr>
            <w:tcW w:w="675" w:type="dxa"/>
            <w:shd w:val="clear" w:color="auto" w:fill="D9D9D9"/>
          </w:tcPr>
          <w:p w14:paraId="038D3DFD" w14:textId="77777777" w:rsidR="00030C61" w:rsidRPr="00603221" w:rsidRDefault="00030C61" w:rsidP="00030C61">
            <w:pPr>
              <w:rPr>
                <w:b/>
              </w:rPr>
            </w:pPr>
            <w:r w:rsidRPr="00603221">
              <w:rPr>
                <w:b/>
              </w:rPr>
              <w:lastRenderedPageBreak/>
              <w:t>2.</w:t>
            </w:r>
          </w:p>
        </w:tc>
        <w:tc>
          <w:tcPr>
            <w:tcW w:w="9180" w:type="dxa"/>
            <w:shd w:val="clear" w:color="auto" w:fill="D9D9D9"/>
          </w:tcPr>
          <w:p w14:paraId="5C8FC2DD" w14:textId="77777777" w:rsidR="00030C61" w:rsidRPr="00A623EF" w:rsidRDefault="00030C61" w:rsidP="00030C61">
            <w:pPr>
              <w:autoSpaceDE w:val="0"/>
              <w:autoSpaceDN w:val="0"/>
              <w:adjustRightInd w:val="0"/>
              <w:rPr>
                <w:b/>
                <w:bCs/>
              </w:rPr>
            </w:pPr>
            <w:r w:rsidRPr="00A623EF">
              <w:rPr>
                <w:b/>
                <w:lang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(2017-2018-2019), συνολικά μεγαλύτερο </w:t>
            </w:r>
            <w:r w:rsidR="00A623EF" w:rsidRPr="00A623EF">
              <w:rPr>
                <w:rFonts w:eastAsia="Times New Roman"/>
                <w:b/>
                <w:bCs/>
              </w:rPr>
              <w:t>από το 100% του προϋπολογισμού του υπό ανάθεση Έργου</w:t>
            </w:r>
            <w:r w:rsidR="00A623EF" w:rsidRPr="00A623EF">
              <w:rPr>
                <w:rFonts w:eastAsia="Times New Roman"/>
                <w:b/>
                <w:bCs/>
                <w:lang w:val="en-US"/>
              </w:rPr>
              <w:t> </w:t>
            </w:r>
            <w:r w:rsidR="00A623EF" w:rsidRPr="00A623EF">
              <w:rPr>
                <w:rFonts w:eastAsia="Times New Roman"/>
              </w:rPr>
              <w:t xml:space="preserve"> </w:t>
            </w:r>
            <w:r w:rsidR="00A623EF" w:rsidRPr="00A623EF">
              <w:rPr>
                <w:rFonts w:eastAsia="Times New Roman"/>
                <w:b/>
                <w:bCs/>
              </w:rPr>
              <w:t>μη περιλαμβανομένου του προϋπολογισμού του δικαιώματος προαίρεσης και του ΦΠΑ</w:t>
            </w:r>
            <w:r w:rsidRPr="00A623EF">
              <w:rPr>
                <w:b/>
                <w:bCs/>
                <w:lang w:eastAsia="el-GR"/>
              </w:rPr>
              <w:t>.</w:t>
            </w:r>
            <w:r w:rsidRPr="00A623EF">
              <w:rPr>
                <w:b/>
                <w:bCs/>
              </w:rPr>
              <w:t xml:space="preserve"> </w:t>
            </w:r>
          </w:p>
          <w:p w14:paraId="12337BB8" w14:textId="77777777" w:rsidR="00030C61" w:rsidRPr="00A623EF" w:rsidRDefault="00030C61" w:rsidP="00030C61">
            <w:pPr>
              <w:autoSpaceDE w:val="0"/>
              <w:autoSpaceDN w:val="0"/>
              <w:adjustRightInd w:val="0"/>
              <w:rPr>
                <w:lang w:eastAsia="el-GR"/>
              </w:rPr>
            </w:pPr>
            <w:r w:rsidRPr="00A623EF">
              <w:t>Οι οικονομικοί φορείς οφείλουν να αποδείξουν το ανωτέρω κριτήριο ποιοτικής επιλογής υποβάλλοντας τα ακόλουθα στοιχεία τεκμηρίωσης:</w:t>
            </w:r>
          </w:p>
        </w:tc>
      </w:tr>
      <w:tr w:rsidR="00030C61" w:rsidRPr="000E0E0B" w14:paraId="14934125" w14:textId="77777777" w:rsidTr="00030C6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8FBA02" w14:textId="77777777" w:rsidR="00030C61" w:rsidRPr="00603221" w:rsidRDefault="00030C61" w:rsidP="00030C61">
            <w:pPr>
              <w:rPr>
                <w:b/>
              </w:rPr>
            </w:pPr>
            <w:r w:rsidRPr="00603221">
              <w:rPr>
                <w:b/>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8DF902F" w14:textId="77777777" w:rsidR="00476406" w:rsidRDefault="00476406" w:rsidP="00476406">
            <w:r w:rsidRPr="002D2E8A">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53AB0A0E" w14:textId="77777777" w:rsidR="00476406" w:rsidRPr="002D2E8A" w:rsidRDefault="00476406" w:rsidP="00476406">
            <w:r w:rsidRPr="00CB7A20">
              <w:rPr>
                <w:rFonts w:eastAsia="Calibri"/>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3AD90A7" w14:textId="77777777" w:rsidR="00030C61" w:rsidRPr="00603221" w:rsidRDefault="00030C61" w:rsidP="00030C61">
            <w:pPr>
              <w:autoSpaceDE w:val="0"/>
              <w:autoSpaceDN w:val="0"/>
              <w:adjustRightInd w:val="0"/>
              <w:rPr>
                <w:b/>
                <w:lang w:eastAsia="el-GR"/>
              </w:rPr>
            </w:pPr>
          </w:p>
        </w:tc>
      </w:tr>
    </w:tbl>
    <w:p w14:paraId="7036E02F" w14:textId="77777777" w:rsidR="00030C61" w:rsidRDefault="00030C61" w:rsidP="007E6B8F"/>
    <w:p w14:paraId="044370AD" w14:textId="3EA5E22A" w:rsidR="00FB6E86" w:rsidRPr="00603221" w:rsidRDefault="008E331E" w:rsidP="00FB6E86">
      <w:pPr>
        <w:rPr>
          <w:b/>
        </w:rPr>
      </w:pPr>
      <w:r w:rsidRPr="00897475">
        <w:rPr>
          <w:b/>
          <w:bCs/>
        </w:rPr>
        <w:t>Β.4.</w:t>
      </w:r>
      <w:r w:rsidRPr="00897475">
        <w:t xml:space="preserve"> </w:t>
      </w:r>
      <w:r w:rsidR="00FB6E86" w:rsidRPr="00603221">
        <w:rPr>
          <w:b/>
        </w:rPr>
        <w:t xml:space="preserve">Για την απόδειξη της τεχνικής ικανότητας της παραγράφου </w:t>
      </w:r>
      <w:r w:rsidR="00042822">
        <w:rPr>
          <w:b/>
        </w:rPr>
        <w:fldChar w:fldCharType="begin"/>
      </w:r>
      <w:r w:rsidR="00042822">
        <w:rPr>
          <w:b/>
        </w:rPr>
        <w:instrText xml:space="preserve"> REF _Ref496541329 \r \h </w:instrText>
      </w:r>
      <w:r w:rsidR="00042822">
        <w:rPr>
          <w:b/>
        </w:rPr>
      </w:r>
      <w:r w:rsidR="00042822">
        <w:rPr>
          <w:b/>
        </w:rPr>
        <w:fldChar w:fldCharType="separate"/>
      </w:r>
      <w:r w:rsidR="00CB4EC7">
        <w:rPr>
          <w:b/>
        </w:rPr>
        <w:t>2.2.6</w:t>
      </w:r>
      <w:r w:rsidR="00042822">
        <w:rPr>
          <w:b/>
        </w:rPr>
        <w:fldChar w:fldCharType="end"/>
      </w:r>
      <w:r w:rsidR="00042822">
        <w:rPr>
          <w:b/>
        </w:rPr>
        <w:t xml:space="preserve"> </w:t>
      </w:r>
      <w:r w:rsidR="00FB6E86" w:rsidRPr="00603221">
        <w:rPr>
          <w:b/>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B6E86" w:rsidRPr="000E0E0B" w14:paraId="5071576F" w14:textId="77777777" w:rsidTr="00507A26">
        <w:trPr>
          <w:trHeight w:val="758"/>
        </w:trPr>
        <w:tc>
          <w:tcPr>
            <w:tcW w:w="675" w:type="dxa"/>
            <w:shd w:val="clear" w:color="auto" w:fill="D9D9D9"/>
          </w:tcPr>
          <w:p w14:paraId="2A464B3B" w14:textId="77777777" w:rsidR="00FB6E86" w:rsidRPr="00603221" w:rsidRDefault="00FB6E86" w:rsidP="00507A26">
            <w:pPr>
              <w:rPr>
                <w:b/>
              </w:rPr>
            </w:pPr>
            <w:r w:rsidRPr="00603221">
              <w:rPr>
                <w:b/>
              </w:rPr>
              <w:t>3</w:t>
            </w:r>
          </w:p>
        </w:tc>
        <w:tc>
          <w:tcPr>
            <w:tcW w:w="9180" w:type="dxa"/>
            <w:shd w:val="clear" w:color="auto" w:fill="D9D9D9"/>
          </w:tcPr>
          <w:p w14:paraId="65C0DA9E" w14:textId="0CE96749" w:rsidR="00FB6E86" w:rsidRPr="00895291" w:rsidRDefault="00FB6E86" w:rsidP="00507A26">
            <w:pPr>
              <w:pStyle w:val="Tabletext"/>
              <w:jc w:val="both"/>
              <w:rPr>
                <w:rFonts w:cs="Tahoma"/>
                <w:b/>
                <w:bCs/>
                <w:sz w:val="22"/>
                <w:szCs w:val="22"/>
              </w:rPr>
            </w:pPr>
            <w:r w:rsidRPr="00895291">
              <w:rPr>
                <w:rFonts w:cs="Tahoma"/>
                <w:b/>
                <w:bCs/>
                <w:sz w:val="22"/>
                <w:szCs w:val="22"/>
                <w:lang w:eastAsia="el-GR"/>
              </w:rPr>
              <w:t xml:space="preserve">Οι οικονομικοί φορείς που συμμετέχουν στη διαδικασία σύναψης της παρούσας απαιτείται </w:t>
            </w:r>
            <w:r w:rsidRPr="00895291">
              <w:rPr>
                <w:rFonts w:cs="Tahoma"/>
                <w:b/>
                <w:sz w:val="22"/>
                <w:szCs w:val="22"/>
                <w:lang w:eastAsia="el-GR"/>
              </w:rPr>
              <w:t>ν</w:t>
            </w:r>
            <w:r w:rsidRPr="00895291">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FB0404">
              <w:rPr>
                <w:rFonts w:cs="Tahoma"/>
                <w:b/>
                <w:bCs/>
                <w:iCs/>
                <w:sz w:val="22"/>
                <w:szCs w:val="22"/>
              </w:rPr>
              <w:t xml:space="preserve"> </w:t>
            </w:r>
            <w:r w:rsidR="00FB0404">
              <w:rPr>
                <w:rFonts w:cs="Tahoma"/>
                <w:b/>
                <w:bCs/>
                <w:iCs/>
                <w:sz w:val="22"/>
                <w:szCs w:val="22"/>
              </w:rPr>
              <w:fldChar w:fldCharType="begin"/>
            </w:r>
            <w:r w:rsidR="00FB0404">
              <w:rPr>
                <w:rFonts w:cs="Tahoma"/>
                <w:b/>
                <w:bCs/>
                <w:iCs/>
                <w:sz w:val="22"/>
                <w:szCs w:val="22"/>
              </w:rPr>
              <w:instrText xml:space="preserve"> REF _Ref62041189 \r \h </w:instrText>
            </w:r>
            <w:r w:rsidR="00FB0404">
              <w:rPr>
                <w:rFonts w:cs="Tahoma"/>
                <w:b/>
                <w:bCs/>
                <w:iCs/>
                <w:sz w:val="22"/>
                <w:szCs w:val="22"/>
              </w:rPr>
            </w:r>
            <w:r w:rsidR="00FB0404">
              <w:rPr>
                <w:rFonts w:cs="Tahoma"/>
                <w:b/>
                <w:bCs/>
                <w:iCs/>
                <w:sz w:val="22"/>
                <w:szCs w:val="22"/>
              </w:rPr>
              <w:fldChar w:fldCharType="separate"/>
            </w:r>
            <w:r w:rsidR="00CB4EC7">
              <w:rPr>
                <w:rFonts w:cs="Tahoma"/>
                <w:b/>
                <w:bCs/>
                <w:iCs/>
                <w:sz w:val="22"/>
                <w:szCs w:val="22"/>
              </w:rPr>
              <w:t>2.2.6.1</w:t>
            </w:r>
            <w:r w:rsidR="00FB0404">
              <w:rPr>
                <w:rFonts w:cs="Tahoma"/>
                <w:b/>
                <w:bCs/>
                <w:iCs/>
                <w:sz w:val="22"/>
                <w:szCs w:val="22"/>
              </w:rPr>
              <w:fldChar w:fldCharType="end"/>
            </w:r>
            <w:r w:rsidR="00FB0404">
              <w:rPr>
                <w:rFonts w:cs="Tahoma"/>
                <w:b/>
                <w:bCs/>
                <w:iCs/>
                <w:sz w:val="22"/>
                <w:szCs w:val="22"/>
              </w:rPr>
              <w:t>.</w:t>
            </w:r>
            <w:r w:rsidRPr="00895291">
              <w:rPr>
                <w:rFonts w:cs="Tahoma"/>
                <w:b/>
                <w:bCs/>
                <w:sz w:val="22"/>
                <w:szCs w:val="22"/>
              </w:rPr>
              <w:t xml:space="preserve"> </w:t>
            </w:r>
          </w:p>
          <w:p w14:paraId="328FC47A" w14:textId="77777777" w:rsidR="00FB6E86" w:rsidRPr="00603221" w:rsidRDefault="00FB6E86" w:rsidP="00507A26">
            <w:pPr>
              <w:autoSpaceDE w:val="0"/>
              <w:autoSpaceDN w:val="0"/>
              <w:adjustRightInd w:val="0"/>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FB6E86" w:rsidRPr="000E0E0B" w14:paraId="7C08EB81" w14:textId="77777777" w:rsidTr="00507A26">
        <w:tc>
          <w:tcPr>
            <w:tcW w:w="675" w:type="dxa"/>
          </w:tcPr>
          <w:p w14:paraId="2734125F" w14:textId="77777777" w:rsidR="00FB6E86" w:rsidRPr="00603221" w:rsidRDefault="00FB6E86" w:rsidP="00507A26">
            <w:r w:rsidRPr="00603221">
              <w:t>3.1</w:t>
            </w:r>
          </w:p>
        </w:tc>
        <w:tc>
          <w:tcPr>
            <w:tcW w:w="9180" w:type="dxa"/>
          </w:tcPr>
          <w:p w14:paraId="13B18036" w14:textId="77777777" w:rsidR="00FB6E86" w:rsidRPr="00603221" w:rsidRDefault="00FB6E86" w:rsidP="00507A2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κατά τα </w:t>
            </w:r>
            <w:r w:rsidR="00C44F2A">
              <w:rPr>
                <w:rFonts w:cs="Tahoma"/>
                <w:sz w:val="22"/>
                <w:szCs w:val="22"/>
              </w:rPr>
              <w:t>πέντε</w:t>
            </w:r>
            <w:r w:rsidRPr="00603221">
              <w:rPr>
                <w:rFonts w:cs="Tahoma"/>
                <w:sz w:val="22"/>
                <w:szCs w:val="22"/>
              </w:rPr>
              <w:t xml:space="preserve"> (</w:t>
            </w:r>
            <w:r w:rsidR="00C44F2A">
              <w:rPr>
                <w:rFonts w:cs="Tahoma"/>
                <w:sz w:val="22"/>
                <w:szCs w:val="22"/>
              </w:rPr>
              <w:t>5</w:t>
            </w:r>
            <w:r w:rsidRPr="00603221">
              <w:rPr>
                <w:rFonts w:cs="Tahoma"/>
                <w:sz w:val="22"/>
                <w:szCs w:val="22"/>
              </w:rPr>
              <w:t>) τελευταία έτη</w:t>
            </w:r>
            <w:r w:rsidR="00E3224C" w:rsidRPr="00E3224C">
              <w:rPr>
                <w:rFonts w:cs="Tahoma"/>
                <w:sz w:val="22"/>
                <w:szCs w:val="22"/>
              </w:rPr>
              <w:t>(2016,2017,2018,2019,2020) συν το τρέχον</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FB6E86" w:rsidRPr="000E0E0B" w14:paraId="45314538" w14:textId="77777777" w:rsidTr="00507A26">
              <w:tc>
                <w:tcPr>
                  <w:tcW w:w="171" w:type="pct"/>
                  <w:shd w:val="clear" w:color="auto" w:fill="D9D9D9"/>
                </w:tcPr>
                <w:p w14:paraId="1B9045DA" w14:textId="77777777" w:rsidR="00FB6E86" w:rsidRPr="00603221" w:rsidRDefault="00FB6E86" w:rsidP="00507A26">
                  <w:pPr>
                    <w:tabs>
                      <w:tab w:val="left" w:pos="-2268"/>
                    </w:tabs>
                    <w:spacing w:line="276" w:lineRule="auto"/>
                  </w:pPr>
                  <w:r w:rsidRPr="00603221">
                    <w:t>Α/Α</w:t>
                  </w:r>
                </w:p>
              </w:tc>
              <w:tc>
                <w:tcPr>
                  <w:tcW w:w="547" w:type="pct"/>
                  <w:shd w:val="clear" w:color="auto" w:fill="D9D9D9"/>
                </w:tcPr>
                <w:p w14:paraId="08D47272" w14:textId="77777777" w:rsidR="00FB6E86" w:rsidRPr="00603221" w:rsidRDefault="00FB6E86" w:rsidP="00507A26">
                  <w:pPr>
                    <w:tabs>
                      <w:tab w:val="left" w:pos="-2268"/>
                    </w:tabs>
                    <w:spacing w:line="276" w:lineRule="auto"/>
                    <w:ind w:left="-108"/>
                  </w:pPr>
                  <w:r w:rsidRPr="00603221">
                    <w:t>ΠΕΛΑΤΗΣ</w:t>
                  </w:r>
                </w:p>
              </w:tc>
              <w:tc>
                <w:tcPr>
                  <w:tcW w:w="640" w:type="pct"/>
                  <w:shd w:val="clear" w:color="auto" w:fill="D9D9D9"/>
                </w:tcPr>
                <w:p w14:paraId="5937465F" w14:textId="77777777" w:rsidR="00FB6E86" w:rsidRPr="00603221" w:rsidRDefault="00FB6E86" w:rsidP="00507A26">
                  <w:pPr>
                    <w:tabs>
                      <w:tab w:val="left" w:pos="-2268"/>
                    </w:tabs>
                    <w:spacing w:line="276" w:lineRule="auto"/>
                    <w:ind w:left="-108"/>
                  </w:pPr>
                  <w:r w:rsidRPr="00603221">
                    <w:t>ΣΥΝΤΟΜΗ ΠΕΡΙΓΡΑΦΗ ΤΟΥ ΕΡΓΟΥ</w:t>
                  </w:r>
                </w:p>
              </w:tc>
              <w:tc>
                <w:tcPr>
                  <w:tcW w:w="645" w:type="pct"/>
                  <w:shd w:val="clear" w:color="auto" w:fill="D9D9D9"/>
                </w:tcPr>
                <w:p w14:paraId="389384E0" w14:textId="77777777" w:rsidR="00FB6E86" w:rsidRPr="00603221" w:rsidRDefault="00FB6E86" w:rsidP="00507A26">
                  <w:pPr>
                    <w:tabs>
                      <w:tab w:val="left" w:pos="-2268"/>
                    </w:tabs>
                    <w:spacing w:line="276" w:lineRule="auto"/>
                    <w:ind w:left="-108"/>
                  </w:pPr>
                  <w:r w:rsidRPr="00603221">
                    <w:t>ΔΙΑΡΚΕΙΑ ΕΚΤΕΛΕΣΗΣ ΕΡΓΟΥ</w:t>
                  </w:r>
                </w:p>
              </w:tc>
              <w:tc>
                <w:tcPr>
                  <w:tcW w:w="607" w:type="pct"/>
                  <w:shd w:val="clear" w:color="auto" w:fill="D9D9D9"/>
                </w:tcPr>
                <w:p w14:paraId="0E5D6177" w14:textId="77777777" w:rsidR="00FB6E86" w:rsidRPr="00603221" w:rsidRDefault="00FB6E86" w:rsidP="00507A26">
                  <w:pPr>
                    <w:tabs>
                      <w:tab w:val="left" w:pos="-2268"/>
                    </w:tabs>
                    <w:spacing w:line="276" w:lineRule="auto"/>
                    <w:ind w:left="72"/>
                  </w:pPr>
                  <w:r w:rsidRPr="00603221">
                    <w:t>ΠΡΟΫΠΟ-ΛΟΓΙΣΜΟΣ</w:t>
                  </w:r>
                </w:p>
              </w:tc>
              <w:tc>
                <w:tcPr>
                  <w:tcW w:w="763" w:type="pct"/>
                  <w:shd w:val="clear" w:color="auto" w:fill="D9D9D9"/>
                </w:tcPr>
                <w:p w14:paraId="2F70CEC6" w14:textId="77777777" w:rsidR="00FB6E86" w:rsidRPr="00603221" w:rsidRDefault="00FB6E86" w:rsidP="00507A26">
                  <w:pPr>
                    <w:tabs>
                      <w:tab w:val="left" w:pos="-2268"/>
                    </w:tabs>
                    <w:spacing w:line="276" w:lineRule="auto"/>
                  </w:pPr>
                  <w:r w:rsidRPr="00603221">
                    <w:t>ΣΥΝΟΠΤΙΚΗ ΠΕΡΙΓΡΑΦΗ ΣΥΝΕΙΣΦΟΡΑΣ ΣΤΟ ΕΡΓΟ</w:t>
                  </w:r>
                </w:p>
                <w:p w14:paraId="15B952C8" w14:textId="77777777" w:rsidR="00FB6E86" w:rsidRPr="00603221" w:rsidRDefault="00FB6E86" w:rsidP="00507A26">
                  <w:pPr>
                    <w:tabs>
                      <w:tab w:val="left" w:pos="-2268"/>
                    </w:tabs>
                    <w:spacing w:line="276" w:lineRule="auto"/>
                  </w:pPr>
                  <w:r w:rsidRPr="00603221">
                    <w:lastRenderedPageBreak/>
                    <w:t>(αντικείμενο)</w:t>
                  </w:r>
                </w:p>
              </w:tc>
              <w:tc>
                <w:tcPr>
                  <w:tcW w:w="845" w:type="pct"/>
                  <w:shd w:val="clear" w:color="auto" w:fill="D9D9D9"/>
                </w:tcPr>
                <w:p w14:paraId="01A975C3" w14:textId="77777777" w:rsidR="00FB6E86" w:rsidRPr="00603221" w:rsidRDefault="00FB6E86" w:rsidP="00507A26">
                  <w:pPr>
                    <w:tabs>
                      <w:tab w:val="left" w:pos="-2268"/>
                    </w:tabs>
                    <w:spacing w:line="276" w:lineRule="auto"/>
                  </w:pPr>
                  <w:r w:rsidRPr="00603221">
                    <w:lastRenderedPageBreak/>
                    <w:t>ΠΟΣΟΣΤΟ ΣΥΜΜΕΤΟΧΗΣ</w:t>
                  </w:r>
                </w:p>
                <w:p w14:paraId="5D1768AB" w14:textId="77777777" w:rsidR="00FB6E86" w:rsidRPr="00603221" w:rsidRDefault="00FB6E86" w:rsidP="00507A26">
                  <w:pPr>
                    <w:tabs>
                      <w:tab w:val="left" w:pos="-2268"/>
                    </w:tabs>
                    <w:spacing w:line="276" w:lineRule="auto"/>
                  </w:pPr>
                  <w:r w:rsidRPr="00603221">
                    <w:t>ΣΤΟ ΕΡΓΟ</w:t>
                  </w:r>
                </w:p>
                <w:p w14:paraId="6617561D" w14:textId="77777777" w:rsidR="00FB6E86" w:rsidRPr="00603221" w:rsidRDefault="00FB6E86" w:rsidP="00507A26">
                  <w:pPr>
                    <w:tabs>
                      <w:tab w:val="left" w:pos="-2268"/>
                    </w:tabs>
                    <w:spacing w:line="276" w:lineRule="auto"/>
                  </w:pPr>
                  <w:r w:rsidRPr="00603221">
                    <w:t>(προϋπολογισμός)</w:t>
                  </w:r>
                </w:p>
              </w:tc>
              <w:tc>
                <w:tcPr>
                  <w:tcW w:w="781" w:type="pct"/>
                  <w:shd w:val="clear" w:color="auto" w:fill="D9D9D9"/>
                </w:tcPr>
                <w:p w14:paraId="284F94B7" w14:textId="77777777" w:rsidR="00FB6E86" w:rsidRPr="00603221" w:rsidRDefault="00FB6E86" w:rsidP="00507A26">
                  <w:pPr>
                    <w:tabs>
                      <w:tab w:val="left" w:pos="-2268"/>
                    </w:tabs>
                    <w:spacing w:line="276" w:lineRule="auto"/>
                  </w:pPr>
                  <w:r w:rsidRPr="00603221">
                    <w:t>ΣΤΟΙΧΕΙΟ ΤΕΚΜΗΡΙΩΣΗΣ</w:t>
                  </w:r>
                </w:p>
                <w:p w14:paraId="100905D4" w14:textId="77777777" w:rsidR="00FB6E86" w:rsidRPr="00603221" w:rsidRDefault="00FB6E86" w:rsidP="00507A26">
                  <w:pPr>
                    <w:tabs>
                      <w:tab w:val="left" w:pos="-2268"/>
                    </w:tabs>
                    <w:spacing w:line="276" w:lineRule="auto"/>
                  </w:pPr>
                  <w:r w:rsidRPr="00603221">
                    <w:t>(τύπος &amp; ημ/νία)</w:t>
                  </w:r>
                </w:p>
              </w:tc>
            </w:tr>
            <w:tr w:rsidR="00FB6E86" w:rsidRPr="000E0E0B" w14:paraId="7D9A029E" w14:textId="77777777" w:rsidTr="00507A26">
              <w:tc>
                <w:tcPr>
                  <w:tcW w:w="171" w:type="pct"/>
                </w:tcPr>
                <w:p w14:paraId="0E395FD2" w14:textId="77777777" w:rsidR="00FB6E86" w:rsidRPr="00603221" w:rsidRDefault="00FB6E86" w:rsidP="00507A26">
                  <w:pPr>
                    <w:tabs>
                      <w:tab w:val="left" w:pos="-2268"/>
                    </w:tabs>
                    <w:spacing w:line="276" w:lineRule="auto"/>
                    <w:rPr>
                      <w:b/>
                    </w:rPr>
                  </w:pPr>
                </w:p>
              </w:tc>
              <w:tc>
                <w:tcPr>
                  <w:tcW w:w="547" w:type="pct"/>
                </w:tcPr>
                <w:p w14:paraId="4A1DB309" w14:textId="77777777" w:rsidR="00FB6E86" w:rsidRPr="00603221" w:rsidRDefault="00FB6E86" w:rsidP="00507A26">
                  <w:pPr>
                    <w:tabs>
                      <w:tab w:val="left" w:pos="-2268"/>
                    </w:tabs>
                    <w:spacing w:line="276" w:lineRule="auto"/>
                    <w:ind w:left="-108"/>
                    <w:rPr>
                      <w:b/>
                    </w:rPr>
                  </w:pPr>
                </w:p>
              </w:tc>
              <w:tc>
                <w:tcPr>
                  <w:tcW w:w="640" w:type="pct"/>
                </w:tcPr>
                <w:p w14:paraId="706A3F80" w14:textId="77777777" w:rsidR="00FB6E86" w:rsidRPr="00603221" w:rsidRDefault="00FB6E86" w:rsidP="00507A26">
                  <w:pPr>
                    <w:tabs>
                      <w:tab w:val="left" w:pos="-2268"/>
                    </w:tabs>
                    <w:spacing w:line="276" w:lineRule="auto"/>
                    <w:ind w:left="-108"/>
                    <w:rPr>
                      <w:b/>
                    </w:rPr>
                  </w:pPr>
                </w:p>
              </w:tc>
              <w:tc>
                <w:tcPr>
                  <w:tcW w:w="645" w:type="pct"/>
                </w:tcPr>
                <w:p w14:paraId="37130C88" w14:textId="77777777" w:rsidR="00FB6E86" w:rsidRPr="00603221" w:rsidRDefault="00FB6E86" w:rsidP="00507A26">
                  <w:pPr>
                    <w:tabs>
                      <w:tab w:val="left" w:pos="-2268"/>
                    </w:tabs>
                    <w:spacing w:line="276" w:lineRule="auto"/>
                    <w:ind w:left="-108"/>
                    <w:rPr>
                      <w:b/>
                    </w:rPr>
                  </w:pPr>
                </w:p>
              </w:tc>
              <w:tc>
                <w:tcPr>
                  <w:tcW w:w="607" w:type="pct"/>
                </w:tcPr>
                <w:p w14:paraId="70D4A122" w14:textId="77777777" w:rsidR="00FB6E86" w:rsidRPr="00603221" w:rsidRDefault="00FB6E86" w:rsidP="00507A26">
                  <w:pPr>
                    <w:tabs>
                      <w:tab w:val="left" w:pos="-2268"/>
                    </w:tabs>
                    <w:spacing w:line="276" w:lineRule="auto"/>
                    <w:ind w:left="72"/>
                    <w:rPr>
                      <w:b/>
                    </w:rPr>
                  </w:pPr>
                </w:p>
              </w:tc>
              <w:tc>
                <w:tcPr>
                  <w:tcW w:w="763" w:type="pct"/>
                </w:tcPr>
                <w:p w14:paraId="28368C7D" w14:textId="77777777" w:rsidR="00FB6E86" w:rsidRPr="00603221" w:rsidRDefault="00FB6E86" w:rsidP="00507A26">
                  <w:pPr>
                    <w:tabs>
                      <w:tab w:val="left" w:pos="-2268"/>
                    </w:tabs>
                    <w:spacing w:line="276" w:lineRule="auto"/>
                    <w:rPr>
                      <w:b/>
                    </w:rPr>
                  </w:pPr>
                </w:p>
              </w:tc>
              <w:tc>
                <w:tcPr>
                  <w:tcW w:w="845" w:type="pct"/>
                </w:tcPr>
                <w:p w14:paraId="4FB86A0E" w14:textId="77777777" w:rsidR="00FB6E86" w:rsidRPr="00603221" w:rsidRDefault="00FB6E86" w:rsidP="00507A26">
                  <w:pPr>
                    <w:tabs>
                      <w:tab w:val="left" w:pos="-2268"/>
                    </w:tabs>
                    <w:spacing w:line="276" w:lineRule="auto"/>
                    <w:rPr>
                      <w:b/>
                    </w:rPr>
                  </w:pPr>
                </w:p>
              </w:tc>
              <w:tc>
                <w:tcPr>
                  <w:tcW w:w="781" w:type="pct"/>
                </w:tcPr>
                <w:p w14:paraId="70C98256" w14:textId="77777777" w:rsidR="00FB6E86" w:rsidRPr="00603221" w:rsidRDefault="00FB6E86" w:rsidP="00507A26">
                  <w:pPr>
                    <w:tabs>
                      <w:tab w:val="left" w:pos="-2268"/>
                    </w:tabs>
                    <w:spacing w:line="276" w:lineRule="auto"/>
                    <w:rPr>
                      <w:b/>
                    </w:rPr>
                  </w:pPr>
                </w:p>
              </w:tc>
            </w:tr>
          </w:tbl>
          <w:p w14:paraId="18635E76" w14:textId="77777777" w:rsidR="00FB6E86" w:rsidRPr="00603221" w:rsidRDefault="00FB6E86" w:rsidP="00507A26">
            <w:pPr>
              <w:pStyle w:val="Tabletext"/>
              <w:spacing w:line="276" w:lineRule="auto"/>
              <w:jc w:val="both"/>
              <w:rPr>
                <w:rFonts w:cs="Tahoma"/>
                <w:sz w:val="22"/>
                <w:szCs w:val="22"/>
              </w:rPr>
            </w:pPr>
          </w:p>
          <w:p w14:paraId="372BA078" w14:textId="77777777" w:rsidR="00FB6E86" w:rsidRPr="00603221" w:rsidRDefault="00FB6E86" w:rsidP="00507A26">
            <w:pPr>
              <w:spacing w:line="276" w:lineRule="auto"/>
            </w:pPr>
            <w:r w:rsidRPr="00603221">
              <w:t xml:space="preserve">όπου </w:t>
            </w:r>
            <w:r w:rsidRPr="00603221">
              <w:rPr>
                <w:b/>
              </w:rPr>
              <w:t>«ΣΤΟΙΧΕΙΟ ΤΕΚΜΗΡΙΩΣΗΣ»</w:t>
            </w:r>
            <w:r w:rsidRPr="00603221">
              <w:t xml:space="preserve">: </w:t>
            </w:r>
          </w:p>
          <w:p w14:paraId="1FB80000" w14:textId="77777777" w:rsidR="00FB6E86" w:rsidRPr="00603221" w:rsidRDefault="00FB6E86" w:rsidP="004A1D19">
            <w:pPr>
              <w:numPr>
                <w:ilvl w:val="0"/>
                <w:numId w:val="84"/>
              </w:numPr>
              <w:spacing w:after="120"/>
              <w:ind w:left="419" w:hanging="357"/>
            </w:pPr>
            <w:r w:rsidRPr="00603221">
              <w:t xml:space="preserve">Εάν ο Πελάτης είναι Δημόσιος Φορέας ως στοιχείο τεκμηρίωσης υποβάλλεται πιστοποιητικό ή πρωτόκολλο παραλαβής </w:t>
            </w:r>
            <w:r w:rsidRPr="00D17DD0">
              <w:t xml:space="preserve">ή βεβαίωση καλής εκτέλεσης </w:t>
            </w:r>
            <w:r w:rsidRPr="00603221">
              <w:t xml:space="preserve">που συντάσσεται από την αρμόδια Δημόσια Αρχή. </w:t>
            </w:r>
          </w:p>
          <w:p w14:paraId="70E4C2C2" w14:textId="77777777" w:rsidR="00FB6E86" w:rsidRPr="00603221" w:rsidRDefault="00FB6E86" w:rsidP="004A1D19">
            <w:pPr>
              <w:numPr>
                <w:ilvl w:val="0"/>
                <w:numId w:val="84"/>
              </w:numPr>
              <w:spacing w:after="120"/>
              <w:ind w:left="419" w:hanging="357"/>
            </w:pPr>
            <w:r w:rsidRPr="00603221">
              <w:t>Εάν ο Πελάτης είναι ιδιώτης, ως στοιχείο τεκμηρίωσης υποβάλλεται δήλωση είτε του ιδιώτη</w:t>
            </w:r>
            <w:r>
              <w:t xml:space="preserve"> </w:t>
            </w:r>
            <w:r w:rsidRPr="00F525CA">
              <w:t>όπως εκπροσωπείται από το Νόμιμο Εκπρόσωπο</w:t>
            </w:r>
            <w:r w:rsidRPr="00603221">
              <w:t xml:space="preserve">, είτε του υποψηφίου </w:t>
            </w:r>
            <w:r>
              <w:t>οικονομικού φορέα.</w:t>
            </w:r>
          </w:p>
          <w:p w14:paraId="1310869D" w14:textId="77777777" w:rsidR="00FB6E86" w:rsidRPr="00603221" w:rsidRDefault="00FB6E86" w:rsidP="00507A26">
            <w:pPr>
              <w:pStyle w:val="Tabletext"/>
              <w:spacing w:line="276" w:lineRule="auto"/>
              <w:jc w:val="both"/>
              <w:rPr>
                <w:rFonts w:cs="Tahoma"/>
                <w:sz w:val="22"/>
                <w:szCs w:val="22"/>
              </w:rPr>
            </w:pPr>
          </w:p>
        </w:tc>
      </w:tr>
      <w:tr w:rsidR="00FB6E86" w:rsidRPr="000E0E0B" w14:paraId="4D3EE8D6" w14:textId="77777777" w:rsidTr="00507A26">
        <w:tc>
          <w:tcPr>
            <w:tcW w:w="675" w:type="dxa"/>
            <w:shd w:val="clear" w:color="auto" w:fill="D9D9D9"/>
          </w:tcPr>
          <w:p w14:paraId="7D3FB616" w14:textId="77777777" w:rsidR="00FB6E86" w:rsidRPr="00603221" w:rsidRDefault="00FB6E86" w:rsidP="00507A26">
            <w:pPr>
              <w:rPr>
                <w:b/>
              </w:rPr>
            </w:pPr>
            <w:r w:rsidRPr="00603221">
              <w:rPr>
                <w:b/>
              </w:rPr>
              <w:lastRenderedPageBreak/>
              <w:t>4.</w:t>
            </w:r>
          </w:p>
        </w:tc>
        <w:tc>
          <w:tcPr>
            <w:tcW w:w="9180" w:type="dxa"/>
            <w:shd w:val="clear" w:color="auto" w:fill="D9D9D9"/>
          </w:tcPr>
          <w:p w14:paraId="10395E82" w14:textId="437E9057" w:rsidR="00FB0404" w:rsidRDefault="00FB6E86" w:rsidP="00FB0404">
            <w:pPr>
              <w:autoSpaceDE w:val="0"/>
              <w:autoSpaceDN w:val="0"/>
              <w:adjustRightInd w:val="0"/>
              <w:spacing w:after="0"/>
            </w:pPr>
            <w:r w:rsidRPr="00603221">
              <w:rPr>
                <w:b/>
                <w:bCs/>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eastAsia="el-GR"/>
              </w:rPr>
              <w:t xml:space="preserve">σύμφωνα με την παράγραφο </w:t>
            </w:r>
            <w:r w:rsidR="00FB0404">
              <w:rPr>
                <w:b/>
                <w:bCs/>
                <w:lang w:eastAsia="el-GR"/>
              </w:rPr>
              <w:fldChar w:fldCharType="begin"/>
            </w:r>
            <w:r w:rsidR="00FB0404">
              <w:rPr>
                <w:b/>
                <w:bCs/>
                <w:lang w:eastAsia="el-GR"/>
              </w:rPr>
              <w:instrText xml:space="preserve"> REF _Ref62041337 \r \h </w:instrText>
            </w:r>
            <w:r w:rsidR="00FB0404">
              <w:rPr>
                <w:b/>
                <w:bCs/>
                <w:lang w:eastAsia="el-GR"/>
              </w:rPr>
            </w:r>
            <w:r w:rsidR="00FB0404">
              <w:rPr>
                <w:b/>
                <w:bCs/>
                <w:lang w:eastAsia="el-GR"/>
              </w:rPr>
              <w:fldChar w:fldCharType="separate"/>
            </w:r>
            <w:r w:rsidR="00CB4EC7">
              <w:rPr>
                <w:b/>
                <w:bCs/>
                <w:lang w:eastAsia="el-GR"/>
              </w:rPr>
              <w:t>2.2.6.2</w:t>
            </w:r>
            <w:r w:rsidR="00FB0404">
              <w:rPr>
                <w:b/>
                <w:bCs/>
                <w:lang w:eastAsia="el-GR"/>
              </w:rPr>
              <w:fldChar w:fldCharType="end"/>
            </w:r>
            <w:r w:rsidR="00FB0404">
              <w:rPr>
                <w:b/>
                <w:bCs/>
                <w:lang w:eastAsia="el-GR"/>
              </w:rPr>
              <w:t>.</w:t>
            </w:r>
          </w:p>
          <w:p w14:paraId="03EB6617" w14:textId="77777777" w:rsidR="00FB0404" w:rsidRDefault="00FB0404" w:rsidP="00FB0404">
            <w:pPr>
              <w:autoSpaceDE w:val="0"/>
              <w:autoSpaceDN w:val="0"/>
              <w:adjustRightInd w:val="0"/>
              <w:spacing w:after="0"/>
              <w:jc w:val="left"/>
            </w:pPr>
          </w:p>
          <w:p w14:paraId="78B8310E" w14:textId="77777777" w:rsidR="00FB6E86" w:rsidRPr="00603221" w:rsidRDefault="00FB6E86" w:rsidP="00FB0404">
            <w:pPr>
              <w:autoSpaceDE w:val="0"/>
              <w:autoSpaceDN w:val="0"/>
              <w:adjustRightInd w:val="0"/>
              <w:spacing w:after="0"/>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FB6E86" w:rsidRPr="000E0E0B" w14:paraId="3B0C1D68" w14:textId="77777777" w:rsidTr="00507A26">
        <w:trPr>
          <w:trHeight w:val="1063"/>
        </w:trPr>
        <w:tc>
          <w:tcPr>
            <w:tcW w:w="675" w:type="dxa"/>
          </w:tcPr>
          <w:p w14:paraId="0177323D" w14:textId="77777777" w:rsidR="00FB6E86" w:rsidRPr="00603221" w:rsidRDefault="00FB6E86" w:rsidP="00507A26">
            <w:r w:rsidRPr="00603221">
              <w:t>4.1</w:t>
            </w:r>
          </w:p>
        </w:tc>
        <w:tc>
          <w:tcPr>
            <w:tcW w:w="9180" w:type="dxa"/>
          </w:tcPr>
          <w:p w14:paraId="54CEEF21" w14:textId="77777777" w:rsidR="00FB6E86" w:rsidRPr="00603221" w:rsidRDefault="00FB6E86" w:rsidP="00507A26">
            <w:pPr>
              <w:spacing w:line="276" w:lineRule="auto"/>
            </w:pPr>
            <w:r w:rsidRPr="00603221">
              <w:t xml:space="preserve">Πίνακα των </w:t>
            </w:r>
            <w:r w:rsidRPr="00603221">
              <w:rPr>
                <w:b/>
              </w:rPr>
              <w:t xml:space="preserve">υπαλλήλων του Οικονομικού Φορέα </w:t>
            </w:r>
            <w:r w:rsidRPr="00603221">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FB6E86" w:rsidRPr="000E0E0B" w14:paraId="75EAC174" w14:textId="77777777" w:rsidTr="00507A26">
              <w:trPr>
                <w:trHeight w:val="788"/>
              </w:trPr>
              <w:tc>
                <w:tcPr>
                  <w:tcW w:w="262" w:type="pct"/>
                  <w:shd w:val="clear" w:color="auto" w:fill="E0E0E0"/>
                  <w:vAlign w:val="center"/>
                </w:tcPr>
                <w:p w14:paraId="21B89BD5" w14:textId="77777777" w:rsidR="00FB6E86" w:rsidRPr="00603221" w:rsidRDefault="00FB6E86" w:rsidP="00507A26">
                  <w:pPr>
                    <w:spacing w:line="276" w:lineRule="auto"/>
                  </w:pPr>
                  <w:r w:rsidRPr="00603221">
                    <w:t>Α/Α</w:t>
                  </w:r>
                </w:p>
              </w:tc>
              <w:tc>
                <w:tcPr>
                  <w:tcW w:w="1130" w:type="pct"/>
                  <w:shd w:val="clear" w:color="auto" w:fill="E0E0E0"/>
                  <w:vAlign w:val="center"/>
                </w:tcPr>
                <w:p w14:paraId="423F0D53" w14:textId="77777777" w:rsidR="00FB6E86" w:rsidRPr="00603221" w:rsidRDefault="00FB6E86" w:rsidP="00507A26">
                  <w:pPr>
                    <w:spacing w:line="276" w:lineRule="auto"/>
                  </w:pPr>
                  <w:r w:rsidRPr="00603221">
                    <w:t>Εταιρεία (σε περίπτωση Ένωσης / Κοινοπραξίας)</w:t>
                  </w:r>
                </w:p>
              </w:tc>
              <w:tc>
                <w:tcPr>
                  <w:tcW w:w="1130" w:type="pct"/>
                  <w:shd w:val="clear" w:color="auto" w:fill="E0E0E0"/>
                  <w:vAlign w:val="center"/>
                </w:tcPr>
                <w:p w14:paraId="07EF05EB" w14:textId="77777777" w:rsidR="00FB6E86" w:rsidRPr="00603221" w:rsidRDefault="00FB6E86" w:rsidP="00507A26">
                  <w:pPr>
                    <w:spacing w:line="276" w:lineRule="auto"/>
                  </w:pPr>
                  <w:r w:rsidRPr="00603221">
                    <w:t>Ονοματεπώνυμο Μέλους Ομάδας Έργου</w:t>
                  </w:r>
                </w:p>
              </w:tc>
              <w:tc>
                <w:tcPr>
                  <w:tcW w:w="1132" w:type="pct"/>
                  <w:shd w:val="clear" w:color="auto" w:fill="E0E0E0"/>
                  <w:vAlign w:val="center"/>
                </w:tcPr>
                <w:p w14:paraId="77C2B6E6" w14:textId="77777777" w:rsidR="00FB6E86" w:rsidRPr="00603221" w:rsidRDefault="00FB6E86" w:rsidP="00507A26">
                  <w:pPr>
                    <w:spacing w:line="276" w:lineRule="auto"/>
                  </w:pPr>
                  <w:r w:rsidRPr="00603221">
                    <w:t>Θέση στην Ομάδα Έργου</w:t>
                  </w:r>
                </w:p>
              </w:tc>
              <w:tc>
                <w:tcPr>
                  <w:tcW w:w="629" w:type="pct"/>
                  <w:shd w:val="clear" w:color="auto" w:fill="E0E0E0"/>
                  <w:vAlign w:val="center"/>
                </w:tcPr>
                <w:p w14:paraId="03EF8E0B" w14:textId="77777777" w:rsidR="00FB6E86" w:rsidRPr="00603221" w:rsidRDefault="00FB6E86" w:rsidP="00507A26">
                  <w:pPr>
                    <w:spacing w:line="276" w:lineRule="auto"/>
                  </w:pPr>
                  <w:r w:rsidRPr="00603221">
                    <w:t>Ανθρωπομήνες</w:t>
                  </w:r>
                </w:p>
              </w:tc>
              <w:tc>
                <w:tcPr>
                  <w:tcW w:w="718" w:type="pct"/>
                  <w:shd w:val="clear" w:color="auto" w:fill="C0C0C0"/>
                </w:tcPr>
                <w:p w14:paraId="1828F279" w14:textId="77777777" w:rsidR="00FB6E86" w:rsidRPr="00603221" w:rsidRDefault="00FB6E86" w:rsidP="00507A26">
                  <w:pPr>
                    <w:spacing w:line="276" w:lineRule="auto"/>
                  </w:pPr>
                  <w:r w:rsidRPr="00603221">
                    <w:t>Ποσοστό συμμετοχής* (%)</w:t>
                  </w:r>
                </w:p>
              </w:tc>
            </w:tr>
            <w:tr w:rsidR="00FB6E86" w:rsidRPr="000E0E0B" w14:paraId="28D2A258" w14:textId="77777777" w:rsidTr="00507A26">
              <w:trPr>
                <w:trHeight w:val="394"/>
              </w:trPr>
              <w:tc>
                <w:tcPr>
                  <w:tcW w:w="262" w:type="pct"/>
                  <w:vAlign w:val="center"/>
                </w:tcPr>
                <w:p w14:paraId="4A0C7381" w14:textId="77777777" w:rsidR="00FB6E86" w:rsidRPr="00603221" w:rsidRDefault="00FB6E86" w:rsidP="00507A26">
                  <w:pPr>
                    <w:spacing w:line="276" w:lineRule="auto"/>
                  </w:pPr>
                </w:p>
              </w:tc>
              <w:tc>
                <w:tcPr>
                  <w:tcW w:w="1130" w:type="pct"/>
                  <w:vAlign w:val="center"/>
                </w:tcPr>
                <w:p w14:paraId="5AB7F926" w14:textId="77777777" w:rsidR="00FB6E86" w:rsidRPr="00603221" w:rsidRDefault="00FB6E86" w:rsidP="00507A26">
                  <w:pPr>
                    <w:spacing w:line="276" w:lineRule="auto"/>
                  </w:pPr>
                </w:p>
              </w:tc>
              <w:tc>
                <w:tcPr>
                  <w:tcW w:w="1130" w:type="pct"/>
                  <w:vAlign w:val="center"/>
                </w:tcPr>
                <w:p w14:paraId="5EDE061D" w14:textId="77777777" w:rsidR="00FB6E86" w:rsidRPr="00603221" w:rsidRDefault="00FB6E86" w:rsidP="00507A26">
                  <w:pPr>
                    <w:spacing w:line="276" w:lineRule="auto"/>
                  </w:pPr>
                </w:p>
              </w:tc>
              <w:tc>
                <w:tcPr>
                  <w:tcW w:w="1132" w:type="pct"/>
                  <w:vAlign w:val="center"/>
                </w:tcPr>
                <w:p w14:paraId="069D622D" w14:textId="77777777" w:rsidR="00FB6E86" w:rsidRPr="00603221" w:rsidRDefault="00FB6E86" w:rsidP="00507A26">
                  <w:pPr>
                    <w:spacing w:line="276" w:lineRule="auto"/>
                  </w:pPr>
                </w:p>
              </w:tc>
              <w:tc>
                <w:tcPr>
                  <w:tcW w:w="629" w:type="pct"/>
                  <w:vAlign w:val="center"/>
                </w:tcPr>
                <w:p w14:paraId="5ECC1171" w14:textId="77777777" w:rsidR="00FB6E86" w:rsidRPr="00603221" w:rsidRDefault="00FB6E86" w:rsidP="00507A26">
                  <w:pPr>
                    <w:spacing w:line="276" w:lineRule="auto"/>
                  </w:pPr>
                </w:p>
              </w:tc>
              <w:tc>
                <w:tcPr>
                  <w:tcW w:w="718" w:type="pct"/>
                  <w:shd w:val="clear" w:color="auto" w:fill="C0C0C0"/>
                </w:tcPr>
                <w:p w14:paraId="55C605A0" w14:textId="77777777" w:rsidR="00FB6E86" w:rsidRPr="00603221" w:rsidRDefault="00FB6E86" w:rsidP="00507A26">
                  <w:pPr>
                    <w:spacing w:line="276" w:lineRule="auto"/>
                  </w:pPr>
                </w:p>
              </w:tc>
            </w:tr>
            <w:tr w:rsidR="00FB6E86" w:rsidRPr="000E0E0B" w14:paraId="7B7B4A5B" w14:textId="77777777" w:rsidTr="00507A26">
              <w:trPr>
                <w:trHeight w:val="394"/>
              </w:trPr>
              <w:tc>
                <w:tcPr>
                  <w:tcW w:w="262" w:type="pct"/>
                  <w:vAlign w:val="center"/>
                </w:tcPr>
                <w:p w14:paraId="33AACDEE" w14:textId="77777777" w:rsidR="00FB6E86" w:rsidRPr="00603221" w:rsidRDefault="00FB6E86" w:rsidP="00507A26">
                  <w:pPr>
                    <w:spacing w:line="276" w:lineRule="auto"/>
                  </w:pPr>
                </w:p>
              </w:tc>
              <w:tc>
                <w:tcPr>
                  <w:tcW w:w="1130" w:type="pct"/>
                  <w:vAlign w:val="center"/>
                </w:tcPr>
                <w:p w14:paraId="3AAAF3A3" w14:textId="77777777" w:rsidR="00FB6E86" w:rsidRPr="00603221" w:rsidRDefault="00FB6E86" w:rsidP="00507A26">
                  <w:pPr>
                    <w:spacing w:line="276" w:lineRule="auto"/>
                  </w:pPr>
                </w:p>
              </w:tc>
              <w:tc>
                <w:tcPr>
                  <w:tcW w:w="1130" w:type="pct"/>
                  <w:vAlign w:val="center"/>
                </w:tcPr>
                <w:p w14:paraId="4B517554" w14:textId="77777777" w:rsidR="00FB6E86" w:rsidRPr="00603221" w:rsidRDefault="00FB6E86" w:rsidP="00507A26">
                  <w:pPr>
                    <w:spacing w:line="276" w:lineRule="auto"/>
                  </w:pPr>
                </w:p>
              </w:tc>
              <w:tc>
                <w:tcPr>
                  <w:tcW w:w="1132" w:type="pct"/>
                  <w:vAlign w:val="center"/>
                </w:tcPr>
                <w:p w14:paraId="0F0EEB70" w14:textId="77777777" w:rsidR="00FB6E86" w:rsidRPr="00603221" w:rsidRDefault="00FB6E86" w:rsidP="00507A26">
                  <w:pPr>
                    <w:spacing w:line="276" w:lineRule="auto"/>
                  </w:pPr>
                </w:p>
              </w:tc>
              <w:tc>
                <w:tcPr>
                  <w:tcW w:w="629" w:type="pct"/>
                  <w:vAlign w:val="center"/>
                </w:tcPr>
                <w:p w14:paraId="4A6AEBF2" w14:textId="77777777" w:rsidR="00FB6E86" w:rsidRPr="00603221" w:rsidRDefault="00FB6E86" w:rsidP="00507A26">
                  <w:pPr>
                    <w:spacing w:line="276" w:lineRule="auto"/>
                  </w:pPr>
                </w:p>
              </w:tc>
              <w:tc>
                <w:tcPr>
                  <w:tcW w:w="718" w:type="pct"/>
                  <w:shd w:val="clear" w:color="auto" w:fill="C0C0C0"/>
                </w:tcPr>
                <w:p w14:paraId="02EA8EF7" w14:textId="77777777" w:rsidR="00FB6E86" w:rsidRPr="00603221" w:rsidRDefault="00FB6E86" w:rsidP="00507A26">
                  <w:pPr>
                    <w:spacing w:line="276" w:lineRule="auto"/>
                  </w:pPr>
                </w:p>
              </w:tc>
            </w:tr>
            <w:tr w:rsidR="00FB6E86" w:rsidRPr="000E0E0B" w14:paraId="1615B1DD" w14:textId="77777777" w:rsidTr="00507A26">
              <w:trPr>
                <w:trHeight w:val="394"/>
              </w:trPr>
              <w:tc>
                <w:tcPr>
                  <w:tcW w:w="262" w:type="pct"/>
                  <w:vAlign w:val="center"/>
                </w:tcPr>
                <w:p w14:paraId="43E080D8" w14:textId="77777777" w:rsidR="00FB6E86" w:rsidRPr="00603221" w:rsidRDefault="00FB6E86" w:rsidP="00507A26">
                  <w:pPr>
                    <w:spacing w:line="276" w:lineRule="auto"/>
                  </w:pPr>
                </w:p>
              </w:tc>
              <w:tc>
                <w:tcPr>
                  <w:tcW w:w="1130" w:type="pct"/>
                  <w:vAlign w:val="center"/>
                </w:tcPr>
                <w:p w14:paraId="16BBABB9" w14:textId="77777777" w:rsidR="00FB6E86" w:rsidRPr="00603221" w:rsidRDefault="00FB6E86" w:rsidP="00507A26">
                  <w:pPr>
                    <w:spacing w:line="276" w:lineRule="auto"/>
                  </w:pPr>
                </w:p>
              </w:tc>
              <w:tc>
                <w:tcPr>
                  <w:tcW w:w="1130" w:type="pct"/>
                  <w:vAlign w:val="center"/>
                </w:tcPr>
                <w:p w14:paraId="38B79619" w14:textId="77777777" w:rsidR="00FB6E86" w:rsidRPr="00603221" w:rsidRDefault="00FB6E86" w:rsidP="00507A26">
                  <w:pPr>
                    <w:spacing w:line="276" w:lineRule="auto"/>
                  </w:pPr>
                </w:p>
              </w:tc>
              <w:tc>
                <w:tcPr>
                  <w:tcW w:w="1132" w:type="pct"/>
                  <w:vAlign w:val="center"/>
                </w:tcPr>
                <w:p w14:paraId="76061844" w14:textId="77777777" w:rsidR="00FB6E86" w:rsidRPr="00603221" w:rsidRDefault="00FB6E86" w:rsidP="00507A26">
                  <w:pPr>
                    <w:spacing w:line="276" w:lineRule="auto"/>
                  </w:pPr>
                </w:p>
              </w:tc>
              <w:tc>
                <w:tcPr>
                  <w:tcW w:w="629" w:type="pct"/>
                  <w:vAlign w:val="center"/>
                </w:tcPr>
                <w:p w14:paraId="62DDEB14" w14:textId="77777777" w:rsidR="00FB6E86" w:rsidRPr="00603221" w:rsidRDefault="00FB6E86" w:rsidP="00507A26">
                  <w:pPr>
                    <w:spacing w:line="276" w:lineRule="auto"/>
                  </w:pPr>
                </w:p>
              </w:tc>
              <w:tc>
                <w:tcPr>
                  <w:tcW w:w="718" w:type="pct"/>
                  <w:shd w:val="clear" w:color="auto" w:fill="C0C0C0"/>
                </w:tcPr>
                <w:p w14:paraId="76903A33" w14:textId="77777777" w:rsidR="00FB6E86" w:rsidRPr="00603221" w:rsidRDefault="00FB6E86" w:rsidP="00507A26">
                  <w:pPr>
                    <w:spacing w:line="276" w:lineRule="auto"/>
                  </w:pPr>
                </w:p>
              </w:tc>
            </w:tr>
            <w:tr w:rsidR="00FB6E86" w:rsidRPr="000E0E0B" w14:paraId="7935ABC9" w14:textId="77777777" w:rsidTr="00507A26">
              <w:trPr>
                <w:trHeight w:val="380"/>
              </w:trPr>
              <w:tc>
                <w:tcPr>
                  <w:tcW w:w="3654" w:type="pct"/>
                  <w:gridSpan w:val="4"/>
                  <w:tcBorders>
                    <w:bottom w:val="single" w:sz="4" w:space="0" w:color="000080"/>
                  </w:tcBorders>
                  <w:shd w:val="clear" w:color="auto" w:fill="C0C0C0"/>
                  <w:vAlign w:val="center"/>
                </w:tcPr>
                <w:p w14:paraId="59551E29" w14:textId="77777777" w:rsidR="00FB6E86" w:rsidRPr="00603221" w:rsidRDefault="00FB6E86" w:rsidP="00507A26">
                  <w:pPr>
                    <w:spacing w:line="276" w:lineRule="auto"/>
                    <w:rPr>
                      <w:b/>
                    </w:rPr>
                  </w:pPr>
                  <w:r w:rsidRPr="00603221">
                    <w:rPr>
                      <w:b/>
                    </w:rPr>
                    <w:t xml:space="preserve">ΜΕΡΙΚΟ ΣΥΝΟΛΟ (1) </w:t>
                  </w:r>
                </w:p>
              </w:tc>
              <w:tc>
                <w:tcPr>
                  <w:tcW w:w="629" w:type="pct"/>
                  <w:tcBorders>
                    <w:bottom w:val="single" w:sz="4" w:space="0" w:color="000080"/>
                  </w:tcBorders>
                  <w:shd w:val="clear" w:color="auto" w:fill="C0C0C0"/>
                  <w:vAlign w:val="center"/>
                </w:tcPr>
                <w:p w14:paraId="3172F18C" w14:textId="77777777" w:rsidR="00FB6E86" w:rsidRPr="00603221" w:rsidRDefault="00FB6E86" w:rsidP="00507A26">
                  <w:pPr>
                    <w:spacing w:line="276" w:lineRule="auto"/>
                  </w:pPr>
                </w:p>
              </w:tc>
              <w:tc>
                <w:tcPr>
                  <w:tcW w:w="718" w:type="pct"/>
                  <w:tcBorders>
                    <w:bottom w:val="single" w:sz="4" w:space="0" w:color="000080"/>
                  </w:tcBorders>
                  <w:shd w:val="clear" w:color="auto" w:fill="C0C0C0"/>
                </w:tcPr>
                <w:p w14:paraId="21A95BDB" w14:textId="77777777" w:rsidR="00FB6E86" w:rsidRPr="00603221" w:rsidRDefault="00FB6E86" w:rsidP="00507A26">
                  <w:pPr>
                    <w:spacing w:line="276" w:lineRule="auto"/>
                  </w:pPr>
                </w:p>
              </w:tc>
            </w:tr>
          </w:tbl>
          <w:p w14:paraId="1B0C25F3" w14:textId="77777777" w:rsidR="00FB6E86" w:rsidRPr="00603221" w:rsidRDefault="00FB6E86" w:rsidP="00507A26">
            <w:pPr>
              <w:autoSpaceDE w:val="0"/>
              <w:autoSpaceDN w:val="0"/>
              <w:adjustRightInd w:val="0"/>
              <w:spacing w:after="70"/>
              <w:jc w:val="left"/>
              <w:rPr>
                <w:b/>
                <w:bCs/>
                <w:lang w:eastAsia="el-GR"/>
              </w:rPr>
            </w:pPr>
          </w:p>
          <w:p w14:paraId="3C188C5B" w14:textId="77777777" w:rsidR="00FB6E86" w:rsidRPr="00603221" w:rsidRDefault="00FB6E86" w:rsidP="00507A26">
            <w:pPr>
              <w:spacing w:line="276" w:lineRule="auto"/>
            </w:pPr>
            <w:r w:rsidRPr="00603221">
              <w:t xml:space="preserve">Πίνακα των </w:t>
            </w:r>
            <w:r w:rsidRPr="00603221">
              <w:rPr>
                <w:b/>
              </w:rPr>
              <w:t>στελεχών των Υπεργολάβων</w:t>
            </w:r>
            <w:r w:rsidRPr="00603221">
              <w:t xml:space="preserve"> </w:t>
            </w:r>
            <w:r w:rsidRPr="00603221">
              <w:rPr>
                <w:b/>
              </w:rPr>
              <w:t>του Οικονομικού Φορέα</w:t>
            </w:r>
            <w:r w:rsidRPr="00603221">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FB6E86" w:rsidRPr="000E0E0B" w14:paraId="31D23E97" w14:textId="77777777" w:rsidTr="00507A26">
              <w:trPr>
                <w:trHeight w:val="788"/>
              </w:trPr>
              <w:tc>
                <w:tcPr>
                  <w:tcW w:w="262" w:type="pct"/>
                  <w:shd w:val="clear" w:color="auto" w:fill="E0E0E0"/>
                  <w:vAlign w:val="center"/>
                </w:tcPr>
                <w:p w14:paraId="14CD57ED" w14:textId="77777777" w:rsidR="00FB6E86" w:rsidRPr="00603221" w:rsidRDefault="00FB6E86" w:rsidP="00507A26">
                  <w:pPr>
                    <w:spacing w:line="276" w:lineRule="auto"/>
                  </w:pPr>
                  <w:r w:rsidRPr="00603221">
                    <w:t>Α/Α</w:t>
                  </w:r>
                </w:p>
              </w:tc>
              <w:tc>
                <w:tcPr>
                  <w:tcW w:w="1146" w:type="pct"/>
                  <w:shd w:val="clear" w:color="auto" w:fill="E0E0E0"/>
                  <w:vAlign w:val="center"/>
                </w:tcPr>
                <w:p w14:paraId="24B2E2E9" w14:textId="77777777" w:rsidR="00FB6E86" w:rsidRPr="00603221" w:rsidRDefault="00FB6E86" w:rsidP="00507A26">
                  <w:pPr>
                    <w:spacing w:line="276" w:lineRule="auto"/>
                    <w:jc w:val="left"/>
                  </w:pPr>
                  <w:r w:rsidRPr="00603221">
                    <w:t>Επωνυμία Εταιρείας Υπεργολάβου</w:t>
                  </w:r>
                </w:p>
              </w:tc>
              <w:tc>
                <w:tcPr>
                  <w:tcW w:w="1146" w:type="pct"/>
                  <w:shd w:val="clear" w:color="auto" w:fill="E0E0E0"/>
                  <w:vAlign w:val="center"/>
                </w:tcPr>
                <w:p w14:paraId="7DB7C6E1" w14:textId="77777777" w:rsidR="00FB6E86" w:rsidRPr="00603221" w:rsidRDefault="00FB6E86" w:rsidP="00507A26">
                  <w:pPr>
                    <w:spacing w:line="276" w:lineRule="auto"/>
                    <w:jc w:val="left"/>
                  </w:pPr>
                  <w:r w:rsidRPr="00603221">
                    <w:t>Ονοματεπώνυμο Μέλους Ομάδας Έργου</w:t>
                  </w:r>
                </w:p>
              </w:tc>
              <w:tc>
                <w:tcPr>
                  <w:tcW w:w="1146" w:type="pct"/>
                  <w:shd w:val="clear" w:color="auto" w:fill="E0E0E0"/>
                  <w:vAlign w:val="center"/>
                </w:tcPr>
                <w:p w14:paraId="0E559576" w14:textId="77777777" w:rsidR="00FB6E86" w:rsidRPr="00603221" w:rsidRDefault="00FB6E86" w:rsidP="00507A26">
                  <w:pPr>
                    <w:spacing w:line="276" w:lineRule="auto"/>
                    <w:jc w:val="left"/>
                  </w:pPr>
                  <w:r w:rsidRPr="00603221">
                    <w:t>Θέση στην Ομάδα Έργου</w:t>
                  </w:r>
                </w:p>
              </w:tc>
              <w:tc>
                <w:tcPr>
                  <w:tcW w:w="709" w:type="pct"/>
                  <w:shd w:val="clear" w:color="auto" w:fill="E0E0E0"/>
                  <w:vAlign w:val="center"/>
                </w:tcPr>
                <w:p w14:paraId="04537CC1" w14:textId="77777777" w:rsidR="00FB6E86" w:rsidRPr="00603221" w:rsidRDefault="00FB6E86" w:rsidP="00507A26">
                  <w:pPr>
                    <w:spacing w:line="276" w:lineRule="auto"/>
                    <w:jc w:val="left"/>
                  </w:pPr>
                  <w:r w:rsidRPr="00603221">
                    <w:t>Ανθρωπομήνες</w:t>
                  </w:r>
                </w:p>
              </w:tc>
              <w:tc>
                <w:tcPr>
                  <w:tcW w:w="590" w:type="pct"/>
                  <w:shd w:val="clear" w:color="auto" w:fill="C0C0C0"/>
                </w:tcPr>
                <w:p w14:paraId="11E5A406" w14:textId="77777777" w:rsidR="00FB6E86" w:rsidRPr="00603221" w:rsidRDefault="00FB6E86" w:rsidP="00507A26">
                  <w:pPr>
                    <w:spacing w:line="276" w:lineRule="auto"/>
                    <w:jc w:val="left"/>
                  </w:pPr>
                  <w:r w:rsidRPr="00603221">
                    <w:t>Ποσοστό συμμετοχής* (%)</w:t>
                  </w:r>
                </w:p>
              </w:tc>
            </w:tr>
            <w:tr w:rsidR="00FB6E86" w:rsidRPr="000E0E0B" w14:paraId="3A61E516" w14:textId="77777777" w:rsidTr="00507A26">
              <w:trPr>
                <w:trHeight w:val="380"/>
              </w:trPr>
              <w:tc>
                <w:tcPr>
                  <w:tcW w:w="262" w:type="pct"/>
                  <w:vAlign w:val="center"/>
                </w:tcPr>
                <w:p w14:paraId="69B7FA79" w14:textId="77777777" w:rsidR="00FB6E86" w:rsidRPr="00603221" w:rsidRDefault="00FB6E86" w:rsidP="00507A26">
                  <w:pPr>
                    <w:spacing w:line="276" w:lineRule="auto"/>
                  </w:pPr>
                </w:p>
              </w:tc>
              <w:tc>
                <w:tcPr>
                  <w:tcW w:w="1146" w:type="pct"/>
                  <w:vAlign w:val="center"/>
                </w:tcPr>
                <w:p w14:paraId="5210E912" w14:textId="77777777" w:rsidR="00FB6E86" w:rsidRPr="00603221" w:rsidRDefault="00FB6E86" w:rsidP="00507A26">
                  <w:pPr>
                    <w:spacing w:line="276" w:lineRule="auto"/>
                  </w:pPr>
                </w:p>
              </w:tc>
              <w:tc>
                <w:tcPr>
                  <w:tcW w:w="1146" w:type="pct"/>
                  <w:vAlign w:val="center"/>
                </w:tcPr>
                <w:p w14:paraId="6DCA2DB4" w14:textId="77777777" w:rsidR="00FB6E86" w:rsidRPr="00603221" w:rsidRDefault="00FB6E86" w:rsidP="00507A26">
                  <w:pPr>
                    <w:spacing w:line="276" w:lineRule="auto"/>
                  </w:pPr>
                </w:p>
              </w:tc>
              <w:tc>
                <w:tcPr>
                  <w:tcW w:w="1146" w:type="pct"/>
                  <w:vAlign w:val="center"/>
                </w:tcPr>
                <w:p w14:paraId="00484E40" w14:textId="77777777" w:rsidR="00FB6E86" w:rsidRPr="00603221" w:rsidRDefault="00FB6E86" w:rsidP="00507A26">
                  <w:pPr>
                    <w:spacing w:line="276" w:lineRule="auto"/>
                  </w:pPr>
                </w:p>
              </w:tc>
              <w:tc>
                <w:tcPr>
                  <w:tcW w:w="709" w:type="pct"/>
                  <w:vAlign w:val="center"/>
                </w:tcPr>
                <w:p w14:paraId="70EEAA77" w14:textId="77777777" w:rsidR="00FB6E86" w:rsidRPr="00603221" w:rsidRDefault="00FB6E86" w:rsidP="00507A26">
                  <w:pPr>
                    <w:spacing w:line="276" w:lineRule="auto"/>
                  </w:pPr>
                </w:p>
              </w:tc>
              <w:tc>
                <w:tcPr>
                  <w:tcW w:w="590" w:type="pct"/>
                  <w:shd w:val="clear" w:color="auto" w:fill="C0C0C0"/>
                </w:tcPr>
                <w:p w14:paraId="0F0E806F" w14:textId="77777777" w:rsidR="00FB6E86" w:rsidRPr="00603221" w:rsidRDefault="00FB6E86" w:rsidP="00507A26">
                  <w:pPr>
                    <w:spacing w:line="276" w:lineRule="auto"/>
                  </w:pPr>
                </w:p>
              </w:tc>
            </w:tr>
            <w:tr w:rsidR="00FB6E86" w:rsidRPr="000E0E0B" w14:paraId="60EEC689" w14:textId="77777777" w:rsidTr="00507A26">
              <w:trPr>
                <w:trHeight w:val="394"/>
              </w:trPr>
              <w:tc>
                <w:tcPr>
                  <w:tcW w:w="262" w:type="pct"/>
                  <w:vAlign w:val="center"/>
                </w:tcPr>
                <w:p w14:paraId="589E50C3" w14:textId="77777777" w:rsidR="00FB6E86" w:rsidRPr="00603221" w:rsidRDefault="00FB6E86" w:rsidP="00507A26">
                  <w:pPr>
                    <w:spacing w:line="276" w:lineRule="auto"/>
                  </w:pPr>
                </w:p>
              </w:tc>
              <w:tc>
                <w:tcPr>
                  <w:tcW w:w="1146" w:type="pct"/>
                  <w:vAlign w:val="center"/>
                </w:tcPr>
                <w:p w14:paraId="4C8D2587" w14:textId="77777777" w:rsidR="00FB6E86" w:rsidRPr="00603221" w:rsidRDefault="00FB6E86" w:rsidP="00507A26">
                  <w:pPr>
                    <w:spacing w:line="276" w:lineRule="auto"/>
                  </w:pPr>
                </w:p>
              </w:tc>
              <w:tc>
                <w:tcPr>
                  <w:tcW w:w="1146" w:type="pct"/>
                  <w:vAlign w:val="center"/>
                </w:tcPr>
                <w:p w14:paraId="5DE579F8" w14:textId="77777777" w:rsidR="00FB6E86" w:rsidRPr="00603221" w:rsidRDefault="00FB6E86" w:rsidP="00507A26">
                  <w:pPr>
                    <w:spacing w:line="276" w:lineRule="auto"/>
                  </w:pPr>
                </w:p>
              </w:tc>
              <w:tc>
                <w:tcPr>
                  <w:tcW w:w="1146" w:type="pct"/>
                  <w:vAlign w:val="center"/>
                </w:tcPr>
                <w:p w14:paraId="4784F556" w14:textId="77777777" w:rsidR="00FB6E86" w:rsidRPr="00603221" w:rsidRDefault="00FB6E86" w:rsidP="00507A26">
                  <w:pPr>
                    <w:spacing w:line="276" w:lineRule="auto"/>
                  </w:pPr>
                </w:p>
              </w:tc>
              <w:tc>
                <w:tcPr>
                  <w:tcW w:w="709" w:type="pct"/>
                  <w:vAlign w:val="center"/>
                </w:tcPr>
                <w:p w14:paraId="52C4C0B4" w14:textId="77777777" w:rsidR="00FB6E86" w:rsidRPr="00603221" w:rsidRDefault="00FB6E86" w:rsidP="00507A26">
                  <w:pPr>
                    <w:spacing w:line="276" w:lineRule="auto"/>
                  </w:pPr>
                </w:p>
              </w:tc>
              <w:tc>
                <w:tcPr>
                  <w:tcW w:w="590" w:type="pct"/>
                  <w:shd w:val="clear" w:color="auto" w:fill="C0C0C0"/>
                </w:tcPr>
                <w:p w14:paraId="612198C6" w14:textId="77777777" w:rsidR="00FB6E86" w:rsidRPr="00603221" w:rsidRDefault="00FB6E86" w:rsidP="00507A26">
                  <w:pPr>
                    <w:spacing w:line="276" w:lineRule="auto"/>
                  </w:pPr>
                </w:p>
              </w:tc>
            </w:tr>
            <w:tr w:rsidR="00FB6E86" w:rsidRPr="000E0E0B" w14:paraId="37C27171" w14:textId="77777777" w:rsidTr="00507A26">
              <w:trPr>
                <w:trHeight w:val="394"/>
              </w:trPr>
              <w:tc>
                <w:tcPr>
                  <w:tcW w:w="262" w:type="pct"/>
                  <w:vAlign w:val="center"/>
                </w:tcPr>
                <w:p w14:paraId="4343511B" w14:textId="77777777" w:rsidR="00FB6E86" w:rsidRPr="00603221" w:rsidRDefault="00FB6E86" w:rsidP="00507A26">
                  <w:pPr>
                    <w:spacing w:line="276" w:lineRule="auto"/>
                  </w:pPr>
                </w:p>
              </w:tc>
              <w:tc>
                <w:tcPr>
                  <w:tcW w:w="1146" w:type="pct"/>
                  <w:vAlign w:val="center"/>
                </w:tcPr>
                <w:p w14:paraId="088B62C3" w14:textId="77777777" w:rsidR="00FB6E86" w:rsidRPr="00603221" w:rsidRDefault="00FB6E86" w:rsidP="00507A26">
                  <w:pPr>
                    <w:spacing w:line="276" w:lineRule="auto"/>
                  </w:pPr>
                </w:p>
              </w:tc>
              <w:tc>
                <w:tcPr>
                  <w:tcW w:w="1146" w:type="pct"/>
                  <w:vAlign w:val="center"/>
                </w:tcPr>
                <w:p w14:paraId="6658802B" w14:textId="77777777" w:rsidR="00FB6E86" w:rsidRPr="00603221" w:rsidRDefault="00FB6E86" w:rsidP="00507A26">
                  <w:pPr>
                    <w:spacing w:line="276" w:lineRule="auto"/>
                  </w:pPr>
                </w:p>
              </w:tc>
              <w:tc>
                <w:tcPr>
                  <w:tcW w:w="1146" w:type="pct"/>
                  <w:vAlign w:val="center"/>
                </w:tcPr>
                <w:p w14:paraId="6C39EDB3" w14:textId="77777777" w:rsidR="00FB6E86" w:rsidRPr="00603221" w:rsidRDefault="00FB6E86" w:rsidP="00507A26">
                  <w:pPr>
                    <w:spacing w:line="276" w:lineRule="auto"/>
                  </w:pPr>
                </w:p>
              </w:tc>
              <w:tc>
                <w:tcPr>
                  <w:tcW w:w="709" w:type="pct"/>
                  <w:vAlign w:val="center"/>
                </w:tcPr>
                <w:p w14:paraId="0560E471" w14:textId="77777777" w:rsidR="00FB6E86" w:rsidRPr="00603221" w:rsidRDefault="00FB6E86" w:rsidP="00507A26">
                  <w:pPr>
                    <w:spacing w:line="276" w:lineRule="auto"/>
                  </w:pPr>
                </w:p>
              </w:tc>
              <w:tc>
                <w:tcPr>
                  <w:tcW w:w="590" w:type="pct"/>
                  <w:shd w:val="clear" w:color="auto" w:fill="C0C0C0"/>
                </w:tcPr>
                <w:p w14:paraId="712872A1" w14:textId="77777777" w:rsidR="00FB6E86" w:rsidRPr="00603221" w:rsidRDefault="00FB6E86" w:rsidP="00507A26">
                  <w:pPr>
                    <w:spacing w:line="276" w:lineRule="auto"/>
                  </w:pPr>
                </w:p>
              </w:tc>
            </w:tr>
            <w:tr w:rsidR="00FB6E86" w:rsidRPr="000E0E0B" w14:paraId="7F71DD41" w14:textId="77777777" w:rsidTr="00507A26">
              <w:trPr>
                <w:trHeight w:val="394"/>
              </w:trPr>
              <w:tc>
                <w:tcPr>
                  <w:tcW w:w="3701" w:type="pct"/>
                  <w:gridSpan w:val="4"/>
                  <w:tcBorders>
                    <w:bottom w:val="single" w:sz="4" w:space="0" w:color="000080"/>
                  </w:tcBorders>
                  <w:shd w:val="clear" w:color="auto" w:fill="C0C0C0"/>
                  <w:vAlign w:val="center"/>
                </w:tcPr>
                <w:p w14:paraId="3986C5B5" w14:textId="77777777" w:rsidR="00FB6E86" w:rsidRPr="00603221" w:rsidRDefault="00FB6E86" w:rsidP="00507A26">
                  <w:pPr>
                    <w:spacing w:line="276" w:lineRule="auto"/>
                    <w:rPr>
                      <w:b/>
                    </w:rPr>
                  </w:pPr>
                  <w:r w:rsidRPr="00603221">
                    <w:rPr>
                      <w:b/>
                    </w:rPr>
                    <w:t xml:space="preserve">ΜΕΡΙΚΟ ΣΥΝΟΛΟ (2) </w:t>
                  </w:r>
                </w:p>
              </w:tc>
              <w:tc>
                <w:tcPr>
                  <w:tcW w:w="709" w:type="pct"/>
                  <w:tcBorders>
                    <w:bottom w:val="single" w:sz="4" w:space="0" w:color="000080"/>
                  </w:tcBorders>
                  <w:shd w:val="clear" w:color="auto" w:fill="C0C0C0"/>
                  <w:vAlign w:val="center"/>
                </w:tcPr>
                <w:p w14:paraId="025B7970" w14:textId="77777777" w:rsidR="00FB6E86" w:rsidRPr="00603221" w:rsidRDefault="00FB6E86" w:rsidP="00507A26">
                  <w:pPr>
                    <w:spacing w:line="276" w:lineRule="auto"/>
                  </w:pPr>
                </w:p>
              </w:tc>
              <w:tc>
                <w:tcPr>
                  <w:tcW w:w="590" w:type="pct"/>
                  <w:tcBorders>
                    <w:bottom w:val="single" w:sz="4" w:space="0" w:color="000080"/>
                  </w:tcBorders>
                  <w:shd w:val="clear" w:color="auto" w:fill="C0C0C0"/>
                </w:tcPr>
                <w:p w14:paraId="0A4E7883" w14:textId="77777777" w:rsidR="00FB6E86" w:rsidRPr="00603221" w:rsidRDefault="00FB6E86" w:rsidP="00507A26">
                  <w:pPr>
                    <w:spacing w:line="276" w:lineRule="auto"/>
                  </w:pPr>
                </w:p>
              </w:tc>
            </w:tr>
          </w:tbl>
          <w:p w14:paraId="4E420921" w14:textId="77777777" w:rsidR="00FB6E86" w:rsidRPr="00603221" w:rsidRDefault="00FB6E86" w:rsidP="00507A26">
            <w:pPr>
              <w:autoSpaceDE w:val="0"/>
              <w:autoSpaceDN w:val="0"/>
              <w:adjustRightInd w:val="0"/>
              <w:spacing w:after="70"/>
              <w:jc w:val="left"/>
              <w:rPr>
                <w:b/>
                <w:bCs/>
                <w:lang w:eastAsia="el-GR"/>
              </w:rPr>
            </w:pPr>
          </w:p>
          <w:p w14:paraId="566511BA" w14:textId="77777777" w:rsidR="00FB6E86" w:rsidRPr="00603221" w:rsidRDefault="00FB6E86" w:rsidP="00507A26">
            <w:pPr>
              <w:spacing w:line="276" w:lineRule="auto"/>
            </w:pPr>
            <w:r w:rsidRPr="00603221">
              <w:t xml:space="preserve">Πίνακα των </w:t>
            </w:r>
            <w:r w:rsidRPr="00603221">
              <w:rPr>
                <w:b/>
              </w:rPr>
              <w:t xml:space="preserve">εξωτερικών συνεργατών του Οικονομικού Φορέα </w:t>
            </w:r>
            <w:r w:rsidRPr="00603221">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FB6E86" w:rsidRPr="000E0E0B" w14:paraId="2FC73F02" w14:textId="77777777" w:rsidTr="00507A26">
              <w:trPr>
                <w:trHeight w:val="788"/>
              </w:trPr>
              <w:tc>
                <w:tcPr>
                  <w:tcW w:w="262" w:type="pct"/>
                  <w:shd w:val="clear" w:color="auto" w:fill="E0E0E0"/>
                  <w:vAlign w:val="center"/>
                </w:tcPr>
                <w:p w14:paraId="7E65E522" w14:textId="77777777" w:rsidR="00FB6E86" w:rsidRPr="00603221" w:rsidRDefault="00FB6E86" w:rsidP="00507A26">
                  <w:pPr>
                    <w:spacing w:line="276" w:lineRule="auto"/>
                  </w:pPr>
                  <w:r w:rsidRPr="00603221">
                    <w:t>Α/Α</w:t>
                  </w:r>
                </w:p>
              </w:tc>
              <w:tc>
                <w:tcPr>
                  <w:tcW w:w="2261" w:type="pct"/>
                  <w:shd w:val="clear" w:color="auto" w:fill="E0E0E0"/>
                  <w:vAlign w:val="center"/>
                </w:tcPr>
                <w:p w14:paraId="26143E04" w14:textId="77777777" w:rsidR="00FB6E86" w:rsidRPr="00603221" w:rsidRDefault="00FB6E86" w:rsidP="00507A26">
                  <w:pPr>
                    <w:spacing w:line="276" w:lineRule="auto"/>
                  </w:pPr>
                  <w:r w:rsidRPr="00603221">
                    <w:t>Ονοματεπώνυμο Μέλους Ομάδας Έργου</w:t>
                  </w:r>
                </w:p>
              </w:tc>
              <w:tc>
                <w:tcPr>
                  <w:tcW w:w="1128" w:type="pct"/>
                  <w:shd w:val="clear" w:color="auto" w:fill="E0E0E0"/>
                  <w:vAlign w:val="center"/>
                </w:tcPr>
                <w:p w14:paraId="719BF23F" w14:textId="77777777" w:rsidR="00FB6E86" w:rsidRPr="00603221" w:rsidRDefault="00FB6E86" w:rsidP="00507A26">
                  <w:pPr>
                    <w:spacing w:line="276" w:lineRule="auto"/>
                  </w:pPr>
                  <w:r w:rsidRPr="00603221">
                    <w:t>Θέση στην Ομάδα Έργου</w:t>
                  </w:r>
                </w:p>
              </w:tc>
              <w:tc>
                <w:tcPr>
                  <w:tcW w:w="709" w:type="pct"/>
                  <w:shd w:val="clear" w:color="auto" w:fill="E0E0E0"/>
                  <w:vAlign w:val="center"/>
                </w:tcPr>
                <w:p w14:paraId="06A95014" w14:textId="77777777" w:rsidR="00FB6E86" w:rsidRPr="00603221" w:rsidRDefault="00FB6E86" w:rsidP="00507A26">
                  <w:pPr>
                    <w:spacing w:line="276" w:lineRule="auto"/>
                  </w:pPr>
                  <w:r w:rsidRPr="00603221">
                    <w:t>Ανθρωπομήνες</w:t>
                  </w:r>
                </w:p>
              </w:tc>
              <w:tc>
                <w:tcPr>
                  <w:tcW w:w="639" w:type="pct"/>
                  <w:shd w:val="clear" w:color="auto" w:fill="C0C0C0"/>
                </w:tcPr>
                <w:p w14:paraId="2871C60A" w14:textId="77777777" w:rsidR="00FB6E86" w:rsidRPr="00603221" w:rsidRDefault="00FB6E86" w:rsidP="00507A26">
                  <w:pPr>
                    <w:spacing w:line="276" w:lineRule="auto"/>
                  </w:pPr>
                  <w:r w:rsidRPr="00603221">
                    <w:t>Ποσοστό συμμετοχής* (%)</w:t>
                  </w:r>
                </w:p>
              </w:tc>
            </w:tr>
            <w:tr w:rsidR="00FB6E86" w:rsidRPr="000E0E0B" w14:paraId="6855EB7F" w14:textId="77777777" w:rsidTr="00507A26">
              <w:trPr>
                <w:trHeight w:val="394"/>
              </w:trPr>
              <w:tc>
                <w:tcPr>
                  <w:tcW w:w="262" w:type="pct"/>
                  <w:vAlign w:val="center"/>
                </w:tcPr>
                <w:p w14:paraId="09C8ED3F" w14:textId="77777777" w:rsidR="00FB6E86" w:rsidRPr="00603221" w:rsidRDefault="00FB6E86" w:rsidP="00507A26">
                  <w:pPr>
                    <w:spacing w:line="276" w:lineRule="auto"/>
                  </w:pPr>
                </w:p>
              </w:tc>
              <w:tc>
                <w:tcPr>
                  <w:tcW w:w="2261" w:type="pct"/>
                  <w:vAlign w:val="center"/>
                </w:tcPr>
                <w:p w14:paraId="7C42423B" w14:textId="77777777" w:rsidR="00FB6E86" w:rsidRPr="00603221" w:rsidRDefault="00FB6E86" w:rsidP="00507A26">
                  <w:pPr>
                    <w:spacing w:line="276" w:lineRule="auto"/>
                  </w:pPr>
                </w:p>
              </w:tc>
              <w:tc>
                <w:tcPr>
                  <w:tcW w:w="1128" w:type="pct"/>
                  <w:vAlign w:val="center"/>
                </w:tcPr>
                <w:p w14:paraId="14F3C20E" w14:textId="77777777" w:rsidR="00FB6E86" w:rsidRPr="00603221" w:rsidRDefault="00FB6E86" w:rsidP="00507A26">
                  <w:pPr>
                    <w:spacing w:line="276" w:lineRule="auto"/>
                  </w:pPr>
                </w:p>
              </w:tc>
              <w:tc>
                <w:tcPr>
                  <w:tcW w:w="709" w:type="pct"/>
                  <w:vAlign w:val="center"/>
                </w:tcPr>
                <w:p w14:paraId="666846DC" w14:textId="77777777" w:rsidR="00FB6E86" w:rsidRPr="00603221" w:rsidRDefault="00FB6E86" w:rsidP="00507A26">
                  <w:pPr>
                    <w:spacing w:line="276" w:lineRule="auto"/>
                  </w:pPr>
                </w:p>
              </w:tc>
              <w:tc>
                <w:tcPr>
                  <w:tcW w:w="639" w:type="pct"/>
                  <w:shd w:val="clear" w:color="auto" w:fill="C0C0C0"/>
                </w:tcPr>
                <w:p w14:paraId="49735377" w14:textId="77777777" w:rsidR="00FB6E86" w:rsidRPr="00603221" w:rsidRDefault="00FB6E86" w:rsidP="00507A26">
                  <w:pPr>
                    <w:spacing w:line="276" w:lineRule="auto"/>
                  </w:pPr>
                </w:p>
              </w:tc>
            </w:tr>
            <w:tr w:rsidR="00FB6E86" w:rsidRPr="000E0E0B" w14:paraId="2AAC3C2E" w14:textId="77777777" w:rsidTr="00507A26">
              <w:trPr>
                <w:trHeight w:val="394"/>
              </w:trPr>
              <w:tc>
                <w:tcPr>
                  <w:tcW w:w="262" w:type="pct"/>
                  <w:vAlign w:val="center"/>
                </w:tcPr>
                <w:p w14:paraId="43385D39" w14:textId="77777777" w:rsidR="00FB6E86" w:rsidRPr="00603221" w:rsidRDefault="00FB6E86" w:rsidP="00507A26">
                  <w:pPr>
                    <w:spacing w:line="276" w:lineRule="auto"/>
                  </w:pPr>
                </w:p>
              </w:tc>
              <w:tc>
                <w:tcPr>
                  <w:tcW w:w="2261" w:type="pct"/>
                  <w:vAlign w:val="center"/>
                </w:tcPr>
                <w:p w14:paraId="645D37BC" w14:textId="77777777" w:rsidR="00FB6E86" w:rsidRPr="00603221" w:rsidRDefault="00FB6E86" w:rsidP="00507A26">
                  <w:pPr>
                    <w:spacing w:line="276" w:lineRule="auto"/>
                  </w:pPr>
                </w:p>
              </w:tc>
              <w:tc>
                <w:tcPr>
                  <w:tcW w:w="1128" w:type="pct"/>
                  <w:vAlign w:val="center"/>
                </w:tcPr>
                <w:p w14:paraId="673013F1" w14:textId="77777777" w:rsidR="00FB6E86" w:rsidRPr="00603221" w:rsidRDefault="00FB6E86" w:rsidP="00507A26">
                  <w:pPr>
                    <w:spacing w:line="276" w:lineRule="auto"/>
                  </w:pPr>
                </w:p>
              </w:tc>
              <w:tc>
                <w:tcPr>
                  <w:tcW w:w="709" w:type="pct"/>
                  <w:vAlign w:val="center"/>
                </w:tcPr>
                <w:p w14:paraId="3A79ECED" w14:textId="77777777" w:rsidR="00FB6E86" w:rsidRPr="00603221" w:rsidRDefault="00FB6E86" w:rsidP="00507A26">
                  <w:pPr>
                    <w:spacing w:line="276" w:lineRule="auto"/>
                  </w:pPr>
                </w:p>
              </w:tc>
              <w:tc>
                <w:tcPr>
                  <w:tcW w:w="639" w:type="pct"/>
                  <w:shd w:val="clear" w:color="auto" w:fill="C0C0C0"/>
                </w:tcPr>
                <w:p w14:paraId="72831AE8" w14:textId="77777777" w:rsidR="00FB6E86" w:rsidRPr="00603221" w:rsidRDefault="00FB6E86" w:rsidP="00507A26">
                  <w:pPr>
                    <w:spacing w:line="276" w:lineRule="auto"/>
                  </w:pPr>
                </w:p>
              </w:tc>
            </w:tr>
            <w:tr w:rsidR="00FB6E86" w:rsidRPr="000E0E0B" w14:paraId="33E46900" w14:textId="77777777" w:rsidTr="00507A26">
              <w:trPr>
                <w:trHeight w:val="394"/>
              </w:trPr>
              <w:tc>
                <w:tcPr>
                  <w:tcW w:w="262" w:type="pct"/>
                  <w:vAlign w:val="center"/>
                </w:tcPr>
                <w:p w14:paraId="2C8D7AF7" w14:textId="77777777" w:rsidR="00FB6E86" w:rsidRPr="00603221" w:rsidRDefault="00FB6E86" w:rsidP="00507A26">
                  <w:pPr>
                    <w:spacing w:line="276" w:lineRule="auto"/>
                  </w:pPr>
                </w:p>
              </w:tc>
              <w:tc>
                <w:tcPr>
                  <w:tcW w:w="2261" w:type="pct"/>
                  <w:vAlign w:val="center"/>
                </w:tcPr>
                <w:p w14:paraId="4AB32FCB" w14:textId="77777777" w:rsidR="00FB6E86" w:rsidRPr="00603221" w:rsidRDefault="00FB6E86" w:rsidP="00507A26">
                  <w:pPr>
                    <w:spacing w:line="276" w:lineRule="auto"/>
                  </w:pPr>
                </w:p>
              </w:tc>
              <w:tc>
                <w:tcPr>
                  <w:tcW w:w="1128" w:type="pct"/>
                  <w:vAlign w:val="center"/>
                </w:tcPr>
                <w:p w14:paraId="573D6552" w14:textId="77777777" w:rsidR="00FB6E86" w:rsidRPr="00603221" w:rsidRDefault="00FB6E86" w:rsidP="00507A26">
                  <w:pPr>
                    <w:spacing w:line="276" w:lineRule="auto"/>
                  </w:pPr>
                </w:p>
              </w:tc>
              <w:tc>
                <w:tcPr>
                  <w:tcW w:w="709" w:type="pct"/>
                  <w:vAlign w:val="center"/>
                </w:tcPr>
                <w:p w14:paraId="6964EE2D" w14:textId="77777777" w:rsidR="00FB6E86" w:rsidRPr="00603221" w:rsidRDefault="00FB6E86" w:rsidP="00507A26">
                  <w:pPr>
                    <w:spacing w:line="276" w:lineRule="auto"/>
                  </w:pPr>
                </w:p>
              </w:tc>
              <w:tc>
                <w:tcPr>
                  <w:tcW w:w="639" w:type="pct"/>
                  <w:shd w:val="clear" w:color="auto" w:fill="C0C0C0"/>
                </w:tcPr>
                <w:p w14:paraId="60122A0F" w14:textId="77777777" w:rsidR="00FB6E86" w:rsidRPr="00603221" w:rsidRDefault="00FB6E86" w:rsidP="00507A26">
                  <w:pPr>
                    <w:spacing w:line="276" w:lineRule="auto"/>
                  </w:pPr>
                </w:p>
              </w:tc>
            </w:tr>
            <w:tr w:rsidR="00FB6E86" w:rsidRPr="000E0E0B" w14:paraId="19B790A4" w14:textId="77777777" w:rsidTr="00507A26">
              <w:trPr>
                <w:trHeight w:val="380"/>
              </w:trPr>
              <w:tc>
                <w:tcPr>
                  <w:tcW w:w="3653" w:type="pct"/>
                  <w:gridSpan w:val="3"/>
                  <w:shd w:val="clear" w:color="auto" w:fill="C0C0C0"/>
                  <w:vAlign w:val="center"/>
                </w:tcPr>
                <w:p w14:paraId="5C9CFFE3" w14:textId="77777777" w:rsidR="00FB6E86" w:rsidRPr="00603221" w:rsidRDefault="00FB6E86" w:rsidP="00507A26">
                  <w:pPr>
                    <w:spacing w:line="276" w:lineRule="auto"/>
                  </w:pPr>
                  <w:r w:rsidRPr="00603221">
                    <w:rPr>
                      <w:b/>
                    </w:rPr>
                    <w:t>ΜΕΡΙΚΟ ΣΥΝΟΛΟ (3)</w:t>
                  </w:r>
                </w:p>
              </w:tc>
              <w:tc>
                <w:tcPr>
                  <w:tcW w:w="709" w:type="pct"/>
                  <w:shd w:val="clear" w:color="auto" w:fill="C0C0C0"/>
                  <w:vAlign w:val="center"/>
                </w:tcPr>
                <w:p w14:paraId="0E118DF8" w14:textId="77777777" w:rsidR="00FB6E86" w:rsidRPr="00603221" w:rsidRDefault="00FB6E86" w:rsidP="00507A26">
                  <w:pPr>
                    <w:spacing w:line="276" w:lineRule="auto"/>
                  </w:pPr>
                </w:p>
              </w:tc>
              <w:tc>
                <w:tcPr>
                  <w:tcW w:w="639" w:type="pct"/>
                  <w:shd w:val="clear" w:color="auto" w:fill="C0C0C0"/>
                </w:tcPr>
                <w:p w14:paraId="52802927" w14:textId="77777777" w:rsidR="00FB6E86" w:rsidRPr="00603221" w:rsidRDefault="00FB6E86" w:rsidP="00507A26">
                  <w:pPr>
                    <w:spacing w:line="276" w:lineRule="auto"/>
                  </w:pPr>
                </w:p>
              </w:tc>
            </w:tr>
          </w:tbl>
          <w:p w14:paraId="3234A464" w14:textId="77777777" w:rsidR="00FB6E86" w:rsidRPr="00603221" w:rsidRDefault="00FB6E86" w:rsidP="00507A26">
            <w:pPr>
              <w:spacing w:line="276" w:lineRule="auto"/>
            </w:pPr>
            <w:r w:rsidRPr="00603221">
              <w:t xml:space="preserve">*ως </w:t>
            </w:r>
            <w:r w:rsidRPr="00603221">
              <w:rPr>
                <w:b/>
              </w:rPr>
              <w:t>Ποσοστό Συμμετοχής</w:t>
            </w:r>
            <w:r w:rsidRPr="00603221">
              <w:t xml:space="preserve"> του Μέλους ορίζεται το πηλίκο των ανθρωπομηνών του δια των συνολικών προσφερόμενων ανθρωπομηνών (άθροισμα των μερικών συνόλων 1,2,3)</w:t>
            </w:r>
          </w:p>
          <w:p w14:paraId="28936EBD" w14:textId="77777777" w:rsidR="00FB6E86" w:rsidRPr="00603221" w:rsidRDefault="00FB6E86" w:rsidP="00507A26">
            <w:pPr>
              <w:autoSpaceDE w:val="0"/>
              <w:autoSpaceDN w:val="0"/>
              <w:adjustRightInd w:val="0"/>
              <w:spacing w:after="70"/>
              <w:rPr>
                <w:b/>
                <w:bCs/>
                <w:lang w:eastAsia="el-GR"/>
              </w:rPr>
            </w:pPr>
            <w:r w:rsidRPr="00603221">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FB6E86" w:rsidRPr="00DF02B0" w14:paraId="07989A51" w14:textId="77777777" w:rsidTr="00507A26">
        <w:tc>
          <w:tcPr>
            <w:tcW w:w="675" w:type="dxa"/>
          </w:tcPr>
          <w:p w14:paraId="5AD0E2F7" w14:textId="77777777" w:rsidR="00FB6E86" w:rsidRPr="00603221" w:rsidRDefault="00FB6E86" w:rsidP="00507A26">
            <w:r w:rsidRPr="00603221">
              <w:lastRenderedPageBreak/>
              <w:t>4.2</w:t>
            </w:r>
          </w:p>
        </w:tc>
        <w:tc>
          <w:tcPr>
            <w:tcW w:w="9180" w:type="dxa"/>
          </w:tcPr>
          <w:p w14:paraId="1AA002D0" w14:textId="0037F562" w:rsidR="00FB6E86" w:rsidRPr="00603221" w:rsidRDefault="00FB6E86" w:rsidP="00507A26">
            <w:pPr>
              <w:autoSpaceDE w:val="0"/>
              <w:autoSpaceDN w:val="0"/>
              <w:adjustRightInd w:val="0"/>
              <w:spacing w:after="70"/>
              <w:jc w:val="left"/>
              <w:rPr>
                <w:lang w:eastAsia="el-GR"/>
              </w:rPr>
            </w:pPr>
            <w:r w:rsidRPr="00603221">
              <w:rPr>
                <w:lang w:eastAsia="el-GR"/>
              </w:rPr>
              <w:t>Βιογραφικά σημειώματα της Ομάδας Έργου (</w:t>
            </w:r>
            <w:r w:rsidRPr="00603221">
              <w:t xml:space="preserve">βάσει του υποδείγματος / βλ. </w:t>
            </w:r>
            <w:r w:rsidR="00AD3C8A" w:rsidRPr="00AD3C8A">
              <w:t xml:space="preserve"> </w:t>
            </w:r>
            <w:r w:rsidR="00AD3C8A">
              <w:fldChar w:fldCharType="begin"/>
            </w:r>
            <w:r w:rsidR="00AD3C8A">
              <w:instrText xml:space="preserve"> REF _Ref77946712 \h </w:instrText>
            </w:r>
            <w:r w:rsidR="00AD3C8A">
              <w:fldChar w:fldCharType="separate"/>
            </w:r>
            <w:r w:rsidR="00CB4EC7" w:rsidRPr="00897475">
              <w:t>ΠΑΡΑΡΤΗΜΑ ΙV – Υπόδειγμα Βιογραφικού Σημειώματος</w:t>
            </w:r>
            <w:r w:rsidR="00AD3C8A">
              <w:fldChar w:fldCharType="end"/>
            </w:r>
            <w:r w:rsidRPr="00603221">
              <w:t>»)</w:t>
            </w:r>
          </w:p>
        </w:tc>
      </w:tr>
    </w:tbl>
    <w:p w14:paraId="0464C41C" w14:textId="77777777" w:rsidR="00FB6E86" w:rsidRPr="00603221" w:rsidRDefault="00FB6E86" w:rsidP="00FB6E86">
      <w:pPr>
        <w:rPr>
          <w:b/>
          <w:bCs/>
        </w:rPr>
      </w:pPr>
    </w:p>
    <w:p w14:paraId="28C41FDE" w14:textId="4D1792D5" w:rsidR="00FB6E86" w:rsidRPr="00603221" w:rsidRDefault="008E331E" w:rsidP="00FB6E86">
      <w:pPr>
        <w:rPr>
          <w:b/>
        </w:rPr>
      </w:pPr>
      <w:r w:rsidRPr="00897475">
        <w:rPr>
          <w:b/>
        </w:rPr>
        <w:t>Β.5.</w:t>
      </w:r>
      <w:r w:rsidRPr="00897475">
        <w:rPr>
          <w:bCs/>
        </w:rPr>
        <w:t xml:space="preserve"> </w:t>
      </w:r>
      <w:r w:rsidR="00FB6E86" w:rsidRPr="00603221">
        <w:rPr>
          <w:b/>
        </w:rPr>
        <w:t xml:space="preserve">Για την απόδειξη της συμμόρφωσής τους με </w:t>
      </w:r>
      <w:r w:rsidR="00FB6E86" w:rsidRPr="00603221">
        <w:rPr>
          <w:b/>
          <w:color w:val="000000"/>
        </w:rPr>
        <w:t xml:space="preserve">πρότυπα διασφάλισης ποιότητας </w:t>
      </w:r>
      <w:r w:rsidR="00FB6E86" w:rsidRPr="00603221">
        <w:rPr>
          <w:b/>
        </w:rPr>
        <w:t xml:space="preserve">της παραγράφου </w:t>
      </w:r>
      <w:r w:rsidR="006111D0">
        <w:rPr>
          <w:b/>
        </w:rPr>
        <w:fldChar w:fldCharType="begin"/>
      </w:r>
      <w:r w:rsidR="006111D0">
        <w:rPr>
          <w:b/>
        </w:rPr>
        <w:instrText xml:space="preserve"> REF _Ref67663999 \r \h </w:instrText>
      </w:r>
      <w:r w:rsidR="006111D0">
        <w:rPr>
          <w:b/>
        </w:rPr>
      </w:r>
      <w:r w:rsidR="006111D0">
        <w:rPr>
          <w:b/>
        </w:rPr>
        <w:fldChar w:fldCharType="separate"/>
      </w:r>
      <w:r w:rsidR="00CB4EC7">
        <w:rPr>
          <w:b/>
        </w:rPr>
        <w:t>2.2.7</w:t>
      </w:r>
      <w:r w:rsidR="006111D0">
        <w:rPr>
          <w:b/>
        </w:rPr>
        <w:fldChar w:fldCharType="end"/>
      </w:r>
      <w:r w:rsidR="00FB0404">
        <w:rPr>
          <w:b/>
        </w:rPr>
        <w:t xml:space="preserve"> </w:t>
      </w:r>
      <w:r w:rsidR="00FB6E86" w:rsidRPr="00603221">
        <w:rPr>
          <w:b/>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B6E86" w:rsidRPr="000E0E0B" w14:paraId="0CA4DCDA" w14:textId="77777777" w:rsidTr="00507A26">
        <w:trPr>
          <w:trHeight w:val="711"/>
        </w:trPr>
        <w:tc>
          <w:tcPr>
            <w:tcW w:w="675" w:type="dxa"/>
            <w:shd w:val="clear" w:color="auto" w:fill="D9D9D9"/>
          </w:tcPr>
          <w:p w14:paraId="07075C3F" w14:textId="77777777" w:rsidR="00FB6E86" w:rsidRPr="00603221" w:rsidRDefault="00FB6E86" w:rsidP="00507A26">
            <w:pPr>
              <w:rPr>
                <w:b/>
              </w:rPr>
            </w:pPr>
            <w:r w:rsidRPr="00603221">
              <w:rPr>
                <w:b/>
              </w:rPr>
              <w:t>5.</w:t>
            </w:r>
          </w:p>
        </w:tc>
        <w:tc>
          <w:tcPr>
            <w:tcW w:w="9180" w:type="dxa"/>
            <w:shd w:val="clear" w:color="auto" w:fill="D9D9D9"/>
          </w:tcPr>
          <w:p w14:paraId="406A9323" w14:textId="7DBF938B" w:rsidR="00FB6E86" w:rsidRDefault="00FB6E86" w:rsidP="00FB0404">
            <w:r w:rsidRPr="00603221">
              <w:rPr>
                <w:b/>
                <w:lang w:eastAsia="el-GR"/>
              </w:rPr>
              <w:t xml:space="preserve">Οι οικονομικοί φορείς που συμμετέχουν στη διαδικασία σύναψης της παρούσας απαιτείται </w:t>
            </w:r>
            <w:r w:rsidRPr="00603221">
              <w:rPr>
                <w:b/>
              </w:rPr>
              <w:t xml:space="preserve">να εξασφαλίζουν την ποιότητα των παρεχόμενων υπηρεσιών </w:t>
            </w:r>
            <w:r w:rsidR="00FB0404">
              <w:rPr>
                <w:b/>
              </w:rPr>
              <w:t xml:space="preserve">σύμφωνα με τα αναφερόμενα στην παρ. </w:t>
            </w:r>
            <w:r w:rsidR="00FB0404">
              <w:rPr>
                <w:b/>
              </w:rPr>
              <w:fldChar w:fldCharType="begin"/>
            </w:r>
            <w:r w:rsidR="00FB0404">
              <w:rPr>
                <w:b/>
              </w:rPr>
              <w:instrText xml:space="preserve"> REF _Ref67663999 \r \h </w:instrText>
            </w:r>
            <w:r w:rsidR="00FB0404">
              <w:rPr>
                <w:b/>
              </w:rPr>
            </w:r>
            <w:r w:rsidR="00FB0404">
              <w:rPr>
                <w:b/>
              </w:rPr>
              <w:fldChar w:fldCharType="separate"/>
            </w:r>
            <w:r w:rsidR="00CB4EC7">
              <w:rPr>
                <w:b/>
              </w:rPr>
              <w:t>2.2.7</w:t>
            </w:r>
            <w:r w:rsidR="00FB0404">
              <w:rPr>
                <w:b/>
              </w:rPr>
              <w:fldChar w:fldCharType="end"/>
            </w:r>
            <w:r w:rsidR="00FB0404">
              <w:rPr>
                <w:b/>
              </w:rPr>
              <w:t xml:space="preserve">. </w:t>
            </w:r>
          </w:p>
          <w:p w14:paraId="539B6CAC" w14:textId="77777777" w:rsidR="00FB6E86" w:rsidRPr="00603221" w:rsidRDefault="00FB6E86" w:rsidP="00507A26">
            <w:pPr>
              <w:autoSpaceDE w:val="0"/>
              <w:autoSpaceDN w:val="0"/>
              <w:adjustRightInd w:val="0"/>
              <w:rPr>
                <w:lang w:eastAsia="el-GR"/>
              </w:rPr>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FB6E86" w:rsidRPr="000E0E0B" w14:paraId="750592A3" w14:textId="77777777" w:rsidTr="00507A26">
        <w:trPr>
          <w:trHeight w:val="1480"/>
        </w:trPr>
        <w:tc>
          <w:tcPr>
            <w:tcW w:w="675" w:type="dxa"/>
          </w:tcPr>
          <w:p w14:paraId="2BB94CEC" w14:textId="77777777" w:rsidR="00FB6E86" w:rsidRPr="00603221" w:rsidRDefault="00FB6E86" w:rsidP="00507A26">
            <w:r w:rsidRPr="00603221">
              <w:lastRenderedPageBreak/>
              <w:t>5.1</w:t>
            </w:r>
          </w:p>
        </w:tc>
        <w:tc>
          <w:tcPr>
            <w:tcW w:w="9180" w:type="dxa"/>
          </w:tcPr>
          <w:p w14:paraId="7EC8B646" w14:textId="77777777" w:rsidR="00FB6E86" w:rsidRPr="00603221" w:rsidRDefault="00FB6E86" w:rsidP="00FB0404">
            <w:pPr>
              <w:pStyle w:val="Tabletext"/>
              <w:jc w:val="both"/>
              <w:rPr>
                <w:rFonts w:cs="Tahoma"/>
                <w:szCs w:val="22"/>
                <w:lang w:eastAsia="el-GR"/>
              </w:rPr>
            </w:pPr>
            <w:r>
              <w:rPr>
                <w:rFonts w:cs="Tahoma"/>
                <w:sz w:val="22"/>
                <w:szCs w:val="22"/>
              </w:rPr>
              <w:t>Ο</w:t>
            </w:r>
            <w:r w:rsidRPr="000E0E0B">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71D7771D" w14:textId="77777777" w:rsidR="00FB6E86" w:rsidRDefault="00FB6E86" w:rsidP="008E331E">
      <w:pPr>
        <w:rPr>
          <w:bCs/>
        </w:rPr>
      </w:pPr>
    </w:p>
    <w:p w14:paraId="72019622" w14:textId="77777777" w:rsidR="00855483" w:rsidRPr="00603221" w:rsidRDefault="008E331E" w:rsidP="00855483">
      <w:pPr>
        <w:rPr>
          <w:b/>
        </w:rPr>
      </w:pPr>
      <w:r w:rsidRPr="00897475">
        <w:rPr>
          <w:b/>
          <w:bCs/>
        </w:rPr>
        <w:t>Β.6.</w:t>
      </w:r>
      <w:r w:rsidRPr="00897475">
        <w:t xml:space="preserve"> </w:t>
      </w:r>
      <w:r w:rsidR="00855483" w:rsidRPr="00603221">
        <w:rPr>
          <w:b/>
        </w:rPr>
        <w:t>Για την απόδειξη της νόμιμης σύστασης και εκπροσώπησης:</w:t>
      </w:r>
    </w:p>
    <w:p w14:paraId="41E98745" w14:textId="77777777" w:rsidR="00476406" w:rsidRDefault="00476406" w:rsidP="00476406">
      <w: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t xml:space="preserve">εκτός αν </w:t>
      </w:r>
      <w:r>
        <w:t>αυτό φέρει</w:t>
      </w:r>
      <w:r w:rsidRPr="00E427F2">
        <w:t xml:space="preserve"> συγκεκριμένο χρόνο ισχύος.</w:t>
      </w:r>
    </w:p>
    <w:p w14:paraId="36F731B7" w14:textId="77777777" w:rsidR="00476406" w:rsidRPr="00374B84" w:rsidRDefault="00476406" w:rsidP="00476406">
      <w:r>
        <w:t xml:space="preserve">Ειδικότερα για τους </w:t>
      </w:r>
      <w:r w:rsidRPr="00374B84">
        <w:t>ημεδαπούς οικονομικούς φορείς προσκομίζονται:</w:t>
      </w:r>
    </w:p>
    <w:p w14:paraId="443B168B" w14:textId="77777777" w:rsidR="00476406" w:rsidRPr="00374B84" w:rsidRDefault="00476406" w:rsidP="00476406">
      <w:r w:rsidRPr="002B2F6A">
        <w:t xml:space="preserve"> </w:t>
      </w:r>
      <w:r w:rsidRPr="00374B84">
        <w:t xml:space="preserve">i) </w:t>
      </w:r>
      <w:r w:rsidRPr="006A34C5">
        <w:rPr>
          <w:b/>
        </w:rPr>
        <w:t>για την απόδειξη της νόμιμης εκπροσώπησης</w:t>
      </w:r>
      <w:r w:rsidRPr="00374B84">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E68AE">
        <w:t xml:space="preserve"> </w:t>
      </w:r>
      <w:r w:rsidRPr="00374B84">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9DC9CE7" w14:textId="77777777" w:rsidR="00476406" w:rsidRDefault="00476406" w:rsidP="00476406">
      <w:pPr>
        <w:rPr>
          <w:color w:val="000000"/>
        </w:rPr>
      </w:pPr>
      <w:r w:rsidRPr="00374B84">
        <w:t xml:space="preserve">ii) Για την </w:t>
      </w:r>
      <w:r w:rsidRPr="006A34C5">
        <w:rPr>
          <w:b/>
        </w:rPr>
        <w:t>απόδειξη της νόμιμης σύστασης και των μεταβολών</w:t>
      </w:r>
      <w:r w:rsidRPr="00374B84">
        <w:t xml:space="preserve"> του νομικού προσώπου</w:t>
      </w:r>
      <w:r>
        <w:t xml:space="preserve"> </w:t>
      </w:r>
      <w:r w:rsidRPr="00374B84">
        <w:t xml:space="preserve">γενικό πιστοποιητικό </w:t>
      </w:r>
      <w:r>
        <w:t xml:space="preserve">μεταβολών </w:t>
      </w:r>
      <w:r w:rsidRPr="00374B84">
        <w:t>του ΓΕΜΗ, εφόσον έχει εκδοθεί έως τρεις (3) μήνες πριν από την υποβολή του</w:t>
      </w:r>
      <w:r>
        <w:t>.</w:t>
      </w:r>
      <w:r w:rsidRPr="005609B2">
        <w:rPr>
          <w:color w:val="000000"/>
        </w:rPr>
        <w:t xml:space="preserve">  </w:t>
      </w:r>
    </w:p>
    <w:p w14:paraId="0F7C0B8F" w14:textId="77777777" w:rsidR="00476406" w:rsidRPr="005609B2" w:rsidRDefault="00476406" w:rsidP="00476406">
      <w:pPr>
        <w:rPr>
          <w:color w:val="000000"/>
        </w:rPr>
      </w:pPr>
      <w:r w:rsidRPr="005609B2">
        <w:rPr>
          <w:color w:val="000000"/>
        </w:rPr>
        <w:t xml:space="preserve">Στις λοιπές περιπτώσεις τα κατά περίπτωση νομιμοποιητικά έγγραφα </w:t>
      </w:r>
      <w:r>
        <w:t xml:space="preserve">σύστασης και </w:t>
      </w:r>
      <w:r w:rsidRPr="005609B2">
        <w:rPr>
          <w:color w:val="000000"/>
        </w:rPr>
        <w:t xml:space="preserve">νόμιμης εκπροσώπησης (όπως καταστατικά, </w:t>
      </w:r>
      <w:r>
        <w:t xml:space="preserve">πιστοποιητικά μεταβολών, αντίστοιχα ΦΕΚ, αποφάσεις συγκρότησης οργάνων διοίκησης σε σώμα, κλπ., </w:t>
      </w:r>
      <w:r w:rsidRPr="005609B2">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4D424EC" w14:textId="77777777" w:rsidR="00476406" w:rsidRPr="005609B2" w:rsidRDefault="00476406" w:rsidP="00476406">
      <w:pPr>
        <w:rPr>
          <w:color w:val="000000"/>
        </w:rPr>
      </w:pPr>
      <w:r>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9993F82" w14:textId="77777777" w:rsidR="00476406" w:rsidRPr="005609B2" w:rsidRDefault="00476406" w:rsidP="00476406">
      <w:pPr>
        <w:rPr>
          <w:bCs/>
          <w:color w:val="000000"/>
        </w:rPr>
      </w:pPr>
      <w:r w:rsidRPr="005609B2">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7264CE6" w14:textId="77777777" w:rsidR="00476406" w:rsidRPr="005609B2" w:rsidRDefault="00476406" w:rsidP="00476406">
      <w:pPr>
        <w:rPr>
          <w:bCs/>
          <w:color w:val="000000"/>
        </w:rPr>
      </w:pPr>
      <w:r w:rsidRPr="005609B2">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360D1F8" w14:textId="77777777" w:rsidR="00FB6E86" w:rsidRDefault="00476406" w:rsidP="00476406">
      <w:r w:rsidRPr="005609B2">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463FCB3" w14:textId="77777777" w:rsidR="00B037B0" w:rsidRPr="005609B2" w:rsidRDefault="008E331E" w:rsidP="00B037B0">
      <w:pPr>
        <w:rPr>
          <w:color w:val="000000"/>
        </w:rPr>
      </w:pPr>
      <w:r w:rsidRPr="00897475">
        <w:rPr>
          <w:b/>
          <w:bCs/>
        </w:rPr>
        <w:lastRenderedPageBreak/>
        <w:t>Β.7.</w:t>
      </w:r>
      <w:r w:rsidRPr="00897475">
        <w:t xml:space="preserve"> </w:t>
      </w:r>
      <w:r w:rsidR="00B037B0" w:rsidRPr="005609B2">
        <w:rPr>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AE21E31" w14:textId="77777777" w:rsidR="00B037B0" w:rsidRPr="005609B2" w:rsidRDefault="00B037B0" w:rsidP="00B037B0">
      <w:pPr>
        <w:rPr>
          <w:color w:val="000000"/>
        </w:rPr>
      </w:pPr>
      <w:r w:rsidRPr="005609B2">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FAD1C5D" w14:textId="77777777" w:rsidR="00B037B0" w:rsidRPr="005609B2" w:rsidRDefault="00B037B0" w:rsidP="00B037B0">
      <w:pPr>
        <w:rPr>
          <w:color w:val="000000"/>
        </w:rPr>
      </w:pPr>
      <w:r w:rsidRPr="005609B2">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F25D81B" w14:textId="77777777" w:rsidR="00B037B0" w:rsidRPr="005609B2" w:rsidRDefault="00B037B0" w:rsidP="00B037B0">
      <w:pPr>
        <w:rPr>
          <w:color w:val="000000"/>
        </w:rPr>
      </w:pPr>
      <w:r w:rsidRPr="005609B2">
        <w:rPr>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rPr>
        <w:t xml:space="preserve">, </w:t>
      </w:r>
      <w:r>
        <w:rPr>
          <w:color w:val="000000"/>
          <w:lang w:val="en-US"/>
        </w:rPr>
        <w:t>ii</w:t>
      </w:r>
      <w:r w:rsidRPr="006A34C5">
        <w:rPr>
          <w:color w:val="000000"/>
        </w:rPr>
        <w:t xml:space="preserve"> </w:t>
      </w:r>
      <w:r>
        <w:rPr>
          <w:color w:val="000000"/>
        </w:rPr>
        <w:t xml:space="preserve">και </w:t>
      </w:r>
      <w:r>
        <w:rPr>
          <w:color w:val="000000"/>
          <w:lang w:val="en-US"/>
        </w:rPr>
        <w:t>iii</w:t>
      </w:r>
      <w:r w:rsidRPr="006A34C5">
        <w:rPr>
          <w:color w:val="000000"/>
        </w:rPr>
        <w:t xml:space="preserve"> </w:t>
      </w:r>
      <w:r>
        <w:rPr>
          <w:color w:val="000000"/>
        </w:rPr>
        <w:t>της περ. β</w:t>
      </w:r>
      <w:r w:rsidRPr="00207038">
        <w:rPr>
          <w:color w:val="000000"/>
        </w:rPr>
        <w:t>.</w:t>
      </w:r>
    </w:p>
    <w:p w14:paraId="09E03FC1" w14:textId="77777777" w:rsidR="00B037B0" w:rsidRDefault="00855483" w:rsidP="00B037B0">
      <w:r>
        <w:rPr>
          <w:b/>
          <w:bCs/>
        </w:rPr>
        <w:t>Β.8</w:t>
      </w:r>
      <w:r w:rsidR="00B037B0" w:rsidRPr="00603221">
        <w:rPr>
          <w:b/>
          <w:bCs/>
        </w:rPr>
        <w:t>.</w:t>
      </w:r>
      <w:r w:rsidR="00B037B0" w:rsidRPr="00603221">
        <w:t xml:space="preserve"> </w:t>
      </w:r>
      <w:r w:rsidR="00B037B0" w:rsidRPr="002B2F6A">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AFA8E93" w14:textId="77777777" w:rsidR="00B037B0" w:rsidRDefault="00B037B0" w:rsidP="00B037B0">
      <w:pPr>
        <w:rPr>
          <w:color w:val="000000"/>
        </w:rPr>
      </w:pPr>
      <w:r w:rsidRPr="002B2F6A">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93C97D5" w14:textId="77777777" w:rsidR="00B037B0" w:rsidRDefault="00B037B0" w:rsidP="00B037B0">
      <w:pPr>
        <w:rPr>
          <w:color w:val="000000"/>
        </w:rPr>
      </w:pPr>
      <w:r>
        <w:rPr>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t xml:space="preserve"> </w:t>
      </w:r>
      <w:r w:rsidRPr="005D11ED">
        <w:rPr>
          <w:color w:val="000000"/>
        </w:rPr>
        <w:t xml:space="preserve">δηλώνοντας το τμήμα της σύμβασης που θα εκτελέσει. </w:t>
      </w:r>
    </w:p>
    <w:p w14:paraId="2499BF17" w14:textId="77777777" w:rsidR="00B037B0" w:rsidRPr="00603221" w:rsidRDefault="00855483" w:rsidP="00B037B0">
      <w:pPr>
        <w:rPr>
          <w:color w:val="000000"/>
        </w:rPr>
      </w:pPr>
      <w:r>
        <w:rPr>
          <w:b/>
          <w:bCs/>
        </w:rPr>
        <w:t>Β.9</w:t>
      </w:r>
      <w:r w:rsidR="00B037B0" w:rsidRPr="00603221">
        <w:rPr>
          <w:b/>
          <w:bCs/>
        </w:rPr>
        <w:t>.</w:t>
      </w:r>
      <w:r w:rsidR="00B037B0" w:rsidRPr="00603221">
        <w:t xml:space="preserve"> </w:t>
      </w:r>
      <w:r w:rsidR="00B037B0" w:rsidRPr="002B2F6A">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944A0CF" w14:textId="77777777" w:rsidR="00B037B0" w:rsidRPr="00611572" w:rsidRDefault="00855483" w:rsidP="00B037B0">
      <w:pPr>
        <w:rPr>
          <w:b/>
          <w:bCs/>
        </w:rPr>
      </w:pPr>
      <w:r>
        <w:rPr>
          <w:b/>
          <w:bCs/>
        </w:rPr>
        <w:t>Β.10</w:t>
      </w:r>
      <w:r w:rsidR="00B037B0">
        <w:rPr>
          <w:b/>
          <w:bCs/>
        </w:rPr>
        <w:t xml:space="preserve">. </w:t>
      </w:r>
      <w:r w:rsidR="00B037B0" w:rsidRPr="00611572">
        <w:rPr>
          <w:b/>
          <w:bCs/>
        </w:rPr>
        <w:t>Επισημαίνεται ότι γίνονται αποδεκτές:</w:t>
      </w:r>
    </w:p>
    <w:p w14:paraId="18D9FBAB" w14:textId="77777777" w:rsidR="00B037B0" w:rsidRPr="00611572" w:rsidRDefault="00B037B0" w:rsidP="004A1D19">
      <w:pPr>
        <w:numPr>
          <w:ilvl w:val="0"/>
          <w:numId w:val="87"/>
        </w:numPr>
        <w:suppressAutoHyphens/>
        <w:spacing w:after="120"/>
        <w:rPr>
          <w:b/>
          <w:bCs/>
        </w:rPr>
      </w:pPr>
      <w:r w:rsidRPr="00611572">
        <w:rPr>
          <w:b/>
          <w:bCs/>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7D989A1F" w14:textId="77777777" w:rsidR="00B037B0" w:rsidRPr="00603221" w:rsidRDefault="00B037B0" w:rsidP="004A1D19">
      <w:pPr>
        <w:numPr>
          <w:ilvl w:val="0"/>
          <w:numId w:val="87"/>
        </w:numPr>
        <w:suppressAutoHyphens/>
        <w:spacing w:after="120"/>
      </w:pPr>
      <w:r w:rsidRPr="00611572">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25D90A5" w14:textId="77777777" w:rsidR="00B037B0" w:rsidRPr="00897475" w:rsidRDefault="00B037B0" w:rsidP="008E331E"/>
    <w:p w14:paraId="3A82EDAC"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152" w:name="_Toc496694181"/>
      <w:bookmarkStart w:id="153" w:name="_Toc31307657"/>
      <w:bookmarkStart w:id="154" w:name="_Toc75073431"/>
      <w:r w:rsidRPr="00897475">
        <w:t>Κριτήρια Ανάθεσης</w:t>
      </w:r>
      <w:bookmarkEnd w:id="152"/>
      <w:bookmarkEnd w:id="153"/>
      <w:bookmarkEnd w:id="154"/>
      <w:r w:rsidRPr="00897475">
        <w:t xml:space="preserve"> </w:t>
      </w:r>
    </w:p>
    <w:p w14:paraId="4BE4B042" w14:textId="77777777" w:rsidR="0086087F" w:rsidRPr="00897475" w:rsidRDefault="0086087F" w:rsidP="00062F42">
      <w:pPr>
        <w:pStyle w:val="3"/>
      </w:pPr>
      <w:bookmarkStart w:id="155" w:name="_Ref496542191"/>
      <w:bookmarkStart w:id="156" w:name="_Toc496694182"/>
      <w:bookmarkStart w:id="157" w:name="_Toc31307658"/>
      <w:bookmarkStart w:id="158" w:name="_Toc75073432"/>
      <w:r w:rsidRPr="00897475">
        <w:t>Κριτήριο ανάθεσης</w:t>
      </w:r>
      <w:bookmarkEnd w:id="155"/>
      <w:bookmarkEnd w:id="156"/>
      <w:bookmarkEnd w:id="157"/>
      <w:bookmarkEnd w:id="158"/>
    </w:p>
    <w:p w14:paraId="1F4AA67A" w14:textId="77777777" w:rsidR="00954E89" w:rsidRDefault="0086087F" w:rsidP="00771E5D">
      <w:pPr>
        <w:rPr>
          <w:iCs/>
        </w:rPr>
      </w:pPr>
      <w:r w:rsidRPr="00897475">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795" w:type="dxa"/>
        <w:jc w:val="center"/>
        <w:tblCellMar>
          <w:left w:w="0" w:type="dxa"/>
          <w:right w:w="0" w:type="dxa"/>
        </w:tblCellMar>
        <w:tblLook w:val="04A0" w:firstRow="1" w:lastRow="0" w:firstColumn="1" w:lastColumn="0" w:noHBand="0" w:noVBand="1"/>
      </w:tblPr>
      <w:tblGrid>
        <w:gridCol w:w="936"/>
        <w:gridCol w:w="3732"/>
        <w:gridCol w:w="1694"/>
        <w:gridCol w:w="3433"/>
      </w:tblGrid>
      <w:tr w:rsidR="00683902" w14:paraId="2B0CBEAA" w14:textId="77777777" w:rsidTr="00683902">
        <w:trPr>
          <w:trHeight w:val="513"/>
          <w:tblHeader/>
          <w:jc w:val="center"/>
        </w:trPr>
        <w:tc>
          <w:tcPr>
            <w:tcW w:w="936" w:type="dxa"/>
            <w:tcBorders>
              <w:top w:val="single" w:sz="8" w:space="0" w:color="auto"/>
              <w:left w:val="single" w:sz="8" w:space="0" w:color="auto"/>
              <w:bottom w:val="single" w:sz="8" w:space="0" w:color="auto"/>
              <w:right w:val="single" w:sz="8" w:space="0" w:color="auto"/>
            </w:tcBorders>
            <w:shd w:val="clear" w:color="auto" w:fill="B3B3B3"/>
            <w:tcMar>
              <w:top w:w="0" w:type="dxa"/>
              <w:left w:w="108" w:type="dxa"/>
              <w:bottom w:w="0" w:type="dxa"/>
              <w:right w:w="108" w:type="dxa"/>
            </w:tcMar>
            <w:vAlign w:val="center"/>
            <w:hideMark/>
          </w:tcPr>
          <w:p w14:paraId="0DE14946" w14:textId="77777777" w:rsidR="00683902" w:rsidRDefault="00683902" w:rsidP="00DD4004">
            <w:pPr>
              <w:spacing w:line="252" w:lineRule="auto"/>
              <w:jc w:val="center"/>
              <w:rPr>
                <w:b/>
                <w:bCs/>
              </w:rPr>
            </w:pPr>
            <w:bookmarkStart w:id="159" w:name="_Hlk508365047"/>
            <w:r>
              <w:rPr>
                <w:b/>
                <w:bCs/>
              </w:rPr>
              <w:t>Α/Α</w:t>
            </w:r>
          </w:p>
        </w:tc>
        <w:tc>
          <w:tcPr>
            <w:tcW w:w="3732" w:type="dxa"/>
            <w:tcBorders>
              <w:top w:val="single" w:sz="8" w:space="0" w:color="auto"/>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6C4C9B0" w14:textId="77777777" w:rsidR="00683902" w:rsidRDefault="00683902" w:rsidP="00DD4004">
            <w:pPr>
              <w:spacing w:line="252" w:lineRule="auto"/>
              <w:jc w:val="center"/>
              <w:rPr>
                <w:b/>
                <w:bCs/>
              </w:rPr>
            </w:pPr>
            <w:r>
              <w:rPr>
                <w:b/>
                <w:bCs/>
                <w:color w:val="000000"/>
              </w:rPr>
              <w:t>Κριτήρια Αξιολόγησης(Κν)</w:t>
            </w:r>
          </w:p>
        </w:tc>
        <w:tc>
          <w:tcPr>
            <w:tcW w:w="1694" w:type="dxa"/>
            <w:tcBorders>
              <w:top w:val="single" w:sz="8" w:space="0" w:color="auto"/>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67A34D0" w14:textId="77777777" w:rsidR="00683902" w:rsidRDefault="00683902" w:rsidP="00DD4004">
            <w:pPr>
              <w:spacing w:line="252" w:lineRule="auto"/>
              <w:jc w:val="center"/>
              <w:rPr>
                <w:b/>
                <w:bCs/>
              </w:rPr>
            </w:pPr>
            <w:r>
              <w:rPr>
                <w:b/>
                <w:bCs/>
                <w:color w:val="000000"/>
              </w:rPr>
              <w:t>Συντελεστής βαρύτητας (σν)</w:t>
            </w:r>
          </w:p>
        </w:tc>
        <w:tc>
          <w:tcPr>
            <w:tcW w:w="3433" w:type="dxa"/>
            <w:tcBorders>
              <w:top w:val="single" w:sz="8" w:space="0" w:color="auto"/>
              <w:left w:val="nil"/>
              <w:bottom w:val="single" w:sz="8" w:space="0" w:color="auto"/>
              <w:right w:val="single" w:sz="8" w:space="0" w:color="auto"/>
            </w:tcBorders>
            <w:shd w:val="clear" w:color="auto" w:fill="B3B3B3"/>
            <w:tcMar>
              <w:top w:w="0" w:type="dxa"/>
              <w:left w:w="108" w:type="dxa"/>
              <w:bottom w:w="0" w:type="dxa"/>
              <w:right w:w="108" w:type="dxa"/>
            </w:tcMar>
            <w:hideMark/>
          </w:tcPr>
          <w:p w14:paraId="6948DB2A" w14:textId="77777777" w:rsidR="00683902" w:rsidRDefault="00683902" w:rsidP="00DD4004">
            <w:pPr>
              <w:spacing w:line="252" w:lineRule="auto"/>
              <w:jc w:val="center"/>
              <w:rPr>
                <w:b/>
                <w:bCs/>
              </w:rPr>
            </w:pPr>
            <w:r>
              <w:rPr>
                <w:b/>
                <w:bCs/>
                <w:color w:val="000000"/>
              </w:rPr>
              <w:t>Παραπομπή σε παρ. απαίτησης της διακήρυξης</w:t>
            </w:r>
          </w:p>
        </w:tc>
      </w:tr>
      <w:tr w:rsidR="00683902" w14:paraId="2EB1E5F5"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tcPr>
          <w:p w14:paraId="22FB4285" w14:textId="77777777" w:rsidR="00683902" w:rsidRPr="00DC454D" w:rsidRDefault="00683902" w:rsidP="004A1D19">
            <w:pPr>
              <w:pStyle w:val="1"/>
              <w:numPr>
                <w:ilvl w:val="0"/>
                <w:numId w:val="93"/>
              </w:numPr>
              <w:spacing w:after="0" w:line="252" w:lineRule="auto"/>
              <w:contextualSpacing/>
              <w:jc w:val="center"/>
              <w:rPr>
                <w:rFonts w:eastAsia="Times New Roman"/>
              </w:rPr>
            </w:pPr>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1C33BC17" w14:textId="77777777" w:rsidR="00683902" w:rsidRDefault="00683902" w:rsidP="00DD4004">
            <w:pPr>
              <w:spacing w:line="252" w:lineRule="auto"/>
              <w:rPr>
                <w:b/>
                <w:bCs/>
              </w:rPr>
            </w:pPr>
            <w:r>
              <w:rPr>
                <w:b/>
                <w:bCs/>
                <w:color w:val="000000"/>
              </w:rPr>
              <w:t>Γενικές Αρχές &amp; Απαιτήσεις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07C374AF" w14:textId="77777777" w:rsidR="00683902" w:rsidRDefault="00683902" w:rsidP="00DD4004">
            <w:pPr>
              <w:spacing w:line="252" w:lineRule="auto"/>
              <w:jc w:val="center"/>
              <w:rPr>
                <w:b/>
                <w:bCs/>
              </w:rPr>
            </w:pPr>
            <w:r>
              <w:rPr>
                <w:b/>
                <w:bCs/>
                <w:color w:val="000000"/>
              </w:rPr>
              <w:t>18%</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tcPr>
          <w:p w14:paraId="70600522" w14:textId="77777777" w:rsidR="00683902" w:rsidRDefault="00683902" w:rsidP="00DD4004">
            <w:pPr>
              <w:spacing w:line="252" w:lineRule="auto"/>
              <w:rPr>
                <w:b/>
                <w:bCs/>
              </w:rPr>
            </w:pPr>
          </w:p>
        </w:tc>
      </w:tr>
      <w:tr w:rsidR="00683902" w14:paraId="5C1A951B"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CFC48A" w14:textId="77777777" w:rsidR="00683902"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B3C87C" w14:textId="77777777" w:rsidR="00683902" w:rsidRDefault="00683902" w:rsidP="00DD4004">
            <w:pPr>
              <w:spacing w:line="252" w:lineRule="auto"/>
            </w:pPr>
            <w:r>
              <w:t>Κατανόηση Έργου</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1F1BAF" w14:textId="77777777" w:rsidR="00683902" w:rsidRDefault="00683902" w:rsidP="00DD4004">
            <w:pPr>
              <w:spacing w:line="252" w:lineRule="auto"/>
              <w:jc w:val="center"/>
              <w:rPr>
                <w:b/>
                <w:bCs/>
              </w:rP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6275CBDC" w14:textId="77777777" w:rsidR="00683902" w:rsidRDefault="00683902" w:rsidP="00DD4004">
            <w:pPr>
              <w:spacing w:line="252" w:lineRule="auto"/>
            </w:pPr>
            <w:r>
              <w:t xml:space="preserve">ΠΑΡΑΡΤΗΜΑ Ι - </w:t>
            </w:r>
            <w:r>
              <w:rPr>
                <w:rFonts w:ascii="Arial" w:hAnsi="Arial" w:cs="Arial"/>
                <w:lang w:bidi="he-IL"/>
              </w:rPr>
              <w:t>‎</w:t>
            </w:r>
            <w:r>
              <w:t xml:space="preserve">7, </w:t>
            </w:r>
            <w:r>
              <w:rPr>
                <w:rFonts w:ascii="Arial" w:hAnsi="Arial" w:cs="Arial"/>
                <w:lang w:bidi="he-IL"/>
              </w:rPr>
              <w:t>‎</w:t>
            </w:r>
            <w:r>
              <w:t xml:space="preserve">8, </w:t>
            </w:r>
            <w:r>
              <w:rPr>
                <w:rFonts w:ascii="Arial" w:hAnsi="Arial" w:cs="Arial"/>
                <w:lang w:bidi="he-IL"/>
              </w:rPr>
              <w:t>‎</w:t>
            </w:r>
            <w:r>
              <w:t>9</w:t>
            </w:r>
          </w:p>
        </w:tc>
      </w:tr>
      <w:tr w:rsidR="00683902" w14:paraId="766ACE66"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D71304" w14:textId="77777777" w:rsidR="00683902"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012AA4" w14:textId="77777777" w:rsidR="00683902" w:rsidRDefault="00683902" w:rsidP="00DD4004">
            <w:pPr>
              <w:spacing w:line="252" w:lineRule="auto"/>
            </w:pPr>
            <w:r>
              <w:t xml:space="preserve">Αρχιτεκτονική </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CD932D" w14:textId="77777777" w:rsidR="00683902" w:rsidRDefault="00683902" w:rsidP="00DD4004">
            <w:pPr>
              <w:spacing w:line="252" w:lineRule="auto"/>
              <w:jc w:val="center"/>
            </w:pPr>
            <w:r>
              <w:t>15%</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493D54D" w14:textId="77777777" w:rsidR="00683902" w:rsidRDefault="00683902" w:rsidP="00DD4004">
            <w:pPr>
              <w:spacing w:line="252" w:lineRule="auto"/>
            </w:pPr>
            <w:r>
              <w:t xml:space="preserve">ΠΑΡΑΡΤΗΜΑ Ι - </w:t>
            </w:r>
            <w:r>
              <w:rPr>
                <w:rFonts w:ascii="Arial" w:hAnsi="Arial" w:cs="Arial"/>
                <w:lang w:bidi="he-IL"/>
              </w:rPr>
              <w:t>‎</w:t>
            </w:r>
            <w:r>
              <w:t>10.1</w:t>
            </w:r>
          </w:p>
        </w:tc>
      </w:tr>
      <w:tr w:rsidR="00683902" w14:paraId="241D67E4"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7A7D20AD" w14:textId="77777777" w:rsidR="00683902" w:rsidRPr="00DC454D" w:rsidRDefault="00683902" w:rsidP="004A1D19">
            <w:pPr>
              <w:pStyle w:val="1"/>
              <w:numPr>
                <w:ilvl w:val="0"/>
                <w:numId w:val="92"/>
              </w:numPr>
              <w:spacing w:after="0" w:line="252" w:lineRule="auto"/>
              <w:contextualSpacing/>
              <w:jc w:val="center"/>
              <w:rPr>
                <w:rFonts w:eastAsia="Times New Roman"/>
              </w:rPr>
            </w:pPr>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2D5B9658" w14:textId="77777777" w:rsidR="00683902" w:rsidRDefault="00683902" w:rsidP="00DD4004">
            <w:pPr>
              <w:spacing w:line="252" w:lineRule="auto"/>
              <w:rPr>
                <w:b/>
                <w:bCs/>
              </w:rPr>
            </w:pPr>
            <w:r>
              <w:rPr>
                <w:b/>
                <w:bCs/>
                <w:color w:val="000000"/>
              </w:rPr>
              <w:t>Λειτουργικές Δυνατότητες Συστήματος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2DA36D6F" w14:textId="77777777" w:rsidR="00683902" w:rsidRPr="00652232" w:rsidRDefault="00683902" w:rsidP="00DD4004">
            <w:pPr>
              <w:spacing w:line="252" w:lineRule="auto"/>
              <w:jc w:val="center"/>
              <w:rPr>
                <w:b/>
                <w:bCs/>
                <w:color w:val="000000"/>
              </w:rPr>
            </w:pPr>
            <w:r w:rsidRPr="00652232">
              <w:rPr>
                <w:b/>
                <w:bCs/>
                <w:color w:val="000000"/>
              </w:rPr>
              <w:t>65%</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tcPr>
          <w:p w14:paraId="71AA0F64" w14:textId="77777777" w:rsidR="00683902" w:rsidRDefault="00683902" w:rsidP="00DD4004">
            <w:pPr>
              <w:spacing w:line="252" w:lineRule="auto"/>
            </w:pPr>
          </w:p>
        </w:tc>
      </w:tr>
      <w:tr w:rsidR="00683902" w14:paraId="6ED644F8"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275359"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B535AD" w14:textId="77777777" w:rsidR="00683902" w:rsidRDefault="00683902" w:rsidP="00DD4004">
            <w:pPr>
              <w:spacing w:line="252" w:lineRule="auto"/>
            </w:pPr>
            <w:r>
              <w:t>Υποσύστημα Διαχείρισης Και Δρομολόγηση Μηνυμάτων</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D91E76" w14:textId="77777777" w:rsidR="00683902" w:rsidRDefault="00683902" w:rsidP="00DD4004">
            <w:pPr>
              <w:spacing w:line="252" w:lineRule="auto"/>
              <w:jc w:val="center"/>
              <w:rPr>
                <w:b/>
                <w:bCs/>
              </w:rPr>
            </w:pPr>
            <w:r w:rsidRPr="00377BAA">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872954B" w14:textId="77777777" w:rsidR="00683902" w:rsidRDefault="00683902" w:rsidP="00DD4004">
            <w:pPr>
              <w:spacing w:line="252" w:lineRule="auto"/>
              <w:rPr>
                <w:color w:val="000000"/>
              </w:rPr>
            </w:pPr>
            <w:r>
              <w:t>ΠΑΡΑΡΤΗΜΑ Ι -</w:t>
            </w:r>
            <w:r>
              <w:rPr>
                <w:color w:val="000000"/>
              </w:rPr>
              <w:t xml:space="preserve"> </w:t>
            </w:r>
            <w:r>
              <w:rPr>
                <w:rFonts w:ascii="Arial" w:hAnsi="Arial" w:cs="Arial"/>
                <w:color w:val="000000"/>
                <w:lang w:bidi="he-IL"/>
              </w:rPr>
              <w:t>‎</w:t>
            </w:r>
            <w:r>
              <w:rPr>
                <w:color w:val="000000"/>
              </w:rPr>
              <w:t>11.1</w:t>
            </w:r>
          </w:p>
        </w:tc>
      </w:tr>
      <w:tr w:rsidR="00683902" w14:paraId="76F12BB2"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20DF6C" w14:textId="77777777" w:rsidR="00683902" w:rsidRPr="00DC454D" w:rsidRDefault="00683902" w:rsidP="004A1D19">
            <w:pPr>
              <w:numPr>
                <w:ilvl w:val="1"/>
                <w:numId w:val="92"/>
              </w:numPr>
              <w:spacing w:after="0" w:line="252" w:lineRule="auto"/>
              <w:ind w:left="0" w:firstLine="0"/>
              <w:contextualSpacing/>
              <w:jc w:val="center"/>
            </w:pPr>
          </w:p>
          <w:p w14:paraId="6127F97D" w14:textId="77777777" w:rsidR="00683902" w:rsidRPr="00DC454D" w:rsidRDefault="00683902" w:rsidP="00DD4004">
            <w:pPr>
              <w:spacing w:after="0" w:line="252" w:lineRule="auto"/>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9B26A5" w14:textId="77777777" w:rsidR="00683902" w:rsidRDefault="00683902" w:rsidP="00DD4004">
            <w:pPr>
              <w:spacing w:line="252" w:lineRule="auto"/>
            </w:pPr>
            <w:r>
              <w:t>Υποσύστημα Εγγύησης Και Διασφάλισης Του Αμετάβλητου Των Δεδομένων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3C2679E8" w14:textId="77777777" w:rsidR="00683902" w:rsidRDefault="00683902" w:rsidP="00DD4004">
            <w:pPr>
              <w:spacing w:line="252" w:lineRule="auto"/>
              <w:jc w:val="center"/>
            </w:pPr>
            <w:r>
              <w:t>5%</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2B1F9DB0" w14:textId="77777777" w:rsidR="00683902" w:rsidRDefault="00683902" w:rsidP="00DD4004">
            <w:pPr>
              <w:spacing w:line="252" w:lineRule="auto"/>
              <w:rPr>
                <w:color w:val="000000"/>
              </w:rPr>
            </w:pPr>
            <w:r>
              <w:t xml:space="preserve">ΠΑΡΑΡΤΗΜΑ Ι - </w:t>
            </w:r>
            <w:r>
              <w:rPr>
                <w:rFonts w:ascii="Arial" w:hAnsi="Arial" w:cs="Arial"/>
                <w:lang w:bidi="he-IL"/>
              </w:rPr>
              <w:t>‎</w:t>
            </w:r>
            <w:r>
              <w:t>11.2</w:t>
            </w:r>
          </w:p>
        </w:tc>
      </w:tr>
      <w:tr w:rsidR="00683902" w14:paraId="7D930C74"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2645CD" w14:textId="77777777" w:rsidR="00683902"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507FF2" w14:textId="77777777" w:rsidR="00683902" w:rsidRDefault="00683902" w:rsidP="00DD4004">
            <w:pPr>
              <w:spacing w:line="252" w:lineRule="auto"/>
            </w:pPr>
            <w:r>
              <w:t>Διαδικτυακή Πύλη Govhub.Gr</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0B4942C8" w14:textId="77777777" w:rsidR="00683902" w:rsidRDefault="00683902" w:rsidP="00DD4004">
            <w:pPr>
              <w:spacing w:line="252" w:lineRule="auto"/>
              <w:jc w:val="cente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4939A4C" w14:textId="77777777" w:rsidR="00683902" w:rsidRDefault="00683902" w:rsidP="00DD4004">
            <w:pPr>
              <w:spacing w:line="252" w:lineRule="auto"/>
              <w:rPr>
                <w:color w:val="000000"/>
              </w:rPr>
            </w:pPr>
            <w:r>
              <w:t xml:space="preserve">ΠΑΡΑΡΤΗΜΑ Ι - </w:t>
            </w:r>
            <w:r>
              <w:rPr>
                <w:rFonts w:ascii="Arial" w:hAnsi="Arial" w:cs="Arial"/>
                <w:lang w:bidi="he-IL"/>
              </w:rPr>
              <w:t>‎</w:t>
            </w:r>
            <w:r>
              <w:t>11.3</w:t>
            </w:r>
          </w:p>
        </w:tc>
      </w:tr>
      <w:tr w:rsidR="00683902" w14:paraId="504569B7"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51BCD9" w14:textId="77777777" w:rsidR="00683902" w:rsidRPr="00DC454D" w:rsidRDefault="00683902" w:rsidP="004A1D19">
            <w:pPr>
              <w:numPr>
                <w:ilvl w:val="1"/>
                <w:numId w:val="92"/>
              </w:numPr>
              <w:spacing w:after="0" w:line="252" w:lineRule="auto"/>
              <w:ind w:left="0" w:firstLine="0"/>
              <w:contextualSpacing/>
              <w:jc w:val="center"/>
            </w:pPr>
          </w:p>
          <w:p w14:paraId="13C68A4E" w14:textId="77777777" w:rsidR="00683902" w:rsidRPr="00DC454D" w:rsidRDefault="00683902" w:rsidP="00DD4004">
            <w:pPr>
              <w:spacing w:after="0" w:line="252" w:lineRule="auto"/>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B49206" w14:textId="77777777" w:rsidR="00683902" w:rsidRDefault="00683902" w:rsidP="00DD4004">
            <w:pPr>
              <w:spacing w:line="252" w:lineRule="auto"/>
            </w:pPr>
            <w:r>
              <w:t>Υποσύστημα Ενεργοποίησης Φορέων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2452D928" w14:textId="77777777" w:rsidR="00683902" w:rsidRDefault="00683902" w:rsidP="00DD4004">
            <w:pPr>
              <w:spacing w:line="252" w:lineRule="auto"/>
              <w:jc w:val="center"/>
            </w:pPr>
            <w:r>
              <w:t>2%</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961995E" w14:textId="77777777" w:rsidR="00683902" w:rsidRDefault="00683902" w:rsidP="00DD4004">
            <w:pPr>
              <w:spacing w:line="252" w:lineRule="auto"/>
              <w:rPr>
                <w:color w:val="000000"/>
              </w:rPr>
            </w:pPr>
            <w:r>
              <w:t xml:space="preserve">ΠΑΡΑΡΤΗΜΑ Ι - </w:t>
            </w:r>
            <w:r>
              <w:rPr>
                <w:rFonts w:ascii="Arial" w:hAnsi="Arial" w:cs="Arial"/>
                <w:lang w:bidi="he-IL"/>
              </w:rPr>
              <w:t>‎</w:t>
            </w:r>
            <w:r>
              <w:t>11.4</w:t>
            </w:r>
          </w:p>
        </w:tc>
      </w:tr>
      <w:tr w:rsidR="00683902" w14:paraId="6AF0BD5B"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1F55EA9"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3D3052" w14:textId="77777777" w:rsidR="00683902" w:rsidRDefault="00683902" w:rsidP="00DD4004">
            <w:pPr>
              <w:spacing w:line="252" w:lineRule="auto"/>
            </w:pPr>
            <w:r>
              <w:t>Υποσύστημα Ενημέρωσης Χρηστών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7F7372BB" w14:textId="77777777" w:rsidR="00683902" w:rsidRDefault="00683902" w:rsidP="00DD4004">
            <w:pPr>
              <w:spacing w:line="252" w:lineRule="auto"/>
              <w:jc w:val="center"/>
            </w:pPr>
            <w:r>
              <w:t>2%</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0B0571F0" w14:textId="77777777" w:rsidR="00683902" w:rsidRDefault="00683902" w:rsidP="00DD4004">
            <w:pPr>
              <w:spacing w:line="252" w:lineRule="auto"/>
              <w:rPr>
                <w:color w:val="000000"/>
              </w:rPr>
            </w:pPr>
            <w:r>
              <w:t xml:space="preserve">ΠΑΡΑΡΤΗΜΑ Ι - </w:t>
            </w:r>
            <w:r>
              <w:rPr>
                <w:rFonts w:ascii="Arial" w:hAnsi="Arial" w:cs="Arial"/>
                <w:lang w:bidi="he-IL"/>
              </w:rPr>
              <w:t>‎</w:t>
            </w:r>
            <w:r>
              <w:t>11.5</w:t>
            </w:r>
          </w:p>
        </w:tc>
      </w:tr>
      <w:tr w:rsidR="00683902" w14:paraId="299752AF"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9D3C9A"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AB331" w14:textId="77777777" w:rsidR="00683902" w:rsidRDefault="00683902" w:rsidP="00DD4004">
            <w:pPr>
              <w:spacing w:line="252" w:lineRule="auto"/>
            </w:pPr>
            <w:r>
              <w:t xml:space="preserve">Υποσύστημα Αυτεπάγγελτης Αναζήτησης Εγγράφων </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50293112" w14:textId="77777777" w:rsidR="00683902" w:rsidRDefault="00683902" w:rsidP="00DD4004">
            <w:pPr>
              <w:spacing w:line="252" w:lineRule="auto"/>
              <w:jc w:val="center"/>
            </w:pPr>
            <w:r>
              <w:t>15%</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574C6A50" w14:textId="77777777" w:rsidR="00683902" w:rsidRDefault="00683902" w:rsidP="00DD4004">
            <w:pPr>
              <w:spacing w:line="252" w:lineRule="auto"/>
              <w:rPr>
                <w:color w:val="000000"/>
              </w:rPr>
            </w:pPr>
            <w:r>
              <w:t xml:space="preserve">ΠΑΡΑΡΤΗΜΑ Ι - </w:t>
            </w:r>
            <w:r>
              <w:rPr>
                <w:rFonts w:ascii="Arial" w:hAnsi="Arial" w:cs="Arial"/>
                <w:lang w:bidi="he-IL"/>
              </w:rPr>
              <w:t>‎</w:t>
            </w:r>
            <w:r>
              <w:t>11.6</w:t>
            </w:r>
          </w:p>
        </w:tc>
      </w:tr>
      <w:tr w:rsidR="00683902" w14:paraId="101F19FD"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4BD253" w14:textId="77777777" w:rsidR="00683902" w:rsidRPr="00DC454D" w:rsidRDefault="00683902" w:rsidP="004A1D19">
            <w:pPr>
              <w:numPr>
                <w:ilvl w:val="1"/>
                <w:numId w:val="92"/>
              </w:numPr>
              <w:spacing w:after="0" w:line="252" w:lineRule="auto"/>
              <w:ind w:left="0" w:firstLine="0"/>
              <w:contextualSpacing/>
              <w:jc w:val="center"/>
            </w:pPr>
          </w:p>
          <w:p w14:paraId="50D09052" w14:textId="77777777" w:rsidR="00683902" w:rsidRPr="00DC454D" w:rsidRDefault="00683902" w:rsidP="00DD4004">
            <w:pPr>
              <w:spacing w:after="0" w:line="252" w:lineRule="auto"/>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3D6F48" w14:textId="77777777" w:rsidR="00683902" w:rsidRDefault="00683902" w:rsidP="00DD4004">
            <w:pPr>
              <w:spacing w:line="252" w:lineRule="auto"/>
            </w:pPr>
            <w:r>
              <w:t>Υποσύστημα Χορήγησης Επιδομάτων Σε Πληγέντες Από Φυσικές Καταστροφές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0BE300AA" w14:textId="77777777" w:rsidR="00683902" w:rsidRDefault="00683902" w:rsidP="00DD4004">
            <w:pPr>
              <w:spacing w:line="252" w:lineRule="auto"/>
              <w:jc w:val="center"/>
            </w:pPr>
            <w:r>
              <w:t>10%</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E9D35A1" w14:textId="77777777" w:rsidR="00683902" w:rsidRDefault="00683902" w:rsidP="00DD4004">
            <w:pPr>
              <w:spacing w:line="252" w:lineRule="auto"/>
              <w:rPr>
                <w:color w:val="000000"/>
                <w:highlight w:val="yellow"/>
              </w:rPr>
            </w:pPr>
            <w:r>
              <w:t xml:space="preserve">ΠΑΡΑΡΤΗΜΑ Ι - </w:t>
            </w:r>
            <w:r>
              <w:rPr>
                <w:rFonts w:ascii="Arial" w:hAnsi="Arial" w:cs="Arial"/>
                <w:lang w:bidi="he-IL"/>
              </w:rPr>
              <w:t>‎</w:t>
            </w:r>
            <w:r>
              <w:t>11.7</w:t>
            </w:r>
          </w:p>
        </w:tc>
      </w:tr>
      <w:tr w:rsidR="00683902" w14:paraId="072D4468"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434B0BE"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6D147B" w14:textId="77777777" w:rsidR="00683902" w:rsidRDefault="00683902" w:rsidP="00DD4004">
            <w:pPr>
              <w:spacing w:line="252" w:lineRule="auto"/>
            </w:pPr>
            <w:r>
              <w:t>Υποσύστημα Στατιστικών Στοιχείων Και Γραφημάτων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27B79A03" w14:textId="77777777" w:rsidR="00683902" w:rsidRDefault="00683902" w:rsidP="00DD4004">
            <w:p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99C2B13" w14:textId="77777777" w:rsidR="00683902" w:rsidRDefault="00683902" w:rsidP="00DD4004">
            <w:pPr>
              <w:spacing w:line="252" w:lineRule="auto"/>
              <w:rPr>
                <w:color w:val="000000"/>
                <w:highlight w:val="yellow"/>
              </w:rPr>
            </w:pPr>
            <w:r>
              <w:t xml:space="preserve">ΠΑΡΑΡΤΗΜΑ Ι - </w:t>
            </w:r>
            <w:r>
              <w:rPr>
                <w:rFonts w:ascii="Arial" w:hAnsi="Arial" w:cs="Arial"/>
                <w:lang w:bidi="he-IL"/>
              </w:rPr>
              <w:t>‎</w:t>
            </w:r>
            <w:r>
              <w:t>11.8</w:t>
            </w:r>
          </w:p>
        </w:tc>
      </w:tr>
      <w:tr w:rsidR="00683902" w14:paraId="2EAAEE52"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A60EB6"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8F6083" w14:textId="77777777" w:rsidR="00683902" w:rsidRDefault="00683902" w:rsidP="00DD4004">
            <w:pPr>
              <w:spacing w:line="252" w:lineRule="auto"/>
            </w:pPr>
            <w:r>
              <w:t>Υπηρεσίες Ασφάλειας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5E76804B" w14:textId="77777777" w:rsidR="00683902" w:rsidRDefault="00683902" w:rsidP="00DD4004">
            <w:pPr>
              <w:spacing w:line="252" w:lineRule="auto"/>
              <w:jc w:val="center"/>
            </w:pPr>
            <w:r>
              <w:t>4%</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03249D15" w14:textId="77777777" w:rsidR="00683902" w:rsidRDefault="00683902" w:rsidP="00DD4004">
            <w:pPr>
              <w:spacing w:line="252" w:lineRule="auto"/>
              <w:rPr>
                <w:color w:val="000000"/>
              </w:rPr>
            </w:pPr>
            <w:r>
              <w:t xml:space="preserve">ΠΑΡΑΡΤΗΜΑ Ι - </w:t>
            </w:r>
            <w:r>
              <w:rPr>
                <w:rFonts w:ascii="Arial" w:hAnsi="Arial" w:cs="Arial"/>
                <w:lang w:bidi="he-IL"/>
              </w:rPr>
              <w:t>‎</w:t>
            </w:r>
            <w:r>
              <w:t>12</w:t>
            </w:r>
          </w:p>
        </w:tc>
      </w:tr>
      <w:tr w:rsidR="00683902" w14:paraId="14DC4E0B"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858266"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E88642" w14:textId="77777777" w:rsidR="00683902" w:rsidRDefault="00683902" w:rsidP="00DD4004">
            <w:pPr>
              <w:spacing w:line="252" w:lineRule="auto"/>
            </w:pPr>
            <w:r>
              <w:t xml:space="preserve">Υπηρεσίες Μετάπτωσης Συστήματος      </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7D73478C" w14:textId="77777777" w:rsidR="00683902" w:rsidRDefault="00683902" w:rsidP="00DD4004">
            <w:pPr>
              <w:spacing w:line="252" w:lineRule="auto"/>
              <w:jc w:val="cente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A8CC131" w14:textId="77777777" w:rsidR="00683902" w:rsidRDefault="00683902" w:rsidP="00DD4004">
            <w:pPr>
              <w:spacing w:line="252" w:lineRule="auto"/>
            </w:pPr>
            <w:r>
              <w:t xml:space="preserve">ΠΑΡΑΡΤΗΜΑ Ι - </w:t>
            </w:r>
            <w:r>
              <w:rPr>
                <w:rFonts w:ascii="Arial" w:hAnsi="Arial" w:cs="Arial"/>
                <w:lang w:bidi="he-IL"/>
              </w:rPr>
              <w:t>‎</w:t>
            </w:r>
            <w:r>
              <w:t>14</w:t>
            </w:r>
          </w:p>
        </w:tc>
      </w:tr>
      <w:tr w:rsidR="00683902" w14:paraId="4B571B95"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AABC48"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061084" w14:textId="77777777" w:rsidR="00683902" w:rsidRDefault="00683902" w:rsidP="00DD4004">
            <w:pPr>
              <w:spacing w:line="252" w:lineRule="auto"/>
            </w:pPr>
            <w:r>
              <w:t>Υπηρεσίες Εκπαίδευσης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42B4632E" w14:textId="77777777" w:rsidR="00683902" w:rsidRDefault="00683902" w:rsidP="00DD4004">
            <w:p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D4DC3A4" w14:textId="77777777" w:rsidR="00683902" w:rsidRDefault="00683902" w:rsidP="00DD4004">
            <w:pPr>
              <w:spacing w:line="252" w:lineRule="auto"/>
            </w:pPr>
            <w:r>
              <w:t xml:space="preserve">ΠΑΡΑΡΤΗΜΑ Ι - </w:t>
            </w:r>
            <w:r>
              <w:rPr>
                <w:rFonts w:ascii="Arial" w:hAnsi="Arial" w:cs="Arial"/>
                <w:lang w:bidi="he-IL"/>
              </w:rPr>
              <w:t>‎</w:t>
            </w:r>
            <w:r>
              <w:t>15</w:t>
            </w:r>
          </w:p>
        </w:tc>
      </w:tr>
      <w:tr w:rsidR="00683902" w14:paraId="3D6A700E"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C9F506"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C9D579" w14:textId="77777777" w:rsidR="00683902" w:rsidRDefault="00683902" w:rsidP="00DD4004">
            <w:pPr>
              <w:spacing w:line="252" w:lineRule="auto"/>
            </w:pPr>
            <w:r>
              <w:t>Υπηρεσίες Πιλοτικής Λειτουργίας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5F0F6B2E" w14:textId="77777777" w:rsidR="00683902" w:rsidRDefault="00683902" w:rsidP="00DD4004">
            <w:pPr>
              <w:spacing w:line="252" w:lineRule="auto"/>
              <w:jc w:val="cente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6D8FB6F3" w14:textId="77777777" w:rsidR="00683902" w:rsidRDefault="00683902" w:rsidP="00DD4004">
            <w:pPr>
              <w:spacing w:line="252" w:lineRule="auto"/>
            </w:pPr>
            <w:r>
              <w:t xml:space="preserve">ΠΑΡΑΡΤΗΜΑ Ι - </w:t>
            </w:r>
            <w:r>
              <w:rPr>
                <w:rFonts w:ascii="Arial" w:hAnsi="Arial" w:cs="Arial"/>
                <w:lang w:bidi="he-IL"/>
              </w:rPr>
              <w:t>‎</w:t>
            </w:r>
            <w:r>
              <w:t>16</w:t>
            </w:r>
          </w:p>
        </w:tc>
      </w:tr>
      <w:tr w:rsidR="00683902" w14:paraId="48385DBF"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37599297" w14:textId="77777777" w:rsidR="00683902" w:rsidRPr="00DC454D" w:rsidRDefault="00683902" w:rsidP="004A1D19">
            <w:pPr>
              <w:pStyle w:val="1"/>
              <w:numPr>
                <w:ilvl w:val="0"/>
                <w:numId w:val="92"/>
              </w:numPr>
              <w:jc w:val="center"/>
              <w:rPr>
                <w:lang w:val="en-US"/>
              </w:rPr>
            </w:pPr>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02598BF7" w14:textId="77777777" w:rsidR="00683902" w:rsidRDefault="00683902" w:rsidP="00DD4004">
            <w:pPr>
              <w:spacing w:line="252" w:lineRule="auto"/>
              <w:rPr>
                <w:b/>
                <w:bCs/>
              </w:rPr>
            </w:pPr>
            <w:r>
              <w:rPr>
                <w:b/>
                <w:bCs/>
                <w:color w:val="000000"/>
              </w:rPr>
              <w:t>Υπηρεσίες Εγγύησης Καλής Λειτουργίας και Συντήρησης Συστήματος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405B45CB" w14:textId="77777777" w:rsidR="00683902" w:rsidRDefault="00683902" w:rsidP="00DD4004">
            <w:pPr>
              <w:spacing w:line="252" w:lineRule="auto"/>
              <w:jc w:val="center"/>
              <w:rPr>
                <w:rFonts w:ascii="Calibri" w:hAnsi="Calibri" w:cs="Calibri"/>
                <w:b/>
                <w:bCs/>
              </w:rPr>
            </w:pPr>
            <w:r>
              <w:rPr>
                <w:b/>
                <w:bCs/>
                <w:color w:val="000000"/>
              </w:rPr>
              <w:t>5%</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tcPr>
          <w:p w14:paraId="08914608" w14:textId="77777777" w:rsidR="00683902" w:rsidRDefault="00683902" w:rsidP="00DD4004">
            <w:pPr>
              <w:spacing w:line="252" w:lineRule="auto"/>
            </w:pPr>
          </w:p>
        </w:tc>
      </w:tr>
      <w:tr w:rsidR="00683902" w14:paraId="2E04B70A"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71551C" w14:textId="77777777" w:rsidR="00683902" w:rsidRPr="00DC454D" w:rsidRDefault="00683902" w:rsidP="00DD4004">
            <w:pPr>
              <w:jc w:val="center"/>
              <w:rPr>
                <w:lang w:val="en-US"/>
              </w:rPr>
            </w:pPr>
            <w:bookmarkStart w:id="160" w:name="_Hlk508035586"/>
            <w:r>
              <w:rPr>
                <w:lang w:val="en-US"/>
              </w:rPr>
              <w:t>3.1.</w:t>
            </w: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DADC27" w14:textId="77777777" w:rsidR="00683902" w:rsidRDefault="00683902" w:rsidP="00DD4004">
            <w:pPr>
              <w:spacing w:line="252" w:lineRule="auto"/>
            </w:pPr>
            <w:r>
              <w:t>Υπηρεσίες Εγγύησης Καλής Λειτουργίας και Συντήρησης Συστήματος</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3C9ADD" w14:textId="77777777" w:rsidR="00683902" w:rsidRDefault="00683902" w:rsidP="00DD4004">
            <w:pPr>
              <w:spacing w:line="252" w:lineRule="auto"/>
              <w:jc w:val="center"/>
              <w:rPr>
                <w:rFonts w:ascii="Calibri" w:hAnsi="Calibri" w:cs="Calibri"/>
              </w:rPr>
            </w:pPr>
            <w:r>
              <w:t>5%</w:t>
            </w:r>
          </w:p>
        </w:tc>
        <w:tc>
          <w:tcPr>
            <w:tcW w:w="3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DC9D4" w14:textId="77777777" w:rsidR="00683902" w:rsidRDefault="00683902" w:rsidP="00DD4004">
            <w:pPr>
              <w:spacing w:line="252" w:lineRule="auto"/>
            </w:pPr>
            <w:r>
              <w:t xml:space="preserve">ΠΑΡΑΡΤΗΜΑ Ι - </w:t>
            </w:r>
            <w:r>
              <w:rPr>
                <w:rFonts w:ascii="Arial" w:hAnsi="Arial" w:cs="Arial"/>
                <w:lang w:bidi="he-IL"/>
              </w:rPr>
              <w:t>‎</w:t>
            </w:r>
            <w:r>
              <w:t>17,</w:t>
            </w:r>
            <w:r>
              <w:rPr>
                <w:rFonts w:ascii="Arial" w:hAnsi="Arial" w:cs="Arial"/>
                <w:lang w:bidi="he-IL"/>
              </w:rPr>
              <w:t>‎</w:t>
            </w:r>
            <w:r>
              <w:t>20</w:t>
            </w:r>
          </w:p>
        </w:tc>
      </w:tr>
      <w:tr w:rsidR="00683902" w14:paraId="32FBA915" w14:textId="77777777" w:rsidTr="00683902">
        <w:trPr>
          <w:trHeight w:val="377"/>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tcPr>
          <w:p w14:paraId="05EED021" w14:textId="77777777" w:rsidR="00683902" w:rsidRPr="00DC454D" w:rsidRDefault="00683902" w:rsidP="004A1D19">
            <w:pPr>
              <w:pStyle w:val="1"/>
              <w:numPr>
                <w:ilvl w:val="0"/>
                <w:numId w:val="92"/>
              </w:numPr>
              <w:spacing w:after="0" w:line="252" w:lineRule="auto"/>
              <w:contextualSpacing/>
              <w:jc w:val="center"/>
              <w:rPr>
                <w:lang w:val="en-US"/>
              </w:rPr>
            </w:pPr>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5B33F21" w14:textId="77777777" w:rsidR="00683902" w:rsidRDefault="00683902" w:rsidP="00DD4004">
            <w:pPr>
              <w:spacing w:line="252" w:lineRule="auto"/>
              <w:rPr>
                <w:b/>
                <w:bCs/>
              </w:rPr>
            </w:pPr>
            <w:r>
              <w:rPr>
                <w:b/>
                <w:bCs/>
                <w:color w:val="000000"/>
              </w:rPr>
              <w:t>Μεθοδολογία Υλοποίησης - Διοίκησης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889B738" w14:textId="77777777" w:rsidR="00683902" w:rsidRDefault="00683902" w:rsidP="00DD4004">
            <w:pPr>
              <w:numPr>
                <w:ilvl w:val="12"/>
                <w:numId w:val="0"/>
              </w:numPr>
              <w:spacing w:line="252" w:lineRule="auto"/>
              <w:jc w:val="center"/>
            </w:pPr>
            <w:r>
              <w:rPr>
                <w:b/>
                <w:bCs/>
                <w:color w:val="000000"/>
              </w:rPr>
              <w:t>12</w:t>
            </w:r>
            <w:r>
              <w:rPr>
                <w:color w:val="000000"/>
              </w:rPr>
              <w:t>%</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tcPr>
          <w:p w14:paraId="1646BE35" w14:textId="77777777" w:rsidR="00683902" w:rsidRDefault="00683902" w:rsidP="00DD4004">
            <w:pPr>
              <w:numPr>
                <w:ilvl w:val="12"/>
                <w:numId w:val="0"/>
              </w:numPr>
              <w:spacing w:line="252" w:lineRule="auto"/>
              <w:jc w:val="center"/>
            </w:pPr>
          </w:p>
        </w:tc>
        <w:bookmarkEnd w:id="160"/>
      </w:tr>
      <w:tr w:rsidR="00683902" w14:paraId="1D510214" w14:textId="77777777" w:rsidTr="00683902">
        <w:trPr>
          <w:trHeight w:val="58"/>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25C73" w14:textId="77777777" w:rsidR="00683902" w:rsidRPr="00DC454D" w:rsidRDefault="00683902" w:rsidP="004A1D19">
            <w:pPr>
              <w:pStyle w:val="a3"/>
              <w:numPr>
                <w:ilvl w:val="1"/>
                <w:numId w:val="92"/>
              </w:numPr>
              <w:spacing w:after="0" w:line="252" w:lineRule="auto"/>
              <w:jc w:val="center"/>
              <w:rPr>
                <w:lang w:val="en-US"/>
              </w:rP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F18F1B" w14:textId="77777777" w:rsidR="00683902" w:rsidRDefault="00683902" w:rsidP="00DD4004">
            <w:pPr>
              <w:spacing w:line="252" w:lineRule="auto"/>
            </w:pPr>
            <w:r>
              <w:t>Σχήμα Διοίκησης, Μεθοδολογία διοίκησης &amp; διασφάλισης ποιότητας του έργου, Ομάδα Έργου</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260BC4DE" w14:textId="77777777" w:rsidR="00683902" w:rsidRDefault="00683902" w:rsidP="00DD4004">
            <w:pPr>
              <w:numPr>
                <w:ilvl w:val="12"/>
                <w:numId w:val="0"/>
              </w:num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2C8C4C1F" w14:textId="77777777" w:rsidR="00683902" w:rsidRDefault="00683902" w:rsidP="00DD4004">
            <w:pPr>
              <w:numPr>
                <w:ilvl w:val="12"/>
                <w:numId w:val="0"/>
              </w:numPr>
              <w:spacing w:line="252" w:lineRule="auto"/>
            </w:pPr>
            <w:r>
              <w:t xml:space="preserve">ΠΑΡΑΡΤΗΜΑ Ι - </w:t>
            </w:r>
            <w:r>
              <w:rPr>
                <w:rFonts w:ascii="Arial" w:hAnsi="Arial" w:cs="Arial"/>
                <w:lang w:bidi="he-IL"/>
              </w:rPr>
              <w:t>‎</w:t>
            </w:r>
            <w:r>
              <w:t>19</w:t>
            </w:r>
          </w:p>
        </w:tc>
      </w:tr>
      <w:tr w:rsidR="00683902" w14:paraId="2199D953" w14:textId="77777777" w:rsidTr="00683902">
        <w:trPr>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C97150" w14:textId="77777777" w:rsidR="00683902" w:rsidRPr="00DC454D" w:rsidRDefault="00683902" w:rsidP="004A1D19">
            <w:pPr>
              <w:pStyle w:val="a3"/>
              <w:numPr>
                <w:ilvl w:val="1"/>
                <w:numId w:val="92"/>
              </w:numPr>
              <w:spacing w:after="0" w:line="252" w:lineRule="auto"/>
              <w:jc w:val="center"/>
              <w:rPr>
                <w:lang w:val="en-US"/>
              </w:rP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DECF" w14:textId="77777777" w:rsidR="00683902" w:rsidRDefault="00683902" w:rsidP="00DD4004">
            <w:pPr>
              <w:spacing w:line="252" w:lineRule="auto"/>
              <w:rPr>
                <w:b/>
                <w:bCs/>
              </w:rPr>
            </w:pPr>
            <w:r>
              <w:t>Χρονοδιάγραμμα, παραδοτέα και ορόσημα έργου</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06CC6F63" w14:textId="77777777" w:rsidR="00683902" w:rsidRDefault="00683902" w:rsidP="00DD4004">
            <w:pPr>
              <w:numPr>
                <w:ilvl w:val="12"/>
                <w:numId w:val="0"/>
              </w:num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6BD9E7AD" w14:textId="77777777" w:rsidR="00683902" w:rsidRDefault="00683902" w:rsidP="00DD4004">
            <w:pPr>
              <w:spacing w:line="252" w:lineRule="auto"/>
            </w:pPr>
            <w:r>
              <w:t xml:space="preserve">ΠΑΡΑΡΤΗΜΑ Ι - </w:t>
            </w:r>
            <w:r>
              <w:rPr>
                <w:rFonts w:ascii="Arial" w:hAnsi="Arial" w:cs="Arial"/>
                <w:lang w:bidi="he-IL"/>
              </w:rPr>
              <w:t>‎</w:t>
            </w:r>
            <w:r>
              <w:t>18</w:t>
            </w:r>
          </w:p>
        </w:tc>
      </w:tr>
      <w:tr w:rsidR="00683902" w14:paraId="6812F672"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B3B3B3"/>
            <w:tcMar>
              <w:top w:w="0" w:type="dxa"/>
              <w:left w:w="108" w:type="dxa"/>
              <w:bottom w:w="0" w:type="dxa"/>
              <w:right w:w="108" w:type="dxa"/>
            </w:tcMar>
            <w:vAlign w:val="center"/>
            <w:hideMark/>
          </w:tcPr>
          <w:p w14:paraId="26331A33" w14:textId="77777777" w:rsidR="00683902" w:rsidRDefault="00683902" w:rsidP="00DD4004">
            <w:pPr>
              <w:jc w:val="center"/>
            </w:pPr>
          </w:p>
        </w:tc>
        <w:tc>
          <w:tcPr>
            <w:tcW w:w="3732" w:type="dxa"/>
            <w:tcBorders>
              <w:top w:val="nil"/>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180D03A" w14:textId="77777777" w:rsidR="00683902" w:rsidRDefault="00683902" w:rsidP="00DD4004">
            <w:pPr>
              <w:spacing w:line="252" w:lineRule="auto"/>
              <w:rPr>
                <w:b/>
                <w:bCs/>
              </w:rPr>
            </w:pPr>
            <w:r>
              <w:rPr>
                <w:b/>
                <w:bCs/>
                <w:color w:val="000000"/>
              </w:rPr>
              <w:t>ΣΥΝΟΛΟ</w:t>
            </w:r>
          </w:p>
        </w:tc>
        <w:tc>
          <w:tcPr>
            <w:tcW w:w="1694" w:type="dxa"/>
            <w:tcBorders>
              <w:top w:val="nil"/>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5C0EF4E" w14:textId="77777777" w:rsidR="00683902" w:rsidRDefault="00683902" w:rsidP="00DD4004">
            <w:pPr>
              <w:spacing w:line="252" w:lineRule="auto"/>
              <w:jc w:val="center"/>
              <w:rPr>
                <w:rFonts w:ascii="Calibri" w:hAnsi="Calibri" w:cs="Calibri"/>
                <w:b/>
                <w:bCs/>
              </w:rPr>
            </w:pPr>
            <w:r>
              <w:rPr>
                <w:b/>
                <w:bCs/>
                <w:color w:val="000000"/>
              </w:rPr>
              <w:t>100%</w:t>
            </w:r>
          </w:p>
        </w:tc>
        <w:tc>
          <w:tcPr>
            <w:tcW w:w="3433" w:type="dxa"/>
            <w:tcBorders>
              <w:top w:val="nil"/>
              <w:left w:val="nil"/>
              <w:bottom w:val="single" w:sz="8" w:space="0" w:color="auto"/>
              <w:right w:val="single" w:sz="8" w:space="0" w:color="auto"/>
            </w:tcBorders>
            <w:shd w:val="clear" w:color="auto" w:fill="B3B3B3"/>
            <w:tcMar>
              <w:top w:w="0" w:type="dxa"/>
              <w:left w:w="108" w:type="dxa"/>
              <w:bottom w:w="0" w:type="dxa"/>
              <w:right w:w="108" w:type="dxa"/>
            </w:tcMar>
          </w:tcPr>
          <w:p w14:paraId="25A93996" w14:textId="77777777" w:rsidR="00683902" w:rsidRDefault="00683902" w:rsidP="00DD4004">
            <w:pPr>
              <w:spacing w:line="252" w:lineRule="auto"/>
              <w:rPr>
                <w:b/>
                <w:bCs/>
              </w:rPr>
            </w:pPr>
          </w:p>
        </w:tc>
        <w:bookmarkEnd w:id="159"/>
      </w:tr>
    </w:tbl>
    <w:p w14:paraId="3A857424" w14:textId="77777777" w:rsidR="00DF3068" w:rsidRDefault="00DF3068" w:rsidP="00DF3068">
      <w:pPr>
        <w:rPr>
          <w:b/>
          <w:u w:val="single"/>
        </w:rPr>
      </w:pPr>
      <w:r w:rsidRPr="004622D9">
        <w:rPr>
          <w:b/>
          <w:u w:val="single"/>
        </w:rPr>
        <w:t>Για τ</w:t>
      </w:r>
      <w:r w:rsidRPr="004622D9">
        <w:rPr>
          <w:b/>
          <w:u w:val="single"/>
          <w:lang w:val="en-US"/>
        </w:rPr>
        <w:t>o</w:t>
      </w:r>
      <w:r w:rsidRPr="004622D9">
        <w:rPr>
          <w:b/>
          <w:u w:val="single"/>
        </w:rPr>
        <w:t xml:space="preserve"> κριτήριο της ομάδας 1, θα αξιολογηθούν: </w:t>
      </w:r>
    </w:p>
    <w:p w14:paraId="2CC5652B" w14:textId="77777777" w:rsidR="00F145FF" w:rsidRPr="00F145FF" w:rsidRDefault="00F145FF" w:rsidP="004A1D19">
      <w:pPr>
        <w:pStyle w:val="a3"/>
        <w:numPr>
          <w:ilvl w:val="0"/>
          <w:numId w:val="49"/>
        </w:numPr>
        <w:rPr>
          <w:b/>
          <w:u w:val="single"/>
        </w:rPr>
      </w:pPr>
      <w:r w:rsidRPr="00274B25">
        <w:rPr>
          <w:lang w:eastAsia="el-GR"/>
        </w:rPr>
        <w:t>Κατανόηση Έργου</w:t>
      </w:r>
    </w:p>
    <w:p w14:paraId="2BC6DF2A" w14:textId="77777777" w:rsidR="00DF3068" w:rsidRPr="004622D9" w:rsidRDefault="00DF3068" w:rsidP="004A1D19">
      <w:pPr>
        <w:numPr>
          <w:ilvl w:val="0"/>
          <w:numId w:val="12"/>
        </w:numPr>
        <w:suppressAutoHyphens/>
        <w:spacing w:after="120"/>
        <w:ind w:left="714" w:hanging="357"/>
      </w:pPr>
      <w:r w:rsidRPr="004622D9">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76C1F1C" w14:textId="77777777" w:rsidR="009C095A" w:rsidRDefault="00DF3068" w:rsidP="004A1D19">
      <w:pPr>
        <w:numPr>
          <w:ilvl w:val="0"/>
          <w:numId w:val="12"/>
        </w:numPr>
        <w:suppressAutoHyphens/>
        <w:spacing w:after="120"/>
        <w:ind w:left="714" w:hanging="357"/>
      </w:pPr>
      <w:r w:rsidRPr="004622D9">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9F22846" w14:textId="77777777" w:rsidR="00F145FF" w:rsidRPr="002A5D59" w:rsidRDefault="00F145FF" w:rsidP="004A1D19">
      <w:pPr>
        <w:pStyle w:val="a3"/>
        <w:numPr>
          <w:ilvl w:val="0"/>
          <w:numId w:val="49"/>
        </w:numPr>
        <w:rPr>
          <w:lang w:eastAsia="el-GR"/>
        </w:rPr>
      </w:pPr>
      <w:r w:rsidRPr="002A5D59">
        <w:rPr>
          <w:lang w:eastAsia="el-GR"/>
        </w:rPr>
        <w:t xml:space="preserve">Αρχιτεκτονική </w:t>
      </w:r>
    </w:p>
    <w:p w14:paraId="39FFDAA0" w14:textId="77777777" w:rsidR="00CF796B" w:rsidRDefault="009C095A" w:rsidP="004A1D19">
      <w:pPr>
        <w:numPr>
          <w:ilvl w:val="0"/>
          <w:numId w:val="12"/>
        </w:numPr>
        <w:suppressAutoHyphens/>
        <w:spacing w:after="120"/>
        <w:ind w:left="714" w:hanging="357"/>
      </w:pPr>
      <w:r w:rsidRPr="00CF796B">
        <w:t xml:space="preserve">Η συνολική </w:t>
      </w:r>
      <w:r w:rsidR="004622D9" w:rsidRPr="00CF796B">
        <w:t>πρόταση</w:t>
      </w:r>
      <w:r w:rsidRPr="00CF796B">
        <w:t xml:space="preserve"> του Αναδόχου</w:t>
      </w:r>
      <w:r w:rsidR="004622D9" w:rsidRPr="00CF796B">
        <w:t xml:space="preserve"> σχετικά με την αρχιτεκτονική του συστήματος, η εναρμόνιση </w:t>
      </w:r>
      <w:r w:rsidR="004622D9" w:rsidRPr="00022575">
        <w:t>της με τις προδιαγραφές του έργου</w:t>
      </w:r>
      <w:r w:rsidR="00CF796B">
        <w:t xml:space="preserve"> και ο σχεδιασμός και η αναλυτική περιγραφή της διαλειτουργικότητας των υποσυστημάτων</w:t>
      </w:r>
    </w:p>
    <w:p w14:paraId="2772F3C2" w14:textId="77777777" w:rsidR="002D00BF" w:rsidRDefault="007661A7" w:rsidP="004A1D19">
      <w:pPr>
        <w:numPr>
          <w:ilvl w:val="0"/>
          <w:numId w:val="12"/>
        </w:numPr>
        <w:suppressAutoHyphens/>
        <w:spacing w:after="120"/>
        <w:ind w:left="714" w:hanging="357"/>
        <w:rPr>
          <w:b/>
          <w:u w:val="single"/>
        </w:rPr>
      </w:pPr>
      <w:r>
        <w:t>Η περιγραφή της ε</w:t>
      </w:r>
      <w:r w:rsidRPr="009C095A">
        <w:t>γκατάσταση</w:t>
      </w:r>
      <w:r w:rsidR="00C64D5F">
        <w:t>ς</w:t>
      </w:r>
      <w:r w:rsidRPr="009C095A">
        <w:t xml:space="preserve"> και παραμετροποίηση</w:t>
      </w:r>
      <w:r w:rsidR="00C64D5F">
        <w:t xml:space="preserve">ς </w:t>
      </w:r>
    </w:p>
    <w:p w14:paraId="7FFE25D3" w14:textId="77777777" w:rsidR="00F165BB" w:rsidRPr="00022575" w:rsidRDefault="00F165BB" w:rsidP="00F165BB">
      <w:pPr>
        <w:rPr>
          <w:b/>
          <w:u w:val="single"/>
        </w:rPr>
      </w:pPr>
      <w:r w:rsidRPr="00022575">
        <w:rPr>
          <w:b/>
          <w:u w:val="single"/>
        </w:rPr>
        <w:lastRenderedPageBreak/>
        <w:t xml:space="preserve">Για </w:t>
      </w:r>
      <w:r w:rsidR="00022575" w:rsidRPr="00022575">
        <w:rPr>
          <w:b/>
          <w:u w:val="single"/>
        </w:rPr>
        <w:t>τ</w:t>
      </w:r>
      <w:r w:rsidR="00022575" w:rsidRPr="00022575">
        <w:rPr>
          <w:b/>
          <w:u w:val="single"/>
          <w:lang w:val="en-US"/>
        </w:rPr>
        <w:t>o</w:t>
      </w:r>
      <w:r w:rsidR="00022575" w:rsidRPr="00022575">
        <w:rPr>
          <w:b/>
          <w:u w:val="single"/>
        </w:rPr>
        <w:t xml:space="preserve"> κριτήριο της ομάδας </w:t>
      </w:r>
      <w:r w:rsidR="00F145FF">
        <w:rPr>
          <w:b/>
          <w:u w:val="single"/>
        </w:rPr>
        <w:t xml:space="preserve">2 </w:t>
      </w:r>
      <w:r w:rsidR="00022575" w:rsidRPr="00022575">
        <w:rPr>
          <w:b/>
          <w:u w:val="single"/>
        </w:rPr>
        <w:t xml:space="preserve"> </w:t>
      </w:r>
      <w:r w:rsidRPr="00022575">
        <w:rPr>
          <w:b/>
          <w:u w:val="single"/>
        </w:rPr>
        <w:t>θα αξιολογηθούν:</w:t>
      </w:r>
    </w:p>
    <w:p w14:paraId="53FE1360" w14:textId="77777777" w:rsidR="00B06E8E" w:rsidRPr="00022575" w:rsidRDefault="00143D6C" w:rsidP="004A1D19">
      <w:pPr>
        <w:numPr>
          <w:ilvl w:val="0"/>
          <w:numId w:val="13"/>
        </w:numPr>
        <w:suppressAutoHyphens/>
        <w:spacing w:after="120"/>
        <w:ind w:left="714" w:hanging="357"/>
      </w:pPr>
      <w:r>
        <w:t>Η</w:t>
      </w:r>
      <w:r w:rsidR="00F165BB" w:rsidRPr="00022575">
        <w:t xml:space="preserve"> καταλληλότητα </w:t>
      </w:r>
      <w:r w:rsidR="00FA0DE6" w:rsidRPr="00022575">
        <w:t xml:space="preserve">και η τεκμηρίωση της διασφάλισης της εφαρμοσιμότητας </w:t>
      </w:r>
      <w:r w:rsidR="00F165BB" w:rsidRPr="00022575">
        <w:t xml:space="preserve">των προσφερόμενων υπηρεσιών, </w:t>
      </w:r>
    </w:p>
    <w:p w14:paraId="553A304D" w14:textId="77777777" w:rsidR="004622D9" w:rsidRPr="00022575" w:rsidRDefault="00143D6C" w:rsidP="004A1D19">
      <w:pPr>
        <w:numPr>
          <w:ilvl w:val="0"/>
          <w:numId w:val="13"/>
        </w:numPr>
        <w:suppressAutoHyphens/>
        <w:spacing w:after="120"/>
        <w:ind w:left="714" w:hanging="357"/>
      </w:pPr>
      <w:r>
        <w:t>Τ</w:t>
      </w:r>
      <w:r w:rsidR="0025194C" w:rsidRPr="00022575">
        <w:t xml:space="preserve">α </w:t>
      </w:r>
      <w:r w:rsidR="00022575" w:rsidRPr="00022575">
        <w:t>προσφερόμενα</w:t>
      </w:r>
      <w:r w:rsidR="0025194C" w:rsidRPr="00022575">
        <w:t xml:space="preserve"> παραδοτέα</w:t>
      </w:r>
    </w:p>
    <w:p w14:paraId="345BDF6D" w14:textId="77777777" w:rsidR="004622D9" w:rsidRDefault="00143D6C" w:rsidP="004A1D19">
      <w:pPr>
        <w:numPr>
          <w:ilvl w:val="0"/>
          <w:numId w:val="13"/>
        </w:numPr>
        <w:suppressAutoHyphens/>
        <w:spacing w:after="120"/>
        <w:ind w:left="714" w:hanging="357"/>
      </w:pPr>
      <w:r>
        <w:t>Η</w:t>
      </w:r>
      <w:r w:rsidR="004622D9" w:rsidRPr="00022575">
        <w:t xml:space="preserve"> βελτιστοποίηση</w:t>
      </w:r>
      <w:r w:rsidR="0020696D" w:rsidRPr="00022575">
        <w:t xml:space="preserve"> που εγγυάται η προτεινόμενη λύση</w:t>
      </w:r>
    </w:p>
    <w:p w14:paraId="43973030" w14:textId="77777777" w:rsidR="00414A26" w:rsidRPr="00022575" w:rsidRDefault="00143D6C" w:rsidP="004A1D19">
      <w:pPr>
        <w:numPr>
          <w:ilvl w:val="0"/>
          <w:numId w:val="13"/>
        </w:numPr>
        <w:suppressAutoHyphens/>
        <w:spacing w:after="120"/>
        <w:ind w:left="714" w:hanging="357"/>
      </w:pPr>
      <w:r>
        <w:t>Η</w:t>
      </w:r>
      <w:r w:rsidR="00414A26">
        <w:t xml:space="preserve"> λεπτομερής περιγραφή της λύσης</w:t>
      </w:r>
    </w:p>
    <w:p w14:paraId="1A20883E" w14:textId="77777777" w:rsidR="00022575" w:rsidRPr="0020696D" w:rsidRDefault="00022575" w:rsidP="00022575">
      <w:pPr>
        <w:rPr>
          <w:b/>
          <w:u w:val="single"/>
        </w:rPr>
      </w:pPr>
      <w:r w:rsidRPr="00022575">
        <w:rPr>
          <w:b/>
          <w:u w:val="single"/>
        </w:rPr>
        <w:t>Για τ</w:t>
      </w:r>
      <w:r w:rsidRPr="00022575">
        <w:rPr>
          <w:b/>
          <w:u w:val="single"/>
          <w:lang w:val="en-US"/>
        </w:rPr>
        <w:t>o</w:t>
      </w:r>
      <w:r w:rsidRPr="00022575">
        <w:rPr>
          <w:b/>
          <w:u w:val="single"/>
        </w:rPr>
        <w:t xml:space="preserve"> κριτήριο της ομάδας </w:t>
      </w:r>
      <w:r w:rsidR="002D00BF">
        <w:rPr>
          <w:b/>
          <w:u w:val="single"/>
        </w:rPr>
        <w:t>3</w:t>
      </w:r>
      <w:r w:rsidRPr="00022575">
        <w:rPr>
          <w:b/>
          <w:u w:val="single"/>
        </w:rPr>
        <w:t xml:space="preserve"> θα αξιολογηθούν</w:t>
      </w:r>
      <w:r w:rsidRPr="0020696D">
        <w:rPr>
          <w:b/>
          <w:u w:val="single"/>
        </w:rPr>
        <w:t>:</w:t>
      </w:r>
    </w:p>
    <w:p w14:paraId="6D176E17" w14:textId="77777777" w:rsidR="0071375B" w:rsidRPr="00274B25" w:rsidRDefault="0071375B" w:rsidP="004A1D19">
      <w:pPr>
        <w:numPr>
          <w:ilvl w:val="0"/>
          <w:numId w:val="50"/>
        </w:numPr>
        <w:spacing w:before="120" w:after="120"/>
      </w:pPr>
      <w:r w:rsidRPr="00274B25">
        <w:t xml:space="preserve">Η χρονική διάρκεια της προσφερόμενης Εγγύησης πέραν της </w:t>
      </w:r>
      <w:r>
        <w:rPr>
          <w:bCs/>
        </w:rPr>
        <w:t xml:space="preserve">κατ’ ελάχιστα </w:t>
      </w:r>
      <w:r w:rsidRPr="00274B25">
        <w:t>ζητούμενης</w:t>
      </w:r>
    </w:p>
    <w:p w14:paraId="36E751B5" w14:textId="77777777" w:rsidR="0071375B" w:rsidRPr="00274B25" w:rsidRDefault="0071375B" w:rsidP="004A1D19">
      <w:pPr>
        <w:numPr>
          <w:ilvl w:val="0"/>
          <w:numId w:val="50"/>
        </w:numPr>
        <w:spacing w:before="120" w:after="120"/>
      </w:pPr>
      <w:r w:rsidRPr="00274B25">
        <w:t xml:space="preserve">Η προσφορά υπηρεσιών κατά την περίοδο της Εγγύησης πέραν των </w:t>
      </w:r>
      <w:r>
        <w:rPr>
          <w:bCs/>
        </w:rPr>
        <w:t xml:space="preserve">κατ’ ελάχιστα </w:t>
      </w:r>
      <w:r w:rsidRPr="00274B25">
        <w:t>ζητούμενων στην παρούσα</w:t>
      </w:r>
    </w:p>
    <w:p w14:paraId="63364F37" w14:textId="77777777" w:rsidR="0071375B" w:rsidRPr="0020696D" w:rsidRDefault="0071375B" w:rsidP="0071375B">
      <w:pPr>
        <w:suppressAutoHyphens/>
        <w:spacing w:after="120"/>
        <w:ind w:left="714"/>
      </w:pPr>
    </w:p>
    <w:p w14:paraId="3589CF3E" w14:textId="77777777" w:rsidR="00C157E6" w:rsidRPr="007537E6" w:rsidRDefault="00C157E6" w:rsidP="00C157E6">
      <w:pPr>
        <w:rPr>
          <w:b/>
          <w:u w:val="single"/>
        </w:rPr>
      </w:pPr>
      <w:r w:rsidRPr="007537E6">
        <w:rPr>
          <w:b/>
          <w:u w:val="single"/>
        </w:rPr>
        <w:t xml:space="preserve">Για τα κριτήρια της ομάδας </w:t>
      </w:r>
      <w:r w:rsidR="002D00BF">
        <w:rPr>
          <w:b/>
          <w:u w:val="single"/>
        </w:rPr>
        <w:t>4</w:t>
      </w:r>
      <w:r w:rsidRPr="007537E6">
        <w:rPr>
          <w:b/>
          <w:u w:val="single"/>
        </w:rPr>
        <w:t xml:space="preserve">, θα αξιολογηθούν: </w:t>
      </w:r>
    </w:p>
    <w:p w14:paraId="02E04456" w14:textId="77777777" w:rsidR="002D00BF" w:rsidRPr="00274B25" w:rsidRDefault="002D00BF" w:rsidP="002D00BF">
      <w:pPr>
        <w:pStyle w:val="af4"/>
        <w:spacing w:before="33" w:after="0"/>
        <w:rPr>
          <w:rFonts w:cs="Tahoma"/>
          <w:szCs w:val="22"/>
          <w:lang w:val="el-GR"/>
        </w:rPr>
      </w:pPr>
      <w:r w:rsidRPr="00274B25">
        <w:rPr>
          <w:rFonts w:cs="Tahoma"/>
          <w:b/>
          <w:szCs w:val="22"/>
          <w:lang w:val="el-GR"/>
        </w:rPr>
        <w:t>4.</w:t>
      </w:r>
      <w:r w:rsidR="00A336A3">
        <w:rPr>
          <w:rFonts w:cs="Tahoma"/>
          <w:b/>
          <w:szCs w:val="22"/>
          <w:lang w:val="el-GR"/>
        </w:rPr>
        <w:t>1</w:t>
      </w:r>
      <w:r w:rsidRPr="00274B25">
        <w:rPr>
          <w:rFonts w:cs="Tahoma"/>
          <w:b/>
          <w:szCs w:val="22"/>
          <w:lang w:val="el-GR"/>
        </w:rPr>
        <w:t>:</w:t>
      </w:r>
      <w:r w:rsidRPr="00274B25">
        <w:rPr>
          <w:rFonts w:cs="Tahoma"/>
          <w:szCs w:val="22"/>
          <w:lang w:val="el-GR"/>
        </w:rPr>
        <w:t xml:space="preserve"> Μεθοδολογία διοίκησης - Προτεινόμενο σχήμα Διοίκησης Έργου.</w:t>
      </w:r>
    </w:p>
    <w:p w14:paraId="70AA3D4E" w14:textId="77777777" w:rsidR="002D00BF" w:rsidRPr="00274B25" w:rsidRDefault="002D00BF" w:rsidP="004A1D19">
      <w:pPr>
        <w:pStyle w:val="a3"/>
        <w:numPr>
          <w:ilvl w:val="0"/>
          <w:numId w:val="14"/>
        </w:numPr>
        <w:autoSpaceDE w:val="0"/>
        <w:autoSpaceDN w:val="0"/>
        <w:adjustRightInd w:val="0"/>
        <w:spacing w:before="60" w:after="60"/>
      </w:pPr>
      <w:r w:rsidRPr="00274B25">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4DFEBDAB" w14:textId="77777777" w:rsidR="002D00BF" w:rsidRDefault="002D00BF" w:rsidP="004A1D19">
      <w:pPr>
        <w:pStyle w:val="a3"/>
        <w:numPr>
          <w:ilvl w:val="0"/>
          <w:numId w:val="14"/>
        </w:numPr>
        <w:autoSpaceDE w:val="0"/>
        <w:autoSpaceDN w:val="0"/>
        <w:adjustRightInd w:val="0"/>
        <w:spacing w:before="60" w:after="60"/>
      </w:pPr>
      <w:r w:rsidRPr="00274B25">
        <w:t>η καταλληλ</w:t>
      </w:r>
      <w:r>
        <w:t>ό</w:t>
      </w:r>
      <w:r w:rsidRPr="00274B25">
        <w:t xml:space="preserve">τητα και η επάρκεια των διαδικασιών και των μηχανισμών επικοινωνίας της Ομάδας Έργου με τα αρμόδια εμπλεκόμενα τμήματα/μονάδες και τα στελέχη </w:t>
      </w:r>
      <w:r w:rsidR="00A336A3">
        <w:t>του Κυρίου του Έργου</w:t>
      </w:r>
      <w:r w:rsidRPr="00274B25">
        <w:t xml:space="preserve">, αλλά και με τους λοιπούς φορείς που εμπλέκονται στην υλοποίηση/εκτέλεση του Έργου με στόχο τόσο τη μεταφορά τεχνογνωσίας στα στελέχη </w:t>
      </w:r>
      <w:r w:rsidR="00A336A3">
        <w:t>του Κυρίου του Έργου</w:t>
      </w:r>
      <w:r w:rsidRPr="00274B25">
        <w:t xml:space="preserve"> όσο και την αποτελε</w:t>
      </w:r>
      <w:r>
        <w:t>σματικότερη υλοποίηση του έργου.</w:t>
      </w:r>
    </w:p>
    <w:p w14:paraId="40BF1BEB" w14:textId="77777777" w:rsidR="00A336A3" w:rsidRPr="00A336A3" w:rsidRDefault="00A336A3" w:rsidP="00A336A3">
      <w:pPr>
        <w:pStyle w:val="af4"/>
        <w:spacing w:before="121" w:after="0"/>
        <w:rPr>
          <w:lang w:val="el-GR"/>
        </w:rPr>
      </w:pPr>
      <w:r w:rsidRPr="003017CF">
        <w:rPr>
          <w:b/>
          <w:lang w:val="el-GR"/>
        </w:rPr>
        <w:t>4.2:</w:t>
      </w:r>
      <w:r>
        <w:rPr>
          <w:lang w:val="el-GR"/>
        </w:rPr>
        <w:t xml:space="preserve"> </w:t>
      </w:r>
      <w:r w:rsidRPr="00A336A3">
        <w:rPr>
          <w:lang w:val="el-GR"/>
        </w:rPr>
        <w:t>Χρονοδιάγραμμα, παραδοτέα και ορόσημα έργου</w:t>
      </w:r>
    </w:p>
    <w:p w14:paraId="7E9ED531" w14:textId="77777777" w:rsidR="00A336A3" w:rsidRPr="00274B25" w:rsidRDefault="00A336A3" w:rsidP="00A336A3">
      <w:pPr>
        <w:pStyle w:val="af4"/>
        <w:spacing w:before="121" w:after="0"/>
        <w:rPr>
          <w:rFonts w:cs="Tahoma"/>
          <w:szCs w:val="22"/>
          <w:lang w:val="el-GR"/>
        </w:rPr>
      </w:pPr>
      <w:r w:rsidRPr="00274B25">
        <w:rPr>
          <w:rFonts w:cs="Tahoma"/>
          <w:szCs w:val="22"/>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2E65BC4D" w14:textId="77777777" w:rsidR="00A336A3" w:rsidRPr="00274B25" w:rsidRDefault="00A336A3" w:rsidP="004A1D19">
      <w:pPr>
        <w:numPr>
          <w:ilvl w:val="0"/>
          <w:numId w:val="14"/>
        </w:numPr>
        <w:spacing w:after="120"/>
      </w:pPr>
      <w:r w:rsidRPr="00274B25">
        <w:t>η σαφήνεια και πληρότητα ανάλυσης των προσφερόμενων υπηρεσιών του Υποψήφιου Αναδόχου, σε συνάρτηση με τον προσφερόμενο ανθρωποχρόνο,</w:t>
      </w:r>
    </w:p>
    <w:p w14:paraId="0FF5A76C" w14:textId="77777777" w:rsidR="00A336A3" w:rsidRPr="00274B25" w:rsidRDefault="00A336A3" w:rsidP="004A1D19">
      <w:pPr>
        <w:numPr>
          <w:ilvl w:val="0"/>
          <w:numId w:val="14"/>
        </w:numPr>
        <w:spacing w:after="120"/>
      </w:pPr>
      <w:r w:rsidRPr="00274B25">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5E249EB8" w14:textId="77777777" w:rsidR="00A336A3" w:rsidRPr="00274B25" w:rsidRDefault="00A336A3" w:rsidP="004A1D19">
      <w:pPr>
        <w:numPr>
          <w:ilvl w:val="0"/>
          <w:numId w:val="14"/>
        </w:numPr>
        <w:spacing w:after="120"/>
      </w:pPr>
      <w:r w:rsidRPr="00274B25">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3DE9D36F" w14:textId="77777777" w:rsidR="00A336A3" w:rsidRPr="00274B25" w:rsidRDefault="00A336A3" w:rsidP="004A1D19">
      <w:pPr>
        <w:numPr>
          <w:ilvl w:val="0"/>
          <w:numId w:val="14"/>
        </w:numPr>
        <w:spacing w:before="121" w:after="120"/>
      </w:pPr>
      <w:r w:rsidRPr="00274B25">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4E6113F4" w14:textId="77777777" w:rsidR="00A336A3" w:rsidRPr="00274B25" w:rsidRDefault="00A336A3" w:rsidP="004A1D19">
      <w:pPr>
        <w:numPr>
          <w:ilvl w:val="0"/>
          <w:numId w:val="14"/>
        </w:numPr>
        <w:spacing w:before="120" w:after="120"/>
      </w:pPr>
      <w:r w:rsidRPr="00274B25">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7D474E2E" w14:textId="77777777" w:rsidR="00A336A3" w:rsidRPr="00274B25" w:rsidRDefault="00A336A3" w:rsidP="00A336A3">
      <w:pPr>
        <w:autoSpaceDE w:val="0"/>
        <w:autoSpaceDN w:val="0"/>
        <w:adjustRightInd w:val="0"/>
        <w:spacing w:before="60" w:after="60"/>
      </w:pPr>
    </w:p>
    <w:p w14:paraId="338F330C" w14:textId="77777777" w:rsidR="0086087F" w:rsidRPr="002D00BF" w:rsidRDefault="0086087F" w:rsidP="004A1D19">
      <w:pPr>
        <w:pStyle w:val="3"/>
        <w:numPr>
          <w:ilvl w:val="2"/>
          <w:numId w:val="94"/>
        </w:numPr>
        <w:rPr>
          <w:i/>
        </w:rPr>
      </w:pPr>
      <w:bookmarkStart w:id="161" w:name="_Toc496694183"/>
      <w:bookmarkStart w:id="162" w:name="_Toc31307659"/>
      <w:bookmarkStart w:id="163" w:name="_Toc75073433"/>
      <w:r w:rsidRPr="00897475">
        <w:lastRenderedPageBreak/>
        <w:t>Βαθμολόγηση και κατάταξη προσφορών</w:t>
      </w:r>
      <w:bookmarkEnd w:id="161"/>
      <w:bookmarkEnd w:id="162"/>
      <w:bookmarkEnd w:id="163"/>
      <w:r w:rsidRPr="00897475">
        <w:t xml:space="preserve"> </w:t>
      </w:r>
    </w:p>
    <w:p w14:paraId="17A62269" w14:textId="77777777" w:rsidR="0086087F" w:rsidRPr="00897475" w:rsidRDefault="0086087F" w:rsidP="004A1D19">
      <w:pPr>
        <w:pStyle w:val="4"/>
        <w:numPr>
          <w:ilvl w:val="3"/>
          <w:numId w:val="94"/>
        </w:numPr>
      </w:pPr>
      <w:bookmarkStart w:id="164" w:name="_Toc31307660"/>
      <w:r w:rsidRPr="00897475">
        <w:t>Βαθμολόγηση Τεχνικών Προσφορών</w:t>
      </w:r>
      <w:bookmarkEnd w:id="164"/>
      <w:r w:rsidRPr="00897475">
        <w:t xml:space="preserve"> </w:t>
      </w:r>
    </w:p>
    <w:p w14:paraId="5B82E1D2" w14:textId="54C1096D" w:rsidR="0086087F" w:rsidRPr="00897475" w:rsidRDefault="0086087F" w:rsidP="0086087F">
      <w:r w:rsidRPr="00897475">
        <w:t xml:space="preserve">Η Βαθμολόγηση των τεχνικών προσφορών θα γίνει σύμφωνα με τα “Κριτήρια Αξιολόγησης”, όπως αυτά προσδιορίζονται στον πίνακα της παρ. </w:t>
      </w:r>
      <w:r w:rsidR="0093145F" w:rsidRPr="00897475">
        <w:fldChar w:fldCharType="begin"/>
      </w:r>
      <w:r w:rsidR="0093145F" w:rsidRPr="00897475">
        <w:instrText xml:space="preserve"> REF _Ref496542191 \r \h  \* MERGEFORMAT </w:instrText>
      </w:r>
      <w:r w:rsidR="0093145F" w:rsidRPr="00897475">
        <w:fldChar w:fldCharType="separate"/>
      </w:r>
      <w:r w:rsidR="00CB4EC7">
        <w:t>2.3.1</w:t>
      </w:r>
      <w:r w:rsidR="0093145F" w:rsidRPr="00897475">
        <w:fldChar w:fldCharType="end"/>
      </w:r>
      <w:r w:rsidRPr="00897475">
        <w:t>.</w:t>
      </w:r>
    </w:p>
    <w:p w14:paraId="471E20A9" w14:textId="77777777" w:rsidR="0086087F" w:rsidRPr="00897475" w:rsidRDefault="0086087F" w:rsidP="0086087F">
      <w:r w:rsidRPr="00F56132">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4A7507">
        <w:t>1</w:t>
      </w:r>
      <w:r w:rsidR="00210118" w:rsidRPr="004A7507">
        <w:t>3</w:t>
      </w:r>
      <w:r w:rsidRPr="004A7507">
        <w:t>0</w:t>
      </w:r>
      <w:r w:rsidRPr="00F56132">
        <w:t xml:space="preserve"> βαθμούς όταν υπερκαλύπτονται οι απαιτήσεις του συγκεκριμένου κριτηρίου</w:t>
      </w:r>
      <w:r w:rsidRPr="00F56132">
        <w:rPr>
          <w:rStyle w:val="14"/>
          <w:b/>
          <w:sz w:val="22"/>
          <w:szCs w:val="22"/>
        </w:rPr>
        <w:t>.</w:t>
      </w:r>
      <w:r w:rsidRPr="00897475">
        <w:rPr>
          <w:b/>
        </w:rPr>
        <w:t xml:space="preserve"> </w:t>
      </w:r>
    </w:p>
    <w:p w14:paraId="69D7D865" w14:textId="77777777" w:rsidR="0086087F" w:rsidRPr="00897475" w:rsidRDefault="0086087F" w:rsidP="0086087F">
      <w:r w:rsidRPr="00897475">
        <w:t xml:space="preserve">Κάθε κριτήριο αξιολόγησης βαθμολογείται αυτόνομα με βάση τα στοιχεία της προσφοράς. </w:t>
      </w:r>
    </w:p>
    <w:p w14:paraId="18959534" w14:textId="77777777" w:rsidR="0086087F" w:rsidRPr="00897475" w:rsidRDefault="0086087F" w:rsidP="0086087F">
      <w:pPr>
        <w:rPr>
          <w:i/>
        </w:rPr>
      </w:pPr>
      <w:r w:rsidRPr="00897475">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D899EB1" w14:textId="77777777" w:rsidR="0086087F" w:rsidRPr="00897475" w:rsidRDefault="0086087F" w:rsidP="0086087F">
      <w:r w:rsidRPr="00897475">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897475">
        <w:rPr>
          <w:vertAlign w:val="subscript"/>
        </w:rPr>
        <w:t>i</w:t>
      </w:r>
      <w:r w:rsidRPr="00897475">
        <w:t>) θα προκύπτει από το άθροισμα των σταθμισμένων βαθμολογιών όλων των κριτηρίων.</w:t>
      </w:r>
    </w:p>
    <w:p w14:paraId="6399CBFB" w14:textId="77777777" w:rsidR="008317F2" w:rsidRPr="00897475" w:rsidRDefault="008317F2" w:rsidP="008317F2">
      <w:r w:rsidRPr="00897475">
        <w:t xml:space="preserve">Η συνολική βαθμολογία της τεχνικής προσφοράς υπολογίζεται με βάση τον παρακάτω τύπο : </w:t>
      </w:r>
    </w:p>
    <w:p w14:paraId="1E335AAA" w14:textId="77777777" w:rsidR="008317F2" w:rsidRDefault="008317F2" w:rsidP="008317F2">
      <w:r w:rsidRPr="00897475">
        <w:t>Β = σ1χΚ1 + σ2χΚ2 +……+σνχΚν</w:t>
      </w:r>
    </w:p>
    <w:p w14:paraId="3329F69D" w14:textId="77777777" w:rsidR="008E331E" w:rsidRPr="00897475" w:rsidRDefault="002F3FC7" w:rsidP="008317F2">
      <w:r w:rsidRPr="004622E3">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6BE6AA1E" w14:textId="77777777" w:rsidR="0086087F" w:rsidRPr="00897475" w:rsidRDefault="0086087F" w:rsidP="004A1D19">
      <w:pPr>
        <w:pStyle w:val="4"/>
        <w:numPr>
          <w:ilvl w:val="3"/>
          <w:numId w:val="94"/>
        </w:numPr>
        <w:ind w:left="1134" w:hanging="992"/>
      </w:pPr>
      <w:bookmarkStart w:id="165" w:name="_Toc31307661"/>
      <w:r w:rsidRPr="00897475">
        <w:t>Κατάταξη προσφορών</w:t>
      </w:r>
      <w:bookmarkEnd w:id="165"/>
      <w:r w:rsidRPr="00897475">
        <w:t xml:space="preserve"> </w:t>
      </w:r>
    </w:p>
    <w:p w14:paraId="0B192CE0" w14:textId="77777777" w:rsidR="0086087F" w:rsidRPr="00897475" w:rsidRDefault="0086087F" w:rsidP="0086087F">
      <w:r w:rsidRPr="00897475">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5FDB371C" w14:textId="77777777" w:rsidR="0086087F" w:rsidRPr="00897475" w:rsidRDefault="0086087F" w:rsidP="0086087F">
      <w:pPr>
        <w:jc w:val="center"/>
        <w:rPr>
          <w:lang w:val="nl-NL"/>
        </w:rPr>
      </w:pPr>
      <w:r w:rsidRPr="00897475">
        <w:t>Λ</w:t>
      </w:r>
      <w:r w:rsidRPr="00897475">
        <w:rPr>
          <w:vertAlign w:val="subscript"/>
          <w:lang w:val="nl-NL"/>
        </w:rPr>
        <w:t>i</w:t>
      </w:r>
      <w:r w:rsidRPr="00897475">
        <w:rPr>
          <w:lang w:val="nl-NL"/>
        </w:rPr>
        <w:t xml:space="preserve"> = </w:t>
      </w:r>
      <w:r w:rsidRPr="00897475">
        <w:rPr>
          <w:lang w:val="en-US"/>
        </w:rPr>
        <w:t>80</w:t>
      </w:r>
      <w:r w:rsidRPr="00897475">
        <w:rPr>
          <w:lang w:val="nl-NL"/>
        </w:rPr>
        <w:t xml:space="preserve"> * ( </w:t>
      </w:r>
      <w:r w:rsidRPr="00897475">
        <w:t>Β</w:t>
      </w:r>
      <w:r w:rsidRPr="00897475">
        <w:rPr>
          <w:vertAlign w:val="subscript"/>
          <w:lang w:val="nl-NL"/>
        </w:rPr>
        <w:t xml:space="preserve">i </w:t>
      </w:r>
      <w:r w:rsidRPr="00897475">
        <w:rPr>
          <w:lang w:val="nl-NL"/>
        </w:rPr>
        <w:t xml:space="preserve">/ </w:t>
      </w:r>
      <w:r w:rsidRPr="00897475">
        <w:t>Β</w:t>
      </w:r>
      <w:r w:rsidRPr="00897475">
        <w:rPr>
          <w:vertAlign w:val="subscript"/>
          <w:lang w:val="nl-NL"/>
        </w:rPr>
        <w:t xml:space="preserve">max </w:t>
      </w:r>
      <w:r w:rsidRPr="00897475">
        <w:rPr>
          <w:lang w:val="nl-NL"/>
        </w:rPr>
        <w:t xml:space="preserve">) + </w:t>
      </w:r>
      <w:r w:rsidRPr="00897475">
        <w:rPr>
          <w:lang w:val="en-US"/>
        </w:rPr>
        <w:t>20</w:t>
      </w:r>
      <w:r w:rsidRPr="00897475">
        <w:rPr>
          <w:lang w:val="nl-NL"/>
        </w:rPr>
        <w:t xml:space="preserve"> * (K</w:t>
      </w:r>
      <w:r w:rsidRPr="00897475">
        <w:rPr>
          <w:vertAlign w:val="subscript"/>
          <w:lang w:val="nl-NL"/>
        </w:rPr>
        <w:t>min</w:t>
      </w:r>
      <w:r w:rsidRPr="00897475">
        <w:rPr>
          <w:lang w:val="nl-NL"/>
        </w:rPr>
        <w:t>/K</w:t>
      </w:r>
      <w:r w:rsidRPr="00897475">
        <w:rPr>
          <w:vertAlign w:val="subscript"/>
          <w:lang w:val="nl-NL"/>
        </w:rPr>
        <w:t>i</w:t>
      </w:r>
      <w:r w:rsidRPr="00897475">
        <w:rPr>
          <w:lang w:val="nl-NL"/>
        </w:rPr>
        <w:t>)</w:t>
      </w:r>
    </w:p>
    <w:p w14:paraId="77DE0DAD" w14:textId="77777777" w:rsidR="0086087F" w:rsidRPr="00897475" w:rsidRDefault="0086087F" w:rsidP="0086087F">
      <w:pPr>
        <w:ind w:left="284"/>
      </w:pPr>
      <w:r w:rsidRPr="00897475">
        <w:t>όπου:</w:t>
      </w:r>
    </w:p>
    <w:p w14:paraId="1CBFA441" w14:textId="77777777" w:rsidR="0086087F" w:rsidRPr="00897475" w:rsidRDefault="0086087F" w:rsidP="0086087F">
      <w:pPr>
        <w:tabs>
          <w:tab w:val="left" w:pos="1080"/>
        </w:tabs>
        <w:ind w:left="284"/>
      </w:pPr>
      <w:r w:rsidRPr="00897475">
        <w:t>Β</w:t>
      </w:r>
      <w:r w:rsidRPr="00897475">
        <w:rPr>
          <w:vertAlign w:val="subscript"/>
        </w:rPr>
        <w:t xml:space="preserve">max </w:t>
      </w:r>
      <w:r w:rsidRPr="00897475">
        <w:rPr>
          <w:vertAlign w:val="subscript"/>
        </w:rPr>
        <w:tab/>
      </w:r>
      <w:r w:rsidRPr="00897475">
        <w:t xml:space="preserve">η συνολική βαθμολογία που έλαβε η καλύτερη Τεχνική Προσφορά </w:t>
      </w:r>
    </w:p>
    <w:p w14:paraId="7F0D1592" w14:textId="77777777" w:rsidR="0086087F" w:rsidRPr="00897475" w:rsidRDefault="0086087F" w:rsidP="0086087F">
      <w:pPr>
        <w:tabs>
          <w:tab w:val="left" w:pos="1080"/>
        </w:tabs>
        <w:ind w:left="284"/>
      </w:pPr>
      <w:r w:rsidRPr="00897475">
        <w:t>Β</w:t>
      </w:r>
      <w:r w:rsidRPr="00897475">
        <w:rPr>
          <w:vertAlign w:val="subscript"/>
        </w:rPr>
        <w:t>i</w:t>
      </w:r>
      <w:r w:rsidRPr="00897475">
        <w:rPr>
          <w:vertAlign w:val="subscript"/>
        </w:rPr>
        <w:tab/>
      </w:r>
      <w:r w:rsidRPr="00897475">
        <w:t>η συνολική βαθμολογία της Τεχνικής Προσφοράς i</w:t>
      </w:r>
    </w:p>
    <w:p w14:paraId="34017894" w14:textId="77777777" w:rsidR="0086087F" w:rsidRPr="00897475" w:rsidRDefault="0086087F" w:rsidP="0086087F">
      <w:pPr>
        <w:tabs>
          <w:tab w:val="left" w:pos="1080"/>
        </w:tabs>
        <w:ind w:left="284"/>
      </w:pPr>
      <w:r w:rsidRPr="00897475">
        <w:t>K</w:t>
      </w:r>
      <w:r w:rsidRPr="00897475">
        <w:rPr>
          <w:vertAlign w:val="subscript"/>
        </w:rPr>
        <w:t xml:space="preserve">min </w:t>
      </w:r>
      <w:r w:rsidRPr="00897475">
        <w:rPr>
          <w:vertAlign w:val="subscript"/>
        </w:rPr>
        <w:tab/>
      </w:r>
      <w:r w:rsidRPr="00897475">
        <w:t xml:space="preserve">το συνολικό συγκριτικό κόστος της Προσφοράς με τη μικρότερη τιμή </w:t>
      </w:r>
    </w:p>
    <w:p w14:paraId="377B8707" w14:textId="77777777" w:rsidR="0086087F" w:rsidRPr="00897475" w:rsidRDefault="0086087F" w:rsidP="0086087F">
      <w:pPr>
        <w:tabs>
          <w:tab w:val="left" w:pos="1080"/>
        </w:tabs>
        <w:ind w:left="284"/>
      </w:pPr>
      <w:r w:rsidRPr="00897475">
        <w:t>Κ</w:t>
      </w:r>
      <w:r w:rsidRPr="00897475">
        <w:rPr>
          <w:vertAlign w:val="subscript"/>
        </w:rPr>
        <w:t>i</w:t>
      </w:r>
      <w:r w:rsidRPr="00897475">
        <w:rPr>
          <w:vertAlign w:val="subscript"/>
        </w:rPr>
        <w:tab/>
      </w:r>
      <w:r w:rsidRPr="00897475">
        <w:t xml:space="preserve">το συνολικό συγκριτικό κόστος της Προσφοράς i </w:t>
      </w:r>
    </w:p>
    <w:p w14:paraId="18F7F967" w14:textId="77777777" w:rsidR="0086087F" w:rsidRDefault="0086087F" w:rsidP="0086087F">
      <w:pPr>
        <w:tabs>
          <w:tab w:val="left" w:pos="1080"/>
        </w:tabs>
        <w:ind w:left="284"/>
      </w:pPr>
      <w:r w:rsidRPr="00897475">
        <w:t>Λ</w:t>
      </w:r>
      <w:r w:rsidRPr="00897475">
        <w:rPr>
          <w:vertAlign w:val="subscript"/>
        </w:rPr>
        <w:t>i</w:t>
      </w:r>
      <w:r w:rsidRPr="00897475">
        <w:tab/>
        <w:t>το οποίο στρογγυλοποιείται στα 2 δεκαδικά ψηφία.</w:t>
      </w:r>
    </w:p>
    <w:p w14:paraId="7C27A06F" w14:textId="77777777" w:rsidR="008E331E" w:rsidRDefault="008E331E" w:rsidP="0086087F">
      <w:pPr>
        <w:tabs>
          <w:tab w:val="left" w:pos="1080"/>
        </w:tabs>
        <w:ind w:left="284"/>
      </w:pPr>
    </w:p>
    <w:p w14:paraId="1742AF1F" w14:textId="77777777" w:rsidR="00F75107" w:rsidRPr="00F75107" w:rsidRDefault="00F75107" w:rsidP="004A1D19">
      <w:pPr>
        <w:pStyle w:val="4"/>
        <w:numPr>
          <w:ilvl w:val="3"/>
          <w:numId w:val="94"/>
        </w:numPr>
        <w:ind w:left="1134" w:hanging="992"/>
      </w:pPr>
      <w:bookmarkStart w:id="166" w:name="_Toc9049526"/>
      <w:bookmarkStart w:id="167" w:name="_Toc9050798"/>
      <w:bookmarkStart w:id="168" w:name="_Toc16061711"/>
      <w:bookmarkStart w:id="169" w:name="_Toc25743321"/>
      <w:bookmarkStart w:id="170" w:name="_Toc26592535"/>
      <w:bookmarkStart w:id="171" w:name="_Toc43634791"/>
      <w:bookmarkStart w:id="172" w:name="_Toc44821171"/>
      <w:bookmarkStart w:id="173" w:name="_Toc48552963"/>
      <w:bookmarkStart w:id="174" w:name="_Toc49074409"/>
      <w:bookmarkStart w:id="175" w:name="_Toc286055470"/>
      <w:r w:rsidRPr="00F75107">
        <w:t>Διαμόρφωση συγκριτικού κόστους Προσφοράς</w:t>
      </w:r>
      <w:bookmarkEnd w:id="166"/>
      <w:bookmarkEnd w:id="167"/>
      <w:bookmarkEnd w:id="168"/>
      <w:bookmarkEnd w:id="169"/>
      <w:bookmarkEnd w:id="170"/>
      <w:bookmarkEnd w:id="171"/>
      <w:bookmarkEnd w:id="172"/>
      <w:bookmarkEnd w:id="173"/>
      <w:bookmarkEnd w:id="174"/>
      <w:bookmarkEnd w:id="175"/>
    </w:p>
    <w:p w14:paraId="74450835" w14:textId="77777777" w:rsidR="00F75107" w:rsidRPr="00603221" w:rsidRDefault="00F75107" w:rsidP="00F75107">
      <w:r w:rsidRPr="00603221">
        <w:t xml:space="preserve">Το συγκριτικό κόστος Κ κάθε Προσφοράς περιλαμβάνει: </w:t>
      </w:r>
    </w:p>
    <w:p w14:paraId="1758D231" w14:textId="4D466D9A" w:rsidR="00F75107" w:rsidRPr="00603221" w:rsidRDefault="00F75107" w:rsidP="004A1D19">
      <w:pPr>
        <w:numPr>
          <w:ilvl w:val="0"/>
          <w:numId w:val="51"/>
        </w:numPr>
        <w:spacing w:after="120"/>
      </w:pPr>
      <w:r w:rsidRPr="00603221">
        <w:t>το συνολικό κόστος για το Έργο, χωρίς ΦΠΑ {βλ.</w:t>
      </w:r>
      <w:hyperlink w:anchor="_ΠΑΡΑΡΤΗΜΑ_VΙ_–" w:history="1">
        <w:r w:rsidR="001F7E8A" w:rsidRPr="001F7E8A">
          <w:rPr>
            <w:rStyle w:val="-"/>
          </w:rPr>
          <w:t>ΠΑΡΑΡΤΗΜΑ VΙ – Υπόδειγμα Οικονομικής Προσφοράς</w:t>
        </w:r>
      </w:hyperlink>
      <w:r w:rsidRPr="00603221">
        <w:t xml:space="preserve"> </w:t>
      </w:r>
      <w:r w:rsidR="00FB2603">
        <w:t xml:space="preserve"> </w:t>
      </w:r>
      <w:r w:rsidR="007E7B4F">
        <w:t>Π</w:t>
      </w:r>
      <w:r w:rsidRPr="00603221">
        <w:t>ίνακα</w:t>
      </w:r>
      <w:r w:rsidR="007E7B4F">
        <w:t xml:space="preserve"> 5: </w:t>
      </w:r>
      <w:r w:rsidR="007E7B4F">
        <w:fldChar w:fldCharType="begin"/>
      </w:r>
      <w:r w:rsidR="007E7B4F">
        <w:instrText xml:space="preserve"> REF _Ref52978018 \h </w:instrText>
      </w:r>
      <w:r w:rsidR="007E7B4F">
        <w:fldChar w:fldCharType="separate"/>
      </w:r>
      <w:r w:rsidR="00CB4EC7" w:rsidRPr="00C4217E">
        <w:t>Συγκεντρωτικός Πίνακας Οικονομικής Προσφοράς Έργου</w:t>
      </w:r>
      <w:r w:rsidR="007E7B4F">
        <w:fldChar w:fldCharType="end"/>
      </w:r>
    </w:p>
    <w:p w14:paraId="45845BDF" w14:textId="245A6C22" w:rsidR="00F75107" w:rsidRPr="00603221" w:rsidRDefault="00F75107" w:rsidP="004A1D19">
      <w:pPr>
        <w:numPr>
          <w:ilvl w:val="0"/>
          <w:numId w:val="51"/>
        </w:numPr>
        <w:spacing w:after="120"/>
      </w:pPr>
      <w:r w:rsidRPr="00603221">
        <w:t>το κόστος συντήρησης του 1</w:t>
      </w:r>
      <w:r w:rsidRPr="00603221">
        <w:rPr>
          <w:vertAlign w:val="superscript"/>
        </w:rPr>
        <w:t>ου</w:t>
      </w:r>
      <w:r w:rsidRPr="00603221">
        <w:t xml:space="preserve"> έτους {</w:t>
      </w:r>
      <w:r w:rsidRPr="00603221">
        <w:rPr>
          <w:b/>
          <w:u w:val="single"/>
        </w:rPr>
        <w:t>βλ. διευκρίνιση</w:t>
      </w:r>
      <w:r w:rsidRPr="00603221">
        <w:t xml:space="preserve">} μετά την προσφερόμενη εγγύηση, χωρίς ΦΠΑ {βλ. </w:t>
      </w:r>
      <w:r w:rsidR="00980C44">
        <w:fldChar w:fldCharType="begin"/>
      </w:r>
      <w:r w:rsidR="00980C44">
        <w:instrText xml:space="preserve"> REF _Ref62050548 \h </w:instrText>
      </w:r>
      <w:r w:rsidR="00980C44">
        <w:fldChar w:fldCharType="separate"/>
      </w:r>
      <w:r w:rsidR="00CB4EC7">
        <w:t xml:space="preserve">ΠΑΡΑΡΤΗΜΑ </w:t>
      </w:r>
      <w:r w:rsidR="00CB4EC7" w:rsidRPr="00897475">
        <w:t>V</w:t>
      </w:r>
      <w:r w:rsidR="00CB4EC7">
        <w:t>Ι</w:t>
      </w:r>
      <w:r w:rsidR="00CB4EC7" w:rsidRPr="00897475">
        <w:t xml:space="preserve"> – </w:t>
      </w:r>
      <w:r w:rsidR="00CB4EC7" w:rsidRPr="00603221">
        <w:t xml:space="preserve">Υπόδειγμα </w:t>
      </w:r>
      <w:r w:rsidR="00CB4EC7">
        <w:t xml:space="preserve">Οικονομικής </w:t>
      </w:r>
      <w:r w:rsidR="00CB4EC7" w:rsidRPr="00603221">
        <w:t>Προσφοράς</w:t>
      </w:r>
      <w:r w:rsidR="00980C44">
        <w:fldChar w:fldCharType="end"/>
      </w:r>
      <w:r w:rsidRPr="00603221">
        <w:t xml:space="preserve">, </w:t>
      </w:r>
      <w:r w:rsidR="007E7B4F">
        <w:t>Π</w:t>
      </w:r>
      <w:r w:rsidRPr="00603221">
        <w:t>ίνακα</w:t>
      </w:r>
      <w:r w:rsidR="007E7B4F">
        <w:t xml:space="preserve"> 6: </w:t>
      </w:r>
      <w:r w:rsidR="007E7B4F">
        <w:fldChar w:fldCharType="begin"/>
      </w:r>
      <w:r w:rsidR="007E7B4F">
        <w:instrText xml:space="preserve"> REF _Ref46148857 \h </w:instrText>
      </w:r>
      <w:r w:rsidR="007E7B4F">
        <w:fldChar w:fldCharType="separate"/>
      </w:r>
      <w:r w:rsidR="00CB4EC7">
        <w:t xml:space="preserve">6. </w:t>
      </w:r>
      <w:r w:rsidR="00CB4EC7" w:rsidRPr="00C4217E">
        <w:t>Συγκεντρωτικός Πίνακας Οικονομικής Προσφοράς Συντήρησης</w:t>
      </w:r>
      <w:r w:rsidR="007E7B4F">
        <w:fldChar w:fldCharType="end"/>
      </w:r>
    </w:p>
    <w:p w14:paraId="01C54B17" w14:textId="77777777" w:rsidR="00F75107" w:rsidRPr="00603221" w:rsidRDefault="00F75107" w:rsidP="00F75107">
      <w:pPr>
        <w:ind w:left="60"/>
      </w:pPr>
      <w:r w:rsidRPr="00603221">
        <w:lastRenderedPageBreak/>
        <w:t xml:space="preserve">όπως προκύπτει από τους Πίνακες Οικονομικής Προσφοράς του υποψηφίου Οικονομικού Φορέα . </w:t>
      </w:r>
    </w:p>
    <w:p w14:paraId="08DE5301" w14:textId="77777777" w:rsidR="00F75107" w:rsidRPr="00603221" w:rsidRDefault="00F75107" w:rsidP="00F75107">
      <w:pPr>
        <w:rPr>
          <w:b/>
          <w:bCs/>
          <w:u w:val="single"/>
        </w:rPr>
      </w:pPr>
      <w:r w:rsidRPr="00603221">
        <w:rPr>
          <w:b/>
          <w:bCs/>
          <w:u w:val="single"/>
        </w:rPr>
        <w:t xml:space="preserve">Διευκρινήσεις: </w:t>
      </w:r>
    </w:p>
    <w:p w14:paraId="5422EFD5" w14:textId="77777777" w:rsidR="00E045B7" w:rsidRPr="00E8399C" w:rsidRDefault="00E045B7" w:rsidP="004A1D19">
      <w:pPr>
        <w:numPr>
          <w:ilvl w:val="0"/>
          <w:numId w:val="62"/>
        </w:numPr>
        <w:spacing w:before="120" w:after="120"/>
      </w:pPr>
      <w:r w:rsidRPr="00E8399C">
        <w:t>το κόστος συντήρησης</w:t>
      </w:r>
      <w:r w:rsidRPr="00E8399C">
        <w:rPr>
          <w:b/>
        </w:rPr>
        <w:t xml:space="preserve"> </w:t>
      </w:r>
      <w:r>
        <w:rPr>
          <w:b/>
        </w:rPr>
        <w:t xml:space="preserve">δεν </w:t>
      </w:r>
      <w:r w:rsidRPr="00E8399C">
        <w:rPr>
          <w:b/>
        </w:rPr>
        <w:t>περιλαμβάνεται στον προϋπολογισμό του Έργου.</w:t>
      </w:r>
    </w:p>
    <w:p w14:paraId="5B579E20" w14:textId="77777777" w:rsidR="00F75107" w:rsidRPr="00603221" w:rsidRDefault="00F75107" w:rsidP="004A1D19">
      <w:pPr>
        <w:numPr>
          <w:ilvl w:val="0"/>
          <w:numId w:val="62"/>
        </w:numPr>
        <w:spacing w:after="120"/>
      </w:pPr>
      <w:r w:rsidRPr="00603221">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4B5A27C9" w14:textId="77777777" w:rsidR="0086087F" w:rsidRPr="00897475" w:rsidRDefault="0086087F" w:rsidP="004A1D19">
      <w:pPr>
        <w:pStyle w:val="2"/>
        <w:keepNext/>
        <w:numPr>
          <w:ilvl w:val="1"/>
          <w:numId w:val="62"/>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176" w:name="_Toc496694185"/>
      <w:bookmarkStart w:id="177" w:name="_Toc31307662"/>
      <w:bookmarkStart w:id="178" w:name="_Toc75073434"/>
      <w:r w:rsidRPr="00897475">
        <w:t>Κατάρτιση - Περιεχόμενο Προσφορών</w:t>
      </w:r>
      <w:bookmarkEnd w:id="176"/>
      <w:bookmarkEnd w:id="177"/>
      <w:bookmarkEnd w:id="178"/>
    </w:p>
    <w:p w14:paraId="5CB53504" w14:textId="77777777" w:rsidR="0086087F" w:rsidRPr="00897475" w:rsidRDefault="0086087F" w:rsidP="004A1D19">
      <w:pPr>
        <w:pStyle w:val="3"/>
        <w:numPr>
          <w:ilvl w:val="2"/>
          <w:numId w:val="95"/>
        </w:numPr>
      </w:pPr>
      <w:bookmarkStart w:id="179" w:name="_Ref496542253"/>
      <w:bookmarkStart w:id="180" w:name="_Toc496694186"/>
      <w:bookmarkStart w:id="181" w:name="_Toc31307663"/>
      <w:bookmarkStart w:id="182" w:name="_Toc75073435"/>
      <w:r w:rsidRPr="00897475">
        <w:t>Γενικοί όροι υποβολής προσφορών</w:t>
      </w:r>
      <w:bookmarkEnd w:id="179"/>
      <w:bookmarkEnd w:id="180"/>
      <w:bookmarkEnd w:id="181"/>
      <w:bookmarkEnd w:id="182"/>
    </w:p>
    <w:p w14:paraId="2EBFC2FB" w14:textId="77777777" w:rsidR="0086087F" w:rsidRPr="00897475" w:rsidRDefault="0086087F" w:rsidP="0086087F">
      <w:r w:rsidRPr="00897475">
        <w:t>Οι προσφορές υποβάλλονται με βάση τις απαιτήσεις της παρούσας Διακήρυξης, για όλες τις περιγραφόμενες υπηρεσίες</w:t>
      </w:r>
      <w:r w:rsidR="00B42637" w:rsidRPr="00897475">
        <w:t>.</w:t>
      </w:r>
      <w:r w:rsidRPr="00897475">
        <w:t xml:space="preserve"> </w:t>
      </w:r>
    </w:p>
    <w:p w14:paraId="0DA7D993" w14:textId="77777777" w:rsidR="0086087F" w:rsidRDefault="0086087F" w:rsidP="0086087F">
      <w:pPr>
        <w:rPr>
          <w:i/>
          <w:iCs/>
        </w:rPr>
      </w:pPr>
      <w:r w:rsidRPr="00897475">
        <w:t xml:space="preserve">Δεν επιτρέπονται εναλλακτικές προσφορές </w:t>
      </w:r>
      <w:r w:rsidRPr="00897475">
        <w:rPr>
          <w:i/>
          <w:iCs/>
        </w:rPr>
        <w:t>.</w:t>
      </w:r>
    </w:p>
    <w:p w14:paraId="7B528D54" w14:textId="77777777" w:rsidR="00A06144" w:rsidRDefault="00A06144" w:rsidP="00A06144">
      <w:pPr>
        <w:rPr>
          <w:rFonts w:cs="Helvetica"/>
          <w:color w:val="000000"/>
          <w:lang w:eastAsia="el-GR"/>
        </w:rPr>
      </w:pPr>
      <w:r>
        <w:rPr>
          <w:rFonts w:cs="Helvetica"/>
          <w:color w:val="000000"/>
          <w:lang w:eastAsia="el-GR"/>
        </w:rPr>
        <w:t xml:space="preserve">Η ένωση οικονομικών φορέων υποβάλλει κοινή προσφορά, η οποία υπογράφεται υποχρεωτικά </w:t>
      </w:r>
      <w:r>
        <w:t xml:space="preserve">ηλεκτρονικά </w:t>
      </w:r>
      <w:r>
        <w:rPr>
          <w:rFonts w:cs="Helvetica"/>
          <w:color w:val="000000"/>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eastAsia="el-GR"/>
        </w:rPr>
        <w:footnoteReference w:id="10"/>
      </w:r>
      <w:r>
        <w:rPr>
          <w:rFonts w:cs="Helvetica"/>
          <w:color w:val="000000"/>
          <w:lang w:eastAsia="el-GR"/>
        </w:rPr>
        <w:t>.</w:t>
      </w:r>
    </w:p>
    <w:p w14:paraId="2904C0CF" w14:textId="77777777" w:rsidR="00A06144" w:rsidRDefault="00A06144" w:rsidP="00A06144">
      <w:r w:rsidRPr="00CB7A20">
        <w:rPr>
          <w:rFonts w:cs="Helvetica"/>
          <w:color w:val="000000"/>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f1"/>
          <w:rFonts w:cs="Helvetica"/>
          <w:color w:val="000000"/>
          <w:lang w:eastAsia="el-GR"/>
        </w:rPr>
        <w:footnoteReference w:id="11"/>
      </w:r>
    </w:p>
    <w:p w14:paraId="36659141" w14:textId="77777777" w:rsidR="0086087F" w:rsidRPr="00897475" w:rsidRDefault="0086087F" w:rsidP="004A1D19">
      <w:pPr>
        <w:pStyle w:val="3"/>
        <w:numPr>
          <w:ilvl w:val="2"/>
          <w:numId w:val="95"/>
        </w:numPr>
      </w:pPr>
      <w:bookmarkStart w:id="183" w:name="_Toc75073436"/>
      <w:bookmarkStart w:id="184" w:name="_Toc75073437"/>
      <w:bookmarkStart w:id="185" w:name="_Ref496542299"/>
      <w:bookmarkStart w:id="186" w:name="_Toc496694187"/>
      <w:bookmarkStart w:id="187" w:name="_Toc31307664"/>
      <w:bookmarkStart w:id="188" w:name="_Toc75073438"/>
      <w:bookmarkEnd w:id="183"/>
      <w:bookmarkEnd w:id="184"/>
      <w:r w:rsidRPr="00897475">
        <w:t>Χρόνος και Τρόπος υποβολής προσφορών</w:t>
      </w:r>
      <w:bookmarkEnd w:id="185"/>
      <w:bookmarkEnd w:id="186"/>
      <w:bookmarkEnd w:id="187"/>
      <w:bookmarkEnd w:id="188"/>
      <w:r w:rsidRPr="00897475">
        <w:t xml:space="preserve"> </w:t>
      </w:r>
    </w:p>
    <w:p w14:paraId="71822C19" w14:textId="77777777" w:rsidR="00D57316" w:rsidRPr="00BA50B2" w:rsidRDefault="0086087F" w:rsidP="004A1D19">
      <w:pPr>
        <w:pStyle w:val="4"/>
        <w:keepNext/>
        <w:numPr>
          <w:ilvl w:val="3"/>
          <w:numId w:val="95"/>
        </w:numPr>
        <w:suppressAutoHyphens/>
        <w:spacing w:before="240" w:after="60"/>
        <w:ind w:left="0" w:firstLine="0"/>
        <w:rPr>
          <w:b w:val="0"/>
          <w:bCs w:val="0"/>
        </w:rPr>
      </w:pPr>
      <w:r w:rsidRPr="00855483">
        <w:rPr>
          <w:b w:val="0"/>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(παρ. 1.5), στην Ελληνική Γλώσσα, σε ηλεκτρονικό φάκελο, σύμφωνα με τα αναφερόμενα στο ν.4412/2016, </w:t>
      </w:r>
      <w:r w:rsidR="00D57316" w:rsidRPr="00855483">
        <w:rPr>
          <w:b w:val="0"/>
          <w:bCs w:val="0"/>
        </w:rPr>
        <w:t xml:space="preserve"> ιδίως στα άρθρα 36 και 37 και στην κατ’ εξουσιοδότηση των διατάξεων της παρ. 5 του άρθρου 36 του ν.4412/2016 εκδοθείσα</w:t>
      </w:r>
      <w:r w:rsidR="00D57316" w:rsidRPr="00BA50B2">
        <w:rPr>
          <w:b w:val="0"/>
          <w:bCs w:val="0"/>
        </w:rPr>
        <w:t xml:space="preserve"> με αρ. 64233(</w:t>
      </w:r>
      <w:r w:rsidR="00D57316">
        <w:rPr>
          <w:b w:val="0"/>
          <w:bCs w:val="0"/>
        </w:rPr>
        <w:t xml:space="preserve">ΦΕΚ </w:t>
      </w:r>
      <w:r w:rsidR="00D57316" w:rsidRPr="00BA50B2">
        <w:rPr>
          <w:b w:val="0"/>
          <w:bCs w:val="0"/>
        </w:rPr>
        <w:t xml:space="preserve">Β’ </w:t>
      </w:r>
      <w:r w:rsidR="00D57316">
        <w:rPr>
          <w:b w:val="0"/>
          <w:bCs w:val="0"/>
        </w:rPr>
        <w:t>2453/9-06-2021</w:t>
      </w:r>
      <w:r w:rsidR="00D57316" w:rsidRPr="00BA50B2">
        <w:rPr>
          <w:b w:val="0"/>
          <w:bCs w:val="0"/>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29E2B1D8" w14:textId="77777777" w:rsidR="00D57316" w:rsidRDefault="00D57316" w:rsidP="00D57316">
      <w:pPr>
        <w:rPr>
          <w:b/>
          <w:bCs/>
        </w:rPr>
      </w:pPr>
      <w:r w:rsidRPr="00B73C6B">
        <w:rPr>
          <w:color w:val="000000"/>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8CD818F" w14:textId="77777777" w:rsidR="0086087F" w:rsidRPr="00897475" w:rsidRDefault="0086087F" w:rsidP="00D57316">
      <w:pPr>
        <w:pStyle w:val="a3"/>
        <w:tabs>
          <w:tab w:val="left" w:pos="0"/>
          <w:tab w:val="left" w:pos="284"/>
        </w:tabs>
        <w:suppressAutoHyphens/>
        <w:spacing w:before="240" w:after="120"/>
        <w:ind w:left="0"/>
      </w:pPr>
    </w:p>
    <w:p w14:paraId="7EF03FD5" w14:textId="77777777" w:rsidR="00D57316" w:rsidRPr="00855483" w:rsidRDefault="00D57316" w:rsidP="004A1D19">
      <w:pPr>
        <w:pStyle w:val="a3"/>
        <w:numPr>
          <w:ilvl w:val="3"/>
          <w:numId w:val="95"/>
        </w:numPr>
        <w:tabs>
          <w:tab w:val="left" w:pos="0"/>
          <w:tab w:val="left" w:pos="284"/>
          <w:tab w:val="left" w:pos="567"/>
        </w:tabs>
        <w:suppressAutoHyphens/>
        <w:spacing w:before="240" w:after="120"/>
        <w:ind w:left="0" w:firstLine="0"/>
        <w:rPr>
          <w:b/>
        </w:rPr>
      </w:pPr>
      <w:bookmarkStart w:id="189" w:name="_Toc74566864"/>
      <w:r w:rsidRPr="00855483">
        <w:rPr>
          <w:rFonts w:cs="Times New Roman"/>
          <w:bCs/>
          <w:szCs w:val="28"/>
        </w:rPr>
        <w:t>Ο χρόνος υποβολής της προσφοράς μέσω του ΕΣΗΔΗΣ βεβαιώνεται αυτόματα από το ΕΣΗΔΗΣ με υπηρεσίες χρονοσήμανσης, σύμφωνα με τα οριζόμενα στο άρθρο 37</w:t>
      </w:r>
      <w:r w:rsidRPr="00855483">
        <w:rPr>
          <w:rFonts w:cs="Arial"/>
        </w:rPr>
        <w:t xml:space="preserve"> </w:t>
      </w:r>
      <w:r w:rsidRPr="00855483">
        <w:rPr>
          <w:rFonts w:cs="Times New Roman"/>
          <w:bCs/>
          <w:szCs w:val="28"/>
        </w:rPr>
        <w:t>του ν. 4412/2016 και τις διατάξεις του άρθρου 10 της ως άνω κοινής υπουργικής απόφασης.</w:t>
      </w:r>
      <w:bookmarkEnd w:id="189"/>
      <w:r w:rsidR="00855483">
        <w:rPr>
          <w:rFonts w:cs="Times New Roman"/>
          <w:b/>
          <w:bCs/>
          <w:szCs w:val="28"/>
        </w:rPr>
        <w:t xml:space="preserve"> </w:t>
      </w:r>
      <w:r>
        <w:t xml:space="preserve">Μετά την παρέλευση της καταληκτικής ημερομηνίας και ώρας, δεν υπάρχει η δυνατότητα υποβολής προσφοράς στο ΕΣΗΔΗΣ. </w:t>
      </w:r>
      <w:r w:rsidRPr="00855483">
        <w:rPr>
          <w:rFonts w:cs="Helvetica"/>
          <w:color w:val="000000"/>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1CDDC5E" w14:textId="77777777" w:rsidR="00D57316" w:rsidRDefault="00D57316" w:rsidP="00E216EF"/>
    <w:p w14:paraId="318BE415" w14:textId="77777777" w:rsidR="00D57316" w:rsidRPr="00A334BA" w:rsidRDefault="00D57316" w:rsidP="004A1D19">
      <w:pPr>
        <w:pStyle w:val="4"/>
        <w:keepNext/>
        <w:numPr>
          <w:ilvl w:val="3"/>
          <w:numId w:val="95"/>
        </w:numPr>
        <w:suppressAutoHyphens/>
        <w:spacing w:before="240" w:after="60"/>
        <w:ind w:left="0" w:firstLine="0"/>
      </w:pPr>
      <w:bookmarkStart w:id="190" w:name="_Toc74566866"/>
      <w:r w:rsidRPr="00BA50B2">
        <w:rPr>
          <w:rFonts w:cs="Times New Roman"/>
          <w:b w:val="0"/>
          <w:bCs w:val="0"/>
          <w:szCs w:val="28"/>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0"/>
      <w:r w:rsidRPr="00BA50B2">
        <w:rPr>
          <w:rFonts w:cs="Times New Roman"/>
          <w:b w:val="0"/>
          <w:bCs w:val="0"/>
          <w:szCs w:val="28"/>
        </w:rPr>
        <w:t xml:space="preserve"> </w:t>
      </w:r>
    </w:p>
    <w:p w14:paraId="5EB9BC9D" w14:textId="77777777" w:rsidR="00D57316" w:rsidRDefault="00D57316" w:rsidP="00D57316">
      <w: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685BBB6" w14:textId="77777777" w:rsidR="00D57316" w:rsidRDefault="00D57316" w:rsidP="00D57316">
      <w: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37F0571" w14:textId="77777777" w:rsidR="00D57316" w:rsidRDefault="00D57316" w:rsidP="00D57316">
      <w:r>
        <w:t xml:space="preserve">Από τον Οικονομικό Φορέα σημαίνονται, με χρήση της  </w:t>
      </w:r>
      <w:r w:rsidRPr="007B3A65">
        <w:t xml:space="preserve">σχετικής λειτουργικότητας του </w:t>
      </w:r>
      <w:r>
        <w:t>ΕΣΗΔΗΣ</w:t>
      </w:r>
      <w:r w:rsidRPr="007B3A65">
        <w:t>,</w:t>
      </w:r>
      <w: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B008F19" w14:textId="77777777" w:rsidR="0086087F" w:rsidRPr="00897475" w:rsidRDefault="00D57316" w:rsidP="00620974">
      <w:r w:rsidRPr="00AA2F17">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F7EA420" w14:textId="77777777" w:rsidR="0086087F" w:rsidRPr="00897475" w:rsidRDefault="0086087F" w:rsidP="0086087F">
      <w:pPr>
        <w:rPr>
          <w:b/>
          <w:bCs/>
        </w:rPr>
      </w:pPr>
    </w:p>
    <w:p w14:paraId="786B24A1" w14:textId="77777777" w:rsidR="0086087F" w:rsidRDefault="00B50918" w:rsidP="004A1D19">
      <w:pPr>
        <w:pStyle w:val="a3"/>
        <w:numPr>
          <w:ilvl w:val="3"/>
          <w:numId w:val="95"/>
        </w:numPr>
        <w:tabs>
          <w:tab w:val="left" w:pos="0"/>
          <w:tab w:val="left" w:pos="284"/>
        </w:tabs>
        <w:suppressAutoHyphens/>
        <w:spacing w:before="240" w:after="120"/>
        <w:ind w:left="0" w:firstLine="0"/>
      </w:pPr>
      <w:bookmarkStart w:id="191" w:name="_Hlk75768468"/>
      <w:r w:rsidRPr="00292883">
        <w:t xml:space="preserve">Εφόσον οι </w:t>
      </w:r>
      <w:r>
        <w:t xml:space="preserve">Οικονομικοί Φορείς καταχωρίσουν </w:t>
      </w:r>
      <w:r w:rsidR="0086087F" w:rsidRPr="00897475">
        <w:t xml:space="preserve">τα σχετικά </w:t>
      </w:r>
      <w:r w:rsidRPr="00292883">
        <w:t>στοιχεία</w:t>
      </w:r>
      <w:r>
        <w:t xml:space="preserve">, μεταδεδομένα και συνημμένα </w:t>
      </w:r>
      <w:r w:rsidR="0086087F" w:rsidRPr="00897475">
        <w:t xml:space="preserve">ηλεκτρονικά αρχεία που </w:t>
      </w:r>
      <w:r>
        <w:t xml:space="preserve"> αφορούν </w:t>
      </w:r>
      <w:r w:rsidRPr="00292883">
        <w:t>δικαιολογητικ</w:t>
      </w:r>
      <w:r>
        <w:t>ά</w:t>
      </w:r>
      <w:r w:rsidRPr="00292883">
        <w:t xml:space="preserve"> συμμετοχής-τεχνικής </w:t>
      </w:r>
      <w:r>
        <w:t>π</w:t>
      </w:r>
      <w:r w:rsidRPr="00292883">
        <w:t xml:space="preserve">ροσφοράς και οικονομικής προσφοράς </w:t>
      </w:r>
      <w:r w:rsidR="00A52C44">
        <w:t xml:space="preserve">στο </w:t>
      </w:r>
      <w:r>
        <w:t>ΕΣΗΔΗΣ</w:t>
      </w:r>
      <w:r w:rsidRPr="00292883">
        <w:t>,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w:t>
      </w:r>
      <w:r>
        <w:t xml:space="preserve"> </w:t>
      </w:r>
      <w:r w:rsidRPr="00292883">
        <w:t>ηλεκτρονικά αρχεία των</w:t>
      </w:r>
      <w:r>
        <w:t xml:space="preserve"> εν λόγω</w:t>
      </w:r>
      <w:r w:rsidRPr="00292883">
        <w:t xml:space="preserve"> αναφορών (εκτυπώσεων) υπογράφονται ψηφιακά, σύμφωνα με τις προβλεπόμενες διατάξεις </w:t>
      </w:r>
      <w:r>
        <w:t xml:space="preserve">(περ. β της παρ. 2 του άρθρου 37) </w:t>
      </w:r>
      <w:r w:rsidRPr="00292883">
        <w:t xml:space="preserve">και επισυνάπτονται από τον Οικονομικό Φορέα στους αντίστοιχους υποφακέλους. Επισημαίνεται ότι η εξαγωγή και </w:t>
      </w:r>
      <w:r>
        <w:t xml:space="preserve">η </w:t>
      </w:r>
      <w:r w:rsidRPr="00292883">
        <w:t xml:space="preserve">επισύναψη των </w:t>
      </w:r>
      <w:r>
        <w:t xml:space="preserve">προαναφερθέντων </w:t>
      </w:r>
      <w:r w:rsidRPr="00292883">
        <w:t>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Pr>
          <w:rStyle w:val="af1"/>
        </w:rPr>
        <w:footnoteReference w:id="12"/>
      </w:r>
      <w:r w:rsidRPr="00292883">
        <w:t xml:space="preserve">.  </w:t>
      </w:r>
      <w:bookmarkEnd w:id="191"/>
      <w:r w:rsidR="0086087F" w:rsidRPr="00897475">
        <w:t xml:space="preserve">Οι τεχνικές προδιαγραφές </w:t>
      </w:r>
      <w:r w:rsidR="00A52C44">
        <w:t xml:space="preserve">και οι πίνακες οικονομικής προσφοράς </w:t>
      </w:r>
      <w:r w:rsidR="0086087F" w:rsidRPr="00897475">
        <w:t xml:space="preserve">δεν έχουν αποτυπωθεί πλήρως στις ηλεκτρονικές φόρμες του </w:t>
      </w:r>
      <w:r>
        <w:rPr>
          <w:i/>
          <w:iCs/>
          <w:color w:val="5B9BD5"/>
        </w:rPr>
        <w:t>ΕΣΗΔΗΣ</w:t>
      </w:r>
      <w:r w:rsidR="0086087F" w:rsidRPr="00897475">
        <w:t xml:space="preserve">, και ως εκ τούτου θα πρέπει να συμπληρωθούν με βάση </w:t>
      </w:r>
      <w:r w:rsidR="004D4567" w:rsidRPr="00897475">
        <w:t xml:space="preserve">το σχετικό υπόδειγμα του Παραρτήματος </w:t>
      </w:r>
      <w:r w:rsidR="004D4567" w:rsidRPr="00B50918">
        <w:rPr>
          <w:lang w:val="en-US"/>
        </w:rPr>
        <w:t>V</w:t>
      </w:r>
      <w:r w:rsidR="00A52C44">
        <w:t xml:space="preserve"> &amp; </w:t>
      </w:r>
      <w:r w:rsidR="00A52C44">
        <w:rPr>
          <w:lang w:val="en-US"/>
        </w:rPr>
        <w:t>VI</w:t>
      </w:r>
      <w:r w:rsidR="004D4567" w:rsidRPr="00897475">
        <w:t xml:space="preserve"> της παρούσας</w:t>
      </w:r>
      <w:r w:rsidR="0086087F" w:rsidRPr="00897475">
        <w:t xml:space="preserve"> και στη συνέχεια να υπογραφούν ηλεκτρονικά και να υποβληθούν.</w:t>
      </w:r>
    </w:p>
    <w:p w14:paraId="41693FDB" w14:textId="77777777" w:rsidR="000C55B9" w:rsidRPr="00BA50B2" w:rsidRDefault="000C55B9" w:rsidP="004A1D19">
      <w:pPr>
        <w:pStyle w:val="4"/>
        <w:keepNext/>
        <w:numPr>
          <w:ilvl w:val="3"/>
          <w:numId w:val="95"/>
        </w:numPr>
        <w:suppressAutoHyphens/>
        <w:spacing w:before="240" w:after="60"/>
        <w:ind w:left="0" w:firstLine="0"/>
        <w:rPr>
          <w:rFonts w:cs="Times New Roman"/>
          <w:szCs w:val="28"/>
        </w:rPr>
      </w:pPr>
      <w:bookmarkStart w:id="192" w:name="_Toc74566874"/>
      <w:r w:rsidRPr="00BA50B2">
        <w:rPr>
          <w:rFonts w:cs="Times New Roman"/>
          <w:b w:val="0"/>
          <w:bCs w:val="0"/>
          <w:szCs w:val="28"/>
        </w:rPr>
        <w:lastRenderedPageBreak/>
        <w:t xml:space="preserve">Ειδικότερα, όσον αφορά τα συνημμένα ηλεκτρονικά αρχεία της προσφοράς, οι Οικονομικοί Φορείς τα καταχωρίζουν στους ανωτέρω (υπο)φακέλους </w:t>
      </w:r>
      <w:r w:rsidR="00855483">
        <w:rPr>
          <w:rFonts w:cs="Times New Roman"/>
          <w:b w:val="0"/>
          <w:bCs w:val="0"/>
          <w:szCs w:val="28"/>
        </w:rPr>
        <w:t>μέσω του Υποσυστήματος, ως εξής</w:t>
      </w:r>
      <w:r w:rsidRPr="00BA50B2">
        <w:rPr>
          <w:rFonts w:cs="Times New Roman"/>
          <w:b w:val="0"/>
          <w:bCs w:val="0"/>
          <w:szCs w:val="28"/>
        </w:rPr>
        <w:t>:</w:t>
      </w:r>
      <w:bookmarkEnd w:id="192"/>
    </w:p>
    <w:p w14:paraId="7DC388B3" w14:textId="77777777" w:rsidR="000C55B9" w:rsidRPr="008A2283" w:rsidRDefault="000C55B9" w:rsidP="000C55B9">
      <w:pPr>
        <w:rPr>
          <w:color w:val="000000"/>
        </w:rPr>
      </w:pPr>
      <w:bookmarkStart w:id="193" w:name="_Hlk71366084"/>
      <w:r w:rsidRPr="008A2283">
        <w:rPr>
          <w:color w:val="000000"/>
        </w:rPr>
        <w:t xml:space="preserve">Τα έγγραφα που καταχωρίζονται στην ηλεκτρονική προσφορά, </w:t>
      </w:r>
      <w:r>
        <w:rPr>
          <w:color w:val="000000"/>
        </w:rPr>
        <w:t xml:space="preserve">και δεν απαιτείται να προσκομισθούν και σε έντυπη μορφή, </w:t>
      </w:r>
      <w:r w:rsidRPr="008A2283">
        <w:rPr>
          <w:color w:val="000000"/>
        </w:rPr>
        <w:t>γίνονται αποδεκτά κατά περίπτωση, σύμφωνα με τα προβλεπόμενα στις διατάξεις</w:t>
      </w:r>
      <w:r w:rsidRPr="00F95471">
        <w:rPr>
          <w:color w:val="000000"/>
        </w:rPr>
        <w:t>:</w:t>
      </w:r>
      <w:r w:rsidRPr="008A2283">
        <w:rPr>
          <w:color w:val="000000"/>
        </w:rPr>
        <w:t xml:space="preserve"> </w:t>
      </w:r>
    </w:p>
    <w:p w14:paraId="51603A8E" w14:textId="77777777" w:rsidR="000C55B9" w:rsidRPr="00CB7A20" w:rsidRDefault="000C55B9" w:rsidP="000C55B9">
      <w:pPr>
        <w:rPr>
          <w:color w:val="000000"/>
        </w:rPr>
      </w:pPr>
      <w:r w:rsidRPr="00CB7A20">
        <w:rPr>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rPr>
        <w:t>-</w:t>
      </w:r>
      <w:r w:rsidRPr="00CB7A20">
        <w:rPr>
          <w:color w:val="000000"/>
          <w:lang w:val="en-US"/>
        </w:rPr>
        <w:t>Apostille</w:t>
      </w:r>
      <w:r w:rsidRPr="00CB7A20">
        <w:rPr>
          <w:color w:val="000000"/>
        </w:rPr>
        <w:t xml:space="preserve"> </w:t>
      </w:r>
    </w:p>
    <w:p w14:paraId="73B3396B" w14:textId="77777777" w:rsidR="000C55B9" w:rsidRPr="00CB7A20" w:rsidRDefault="000C55B9" w:rsidP="000C55B9">
      <w:pPr>
        <w:rPr>
          <w:color w:val="000000"/>
        </w:rPr>
      </w:pPr>
      <w:r w:rsidRPr="00CB7A20">
        <w:rPr>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3DAEA3ED" w14:textId="77777777" w:rsidR="000C55B9" w:rsidRPr="00CB7A20" w:rsidRDefault="000C55B9" w:rsidP="000C55B9">
      <w:pPr>
        <w:rPr>
          <w:color w:val="000000"/>
        </w:rPr>
      </w:pPr>
      <w:r w:rsidRPr="00CB7A20">
        <w:rPr>
          <w:color w:val="000000"/>
        </w:rPr>
        <w:t>γ) είτε του άρθρου 11 του ν. 2690/1999 (Α΄ 45),</w:t>
      </w:r>
      <w:r w:rsidRPr="00CB7A20">
        <w:rPr>
          <w:rStyle w:val="af1"/>
          <w:color w:val="000000"/>
        </w:rPr>
        <w:t xml:space="preserve"> </w:t>
      </w:r>
    </w:p>
    <w:p w14:paraId="6FD37DDB" w14:textId="77777777" w:rsidR="000C55B9" w:rsidRPr="00CB7A20" w:rsidRDefault="000C55B9" w:rsidP="000C55B9">
      <w:pPr>
        <w:rPr>
          <w:color w:val="000000"/>
        </w:rPr>
      </w:pPr>
      <w:r w:rsidRPr="00CB7A20">
        <w:rPr>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1F9034B2" w14:textId="77777777" w:rsidR="000C55B9" w:rsidRDefault="000C55B9" w:rsidP="000C55B9">
      <w:pPr>
        <w:rPr>
          <w:color w:val="000000"/>
        </w:rPr>
      </w:pPr>
      <w:r w:rsidRPr="00CB7A20">
        <w:rPr>
          <w:color w:val="000000"/>
        </w:rPr>
        <w:t xml:space="preserve">ε) είτε της παρ. 8 του άρθρου 92 του ν. 4412/2016, περί συνυποβολής υπεύθυνης δήλωσης στην περίπτωση απλής φωτοτυπίας ιδιωτικών εγγράφων. </w:t>
      </w:r>
    </w:p>
    <w:p w14:paraId="7A424722" w14:textId="77777777" w:rsidR="000C55B9" w:rsidRPr="008A2283" w:rsidRDefault="000C55B9" w:rsidP="000C55B9">
      <w:pPr>
        <w:rPr>
          <w:color w:val="000000"/>
        </w:rPr>
      </w:pPr>
      <w:r>
        <w:rPr>
          <w:color w:val="000000"/>
        </w:rPr>
        <w:t xml:space="preserve">Επιπλέον, δεν προσκομίζονται σε έντυπη μορφή τα ΦΕΚ και </w:t>
      </w:r>
      <w:r w:rsidRPr="00BC6F28">
        <w:rPr>
          <w:color w:val="000000"/>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rPr>
        <w:t>.</w:t>
      </w:r>
    </w:p>
    <w:p w14:paraId="5BAFE593" w14:textId="77777777" w:rsidR="000C55B9" w:rsidRDefault="000C55B9" w:rsidP="000C55B9">
      <w:pPr>
        <w:spacing w:after="144"/>
        <w:rPr>
          <w:b/>
          <w:strike/>
          <w:color w:val="000000"/>
        </w:rPr>
      </w:pPr>
      <w:r w:rsidRPr="008A2283">
        <w:rPr>
          <w:color w:val="000000"/>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rPr>
        <w:t xml:space="preserve">. </w:t>
      </w:r>
      <w:bookmarkEnd w:id="193"/>
    </w:p>
    <w:p w14:paraId="06072CEB" w14:textId="77777777" w:rsidR="000C55B9" w:rsidRPr="00CB7A20" w:rsidRDefault="000C55B9" w:rsidP="000C55B9">
      <w:r w:rsidRPr="00CB7A20">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eastAsia="el-GR"/>
        </w:rPr>
        <w:t xml:space="preserve"> </w:t>
      </w:r>
      <w:r w:rsidRPr="00CB7A20">
        <w:t>Τέτοια στοιχεία και δικαιολογητικά ενδεικτικά είναι :</w:t>
      </w:r>
    </w:p>
    <w:p w14:paraId="5C52F827" w14:textId="77777777" w:rsidR="000C55B9" w:rsidRPr="00CB7A20" w:rsidRDefault="000C55B9" w:rsidP="000C55B9">
      <w:r w:rsidRPr="00CB7A20">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606E6A0" w14:textId="77777777" w:rsidR="000C55B9" w:rsidRPr="00CB7A20" w:rsidRDefault="000C55B9" w:rsidP="000C55B9">
      <w:r w:rsidRPr="00CB7A20">
        <w:t xml:space="preserve">β) αυτά που δεν υπάγονται στις διατάξεις του άρθρου 11 παρ. 2 του ν. 2690/1999, </w:t>
      </w:r>
    </w:p>
    <w:p w14:paraId="01CA8F00" w14:textId="77777777" w:rsidR="000C55B9" w:rsidRPr="00CB7A20" w:rsidRDefault="000C55B9" w:rsidP="000C55B9">
      <w:r w:rsidRPr="00CB7A20">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2DCA4AD" w14:textId="77777777" w:rsidR="000C55B9" w:rsidRPr="00CB7A20" w:rsidRDefault="000C55B9" w:rsidP="000C55B9">
      <w:r w:rsidRPr="00CB7A20">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75A66B18" w14:textId="77777777" w:rsidR="000C55B9" w:rsidRPr="00FA593B" w:rsidRDefault="000C55B9" w:rsidP="000C55B9">
      <w:r w:rsidRPr="00CB7A20">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C677E4B" w14:textId="77777777" w:rsidR="000C55B9" w:rsidRDefault="000C55B9" w:rsidP="000C55B9">
      <w:r>
        <w:t>Σ</w:t>
      </w:r>
      <w:r w:rsidRPr="008178FF">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w:t>
      </w:r>
      <w:r w:rsidRPr="008178FF">
        <w:lastRenderedPageBreak/>
        <w:t>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t>,</w:t>
      </w:r>
      <w:r w:rsidRPr="008178FF">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t xml:space="preserve"> </w:t>
      </w:r>
    </w:p>
    <w:p w14:paraId="7964BF69" w14:textId="77777777" w:rsidR="000C55B9" w:rsidRPr="00CE38E4" w:rsidRDefault="000C55B9" w:rsidP="000C55B9">
      <w:r w:rsidRPr="00CB7A20">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91019E1" w14:textId="77777777" w:rsidR="000C55B9" w:rsidRPr="00CB7A20" w:rsidRDefault="000C55B9" w:rsidP="000C55B9">
      <w:r w:rsidRPr="00CB7A20">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9BD9498" w14:textId="77777777" w:rsidR="000C55B9" w:rsidRPr="00CB7A20" w:rsidRDefault="000C55B9" w:rsidP="000C55B9">
      <w:r w:rsidRPr="00CB7A20">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8FA6C7A" w14:textId="77777777" w:rsidR="0086087F" w:rsidRPr="00897475" w:rsidRDefault="000C55B9" w:rsidP="0086087F">
      <w:r w:rsidRPr="00CB7A20">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t>.</w:t>
      </w:r>
    </w:p>
    <w:p w14:paraId="2A205552" w14:textId="77777777" w:rsidR="0086087F" w:rsidRPr="00897475" w:rsidRDefault="0086087F" w:rsidP="004A1D19">
      <w:pPr>
        <w:pStyle w:val="3"/>
        <w:numPr>
          <w:ilvl w:val="2"/>
          <w:numId w:val="95"/>
        </w:numPr>
        <w:rPr>
          <w:i/>
          <w:iCs/>
        </w:rPr>
      </w:pPr>
      <w:bookmarkStart w:id="194" w:name="_Ref496542340"/>
      <w:bookmarkStart w:id="195" w:name="_Toc496694188"/>
      <w:bookmarkStart w:id="196" w:name="_Toc31307665"/>
      <w:bookmarkStart w:id="197" w:name="_Toc75073439"/>
      <w:r w:rsidRPr="00897475">
        <w:t>Περιεχόμενα Φακέλου «Δικαιολογητικά Συμμετοχής - Τεχνική Προσφορά»</w:t>
      </w:r>
      <w:bookmarkEnd w:id="194"/>
      <w:bookmarkEnd w:id="195"/>
      <w:bookmarkEnd w:id="196"/>
      <w:bookmarkEnd w:id="197"/>
      <w:r w:rsidRPr="00897475">
        <w:t xml:space="preserve"> </w:t>
      </w:r>
    </w:p>
    <w:p w14:paraId="3575EBD4" w14:textId="77777777" w:rsidR="0086087F" w:rsidRPr="00897475" w:rsidRDefault="0086087F" w:rsidP="004A1D19">
      <w:pPr>
        <w:pStyle w:val="4"/>
        <w:numPr>
          <w:ilvl w:val="3"/>
          <w:numId w:val="95"/>
        </w:numPr>
        <w:ind w:left="993" w:hanging="851"/>
      </w:pPr>
      <w:bookmarkStart w:id="198" w:name="_Toc31307666"/>
      <w:r w:rsidRPr="00897475">
        <w:t>Δικαιολογητικά Συμμετοχής</w:t>
      </w:r>
      <w:bookmarkEnd w:id="198"/>
    </w:p>
    <w:p w14:paraId="07E4F0F9" w14:textId="77777777" w:rsidR="00C34120" w:rsidRDefault="00C34120" w:rsidP="00C34120">
      <w:r w:rsidRPr="00BD7E89">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4FD2279" w14:textId="77777777" w:rsidR="00C34120" w:rsidRDefault="00C34120" w:rsidP="00C34120">
      <w:r w:rsidRPr="00BD7E89">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w:t>
      </w:r>
      <w:r w:rsidR="00B819F6" w:rsidRPr="00BD7E89">
        <w:t>όπως προβλέπεται στις παρ. 1 και 3 του άρθρου 79 του ν. 4412/2016</w:t>
      </w:r>
      <w:r w:rsidR="00B819F6" w:rsidRPr="00B819F6">
        <w:t xml:space="preserve"> </w:t>
      </w:r>
      <w:r w:rsidR="00B819F6" w:rsidRPr="00BD7E89">
        <w:t>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r w:rsidRPr="00BD7E89">
        <w:t xml:space="preserve">, </w:t>
      </w:r>
    </w:p>
    <w:p w14:paraId="2E2067A1" w14:textId="13374E31" w:rsidR="00C34120" w:rsidRPr="00BD7E89" w:rsidRDefault="00C34120" w:rsidP="00C34120">
      <w:r w:rsidRPr="00BD7E89">
        <w:t xml:space="preserve">β) την εγγύηση συμμετοχής, όπως προβλέπεται στο άρθρο 72 του Ν.4412/2016 και τις παραγράφους </w:t>
      </w:r>
      <w:r w:rsidRPr="00603221">
        <w:t xml:space="preserve"> </w:t>
      </w:r>
      <w:r w:rsidRPr="00603221">
        <w:fldChar w:fldCharType="begin"/>
      </w:r>
      <w:r w:rsidRPr="00603221">
        <w:instrText xml:space="preserve"> REF _Ref496624630 \r \h </w:instrText>
      </w:r>
      <w:r w:rsidRPr="006719D5">
        <w:instrText xml:space="preserve"> \* MERGEFORMAT </w:instrText>
      </w:r>
      <w:r w:rsidRPr="00603221">
        <w:fldChar w:fldCharType="separate"/>
      </w:r>
      <w:r w:rsidR="00CB4EC7">
        <w:t>2.1.5</w:t>
      </w:r>
      <w:r w:rsidRPr="00603221">
        <w:fldChar w:fldCharType="end"/>
      </w:r>
      <w:r w:rsidRPr="00603221">
        <w:t xml:space="preserve"> και </w:t>
      </w:r>
      <w:r w:rsidRPr="00603221">
        <w:rPr>
          <w:color w:val="000000"/>
        </w:rPr>
        <w:fldChar w:fldCharType="begin"/>
      </w:r>
      <w:r w:rsidRPr="00603221">
        <w:rPr>
          <w:color w:val="000000"/>
        </w:rPr>
        <w:instrText xml:space="preserve"> REF _Ref496542081 \r \h </w:instrText>
      </w:r>
      <w:r w:rsidRPr="006719D5">
        <w:rPr>
          <w:color w:val="000000"/>
        </w:rPr>
        <w:instrText xml:space="preserve"> \* MERGEFORMAT </w:instrText>
      </w:r>
      <w:r w:rsidRPr="00603221">
        <w:rPr>
          <w:color w:val="000000"/>
        </w:rPr>
      </w:r>
      <w:r w:rsidRPr="00603221">
        <w:rPr>
          <w:color w:val="000000"/>
        </w:rPr>
        <w:fldChar w:fldCharType="separate"/>
      </w:r>
      <w:r w:rsidR="00CB4EC7">
        <w:rPr>
          <w:color w:val="000000"/>
        </w:rPr>
        <w:t>2.2.2</w:t>
      </w:r>
      <w:r w:rsidRPr="00603221">
        <w:rPr>
          <w:color w:val="000000"/>
        </w:rPr>
        <w:fldChar w:fldCharType="end"/>
      </w:r>
      <w:r>
        <w:rPr>
          <w:color w:val="000000"/>
        </w:rPr>
        <w:t xml:space="preserve"> </w:t>
      </w:r>
      <w:r w:rsidRPr="00BD7E89">
        <w:t xml:space="preserve">αντίστοιχα της παρούσας διακήρυξης.  </w:t>
      </w:r>
    </w:p>
    <w:p w14:paraId="2C346614" w14:textId="77777777" w:rsidR="00C34120" w:rsidRDefault="00C34120" w:rsidP="00C34120"/>
    <w:p w14:paraId="713CD7E4" w14:textId="7BBF2F36" w:rsidR="00C34120" w:rsidRPr="00197834" w:rsidRDefault="00C34120" w:rsidP="00C34120">
      <w:r w:rsidRPr="00197834">
        <w:lastRenderedPageBreak/>
        <w:t>Οι προσφέροντες συμπληρώνουν το σχετικό υπόδειγμα ΕΕΕΣ,  το οποίο αποτελεί αναπόσπαστο μέρος της παρούσας διακήρυξης</w:t>
      </w:r>
      <w:r>
        <w:t xml:space="preserve"> (</w:t>
      </w:r>
      <w:r w:rsidR="00812A5D" w:rsidRPr="00812A5D">
        <w:rPr>
          <w:color w:val="2F5496" w:themeColor="accent1" w:themeShade="BF"/>
        </w:rPr>
        <w:t xml:space="preserve">ΠΑΡΑΡΤΗΜΑ </w:t>
      </w:r>
      <w:r w:rsidR="00812A5D" w:rsidRPr="00812A5D">
        <w:rPr>
          <w:color w:val="2F5496" w:themeColor="accent1" w:themeShade="BF"/>
          <w:lang w:val="en-US"/>
        </w:rPr>
        <w:t>III</w:t>
      </w:r>
      <w:r w:rsidR="00812A5D" w:rsidRPr="00812A5D">
        <w:rPr>
          <w:color w:val="2F5496" w:themeColor="accent1" w:themeShade="BF"/>
        </w:rPr>
        <w:t xml:space="preserve"> – ΕΥΡΩΠΑΙΚΟ ΕΝΙΑΙΟ ΕΓΓΡΑΦΟ ΣΥΜΒΑΣΗΣ </w:t>
      </w:r>
      <w:r w:rsidRPr="00197834">
        <w:t xml:space="preserve">ως Παράρτημα  αυτής. </w:t>
      </w:r>
    </w:p>
    <w:p w14:paraId="463342BC" w14:textId="77777777" w:rsidR="00C34120" w:rsidRPr="00197834" w:rsidRDefault="00C34120" w:rsidP="00C34120">
      <w:r w:rsidRPr="00197834">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793F858" w14:textId="77777777" w:rsidR="00C34120" w:rsidRDefault="00C34120" w:rsidP="00C34120">
      <w:r w:rsidRPr="00197834">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42AB1DD6" w14:textId="77777777" w:rsidR="00C34120" w:rsidRPr="00BA50B2" w:rsidRDefault="00C34120" w:rsidP="00C34120">
      <w:r w:rsidRPr="00BA50B2">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4" w:history="1">
        <w:r w:rsidRPr="00BA50B2">
          <w:t>www.promitheus.gov.gr</w:t>
        </w:r>
      </w:hyperlink>
      <w:r w:rsidRPr="00BA50B2">
        <w:t>) του ΟΠΣ ΕΣΗΔΗΣ.</w:t>
      </w:r>
    </w:p>
    <w:p w14:paraId="39A47ABA" w14:textId="77777777" w:rsidR="00C34120" w:rsidRPr="00603221" w:rsidRDefault="00C34120" w:rsidP="00C34120">
      <w:r w:rsidRPr="00BA50B2">
        <w:t>Οι ενώσεις οικονομικών φορέων που υποβάλλουν κοινή προσφορά, υποβάλλουν το ΕΕΕΣ για κάθε οικονομικό φορέα που συμμετέχει στην ένωση.</w:t>
      </w:r>
    </w:p>
    <w:p w14:paraId="7604FF31" w14:textId="77777777" w:rsidR="00C34120" w:rsidRPr="00603221" w:rsidRDefault="00C34120" w:rsidP="00C34120">
      <w:pPr>
        <w:rPr>
          <w:b/>
          <w:u w:val="single"/>
        </w:rPr>
      </w:pPr>
      <w:r w:rsidRPr="00603221">
        <w:rPr>
          <w:b/>
          <w:u w:val="single"/>
        </w:rPr>
        <w:t xml:space="preserve">ΕΕΕΣ </w:t>
      </w:r>
    </w:p>
    <w:p w14:paraId="38BF01E6" w14:textId="77777777" w:rsidR="00C34120" w:rsidRPr="00603221" w:rsidRDefault="00C34120" w:rsidP="00C34120">
      <w:pPr>
        <w:autoSpaceDE w:val="0"/>
        <w:autoSpaceDN w:val="0"/>
        <w:adjustRightInd w:val="0"/>
        <w:spacing w:after="0"/>
        <w:rPr>
          <w:lang w:eastAsia="el-GR"/>
        </w:rPr>
      </w:pPr>
      <w:r w:rsidRPr="00603221">
        <w:rPr>
          <w:lang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2B89B37" w14:textId="77777777" w:rsidR="00C34120" w:rsidRPr="00603221" w:rsidRDefault="00C34120" w:rsidP="00C34120">
      <w:pPr>
        <w:rPr>
          <w:b/>
          <w:u w:val="single"/>
        </w:rPr>
      </w:pPr>
    </w:p>
    <w:p w14:paraId="3187272B" w14:textId="45FC9F17" w:rsidR="00C34120" w:rsidRPr="00603221" w:rsidRDefault="00C34120" w:rsidP="00812A5D">
      <w:r w:rsidRPr="00603221">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812A5D" w:rsidRPr="00812A5D">
        <w:rPr>
          <w:color w:val="2F5496" w:themeColor="accent1" w:themeShade="BF"/>
        </w:rPr>
        <w:t xml:space="preserve">ΠΑΡΑΡΤΗΜΑ </w:t>
      </w:r>
      <w:r w:rsidR="00812A5D" w:rsidRPr="00812A5D">
        <w:rPr>
          <w:color w:val="2F5496" w:themeColor="accent1" w:themeShade="BF"/>
          <w:lang w:val="en-US"/>
        </w:rPr>
        <w:t>III</w:t>
      </w:r>
      <w:r w:rsidR="00812A5D" w:rsidRPr="00812A5D">
        <w:rPr>
          <w:color w:val="2F5496" w:themeColor="accent1" w:themeShade="BF"/>
        </w:rPr>
        <w:t xml:space="preserve"> – ΕΥΡΩΠΑΙΚΟ ΕΝΙΑΙΟ ΕΓΓΡΑΦΟ ΣΥΜΒΑΣΗΣ</w:t>
      </w:r>
      <w:r w:rsidR="00812A5D" w:rsidRPr="00603221">
        <w:t xml:space="preserve"> </w:t>
      </w:r>
      <w:r w:rsidRPr="00603221">
        <w:t>Επισημαίνονται τα ακόλουθα, αναφορικά με την συμπλήρωση και υποβολή του ΕΕΕΣ:</w:t>
      </w:r>
    </w:p>
    <w:p w14:paraId="28F657AB" w14:textId="77777777" w:rsidR="00C34120" w:rsidRPr="00603221" w:rsidRDefault="00C34120" w:rsidP="00C34120">
      <w:pPr>
        <w:rPr>
          <w:u w:val="single"/>
          <w:lang w:eastAsia="el-GR"/>
        </w:rPr>
      </w:pPr>
      <w:r w:rsidRPr="00603221">
        <w:t xml:space="preserve">α. </w:t>
      </w:r>
      <w:r w:rsidRPr="00603221">
        <w:rPr>
          <w:u w:val="single"/>
          <w:lang w:eastAsia="el-GR"/>
        </w:rPr>
        <w:t xml:space="preserve">ΕΕΕΣ –Οικονομικού Φορέα </w:t>
      </w:r>
    </w:p>
    <w:p w14:paraId="0D8DF3B2" w14:textId="77777777" w:rsidR="00C34120" w:rsidRPr="00603221" w:rsidRDefault="00C34120" w:rsidP="00C34120">
      <w:r w:rsidRPr="00603221">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19CAAC76" w14:textId="77777777" w:rsidR="00C34120" w:rsidRPr="00603221" w:rsidRDefault="00C34120" w:rsidP="00C34120">
      <w:pPr>
        <w:rPr>
          <w:u w:val="single"/>
        </w:rPr>
      </w:pPr>
      <w:r w:rsidRPr="00603221">
        <w:rPr>
          <w:u w:val="single"/>
        </w:rPr>
        <w:t>β.</w:t>
      </w:r>
      <w:r w:rsidRPr="00603221">
        <w:rPr>
          <w:u w:val="single"/>
          <w:lang w:eastAsia="el-GR"/>
        </w:rPr>
        <w:t xml:space="preserve"> ΕΕΕΣ – Στήριξη Οικονομικού Φορέα στις ικανότητες άλλων </w:t>
      </w:r>
      <w:r w:rsidRPr="00603221">
        <w:rPr>
          <w:u w:val="single"/>
        </w:rPr>
        <w:t>φορέων</w:t>
      </w:r>
    </w:p>
    <w:p w14:paraId="0F46F892" w14:textId="77777777" w:rsidR="00C34120" w:rsidRPr="00603221" w:rsidRDefault="00C34120" w:rsidP="00C34120">
      <w:r w:rsidRPr="00603221">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συμπληρωνεται και υπογράφεται ψηφιακά από τον τρίτο/ους, συμπληρώνοντας:</w:t>
      </w:r>
    </w:p>
    <w:p w14:paraId="30BABA61" w14:textId="77777777" w:rsidR="00C34120" w:rsidRPr="00603221" w:rsidRDefault="00C34120" w:rsidP="004A1D19">
      <w:pPr>
        <w:pStyle w:val="a3"/>
        <w:numPr>
          <w:ilvl w:val="0"/>
          <w:numId w:val="88"/>
        </w:numPr>
        <w:suppressAutoHyphens/>
        <w:spacing w:after="120"/>
        <w:rPr>
          <w:lang w:eastAsia="el-GR"/>
        </w:rPr>
      </w:pPr>
      <w:r w:rsidRPr="00603221">
        <w:t xml:space="preserve">τις ενότητες των Α και Β του Μέρους ΙΙ , το Μέρος ΙΙΙ , το Μέρος </w:t>
      </w:r>
      <w:r w:rsidRPr="00603221">
        <w:rPr>
          <w:lang w:eastAsia="el-GR"/>
        </w:rPr>
        <w:t xml:space="preserve">IV </w:t>
      </w:r>
      <w:r w:rsidRPr="00603221">
        <w:t xml:space="preserve">σχετικά με τις ικανότητες που δανείζει στον υποψήφιο οικονομικό φορέα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 </w:t>
      </w:r>
    </w:p>
    <w:p w14:paraId="068CDDB4" w14:textId="77777777" w:rsidR="00C34120" w:rsidRPr="00603221" w:rsidRDefault="00C34120" w:rsidP="00C34120">
      <w:pPr>
        <w:rPr>
          <w:lang w:eastAsia="el-GR"/>
        </w:rPr>
      </w:pPr>
      <w:r w:rsidRPr="00603221">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521FA49" w14:textId="77777777" w:rsidR="00C34120" w:rsidRPr="00603221" w:rsidRDefault="00C34120" w:rsidP="00C34120">
      <w:pPr>
        <w:rPr>
          <w:u w:val="single"/>
          <w:lang w:eastAsia="el-GR"/>
        </w:rPr>
      </w:pPr>
      <w:r w:rsidRPr="00603221">
        <w:rPr>
          <w:u w:val="single"/>
        </w:rPr>
        <w:lastRenderedPageBreak/>
        <w:t>γ. ΕΕΕΣ</w:t>
      </w:r>
      <w:r w:rsidRPr="00603221">
        <w:rPr>
          <w:u w:val="single"/>
          <w:lang w:eastAsia="el-GR"/>
        </w:rPr>
        <w:t xml:space="preserve"> - Ενώσεις οικονομικών φορέων Κοινοπραξίες κλπ</w:t>
      </w:r>
    </w:p>
    <w:p w14:paraId="638BAFB0" w14:textId="77777777" w:rsidR="00C34120" w:rsidRPr="00603221" w:rsidRDefault="00C34120" w:rsidP="00C34120">
      <w:r w:rsidRPr="00603221">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t xml:space="preserve"> </w:t>
      </w:r>
      <w:r w:rsidRPr="00603221">
        <w:t>για κάθε έναν συμμετέχοντα οικονομικό φορέα.</w:t>
      </w:r>
    </w:p>
    <w:p w14:paraId="00DFE5BB" w14:textId="77777777" w:rsidR="00C34120" w:rsidRPr="00603221" w:rsidRDefault="00C34120" w:rsidP="00C34120">
      <w:pPr>
        <w:rPr>
          <w:u w:val="single"/>
          <w:lang w:eastAsia="el-GR"/>
        </w:rPr>
      </w:pPr>
      <w:r w:rsidRPr="00603221">
        <w:rPr>
          <w:u w:val="single"/>
          <w:lang w:eastAsia="el-GR"/>
        </w:rPr>
        <w:t>δ. ΕΕΕΣ - Υπεργολάβοι:</w:t>
      </w:r>
    </w:p>
    <w:p w14:paraId="287CF4E7" w14:textId="77777777" w:rsidR="00C34120" w:rsidRPr="00603221" w:rsidRDefault="00C34120" w:rsidP="00C34120">
      <w:r w:rsidRPr="00603221">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w:t>
      </w:r>
      <w:r w:rsidRPr="00603221">
        <w:t xml:space="preserve">. </w:t>
      </w:r>
    </w:p>
    <w:p w14:paraId="5CCBFDB6" w14:textId="77777777" w:rsidR="00C34120" w:rsidRPr="00603221" w:rsidRDefault="00C34120" w:rsidP="00C34120">
      <w:r w:rsidRPr="00603221">
        <w:rPr>
          <w:lang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8D11283" w14:textId="77777777" w:rsidR="00B64290" w:rsidRPr="00897475" w:rsidRDefault="00B64290" w:rsidP="0086087F"/>
    <w:p w14:paraId="27BFF03A" w14:textId="77777777" w:rsidR="0086087F" w:rsidRPr="00897475" w:rsidRDefault="0086087F" w:rsidP="004A1D19">
      <w:pPr>
        <w:pStyle w:val="4"/>
        <w:numPr>
          <w:ilvl w:val="3"/>
          <w:numId w:val="95"/>
        </w:numPr>
        <w:ind w:left="993" w:hanging="851"/>
      </w:pPr>
      <w:bookmarkStart w:id="199" w:name="_Toc31307667"/>
      <w:r w:rsidRPr="00897475">
        <w:t>Τεχνική Προσφορά</w:t>
      </w:r>
      <w:bookmarkEnd w:id="199"/>
      <w:r w:rsidRPr="00897475">
        <w:t xml:space="preserve">  </w:t>
      </w:r>
    </w:p>
    <w:p w14:paraId="096FA33C" w14:textId="77777777" w:rsidR="00AB6B05" w:rsidRPr="00274B25" w:rsidRDefault="00AB6B05" w:rsidP="00AB6B05">
      <w:pPr>
        <w:rPr>
          <w:i/>
          <w:iCs/>
          <w:color w:val="5B9BD5"/>
        </w:rPr>
      </w:pPr>
      <w:r w:rsidRPr="00274B25">
        <w:rPr>
          <w:lang w:val="en-US"/>
        </w:rPr>
        <w:t>H</w:t>
      </w:r>
      <w:r w:rsidRPr="00274B25">
        <w:t xml:space="preserve"> τεχνική προσφορά θα πρέπει να καλύπτει όλες τις απαιτήσεις και τις προδιαγραφές των Παραρτημάτων: </w:t>
      </w:r>
      <w:hyperlink w:anchor="_ΠΑΡΑΡΤΗΜΑ_I:_ΑΝΑΛΥΤΙΚΗ" w:history="1">
        <w:r w:rsidR="00B011F0" w:rsidRPr="00B011F0">
          <w:rPr>
            <w:rStyle w:val="-"/>
          </w:rPr>
          <w:t>ΠΑΡΑΡΤΗΜΑ I: ΑΝΑΛΥΤΙΚΗ ΠΕΡΙΓΡΑΦΗ ΦΥΣΙΚΟΥ ΚΑΙ ΟΙΚΟΝΟΜΙΚΟΥ ΑΝΤΙΚΕΙΜΕΝΟΥ    ΤΗΣ ΣΥΜΒΑΣΗΣ</w:t>
        </w:r>
      </w:hyperlink>
      <w:r w:rsidR="00B011F0">
        <w:t xml:space="preserve"> </w:t>
      </w:r>
      <w:r w:rsidRPr="00274B25">
        <w:t>και</w:t>
      </w:r>
      <w:r w:rsidRPr="00274B25">
        <w:rPr>
          <w:b/>
          <w:bCs/>
        </w:rPr>
        <w:t xml:space="preserve"> </w:t>
      </w:r>
      <w:hyperlink w:anchor="_ΠΑΡΑΡΤΗΜΑ_ΙΙ_–" w:history="1">
        <w:r w:rsidR="00B011F0" w:rsidRPr="00B011F0">
          <w:rPr>
            <w:rStyle w:val="-"/>
            <w:b/>
            <w:bCs/>
          </w:rPr>
          <w:t>ΠΑΡΑΡΤΗΜΑ ΙΙ – Πίνακας Συμμόρφωσης</w:t>
        </w:r>
      </w:hyperlink>
      <w:r w:rsidRPr="00274B25">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t>.</w:t>
      </w:r>
    </w:p>
    <w:p w14:paraId="1AD5F730" w14:textId="77777777" w:rsidR="00AB6B05" w:rsidRPr="00897475" w:rsidRDefault="00AB6B05" w:rsidP="00620974">
      <w:r w:rsidRPr="00274B25">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274B25">
        <w:t xml:space="preserve">σύμφωνα με το </w:t>
      </w:r>
      <w:hyperlink w:anchor="_ΠΑΡΑΡΤΗΜΑ_V_–" w:history="1">
        <w:r w:rsidR="00B011F0" w:rsidRPr="00B011F0">
          <w:rPr>
            <w:rStyle w:val="-"/>
          </w:rPr>
          <w:t>ΠΑΡΑΡΤΗΜΑ V – Υπόδειγμα Τεχνικής Προσφοράς</w:t>
        </w:r>
      </w:hyperlink>
      <w:r w:rsidR="00B011F0">
        <w:t xml:space="preserve"> </w:t>
      </w:r>
      <w:r w:rsidRPr="00274B25">
        <w:t>της παρούσας Διακήρυξης</w:t>
      </w:r>
      <w:r w:rsidRPr="00274B25">
        <w:rPr>
          <w:u w:val="single"/>
        </w:rPr>
        <w:t xml:space="preserve"> (</w:t>
      </w:r>
      <w:r w:rsidRPr="00274B25">
        <w:t xml:space="preserve">σε συμπιεσμένη μορφή και κατά προτίμηση σε ένα (1) αρχείο </w:t>
      </w:r>
      <w:r w:rsidRPr="00274B25">
        <w:rPr>
          <w:lang w:val="en-US"/>
        </w:rPr>
        <w:t>pdf</w:t>
      </w:r>
      <w:r w:rsidRPr="00274B25">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w:t>
      </w:r>
      <w:r w:rsidR="00B011F0">
        <w:t xml:space="preserve"> </w:t>
      </w:r>
      <w:r w:rsidRPr="00274B25">
        <w:t>υς υπεργολάβους που προτείνουν.</w:t>
      </w:r>
    </w:p>
    <w:p w14:paraId="1D789D5E" w14:textId="77777777" w:rsidR="0086087F" w:rsidRPr="00897475" w:rsidRDefault="0086087F" w:rsidP="004A1D19">
      <w:pPr>
        <w:pStyle w:val="3"/>
        <w:numPr>
          <w:ilvl w:val="2"/>
          <w:numId w:val="95"/>
        </w:numPr>
      </w:pPr>
      <w:bookmarkStart w:id="200" w:name="_Ref496542376"/>
      <w:bookmarkStart w:id="201" w:name="_Toc496694189"/>
      <w:bookmarkStart w:id="202" w:name="_Toc31307668"/>
      <w:bookmarkStart w:id="203" w:name="_Toc75073440"/>
      <w:r w:rsidRPr="00897475">
        <w:t>Περιεχόμενα Φακέλου «Οικονομική Προσφορά» / Τρόπος σύνταξης και υποβολής οικονομικών προσφορών</w:t>
      </w:r>
      <w:bookmarkEnd w:id="200"/>
      <w:bookmarkEnd w:id="201"/>
      <w:bookmarkEnd w:id="202"/>
      <w:bookmarkEnd w:id="203"/>
    </w:p>
    <w:p w14:paraId="3739EA14" w14:textId="77777777" w:rsidR="00AB6B05" w:rsidRPr="00274B25" w:rsidRDefault="00AB6B05" w:rsidP="00AB6B05">
      <w:pPr>
        <w:autoSpaceDE w:val="0"/>
        <w:autoSpaceDN w:val="0"/>
        <w:adjustRightInd w:val="0"/>
        <w:spacing w:after="0"/>
      </w:pPr>
      <w:r w:rsidRPr="00274B25">
        <w:rPr>
          <w:lang w:eastAsia="el-GR"/>
        </w:rPr>
        <w:t xml:space="preserve">Η οικονομική προσφορά συντάσσεται με βάση το κριτήριο ανάθεσης και σύμφωνα με το υπόδειγμα που παρέχεται στο </w:t>
      </w:r>
      <w:hyperlink w:anchor="_ΠΑΡΑΡΤΗΜΑ_VΙ_–" w:history="1">
        <w:r w:rsidR="00B011F0" w:rsidRPr="00B011F0">
          <w:rPr>
            <w:rStyle w:val="-"/>
            <w:lang w:eastAsia="el-GR"/>
          </w:rPr>
          <w:t>ΠΑΡΑΡΤΗΜΑ VΙ – Υπόδειγμα Οικονομικής Προσφοράς</w:t>
        </w:r>
      </w:hyperlink>
      <w:r w:rsidR="00B011F0">
        <w:rPr>
          <w:lang w:eastAsia="el-GR"/>
        </w:rPr>
        <w:t xml:space="preserve"> </w:t>
      </w:r>
      <w:r w:rsidRPr="00274B25">
        <w:rPr>
          <w:lang w:eastAsia="el-GR"/>
        </w:rPr>
        <w:t xml:space="preserve">της παρούσας Διακήρυξης και υποβάλλεται </w:t>
      </w:r>
      <w:r w:rsidRPr="00274B25">
        <w:t>ηλεκτρονικά σε μορφή αρχείου .</w:t>
      </w:r>
      <w:r w:rsidRPr="00274B25">
        <w:rPr>
          <w:lang w:val="en-US"/>
        </w:rPr>
        <w:t>pdf</w:t>
      </w:r>
      <w:r w:rsidRPr="00274B25">
        <w:t xml:space="preserve"> ψηφιακά υπογεγραμμένη, στον Υποφάκελο «Οικονομική Προσφορά». </w:t>
      </w:r>
    </w:p>
    <w:p w14:paraId="43D5CD51" w14:textId="77777777" w:rsidR="00AB6B05" w:rsidRPr="00274B25" w:rsidRDefault="00AB6B05" w:rsidP="00AB6B05">
      <w:pPr>
        <w:autoSpaceDE w:val="0"/>
        <w:autoSpaceDN w:val="0"/>
        <w:adjustRightInd w:val="0"/>
        <w:spacing w:after="0"/>
        <w:jc w:val="left"/>
        <w:rPr>
          <w:lang w:eastAsia="el-GR"/>
        </w:rPr>
      </w:pPr>
    </w:p>
    <w:p w14:paraId="7C328446" w14:textId="77777777" w:rsidR="00AB6B05" w:rsidRPr="00274B25" w:rsidRDefault="00AB6B05" w:rsidP="00AB6B05">
      <w:bookmarkStart w:id="204" w:name="_Hlk75770812"/>
      <w:r w:rsidRPr="00274B25">
        <w:rPr>
          <w:lang w:eastAsia="el-GR"/>
        </w:rPr>
        <w:t>Η τιμή δίνεται σε ευρώ ανά μονάδα μέτρησης.</w:t>
      </w:r>
    </w:p>
    <w:p w14:paraId="39096831" w14:textId="77777777" w:rsidR="001643CD" w:rsidRPr="00620974" w:rsidRDefault="001643CD" w:rsidP="001643CD">
      <w:r>
        <w:t xml:space="preserve">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w:t>
      </w:r>
      <w:r w:rsidRPr="00620974">
        <w:t xml:space="preserve">τρία (3) δεκαδικά ψηφία </w:t>
      </w:r>
      <w:r w:rsidRPr="00620974">
        <w:lastRenderedPageBreak/>
        <w:t xml:space="preserve">(αριθμό), που προκύπτει μετά την αφαίρεση του ποσοστού της έκπτωσης που προσφέρουν </w:t>
      </w:r>
      <w:r w:rsidR="00C46E5F" w:rsidRPr="00620974">
        <w:t xml:space="preserve">στον προϋπολογισμό του αρχικού έργου της παρούσας </w:t>
      </w:r>
      <w:r w:rsidRPr="00620974">
        <w:t>για τις αντίστοιχες προς παροχή υπηρεσίες.</w:t>
      </w:r>
    </w:p>
    <w:p w14:paraId="38EEF5E5" w14:textId="77777777" w:rsidR="001643CD" w:rsidRPr="00D30D05" w:rsidRDefault="001643CD" w:rsidP="001643CD">
      <w:r w:rsidRPr="00620974">
        <w:t>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pdf, ηλεκτρονικά υπογεγραμμένο και συμπληρωμένο με το  αναγραφόμενο ποσοστό έκπτωσης το υπόδειγμα της οικονομικής προσφοράς του Παραρτήματος</w:t>
      </w:r>
      <w:r w:rsidR="00C46E5F" w:rsidRPr="00620974">
        <w:t xml:space="preserve">, </w:t>
      </w:r>
      <w:r w:rsidRPr="00620974">
        <w:t>που επισυνάπτεται στην παρούσα διακήρυξη.</w:t>
      </w:r>
      <w:r w:rsidR="00D30D05" w:rsidRPr="00620974">
        <w:t xml:space="preserve"> Σημειώνεται ότι </w:t>
      </w:r>
      <w:r w:rsidR="00C46E5F" w:rsidRPr="00620974">
        <w:t>οι υποψήφιοι ανάδοχοι θα συμπληρώσουν, ως τιμή προσφοράς, την τιμή με τρία (3) δεκαδικά ψηφία (αριθμό), που προκύπτει μετά την αφαίρεση του ποσοστού της έκπτωσης που προσφέρουν στον προϋπολογισμό του αρχικού έργου της παρούσας για τις αντίστοιχες προς παροχή υπηρεσίες.</w:t>
      </w:r>
      <w:r w:rsidR="00C46E5F">
        <w:t xml:space="preserve"> </w:t>
      </w:r>
    </w:p>
    <w:bookmarkEnd w:id="204"/>
    <w:p w14:paraId="425C20B7" w14:textId="77777777" w:rsidR="00AB6B05" w:rsidRPr="00274B25" w:rsidRDefault="00AB6B05" w:rsidP="00AB6B05">
      <w:r w:rsidRPr="00274B25">
        <w:rPr>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274B25">
        <w:rPr>
          <w:rStyle w:val="WW-FootnoteReference9"/>
          <w:lang w:eastAsia="el-GR"/>
        </w:rPr>
        <w:t>.</w:t>
      </w:r>
    </w:p>
    <w:p w14:paraId="635FF41B" w14:textId="77777777" w:rsidR="00AB6B05" w:rsidRPr="00274B25" w:rsidRDefault="00AB6B05" w:rsidP="00AB6B05">
      <w:r w:rsidRPr="00274B25">
        <w:t>Οι υπέρ τρίτων κρατήσεις υπόκεινται στο εκάστοτε ισχύον αναλογικό τέλος χαρτοσήμου και στην επ’ αυτού εισφορά υπέρ ΟΓΑ.</w:t>
      </w:r>
    </w:p>
    <w:p w14:paraId="732491AA" w14:textId="77777777" w:rsidR="00AB6B05" w:rsidRPr="00274B25" w:rsidRDefault="00AB6B05" w:rsidP="00AB6B05">
      <w:r w:rsidRPr="00274B25">
        <w:t xml:space="preserve">Οι προσφερόμενες τιμές είναι σταθερές καθ’ όλη τη διάρκεια της σύμβασης και δεν αναπροσαρμόζονται </w:t>
      </w:r>
    </w:p>
    <w:p w14:paraId="5CF50923" w14:textId="77777777" w:rsidR="00AB6B05" w:rsidRPr="00274B25" w:rsidRDefault="00AB6B05" w:rsidP="00AB6B05">
      <w:r w:rsidRPr="00274B25">
        <w:t xml:space="preserve">Ως απαράδεκτες θα απορρίπτονται προσφορές στις οποίες: </w:t>
      </w:r>
    </w:p>
    <w:p w14:paraId="3F6C7096" w14:textId="77777777" w:rsidR="00AB6B05" w:rsidRPr="00274B25" w:rsidRDefault="00AB6B05" w:rsidP="00AB6B05">
      <w:r w:rsidRPr="00274B25">
        <w:t xml:space="preserve">α) δεν δίνεται τιμή σε ΕΥΡΩ ή που καθορίζεται σχέση ΕΥΡΩ προς ξένο νόμισμα, </w:t>
      </w:r>
    </w:p>
    <w:p w14:paraId="3E280169" w14:textId="77777777" w:rsidR="00AB6B05" w:rsidRPr="00274B25" w:rsidRDefault="00AB6B05" w:rsidP="00AB6B05">
      <w:r w:rsidRPr="00274B25">
        <w:t xml:space="preserve">β) δεν προκύπτει με σαφήνεια η προσφερόμενη τιμή, με την επιφύλαξη του άρθρου 102 του ν. 4412/2016 </w:t>
      </w:r>
      <w:r w:rsidR="00515CE3" w:rsidRPr="00C25AFF">
        <w:t>όπως τροποποιήθηκε με το άρθρο 42 του ν. 4782/Α36/9-3-2021</w:t>
      </w:r>
      <w:r w:rsidR="00515CE3">
        <w:t xml:space="preserve"> </w:t>
      </w:r>
      <w:r w:rsidRPr="00274B25">
        <w:t>και</w:t>
      </w:r>
    </w:p>
    <w:p w14:paraId="1FCAE799" w14:textId="77777777" w:rsidR="00AB6B05" w:rsidRPr="00274B25" w:rsidRDefault="00AB6B05" w:rsidP="00AB6B05">
      <w:r w:rsidRPr="00274B25">
        <w:t xml:space="preserve"> γ) η τιμή υπερβαίνει τον προϋπολογισμό της σύμβασης που καθορίζεται στην παρούσα διακήρυξη. </w:t>
      </w:r>
    </w:p>
    <w:p w14:paraId="462392E0" w14:textId="0959C314" w:rsidR="0086087F" w:rsidRDefault="00AB6B05" w:rsidP="0086087F">
      <w:pPr>
        <w:rPr>
          <w:i/>
          <w:iCs/>
        </w:rPr>
      </w:pPr>
      <w:r w:rsidRPr="00274B25">
        <w:t xml:space="preserve">Στην οικονομική προσφορά θα πρέπει να επιλέγεται με σαφήνεια ένας από τους τρόπους πληρωμής που περιγράφονται στην παρ. </w:t>
      </w:r>
      <w:r w:rsidRPr="00274B25">
        <w:fldChar w:fldCharType="begin"/>
      </w:r>
      <w:r w:rsidRPr="00274B25">
        <w:instrText xml:space="preserve"> REF _Ref496607306 \r \h  \* MERGEFORMAT </w:instrText>
      </w:r>
      <w:r w:rsidRPr="00274B25">
        <w:fldChar w:fldCharType="separate"/>
      </w:r>
      <w:r w:rsidR="00CB4EC7">
        <w:t>5.1</w:t>
      </w:r>
      <w:r w:rsidRPr="00274B25">
        <w:fldChar w:fldCharType="end"/>
      </w:r>
      <w:r w:rsidRPr="00274B25">
        <w:t xml:space="preserve"> της παρούσας διακήρυξης.</w:t>
      </w:r>
      <w:r w:rsidRPr="00274B25">
        <w:rPr>
          <w:b/>
          <w:bCs/>
          <w:i/>
          <w:iCs/>
          <w:color w:val="5B9BD5"/>
        </w:rPr>
        <w:t xml:space="preserve"> </w:t>
      </w:r>
      <w:r w:rsidR="0086087F" w:rsidRPr="00897475">
        <w:rPr>
          <w:i/>
          <w:iCs/>
        </w:rPr>
        <w:t xml:space="preserve"> </w:t>
      </w:r>
    </w:p>
    <w:p w14:paraId="5DC6815A" w14:textId="77777777" w:rsidR="0086087F" w:rsidRPr="00897475" w:rsidRDefault="0086087F" w:rsidP="004A1D19">
      <w:pPr>
        <w:pStyle w:val="3"/>
        <w:numPr>
          <w:ilvl w:val="2"/>
          <w:numId w:val="95"/>
        </w:numPr>
        <w:rPr>
          <w:lang w:eastAsia="el-GR"/>
        </w:rPr>
      </w:pPr>
      <w:bookmarkStart w:id="205" w:name="_Ref496542395"/>
      <w:bookmarkStart w:id="206" w:name="_Ref496542431"/>
      <w:bookmarkStart w:id="207" w:name="_Toc496694190"/>
      <w:bookmarkStart w:id="208" w:name="_Toc31307669"/>
      <w:bookmarkStart w:id="209" w:name="_Toc75073441"/>
      <w:r w:rsidRPr="00897475">
        <w:t>Χρόνος ισχύος των προσφορών</w:t>
      </w:r>
      <w:bookmarkEnd w:id="205"/>
      <w:bookmarkEnd w:id="206"/>
      <w:bookmarkEnd w:id="207"/>
      <w:bookmarkEnd w:id="208"/>
      <w:bookmarkEnd w:id="209"/>
      <w:r w:rsidRPr="00897475">
        <w:t xml:space="preserve"> </w:t>
      </w:r>
    </w:p>
    <w:p w14:paraId="235D3BB4" w14:textId="77777777" w:rsidR="00225469" w:rsidRPr="00274B25" w:rsidRDefault="00225469" w:rsidP="00225469">
      <w:pPr>
        <w:rPr>
          <w:lang w:eastAsia="el-GR"/>
        </w:rPr>
      </w:pPr>
      <w:r w:rsidRPr="00274B25">
        <w:rPr>
          <w:lang w:eastAsia="el-GR"/>
        </w:rPr>
        <w:t xml:space="preserve">Οι υποβαλλόμενες προσφορές ισχύουν και δεσμεύουν τους οικονομικούς φορείς για διάστημα </w:t>
      </w:r>
      <w:r w:rsidR="001E78F0" w:rsidRPr="001E78F0">
        <w:rPr>
          <w:b/>
          <w:lang w:eastAsia="el-GR"/>
        </w:rPr>
        <w:t xml:space="preserve">δώδεκα (12) μηνών </w:t>
      </w:r>
      <w:r w:rsidRPr="00274B25">
        <w:rPr>
          <w:lang w:eastAsia="el-GR"/>
        </w:rPr>
        <w:t>από την επόμενη της καταληκτικής ημερομηνίας υποβολής τους.</w:t>
      </w:r>
    </w:p>
    <w:p w14:paraId="4AC83258" w14:textId="77777777" w:rsidR="00225469" w:rsidRPr="00274B25" w:rsidRDefault="00225469" w:rsidP="00225469">
      <w:pPr>
        <w:rPr>
          <w:lang w:eastAsia="el-GR"/>
        </w:rPr>
      </w:pPr>
      <w:r w:rsidRPr="00274B25">
        <w:rPr>
          <w:lang w:eastAsia="el-GR"/>
        </w:rPr>
        <w:t>Προσφορά η οποία ορίζει χρόνο ισχύος μικρότερο από τον ανωτέρω προβλεπόμενο απορρίπτεται.</w:t>
      </w:r>
    </w:p>
    <w:p w14:paraId="7D403E85" w14:textId="5EE7E21D" w:rsidR="001643CD" w:rsidRDefault="00225469" w:rsidP="001643CD">
      <w:pPr>
        <w:rPr>
          <w:lang w:eastAsia="el-GR"/>
        </w:rPr>
      </w:pPr>
      <w:r w:rsidRPr="00274B25">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274B25">
        <w:rPr>
          <w:lang w:eastAsia="el-GR"/>
        </w:rPr>
        <w:fldChar w:fldCharType="begin"/>
      </w:r>
      <w:r w:rsidRPr="00274B25">
        <w:rPr>
          <w:lang w:eastAsia="el-GR"/>
        </w:rPr>
        <w:instrText xml:space="preserve"> REF _Ref496542081 \r \h  \* MERGEFORMAT </w:instrText>
      </w:r>
      <w:r w:rsidRPr="00274B25">
        <w:rPr>
          <w:lang w:eastAsia="el-GR"/>
        </w:rPr>
      </w:r>
      <w:r w:rsidRPr="00274B25">
        <w:rPr>
          <w:lang w:eastAsia="el-GR"/>
        </w:rPr>
        <w:fldChar w:fldCharType="separate"/>
      </w:r>
      <w:r w:rsidR="00CB4EC7">
        <w:rPr>
          <w:lang w:eastAsia="el-GR"/>
        </w:rPr>
        <w:t>2.2.2</w:t>
      </w:r>
      <w:r w:rsidRPr="00274B25">
        <w:rPr>
          <w:lang w:eastAsia="el-GR"/>
        </w:rPr>
        <w:fldChar w:fldCharType="end"/>
      </w:r>
      <w:r w:rsidRPr="00274B25">
        <w:rPr>
          <w:lang w:eastAsia="el-GR"/>
        </w:rPr>
        <w:t xml:space="preserve"> της παρούσας, κατ' ανώτατο όριο για χρονικό διάστημα ίσο με την προβλεπόμενη ως άνω αρχική διάρκεια.</w:t>
      </w:r>
      <w:r w:rsidR="001643CD" w:rsidRPr="001643CD">
        <w:rPr>
          <w:lang w:eastAsia="el-GR"/>
        </w:rPr>
        <w:t xml:space="preserve"> </w:t>
      </w:r>
      <w:r w:rsidR="001643CD" w:rsidRPr="00744F87">
        <w:rPr>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4AB6B61" w14:textId="77777777" w:rsidR="00225469" w:rsidRPr="00274B25" w:rsidRDefault="00225469" w:rsidP="00225469">
      <w:pPr>
        <w:rPr>
          <w:lang w:eastAsia="el-GR"/>
        </w:rPr>
      </w:pPr>
      <w:r w:rsidRPr="00274B25">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w:t>
      </w:r>
      <w:r w:rsidRPr="00274B25">
        <w:rPr>
          <w:lang w:eastAsia="el-GR"/>
        </w:rPr>
        <w:lastRenderedPageBreak/>
        <w:t xml:space="preserve">ανώτατου ορίου παράτασης της προσφοράς τους είτε όχι. Στην τελευταία περίπτωση, η διαδικασία συνεχίζεται με όσους παρατείναν τις προσφορές τους και αποκλείονται οι λοιποί οικονομικοί φορείς. </w:t>
      </w:r>
    </w:p>
    <w:p w14:paraId="5F4333D7" w14:textId="77777777" w:rsidR="00225469" w:rsidRPr="00274B25" w:rsidRDefault="00225469" w:rsidP="00225469">
      <w:r w:rsidRPr="00274B25">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r>
        <w:t>παρέτειναν</w:t>
      </w:r>
      <w:r w:rsidRPr="00274B25">
        <w:t xml:space="preserve"> τις προσφορές τους.</w:t>
      </w:r>
    </w:p>
    <w:p w14:paraId="3028A383" w14:textId="77777777" w:rsidR="00225469" w:rsidRPr="00897475" w:rsidRDefault="00225469" w:rsidP="00860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l-GR"/>
        </w:rPr>
      </w:pPr>
    </w:p>
    <w:p w14:paraId="22159B5A" w14:textId="77777777" w:rsidR="0086087F" w:rsidRPr="00897475" w:rsidRDefault="0086087F" w:rsidP="004A1D19">
      <w:pPr>
        <w:pStyle w:val="3"/>
        <w:numPr>
          <w:ilvl w:val="2"/>
          <w:numId w:val="95"/>
        </w:numPr>
      </w:pPr>
      <w:bookmarkStart w:id="210" w:name="_Toc496694191"/>
      <w:bookmarkStart w:id="211" w:name="_Toc31307670"/>
      <w:bookmarkStart w:id="212" w:name="_Toc75073442"/>
      <w:r w:rsidRPr="00897475">
        <w:t>Λόγοι απόρριψης προσφορών</w:t>
      </w:r>
      <w:bookmarkEnd w:id="210"/>
      <w:bookmarkEnd w:id="211"/>
      <w:bookmarkEnd w:id="212"/>
    </w:p>
    <w:p w14:paraId="31F59F77" w14:textId="77777777" w:rsidR="0086087F" w:rsidRPr="00897475" w:rsidRDefault="0086087F" w:rsidP="0086087F">
      <w:r w:rsidRPr="00897475">
        <w:rPr>
          <w:lang w:val="en-US"/>
        </w:rPr>
        <w:t>H</w:t>
      </w:r>
      <w:r w:rsidRPr="00897475">
        <w:t xml:space="preserve"> αναθέτουσα αρχή με βάση τα αποτελέσματα του ελέγχου και της αξιολόγησης των προσφορών, απορρίπτει, σε κάθε περίπτωση, προσφορά:</w:t>
      </w:r>
    </w:p>
    <w:p w14:paraId="36F374EB" w14:textId="4911BB64" w:rsidR="0086087F" w:rsidRPr="00897475" w:rsidRDefault="00C4488B" w:rsidP="00256546">
      <w:pPr>
        <w:pStyle w:val="a3"/>
        <w:numPr>
          <w:ilvl w:val="0"/>
          <w:numId w:val="8"/>
        </w:numPr>
        <w:suppressAutoHyphens/>
        <w:spacing w:before="120" w:after="120"/>
        <w:ind w:left="284" w:hanging="142"/>
        <w:contextualSpacing w:val="0"/>
      </w:pPr>
      <w:r w:rsidRPr="00CB7A20">
        <w:t>η οποία αποκλίνει από απαράβατους όρους περί σύνταξης και υποβολής της προσφοράς, ή δεν υποβάλλεται</w:t>
      </w:r>
      <w:r w:rsidRPr="00603221" w:rsidDel="00A334BA">
        <w:t xml:space="preserve"> </w:t>
      </w:r>
      <w:r w:rsidR="0086087F" w:rsidRPr="00897475">
        <w:t xml:space="preserve">εμπρόθεσμα, με τον τρόπο και με το περιεχόμενο που ορίζεται </w:t>
      </w:r>
      <w:r w:rsidR="005C5332" w:rsidRPr="00CB7A20">
        <w:t xml:space="preserve">στην παρούσα </w:t>
      </w:r>
      <w:r w:rsidR="0086087F" w:rsidRPr="00897475">
        <w:t xml:space="preserve">και συγκεκριμένα στις παραγράφους </w:t>
      </w:r>
      <w:r w:rsidR="0093145F" w:rsidRPr="00897475">
        <w:fldChar w:fldCharType="begin"/>
      </w:r>
      <w:r w:rsidR="0093145F" w:rsidRPr="00897475">
        <w:instrText xml:space="preserve"> REF _Ref496542253 \r \h  \* MERGEFORMAT </w:instrText>
      </w:r>
      <w:r w:rsidR="0093145F" w:rsidRPr="00897475">
        <w:fldChar w:fldCharType="separate"/>
      </w:r>
      <w:r w:rsidR="00CB4EC7">
        <w:t>2.4.1</w:t>
      </w:r>
      <w:r w:rsidR="0093145F" w:rsidRPr="00897475">
        <w:fldChar w:fldCharType="end"/>
      </w:r>
      <w:r w:rsidR="0086087F" w:rsidRPr="00897475">
        <w:t xml:space="preserve"> (Γενικοί όροι υποβολής προσφορών), </w:t>
      </w:r>
      <w:r w:rsidR="0093145F" w:rsidRPr="00897475">
        <w:fldChar w:fldCharType="begin"/>
      </w:r>
      <w:r w:rsidR="0093145F" w:rsidRPr="00897475">
        <w:instrText xml:space="preserve"> REF _Ref496542299 \r \h  \* MERGEFORMAT </w:instrText>
      </w:r>
      <w:r w:rsidR="0093145F" w:rsidRPr="00897475">
        <w:fldChar w:fldCharType="separate"/>
      </w:r>
      <w:r w:rsidR="00CB4EC7">
        <w:t>2.4.2</w:t>
      </w:r>
      <w:r w:rsidR="0093145F" w:rsidRPr="00897475">
        <w:fldChar w:fldCharType="end"/>
      </w:r>
      <w:r w:rsidR="0086087F" w:rsidRPr="00897475">
        <w:t xml:space="preserve"> (Χρόνος και τρόπος υποβολής προσφορών), </w:t>
      </w:r>
      <w:r w:rsidR="0093145F" w:rsidRPr="00897475">
        <w:fldChar w:fldCharType="begin"/>
      </w:r>
      <w:r w:rsidR="0093145F" w:rsidRPr="00897475">
        <w:instrText xml:space="preserve"> REF _Ref496542340 \r \h  \* MERGEFORMAT </w:instrText>
      </w:r>
      <w:r w:rsidR="0093145F" w:rsidRPr="00897475">
        <w:fldChar w:fldCharType="separate"/>
      </w:r>
      <w:r w:rsidR="00CB4EC7">
        <w:t>2.4.3</w:t>
      </w:r>
      <w:r w:rsidR="0093145F" w:rsidRPr="00897475">
        <w:fldChar w:fldCharType="end"/>
      </w:r>
      <w:r w:rsidR="0086087F" w:rsidRPr="00897475">
        <w:t xml:space="preserve"> (Περιεχόμενο φακέλων δικαιολογητικών συμμετοχής, τεχνικής προσφοράς), </w:t>
      </w:r>
      <w:r w:rsidR="0093145F" w:rsidRPr="00897475">
        <w:fldChar w:fldCharType="begin"/>
      </w:r>
      <w:r w:rsidR="0093145F" w:rsidRPr="00897475">
        <w:instrText xml:space="preserve"> REF _Ref496542376 \r \h  \* MERGEFORMAT </w:instrText>
      </w:r>
      <w:r w:rsidR="0093145F" w:rsidRPr="00897475">
        <w:fldChar w:fldCharType="separate"/>
      </w:r>
      <w:r w:rsidR="00CB4EC7">
        <w:t>2.4.4</w:t>
      </w:r>
      <w:r w:rsidR="0093145F" w:rsidRPr="00897475">
        <w:fldChar w:fldCharType="end"/>
      </w:r>
      <w:r w:rsidR="0086087F" w:rsidRPr="00897475">
        <w:t xml:space="preserve"> (Περιεχόμενο φακέλου οικονομικής προσφοράς, τρόπος σύνταξης και υποβολής οικονομικών προσφορών), </w:t>
      </w:r>
      <w:r w:rsidR="0093145F" w:rsidRPr="00897475">
        <w:fldChar w:fldCharType="begin"/>
      </w:r>
      <w:r w:rsidR="0093145F" w:rsidRPr="00897475">
        <w:instrText xml:space="preserve"> REF _Ref496542395 \r \h  \* MERGEFORMAT </w:instrText>
      </w:r>
      <w:r w:rsidR="0093145F" w:rsidRPr="00897475">
        <w:fldChar w:fldCharType="separate"/>
      </w:r>
      <w:r w:rsidR="00CB4EC7">
        <w:t>2.4.5</w:t>
      </w:r>
      <w:r w:rsidR="0093145F" w:rsidRPr="00897475">
        <w:fldChar w:fldCharType="end"/>
      </w:r>
      <w:r w:rsidR="0086087F" w:rsidRPr="00897475">
        <w:t xml:space="preserve"> (Χρόνος ισχύος προσφορών), </w:t>
      </w:r>
      <w:r w:rsidR="0093145F" w:rsidRPr="00897475">
        <w:fldChar w:fldCharType="begin"/>
      </w:r>
      <w:r w:rsidR="0093145F" w:rsidRPr="00897475">
        <w:instrText xml:space="preserve"> REF _Ref496542534 \r \h  \* MERGEFORMAT </w:instrText>
      </w:r>
      <w:r w:rsidR="0093145F" w:rsidRPr="00897475">
        <w:fldChar w:fldCharType="separate"/>
      </w:r>
      <w:r w:rsidR="00CB4EC7">
        <w:t>3.1</w:t>
      </w:r>
      <w:r w:rsidR="0093145F" w:rsidRPr="00897475">
        <w:fldChar w:fldCharType="end"/>
      </w:r>
      <w:r w:rsidR="0086087F" w:rsidRPr="00897475">
        <w:t xml:space="preserve"> (Αποσφράγιση και αξιολόγηση προσφορών), </w:t>
      </w:r>
      <w:r w:rsidR="0093145F" w:rsidRPr="00897475">
        <w:fldChar w:fldCharType="begin"/>
      </w:r>
      <w:r w:rsidR="0093145F" w:rsidRPr="00897475">
        <w:instrText xml:space="preserve"> REF _Ref496542592 \r \h  \* MERGEFORMAT </w:instrText>
      </w:r>
      <w:r w:rsidR="0093145F" w:rsidRPr="00897475">
        <w:fldChar w:fldCharType="separate"/>
      </w:r>
      <w:r w:rsidR="00CB4EC7">
        <w:t>3.2</w:t>
      </w:r>
      <w:r w:rsidR="0093145F" w:rsidRPr="00897475">
        <w:fldChar w:fldCharType="end"/>
      </w:r>
      <w:r w:rsidR="0086087F" w:rsidRPr="00897475">
        <w:t xml:space="preserve"> (Πρόσκληση υποβολής δικαιολογητικών προσωρινού αναδόχου) της παρούσας,</w:t>
      </w:r>
    </w:p>
    <w:p w14:paraId="34D9294C" w14:textId="77777777" w:rsidR="0086087F" w:rsidRPr="00897475" w:rsidRDefault="0086087F" w:rsidP="00256546">
      <w:pPr>
        <w:pStyle w:val="a3"/>
        <w:numPr>
          <w:ilvl w:val="0"/>
          <w:numId w:val="8"/>
        </w:numPr>
        <w:suppressAutoHyphens/>
        <w:spacing w:before="120" w:after="120"/>
        <w:ind w:left="284" w:hanging="142"/>
        <w:contextualSpacing w:val="0"/>
      </w:pPr>
      <w:r w:rsidRPr="00897475">
        <w:t>η οποία περιέχει ατέλειες, ελλείψεις, ασάφειες</w:t>
      </w:r>
      <w:r w:rsidR="005C5332" w:rsidRPr="005C5332">
        <w:t xml:space="preserve"> </w:t>
      </w:r>
      <w:r w:rsidR="00C46E5F">
        <w:t xml:space="preserve">ή </w:t>
      </w:r>
      <w:r w:rsidR="005C5332" w:rsidRPr="00654ED3">
        <w:t>λανθασμένες πληροφορίες ή τεκμηρίωση, συμπεριλαμβανομένων των πληροφοριών που περιέχονται στο ΕΕΕΣ, εφόσον</w:t>
      </w:r>
      <w:r w:rsidR="005C5332" w:rsidRPr="005C5332">
        <w:t xml:space="preserve"> </w:t>
      </w:r>
      <w:r w:rsidR="005C5332" w:rsidRPr="00654ED3">
        <w:t>αυτές δεν επιδέχονται</w:t>
      </w:r>
      <w:r w:rsidR="005C5332" w:rsidRPr="005C5332">
        <w:t xml:space="preserve"> </w:t>
      </w:r>
      <w:r w:rsidR="005C5332" w:rsidRPr="00654ED3">
        <w:t>συμπλήρωσης, διόρθωσης, αποσαφήνισης ή διευκρίνισης ή, εφόσον δεν έχουν αποκατασταθεί</w:t>
      </w:r>
      <w:r w:rsidRPr="00897475">
        <w:t xml:space="preserve"> </w:t>
      </w:r>
      <w:r w:rsidR="005C5332" w:rsidRPr="005C5332">
        <w:t xml:space="preserve"> </w:t>
      </w:r>
      <w:r w:rsidR="005C5332" w:rsidRPr="00654ED3">
        <w:t xml:space="preserve">από τον προσφέροντα, εντός της προκαθορισμένης προθεσμίας, σύμφωνα το άρθρο 102 του ν. 4412/2016 και την παρ. </w:t>
      </w:r>
      <w:r w:rsidR="005C5332" w:rsidRPr="005C5332">
        <w:t xml:space="preserve">3.1.1. </w:t>
      </w:r>
      <w:r w:rsidR="005C5332">
        <w:t xml:space="preserve">της </w:t>
      </w:r>
      <w:r w:rsidR="005C5332" w:rsidRPr="00654ED3">
        <w:t>παρούσας διακήρυξης,</w:t>
      </w:r>
    </w:p>
    <w:p w14:paraId="0A121EDB" w14:textId="0F062A48" w:rsidR="0086087F" w:rsidRPr="00897475" w:rsidRDefault="0086087F" w:rsidP="00256546">
      <w:pPr>
        <w:pStyle w:val="a3"/>
        <w:numPr>
          <w:ilvl w:val="0"/>
          <w:numId w:val="8"/>
        </w:numPr>
        <w:suppressAutoHyphens/>
        <w:spacing w:before="120" w:after="120"/>
        <w:ind w:left="284" w:hanging="142"/>
        <w:contextualSpacing w:val="0"/>
      </w:pPr>
      <w:r w:rsidRPr="00897475">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93145F" w:rsidRPr="00897475">
        <w:fldChar w:fldCharType="begin"/>
      </w:r>
      <w:r w:rsidR="0093145F" w:rsidRPr="00897475">
        <w:instrText xml:space="preserve"> REF _Ref496542486 \r \h  \* MERGEFORMAT </w:instrText>
      </w:r>
      <w:r w:rsidR="0093145F" w:rsidRPr="00897475">
        <w:fldChar w:fldCharType="separate"/>
      </w:r>
      <w:r w:rsidR="00CB4EC7">
        <w:t>3.1.1</w:t>
      </w:r>
      <w:r w:rsidR="0093145F" w:rsidRPr="00897475">
        <w:fldChar w:fldCharType="end"/>
      </w:r>
      <w:r w:rsidRPr="00897475">
        <w:t xml:space="preserve">. της παρούσας </w:t>
      </w:r>
      <w:r w:rsidR="003D61E3" w:rsidRPr="00654ED3">
        <w:t>και τα άρθρα 102 και 103 του ν. 4412/2016</w:t>
      </w:r>
      <w:r w:rsidR="003D61E3" w:rsidRPr="003D61E3">
        <w:t xml:space="preserve"> </w:t>
      </w:r>
    </w:p>
    <w:p w14:paraId="74366DA7" w14:textId="77777777" w:rsidR="0086087F" w:rsidRPr="00897475" w:rsidRDefault="0086087F" w:rsidP="00256546">
      <w:pPr>
        <w:pStyle w:val="a3"/>
        <w:numPr>
          <w:ilvl w:val="0"/>
          <w:numId w:val="8"/>
        </w:numPr>
        <w:suppressAutoHyphens/>
        <w:spacing w:before="120" w:after="120"/>
        <w:ind w:left="284" w:hanging="142"/>
        <w:contextualSpacing w:val="0"/>
      </w:pPr>
      <w:r w:rsidRPr="00897475">
        <w:t>η οποία είναι εναλλακτική προσφορά.</w:t>
      </w:r>
    </w:p>
    <w:p w14:paraId="6719A56A" w14:textId="1F846AF9" w:rsidR="0086087F" w:rsidRPr="00897475" w:rsidRDefault="0086087F" w:rsidP="00256546">
      <w:pPr>
        <w:pStyle w:val="a3"/>
        <w:numPr>
          <w:ilvl w:val="0"/>
          <w:numId w:val="8"/>
        </w:numPr>
        <w:suppressAutoHyphens/>
        <w:spacing w:before="120" w:after="120"/>
        <w:ind w:left="284" w:hanging="142"/>
        <w:contextualSpacing w:val="0"/>
      </w:pPr>
      <w:r w:rsidRPr="00897475">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93145F" w:rsidRPr="00897475">
        <w:fldChar w:fldCharType="begin"/>
      </w:r>
      <w:r w:rsidR="0093145F" w:rsidRPr="00897475">
        <w:instrText xml:space="preserve"> REF _Ref496540586 \r \h  \* MERGEFORMAT </w:instrText>
      </w:r>
      <w:r w:rsidR="0093145F" w:rsidRPr="00897475">
        <w:fldChar w:fldCharType="separate"/>
      </w:r>
      <w:r w:rsidR="00CB4EC7">
        <w:t>2.2.3.3</w:t>
      </w:r>
      <w:r w:rsidR="0093145F" w:rsidRPr="00897475">
        <w:fldChar w:fldCharType="end"/>
      </w:r>
      <w:r w:rsidRPr="00897475">
        <w:t xml:space="preserve"> περ.</w:t>
      </w:r>
      <w:r w:rsidR="00515CE3">
        <w:t xml:space="preserve"> </w:t>
      </w:r>
      <w:r w:rsidRPr="00897475">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DEBB630" w14:textId="77777777" w:rsidR="0086087F" w:rsidRPr="00897475" w:rsidRDefault="0086087F" w:rsidP="00256546">
      <w:pPr>
        <w:pStyle w:val="a3"/>
        <w:numPr>
          <w:ilvl w:val="0"/>
          <w:numId w:val="8"/>
        </w:numPr>
        <w:suppressAutoHyphens/>
        <w:spacing w:before="120" w:after="120"/>
        <w:ind w:left="284" w:hanging="142"/>
        <w:contextualSpacing w:val="0"/>
      </w:pPr>
      <w:r w:rsidRPr="00897475">
        <w:t>η οποία είναι υπό αίρεση,</w:t>
      </w:r>
    </w:p>
    <w:p w14:paraId="36B931BF" w14:textId="77777777" w:rsidR="0086087F" w:rsidRPr="00897475" w:rsidRDefault="0086087F" w:rsidP="00256546">
      <w:pPr>
        <w:pStyle w:val="a3"/>
        <w:numPr>
          <w:ilvl w:val="0"/>
          <w:numId w:val="8"/>
        </w:numPr>
        <w:suppressAutoHyphens/>
        <w:spacing w:before="120" w:after="120"/>
        <w:ind w:left="284" w:hanging="142"/>
        <w:contextualSpacing w:val="0"/>
      </w:pPr>
      <w:r w:rsidRPr="00897475">
        <w:t>η οποία θέτει όρο αναπροσαρμογής,</w:t>
      </w:r>
    </w:p>
    <w:p w14:paraId="79B62BD9" w14:textId="77777777" w:rsidR="0086087F" w:rsidRDefault="0086087F" w:rsidP="00256546">
      <w:pPr>
        <w:pStyle w:val="a3"/>
        <w:numPr>
          <w:ilvl w:val="0"/>
          <w:numId w:val="8"/>
        </w:numPr>
        <w:suppressAutoHyphens/>
        <w:spacing w:before="120" w:after="120"/>
        <w:ind w:left="284" w:hanging="142"/>
        <w:contextualSpacing w:val="0"/>
      </w:pPr>
      <w:r w:rsidRPr="00897475">
        <w:t xml:space="preserve">η οποία εμφανίζει οποιοδήποτε στοιχείο του </w:t>
      </w:r>
      <w:r w:rsidR="00B42637" w:rsidRPr="00897475">
        <w:t>προσφερόμενου</w:t>
      </w:r>
      <w:r w:rsidRPr="00897475">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CBD1E43" w14:textId="77777777" w:rsidR="003D61E3" w:rsidRPr="00957A03" w:rsidRDefault="003D61E3" w:rsidP="004A1D19">
      <w:pPr>
        <w:pStyle w:val="a3"/>
        <w:numPr>
          <w:ilvl w:val="0"/>
          <w:numId w:val="89"/>
        </w:numPr>
        <w:suppressAutoHyphens/>
        <w:spacing w:before="120" w:after="120"/>
        <w:ind w:left="284" w:hanging="142"/>
        <w:contextualSpacing w:val="0"/>
      </w:pPr>
      <w:r w:rsidRPr="00957A03">
        <w:t>εφόσον διαπιστωθεί ότι είναι ασυνήθιστα χαμηλή διότι δε συμμορφώνεται με τις ισχύουσες  υποχρεώσεις της παρ. 2 του άρθρου 18 του ν.4412/2016,</w:t>
      </w:r>
    </w:p>
    <w:p w14:paraId="5E3EE90C" w14:textId="77777777" w:rsidR="003D61E3" w:rsidRPr="00957A03" w:rsidRDefault="003D61E3" w:rsidP="004A1D19">
      <w:pPr>
        <w:pStyle w:val="a3"/>
        <w:numPr>
          <w:ilvl w:val="0"/>
          <w:numId w:val="89"/>
        </w:numPr>
        <w:suppressAutoHyphens/>
        <w:spacing w:before="120" w:after="120"/>
        <w:ind w:left="284" w:hanging="142"/>
        <w:contextualSpacing w:val="0"/>
      </w:pPr>
      <w:r w:rsidRPr="00957A03">
        <w:t>η οποία παρουσιάζει αποκλίσεις ως προς τους όρους και τις τεχνικές προδιαγραφές της σύμβασης,</w:t>
      </w:r>
    </w:p>
    <w:p w14:paraId="2E7F631A" w14:textId="77777777" w:rsidR="003D61E3" w:rsidRDefault="003D61E3" w:rsidP="004A1D19">
      <w:pPr>
        <w:pStyle w:val="a3"/>
        <w:numPr>
          <w:ilvl w:val="0"/>
          <w:numId w:val="89"/>
        </w:numPr>
        <w:suppressAutoHyphens/>
        <w:spacing w:before="120" w:after="120"/>
        <w:ind w:left="284" w:hanging="142"/>
        <w:contextualSpacing w:val="0"/>
      </w:pPr>
      <w:r w:rsidRPr="00957A03">
        <w:lastRenderedPageBreak/>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809ABF1" w14:textId="77777777" w:rsidR="003D61E3" w:rsidRPr="00957A03" w:rsidRDefault="003D61E3" w:rsidP="004A1D19">
      <w:pPr>
        <w:pStyle w:val="a3"/>
        <w:numPr>
          <w:ilvl w:val="0"/>
          <w:numId w:val="89"/>
        </w:numPr>
        <w:suppressAutoHyphens/>
        <w:spacing w:before="120" w:after="120"/>
        <w:ind w:left="284" w:hanging="142"/>
        <w:contextualSpacing w:val="0"/>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616320A" w14:textId="77777777" w:rsidR="003D61E3" w:rsidRDefault="003D61E3" w:rsidP="004A1D19">
      <w:pPr>
        <w:pStyle w:val="a3"/>
        <w:numPr>
          <w:ilvl w:val="0"/>
          <w:numId w:val="89"/>
        </w:numPr>
        <w:suppressAutoHyphens/>
        <w:spacing w:before="120" w:after="120"/>
        <w:ind w:left="284" w:hanging="142"/>
        <w:contextualSpacing w:val="0"/>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C8A7C48" w14:textId="77777777" w:rsidR="003F127C" w:rsidRPr="00976E41" w:rsidRDefault="003F127C" w:rsidP="004A1D19">
      <w:pPr>
        <w:pStyle w:val="a3"/>
        <w:numPr>
          <w:ilvl w:val="0"/>
          <w:numId w:val="89"/>
        </w:numPr>
        <w:suppressAutoHyphens/>
        <w:spacing w:before="120" w:after="120"/>
        <w:ind w:left="284" w:hanging="142"/>
        <w:contextualSpacing w:val="0"/>
      </w:pPr>
      <w:r w:rsidRPr="00976E41">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7CE970B" w14:textId="77777777" w:rsidR="0086087F" w:rsidRPr="00976E41" w:rsidRDefault="0086087F" w:rsidP="004A1D19">
      <w:pPr>
        <w:pStyle w:val="a3"/>
        <w:numPr>
          <w:ilvl w:val="0"/>
          <w:numId w:val="89"/>
        </w:numPr>
        <w:suppressAutoHyphens/>
        <w:spacing w:before="120" w:after="120"/>
        <w:ind w:left="284" w:hanging="142"/>
        <w:contextualSpacing w:val="0"/>
      </w:pPr>
      <w:r w:rsidRPr="00976E41">
        <w:t>της οποίας το συνολικό τίμημα υπερβαίνει τον προϋπολογισμό του Έργου</w:t>
      </w:r>
    </w:p>
    <w:p w14:paraId="2B856660" w14:textId="77777777" w:rsidR="003F127C" w:rsidRPr="00976E41" w:rsidRDefault="003F127C" w:rsidP="004A1D19">
      <w:pPr>
        <w:pStyle w:val="a3"/>
        <w:numPr>
          <w:ilvl w:val="0"/>
          <w:numId w:val="89"/>
        </w:numPr>
        <w:suppressAutoHyphens/>
        <w:spacing w:before="120" w:after="120"/>
        <w:ind w:left="284" w:hanging="142"/>
        <w:contextualSpacing w:val="0"/>
      </w:pPr>
      <w:r w:rsidRPr="00976E41">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37B54180" w14:textId="77777777" w:rsidR="003F127C" w:rsidRPr="00897475" w:rsidRDefault="003F127C" w:rsidP="00976E41">
      <w:pPr>
        <w:pStyle w:val="a3"/>
        <w:suppressAutoHyphens/>
        <w:spacing w:before="120" w:after="120"/>
        <w:ind w:left="284"/>
        <w:contextualSpacing w:val="0"/>
      </w:pPr>
    </w:p>
    <w:p w14:paraId="3F9E900F" w14:textId="77777777" w:rsidR="0086087F" w:rsidRPr="00897475" w:rsidRDefault="0086087F" w:rsidP="004A1D19">
      <w:pPr>
        <w:pStyle w:val="1"/>
        <w:keepNext/>
        <w:pageBreakBefore/>
        <w:numPr>
          <w:ilvl w:val="0"/>
          <w:numId w:val="95"/>
        </w:numPr>
        <w:pBdr>
          <w:top w:val="none" w:sz="0" w:space="0" w:color="000000"/>
          <w:left w:val="none" w:sz="0" w:space="0" w:color="000000"/>
          <w:bottom w:val="single" w:sz="18" w:space="1" w:color="000080"/>
          <w:right w:val="none" w:sz="0" w:space="0" w:color="000000"/>
        </w:pBdr>
        <w:suppressAutoHyphens/>
        <w:spacing w:before="320"/>
      </w:pPr>
      <w:bookmarkStart w:id="213" w:name="_Toc496694192"/>
      <w:bookmarkStart w:id="214" w:name="_Toc31307671"/>
      <w:bookmarkStart w:id="215" w:name="_Toc75073443"/>
      <w:r w:rsidRPr="00897475">
        <w:lastRenderedPageBreak/>
        <w:t>ΔΙΕΝΕΡΓΕΙΑ ΔΙΑΔΙΚΑΣΙΑΣ - ΑΞΙΟΛΟΓΗΣΗ ΠΡΟΣΦΟΡΩΝ</w:t>
      </w:r>
      <w:bookmarkEnd w:id="213"/>
      <w:bookmarkEnd w:id="214"/>
      <w:bookmarkEnd w:id="215"/>
      <w:r w:rsidRPr="00897475">
        <w:t xml:space="preserve"> </w:t>
      </w:r>
    </w:p>
    <w:p w14:paraId="41097102"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16" w:name="_Ref496542534"/>
      <w:bookmarkStart w:id="217" w:name="_Toc496694193"/>
      <w:bookmarkStart w:id="218" w:name="_Toc31307672"/>
      <w:bookmarkStart w:id="219" w:name="_Toc75073444"/>
      <w:r w:rsidRPr="00897475">
        <w:t>Αποσφράγιση και αξιολόγηση προσφορών</w:t>
      </w:r>
      <w:bookmarkEnd w:id="216"/>
      <w:bookmarkEnd w:id="217"/>
      <w:bookmarkEnd w:id="218"/>
      <w:bookmarkEnd w:id="219"/>
      <w:r w:rsidRPr="00897475">
        <w:t xml:space="preserve"> </w:t>
      </w:r>
    </w:p>
    <w:p w14:paraId="2241203C" w14:textId="77777777" w:rsidR="0086087F" w:rsidRPr="00897475" w:rsidRDefault="0086087F" w:rsidP="004A1D19">
      <w:pPr>
        <w:pStyle w:val="3"/>
        <w:numPr>
          <w:ilvl w:val="2"/>
          <w:numId w:val="96"/>
        </w:numPr>
      </w:pPr>
      <w:bookmarkStart w:id="220" w:name="_Ref496542486"/>
      <w:bookmarkStart w:id="221" w:name="_Toc496694194"/>
      <w:bookmarkStart w:id="222" w:name="_Toc31307673"/>
      <w:bookmarkStart w:id="223" w:name="_Toc75073445"/>
      <w:r w:rsidRPr="00897475">
        <w:t>Ηλεκτρονική αποσφράγιση προσφορών</w:t>
      </w:r>
      <w:bookmarkEnd w:id="220"/>
      <w:bookmarkEnd w:id="221"/>
      <w:bookmarkEnd w:id="222"/>
      <w:bookmarkEnd w:id="223"/>
    </w:p>
    <w:p w14:paraId="377E74B7" w14:textId="77777777" w:rsidR="0086087F" w:rsidRDefault="0086087F" w:rsidP="0086087F">
      <w:r w:rsidRPr="00897475">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9505EEF" w14:textId="77777777" w:rsidR="00C562B5" w:rsidRPr="006B5AA1" w:rsidRDefault="00C562B5" w:rsidP="004A1D19">
      <w:pPr>
        <w:widowControl w:val="0"/>
        <w:numPr>
          <w:ilvl w:val="0"/>
          <w:numId w:val="90"/>
        </w:numPr>
        <w:suppressAutoHyphens/>
        <w:spacing w:after="60"/>
        <w:textAlignment w:val="baseline"/>
        <w:rPr>
          <w:kern w:val="1"/>
          <w:lang w:eastAsia="ar-SA"/>
        </w:rPr>
      </w:pPr>
      <w:r w:rsidRPr="00DE444E">
        <w:rPr>
          <w:kern w:val="1"/>
          <w:lang w:eastAsia="ar-SA"/>
        </w:rPr>
        <w:t xml:space="preserve">Ηλεκτρονική </w:t>
      </w:r>
      <w:r w:rsidRPr="00DE444E">
        <w:rPr>
          <w:bCs/>
        </w:rPr>
        <w:t>Αποσφράγιση</w:t>
      </w:r>
      <w:r w:rsidRPr="00DE444E">
        <w:rPr>
          <w:kern w:val="1"/>
          <w:lang w:eastAsia="ar-SA"/>
        </w:rPr>
        <w:t xml:space="preserve"> του (υπό</w:t>
      </w:r>
      <w:r w:rsidRPr="00032BBA">
        <w:rPr>
          <w:kern w:val="1"/>
          <w:lang w:eastAsia="ar-SA"/>
        </w:rPr>
        <w:t xml:space="preserve">)φακέλου «Δικαιολογητικά Συμμετοχής-Τεχνική Προσφορά», </w:t>
      </w:r>
      <w:r w:rsidRPr="00DE444E">
        <w:rPr>
          <w:b/>
        </w:rPr>
        <w:t>τέσσερις (4) εργάσιμες ημέρες</w:t>
      </w:r>
      <w:r w:rsidRPr="006B5AA1">
        <w:t xml:space="preserve"> μετά την καταληκτική ημερομηνία προσφορών </w:t>
      </w:r>
      <w:r w:rsidRPr="00DE444E">
        <w:t xml:space="preserve">ήτοι </w:t>
      </w:r>
      <w:r w:rsidR="00DE444E" w:rsidRPr="00DE444E">
        <w:rPr>
          <w:b/>
        </w:rPr>
        <w:t>15-09-2021 και ώρα 12:00</w:t>
      </w:r>
      <w:r w:rsidRPr="00DE444E">
        <w:rPr>
          <w:b/>
        </w:rPr>
        <w:t>.</w:t>
      </w:r>
      <w:r w:rsidRPr="006B5AA1">
        <w:t xml:space="preserve">  </w:t>
      </w:r>
    </w:p>
    <w:p w14:paraId="6B56B11E" w14:textId="77777777" w:rsidR="00C562B5" w:rsidRPr="00032BBA" w:rsidRDefault="00C562B5" w:rsidP="004A1D19">
      <w:pPr>
        <w:numPr>
          <w:ilvl w:val="0"/>
          <w:numId w:val="90"/>
        </w:numPr>
        <w:suppressAutoHyphens/>
        <w:spacing w:after="60"/>
        <w:textAlignment w:val="baseline"/>
        <w:rPr>
          <w:kern w:val="1"/>
          <w:lang w:eastAsia="ar-SA"/>
        </w:rPr>
      </w:pPr>
      <w:r w:rsidRPr="00032BBA">
        <w:rPr>
          <w:kern w:val="1"/>
          <w:lang w:eastAsia="ar-SA"/>
        </w:rPr>
        <w:t>Ηλεκτρονική Αποσφράγιση του (υπό)φακέλου «Οικονομική Προσφορά», κατά την ημερομηνία και ώρα που θα ορίσει η Αναθέτουσα Αρχή</w:t>
      </w:r>
    </w:p>
    <w:p w14:paraId="77D5B1DF" w14:textId="77777777" w:rsidR="00C562B5" w:rsidRPr="00CE73AA" w:rsidRDefault="00C562B5" w:rsidP="00C562B5">
      <w:pPr>
        <w:spacing w:after="60"/>
        <w:textAlignment w:val="baseline"/>
        <w:rPr>
          <w:kern w:val="1"/>
          <w:lang w:eastAsia="ar-SA"/>
        </w:rPr>
      </w:pPr>
      <w:r w:rsidRPr="00CE73AA">
        <w:rPr>
          <w:kern w:val="1"/>
          <w:lang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C15C074" w14:textId="77777777" w:rsidR="0086087F" w:rsidRPr="00897475" w:rsidRDefault="0086087F" w:rsidP="004A1D19">
      <w:pPr>
        <w:pStyle w:val="3"/>
        <w:numPr>
          <w:ilvl w:val="2"/>
          <w:numId w:val="96"/>
        </w:numPr>
      </w:pPr>
      <w:bookmarkStart w:id="224" w:name="_Toc496694195"/>
      <w:bookmarkStart w:id="225" w:name="_Toc31307674"/>
      <w:bookmarkStart w:id="226" w:name="_Toc75073446"/>
      <w:r w:rsidRPr="00897475">
        <w:t>Αξιολόγηση προσφορών</w:t>
      </w:r>
      <w:bookmarkEnd w:id="224"/>
      <w:bookmarkEnd w:id="225"/>
      <w:bookmarkEnd w:id="226"/>
    </w:p>
    <w:p w14:paraId="49851980" w14:textId="77777777" w:rsidR="0086087F" w:rsidRDefault="0086087F" w:rsidP="0086087F">
      <w:r w:rsidRPr="00897475">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w:t>
      </w:r>
      <w:r w:rsidR="00BB3A49" w:rsidRPr="00CE73AA">
        <w:rPr>
          <w:kern w:val="1"/>
          <w:lang w:eastAsia="ar-SA"/>
        </w:rPr>
        <w:t>ΕΣΗΔΗΣ</w:t>
      </w:r>
      <w:r w:rsidR="00C46E5F">
        <w:rPr>
          <w:kern w:val="1"/>
          <w:lang w:eastAsia="ar-SA"/>
        </w:rPr>
        <w:t xml:space="preserve"> </w:t>
      </w:r>
      <w:r w:rsidRPr="00897475">
        <w:t>οργάνων της, εφαρμοζόμενων κατά τα λοιπά των κειμένων διατάξεων.</w:t>
      </w:r>
    </w:p>
    <w:p w14:paraId="12302AE7" w14:textId="77777777" w:rsidR="00FE01A1" w:rsidRPr="00CE73AA" w:rsidRDefault="00FE01A1" w:rsidP="00FE01A1">
      <w:pPr>
        <w:textAlignment w:val="baseline"/>
        <w:rPr>
          <w:kern w:val="1"/>
          <w:lang w:eastAsia="ar-SA"/>
        </w:rPr>
      </w:pPr>
      <w:r w:rsidRPr="00CE73AA">
        <w:rPr>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eastAsia="ar-SA"/>
        </w:rPr>
        <w:t xml:space="preserve"> Η συμπλήρωση ή η αποσαφήνιση ζητείται και γίνεται αποδεκτή υπό την προϋπόθεση ότι δεν </w:t>
      </w:r>
      <w:r w:rsidRPr="00CE73AA">
        <w:rPr>
          <w:kern w:val="1"/>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BA50B2">
        <w:rPr>
          <w:kern w:val="1"/>
          <w:lang w:eastAsia="ar-SA"/>
        </w:rPr>
        <w:t xml:space="preserve"> </w:t>
      </w:r>
      <w:r w:rsidRPr="00CE73AA">
        <w:rPr>
          <w:kern w:val="1"/>
          <w:lang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5CEAACDE" w14:textId="77777777" w:rsidR="00FE01A1" w:rsidRPr="00911940" w:rsidRDefault="00FE01A1" w:rsidP="00FE01A1">
      <w:pPr>
        <w:textAlignment w:val="baseline"/>
        <w:rPr>
          <w:b/>
          <w:bCs/>
          <w:strike/>
          <w:kern w:val="1"/>
        </w:rPr>
      </w:pPr>
      <w:r w:rsidRPr="00911940">
        <w:rPr>
          <w:kern w:val="1"/>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31F6AF65" w14:textId="77777777" w:rsidR="00FE01A1" w:rsidRPr="00911940" w:rsidRDefault="00FE01A1" w:rsidP="00FE01A1">
      <w:pPr>
        <w:textAlignment w:val="baseline"/>
        <w:rPr>
          <w:kern w:val="1"/>
        </w:rPr>
      </w:pPr>
      <w:r w:rsidRPr="00911940">
        <w:rPr>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5FB37B00" w14:textId="77777777" w:rsidR="00FE01A1" w:rsidRPr="00911940" w:rsidRDefault="00FE01A1" w:rsidP="00FE01A1">
      <w:pPr>
        <w:textAlignment w:val="baseline"/>
        <w:rPr>
          <w:kern w:val="1"/>
        </w:rPr>
      </w:pPr>
      <w:r w:rsidRPr="00911940">
        <w:rPr>
          <w:kern w:val="1"/>
        </w:rPr>
        <w:t>Κατά της εν λόγω απόφασης χωρεί προδικαστική προσφυγή, σύμφωνα με τα οριζόμενα στην παράγραφο 3.4 της παρούσας.</w:t>
      </w:r>
    </w:p>
    <w:p w14:paraId="03828984" w14:textId="77777777" w:rsidR="00FE01A1" w:rsidRPr="00911940" w:rsidRDefault="00FE01A1" w:rsidP="00FE01A1">
      <w:pPr>
        <w:textAlignment w:val="baseline"/>
        <w:rPr>
          <w:kern w:val="1"/>
        </w:rPr>
      </w:pPr>
      <w:r w:rsidRPr="00911940">
        <w:rPr>
          <w:kern w:val="1"/>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1E2509D" w14:textId="77777777" w:rsidR="00FE01A1" w:rsidRDefault="00FE01A1" w:rsidP="00FE01A1">
      <w:pPr>
        <w:textAlignment w:val="baseline"/>
        <w:rPr>
          <w:kern w:val="1"/>
        </w:rPr>
      </w:pPr>
      <w:r w:rsidRPr="00911940">
        <w:rPr>
          <w:kern w:val="1"/>
        </w:rPr>
        <w:t xml:space="preserve">β) </w:t>
      </w:r>
      <w:r w:rsidR="00BB3A49">
        <w:rPr>
          <w:kern w:val="1"/>
        </w:rPr>
        <w:t xml:space="preserve">Στη συνέχεια </w:t>
      </w:r>
      <w:r w:rsidRPr="00911940">
        <w:rPr>
          <w:kern w:val="1"/>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rPr>
        <w:t xml:space="preserve"> </w:t>
      </w:r>
      <w:r>
        <w:rPr>
          <w:kern w:val="1"/>
        </w:rPr>
        <w:t>Η αξιολόγηση και βαθμολόγηση γίνονται σύμφωνα με τα σχετικώς προβλεπόμενα στον ν.4412/2016  και τους όρους της παρούσας. Η</w:t>
      </w:r>
      <w:r w:rsidRPr="00176884">
        <w:rPr>
          <w:kern w:val="1"/>
        </w:rPr>
        <w:t xml:space="preserve"> δια</w:t>
      </w:r>
      <w:r w:rsidRPr="0014575C">
        <w:rPr>
          <w:kern w:val="1"/>
        </w:rPr>
        <w:t>δικασία αξιολόγησης ολοκληρώνεται με την καταχώριση</w:t>
      </w:r>
      <w:r w:rsidRPr="00176884">
        <w:rPr>
          <w:kern w:val="1"/>
        </w:rPr>
        <w:t xml:space="preserve"> </w:t>
      </w:r>
      <w:r w:rsidRPr="0014575C">
        <w:rPr>
          <w:kern w:val="1"/>
        </w:rPr>
        <w:t>σε πρακτικό των προσφερόντων</w:t>
      </w:r>
      <w:r w:rsidRPr="00176884">
        <w:rPr>
          <w:kern w:val="1"/>
        </w:rPr>
        <w:t xml:space="preserve">, </w:t>
      </w:r>
      <w:r w:rsidRPr="0014575C">
        <w:rPr>
          <w:kern w:val="1"/>
        </w:rPr>
        <w:t>των αποτελεσμάτων</w:t>
      </w:r>
      <w:r w:rsidRPr="00176884">
        <w:rPr>
          <w:kern w:val="1"/>
        </w:rPr>
        <w:t xml:space="preserve"> </w:t>
      </w:r>
      <w:r w:rsidRPr="0014575C">
        <w:rPr>
          <w:kern w:val="1"/>
        </w:rPr>
        <w:t>του ελέγχου και της αξιολόγησης των δικαιολογητικών</w:t>
      </w:r>
      <w:r w:rsidRPr="00176884">
        <w:rPr>
          <w:kern w:val="1"/>
        </w:rPr>
        <w:t xml:space="preserve"> </w:t>
      </w:r>
      <w:r w:rsidRPr="0014575C">
        <w:rPr>
          <w:kern w:val="1"/>
        </w:rPr>
        <w:t>συμμετοχής</w:t>
      </w:r>
      <w:r>
        <w:rPr>
          <w:kern w:val="1"/>
        </w:rPr>
        <w:t xml:space="preserve">, των αποτελεσμάτων της αξιολόγησης </w:t>
      </w:r>
      <w:r w:rsidRPr="0014575C">
        <w:rPr>
          <w:kern w:val="1"/>
        </w:rPr>
        <w:t>των τεχνικών προσφορών</w:t>
      </w:r>
      <w:r>
        <w:rPr>
          <w:kern w:val="1"/>
        </w:rPr>
        <w:t xml:space="preserve">, της βαθμολόγησης των αποδεκτών τεχνικών προσφορών με βάση τα κριτήρια αξιολόγησης των παραγράφων 2.3.1 και 2.3.2 της παρούσας. </w:t>
      </w:r>
    </w:p>
    <w:p w14:paraId="223B71B3" w14:textId="77777777" w:rsidR="00FE01A1" w:rsidRPr="00BD65F6" w:rsidRDefault="00FE01A1" w:rsidP="00FE01A1">
      <w:pPr>
        <w:textAlignment w:val="baseline"/>
        <w:rPr>
          <w:kern w:val="1"/>
          <w:lang w:eastAsia="el-GR"/>
        </w:rPr>
      </w:pPr>
      <w:r w:rsidRPr="00BD65F6">
        <w:rPr>
          <w:kern w:val="1"/>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D85B19F" w14:textId="77777777" w:rsidR="00FE01A1" w:rsidRPr="00345415" w:rsidRDefault="00FE01A1" w:rsidP="00FE01A1">
      <w:pPr>
        <w:textAlignment w:val="baseline"/>
        <w:rPr>
          <w:kern w:val="1"/>
        </w:rPr>
      </w:pPr>
      <w:r w:rsidRPr="00BD65F6">
        <w:rPr>
          <w:kern w:val="1"/>
          <w:lang w:eastAsia="el-GR"/>
        </w:rPr>
        <w:t>Κατά της εν λόγω απόφασης χωρεί προδικαστική προσφυγή, σύμφωνα με τα οριζόμενα στ</w:t>
      </w:r>
      <w:r>
        <w:rPr>
          <w:kern w:val="1"/>
          <w:lang w:eastAsia="el-GR"/>
        </w:rPr>
        <w:t>ην παράγραφο</w:t>
      </w:r>
      <w:r w:rsidRPr="00BD65F6">
        <w:rPr>
          <w:kern w:val="1"/>
          <w:lang w:eastAsia="el-GR"/>
        </w:rPr>
        <w:t xml:space="preserve"> 3.4 της παρούσας.</w:t>
      </w:r>
    </w:p>
    <w:p w14:paraId="6CFC198B" w14:textId="77777777" w:rsidR="00FE01A1" w:rsidRDefault="00FE01A1" w:rsidP="00FE01A1">
      <w:pPr>
        <w:textAlignment w:val="baseline"/>
        <w:rPr>
          <w:kern w:val="1"/>
        </w:rPr>
      </w:pPr>
      <w:r>
        <w:rPr>
          <w:kern w:val="1"/>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1E6CE235" w14:textId="77777777" w:rsidR="00FE01A1" w:rsidRDefault="00FE01A1" w:rsidP="00FE01A1">
      <w:pPr>
        <w:autoSpaceDE w:val="0"/>
        <w:autoSpaceDN w:val="0"/>
        <w:adjustRightInd w:val="0"/>
        <w:spacing w:after="0"/>
        <w:rPr>
          <w:kern w:val="1"/>
        </w:rPr>
      </w:pPr>
      <w:r>
        <w:rPr>
          <w:kern w:val="1"/>
        </w:rPr>
        <w:t xml:space="preserve">δ) </w:t>
      </w:r>
      <w:r w:rsidRPr="004E592B">
        <w:rPr>
          <w:kern w:val="1"/>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rPr>
        <w:t xml:space="preserve"> </w:t>
      </w:r>
    </w:p>
    <w:p w14:paraId="522ED6B5" w14:textId="77777777" w:rsidR="00FE01A1" w:rsidRPr="00CE73AA" w:rsidRDefault="00FE01A1" w:rsidP="00FE01A1">
      <w:pPr>
        <w:textAlignment w:val="baseline"/>
        <w:rPr>
          <w:kern w:val="1"/>
          <w:lang w:eastAsia="el-GR"/>
        </w:rPr>
      </w:pPr>
      <w:r w:rsidRPr="00CE73AA">
        <w:rPr>
          <w:kern w:val="1"/>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t xml:space="preserve"> </w:t>
      </w:r>
      <w:r w:rsidRPr="00CE73AA">
        <w:rPr>
          <w:kern w:val="1"/>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rPr>
        <w:t xml:space="preserve">. </w:t>
      </w:r>
    </w:p>
    <w:p w14:paraId="69EFB438" w14:textId="77777777" w:rsidR="00FE01A1" w:rsidRPr="00A72F25" w:rsidRDefault="00FE01A1" w:rsidP="00FE01A1">
      <w:pPr>
        <w:textAlignment w:val="baseline"/>
      </w:pPr>
      <w:r>
        <w:rPr>
          <w:kern w:val="1"/>
        </w:rPr>
        <w:t xml:space="preserve">Στην περίπτωση ισοδύναμων προφορών, δηλαδή προσφορών με την ίδια συνολική τελική βαθμολογία </w:t>
      </w:r>
      <w:r w:rsidRPr="00A72F25">
        <w:rPr>
          <w:kern w:val="1"/>
        </w:rPr>
        <w:t>μεταξύ</w:t>
      </w:r>
      <w:r>
        <w:rPr>
          <w:kern w:val="1"/>
        </w:rPr>
        <w:t xml:space="preserve"> δύο ή περισσοτέρων προσφερόντων, η ανάθεση γίνεται</w:t>
      </w:r>
      <w:r w:rsidRPr="00A72F25">
        <w:rPr>
          <w:kern w:val="1"/>
        </w:rPr>
        <w:t xml:space="preserve"> στην προσφορά με τη μεγαλύτερη βαθμολογία τεχνικής προσφοράς. </w:t>
      </w:r>
    </w:p>
    <w:p w14:paraId="2BE1B9B6" w14:textId="77777777" w:rsidR="00FE01A1" w:rsidRDefault="00FE01A1" w:rsidP="00FE01A1">
      <w:pPr>
        <w:textAlignment w:val="baseline"/>
        <w:rPr>
          <w:rFonts w:eastAsia="Calibri"/>
          <w:i/>
          <w:color w:val="5B9BD5"/>
          <w:kern w:val="1"/>
          <w:lang w:eastAsia="el-GR"/>
        </w:rPr>
      </w:pPr>
      <w:r>
        <w:rPr>
          <w:kern w:val="1"/>
        </w:rPr>
        <w:t xml:space="preserve">Αν οι ισοδύναμες προσφορές έχουν την </w:t>
      </w:r>
      <w:r w:rsidRPr="00BF6D04">
        <w:rPr>
          <w:kern w:val="1"/>
        </w:rPr>
        <w:t>ίδια βαθμολογία τεχνικής προσφοράς</w:t>
      </w:r>
      <w:r>
        <w:rPr>
          <w:rStyle w:val="WW-FootnoteReference19"/>
          <w:kern w:val="1"/>
        </w:rPr>
        <w:footnoteReference w:id="13"/>
      </w:r>
      <w:r>
        <w:rPr>
          <w:i/>
          <w:color w:val="5B9BD5"/>
          <w:kern w:val="1"/>
          <w:lang w:eastAsia="el-GR"/>
        </w:rPr>
        <w:t xml:space="preserve"> </w:t>
      </w:r>
      <w:r>
        <w:rPr>
          <w:kern w:val="1"/>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0D9E4E24" w14:textId="77777777" w:rsidR="00FE01A1" w:rsidRPr="00BD65F6" w:rsidRDefault="00FE01A1" w:rsidP="00FE01A1">
      <w:pPr>
        <w:textAlignment w:val="baseline"/>
        <w:rPr>
          <w:kern w:val="1"/>
          <w:lang w:eastAsia="el-GR"/>
        </w:rPr>
      </w:pPr>
      <w:r w:rsidRPr="00BD65F6">
        <w:rPr>
          <w:kern w:val="1"/>
          <w:lang w:eastAsia="el-GR"/>
        </w:rPr>
        <w:t>Στη συνέχεια</w:t>
      </w:r>
      <w:r>
        <w:rPr>
          <w:kern w:val="1"/>
          <w:lang w:eastAsia="el-GR"/>
        </w:rPr>
        <w:t>,</w:t>
      </w:r>
      <w:r w:rsidRPr="00BD65F6">
        <w:rPr>
          <w:kern w:val="1"/>
          <w:lang w:eastAsia="el-GR"/>
        </w:rPr>
        <w:t xml:space="preserve"> εφόσον το αποφαινόμενο όργανο της αναθέτουσας αρχής εγκρίνει το ανωτέρω πρακτικό</w:t>
      </w:r>
      <w:r>
        <w:rPr>
          <w:kern w:val="1"/>
          <w:lang w:eastAsia="el-GR"/>
        </w:rPr>
        <w:t xml:space="preserve"> κατάταξης των προσφορών</w:t>
      </w:r>
      <w:r w:rsidRPr="00BD65F6">
        <w:rPr>
          <w:kern w:val="1"/>
          <w:lang w:eastAsia="el-GR"/>
        </w:rPr>
        <w:t xml:space="preserve">, εκδίδεται απόφαση για τα αποτελέσματα του </w:t>
      </w:r>
      <w:r>
        <w:rPr>
          <w:kern w:val="1"/>
          <w:lang w:eastAsia="el-GR"/>
        </w:rPr>
        <w:t xml:space="preserve">εν λόγω </w:t>
      </w:r>
      <w:r w:rsidRPr="00BD65F6">
        <w:rPr>
          <w:kern w:val="1"/>
          <w:lang w:eastAsia="el-GR"/>
        </w:rPr>
        <w:t>σταδίου</w:t>
      </w:r>
      <w:r>
        <w:rPr>
          <w:kern w:val="1"/>
          <w:lang w:eastAsia="el-GR"/>
        </w:rPr>
        <w:t xml:space="preserve"> </w:t>
      </w:r>
      <w:r w:rsidRPr="00BD65F6">
        <w:rPr>
          <w:kern w:val="1"/>
          <w:lang w:eastAsia="el-GR"/>
        </w:rPr>
        <w:t xml:space="preserve">και η </w:t>
      </w:r>
      <w:r w:rsidRPr="00BD65F6">
        <w:rPr>
          <w:kern w:val="1"/>
          <w:lang w:eastAsia="el-GR"/>
        </w:rPr>
        <w:lastRenderedPageBreak/>
        <w:t>αναθέτουσα</w:t>
      </w:r>
      <w:r w:rsidRPr="00345415">
        <w:rPr>
          <w:rFonts w:eastAsia="Calibri"/>
          <w:i/>
          <w:color w:val="5B9BD5"/>
          <w:kern w:val="1"/>
          <w:lang w:eastAsia="el-GR"/>
        </w:rPr>
        <w:t xml:space="preserve"> </w:t>
      </w:r>
      <w:r w:rsidRPr="00BD65F6">
        <w:rPr>
          <w:kern w:val="1"/>
          <w:lang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eastAsia="el-GR"/>
        </w:rPr>
        <w:t>προσφέροντα</w:t>
      </w:r>
      <w:r w:rsidRPr="00BD65F6">
        <w:rPr>
          <w:kern w:val="1"/>
          <w:lang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eastAsia="el-GR"/>
        </w:rPr>
        <w:t xml:space="preserve"> και την παρ. 3.2 της παρούσας</w:t>
      </w:r>
      <w:r w:rsidRPr="00BD65F6">
        <w:rPr>
          <w:kern w:val="1"/>
          <w:lang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D287873" w14:textId="77777777" w:rsidR="00BB3A49" w:rsidRPr="00701AB4" w:rsidRDefault="00BB3A49" w:rsidP="00701AB4">
      <w:pPr>
        <w:textAlignment w:val="baseline"/>
        <w:rPr>
          <w:rFonts w:ascii="Calibri" w:hAnsi="Calibri" w:cs="Calibri"/>
          <w:color w:val="000000"/>
          <w:szCs w:val="24"/>
          <w:shd w:val="clear" w:color="auto" w:fill="FFFFFF"/>
        </w:rPr>
      </w:pPr>
      <w:r w:rsidRPr="00701AB4">
        <w:rPr>
          <w:color w:val="000000"/>
          <w:shd w:val="clear" w:color="auto" w:fill="FFFFFF"/>
        </w:rPr>
        <w:t>Σε κάθε περίπτωση,</w:t>
      </w:r>
      <w:r w:rsidRPr="00000FC7">
        <w:rPr>
          <w:color w:val="000000"/>
          <w:shd w:val="clear" w:color="auto" w:fill="FFFFFF"/>
        </w:rPr>
        <w:t xml:space="preserve"> </w:t>
      </w:r>
      <w:r w:rsidRPr="00701AB4">
        <w:rPr>
          <w:color w:val="000000"/>
          <w:shd w:val="clear" w:color="auto" w:fill="FFFFFF"/>
        </w:rPr>
        <w:t>όταν εξ αρχής έχει υποβληθεί μία προσφορά,</w:t>
      </w:r>
      <w:r w:rsidRPr="00000FC7">
        <w:rPr>
          <w:color w:val="000000"/>
          <w:shd w:val="clear" w:color="auto" w:fill="FFFFFF"/>
        </w:rPr>
        <w:t xml:space="preserve"> </w:t>
      </w:r>
      <w:r w:rsidRPr="00AC41D3">
        <w:rPr>
          <w:color w:val="000000"/>
          <w:shd w:val="clear" w:color="auto" w:fill="FFFFFF"/>
        </w:rPr>
        <w:t xml:space="preserve">τα </w:t>
      </w:r>
      <w:r w:rsidRPr="00701AB4">
        <w:rPr>
          <w:color w:val="000000"/>
          <w:shd w:val="clear" w:color="auto" w:fill="FFFFFF"/>
        </w:rPr>
        <w:t>αποτελέσματα όλων των σταδίων</w:t>
      </w:r>
      <w:r w:rsidRPr="00AC41D3">
        <w:rPr>
          <w:color w:val="000000"/>
          <w:shd w:val="clear" w:color="auto" w:fill="FFFFFF"/>
        </w:rPr>
        <w:t xml:space="preserve"> της διαδικασ</w:t>
      </w:r>
      <w:r w:rsidRPr="00BD65F6">
        <w:rPr>
          <w:color w:val="000000"/>
          <w:shd w:val="clear" w:color="auto" w:fill="FFFFFF"/>
        </w:rPr>
        <w:t>ίας ανάθεσης</w:t>
      </w:r>
      <w:r w:rsidRPr="00701AB4">
        <w:rPr>
          <w:color w:val="000000"/>
          <w:shd w:val="clear" w:color="auto" w:fill="FFFFFF"/>
        </w:rPr>
        <w:t>, ήτοι Δικαιολογητικών Συμμετοχής, Τεχνικής Προσφοράς και Οικονομικής Προσφοράς</w:t>
      </w:r>
      <w:r w:rsidRPr="00BD65F6">
        <w:rPr>
          <w:color w:val="000000"/>
          <w:shd w:val="clear" w:color="auto" w:fill="FFFFFF"/>
        </w:rPr>
        <w:t>,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της ΑΕΠΠ σύμφωνα με όσα προβλέπονται στην παράγραφο 3.4 της παρούσας</w:t>
      </w:r>
      <w:r w:rsidRPr="00701AB4">
        <w:rPr>
          <w:rStyle w:val="af1"/>
          <w:rFonts w:ascii="Calibri" w:hAnsi="Calibri" w:cs="Calibri"/>
          <w:color w:val="000000"/>
          <w:szCs w:val="24"/>
          <w:shd w:val="clear" w:color="auto" w:fill="FFFFFF"/>
        </w:rPr>
        <w:footnoteReference w:id="14"/>
      </w:r>
      <w:r w:rsidRPr="00701AB4">
        <w:rPr>
          <w:rFonts w:ascii="Calibri" w:hAnsi="Calibri" w:cs="Calibri"/>
          <w:color w:val="000000"/>
          <w:szCs w:val="24"/>
          <w:shd w:val="clear" w:color="auto" w:fill="FFFFFF"/>
        </w:rPr>
        <w:t>.</w:t>
      </w:r>
    </w:p>
    <w:p w14:paraId="64A17E2F"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27" w:name="_Toc75073447"/>
      <w:bookmarkStart w:id="228" w:name="_Toc75073448"/>
      <w:bookmarkStart w:id="229" w:name="_Toc75073449"/>
      <w:bookmarkStart w:id="230" w:name="_Toc75073450"/>
      <w:bookmarkStart w:id="231" w:name="_Toc75073451"/>
      <w:bookmarkStart w:id="232" w:name="_Toc75073452"/>
      <w:bookmarkStart w:id="233" w:name="_Toc75073453"/>
      <w:bookmarkStart w:id="234" w:name="_Toc75073454"/>
      <w:bookmarkStart w:id="235" w:name="_Toc75073455"/>
      <w:bookmarkStart w:id="236" w:name="_Toc75073456"/>
      <w:bookmarkStart w:id="237" w:name="__RefHeading___Toc491950129"/>
      <w:bookmarkStart w:id="238" w:name="_Toc75073457"/>
      <w:bookmarkEnd w:id="227"/>
      <w:bookmarkEnd w:id="228"/>
      <w:bookmarkEnd w:id="229"/>
      <w:bookmarkEnd w:id="230"/>
      <w:bookmarkEnd w:id="231"/>
      <w:bookmarkEnd w:id="232"/>
      <w:bookmarkEnd w:id="233"/>
      <w:bookmarkEnd w:id="234"/>
      <w:bookmarkEnd w:id="235"/>
      <w:bookmarkEnd w:id="236"/>
      <w:bookmarkEnd w:id="237"/>
      <w:bookmarkEnd w:id="238"/>
      <w:r w:rsidRPr="00897475">
        <w:tab/>
      </w:r>
      <w:bookmarkStart w:id="239" w:name="_Ref496542592"/>
      <w:bookmarkStart w:id="240" w:name="_Toc496694196"/>
      <w:bookmarkStart w:id="241" w:name="_Toc31307675"/>
      <w:bookmarkStart w:id="242" w:name="_Toc75073458"/>
      <w:r w:rsidRPr="00897475">
        <w:t xml:space="preserve">Πρόσκληση υποβολής δικαιολογητικών προσωρινού αναδόχου - Δικαιολογητικά </w:t>
      </w:r>
      <w:bookmarkEnd w:id="239"/>
      <w:bookmarkEnd w:id="240"/>
      <w:r w:rsidRPr="00897475">
        <w:t>προσωρινού αναδόχου</w:t>
      </w:r>
      <w:bookmarkEnd w:id="241"/>
      <w:bookmarkEnd w:id="242"/>
      <w:r w:rsidRPr="00897475">
        <w:t xml:space="preserve"> </w:t>
      </w:r>
    </w:p>
    <w:p w14:paraId="2272C9F0" w14:textId="77777777" w:rsidR="00132854" w:rsidRDefault="00132854" w:rsidP="0086087F"/>
    <w:p w14:paraId="28B9AF24" w14:textId="77777777" w:rsidR="00132854" w:rsidRDefault="00132854" w:rsidP="00132854">
      <w:r w:rsidRPr="00EE0640">
        <w:t>Μετά την αξιολόγηση των προσφορών, η</w:t>
      </w:r>
      <w:r w:rsidRPr="00B07A1A">
        <w:t xml:space="preserve"> αναθέτουσα αρχή </w:t>
      </w:r>
      <w:r w:rsidRPr="00CE73AA">
        <w:rPr>
          <w:lang w:eastAsia="ar-SA"/>
        </w:rPr>
        <w:t>αποστέλλει σχετική ηλεκτρονική  πρόσκληση</w:t>
      </w:r>
      <w:r w:rsidRPr="00B07A1A">
        <w:t xml:space="preserve"> </w:t>
      </w:r>
      <w:r>
        <w:t>σ</w:t>
      </w:r>
      <w:r w:rsidRPr="00B07A1A">
        <w:t xml:space="preserve">τον </w:t>
      </w:r>
      <w:r w:rsidRPr="00782EAD">
        <w:t xml:space="preserve">προσφέροντα, στον οποίο πρόκειται να γίνει η κατακύρωση («προσωρινό ανάδοχο»), </w:t>
      </w:r>
      <w:r w:rsidRPr="00CE73AA">
        <w:rPr>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680BF55" w14:textId="77777777" w:rsidR="00132854" w:rsidRPr="00CE73AA" w:rsidRDefault="00132854" w:rsidP="00132854">
      <w:pPr>
        <w:rPr>
          <w:color w:val="000000"/>
          <w:lang w:eastAsia="ar-SA"/>
        </w:rPr>
      </w:pPr>
      <w:r w:rsidRPr="00CE73AA">
        <w:rPr>
          <w:color w:val="000000"/>
          <w:lang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4439161E" w14:textId="77777777" w:rsidR="00132854" w:rsidRPr="00CE73AA" w:rsidRDefault="00132854" w:rsidP="00132854">
      <w:pPr>
        <w:rPr>
          <w:strike/>
          <w:lang w:eastAsia="ar-SA"/>
        </w:rPr>
      </w:pPr>
      <w:r w:rsidRPr="00911940">
        <w:rPr>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eastAsia="ar-SA"/>
        </w:rPr>
        <w:t>, σύμφωνα με τα προβλεπόμενα στις διατάξεις της ως άνω παραγράφου 2.4.2.5</w:t>
      </w:r>
      <w:r w:rsidRPr="00911940">
        <w:rPr>
          <w:lang w:eastAsia="ar-SA"/>
        </w:rPr>
        <w:t>.</w:t>
      </w:r>
      <w:r w:rsidRPr="00CE73AA">
        <w:rPr>
          <w:lang w:eastAsia="ar-SA"/>
        </w:rPr>
        <w:t xml:space="preserve"> </w:t>
      </w:r>
    </w:p>
    <w:p w14:paraId="5D1248A6" w14:textId="77777777" w:rsidR="00132854" w:rsidRPr="00CE73AA" w:rsidRDefault="00132854" w:rsidP="00132854">
      <w:pPr>
        <w:rPr>
          <w:lang w:eastAsia="ar-SA"/>
        </w:rPr>
      </w:pPr>
      <w:r w:rsidRPr="00CE73AA">
        <w:rPr>
          <w:lang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eastAsia="ar-SA"/>
        </w:rPr>
        <w:t>,</w:t>
      </w:r>
      <w:r w:rsidRPr="00CE73AA">
        <w:rPr>
          <w:lang w:eastAsia="ar-SA"/>
        </w:rPr>
        <w:t xml:space="preserve"> με την έννοια του άρθρου 102 του ν. 4412/2016, εντός δέκα (10) ημερών από την κοινοποίηση της σχετικής πρόσκλησης σε αυτόν.</w:t>
      </w:r>
    </w:p>
    <w:p w14:paraId="2179FAA6" w14:textId="77777777" w:rsidR="00132854" w:rsidRPr="00CE73AA" w:rsidRDefault="00132854" w:rsidP="00132854">
      <w:pPr>
        <w:rPr>
          <w:lang w:eastAsia="ar-SA"/>
        </w:rPr>
      </w:pPr>
      <w:r w:rsidRPr="00CE73AA">
        <w:rPr>
          <w:lang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Pr="00CE73AA">
        <w:rPr>
          <w:lang w:eastAsia="ar-SA"/>
        </w:rPr>
        <w:lastRenderedPageBreak/>
        <w:t>αυτών, για όσο χρόνο απαιτηθεί για τη χορήγησή τους από τις αρμόδιες δημόσιες αρχές</w:t>
      </w:r>
      <w:r w:rsidRPr="00911940">
        <w:rPr>
          <w:lang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5F916CD2" w14:textId="77777777" w:rsidR="00132854" w:rsidRPr="00CE73AA" w:rsidRDefault="00132854" w:rsidP="00132854">
      <w:pPr>
        <w:rPr>
          <w:lang w:eastAsia="ar-SA"/>
        </w:rPr>
      </w:pPr>
      <w:r w:rsidRPr="00CE73AA">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908AF2B" w14:textId="77777777" w:rsidR="00132854" w:rsidRPr="00CE73AA" w:rsidRDefault="00132854" w:rsidP="00132854">
      <w:pPr>
        <w:rPr>
          <w:lang w:eastAsia="ar-SA"/>
        </w:rPr>
      </w:pPr>
      <w:r w:rsidRPr="00CE73AA">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D3500A1" w14:textId="77777777" w:rsidR="00132854" w:rsidRPr="00CE73AA" w:rsidRDefault="00132854" w:rsidP="00132854">
      <w:pPr>
        <w:rPr>
          <w:lang w:eastAsia="ar-SA"/>
        </w:rPr>
      </w:pPr>
      <w:r w:rsidRPr="00CE73AA">
        <w:rPr>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4565EB91" w14:textId="77777777" w:rsidR="00132854" w:rsidRPr="00CE73AA" w:rsidRDefault="00132854" w:rsidP="00132854">
      <w:pPr>
        <w:rPr>
          <w:lang w:eastAsia="ar-SA"/>
        </w:rPr>
      </w:pPr>
      <w:r w:rsidRPr="00CE73AA">
        <w:rPr>
          <w:lang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20AF3A9" w14:textId="77777777" w:rsidR="00132854" w:rsidRPr="00CE73AA" w:rsidRDefault="00132854" w:rsidP="00132854">
      <w:pPr>
        <w:rPr>
          <w:lang w:eastAsia="ar-SA"/>
        </w:rPr>
      </w:pPr>
      <w:r w:rsidRPr="00CE73AA">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eastAsia="el-GR"/>
        </w:rPr>
        <w:t xml:space="preserve"> </w:t>
      </w:r>
      <w:r w:rsidRPr="00CE73AA">
        <w:rPr>
          <w:lang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932A05E" w14:textId="77777777" w:rsidR="00132854" w:rsidRPr="00CE73AA" w:rsidRDefault="00132854" w:rsidP="00132854">
      <w:pPr>
        <w:rPr>
          <w:lang w:eastAsia="ar-SA"/>
        </w:rPr>
      </w:pPr>
      <w:r w:rsidRPr="00CE73AA">
        <w:rPr>
          <w:lang w:eastAsia="ar-SA"/>
        </w:rPr>
        <w:t xml:space="preserve">Αν κανένας από τους προσφέροντες δεν υποβάλλει αληθή ή ακριβή δήλωση </w:t>
      </w:r>
      <w:r w:rsidRPr="00CE73AA">
        <w:rPr>
          <w:b/>
          <w:lang w:eastAsia="ar-SA"/>
        </w:rPr>
        <w:t>ή</w:t>
      </w:r>
      <w:r w:rsidRPr="00CE73AA">
        <w:rPr>
          <w:lang w:eastAsia="ar-SA"/>
        </w:rPr>
        <w:t xml:space="preserve"> δεν προσκομίσει ένα ή περισσότερα από τα απαιτούμενα έγγραφα και δικαιολογητικά </w:t>
      </w:r>
      <w:r w:rsidRPr="00CE73AA">
        <w:rPr>
          <w:b/>
          <w:lang w:eastAsia="ar-SA"/>
        </w:rPr>
        <w:t>ή</w:t>
      </w:r>
      <w:r w:rsidRPr="00CE73AA">
        <w:rPr>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63F074C" w14:textId="77777777" w:rsidR="00132854" w:rsidRDefault="00132854" w:rsidP="00132854">
      <w:pPr>
        <w:rPr>
          <w:lang w:eastAsia="ar-SA"/>
        </w:rPr>
      </w:pPr>
      <w:r w:rsidRPr="00CE73AA">
        <w:rPr>
          <w:lang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eastAsia="ar-SA"/>
        </w:rPr>
        <w:t xml:space="preserve"> </w:t>
      </w:r>
      <w:r w:rsidRPr="00C74870">
        <w:rPr>
          <w:lang w:eastAsia="ar-SA"/>
        </w:rPr>
        <w:t xml:space="preserve">(παράγραφος 3.1.2.1.) </w:t>
      </w:r>
      <w:r w:rsidRPr="00CE73AA">
        <w:rPr>
          <w:lang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0B07BD96" w14:textId="77777777" w:rsidR="00132854" w:rsidRPr="00CE73AA" w:rsidRDefault="00132854" w:rsidP="00132854">
      <w:pPr>
        <w:rPr>
          <w:lang w:eastAsia="ar-SA"/>
        </w:rPr>
      </w:pPr>
      <w:r w:rsidRPr="00911940">
        <w:rPr>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eastAsia="ar-SA"/>
        </w:rPr>
        <w:t>παρούσα</w:t>
      </w:r>
      <w:r w:rsidRPr="00911940">
        <w:rPr>
          <w:lang w:eastAsia="ar-SA"/>
        </w:rPr>
        <w:t xml:space="preserve"> σε ποσοστό και ως εξής:   </w:t>
      </w:r>
      <w:r>
        <w:rPr>
          <w:lang w:eastAsia="ar-SA"/>
        </w:rPr>
        <w:t xml:space="preserve">εκατόν </w:t>
      </w:r>
      <w:r>
        <w:rPr>
          <w:lang w:eastAsia="ar-SA"/>
        </w:rPr>
        <w:lastRenderedPageBreak/>
        <w:t xml:space="preserve">είκοσι </w:t>
      </w:r>
      <w:r w:rsidRPr="00911940">
        <w:rPr>
          <w:lang w:eastAsia="ar-SA"/>
        </w:rPr>
        <w:t>τοις εκατό (</w:t>
      </w:r>
      <w:r>
        <w:rPr>
          <w:lang w:eastAsia="ar-SA"/>
        </w:rPr>
        <w:t>120</w:t>
      </w:r>
      <w:r w:rsidRPr="00911940">
        <w:rPr>
          <w:lang w:eastAsia="ar-SA"/>
        </w:rPr>
        <w:t>%)</w:t>
      </w:r>
      <w:r w:rsidRPr="00911940">
        <w:rPr>
          <w:vertAlign w:val="superscript"/>
          <w:lang w:eastAsia="ar-SA"/>
        </w:rPr>
        <w:footnoteReference w:id="15"/>
      </w:r>
      <w:r w:rsidRPr="00911940">
        <w:rPr>
          <w:lang w:eastAsia="ar-SA"/>
        </w:rPr>
        <w:t xml:space="preserve"> στην περίπτωση της μεγαλύτερης ποσότητας και </w:t>
      </w:r>
      <w:r>
        <w:rPr>
          <w:lang w:eastAsia="ar-SA"/>
        </w:rPr>
        <w:t xml:space="preserve">ογδόντα </w:t>
      </w:r>
      <w:r w:rsidRPr="00911940">
        <w:rPr>
          <w:lang w:eastAsia="ar-SA"/>
        </w:rPr>
        <w:t>τοις εκατό (</w:t>
      </w:r>
      <w:r>
        <w:rPr>
          <w:lang w:eastAsia="ar-SA"/>
        </w:rPr>
        <w:t>80</w:t>
      </w:r>
      <w:r w:rsidRPr="00911940">
        <w:rPr>
          <w:lang w:eastAsia="ar-SA"/>
        </w:rPr>
        <w:t>%)</w:t>
      </w:r>
      <w:r w:rsidRPr="00911940">
        <w:rPr>
          <w:vertAlign w:val="superscript"/>
          <w:lang w:eastAsia="ar-SA"/>
        </w:rPr>
        <w:footnoteReference w:id="16"/>
      </w:r>
      <w:r w:rsidRPr="00911940">
        <w:rPr>
          <w:lang w:eastAsia="ar-SA"/>
        </w:rPr>
        <w:t xml:space="preserve"> στην περίπτωση μικρότερης ποσότητας.</w:t>
      </w:r>
    </w:p>
    <w:p w14:paraId="4300E834" w14:textId="77777777" w:rsidR="00132854" w:rsidRPr="00DC4540" w:rsidRDefault="00132854" w:rsidP="00132854">
      <w:r w:rsidRPr="00B07A1A">
        <w:t>Τα αποτελέσματα του ελέγχου των παραπάνω δικαιολογητικών και της εισήγησης της Επιτροπής επικυρώνονται με την απόφαση κα</w:t>
      </w:r>
      <w:r w:rsidRPr="00DC4540">
        <w:t>τακύρωσης.</w:t>
      </w:r>
    </w:p>
    <w:p w14:paraId="14D8DC06" w14:textId="77777777" w:rsidR="00132854" w:rsidRDefault="00132854" w:rsidP="0086087F"/>
    <w:p w14:paraId="5E7D9072"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43" w:name="_Toc75073459"/>
      <w:bookmarkStart w:id="244" w:name="_Toc75073460"/>
      <w:bookmarkStart w:id="245" w:name="_Toc75073461"/>
      <w:bookmarkStart w:id="246" w:name="_Toc75073462"/>
      <w:bookmarkStart w:id="247" w:name="_Toc75073463"/>
      <w:bookmarkStart w:id="248" w:name="_Toc75073464"/>
      <w:bookmarkStart w:id="249" w:name="_Toc75073465"/>
      <w:bookmarkStart w:id="250" w:name="_Toc75073466"/>
      <w:bookmarkStart w:id="251" w:name="_Toc75073467"/>
      <w:bookmarkStart w:id="252" w:name="_Toc75073468"/>
      <w:bookmarkStart w:id="253" w:name="_Toc75073469"/>
      <w:bookmarkStart w:id="254" w:name="_Toc75073470"/>
      <w:bookmarkStart w:id="255" w:name="_Toc75073471"/>
      <w:bookmarkStart w:id="256" w:name="_Toc75073472"/>
      <w:bookmarkStart w:id="257" w:name="_Toc75073473"/>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897475">
        <w:tab/>
      </w:r>
      <w:bookmarkStart w:id="258" w:name="_Toc496694197"/>
      <w:bookmarkStart w:id="259" w:name="_Toc31307676"/>
      <w:bookmarkStart w:id="260" w:name="_Toc75073474"/>
      <w:r w:rsidRPr="00897475">
        <w:t>Κατακύρωση - σύναψη σύμβασης</w:t>
      </w:r>
      <w:bookmarkEnd w:id="258"/>
      <w:bookmarkEnd w:id="259"/>
      <w:bookmarkEnd w:id="260"/>
      <w:r w:rsidRPr="00897475">
        <w:t xml:space="preserve"> </w:t>
      </w:r>
    </w:p>
    <w:p w14:paraId="121B3D15" w14:textId="77777777" w:rsidR="008A50A5" w:rsidRDefault="008A50A5" w:rsidP="0086087F"/>
    <w:p w14:paraId="3A031609" w14:textId="77777777" w:rsidR="008A50A5" w:rsidRPr="00CE73AA" w:rsidRDefault="008A50A5" w:rsidP="008A50A5">
      <w:pPr>
        <w:rPr>
          <w:lang w:eastAsia="ar-SA"/>
        </w:rPr>
      </w:pPr>
      <w:r w:rsidRPr="00CE73AA">
        <w:rPr>
          <w:lang w:eastAsia="ar-SA"/>
        </w:rPr>
        <w:t xml:space="preserve">Τα αποτελέσματα του ελέγχου των παραπάνω δικαιολογητικών </w:t>
      </w:r>
      <w:r w:rsidRPr="00EB0F65">
        <w:rPr>
          <w:lang w:eastAsia="ar-SA"/>
        </w:rPr>
        <w:t xml:space="preserve">κατακύρωσης </w:t>
      </w:r>
      <w:r w:rsidRPr="00CE73AA">
        <w:rPr>
          <w:lang w:eastAsia="ar-SA"/>
        </w:rPr>
        <w:t xml:space="preserve">και της εισήγησης της Επιτροπής </w:t>
      </w:r>
      <w:r>
        <w:rPr>
          <w:lang w:eastAsia="ar-SA"/>
        </w:rPr>
        <w:t xml:space="preserve">Διαγωνισμού </w:t>
      </w:r>
      <w:r w:rsidRPr="00CE73AA">
        <w:rPr>
          <w:lang w:eastAsia="ar-SA"/>
        </w:rPr>
        <w:t>επικυρώνονται με την απόφαση κατακύρωσης, στην οποία ενσωματώνεται η απόφαση έγκρισης του πρακτικού κατάταξης των προσφερόντων</w:t>
      </w:r>
      <w:r>
        <w:rPr>
          <w:lang w:eastAsia="ar-SA"/>
        </w:rPr>
        <w:t xml:space="preserve"> και ανάδειξης προσωρινού αναδόχου</w:t>
      </w:r>
      <w:r w:rsidRPr="00CE73AA">
        <w:rPr>
          <w:lang w:eastAsia="ar-SA"/>
        </w:rPr>
        <w:t>, σε συνέχεια της αξιολόγησης των οικονομικών προσφορών τους.</w:t>
      </w:r>
    </w:p>
    <w:p w14:paraId="23713515" w14:textId="77777777" w:rsidR="008A50A5" w:rsidRDefault="008A50A5" w:rsidP="008A50A5">
      <w:pPr>
        <w:rPr>
          <w:lang w:eastAsia="ar-SA"/>
        </w:rPr>
      </w:pPr>
      <w:r w:rsidRPr="00CE73AA">
        <w:rPr>
          <w:lang w:eastAsia="ar-SA"/>
        </w:rPr>
        <w:t>Η αναθέτουσα αρχή κοινοποιεί</w:t>
      </w:r>
      <w:r>
        <w:rPr>
          <w:lang w:eastAsia="ar-SA"/>
        </w:rPr>
        <w:t>,</w:t>
      </w:r>
      <w:r w:rsidRPr="00CE73AA">
        <w:rPr>
          <w:lang w:eastAsia="ar-SA"/>
        </w:rPr>
        <w:t xml:space="preserve"> μέσω της λειτουργικότητας της «Επικοινωνίας»</w:t>
      </w:r>
      <w:r>
        <w:rPr>
          <w:lang w:eastAsia="ar-SA"/>
        </w:rPr>
        <w:t xml:space="preserve">, </w:t>
      </w:r>
      <w:r w:rsidRPr="00CE73AA">
        <w:rPr>
          <w:lang w:eastAsia="ar-SA"/>
        </w:rPr>
        <w:t>σε όλους τους οικονομικούς φορείς που έλαβαν μέρος στη διαδικασία ανάθεσης, εκτός από όσους αποκλείστηκαν οριστικά</w:t>
      </w:r>
      <w:r>
        <w:rPr>
          <w:lang w:eastAsia="ar-SA"/>
        </w:rPr>
        <w:t xml:space="preserve">, ιδίως </w:t>
      </w:r>
      <w:r w:rsidRPr="00CE73AA">
        <w:rPr>
          <w:lang w:eastAsia="ar-SA"/>
        </w:rPr>
        <w:t>δυνάμει της παρ. 1 του άρθρου 72 του ν. 4412/2016</w:t>
      </w:r>
      <w:r>
        <w:rPr>
          <w:lang w:eastAsia="ar-SA"/>
        </w:rPr>
        <w:t xml:space="preserve">, </w:t>
      </w:r>
      <w:r w:rsidRPr="00CE73AA">
        <w:rPr>
          <w:lang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eastAsia="ar-SA"/>
        </w:rPr>
        <w:t>κατάταξης των προσφερόντων και ανάδειξης προσωρινού αναδόχου</w:t>
      </w:r>
      <w:r w:rsidRPr="00CE73AA">
        <w:rPr>
          <w:lang w:eastAsia="ar-SA"/>
        </w:rPr>
        <w:t>, και</w:t>
      </w:r>
      <w:r>
        <w:rPr>
          <w:lang w:eastAsia="ar-SA"/>
        </w:rPr>
        <w:t>,</w:t>
      </w:r>
      <w:r w:rsidRPr="00CE73AA">
        <w:rPr>
          <w:lang w:eastAsia="ar-SA"/>
        </w:rPr>
        <w:t xml:space="preserve"> επιπλέον</w:t>
      </w:r>
      <w:r>
        <w:rPr>
          <w:lang w:eastAsia="ar-SA"/>
        </w:rPr>
        <w:t>,</w:t>
      </w:r>
      <w:r w:rsidRPr="00CE73AA">
        <w:rPr>
          <w:lang w:eastAsia="ar-SA"/>
        </w:rPr>
        <w:t xml:space="preserve"> αναρτά τα δικαιολογητικά του προσωρινού αναδόχου στα «Συνημμένα Ηλεκτρονικού Διαγωνισμού». </w:t>
      </w:r>
    </w:p>
    <w:p w14:paraId="490E29FD" w14:textId="77777777" w:rsidR="008A50A5" w:rsidRPr="00CE73AA" w:rsidRDefault="008A50A5" w:rsidP="008A50A5">
      <w:pPr>
        <w:rPr>
          <w:lang w:eastAsia="ar-SA"/>
        </w:rPr>
      </w:pPr>
      <w:r w:rsidRPr="00CE73AA">
        <w:rPr>
          <w:lang w:eastAsia="ar-SA"/>
        </w:rPr>
        <w:t>Μετά την έκδοση και κοινοπ</w:t>
      </w:r>
      <w:r>
        <w:rPr>
          <w:lang w:eastAsia="ar-SA"/>
        </w:rPr>
        <w:t xml:space="preserve">οίηση της απόφασης κατακύρωσης </w:t>
      </w:r>
      <w:r w:rsidRPr="00CE73AA">
        <w:rPr>
          <w:lang w:eastAsia="ar-SA"/>
        </w:rPr>
        <w:t xml:space="preserve">οι προσφέροντες λαμβάνουν γνώση </w:t>
      </w:r>
      <w:r w:rsidRPr="00BE6FAB">
        <w:rPr>
          <w:lang w:eastAsia="ar-SA"/>
        </w:rPr>
        <w:t>των οικονομικών προσφορών</w:t>
      </w:r>
      <w:r>
        <w:rPr>
          <w:lang w:eastAsia="ar-SA"/>
        </w:rPr>
        <w:t xml:space="preserve"> </w:t>
      </w:r>
      <w:r w:rsidRPr="00BE6FAB">
        <w:rPr>
          <w:lang w:eastAsia="ar-SA"/>
        </w:rPr>
        <w:t>που αποσφραγίστηκαν, της κατάταξης των προσφορών</w:t>
      </w:r>
      <w:r>
        <w:rPr>
          <w:lang w:eastAsia="ar-SA"/>
        </w:rPr>
        <w:t xml:space="preserve"> </w:t>
      </w:r>
      <w:r w:rsidRPr="00BE6FAB">
        <w:rPr>
          <w:lang w:eastAsia="ar-SA"/>
        </w:rPr>
        <w:t>και των υποβληθέντων δικαιολογητικών κατακύρωσης</w:t>
      </w:r>
      <w:r>
        <w:rPr>
          <w:lang w:eastAsia="ar-SA"/>
        </w:rPr>
        <w:t>,</w:t>
      </w:r>
      <w:r w:rsidRPr="00BF1C2B">
        <w:t xml:space="preserve"> </w:t>
      </w:r>
      <w:r>
        <w:t>με ενέργειες της αναθέτουσας αρχής</w:t>
      </w:r>
      <w:r w:rsidRPr="00BE6FAB">
        <w:rPr>
          <w:lang w:eastAsia="ar-SA"/>
        </w:rPr>
        <w:t>.</w:t>
      </w:r>
      <w:r>
        <w:rPr>
          <w:lang w:eastAsia="ar-SA"/>
        </w:rPr>
        <w:t xml:space="preserve"> </w:t>
      </w:r>
      <w:r w:rsidRPr="00CE73AA">
        <w:rPr>
          <w:lang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3F6DB410" w14:textId="77777777" w:rsidR="008A50A5" w:rsidRPr="00CE73AA" w:rsidRDefault="008A50A5" w:rsidP="008A50A5">
      <w:pPr>
        <w:rPr>
          <w:lang w:eastAsia="ar-SA"/>
        </w:rPr>
      </w:pPr>
      <w:r w:rsidRPr="00CE73AA">
        <w:rPr>
          <w:lang w:eastAsia="ar-SA"/>
        </w:rPr>
        <w:t>Η απόφαση κατακύρωσης καθίσταται οριστική, εφόσον συντρέξουν οι ακόλουθες προϋποθέσεις σωρευτικά:</w:t>
      </w:r>
    </w:p>
    <w:p w14:paraId="6EA1ABE4" w14:textId="77777777"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lang w:eastAsia="ar-SA"/>
        </w:rPr>
      </w:pPr>
      <w:r w:rsidRPr="00CE73AA">
        <w:rPr>
          <w:lang w:eastAsia="ar-SA"/>
        </w:rPr>
        <w:t xml:space="preserve">α) κοινοποιηθεί η απόφαση κατακύρωσης σε όλους τους οικονομικούς φορείς που δεν έχουν αποκλειστεί οριστικά, </w:t>
      </w:r>
    </w:p>
    <w:p w14:paraId="4B4C411D" w14:textId="77777777"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5" w:anchor="art372_4" w:history="1">
        <w:r w:rsidRPr="00C11E79">
          <w:rPr>
            <w:lang w:eastAsia="ar-SA"/>
          </w:rPr>
          <w:t>παρ.</w:t>
        </w:r>
      </w:hyperlink>
      <w:hyperlink r:id="rId26" w:anchor="art372_4" w:history="1"/>
      <w:hyperlink r:id="rId27" w:anchor="art372_4" w:history="1">
        <w:r w:rsidRPr="00C11E79">
          <w:rPr>
            <w:lang w:eastAsia="ar-SA"/>
          </w:rPr>
          <w:t xml:space="preserve"> 4 του άρθρου 372</w:t>
        </w:r>
      </w:hyperlink>
      <w:r w:rsidRPr="00CE73AA">
        <w:rPr>
          <w:lang w:eastAsia="ar-SA"/>
        </w:rPr>
        <w:t xml:space="preserve"> του ν. 4412/2016,</w:t>
      </w:r>
    </w:p>
    <w:p w14:paraId="476AD5F8" w14:textId="77777777" w:rsidR="008A50A5"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eastAsia="ar-SA"/>
        </w:rPr>
        <w:t xml:space="preserve"> </w:t>
      </w:r>
      <w:r w:rsidRPr="00CE73AA">
        <w:rPr>
          <w:lang w:eastAsia="ar-SA"/>
        </w:rPr>
        <w:t>και </w:t>
      </w:r>
    </w:p>
    <w:p w14:paraId="689F5C2A" w14:textId="77777777"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eastAsia="ar-SA"/>
          </w:rPr>
          <w:t>άρθρο 79Α</w:t>
        </w:r>
      </w:hyperlink>
      <w:r w:rsidRPr="00CE73AA">
        <w:rPr>
          <w:lang w:eastAsia="ar-SA"/>
        </w:rPr>
        <w:t xml:space="preserve"> του ν. 4412/2016, στην οποία δηλώνεται ότι, δεν έχουν επέλθει στο πρόσωπό του οψιγενείς μεταβολές κατά την έννοια του </w:t>
      </w:r>
      <w:hyperlink r:id="rId29" w:anchor="art104" w:history="1">
        <w:r w:rsidRPr="00CE73AA">
          <w:rPr>
            <w:lang w:eastAsia="ar-SA"/>
          </w:rPr>
          <w:t>άρθρου 104</w:t>
        </w:r>
      </w:hyperlink>
      <w:r w:rsidRPr="00CE73AA">
        <w:rPr>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eastAsia="ar-SA"/>
        </w:rPr>
        <w:t xml:space="preserve">Η υπεύθυνη δήλωση </w:t>
      </w:r>
      <w:r w:rsidRPr="00911940">
        <w:rPr>
          <w:lang w:eastAsia="ar-SA"/>
        </w:rPr>
        <w:lastRenderedPageBreak/>
        <w:t>ελέγχεται από την αναθέτουσα αρχή και μνημονεύεται στο συμφωνητικό.</w:t>
      </w:r>
      <w:r w:rsidRPr="00CF3BE7">
        <w:rPr>
          <w:lang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449FA5A1" w14:textId="77777777"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p>
    <w:p w14:paraId="3BA1DA52" w14:textId="77777777" w:rsidR="008A50A5" w:rsidRPr="00CE73AA" w:rsidRDefault="008A50A5" w:rsidP="008A50A5">
      <w:pPr>
        <w:rPr>
          <w:lang w:eastAsia="ar-SA"/>
        </w:rPr>
      </w:pPr>
      <w:r w:rsidRPr="00CE73AA">
        <w:rPr>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eastAsia="ar-SA"/>
        </w:rPr>
        <w:t xml:space="preserve"> </w:t>
      </w:r>
      <w:r w:rsidRPr="00CE73AA">
        <w:rPr>
          <w:lang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B41448B" w14:textId="77777777" w:rsidR="008A50A5" w:rsidRPr="00F70008" w:rsidRDefault="008A50A5" w:rsidP="008A50A5">
      <w:pPr>
        <w:rPr>
          <w:lang w:eastAsia="ar-SA"/>
        </w:rPr>
      </w:pPr>
      <w:r w:rsidRPr="00CE73AA">
        <w:rPr>
          <w:lang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eastAsia="ar-SA"/>
        </w:rPr>
        <w:footnoteReference w:id="17"/>
      </w:r>
    </w:p>
    <w:p w14:paraId="21EF70A6" w14:textId="77777777" w:rsidR="008A50A5" w:rsidRPr="00CE73AA" w:rsidRDefault="008A50A5" w:rsidP="008A50A5">
      <w:pPr>
        <w:rPr>
          <w:lang w:eastAsia="ar-SA"/>
        </w:rPr>
      </w:pPr>
      <w:r w:rsidRPr="00F70008">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9C15636"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rsidDel="00E536F5">
        <w:t xml:space="preserve"> </w:t>
      </w:r>
      <w:bookmarkStart w:id="261" w:name="_Ref496542648"/>
      <w:bookmarkStart w:id="262" w:name="_Ref496542669"/>
      <w:bookmarkStart w:id="263" w:name="_Toc496694198"/>
      <w:bookmarkStart w:id="264" w:name="_Toc31307677"/>
      <w:bookmarkStart w:id="265" w:name="_Toc75073475"/>
      <w:r w:rsidRPr="00897475">
        <w:t>Προδικαστικές Προσφυγές - Προσωρινή Δικαστική Προστασία</w:t>
      </w:r>
      <w:bookmarkEnd w:id="261"/>
      <w:bookmarkEnd w:id="262"/>
      <w:bookmarkEnd w:id="263"/>
      <w:bookmarkEnd w:id="264"/>
      <w:bookmarkEnd w:id="265"/>
      <w:r w:rsidRPr="00897475">
        <w:t xml:space="preserve"> </w:t>
      </w:r>
    </w:p>
    <w:p w14:paraId="09154185" w14:textId="77777777" w:rsidR="008A50A5" w:rsidRDefault="008A50A5" w:rsidP="0086087F"/>
    <w:p w14:paraId="0F7F2E03" w14:textId="77777777" w:rsidR="00EF78AA" w:rsidRPr="00020B6A" w:rsidRDefault="00EF78AA" w:rsidP="00EF78AA">
      <w:pPr>
        <w:rPr>
          <w:color w:val="000000"/>
        </w:rPr>
      </w:pPr>
      <w:r w:rsidRPr="00855483">
        <w:rPr>
          <w:b/>
          <w:color w:val="000000"/>
        </w:rPr>
        <w:t>Α.</w:t>
      </w:r>
      <w:r w:rsidRPr="00020B6A">
        <w:rPr>
          <w:color w:val="000000"/>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rPr>
        <w:t xml:space="preserve"> </w:t>
      </w:r>
      <w:r w:rsidRPr="00020B6A">
        <w:rPr>
          <w:color w:val="000000"/>
        </w:rPr>
        <w:t xml:space="preserve">επ. </w:t>
      </w:r>
      <w:r>
        <w:rPr>
          <w:color w:val="000000"/>
        </w:rPr>
        <w:t>ν</w:t>
      </w:r>
      <w:r w:rsidRPr="00020B6A">
        <w:rPr>
          <w:color w:val="000000"/>
        </w:rPr>
        <w:t>. 4412/2016 και 1</w:t>
      </w:r>
      <w:r>
        <w:rPr>
          <w:color w:val="000000"/>
        </w:rPr>
        <w:t xml:space="preserve"> </w:t>
      </w:r>
      <w:r w:rsidRPr="00020B6A">
        <w:rPr>
          <w:color w:val="000000"/>
        </w:rPr>
        <w:t xml:space="preserve">επ. </w:t>
      </w:r>
      <w:r>
        <w:rPr>
          <w:color w:val="000000"/>
        </w:rPr>
        <w:t>π</w:t>
      </w:r>
      <w:r w:rsidRPr="00020B6A">
        <w:rPr>
          <w:color w:val="000000"/>
        </w:rPr>
        <w:t>.</w:t>
      </w:r>
      <w:r>
        <w:rPr>
          <w:color w:val="000000"/>
        </w:rPr>
        <w:t>δ</w:t>
      </w:r>
      <w:r w:rsidRPr="00020B6A">
        <w:rPr>
          <w:color w:val="000000"/>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D14E064" w14:textId="77777777" w:rsidR="00EF78AA" w:rsidRPr="00020B6A" w:rsidRDefault="00EF78AA" w:rsidP="00EF78AA">
      <w:pPr>
        <w:rPr>
          <w:color w:val="000000"/>
        </w:rPr>
      </w:pPr>
      <w:r w:rsidRPr="00020B6A">
        <w:rPr>
          <w:color w:val="000000"/>
        </w:rPr>
        <w:t>Σε περίπτωση προσφυγής κατά πράξης της αναθέτουσας αρχής, η προθεσμία για την άσκηση της προδικαστικής προσφυγής είναι:</w:t>
      </w:r>
    </w:p>
    <w:p w14:paraId="44F111C1" w14:textId="77777777" w:rsidR="00EF78AA" w:rsidRPr="00020B6A" w:rsidRDefault="00EF78AA" w:rsidP="00EF78AA">
      <w:pPr>
        <w:rPr>
          <w:color w:val="000000"/>
        </w:rPr>
      </w:pPr>
      <w:r w:rsidRPr="00020B6A">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F42E025" w14:textId="77777777" w:rsidR="00EF78AA" w:rsidRPr="00020B6A" w:rsidRDefault="00EF78AA" w:rsidP="00EF78AA">
      <w:pPr>
        <w:rPr>
          <w:color w:val="000000"/>
        </w:rPr>
      </w:pPr>
      <w:r w:rsidRPr="00020B6A">
        <w:rPr>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9DCCC5" w14:textId="77777777" w:rsidR="00EF78AA" w:rsidRPr="00D12FA1" w:rsidRDefault="00EF78AA" w:rsidP="00EF78AA">
      <w:pPr>
        <w:rPr>
          <w:color w:val="000000"/>
        </w:rPr>
      </w:pPr>
      <w:r w:rsidRPr="00020B6A">
        <w:rPr>
          <w:color w:val="00000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rPr>
        <w:t xml:space="preserve">Ειδικά για την άσκηση προσφυγής κατά </w:t>
      </w:r>
      <w:r w:rsidRPr="009F79ED">
        <w:rPr>
          <w:color w:val="000000"/>
        </w:rPr>
        <w:lastRenderedPageBreak/>
        <w:t>προκήρυξης, η πλήρης γνώση αυτής τεκμαίρεται μετά την πάροδο δεκαπέντε (15) ημερών από τη δημοσίευση στο ΚΗΜΔΗΣ</w:t>
      </w:r>
      <w:r w:rsidRPr="00D12FA1">
        <w:rPr>
          <w:color w:val="000000"/>
        </w:rPr>
        <w:t>.</w:t>
      </w:r>
    </w:p>
    <w:p w14:paraId="07C59FF9" w14:textId="77777777" w:rsidR="00EF78AA" w:rsidRDefault="00EF78AA" w:rsidP="00EF78AA">
      <w:pPr>
        <w:rPr>
          <w:color w:val="000000"/>
        </w:rPr>
      </w:pPr>
      <w:r w:rsidRPr="00603221" w:rsidDel="00E536F5">
        <w:rPr>
          <w:color w:val="000000"/>
        </w:rPr>
        <w:t xml:space="preserve"> </w:t>
      </w:r>
      <w:r w:rsidRPr="00020B6A">
        <w:rPr>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f1"/>
          <w:color w:val="000000"/>
        </w:rPr>
        <w:footnoteReference w:id="18"/>
      </w:r>
      <w:r w:rsidRPr="00020B6A">
        <w:rPr>
          <w:color w:val="000000"/>
        </w:rPr>
        <w:t xml:space="preserve"> .</w:t>
      </w:r>
    </w:p>
    <w:p w14:paraId="4396D76B" w14:textId="77777777" w:rsidR="00EF78AA" w:rsidRPr="00020B6A" w:rsidRDefault="00EF78AA" w:rsidP="00EF78AA">
      <w:pPr>
        <w:rPr>
          <w:color w:val="000000"/>
        </w:rPr>
      </w:pPr>
      <w:r>
        <w:rPr>
          <w:color w:val="000000"/>
        </w:rPr>
        <w:t>Οι προθεσμίες ως προς την υποβολή των προδικαστικών προσφυγών και των παρεμβάσεων</w:t>
      </w:r>
      <w:r w:rsidRPr="0034590B">
        <w:rPr>
          <w:color w:val="000000"/>
        </w:rPr>
        <w:t xml:space="preserve"> αρχίζουν την επομένη της ημέρας της προαναφερθείσας κατά περίπτωση κοινοποίησης ή </w:t>
      </w:r>
      <w:r>
        <w:rPr>
          <w:color w:val="000000"/>
        </w:rPr>
        <w:t>γνώσης</w:t>
      </w:r>
      <w:r w:rsidRPr="0034590B">
        <w:rPr>
          <w:color w:val="000000"/>
        </w:rPr>
        <w:t xml:space="preserve"> </w:t>
      </w:r>
      <w:r>
        <w:rPr>
          <w:color w:val="000000"/>
        </w:rPr>
        <w:t xml:space="preserve">και </w:t>
      </w:r>
      <w:r w:rsidRPr="0034590B">
        <w:rPr>
          <w:color w:val="000000"/>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rPr>
        <w:t xml:space="preserve">ημέρα </w:t>
      </w:r>
      <w:r w:rsidRPr="0034590B">
        <w:rPr>
          <w:color w:val="000000"/>
        </w:rPr>
        <w:t>και ώρα 23:59:59</w:t>
      </w:r>
      <w:r>
        <w:rPr>
          <w:rStyle w:val="af1"/>
          <w:color w:val="000000"/>
        </w:rPr>
        <w:footnoteReference w:id="19"/>
      </w:r>
      <w:r>
        <w:rPr>
          <w:color w:val="000000"/>
        </w:rPr>
        <w:t>.</w:t>
      </w:r>
    </w:p>
    <w:p w14:paraId="0CD2F40C" w14:textId="77777777" w:rsidR="00EF78AA" w:rsidRPr="00353578" w:rsidRDefault="00EF78AA" w:rsidP="00EF78AA">
      <w:pPr>
        <w:rPr>
          <w:color w:val="000000"/>
        </w:rPr>
      </w:pPr>
      <w:r w:rsidRPr="00353578">
        <w:rPr>
          <w:color w:val="000000"/>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t xml:space="preserve"> </w:t>
      </w:r>
      <w:r w:rsidRPr="00D27292">
        <w:rPr>
          <w:color w:val="000000"/>
        </w:rPr>
        <w:t xml:space="preserve">σύμφωνα με </w:t>
      </w:r>
      <w:r>
        <w:rPr>
          <w:color w:val="000000"/>
        </w:rPr>
        <w:t>το άρθρο 18 της Κ.Υ.Α. Προμήθειες και Υπηρεσίες.</w:t>
      </w:r>
    </w:p>
    <w:p w14:paraId="13E9317A" w14:textId="77777777" w:rsidR="00EF78AA" w:rsidRPr="00020B6A" w:rsidRDefault="00EF78AA" w:rsidP="00EF78AA">
      <w:pPr>
        <w:rPr>
          <w:color w:val="000000"/>
        </w:rPr>
      </w:pPr>
      <w:r w:rsidRPr="00020B6A">
        <w:rPr>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741BC2E0" w14:textId="77777777" w:rsidR="00EF78AA" w:rsidRPr="00020B6A" w:rsidRDefault="00EF78AA" w:rsidP="00EF78AA">
      <w:pPr>
        <w:rPr>
          <w:color w:val="000000"/>
        </w:rPr>
      </w:pPr>
      <w:r w:rsidRPr="00020B6A">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rPr>
        <w:t>ν</w:t>
      </w:r>
      <w:r w:rsidRPr="00020B6A">
        <w:rPr>
          <w:color w:val="000000"/>
        </w:rPr>
        <w:t xml:space="preserve">. 4412/2016 και 20 </w:t>
      </w:r>
      <w:r>
        <w:rPr>
          <w:color w:val="000000"/>
        </w:rPr>
        <w:t>π</w:t>
      </w:r>
      <w:r w:rsidRPr="00020B6A">
        <w:rPr>
          <w:color w:val="000000"/>
        </w:rPr>
        <w:t>.</w:t>
      </w:r>
      <w:r>
        <w:rPr>
          <w:color w:val="000000"/>
        </w:rPr>
        <w:t>δ</w:t>
      </w:r>
      <w:r w:rsidRPr="00020B6A">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rPr>
        <w:t>ν</w:t>
      </w:r>
      <w:r w:rsidRPr="00020B6A">
        <w:rPr>
          <w:color w:val="000000"/>
        </w:rPr>
        <w:t xml:space="preserve">. 4412/2016 και 15 παρ. 1-4 </w:t>
      </w:r>
      <w:r>
        <w:rPr>
          <w:color w:val="000000"/>
        </w:rPr>
        <w:t>π</w:t>
      </w:r>
      <w:r w:rsidRPr="00020B6A">
        <w:rPr>
          <w:color w:val="000000"/>
        </w:rPr>
        <w:t>.</w:t>
      </w:r>
      <w:r>
        <w:rPr>
          <w:color w:val="000000"/>
        </w:rPr>
        <w:t>δ</w:t>
      </w:r>
      <w:r w:rsidRPr="00020B6A">
        <w:rPr>
          <w:color w:val="000000"/>
        </w:rPr>
        <w:t xml:space="preserve">. 39/2017. </w:t>
      </w:r>
    </w:p>
    <w:p w14:paraId="680FF5FF" w14:textId="77777777" w:rsidR="00EF78AA" w:rsidRPr="0052232F" w:rsidRDefault="00EF78AA" w:rsidP="00EF78AA">
      <w:pPr>
        <w:rPr>
          <w:color w:val="000000"/>
        </w:rPr>
      </w:pPr>
      <w:r w:rsidRPr="0052232F">
        <w:rPr>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75D23C2" w14:textId="77777777" w:rsidR="00EF78AA" w:rsidRDefault="00EF78AA" w:rsidP="00EF78AA">
      <w:pPr>
        <w:rPr>
          <w:color w:val="000000"/>
        </w:rPr>
      </w:pPr>
      <w:r w:rsidRPr="00020B6A">
        <w:rPr>
          <w:color w:val="000000"/>
        </w:rPr>
        <w:t>Μετά την, κατά τα ως άνω, ηλεκτρονική κατάθεση της προδικαστικής προσφυγής η αναθέτουσα αρχή</w:t>
      </w:r>
      <w:r>
        <w:rPr>
          <w:color w:val="000000"/>
        </w:rPr>
        <w:t>,</w:t>
      </w:r>
      <w:r w:rsidRPr="0034590B">
        <w:t xml:space="preserve"> </w:t>
      </w:r>
      <w:r w:rsidRPr="0034590B">
        <w:rPr>
          <w:color w:val="000000"/>
        </w:rPr>
        <w:t xml:space="preserve"> μέσω της λειτουργίας </w:t>
      </w:r>
      <w:r>
        <w:rPr>
          <w:color w:val="000000"/>
        </w:rPr>
        <w:t>«</w:t>
      </w:r>
      <w:r w:rsidRPr="0034590B">
        <w:rPr>
          <w:color w:val="000000"/>
        </w:rPr>
        <w:t xml:space="preserve">Επικοινωνία» </w:t>
      </w:r>
      <w:r>
        <w:rPr>
          <w:color w:val="000000"/>
        </w:rPr>
        <w:t xml:space="preserve"> </w:t>
      </w:r>
      <w:r w:rsidRPr="00020B6A">
        <w:rPr>
          <w:color w:val="000000"/>
        </w:rPr>
        <w:t xml:space="preserve">: </w:t>
      </w:r>
    </w:p>
    <w:p w14:paraId="5B31A76F" w14:textId="77777777" w:rsidR="00215E10" w:rsidRPr="00020B6A" w:rsidRDefault="00215E10" w:rsidP="00EF78AA">
      <w:pPr>
        <w:rPr>
          <w:color w:val="000000"/>
        </w:rPr>
      </w:pPr>
    </w:p>
    <w:p w14:paraId="1AF144FD" w14:textId="77777777" w:rsidR="00EF78AA" w:rsidRPr="00020B6A" w:rsidRDefault="00EF78AA" w:rsidP="00EF78AA">
      <w:pPr>
        <w:rPr>
          <w:color w:val="000000"/>
        </w:rPr>
      </w:pPr>
      <w:r w:rsidRPr="00020B6A">
        <w:rPr>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rPr>
        <w:t>π</w:t>
      </w:r>
      <w:r w:rsidRPr="00020B6A">
        <w:rPr>
          <w:color w:val="000000"/>
        </w:rPr>
        <w:t>.</w:t>
      </w:r>
      <w:r>
        <w:rPr>
          <w:color w:val="000000"/>
        </w:rPr>
        <w:t>δ</w:t>
      </w:r>
      <w:r w:rsidRPr="00020B6A">
        <w:rPr>
          <w:color w:val="000000"/>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4F05475" w14:textId="77777777" w:rsidR="00EF78AA" w:rsidRPr="00020B6A" w:rsidRDefault="00EF78AA" w:rsidP="00EF78AA">
      <w:pPr>
        <w:rPr>
          <w:color w:val="000000"/>
        </w:rPr>
      </w:pPr>
      <w:r w:rsidRPr="00020B6A">
        <w:rPr>
          <w:color w:val="000000"/>
        </w:rPr>
        <w:t xml:space="preserve">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w:t>
      </w:r>
      <w:r w:rsidRPr="00020B6A">
        <w:rPr>
          <w:color w:val="000000"/>
        </w:rPr>
        <w:lastRenderedPageBreak/>
        <w:t>παραθέσει αρχική ή συμπληρωματική αιτιολογία για την υποστήριξη της προσβαλλόμενης με την προδικαστική προσφυγή πράξης.</w:t>
      </w:r>
    </w:p>
    <w:p w14:paraId="02E4EF57" w14:textId="77777777" w:rsidR="00EF78AA" w:rsidRPr="00020B6A" w:rsidRDefault="00EF78AA" w:rsidP="00EF78AA">
      <w:pPr>
        <w:rPr>
          <w:color w:val="000000"/>
        </w:rPr>
      </w:pPr>
      <w:r w:rsidRPr="00020B6A">
        <w:rPr>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3BE8020" w14:textId="77777777" w:rsidR="00EF78AA" w:rsidRPr="00020B6A" w:rsidRDefault="00EF78AA" w:rsidP="00EF78AA">
      <w:pPr>
        <w:rPr>
          <w:color w:val="000000"/>
        </w:rPr>
      </w:pPr>
      <w:r w:rsidRPr="00020B6A">
        <w:rPr>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5E4602D9" w14:textId="77777777" w:rsidR="00EF78AA" w:rsidRPr="00020B6A" w:rsidRDefault="00EF78AA" w:rsidP="00EF78AA">
      <w:pPr>
        <w:rPr>
          <w:color w:val="000000"/>
        </w:rPr>
      </w:pPr>
      <w:r w:rsidRPr="00020B6A">
        <w:rPr>
          <w:color w:val="000000"/>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rPr>
        <w:t>ν</w:t>
      </w:r>
      <w:r w:rsidRPr="00020B6A">
        <w:rPr>
          <w:color w:val="000000"/>
        </w:rPr>
        <w:t>. 4412/2016 κατά των εκτελεστών πράξεων ή παραλείψεων της αναθέτουσας αρχής .</w:t>
      </w:r>
    </w:p>
    <w:p w14:paraId="3EE82AA7" w14:textId="77777777" w:rsidR="00EF78AA" w:rsidRPr="00020B6A" w:rsidRDefault="00EF78AA" w:rsidP="00EF78AA">
      <w:pPr>
        <w:rPr>
          <w:color w:val="000000"/>
        </w:rPr>
      </w:pPr>
      <w:r w:rsidRPr="00855483">
        <w:rPr>
          <w:b/>
          <w:color w:val="000000"/>
        </w:rPr>
        <w:t>Β.</w:t>
      </w:r>
      <w:r w:rsidRPr="00020B6A">
        <w:rPr>
          <w:color w:val="000000"/>
        </w:rPr>
        <w:t xml:space="preserve"> Όποιος έχει έννομο συμφέρον μπορεί να ζητήσει, εφαρμοζόμενων αναλογικά των διατάξεων του </w:t>
      </w:r>
      <w:r>
        <w:rPr>
          <w:color w:val="000000"/>
        </w:rPr>
        <w:t>π</w:t>
      </w:r>
      <w:r w:rsidRPr="00020B6A">
        <w:rPr>
          <w:color w:val="000000"/>
        </w:rPr>
        <w:t>.</w:t>
      </w:r>
      <w:r>
        <w:rPr>
          <w:color w:val="000000"/>
        </w:rPr>
        <w:t>δ</w:t>
      </w:r>
      <w:r w:rsidRPr="00020B6A">
        <w:rPr>
          <w:color w:val="000000"/>
        </w:rPr>
        <w:t>.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r>
        <w:rPr>
          <w:rStyle w:val="af1"/>
          <w:color w:val="000000"/>
        </w:rPr>
        <w:footnoteReference w:id="20"/>
      </w:r>
      <w:r w:rsidRPr="00020B6A">
        <w:rPr>
          <w:color w:val="000000"/>
        </w:rPr>
        <w:t xml:space="preserve"> . </w:t>
      </w:r>
    </w:p>
    <w:p w14:paraId="6BB9311E" w14:textId="77777777" w:rsidR="00EF78AA" w:rsidRPr="00020B6A" w:rsidRDefault="00EF78AA" w:rsidP="00EF78AA">
      <w:pPr>
        <w:rPr>
          <w:color w:val="000000"/>
        </w:rPr>
      </w:pPr>
      <w:r w:rsidRPr="00020B6A">
        <w:rPr>
          <w:color w:val="000000"/>
        </w:rPr>
        <w:t>Η άσκηση της αίτησης αναστολής δεν εξαρτάται από την προηγούμενη άσκηση της αίτησης ακύρωσης. Η αίτηση αναστολής κατατίθεται στο ως άνω ακυρωτικό δικαστήριο μέσα σε προθεσμία δέκα (10) ημερών από  κοινοποίηση ή την πλήρη γνώση της απόφασης επί της προδικαστικής προσφυγής και συζητείται το αργότερο εντός τριάντα (30) ημερ</w:t>
      </w:r>
      <w:r>
        <w:rPr>
          <w:color w:val="000000"/>
        </w:rPr>
        <w:t xml:space="preserve">ών από την κατάθεσή της. Η άσκησή της </w:t>
      </w:r>
      <w:r w:rsidRPr="00020B6A">
        <w:rPr>
          <w:color w:val="000000"/>
        </w:rPr>
        <w:t xml:space="preserve">κωλύει τη σύναψη της σύμβασης, εκτός εάν με την προσωρινή διαταγή ο αρμόδιος δικαστής αποφανθεί διαφορετικά. Για την άσκηση της αιτήσεως αναστολής κατατίθεται παράβολο αποκλειστικά διπλότυπο είσπραξης από τις Δημόσιες Οικονομικές Υπηρεσίες, σύμφωνα με τα ειδικότερα οριζόμενα στο άρθρο 372 παρ. 4 εδ. γ΄-ζ΄ του </w:t>
      </w:r>
      <w:r>
        <w:rPr>
          <w:color w:val="000000"/>
        </w:rPr>
        <w:t>ν</w:t>
      </w:r>
      <w:r w:rsidRPr="00020B6A">
        <w:rPr>
          <w:color w:val="000000"/>
        </w:rPr>
        <w:t xml:space="preserve">. 4412/2016. Με την κατάθεση της αιτήσεως αναστολής η προθεσμία άσκησης της αίτησης ακύρωσης διακόπτεται και αρχίζει από την επίδοση της σχετικής απόφασης. Ο διάδικος που πέτυχε υπέρ αυτού την αναστολή της εκτέλεσης της προσβαλλόμενης πράξης, οφείλει μέσα σε προθεσμία δέκα (10) ημερών από την επίδοση της απόφασης αυτής, να ασκήσει την αίτηση ακύρωσης, διαφορετικά αίρεται αυτοδικαίως η ισχύς της αναστολής. </w:t>
      </w:r>
    </w:p>
    <w:p w14:paraId="3A9E2DAE" w14:textId="77777777" w:rsidR="00EF78AA" w:rsidRPr="00827575" w:rsidRDefault="00EF78AA" w:rsidP="00EF78AA">
      <w:pPr>
        <w:rPr>
          <w:color w:val="000000"/>
        </w:rPr>
      </w:pPr>
      <w:r w:rsidRPr="00855483">
        <w:rPr>
          <w:b/>
          <w:color w:val="000000"/>
        </w:rPr>
        <w:t>Γ.</w:t>
      </w:r>
      <w:r w:rsidRPr="00827575">
        <w:rPr>
          <w:color w:val="000000"/>
        </w:rPr>
        <w:t xml:space="preserve"> </w:t>
      </w:r>
      <w:r>
        <w:rPr>
          <w:color w:val="000000"/>
        </w:rPr>
        <w:t>Δ</w:t>
      </w:r>
      <w:r w:rsidRPr="00827575">
        <w:rPr>
          <w:color w:val="000000"/>
        </w:rPr>
        <w:t>ιαφορές από τον συγκεκριμένο διαγωνισμό που ανακύπτουν: α) από πράξεις της αναθέτουσας αρχής οι οποίες κοινοποιούνται στον θιγόμενο, ή των οποίων προκύπτει εκ μέρους του πλήρης γνώση, μετά την 1.9.2021, β) από παραλείψεις που συντελούνται από μέρους της μετά την 1.9.2021, εκδικάζονται με τις νέες ειδικές δικονομικές διατάξεις του άρθρου 372 ν. 4412/2016 όπως αντικαταστάθηκε με το άρθρο 138 ν. 4782/2021</w:t>
      </w:r>
      <w:r w:rsidRPr="00827575">
        <w:rPr>
          <w:rStyle w:val="af1"/>
          <w:color w:val="000000"/>
        </w:rPr>
        <w:footnoteReference w:id="21"/>
      </w:r>
      <w:r w:rsidRPr="00827575">
        <w:rPr>
          <w:color w:val="000000"/>
        </w:rPr>
        <w:t xml:space="preserve"> , σύμφωνα με τις οποίες: </w:t>
      </w:r>
    </w:p>
    <w:p w14:paraId="614B47B2" w14:textId="77777777" w:rsidR="00EF78AA" w:rsidRDefault="00EF78AA" w:rsidP="00EF78AA">
      <w:pPr>
        <w:rPr>
          <w:color w:val="000000"/>
        </w:rPr>
      </w:pPr>
      <w:r w:rsidRPr="00827575">
        <w:rPr>
          <w:color w:val="000000"/>
        </w:rPr>
        <w:t xml:space="preserve">Με το ίδιο δικόγραφο δύναται δικονομικά να ασκηθεί αίτηση αναστολής εκτέλεσης και ακύρωσης των αποφάσεων της ΑΕΠΠ. </w:t>
      </w:r>
    </w:p>
    <w:p w14:paraId="200A6F8D" w14:textId="77777777" w:rsidR="00EF78AA" w:rsidRPr="00603221" w:rsidRDefault="00EF78AA" w:rsidP="00EF78AA">
      <w:pPr>
        <w:rPr>
          <w:color w:val="000000"/>
        </w:rPr>
      </w:pPr>
      <w:r w:rsidRPr="00827575">
        <w:rPr>
          <w:color w:val="000000"/>
        </w:rPr>
        <w:t xml:space="preserve">Η προθεσμία για την άσκηση και η άσκηση της αίτησης ενώπιον του αρμοδίου δικαστηρίου κωλύουν, εκ του νόμου, τη σύναψη της σύμβασης μέχρι την έκδοση της οριστικής δικαστικής απόφασης, εκτός εάν </w:t>
      </w:r>
      <w:r w:rsidRPr="00827575">
        <w:rPr>
          <w:color w:val="000000"/>
        </w:rPr>
        <w:lastRenderedPageBreak/>
        <w:t>με προσωρινή διαταγή το δικαστήριο αυτό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προσωρινή διαταγή το δικαστήριο αυτό αποφανθεί διαφορετικά.</w:t>
      </w:r>
    </w:p>
    <w:p w14:paraId="4B663FAD"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66" w:name="_Toc496694199"/>
      <w:bookmarkStart w:id="267" w:name="_Toc31307678"/>
      <w:bookmarkStart w:id="268" w:name="_Toc75073476"/>
      <w:r w:rsidRPr="00897475">
        <w:t>Ματαίωση Διαδικασίας</w:t>
      </w:r>
      <w:bookmarkEnd w:id="266"/>
      <w:bookmarkEnd w:id="267"/>
      <w:bookmarkEnd w:id="268"/>
    </w:p>
    <w:p w14:paraId="2CA5A651" w14:textId="77777777" w:rsidR="00EF78AA" w:rsidRDefault="00EF78AA" w:rsidP="00EF78AA">
      <w: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9EA3C6D" w14:textId="77777777" w:rsidR="00EF78AA" w:rsidRDefault="00EF78AA" w:rsidP="00EF78AA">
      <w: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A1D1AFB" w14:textId="77777777" w:rsidR="00855483" w:rsidRDefault="00EF78AA" w:rsidP="00EF78AA">
      <w:r>
        <w:t xml:space="preserve">Επίσης μπορεί να ματαιώσει τη διαδικασία:  </w:t>
      </w:r>
    </w:p>
    <w:p w14:paraId="29A0F2EA" w14:textId="77777777" w:rsidR="00855483" w:rsidRDefault="00EF78AA" w:rsidP="00EF78AA">
      <w:r>
        <w:t>α) λόγω παράτυπης διεξαγωγής της διαδικασίας ανάθεσης, εκτός εάν μπορεί να θεραπεύσει το σφάλμα ή την παράλειψη σύμφωνα</w:t>
      </w:r>
      <w:r w:rsidR="00855483">
        <w:t xml:space="preserve"> με την παρ. 3 του άρθρου 106</w:t>
      </w:r>
    </w:p>
    <w:p w14:paraId="1E93CBC8" w14:textId="77777777" w:rsidR="00855483" w:rsidRDefault="00EF78AA" w:rsidP="00EF78AA">
      <w:r>
        <w:t>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w:t>
      </w:r>
    </w:p>
    <w:p w14:paraId="26FD8A27" w14:textId="77777777" w:rsidR="00855483" w:rsidRDefault="00EF78AA" w:rsidP="00EF78AA">
      <w:r>
        <w:t xml:space="preserve">γ) αν λόγω ανωτέρας βίας, δεν είναι δυνατή η κανονική εκτέλεση της σύμβασης, </w:t>
      </w:r>
    </w:p>
    <w:p w14:paraId="67A9D37B" w14:textId="77777777" w:rsidR="00855483" w:rsidRDefault="00EF78AA" w:rsidP="00EF78AA">
      <w:r>
        <w:t>δ) αν η επιλεγείσα προσφορά κριθεί ως μη συμφέρουσα από οικονομική άποψη,</w:t>
      </w:r>
    </w:p>
    <w:p w14:paraId="7923034D" w14:textId="77777777" w:rsidR="00855483" w:rsidRDefault="00EF78AA" w:rsidP="00EF78AA">
      <w:r>
        <w:t xml:space="preserve">ε) στην περίπτωση των παρ. 3 και 4 του άρθρου 97, περί χρόνου ισχύος προσφορών, </w:t>
      </w:r>
    </w:p>
    <w:p w14:paraId="4F429735" w14:textId="77777777" w:rsidR="00EF78AA" w:rsidRDefault="00EF78AA" w:rsidP="00EF78AA">
      <w:r>
        <w:t>στ) για άλλους επιτακτικούς λόγους δημοσίου συμφέροντος, όπως ιδίως, δημόσιας υγείας ή προστασίας του περιβάλλοντος.</w:t>
      </w:r>
    </w:p>
    <w:p w14:paraId="48AFBE5F" w14:textId="77777777" w:rsidR="0086087F" w:rsidRPr="00897475" w:rsidRDefault="0086087F" w:rsidP="0086087F">
      <w:r w:rsidRPr="00897475">
        <w:t xml:space="preserve">. </w:t>
      </w:r>
    </w:p>
    <w:p w14:paraId="19270E7E" w14:textId="77777777" w:rsidR="0086087F" w:rsidRPr="00897475" w:rsidRDefault="0086087F" w:rsidP="004A1D19">
      <w:pPr>
        <w:pStyle w:val="1"/>
        <w:keepNext/>
        <w:pageBreakBefore/>
        <w:numPr>
          <w:ilvl w:val="0"/>
          <w:numId w:val="96"/>
        </w:numPr>
        <w:pBdr>
          <w:top w:val="none" w:sz="0" w:space="0" w:color="000000"/>
          <w:left w:val="none" w:sz="0" w:space="0" w:color="000000"/>
          <w:bottom w:val="single" w:sz="18" w:space="1" w:color="000080"/>
          <w:right w:val="none" w:sz="0" w:space="0" w:color="000000"/>
        </w:pBdr>
        <w:suppressAutoHyphens/>
        <w:spacing w:before="320"/>
      </w:pPr>
      <w:bookmarkStart w:id="269" w:name="_Toc496694200"/>
      <w:bookmarkStart w:id="270" w:name="_Toc31307679"/>
      <w:bookmarkStart w:id="271" w:name="_Toc75073477"/>
      <w:r w:rsidRPr="00897475">
        <w:lastRenderedPageBreak/>
        <w:t>ΟΡΟΙ ΕΚΤΕΛΕΣΗΣ ΤΗΣ ΣΥΜΒΑΣΗΣ</w:t>
      </w:r>
      <w:bookmarkEnd w:id="269"/>
      <w:bookmarkEnd w:id="270"/>
      <w:bookmarkEnd w:id="271"/>
      <w:r w:rsidRPr="00897475">
        <w:t xml:space="preserve"> </w:t>
      </w:r>
    </w:p>
    <w:p w14:paraId="0A63B24C"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72" w:name="_Ref496542746"/>
      <w:bookmarkStart w:id="273" w:name="_Toc496694201"/>
      <w:bookmarkStart w:id="274" w:name="_Toc31307680"/>
      <w:bookmarkStart w:id="275" w:name="_Toc75073478"/>
      <w:r w:rsidRPr="00897475">
        <w:t>Εγγυήσεις (καλής εκτέλεσης, καλής λειτουργίας)</w:t>
      </w:r>
      <w:bookmarkEnd w:id="272"/>
      <w:bookmarkEnd w:id="273"/>
      <w:bookmarkEnd w:id="274"/>
      <w:bookmarkEnd w:id="275"/>
    </w:p>
    <w:p w14:paraId="2DBBBBC4" w14:textId="77777777" w:rsidR="002825E9" w:rsidRPr="00274B25" w:rsidRDefault="002825E9" w:rsidP="002825E9">
      <w:pPr>
        <w:rPr>
          <w:b/>
        </w:rPr>
      </w:pPr>
      <w:r w:rsidRPr="00274B25">
        <w:rPr>
          <w:b/>
        </w:rPr>
        <w:t>Εγγύηση καλής εκτέλεσης και εγγύηση προκαταβολής:</w:t>
      </w:r>
    </w:p>
    <w:p w14:paraId="161F23D9" w14:textId="77777777" w:rsidR="002825E9" w:rsidRDefault="002825E9" w:rsidP="002825E9">
      <w:pPr>
        <w:spacing w:after="0"/>
      </w:pPr>
      <w:r w:rsidRPr="00274B25">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w:t>
      </w:r>
      <w:r w:rsidRPr="000C7B5C">
        <w:t xml:space="preserve">ποσοστό </w:t>
      </w:r>
      <w:r w:rsidR="00215E10" w:rsidRPr="000C7B5C">
        <w:t>4</w:t>
      </w:r>
      <w:r w:rsidRPr="000C7B5C">
        <w:t>%</w:t>
      </w:r>
      <w:r w:rsidR="00EF78AA" w:rsidRPr="000C7B5C">
        <w:t xml:space="preserve"> επί</w:t>
      </w:r>
      <w:r w:rsidR="00EF78AA" w:rsidRPr="00603221">
        <w:t xml:space="preserve"> της </w:t>
      </w:r>
      <w:r w:rsidR="00EF78AA">
        <w:t xml:space="preserve">εκτιμώμενης </w:t>
      </w:r>
      <w:r w:rsidR="00EF78AA" w:rsidRPr="00603221">
        <w:t>αξίας της σύμβασης</w:t>
      </w:r>
      <w:r w:rsidRPr="00274B25">
        <w:t xml:space="preserve">, μη συμπεριλαμβανομένου ΦΠΑ, </w:t>
      </w:r>
      <w:r w:rsidR="00215E10">
        <w:t xml:space="preserve">χωρίς να συμπεριλαμβάνονται τα δικαιώματα προαίρεσης  και η οποία κατατίθεται </w:t>
      </w:r>
      <w:r w:rsidR="008B257A">
        <w:t xml:space="preserve">μέχρι και </w:t>
      </w:r>
      <w:r w:rsidRPr="00274B25">
        <w:t xml:space="preserve">την υπογραφή </w:t>
      </w:r>
      <w:r w:rsidR="008B257A">
        <w:t>του συμφωνητικού.</w:t>
      </w:r>
    </w:p>
    <w:p w14:paraId="43AF06E9" w14:textId="77777777" w:rsidR="00EF78AA" w:rsidRPr="00274B25" w:rsidRDefault="00EF78AA" w:rsidP="002825E9">
      <w:pPr>
        <w:spacing w:after="0"/>
        <w:rPr>
          <w:lang w:eastAsia="el-GR"/>
        </w:rPr>
      </w:pPr>
    </w:p>
    <w:p w14:paraId="2CA8F2A3" w14:textId="704F1BD9" w:rsidR="00EF78AA" w:rsidRDefault="00EF78AA" w:rsidP="00EF78AA">
      <w:r w:rsidRPr="00603221">
        <w:t xml:space="preserve">Η εγγύηση καλής εκτέλεσης, προκειμένου να γίνει αποδεκτή , πρέπει να περιλαμβάνει κατ' ελάχιστον </w:t>
      </w:r>
      <w:r>
        <w:t xml:space="preserve">κατ' ελάχιστον τα αναφερόμενα στην παρ. 12 του άρθρου 72 του ν. 4412/2016 στοιχεία, πλην αυτού της περ. η (βλ. </w:t>
      </w:r>
      <w:r w:rsidRPr="00603221">
        <w:t xml:space="preserve">παράγραφο </w:t>
      </w:r>
      <w:r w:rsidRPr="00603221">
        <w:fldChar w:fldCharType="begin"/>
      </w:r>
      <w:r w:rsidRPr="00603221">
        <w:instrText xml:space="preserve"> REF _Ref496625091 \r \h </w:instrText>
      </w:r>
      <w:r w:rsidRPr="006719D5">
        <w:instrText xml:space="preserve"> \* MERGEFORMAT </w:instrText>
      </w:r>
      <w:r w:rsidRPr="00603221">
        <w:fldChar w:fldCharType="separate"/>
      </w:r>
      <w:r w:rsidR="00CB4EC7">
        <w:t>2.1.5</w:t>
      </w:r>
      <w:r w:rsidRPr="00603221">
        <w:fldChar w:fldCharType="end"/>
      </w:r>
      <w:r w:rsidRPr="00603221">
        <w:t xml:space="preserve"> της παρούσας</w:t>
      </w:r>
      <w:r>
        <w:t>)</w:t>
      </w:r>
      <w:r w:rsidRPr="00921D35">
        <w:t xml:space="preserve"> </w:t>
      </w:r>
      <w:r>
        <w:t xml:space="preserve">και, επιπλέον, τον τίτλο και τον αριθμό της σχετικής σύμβασης, εφόσον ο τελευταίος είναι γνωστός </w:t>
      </w:r>
      <w:r w:rsidRPr="00603221">
        <w:t>σύμφων</w:t>
      </w:r>
      <w:r>
        <w:t>α</w:t>
      </w:r>
      <w:r w:rsidRPr="00603221">
        <w:t xml:space="preserve"> με το αντίστοιχο υπόδειγμα που περιλαμβάνεται στο </w:t>
      </w:r>
      <w:r w:rsidR="001A0859">
        <w:fldChar w:fldCharType="begin"/>
      </w:r>
      <w:r w:rsidR="001A0859">
        <w:instrText xml:space="preserve"> REF _Ref77946867 \h </w:instrText>
      </w:r>
      <w:r w:rsidR="001A0859">
        <w:fldChar w:fldCharType="separate"/>
      </w:r>
      <w:r w:rsidR="00CB4EC7">
        <w:t>Π</w:t>
      </w:r>
      <w:r w:rsidR="00CB4EC7" w:rsidRPr="00897475">
        <w:t>ΑΡΑΡΤΗΜΑ VII – Υποδείγματα Εγγυητικών Επιστολών</w:t>
      </w:r>
      <w:r w:rsidR="001A0859">
        <w:fldChar w:fldCharType="end"/>
      </w:r>
      <w:r w:rsidRPr="00603221">
        <w:t xml:space="preserve"> της Διακήρυξης και τα οριζόμενα στο άρθρο 72 του ν. 4412/2016.</w:t>
      </w:r>
    </w:p>
    <w:p w14:paraId="68711075" w14:textId="77777777" w:rsidR="00BE2ADE" w:rsidRDefault="00BE2ADE" w:rsidP="00BE2ADE">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4915003" w14:textId="77777777" w:rsidR="00BE2ADE" w:rsidRDefault="00BE2ADE" w:rsidP="00BE2ADE">
      <w: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5B7786D" w14:textId="77777777" w:rsidR="00AE2C31" w:rsidRPr="00AE2C31" w:rsidRDefault="00AE2C31" w:rsidP="00AE2C31">
      <w:pPr>
        <w:spacing w:line="276" w:lineRule="auto"/>
        <w:rPr>
          <w:rFonts w:ascii="Calibri" w:hAnsi="Calibri" w:cs="Calibri"/>
        </w:rPr>
      </w:pPr>
      <w:r w:rsidRPr="00AE2C31">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r w:rsidRPr="00AE2C31">
        <w:rPr>
          <w:highlight w:val="yellow"/>
        </w:rPr>
        <w:t>.</w:t>
      </w:r>
      <w:r w:rsidRPr="00AE2C31">
        <w:t xml:space="preserve"> </w:t>
      </w:r>
    </w:p>
    <w:p w14:paraId="4A93D8AB" w14:textId="31332E5C" w:rsidR="00BE2ADE" w:rsidRDefault="00BE2ADE" w:rsidP="00BE2ADE">
      <w:r>
        <w:t xml:space="preserve">Στην περίπτωση χορήγησης προκαταβολής, σύμφωνα με την παράγραφο </w:t>
      </w:r>
      <w:r>
        <w:fldChar w:fldCharType="begin"/>
      </w:r>
      <w:r>
        <w:instrText xml:space="preserve"> REF _Ref496607306 \r \h </w:instrText>
      </w:r>
      <w:r>
        <w:fldChar w:fldCharType="separate"/>
      </w:r>
      <w:r w:rsidR="00CB4EC7">
        <w:t>5.1</w:t>
      </w:r>
      <w:r>
        <w:fldChar w:fldCharType="end"/>
      </w:r>
      <w: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812A5D">
        <w:fldChar w:fldCharType="begin"/>
      </w:r>
      <w:r w:rsidR="00812A5D">
        <w:instrText xml:space="preserve"> REF _Ref77947753 \h </w:instrText>
      </w:r>
      <w:r w:rsidR="00812A5D">
        <w:fldChar w:fldCharType="separate"/>
      </w:r>
      <w:r w:rsidR="00CB4EC7">
        <w:t>Π</w:t>
      </w:r>
      <w:r w:rsidR="00CB4EC7" w:rsidRPr="00897475">
        <w:t>ΑΡΑΡΤΗΜΑ VII – Υποδείγματα Εγγυητικών Επιστολών</w:t>
      </w:r>
      <w:r w:rsidR="00812A5D">
        <w:fldChar w:fldCharType="end"/>
      </w:r>
      <w:r w:rsidR="00812A5D">
        <w:t xml:space="preserve"> </w:t>
      </w:r>
      <w: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24EC079E" w14:textId="77777777" w:rsidR="00BE2ADE" w:rsidRDefault="00BE2ADE" w:rsidP="00BE2ADE">
      <w: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0DECF6AB" w14:textId="77777777" w:rsidR="00BE2ADE" w:rsidRPr="00BD65F6" w:rsidRDefault="00BE2ADE" w:rsidP="00BE2ADE">
      <w:r>
        <w:t xml:space="preserve">Η απόσβεση της προκαταβολής πραγματοποιείται </w:t>
      </w:r>
      <w:r w:rsidR="00AE2C31">
        <w:t xml:space="preserve">σύμφωνα με τα αναφερόμενα στην παράγραφο 5.1 της παρούσας </w:t>
      </w:r>
      <w:r>
        <w:t xml:space="preserve">και η εγγύηση προκαταβολής επιστρέφεται μετά από την οριστική ποσοτική και ποιοτική παραλαβή των υπηρεσιών. </w:t>
      </w:r>
    </w:p>
    <w:p w14:paraId="56BFAF6C" w14:textId="77777777" w:rsidR="00BE2ADE" w:rsidRPr="001E32A7" w:rsidRDefault="00BE2ADE" w:rsidP="00BE2ADE">
      <w: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t>Αν οι υπηρεσίες είναι διαιρετ</w:t>
      </w:r>
      <w:r>
        <w:t>ές</w:t>
      </w:r>
      <w:r w:rsidRPr="001E32A7">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w:t>
      </w:r>
      <w:r w:rsidRPr="001E32A7">
        <w:lastRenderedPageBreak/>
        <w:t xml:space="preserve">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12B9B002" w14:textId="77777777" w:rsidR="00EF78AA" w:rsidRDefault="00EF78AA" w:rsidP="002825E9"/>
    <w:p w14:paraId="78A1F42C" w14:textId="77777777" w:rsidR="001E33CF" w:rsidRPr="00274B25" w:rsidRDefault="001E33CF" w:rsidP="001E33CF">
      <w:pPr>
        <w:rPr>
          <w:b/>
        </w:rPr>
      </w:pPr>
      <w:r w:rsidRPr="00274B25">
        <w:rPr>
          <w:b/>
        </w:rPr>
        <w:t>Εγγύηση καλής Λειτουργίας :</w:t>
      </w:r>
    </w:p>
    <w:p w14:paraId="782125B5" w14:textId="77777777" w:rsidR="001E33CF" w:rsidRPr="00274B25" w:rsidRDefault="001E33CF" w:rsidP="001E33CF">
      <w:r w:rsidRPr="00274B25">
        <w:t xml:space="preserve">Για την καλή λειτουργία του Έργου, μετά την οριστική παραλαβή του, ο Ανάδοχος υποχρεούται να καταθέσει </w:t>
      </w:r>
      <w:r w:rsidRPr="00274B25">
        <w:rPr>
          <w:b/>
        </w:rPr>
        <w:t>Εγγυητική Επιστολή Καλής Λειτουργίας</w:t>
      </w:r>
      <w:r w:rsidRPr="00274B25">
        <w:t xml:space="preserve"> (βλ</w:t>
      </w:r>
      <w:r w:rsidRPr="008816CF">
        <w:t>.</w:t>
      </w:r>
      <w:r w:rsidR="00515CE3">
        <w:t xml:space="preserve"> </w:t>
      </w:r>
      <w:bookmarkStart w:id="276" w:name="_Hlk63335270"/>
      <w:r w:rsidR="008816CF">
        <w:fldChar w:fldCharType="begin"/>
      </w:r>
      <w:r w:rsidR="008816CF">
        <w:instrText xml:space="preserve"> HYPERLINK  \l "_ΠΑΡΑΡΤΗΜΑ_VII_–" </w:instrText>
      </w:r>
      <w:r w:rsidR="008816CF">
        <w:fldChar w:fldCharType="separate"/>
      </w:r>
      <w:r w:rsidR="008816CF" w:rsidRPr="008816CF">
        <w:rPr>
          <w:rStyle w:val="-"/>
        </w:rPr>
        <w:t>_ΠΑΡΑΡΤΗΜΑ_VII_– Υποδείγματα Εγγυητικών Επιστολών</w:t>
      </w:r>
      <w:r w:rsidR="008816CF">
        <w:fldChar w:fldCharType="end"/>
      </w:r>
      <w:r w:rsidR="008816CF">
        <w:t xml:space="preserve"> </w:t>
      </w:r>
      <w:bookmarkEnd w:id="276"/>
      <w:r w:rsidRPr="00274B25">
        <w:t xml:space="preserve">η αξία της οποίας θα ανέρχεται σε ποσοστό 2,5% του συμβατικού τιμήματος μη συμπεριλαμβανομένου ΦΠΑ. </w:t>
      </w:r>
    </w:p>
    <w:p w14:paraId="2AB075FC" w14:textId="77777777" w:rsidR="001E33CF" w:rsidRPr="00274B25" w:rsidRDefault="001E33CF" w:rsidP="001E33CF">
      <w:r w:rsidRPr="00274B25">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4EAB074F" w14:textId="77777777" w:rsidR="001E33CF" w:rsidRPr="00274B25" w:rsidRDefault="001E33CF" w:rsidP="001E33CF">
      <w:r w:rsidRPr="00274B25">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2443579" w14:textId="77777777" w:rsidR="002825E9" w:rsidRPr="00897475" w:rsidRDefault="002825E9" w:rsidP="0086087F">
      <w:pPr>
        <w:suppressAutoHyphens/>
      </w:pPr>
    </w:p>
    <w:p w14:paraId="5DC41947"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77" w:name="_Toc496694202"/>
      <w:bookmarkStart w:id="278" w:name="_Toc31307681"/>
      <w:bookmarkStart w:id="279" w:name="_Toc75073479"/>
      <w:r w:rsidRPr="00897475">
        <w:t>Συμβατικό πλαίσιο – Εφαρμοστέα νομοθεσία</w:t>
      </w:r>
      <w:bookmarkEnd w:id="277"/>
      <w:bookmarkEnd w:id="278"/>
      <w:bookmarkEnd w:id="279"/>
    </w:p>
    <w:p w14:paraId="470AAD15" w14:textId="77777777" w:rsidR="0086087F" w:rsidRPr="00897475" w:rsidRDefault="0086087F" w:rsidP="0086087F">
      <w:r w:rsidRPr="00897475">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F9ED4DE"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80" w:name="_Toc496694203"/>
      <w:bookmarkStart w:id="281" w:name="_Toc31307682"/>
      <w:bookmarkStart w:id="282" w:name="_Toc75073480"/>
      <w:r w:rsidRPr="00897475">
        <w:t>Όροι εκτέλεσης της σύμβασης</w:t>
      </w:r>
      <w:bookmarkEnd w:id="280"/>
      <w:bookmarkEnd w:id="281"/>
      <w:bookmarkEnd w:id="282"/>
    </w:p>
    <w:p w14:paraId="0B594B7A" w14:textId="77777777" w:rsidR="0086087F" w:rsidRPr="00897475" w:rsidRDefault="0086087F" w:rsidP="0086087F">
      <w:r w:rsidRPr="00897475">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BB1407D" w14:textId="77777777" w:rsidR="0086087F" w:rsidRPr="00897475" w:rsidRDefault="0086087F" w:rsidP="0086087F">
      <w:r w:rsidRPr="00897475">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A03EBF4" w14:textId="77777777" w:rsidR="00850B71" w:rsidRPr="00603221" w:rsidRDefault="00850B71" w:rsidP="00850B71">
      <w:r w:rsidRPr="00603221">
        <w:t xml:space="preserve">Κατά την εκτέλεση της σύμβασης ο Ανάδοχος θα πρέπει να τηρεί τις υποχρεώσεις του που προκύπτουν από τον επικοινωνιακό οδηγό ΕΣΠΑ 2014 -20 (ενδεικτικά αναφέρονται: </w:t>
      </w:r>
      <w:r w:rsidRPr="003329FF">
        <w:rPr>
          <w:bCs/>
        </w:rPr>
        <w:t>σήμανση</w:t>
      </w:r>
      <w:r w:rsidRPr="00603221">
        <w:t xml:space="preserve"> χώρων υλοποίησης Υποέργων/ παραδοτέων/ εκπαιδευτικού υλικού/ χώρων εκπαίδευσης/ εξοπλισμού/ λογισμικού/ εφαρμογών/ ιστοσελίδων) (βλ. </w:t>
      </w:r>
      <w:hyperlink r:id="rId30" w:history="1">
        <w:r w:rsidRPr="00603221">
          <w:rPr>
            <w:rStyle w:val="-"/>
          </w:rPr>
          <w:t>https://www.espa.gr/el/Pages/elibraryFS.aspx?item=2087</w:t>
        </w:r>
      </w:hyperlink>
      <w:r w:rsidRPr="00603221">
        <w:t>)</w:t>
      </w:r>
    </w:p>
    <w:p w14:paraId="637FC2E2" w14:textId="77777777" w:rsidR="00850B71" w:rsidRPr="00B825C3" w:rsidRDefault="00850B71" w:rsidP="00850B71">
      <w:pPr>
        <w:rPr>
          <w:rFonts w:eastAsia="Calibri"/>
        </w:rPr>
      </w:pPr>
      <w:r w:rsidRPr="00B825C3">
        <w:rPr>
          <w:rFonts w:eastAsia="Calibri"/>
        </w:rPr>
        <w:t xml:space="preserve">Ο ανάδοχος δεσμεύεται ότι: </w:t>
      </w:r>
    </w:p>
    <w:p w14:paraId="376450BD" w14:textId="77777777" w:rsidR="00850B71" w:rsidRPr="00DD50E7" w:rsidRDefault="00850B71" w:rsidP="00850B71">
      <w:pPr>
        <w:rPr>
          <w:rFonts w:eastAsia="Calibri"/>
        </w:rPr>
      </w:pPr>
      <w:r w:rsidRPr="00DD50E7">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7A2712" w14:textId="77777777" w:rsidR="00850B71" w:rsidRPr="00DD50E7" w:rsidRDefault="00850B71" w:rsidP="00850B71">
      <w:pPr>
        <w:rPr>
          <w:rFonts w:eastAsia="Calibri"/>
        </w:rPr>
      </w:pPr>
      <w:r w:rsidRPr="00DD50E7">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w:t>
      </w:r>
      <w:r w:rsidRPr="00DD50E7">
        <w:rPr>
          <w:rFonts w:eastAsia="Calibri"/>
        </w:rPr>
        <w:lastRenderedPageBreak/>
        <w:t>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rPr>
        <w:t xml:space="preserve"> </w:t>
      </w:r>
      <w:r w:rsidRPr="00DD50E7">
        <w:rPr>
          <w:rFonts w:eastAsia="Calibri"/>
        </w:rPr>
        <w:t xml:space="preserve">. </w:t>
      </w:r>
    </w:p>
    <w:p w14:paraId="4F39B129" w14:textId="77777777" w:rsidR="00850B71" w:rsidRDefault="00850B71" w:rsidP="00850B71">
      <w:pPr>
        <w:spacing w:after="200" w:line="276" w:lineRule="auto"/>
        <w:rPr>
          <w:rFonts w:eastAsia="Calibri"/>
        </w:rPr>
      </w:pPr>
      <w:r w:rsidRPr="00DD50E7">
        <w:rPr>
          <w:rFonts w:eastAsia="Calibri"/>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734E40A4" w14:textId="77777777" w:rsidR="00850B71" w:rsidRPr="00603221" w:rsidRDefault="00850B71" w:rsidP="00850B71">
      <w:r w:rsidRPr="006A67B9">
        <w:t>Κατά την εκτέλεση</w:t>
      </w:r>
      <w:r w:rsidRPr="00603221">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1C12D01D" w14:textId="77777777" w:rsidR="00E354CC" w:rsidRDefault="0086087F" w:rsidP="00E354CC">
      <w:r w:rsidRPr="00897475">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Αρχής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897475">
        <w:rPr>
          <w:b/>
        </w:rPr>
        <w:t xml:space="preserve">ΚτΠ </w:t>
      </w:r>
      <w:r w:rsidR="000E5082">
        <w:rPr>
          <w:b/>
        </w:rPr>
        <w:t>Μ.</w:t>
      </w:r>
      <w:r w:rsidRPr="00897475">
        <w:rPr>
          <w:b/>
        </w:rPr>
        <w:t>Α.Ε.</w:t>
      </w:r>
      <w:r w:rsidRPr="00897475">
        <w:t xml:space="preserve"> εγγράφως </w:t>
      </w:r>
      <w:r w:rsidRPr="00897475">
        <w:rPr>
          <w:b/>
        </w:rPr>
        <w:t>δεκαπέντε (15)</w:t>
      </w:r>
      <w:r w:rsidRPr="00897475">
        <w:t xml:space="preserve"> ημέρες πριν από την αντικατάσταση</w:t>
      </w:r>
      <w:r w:rsidR="00E354CC" w:rsidRPr="00E354CC">
        <w:t xml:space="preserve"> </w:t>
      </w:r>
      <w:r w:rsidR="00E354CC">
        <w:t>αναφέροντας τους λόγους αυτής.</w:t>
      </w:r>
    </w:p>
    <w:p w14:paraId="18C697D1" w14:textId="77777777" w:rsidR="00E354CC" w:rsidRDefault="00E354CC" w:rsidP="00E354CC">
      <w:r>
        <w:t>Ειδικότερα, η Εταιρεία δύναται :</w:t>
      </w:r>
    </w:p>
    <w:p w14:paraId="15BAF802" w14:textId="77777777" w:rsidR="00E354CC" w:rsidRDefault="00E354CC" w:rsidP="00E354CC">
      <w:r>
        <w:t>α) Εντός της ίδιας προθεσμίας να εγκρίνει εγγράφως την προτεινόμενη αντικατάσταση.</w:t>
      </w:r>
    </w:p>
    <w:p w14:paraId="40C9185A" w14:textId="77777777" w:rsidR="00E354CC" w:rsidRDefault="00E354CC" w:rsidP="00E354CC">
      <w:r>
        <w:t>β) Εντός της προθεσμίας αυτής να απορρίψει την προτεινόμενη αντικατάσταση, ζητώντας από τον Ανάδοχο να προτείνει άμεσα άλλο πρόσωπο.</w:t>
      </w:r>
    </w:p>
    <w:p w14:paraId="7DB8144D" w14:textId="77777777" w:rsidR="0086087F" w:rsidRPr="00897475" w:rsidRDefault="0086087F" w:rsidP="0086087F">
      <w:r w:rsidRPr="00897475">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9EFC57C" w14:textId="77777777" w:rsidR="008C110F" w:rsidRDefault="008C110F" w:rsidP="0086087F">
      <w:r w:rsidRPr="00897475">
        <w:t xml:space="preserve">Ο Ανάδοχος υποχρεούται, να λαμβάνει όλα τα μέτρα πληροφόρησης που προβλέπονται από τον Καν. 1048/2014 και 1049/2014, καθώς και του Οδηγού Εφαρμογής Μέτρων Ενημέρωσης και Δημοσιότητας Εθνικών Προγραμμάτων Ταμείου Ασύλου Μετανάστευσης και Ένταξης και Ταμείου Εσωτερικής Ασφάλειας, Ελληνική Δημοκρατία / Υπουργείο Οικονομίας &amp; Ανάπτυξης / Αύγουστος 2017 καθόσον το παρόν έργο χρηματοδοτείται στο πλαίσιο του Εθνικού Προγράμματος Ταμείου Ασύλου, Μετανάστευσης και Ένταξης.   </w:t>
      </w:r>
    </w:p>
    <w:p w14:paraId="1E77F519" w14:textId="77777777" w:rsidR="00E354CC" w:rsidRDefault="00E354CC" w:rsidP="00E354CC">
      <w: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B028BC2" w14:textId="77777777" w:rsidR="00E354CC" w:rsidRDefault="00E354CC" w:rsidP="00E354CC">
      <w: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2BB87CDA" w14:textId="77777777" w:rsidR="00E354CC" w:rsidRDefault="00E354CC" w:rsidP="00E354CC">
      <w: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F9A75E9" w14:textId="77777777" w:rsidR="00E354CC" w:rsidRDefault="00E354CC" w:rsidP="00E354CC">
      <w: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3AA46C2" w14:textId="77777777" w:rsidR="00E354CC" w:rsidRDefault="00E354CC" w:rsidP="00E354CC">
      <w: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6695584" w14:textId="77777777" w:rsidR="00E354CC" w:rsidRDefault="00E354CC" w:rsidP="00E354CC">
      <w: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202AF60" w14:textId="77777777" w:rsidR="00E354CC" w:rsidRDefault="00E354CC" w:rsidP="00E354CC">
      <w: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C0ECA9E" w14:textId="77777777" w:rsidR="00E354CC" w:rsidRDefault="00E354CC" w:rsidP="00E354CC">
      <w: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E7FF9F2" w14:textId="77777777" w:rsidR="00E354CC" w:rsidRDefault="00E354CC" w:rsidP="00E354CC">
      <w: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EA49E24" w14:textId="77777777" w:rsidR="004F5DB7" w:rsidRDefault="004F5DB7" w:rsidP="004F5DB7">
      <w:r>
        <w:t xml:space="preserve">Επιπλέον ο ανάδοχος υποχρεούται να τηρεί τα αναφερόμενα </w:t>
      </w:r>
      <w:r w:rsidRPr="004F5DB7">
        <w:t>στον Γενικό Κανονισμό Προστασίας Δεδομένων (Άρθρα 4, 9, 10 ΓΚΠΔ) και στο ν.4624/2019 (Α΄ 137/29-08-2019) (Άρθρα 44, 46)</w:t>
      </w:r>
      <w:r>
        <w:t xml:space="preserve"> </w:t>
      </w:r>
    </w:p>
    <w:p w14:paraId="3C53B421" w14:textId="77777777" w:rsidR="004F5DB7" w:rsidRDefault="004F5DB7" w:rsidP="004F5DB7">
      <w:r>
        <w:t>Ειδικότερα :</w:t>
      </w:r>
    </w:p>
    <w:p w14:paraId="723222F0" w14:textId="77777777" w:rsidR="004F5DB7" w:rsidRDefault="004F5DB7" w:rsidP="00555A9C">
      <w:pPr>
        <w:ind w:firstLine="720"/>
      </w:pPr>
      <w: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8733FEF" w14:textId="77777777" w:rsidR="004F5DB7" w:rsidRDefault="004F5DB7" w:rsidP="004F5DB7">
      <w:r>
        <w:tab/>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8687948" w14:textId="77777777" w:rsidR="004F5DB7" w:rsidRDefault="004F5DB7" w:rsidP="004F5DB7">
      <w:r>
        <w:lastRenderedPageBreak/>
        <w:tab/>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B01A79B" w14:textId="77777777" w:rsidR="004F5DB7" w:rsidRDefault="004F5DB7" w:rsidP="004F5DB7">
      <w:r>
        <w:tab/>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987C717" w14:textId="77777777" w:rsidR="004F5DB7" w:rsidRDefault="004F5DB7" w:rsidP="00E354CC">
      <w:r>
        <w:tab/>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8ED98D8" w14:textId="77777777" w:rsidR="001E33CF" w:rsidRPr="00274B25" w:rsidRDefault="001E33CF" w:rsidP="001E33CF">
      <w:pPr>
        <w:spacing w:after="200"/>
      </w:pPr>
      <w:r w:rsidRPr="00274B25">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w:t>
      </w:r>
      <w:r w:rsidR="000E5082">
        <w:t>Μ.</w:t>
      </w:r>
      <w:r w:rsidRPr="00274B25">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3E0D67FE" w14:textId="77777777" w:rsidR="001E33CF" w:rsidRPr="00897475" w:rsidRDefault="001E33CF" w:rsidP="00E354CC"/>
    <w:p w14:paraId="235B46BA"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83" w:name="_Toc496694204"/>
      <w:bookmarkStart w:id="284" w:name="_Toc31307683"/>
      <w:bookmarkStart w:id="285" w:name="_Toc75073481"/>
      <w:r w:rsidRPr="00897475">
        <w:t>Υπεργολαβία</w:t>
      </w:r>
      <w:bookmarkEnd w:id="283"/>
      <w:bookmarkEnd w:id="284"/>
      <w:bookmarkEnd w:id="285"/>
    </w:p>
    <w:p w14:paraId="7FB52409" w14:textId="77777777" w:rsidR="0086087F" w:rsidRPr="00897475" w:rsidRDefault="0086087F" w:rsidP="0086087F">
      <w:r w:rsidRPr="00897475">
        <w:rPr>
          <w:b/>
          <w:bCs/>
        </w:rPr>
        <w:t xml:space="preserve">4.4.1. </w:t>
      </w:r>
      <w:r w:rsidRPr="00897475">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3345EA2" w14:textId="77777777" w:rsidR="0086087F" w:rsidRPr="00897475" w:rsidRDefault="0086087F" w:rsidP="0086087F">
      <w:pPr>
        <w:rPr>
          <w:b/>
          <w:bCs/>
        </w:rPr>
      </w:pPr>
      <w:r w:rsidRPr="00897475">
        <w:rPr>
          <w:b/>
          <w:bCs/>
        </w:rPr>
        <w:t xml:space="preserve">4.4.2. </w:t>
      </w:r>
      <w:r w:rsidRPr="00897475">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97475">
        <w:rPr>
          <w:rFonts w:eastAsia="SimSun"/>
          <w:i/>
          <w:iCs/>
          <w:kern w:val="1"/>
          <w:lang w:bidi="hi-IN"/>
        </w:rPr>
        <w:t>.</w:t>
      </w:r>
      <w:r w:rsidRPr="00897475">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p>
    <w:p w14:paraId="6B1F664F" w14:textId="22048912" w:rsidR="0086087F" w:rsidRPr="00897475" w:rsidRDefault="0086087F" w:rsidP="0086087F">
      <w:r w:rsidRPr="00897475">
        <w:rPr>
          <w:b/>
          <w:bCs/>
        </w:rPr>
        <w:lastRenderedPageBreak/>
        <w:t>4.4.3.</w:t>
      </w:r>
      <w:r w:rsidRPr="00897475">
        <w:t xml:space="preserve"> Η αναθέτουσα αρχή επαληθεύει τη συνδρομή των λόγων αποκλεισμού για τους υπεργολάβους, όπως αυτοί περιγράφονται στην παράγραφο </w:t>
      </w:r>
      <w:r w:rsidR="0093145F" w:rsidRPr="00897475">
        <w:fldChar w:fldCharType="begin"/>
      </w:r>
      <w:r w:rsidR="0093145F" w:rsidRPr="00897475">
        <w:instrText xml:space="preserve"> REF _Ref496541775 \r \h  \* MERGEFORMAT </w:instrText>
      </w:r>
      <w:r w:rsidR="0093145F" w:rsidRPr="00897475">
        <w:fldChar w:fldCharType="separate"/>
      </w:r>
      <w:r w:rsidR="00CB4EC7">
        <w:t>2.2.3</w:t>
      </w:r>
      <w:r w:rsidR="0093145F" w:rsidRPr="00897475">
        <w:fldChar w:fldCharType="end"/>
      </w:r>
      <w:r w:rsidRPr="00897475">
        <w:t xml:space="preserve"> και με τα αποδεικτικά μέσα της παραγράφου</w:t>
      </w:r>
      <w:r w:rsidR="001A0859" w:rsidRPr="001A0859">
        <w:t xml:space="preserve"> 2.2.9.2</w:t>
      </w:r>
      <w:r w:rsidRPr="00897475">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EA4CF66" w14:textId="77777777" w:rsidR="0086087F" w:rsidRPr="00897475" w:rsidRDefault="0086087F" w:rsidP="0086087F">
      <w:pPr>
        <w:rPr>
          <w:b/>
          <w:bCs/>
        </w:rPr>
      </w:pPr>
      <w:r w:rsidRPr="00897475">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03B548B6" w14:textId="77777777" w:rsidR="0086087F" w:rsidRPr="00897475" w:rsidRDefault="0086087F" w:rsidP="004A1D19">
      <w:pPr>
        <w:pStyle w:val="2"/>
        <w:keepNext/>
        <w:numPr>
          <w:ilvl w:val="1"/>
          <w:numId w:val="96"/>
        </w:numPr>
        <w:pBdr>
          <w:top w:val="none" w:sz="0" w:space="0" w:color="000000"/>
          <w:left w:val="none" w:sz="0" w:space="0" w:color="000000"/>
          <w:bottom w:val="single" w:sz="12" w:space="13" w:color="000080"/>
          <w:right w:val="none" w:sz="0" w:space="0" w:color="000000"/>
        </w:pBdr>
        <w:tabs>
          <w:tab w:val="left" w:pos="567"/>
        </w:tabs>
        <w:suppressAutoHyphens/>
        <w:spacing w:before="240" w:after="80"/>
      </w:pPr>
      <w:r w:rsidRPr="00897475">
        <w:tab/>
      </w:r>
      <w:bookmarkStart w:id="286" w:name="_Ref496607258"/>
      <w:bookmarkStart w:id="287" w:name="_Toc496694205"/>
      <w:bookmarkStart w:id="288" w:name="_Toc31307684"/>
      <w:bookmarkStart w:id="289" w:name="_Toc75073482"/>
      <w:r w:rsidRPr="00897475">
        <w:t>Τροποποίηση σύμβασης κατά τη διάρκειά της</w:t>
      </w:r>
      <w:bookmarkEnd w:id="286"/>
      <w:bookmarkEnd w:id="287"/>
      <w:bookmarkEnd w:id="288"/>
      <w:bookmarkEnd w:id="289"/>
      <w:r w:rsidRPr="00897475">
        <w:t xml:space="preserve"> </w:t>
      </w:r>
    </w:p>
    <w:p w14:paraId="5CB31AA0" w14:textId="77777777" w:rsidR="00F07A5E" w:rsidRDefault="00F07A5E" w:rsidP="00F07A5E">
      <w:r w:rsidRPr="00897475">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w:t>
      </w:r>
      <w:r w:rsidR="00AA395D">
        <w:t xml:space="preserve"> της </w:t>
      </w:r>
      <w:r w:rsidR="00AA395D" w:rsidRPr="00DB35C7">
        <w:t xml:space="preserve">αναθέτουσας </w:t>
      </w:r>
      <w:r w:rsidR="00AA395D" w:rsidRPr="00911940">
        <w:t>αρχής</w:t>
      </w:r>
      <w:r w:rsidRPr="00897475">
        <w:t>.</w:t>
      </w:r>
    </w:p>
    <w:p w14:paraId="5E1141EB" w14:textId="77777777" w:rsidR="00850B71" w:rsidRPr="00911940" w:rsidRDefault="00850B71" w:rsidP="00850B71">
      <w:pPr>
        <w:spacing w:line="276" w:lineRule="auto"/>
      </w:pPr>
      <w:r w:rsidRPr="00911940">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rPr>
        <w:footnoteReference w:id="22"/>
      </w:r>
      <w:r w:rsidRPr="00911940">
        <w:rPr>
          <w:vertAlign w:val="superscript"/>
        </w:rPr>
        <w:t>.</w:t>
      </w:r>
      <w:r w:rsidRPr="00911940">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71AAD63" w14:textId="77777777" w:rsidR="0062643F" w:rsidRPr="00603221" w:rsidRDefault="0062643F" w:rsidP="004A1D19">
      <w:pPr>
        <w:pStyle w:val="3"/>
        <w:numPr>
          <w:ilvl w:val="2"/>
          <w:numId w:val="96"/>
        </w:numPr>
      </w:pPr>
      <w:bookmarkStart w:id="290" w:name="_Toc75073483"/>
      <w:bookmarkStart w:id="291" w:name="_Toc496694206"/>
      <w:bookmarkStart w:id="292" w:name="_Toc75073484"/>
      <w:bookmarkEnd w:id="290"/>
      <w:r w:rsidRPr="00603221">
        <w:t>Δικαιώματα προαίρεσης</w:t>
      </w:r>
      <w:bookmarkEnd w:id="291"/>
      <w:bookmarkEnd w:id="292"/>
      <w:r w:rsidRPr="00603221">
        <w:t xml:space="preserve"> </w:t>
      </w:r>
    </w:p>
    <w:p w14:paraId="357A80B6" w14:textId="77777777" w:rsidR="0062643F" w:rsidRDefault="0062643F" w:rsidP="0062643F">
      <w:pPr>
        <w:spacing w:line="276" w:lineRule="auto"/>
      </w:pPr>
      <w:r w:rsidRPr="00D9353E">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D25C86" w:rsidRPr="00D9353E">
        <w:t>προϋπόθεση</w:t>
      </w:r>
      <w:r w:rsidRPr="00D9353E">
        <w:t xml:space="preserve"> σύμφων</w:t>
      </w:r>
      <w:r w:rsidR="00E429F6">
        <w:t xml:space="preserve">ης γνώμης της αρμόδιας ΕΥΔ </w:t>
      </w:r>
      <w:r w:rsidRPr="00D9353E">
        <w:t>και της έγκρισης χρηματοδότησης για την άσκησή του, συγκεκριμένα :</w:t>
      </w:r>
    </w:p>
    <w:p w14:paraId="37A8A67A" w14:textId="77777777" w:rsidR="0062643F" w:rsidRPr="00E429F6" w:rsidRDefault="0062643F" w:rsidP="0062643F">
      <w:r w:rsidRPr="00E429F6">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έως </w:t>
      </w:r>
      <w:r w:rsidR="00E429F6" w:rsidRPr="00E429F6">
        <w:t>δεκαπέντε τοις εκατό (15</w:t>
      </w:r>
      <w:r w:rsidRPr="00E429F6">
        <w:t xml:space="preserve">%) του </w:t>
      </w:r>
      <w:r w:rsidR="00980CB0">
        <w:t xml:space="preserve">προϋπολογισμού της </w:t>
      </w:r>
      <w:r w:rsidR="00983B96">
        <w:t xml:space="preserve">του έργου και </w:t>
      </w:r>
      <w:r w:rsidRPr="00E429F6">
        <w:t xml:space="preserve"> με βάση τις τιμές μονάδας της Οικονομικής Προσφοράς του Αναδόχου. </w:t>
      </w:r>
    </w:p>
    <w:p w14:paraId="5C07606C" w14:textId="77777777" w:rsidR="0062643F" w:rsidRPr="00E429F6" w:rsidRDefault="0062643F" w:rsidP="0062643F">
      <w:r w:rsidRPr="00E429F6">
        <w:t xml:space="preserve">Με χρονοδιάγραμμα υλοποίησης έως </w:t>
      </w:r>
      <w:r w:rsidR="00980CB0">
        <w:t xml:space="preserve">δώδεκα </w:t>
      </w:r>
      <w:r w:rsidR="00E429F6">
        <w:t>(</w:t>
      </w:r>
      <w:r w:rsidR="00980CB0">
        <w:t>12</w:t>
      </w:r>
      <w:r w:rsidRPr="00E429F6">
        <w:t>) μήνες από την άσκησή του.</w:t>
      </w:r>
    </w:p>
    <w:p w14:paraId="220B01BA" w14:textId="77777777" w:rsidR="0062643F" w:rsidRPr="00603221" w:rsidRDefault="0062643F" w:rsidP="0062643F">
      <w:pPr>
        <w:spacing w:line="276" w:lineRule="auto"/>
      </w:pPr>
      <w:r w:rsidRPr="00603221">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w:t>
      </w:r>
      <w:r w:rsidRPr="00603221">
        <w:lastRenderedPageBreak/>
        <w:t xml:space="preserve">σύμβασης, ο οποίος θα υποχρεούται να υλοποιήσει το αντικείμενο της προαίρεσης με τις τιμές μονάδας της οικονομικής του προσφοράς.. </w:t>
      </w:r>
    </w:p>
    <w:p w14:paraId="1B4E0507" w14:textId="77777777" w:rsidR="0062643F" w:rsidRPr="00603221" w:rsidRDefault="0062643F" w:rsidP="0062643F">
      <w:pPr>
        <w:spacing w:line="276" w:lineRule="auto"/>
      </w:pPr>
      <w:r w:rsidRPr="00603221">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1B23A9D3" w14:textId="77777777" w:rsidR="0062643F" w:rsidRDefault="0062643F" w:rsidP="0062643F">
      <w:r w:rsidRPr="00603221">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4236B3AE" w14:textId="77777777" w:rsidR="00447F40" w:rsidRDefault="00447F40" w:rsidP="0062643F"/>
    <w:p w14:paraId="4798049C"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93" w:name="_Toc496694209"/>
      <w:bookmarkStart w:id="294" w:name="_Toc31307688"/>
      <w:bookmarkStart w:id="295" w:name="_Toc75073485"/>
      <w:r w:rsidRPr="00897475">
        <w:t>Δικαίωμα μονομερούς λύσης της σύμβασης</w:t>
      </w:r>
      <w:bookmarkEnd w:id="293"/>
      <w:bookmarkEnd w:id="294"/>
      <w:bookmarkEnd w:id="295"/>
    </w:p>
    <w:p w14:paraId="2DF5ABD1" w14:textId="77777777" w:rsidR="00850B71" w:rsidRPr="00C229F3" w:rsidRDefault="0086087F" w:rsidP="00850B71">
      <w:r w:rsidRPr="00897475">
        <w:rPr>
          <w:b/>
          <w:bCs/>
        </w:rPr>
        <w:t>4.6.1.</w:t>
      </w:r>
      <w:r w:rsidRPr="00897475">
        <w:t xml:space="preserve"> </w:t>
      </w:r>
      <w:r w:rsidR="00850B71">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4CD2DEB" w14:textId="77777777" w:rsidR="00850B71" w:rsidRPr="00C229F3" w:rsidRDefault="00850B71" w:rsidP="00850B71">
      <w: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E6764AB" w14:textId="77777777" w:rsidR="00850B71" w:rsidRPr="00C229F3" w:rsidRDefault="00850B71" w:rsidP="00850B71">
      <w: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F8DB4DC" w14:textId="77777777" w:rsidR="00850B71" w:rsidRDefault="00850B71" w:rsidP="00850B71">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A60335C" w14:textId="77777777" w:rsidR="00850B71" w:rsidRPr="005F0A0D" w:rsidRDefault="00850B71" w:rsidP="00850B71">
      <w:r w:rsidRPr="005F0A0D">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79F4FA7" w14:textId="77777777" w:rsidR="0086087F" w:rsidRDefault="00850B71" w:rsidP="00850B71">
      <w:r w:rsidRPr="00850B71">
        <w:t xml:space="preserve"> </w:t>
      </w:r>
      <w:r w:rsidR="0086087F" w:rsidRPr="00897475">
        <w:t>.</w:t>
      </w:r>
    </w:p>
    <w:p w14:paraId="05BF7D7B" w14:textId="77777777" w:rsidR="00E354CC" w:rsidRDefault="00E354CC" w:rsidP="0086087F"/>
    <w:p w14:paraId="1E3D99EC" w14:textId="77777777" w:rsidR="00E354CC" w:rsidRPr="00897475" w:rsidRDefault="00E354CC" w:rsidP="0086087F">
      <w:pPr>
        <w:rPr>
          <w:b/>
          <w:bCs/>
        </w:rPr>
      </w:pPr>
    </w:p>
    <w:p w14:paraId="3C46BC17" w14:textId="77777777" w:rsidR="0086087F" w:rsidRPr="00897475" w:rsidRDefault="0086087F" w:rsidP="004A1D19">
      <w:pPr>
        <w:pStyle w:val="1"/>
        <w:keepNext/>
        <w:pageBreakBefore/>
        <w:numPr>
          <w:ilvl w:val="0"/>
          <w:numId w:val="96"/>
        </w:numPr>
        <w:pBdr>
          <w:top w:val="none" w:sz="0" w:space="0" w:color="000000"/>
          <w:left w:val="none" w:sz="0" w:space="0" w:color="000000"/>
          <w:bottom w:val="single" w:sz="18" w:space="1" w:color="000080"/>
          <w:right w:val="none" w:sz="0" w:space="0" w:color="000000"/>
        </w:pBdr>
        <w:suppressAutoHyphens/>
        <w:spacing w:before="320"/>
      </w:pPr>
      <w:bookmarkStart w:id="296" w:name="_Toc496694210"/>
      <w:bookmarkStart w:id="297" w:name="_Toc31307689"/>
      <w:bookmarkStart w:id="298" w:name="_Toc75073486"/>
      <w:r w:rsidRPr="00897475">
        <w:lastRenderedPageBreak/>
        <w:t>ΕΙΔΙΚΟΙ ΟΡΟΙ ΕΚΤΕΛΕΣΗΣ ΤΗΣ ΣΥΜΒΑΣΗΣ</w:t>
      </w:r>
      <w:bookmarkEnd w:id="296"/>
      <w:bookmarkEnd w:id="297"/>
      <w:bookmarkEnd w:id="298"/>
      <w:r w:rsidRPr="00897475">
        <w:t xml:space="preserve"> </w:t>
      </w:r>
    </w:p>
    <w:p w14:paraId="00AA9188" w14:textId="77777777" w:rsidR="0086087F" w:rsidRDefault="0086087F" w:rsidP="004A1D19">
      <w:pPr>
        <w:pStyle w:val="2"/>
        <w:keepNext/>
        <w:numPr>
          <w:ilvl w:val="1"/>
          <w:numId w:val="96"/>
        </w:numPr>
        <w:pBdr>
          <w:top w:val="none" w:sz="0" w:space="1"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99" w:name="_Ref496607306"/>
      <w:bookmarkStart w:id="300" w:name="_Toc496694211"/>
      <w:bookmarkStart w:id="301" w:name="_Toc31307690"/>
      <w:bookmarkStart w:id="302" w:name="_Toc75073487"/>
      <w:r w:rsidRPr="00A57AD1">
        <w:t>Τρόπος πληρωμής</w:t>
      </w:r>
      <w:bookmarkEnd w:id="299"/>
      <w:bookmarkEnd w:id="300"/>
      <w:bookmarkEnd w:id="301"/>
      <w:bookmarkEnd w:id="302"/>
      <w:r w:rsidRPr="00897475">
        <w:t xml:space="preserve"> </w:t>
      </w:r>
    </w:p>
    <w:p w14:paraId="2A9DB359" w14:textId="77777777" w:rsidR="00447CCD" w:rsidRPr="00274B25" w:rsidRDefault="00447CCD" w:rsidP="00447CCD">
      <w:pPr>
        <w:tabs>
          <w:tab w:val="left" w:pos="0"/>
        </w:tabs>
      </w:pPr>
      <w:r w:rsidRPr="00274B25">
        <w:rPr>
          <w:b/>
        </w:rPr>
        <w:t xml:space="preserve">5.1.1. </w:t>
      </w:r>
      <w:r w:rsidRPr="00274B25">
        <w:t>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w:t>
      </w:r>
    </w:p>
    <w:p w14:paraId="7EF625DC" w14:textId="77777777" w:rsidR="00447CCD" w:rsidRPr="00274B25" w:rsidRDefault="00447CCD" w:rsidP="00447CCD">
      <w:pPr>
        <w:tabs>
          <w:tab w:val="left" w:pos="0"/>
        </w:tabs>
      </w:pPr>
      <w:r w:rsidRPr="00274B25">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w:t>
      </w:r>
      <w:r w:rsidR="001F4011">
        <w:t xml:space="preserve"> που θα επιλέξει η Αναθέτουσα Αρχή</w:t>
      </w:r>
      <w:r w:rsidRPr="00274B25">
        <w:t>.</w:t>
      </w:r>
    </w:p>
    <w:p w14:paraId="44176E08" w14:textId="77777777" w:rsidR="00447CCD" w:rsidRPr="00274B25" w:rsidRDefault="00447CCD" w:rsidP="00447CCD">
      <w:pPr>
        <w:tabs>
          <w:tab w:val="left" w:pos="426"/>
        </w:tabs>
        <w:ind w:left="426" w:hanging="426"/>
        <w:rPr>
          <w:b/>
        </w:rPr>
      </w:pPr>
      <w:r w:rsidRPr="00274B25">
        <w:rPr>
          <w:b/>
        </w:rPr>
        <w:t>Τρόποι Πληρωμής:</w:t>
      </w:r>
    </w:p>
    <w:p w14:paraId="51E509F0" w14:textId="77777777" w:rsidR="00447CCD" w:rsidRPr="00274B25" w:rsidRDefault="001F4011" w:rsidP="001F4011">
      <w:pPr>
        <w:tabs>
          <w:tab w:val="left" w:pos="426"/>
        </w:tabs>
        <w:ind w:left="426" w:hanging="426"/>
      </w:pPr>
      <w:r>
        <w:rPr>
          <w:b/>
        </w:rPr>
        <w:t>1</w:t>
      </w:r>
      <w:r w:rsidR="00447CCD" w:rsidRPr="00274B25">
        <w:rPr>
          <w:b/>
        </w:rPr>
        <w:t>)</w:t>
      </w:r>
      <w:r w:rsidR="00447CCD" w:rsidRPr="00274B25">
        <w:t xml:space="preserve"> </w:t>
      </w:r>
      <w:r w:rsidR="00447CCD" w:rsidRPr="00274B25">
        <w:tab/>
        <w:t xml:space="preserve">α) Χορήγηση έντοκης προκαταβολής μέχρι ποσοστού </w:t>
      </w:r>
      <w:r w:rsidRPr="001F4011">
        <w:rPr>
          <w:b/>
          <w:bCs/>
        </w:rPr>
        <w:t xml:space="preserve">τριάντα τοις εκατό </w:t>
      </w:r>
      <w:r w:rsidR="00447CCD" w:rsidRPr="00274B25">
        <w:rPr>
          <w:b/>
        </w:rPr>
        <w:t>30%</w:t>
      </w:r>
      <w:r w:rsidR="00447CCD" w:rsidRPr="00274B25">
        <w:t xml:space="preserve"> </w:t>
      </w:r>
      <w:r>
        <w:t>του συμβατικού τιμήματος</w:t>
      </w:r>
      <w:r w:rsidRPr="00274B25" w:rsidDel="001F4011">
        <w:t xml:space="preserve"> </w:t>
      </w:r>
      <w:r w:rsidR="00447CCD" w:rsidRPr="00274B25">
        <w:t>χωρίς Φ.Π.Α., με την κατάθεση ισόποσης εγγύησης σύμφωνα με τα οριζόμενα στο άρθρο 72§</w:t>
      </w:r>
      <w:r w:rsidR="00AA395D">
        <w:t>7</w:t>
      </w:r>
      <w:r w:rsidR="00447CCD" w:rsidRPr="00274B25">
        <w:t xml:space="preserve"> του ν. 4412/2016 όπως ισχύει και</w:t>
      </w:r>
      <w:r w:rsidR="00447CCD" w:rsidRPr="009D1225">
        <w:t>.</w:t>
      </w:r>
      <w:r w:rsidR="00447CCD" w:rsidRPr="00274B25">
        <w:t xml:space="preserve">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ABB1EA4" w14:textId="77777777" w:rsidR="00447CCD" w:rsidRPr="00274B25" w:rsidRDefault="00447CCD" w:rsidP="00447CCD">
      <w:pPr>
        <w:spacing w:before="120"/>
        <w:ind w:left="432" w:hanging="6"/>
      </w:pPr>
      <w:r w:rsidRPr="00274B25">
        <w:t>β)</w:t>
      </w:r>
      <w:r w:rsidRPr="00274B25">
        <w:tab/>
        <w:t>Καταβολ</w:t>
      </w:r>
      <w:r w:rsidR="001364FD">
        <w:t xml:space="preserve">ή ποσοστού </w:t>
      </w:r>
      <w:r w:rsidR="001364FD" w:rsidRPr="001F4011">
        <w:rPr>
          <w:b/>
          <w:bCs/>
        </w:rPr>
        <w:t>τριάντα τοις εκατό (3</w:t>
      </w:r>
      <w:r w:rsidRPr="001F4011">
        <w:rPr>
          <w:b/>
          <w:bCs/>
        </w:rPr>
        <w:t>0%)</w:t>
      </w:r>
      <w:r w:rsidRPr="00274B25">
        <w:t xml:space="preserve"> του συμβατικού τιμήματος, μετά την παραλαβή </w:t>
      </w:r>
      <w:r w:rsidR="00530880">
        <w:t xml:space="preserve">των </w:t>
      </w:r>
      <w:r w:rsidRPr="00515CE3">
        <w:rPr>
          <w:b/>
          <w:bCs/>
        </w:rPr>
        <w:t>Φάσ</w:t>
      </w:r>
      <w:r w:rsidR="00530880">
        <w:rPr>
          <w:b/>
          <w:bCs/>
        </w:rPr>
        <w:t>εων:</w:t>
      </w:r>
      <w:r w:rsidR="00FB2603" w:rsidRPr="00515CE3">
        <w:rPr>
          <w:b/>
          <w:bCs/>
        </w:rPr>
        <w:t xml:space="preserve"> </w:t>
      </w:r>
      <w:r w:rsidR="00530880" w:rsidRPr="001F4011">
        <w:rPr>
          <w:b/>
        </w:rPr>
        <w:t>Β</w:t>
      </w:r>
      <w:r w:rsidR="00530880">
        <w:rPr>
          <w:b/>
        </w:rPr>
        <w:t>-</w:t>
      </w:r>
      <w:r w:rsidR="00530880" w:rsidRPr="001F4011">
        <w:rPr>
          <w:b/>
        </w:rPr>
        <w:t>Εγκατάσταση και παραμετροποίηση Υποδομής βάση της προτεινόμενης Αρχιτεκτονικής</w:t>
      </w:r>
      <w:r w:rsidR="00530880">
        <w:rPr>
          <w:b/>
        </w:rPr>
        <w:t xml:space="preserve">, Γ-Ανάπτυξη Διαδικτυακής Πύλης και Υποσυστημάτων και </w:t>
      </w:r>
      <w:r w:rsidR="00FB2603" w:rsidRPr="00515CE3">
        <w:rPr>
          <w:b/>
          <w:bCs/>
        </w:rPr>
        <w:t>Δ</w:t>
      </w:r>
      <w:r w:rsidR="00530880">
        <w:t>-</w:t>
      </w:r>
      <w:r w:rsidR="001364FD" w:rsidRPr="00530880">
        <w:rPr>
          <w:b/>
        </w:rPr>
        <w:t>Εγκατάσταση και Ρυθμίσεις Ασφάλειας Συστήματος</w:t>
      </w:r>
      <w:r w:rsidRPr="00530880">
        <w:rPr>
          <w:sz w:val="24"/>
          <w:szCs w:val="24"/>
        </w:rPr>
        <w:t xml:space="preserve"> </w:t>
      </w:r>
      <w:r w:rsidRPr="00274B25">
        <w:t>και αφού αφαιρεθεί: (</w:t>
      </w:r>
      <w:r w:rsidRPr="00274B25">
        <w:rPr>
          <w:lang w:val="en-US"/>
        </w:rPr>
        <w:t>i</w:t>
      </w:r>
      <w:r w:rsidRPr="00274B25">
        <w:t xml:space="preserve">) ποσοστό της χορηγηθείσας προκαταβολής ίσο προς το ανωτέρω ποσοστό της πληρωμής που καταβάλλεται (αναλογική απόσβεση προκαταβολής), και </w:t>
      </w:r>
      <w:r w:rsidRPr="00274B25">
        <w:rPr>
          <w:lang w:eastAsia="el-GR"/>
        </w:rPr>
        <w:t>(</w:t>
      </w:r>
      <w:r w:rsidRPr="00274B25">
        <w:rPr>
          <w:lang w:val="en-US" w:eastAsia="el-GR"/>
        </w:rPr>
        <w:t>ii</w:t>
      </w:r>
      <w:r w:rsidRPr="00274B25">
        <w:rPr>
          <w:lang w:eastAsia="el-GR"/>
        </w:rPr>
        <w:t xml:space="preserve">) </w:t>
      </w:r>
      <w:r w:rsidRPr="00274B25">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57936D57" w14:textId="77777777" w:rsidR="00447CCD" w:rsidRPr="001F4011" w:rsidRDefault="00447CCD" w:rsidP="00447CCD">
      <w:pPr>
        <w:spacing w:before="120"/>
        <w:ind w:left="432" w:hanging="6"/>
      </w:pPr>
      <w:r w:rsidRPr="00274B25">
        <w:t>γ)</w:t>
      </w:r>
      <w:r w:rsidRPr="00274B25">
        <w:tab/>
        <w:t xml:space="preserve">Καταβολή του </w:t>
      </w:r>
      <w:r w:rsidRPr="001F4011">
        <w:rPr>
          <w:b/>
          <w:bCs/>
        </w:rPr>
        <w:t>υπόλοιπου του συμβατικού τιμήματος</w:t>
      </w:r>
      <w:r w:rsidRPr="00274B25">
        <w:t>, μετά την οριστική ποιοτική και ποσοτική παραλαβή του συνόλου του Έργου, αφού αφαιρεθεί : (</w:t>
      </w:r>
      <w:r w:rsidRPr="00274B25">
        <w:rPr>
          <w:lang w:val="en-US"/>
        </w:rPr>
        <w:t>i</w:t>
      </w:r>
      <w:r w:rsidRPr="00274B25">
        <w:t xml:space="preserve">) το υπόλοιπο ποσοστό της χορηγηθείσας προκαταβολής (αναλογική απόσβεση προκαταβολής), και </w:t>
      </w:r>
      <w:r w:rsidRPr="00274B25">
        <w:rPr>
          <w:lang w:eastAsia="el-GR"/>
        </w:rPr>
        <w:t>(</w:t>
      </w:r>
      <w:r w:rsidRPr="00274B25">
        <w:rPr>
          <w:lang w:val="en-US" w:eastAsia="el-GR"/>
        </w:rPr>
        <w:t>ii</w:t>
      </w:r>
      <w:r w:rsidRPr="00274B25">
        <w:rPr>
          <w:lang w:eastAsia="el-GR"/>
        </w:rPr>
        <w:t xml:space="preserve">) </w:t>
      </w:r>
      <w:r w:rsidRPr="00274B25">
        <w:t>τόκος επί της απομειωμένης από την προηγούμενη πληρωμή (</w:t>
      </w:r>
      <w:r w:rsidR="00530880">
        <w:t>1</w:t>
      </w:r>
      <w:r w:rsidR="00414678">
        <w:t>β</w:t>
      </w:r>
      <w:r w:rsidRPr="00274B25">
        <w:t xml:space="preserve">)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w:t>
      </w:r>
      <w:r w:rsidRPr="001F4011">
        <w:t xml:space="preserve">ποσοτική παραλαβή του Έργου. </w:t>
      </w:r>
    </w:p>
    <w:p w14:paraId="4DD694CC" w14:textId="77777777" w:rsidR="00B16F7C" w:rsidRDefault="001F4011" w:rsidP="00447CCD">
      <w:pPr>
        <w:tabs>
          <w:tab w:val="left" w:pos="426"/>
        </w:tabs>
        <w:ind w:left="426" w:hanging="426"/>
      </w:pPr>
      <w:r>
        <w:rPr>
          <w:b/>
        </w:rPr>
        <w:t>2</w:t>
      </w:r>
      <w:r w:rsidR="00447CCD" w:rsidRPr="001F4011">
        <w:rPr>
          <w:b/>
        </w:rPr>
        <w:t>)</w:t>
      </w:r>
      <w:r w:rsidR="00447CCD" w:rsidRPr="001F4011">
        <w:tab/>
        <w:t xml:space="preserve">α) Καταβολή ποσοστού </w:t>
      </w:r>
      <w:r w:rsidR="00447CCD" w:rsidRPr="001F4011">
        <w:rPr>
          <w:b/>
          <w:bCs/>
        </w:rPr>
        <w:t>πέντε τοις εκατό (5%)</w:t>
      </w:r>
      <w:r w:rsidR="00447CCD" w:rsidRPr="001F4011">
        <w:t xml:space="preserve"> του συμβατικού τιμήματος, μετά την παραλαβή της </w:t>
      </w:r>
      <w:r w:rsidR="00447CCD" w:rsidRPr="00B16F7C">
        <w:rPr>
          <w:b/>
        </w:rPr>
        <w:t>Φάσης</w:t>
      </w:r>
      <w:r w:rsidR="00DF171F" w:rsidRPr="00B16F7C">
        <w:rPr>
          <w:b/>
        </w:rPr>
        <w:t xml:space="preserve"> Α </w:t>
      </w:r>
      <w:r w:rsidR="00B16F7C" w:rsidRPr="00B16F7C">
        <w:rPr>
          <w:b/>
        </w:rPr>
        <w:t>Ανάλυση</w:t>
      </w:r>
      <w:r w:rsidR="00DF171F" w:rsidRPr="00B16F7C">
        <w:rPr>
          <w:b/>
        </w:rPr>
        <w:t xml:space="preserve"> Απαιτήσεων</w:t>
      </w:r>
      <w:r w:rsidR="00530880">
        <w:rPr>
          <w:b/>
        </w:rPr>
        <w:t xml:space="preserve">. </w:t>
      </w:r>
      <w:r w:rsidR="00DF171F">
        <w:t xml:space="preserve"> </w:t>
      </w:r>
    </w:p>
    <w:p w14:paraId="3C17290E" w14:textId="77777777" w:rsidR="00447CCD" w:rsidRPr="001F4011" w:rsidRDefault="00447CCD" w:rsidP="00447CCD">
      <w:pPr>
        <w:tabs>
          <w:tab w:val="left" w:pos="426"/>
        </w:tabs>
        <w:ind w:left="426" w:hanging="426"/>
        <w:rPr>
          <w:b/>
        </w:rPr>
      </w:pPr>
      <w:r>
        <w:tab/>
      </w:r>
      <w:r w:rsidRPr="00603221">
        <w:t>β)</w:t>
      </w:r>
      <w:r>
        <w:t xml:space="preserve"> </w:t>
      </w:r>
      <w:r w:rsidRPr="00603221">
        <w:t xml:space="preserve">Καταβολή </w:t>
      </w:r>
      <w:r>
        <w:t xml:space="preserve">ποσοστού </w:t>
      </w:r>
      <w:r w:rsidR="00530880">
        <w:rPr>
          <w:b/>
          <w:bCs/>
        </w:rPr>
        <w:t>πενήντα</w:t>
      </w:r>
      <w:r w:rsidRPr="001F4011">
        <w:rPr>
          <w:b/>
          <w:bCs/>
        </w:rPr>
        <w:t xml:space="preserve"> τοις εκατό (5</w:t>
      </w:r>
      <w:r w:rsidR="00530880">
        <w:rPr>
          <w:b/>
          <w:bCs/>
        </w:rPr>
        <w:t>0</w:t>
      </w:r>
      <w:r w:rsidRPr="001F4011">
        <w:rPr>
          <w:b/>
          <w:bCs/>
        </w:rPr>
        <w:t>%</w:t>
      </w:r>
      <w:r w:rsidRPr="00603221">
        <w:t xml:space="preserve">) του συμβατικού τιμήματος, μετά την παραλαβή </w:t>
      </w:r>
      <w:r>
        <w:t xml:space="preserve">των </w:t>
      </w:r>
      <w:r w:rsidRPr="001F4011">
        <w:rPr>
          <w:b/>
        </w:rPr>
        <w:t>Φάσεων</w:t>
      </w:r>
      <w:r w:rsidR="00530880">
        <w:rPr>
          <w:b/>
        </w:rPr>
        <w:t>:</w:t>
      </w:r>
      <w:r w:rsidRPr="001F4011">
        <w:rPr>
          <w:b/>
        </w:rPr>
        <w:t xml:space="preserve"> </w:t>
      </w:r>
      <w:r w:rsidR="00F40FA1" w:rsidRPr="001F4011">
        <w:rPr>
          <w:b/>
        </w:rPr>
        <w:t>Β</w:t>
      </w:r>
      <w:r w:rsidR="00530880">
        <w:rPr>
          <w:b/>
        </w:rPr>
        <w:t>-</w:t>
      </w:r>
      <w:r w:rsidR="00F40FA1" w:rsidRPr="001F4011">
        <w:rPr>
          <w:b/>
        </w:rPr>
        <w:t>Εγκατάσταση και παραμετροποίηση Υποδομής βάση της προτεινόμενης Αρχιτεκτονικής</w:t>
      </w:r>
      <w:r w:rsidR="00654FA5">
        <w:rPr>
          <w:b/>
        </w:rPr>
        <w:t>,</w:t>
      </w:r>
      <w:r w:rsidR="0039435C">
        <w:rPr>
          <w:b/>
        </w:rPr>
        <w:t xml:space="preserve"> </w:t>
      </w:r>
      <w:r w:rsidR="00DF171F">
        <w:rPr>
          <w:b/>
        </w:rPr>
        <w:t>Γ</w:t>
      </w:r>
      <w:r w:rsidR="00530880">
        <w:rPr>
          <w:b/>
        </w:rPr>
        <w:t>-</w:t>
      </w:r>
      <w:r w:rsidR="00B16F7C">
        <w:rPr>
          <w:b/>
        </w:rPr>
        <w:t>Ανάπτυξη</w:t>
      </w:r>
      <w:r w:rsidR="0039435C">
        <w:rPr>
          <w:b/>
        </w:rPr>
        <w:t xml:space="preserve"> Διαδικτυακής Πύλης και Υποσυστημάτων και </w:t>
      </w:r>
      <w:r w:rsidR="00DF171F">
        <w:rPr>
          <w:b/>
        </w:rPr>
        <w:t>Δ</w:t>
      </w:r>
      <w:r w:rsidR="00530880">
        <w:rPr>
          <w:b/>
        </w:rPr>
        <w:t>-</w:t>
      </w:r>
      <w:r w:rsidR="00F40FA1" w:rsidRPr="001F4011">
        <w:rPr>
          <w:b/>
        </w:rPr>
        <w:t>Εγκατάσταση και Ρυθμίσεις Ασφάλειας Συστήματο</w:t>
      </w:r>
      <w:r w:rsidR="00F40FA1" w:rsidRPr="001F4011">
        <w:t>ς</w:t>
      </w:r>
      <w:r w:rsidRPr="001F4011">
        <w:t xml:space="preserve"> </w:t>
      </w:r>
      <w:r w:rsidR="00F40FA1" w:rsidRPr="001F4011">
        <w:t xml:space="preserve">και </w:t>
      </w:r>
    </w:p>
    <w:p w14:paraId="5F8EDAD8" w14:textId="77777777" w:rsidR="00447CCD" w:rsidRPr="00603221" w:rsidRDefault="00447CCD" w:rsidP="00447CCD">
      <w:pPr>
        <w:tabs>
          <w:tab w:val="left" w:pos="426"/>
        </w:tabs>
        <w:ind w:left="426" w:hanging="426"/>
      </w:pPr>
      <w:r w:rsidRPr="00603221">
        <w:tab/>
      </w:r>
      <w:r>
        <w:t>γ)</w:t>
      </w:r>
      <w:r w:rsidRPr="00603221">
        <w:t xml:space="preserve"> Το </w:t>
      </w:r>
      <w:r w:rsidRPr="001F4011">
        <w:rPr>
          <w:b/>
          <w:bCs/>
        </w:rPr>
        <w:t>υπόλοιπο του συμβατικού τιμήματος</w:t>
      </w:r>
      <w:r w:rsidRPr="00603221">
        <w:t xml:space="preserve"> μετά την οριστική ποιοτική και ποσοτική παραλαβή του συνόλου του Έργου.</w:t>
      </w:r>
    </w:p>
    <w:p w14:paraId="066E8BBB" w14:textId="77777777" w:rsidR="00447CCD" w:rsidRPr="00274B25" w:rsidRDefault="00447CCD" w:rsidP="00447CCD">
      <w:pPr>
        <w:tabs>
          <w:tab w:val="left" w:pos="426"/>
        </w:tabs>
        <w:ind w:left="426" w:hanging="426"/>
      </w:pPr>
      <w:r w:rsidRPr="009D1225">
        <w:t>Επισημαίνεται ότι η προκαταβολή, όπου προβλέπεται, δύναται να χορηγηθεί και τμηματικά.</w:t>
      </w:r>
    </w:p>
    <w:p w14:paraId="59F330B1" w14:textId="77777777" w:rsidR="00447CCD" w:rsidRPr="00274B25" w:rsidRDefault="00447CCD" w:rsidP="00447CCD">
      <w:r w:rsidRPr="00274B25">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w:t>
      </w:r>
      <w:r w:rsidRPr="00274B25">
        <w:lastRenderedPageBreak/>
        <w:t>ισχύει, καθώς και κάθε άλλου δικαιολογητικού που τυχόν ήθελε ζητηθεί από τις αρμόδιες υπηρεσίες που διενεργούν τον έλεγχο και την πληρωμή.</w:t>
      </w:r>
      <w:r w:rsidRPr="00274B25">
        <w:rPr>
          <w:color w:val="FFFF00"/>
        </w:rPr>
        <w:t xml:space="preserve"> </w:t>
      </w:r>
    </w:p>
    <w:p w14:paraId="619FD323" w14:textId="77777777" w:rsidR="00447CCD" w:rsidRPr="00274B25" w:rsidRDefault="00447CCD" w:rsidP="00447CCD">
      <w:r w:rsidRPr="00274B25">
        <w:rPr>
          <w:b/>
        </w:rPr>
        <w:t>5.1.2.</w:t>
      </w:r>
      <w:r w:rsidRPr="00274B25">
        <w:t xml:space="preserve"> Toν Ανάδοχο βαρύνουν </w:t>
      </w:r>
      <w:r w:rsidRPr="00274B25">
        <w:rPr>
          <w:lang w:eastAsia="el-GR"/>
        </w:rPr>
        <w:t xml:space="preserve">οι υπέρ τρίτων κρατήσεις, ως και κάθε άλλη επιβάρυνση, σύμφωνα με την κείμενη νομοθεσία, μη συμπεριλαμβανομένου Φ.Π.Α., </w:t>
      </w:r>
      <w:r w:rsidR="00FD2AEF">
        <w:rPr>
          <w:lang w:eastAsia="el-GR"/>
        </w:rPr>
        <w:t xml:space="preserve">για την </w:t>
      </w:r>
      <w:r w:rsidR="00A20A74">
        <w:rPr>
          <w:lang w:eastAsia="el-GR"/>
        </w:rPr>
        <w:t>παροχή των υπηρεσιών</w:t>
      </w:r>
      <w:r w:rsidR="00983B96">
        <w:rPr>
          <w:lang w:eastAsia="el-GR"/>
        </w:rPr>
        <w:t xml:space="preserve"> </w:t>
      </w:r>
      <w:r w:rsidRPr="00274B25">
        <w:rPr>
          <w:lang w:eastAsia="el-GR"/>
        </w:rPr>
        <w:t xml:space="preserve">στον τόπο και με τον τρόπο που προβλέπεται στα έγγραφα της σύμβασης. Ιδίως βαρύνεται με τις </w:t>
      </w:r>
      <w:r w:rsidRPr="00274B25">
        <w:t xml:space="preserve">ακόλουθες κρατήσεις: </w:t>
      </w:r>
    </w:p>
    <w:p w14:paraId="4B73C194" w14:textId="77777777" w:rsidR="00447CCD" w:rsidRPr="00274B25" w:rsidRDefault="00447CCD" w:rsidP="00447CCD">
      <w:r w:rsidRPr="00274B25">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(άρθρο 4 Ν.4013/2011 όπως ισχύει)</w:t>
      </w:r>
    </w:p>
    <w:p w14:paraId="32D618C4" w14:textId="77777777" w:rsidR="00447CCD" w:rsidRPr="00274B25" w:rsidRDefault="00447CCD" w:rsidP="00447CCD">
      <w:r w:rsidRPr="00274B25">
        <w:t xml:space="preserve">β) Κράτηση ύψους 0,02% υπέρ </w:t>
      </w:r>
      <w:r w:rsidR="00A20A74" w:rsidRPr="00F039BC">
        <w:t xml:space="preserve">της ανάπτυξης και συντήρησης </w:t>
      </w:r>
      <w:r w:rsidRPr="00274B25">
        <w:t xml:space="preserve">του </w:t>
      </w:r>
      <w:r w:rsidR="00A20A74" w:rsidRPr="00F039BC">
        <w:t>ΟΠΣ ΕΣΗΔΗΣ</w:t>
      </w:r>
      <w:r w:rsidRPr="00274B25">
        <w:t xml:space="preserve">,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w:t>
      </w:r>
      <w:r w:rsidR="00A20A74" w:rsidRPr="00F039BC">
        <w:t>του Υπουργείου Ψηφιακής Διακυβέρνησης</w:t>
      </w:r>
      <w:r w:rsidR="00A20A74">
        <w:t>,</w:t>
      </w:r>
      <w:r w:rsidR="00A20A74" w:rsidRPr="00F039BC">
        <w:t xml:space="preserve"> </w:t>
      </w:r>
      <w:r w:rsidRPr="00274B25">
        <w:t xml:space="preserve">σύμφωνα με την παρ. 6 του άρθρου 36 του ν. 4412/2016 </w:t>
      </w:r>
    </w:p>
    <w:p w14:paraId="5A80F46A" w14:textId="77777777" w:rsidR="00447CCD" w:rsidRPr="00274B25" w:rsidRDefault="00447CCD" w:rsidP="00447CCD">
      <w:r w:rsidRPr="00274B25">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2D5EDA" w14:textId="77777777" w:rsidR="00447CCD" w:rsidRPr="00274B25" w:rsidRDefault="00447CCD" w:rsidP="00447CCD">
      <w:r w:rsidRPr="00274B25">
        <w:t>Οι υπέρ τρίτων κρατήσεις υπόκεινται στο εκάστοτε ισχύον αναλογικό τέλος χαρτοσήμου και στην επ’ αυτού εισφορά υπέρ ΟΓΑ.</w:t>
      </w:r>
    </w:p>
    <w:p w14:paraId="079C8A98"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303" w:name="_Toc62059325"/>
      <w:bookmarkStart w:id="304" w:name="_Toc62059544"/>
      <w:bookmarkStart w:id="305" w:name="_Toc62060166"/>
      <w:bookmarkStart w:id="306" w:name="_Toc62059326"/>
      <w:bookmarkStart w:id="307" w:name="_Toc62059545"/>
      <w:bookmarkStart w:id="308" w:name="_Toc62060167"/>
      <w:bookmarkStart w:id="309" w:name="_Toc62059327"/>
      <w:bookmarkStart w:id="310" w:name="_Toc62059546"/>
      <w:bookmarkStart w:id="311" w:name="_Toc62060168"/>
      <w:bookmarkStart w:id="312" w:name="_Toc62059328"/>
      <w:bookmarkStart w:id="313" w:name="_Toc62059547"/>
      <w:bookmarkStart w:id="314" w:name="_Toc62060169"/>
      <w:bookmarkStart w:id="315" w:name="_Toc62059329"/>
      <w:bookmarkStart w:id="316" w:name="_Toc62059548"/>
      <w:bookmarkStart w:id="317" w:name="_Toc62060170"/>
      <w:bookmarkStart w:id="318" w:name="_Toc62059330"/>
      <w:bookmarkStart w:id="319" w:name="_Toc62059549"/>
      <w:bookmarkStart w:id="320" w:name="_Toc62060171"/>
      <w:bookmarkStart w:id="321" w:name="_Toc62059331"/>
      <w:bookmarkStart w:id="322" w:name="_Toc62059550"/>
      <w:bookmarkStart w:id="323" w:name="_Toc6206017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897475">
        <w:tab/>
      </w:r>
      <w:bookmarkStart w:id="324" w:name="_Ref496607484"/>
      <w:bookmarkStart w:id="325" w:name="_Toc496694212"/>
      <w:bookmarkStart w:id="326" w:name="_Toc31307691"/>
      <w:bookmarkStart w:id="327" w:name="_Toc75073488"/>
      <w:r w:rsidRPr="00897475">
        <w:t>Κήρυξη οικονομικού φορέα έκπτωτου - Κυρώσεις</w:t>
      </w:r>
      <w:bookmarkEnd w:id="324"/>
      <w:bookmarkEnd w:id="325"/>
      <w:bookmarkEnd w:id="326"/>
      <w:bookmarkEnd w:id="327"/>
      <w:r w:rsidRPr="00897475">
        <w:t xml:space="preserve"> </w:t>
      </w:r>
    </w:p>
    <w:p w14:paraId="1B7DA1F1" w14:textId="77777777" w:rsidR="00F93E59" w:rsidRDefault="00F93E59" w:rsidP="00F93E59">
      <w:pPr>
        <w:autoSpaceDE w:val="0"/>
        <w:rPr>
          <w:rFonts w:eastAsia="SimSun"/>
        </w:rPr>
      </w:pPr>
      <w:r w:rsidRPr="00274B25">
        <w:rPr>
          <w:rFonts w:eastAsia="SimSun"/>
          <w:b/>
        </w:rPr>
        <w:t>5.2.1.</w:t>
      </w:r>
      <w:r w:rsidRPr="00274B25">
        <w:rPr>
          <w:rFonts w:eastAsia="SimSun"/>
        </w:rPr>
        <w:t xml:space="preserve"> </w:t>
      </w:r>
      <w:r w:rsidRPr="007C24AE">
        <w:rPr>
          <w:rFonts w:eastAsia="SimSun"/>
        </w:rPr>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p>
    <w:p w14:paraId="3DBA6149" w14:textId="77777777" w:rsidR="00E66C79" w:rsidRPr="0063173B" w:rsidRDefault="00E66C79" w:rsidP="00E66C79">
      <w:pPr>
        <w:autoSpaceDE w:val="0"/>
        <w:rPr>
          <w:rFonts w:eastAsia="SimSun"/>
        </w:rPr>
      </w:pPr>
      <w:r w:rsidRPr="0063173B">
        <w:rPr>
          <w:rFonts w:eastAsia="SimSun"/>
        </w:rPr>
        <w:t>α) στην περίπτωση της παρ. 7 του άρθρου 105 περί κατακύρωσης και σύναψης σύμβασης</w:t>
      </w:r>
    </w:p>
    <w:p w14:paraId="3232F2FB" w14:textId="77777777" w:rsidR="00E66C79" w:rsidRDefault="00E66C79" w:rsidP="00E66C79">
      <w:pPr>
        <w:autoSpaceDE w:val="0"/>
        <w:rPr>
          <w:rFonts w:eastAsia="SimSun"/>
        </w:rPr>
      </w:pPr>
      <w:r w:rsidRPr="0063173B">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7A04945" w14:textId="77777777" w:rsidR="00E66C79" w:rsidRDefault="00E66C79" w:rsidP="00E66C79">
      <w:pPr>
        <w:autoSpaceDE w:val="0"/>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Pr>
          <w:rFonts w:eastAsia="SimSun"/>
        </w:rPr>
        <w:t>δοθεί</w:t>
      </w:r>
      <w:r w:rsidRPr="00346054">
        <w:rPr>
          <w:rFonts w:eastAsia="SimSun"/>
        </w:rPr>
        <w:t>, σύμφωνα με τα όσα προβλέπονται στο άρθρο 217 περί διάρκειας σύμβασης παροχής υπηρεσίας</w:t>
      </w:r>
      <w:r>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0B27BDDA" w14:textId="77777777" w:rsidR="00E66C79" w:rsidRPr="00346054" w:rsidRDefault="00E66C79" w:rsidP="00E66C79">
      <w:pPr>
        <w:autoSpaceDE w:val="0"/>
        <w:rPr>
          <w:rFonts w:eastAsia="SimSun"/>
        </w:rPr>
      </w:pPr>
      <w:r w:rsidRPr="00346054">
        <w:rPr>
          <w:rFonts w:eastAsia="SimSun"/>
        </w:rPr>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rPr>
        <w:t xml:space="preserve">που καθορίζεται με απόφαση της Αναθέτουσας Αρχής η οποία δεν μπορεί να είναι μικρότερη των δεκαπέντε (15) </w:t>
      </w:r>
      <w:r w:rsidRPr="00346054">
        <w:rPr>
          <w:rFonts w:eastAsia="SimSun"/>
        </w:rPr>
        <w:t>ημερών από την κοινοποίηση της ανωτέρω όχλησης.</w:t>
      </w:r>
      <w:r w:rsidRPr="002D2512">
        <w:t xml:space="preserve"> </w:t>
      </w:r>
      <w:r w:rsidRPr="00346054">
        <w:rPr>
          <w:rFonts w:eastAsia="SimSun"/>
        </w:rPr>
        <w:t xml:space="preserve">Αν η προθεσμία, που </w:t>
      </w:r>
      <w:r>
        <w:rPr>
          <w:rFonts w:eastAsia="SimSun"/>
        </w:rPr>
        <w:t>τεθεί</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EAB093F" w14:textId="77777777" w:rsidR="00E66C79" w:rsidRDefault="00E66C79" w:rsidP="00E66C79">
      <w:pPr>
        <w:autoSpaceDE w:val="0"/>
        <w:rPr>
          <w:rFonts w:eastAsia="SimSun"/>
        </w:rPr>
      </w:pPr>
      <w:r w:rsidRPr="00B73AC1">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28E8071" w14:textId="77777777" w:rsidR="00E66C79" w:rsidRPr="00346054" w:rsidRDefault="00E66C79" w:rsidP="00E66C79">
      <w:pPr>
        <w:autoSpaceDE w:val="0"/>
        <w:rPr>
          <w:rFonts w:eastAsia="SimSun"/>
          <w:spacing w:val="5"/>
        </w:rPr>
      </w:pPr>
      <w:r w:rsidRPr="00346054">
        <w:rPr>
          <w:rFonts w:eastAsia="SimSun"/>
          <w:spacing w:val="5"/>
        </w:rPr>
        <w:lastRenderedPageBreak/>
        <w:t xml:space="preserve">Στον </w:t>
      </w:r>
      <w:r>
        <w:rPr>
          <w:rFonts w:eastAsia="SimSun"/>
          <w:spacing w:val="5"/>
        </w:rPr>
        <w:t>ανάδοχο</w:t>
      </w:r>
      <w:r w:rsidRPr="00346054">
        <w:rPr>
          <w:rFonts w:eastAsia="SimSun"/>
          <w:spacing w:val="5"/>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FE23EA0" w14:textId="77777777" w:rsidR="00E66C79" w:rsidRPr="00346054" w:rsidRDefault="00E66C79" w:rsidP="00E66C79">
      <w:pPr>
        <w:autoSpaceDE w:val="0"/>
        <w:rPr>
          <w:rFonts w:eastAsia="SimSun"/>
          <w:spacing w:val="5"/>
        </w:rPr>
      </w:pPr>
      <w:r w:rsidRPr="00346054">
        <w:rPr>
          <w:rFonts w:eastAsia="SimSun"/>
          <w:spacing w:val="5"/>
        </w:rPr>
        <w:t>α) ολική κατάπτωση της εγγύησης καλής εκτέλεσης της σύμβασης,</w:t>
      </w:r>
    </w:p>
    <w:p w14:paraId="65895637" w14:textId="77777777" w:rsidR="00E66C79" w:rsidRPr="00872B88" w:rsidRDefault="00E66C79" w:rsidP="00E66C79">
      <w:pPr>
        <w:autoSpaceDE w:val="0"/>
        <w:rPr>
          <w:rFonts w:eastAsia="SimSun"/>
          <w:i/>
          <w:iCs/>
          <w:color w:val="5B9BD5"/>
          <w:spacing w:val="5"/>
        </w:rPr>
      </w:pPr>
      <w:r w:rsidRPr="00346054">
        <w:rPr>
          <w:rFonts w:eastAsia="SimSun"/>
          <w:spacing w:val="5"/>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rPr>
        <w:t xml:space="preserve">εφόσον προβλέπεται προκαταβολή. </w:t>
      </w:r>
    </w:p>
    <w:p w14:paraId="60BD70DE" w14:textId="77777777" w:rsidR="00F93E59" w:rsidRPr="007C24AE" w:rsidRDefault="00F93E59" w:rsidP="00F93E59">
      <w:pPr>
        <w:autoSpaceDE w:val="0"/>
        <w:rPr>
          <w:rFonts w:eastAsia="SimSun"/>
        </w:rPr>
      </w:pPr>
      <w:r w:rsidRPr="007C24AE">
        <w:rPr>
          <w:rFonts w:eastAsia="SimSun"/>
          <w:b/>
          <w:bCs/>
        </w:rPr>
        <w:t>5.2.2</w:t>
      </w:r>
      <w:r w:rsidRPr="007C24AE">
        <w:rPr>
          <w:rFonts w:eastAsia="SimSun"/>
        </w:rPr>
        <w:t>.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E9FDC46" w14:textId="77777777" w:rsidR="00F93E59" w:rsidRPr="007C24AE" w:rsidRDefault="00F93E59" w:rsidP="00F93E59">
      <w:pPr>
        <w:autoSpaceDE w:val="0"/>
        <w:rPr>
          <w:rFonts w:eastAsia="SimSun"/>
        </w:rPr>
      </w:pPr>
      <w:r w:rsidRPr="007C24AE">
        <w:rPr>
          <w:rFonts w:eastAsia="SimSun"/>
        </w:rPr>
        <w:t>Οι ποινικές ρήτρες υπολογίζονται ως εξής:</w:t>
      </w:r>
    </w:p>
    <w:p w14:paraId="35D24B49" w14:textId="77777777" w:rsidR="00F93E59" w:rsidRPr="007C24AE" w:rsidRDefault="00F93E59" w:rsidP="00F93E59">
      <w:pPr>
        <w:autoSpaceDE w:val="0"/>
        <w:rPr>
          <w:rFonts w:eastAsia="SimSun"/>
        </w:rPr>
      </w:pPr>
      <w:r w:rsidRPr="007C24AE">
        <w:rPr>
          <w:rFonts w:eastAsia="SimSun"/>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[συμπληρώνεται αναλόγως από την Α.Α.] επιβάλλεται ποινική ρήτρα 2,5% επί της συμβατικής αξίας χωρίς ΦΠΑ των υπηρεσιών που παρασχέθηκαν εκπρόθεσμα,</w:t>
      </w:r>
    </w:p>
    <w:p w14:paraId="5F9F11E6" w14:textId="77777777" w:rsidR="00F93E59" w:rsidRPr="007C24AE" w:rsidRDefault="00F93E59" w:rsidP="00F93E59">
      <w:pPr>
        <w:autoSpaceDE w:val="0"/>
        <w:rPr>
          <w:rFonts w:eastAsia="SimSun"/>
        </w:rPr>
      </w:pPr>
      <w:r w:rsidRPr="007C24AE">
        <w:rPr>
          <w:rFonts w:eastAsia="SimSu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47E9159" w14:textId="77777777" w:rsidR="00F93E59" w:rsidRDefault="00F93E59" w:rsidP="00F93E59">
      <w:pPr>
        <w:autoSpaceDE w:val="0"/>
        <w:rPr>
          <w:rFonts w:eastAsia="SimSun"/>
        </w:rPr>
      </w:pPr>
      <w:r w:rsidRPr="007C24AE">
        <w:rPr>
          <w:rFonts w:eastAsia="SimSun"/>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69AF9A5" w14:textId="77777777" w:rsidR="00E66C79" w:rsidRPr="00603221" w:rsidRDefault="00E66C79" w:rsidP="00E66C79">
      <w:pPr>
        <w:autoSpaceDE w:val="0"/>
        <w:spacing w:after="0"/>
        <w:jc w:val="left"/>
        <w:rPr>
          <w:rFonts w:eastAsia="SimSun"/>
        </w:rPr>
      </w:pPr>
      <w:r w:rsidRPr="00603221">
        <w:rPr>
          <w:rFonts w:eastAsia="SimSun"/>
        </w:rPr>
        <w:t>Το ποσό των ποινικών ρητρών αφαιρείται/συμψηφίζεται από/με την αμοιβή του αναδόχου.</w:t>
      </w:r>
    </w:p>
    <w:p w14:paraId="72680196" w14:textId="77777777" w:rsidR="00E66C79" w:rsidRPr="00603221" w:rsidRDefault="00E66C79" w:rsidP="00E66C79">
      <w:pPr>
        <w:autoSpaceDE w:val="0"/>
        <w:spacing w:after="0"/>
      </w:pPr>
      <w:r w:rsidRPr="00603221">
        <w:rPr>
          <w:rFonts w:eastAsia="SimSun"/>
        </w:rPr>
        <w:t>Η επιβολή ποινικών ρητρών δεν στερεί από την αναθέτουσα αρχή το δικαίωμα να κηρύξει τον ανάδοχο έκπτωτο.</w:t>
      </w:r>
    </w:p>
    <w:p w14:paraId="1B11BEBF" w14:textId="77777777" w:rsidR="00E66C79" w:rsidRPr="007C24AE" w:rsidRDefault="00E66C79" w:rsidP="00F93E59">
      <w:pPr>
        <w:autoSpaceDE w:val="0"/>
        <w:rPr>
          <w:rFonts w:eastAsia="SimSun"/>
        </w:rPr>
      </w:pPr>
    </w:p>
    <w:p w14:paraId="12CF648E"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328" w:name="_Toc75073489"/>
      <w:bookmarkStart w:id="329" w:name="_Toc75073490"/>
      <w:bookmarkStart w:id="330" w:name="_Toc75073491"/>
      <w:bookmarkStart w:id="331" w:name="_Toc67417582"/>
      <w:bookmarkStart w:id="332" w:name="_Toc67672415"/>
      <w:bookmarkStart w:id="333" w:name="_Toc67417583"/>
      <w:bookmarkStart w:id="334" w:name="_Toc67672416"/>
      <w:bookmarkEnd w:id="328"/>
      <w:bookmarkEnd w:id="329"/>
      <w:bookmarkEnd w:id="330"/>
      <w:bookmarkEnd w:id="331"/>
      <w:bookmarkEnd w:id="332"/>
      <w:bookmarkEnd w:id="333"/>
      <w:bookmarkEnd w:id="334"/>
      <w:r w:rsidRPr="00897475">
        <w:tab/>
      </w:r>
      <w:bookmarkStart w:id="335" w:name="_Toc496694213"/>
      <w:bookmarkStart w:id="336" w:name="_Toc31307692"/>
      <w:bookmarkStart w:id="337" w:name="_Toc75073492"/>
      <w:r w:rsidRPr="00897475">
        <w:t>Διοικητικές προσφυγές κατά τη διαδικασία εκτέλεσης</w:t>
      </w:r>
      <w:bookmarkEnd w:id="335"/>
      <w:bookmarkEnd w:id="336"/>
      <w:bookmarkEnd w:id="337"/>
      <w:r w:rsidRPr="00897475">
        <w:t xml:space="preserve"> </w:t>
      </w:r>
    </w:p>
    <w:p w14:paraId="395153C8" w14:textId="77777777" w:rsidR="00235E58" w:rsidRDefault="0086087F" w:rsidP="0086087F">
      <w:r w:rsidRPr="00897475">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2022C4" w:rsidRPr="00897475">
        <w:t>2</w:t>
      </w:r>
      <w:r w:rsidRPr="00897475">
        <w:t>. (</w:t>
      </w:r>
      <w:r w:rsidR="002022C4" w:rsidRPr="00897475">
        <w:t>Διάρκεια</w:t>
      </w:r>
      <w:r w:rsidR="00ED267F" w:rsidRPr="00897475">
        <w:t xml:space="preserve"> της Σύμβασης</w:t>
      </w:r>
      <w:r w:rsidRPr="00897475">
        <w:t xml:space="preserve">), 6.4. (Απόρριψη </w:t>
      </w:r>
      <w:r w:rsidR="00ED267F" w:rsidRPr="00897475">
        <w:t>παραδοτέων</w:t>
      </w:r>
      <w:r w:rsidRPr="00897475">
        <w:t xml:space="preserve"> – αντικατάσταση), καθώς και κατ</w:t>
      </w:r>
      <w:r w:rsidR="000D7757" w:rsidRPr="00897475">
        <w:t>’</w:t>
      </w:r>
      <w:r w:rsidRPr="00897475">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0080257" w14:textId="77777777" w:rsidR="0086087F" w:rsidRPr="00897475" w:rsidRDefault="0086087F" w:rsidP="0086087F">
      <w:r w:rsidRPr="00897475">
        <w:t>Επί της προσφυγής αποφασίζει το αρμοδίως αποφαινόμενο όργανο, ύστερα από γνωμοδότηση του προβλεπόμενου</w:t>
      </w:r>
      <w:r w:rsidR="00235E58" w:rsidRPr="00235E58">
        <w:t xml:space="preserve"> </w:t>
      </w:r>
      <w:r w:rsidR="00235E58" w:rsidRPr="008B71A5">
        <w:t xml:space="preserve">της περίπτωσης </w:t>
      </w:r>
      <w:r w:rsidR="00235E58" w:rsidRPr="001F7E31">
        <w:t xml:space="preserve">δ΄ της παραγράφου 11 </w:t>
      </w:r>
      <w:r w:rsidRPr="00897475">
        <w:t xml:space="preserve">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Pr="00897475">
        <w:lastRenderedPageBreak/>
        <w:t>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E4E7F8C" w14:textId="77777777" w:rsidR="008032E3" w:rsidRPr="000E0E0B" w:rsidRDefault="008032E3"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rPr>
          <w:b w:val="0"/>
          <w:color w:val="002060"/>
        </w:rPr>
      </w:pPr>
      <w:bookmarkStart w:id="338" w:name="_Toc13748951"/>
      <w:r w:rsidRPr="000E0E0B">
        <w:tab/>
      </w:r>
      <w:bookmarkStart w:id="339" w:name="_Toc75073493"/>
      <w:r w:rsidRPr="000E0E0B">
        <w:t>Δικαστική επίλυση διαφορών</w:t>
      </w:r>
      <w:bookmarkEnd w:id="338"/>
      <w:bookmarkEnd w:id="339"/>
    </w:p>
    <w:p w14:paraId="348003B0" w14:textId="688C203E" w:rsidR="000E71D5" w:rsidRPr="00022C43" w:rsidRDefault="000E71D5" w:rsidP="000E71D5">
      <w:pPr>
        <w:rPr>
          <w:b/>
          <w:sz w:val="24"/>
        </w:rPr>
      </w:pPr>
      <w:r w:rsidRPr="003F2068">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t xml:space="preserve">και </w:t>
      </w:r>
      <w:r w:rsidRPr="003F2068">
        <w:t>6 του άρθρου 205Α του ν. 4412/2016</w:t>
      </w:r>
      <w:r w:rsidRPr="003F2068">
        <w:rPr>
          <w:rStyle w:val="0"/>
        </w:rPr>
        <w:footnoteReference w:id="23"/>
      </w:r>
      <w:r w:rsidRPr="003F2068">
        <w:t>.</w:t>
      </w:r>
      <w:r w:rsidRPr="006428CF">
        <w:t xml:space="preserve"> </w:t>
      </w:r>
      <w:r w:rsidRPr="005347BC">
        <w:t xml:space="preserve">Πριν από την άσκηση της προσφυγής στο Διοικητικό Εφετείο προηγείται υποχρεωτικά η τήρηση της </w:t>
      </w:r>
      <w:r w:rsidRPr="00851610">
        <w:t>ενδικοφανούς διαδικασίας που προβλέπεται στο άρθρο 205 του ν. 4412/2016 και την παράγραφο</w:t>
      </w:r>
      <w:r w:rsidR="001A0859" w:rsidRPr="001A0859">
        <w:t xml:space="preserve"> 5.3 </w:t>
      </w:r>
      <w:r w:rsidRPr="00851610">
        <w:t xml:space="preserve"> της παρούσας</w:t>
      </w:r>
      <w:r w:rsidRPr="005347BC">
        <w:t>, διαφορετικά η προσφυγή απορρίπτεται ως απαράδεκτη</w:t>
      </w:r>
      <w:r>
        <w:t>.</w:t>
      </w:r>
      <w:r w:rsidRPr="00951F12">
        <w:t xml:space="preserve"> </w:t>
      </w:r>
      <w:r w:rsidRPr="00851610">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E1A58A5" w14:textId="77777777" w:rsidR="0086087F" w:rsidRPr="00897475" w:rsidRDefault="0086087F" w:rsidP="0086087F"/>
    <w:p w14:paraId="43C78663" w14:textId="77777777" w:rsidR="0086087F" w:rsidRPr="00897475" w:rsidRDefault="0086087F" w:rsidP="0086087F"/>
    <w:p w14:paraId="587B52A3" w14:textId="77777777" w:rsidR="0086087F" w:rsidRPr="00897475" w:rsidRDefault="00A20A74" w:rsidP="004A1D19">
      <w:pPr>
        <w:pStyle w:val="1"/>
        <w:keepNext/>
        <w:pageBreakBefore/>
        <w:numPr>
          <w:ilvl w:val="0"/>
          <w:numId w:val="96"/>
        </w:numPr>
        <w:pBdr>
          <w:top w:val="none" w:sz="0" w:space="0" w:color="000000"/>
          <w:left w:val="none" w:sz="0" w:space="0" w:color="000000"/>
          <w:bottom w:val="single" w:sz="18" w:space="1" w:color="000080"/>
          <w:right w:val="none" w:sz="0" w:space="0" w:color="000000"/>
        </w:pBdr>
        <w:suppressAutoHyphens/>
        <w:spacing w:before="320"/>
      </w:pPr>
      <w:bookmarkStart w:id="341" w:name="_Toc496694214"/>
      <w:bookmarkStart w:id="342" w:name="_Toc31307694"/>
      <w:bookmarkStart w:id="343" w:name="_Toc75073494"/>
      <w:r>
        <w:rPr>
          <w:rFonts w:ascii="Calibri" w:hAnsi="Calibri"/>
        </w:rPr>
        <w:lastRenderedPageBreak/>
        <w:t xml:space="preserve">ΧΡΟΝΟΣ ΚΑΙ ΤΡΟΠΟΣ </w:t>
      </w:r>
      <w:r w:rsidR="0086087F" w:rsidRPr="00897475">
        <w:t>ΕΚΤΕΛΕΣΗΣ</w:t>
      </w:r>
      <w:bookmarkEnd w:id="341"/>
      <w:bookmarkEnd w:id="342"/>
      <w:bookmarkEnd w:id="343"/>
      <w:r w:rsidR="0086087F" w:rsidRPr="00897475">
        <w:t xml:space="preserve"> </w:t>
      </w:r>
    </w:p>
    <w:p w14:paraId="0E1E2CC8"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44" w:name="_Toc496694215"/>
      <w:bookmarkStart w:id="345" w:name="_Toc31307695"/>
      <w:bookmarkStart w:id="346" w:name="_Toc75073495"/>
      <w:r w:rsidRPr="00897475">
        <w:t>Παρακολούθηση της σύμβασης</w:t>
      </w:r>
      <w:bookmarkEnd w:id="344"/>
      <w:bookmarkEnd w:id="345"/>
      <w:bookmarkEnd w:id="346"/>
      <w:r w:rsidRPr="00897475">
        <w:t xml:space="preserve"> </w:t>
      </w:r>
    </w:p>
    <w:p w14:paraId="36A8A7E8" w14:textId="77777777" w:rsidR="0022639B" w:rsidRDefault="0022639B" w:rsidP="0022639B">
      <w:bookmarkStart w:id="347" w:name="_Hlk9421248"/>
      <w:r w:rsidRPr="00512083">
        <w:t>Η παρακολούθηση της εκτέλεσης της Σύμβασης και η διοίκηση αυτής θα διενεργ</w:t>
      </w:r>
      <w:r>
        <w:t xml:space="preserve">ηθεί </w:t>
      </w:r>
      <w:r w:rsidRPr="005607CF">
        <w:t xml:space="preserve">από ειδική </w:t>
      </w:r>
      <w:r>
        <w:t>Ε</w:t>
      </w:r>
      <w:r w:rsidRPr="005607CF">
        <w:t xml:space="preserve">πιτροπή </w:t>
      </w:r>
      <w:r>
        <w:t xml:space="preserve">(τριμελής ή πενταμελής) </w:t>
      </w:r>
      <w:r w:rsidRPr="005607CF">
        <w:t>η οποία θα ορισθεί με απόφαση της αναθέτουσας αρχής</w:t>
      </w:r>
      <w:r w:rsidRPr="001D36D8">
        <w:t xml:space="preserve"> </w:t>
      </w:r>
      <w:r w:rsidRPr="0022639B">
        <w:t>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F3E5268" w14:textId="77777777" w:rsidR="0022639B" w:rsidRDefault="0022639B" w:rsidP="0022639B">
      <w:r w:rsidRPr="005052FB">
        <w:t>Με υπόδειξη του Κυρίου του Έργου μπορεί να ορίζονται εκπρόσωποί του, οι οποίοι θα συμμετέχουν στην Επιτροπή Παρακολούθησης</w:t>
      </w:r>
      <w:r w:rsidRPr="00512083">
        <w:t xml:space="preserve"> της σύμβασης. </w:t>
      </w:r>
    </w:p>
    <w:p w14:paraId="14EC6BE6" w14:textId="77777777" w:rsidR="008032E3" w:rsidRPr="00603221" w:rsidRDefault="0022639B" w:rsidP="00334157">
      <w:r>
        <w:t>Η αρμόδια Επιτροπή Παρακολούθησης δύναται να αποστέλλει</w:t>
      </w:r>
      <w:r w:rsidRPr="00512083">
        <w:t xml:space="preserve"> </w:t>
      </w:r>
      <w:r>
        <w:t>έγγραφα</w:t>
      </w:r>
      <w:r w:rsidRPr="00512083">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r w:rsidR="008032E3" w:rsidRPr="00512083">
        <w:t xml:space="preserve"> </w:t>
      </w:r>
    </w:p>
    <w:bookmarkEnd w:id="347"/>
    <w:p w14:paraId="4CF423CE"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48" w:name="_Toc496694216"/>
      <w:bookmarkStart w:id="349" w:name="_Toc31307696"/>
      <w:bookmarkStart w:id="350" w:name="_Toc75073496"/>
      <w:r w:rsidRPr="00897475">
        <w:t>Διάρκεια σύμβασης</w:t>
      </w:r>
      <w:bookmarkEnd w:id="348"/>
      <w:bookmarkEnd w:id="349"/>
      <w:bookmarkEnd w:id="350"/>
      <w:r w:rsidRPr="00897475">
        <w:t xml:space="preserve"> </w:t>
      </w:r>
    </w:p>
    <w:p w14:paraId="4D0E7A17" w14:textId="2E872F83" w:rsidR="0086087F" w:rsidRPr="00897475" w:rsidRDefault="0086087F" w:rsidP="00F71148">
      <w:r w:rsidRPr="007856BF">
        <w:t xml:space="preserve">6.2.1. Η συνολική </w:t>
      </w:r>
      <w:r w:rsidRPr="007856BF">
        <w:rPr>
          <w:bCs/>
        </w:rPr>
        <w:t>διάρκεια</w:t>
      </w:r>
      <w:r w:rsidRPr="007856BF">
        <w:t xml:space="preserve"> της σύμβασης ορίζεται σε </w:t>
      </w:r>
      <w:r w:rsidR="008E2117">
        <w:t xml:space="preserve"> </w:t>
      </w:r>
      <w:r w:rsidR="00F71148" w:rsidRPr="00F71148">
        <w:rPr>
          <w:b/>
          <w:bCs/>
        </w:rPr>
        <w:t xml:space="preserve">δεκατέσσερις </w:t>
      </w:r>
      <w:r w:rsidR="008E2117" w:rsidRPr="00F71148">
        <w:rPr>
          <w:b/>
          <w:bCs/>
        </w:rPr>
        <w:t>(1</w:t>
      </w:r>
      <w:r w:rsidR="00F71148" w:rsidRPr="00F71148">
        <w:rPr>
          <w:b/>
          <w:bCs/>
        </w:rPr>
        <w:t>4</w:t>
      </w:r>
      <w:r w:rsidR="008E2117" w:rsidRPr="00F71148">
        <w:rPr>
          <w:b/>
          <w:bCs/>
        </w:rPr>
        <w:t>)</w:t>
      </w:r>
      <w:r w:rsidR="008E2117">
        <w:t xml:space="preserve"> μήνες </w:t>
      </w:r>
      <w:r w:rsidR="0025760D" w:rsidRPr="00603221">
        <w:t>νοείται το χρονι</w:t>
      </w:r>
      <w:r w:rsidR="0025760D" w:rsidRPr="00603221">
        <w:softHyphen/>
        <w:t>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1A0859" w:rsidRPr="001A0859">
        <w:t xml:space="preserve"> </w:t>
      </w:r>
      <w:r w:rsidR="001A0859">
        <w:fldChar w:fldCharType="begin"/>
      </w:r>
      <w:r w:rsidR="001A0859">
        <w:instrText xml:space="preserve"> REF _Ref67662645 \h </w:instrText>
      </w:r>
      <w:r w:rsidR="001A0859">
        <w:fldChar w:fldCharType="separate"/>
      </w:r>
      <w:r w:rsidR="00CB4EC7" w:rsidRPr="005A40CA">
        <w:t>ΠΑΡΑΡΤΗΜΑ I</w:t>
      </w:r>
      <w:r w:rsidR="00CB4EC7" w:rsidRPr="00533896">
        <w:t>: ΑΝΑΛΥΤΙΚΗ ΠΕΡΙΓΡΑΦΗ ΦΥΣΙΚΟΥ ΚΑΙ ΟΙΚΟΝΟΜΙΚΟΥ ΑΝΤΙΚΕΙΜΕΝΟΥ</w:t>
      </w:r>
      <w:r w:rsidR="00CB4EC7">
        <w:t xml:space="preserve">    </w:t>
      </w:r>
      <w:r w:rsidR="00CB4EC7" w:rsidRPr="00533896">
        <w:t>ΤΗΣ ΣΥΜΒΑΣΗΣ</w:t>
      </w:r>
      <w:r w:rsidR="001A0859">
        <w:fldChar w:fldCharType="end"/>
      </w:r>
      <w:r w:rsidR="0025760D" w:rsidRPr="00603221">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0025760D" w:rsidRPr="00603221">
        <w:rPr>
          <w:u w:val="single"/>
        </w:rPr>
        <w:t>μέχρι την παράδοση και του τελευταίου παραδοτέου που ορίζει την λήξη της σύμβαση</w:t>
      </w:r>
      <w:r w:rsidR="0025760D" w:rsidRPr="00603221">
        <w:t xml:space="preserve">ς και την έναρξη της οριστικής παραλαβής του έργου. </w:t>
      </w:r>
    </w:p>
    <w:p w14:paraId="3F6E9F8B" w14:textId="2AE3F319" w:rsidR="0086087F" w:rsidRPr="00897475" w:rsidRDefault="0086087F" w:rsidP="0086087F">
      <w:r w:rsidRPr="00897475">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w:t>
      </w:r>
      <w:r w:rsidR="00CB0F79" w:rsidRPr="00897475">
        <w:t>της και κατόπιν προεγκρίσεως από την αρμόδια Ειδική Υπηρεσία σύμφωνα με το άρθρο 8 και 46 της ΥΠΑΣΥΔ</w:t>
      </w:r>
      <w:r w:rsidRPr="00897475">
        <w:t xml:space="preserve">,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93145F" w:rsidRPr="00897475">
        <w:fldChar w:fldCharType="begin"/>
      </w:r>
      <w:r w:rsidR="0093145F" w:rsidRPr="00897475">
        <w:instrText xml:space="preserve"> REF _Ref496607484 \r \h  \* MERGEFORMAT </w:instrText>
      </w:r>
      <w:r w:rsidR="0093145F" w:rsidRPr="00897475">
        <w:fldChar w:fldCharType="separate"/>
      </w:r>
      <w:r w:rsidR="00CB4EC7">
        <w:t>5.2</w:t>
      </w:r>
      <w:r w:rsidR="0093145F" w:rsidRPr="00897475">
        <w:fldChar w:fldCharType="end"/>
      </w:r>
      <w:r w:rsidRPr="00897475">
        <w:t xml:space="preserve"> της παρούσας.</w:t>
      </w:r>
    </w:p>
    <w:p w14:paraId="11EB7383"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51" w:name="_Toc496694217"/>
      <w:bookmarkStart w:id="352" w:name="_Toc31307697"/>
      <w:bookmarkStart w:id="353" w:name="_Ref32848261"/>
      <w:bookmarkStart w:id="354" w:name="_Ref32848269"/>
      <w:bookmarkStart w:id="355" w:name="_Ref32848281"/>
      <w:bookmarkStart w:id="356" w:name="_Ref32848287"/>
      <w:bookmarkStart w:id="357" w:name="_Ref32848307"/>
      <w:bookmarkStart w:id="358" w:name="_Ref32848564"/>
      <w:bookmarkStart w:id="359" w:name="_Ref32848665"/>
      <w:bookmarkStart w:id="360" w:name="_Ref32848709"/>
      <w:bookmarkStart w:id="361" w:name="_Ref32848731"/>
      <w:bookmarkStart w:id="362" w:name="_Ref32848794"/>
      <w:bookmarkStart w:id="363" w:name="_Ref32848805"/>
      <w:bookmarkStart w:id="364" w:name="_Ref67662618"/>
      <w:bookmarkStart w:id="365" w:name="_Toc75073497"/>
      <w:r w:rsidRPr="00897475">
        <w:t>Παραλαβή του αντικειμένου της σύμβασης</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897475">
        <w:t xml:space="preserve"> </w:t>
      </w:r>
    </w:p>
    <w:p w14:paraId="10BB1E2B" w14:textId="77777777" w:rsidR="00096B0B" w:rsidRDefault="00096B0B" w:rsidP="00096B0B">
      <w:bookmarkStart w:id="366" w:name="_Hlk31281948"/>
      <w:bookmarkStart w:id="367" w:name="_Hlk520910148"/>
      <w:r w:rsidRPr="0050114F">
        <w:rPr>
          <w:b/>
        </w:rPr>
        <w:t>6.3.1</w:t>
      </w:r>
      <w:r w:rsidRPr="00D9418D">
        <w:t xml:space="preserve"> </w:t>
      </w:r>
      <w:r w:rsidR="00370A76" w:rsidRPr="00C00860">
        <w:t>Η παραλαβή των παρεχόμενων υπηρεσιών ή παραδοτέων γίνεται από επιτροπή παραλαβής</w:t>
      </w:r>
      <w:r w:rsidR="00370A76">
        <w:t xml:space="preserve"> (τριμελής ή πενταμελής) </w:t>
      </w:r>
      <w:r w:rsidR="00370A76" w:rsidRPr="00C00860">
        <w:t xml:space="preserve">που συγκροτείται, σύμφωνα με </w:t>
      </w:r>
      <w:r w:rsidR="00370A76">
        <w:t>το</w:t>
      </w:r>
      <w:r w:rsidR="00370A76" w:rsidRPr="00C00860">
        <w:t xml:space="preserve"> άρθρο 221, κατά τα αναλυτικώς αναφερόμενα στο </w:t>
      </w:r>
      <w:r w:rsidR="00370A76" w:rsidRPr="006F0026">
        <w:t>Παράρτημα Ι 12.3</w:t>
      </w:r>
      <w:r w:rsidR="00370A76" w:rsidRPr="00370A76">
        <w:t xml:space="preserve"> </w:t>
      </w:r>
      <w:r w:rsidR="00370A76" w:rsidRPr="00252398">
        <w:t>της παρούσας</w:t>
      </w:r>
      <w:r w:rsidR="00370A76">
        <w:t xml:space="preserve"> όπου περιγράφεται η διαδικασία ελέγχου ανά φάση υλοποίησης καθώς και το χρονοδιάγραμμα παράδοσης</w:t>
      </w:r>
      <w:r w:rsidR="00370A76" w:rsidRPr="00252398">
        <w:t xml:space="preserve">. </w:t>
      </w:r>
    </w:p>
    <w:bookmarkEnd w:id="366"/>
    <w:p w14:paraId="75810639" w14:textId="77777777" w:rsidR="00096B0B" w:rsidRPr="001F7E31" w:rsidRDefault="00096B0B" w:rsidP="00096B0B">
      <w:r>
        <w:rPr>
          <w:b/>
        </w:rPr>
        <w:t>6.3.</w:t>
      </w:r>
      <w:r w:rsidRPr="006F2307">
        <w:rPr>
          <w:b/>
        </w:rPr>
        <w:t>2</w:t>
      </w:r>
      <w:r>
        <w:t xml:space="preserve"> </w:t>
      </w:r>
      <w:r w:rsidRPr="001F7E31">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w:t>
      </w:r>
      <w:r w:rsidRPr="001F7E31">
        <w:lastRenderedPageBreak/>
        <w:t xml:space="preserve">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71D8B828" w14:textId="77777777" w:rsidR="00096B0B" w:rsidRPr="001F7E31" w:rsidRDefault="00096B0B" w:rsidP="00096B0B">
      <w:r w:rsidRPr="006F2307">
        <w:rPr>
          <w:b/>
        </w:rPr>
        <w:t>6.3.3</w:t>
      </w:r>
      <w:r>
        <w:t xml:space="preserve"> </w:t>
      </w:r>
      <w:r w:rsidRPr="001F7E31">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21DD5B0" w14:textId="77777777" w:rsidR="00096B0B" w:rsidRDefault="00096B0B" w:rsidP="00096B0B">
      <w:r w:rsidRPr="006F2307">
        <w:rPr>
          <w:b/>
        </w:rPr>
        <w:t>6.3.4</w:t>
      </w:r>
      <w:r>
        <w:t xml:space="preserve"> </w:t>
      </w:r>
      <w:r w:rsidRPr="001F7E31">
        <w:t xml:space="preserve">Για την εφαρμογή της </w:t>
      </w:r>
      <w:r>
        <w:t xml:space="preserve">προηγούμενης </w:t>
      </w:r>
      <w:r w:rsidRPr="001F7E31">
        <w:t xml:space="preserve">παραγράφου ορίζονται τα ακόλουθα: </w:t>
      </w:r>
    </w:p>
    <w:p w14:paraId="6D9B7DDA" w14:textId="77777777" w:rsidR="00096B0B" w:rsidRDefault="00096B0B" w:rsidP="00096B0B">
      <w:r w:rsidRPr="001F7E31">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13807E4" w14:textId="77777777" w:rsidR="00096B0B" w:rsidRPr="001F7E31" w:rsidRDefault="00096B0B" w:rsidP="00096B0B">
      <w:r w:rsidRPr="001F7E31">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D935453" w14:textId="77777777" w:rsidR="00096B0B" w:rsidRPr="001F7E31" w:rsidRDefault="00096B0B" w:rsidP="00096B0B">
      <w:r w:rsidRPr="006F2307">
        <w:rPr>
          <w:b/>
        </w:rPr>
        <w:t>6.3.5</w:t>
      </w:r>
      <w:r>
        <w:t xml:space="preserve"> </w:t>
      </w:r>
      <w:r w:rsidRPr="001F7E31">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816CB38" w14:textId="77777777" w:rsidR="00096B0B" w:rsidRDefault="00096B0B" w:rsidP="00096B0B">
      <w:r w:rsidRPr="006F2307">
        <w:rPr>
          <w:b/>
        </w:rPr>
        <w:t>6.3.6</w:t>
      </w:r>
      <w:r w:rsidRPr="001F7E31">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w:t>
      </w:r>
      <w:r>
        <w:t>πόψη</w:t>
      </w:r>
      <w:r w:rsidRPr="001F7E31">
        <w:t>.</w:t>
      </w:r>
    </w:p>
    <w:p w14:paraId="1D7F0B32" w14:textId="77777777" w:rsidR="009D4305" w:rsidRPr="00603221" w:rsidRDefault="009D4305"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ind w:left="576" w:hanging="576"/>
      </w:pPr>
      <w:bookmarkStart w:id="368" w:name="_Toc75073498"/>
      <w:bookmarkStart w:id="369" w:name="_Toc75073499"/>
      <w:bookmarkEnd w:id="368"/>
      <w:r w:rsidRPr="00603221">
        <w:t>Απόρριψη παραδοτέων – Αντικατάσταση</w:t>
      </w:r>
      <w:bookmarkEnd w:id="369"/>
      <w:r w:rsidRPr="00603221">
        <w:t xml:space="preserve"> </w:t>
      </w:r>
    </w:p>
    <w:p w14:paraId="2DDD4DB7" w14:textId="27C6F956" w:rsidR="00370A76" w:rsidRPr="006B2C94" w:rsidRDefault="00370A76" w:rsidP="00370A76">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CB4EC7">
        <w:t>5.2</w:t>
      </w:r>
      <w:r w:rsidRPr="00603221">
        <w:fldChar w:fldCharType="end"/>
      </w:r>
      <w:r>
        <w:t xml:space="preserve"> </w:t>
      </w:r>
      <w:r>
        <w:rPr>
          <w:rFonts w:eastAsia="SimSun"/>
        </w:rPr>
        <w:t>της παρούσας, λόγω εκπρόθεσμης παράδοσης.</w:t>
      </w:r>
    </w:p>
    <w:p w14:paraId="1DFB2313" w14:textId="77777777" w:rsidR="00370A76" w:rsidRPr="006B2C94" w:rsidRDefault="00370A76" w:rsidP="00370A76">
      <w: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67D4F37" w14:textId="77777777" w:rsidR="009D4305" w:rsidRDefault="009D4305" w:rsidP="009D4305">
      <w:r w:rsidRPr="00603221">
        <w:t xml:space="preserve">. </w:t>
      </w:r>
    </w:p>
    <w:p w14:paraId="5054DD7A" w14:textId="77777777" w:rsidR="00E354CC" w:rsidRDefault="00E354CC"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bookmarkStart w:id="370" w:name="_Toc67417591"/>
      <w:bookmarkStart w:id="371" w:name="_Toc67672424"/>
      <w:bookmarkStart w:id="372" w:name="_Toc67417592"/>
      <w:bookmarkStart w:id="373" w:name="_Toc67672425"/>
      <w:bookmarkEnd w:id="367"/>
      <w:bookmarkEnd w:id="370"/>
      <w:bookmarkEnd w:id="371"/>
      <w:bookmarkEnd w:id="372"/>
      <w:bookmarkEnd w:id="373"/>
    </w:p>
    <w:p w14:paraId="62C16BC2" w14:textId="77777777" w:rsidR="00F71D0D" w:rsidRDefault="00F71D0D"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374" w:name="_ΠΑΡΑΡΤΗΜΑ_I:_ΑΝΑΛΥΤΙΚΗ"/>
      <w:bookmarkStart w:id="375" w:name="_Toc31307699"/>
      <w:bookmarkStart w:id="376" w:name="_Toc33445883"/>
      <w:bookmarkStart w:id="377" w:name="_Ref67662645"/>
      <w:bookmarkStart w:id="378" w:name="_Toc75073500"/>
      <w:bookmarkEnd w:id="374"/>
      <w:r w:rsidRPr="005A40CA">
        <w:lastRenderedPageBreak/>
        <w:t>ΠΑΡΑΡΤΗΜΑ I</w:t>
      </w:r>
      <w:bookmarkEnd w:id="375"/>
      <w:bookmarkEnd w:id="376"/>
      <w:r w:rsidR="00533896" w:rsidRPr="00533896">
        <w:t>: ΑΝΑΛΥΤΙΚΗ ΠΕΡΙΓΡΑΦΗ ΦΥΣΙΚΟΥ ΚΑΙ ΟΙΚΟΝΟΜΙΚΟΥ ΑΝΤΙΚΕΙΜΕΝΟΥ</w:t>
      </w:r>
      <w:r w:rsidR="00533896">
        <w:t xml:space="preserve">    </w:t>
      </w:r>
      <w:r w:rsidR="00533896" w:rsidRPr="00533896">
        <w:t>ΤΗΣ ΣΥΜΒΑΣΗΣ</w:t>
      </w:r>
      <w:bookmarkEnd w:id="377"/>
      <w:bookmarkEnd w:id="378"/>
    </w:p>
    <w:p w14:paraId="314FD488" w14:textId="77777777" w:rsidR="001631BF" w:rsidRPr="007E4DBF" w:rsidRDefault="001631BF" w:rsidP="004A1D19">
      <w:pPr>
        <w:pStyle w:val="1"/>
        <w:numPr>
          <w:ilvl w:val="0"/>
          <w:numId w:val="96"/>
        </w:numPr>
      </w:pPr>
      <w:bookmarkStart w:id="379" w:name="_Toc57762386"/>
      <w:bookmarkStart w:id="380" w:name="_Ref62058113"/>
      <w:bookmarkStart w:id="381" w:name="_Toc75073501"/>
      <w:r w:rsidRPr="007E4DBF">
        <w:t>ΠΕΡΙΒΑΛΛΟΝ ΤΗΣ ΣΥΜΒΑΣΗΣ</w:t>
      </w:r>
      <w:bookmarkEnd w:id="379"/>
      <w:bookmarkEnd w:id="380"/>
      <w:bookmarkEnd w:id="381"/>
    </w:p>
    <w:p w14:paraId="5E994430" w14:textId="77777777" w:rsidR="001631BF" w:rsidRDefault="001631BF" w:rsidP="004A1D19">
      <w:pPr>
        <w:pStyle w:val="2"/>
        <w:numPr>
          <w:ilvl w:val="1"/>
          <w:numId w:val="96"/>
        </w:numPr>
      </w:pPr>
      <w:bookmarkStart w:id="382" w:name="_Toc57762387"/>
      <w:bookmarkStart w:id="383" w:name="_Toc75073502"/>
      <w:r w:rsidRPr="00E537ED">
        <w:t>Εμπλεκόμενοι στην υλοποίηση του έργου</w:t>
      </w:r>
      <w:bookmarkEnd w:id="382"/>
      <w:bookmarkEnd w:id="383"/>
    </w:p>
    <w:p w14:paraId="38D9DD06" w14:textId="77777777" w:rsidR="001631BF" w:rsidRDefault="001631BF" w:rsidP="001631BF">
      <w:r w:rsidRPr="00813E57">
        <w:t>Για την υλοποίηση του Έργου της παρούσας Διακήρυξης εμπλέκονται οι ακόλουθοι:</w:t>
      </w:r>
    </w:p>
    <w:tbl>
      <w:tblPr>
        <w:tblStyle w:val="a5"/>
        <w:tblW w:w="5000" w:type="pct"/>
        <w:tblLook w:val="04A0" w:firstRow="1" w:lastRow="0" w:firstColumn="1" w:lastColumn="0" w:noHBand="0" w:noVBand="1"/>
      </w:tblPr>
      <w:tblGrid>
        <w:gridCol w:w="3553"/>
        <w:gridCol w:w="3237"/>
        <w:gridCol w:w="3172"/>
      </w:tblGrid>
      <w:tr w:rsidR="008413AC" w:rsidRPr="001F4011" w14:paraId="21DD0628" w14:textId="77777777" w:rsidTr="001F4011">
        <w:tc>
          <w:tcPr>
            <w:tcW w:w="2015" w:type="pct"/>
          </w:tcPr>
          <w:p w14:paraId="19010520" w14:textId="77777777" w:rsidR="008413AC" w:rsidRPr="001F4011" w:rsidRDefault="008413AC" w:rsidP="005939DD">
            <w:pPr>
              <w:spacing w:before="60" w:after="60"/>
            </w:pPr>
            <w:r w:rsidRPr="00D63725">
              <w:t>Φορέας Διαχείρισης</w:t>
            </w:r>
          </w:p>
        </w:tc>
        <w:tc>
          <w:tcPr>
            <w:tcW w:w="1856" w:type="pct"/>
          </w:tcPr>
          <w:p w14:paraId="572E5D36" w14:textId="77777777" w:rsidR="008413AC" w:rsidRPr="001F4011" w:rsidRDefault="008413AC" w:rsidP="00307764">
            <w:pPr>
              <w:spacing w:before="60" w:after="60"/>
              <w:jc w:val="left"/>
            </w:pPr>
            <w:r w:rsidRPr="00D63725">
              <w:t>ΕΥΔΕ-ΤΠΕ</w:t>
            </w:r>
          </w:p>
        </w:tc>
        <w:tc>
          <w:tcPr>
            <w:tcW w:w="1128" w:type="pct"/>
          </w:tcPr>
          <w:p w14:paraId="28BAD07D" w14:textId="77777777" w:rsidR="008413AC" w:rsidRPr="001F4011" w:rsidRDefault="008413AC" w:rsidP="005939DD">
            <w:pPr>
              <w:spacing w:before="60" w:after="60"/>
              <w:jc w:val="left"/>
            </w:pPr>
            <w:r w:rsidRPr="00D63725">
              <w:t>http://www.digitalplan.gov.gr/</w:t>
            </w:r>
          </w:p>
        </w:tc>
      </w:tr>
      <w:tr w:rsidR="001631BF" w:rsidRPr="001F4011" w14:paraId="491F55E4" w14:textId="77777777" w:rsidTr="001F4011">
        <w:tc>
          <w:tcPr>
            <w:tcW w:w="2015" w:type="pct"/>
          </w:tcPr>
          <w:p w14:paraId="3741EF98" w14:textId="77777777" w:rsidR="001631BF" w:rsidRPr="001F4011" w:rsidRDefault="001631BF" w:rsidP="005939DD">
            <w:pPr>
              <w:spacing w:before="60" w:after="60"/>
            </w:pPr>
            <w:r w:rsidRPr="001F4011">
              <w:t>Φ</w:t>
            </w:r>
            <w:r w:rsidR="00096B0B" w:rsidRPr="001F4011">
              <w:t>ορέας Υλοποίησης</w:t>
            </w:r>
          </w:p>
        </w:tc>
        <w:tc>
          <w:tcPr>
            <w:tcW w:w="1856" w:type="pct"/>
          </w:tcPr>
          <w:p w14:paraId="7791637F" w14:textId="77777777" w:rsidR="001631BF" w:rsidRPr="001F4011" w:rsidRDefault="00096B0B" w:rsidP="00307764">
            <w:pPr>
              <w:spacing w:before="60" w:after="60"/>
              <w:jc w:val="left"/>
            </w:pPr>
            <w:r w:rsidRPr="001F4011">
              <w:t xml:space="preserve">Κοινωνία της Πληροφορίας </w:t>
            </w:r>
            <w:r w:rsidR="000E5082">
              <w:t>Μ.</w:t>
            </w:r>
            <w:r w:rsidRPr="001F4011">
              <w:t>Α.Ε</w:t>
            </w:r>
            <w:r w:rsidRPr="001F4011" w:rsidDel="00096B0B">
              <w:t xml:space="preserve"> </w:t>
            </w:r>
          </w:p>
        </w:tc>
        <w:tc>
          <w:tcPr>
            <w:tcW w:w="1128" w:type="pct"/>
          </w:tcPr>
          <w:p w14:paraId="1FA2F1B4" w14:textId="77777777" w:rsidR="001631BF" w:rsidRPr="001F4011" w:rsidRDefault="001631BF" w:rsidP="005939DD">
            <w:pPr>
              <w:spacing w:before="60" w:after="60"/>
              <w:jc w:val="left"/>
            </w:pPr>
            <w:r w:rsidRPr="001F4011">
              <w:t>Παρ. 1.1.1</w:t>
            </w:r>
          </w:p>
        </w:tc>
      </w:tr>
      <w:tr w:rsidR="001631BF" w:rsidRPr="001F4011" w14:paraId="760D4E89" w14:textId="77777777" w:rsidTr="001F4011">
        <w:tc>
          <w:tcPr>
            <w:tcW w:w="2015" w:type="pct"/>
          </w:tcPr>
          <w:p w14:paraId="522EDAF4" w14:textId="77777777" w:rsidR="001631BF" w:rsidRPr="001F4011" w:rsidRDefault="00DF7E36" w:rsidP="005939DD">
            <w:pPr>
              <w:spacing w:before="60" w:after="60"/>
            </w:pPr>
            <w:r w:rsidRPr="001F4011">
              <w:t xml:space="preserve">Φορέας Χρηματοδότησης </w:t>
            </w:r>
          </w:p>
        </w:tc>
        <w:tc>
          <w:tcPr>
            <w:tcW w:w="1856" w:type="pct"/>
          </w:tcPr>
          <w:p w14:paraId="6A929549" w14:textId="77777777" w:rsidR="001631BF" w:rsidRPr="001F4011" w:rsidRDefault="00307764" w:rsidP="00307764">
            <w:pPr>
              <w:spacing w:before="60" w:after="60"/>
              <w:jc w:val="left"/>
              <w:rPr>
                <w:highlight w:val="yellow"/>
              </w:rPr>
            </w:pPr>
            <w:r w:rsidRPr="001F4011">
              <w:t>Υπουργείο Ψηφιακής Διακυβέρνησης</w:t>
            </w:r>
            <w:r w:rsidRPr="001F4011" w:rsidDel="00096B0B">
              <w:rPr>
                <w:highlight w:val="yellow"/>
              </w:rPr>
              <w:t xml:space="preserve"> </w:t>
            </w:r>
          </w:p>
        </w:tc>
        <w:tc>
          <w:tcPr>
            <w:tcW w:w="1128" w:type="pct"/>
          </w:tcPr>
          <w:p w14:paraId="1475F8C6" w14:textId="77777777" w:rsidR="00307764" w:rsidRPr="001F4011" w:rsidRDefault="00CB4EC7" w:rsidP="00307764">
            <w:pPr>
              <w:widowControl w:val="0"/>
              <w:rPr>
                <w:u w:val="single"/>
              </w:rPr>
            </w:pPr>
            <w:hyperlink r:id="rId31" w:history="1">
              <w:r w:rsidR="00307764" w:rsidRPr="001F4011">
                <w:rPr>
                  <w:rStyle w:val="-"/>
                </w:rPr>
                <w:t>www.</w:t>
              </w:r>
              <w:r w:rsidR="00307764" w:rsidRPr="001F4011">
                <w:rPr>
                  <w:rStyle w:val="-"/>
                  <w:lang w:val="en-US"/>
                </w:rPr>
                <w:t>mindigital</w:t>
              </w:r>
              <w:r w:rsidR="00307764" w:rsidRPr="001F4011">
                <w:rPr>
                  <w:rStyle w:val="-"/>
                </w:rPr>
                <w:t>.gr</w:t>
              </w:r>
            </w:hyperlink>
          </w:p>
          <w:p w14:paraId="0CD582F3" w14:textId="77777777" w:rsidR="001631BF" w:rsidRPr="001F4011" w:rsidRDefault="001631BF" w:rsidP="005939DD">
            <w:pPr>
              <w:spacing w:before="60" w:after="60"/>
              <w:jc w:val="left"/>
            </w:pPr>
          </w:p>
        </w:tc>
      </w:tr>
      <w:tr w:rsidR="001B2370" w:rsidRPr="001F4011" w14:paraId="0F2969A4" w14:textId="77777777" w:rsidTr="001F4011">
        <w:tc>
          <w:tcPr>
            <w:tcW w:w="2015" w:type="pct"/>
          </w:tcPr>
          <w:p w14:paraId="778AC8B0" w14:textId="77777777" w:rsidR="001B2370" w:rsidRPr="001F4011" w:rsidRDefault="001B2370" w:rsidP="001B2370">
            <w:pPr>
              <w:spacing w:before="60" w:after="60"/>
            </w:pPr>
            <w:r w:rsidRPr="001F4011">
              <w:t>Κύριος του Έργου</w:t>
            </w:r>
          </w:p>
        </w:tc>
        <w:tc>
          <w:tcPr>
            <w:tcW w:w="1856" w:type="pct"/>
          </w:tcPr>
          <w:p w14:paraId="22420FEF" w14:textId="77777777" w:rsidR="001B2370" w:rsidRPr="001F4011" w:rsidRDefault="001B2370" w:rsidP="001B2370">
            <w:pPr>
              <w:spacing w:before="60" w:after="60"/>
              <w:jc w:val="left"/>
            </w:pPr>
            <w:r w:rsidRPr="001F4011">
              <w:t>Υπουργείο Ψηφιακής Διακυβέρνησης</w:t>
            </w:r>
            <w:r w:rsidRPr="001F4011" w:rsidDel="00096B0B">
              <w:rPr>
                <w:highlight w:val="yellow"/>
              </w:rPr>
              <w:t xml:space="preserve"> </w:t>
            </w:r>
          </w:p>
        </w:tc>
        <w:tc>
          <w:tcPr>
            <w:tcW w:w="1128" w:type="pct"/>
          </w:tcPr>
          <w:p w14:paraId="5B6A1160" w14:textId="77777777" w:rsidR="001B2370" w:rsidRPr="001F4011" w:rsidRDefault="001B2370" w:rsidP="00D9725B">
            <w:pPr>
              <w:spacing w:before="60" w:after="60"/>
              <w:jc w:val="left"/>
              <w:rPr>
                <w:lang w:val="en-US"/>
              </w:rPr>
            </w:pPr>
            <w:r w:rsidRPr="001F4011">
              <w:t xml:space="preserve">Παρ. 1.1.2 </w:t>
            </w:r>
          </w:p>
        </w:tc>
      </w:tr>
      <w:tr w:rsidR="001B2370" w:rsidRPr="001F4011" w14:paraId="398AC2B8" w14:textId="77777777" w:rsidTr="001F4011">
        <w:tc>
          <w:tcPr>
            <w:tcW w:w="2015" w:type="pct"/>
          </w:tcPr>
          <w:p w14:paraId="42C68348" w14:textId="77777777" w:rsidR="001B2370" w:rsidRPr="001F4011" w:rsidRDefault="001B2370" w:rsidP="001B2370">
            <w:pPr>
              <w:spacing w:before="60" w:after="60"/>
            </w:pPr>
            <w:r w:rsidRPr="001F4011">
              <w:t xml:space="preserve">Φορέας λειτουργίας του Έργου </w:t>
            </w:r>
          </w:p>
        </w:tc>
        <w:tc>
          <w:tcPr>
            <w:tcW w:w="1856" w:type="pct"/>
          </w:tcPr>
          <w:p w14:paraId="54A73EAA" w14:textId="77777777" w:rsidR="001B2370" w:rsidRDefault="001B2370" w:rsidP="001B2370">
            <w:pPr>
              <w:spacing w:before="60" w:after="60"/>
              <w:jc w:val="left"/>
            </w:pPr>
            <w:r w:rsidRPr="001F4011">
              <w:t>Υπουργείο Ψηφιακής Διακυβέρνησης</w:t>
            </w:r>
            <w:r w:rsidRPr="001F4011" w:rsidDel="00096B0B">
              <w:rPr>
                <w:highlight w:val="yellow"/>
              </w:rPr>
              <w:t xml:space="preserve"> </w:t>
            </w:r>
          </w:p>
          <w:p w14:paraId="2F1BF3F9" w14:textId="77777777" w:rsidR="00D9725B" w:rsidRDefault="00D9725B" w:rsidP="00D9725B">
            <w:pPr>
              <w:spacing w:before="60" w:after="60"/>
              <w:jc w:val="left"/>
            </w:pPr>
            <w:r>
              <w:t>Υπουργείο Εσωτερικών</w:t>
            </w:r>
          </w:p>
          <w:p w14:paraId="5E6B66BB" w14:textId="77777777" w:rsidR="00D9725B" w:rsidRPr="00D9725B" w:rsidRDefault="00D9725B" w:rsidP="00D9725B">
            <w:pPr>
              <w:spacing w:before="60" w:after="60"/>
              <w:jc w:val="left"/>
            </w:pPr>
            <w:r w:rsidRPr="00D9725B">
              <w:rPr>
                <w:bCs/>
              </w:rPr>
              <w:t>Κεντρική Ένωση Δήμων Ελλάδος</w:t>
            </w:r>
          </w:p>
          <w:p w14:paraId="5950F484" w14:textId="77777777" w:rsidR="00D9725B" w:rsidRDefault="00D9725B" w:rsidP="001B2370">
            <w:pPr>
              <w:spacing w:before="60" w:after="60"/>
              <w:jc w:val="left"/>
            </w:pPr>
          </w:p>
          <w:p w14:paraId="11C14AF7" w14:textId="77777777" w:rsidR="00D9725B" w:rsidRPr="001F4011" w:rsidRDefault="00D9725B" w:rsidP="001B2370">
            <w:pPr>
              <w:spacing w:before="60" w:after="60"/>
              <w:jc w:val="left"/>
            </w:pPr>
            <w:r>
              <w:t xml:space="preserve"> </w:t>
            </w:r>
          </w:p>
        </w:tc>
        <w:tc>
          <w:tcPr>
            <w:tcW w:w="1128" w:type="pct"/>
          </w:tcPr>
          <w:p w14:paraId="3F65A57F" w14:textId="77777777" w:rsidR="001B2370" w:rsidRPr="001F4011" w:rsidRDefault="001B2370" w:rsidP="001B2370">
            <w:pPr>
              <w:spacing w:before="60" w:after="60"/>
              <w:jc w:val="left"/>
            </w:pPr>
            <w:r w:rsidRPr="001F4011">
              <w:t>Παρ. 1.1.</w:t>
            </w:r>
            <w:r w:rsidRPr="001F4011">
              <w:rPr>
                <w:lang w:val="en-US"/>
              </w:rPr>
              <w:t>2</w:t>
            </w:r>
            <w:r w:rsidRPr="001F4011">
              <w:t xml:space="preserve"> / </w:t>
            </w:r>
            <w:r w:rsidRPr="001F4011">
              <w:rPr>
                <w:lang w:val="en-US"/>
              </w:rPr>
              <w:t>1.1.3 / 1.1.4</w:t>
            </w:r>
          </w:p>
        </w:tc>
      </w:tr>
      <w:tr w:rsidR="001631BF" w:rsidRPr="001F4011" w14:paraId="237693BB" w14:textId="77777777" w:rsidTr="001F4011">
        <w:tc>
          <w:tcPr>
            <w:tcW w:w="2015" w:type="pct"/>
          </w:tcPr>
          <w:p w14:paraId="1B5CCE8F" w14:textId="77777777" w:rsidR="001631BF" w:rsidRPr="001F4011" w:rsidRDefault="008C0839" w:rsidP="00692054">
            <w:pPr>
              <w:spacing w:before="60" w:after="60"/>
              <w:jc w:val="left"/>
            </w:pPr>
            <w:r w:rsidRPr="001F4011">
              <w:t>Όργανα &amp; Επιτροπές Παρακολούθησης, Διακυβέρνησης και Ελέγχου του Έργου</w:t>
            </w:r>
            <w:r w:rsidRPr="001F4011" w:rsidDel="008C0839">
              <w:t xml:space="preserve"> </w:t>
            </w:r>
          </w:p>
        </w:tc>
        <w:tc>
          <w:tcPr>
            <w:tcW w:w="1856" w:type="pct"/>
          </w:tcPr>
          <w:p w14:paraId="526D02E3" w14:textId="77777777" w:rsidR="001631BF" w:rsidRPr="001F4011" w:rsidRDefault="001631BF" w:rsidP="00307764">
            <w:pPr>
              <w:spacing w:before="60" w:after="60"/>
              <w:jc w:val="left"/>
            </w:pPr>
          </w:p>
        </w:tc>
        <w:tc>
          <w:tcPr>
            <w:tcW w:w="1128" w:type="pct"/>
          </w:tcPr>
          <w:p w14:paraId="3B14AE7C" w14:textId="77777777" w:rsidR="001631BF" w:rsidRPr="001F4011" w:rsidRDefault="001631BF" w:rsidP="005939DD">
            <w:pPr>
              <w:spacing w:before="60" w:after="60"/>
              <w:jc w:val="left"/>
              <w:rPr>
                <w:lang w:val="en-US"/>
              </w:rPr>
            </w:pPr>
            <w:r w:rsidRPr="001F4011">
              <w:t>Παρ. 1.1.</w:t>
            </w:r>
            <w:r w:rsidRPr="001F4011">
              <w:rPr>
                <w:lang w:val="en-US"/>
              </w:rPr>
              <w:t>5</w:t>
            </w:r>
          </w:p>
        </w:tc>
      </w:tr>
    </w:tbl>
    <w:p w14:paraId="170E27C1" w14:textId="77777777" w:rsidR="001631BF" w:rsidRDefault="001631BF" w:rsidP="004A1D19">
      <w:pPr>
        <w:pStyle w:val="3"/>
        <w:numPr>
          <w:ilvl w:val="2"/>
          <w:numId w:val="96"/>
        </w:numPr>
      </w:pPr>
      <w:bookmarkStart w:id="384" w:name="_Toc67417597"/>
      <w:bookmarkStart w:id="385" w:name="_Toc67672430"/>
      <w:bookmarkStart w:id="386" w:name="_Toc57762388"/>
      <w:bookmarkStart w:id="387" w:name="_Toc75073503"/>
      <w:bookmarkEnd w:id="384"/>
      <w:bookmarkEnd w:id="385"/>
      <w:r>
        <w:t xml:space="preserve">«Κοινωνία της Πληροφορίας </w:t>
      </w:r>
      <w:r w:rsidR="000E5082">
        <w:t>Μ.</w:t>
      </w:r>
      <w:r>
        <w:t xml:space="preserve">Α.Ε.» (ΚτΠ </w:t>
      </w:r>
      <w:r w:rsidR="000E5082">
        <w:t>Μ.</w:t>
      </w:r>
      <w:r>
        <w:t>Α.Ε.)</w:t>
      </w:r>
      <w:bookmarkEnd w:id="386"/>
      <w:bookmarkEnd w:id="387"/>
    </w:p>
    <w:p w14:paraId="1517E125" w14:textId="77777777" w:rsidR="001631BF" w:rsidRDefault="001631BF" w:rsidP="001631BF">
      <w:r>
        <w:t xml:space="preserve">Η «Κοινωνία της Πληροφορίας </w:t>
      </w:r>
      <w:r w:rsidR="000E5082">
        <w:t>Μ.</w:t>
      </w:r>
      <w: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0250D99" w14:textId="77777777" w:rsidR="001631BF" w:rsidRDefault="001631BF" w:rsidP="001631BF">
      <w:r>
        <w:t>Βασικός σκοπός της Εταιρείας, όπως ορίζεται στην τελευταία τροποποίηση του καταστατικού αυτής (ΦΕΚ 343/Β/07-02-2020), είναι:</w:t>
      </w:r>
    </w:p>
    <w:p w14:paraId="38879986" w14:textId="77777777" w:rsidR="001631BF" w:rsidRDefault="001631BF" w:rsidP="004A1D19">
      <w:pPr>
        <w:pStyle w:val="a3"/>
        <w:numPr>
          <w:ilvl w:val="0"/>
          <w:numId w:val="17"/>
        </w:numPr>
        <w:spacing w:before="120" w:after="120" w:line="259" w:lineRule="auto"/>
      </w:pPr>
      <w:r>
        <w:t>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w:t>
      </w:r>
    </w:p>
    <w:p w14:paraId="45197595" w14:textId="77777777" w:rsidR="001631BF" w:rsidRDefault="001631BF" w:rsidP="004A1D19">
      <w:pPr>
        <w:pStyle w:val="a3"/>
        <w:numPr>
          <w:ilvl w:val="0"/>
          <w:numId w:val="17"/>
        </w:numPr>
        <w:spacing w:before="120" w:after="120" w:line="259" w:lineRule="auto"/>
      </w:pPr>
      <w: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w:t>
      </w:r>
      <w:r>
        <w:lastRenderedPageBreak/>
        <w:t>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7CC0AF0A" w14:textId="77777777" w:rsidR="001631BF" w:rsidRDefault="001631BF" w:rsidP="004A1D19">
      <w:pPr>
        <w:pStyle w:val="a3"/>
        <w:numPr>
          <w:ilvl w:val="0"/>
          <w:numId w:val="17"/>
        </w:numPr>
        <w:spacing w:before="120" w:after="120" w:line="259" w:lineRule="auto"/>
      </w:pPr>
      <w: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0811A4" w14:textId="77777777" w:rsidR="001631BF" w:rsidRDefault="001631BF" w:rsidP="004A1D19">
      <w:pPr>
        <w:pStyle w:val="a3"/>
        <w:numPr>
          <w:ilvl w:val="0"/>
          <w:numId w:val="17"/>
        </w:numPr>
        <w:spacing w:before="120" w:after="120" w:line="259" w:lineRule="auto"/>
      </w:pPr>
      <w:r>
        <w:t>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w:t>
      </w:r>
    </w:p>
    <w:p w14:paraId="5B996F8F" w14:textId="77777777" w:rsidR="001631BF" w:rsidRDefault="001631BF" w:rsidP="004A1D19">
      <w:pPr>
        <w:pStyle w:val="a3"/>
        <w:numPr>
          <w:ilvl w:val="0"/>
          <w:numId w:val="17"/>
        </w:numPr>
        <w:spacing w:before="120" w:after="120" w:line="259" w:lineRule="auto"/>
      </w:pPr>
      <w: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8599685" w14:textId="77777777" w:rsidR="001631BF" w:rsidRDefault="001631BF" w:rsidP="004A1D19">
      <w:pPr>
        <w:pStyle w:val="a3"/>
        <w:numPr>
          <w:ilvl w:val="0"/>
          <w:numId w:val="17"/>
        </w:numPr>
        <w:spacing w:before="120" w:after="120" w:line="259" w:lineRule="auto"/>
      </w:pPr>
      <w: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0FF0306E" w14:textId="77777777" w:rsidR="001631BF" w:rsidRDefault="001631BF" w:rsidP="004A1D19">
      <w:pPr>
        <w:pStyle w:val="a3"/>
        <w:numPr>
          <w:ilvl w:val="0"/>
          <w:numId w:val="17"/>
        </w:numPr>
        <w:spacing w:before="120" w:after="120" w:line="259" w:lineRule="auto"/>
      </w:pPr>
      <w: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0C7EA3B6" w14:textId="77777777" w:rsidR="001631BF" w:rsidRDefault="001631BF" w:rsidP="004A1D19">
      <w:pPr>
        <w:pStyle w:val="a3"/>
        <w:numPr>
          <w:ilvl w:val="0"/>
          <w:numId w:val="17"/>
        </w:numPr>
        <w:spacing w:before="120" w:after="120" w:line="259" w:lineRule="auto"/>
      </w:pPr>
      <w:r>
        <w:t>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w:t>
      </w:r>
    </w:p>
    <w:p w14:paraId="715B35FC" w14:textId="77777777" w:rsidR="001631BF" w:rsidRDefault="001631BF" w:rsidP="004A1D19">
      <w:pPr>
        <w:pStyle w:val="a3"/>
        <w:numPr>
          <w:ilvl w:val="0"/>
          <w:numId w:val="17"/>
        </w:numPr>
        <w:spacing w:before="120" w:after="120" w:line="259" w:lineRule="auto"/>
      </w:pPr>
      <w: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332FF94" w14:textId="77777777" w:rsidR="001631BF" w:rsidRDefault="001631BF" w:rsidP="004A1D19">
      <w:pPr>
        <w:pStyle w:val="a3"/>
        <w:numPr>
          <w:ilvl w:val="0"/>
          <w:numId w:val="17"/>
        </w:numPr>
        <w:spacing w:before="120" w:after="120" w:line="259" w:lineRule="auto"/>
      </w:pPr>
      <w: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6683B47E" w14:textId="77777777" w:rsidR="001631BF" w:rsidRDefault="001631BF" w:rsidP="004A1D19">
      <w:pPr>
        <w:pStyle w:val="a3"/>
        <w:numPr>
          <w:ilvl w:val="0"/>
          <w:numId w:val="17"/>
        </w:numPr>
        <w:spacing w:before="120" w:after="120" w:line="259" w:lineRule="auto"/>
      </w:pPr>
      <w: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5B03CE8" w14:textId="77777777" w:rsidR="001631BF" w:rsidRPr="00692054" w:rsidRDefault="00692054" w:rsidP="00692054">
      <w:pPr>
        <w:pStyle w:val="3"/>
        <w:numPr>
          <w:ilvl w:val="0"/>
          <w:numId w:val="0"/>
        </w:numPr>
        <w:rPr>
          <w:b w:val="0"/>
          <w:bCs w:val="0"/>
        </w:rPr>
      </w:pPr>
      <w:bookmarkStart w:id="388" w:name="_Toc57762389"/>
      <w:bookmarkStart w:id="389" w:name="_Toc75073504"/>
      <w:r w:rsidRPr="00692054">
        <w:rPr>
          <w:bCs w:val="0"/>
        </w:rPr>
        <w:t>1.1.2</w:t>
      </w:r>
      <w:r>
        <w:rPr>
          <w:b w:val="0"/>
          <w:bCs w:val="0"/>
        </w:rPr>
        <w:t xml:space="preserve"> </w:t>
      </w:r>
      <w:r w:rsidR="001631BF" w:rsidRPr="00692054">
        <w:rPr>
          <w:bCs w:val="0"/>
        </w:rPr>
        <w:t>Υπουργείο Ψηφιακής Διακυβέρνησης</w:t>
      </w:r>
      <w:bookmarkEnd w:id="388"/>
      <w:bookmarkEnd w:id="389"/>
    </w:p>
    <w:p w14:paraId="351D8924" w14:textId="77777777" w:rsidR="001631BF" w:rsidRDefault="001631BF" w:rsidP="001631BF">
      <w:r w:rsidRPr="00BD47AB">
        <w:t xml:space="preserve">Το Υπουργείο </w:t>
      </w:r>
      <w:r w:rsidRPr="002800D5">
        <w:t>Ψηφιακής Διακυβέρνησης</w:t>
      </w:r>
      <w:r>
        <w:t xml:space="preserve"> (ΥΨΗΔ) </w:t>
      </w:r>
      <w:r w:rsidRPr="00BD47AB">
        <w:t xml:space="preserve">αποτελεί νέα μονάδα δημόσιας διοίκησης η οποία για πρώτη φορά συγκεντρώνει όλες τις δομές πληροφορικής και τηλεπικοινωνιών που σχετίζονται με την παροχή ηλεκτρονικών υπηρεσιών προς τους πολίτες και το ψηφιακό μετασχηματισμό της χώρας. </w:t>
      </w:r>
    </w:p>
    <w:p w14:paraId="49230364" w14:textId="77777777" w:rsidR="00D94E77" w:rsidRDefault="001631BF" w:rsidP="001631BF">
      <w:r>
        <w:lastRenderedPageBreak/>
        <w:t xml:space="preserve">Η κύρια δραστηριότητα του </w:t>
      </w:r>
      <w:r w:rsidRPr="00BD47AB">
        <w:t xml:space="preserve">Υπουργείου </w:t>
      </w:r>
      <w:r>
        <w:t>είναι η παροχή γενικών δημοσίων υπηρεσιών και ειδικότερα, σύμφωνα με τον οργανισμό της (π.δ. 40/2020), αποστολή της είναι η συνεχής προώθηση του ψηφιακού και διοικητικού μετασχηματισμού της χώρας και η προσαρμογή της στο ταχέως μεταβαλλόμενο, διεθνές περιβάλλον αρμοδιότητα του σχεδιασμού και της υλοποίησης της κυβερνητικής πολιτικής για τον ψηφιακό μετασχηματισμό της χώρας, την επανακατάρτιση του ανθρωπίνου δυναμικού της χώρας σε σχέση με τον ανωτέρω σκοπό και την προώθηση της ηλεκτρονικής διακυβέρνησης και της ψηφιοποίησης σε όλο το εύρος του δημόσιου τομέα, η παροχή υποστήριξης στον Πρωθυπουργό για τα θέματα αυτά, η διοίκηση του Υπουργείου Ψηφιακής Διακυβέρνησης, καθώς και η εποπτεία των φορέων που υπάγονται σε αυτό</w:t>
      </w:r>
      <w:r w:rsidRPr="00C40A31">
        <w:t>.</w:t>
      </w:r>
    </w:p>
    <w:p w14:paraId="5F4600F2" w14:textId="77777777" w:rsidR="001631BF" w:rsidRPr="00692054" w:rsidRDefault="00692054" w:rsidP="00692054">
      <w:pPr>
        <w:spacing w:line="259" w:lineRule="auto"/>
        <w:jc w:val="left"/>
        <w:rPr>
          <w:b/>
          <w:bCs/>
        </w:rPr>
      </w:pPr>
      <w:r w:rsidRPr="00692054">
        <w:rPr>
          <w:b/>
        </w:rPr>
        <w:t xml:space="preserve">1.1.3 </w:t>
      </w:r>
      <w:bookmarkStart w:id="390" w:name="_Toc57762390"/>
      <w:r w:rsidR="00EF29ED">
        <w:rPr>
          <w:b/>
          <w:bCs/>
        </w:rPr>
        <w:t>Υ</w:t>
      </w:r>
      <w:r w:rsidR="001631BF" w:rsidRPr="00692054">
        <w:rPr>
          <w:b/>
          <w:bCs/>
        </w:rPr>
        <w:t>πουργείο Εσωτερικών</w:t>
      </w:r>
      <w:bookmarkEnd w:id="390"/>
    </w:p>
    <w:p w14:paraId="1B9F3A27" w14:textId="77777777" w:rsidR="001631BF" w:rsidRDefault="001631BF" w:rsidP="001631BF">
      <w:r>
        <w:t xml:space="preserve">Το Υπουργείο Εσωτερικών (ΥΠ.ΕΣ.) υπάρχει από την ίδρυση του ελληνικού κράτους μέχρι σήμερα. Στο διάστημα 1985-2016, έγιναν αλλαγές της ονομασίας του, λόγω αντίστοιχων αλλαγών στις αρμοδιότητές του και συγχωνεύσεων με άλλα υπουργεία. </w:t>
      </w:r>
    </w:p>
    <w:p w14:paraId="4686B5C5" w14:textId="77777777" w:rsidR="001631BF" w:rsidRPr="00BD45B0" w:rsidRDefault="001631BF" w:rsidP="001631BF">
      <w:r>
        <w:t>Στις σημερινές αρμοδιότητες του υπουργείου περιλαμβάνονται κυρίως η εποπτεία επί των αποκεντρωμένων διοικήσεων και των οργανισμών τοπικής αυτοδιοίκησης (δήμοι και περιφέρειες), ο συντονισμός και η οργάνωση της προσφυγής στη λαϊκή ετυμηγορία (εκλογές, δημοψηφίσματα), η νομοθεσία περί ελληνικής ιθαγένειας και ομογενών και η νομοθεσία περί μητρώων, ληξιαρχείων και δημοτολογίων.</w:t>
      </w:r>
    </w:p>
    <w:p w14:paraId="38F82AF9" w14:textId="77777777" w:rsidR="001631BF" w:rsidRPr="00692054" w:rsidRDefault="00692054" w:rsidP="00692054">
      <w:pPr>
        <w:pStyle w:val="3"/>
        <w:numPr>
          <w:ilvl w:val="0"/>
          <w:numId w:val="0"/>
        </w:numPr>
        <w:ind w:left="720" w:hanging="720"/>
        <w:rPr>
          <w:b w:val="0"/>
          <w:bCs w:val="0"/>
        </w:rPr>
      </w:pPr>
      <w:bookmarkStart w:id="391" w:name="_Toc57762391"/>
      <w:bookmarkStart w:id="392" w:name="_Toc75073505"/>
      <w:r w:rsidRPr="00692054">
        <w:rPr>
          <w:bCs w:val="0"/>
        </w:rPr>
        <w:t>1.1.4</w:t>
      </w:r>
      <w:r>
        <w:rPr>
          <w:bCs w:val="0"/>
        </w:rPr>
        <w:t xml:space="preserve"> </w:t>
      </w:r>
      <w:r w:rsidR="001631BF" w:rsidRPr="00692054">
        <w:rPr>
          <w:bCs w:val="0"/>
        </w:rPr>
        <w:t>Κεντρική Ένωση Δήμων Ελλάδος</w:t>
      </w:r>
      <w:bookmarkEnd w:id="391"/>
      <w:bookmarkEnd w:id="392"/>
    </w:p>
    <w:p w14:paraId="23955538" w14:textId="77777777" w:rsidR="001631BF" w:rsidRDefault="001631BF" w:rsidP="001631BF">
      <w:r>
        <w:t>Η ΚΕΔΕ είναι νομικό πρόσωπο ιδιωτικού δικαίου και αποτελεί το ανώτατο συλλογικό όργανο εκπροσώπησης της πρωτοβάθμιας τοπικής αυτοδιοίκησης. Η σύσταση της ΚΕΔΕ προβλέπεται από τις διατάξεις του Π.Δ. 197/78, όπως τροποποιήθηκε και συμπληρώθηκε μεταγενέστερα.</w:t>
      </w:r>
    </w:p>
    <w:p w14:paraId="32F3191D" w14:textId="77777777" w:rsidR="001631BF" w:rsidRDefault="001631BF" w:rsidP="001631BF">
      <w:r>
        <w:t>Οι αρμοδιότητες της ΚΕΔΕ περιλαμβάνουν:</w:t>
      </w:r>
    </w:p>
    <w:p w14:paraId="33174A39" w14:textId="77777777" w:rsidR="001631BF" w:rsidRDefault="001631BF" w:rsidP="004A1D19">
      <w:pPr>
        <w:pStyle w:val="a3"/>
        <w:numPr>
          <w:ilvl w:val="0"/>
          <w:numId w:val="18"/>
        </w:numPr>
        <w:spacing w:before="120" w:after="120" w:line="259" w:lineRule="auto"/>
      </w:pPr>
      <w:r>
        <w:t>την παρακολούθηση της τρέχουσας κατάστασης και τη συλλογή και επεξεργασία πληροφοριών για τα θέματα που αφορούν τους Δήμους,</w:t>
      </w:r>
    </w:p>
    <w:p w14:paraId="1F873AA2" w14:textId="77777777" w:rsidR="001631BF" w:rsidRDefault="001631BF" w:rsidP="004A1D19">
      <w:pPr>
        <w:pStyle w:val="a3"/>
        <w:numPr>
          <w:ilvl w:val="0"/>
          <w:numId w:val="18"/>
        </w:numPr>
        <w:spacing w:before="120" w:after="120" w:line="259" w:lineRule="auto"/>
      </w:pPr>
      <w:r>
        <w:t>την υποστήριξη των θεματικών επιτροπών και εκπροσώπων της ΚΕΔΕ,</w:t>
      </w:r>
    </w:p>
    <w:p w14:paraId="21E12F19" w14:textId="77777777" w:rsidR="001631BF" w:rsidRDefault="001631BF" w:rsidP="004A1D19">
      <w:pPr>
        <w:pStyle w:val="a3"/>
        <w:numPr>
          <w:ilvl w:val="0"/>
          <w:numId w:val="18"/>
        </w:numPr>
        <w:spacing w:before="120" w:after="120" w:line="259" w:lineRule="auto"/>
      </w:pPr>
      <w:r>
        <w:t>τη διερεύνηση των αναγκών και των ικανοτήτων των φορέων τοπικής αυτοδιοίκησης Α’ βαθμού,</w:t>
      </w:r>
    </w:p>
    <w:p w14:paraId="56D8882E" w14:textId="77777777" w:rsidR="001631BF" w:rsidRDefault="001631BF" w:rsidP="004A1D19">
      <w:pPr>
        <w:pStyle w:val="a3"/>
        <w:numPr>
          <w:ilvl w:val="0"/>
          <w:numId w:val="18"/>
        </w:numPr>
        <w:spacing w:before="120" w:after="120" w:line="259" w:lineRule="auto"/>
      </w:pPr>
      <w:r>
        <w:t>την ανάπτυξη συνεργασιών με άλλους οργανισμούς στην Ελλάδα και στο εξωτερικό,</w:t>
      </w:r>
    </w:p>
    <w:p w14:paraId="4BED2C18" w14:textId="77777777" w:rsidR="001631BF" w:rsidRDefault="001631BF" w:rsidP="004A1D19">
      <w:pPr>
        <w:pStyle w:val="a3"/>
        <w:numPr>
          <w:ilvl w:val="0"/>
          <w:numId w:val="18"/>
        </w:numPr>
        <w:spacing w:before="120" w:after="120" w:line="259" w:lineRule="auto"/>
      </w:pPr>
      <w:r>
        <w:t>την παροχή πληροφοριών και συμβουλευτικής σε φορείς τοπικής αυτοδιοίκησης Α’ βαθμού,</w:t>
      </w:r>
    </w:p>
    <w:p w14:paraId="64C17753" w14:textId="77777777" w:rsidR="001631BF" w:rsidRDefault="001631BF" w:rsidP="004A1D19">
      <w:pPr>
        <w:pStyle w:val="a3"/>
        <w:numPr>
          <w:ilvl w:val="0"/>
          <w:numId w:val="18"/>
        </w:numPr>
        <w:spacing w:before="120" w:after="120" w:line="259" w:lineRule="auto"/>
      </w:pPr>
      <w:r>
        <w:t>την παροχή υποστήριξης σε έργα τεχνολογίας πληροφοριών, καθώς και χρήσης ηλεκτρονικών δικτύων,</w:t>
      </w:r>
    </w:p>
    <w:p w14:paraId="6D0B867D" w14:textId="77777777" w:rsidR="001631BF" w:rsidRDefault="001631BF" w:rsidP="004A1D19">
      <w:pPr>
        <w:pStyle w:val="a3"/>
        <w:numPr>
          <w:ilvl w:val="0"/>
          <w:numId w:val="18"/>
        </w:numPr>
        <w:spacing w:before="120" w:after="120" w:line="259" w:lineRule="auto"/>
      </w:pPr>
      <w:r>
        <w:t>τη διοργάνωση εκδηλώσεων και την υποστήριξη των δημοσίων σχέσεων της ΚΕΔΕ,</w:t>
      </w:r>
    </w:p>
    <w:p w14:paraId="6E33535B" w14:textId="77777777" w:rsidR="001631BF" w:rsidRDefault="001631BF" w:rsidP="004A1D19">
      <w:pPr>
        <w:pStyle w:val="a3"/>
        <w:numPr>
          <w:ilvl w:val="0"/>
          <w:numId w:val="18"/>
        </w:numPr>
        <w:spacing w:before="120" w:after="120" w:line="259" w:lineRule="auto"/>
      </w:pPr>
      <w:r>
        <w:t>την εκπαίδευση των αιρετών εκπροσώπων και του προσωπικού της τοπικής αυτοδιοίκησης Α’ βαθμού,</w:t>
      </w:r>
    </w:p>
    <w:p w14:paraId="4211C444" w14:textId="77777777" w:rsidR="001631BF" w:rsidRDefault="001631BF" w:rsidP="004A1D19">
      <w:pPr>
        <w:pStyle w:val="a3"/>
        <w:numPr>
          <w:ilvl w:val="0"/>
          <w:numId w:val="18"/>
        </w:numPr>
        <w:spacing w:before="120" w:after="120" w:line="259" w:lineRule="auto"/>
      </w:pPr>
      <w:r>
        <w:t>τη συμβουλευτική υποστήριξη σε Ευρωπαϊκά και διεθνή θέματα και την υποστήριξη της συμμετοχής της ΚΕΔΕ σε Ευρωπαϊκά και διεθνή δίκτυα.</w:t>
      </w:r>
    </w:p>
    <w:p w14:paraId="3EA3486F" w14:textId="77777777" w:rsidR="001631BF" w:rsidRDefault="001631BF" w:rsidP="001631BF">
      <w:r>
        <w:t>Ο ρόλος της ΚΕΔΕ στο έργο LIFE-IP AdaptInGR είναι να προωθήσει και να διαχύσει μέσω του δικτύου της τα αποτελέσματα του έργου, ειδικότερα σε ότι αφορά τα έργα επίδειξης (πιλοτικά έργα), που θα σχεδιαστούν και θα υλοποιηθούν από τους πέντε Δήμους, που συμμετέχουν στο έργο. Συγκεκριμένα, η ΚΕΔΕ υποστηρίζει την αναπαραγωγή και τη μεταφορά των αποτελεσμάτων των έργων επίδειξης και σε άλλους δήμους και γενικότερα διευκολύνει την επικοινωνία ανάμεσα στο εταιρικό σχήμα και στους δήμους της χώρας και της Ε.Ε..</w:t>
      </w:r>
    </w:p>
    <w:p w14:paraId="191E9B1A" w14:textId="77777777" w:rsidR="001631BF" w:rsidRDefault="00692054" w:rsidP="00692054">
      <w:pPr>
        <w:pStyle w:val="3"/>
        <w:numPr>
          <w:ilvl w:val="0"/>
          <w:numId w:val="0"/>
        </w:numPr>
        <w:ind w:left="720" w:hanging="720"/>
        <w:rPr>
          <w:bCs w:val="0"/>
        </w:rPr>
      </w:pPr>
      <w:bookmarkStart w:id="393" w:name="_Toc75073506"/>
      <w:bookmarkStart w:id="394" w:name="_Toc57762392"/>
      <w:r w:rsidRPr="00692054">
        <w:rPr>
          <w:bCs w:val="0"/>
        </w:rPr>
        <w:lastRenderedPageBreak/>
        <w:t>1.1.5</w:t>
      </w:r>
      <w:r>
        <w:rPr>
          <w:bCs w:val="0"/>
        </w:rPr>
        <w:t xml:space="preserve"> </w:t>
      </w:r>
      <w:r w:rsidR="008C0839" w:rsidRPr="008C0839">
        <w:rPr>
          <w:bCs w:val="0"/>
        </w:rPr>
        <w:t>Όργανα &amp; Επιτροπές Παρακολούθησης, Διακυβέρνησης και Ελέγχου του Έργου</w:t>
      </w:r>
      <w:bookmarkEnd w:id="393"/>
      <w:r w:rsidR="008C0839">
        <w:rPr>
          <w:bCs w:val="0"/>
        </w:rPr>
        <w:t xml:space="preserve"> </w:t>
      </w:r>
      <w:bookmarkEnd w:id="394"/>
    </w:p>
    <w:p w14:paraId="4630E094" w14:textId="77777777" w:rsidR="008C7743" w:rsidRPr="00274B25" w:rsidRDefault="008C7743" w:rsidP="008C7743">
      <w:r w:rsidRPr="00274B25">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C246714" w14:textId="77777777" w:rsidR="008C7743" w:rsidRPr="00274B25" w:rsidRDefault="008C7743" w:rsidP="004A1D19">
      <w:pPr>
        <w:pStyle w:val="a3"/>
        <w:numPr>
          <w:ilvl w:val="0"/>
          <w:numId w:val="51"/>
        </w:numPr>
        <w:tabs>
          <w:tab w:val="clear" w:pos="420"/>
        </w:tabs>
        <w:suppressAutoHyphens/>
        <w:spacing w:after="120"/>
        <w:ind w:left="0" w:firstLine="6"/>
        <w:rPr>
          <w:b/>
          <w:bCs/>
        </w:rPr>
      </w:pPr>
      <w:r w:rsidRPr="00274B25">
        <w:rPr>
          <w:b/>
          <w:bCs/>
        </w:rPr>
        <w:t>Επιτροπή Εποπτείας Προγραμματικής Συμφωνίας (ΕΕΠΣ)</w:t>
      </w:r>
    </w:p>
    <w:p w14:paraId="7B9357E2" w14:textId="77777777" w:rsidR="008C7743" w:rsidRPr="00274B25" w:rsidRDefault="008C7743" w:rsidP="008C7743">
      <w:r w:rsidRPr="00274B25">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64196A">
        <w:t>Μ</w:t>
      </w:r>
      <w:r w:rsidR="000E5082">
        <w:t>.</w:t>
      </w:r>
      <w:r w:rsidRPr="00274B25">
        <w:t>Α</w:t>
      </w:r>
      <w:r w:rsidR="000E5082">
        <w:t>.</w:t>
      </w:r>
      <w:r w:rsidRPr="00274B25">
        <w:t>Ε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5E9F6F56" w14:textId="77777777" w:rsidR="008C7743" w:rsidRPr="00274B25" w:rsidRDefault="008C7743" w:rsidP="008C7743">
      <w:r w:rsidRPr="00274B25">
        <w:t>Η ΕΕΠΣ είναι αρμόδια για να εισηγηθεί στον κύριο του Έργου για την έκδοση σχετικών αποφάσεων σε θέματα που αφορούν:</w:t>
      </w:r>
    </w:p>
    <w:p w14:paraId="257F285C" w14:textId="77777777" w:rsidR="008C7743" w:rsidRPr="00274B25" w:rsidRDefault="008C7743" w:rsidP="004A1D19">
      <w:pPr>
        <w:pStyle w:val="a3"/>
        <w:numPr>
          <w:ilvl w:val="0"/>
          <w:numId w:val="52"/>
        </w:numPr>
        <w:suppressAutoHyphens/>
        <w:spacing w:after="120"/>
        <w:ind w:hanging="294"/>
      </w:pPr>
      <w:r w:rsidRPr="00274B25">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1A3C1D67" w14:textId="77777777" w:rsidR="008C7743" w:rsidRPr="00274B25" w:rsidRDefault="008C7743" w:rsidP="004A1D19">
      <w:pPr>
        <w:pStyle w:val="a3"/>
        <w:numPr>
          <w:ilvl w:val="0"/>
          <w:numId w:val="52"/>
        </w:numPr>
        <w:suppressAutoHyphens/>
        <w:spacing w:after="120"/>
        <w:ind w:hanging="294"/>
      </w:pPr>
      <w:r w:rsidRPr="00274B25">
        <w:t>Την Επίλυση επιχειρησιακών θεμάτων που επηρεάζουν και τις τεχνικές επιλογές του Έργου</w:t>
      </w:r>
    </w:p>
    <w:p w14:paraId="0F40B2F1" w14:textId="77777777" w:rsidR="008C7743" w:rsidRPr="00274B25" w:rsidRDefault="008C7743" w:rsidP="004A1D19">
      <w:pPr>
        <w:pStyle w:val="a3"/>
        <w:numPr>
          <w:ilvl w:val="0"/>
          <w:numId w:val="52"/>
        </w:numPr>
        <w:suppressAutoHyphens/>
        <w:spacing w:after="120"/>
        <w:ind w:hanging="294"/>
      </w:pPr>
      <w:r w:rsidRPr="00274B25">
        <w:t>Τη μετάθεση/παράταση του χρονοδιαγράμματος του Έργου</w:t>
      </w:r>
    </w:p>
    <w:p w14:paraId="401D75B5" w14:textId="77777777" w:rsidR="008C7743" w:rsidRPr="00274B25" w:rsidRDefault="008C7743" w:rsidP="004A1D19">
      <w:pPr>
        <w:pStyle w:val="a3"/>
        <w:numPr>
          <w:ilvl w:val="0"/>
          <w:numId w:val="52"/>
        </w:numPr>
        <w:suppressAutoHyphens/>
        <w:spacing w:after="120"/>
        <w:ind w:hanging="294"/>
      </w:pPr>
      <w:r w:rsidRPr="00274B25">
        <w:t xml:space="preserve">Την τροποποίηση της σύμβασης του Έργου </w:t>
      </w:r>
    </w:p>
    <w:p w14:paraId="45397666" w14:textId="77777777" w:rsidR="008C7743" w:rsidRPr="00274B25" w:rsidRDefault="008C7743" w:rsidP="008C7743">
      <w:pPr>
        <w:ind w:hanging="294"/>
      </w:pPr>
    </w:p>
    <w:p w14:paraId="487FF222" w14:textId="77777777" w:rsidR="008C7743" w:rsidRPr="00274B25" w:rsidRDefault="008C7743" w:rsidP="004A1D19">
      <w:pPr>
        <w:pStyle w:val="a3"/>
        <w:numPr>
          <w:ilvl w:val="0"/>
          <w:numId w:val="51"/>
        </w:numPr>
        <w:tabs>
          <w:tab w:val="clear" w:pos="420"/>
        </w:tabs>
        <w:suppressAutoHyphens/>
        <w:spacing w:after="120"/>
        <w:ind w:left="0" w:hanging="294"/>
        <w:rPr>
          <w:b/>
          <w:bCs/>
        </w:rPr>
      </w:pPr>
      <w:r w:rsidRPr="00274B25">
        <w:rPr>
          <w:b/>
          <w:bCs/>
        </w:rPr>
        <w:t>Ομάδα Διοίκησης Έργου (ΟΔΕ)</w:t>
      </w:r>
    </w:p>
    <w:p w14:paraId="6F78DC56" w14:textId="77777777" w:rsidR="008C7743" w:rsidRPr="00274B25" w:rsidRDefault="008C7743" w:rsidP="008C7743">
      <w:r w:rsidRPr="00274B25">
        <w:t xml:space="preserve">Στο πλαίσιο της ΠΣ που έχει συναφθεί μεταξύ της ΚτΠ </w:t>
      </w:r>
      <w:r w:rsidR="00DB75F3">
        <w:t>Μ</w:t>
      </w:r>
      <w:r w:rsidR="0064196A">
        <w:t>.</w:t>
      </w:r>
      <w:r w:rsidRPr="00274B25">
        <w:t>Α</w:t>
      </w:r>
      <w:r w:rsidR="0064196A">
        <w:t>.</w:t>
      </w:r>
      <w:r w:rsidRPr="00274B25">
        <w:t xml:space="preserve">Ε και του ΥπΨΔ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0AA9D538" w14:textId="77777777" w:rsidR="008C7743" w:rsidRPr="00274B25" w:rsidRDefault="008C7743" w:rsidP="004A1D19">
      <w:pPr>
        <w:pStyle w:val="a3"/>
        <w:numPr>
          <w:ilvl w:val="0"/>
          <w:numId w:val="52"/>
        </w:numPr>
        <w:suppressAutoHyphens/>
        <w:spacing w:after="120"/>
        <w:ind w:hanging="294"/>
      </w:pPr>
      <w:r w:rsidRPr="00274B25">
        <w:t>Επικεφαλής της ΟΔΕ (Integrated Project Team (IPT) Leader) – (ορίζεται από τον Κύριο του Έργου)</w:t>
      </w:r>
    </w:p>
    <w:p w14:paraId="30657021" w14:textId="77777777" w:rsidR="008C7743" w:rsidRPr="00274B25" w:rsidRDefault="008C7743" w:rsidP="004A1D19">
      <w:pPr>
        <w:pStyle w:val="a3"/>
        <w:numPr>
          <w:ilvl w:val="0"/>
          <w:numId w:val="52"/>
        </w:numPr>
        <w:suppressAutoHyphens/>
        <w:spacing w:after="120"/>
        <w:ind w:hanging="294"/>
      </w:pPr>
      <w:r w:rsidRPr="00274B25">
        <w:t>Εκπρόσωπο των Χρηστών 1 (User Representative) - (ορίζεται από τον Κύριο του Έργου), εκπροσωπεί τους χρήστες της «Αρχής» για τον σχεδιασμό και υλοποίηση του έργου</w:t>
      </w:r>
    </w:p>
    <w:p w14:paraId="3E8B70F7" w14:textId="77777777" w:rsidR="008C7743" w:rsidRPr="00274B25" w:rsidRDefault="008C7743" w:rsidP="004A1D19">
      <w:pPr>
        <w:pStyle w:val="a3"/>
        <w:numPr>
          <w:ilvl w:val="0"/>
          <w:numId w:val="52"/>
        </w:numPr>
        <w:suppressAutoHyphens/>
        <w:spacing w:after="120"/>
        <w:ind w:hanging="294"/>
      </w:pPr>
      <w:r w:rsidRPr="00274B25">
        <w:t xml:space="preserve">Υπεύθυνο Έργου (Project Manager) - (ορίζεται από την ΚτΠ </w:t>
      </w:r>
      <w:r w:rsidR="0064196A">
        <w:t>Μ.</w:t>
      </w:r>
      <w:r w:rsidRPr="00274B25">
        <w:t>Α.Ε.)</w:t>
      </w:r>
    </w:p>
    <w:p w14:paraId="06797872" w14:textId="77777777" w:rsidR="008C7743" w:rsidRPr="00274B25" w:rsidRDefault="008C7743" w:rsidP="004A1D19">
      <w:pPr>
        <w:pStyle w:val="a3"/>
        <w:numPr>
          <w:ilvl w:val="0"/>
          <w:numId w:val="52"/>
        </w:numPr>
        <w:suppressAutoHyphens/>
        <w:spacing w:after="120"/>
        <w:ind w:hanging="294"/>
      </w:pPr>
      <w:r w:rsidRPr="00274B25">
        <w:t xml:space="preserve">Εμπειρογνώμονα / Ειδικού ΤΠΕ (ICT Expert) - (ορίζεται από την ΚτΠ </w:t>
      </w:r>
      <w:r w:rsidR="0064196A">
        <w:t>Μ.</w:t>
      </w:r>
      <w:r w:rsidRPr="00274B25">
        <w:t>Α.Ε.)</w:t>
      </w:r>
    </w:p>
    <w:p w14:paraId="7D0E502D" w14:textId="77777777" w:rsidR="008C7743" w:rsidRPr="00274B25" w:rsidRDefault="008C7743" w:rsidP="004A1D19">
      <w:pPr>
        <w:pStyle w:val="a3"/>
        <w:numPr>
          <w:ilvl w:val="0"/>
          <w:numId w:val="52"/>
        </w:numPr>
        <w:suppressAutoHyphens/>
        <w:spacing w:after="120"/>
        <w:ind w:hanging="294"/>
      </w:pPr>
      <w:r w:rsidRPr="00274B25">
        <w:t xml:space="preserve">Νομικό Σύμβουλο / Ειδικό Συμβάσεων (Legal/Contracting Expert) - (ορίζεται από την ΚτΠ </w:t>
      </w:r>
      <w:r w:rsidR="0064196A">
        <w:t>Μ.</w:t>
      </w:r>
      <w:r w:rsidRPr="00274B25">
        <w:t xml:space="preserve">Α.Ε.) </w:t>
      </w:r>
    </w:p>
    <w:p w14:paraId="2926D957" w14:textId="77777777" w:rsidR="008C7743" w:rsidRPr="00274B25" w:rsidRDefault="008C7743" w:rsidP="004A1D19">
      <w:pPr>
        <w:pStyle w:val="a3"/>
        <w:numPr>
          <w:ilvl w:val="0"/>
          <w:numId w:val="52"/>
        </w:numPr>
        <w:suppressAutoHyphens/>
        <w:spacing w:after="120"/>
        <w:ind w:hanging="294"/>
      </w:pPr>
      <w:r w:rsidRPr="00274B25">
        <w:t xml:space="preserve">Οικονομικό Υπεύθυνο (Financial Expert) - (ορίζεται από την ΚτΠ </w:t>
      </w:r>
      <w:r w:rsidR="0064196A">
        <w:t>Μ.</w:t>
      </w:r>
      <w:r w:rsidRPr="00274B25">
        <w:t>Α.Ε.)</w:t>
      </w:r>
    </w:p>
    <w:p w14:paraId="526CB658" w14:textId="77777777" w:rsidR="008C7743" w:rsidRPr="00274B25" w:rsidRDefault="008C7743" w:rsidP="008C7743">
      <w:r w:rsidRPr="00274B25">
        <w:t xml:space="preserve">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ΚτΠ </w:t>
      </w:r>
      <w:r w:rsidR="00DB75F3">
        <w:t>Μ</w:t>
      </w:r>
      <w:r w:rsidR="0064196A">
        <w:t>.</w:t>
      </w:r>
      <w:r w:rsidRPr="00274B25">
        <w:t>Α</w:t>
      </w:r>
      <w:r w:rsidR="0064196A">
        <w:t>.</w:t>
      </w:r>
      <w:r w:rsidRPr="00274B25">
        <w:t>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2F9C42B5" w14:textId="77777777" w:rsidR="008C7743" w:rsidRPr="00274B25" w:rsidRDefault="008C7743" w:rsidP="008C7743">
      <w:r w:rsidRPr="00274B25">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18B7F372" w14:textId="77777777" w:rsidR="008C7743" w:rsidRPr="00274B25" w:rsidRDefault="008C7743" w:rsidP="008C7743">
      <w:pPr>
        <w:rPr>
          <w:bCs/>
        </w:rPr>
      </w:pPr>
    </w:p>
    <w:p w14:paraId="64032026" w14:textId="77777777" w:rsidR="008C7743" w:rsidRPr="00274B25" w:rsidRDefault="008C7743" w:rsidP="004A1D19">
      <w:pPr>
        <w:pStyle w:val="a3"/>
        <w:numPr>
          <w:ilvl w:val="0"/>
          <w:numId w:val="51"/>
        </w:numPr>
        <w:tabs>
          <w:tab w:val="clear" w:pos="420"/>
        </w:tabs>
        <w:suppressAutoHyphens/>
        <w:spacing w:after="120"/>
        <w:ind w:left="0" w:firstLine="6"/>
        <w:rPr>
          <w:b/>
          <w:bCs/>
        </w:rPr>
      </w:pPr>
      <w:r w:rsidRPr="00274B25">
        <w:rPr>
          <w:b/>
          <w:bCs/>
        </w:rPr>
        <w:t>Επιτροπή Παρακολούθησης Έργου (ΕΠΕ)</w:t>
      </w:r>
    </w:p>
    <w:p w14:paraId="66F5336F" w14:textId="77777777" w:rsidR="008C7743" w:rsidRPr="00274B25" w:rsidRDefault="008C7743" w:rsidP="008C7743">
      <w:r w:rsidRPr="00274B25">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w:t>
      </w:r>
      <w:r w:rsidR="00B365D0">
        <w:t>(τριμελής ή πενταμελής)</w:t>
      </w:r>
      <w:r w:rsidR="00B365D0" w:rsidRPr="00B365D0">
        <w:t xml:space="preserve"> </w:t>
      </w:r>
      <w:r w:rsidRPr="00274B25">
        <w:t>αρμοδιότητα της οποίας αποτελεί η παρακολούθηση της πορείας υλοποίησης του Έργου</w:t>
      </w:r>
      <w:r>
        <w:t>.</w:t>
      </w:r>
      <w:r w:rsidRPr="00274B25">
        <w:t xml:space="preserve"> </w:t>
      </w:r>
    </w:p>
    <w:p w14:paraId="67C31D29" w14:textId="77777777" w:rsidR="008C7743" w:rsidRPr="00274B25" w:rsidRDefault="008C7743" w:rsidP="008C7743">
      <w:pPr>
        <w:rPr>
          <w:bCs/>
        </w:rPr>
      </w:pPr>
    </w:p>
    <w:p w14:paraId="4342A70E" w14:textId="77777777" w:rsidR="008C7743" w:rsidRPr="00274B25" w:rsidRDefault="008C7743" w:rsidP="004A1D19">
      <w:pPr>
        <w:pStyle w:val="a3"/>
        <w:numPr>
          <w:ilvl w:val="0"/>
          <w:numId w:val="51"/>
        </w:numPr>
        <w:tabs>
          <w:tab w:val="clear" w:pos="420"/>
        </w:tabs>
        <w:suppressAutoHyphens/>
        <w:spacing w:after="120"/>
        <w:ind w:left="0" w:firstLine="6"/>
        <w:rPr>
          <w:b/>
          <w:bCs/>
        </w:rPr>
      </w:pPr>
      <w:r w:rsidRPr="00274B25">
        <w:rPr>
          <w:b/>
          <w:bCs/>
        </w:rPr>
        <w:lastRenderedPageBreak/>
        <w:t>Επιτροπή Παραλαβής Έργου (ΕΠΕ)</w:t>
      </w:r>
    </w:p>
    <w:p w14:paraId="6F0F92E8" w14:textId="77777777" w:rsidR="008C7743" w:rsidRDefault="008C7743" w:rsidP="008C7743">
      <w:r w:rsidRPr="00274B25">
        <w:t xml:space="preserve">Για την παραλαβή των παρεχόμενων υπηρεσιών ή/και παραδοτέων του Έργου, θα οριστεί «Επιτροπή  Παραλαβής Έργου (ΕΠΕ)», σύμφωνα </w:t>
      </w:r>
      <w:r w:rsidR="00B365D0" w:rsidRPr="00B365D0">
        <w:t xml:space="preserve"> </w:t>
      </w:r>
      <w:r w:rsidR="00B365D0">
        <w:t xml:space="preserve">το </w:t>
      </w:r>
      <w:r w:rsidRPr="00274B25">
        <w:t xml:space="preserve">άρθρο 221 του ν. 4412/2016. </w:t>
      </w:r>
    </w:p>
    <w:p w14:paraId="4383D1C8" w14:textId="77777777" w:rsidR="008C7743" w:rsidRPr="00274B25" w:rsidRDefault="008C7743" w:rsidP="008C7743"/>
    <w:p w14:paraId="3313B71B" w14:textId="77777777" w:rsidR="008C7743" w:rsidRPr="00274B25" w:rsidRDefault="008C7743" w:rsidP="008C7743">
      <w:pPr>
        <w:rPr>
          <w:b/>
          <w:bCs/>
        </w:rPr>
      </w:pPr>
      <w:r w:rsidRPr="00274B25">
        <w:rPr>
          <w:b/>
          <w:bCs/>
        </w:rPr>
        <w:t>-</w:t>
      </w:r>
      <w:r w:rsidRPr="00274B25">
        <w:rPr>
          <w:b/>
          <w:bCs/>
        </w:rPr>
        <w:tab/>
        <w:t>Θεματικές Ομάδες Εργασίας</w:t>
      </w:r>
    </w:p>
    <w:p w14:paraId="16644B4C" w14:textId="77777777" w:rsidR="00FA5B36" w:rsidRPr="00FA5B36" w:rsidRDefault="008C7743" w:rsidP="00FA5B36">
      <w:r w:rsidRPr="00274B25">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0A956D6" w14:textId="77777777" w:rsidR="008C0839" w:rsidRPr="008C0839" w:rsidRDefault="008C0839" w:rsidP="008C0839"/>
    <w:p w14:paraId="1B751A60" w14:textId="77777777" w:rsidR="001631BF" w:rsidRDefault="001631BF" w:rsidP="004A1D19">
      <w:pPr>
        <w:pStyle w:val="1"/>
        <w:numPr>
          <w:ilvl w:val="0"/>
          <w:numId w:val="96"/>
        </w:numPr>
      </w:pPr>
      <w:bookmarkStart w:id="395" w:name="_Toc62059352"/>
      <w:bookmarkStart w:id="396" w:name="_Toc62059571"/>
      <w:bookmarkStart w:id="397" w:name="_Toc62060192"/>
      <w:bookmarkStart w:id="398" w:name="_Toc62059353"/>
      <w:bookmarkStart w:id="399" w:name="_Toc62059572"/>
      <w:bookmarkStart w:id="400" w:name="_Toc62060193"/>
      <w:bookmarkStart w:id="401" w:name="_Toc62059354"/>
      <w:bookmarkStart w:id="402" w:name="_Toc62059573"/>
      <w:bookmarkStart w:id="403" w:name="_Toc62060194"/>
      <w:bookmarkStart w:id="404" w:name="_Toc62059355"/>
      <w:bookmarkStart w:id="405" w:name="_Toc62059574"/>
      <w:bookmarkStart w:id="406" w:name="_Toc62060195"/>
      <w:bookmarkStart w:id="407" w:name="_Toc57762394"/>
      <w:bookmarkStart w:id="408" w:name="_Ref62058133"/>
      <w:bookmarkStart w:id="409" w:name="_Toc75073507"/>
      <w:bookmarkEnd w:id="395"/>
      <w:bookmarkEnd w:id="396"/>
      <w:bookmarkEnd w:id="397"/>
      <w:bookmarkEnd w:id="398"/>
      <w:bookmarkEnd w:id="399"/>
      <w:bookmarkEnd w:id="400"/>
      <w:bookmarkEnd w:id="401"/>
      <w:bookmarkEnd w:id="402"/>
      <w:bookmarkEnd w:id="403"/>
      <w:bookmarkEnd w:id="404"/>
      <w:bookmarkEnd w:id="405"/>
      <w:bookmarkEnd w:id="406"/>
      <w:r>
        <w:t>Υφιστάμενη κατάσταση</w:t>
      </w:r>
      <w:bookmarkEnd w:id="407"/>
      <w:bookmarkEnd w:id="408"/>
      <w:bookmarkEnd w:id="409"/>
    </w:p>
    <w:p w14:paraId="7681850D" w14:textId="77777777" w:rsidR="001631BF" w:rsidRDefault="001631BF" w:rsidP="001631BF">
      <w:r>
        <w:t>Η Πλ</w:t>
      </w:r>
      <w:r w:rsidRPr="00190C08">
        <w:t>ατφόρμα Διαλειτουργικότητας govHUB της ΚΕΔΕ</w:t>
      </w:r>
      <w:r>
        <w:t xml:space="preserve"> είναι ένας εξειδικευμένος επιχειρησιακός δίαυλος υπηρεσιών και αποτελεί το κεντρικό αμφίδρομο σημείο επικοινωνίας με τους </w:t>
      </w:r>
      <w:r w:rsidR="008735F4" w:rsidRPr="008735F4">
        <w:t>332</w:t>
      </w:r>
      <w:r w:rsidRPr="008735F4">
        <w:t xml:space="preserve"> Δήμους </w:t>
      </w:r>
      <w:r>
        <w:t>και τη Δημόσια Διοίκηση. Φιλοξενείται στο G-Cloud της ΓΓΠΣΔΔ και παρέχει σύγχρονα πλήρως δημόσια τεκμηριωμένα APIs εξασφαλίζοντας την επεκτασιμότητα και τη διαλειτουργικότητα του. Για κάθε υπηρεσία που προσφέρει το govHUB σε τρίτα συστήματα έχει αναπτυχθεί αντίστοιχα μια φιλική διαδικτυακή εφαρμογή (govAPP)</w:t>
      </w:r>
      <w:r w:rsidRPr="00135540">
        <w:t xml:space="preserve"> </w:t>
      </w:r>
      <w:r>
        <w:t xml:space="preserve">για τη χρήση της υπηρεσίας από τους υπαλλήλους ΟΤΑ. Το </w:t>
      </w:r>
      <w:r>
        <w:rPr>
          <w:lang w:val="en-US"/>
        </w:rPr>
        <w:t>govHUB</w:t>
      </w:r>
      <w:r w:rsidRPr="00C54470">
        <w:t xml:space="preserve"> </w:t>
      </w:r>
      <w:r>
        <w:t>στηρίζεται εξ ολοκλήρου σε open source τεχνολογίες και σε ανοιχτές αρχιτεκτονικές, όπως αποτελούν τα Microservices.</w:t>
      </w:r>
    </w:p>
    <w:p w14:paraId="61DA3C0E" w14:textId="77777777" w:rsidR="001631BF" w:rsidRDefault="001631BF" w:rsidP="001631BF">
      <w:r>
        <w:t>Το υφιστάμενο σύστημα του οποίου η επέκταση αποτελεί αντικείμενο της παρούσας σύμβασης, βρίσκεται σε παραγωγική λειτουργία από τον Νοέμβριο του 2017. Οι τελικοί χρήστες είναι όλοι οι Δήμοι της χώρας και ξεπερνούν τους 3.000. Στο</w:t>
      </w:r>
      <w:r w:rsidR="00E86B4C">
        <w:t>υς</w:t>
      </w:r>
      <w:r>
        <w:t xml:space="preserve"> πίνακ</w:t>
      </w:r>
      <w:r w:rsidR="00E86B4C">
        <w:t>ες</w:t>
      </w:r>
      <w:r>
        <w:t xml:space="preserve"> που ακολουθ</w:t>
      </w:r>
      <w:r w:rsidR="00E86B4C">
        <w:t>ούν</w:t>
      </w:r>
      <w:r>
        <w:t xml:space="preserve"> παρατίθεται ενδεικτική διαστασιολόγηση οντοτήτων του συστήματος.</w:t>
      </w:r>
    </w:p>
    <w:p w14:paraId="0C3EDA81" w14:textId="77777777" w:rsidR="00D51EB2" w:rsidRPr="0060353B" w:rsidRDefault="00D51EB2" w:rsidP="001631BF">
      <w:pPr>
        <w:rPr>
          <w:b/>
          <w:bCs/>
        </w:rPr>
      </w:pPr>
      <w:r w:rsidRPr="00D51EB2">
        <w:rPr>
          <w:b/>
          <w:bCs/>
        </w:rPr>
        <w:t>Υπηρεσίες</w:t>
      </w:r>
      <w:r w:rsidR="0060353B" w:rsidRPr="0060353B">
        <w:rPr>
          <w:b/>
          <w:bCs/>
        </w:rPr>
        <w:t xml:space="preserve"> </w:t>
      </w:r>
      <w:r w:rsidR="009E2449">
        <w:rPr>
          <w:b/>
          <w:bCs/>
        </w:rPr>
        <w:t xml:space="preserve">και Εφαρμογές </w:t>
      </w:r>
      <w:r w:rsidR="0060353B">
        <w:rPr>
          <w:b/>
          <w:bCs/>
        </w:rPr>
        <w:t>που παρέχονται</w:t>
      </w:r>
      <w:r w:rsidR="009E2449">
        <w:rPr>
          <w:b/>
          <w:bCs/>
        </w:rPr>
        <w:t xml:space="preserve"> </w:t>
      </w:r>
      <w:r w:rsidR="0060353B">
        <w:rPr>
          <w:b/>
          <w:bCs/>
        </w:rPr>
        <w:t xml:space="preserve">από το </w:t>
      </w:r>
      <w:r w:rsidR="0060353B">
        <w:rPr>
          <w:b/>
          <w:bCs/>
          <w:lang w:val="en-US"/>
        </w:rPr>
        <w:t>govHUB</w:t>
      </w:r>
    </w:p>
    <w:tbl>
      <w:tblPr>
        <w:tblStyle w:val="a5"/>
        <w:tblW w:w="5000" w:type="pct"/>
        <w:jc w:val="center"/>
        <w:tblLook w:val="04A0" w:firstRow="1" w:lastRow="0" w:firstColumn="1" w:lastColumn="0" w:noHBand="0" w:noVBand="1"/>
      </w:tblPr>
      <w:tblGrid>
        <w:gridCol w:w="4953"/>
        <w:gridCol w:w="2204"/>
        <w:gridCol w:w="2805"/>
      </w:tblGrid>
      <w:tr w:rsidR="001631BF" w:rsidRPr="00501101" w14:paraId="71B520F9" w14:textId="77777777" w:rsidTr="001B2370">
        <w:trPr>
          <w:jc w:val="center"/>
        </w:trPr>
        <w:tc>
          <w:tcPr>
            <w:tcW w:w="2486" w:type="pct"/>
          </w:tcPr>
          <w:p w14:paraId="62512C2D" w14:textId="77777777" w:rsidR="001631BF" w:rsidRPr="00DD6464" w:rsidRDefault="001631BF" w:rsidP="00B05904">
            <w:pPr>
              <w:spacing w:before="120" w:after="120"/>
              <w:jc w:val="center"/>
              <w:rPr>
                <w:b/>
                <w:bCs/>
              </w:rPr>
            </w:pPr>
            <w:r w:rsidRPr="00DD6464">
              <w:rPr>
                <w:b/>
                <w:bCs/>
              </w:rPr>
              <w:t>Περιγραφή Υπηρεσίας</w:t>
            </w:r>
          </w:p>
        </w:tc>
        <w:tc>
          <w:tcPr>
            <w:tcW w:w="1106" w:type="pct"/>
          </w:tcPr>
          <w:p w14:paraId="5F18A5B8" w14:textId="77777777" w:rsidR="001631BF" w:rsidRPr="00DD6464" w:rsidRDefault="00E6030E" w:rsidP="00B05904">
            <w:pPr>
              <w:spacing w:before="120" w:after="120"/>
              <w:jc w:val="center"/>
              <w:rPr>
                <w:b/>
                <w:bCs/>
              </w:rPr>
            </w:pPr>
            <w:r w:rsidRPr="00DD6464">
              <w:rPr>
                <w:b/>
                <w:bCs/>
              </w:rPr>
              <w:t>Πλήθος</w:t>
            </w:r>
          </w:p>
        </w:tc>
        <w:tc>
          <w:tcPr>
            <w:tcW w:w="1409" w:type="pct"/>
          </w:tcPr>
          <w:p w14:paraId="4F9A68D9" w14:textId="77777777" w:rsidR="001631BF" w:rsidRPr="00DD6464" w:rsidRDefault="001631BF" w:rsidP="00B05904">
            <w:pPr>
              <w:spacing w:before="120" w:after="120"/>
              <w:jc w:val="center"/>
              <w:rPr>
                <w:b/>
                <w:bCs/>
              </w:rPr>
            </w:pPr>
            <w:r w:rsidRPr="00DD6464">
              <w:rPr>
                <w:b/>
                <w:bCs/>
              </w:rPr>
              <w:t>Ημερομηνία Έναρξης Παραγωγικής Λειτουργίας</w:t>
            </w:r>
          </w:p>
        </w:tc>
      </w:tr>
      <w:tr w:rsidR="00101DF6" w:rsidRPr="00501101" w14:paraId="0814F8DC" w14:textId="77777777" w:rsidTr="001B2370">
        <w:trPr>
          <w:jc w:val="center"/>
        </w:trPr>
        <w:tc>
          <w:tcPr>
            <w:tcW w:w="2486" w:type="pct"/>
          </w:tcPr>
          <w:p w14:paraId="4CBEEFFC" w14:textId="77777777" w:rsidR="00101DF6" w:rsidRPr="00DD6464" w:rsidRDefault="00101DF6" w:rsidP="00B05904">
            <w:pPr>
              <w:spacing w:before="120" w:after="120"/>
              <w:jc w:val="left"/>
            </w:pPr>
            <w:r w:rsidRPr="00DD6464">
              <w:t>Ταυτοποίηση χρηστών</w:t>
            </w:r>
          </w:p>
        </w:tc>
        <w:tc>
          <w:tcPr>
            <w:tcW w:w="1106" w:type="pct"/>
          </w:tcPr>
          <w:p w14:paraId="54097661" w14:textId="77777777" w:rsidR="00101DF6" w:rsidRPr="00DD6464" w:rsidRDefault="00E56F63" w:rsidP="00B05904">
            <w:pPr>
              <w:spacing w:before="120" w:after="120"/>
              <w:jc w:val="right"/>
            </w:pPr>
            <w:r w:rsidRPr="00DD6464">
              <w:t>3</w:t>
            </w:r>
            <w:r w:rsidR="00AC6D35" w:rsidRPr="00DD6464">
              <w:rPr>
                <w:lang w:val="en-US"/>
              </w:rPr>
              <w:t>94.045</w:t>
            </w:r>
            <w:r w:rsidR="00BF0F4C" w:rsidRPr="00DD6464">
              <w:t xml:space="preserve"> Κλήσεις</w:t>
            </w:r>
          </w:p>
        </w:tc>
        <w:tc>
          <w:tcPr>
            <w:tcW w:w="1409" w:type="pct"/>
          </w:tcPr>
          <w:p w14:paraId="0A0F4D4B" w14:textId="77777777" w:rsidR="00101DF6" w:rsidRPr="00DD6464" w:rsidRDefault="00A37F9A" w:rsidP="00B05904">
            <w:pPr>
              <w:spacing w:before="120" w:after="120"/>
              <w:jc w:val="right"/>
              <w:rPr>
                <w:b/>
                <w:bCs/>
              </w:rPr>
            </w:pPr>
            <w:r w:rsidRPr="00DD6464">
              <w:t>Ιούνιος</w:t>
            </w:r>
            <w:r w:rsidR="001A667F" w:rsidRPr="00DD6464">
              <w:t xml:space="preserve"> 2018</w:t>
            </w:r>
          </w:p>
        </w:tc>
      </w:tr>
      <w:tr w:rsidR="001631BF" w:rsidRPr="00501101" w14:paraId="49FA7E45" w14:textId="77777777" w:rsidTr="001B2370">
        <w:trPr>
          <w:jc w:val="center"/>
        </w:trPr>
        <w:tc>
          <w:tcPr>
            <w:tcW w:w="2486" w:type="pct"/>
          </w:tcPr>
          <w:p w14:paraId="279BD5C2" w14:textId="77777777" w:rsidR="001631BF" w:rsidRPr="00DD6464" w:rsidRDefault="001631BF" w:rsidP="00B05904">
            <w:pPr>
              <w:spacing w:before="120" w:after="120"/>
              <w:rPr>
                <w:lang w:val="en-US"/>
              </w:rPr>
            </w:pPr>
            <w:r w:rsidRPr="00DD6464">
              <w:rPr>
                <w:lang w:val="en-US"/>
              </w:rPr>
              <w:t>e</w:t>
            </w:r>
            <w:r w:rsidRPr="00DD6464">
              <w:t>-Παράβολο</w:t>
            </w:r>
          </w:p>
        </w:tc>
        <w:tc>
          <w:tcPr>
            <w:tcW w:w="1106" w:type="pct"/>
          </w:tcPr>
          <w:p w14:paraId="2064320B" w14:textId="77777777" w:rsidR="001631BF" w:rsidRPr="00DD6464" w:rsidRDefault="001631BF" w:rsidP="00B05904">
            <w:pPr>
              <w:spacing w:before="120" w:after="120"/>
              <w:jc w:val="right"/>
            </w:pPr>
            <w:r w:rsidRPr="00DD6464">
              <w:rPr>
                <w:lang w:val="en-US"/>
              </w:rPr>
              <w:t>356.753</w:t>
            </w:r>
            <w:r w:rsidR="00BF0F4C" w:rsidRPr="00DD6464">
              <w:t xml:space="preserve"> </w:t>
            </w:r>
            <w:r w:rsidR="00147155" w:rsidRPr="00DD6464">
              <w:t>Κλήσεις</w:t>
            </w:r>
          </w:p>
        </w:tc>
        <w:tc>
          <w:tcPr>
            <w:tcW w:w="1409" w:type="pct"/>
          </w:tcPr>
          <w:p w14:paraId="3EE09D2C" w14:textId="77777777" w:rsidR="001631BF" w:rsidRPr="00DD6464" w:rsidRDefault="00A37F9A" w:rsidP="00B05904">
            <w:pPr>
              <w:spacing w:before="120" w:after="120"/>
              <w:jc w:val="right"/>
            </w:pPr>
            <w:r w:rsidRPr="00DD6464">
              <w:t>Ιούνιος</w:t>
            </w:r>
            <w:r w:rsidR="001631BF" w:rsidRPr="00DD6464">
              <w:t xml:space="preserve"> 2018</w:t>
            </w:r>
          </w:p>
        </w:tc>
      </w:tr>
      <w:tr w:rsidR="001631BF" w:rsidRPr="00501101" w14:paraId="0A042D16" w14:textId="77777777" w:rsidTr="001B2370">
        <w:trPr>
          <w:jc w:val="center"/>
        </w:trPr>
        <w:tc>
          <w:tcPr>
            <w:tcW w:w="2486" w:type="pct"/>
          </w:tcPr>
          <w:p w14:paraId="29CAFC60" w14:textId="77777777" w:rsidR="001631BF" w:rsidRPr="00DD6464" w:rsidRDefault="001631BF" w:rsidP="00B05904">
            <w:pPr>
              <w:spacing w:before="120" w:after="120"/>
            </w:pPr>
            <w:r w:rsidRPr="00DD6464">
              <w:t>Αναζήτηση Κατόχου Οχήματος</w:t>
            </w:r>
          </w:p>
        </w:tc>
        <w:tc>
          <w:tcPr>
            <w:tcW w:w="1106" w:type="pct"/>
          </w:tcPr>
          <w:p w14:paraId="6B40CA83" w14:textId="77777777" w:rsidR="001631BF" w:rsidRPr="00DD6464" w:rsidRDefault="001631BF" w:rsidP="00B05904">
            <w:pPr>
              <w:spacing w:before="120" w:after="120"/>
              <w:jc w:val="right"/>
            </w:pPr>
            <w:r w:rsidRPr="00DD6464">
              <w:t>1.257.836</w:t>
            </w:r>
            <w:r w:rsidR="00BF0F4C" w:rsidRPr="00DD6464">
              <w:t xml:space="preserve"> Κλήσεις</w:t>
            </w:r>
          </w:p>
        </w:tc>
        <w:tc>
          <w:tcPr>
            <w:tcW w:w="1409" w:type="pct"/>
          </w:tcPr>
          <w:p w14:paraId="2FA5E30D" w14:textId="77777777" w:rsidR="001631BF" w:rsidRPr="00DD6464" w:rsidRDefault="0090684A" w:rsidP="00B05904">
            <w:pPr>
              <w:spacing w:before="120" w:after="120"/>
              <w:jc w:val="right"/>
            </w:pPr>
            <w:r w:rsidRPr="00DD6464">
              <w:t>Αύγουστος</w:t>
            </w:r>
            <w:r w:rsidR="001631BF" w:rsidRPr="00DD6464">
              <w:t xml:space="preserve"> 2019</w:t>
            </w:r>
          </w:p>
        </w:tc>
      </w:tr>
      <w:tr w:rsidR="0090684A" w:rsidRPr="00501101" w14:paraId="7A82048F" w14:textId="77777777" w:rsidTr="001B2370">
        <w:trPr>
          <w:jc w:val="center"/>
        </w:trPr>
        <w:tc>
          <w:tcPr>
            <w:tcW w:w="2486" w:type="pct"/>
          </w:tcPr>
          <w:p w14:paraId="5D4263C8" w14:textId="77777777" w:rsidR="0090684A" w:rsidRPr="00DD6464" w:rsidRDefault="0090684A" w:rsidP="00522052">
            <w:pPr>
              <w:spacing w:before="120" w:after="120"/>
              <w:jc w:val="left"/>
            </w:pPr>
            <w:r w:rsidRPr="00DD6464">
              <w:t>Αναζήτηση Μητρώου - Επιβεβαίωση Στοιχείων Φυσικού Προσώπου</w:t>
            </w:r>
          </w:p>
        </w:tc>
        <w:tc>
          <w:tcPr>
            <w:tcW w:w="1106" w:type="pct"/>
          </w:tcPr>
          <w:p w14:paraId="56FAD1BC" w14:textId="77777777" w:rsidR="0090684A" w:rsidRPr="00DD6464" w:rsidRDefault="00522052" w:rsidP="00B05904">
            <w:pPr>
              <w:spacing w:before="120" w:after="120"/>
              <w:jc w:val="right"/>
            </w:pPr>
            <w:r w:rsidRPr="00DD6464">
              <w:t>1.61</w:t>
            </w:r>
            <w:r w:rsidR="0090684A" w:rsidRPr="00DD6464">
              <w:t>5.395</w:t>
            </w:r>
            <w:r w:rsidR="00BF0F4C" w:rsidRPr="00DD6464">
              <w:rPr>
                <w:b/>
                <w:bCs/>
              </w:rPr>
              <w:t xml:space="preserve"> </w:t>
            </w:r>
            <w:r w:rsidR="00BF0F4C" w:rsidRPr="00DD6464">
              <w:t>Κλήσεις</w:t>
            </w:r>
          </w:p>
        </w:tc>
        <w:tc>
          <w:tcPr>
            <w:tcW w:w="1409" w:type="pct"/>
          </w:tcPr>
          <w:p w14:paraId="6F4D1095" w14:textId="77777777" w:rsidR="0090684A" w:rsidRPr="00DD6464" w:rsidRDefault="0090684A" w:rsidP="00B05904">
            <w:pPr>
              <w:spacing w:before="120" w:after="120"/>
              <w:jc w:val="right"/>
            </w:pPr>
            <w:r w:rsidRPr="00DD6464">
              <w:t>Οκτώβριος 2019</w:t>
            </w:r>
          </w:p>
        </w:tc>
      </w:tr>
      <w:tr w:rsidR="001631BF" w:rsidRPr="00501101" w14:paraId="258030BC" w14:textId="77777777" w:rsidTr="001B2370">
        <w:trPr>
          <w:jc w:val="center"/>
        </w:trPr>
        <w:tc>
          <w:tcPr>
            <w:tcW w:w="2486" w:type="pct"/>
          </w:tcPr>
          <w:p w14:paraId="68F5D975" w14:textId="77777777" w:rsidR="001631BF" w:rsidRPr="00DD6464" w:rsidRDefault="001631BF" w:rsidP="00B05904">
            <w:pPr>
              <w:spacing w:before="120" w:after="120"/>
              <w:jc w:val="left"/>
            </w:pPr>
            <w:r w:rsidRPr="00DD6464">
              <w:t>Επιβεβαίωση στοιχείων ακίνητης περιουσίας Ε9</w:t>
            </w:r>
          </w:p>
        </w:tc>
        <w:tc>
          <w:tcPr>
            <w:tcW w:w="1106" w:type="pct"/>
          </w:tcPr>
          <w:p w14:paraId="3AA452EB" w14:textId="77777777" w:rsidR="001631BF" w:rsidRPr="00DD6464" w:rsidRDefault="00522052" w:rsidP="00B05904">
            <w:pPr>
              <w:spacing w:before="120" w:after="120"/>
              <w:jc w:val="right"/>
            </w:pPr>
            <w:r w:rsidRPr="00DD6464">
              <w:t>7</w:t>
            </w:r>
            <w:r w:rsidR="001631BF" w:rsidRPr="00DD6464">
              <w:t>.460.900</w:t>
            </w:r>
            <w:r w:rsidR="00BF0F4C" w:rsidRPr="00DD6464">
              <w:t xml:space="preserve"> Κλήσεις</w:t>
            </w:r>
          </w:p>
        </w:tc>
        <w:tc>
          <w:tcPr>
            <w:tcW w:w="1409" w:type="pct"/>
          </w:tcPr>
          <w:p w14:paraId="4D0DCD0C" w14:textId="77777777" w:rsidR="001631BF" w:rsidRPr="00DD6464" w:rsidRDefault="001631BF" w:rsidP="00B05904">
            <w:pPr>
              <w:spacing w:before="120" w:after="120"/>
              <w:jc w:val="right"/>
            </w:pPr>
            <w:r w:rsidRPr="00DD6464">
              <w:t>Φεβρουάριος 2020</w:t>
            </w:r>
          </w:p>
        </w:tc>
      </w:tr>
      <w:tr w:rsidR="006A4FCA" w:rsidRPr="00501101" w14:paraId="010B3312" w14:textId="77777777" w:rsidTr="001B2370">
        <w:trPr>
          <w:jc w:val="center"/>
        </w:trPr>
        <w:tc>
          <w:tcPr>
            <w:tcW w:w="2486" w:type="pct"/>
          </w:tcPr>
          <w:p w14:paraId="41DA5AF0" w14:textId="77777777" w:rsidR="006A4FCA" w:rsidRPr="00DD6464" w:rsidRDefault="006A4FCA" w:rsidP="006A4FCA">
            <w:pPr>
              <w:spacing w:before="120" w:after="120"/>
              <w:jc w:val="left"/>
            </w:pPr>
            <w:r w:rsidRPr="00DD6464">
              <w:t>Πλατφόρμα Δήλωσης Διόρθωσης Τ.Μ. Ακίνητων προς τους ΟΤΑ</w:t>
            </w:r>
          </w:p>
        </w:tc>
        <w:tc>
          <w:tcPr>
            <w:tcW w:w="1106" w:type="pct"/>
          </w:tcPr>
          <w:p w14:paraId="70DF7D54" w14:textId="77777777" w:rsidR="004A672C" w:rsidRPr="00DD6464" w:rsidRDefault="004A672C" w:rsidP="006A4FCA">
            <w:pPr>
              <w:spacing w:before="120" w:after="120"/>
              <w:jc w:val="right"/>
            </w:pPr>
            <w:r w:rsidRPr="00DD6464">
              <w:t>18.733.217 Κλήσεις</w:t>
            </w:r>
          </w:p>
          <w:p w14:paraId="48D7FF0B" w14:textId="77777777" w:rsidR="006A4FCA" w:rsidRPr="00DD6464" w:rsidRDefault="006A4FCA" w:rsidP="006A4FCA">
            <w:pPr>
              <w:spacing w:before="120" w:after="120"/>
              <w:jc w:val="right"/>
            </w:pPr>
            <w:r w:rsidRPr="00DD6464">
              <w:t>2.7</w:t>
            </w:r>
            <w:r w:rsidR="0035272A" w:rsidRPr="00DD6464">
              <w:t>10</w:t>
            </w:r>
            <w:r w:rsidRPr="00DD6464">
              <w:t>.</w:t>
            </w:r>
            <w:r w:rsidR="0035272A" w:rsidRPr="00DD6464">
              <w:t>102</w:t>
            </w:r>
            <w:r w:rsidRPr="00DD6464">
              <w:t xml:space="preserve"> Δηλώσεις</w:t>
            </w:r>
          </w:p>
        </w:tc>
        <w:tc>
          <w:tcPr>
            <w:tcW w:w="1409" w:type="pct"/>
          </w:tcPr>
          <w:p w14:paraId="216028D5" w14:textId="77777777" w:rsidR="006A4FCA" w:rsidRPr="00DD6464" w:rsidRDefault="006A4FCA" w:rsidP="006A4FCA">
            <w:pPr>
              <w:spacing w:before="120" w:after="120"/>
              <w:jc w:val="right"/>
            </w:pPr>
            <w:r w:rsidRPr="00DD6464">
              <w:t>Φεβρουάριος 2020</w:t>
            </w:r>
          </w:p>
        </w:tc>
      </w:tr>
      <w:tr w:rsidR="006A4FCA" w:rsidRPr="00501101" w14:paraId="416849CE" w14:textId="77777777" w:rsidTr="001B2370">
        <w:trPr>
          <w:jc w:val="center"/>
        </w:trPr>
        <w:tc>
          <w:tcPr>
            <w:tcW w:w="2486" w:type="pct"/>
          </w:tcPr>
          <w:p w14:paraId="25B2FC27" w14:textId="77777777" w:rsidR="006A4FCA" w:rsidRPr="00DD6464" w:rsidRDefault="006A4FCA" w:rsidP="006A4FCA">
            <w:pPr>
              <w:spacing w:before="120" w:after="120"/>
              <w:jc w:val="left"/>
            </w:pPr>
            <w:r w:rsidRPr="00DD6464">
              <w:t>Ηλεκτρονικά Αιτήματα ΚΕΔΕ</w:t>
            </w:r>
          </w:p>
        </w:tc>
        <w:tc>
          <w:tcPr>
            <w:tcW w:w="1106" w:type="pct"/>
          </w:tcPr>
          <w:p w14:paraId="5E802A00" w14:textId="77777777" w:rsidR="00DB52E1" w:rsidRPr="00DD6464" w:rsidRDefault="005A7687" w:rsidP="00DB52E1">
            <w:pPr>
              <w:spacing w:before="120" w:after="120"/>
              <w:jc w:val="right"/>
            </w:pPr>
            <w:r w:rsidRPr="00DD6464">
              <w:t>2</w:t>
            </w:r>
            <w:r w:rsidR="00DB52E1" w:rsidRPr="00DD6464">
              <w:t>.322.</w:t>
            </w:r>
            <w:r w:rsidR="00330C8E" w:rsidRPr="00DD6464">
              <w:t>472</w:t>
            </w:r>
            <w:r w:rsidR="00DB52E1" w:rsidRPr="00DD6464">
              <w:t xml:space="preserve"> Κλήσεις</w:t>
            </w:r>
          </w:p>
          <w:p w14:paraId="75D8326D" w14:textId="77777777" w:rsidR="006A4FCA" w:rsidRPr="00DD6464" w:rsidRDefault="00DB52E1" w:rsidP="006A4FCA">
            <w:pPr>
              <w:spacing w:before="120" w:after="120"/>
              <w:jc w:val="right"/>
            </w:pPr>
            <w:r w:rsidRPr="00DD6464">
              <w:lastRenderedPageBreak/>
              <w:t>3.9</w:t>
            </w:r>
            <w:r w:rsidR="006A4FCA" w:rsidRPr="00DD6464">
              <w:rPr>
                <w:lang w:val="en-US"/>
              </w:rPr>
              <w:t xml:space="preserve">18 </w:t>
            </w:r>
            <w:r w:rsidR="00071D80" w:rsidRPr="00DD6464">
              <w:t>Α</w:t>
            </w:r>
            <w:r w:rsidR="006A4FCA" w:rsidRPr="00DD6464">
              <w:t>ιτήματα</w:t>
            </w:r>
          </w:p>
        </w:tc>
        <w:tc>
          <w:tcPr>
            <w:tcW w:w="1409" w:type="pct"/>
          </w:tcPr>
          <w:p w14:paraId="021381D4" w14:textId="77777777" w:rsidR="006A4FCA" w:rsidRPr="00DD6464" w:rsidRDefault="006A4FCA" w:rsidP="006A4FCA">
            <w:pPr>
              <w:spacing w:before="120" w:after="120"/>
              <w:jc w:val="right"/>
            </w:pPr>
            <w:r w:rsidRPr="00DD6464">
              <w:lastRenderedPageBreak/>
              <w:t>Μάρτιος 2020</w:t>
            </w:r>
          </w:p>
        </w:tc>
      </w:tr>
      <w:tr w:rsidR="006A4FCA" w:rsidRPr="00501101" w14:paraId="79930BA5" w14:textId="77777777" w:rsidTr="001B2370">
        <w:trPr>
          <w:jc w:val="center"/>
        </w:trPr>
        <w:tc>
          <w:tcPr>
            <w:tcW w:w="2486" w:type="pct"/>
          </w:tcPr>
          <w:p w14:paraId="58E4289F" w14:textId="77777777" w:rsidR="006A4FCA" w:rsidRPr="00DD6464" w:rsidRDefault="006A4FCA" w:rsidP="006A4FCA">
            <w:pPr>
              <w:spacing w:before="120" w:after="120"/>
              <w:jc w:val="left"/>
            </w:pPr>
            <w:r w:rsidRPr="00DD6464">
              <w:t>Πέλοπας</w:t>
            </w:r>
          </w:p>
        </w:tc>
        <w:tc>
          <w:tcPr>
            <w:tcW w:w="1106" w:type="pct"/>
          </w:tcPr>
          <w:p w14:paraId="43F742DD" w14:textId="77777777" w:rsidR="00DB52E1" w:rsidRPr="00DD6464" w:rsidRDefault="00B93013" w:rsidP="00DB52E1">
            <w:pPr>
              <w:spacing w:before="120" w:after="120"/>
              <w:jc w:val="right"/>
            </w:pPr>
            <w:r w:rsidRPr="00DD6464">
              <w:t>4</w:t>
            </w:r>
            <w:r w:rsidR="00DB52E1" w:rsidRPr="00DD6464">
              <w:t>33.217 Κλήσεις</w:t>
            </w:r>
          </w:p>
          <w:p w14:paraId="7FCCEFB9" w14:textId="77777777" w:rsidR="006A4FCA" w:rsidRPr="00DD6464" w:rsidRDefault="006A4FCA" w:rsidP="006A4FCA">
            <w:pPr>
              <w:spacing w:before="120" w:after="120"/>
              <w:jc w:val="right"/>
            </w:pPr>
            <w:r w:rsidRPr="00DD6464">
              <w:t xml:space="preserve">415 </w:t>
            </w:r>
            <w:r w:rsidR="00071D80" w:rsidRPr="00DD6464">
              <w:t>Α</w:t>
            </w:r>
            <w:r w:rsidRPr="00DD6464">
              <w:t>θλητικές εγκαταστάσεις</w:t>
            </w:r>
          </w:p>
        </w:tc>
        <w:tc>
          <w:tcPr>
            <w:tcW w:w="1409" w:type="pct"/>
          </w:tcPr>
          <w:p w14:paraId="74158B6F" w14:textId="77777777" w:rsidR="006A4FCA" w:rsidRPr="00DD6464" w:rsidRDefault="006A4FCA" w:rsidP="006A4FCA">
            <w:pPr>
              <w:spacing w:before="120" w:after="120"/>
              <w:jc w:val="right"/>
            </w:pPr>
            <w:r w:rsidRPr="00DD6464">
              <w:t>Ιούνιος 2020</w:t>
            </w:r>
          </w:p>
        </w:tc>
      </w:tr>
      <w:tr w:rsidR="001631BF" w:rsidRPr="00501101" w14:paraId="126D1143" w14:textId="77777777" w:rsidTr="001B2370">
        <w:trPr>
          <w:jc w:val="center"/>
        </w:trPr>
        <w:tc>
          <w:tcPr>
            <w:tcW w:w="2486" w:type="pct"/>
          </w:tcPr>
          <w:p w14:paraId="1932AF8E" w14:textId="77777777" w:rsidR="001631BF" w:rsidRPr="00DD6464" w:rsidRDefault="001631BF" w:rsidP="00B05904">
            <w:pPr>
              <w:spacing w:before="120" w:after="120"/>
              <w:jc w:val="left"/>
            </w:pPr>
            <w:r w:rsidRPr="00DD6464">
              <w:t>Έλεγχος / Έκδοση Αποδεικτικού Φορολογικής Ενημερότητας</w:t>
            </w:r>
          </w:p>
        </w:tc>
        <w:tc>
          <w:tcPr>
            <w:tcW w:w="1106" w:type="pct"/>
          </w:tcPr>
          <w:p w14:paraId="4885A2BE" w14:textId="77777777" w:rsidR="001631BF" w:rsidRPr="00DD6464" w:rsidRDefault="00330C8E" w:rsidP="00B05904">
            <w:pPr>
              <w:spacing w:before="120" w:after="120"/>
              <w:jc w:val="right"/>
            </w:pPr>
            <w:r w:rsidRPr="00DD6464">
              <w:t>112</w:t>
            </w:r>
            <w:r w:rsidR="001631BF" w:rsidRPr="00DD6464">
              <w:t>.315</w:t>
            </w:r>
            <w:r w:rsidR="00BF0F4C" w:rsidRPr="00DD6464">
              <w:t xml:space="preserve"> Κλήσεις</w:t>
            </w:r>
          </w:p>
        </w:tc>
        <w:tc>
          <w:tcPr>
            <w:tcW w:w="1409" w:type="pct"/>
          </w:tcPr>
          <w:p w14:paraId="49C129CA" w14:textId="77777777" w:rsidR="001631BF" w:rsidRPr="00DD6464" w:rsidRDefault="001631BF" w:rsidP="00B05904">
            <w:pPr>
              <w:spacing w:before="120" w:after="120"/>
              <w:jc w:val="right"/>
            </w:pPr>
            <w:r w:rsidRPr="00DD6464">
              <w:t>Ιούλιος 2020</w:t>
            </w:r>
          </w:p>
        </w:tc>
      </w:tr>
      <w:tr w:rsidR="006A4FCA" w:rsidRPr="00501101" w14:paraId="76E8A8D9" w14:textId="77777777" w:rsidTr="001B2370">
        <w:trPr>
          <w:jc w:val="center"/>
        </w:trPr>
        <w:tc>
          <w:tcPr>
            <w:tcW w:w="2486" w:type="pct"/>
          </w:tcPr>
          <w:p w14:paraId="7D3BF9DF" w14:textId="77777777" w:rsidR="006A4FCA" w:rsidRPr="00DD6464" w:rsidRDefault="006A4FCA" w:rsidP="006A4FCA">
            <w:pPr>
              <w:spacing w:before="120" w:after="120"/>
              <w:jc w:val="left"/>
            </w:pPr>
            <w:r w:rsidRPr="00DD6464">
              <w:t>Πλατφόρμα Αίτησης Απαλλαγής Δ.Τ. &amp; Μείωσης Τέλους Κοινοχρήστων Χώρων</w:t>
            </w:r>
          </w:p>
        </w:tc>
        <w:tc>
          <w:tcPr>
            <w:tcW w:w="1106" w:type="pct"/>
          </w:tcPr>
          <w:p w14:paraId="00EDEB9B" w14:textId="77777777" w:rsidR="00071D80" w:rsidRPr="00DD6464" w:rsidRDefault="00071D80" w:rsidP="00071D80">
            <w:pPr>
              <w:spacing w:before="120" w:after="120"/>
              <w:jc w:val="right"/>
            </w:pPr>
            <w:r w:rsidRPr="00DD6464">
              <w:t>557.457 Κλήσεις</w:t>
            </w:r>
          </w:p>
          <w:p w14:paraId="42745C12" w14:textId="77777777" w:rsidR="006A4FCA" w:rsidRPr="00DD6464" w:rsidRDefault="00D40C9C" w:rsidP="006A4FCA">
            <w:pPr>
              <w:spacing w:before="120" w:after="120"/>
              <w:jc w:val="right"/>
            </w:pPr>
            <w:r w:rsidRPr="00DD6464">
              <w:t>62</w:t>
            </w:r>
            <w:r w:rsidR="006A4FCA" w:rsidRPr="00DD6464">
              <w:rPr>
                <w:lang w:val="en-US"/>
              </w:rPr>
              <w:t xml:space="preserve">7 </w:t>
            </w:r>
            <w:r w:rsidR="006A4FCA" w:rsidRPr="00DD6464">
              <w:t>δηλώσεις</w:t>
            </w:r>
          </w:p>
        </w:tc>
        <w:tc>
          <w:tcPr>
            <w:tcW w:w="1409" w:type="pct"/>
          </w:tcPr>
          <w:p w14:paraId="04FCF250" w14:textId="77777777" w:rsidR="006A4FCA" w:rsidRPr="00DD6464" w:rsidRDefault="006A4FCA" w:rsidP="006A4FCA">
            <w:pPr>
              <w:spacing w:before="120" w:after="120"/>
              <w:jc w:val="right"/>
            </w:pPr>
            <w:r w:rsidRPr="00DD6464">
              <w:t>Σεπτέμβριος 2020</w:t>
            </w:r>
          </w:p>
        </w:tc>
      </w:tr>
      <w:tr w:rsidR="001631BF" w:rsidRPr="00501101" w14:paraId="5F949A18" w14:textId="77777777" w:rsidTr="001B2370">
        <w:trPr>
          <w:jc w:val="center"/>
        </w:trPr>
        <w:tc>
          <w:tcPr>
            <w:tcW w:w="2486" w:type="pct"/>
          </w:tcPr>
          <w:p w14:paraId="56A2791A" w14:textId="77777777" w:rsidR="001631BF" w:rsidRPr="00DD6464" w:rsidRDefault="001631BF" w:rsidP="00B05904">
            <w:pPr>
              <w:spacing w:before="120" w:after="120"/>
              <w:jc w:val="left"/>
            </w:pPr>
            <w:r w:rsidRPr="00DD6464">
              <w:t>Βεβαίωση Μόνιμης Κατοικίας</w:t>
            </w:r>
          </w:p>
        </w:tc>
        <w:tc>
          <w:tcPr>
            <w:tcW w:w="1106" w:type="pct"/>
          </w:tcPr>
          <w:p w14:paraId="320CC66B" w14:textId="77777777" w:rsidR="002D7A03" w:rsidRPr="00DD6464" w:rsidRDefault="002D7A03" w:rsidP="00B05904">
            <w:pPr>
              <w:spacing w:before="120" w:after="120"/>
              <w:jc w:val="right"/>
            </w:pPr>
            <w:r w:rsidRPr="00DD6464">
              <w:t>754 Κλήσεις</w:t>
            </w:r>
          </w:p>
          <w:p w14:paraId="2F24C6E5" w14:textId="77777777" w:rsidR="001631BF" w:rsidRPr="00DD6464" w:rsidRDefault="00597528" w:rsidP="00B05904">
            <w:pPr>
              <w:spacing w:before="120" w:after="120"/>
              <w:jc w:val="right"/>
            </w:pPr>
            <w:r w:rsidRPr="00DD6464">
              <w:t>Πιλοτική Λειτουργία</w:t>
            </w:r>
          </w:p>
        </w:tc>
        <w:tc>
          <w:tcPr>
            <w:tcW w:w="1409" w:type="pct"/>
          </w:tcPr>
          <w:p w14:paraId="30EF18BB" w14:textId="77777777" w:rsidR="001631BF" w:rsidRPr="00DD6464" w:rsidRDefault="001631BF" w:rsidP="00B05904">
            <w:pPr>
              <w:spacing w:before="120" w:after="120"/>
              <w:jc w:val="right"/>
            </w:pPr>
            <w:r w:rsidRPr="00DD6464">
              <w:t>Δεκέμβριος 2020</w:t>
            </w:r>
          </w:p>
        </w:tc>
      </w:tr>
    </w:tbl>
    <w:p w14:paraId="62E87497" w14:textId="77777777" w:rsidR="001631BF" w:rsidRPr="00CF5D4B" w:rsidRDefault="001631BF" w:rsidP="004A1D19">
      <w:pPr>
        <w:pStyle w:val="2"/>
        <w:numPr>
          <w:ilvl w:val="1"/>
          <w:numId w:val="96"/>
        </w:numPr>
        <w:spacing w:before="240"/>
      </w:pPr>
      <w:bookmarkStart w:id="410" w:name="_Toc57762395"/>
      <w:bookmarkStart w:id="411" w:name="_Toc75073508"/>
      <w:r w:rsidRPr="0057414C">
        <w:t>Υφιστάμενη Αρχιτε</w:t>
      </w:r>
      <w:r>
        <w:t>κτονική</w:t>
      </w:r>
      <w:bookmarkEnd w:id="410"/>
      <w:bookmarkEnd w:id="411"/>
      <w:r>
        <w:t xml:space="preserve"> </w:t>
      </w:r>
    </w:p>
    <w:p w14:paraId="0ACDB7F3" w14:textId="77777777" w:rsidR="001631BF" w:rsidRDefault="001631BF" w:rsidP="001631BF">
      <w:r>
        <w:t>Η αρχιτεκτονική του υφιστάμενου της Πλ</w:t>
      </w:r>
      <w:r w:rsidRPr="00190C08">
        <w:t>ατφόρμα</w:t>
      </w:r>
      <w:r>
        <w:t>ς</w:t>
      </w:r>
      <w:r w:rsidRPr="00190C08">
        <w:t xml:space="preserve"> Διαλειτουργικότητας govHUB </w:t>
      </w:r>
      <w:r>
        <w:t xml:space="preserve">στηρίζεται στο εγχείρημα των εικονικών μηχανών. Το υφιστάμενο σύστημα είναι «ανοικτής» αρχιτεκτονικής (open architecture), και χρησιμοποιεί πρότυπα που θα διασφαλίζουν: </w:t>
      </w:r>
    </w:p>
    <w:p w14:paraId="111698C2" w14:textId="77777777" w:rsidR="001631BF" w:rsidRDefault="001631BF" w:rsidP="004A1D19">
      <w:pPr>
        <w:pStyle w:val="a3"/>
        <w:numPr>
          <w:ilvl w:val="0"/>
          <w:numId w:val="20"/>
        </w:numPr>
        <w:spacing w:before="120" w:after="120" w:line="259" w:lineRule="auto"/>
      </w:pPr>
      <w:r>
        <w:t xml:space="preserve">ομαλή συνεργασία και λειτουργία μεταξύ των επιμέρους Υποσυστημάτων του πληροφοριακού συστήματος, </w:t>
      </w:r>
    </w:p>
    <w:p w14:paraId="2AEEF5C9" w14:textId="77777777" w:rsidR="001631BF" w:rsidRDefault="001631BF" w:rsidP="004A1D19">
      <w:pPr>
        <w:pStyle w:val="a3"/>
        <w:numPr>
          <w:ilvl w:val="0"/>
          <w:numId w:val="20"/>
        </w:numPr>
        <w:spacing w:before="120" w:after="120" w:line="259" w:lineRule="auto"/>
      </w:pPr>
      <w:r>
        <w:t xml:space="preserve">δικτυακή συνεργασία μεταξύ εφαρμογών ή/και συστημάτων τα οποία βρίσκονται σε διαφορετικά υπολογιστικά συστήματα, την επεκτασιμότητα των Υποσυστημάτων, χωρίς αλλαγές στη δομή και αρχιτεκτονική τους, για την αντιμετώπιση των μεταβαλλόμενων/ αυξανομένων αναγκών </w:t>
      </w:r>
    </w:p>
    <w:p w14:paraId="2C57F969" w14:textId="77777777" w:rsidR="001631BF" w:rsidRDefault="001631BF" w:rsidP="004A1D19">
      <w:pPr>
        <w:pStyle w:val="a3"/>
        <w:numPr>
          <w:ilvl w:val="0"/>
          <w:numId w:val="19"/>
        </w:numPr>
        <w:spacing w:before="120" w:after="120" w:line="259" w:lineRule="auto"/>
      </w:pPr>
      <w:r>
        <w:t xml:space="preserve">εύκολη επέμβαση στη λειτουργικότητα των Υποσυστημάτων (συντηρισιμότητα – maintainability) </w:t>
      </w:r>
    </w:p>
    <w:p w14:paraId="4607FF5F" w14:textId="77777777" w:rsidR="001631BF" w:rsidRDefault="001631BF" w:rsidP="004A1D19">
      <w:pPr>
        <w:pStyle w:val="a3"/>
        <w:numPr>
          <w:ilvl w:val="0"/>
          <w:numId w:val="19"/>
        </w:numPr>
        <w:spacing w:before="120" w:after="120" w:line="259" w:lineRule="auto"/>
      </w:pPr>
      <w:r>
        <w:t xml:space="preserve">υψηλή διασφάλιση προσωπικών δεδομένων και απρόσκοπτης λειτουργίας </w:t>
      </w:r>
    </w:p>
    <w:p w14:paraId="3BDCAB44" w14:textId="77777777" w:rsidR="001631BF" w:rsidRDefault="001631BF" w:rsidP="004A1D19">
      <w:pPr>
        <w:pStyle w:val="a3"/>
        <w:numPr>
          <w:ilvl w:val="0"/>
          <w:numId w:val="19"/>
        </w:numPr>
        <w:spacing w:before="120" w:after="120" w:line="259" w:lineRule="auto"/>
      </w:pPr>
      <w:r>
        <w:t xml:space="preserve">αρθρωτή (modular)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w:t>
      </w:r>
    </w:p>
    <w:p w14:paraId="1BA31BAF" w14:textId="77777777" w:rsidR="001631BF" w:rsidRDefault="001631BF" w:rsidP="001631BF">
      <w:r>
        <w:t>Σε επίπεδο εξυπηρετητών η φυσική αρχιτεκτονική αποτελείται από έναν load balancer, 2 web server και έναν database server. Η τοπολογία εγκατάστασης των Virtual Machines, που θα εξυπηρετήσουν τα υποσυστήματα της λογικής αρχιτεκτονικής απεικονίζεται στο σχήμα που ακολουθεί:</w:t>
      </w:r>
    </w:p>
    <w:p w14:paraId="5B69C318" w14:textId="77777777" w:rsidR="001631BF" w:rsidRDefault="001631BF" w:rsidP="001631BF">
      <w:pPr>
        <w:jc w:val="center"/>
      </w:pPr>
      <w:r w:rsidRPr="0026371D">
        <w:rPr>
          <w:noProof/>
          <w:sz w:val="24"/>
          <w:szCs w:val="24"/>
          <w:lang w:eastAsia="el-GR"/>
        </w:rPr>
        <w:lastRenderedPageBreak/>
        <w:drawing>
          <wp:inline distT="0" distB="0" distL="0" distR="0" wp14:anchorId="7BA2A8E1" wp14:editId="2A35A81D">
            <wp:extent cx="4782328" cy="2326233"/>
            <wp:effectExtent l="0" t="0" r="0" b="0"/>
            <wp:docPr id="3" name="Picture 3" descr="C:\Users\mmarkou\AppData\Local\Microsoft\Windows\INetCache\Content.Word\ΑΡΧΙΤΕΚΤΟΝΙΚ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arkou\AppData\Local\Microsoft\Windows\INetCache\Content.Word\ΑΡΧΙΤΕΚΤΟΝΙΚΗ.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06589" cy="2338034"/>
                    </a:xfrm>
                    <a:prstGeom prst="rect">
                      <a:avLst/>
                    </a:prstGeom>
                    <a:noFill/>
                    <a:ln>
                      <a:noFill/>
                    </a:ln>
                  </pic:spPr>
                </pic:pic>
              </a:graphicData>
            </a:graphic>
          </wp:inline>
        </w:drawing>
      </w:r>
    </w:p>
    <w:p w14:paraId="036E443E" w14:textId="77777777" w:rsidR="00C52DAB" w:rsidRDefault="00C52DAB" w:rsidP="001631BF"/>
    <w:p w14:paraId="383CADCE" w14:textId="77777777" w:rsidR="00C52DAB" w:rsidRDefault="00C52DAB" w:rsidP="001631BF"/>
    <w:p w14:paraId="0AE482EB" w14:textId="77777777" w:rsidR="00C52DAB" w:rsidRDefault="00C52DAB" w:rsidP="001631BF"/>
    <w:p w14:paraId="7B7F24FE" w14:textId="77777777" w:rsidR="001631BF" w:rsidRDefault="001631BF" w:rsidP="001631BF">
      <w:r>
        <w:t>Η υφιστάμενη σύνθεση περιέχει αναλυτικά τα εξής τεχνικά χαρακτηριστικά:</w:t>
      </w:r>
    </w:p>
    <w:p w14:paraId="57BB2A3E" w14:textId="77777777" w:rsidR="00C52DAB" w:rsidRDefault="00C52DAB" w:rsidP="001631BF"/>
    <w:tbl>
      <w:tblPr>
        <w:tblStyle w:val="a5"/>
        <w:tblW w:w="0" w:type="auto"/>
        <w:tblLook w:val="04A0" w:firstRow="1" w:lastRow="0" w:firstColumn="1" w:lastColumn="0" w:noHBand="0" w:noVBand="1"/>
      </w:tblPr>
      <w:tblGrid>
        <w:gridCol w:w="1872"/>
        <w:gridCol w:w="2096"/>
        <w:gridCol w:w="2280"/>
        <w:gridCol w:w="2280"/>
      </w:tblGrid>
      <w:tr w:rsidR="001631BF" w:rsidRPr="00DD6464" w14:paraId="49DEC3A9" w14:textId="77777777" w:rsidTr="005939DD">
        <w:tc>
          <w:tcPr>
            <w:tcW w:w="1872" w:type="dxa"/>
          </w:tcPr>
          <w:p w14:paraId="42508409" w14:textId="77777777" w:rsidR="001631BF" w:rsidRPr="00DD6464" w:rsidRDefault="001631BF" w:rsidP="005939DD">
            <w:pPr>
              <w:spacing w:before="60" w:after="60"/>
              <w:jc w:val="center"/>
              <w:rPr>
                <w:b/>
                <w:bCs/>
              </w:rPr>
            </w:pPr>
          </w:p>
        </w:tc>
        <w:tc>
          <w:tcPr>
            <w:tcW w:w="2096" w:type="dxa"/>
          </w:tcPr>
          <w:p w14:paraId="25E61C3F" w14:textId="77777777" w:rsidR="001631BF" w:rsidRPr="00DD6464" w:rsidRDefault="001631BF" w:rsidP="005939DD">
            <w:pPr>
              <w:spacing w:before="60" w:after="60"/>
              <w:jc w:val="center"/>
              <w:rPr>
                <w:b/>
                <w:bCs/>
              </w:rPr>
            </w:pPr>
            <w:r w:rsidRPr="00DD6464">
              <w:rPr>
                <w:b/>
                <w:bCs/>
              </w:rPr>
              <w:t>KedeGovHubDb1</w:t>
            </w:r>
          </w:p>
          <w:p w14:paraId="07D6619A" w14:textId="77777777" w:rsidR="001631BF" w:rsidRPr="00DD6464" w:rsidRDefault="001631BF" w:rsidP="005939DD">
            <w:pPr>
              <w:spacing w:before="60" w:after="60"/>
              <w:jc w:val="center"/>
              <w:rPr>
                <w:b/>
                <w:bCs/>
              </w:rPr>
            </w:pPr>
            <w:r w:rsidRPr="00DD6464">
              <w:rPr>
                <w:b/>
                <w:bCs/>
              </w:rPr>
              <w:t>[Database Server]</w:t>
            </w:r>
          </w:p>
        </w:tc>
        <w:tc>
          <w:tcPr>
            <w:tcW w:w="2110" w:type="dxa"/>
          </w:tcPr>
          <w:p w14:paraId="466AF3B6" w14:textId="77777777" w:rsidR="001631BF" w:rsidRPr="00DD6464" w:rsidRDefault="001631BF" w:rsidP="005939DD">
            <w:pPr>
              <w:spacing w:before="60" w:after="60"/>
              <w:jc w:val="center"/>
              <w:rPr>
                <w:b/>
                <w:bCs/>
              </w:rPr>
            </w:pPr>
            <w:r w:rsidRPr="00DD6464">
              <w:rPr>
                <w:b/>
                <w:bCs/>
              </w:rPr>
              <w:t>KedeGovHubWeb1</w:t>
            </w:r>
          </w:p>
          <w:p w14:paraId="101471C0" w14:textId="77777777" w:rsidR="001631BF" w:rsidRPr="00DD6464" w:rsidRDefault="001631BF" w:rsidP="005939DD">
            <w:pPr>
              <w:spacing w:before="60" w:after="60"/>
              <w:jc w:val="center"/>
              <w:rPr>
                <w:b/>
                <w:bCs/>
              </w:rPr>
            </w:pPr>
            <w:r w:rsidRPr="00DD6464">
              <w:rPr>
                <w:b/>
                <w:bCs/>
              </w:rPr>
              <w:t>[Web Server]</w:t>
            </w:r>
          </w:p>
        </w:tc>
        <w:tc>
          <w:tcPr>
            <w:tcW w:w="2110" w:type="dxa"/>
          </w:tcPr>
          <w:p w14:paraId="7B5C840D" w14:textId="77777777" w:rsidR="001631BF" w:rsidRPr="00DD6464" w:rsidRDefault="001631BF" w:rsidP="005939DD">
            <w:pPr>
              <w:spacing w:before="60" w:after="60"/>
              <w:jc w:val="center"/>
              <w:rPr>
                <w:b/>
                <w:bCs/>
              </w:rPr>
            </w:pPr>
            <w:r w:rsidRPr="00DD6464">
              <w:rPr>
                <w:b/>
                <w:bCs/>
              </w:rPr>
              <w:t>KedeGovHubWeb2</w:t>
            </w:r>
          </w:p>
          <w:p w14:paraId="2742D47F" w14:textId="77777777" w:rsidR="001631BF" w:rsidRPr="00DD6464" w:rsidRDefault="001631BF" w:rsidP="005939DD">
            <w:pPr>
              <w:spacing w:before="60" w:after="60"/>
              <w:jc w:val="center"/>
              <w:rPr>
                <w:b/>
                <w:bCs/>
              </w:rPr>
            </w:pPr>
            <w:r w:rsidRPr="00DD6464">
              <w:rPr>
                <w:b/>
                <w:bCs/>
              </w:rPr>
              <w:t>[Web Server]</w:t>
            </w:r>
          </w:p>
        </w:tc>
      </w:tr>
      <w:tr w:rsidR="001631BF" w:rsidRPr="00DD6464" w14:paraId="38053A99" w14:textId="77777777" w:rsidTr="005939DD">
        <w:tc>
          <w:tcPr>
            <w:tcW w:w="1872" w:type="dxa"/>
          </w:tcPr>
          <w:p w14:paraId="0204F4BA" w14:textId="77777777" w:rsidR="001631BF" w:rsidRPr="00DD6464" w:rsidRDefault="001631BF" w:rsidP="005939DD">
            <w:pPr>
              <w:spacing w:before="60" w:after="60"/>
              <w:jc w:val="left"/>
              <w:rPr>
                <w:b/>
                <w:bCs/>
              </w:rPr>
            </w:pPr>
            <w:r w:rsidRPr="00DD6464">
              <w:rPr>
                <w:b/>
                <w:bCs/>
              </w:rPr>
              <w:t>CPU</w:t>
            </w:r>
          </w:p>
        </w:tc>
        <w:tc>
          <w:tcPr>
            <w:tcW w:w="2096" w:type="dxa"/>
          </w:tcPr>
          <w:p w14:paraId="132D3E3E" w14:textId="77777777" w:rsidR="001631BF" w:rsidRPr="00DD6464" w:rsidRDefault="001631BF" w:rsidP="005939DD">
            <w:pPr>
              <w:spacing w:before="60" w:after="60"/>
              <w:jc w:val="right"/>
            </w:pPr>
            <w:r w:rsidRPr="00DD6464">
              <w:t>4</w:t>
            </w:r>
          </w:p>
        </w:tc>
        <w:tc>
          <w:tcPr>
            <w:tcW w:w="2110" w:type="dxa"/>
          </w:tcPr>
          <w:p w14:paraId="49B98C9E" w14:textId="77777777" w:rsidR="001631BF" w:rsidRPr="00DD6464" w:rsidRDefault="001631BF" w:rsidP="005939DD">
            <w:pPr>
              <w:spacing w:before="60" w:after="60"/>
              <w:jc w:val="right"/>
            </w:pPr>
            <w:r w:rsidRPr="00DD6464">
              <w:t>4</w:t>
            </w:r>
          </w:p>
        </w:tc>
        <w:tc>
          <w:tcPr>
            <w:tcW w:w="2110" w:type="dxa"/>
          </w:tcPr>
          <w:p w14:paraId="6E546DCD" w14:textId="77777777" w:rsidR="001631BF" w:rsidRPr="00DD6464" w:rsidRDefault="001631BF" w:rsidP="005939DD">
            <w:pPr>
              <w:spacing w:before="60" w:after="60"/>
              <w:jc w:val="right"/>
            </w:pPr>
            <w:r w:rsidRPr="00DD6464">
              <w:t>4</w:t>
            </w:r>
          </w:p>
        </w:tc>
      </w:tr>
      <w:tr w:rsidR="001631BF" w:rsidRPr="00DD6464" w14:paraId="7E71F659" w14:textId="77777777" w:rsidTr="005939DD">
        <w:tc>
          <w:tcPr>
            <w:tcW w:w="1872" w:type="dxa"/>
          </w:tcPr>
          <w:p w14:paraId="3BA5D36D" w14:textId="77777777" w:rsidR="001631BF" w:rsidRPr="00DD6464" w:rsidRDefault="001631BF" w:rsidP="005939DD">
            <w:pPr>
              <w:spacing w:before="60" w:after="60"/>
              <w:jc w:val="left"/>
              <w:rPr>
                <w:b/>
                <w:bCs/>
              </w:rPr>
            </w:pPr>
            <w:r w:rsidRPr="00DD6464">
              <w:rPr>
                <w:b/>
                <w:bCs/>
              </w:rPr>
              <w:t>RAM(GB)</w:t>
            </w:r>
          </w:p>
        </w:tc>
        <w:tc>
          <w:tcPr>
            <w:tcW w:w="2096" w:type="dxa"/>
          </w:tcPr>
          <w:p w14:paraId="63ACE040" w14:textId="77777777" w:rsidR="001631BF" w:rsidRPr="00DD6464" w:rsidRDefault="001631BF" w:rsidP="005939DD">
            <w:pPr>
              <w:spacing w:before="60" w:after="60"/>
              <w:jc w:val="right"/>
            </w:pPr>
            <w:r w:rsidRPr="00DD6464">
              <w:t>16</w:t>
            </w:r>
          </w:p>
        </w:tc>
        <w:tc>
          <w:tcPr>
            <w:tcW w:w="2110" w:type="dxa"/>
          </w:tcPr>
          <w:p w14:paraId="7A23E76A" w14:textId="77777777" w:rsidR="001631BF" w:rsidRPr="00DD6464" w:rsidRDefault="001631BF" w:rsidP="005939DD">
            <w:pPr>
              <w:spacing w:before="60" w:after="60"/>
              <w:jc w:val="right"/>
            </w:pPr>
            <w:r w:rsidRPr="00DD6464">
              <w:t>12</w:t>
            </w:r>
          </w:p>
        </w:tc>
        <w:tc>
          <w:tcPr>
            <w:tcW w:w="2110" w:type="dxa"/>
          </w:tcPr>
          <w:p w14:paraId="4E71CA7D" w14:textId="77777777" w:rsidR="001631BF" w:rsidRPr="00DD6464" w:rsidRDefault="001631BF" w:rsidP="005939DD">
            <w:pPr>
              <w:spacing w:before="60" w:after="60"/>
              <w:jc w:val="right"/>
            </w:pPr>
            <w:r w:rsidRPr="00DD6464">
              <w:t>12</w:t>
            </w:r>
          </w:p>
        </w:tc>
      </w:tr>
      <w:tr w:rsidR="001631BF" w:rsidRPr="00DD6464" w14:paraId="7C04C2D2" w14:textId="77777777" w:rsidTr="005939DD">
        <w:tc>
          <w:tcPr>
            <w:tcW w:w="1872" w:type="dxa"/>
          </w:tcPr>
          <w:p w14:paraId="7504A579" w14:textId="77777777" w:rsidR="001631BF" w:rsidRPr="00DD6464" w:rsidRDefault="001631BF" w:rsidP="005939DD">
            <w:pPr>
              <w:spacing w:before="60" w:after="60"/>
              <w:jc w:val="left"/>
              <w:rPr>
                <w:b/>
                <w:bCs/>
              </w:rPr>
            </w:pPr>
            <w:r w:rsidRPr="00DD6464">
              <w:rPr>
                <w:b/>
                <w:bCs/>
              </w:rPr>
              <w:t>Αριθμός Δίσκων</w:t>
            </w:r>
          </w:p>
        </w:tc>
        <w:tc>
          <w:tcPr>
            <w:tcW w:w="2096" w:type="dxa"/>
          </w:tcPr>
          <w:p w14:paraId="4E4CF796" w14:textId="77777777" w:rsidR="001631BF" w:rsidRPr="00DD6464" w:rsidRDefault="001631BF" w:rsidP="005939DD">
            <w:pPr>
              <w:spacing w:before="60" w:after="60"/>
              <w:jc w:val="right"/>
            </w:pPr>
            <w:r w:rsidRPr="00DD6464">
              <w:t>2</w:t>
            </w:r>
          </w:p>
        </w:tc>
        <w:tc>
          <w:tcPr>
            <w:tcW w:w="2110" w:type="dxa"/>
          </w:tcPr>
          <w:p w14:paraId="79C30D3B" w14:textId="77777777" w:rsidR="001631BF" w:rsidRPr="00DD6464" w:rsidRDefault="001631BF" w:rsidP="005939DD">
            <w:pPr>
              <w:spacing w:before="60" w:after="60"/>
              <w:jc w:val="right"/>
            </w:pPr>
            <w:r w:rsidRPr="00DD6464">
              <w:t>1</w:t>
            </w:r>
          </w:p>
        </w:tc>
        <w:tc>
          <w:tcPr>
            <w:tcW w:w="2110" w:type="dxa"/>
          </w:tcPr>
          <w:p w14:paraId="4ADF852C" w14:textId="77777777" w:rsidR="001631BF" w:rsidRPr="00DD6464" w:rsidRDefault="001631BF" w:rsidP="005939DD">
            <w:pPr>
              <w:spacing w:before="60" w:after="60"/>
              <w:jc w:val="right"/>
            </w:pPr>
            <w:r w:rsidRPr="00DD6464">
              <w:t>1</w:t>
            </w:r>
          </w:p>
        </w:tc>
      </w:tr>
      <w:tr w:rsidR="001631BF" w:rsidRPr="00DD6464" w14:paraId="31D9E6D3" w14:textId="77777777" w:rsidTr="005939DD">
        <w:tc>
          <w:tcPr>
            <w:tcW w:w="1872" w:type="dxa"/>
          </w:tcPr>
          <w:p w14:paraId="5DB2EA53" w14:textId="77777777" w:rsidR="001631BF" w:rsidRPr="00DD6464" w:rsidRDefault="001631BF" w:rsidP="005939DD">
            <w:pPr>
              <w:spacing w:before="60" w:after="60"/>
              <w:jc w:val="left"/>
              <w:rPr>
                <w:b/>
                <w:bCs/>
              </w:rPr>
            </w:pPr>
            <w:r w:rsidRPr="00DD6464">
              <w:rPr>
                <w:b/>
                <w:bCs/>
              </w:rPr>
              <w:t>Χωρητικότητα Tier 1+2 Δίσκων</w:t>
            </w:r>
          </w:p>
        </w:tc>
        <w:tc>
          <w:tcPr>
            <w:tcW w:w="2096" w:type="dxa"/>
          </w:tcPr>
          <w:p w14:paraId="33D44BB1" w14:textId="77777777" w:rsidR="001631BF" w:rsidRPr="00DD6464" w:rsidRDefault="001631BF" w:rsidP="005939DD">
            <w:pPr>
              <w:spacing w:before="60" w:after="60"/>
              <w:jc w:val="right"/>
            </w:pPr>
            <w:r w:rsidRPr="00DD6464">
              <w:t>100</w:t>
            </w:r>
          </w:p>
        </w:tc>
        <w:tc>
          <w:tcPr>
            <w:tcW w:w="2110" w:type="dxa"/>
          </w:tcPr>
          <w:p w14:paraId="7268A176" w14:textId="77777777" w:rsidR="001631BF" w:rsidRPr="00DD6464" w:rsidRDefault="001631BF" w:rsidP="005939DD">
            <w:pPr>
              <w:spacing w:before="60" w:after="60"/>
              <w:jc w:val="right"/>
            </w:pPr>
            <w:r w:rsidRPr="00DD6464">
              <w:t>100</w:t>
            </w:r>
          </w:p>
        </w:tc>
        <w:tc>
          <w:tcPr>
            <w:tcW w:w="2110" w:type="dxa"/>
          </w:tcPr>
          <w:p w14:paraId="330715BE" w14:textId="77777777" w:rsidR="001631BF" w:rsidRPr="00DD6464" w:rsidRDefault="001631BF" w:rsidP="005939DD">
            <w:pPr>
              <w:spacing w:before="60" w:after="60"/>
              <w:jc w:val="right"/>
            </w:pPr>
            <w:r w:rsidRPr="00DD6464">
              <w:t>100</w:t>
            </w:r>
          </w:p>
        </w:tc>
      </w:tr>
      <w:tr w:rsidR="001631BF" w:rsidRPr="00DD6464" w14:paraId="3AED8AE2" w14:textId="77777777" w:rsidTr="005939DD">
        <w:tc>
          <w:tcPr>
            <w:tcW w:w="1872" w:type="dxa"/>
          </w:tcPr>
          <w:p w14:paraId="0F790D77" w14:textId="77777777" w:rsidR="001631BF" w:rsidRPr="00DD6464" w:rsidRDefault="001631BF" w:rsidP="005939DD">
            <w:pPr>
              <w:spacing w:before="60" w:after="60"/>
              <w:jc w:val="left"/>
              <w:rPr>
                <w:b/>
                <w:bCs/>
              </w:rPr>
            </w:pPr>
            <w:r w:rsidRPr="00DD6464">
              <w:rPr>
                <w:b/>
                <w:bCs/>
              </w:rPr>
              <w:t>Αριθμός VNICs</w:t>
            </w:r>
          </w:p>
        </w:tc>
        <w:tc>
          <w:tcPr>
            <w:tcW w:w="2096" w:type="dxa"/>
          </w:tcPr>
          <w:p w14:paraId="3206356B" w14:textId="77777777" w:rsidR="001631BF" w:rsidRPr="00DD6464" w:rsidRDefault="001631BF" w:rsidP="005939DD">
            <w:pPr>
              <w:spacing w:before="60" w:after="60"/>
              <w:jc w:val="right"/>
            </w:pPr>
            <w:r w:rsidRPr="00DD6464">
              <w:t>2</w:t>
            </w:r>
          </w:p>
        </w:tc>
        <w:tc>
          <w:tcPr>
            <w:tcW w:w="2110" w:type="dxa"/>
          </w:tcPr>
          <w:p w14:paraId="333C23A3" w14:textId="77777777" w:rsidR="001631BF" w:rsidRPr="00DD6464" w:rsidRDefault="001631BF" w:rsidP="005939DD">
            <w:pPr>
              <w:spacing w:before="60" w:after="60"/>
              <w:jc w:val="right"/>
            </w:pPr>
            <w:r w:rsidRPr="00DD6464">
              <w:t>2</w:t>
            </w:r>
          </w:p>
        </w:tc>
        <w:tc>
          <w:tcPr>
            <w:tcW w:w="2110" w:type="dxa"/>
          </w:tcPr>
          <w:p w14:paraId="252FEEEC" w14:textId="77777777" w:rsidR="001631BF" w:rsidRPr="00DD6464" w:rsidRDefault="001631BF" w:rsidP="005939DD">
            <w:pPr>
              <w:spacing w:before="60" w:after="60"/>
              <w:jc w:val="right"/>
            </w:pPr>
            <w:r w:rsidRPr="00DD6464">
              <w:t>2</w:t>
            </w:r>
          </w:p>
        </w:tc>
      </w:tr>
      <w:tr w:rsidR="001631BF" w:rsidRPr="00DD6464" w14:paraId="52D4AF6A" w14:textId="77777777" w:rsidTr="005939DD">
        <w:tc>
          <w:tcPr>
            <w:tcW w:w="1872" w:type="dxa"/>
          </w:tcPr>
          <w:p w14:paraId="45F5CDF4" w14:textId="77777777" w:rsidR="001631BF" w:rsidRPr="00DD6464" w:rsidRDefault="001631BF" w:rsidP="005939DD">
            <w:pPr>
              <w:spacing w:before="60" w:after="60"/>
              <w:jc w:val="left"/>
              <w:rPr>
                <w:b/>
                <w:bCs/>
              </w:rPr>
            </w:pPr>
            <w:r w:rsidRPr="00DD6464">
              <w:rPr>
                <w:b/>
                <w:bCs/>
              </w:rPr>
              <w:t>Λειτουργικό Σύστημα</w:t>
            </w:r>
          </w:p>
        </w:tc>
        <w:tc>
          <w:tcPr>
            <w:tcW w:w="2096" w:type="dxa"/>
          </w:tcPr>
          <w:p w14:paraId="01EAD8EB" w14:textId="77777777" w:rsidR="001631BF" w:rsidRPr="00DD6464" w:rsidRDefault="001631BF" w:rsidP="005939DD">
            <w:pPr>
              <w:spacing w:before="60" w:after="60"/>
              <w:jc w:val="center"/>
            </w:pPr>
            <w:r w:rsidRPr="00DD6464">
              <w:t>Ubuntu Server 16.04</w:t>
            </w:r>
          </w:p>
        </w:tc>
        <w:tc>
          <w:tcPr>
            <w:tcW w:w="2110" w:type="dxa"/>
          </w:tcPr>
          <w:p w14:paraId="29906998" w14:textId="77777777" w:rsidR="001631BF" w:rsidRPr="00DD6464" w:rsidRDefault="001631BF" w:rsidP="005939DD">
            <w:pPr>
              <w:spacing w:before="60" w:after="60"/>
              <w:jc w:val="center"/>
            </w:pPr>
            <w:r w:rsidRPr="00DD6464">
              <w:t>Ubuntu Server 16.04</w:t>
            </w:r>
          </w:p>
        </w:tc>
        <w:tc>
          <w:tcPr>
            <w:tcW w:w="2110" w:type="dxa"/>
          </w:tcPr>
          <w:p w14:paraId="242FA4DE" w14:textId="77777777" w:rsidR="001631BF" w:rsidRPr="00DD6464" w:rsidRDefault="001631BF" w:rsidP="005939DD">
            <w:pPr>
              <w:spacing w:before="60" w:after="60"/>
              <w:jc w:val="center"/>
            </w:pPr>
            <w:r w:rsidRPr="00DD6464">
              <w:t>Ubuntu Server 16.04</w:t>
            </w:r>
          </w:p>
        </w:tc>
      </w:tr>
      <w:tr w:rsidR="001631BF" w:rsidRPr="00DD6464" w14:paraId="34EE4790" w14:textId="77777777" w:rsidTr="005939DD">
        <w:tc>
          <w:tcPr>
            <w:tcW w:w="1872" w:type="dxa"/>
          </w:tcPr>
          <w:p w14:paraId="445A5C62" w14:textId="77777777" w:rsidR="001631BF" w:rsidRPr="00DD6464" w:rsidRDefault="001631BF" w:rsidP="005939DD">
            <w:pPr>
              <w:spacing w:before="60" w:after="60"/>
              <w:jc w:val="left"/>
              <w:rPr>
                <w:b/>
                <w:bCs/>
              </w:rPr>
            </w:pPr>
            <w:r w:rsidRPr="00DD6464">
              <w:rPr>
                <w:b/>
                <w:bCs/>
              </w:rPr>
              <w:t>Web Server</w:t>
            </w:r>
          </w:p>
        </w:tc>
        <w:tc>
          <w:tcPr>
            <w:tcW w:w="2096" w:type="dxa"/>
          </w:tcPr>
          <w:p w14:paraId="59970480" w14:textId="77777777" w:rsidR="001631BF" w:rsidRPr="00DD6464" w:rsidRDefault="001631BF" w:rsidP="005939DD">
            <w:pPr>
              <w:spacing w:before="60" w:after="60"/>
              <w:jc w:val="right"/>
            </w:pPr>
          </w:p>
        </w:tc>
        <w:tc>
          <w:tcPr>
            <w:tcW w:w="2110" w:type="dxa"/>
          </w:tcPr>
          <w:p w14:paraId="119487BB" w14:textId="77777777" w:rsidR="001631BF" w:rsidRPr="00DD6464" w:rsidRDefault="001631BF" w:rsidP="005939DD">
            <w:pPr>
              <w:spacing w:before="60" w:after="60"/>
              <w:jc w:val="right"/>
            </w:pPr>
            <w:r w:rsidRPr="00DD6464">
              <w:t>NGINX</w:t>
            </w:r>
          </w:p>
        </w:tc>
        <w:tc>
          <w:tcPr>
            <w:tcW w:w="2110" w:type="dxa"/>
          </w:tcPr>
          <w:p w14:paraId="0A27D3A0" w14:textId="77777777" w:rsidR="001631BF" w:rsidRPr="00DD6464" w:rsidRDefault="001631BF" w:rsidP="005939DD">
            <w:pPr>
              <w:spacing w:before="60" w:after="60"/>
              <w:jc w:val="right"/>
            </w:pPr>
            <w:r w:rsidRPr="00DD6464">
              <w:t>NGINX</w:t>
            </w:r>
          </w:p>
        </w:tc>
      </w:tr>
      <w:tr w:rsidR="001631BF" w:rsidRPr="00DD6464" w14:paraId="494BE5DB" w14:textId="77777777" w:rsidTr="005939DD">
        <w:tc>
          <w:tcPr>
            <w:tcW w:w="1872" w:type="dxa"/>
          </w:tcPr>
          <w:p w14:paraId="343C401F" w14:textId="77777777" w:rsidR="001631BF" w:rsidRPr="00DD6464" w:rsidRDefault="001631BF" w:rsidP="005939DD">
            <w:pPr>
              <w:spacing w:before="60" w:after="60"/>
              <w:jc w:val="left"/>
              <w:rPr>
                <w:b/>
                <w:bCs/>
              </w:rPr>
            </w:pPr>
            <w:r w:rsidRPr="00DD6464">
              <w:rPr>
                <w:b/>
                <w:bCs/>
              </w:rPr>
              <w:t>Database Server</w:t>
            </w:r>
          </w:p>
        </w:tc>
        <w:tc>
          <w:tcPr>
            <w:tcW w:w="2096" w:type="dxa"/>
          </w:tcPr>
          <w:p w14:paraId="0674B2D1" w14:textId="77777777" w:rsidR="001631BF" w:rsidRPr="00DD6464" w:rsidRDefault="001631BF" w:rsidP="005939DD">
            <w:pPr>
              <w:spacing w:before="60" w:after="60"/>
              <w:jc w:val="right"/>
            </w:pPr>
            <w:r w:rsidRPr="00DD6464">
              <w:t>MySQL</w:t>
            </w:r>
          </w:p>
        </w:tc>
        <w:tc>
          <w:tcPr>
            <w:tcW w:w="2110" w:type="dxa"/>
          </w:tcPr>
          <w:p w14:paraId="45FCAF54" w14:textId="77777777" w:rsidR="001631BF" w:rsidRPr="00DD6464" w:rsidRDefault="001631BF" w:rsidP="005939DD">
            <w:pPr>
              <w:spacing w:before="60" w:after="60"/>
              <w:jc w:val="right"/>
            </w:pPr>
          </w:p>
        </w:tc>
        <w:tc>
          <w:tcPr>
            <w:tcW w:w="2110" w:type="dxa"/>
          </w:tcPr>
          <w:p w14:paraId="09DEF439" w14:textId="77777777" w:rsidR="001631BF" w:rsidRPr="00DD6464" w:rsidRDefault="001631BF" w:rsidP="005939DD">
            <w:pPr>
              <w:spacing w:before="60" w:after="60"/>
              <w:jc w:val="right"/>
            </w:pPr>
          </w:p>
        </w:tc>
      </w:tr>
    </w:tbl>
    <w:p w14:paraId="7FBDD068" w14:textId="77777777" w:rsidR="0065217C" w:rsidRDefault="0065217C" w:rsidP="0065217C">
      <w:bookmarkStart w:id="412" w:name="_Toc57762396"/>
    </w:p>
    <w:p w14:paraId="2FF11B6C" w14:textId="77777777" w:rsidR="001631BF" w:rsidRDefault="001631BF" w:rsidP="004A1D19">
      <w:pPr>
        <w:pStyle w:val="3"/>
        <w:numPr>
          <w:ilvl w:val="2"/>
          <w:numId w:val="96"/>
        </w:numPr>
      </w:pPr>
      <w:bookmarkStart w:id="413" w:name="_Toc75073509"/>
      <w:bookmarkStart w:id="414" w:name="_Hlk62053726"/>
      <w:r w:rsidRPr="00D342E8">
        <w:t xml:space="preserve">Περιγραφή </w:t>
      </w:r>
      <w:r>
        <w:t>υφιστάμενων Υποσυστημάτων</w:t>
      </w:r>
      <w:bookmarkEnd w:id="412"/>
      <w:bookmarkEnd w:id="413"/>
    </w:p>
    <w:p w14:paraId="4FB5B89A" w14:textId="77777777" w:rsidR="001631BF" w:rsidRDefault="001631BF" w:rsidP="001631BF">
      <w:r w:rsidRPr="00EA2275">
        <w:t>Στο παρακάτω διάγραμμα εμφανίζεται η επικοινωνία μεταξύ των υποσυστημάτων της πλατφόρμας govHUB</w:t>
      </w:r>
      <w:bookmarkEnd w:id="414"/>
      <w:r w:rsidRPr="00EA2275">
        <w:t>.</w:t>
      </w:r>
      <w:r>
        <w:t xml:space="preserve"> Το υποσύστημα «Διαχείρισης κωδικών χρηστών – δήμων», </w:t>
      </w:r>
      <w:bookmarkStart w:id="415" w:name="_Hlk57723246"/>
      <w:r>
        <w:t xml:space="preserve">«Χρονοσήμανσης και διατήρησης </w:t>
      </w:r>
      <w:r>
        <w:lastRenderedPageBreak/>
        <w:t>αρχείου συναλλαγών»</w:t>
      </w:r>
      <w:bookmarkEnd w:id="415"/>
      <w:r>
        <w:t>, «Ασφάλειας και εμπιστοσύνης με τρίτους φορείς» ανήκουν στη γενική διαχείριση της πλατφόρμας govHUB και έχουν αναπτυχθεί υλοποιώντας το framework Ιdentity Server.</w:t>
      </w:r>
    </w:p>
    <w:p w14:paraId="0977D8E5" w14:textId="77777777" w:rsidR="000233E1" w:rsidRDefault="000233E1" w:rsidP="001631BF">
      <w:r>
        <w:rPr>
          <w:noProof/>
          <w:lang w:eastAsia="el-GR"/>
        </w:rPr>
        <w:drawing>
          <wp:inline distT="0" distB="0" distL="0" distR="0" wp14:anchorId="677F3B6C" wp14:editId="171784BD">
            <wp:extent cx="6322695" cy="3458210"/>
            <wp:effectExtent l="0" t="0" r="190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322695" cy="3458210"/>
                    </a:xfrm>
                    <a:prstGeom prst="rect">
                      <a:avLst/>
                    </a:prstGeom>
                    <a:noFill/>
                    <a:ln>
                      <a:noFill/>
                    </a:ln>
                  </pic:spPr>
                </pic:pic>
              </a:graphicData>
            </a:graphic>
          </wp:inline>
        </w:drawing>
      </w:r>
    </w:p>
    <w:p w14:paraId="55C880B6" w14:textId="77777777" w:rsidR="001631BF" w:rsidRDefault="001631BF" w:rsidP="001631BF">
      <w:r w:rsidRPr="0039663B">
        <w:t xml:space="preserve">Το υποσύστημα </w:t>
      </w:r>
      <w:r>
        <w:t>«</w:t>
      </w:r>
      <w:r w:rsidRPr="0039663B">
        <w:t>Διαχείρισης Κωδικών Χρηστών και Δήμων</w:t>
      </w:r>
      <w:r>
        <w:t>»</w:t>
      </w:r>
      <w:r w:rsidRPr="0039663B">
        <w:t xml:space="preserve"> </w:t>
      </w:r>
      <w:r>
        <w:t xml:space="preserve">είναι υπεύθυνο για τη διαχείριση οργανισμών, χρηστών, δικαιωμάτων και τρίτων συστημάτων </w:t>
      </w:r>
      <w:r w:rsidRPr="0039663B">
        <w:t>που έχουν πρόσβαση στις διαδικτυακές υπηρεσίες της πλατφόρμας govHUB</w:t>
      </w:r>
      <w:r>
        <w:t>.</w:t>
      </w:r>
    </w:p>
    <w:p w14:paraId="07FEB6D0" w14:textId="77777777" w:rsidR="001631BF" w:rsidRDefault="001631BF" w:rsidP="001631BF">
      <w:r w:rsidRPr="00C624CB">
        <w:t xml:space="preserve">Το υποσύστημα </w:t>
      </w:r>
      <w:r>
        <w:t xml:space="preserve">«Χρονοσήμανσης και διατήρησης αρχείου συναλλαγών» είναι υπεύθυνο για τη διατήρηση </w:t>
      </w:r>
      <w:r w:rsidRPr="00C624CB">
        <w:t>αναλυτικ</w:t>
      </w:r>
      <w:r>
        <w:t>ού</w:t>
      </w:r>
      <w:r w:rsidRPr="00C624CB">
        <w:t xml:space="preserve"> αρχείο</w:t>
      </w:r>
      <w:r>
        <w:t>υ</w:t>
      </w:r>
      <w:r w:rsidRPr="00C624CB">
        <w:t xml:space="preserve"> συναλλαγών για κάθε κλήση υπηρεσίας, ενώ διαθέτει κατάλληλο σύστημα διαχείρισης ώστε να μπορεί να παρέχει στοιχεία για κάθε κλήση υπηρεσίας σε βάθος χρόνου, σε εξουσιοδοτημένους χρήστες. </w:t>
      </w:r>
      <w:r w:rsidRPr="00263B99">
        <w:t>Στόχος του υποσυστήματος είναι να υποστηρ</w:t>
      </w:r>
      <w:r>
        <w:t>ίξει</w:t>
      </w:r>
      <w:r w:rsidRPr="00263B99">
        <w:t xml:space="preserve"> </w:t>
      </w:r>
      <w:r>
        <w:t>την</w:t>
      </w:r>
      <w:r w:rsidRPr="00263B99">
        <w:t xml:space="preserve"> ιχνηλασιμότητα (traceability) των κλήσεων μιας διαδικτυακής υπηρεσίας. </w:t>
      </w:r>
    </w:p>
    <w:p w14:paraId="51B8043B" w14:textId="77777777" w:rsidR="001631BF" w:rsidRDefault="001631BF" w:rsidP="001631BF">
      <w:r w:rsidRPr="00106CA8">
        <w:t xml:space="preserve">Το υποσύστημα </w:t>
      </w:r>
      <w:r>
        <w:t xml:space="preserve">«Ασφάλειας και εμπιστοσύνης με τρίτους φορείς» </w:t>
      </w:r>
      <w:r w:rsidRPr="00106CA8">
        <w:t>αναλαμβάνει την εγκαθίδρυση σχέσης εμπιστοσύνης με τους τρίτους φορείς (π.χ. Κεντρικά Συστήματα της ΓΓΠΣ/ΥπΟικ) έχοντας τις κατάλληλες πιστοποιήσεις</w:t>
      </w:r>
      <w:r>
        <w:t xml:space="preserve"> και</w:t>
      </w:r>
      <w:r w:rsidRPr="00106CA8">
        <w:t xml:space="preserve"> πρωτόκολλα ασφαλούς διασύνδεσης και μετάδοσης δεδομένων.</w:t>
      </w:r>
    </w:p>
    <w:p w14:paraId="1B872DE4" w14:textId="77777777" w:rsidR="0065217C" w:rsidRPr="0039663B" w:rsidRDefault="0065217C" w:rsidP="001631BF"/>
    <w:p w14:paraId="2BF8513B" w14:textId="77777777" w:rsidR="001631BF" w:rsidRDefault="001631BF" w:rsidP="004A1D19">
      <w:pPr>
        <w:pStyle w:val="3"/>
        <w:numPr>
          <w:ilvl w:val="2"/>
          <w:numId w:val="96"/>
        </w:numPr>
      </w:pPr>
      <w:bookmarkStart w:id="416" w:name="_Toc57762397"/>
      <w:bookmarkStart w:id="417" w:name="_Toc75073510"/>
      <w:r w:rsidRPr="00D342E8">
        <w:t xml:space="preserve">Περιγραφή </w:t>
      </w:r>
      <w:r>
        <w:t xml:space="preserve">υφιστάμενων </w:t>
      </w:r>
      <w:r w:rsidRPr="00D342E8">
        <w:t>κύριων επιχειρησιακών διαδικασιών</w:t>
      </w:r>
      <w:bookmarkEnd w:id="416"/>
      <w:bookmarkEnd w:id="417"/>
    </w:p>
    <w:p w14:paraId="70511042" w14:textId="77777777" w:rsidR="001631BF" w:rsidRDefault="001631BF" w:rsidP="001631BF">
      <w:r>
        <w:t>Οι υπηρεσίες (govAPIs και govAPPs) που έχουν αναπτυχθεί και βρίσκονται σε παραγωγική λειτουργία είναι οι εξής:</w:t>
      </w:r>
    </w:p>
    <w:p w14:paraId="70E9AD48" w14:textId="77777777" w:rsidR="001631BF" w:rsidRDefault="001631BF" w:rsidP="004A1D19">
      <w:pPr>
        <w:pStyle w:val="a3"/>
        <w:numPr>
          <w:ilvl w:val="0"/>
          <w:numId w:val="21"/>
        </w:numPr>
        <w:spacing w:before="120" w:after="120" w:line="259" w:lineRule="auto"/>
      </w:pPr>
      <w:r>
        <w:t>το «e-Παράβολο» παρέχει τη δυνατότητα σε εξουσιοδοτημένους υπαλλήλους ΟΤΑ να πραγματοποιούν «Δέσμευση Παράβολων», «</w:t>
      </w:r>
      <w:r w:rsidRPr="00ED733F">
        <w:t>Μερική Επιστροφή Χρημάτων</w:t>
      </w:r>
      <w:r>
        <w:t>» και «Ολική</w:t>
      </w:r>
      <w:r w:rsidRPr="00ED733F">
        <w:t xml:space="preserve"> Επιστροφή Χρημάτων</w:t>
      </w:r>
      <w:r>
        <w:t>». Η αναζήτηση είναι εφικτή με βάση τον Κωδικό Παραβόλου, το ΑΦΜ και την Επωνυμία του οφειλέτη.</w:t>
      </w:r>
    </w:p>
    <w:p w14:paraId="4FA9A65B" w14:textId="77777777" w:rsidR="001631BF" w:rsidRDefault="001631BF" w:rsidP="004A1D19">
      <w:pPr>
        <w:pStyle w:val="a3"/>
        <w:numPr>
          <w:ilvl w:val="0"/>
          <w:numId w:val="21"/>
        </w:numPr>
        <w:spacing w:before="120" w:after="120" w:line="259" w:lineRule="auto"/>
      </w:pPr>
      <w:r>
        <w:lastRenderedPageBreak/>
        <w:t>η «Αναζήτηση Μητρώου - Επιβεβαίωση Στοιχείων Φυσικού Προσώπου» παρέχει την έγκαιρα άντληση επικαιροποιημένων στοιχείων Μητρώου Φυσικών και Μη Φυσικών Προσώπων. Η υπηρεσία είναι διαθέσιμη για την αναζήτηση στοιχείων βάσει μίας από τις κάτωθι επιλογές:</w:t>
      </w:r>
    </w:p>
    <w:p w14:paraId="3A5FCCFF" w14:textId="77777777" w:rsidR="001631BF" w:rsidRDefault="001631BF" w:rsidP="004A1D19">
      <w:pPr>
        <w:pStyle w:val="a3"/>
        <w:numPr>
          <w:ilvl w:val="1"/>
          <w:numId w:val="21"/>
        </w:numPr>
        <w:spacing w:before="120" w:after="120" w:line="259" w:lineRule="auto"/>
      </w:pPr>
      <w:r>
        <w:t>ΑΦΜ</w:t>
      </w:r>
    </w:p>
    <w:p w14:paraId="0848279C" w14:textId="77777777" w:rsidR="001631BF" w:rsidRDefault="001631BF" w:rsidP="004A1D19">
      <w:pPr>
        <w:pStyle w:val="a3"/>
        <w:numPr>
          <w:ilvl w:val="1"/>
          <w:numId w:val="21"/>
        </w:numPr>
        <w:spacing w:before="120" w:after="120" w:line="259" w:lineRule="auto"/>
      </w:pPr>
      <w:r>
        <w:t>ΑΔΤ</w:t>
      </w:r>
    </w:p>
    <w:p w14:paraId="53243E66" w14:textId="77777777" w:rsidR="001631BF" w:rsidRDefault="001631BF" w:rsidP="004A1D19">
      <w:pPr>
        <w:pStyle w:val="a3"/>
        <w:numPr>
          <w:ilvl w:val="1"/>
          <w:numId w:val="21"/>
        </w:numPr>
        <w:spacing w:before="120" w:after="120" w:line="259" w:lineRule="auto"/>
      </w:pPr>
      <w:r>
        <w:t>Ονοματεπώνυμο</w:t>
      </w:r>
    </w:p>
    <w:p w14:paraId="307AA7C5" w14:textId="77777777" w:rsidR="001631BF" w:rsidRDefault="001631BF" w:rsidP="001631BF">
      <w:pPr>
        <w:ind w:firstLine="720"/>
      </w:pPr>
      <w:r>
        <w:t>Τα στοιχεία που επιστρέφονται από την υπηρεσίες αφορούν:</w:t>
      </w:r>
    </w:p>
    <w:p w14:paraId="6C830CCD" w14:textId="77777777" w:rsidR="001631BF" w:rsidRDefault="001631BF" w:rsidP="004A1D19">
      <w:pPr>
        <w:pStyle w:val="a3"/>
        <w:numPr>
          <w:ilvl w:val="1"/>
          <w:numId w:val="21"/>
        </w:numPr>
        <w:spacing w:before="120" w:after="120" w:line="259" w:lineRule="auto"/>
      </w:pPr>
      <w:r>
        <w:t>Προσωπικά Στοιχεία (Επώνυμο, Όνομα, Πατρώνυμο, Μητρώνυμο, Ημερομηνία Γέννησης, ΑΦΜ, ΔΟΥ, Διεύθυνση Κατοικίας, κα.)</w:t>
      </w:r>
    </w:p>
    <w:p w14:paraId="7A8F0550" w14:textId="77777777" w:rsidR="001631BF" w:rsidRDefault="001631BF" w:rsidP="004A1D19">
      <w:pPr>
        <w:pStyle w:val="a3"/>
        <w:numPr>
          <w:ilvl w:val="1"/>
          <w:numId w:val="21"/>
        </w:numPr>
        <w:spacing w:before="120" w:after="120" w:line="259" w:lineRule="auto"/>
      </w:pPr>
      <w:r>
        <w:t>Μέλη Επιχειρήσεων Μη Φυσικών Προσώπων</w:t>
      </w:r>
    </w:p>
    <w:p w14:paraId="5BCBBD2E" w14:textId="77777777" w:rsidR="001631BF" w:rsidRDefault="001631BF" w:rsidP="004A1D19">
      <w:pPr>
        <w:pStyle w:val="a3"/>
        <w:numPr>
          <w:ilvl w:val="1"/>
          <w:numId w:val="21"/>
        </w:numPr>
        <w:spacing w:before="120" w:after="120" w:line="259" w:lineRule="auto"/>
      </w:pPr>
      <w:r>
        <w:t>Συμμετέχοντες Φυσικών και Μη Φυσικών Προσώπων σε Επιχειρήσεις</w:t>
      </w:r>
    </w:p>
    <w:p w14:paraId="322575F0" w14:textId="77777777" w:rsidR="001631BF" w:rsidRDefault="001631BF" w:rsidP="004A1D19">
      <w:pPr>
        <w:pStyle w:val="a3"/>
        <w:numPr>
          <w:ilvl w:val="1"/>
          <w:numId w:val="21"/>
        </w:numPr>
        <w:spacing w:before="120" w:after="120" w:line="259" w:lineRule="auto"/>
      </w:pPr>
      <w:r>
        <w:t>Συσχετίσεις Φυσικών και Μη Φυσικών Προσώπων με Επιχειρήσεις και άλλα Φυσικά Πρόσωπα</w:t>
      </w:r>
    </w:p>
    <w:p w14:paraId="622A4510" w14:textId="77777777" w:rsidR="001631BF" w:rsidRDefault="001631BF" w:rsidP="004A1D19">
      <w:pPr>
        <w:pStyle w:val="a3"/>
        <w:numPr>
          <w:ilvl w:val="1"/>
          <w:numId w:val="21"/>
        </w:numPr>
        <w:spacing w:before="120" w:after="120" w:line="259" w:lineRule="auto"/>
      </w:pPr>
      <w:r>
        <w:t>Σχέσεις</w:t>
      </w:r>
    </w:p>
    <w:p w14:paraId="0AA85E97" w14:textId="77777777" w:rsidR="001631BF" w:rsidRDefault="001631BF" w:rsidP="004A1D19">
      <w:pPr>
        <w:pStyle w:val="a3"/>
        <w:numPr>
          <w:ilvl w:val="1"/>
          <w:numId w:val="21"/>
        </w:numPr>
        <w:spacing w:before="120" w:after="120" w:line="259" w:lineRule="auto"/>
      </w:pPr>
      <w:r>
        <w:t xml:space="preserve">Εγκαταστάσεις Εσωτερικού Επιχείρησης (υποκαταστήματα, αποθήκες, γραφεία κ.λπ.) και τις Δραστηριότητες τους </w:t>
      </w:r>
    </w:p>
    <w:p w14:paraId="78419048" w14:textId="77777777" w:rsidR="001631BF" w:rsidRDefault="001631BF" w:rsidP="004A1D19">
      <w:pPr>
        <w:pStyle w:val="a3"/>
        <w:numPr>
          <w:ilvl w:val="1"/>
          <w:numId w:val="21"/>
        </w:numPr>
        <w:spacing w:before="120" w:after="120" w:line="259" w:lineRule="auto"/>
      </w:pPr>
      <w:r>
        <w:t>Εγκαταστάσεις Εξωτερικού Επιχείρησης</w:t>
      </w:r>
    </w:p>
    <w:p w14:paraId="06491AAA" w14:textId="77777777" w:rsidR="001631BF" w:rsidRDefault="001631BF" w:rsidP="004A1D19">
      <w:pPr>
        <w:pStyle w:val="a3"/>
        <w:numPr>
          <w:ilvl w:val="1"/>
          <w:numId w:val="21"/>
        </w:numPr>
        <w:spacing w:before="120" w:after="120" w:line="259" w:lineRule="auto"/>
      </w:pPr>
      <w:r>
        <w:t>Έδρα στο Εξωτερικό Αλλοδαπής Εταιρίας</w:t>
      </w:r>
    </w:p>
    <w:p w14:paraId="3D908CA7" w14:textId="77777777" w:rsidR="001631BF" w:rsidRDefault="001631BF" w:rsidP="004A1D19">
      <w:pPr>
        <w:pStyle w:val="a3"/>
        <w:numPr>
          <w:ilvl w:val="0"/>
          <w:numId w:val="21"/>
        </w:numPr>
        <w:spacing w:before="120" w:after="120" w:line="259" w:lineRule="auto"/>
      </w:pPr>
      <w:r>
        <w:t>η «Αναζήτηση Κατόχου Οχήματος» παρέ</w:t>
      </w:r>
      <w:r w:rsidRPr="009F60EA">
        <w:t xml:space="preserve">χει τη δυνατότητα </w:t>
      </w:r>
      <w:r>
        <w:t>ά</w:t>
      </w:r>
      <w:r w:rsidRPr="009F60EA">
        <w:t>ντλ</w:t>
      </w:r>
      <w:r>
        <w:t>ησης</w:t>
      </w:r>
      <w:r w:rsidRPr="009F60EA">
        <w:t xml:space="preserve"> στοιχεί</w:t>
      </w:r>
      <w:r>
        <w:t>ων</w:t>
      </w:r>
      <w:r w:rsidRPr="009F60EA">
        <w:t xml:space="preserve"> κατόχου οχήματος σε μια δεδομένη χρονική στιγμή</w:t>
      </w:r>
      <w:r>
        <w:t>, π.χ. την ημερομηνία έκδοσης μιας</w:t>
      </w:r>
      <w:r w:rsidRPr="009F60EA">
        <w:t xml:space="preserve"> κλήση</w:t>
      </w:r>
      <w:r>
        <w:t>ς ΚΟΚ. Η αναζήτηση πραγματοποιείται</w:t>
      </w:r>
      <w:r w:rsidRPr="009F60EA">
        <w:t xml:space="preserve"> </w:t>
      </w:r>
      <w:r>
        <w:t>με μοναδικά στοιχεία τον Αριθμό Κυκλοφορίας και την Ημερομηνία Αναφοράς. Η υπηρεσία επιστρέφει τα στοιχεία όλων των κατόχων του οχήματος με τα ποσοστά συνιδιοκτησίας τους.</w:t>
      </w:r>
    </w:p>
    <w:p w14:paraId="6D70B28A" w14:textId="77777777" w:rsidR="001631BF" w:rsidRDefault="001631BF" w:rsidP="004A1D19">
      <w:pPr>
        <w:pStyle w:val="a3"/>
        <w:numPr>
          <w:ilvl w:val="0"/>
          <w:numId w:val="21"/>
        </w:numPr>
        <w:spacing w:before="120" w:after="120" w:line="259" w:lineRule="auto"/>
      </w:pPr>
      <w:r>
        <w:t xml:space="preserve">η «Επιβεβαίωση στοιχείων ακίνητης περιουσίας Ε9» </w:t>
      </w:r>
      <w:r w:rsidRPr="00E25F33">
        <w:t>αντλεί αυτόματα από την ΑΑΔΕ τα στοιχεία ακίνητης περιουσίας Ε9</w:t>
      </w:r>
      <w:r>
        <w:t xml:space="preserve">. Η αναζήτηση μπορεί να πραγματοποιηθεί με δύο τρόπους τον Αριθμό Παροχής και τα τ.μ. του Ακινήτου ή με βάση τον ΑΦΜ του ιδιοκτήτη και τα τ.μ. του Ακινήτου. Τα αποτελέσματα της αναζήτησης παρέχουν πληροφορίες σχετικά με τα Ηλεκτροδοτούμενη και Μη ακίνητα που έχουν δηλωθεί στο Ε9. </w:t>
      </w:r>
    </w:p>
    <w:p w14:paraId="177E4A1A" w14:textId="77777777" w:rsidR="001631BF" w:rsidRDefault="001631BF" w:rsidP="004A1D19">
      <w:pPr>
        <w:pStyle w:val="a3"/>
        <w:numPr>
          <w:ilvl w:val="0"/>
          <w:numId w:val="21"/>
        </w:numPr>
        <w:spacing w:before="120" w:after="120" w:line="259" w:lineRule="auto"/>
      </w:pPr>
      <w:r>
        <w:t xml:space="preserve">ο «Έλεγχος / Έκδοση Αποδεικτικού Φορολογικής Ενημερότητας» εκδίδει </w:t>
      </w:r>
      <w:r>
        <w:rPr>
          <w:lang w:val="en-US"/>
        </w:rPr>
        <w:t>online</w:t>
      </w:r>
      <w:r w:rsidRPr="0030213D">
        <w:t xml:space="preserve"> </w:t>
      </w:r>
      <w:r>
        <w:t xml:space="preserve">το αποδεικτικό της Φορολογικής Ενημερότητας, επιστρέφοντας τα αντίστοιχα μεταδεδομένα. Επίσης υπάρχει η δυνατότητα «Ελέγχου Φορολογικής Εγκυρότητας» που επιτρέπει τον έλεγχο </w:t>
      </w:r>
      <w:r w:rsidRPr="003A0FB3">
        <w:t>τη</w:t>
      </w:r>
      <w:r>
        <w:t>ς</w:t>
      </w:r>
      <w:r w:rsidRPr="003A0FB3">
        <w:t xml:space="preserve"> εγκυρότητα</w:t>
      </w:r>
      <w:r>
        <w:t>ς</w:t>
      </w:r>
      <w:r w:rsidRPr="003A0FB3">
        <w:t xml:space="preserve"> ενός αποδεικτικού ενημερότητας που έχει εκδοθεί από τη Δ.Ο.Υ.</w:t>
      </w:r>
      <w:r>
        <w:t xml:space="preserve">, </w:t>
      </w:r>
      <w:r w:rsidRPr="003A0FB3">
        <w:t>το TAXISnet</w:t>
      </w:r>
      <w:r>
        <w:t xml:space="preserve"> ή το </w:t>
      </w:r>
      <w:r>
        <w:rPr>
          <w:lang w:val="en-US"/>
        </w:rPr>
        <w:t>govHUB</w:t>
      </w:r>
      <w:r w:rsidRPr="003A0FB3">
        <w:t xml:space="preserve">. </w:t>
      </w:r>
      <w:r>
        <w:t>Τα στοιχεία αναζήτησης είναι το ΑΦΜ του φορολογούμενου, ο τρόπος έκδοσης (</w:t>
      </w:r>
      <w:r>
        <w:rPr>
          <w:lang w:val="en-US"/>
        </w:rPr>
        <w:t>Internet</w:t>
      </w:r>
      <w:r w:rsidRPr="007F40C2">
        <w:t xml:space="preserve">, </w:t>
      </w:r>
      <w:r>
        <w:t>ΔΟΥ), ο Α/Α ή ο Αριθμός Πρωτοκόλλου και το Έτος Έκδοσης.</w:t>
      </w:r>
    </w:p>
    <w:p w14:paraId="62ED858F" w14:textId="77777777" w:rsidR="001631BF" w:rsidRDefault="001631BF" w:rsidP="004A1D19">
      <w:pPr>
        <w:pStyle w:val="a3"/>
        <w:numPr>
          <w:ilvl w:val="0"/>
          <w:numId w:val="21"/>
        </w:numPr>
        <w:spacing w:before="120" w:after="120" w:line="259" w:lineRule="auto"/>
      </w:pPr>
      <w:r>
        <w:t xml:space="preserve">η «Βεβαίωση Μόνιμης Κατοικίας» εκδίδει </w:t>
      </w:r>
      <w:r>
        <w:rPr>
          <w:lang w:val="en-US"/>
        </w:rPr>
        <w:t>online</w:t>
      </w:r>
      <w:r>
        <w:t xml:space="preserve"> το έγγραφο της Βεβαίωσης Μόνιμης Κατοικίας με μοναδικό στοιχείο</w:t>
      </w:r>
      <w:r w:rsidRPr="003D6616">
        <w:t xml:space="preserve"> </w:t>
      </w:r>
      <w:r>
        <w:t>αναζήτησης το ΑΦΜ του φυσικού προσώπου.</w:t>
      </w:r>
    </w:p>
    <w:p w14:paraId="4D29AF0B" w14:textId="77777777" w:rsidR="001631BF" w:rsidRDefault="001631BF" w:rsidP="001631BF">
      <w:r>
        <w:t xml:space="preserve">Τρίτες Πλατφόρμες που βρίσκονται σε παραγωγική λειτουργία και κάνουν χρήση τα </w:t>
      </w:r>
      <w:r>
        <w:rPr>
          <w:lang w:val="en-US"/>
        </w:rPr>
        <w:t>govAPIs</w:t>
      </w:r>
      <w:r w:rsidRPr="003D6616">
        <w:t xml:space="preserve"> </w:t>
      </w:r>
      <w:r>
        <w:t xml:space="preserve">και την ταυτοποίηση του </w:t>
      </w:r>
      <w:r>
        <w:rPr>
          <w:lang w:val="en-US"/>
        </w:rPr>
        <w:t>govHUB</w:t>
      </w:r>
      <w:r w:rsidRPr="003D6616">
        <w:t xml:space="preserve"> </w:t>
      </w:r>
      <w:r>
        <w:t>είναι:</w:t>
      </w:r>
    </w:p>
    <w:p w14:paraId="532D08A5" w14:textId="77777777" w:rsidR="001631BF" w:rsidRPr="003D6616" w:rsidRDefault="001631BF" w:rsidP="004A1D19">
      <w:pPr>
        <w:pStyle w:val="a3"/>
        <w:numPr>
          <w:ilvl w:val="0"/>
          <w:numId w:val="22"/>
        </w:numPr>
        <w:spacing w:before="120" w:after="120" w:line="259" w:lineRule="auto"/>
      </w:pPr>
      <w:r w:rsidRPr="003D6616">
        <w:t xml:space="preserve">Δήλωσης Διόρθωσης Τ.Μ. Ακίνητων </w:t>
      </w:r>
      <w:r>
        <w:t>π</w:t>
      </w:r>
      <w:r w:rsidRPr="003D6616">
        <w:t xml:space="preserve">ρος </w:t>
      </w:r>
      <w:r>
        <w:t>τ</w:t>
      </w:r>
      <w:r w:rsidRPr="003D6616">
        <w:t xml:space="preserve">ους </w:t>
      </w:r>
      <w:r w:rsidRPr="003D6616">
        <w:rPr>
          <w:lang w:val="en-US"/>
        </w:rPr>
        <w:t>OTA</w:t>
      </w:r>
      <w:r>
        <w:t xml:space="preserve"> (</w:t>
      </w:r>
      <w:hyperlink r:id="rId34" w:history="1">
        <w:r w:rsidRPr="003D6616">
          <w:rPr>
            <w:rStyle w:val="-"/>
          </w:rPr>
          <w:t>https://tetragonika.govapp.gr/</w:t>
        </w:r>
      </w:hyperlink>
      <w:r>
        <w:t>)</w:t>
      </w:r>
    </w:p>
    <w:p w14:paraId="01B17F02" w14:textId="77777777" w:rsidR="001631BF" w:rsidRDefault="001631BF" w:rsidP="004A1D19">
      <w:pPr>
        <w:pStyle w:val="a3"/>
        <w:numPr>
          <w:ilvl w:val="0"/>
          <w:numId w:val="22"/>
        </w:numPr>
        <w:spacing w:before="120" w:after="120" w:line="259" w:lineRule="auto"/>
      </w:pPr>
      <w:r>
        <w:t>Αίτησης Απαλλαγής ΔΤ &amp; Μείωσης τέλους κοινοχρήστων χώρων (</w:t>
      </w:r>
      <w:hyperlink r:id="rId35" w:history="1">
        <w:r w:rsidRPr="003D6616">
          <w:rPr>
            <w:rStyle w:val="-"/>
          </w:rPr>
          <w:t>https://dt.govapp.gr/</w:t>
        </w:r>
      </w:hyperlink>
      <w:r>
        <w:t>)</w:t>
      </w:r>
    </w:p>
    <w:p w14:paraId="116213C5" w14:textId="77777777" w:rsidR="001631BF" w:rsidRDefault="001631BF" w:rsidP="004A1D19">
      <w:pPr>
        <w:pStyle w:val="a3"/>
        <w:numPr>
          <w:ilvl w:val="0"/>
          <w:numId w:val="22"/>
        </w:numPr>
        <w:spacing w:before="120" w:after="120" w:line="259" w:lineRule="auto"/>
      </w:pPr>
      <w:r>
        <w:t>ΠΕΛΟΠΑΣ (</w:t>
      </w:r>
      <w:hyperlink r:id="rId36" w:history="1">
        <w:r w:rsidRPr="003D6616">
          <w:rPr>
            <w:rStyle w:val="-"/>
          </w:rPr>
          <w:t>https://pelopas.govapp.gr/</w:t>
        </w:r>
      </w:hyperlink>
      <w:r>
        <w:t>)</w:t>
      </w:r>
    </w:p>
    <w:p w14:paraId="7A9D2E34" w14:textId="77777777" w:rsidR="001631BF" w:rsidRDefault="001631BF" w:rsidP="004A1D19">
      <w:pPr>
        <w:pStyle w:val="a3"/>
        <w:numPr>
          <w:ilvl w:val="0"/>
          <w:numId w:val="22"/>
        </w:numPr>
        <w:spacing w:before="120" w:after="120" w:line="259" w:lineRule="auto"/>
      </w:pPr>
      <w:r w:rsidRPr="004D64F8">
        <w:t>Ψηφιακή Πλατφόρμα Καταγραφής Αναγκών ΟΤΑ</w:t>
      </w:r>
      <w:r>
        <w:t xml:space="preserve"> (</w:t>
      </w:r>
      <w:hyperlink r:id="rId37" w:history="1">
        <w:r w:rsidRPr="003D6616">
          <w:rPr>
            <w:rStyle w:val="-"/>
          </w:rPr>
          <w:t>https://aitimata.kedke.gr/</w:t>
        </w:r>
      </w:hyperlink>
      <w:r>
        <w:t>)</w:t>
      </w:r>
    </w:p>
    <w:p w14:paraId="7B02763A" w14:textId="77777777" w:rsidR="001631BF" w:rsidRDefault="001631BF" w:rsidP="001631BF">
      <w:r>
        <w:t>Υπηρεσίες που έχουν αναπτυχθεί και βρίσκονται σε διαδικασία έγκρισης είναι οι εξής:</w:t>
      </w:r>
    </w:p>
    <w:p w14:paraId="287E7A4B" w14:textId="77777777" w:rsidR="001631BF" w:rsidRDefault="001631BF" w:rsidP="004A1D19">
      <w:pPr>
        <w:pStyle w:val="a3"/>
        <w:numPr>
          <w:ilvl w:val="0"/>
          <w:numId w:val="23"/>
        </w:numPr>
        <w:spacing w:before="120" w:after="120" w:line="259" w:lineRule="auto"/>
      </w:pPr>
      <w:r>
        <w:lastRenderedPageBreak/>
        <w:t>Έλεγχος / Έκδοση Ασφαλιστικής Ενημερότητας</w:t>
      </w:r>
    </w:p>
    <w:p w14:paraId="17266664" w14:textId="77777777" w:rsidR="001631BF" w:rsidRDefault="001631BF" w:rsidP="004A1D19">
      <w:pPr>
        <w:pStyle w:val="a3"/>
        <w:numPr>
          <w:ilvl w:val="0"/>
          <w:numId w:val="23"/>
        </w:numPr>
        <w:spacing w:before="120" w:after="120" w:line="259" w:lineRule="auto"/>
      </w:pPr>
      <w:r>
        <w:t>Έλεγχος / Έκδοση Ποινικού Μητρώου</w:t>
      </w:r>
    </w:p>
    <w:p w14:paraId="3732C752" w14:textId="77777777" w:rsidR="004B22C5" w:rsidRDefault="004B22C5" w:rsidP="001F4011">
      <w:pPr>
        <w:pStyle w:val="a3"/>
        <w:spacing w:before="120" w:after="120" w:line="259" w:lineRule="auto"/>
      </w:pPr>
    </w:p>
    <w:p w14:paraId="32156916" w14:textId="77777777" w:rsidR="009D1A10" w:rsidRDefault="009D1A10" w:rsidP="004A1D19">
      <w:pPr>
        <w:pStyle w:val="3"/>
        <w:numPr>
          <w:ilvl w:val="2"/>
          <w:numId w:val="96"/>
        </w:numPr>
        <w:rPr>
          <w:rFonts w:eastAsia="SimSun"/>
        </w:rPr>
      </w:pPr>
      <w:bookmarkStart w:id="418" w:name="_Ref62835090"/>
      <w:bookmarkStart w:id="419" w:name="_Toc75073511"/>
      <w:r w:rsidRPr="004B22C5">
        <w:t>Το Κυβερνητικό Υπολογιστικό Νέφος (G-Cloud)</w:t>
      </w:r>
      <w:bookmarkEnd w:id="418"/>
      <w:bookmarkEnd w:id="419"/>
    </w:p>
    <w:p w14:paraId="7A6D31BA" w14:textId="77777777" w:rsidR="009D1A10" w:rsidRPr="00FA5B36" w:rsidRDefault="009D1A10" w:rsidP="009D1A10">
      <w:pPr>
        <w:pStyle w:val="4"/>
        <w:numPr>
          <w:ilvl w:val="0"/>
          <w:numId w:val="0"/>
        </w:numPr>
        <w:spacing w:before="120" w:after="120" w:line="360" w:lineRule="auto"/>
        <w:ind w:left="709" w:hanging="709"/>
        <w:rPr>
          <w:rFonts w:eastAsia="SimSun"/>
        </w:rPr>
      </w:pPr>
      <w:r>
        <w:rPr>
          <w:rFonts w:eastAsia="SimSun"/>
        </w:rPr>
        <w:t>2.</w:t>
      </w:r>
      <w:r w:rsidRPr="009D1A10">
        <w:rPr>
          <w:rFonts w:eastAsia="SimSun"/>
        </w:rPr>
        <w:t>1.3.</w:t>
      </w:r>
      <w:r w:rsidRPr="00FD2378">
        <w:rPr>
          <w:rFonts w:eastAsia="SimSun"/>
        </w:rPr>
        <w:t>1</w:t>
      </w:r>
      <w:r w:rsidRPr="009D1A10">
        <w:rPr>
          <w:rFonts w:eastAsia="SimSun"/>
        </w:rPr>
        <w:t xml:space="preserve"> </w:t>
      </w:r>
      <w:r w:rsidRPr="00FA5B36">
        <w:rPr>
          <w:rFonts w:eastAsia="SimSun"/>
        </w:rPr>
        <w:t xml:space="preserve">Περιγραφή </w:t>
      </w:r>
    </w:p>
    <w:p w14:paraId="4A19AA60" w14:textId="77777777" w:rsidR="009D1A10" w:rsidRPr="00274B25" w:rsidRDefault="009D1A10" w:rsidP="009D1A10">
      <w:pPr>
        <w:rPr>
          <w:rFonts w:eastAsia="SimSun"/>
        </w:rPr>
      </w:pPr>
      <w:r w:rsidRPr="00274B25">
        <w:rPr>
          <w:rFonts w:eastAsia="SimSun"/>
        </w:rPr>
        <w:t xml:space="preserve">Το Κυβερνητικό Υπολογιστικό Νέφος G-Cloud, περιλαμβάνει: </w:t>
      </w:r>
    </w:p>
    <w:p w14:paraId="55A9FDD0" w14:textId="77777777" w:rsidR="009D1A10" w:rsidRPr="00274B25" w:rsidRDefault="009D1A10" w:rsidP="004A1D19">
      <w:pPr>
        <w:pStyle w:val="a3"/>
        <w:numPr>
          <w:ilvl w:val="0"/>
          <w:numId w:val="56"/>
        </w:numPr>
        <w:suppressAutoHyphens/>
        <w:spacing w:before="120" w:after="120"/>
        <w:rPr>
          <w:rFonts w:eastAsia="SimSun"/>
        </w:rPr>
      </w:pPr>
      <w:r w:rsidRPr="00274B25">
        <w:rPr>
          <w:rFonts w:eastAsia="SimSun"/>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757B05B4" w14:textId="77777777" w:rsidR="009D1A10" w:rsidRPr="00274B25" w:rsidRDefault="009D1A10" w:rsidP="004A1D19">
      <w:pPr>
        <w:pStyle w:val="a3"/>
        <w:numPr>
          <w:ilvl w:val="0"/>
          <w:numId w:val="56"/>
        </w:numPr>
        <w:suppressAutoHyphens/>
        <w:spacing w:before="120" w:after="120"/>
        <w:rPr>
          <w:rFonts w:eastAsia="SimSun"/>
        </w:rPr>
      </w:pPr>
      <w:r w:rsidRPr="00274B25">
        <w:rPr>
          <w:rFonts w:eastAsia="SimSun"/>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0B96AEDF" w14:textId="77777777" w:rsidR="009D1A10" w:rsidRPr="00274B25" w:rsidRDefault="009D1A10" w:rsidP="009D1A10">
      <w:pPr>
        <w:spacing w:before="120"/>
        <w:rPr>
          <w:rFonts w:eastAsia="SimSun"/>
        </w:rPr>
      </w:pPr>
    </w:p>
    <w:p w14:paraId="2EBF6AD1" w14:textId="77777777" w:rsidR="009D1A10" w:rsidRPr="00FA5B36" w:rsidRDefault="009D1A10" w:rsidP="004B22C5">
      <w:pPr>
        <w:pStyle w:val="4"/>
        <w:numPr>
          <w:ilvl w:val="0"/>
          <w:numId w:val="0"/>
        </w:numPr>
        <w:spacing w:before="120" w:after="120" w:line="360" w:lineRule="auto"/>
        <w:ind w:left="709" w:hanging="709"/>
        <w:rPr>
          <w:rFonts w:eastAsia="SimSun"/>
        </w:rPr>
      </w:pPr>
      <w:bookmarkStart w:id="420" w:name="_Toc45706977"/>
      <w:r>
        <w:rPr>
          <w:rFonts w:eastAsia="SimSun"/>
        </w:rPr>
        <w:t>2.</w:t>
      </w:r>
      <w:r w:rsidRPr="009D1A10">
        <w:rPr>
          <w:rFonts w:eastAsia="SimSun"/>
        </w:rPr>
        <w:t>1.3.2</w:t>
      </w:r>
      <w:r w:rsidRPr="00FA5B36">
        <w:rPr>
          <w:rFonts w:eastAsia="SimSun"/>
        </w:rPr>
        <w:t xml:space="preserve"> Παροχές-Οφέλη του Κυβερνητικού Υπολογιστικού Νέφους</w:t>
      </w:r>
      <w:bookmarkEnd w:id="420"/>
    </w:p>
    <w:p w14:paraId="0071AA8C" w14:textId="77777777" w:rsidR="009D1A10" w:rsidRPr="00274B25" w:rsidRDefault="009D1A10" w:rsidP="009D1A10">
      <w:pPr>
        <w:spacing w:before="120"/>
        <w:rPr>
          <w:rFonts w:eastAsia="SimSun"/>
        </w:rPr>
      </w:pPr>
      <w:r w:rsidRPr="00274B25">
        <w:rPr>
          <w:rFonts w:eastAsia="SimSun"/>
        </w:rPr>
        <w:t>Το Κυβερνητικό Υπολογιστικό Νέφος G-Cloud παρέχει τα εξής οφέλη:</w:t>
      </w:r>
    </w:p>
    <w:p w14:paraId="23A86F70" w14:textId="77777777" w:rsidR="009D1A10" w:rsidRPr="00274B25" w:rsidRDefault="009D1A10" w:rsidP="004A1D19">
      <w:pPr>
        <w:numPr>
          <w:ilvl w:val="0"/>
          <w:numId w:val="58"/>
        </w:numPr>
        <w:suppressAutoHyphens/>
        <w:spacing w:before="120" w:after="120"/>
        <w:contextualSpacing/>
        <w:rPr>
          <w:rFonts w:eastAsia="SimSun"/>
        </w:rPr>
      </w:pPr>
      <w:r w:rsidRPr="00274B25">
        <w:rPr>
          <w:rFonts w:eastAsia="SimSun"/>
        </w:rPr>
        <w:t>Ασφαλή, σύγχρονη υποδομή φιλοξενίας με:</w:t>
      </w:r>
    </w:p>
    <w:p w14:paraId="0FC7E678"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Αδιάλειπτη παροχή τροφοδοσίας ηλεκτρικού ρεύματος</w:t>
      </w:r>
    </w:p>
    <w:p w14:paraId="02E15337"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Επαρκή και αδιάλειπτο κλιματισμό</w:t>
      </w:r>
    </w:p>
    <w:p w14:paraId="194216FF"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Πρόσβαση στο διαδίκτυο με επαρκές εύρος ζώνης (μεγαλύτερο του 1Gbps αν απαιτηθεί) μέσω του δικτύου ΣΥΖΕΥΞΙΣ</w:t>
      </w:r>
    </w:p>
    <w:p w14:paraId="177904B4" w14:textId="77777777" w:rsidR="009D1A10" w:rsidRPr="00274B25" w:rsidRDefault="009D1A10" w:rsidP="004A1D19">
      <w:pPr>
        <w:numPr>
          <w:ilvl w:val="1"/>
          <w:numId w:val="59"/>
        </w:numPr>
        <w:suppressAutoHyphens/>
        <w:spacing w:before="120" w:after="120"/>
        <w:ind w:left="709" w:hanging="283"/>
        <w:contextualSpacing/>
        <w:rPr>
          <w:rFonts w:eastAsia="SimSun"/>
          <w:lang w:val="en-US"/>
        </w:rPr>
      </w:pPr>
      <w:r w:rsidRPr="00274B25">
        <w:rPr>
          <w:rFonts w:eastAsia="SimSun"/>
          <w:lang w:val="en-US"/>
        </w:rPr>
        <w:t xml:space="preserve">Load Balancer </w:t>
      </w:r>
      <w:r w:rsidRPr="00274B25">
        <w:rPr>
          <w:rFonts w:eastAsia="SimSun"/>
        </w:rPr>
        <w:t>και</w:t>
      </w:r>
      <w:r w:rsidRPr="00274B25">
        <w:rPr>
          <w:rFonts w:eastAsia="SimSun"/>
          <w:lang w:val="en-US"/>
        </w:rPr>
        <w:t xml:space="preserve"> SSL Offloaders/Accelerators</w:t>
      </w:r>
    </w:p>
    <w:p w14:paraId="18B627E0"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Κεντρικούς μεταγωγείς και συστήματα ασφαλείας για προστασία των εφαρμογών και των συστημάτων (Switches, Firewalls, IDS/IPS)</w:t>
      </w:r>
    </w:p>
    <w:p w14:paraId="1F247A3B"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Απαραίτητο αποθηκευτικό χώρο τόσο για παραγωγική λειτουργία όσο και για αντίγραφα ασφαλείας (backup)</w:t>
      </w:r>
    </w:p>
    <w:p w14:paraId="5571EDF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Αυτοματοποιημένο σύστημα λήψης και αποθήκευσης αντιγράφων ασφαλείας των συστημάτων (Full VM backup), με ισχυρή κρυπτογράφηση</w:t>
      </w:r>
    </w:p>
    <w:p w14:paraId="0EC29AE6"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lastRenderedPageBreak/>
        <w:t>Εγγυημένο uplink bandwidth κατ’ ελάχιστον 2,5 Gbps μέσω FCoE 10G οδεύσεων προς τους κεντρικούς μεταγωγείς και το δίκτυο αποθήκευσης (SAN)</w:t>
      </w:r>
    </w:p>
    <w:p w14:paraId="5ABD1EE7"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Πλήρη απομόνωση από τα υπόλοιπα φιλοξενούμενα συστήματα τόσο σε επίπεδο διαχείρισης, δικτύου όσο και αποθήκευσης.</w:t>
      </w:r>
    </w:p>
    <w:p w14:paraId="24576A59" w14:textId="77777777" w:rsidR="009D1A10" w:rsidRPr="00274B25" w:rsidRDefault="009D1A10" w:rsidP="009D1A10">
      <w:pPr>
        <w:spacing w:before="120"/>
        <w:ind w:left="360"/>
        <w:contextualSpacing/>
        <w:rPr>
          <w:rFonts w:eastAsia="SimSun"/>
        </w:rPr>
      </w:pPr>
    </w:p>
    <w:p w14:paraId="4897976C" w14:textId="77777777" w:rsidR="009D1A10" w:rsidRPr="00274B25" w:rsidRDefault="009D1A10" w:rsidP="004A1D19">
      <w:pPr>
        <w:numPr>
          <w:ilvl w:val="0"/>
          <w:numId w:val="58"/>
        </w:numPr>
        <w:suppressAutoHyphens/>
        <w:spacing w:before="120" w:after="120"/>
        <w:contextualSpacing/>
        <w:rPr>
          <w:rFonts w:eastAsia="SimSun"/>
        </w:rPr>
      </w:pPr>
      <w:r w:rsidRPr="00274B25">
        <w:rPr>
          <w:rFonts w:eastAsia="SimSun"/>
        </w:rPr>
        <w:t>Εύκολη, ασφαλή και απρόσκοπτη πρόσβαση και διαχείριση συστημάτων με:</w:t>
      </w:r>
    </w:p>
    <w:p w14:paraId="7A98E1D3"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 xml:space="preserve">Λογισμικό Εικονικοποιήσης vmWare eSXI </w:t>
      </w:r>
    </w:p>
    <w:p w14:paraId="561C427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Λογισμικό Διαχείρισης Εικονικών μηχανών vmWare vCenter</w:t>
      </w:r>
    </w:p>
    <w:p w14:paraId="152E3E13"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 xml:space="preserve">Role-Based πρόσβαση στους πιστοποιημένους χρήστες του εκάστοτε συστήματος </w:t>
      </w:r>
    </w:p>
    <w:p w14:paraId="2A1021E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Λογισμικό παρακολούθησης της καλής λειτουργίας των εικονικών μηχανών.</w:t>
      </w:r>
    </w:p>
    <w:p w14:paraId="47F0EA2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Δυνατότητα απομακρυσμένης πρόσβασης μέσω SLL VPN για εγκατάσταση, διαχείριση και έλεγχο των συστημάτων.</w:t>
      </w:r>
    </w:p>
    <w:p w14:paraId="00533768" w14:textId="77777777" w:rsidR="009D1A10" w:rsidRPr="00274B25" w:rsidRDefault="009D1A10" w:rsidP="004A1D19">
      <w:pPr>
        <w:numPr>
          <w:ilvl w:val="1"/>
          <w:numId w:val="59"/>
        </w:numPr>
        <w:suppressAutoHyphens/>
        <w:spacing w:before="120" w:after="120"/>
        <w:ind w:left="709" w:hanging="283"/>
        <w:contextualSpacing/>
        <w:rPr>
          <w:rFonts w:eastAsia="SimSun"/>
          <w:lang w:val="en-US"/>
        </w:rPr>
      </w:pPr>
      <w:r w:rsidRPr="00274B25">
        <w:rPr>
          <w:rFonts w:eastAsia="SimSun"/>
          <w:lang w:val="en-US"/>
        </w:rPr>
        <w:t xml:space="preserve">vmWare High Availability </w:t>
      </w:r>
      <w:r w:rsidRPr="00274B25">
        <w:rPr>
          <w:rFonts w:eastAsia="SimSun"/>
        </w:rPr>
        <w:t>και</w:t>
      </w:r>
      <w:r w:rsidRPr="00274B25">
        <w:rPr>
          <w:rFonts w:eastAsia="SimSun"/>
          <w:lang w:val="en-US"/>
        </w:rPr>
        <w:t xml:space="preserve"> DRS </w:t>
      </w:r>
      <w:r w:rsidRPr="00274B25">
        <w:rPr>
          <w:rFonts w:eastAsia="SimSun"/>
        </w:rPr>
        <w:t>σε</w:t>
      </w:r>
      <w:r w:rsidRPr="00274B25">
        <w:rPr>
          <w:rFonts w:eastAsia="SimSun"/>
          <w:lang w:val="en-US"/>
        </w:rPr>
        <w:t xml:space="preserve"> </w:t>
      </w:r>
      <w:r w:rsidRPr="00274B25">
        <w:rPr>
          <w:rFonts w:eastAsia="SimSun"/>
        </w:rPr>
        <w:t>κάθε</w:t>
      </w:r>
      <w:r w:rsidRPr="00274B25">
        <w:rPr>
          <w:rFonts w:eastAsia="SimSun"/>
          <w:lang w:val="en-US"/>
        </w:rPr>
        <w:t xml:space="preserve"> cluster</w:t>
      </w:r>
    </w:p>
    <w:p w14:paraId="13813978"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Αυτοματοποιημένη λήψη αντιγράφων ασφαλείας βάσει schedule (πολιτικής backup)</w:t>
      </w:r>
    </w:p>
    <w:p w14:paraId="5F867C45"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Αυτοματοποιημένη παρακολούθηση εικονικών Assets</w:t>
      </w:r>
    </w:p>
    <w:p w14:paraId="455A5CCE"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Χρήση vApps για οργάνωση power on/power off διαδικασιών σύνθετων συστημάτων</w:t>
      </w:r>
    </w:p>
    <w:p w14:paraId="36A732EA"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Πρόσβαση σε Σύστημα καταγραφής, διαχείρισης και Παρακολούθησης Αιτημάτων Χρηστών (Service Desk)</w:t>
      </w:r>
    </w:p>
    <w:p w14:paraId="4758F9F3"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Πρόσβαση σε σύστημα αναφορών σχετικά με τα στοιχεία λειτουργίας των φιλοξενούμενων συστημάτων</w:t>
      </w:r>
    </w:p>
    <w:p w14:paraId="3B79A8EF" w14:textId="77777777" w:rsidR="009D1A10" w:rsidRPr="00274B25" w:rsidRDefault="009D1A10" w:rsidP="009D1A10">
      <w:pPr>
        <w:spacing w:before="120"/>
      </w:pPr>
    </w:p>
    <w:p w14:paraId="4552A181" w14:textId="77777777" w:rsidR="009D1A10" w:rsidRPr="00274B25" w:rsidRDefault="009D1A10" w:rsidP="009D1A10">
      <w:pPr>
        <w:spacing w:before="120"/>
      </w:pPr>
      <w:r w:rsidRPr="00274B25">
        <w:t>Επιπρόσθετα, αν είναι επιθυμητό, το Κυβερνητικό Υπολογιστικό Νέφος μπορεί να προσφέρει:</w:t>
      </w:r>
    </w:p>
    <w:p w14:paraId="0E0AB30C" w14:textId="77777777" w:rsidR="009D1A10" w:rsidRPr="00274B25" w:rsidRDefault="009D1A10" w:rsidP="004A1D19">
      <w:pPr>
        <w:numPr>
          <w:ilvl w:val="0"/>
          <w:numId w:val="57"/>
        </w:numPr>
        <w:suppressAutoHyphens/>
        <w:spacing w:before="120" w:after="120"/>
        <w:contextualSpacing/>
      </w:pPr>
      <w:r w:rsidRPr="00274B25">
        <w:t>Αυτοδιαχειριζόμενο Virtual Firewall για παραμετροποίηση από τους διαχειριστές του φιλοξενούμενου συστήματος.</w:t>
      </w:r>
    </w:p>
    <w:p w14:paraId="4B839D63" w14:textId="77777777" w:rsidR="009D1A10" w:rsidRPr="00274B25" w:rsidRDefault="009D1A10" w:rsidP="004A1D19">
      <w:pPr>
        <w:numPr>
          <w:ilvl w:val="0"/>
          <w:numId w:val="57"/>
        </w:numPr>
        <w:suppressAutoHyphens/>
        <w:spacing w:before="120" w:after="120"/>
        <w:contextualSpacing/>
      </w:pPr>
      <w:r w:rsidRPr="00274B25">
        <w:t>Διακριτή παραμετροποίηση IPS/IDS για πλήρη συμμόρφωση με την μελέτη ασφαλείας του φιλοξενούμενου έργου</w:t>
      </w:r>
    </w:p>
    <w:p w14:paraId="1339CA7D" w14:textId="77777777" w:rsidR="009D1A10" w:rsidRPr="00274B25" w:rsidRDefault="009D1A10" w:rsidP="004A1D19">
      <w:pPr>
        <w:numPr>
          <w:ilvl w:val="0"/>
          <w:numId w:val="57"/>
        </w:numPr>
        <w:suppressAutoHyphens/>
        <w:spacing w:before="120" w:after="120"/>
        <w:contextualSpacing/>
        <w:rPr>
          <w:lang w:val="en-US"/>
        </w:rPr>
      </w:pPr>
      <w:r w:rsidRPr="00274B25">
        <w:t>Εκχώρηση</w:t>
      </w:r>
      <w:r w:rsidRPr="00274B25">
        <w:rPr>
          <w:lang w:val="en-US"/>
        </w:rPr>
        <w:t xml:space="preserve"> </w:t>
      </w:r>
      <w:r w:rsidRPr="00274B25">
        <w:t>δυνατότητας</w:t>
      </w:r>
      <w:r w:rsidRPr="00274B25">
        <w:rPr>
          <w:lang w:val="en-US"/>
        </w:rPr>
        <w:t xml:space="preserve"> </w:t>
      </w:r>
      <w:r w:rsidRPr="00FA5B36">
        <w:rPr>
          <w:lang w:val="en-US"/>
        </w:rPr>
        <w:t>backup on demand/snapshot on demand.</w:t>
      </w:r>
    </w:p>
    <w:p w14:paraId="2B19E9FD" w14:textId="77777777" w:rsidR="009D1A10" w:rsidRPr="00274B25" w:rsidRDefault="009D1A10" w:rsidP="004A1D19">
      <w:pPr>
        <w:numPr>
          <w:ilvl w:val="0"/>
          <w:numId w:val="57"/>
        </w:numPr>
        <w:suppressAutoHyphens/>
        <w:spacing w:before="120" w:after="120"/>
        <w:contextualSpacing/>
      </w:pPr>
      <w:r w:rsidRPr="00274B25">
        <w:t>Καταγραφή πρόσβασης διαχειριστών και διαχειριστικών ενεργειών σε απομακρυσμένους syslog servers.</w:t>
      </w:r>
    </w:p>
    <w:p w14:paraId="1C325AD1" w14:textId="77777777" w:rsidR="009D1A10" w:rsidRPr="00274B25" w:rsidRDefault="009D1A10" w:rsidP="004A1D19">
      <w:pPr>
        <w:numPr>
          <w:ilvl w:val="0"/>
          <w:numId w:val="57"/>
        </w:numPr>
        <w:suppressAutoHyphens/>
        <w:spacing w:before="120" w:after="120"/>
        <w:contextualSpacing/>
        <w:rPr>
          <w:rFonts w:eastAsia="SimSun"/>
          <w:lang w:val="en-US"/>
        </w:rPr>
      </w:pPr>
      <w:r w:rsidRPr="00274B25">
        <w:rPr>
          <w:rFonts w:eastAsia="SimSun"/>
          <w:lang w:val="en-US"/>
        </w:rPr>
        <w:t xml:space="preserve">Self Service Portal </w:t>
      </w:r>
      <w:r w:rsidRPr="00274B25">
        <w:rPr>
          <w:rFonts w:eastAsia="SimSun"/>
        </w:rPr>
        <w:t>για</w:t>
      </w:r>
      <w:r w:rsidRPr="00274B25">
        <w:rPr>
          <w:rFonts w:eastAsia="SimSun"/>
          <w:lang w:val="en-US"/>
        </w:rPr>
        <w:t xml:space="preserve"> VM Provisioning </w:t>
      </w:r>
      <w:r w:rsidRPr="00274B25">
        <w:rPr>
          <w:rFonts w:eastAsia="SimSun"/>
        </w:rPr>
        <w:t>μέσω</w:t>
      </w:r>
      <w:r w:rsidRPr="00274B25">
        <w:rPr>
          <w:rFonts w:eastAsia="SimSun"/>
          <w:lang w:val="en-US"/>
        </w:rPr>
        <w:t xml:space="preserve"> Service Catalog </w:t>
      </w:r>
      <w:r w:rsidRPr="00274B25">
        <w:rPr>
          <w:rFonts w:eastAsia="SimSun"/>
        </w:rPr>
        <w:t>στο</w:t>
      </w:r>
      <w:r w:rsidRPr="00274B25">
        <w:rPr>
          <w:rFonts w:eastAsia="SimSun"/>
          <w:lang w:val="en-US"/>
        </w:rPr>
        <w:t xml:space="preserve"> Public Cloud </w:t>
      </w:r>
      <w:r w:rsidRPr="00274B25">
        <w:rPr>
          <w:rFonts w:eastAsia="SimSun"/>
        </w:rPr>
        <w:t>για</w:t>
      </w:r>
      <w:r w:rsidRPr="00274B25">
        <w:rPr>
          <w:rFonts w:eastAsia="SimSun"/>
          <w:lang w:val="en-US"/>
        </w:rPr>
        <w:t xml:space="preserve"> </w:t>
      </w:r>
      <w:r w:rsidRPr="00274B25">
        <w:rPr>
          <w:rFonts w:eastAsia="SimSun"/>
        </w:rPr>
        <w:t>ε</w:t>
      </w:r>
      <w:r w:rsidRPr="00274B25">
        <w:rPr>
          <w:rFonts w:eastAsia="SimSun"/>
          <w:lang w:val="en-US"/>
        </w:rPr>
        <w:t>κτ</w:t>
      </w:r>
      <w:r w:rsidRPr="00274B25">
        <w:rPr>
          <w:rFonts w:eastAsia="SimSun"/>
        </w:rPr>
        <w:t>έλεση</w:t>
      </w:r>
      <w:r w:rsidRPr="00274B25">
        <w:rPr>
          <w:rFonts w:eastAsia="SimSun"/>
          <w:lang w:val="en-US"/>
        </w:rPr>
        <w:t xml:space="preserve"> </w:t>
      </w:r>
      <w:r w:rsidRPr="00274B25">
        <w:rPr>
          <w:rFonts w:eastAsia="SimSun"/>
        </w:rPr>
        <w:t>δοκιμών</w:t>
      </w:r>
      <w:r w:rsidRPr="00274B25">
        <w:rPr>
          <w:rFonts w:eastAsia="SimSun"/>
          <w:lang w:val="en-US"/>
        </w:rPr>
        <w:t>/</w:t>
      </w:r>
      <w:r w:rsidRPr="00274B25">
        <w:rPr>
          <w:rFonts w:eastAsia="SimSun"/>
        </w:rPr>
        <w:t>εκπαίδευση</w:t>
      </w:r>
    </w:p>
    <w:p w14:paraId="52D2B77A" w14:textId="77777777" w:rsidR="009D1A10" w:rsidRPr="00274B25" w:rsidRDefault="009D1A10" w:rsidP="004A1D19">
      <w:pPr>
        <w:numPr>
          <w:ilvl w:val="0"/>
          <w:numId w:val="57"/>
        </w:numPr>
        <w:suppressAutoHyphens/>
        <w:spacing w:before="120" w:after="120"/>
        <w:contextualSpacing/>
        <w:rPr>
          <w:rFonts w:eastAsia="SimSun"/>
        </w:rPr>
      </w:pPr>
      <w:r w:rsidRPr="00274B25">
        <w:rPr>
          <w:rFonts w:eastAsia="SimSun"/>
        </w:rPr>
        <w:t>Μεταφορά αντιγράφων ασφαλείας εκτός υποδομής σε κασέτες με ισχυρή κρυπτογράφηση</w:t>
      </w:r>
    </w:p>
    <w:p w14:paraId="78D59BF5" w14:textId="77777777" w:rsidR="009D1A10" w:rsidRPr="00274B25" w:rsidRDefault="009D1A10" w:rsidP="004A1D19">
      <w:pPr>
        <w:numPr>
          <w:ilvl w:val="0"/>
          <w:numId w:val="57"/>
        </w:numPr>
        <w:suppressAutoHyphens/>
        <w:spacing w:before="120" w:after="120"/>
        <w:contextualSpacing/>
        <w:rPr>
          <w:rFonts w:eastAsia="SimSun"/>
        </w:rPr>
      </w:pPr>
      <w:r w:rsidRPr="00274B25">
        <w:rPr>
          <w:rFonts w:eastAsia="SimSun"/>
        </w:rPr>
        <w:t>IPSEC end-to-end tunnelling για δημιουργία WAN με τρίτα συστήματα</w:t>
      </w:r>
    </w:p>
    <w:p w14:paraId="35CD01A3" w14:textId="77777777" w:rsidR="009D1A10" w:rsidRPr="006A7951" w:rsidRDefault="009D1A10" w:rsidP="009D1A10">
      <w:pPr>
        <w:spacing w:before="120"/>
        <w:ind w:left="720"/>
        <w:contextualSpacing/>
      </w:pPr>
    </w:p>
    <w:p w14:paraId="14C498F8" w14:textId="77777777" w:rsidR="009D1A10" w:rsidRDefault="009D1A10" w:rsidP="009D1A10">
      <w:pPr>
        <w:spacing w:before="120"/>
      </w:pPr>
      <w:r w:rsidRPr="00274B25">
        <w:t xml:space="preserve">Περισσότερες πληροφορίες για το Κυβερνητικό Υπολογιστικό Νέφος (G-Cloud) μπορούν να αναζητηθούν στην ιστοσελίδα </w:t>
      </w:r>
      <w:hyperlink r:id="rId38" w:history="1">
        <w:r w:rsidRPr="00791C56">
          <w:rPr>
            <w:rStyle w:val="-"/>
          </w:rPr>
          <w:t>https://www.gsis.gr/dimosia-dioikisi/G-Cloud</w:t>
        </w:r>
      </w:hyperlink>
      <w:r w:rsidRPr="00274B25">
        <w:t>.</w:t>
      </w:r>
    </w:p>
    <w:p w14:paraId="552D11E6" w14:textId="77777777" w:rsidR="006F0026" w:rsidRPr="00274B25" w:rsidRDefault="006F0026" w:rsidP="009D1A10">
      <w:pPr>
        <w:spacing w:before="120"/>
      </w:pPr>
    </w:p>
    <w:p w14:paraId="3D147A0C" w14:textId="77777777" w:rsidR="001631BF" w:rsidRDefault="001631BF" w:rsidP="004A1D19">
      <w:pPr>
        <w:pStyle w:val="1"/>
        <w:numPr>
          <w:ilvl w:val="0"/>
          <w:numId w:val="96"/>
        </w:numPr>
      </w:pPr>
      <w:bookmarkStart w:id="421" w:name="_Toc57762398"/>
      <w:bookmarkStart w:id="422" w:name="_Ref62058121"/>
      <w:bookmarkStart w:id="423" w:name="_Toc75073512"/>
      <w:r>
        <w:t>ΣΚΟΠΟΣ ΚΑΙ ΣΤΟΧΟΙ ΤΗΣ ΣΥΜΒΑΣΗΣ</w:t>
      </w:r>
      <w:bookmarkEnd w:id="421"/>
      <w:bookmarkEnd w:id="422"/>
      <w:bookmarkEnd w:id="423"/>
      <w:r>
        <w:t xml:space="preserve"> </w:t>
      </w:r>
    </w:p>
    <w:p w14:paraId="559B01DD" w14:textId="77777777" w:rsidR="001631BF" w:rsidRDefault="001631BF" w:rsidP="004A1D19">
      <w:pPr>
        <w:pStyle w:val="2"/>
        <w:numPr>
          <w:ilvl w:val="1"/>
          <w:numId w:val="96"/>
        </w:numPr>
      </w:pPr>
      <w:bookmarkStart w:id="424" w:name="_Toc57762399"/>
      <w:bookmarkStart w:id="425" w:name="_Toc75073513"/>
      <w:r>
        <w:t>Συνοπτική περιγραφή του αντικειμένου</w:t>
      </w:r>
      <w:bookmarkEnd w:id="424"/>
      <w:bookmarkEnd w:id="425"/>
    </w:p>
    <w:p w14:paraId="36A35D84" w14:textId="77777777" w:rsidR="001631BF" w:rsidRPr="00FB0C15" w:rsidRDefault="001631BF" w:rsidP="001631BF">
      <w:r w:rsidRPr="00FB0C15">
        <w:t xml:space="preserve">Αντικείμενο της σύμβασης είναι η </w:t>
      </w:r>
      <w:r>
        <w:t xml:space="preserve">επέκταση </w:t>
      </w:r>
      <w:r w:rsidRPr="00FB0C15">
        <w:t xml:space="preserve">και </w:t>
      </w:r>
      <w:r>
        <w:t xml:space="preserve">η </w:t>
      </w:r>
      <w:r w:rsidRPr="00FB0C15">
        <w:t xml:space="preserve">αναβάθμιση </w:t>
      </w:r>
      <w:r>
        <w:t xml:space="preserve">της </w:t>
      </w:r>
      <w:r w:rsidRPr="00FB0C15">
        <w:t>Πλατφόρμα</w:t>
      </w:r>
      <w:r>
        <w:t>ς</w:t>
      </w:r>
      <w:r w:rsidRPr="00FB0C15">
        <w:t xml:space="preserve"> Διαλειτουργικότητας govHUB της ΚΕΔΕ</w:t>
      </w:r>
      <w:r>
        <w:t>, ώστε να ανταποκριθεί στις νέες απαιτήσεις ασύγχρονων εφαρμογών που θα φιλοξενήσει, αλλά και στον αυξημένο όγκο</w:t>
      </w:r>
      <w:r w:rsidRPr="00623A70">
        <w:t xml:space="preserve"> </w:t>
      </w:r>
      <w:r>
        <w:t xml:space="preserve">των κλήσεων που θα δέχεται μόλις ενταχθούν όλοι οι εποπτευόμενοι φορείς των </w:t>
      </w:r>
      <w:r>
        <w:rPr>
          <w:lang w:val="en-US"/>
        </w:rPr>
        <w:t>OTA</w:t>
      </w:r>
      <w:r w:rsidRPr="00FB0C15">
        <w:t>.</w:t>
      </w:r>
    </w:p>
    <w:p w14:paraId="34476FD0" w14:textId="77777777" w:rsidR="001631BF" w:rsidRPr="005E5EF1" w:rsidRDefault="001631BF" w:rsidP="001631BF">
      <w:r>
        <w:t xml:space="preserve">Στο άμεσο μέλλον θα αναπτυχθούν και θα φιλοξενηθούν τα </w:t>
      </w:r>
      <w:r w:rsidRPr="005E5EF1">
        <w:t>παρακάτω υποσυστ</w:t>
      </w:r>
      <w:r>
        <w:t>ήματα</w:t>
      </w:r>
      <w:r w:rsidRPr="005E5EF1">
        <w:t>:</w:t>
      </w:r>
    </w:p>
    <w:p w14:paraId="339956C1" w14:textId="77777777" w:rsidR="001631BF" w:rsidRDefault="001631BF" w:rsidP="004A1D19">
      <w:pPr>
        <w:pStyle w:val="a3"/>
        <w:numPr>
          <w:ilvl w:val="0"/>
          <w:numId w:val="15"/>
        </w:numPr>
        <w:spacing w:before="120" w:after="120" w:line="259" w:lineRule="auto"/>
      </w:pPr>
      <w:r>
        <w:lastRenderedPageBreak/>
        <w:t>Πλατφόρμα Τέλους Ακαθάριστων &amp; Παρεπιδημούντων</w:t>
      </w:r>
    </w:p>
    <w:p w14:paraId="1CA1FBF0" w14:textId="77777777" w:rsidR="001631BF" w:rsidRDefault="001631BF" w:rsidP="004A1D19">
      <w:pPr>
        <w:pStyle w:val="a3"/>
        <w:numPr>
          <w:ilvl w:val="0"/>
          <w:numId w:val="15"/>
        </w:numPr>
        <w:spacing w:before="120" w:after="120" w:line="259" w:lineRule="auto"/>
      </w:pPr>
      <w:r>
        <w:t>Έλεγχος και Έκδοση Ασφαλιστικής Ενημερότητας</w:t>
      </w:r>
    </w:p>
    <w:p w14:paraId="0D4AE727" w14:textId="77777777" w:rsidR="001631BF" w:rsidRDefault="001631BF" w:rsidP="004A1D19">
      <w:pPr>
        <w:pStyle w:val="a3"/>
        <w:numPr>
          <w:ilvl w:val="0"/>
          <w:numId w:val="15"/>
        </w:numPr>
        <w:spacing w:before="120" w:after="120" w:line="259" w:lineRule="auto"/>
      </w:pPr>
      <w:r>
        <w:t>Αίτηση &amp; Λήψη Ποινικού Μητρώου</w:t>
      </w:r>
    </w:p>
    <w:p w14:paraId="0D928928" w14:textId="77777777" w:rsidR="001631BF" w:rsidRDefault="001631BF" w:rsidP="004A1D19">
      <w:pPr>
        <w:pStyle w:val="a3"/>
        <w:numPr>
          <w:ilvl w:val="0"/>
          <w:numId w:val="15"/>
        </w:numPr>
        <w:spacing w:before="120" w:after="120" w:line="259" w:lineRule="auto"/>
      </w:pPr>
      <w:r>
        <w:t>Έκδοση Βεβαίωσης Μη Οφειλής Τ.Α.Π</w:t>
      </w:r>
    </w:p>
    <w:p w14:paraId="49A469AB" w14:textId="77777777" w:rsidR="001631BF" w:rsidRDefault="001631BF" w:rsidP="004A1D19">
      <w:pPr>
        <w:pStyle w:val="a3"/>
        <w:numPr>
          <w:ilvl w:val="0"/>
          <w:numId w:val="15"/>
        </w:numPr>
        <w:spacing w:before="120" w:after="120" w:line="259" w:lineRule="auto"/>
      </w:pPr>
      <w:r>
        <w:t>Σύστημα Αυτεπάγγελτης Αναζήτησης Δικαιολογητικών</w:t>
      </w:r>
    </w:p>
    <w:p w14:paraId="4376B06B" w14:textId="77777777" w:rsidR="001631BF" w:rsidRDefault="001631BF" w:rsidP="004A1D19">
      <w:pPr>
        <w:pStyle w:val="a3"/>
        <w:numPr>
          <w:ilvl w:val="0"/>
          <w:numId w:val="15"/>
        </w:numPr>
        <w:spacing w:before="120" w:after="120" w:line="259" w:lineRule="auto"/>
      </w:pPr>
      <w:r>
        <w:t>Αυτόματη Εξόφληση Προμηθευτών Δημοσίου</w:t>
      </w:r>
    </w:p>
    <w:p w14:paraId="3B5AD6E8" w14:textId="77777777" w:rsidR="0092733C" w:rsidRPr="009A16F6" w:rsidRDefault="009A16F6" w:rsidP="004A1D19">
      <w:pPr>
        <w:pStyle w:val="a3"/>
        <w:numPr>
          <w:ilvl w:val="0"/>
          <w:numId w:val="15"/>
        </w:numPr>
        <w:spacing w:before="120" w:after="120" w:line="259" w:lineRule="auto"/>
      </w:pPr>
      <w:r w:rsidRPr="009A16F6">
        <w:t xml:space="preserve">Οικογενειακή Εναρμόνιση – Παιδικοί Σταθμοί </w:t>
      </w:r>
    </w:p>
    <w:p w14:paraId="26F35A8C" w14:textId="77777777" w:rsidR="001631BF" w:rsidRDefault="001631BF" w:rsidP="004A1D19">
      <w:pPr>
        <w:pStyle w:val="2"/>
        <w:numPr>
          <w:ilvl w:val="1"/>
          <w:numId w:val="96"/>
        </w:numPr>
      </w:pPr>
      <w:bookmarkStart w:id="426" w:name="_Toc57762400"/>
      <w:bookmarkStart w:id="427" w:name="_Toc75073514"/>
      <w:r>
        <w:t>Σκοπιμότητα και αναμενόμενα οφέλη</w:t>
      </w:r>
      <w:bookmarkEnd w:id="426"/>
      <w:bookmarkEnd w:id="427"/>
    </w:p>
    <w:p w14:paraId="60E585A6" w14:textId="77777777" w:rsidR="001631BF" w:rsidRDefault="001631BF" w:rsidP="001631BF">
      <w:r>
        <w:t>Τα οφέλη από την υλοποίηση έργου της παρούσας διακήρυξης είναι η μείωση του κόστους και η βελτιστοποίηση λειτουργίας των ΟΤΑ και των εποπτευόμενων φορέων, η οποία θα προέλθει από:</w:t>
      </w:r>
    </w:p>
    <w:p w14:paraId="60451482" w14:textId="77777777" w:rsidR="001631BF" w:rsidRDefault="001631BF" w:rsidP="004A1D19">
      <w:pPr>
        <w:pStyle w:val="a3"/>
        <w:numPr>
          <w:ilvl w:val="0"/>
          <w:numId w:val="24"/>
        </w:numPr>
        <w:spacing w:before="120" w:after="120" w:line="259" w:lineRule="auto"/>
      </w:pPr>
      <w:r w:rsidRPr="0079712D">
        <w:t xml:space="preserve">τη μείωση του διοικητικού βάρους, το οποίο προσθέτει στο άυλο κόστος των τελικών υπηρεσιών, μέσω της επέκτασης των διαλειτουργικών επαφών με τρίτα συστήματα (web </w:t>
      </w:r>
      <w:r>
        <w:rPr>
          <w:lang w:val="en-US"/>
        </w:rPr>
        <w:t>APIs</w:t>
      </w:r>
      <w:r w:rsidRPr="0079712D">
        <w:t>)</w:t>
      </w:r>
    </w:p>
    <w:p w14:paraId="5530ABF2" w14:textId="77777777" w:rsidR="00A45DB3" w:rsidRDefault="00A45DB3" w:rsidP="004A1D19">
      <w:pPr>
        <w:pStyle w:val="a3"/>
        <w:numPr>
          <w:ilvl w:val="0"/>
          <w:numId w:val="24"/>
        </w:numPr>
        <w:spacing w:before="120" w:after="120" w:line="259" w:lineRule="auto"/>
      </w:pPr>
      <w:r>
        <w:t>την μείωση του χρόνου διεκπεραίωσης των διαδικασιών και επέκταση της διαθεσιμότητας των δημόσιων υπηρεσιών</w:t>
      </w:r>
    </w:p>
    <w:p w14:paraId="47415242" w14:textId="77777777" w:rsidR="001631BF" w:rsidRDefault="001631BF" w:rsidP="004A1D19">
      <w:pPr>
        <w:pStyle w:val="a3"/>
        <w:numPr>
          <w:ilvl w:val="0"/>
          <w:numId w:val="24"/>
        </w:numPr>
        <w:spacing w:before="120" w:after="120" w:line="259" w:lineRule="auto"/>
      </w:pPr>
      <w:r w:rsidRPr="0079712D">
        <w:t xml:space="preserve">την αποσυμφόρηση των υπηρεσιών </w:t>
      </w:r>
      <w:r>
        <w:rPr>
          <w:lang w:val="en-US"/>
        </w:rPr>
        <w:t>OTA</w:t>
      </w:r>
      <w:r w:rsidRPr="0079712D">
        <w:t xml:space="preserve"> μέσω της επέκτασης των G2</w:t>
      </w:r>
      <w:r>
        <w:rPr>
          <w:lang w:val="en-US"/>
        </w:rPr>
        <w:t>G</w:t>
      </w:r>
      <w:r w:rsidRPr="0079712D">
        <w:t xml:space="preserve"> υπηρεσιών </w:t>
      </w:r>
    </w:p>
    <w:p w14:paraId="2FFD84AB" w14:textId="77777777" w:rsidR="001631BF" w:rsidRPr="0079712D" w:rsidRDefault="001631BF" w:rsidP="004A1D19">
      <w:pPr>
        <w:pStyle w:val="a3"/>
        <w:numPr>
          <w:ilvl w:val="0"/>
          <w:numId w:val="24"/>
        </w:numPr>
        <w:spacing w:before="120" w:after="120" w:line="259" w:lineRule="auto"/>
      </w:pPr>
      <w:r w:rsidRPr="00C01831">
        <w:t xml:space="preserve">την αύξηση της παραγωγικότητας και την ελαχιστοποίησης σφαλμάτων μέσω της αποτελεσματικής της άμεσης </w:t>
      </w:r>
      <w:r>
        <w:t xml:space="preserve">και κεντρικής πρόσβασης στην πληροφορία </w:t>
      </w:r>
    </w:p>
    <w:p w14:paraId="2BD77408" w14:textId="77777777" w:rsidR="001631BF" w:rsidRDefault="001631BF" w:rsidP="004A1D19">
      <w:pPr>
        <w:pStyle w:val="a3"/>
        <w:numPr>
          <w:ilvl w:val="0"/>
          <w:numId w:val="24"/>
        </w:numPr>
        <w:spacing w:before="120" w:after="120" w:line="259" w:lineRule="auto"/>
      </w:pPr>
      <w:r w:rsidRPr="00AA6C4D">
        <w:t>τη</w:t>
      </w:r>
      <w:r>
        <w:t>ν</w:t>
      </w:r>
      <w:r w:rsidRPr="00AA6C4D">
        <w:t xml:space="preserve"> αποφυγή down-time </w:t>
      </w:r>
      <w:r>
        <w:t>και την ύψιστη διαθεσιμότητα, απόδοση και αξιοπιστία των υπηρεσιών</w:t>
      </w:r>
    </w:p>
    <w:p w14:paraId="038B1D91" w14:textId="77777777" w:rsidR="001631BF" w:rsidRDefault="001631BF" w:rsidP="004A1D19">
      <w:pPr>
        <w:pStyle w:val="a3"/>
        <w:numPr>
          <w:ilvl w:val="0"/>
          <w:numId w:val="24"/>
        </w:numPr>
        <w:spacing w:before="120" w:after="120" w:line="259" w:lineRule="auto"/>
      </w:pPr>
      <w:r w:rsidRPr="00AB0DDF">
        <w:t>τη διασφάλιση παρακολούθησης των ενεργειών</w:t>
      </w:r>
    </w:p>
    <w:p w14:paraId="0AFA022B" w14:textId="77777777" w:rsidR="00011390" w:rsidRDefault="00011390" w:rsidP="004A1D19">
      <w:pPr>
        <w:pStyle w:val="a3"/>
        <w:numPr>
          <w:ilvl w:val="0"/>
          <w:numId w:val="24"/>
        </w:numPr>
        <w:spacing w:before="120" w:after="120" w:line="259" w:lineRule="auto"/>
      </w:pPr>
      <w:r>
        <w:t>τη β</w:t>
      </w:r>
      <w:r w:rsidRPr="00011390">
        <w:t xml:space="preserve">ελτίωση της </w:t>
      </w:r>
      <w:r>
        <w:t>π</w:t>
      </w:r>
      <w:r w:rsidRPr="00011390">
        <w:t>οιότητας των παρεχόμενων υπηρεσιών</w:t>
      </w:r>
    </w:p>
    <w:p w14:paraId="3431F1D4" w14:textId="77777777" w:rsidR="00A45DB3" w:rsidRDefault="00A45DB3" w:rsidP="004A1D19">
      <w:pPr>
        <w:pStyle w:val="a3"/>
        <w:numPr>
          <w:ilvl w:val="0"/>
          <w:numId w:val="24"/>
        </w:numPr>
        <w:spacing w:before="120" w:after="120" w:line="259" w:lineRule="auto"/>
      </w:pPr>
      <w:r>
        <w:t xml:space="preserve">την </w:t>
      </w:r>
      <w:r w:rsidRPr="00A45DB3">
        <w:t>ελάττωση της άμεσης επαφής των πολιτών με τις δημόσιες υπηρεσίες</w:t>
      </w:r>
    </w:p>
    <w:p w14:paraId="7B17336B" w14:textId="77777777" w:rsidR="006A0CB8" w:rsidRDefault="006A0CB8" w:rsidP="004A1D19">
      <w:pPr>
        <w:pStyle w:val="a3"/>
        <w:numPr>
          <w:ilvl w:val="0"/>
          <w:numId w:val="24"/>
        </w:numPr>
        <w:spacing w:before="120" w:after="120" w:line="259" w:lineRule="auto"/>
      </w:pPr>
      <w:r>
        <w:t>τη β</w:t>
      </w:r>
      <w:r w:rsidRPr="006A0CB8">
        <w:t>ελτίωση ποιότητας ζωής πολιτών</w:t>
      </w:r>
    </w:p>
    <w:p w14:paraId="441C952B" w14:textId="77777777" w:rsidR="00BF2893" w:rsidRDefault="00BF2893" w:rsidP="004A1D19">
      <w:pPr>
        <w:pStyle w:val="a3"/>
        <w:numPr>
          <w:ilvl w:val="0"/>
          <w:numId w:val="24"/>
        </w:numPr>
      </w:pPr>
      <w:r>
        <w:t>τη δ</w:t>
      </w:r>
      <w:r w:rsidRPr="00BF2893">
        <w:t>ιατήρηση χαμηλού κόστους συντήρησης συστήματος με τη χρήση open source τεχνολογιών.</w:t>
      </w:r>
    </w:p>
    <w:p w14:paraId="179371DC" w14:textId="77777777" w:rsidR="001631BF" w:rsidRDefault="001631BF" w:rsidP="004A1D19">
      <w:pPr>
        <w:pStyle w:val="2"/>
        <w:numPr>
          <w:ilvl w:val="1"/>
          <w:numId w:val="96"/>
        </w:numPr>
      </w:pPr>
      <w:bookmarkStart w:id="428" w:name="_Toc57762401"/>
      <w:bookmarkStart w:id="429" w:name="_Toc75073515"/>
      <w:r>
        <w:t>Στόχοι του Έργου</w:t>
      </w:r>
      <w:bookmarkEnd w:id="428"/>
      <w:bookmarkEnd w:id="429"/>
    </w:p>
    <w:p w14:paraId="0E83B33B" w14:textId="77777777" w:rsidR="001631BF" w:rsidRDefault="001631BF" w:rsidP="001631BF">
      <w:r>
        <w:t>Στην ορθή, ασφαλή και απρόσκοπτη λειτουργία του Συστήματος. Ενδεικτικές σχετικές δράσεις του έργου είναι:</w:t>
      </w:r>
    </w:p>
    <w:p w14:paraId="6D7F9BA6" w14:textId="77777777" w:rsidR="001631BF" w:rsidRDefault="001631BF" w:rsidP="004A1D19">
      <w:pPr>
        <w:pStyle w:val="a3"/>
        <w:numPr>
          <w:ilvl w:val="0"/>
          <w:numId w:val="25"/>
        </w:numPr>
        <w:spacing w:before="120" w:after="120" w:line="259" w:lineRule="auto"/>
      </w:pPr>
      <w:r>
        <w:t>η ένταξη όλων των εποπτευόμενων φορέων των ΟΤΑ</w:t>
      </w:r>
    </w:p>
    <w:p w14:paraId="53831881" w14:textId="77777777" w:rsidR="001631BF" w:rsidRDefault="001631BF" w:rsidP="004A1D19">
      <w:pPr>
        <w:pStyle w:val="a3"/>
        <w:numPr>
          <w:ilvl w:val="0"/>
          <w:numId w:val="25"/>
        </w:numPr>
        <w:spacing w:before="120" w:after="120" w:line="259" w:lineRule="auto"/>
      </w:pPr>
      <w:r>
        <w:t xml:space="preserve">η αλλαγή αρχιτεκτονικής για την υποστήριξη της εύρυθμης λειτουργίας του Συστήματος, εξυπηρετώντας πάνω </w:t>
      </w:r>
      <w:r w:rsidRPr="000347D0">
        <w:t xml:space="preserve">από </w:t>
      </w:r>
      <w:r w:rsidR="000347D0" w:rsidRPr="000347D0">
        <w:t>1</w:t>
      </w:r>
      <w:r w:rsidRPr="000347D0">
        <w:t>0.000</w:t>
      </w:r>
      <w:r w:rsidR="00494A5F" w:rsidRPr="000347D0">
        <w:t xml:space="preserve"> </w:t>
      </w:r>
      <w:r w:rsidRPr="000347D0">
        <w:t>χρήστες</w:t>
      </w:r>
      <w:r w:rsidR="00494A5F" w:rsidRPr="000347D0">
        <w:t xml:space="preserve"> (υπαλλήλους)</w:t>
      </w:r>
    </w:p>
    <w:p w14:paraId="674FE799" w14:textId="77777777" w:rsidR="001631BF" w:rsidRDefault="001631BF" w:rsidP="004A1D19">
      <w:pPr>
        <w:pStyle w:val="a3"/>
        <w:numPr>
          <w:ilvl w:val="0"/>
          <w:numId w:val="25"/>
        </w:numPr>
        <w:spacing w:before="120" w:after="120" w:line="259" w:lineRule="auto"/>
      </w:pPr>
      <w:r>
        <w:t xml:space="preserve">η διασφάλιση του αμετάβλητου των δεδομένων μέσω ενός κατανεμημένου περιβάλλοντος </w:t>
      </w:r>
    </w:p>
    <w:p w14:paraId="7F74D782" w14:textId="77777777" w:rsidR="001631BF" w:rsidRDefault="001631BF" w:rsidP="004A1D19">
      <w:pPr>
        <w:pStyle w:val="a3"/>
        <w:numPr>
          <w:ilvl w:val="0"/>
          <w:numId w:val="25"/>
        </w:numPr>
        <w:spacing w:before="120" w:after="120" w:line="259" w:lineRule="auto"/>
      </w:pPr>
      <w:r>
        <w:t xml:space="preserve">η </w:t>
      </w:r>
      <w:r w:rsidRPr="004C3FCC">
        <w:t xml:space="preserve">επέκταση των δυνατοτήτων διαλειτουργικής επικοινωνίας του </w:t>
      </w:r>
      <w:r>
        <w:t>Συστήματος</w:t>
      </w:r>
      <w:r w:rsidRPr="004C3FCC">
        <w:t xml:space="preserve"> με τρίτα συστήματα</w:t>
      </w:r>
    </w:p>
    <w:p w14:paraId="407C8AE4" w14:textId="77777777" w:rsidR="001631BF" w:rsidRDefault="001631BF" w:rsidP="004A1D19">
      <w:pPr>
        <w:pStyle w:val="a3"/>
        <w:numPr>
          <w:ilvl w:val="0"/>
          <w:numId w:val="25"/>
        </w:numPr>
        <w:spacing w:before="120" w:after="120" w:line="259" w:lineRule="auto"/>
      </w:pPr>
      <w:r>
        <w:t>η δυνατότητα αποθήκευσης ασύγχρονων μηνυμάτων</w:t>
      </w:r>
    </w:p>
    <w:p w14:paraId="04E91FA1" w14:textId="77777777" w:rsidR="001631BF" w:rsidRDefault="001631BF" w:rsidP="004A1D19">
      <w:pPr>
        <w:pStyle w:val="a3"/>
        <w:numPr>
          <w:ilvl w:val="0"/>
          <w:numId w:val="25"/>
        </w:numPr>
        <w:spacing w:before="120" w:after="120" w:line="259" w:lineRule="auto"/>
      </w:pPr>
      <w:r>
        <w:t xml:space="preserve">η δυνατότητα φιλοξενίας ασύγχρονων διαδικτυακών υπηρεσιών </w:t>
      </w:r>
    </w:p>
    <w:p w14:paraId="7E6F0BF2" w14:textId="77777777" w:rsidR="001631BF" w:rsidRDefault="001631BF" w:rsidP="004A1D19">
      <w:pPr>
        <w:pStyle w:val="a3"/>
        <w:numPr>
          <w:ilvl w:val="0"/>
          <w:numId w:val="25"/>
        </w:numPr>
        <w:spacing w:before="120" w:after="120" w:line="259" w:lineRule="auto"/>
      </w:pPr>
      <w:r>
        <w:t>η</w:t>
      </w:r>
      <w:r w:rsidRPr="00BC2D1C">
        <w:t xml:space="preserve"> εν</w:t>
      </w:r>
      <w:r>
        <w:t>ί</w:t>
      </w:r>
      <w:r w:rsidRPr="00BC2D1C">
        <w:t>σχ</w:t>
      </w:r>
      <w:r>
        <w:t>υ</w:t>
      </w:r>
      <w:r w:rsidRPr="00BC2D1C">
        <w:t>σ</w:t>
      </w:r>
      <w:r>
        <w:t>η</w:t>
      </w:r>
      <w:r w:rsidRPr="00BC2D1C">
        <w:t xml:space="preserve"> τη</w:t>
      </w:r>
      <w:r>
        <w:t>ς</w:t>
      </w:r>
      <w:r w:rsidRPr="00BC2D1C">
        <w:t xml:space="preserve"> ασφάλεια</w:t>
      </w:r>
      <w:r>
        <w:t>ς,</w:t>
      </w:r>
      <w:r w:rsidRPr="00BC2D1C">
        <w:t xml:space="preserve"> καθώς και τη</w:t>
      </w:r>
      <w:r>
        <w:t>ς</w:t>
      </w:r>
      <w:r w:rsidRPr="00BC2D1C">
        <w:t xml:space="preserve"> προσβασιμότητα</w:t>
      </w:r>
      <w:r>
        <w:t>ς</w:t>
      </w:r>
      <w:r w:rsidRPr="00BC2D1C">
        <w:t xml:space="preserve"> </w:t>
      </w:r>
      <w:r>
        <w:t xml:space="preserve">των </w:t>
      </w:r>
      <w:r w:rsidRPr="00BC2D1C">
        <w:t>συναλλαγών</w:t>
      </w:r>
      <w:r w:rsidRPr="00082C55">
        <w:t xml:space="preserve"> </w:t>
      </w:r>
    </w:p>
    <w:p w14:paraId="052A466B" w14:textId="77777777" w:rsidR="001631BF" w:rsidRDefault="001631BF" w:rsidP="004A1D19">
      <w:pPr>
        <w:pStyle w:val="a3"/>
        <w:numPr>
          <w:ilvl w:val="0"/>
          <w:numId w:val="25"/>
        </w:numPr>
        <w:spacing w:before="120" w:after="120" w:line="259" w:lineRule="auto"/>
      </w:pPr>
      <w:r>
        <w:t>η παροχή σημαντικών στατιστικών στοιχείων και γραφημάτων</w:t>
      </w:r>
    </w:p>
    <w:p w14:paraId="41DC21F5" w14:textId="77777777" w:rsidR="001631BF" w:rsidRDefault="001631BF" w:rsidP="001631BF">
      <w:r w:rsidRPr="008C1429">
        <w:t>Η ποσοτικοποίηση των ανωτέρω ειδικών στόχων του έργου παρουσιάζεται στον ακόλουθο πίνακα, ως ενδεικτικό μέτρο των διαστάσεών του.</w:t>
      </w:r>
    </w:p>
    <w:tbl>
      <w:tblPr>
        <w:tblStyle w:val="210"/>
        <w:tblW w:w="8222"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620" w:firstRow="1" w:lastRow="0" w:firstColumn="0" w:lastColumn="0" w:noHBand="1" w:noVBand="1"/>
      </w:tblPr>
      <w:tblGrid>
        <w:gridCol w:w="6951"/>
        <w:gridCol w:w="1271"/>
      </w:tblGrid>
      <w:tr w:rsidR="001631BF" w:rsidRPr="00CF7FCC" w14:paraId="428780A1" w14:textId="77777777" w:rsidTr="005939DD">
        <w:trPr>
          <w:cnfStyle w:val="100000000000" w:firstRow="1" w:lastRow="0" w:firstColumn="0" w:lastColumn="0" w:oddVBand="0" w:evenVBand="0" w:oddHBand="0" w:evenHBand="0" w:firstRowFirstColumn="0" w:firstRowLastColumn="0" w:lastRowFirstColumn="0" w:lastRowLastColumn="0"/>
        </w:trPr>
        <w:tc>
          <w:tcPr>
            <w:tcW w:w="6951" w:type="dxa"/>
            <w:tcBorders>
              <w:bottom w:val="none" w:sz="0" w:space="0" w:color="auto"/>
            </w:tcBorders>
            <w:shd w:val="clear" w:color="auto" w:fill="E7E6E6" w:themeFill="background2"/>
          </w:tcPr>
          <w:p w14:paraId="350F787D" w14:textId="77777777" w:rsidR="001631BF" w:rsidRPr="00CF7FCC" w:rsidRDefault="001631BF" w:rsidP="005939DD">
            <w:pPr>
              <w:jc w:val="center"/>
              <w:rPr>
                <w:sz w:val="20"/>
                <w:szCs w:val="20"/>
              </w:rPr>
            </w:pPr>
            <w:r w:rsidRPr="00CF7FCC">
              <w:rPr>
                <w:sz w:val="20"/>
                <w:szCs w:val="20"/>
              </w:rPr>
              <w:t>Μετρήσιμος Στόχος</w:t>
            </w:r>
          </w:p>
        </w:tc>
        <w:tc>
          <w:tcPr>
            <w:tcW w:w="1271" w:type="dxa"/>
            <w:tcBorders>
              <w:bottom w:val="none" w:sz="0" w:space="0" w:color="auto"/>
            </w:tcBorders>
            <w:shd w:val="clear" w:color="auto" w:fill="E7E6E6" w:themeFill="background2"/>
          </w:tcPr>
          <w:p w14:paraId="2D8E2E00" w14:textId="77777777" w:rsidR="001631BF" w:rsidRPr="00CF7FCC" w:rsidRDefault="001631BF" w:rsidP="005939DD">
            <w:pPr>
              <w:jc w:val="center"/>
              <w:rPr>
                <w:sz w:val="20"/>
                <w:szCs w:val="20"/>
              </w:rPr>
            </w:pPr>
            <w:r w:rsidRPr="00CF7FCC">
              <w:rPr>
                <w:sz w:val="20"/>
                <w:szCs w:val="20"/>
              </w:rPr>
              <w:t>Τιμή</w:t>
            </w:r>
          </w:p>
        </w:tc>
      </w:tr>
      <w:tr w:rsidR="001631BF" w:rsidRPr="00CF7FCC" w14:paraId="0FE469A4" w14:textId="77777777" w:rsidTr="005939DD">
        <w:tc>
          <w:tcPr>
            <w:tcW w:w="6951" w:type="dxa"/>
          </w:tcPr>
          <w:p w14:paraId="635E7707" w14:textId="77777777" w:rsidR="001631BF" w:rsidRPr="008E73DC" w:rsidRDefault="001631BF" w:rsidP="005939DD">
            <w:pPr>
              <w:jc w:val="left"/>
              <w:rPr>
                <w:sz w:val="20"/>
                <w:szCs w:val="20"/>
              </w:rPr>
            </w:pPr>
            <w:r w:rsidRPr="008E73DC">
              <w:rPr>
                <w:sz w:val="20"/>
                <w:szCs w:val="20"/>
              </w:rPr>
              <w:t xml:space="preserve">Πλήθος Εποπτευόμενων Φορέων που θα ενταχθούν (ΔΕΥΑ, </w:t>
            </w:r>
            <w:r>
              <w:rPr>
                <w:sz w:val="20"/>
                <w:szCs w:val="20"/>
              </w:rPr>
              <w:t>ΝΠΔΔ, ΝΠΙΔ</w:t>
            </w:r>
            <w:r w:rsidRPr="003F21F5">
              <w:rPr>
                <w:sz w:val="20"/>
                <w:szCs w:val="20"/>
              </w:rPr>
              <w:t xml:space="preserve">, </w:t>
            </w:r>
            <w:r>
              <w:rPr>
                <w:sz w:val="20"/>
                <w:szCs w:val="20"/>
              </w:rPr>
              <w:t>Κοινωφελείς Επιχειρήσεις</w:t>
            </w:r>
            <w:r w:rsidRPr="008E73DC">
              <w:rPr>
                <w:sz w:val="20"/>
                <w:szCs w:val="20"/>
              </w:rPr>
              <w:t>)</w:t>
            </w:r>
          </w:p>
        </w:tc>
        <w:tc>
          <w:tcPr>
            <w:tcW w:w="1271" w:type="dxa"/>
          </w:tcPr>
          <w:p w14:paraId="3A093FE1" w14:textId="77777777" w:rsidR="001631BF" w:rsidRPr="00CF7FCC" w:rsidRDefault="001631BF" w:rsidP="005939DD">
            <w:pPr>
              <w:jc w:val="right"/>
              <w:rPr>
                <w:sz w:val="20"/>
                <w:szCs w:val="20"/>
              </w:rPr>
            </w:pPr>
            <w:r w:rsidRPr="008E73DC">
              <w:rPr>
                <w:sz w:val="20"/>
                <w:szCs w:val="20"/>
              </w:rPr>
              <w:t>3.000</w:t>
            </w:r>
          </w:p>
        </w:tc>
      </w:tr>
      <w:tr w:rsidR="00575ECC" w:rsidRPr="00575ECC" w14:paraId="452D64E3" w14:textId="77777777" w:rsidTr="005939DD">
        <w:tc>
          <w:tcPr>
            <w:tcW w:w="6951" w:type="dxa"/>
          </w:tcPr>
          <w:p w14:paraId="48B57652" w14:textId="77777777" w:rsidR="001631BF" w:rsidRPr="00575ECC" w:rsidRDefault="001631BF" w:rsidP="005939DD">
            <w:pPr>
              <w:jc w:val="left"/>
              <w:rPr>
                <w:sz w:val="20"/>
                <w:szCs w:val="20"/>
              </w:rPr>
            </w:pPr>
            <w:r w:rsidRPr="00575ECC">
              <w:rPr>
                <w:sz w:val="20"/>
                <w:szCs w:val="20"/>
              </w:rPr>
              <w:lastRenderedPageBreak/>
              <w:t xml:space="preserve">Πλήθος </w:t>
            </w:r>
            <w:r w:rsidR="00867904">
              <w:rPr>
                <w:sz w:val="20"/>
                <w:szCs w:val="20"/>
              </w:rPr>
              <w:t xml:space="preserve">μεσοπρόθεσμων </w:t>
            </w:r>
            <w:r w:rsidRPr="00575ECC">
              <w:rPr>
                <w:sz w:val="20"/>
                <w:szCs w:val="20"/>
              </w:rPr>
              <w:t>νέων ηλεκτρονικών υπηρεσιών που θα φιλοξενηθούν στo govHUB</w:t>
            </w:r>
          </w:p>
        </w:tc>
        <w:tc>
          <w:tcPr>
            <w:tcW w:w="1271" w:type="dxa"/>
          </w:tcPr>
          <w:p w14:paraId="7488F50A" w14:textId="77777777" w:rsidR="001631BF" w:rsidRPr="00575ECC" w:rsidRDefault="00867904" w:rsidP="005939DD">
            <w:pPr>
              <w:jc w:val="right"/>
              <w:rPr>
                <w:sz w:val="20"/>
                <w:szCs w:val="20"/>
              </w:rPr>
            </w:pPr>
            <w:r>
              <w:rPr>
                <w:sz w:val="20"/>
                <w:szCs w:val="20"/>
              </w:rPr>
              <w:t>&gt;</w:t>
            </w:r>
            <w:r w:rsidR="00575ECC" w:rsidRPr="00575ECC">
              <w:rPr>
                <w:sz w:val="20"/>
                <w:szCs w:val="20"/>
              </w:rPr>
              <w:t>7</w:t>
            </w:r>
          </w:p>
        </w:tc>
      </w:tr>
      <w:tr w:rsidR="001631BF" w:rsidRPr="00CF7FCC" w14:paraId="0375E815" w14:textId="77777777" w:rsidTr="005939DD">
        <w:tc>
          <w:tcPr>
            <w:tcW w:w="6951" w:type="dxa"/>
          </w:tcPr>
          <w:p w14:paraId="798433CD" w14:textId="77777777" w:rsidR="001631BF" w:rsidRPr="004907BB" w:rsidRDefault="001631BF" w:rsidP="005939DD">
            <w:pPr>
              <w:jc w:val="left"/>
              <w:rPr>
                <w:sz w:val="20"/>
                <w:szCs w:val="20"/>
              </w:rPr>
            </w:pPr>
            <w:r w:rsidRPr="00CF7FCC">
              <w:rPr>
                <w:sz w:val="20"/>
                <w:szCs w:val="20"/>
              </w:rPr>
              <w:t xml:space="preserve">Ποσοστό </w:t>
            </w:r>
            <w:r>
              <w:rPr>
                <w:sz w:val="20"/>
                <w:szCs w:val="20"/>
              </w:rPr>
              <w:t>αύξησης χρήσης του govHUB</w:t>
            </w:r>
            <w:r w:rsidRPr="004907BB">
              <w:rPr>
                <w:sz w:val="20"/>
                <w:szCs w:val="20"/>
              </w:rPr>
              <w:t xml:space="preserve"> </w:t>
            </w:r>
            <w:r>
              <w:rPr>
                <w:sz w:val="20"/>
                <w:szCs w:val="20"/>
              </w:rPr>
              <w:t>μετά την ένταξη των νέων υπηρεσιών</w:t>
            </w:r>
          </w:p>
        </w:tc>
        <w:tc>
          <w:tcPr>
            <w:tcW w:w="1271" w:type="dxa"/>
          </w:tcPr>
          <w:p w14:paraId="5FC4296B" w14:textId="77777777" w:rsidR="001631BF" w:rsidRPr="00CF7FCC" w:rsidRDefault="001631BF" w:rsidP="005939DD">
            <w:pPr>
              <w:jc w:val="right"/>
              <w:rPr>
                <w:sz w:val="20"/>
                <w:szCs w:val="20"/>
              </w:rPr>
            </w:pPr>
            <w:r w:rsidRPr="00CF7FCC">
              <w:rPr>
                <w:sz w:val="20"/>
                <w:szCs w:val="20"/>
              </w:rPr>
              <w:t>&gt;80%</w:t>
            </w:r>
          </w:p>
        </w:tc>
      </w:tr>
      <w:tr w:rsidR="001631BF" w:rsidRPr="00CF7FCC" w14:paraId="1F49A9C1" w14:textId="77777777" w:rsidTr="005939DD">
        <w:tc>
          <w:tcPr>
            <w:tcW w:w="6951" w:type="dxa"/>
          </w:tcPr>
          <w:p w14:paraId="5D552AEB" w14:textId="77777777" w:rsidR="001631BF" w:rsidRPr="00CF7FCC" w:rsidRDefault="001631BF" w:rsidP="005939DD">
            <w:pPr>
              <w:jc w:val="left"/>
              <w:rPr>
                <w:sz w:val="20"/>
                <w:szCs w:val="20"/>
              </w:rPr>
            </w:pPr>
            <w:r w:rsidRPr="00CF7FCC">
              <w:rPr>
                <w:sz w:val="20"/>
                <w:szCs w:val="20"/>
              </w:rPr>
              <w:t xml:space="preserve">Ποσοστό </w:t>
            </w:r>
            <w:r>
              <w:rPr>
                <w:sz w:val="20"/>
                <w:szCs w:val="20"/>
              </w:rPr>
              <w:t>αύξησης χρήσης του govHUB</w:t>
            </w:r>
            <w:r w:rsidRPr="004907BB">
              <w:rPr>
                <w:sz w:val="20"/>
                <w:szCs w:val="20"/>
              </w:rPr>
              <w:t xml:space="preserve"> </w:t>
            </w:r>
            <w:r>
              <w:rPr>
                <w:sz w:val="20"/>
                <w:szCs w:val="20"/>
              </w:rPr>
              <w:t>μετά την ένταξη των νέων φορέων</w:t>
            </w:r>
          </w:p>
        </w:tc>
        <w:tc>
          <w:tcPr>
            <w:tcW w:w="1271" w:type="dxa"/>
          </w:tcPr>
          <w:p w14:paraId="275C698A" w14:textId="77777777" w:rsidR="001631BF" w:rsidRPr="00CF7FCC" w:rsidRDefault="001631BF" w:rsidP="005939DD">
            <w:pPr>
              <w:jc w:val="right"/>
              <w:rPr>
                <w:sz w:val="20"/>
                <w:szCs w:val="20"/>
              </w:rPr>
            </w:pPr>
            <w:r>
              <w:rPr>
                <w:sz w:val="20"/>
                <w:szCs w:val="20"/>
              </w:rPr>
              <w:t>&gt;70%</w:t>
            </w:r>
          </w:p>
        </w:tc>
      </w:tr>
      <w:tr w:rsidR="001631BF" w:rsidRPr="00CF7FCC" w14:paraId="3129ABBF" w14:textId="77777777" w:rsidTr="005939DD">
        <w:tc>
          <w:tcPr>
            <w:tcW w:w="6951" w:type="dxa"/>
          </w:tcPr>
          <w:p w14:paraId="680203B0" w14:textId="77777777" w:rsidR="001631BF" w:rsidRPr="00CF7FCC" w:rsidRDefault="001631BF" w:rsidP="005939DD">
            <w:pPr>
              <w:jc w:val="left"/>
              <w:rPr>
                <w:sz w:val="20"/>
                <w:szCs w:val="20"/>
              </w:rPr>
            </w:pPr>
            <w:r w:rsidRPr="00CF7FCC">
              <w:rPr>
                <w:sz w:val="20"/>
                <w:szCs w:val="20"/>
              </w:rPr>
              <w:t>Ποσοστό βελτίωσης της εξυπηρέτησης των υπαλλήλων</w:t>
            </w:r>
          </w:p>
        </w:tc>
        <w:tc>
          <w:tcPr>
            <w:tcW w:w="1271" w:type="dxa"/>
          </w:tcPr>
          <w:p w14:paraId="30546815" w14:textId="77777777" w:rsidR="001631BF" w:rsidRPr="00CF7FCC" w:rsidRDefault="001631BF" w:rsidP="005939DD">
            <w:pPr>
              <w:jc w:val="right"/>
              <w:rPr>
                <w:sz w:val="20"/>
                <w:szCs w:val="20"/>
              </w:rPr>
            </w:pPr>
            <w:r w:rsidRPr="00CF7FCC">
              <w:rPr>
                <w:sz w:val="20"/>
                <w:szCs w:val="20"/>
              </w:rPr>
              <w:t>&gt;</w:t>
            </w:r>
            <w:r>
              <w:rPr>
                <w:sz w:val="20"/>
                <w:szCs w:val="20"/>
              </w:rPr>
              <w:t>9</w:t>
            </w:r>
            <w:r w:rsidRPr="00CF7FCC">
              <w:rPr>
                <w:sz w:val="20"/>
                <w:szCs w:val="20"/>
              </w:rPr>
              <w:t>0%</w:t>
            </w:r>
          </w:p>
        </w:tc>
      </w:tr>
      <w:tr w:rsidR="001631BF" w:rsidRPr="00CF7FCC" w14:paraId="336FF5EC" w14:textId="77777777" w:rsidTr="005939DD">
        <w:tc>
          <w:tcPr>
            <w:tcW w:w="6951" w:type="dxa"/>
          </w:tcPr>
          <w:p w14:paraId="26AE881E" w14:textId="77777777" w:rsidR="001631BF" w:rsidRPr="00CF7FCC" w:rsidRDefault="001631BF" w:rsidP="005939DD">
            <w:pPr>
              <w:jc w:val="left"/>
              <w:rPr>
                <w:sz w:val="20"/>
                <w:szCs w:val="20"/>
              </w:rPr>
            </w:pPr>
            <w:r w:rsidRPr="00CF7FCC">
              <w:rPr>
                <w:iCs/>
                <w:sz w:val="20"/>
                <w:szCs w:val="20"/>
              </w:rPr>
              <w:t>Ποσοστό μείωσης ανθρώπινων πόρων</w:t>
            </w:r>
          </w:p>
        </w:tc>
        <w:tc>
          <w:tcPr>
            <w:tcW w:w="1271" w:type="dxa"/>
          </w:tcPr>
          <w:p w14:paraId="10A8B68D" w14:textId="77777777" w:rsidR="001631BF" w:rsidRPr="00CF7FCC" w:rsidRDefault="001631BF" w:rsidP="005939DD">
            <w:pPr>
              <w:keepNext/>
              <w:jc w:val="right"/>
              <w:rPr>
                <w:sz w:val="20"/>
                <w:szCs w:val="20"/>
              </w:rPr>
            </w:pPr>
            <w:r w:rsidRPr="00CF7FCC">
              <w:rPr>
                <w:sz w:val="20"/>
                <w:szCs w:val="20"/>
              </w:rPr>
              <w:t>&gt;</w:t>
            </w:r>
            <w:r>
              <w:rPr>
                <w:sz w:val="20"/>
                <w:szCs w:val="20"/>
              </w:rPr>
              <w:t>9</w:t>
            </w:r>
            <w:r w:rsidRPr="00CF7FCC">
              <w:rPr>
                <w:sz w:val="20"/>
                <w:szCs w:val="20"/>
              </w:rPr>
              <w:t>0%</w:t>
            </w:r>
          </w:p>
        </w:tc>
      </w:tr>
    </w:tbl>
    <w:p w14:paraId="693A2923" w14:textId="77777777" w:rsidR="00771321" w:rsidRPr="00771321" w:rsidRDefault="00771321" w:rsidP="00771321">
      <w:bookmarkStart w:id="430" w:name="_Toc57762402"/>
    </w:p>
    <w:p w14:paraId="77490BB6" w14:textId="77777777" w:rsidR="001631BF" w:rsidRPr="00EF5DBA" w:rsidRDefault="001631BF" w:rsidP="004A1D19">
      <w:pPr>
        <w:pStyle w:val="2"/>
        <w:numPr>
          <w:ilvl w:val="1"/>
          <w:numId w:val="96"/>
        </w:numPr>
      </w:pPr>
      <w:bookmarkStart w:id="431" w:name="_Toc75073516"/>
      <w:r w:rsidRPr="00EF5DBA">
        <w:t>Κρίσιμοι Παράγοντες του Έργου</w:t>
      </w:r>
      <w:bookmarkEnd w:id="430"/>
      <w:bookmarkEnd w:id="431"/>
    </w:p>
    <w:p w14:paraId="485349D1" w14:textId="77777777" w:rsidR="001631BF" w:rsidRDefault="001631BF" w:rsidP="001631BF">
      <w:r w:rsidRPr="00804F99">
        <w:t>Στο πίνακα που ακολουθεί παρατίθενται συνοπτικά οι κρίσιμοι παράγοντες για την επιτυχή ολοκλήρωση και επίτευξη των αποτελεσμάτων του Έργου καθώς και τα μέτρα που θα αναληφθούν από τον Φορέα Υλοποίησης και τον Φορέα Λειτουργίας για την ελαχιστοποίηση των επικινδυνοτήτων που ελέγχονται άμεσα ή έμμεσα από τους ίδιους και συντελούν στην εύρυθμη υλοποίηση του Έργου.</w:t>
      </w:r>
    </w:p>
    <w:tbl>
      <w:tblPr>
        <w:tblStyle w:val="210"/>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620" w:firstRow="1" w:lastRow="0" w:firstColumn="0" w:lastColumn="0" w:noHBand="1" w:noVBand="1"/>
      </w:tblPr>
      <w:tblGrid>
        <w:gridCol w:w="4531"/>
        <w:gridCol w:w="851"/>
        <w:gridCol w:w="4252"/>
      </w:tblGrid>
      <w:tr w:rsidR="001631BF" w:rsidRPr="0064157C" w14:paraId="4172AEFC" w14:textId="77777777" w:rsidTr="00C76DED">
        <w:trPr>
          <w:cnfStyle w:val="100000000000" w:firstRow="1" w:lastRow="0" w:firstColumn="0" w:lastColumn="0" w:oddVBand="0" w:evenVBand="0" w:oddHBand="0" w:evenHBand="0" w:firstRowFirstColumn="0" w:firstRowLastColumn="0" w:lastRowFirstColumn="0" w:lastRowLastColumn="0"/>
        </w:trPr>
        <w:tc>
          <w:tcPr>
            <w:tcW w:w="4531" w:type="dxa"/>
            <w:shd w:val="clear" w:color="auto" w:fill="E7E6E6" w:themeFill="background2"/>
          </w:tcPr>
          <w:p w14:paraId="3E43A4C7" w14:textId="77777777" w:rsidR="001631BF" w:rsidRPr="0064157C" w:rsidRDefault="001631BF" w:rsidP="005939DD">
            <w:pPr>
              <w:jc w:val="center"/>
              <w:rPr>
                <w:sz w:val="20"/>
                <w:szCs w:val="20"/>
              </w:rPr>
            </w:pPr>
            <w:r w:rsidRPr="0064157C">
              <w:rPr>
                <w:sz w:val="20"/>
                <w:szCs w:val="20"/>
              </w:rPr>
              <w:t>Κρίσιμος Παράγοντας Επιτυχίας</w:t>
            </w:r>
          </w:p>
        </w:tc>
        <w:tc>
          <w:tcPr>
            <w:tcW w:w="851" w:type="dxa"/>
            <w:shd w:val="clear" w:color="auto" w:fill="E7E6E6" w:themeFill="background2"/>
          </w:tcPr>
          <w:p w14:paraId="44153591" w14:textId="77777777" w:rsidR="001631BF" w:rsidRPr="0064157C" w:rsidRDefault="001631BF" w:rsidP="005939DD">
            <w:pPr>
              <w:jc w:val="center"/>
              <w:rPr>
                <w:sz w:val="20"/>
                <w:szCs w:val="20"/>
              </w:rPr>
            </w:pPr>
            <w:r w:rsidRPr="0064157C">
              <w:rPr>
                <w:sz w:val="20"/>
                <w:szCs w:val="20"/>
              </w:rPr>
              <w:t>Τύπος</w:t>
            </w:r>
          </w:p>
        </w:tc>
        <w:tc>
          <w:tcPr>
            <w:tcW w:w="4252" w:type="dxa"/>
            <w:shd w:val="clear" w:color="auto" w:fill="E7E6E6" w:themeFill="background2"/>
          </w:tcPr>
          <w:p w14:paraId="7CB4DC41" w14:textId="77777777" w:rsidR="001631BF" w:rsidRPr="0064157C" w:rsidRDefault="001631BF" w:rsidP="005939DD">
            <w:pPr>
              <w:jc w:val="center"/>
              <w:rPr>
                <w:sz w:val="20"/>
                <w:szCs w:val="20"/>
              </w:rPr>
            </w:pPr>
            <w:r w:rsidRPr="0064157C">
              <w:rPr>
                <w:sz w:val="20"/>
                <w:szCs w:val="20"/>
              </w:rPr>
              <w:t>Σχετικές Ενέργειες Αντιμετώπισης</w:t>
            </w:r>
          </w:p>
        </w:tc>
      </w:tr>
      <w:tr w:rsidR="008B1EC8" w:rsidRPr="0064157C" w14:paraId="29D6B00A" w14:textId="77777777" w:rsidTr="00C76DED">
        <w:tc>
          <w:tcPr>
            <w:tcW w:w="4531" w:type="dxa"/>
          </w:tcPr>
          <w:p w14:paraId="67AFDFAC" w14:textId="77777777" w:rsidR="008B1EC8" w:rsidRPr="008B1EC8" w:rsidRDefault="008B1EC8" w:rsidP="008B1EC8">
            <w:pPr>
              <w:jc w:val="left"/>
              <w:rPr>
                <w:sz w:val="20"/>
                <w:szCs w:val="20"/>
              </w:rPr>
            </w:pPr>
            <w:r w:rsidRPr="008B1EC8">
              <w:rPr>
                <w:sz w:val="20"/>
                <w:szCs w:val="20"/>
              </w:rPr>
              <w:t xml:space="preserve">Η επιτυχής υλοποίηση προτεινόμενης αρχιτεκτονικής βασισμένη σε Περιέκτες (Containers). </w:t>
            </w:r>
          </w:p>
          <w:p w14:paraId="6124B96D" w14:textId="77777777" w:rsidR="008B1EC8" w:rsidRPr="008B1EC8" w:rsidRDefault="008B1EC8" w:rsidP="008B1EC8">
            <w:pPr>
              <w:jc w:val="left"/>
              <w:rPr>
                <w:sz w:val="20"/>
                <w:szCs w:val="20"/>
              </w:rPr>
            </w:pPr>
            <w:r w:rsidRPr="008B1EC8">
              <w:rPr>
                <w:sz w:val="20"/>
                <w:szCs w:val="20"/>
              </w:rPr>
              <w:t>Απαιτείται αποδεδειγμένη τεχνογνωσία του Αναδόχου στο αντικείμενο της Διαχείρισης Εικονοποίησης βασισμένης σε Περιέκτες (Containers).</w:t>
            </w:r>
          </w:p>
        </w:tc>
        <w:tc>
          <w:tcPr>
            <w:tcW w:w="851" w:type="dxa"/>
          </w:tcPr>
          <w:p w14:paraId="58EA72AC" w14:textId="77777777" w:rsidR="008B1EC8" w:rsidRPr="008B1EC8" w:rsidRDefault="008B1EC8" w:rsidP="008B1EC8">
            <w:pPr>
              <w:jc w:val="center"/>
              <w:rPr>
                <w:sz w:val="20"/>
                <w:szCs w:val="20"/>
              </w:rPr>
            </w:pPr>
            <w:r w:rsidRPr="008B1EC8">
              <w:rPr>
                <w:sz w:val="20"/>
                <w:szCs w:val="20"/>
              </w:rPr>
              <w:t>Τ</w:t>
            </w:r>
          </w:p>
        </w:tc>
        <w:tc>
          <w:tcPr>
            <w:tcW w:w="4252" w:type="dxa"/>
          </w:tcPr>
          <w:p w14:paraId="353E15CA" w14:textId="77777777" w:rsidR="008B1EC8" w:rsidRPr="00113F96" w:rsidRDefault="008B1EC8" w:rsidP="008B1EC8">
            <w:pPr>
              <w:jc w:val="left"/>
              <w:rPr>
                <w:sz w:val="20"/>
                <w:szCs w:val="20"/>
              </w:rPr>
            </w:pPr>
            <w:r w:rsidRPr="008B1EC8">
              <w:rPr>
                <w:sz w:val="20"/>
                <w:szCs w:val="20"/>
              </w:rPr>
              <w:t>Προσδιορισμός των κατάλληλων προσόντων και εμπειρίας του Αναδόχου στους όρους του διαγωνισμού, ιδιαίτερα σε επίπεδο ελάχιστων προϋποθέσεων συμμετοχής.</w:t>
            </w:r>
          </w:p>
        </w:tc>
      </w:tr>
      <w:tr w:rsidR="001631BF" w:rsidRPr="0064157C" w14:paraId="57CB51FB" w14:textId="77777777" w:rsidTr="00C76DED">
        <w:tc>
          <w:tcPr>
            <w:tcW w:w="4531" w:type="dxa"/>
          </w:tcPr>
          <w:p w14:paraId="2C2C3851" w14:textId="77777777" w:rsidR="001631BF" w:rsidRPr="00C76DED" w:rsidRDefault="001631BF" w:rsidP="005939DD">
            <w:pPr>
              <w:jc w:val="left"/>
              <w:rPr>
                <w:sz w:val="20"/>
                <w:szCs w:val="20"/>
              </w:rPr>
            </w:pPr>
            <w:r w:rsidRPr="00C76DED">
              <w:rPr>
                <w:sz w:val="20"/>
                <w:szCs w:val="20"/>
              </w:rPr>
              <w:t>Διασφάλιση της ακεραιότητας και του αμετάβλητου των δεδομένων μέσω ενός κατανεμημένου περιβάλλοντος και τη χρήση της τεχνολογίας Blockchain.</w:t>
            </w:r>
          </w:p>
          <w:p w14:paraId="3779363F" w14:textId="77777777" w:rsidR="001631BF" w:rsidRPr="00C76DED" w:rsidRDefault="001631BF" w:rsidP="005939DD">
            <w:pPr>
              <w:jc w:val="left"/>
              <w:rPr>
                <w:sz w:val="20"/>
                <w:szCs w:val="20"/>
              </w:rPr>
            </w:pPr>
            <w:r w:rsidRPr="00C76DED">
              <w:rPr>
                <w:sz w:val="20"/>
                <w:szCs w:val="20"/>
              </w:rPr>
              <w:t>Απαιτείται αποδεδειγμένη τεχνογνωσία του Αναδόχου στο αντικείμενο της χρήσης Blockchain τεχνολογίας.</w:t>
            </w:r>
          </w:p>
        </w:tc>
        <w:tc>
          <w:tcPr>
            <w:tcW w:w="851" w:type="dxa"/>
          </w:tcPr>
          <w:p w14:paraId="4022D8EB" w14:textId="77777777" w:rsidR="001631BF" w:rsidRPr="00C76DED" w:rsidRDefault="001631BF" w:rsidP="005939DD">
            <w:pPr>
              <w:jc w:val="center"/>
              <w:rPr>
                <w:sz w:val="20"/>
                <w:szCs w:val="20"/>
              </w:rPr>
            </w:pPr>
            <w:r w:rsidRPr="00C76DED">
              <w:rPr>
                <w:sz w:val="20"/>
                <w:szCs w:val="20"/>
              </w:rPr>
              <w:t>Τ</w:t>
            </w:r>
          </w:p>
        </w:tc>
        <w:tc>
          <w:tcPr>
            <w:tcW w:w="4252" w:type="dxa"/>
          </w:tcPr>
          <w:p w14:paraId="13E87488" w14:textId="77777777" w:rsidR="001631BF" w:rsidRPr="00113F96" w:rsidRDefault="001631BF" w:rsidP="005939DD">
            <w:pPr>
              <w:jc w:val="left"/>
              <w:rPr>
                <w:sz w:val="20"/>
                <w:szCs w:val="20"/>
              </w:rPr>
            </w:pPr>
            <w:r w:rsidRPr="00113F96">
              <w:rPr>
                <w:sz w:val="20"/>
                <w:szCs w:val="20"/>
              </w:rPr>
              <w:t>Προσδιορισμός των κατάλληλων προσόντων και εμπειρίας του Αναδόχου στους όρους του διαγωνισμού, ιδιαίτερα σε επίπεδο ελάχιστων προϋποθέσεων συμμετοχής.</w:t>
            </w:r>
          </w:p>
        </w:tc>
      </w:tr>
      <w:tr w:rsidR="001631BF" w:rsidRPr="0064157C" w14:paraId="2BB603C3" w14:textId="77777777" w:rsidTr="00C76DED">
        <w:tc>
          <w:tcPr>
            <w:tcW w:w="4531" w:type="dxa"/>
          </w:tcPr>
          <w:p w14:paraId="2E14FC73" w14:textId="77777777" w:rsidR="001631BF" w:rsidRPr="006A68F6" w:rsidRDefault="001631BF" w:rsidP="005939DD">
            <w:pPr>
              <w:jc w:val="left"/>
              <w:rPr>
                <w:sz w:val="20"/>
                <w:szCs w:val="20"/>
              </w:rPr>
            </w:pPr>
            <w:r w:rsidRPr="006A68F6">
              <w:rPr>
                <w:sz w:val="20"/>
                <w:szCs w:val="20"/>
              </w:rPr>
              <w:t>Για την παροχή αυξημένης ασφάλειας και την αντιμετώπιση επιθέσεων, κρίνεται απαραίτητη η εγκατάσταση και η παραμετροποίηση ενός τείχους προστασίας.</w:t>
            </w:r>
          </w:p>
          <w:p w14:paraId="7625A1B0" w14:textId="77777777" w:rsidR="001631BF" w:rsidRPr="006A68F6" w:rsidRDefault="001631BF" w:rsidP="005939DD">
            <w:pPr>
              <w:jc w:val="left"/>
              <w:rPr>
                <w:sz w:val="20"/>
                <w:szCs w:val="20"/>
              </w:rPr>
            </w:pPr>
            <w:r w:rsidRPr="006A68F6">
              <w:rPr>
                <w:sz w:val="20"/>
                <w:szCs w:val="20"/>
              </w:rPr>
              <w:t>Απαιτείται αποδεδειγμένη τεχνογνωσία του Αναδόχου στην εγκατάσταση και παραμετροποίηση API Firewall και API Security Gateway</w:t>
            </w:r>
          </w:p>
        </w:tc>
        <w:tc>
          <w:tcPr>
            <w:tcW w:w="851" w:type="dxa"/>
          </w:tcPr>
          <w:p w14:paraId="1CB8DBF2" w14:textId="77777777" w:rsidR="001631BF" w:rsidRPr="006A68F6" w:rsidRDefault="001631BF" w:rsidP="005939DD">
            <w:pPr>
              <w:jc w:val="center"/>
              <w:rPr>
                <w:sz w:val="20"/>
                <w:szCs w:val="20"/>
              </w:rPr>
            </w:pPr>
            <w:r w:rsidRPr="006A68F6">
              <w:rPr>
                <w:sz w:val="20"/>
                <w:szCs w:val="20"/>
              </w:rPr>
              <w:t>Τ</w:t>
            </w:r>
          </w:p>
        </w:tc>
        <w:tc>
          <w:tcPr>
            <w:tcW w:w="4252" w:type="dxa"/>
          </w:tcPr>
          <w:p w14:paraId="7ADA81E4" w14:textId="77777777" w:rsidR="001631BF" w:rsidRPr="00113F96" w:rsidRDefault="001631BF" w:rsidP="005939DD">
            <w:pPr>
              <w:jc w:val="left"/>
              <w:rPr>
                <w:sz w:val="20"/>
                <w:szCs w:val="20"/>
              </w:rPr>
            </w:pPr>
            <w:r w:rsidRPr="00113F96">
              <w:rPr>
                <w:sz w:val="20"/>
                <w:szCs w:val="20"/>
              </w:rPr>
              <w:t>Προσδιορισμός των κατάλληλων προσόντων και εμπειρίας του Αναδόχου στους όρους του διαγωνισμού, ιδιαίτερα σε επίπεδο ελάχιστων προϋποθέσεων συμμετοχής.</w:t>
            </w:r>
          </w:p>
        </w:tc>
      </w:tr>
      <w:tr w:rsidR="001631BF" w:rsidRPr="0064157C" w14:paraId="706D49A1" w14:textId="77777777" w:rsidTr="00C76DED">
        <w:tc>
          <w:tcPr>
            <w:tcW w:w="4531" w:type="dxa"/>
          </w:tcPr>
          <w:p w14:paraId="00BB141B" w14:textId="77777777" w:rsidR="001631BF" w:rsidRPr="002309C4" w:rsidRDefault="001631BF" w:rsidP="005939DD">
            <w:pPr>
              <w:jc w:val="left"/>
              <w:rPr>
                <w:sz w:val="20"/>
                <w:szCs w:val="20"/>
              </w:rPr>
            </w:pPr>
            <w:r w:rsidRPr="009979FD">
              <w:rPr>
                <w:sz w:val="20"/>
                <w:szCs w:val="20"/>
              </w:rPr>
              <w:t>Πλήρης κατανόηση των</w:t>
            </w:r>
            <w:r>
              <w:rPr>
                <w:sz w:val="20"/>
                <w:szCs w:val="20"/>
              </w:rPr>
              <w:t xml:space="preserve"> </w:t>
            </w:r>
            <w:r w:rsidRPr="009979FD">
              <w:rPr>
                <w:sz w:val="20"/>
                <w:szCs w:val="20"/>
              </w:rPr>
              <w:t>απαιτήσεων του έργου από</w:t>
            </w:r>
            <w:r>
              <w:rPr>
                <w:sz w:val="20"/>
                <w:szCs w:val="20"/>
              </w:rPr>
              <w:t xml:space="preserve"> </w:t>
            </w:r>
            <w:r w:rsidRPr="002309C4">
              <w:rPr>
                <w:sz w:val="20"/>
                <w:szCs w:val="20"/>
              </w:rPr>
              <w:t>τον Ανάδοχο</w:t>
            </w:r>
          </w:p>
        </w:tc>
        <w:tc>
          <w:tcPr>
            <w:tcW w:w="851" w:type="dxa"/>
          </w:tcPr>
          <w:p w14:paraId="23FEEF21" w14:textId="77777777" w:rsidR="001631BF" w:rsidRPr="002309C4" w:rsidRDefault="001631BF" w:rsidP="005939DD">
            <w:pPr>
              <w:jc w:val="center"/>
              <w:rPr>
                <w:sz w:val="20"/>
                <w:szCs w:val="20"/>
              </w:rPr>
            </w:pPr>
            <w:r>
              <w:rPr>
                <w:sz w:val="20"/>
                <w:szCs w:val="20"/>
              </w:rPr>
              <w:t>Ο</w:t>
            </w:r>
          </w:p>
        </w:tc>
        <w:tc>
          <w:tcPr>
            <w:tcW w:w="4252" w:type="dxa"/>
          </w:tcPr>
          <w:p w14:paraId="06289BFC" w14:textId="77777777" w:rsidR="001631BF" w:rsidRPr="002309C4" w:rsidRDefault="001631BF" w:rsidP="005939DD">
            <w:pPr>
              <w:jc w:val="left"/>
              <w:rPr>
                <w:sz w:val="20"/>
                <w:szCs w:val="20"/>
              </w:rPr>
            </w:pPr>
            <w:r w:rsidRPr="002309C4">
              <w:rPr>
                <w:sz w:val="20"/>
                <w:szCs w:val="20"/>
              </w:rPr>
              <w:t>Λεπτομερής περιγραφή του</w:t>
            </w:r>
            <w:r>
              <w:rPr>
                <w:sz w:val="20"/>
                <w:szCs w:val="20"/>
              </w:rPr>
              <w:t xml:space="preserve"> </w:t>
            </w:r>
            <w:r w:rsidRPr="002309C4">
              <w:rPr>
                <w:sz w:val="20"/>
                <w:szCs w:val="20"/>
              </w:rPr>
              <w:t>αντικειμένου έργου στη διακήρυξη του</w:t>
            </w:r>
            <w:r>
              <w:rPr>
                <w:sz w:val="20"/>
                <w:szCs w:val="20"/>
              </w:rPr>
              <w:t xml:space="preserve"> </w:t>
            </w:r>
            <w:r w:rsidRPr="002309C4">
              <w:rPr>
                <w:sz w:val="20"/>
                <w:szCs w:val="20"/>
              </w:rPr>
              <w:t>διαγωνισμού.</w:t>
            </w:r>
          </w:p>
          <w:p w14:paraId="5EF4CD1A" w14:textId="77777777" w:rsidR="001631BF" w:rsidRPr="002309C4" w:rsidRDefault="001631BF" w:rsidP="005939DD">
            <w:pPr>
              <w:jc w:val="left"/>
              <w:rPr>
                <w:sz w:val="20"/>
                <w:szCs w:val="20"/>
                <w:highlight w:val="yellow"/>
              </w:rPr>
            </w:pPr>
            <w:r w:rsidRPr="002309C4">
              <w:rPr>
                <w:sz w:val="20"/>
                <w:szCs w:val="20"/>
              </w:rPr>
              <w:t>Στενή συνεργασία με την Αναθέτουσα</w:t>
            </w:r>
            <w:r>
              <w:rPr>
                <w:sz w:val="20"/>
                <w:szCs w:val="20"/>
              </w:rPr>
              <w:t xml:space="preserve"> </w:t>
            </w:r>
            <w:r w:rsidRPr="002309C4">
              <w:rPr>
                <w:sz w:val="20"/>
                <w:szCs w:val="20"/>
              </w:rPr>
              <w:t>Αρχή με στόχο τον καλύτερο σχεδιασμό</w:t>
            </w:r>
            <w:r>
              <w:rPr>
                <w:sz w:val="20"/>
                <w:szCs w:val="20"/>
              </w:rPr>
              <w:t xml:space="preserve"> </w:t>
            </w:r>
            <w:r w:rsidRPr="002309C4">
              <w:rPr>
                <w:sz w:val="20"/>
                <w:szCs w:val="20"/>
              </w:rPr>
              <w:t xml:space="preserve">και υλοποίηση των </w:t>
            </w:r>
            <w:r>
              <w:rPr>
                <w:sz w:val="20"/>
                <w:szCs w:val="20"/>
              </w:rPr>
              <w:t>εργασιών</w:t>
            </w:r>
            <w:r w:rsidRPr="002309C4">
              <w:rPr>
                <w:sz w:val="20"/>
                <w:szCs w:val="20"/>
              </w:rPr>
              <w:t xml:space="preserve"> που θα</w:t>
            </w:r>
            <w:r>
              <w:rPr>
                <w:sz w:val="20"/>
                <w:szCs w:val="20"/>
              </w:rPr>
              <w:t xml:space="preserve"> υλοποιηθούν </w:t>
            </w:r>
            <w:r w:rsidRPr="002309C4">
              <w:rPr>
                <w:sz w:val="20"/>
                <w:szCs w:val="20"/>
              </w:rPr>
              <w:t>στο πλαίσιο του έργου.</w:t>
            </w:r>
          </w:p>
        </w:tc>
      </w:tr>
      <w:tr w:rsidR="001631BF" w:rsidRPr="0064157C" w14:paraId="20DD8B52" w14:textId="77777777" w:rsidTr="00C76DED">
        <w:tc>
          <w:tcPr>
            <w:tcW w:w="4531" w:type="dxa"/>
          </w:tcPr>
          <w:p w14:paraId="2BAE8C4B" w14:textId="77777777" w:rsidR="001631BF" w:rsidRPr="004433BB" w:rsidRDefault="001631BF" w:rsidP="005939DD">
            <w:pPr>
              <w:jc w:val="left"/>
              <w:rPr>
                <w:sz w:val="20"/>
                <w:szCs w:val="20"/>
              </w:rPr>
            </w:pPr>
            <w:r>
              <w:rPr>
                <w:sz w:val="20"/>
                <w:szCs w:val="20"/>
              </w:rPr>
              <w:lastRenderedPageBreak/>
              <w:t>Διασφάλιση διαθεσιμότητας πόρων για την εγκατάσταση του govHUB</w:t>
            </w:r>
          </w:p>
        </w:tc>
        <w:tc>
          <w:tcPr>
            <w:tcW w:w="851" w:type="dxa"/>
          </w:tcPr>
          <w:p w14:paraId="6248D4D0" w14:textId="77777777" w:rsidR="001631BF" w:rsidRPr="004433BB" w:rsidRDefault="001631BF" w:rsidP="005939DD">
            <w:pPr>
              <w:jc w:val="center"/>
              <w:rPr>
                <w:sz w:val="20"/>
                <w:szCs w:val="20"/>
              </w:rPr>
            </w:pPr>
            <w:r>
              <w:rPr>
                <w:sz w:val="20"/>
                <w:szCs w:val="20"/>
              </w:rPr>
              <w:t>T/Δ</w:t>
            </w:r>
          </w:p>
        </w:tc>
        <w:tc>
          <w:tcPr>
            <w:tcW w:w="4252" w:type="dxa"/>
          </w:tcPr>
          <w:p w14:paraId="1F1918EA" w14:textId="77777777" w:rsidR="001631BF" w:rsidRPr="000D1279" w:rsidRDefault="001631BF" w:rsidP="005939DD">
            <w:pPr>
              <w:jc w:val="left"/>
              <w:rPr>
                <w:sz w:val="20"/>
                <w:szCs w:val="20"/>
              </w:rPr>
            </w:pPr>
            <w:r w:rsidRPr="004433BB">
              <w:rPr>
                <w:sz w:val="20"/>
                <w:szCs w:val="20"/>
              </w:rPr>
              <w:t xml:space="preserve">Η Αναθέτουσα Αρχή θα προβεί </w:t>
            </w:r>
            <w:r>
              <w:rPr>
                <w:sz w:val="20"/>
                <w:szCs w:val="20"/>
              </w:rPr>
              <w:t xml:space="preserve">στις </w:t>
            </w:r>
            <w:r w:rsidRPr="004433BB">
              <w:rPr>
                <w:sz w:val="20"/>
                <w:szCs w:val="20"/>
              </w:rPr>
              <w:t>απαραίτητες ενέργειες για να</w:t>
            </w:r>
            <w:r>
              <w:rPr>
                <w:sz w:val="20"/>
                <w:szCs w:val="20"/>
              </w:rPr>
              <w:t xml:space="preserve"> </w:t>
            </w:r>
            <w:r w:rsidRPr="004433BB">
              <w:rPr>
                <w:sz w:val="20"/>
                <w:szCs w:val="20"/>
              </w:rPr>
              <w:t>εξασφαλιστεί η έγκαιρη</w:t>
            </w:r>
            <w:r>
              <w:rPr>
                <w:sz w:val="20"/>
                <w:szCs w:val="20"/>
              </w:rPr>
              <w:t xml:space="preserve"> </w:t>
            </w:r>
            <w:r w:rsidRPr="004433BB">
              <w:rPr>
                <w:sz w:val="20"/>
                <w:szCs w:val="20"/>
              </w:rPr>
              <w:t>διαθεσιμότητα</w:t>
            </w:r>
            <w:r>
              <w:rPr>
                <w:sz w:val="20"/>
                <w:szCs w:val="20"/>
              </w:rPr>
              <w:t xml:space="preserve"> των απαιτούμενων πόρων του προτεινόμενου συστήματος στο GCloud</w:t>
            </w:r>
            <w:r w:rsidRPr="000D1279">
              <w:rPr>
                <w:sz w:val="20"/>
                <w:szCs w:val="20"/>
              </w:rPr>
              <w:t xml:space="preserve"> </w:t>
            </w:r>
            <w:r>
              <w:rPr>
                <w:sz w:val="20"/>
                <w:szCs w:val="20"/>
              </w:rPr>
              <w:t>της ΓΓΠΣΔΔ</w:t>
            </w:r>
          </w:p>
        </w:tc>
      </w:tr>
      <w:tr w:rsidR="001631BF" w:rsidRPr="0064157C" w14:paraId="77796D50" w14:textId="77777777" w:rsidTr="00C76DED">
        <w:tc>
          <w:tcPr>
            <w:tcW w:w="4531" w:type="dxa"/>
          </w:tcPr>
          <w:p w14:paraId="6E36991C" w14:textId="77777777" w:rsidR="001631BF" w:rsidRPr="006A68F6" w:rsidRDefault="001631BF" w:rsidP="005939DD">
            <w:pPr>
              <w:jc w:val="left"/>
              <w:rPr>
                <w:sz w:val="20"/>
                <w:szCs w:val="20"/>
              </w:rPr>
            </w:pPr>
            <w:r w:rsidRPr="006A68F6">
              <w:rPr>
                <w:sz w:val="20"/>
                <w:szCs w:val="20"/>
              </w:rPr>
              <w:t>Επιτυχής μετάπτωση των υπαρχόντων υπηρεσιών που παρέχει το govHUB.</w:t>
            </w:r>
          </w:p>
          <w:p w14:paraId="3F9CBC96" w14:textId="77777777" w:rsidR="001631BF" w:rsidRPr="006A68F6" w:rsidRDefault="001631BF" w:rsidP="005939DD">
            <w:pPr>
              <w:jc w:val="left"/>
              <w:rPr>
                <w:sz w:val="20"/>
                <w:szCs w:val="20"/>
              </w:rPr>
            </w:pPr>
            <w:r w:rsidRPr="006A68F6">
              <w:rPr>
                <w:sz w:val="20"/>
                <w:szCs w:val="20"/>
              </w:rPr>
              <w:t>Απαιτείται αποδεδειγμένη τεχνογνωσία του Αναδόχου στο αντικείμενο των Microservices.</w:t>
            </w:r>
          </w:p>
        </w:tc>
        <w:tc>
          <w:tcPr>
            <w:tcW w:w="851" w:type="dxa"/>
          </w:tcPr>
          <w:p w14:paraId="7AFB923E" w14:textId="77777777" w:rsidR="001631BF" w:rsidRPr="006A68F6" w:rsidRDefault="001631BF" w:rsidP="005939DD">
            <w:pPr>
              <w:jc w:val="center"/>
              <w:rPr>
                <w:sz w:val="20"/>
                <w:szCs w:val="20"/>
              </w:rPr>
            </w:pPr>
            <w:r w:rsidRPr="006A68F6">
              <w:rPr>
                <w:sz w:val="20"/>
                <w:szCs w:val="20"/>
              </w:rPr>
              <w:t>Τ</w:t>
            </w:r>
          </w:p>
        </w:tc>
        <w:tc>
          <w:tcPr>
            <w:tcW w:w="4252" w:type="dxa"/>
          </w:tcPr>
          <w:p w14:paraId="202646DE" w14:textId="77777777" w:rsidR="001631BF" w:rsidRPr="006A68F6" w:rsidRDefault="001631BF" w:rsidP="005939DD">
            <w:pPr>
              <w:jc w:val="left"/>
              <w:rPr>
                <w:sz w:val="20"/>
                <w:szCs w:val="20"/>
              </w:rPr>
            </w:pPr>
            <w:r w:rsidRPr="006A68F6">
              <w:rPr>
                <w:sz w:val="20"/>
                <w:szCs w:val="20"/>
              </w:rPr>
              <w:t>Προσδιορισμός των κατάλληλων προσόντων και εμπειρίας του Αναδόχου στους όρους του διαγωνισμού, ιδιαίτερα σε επίπεδο ελάχιστων προϋποθέσεων συμμετοχής.</w:t>
            </w:r>
          </w:p>
        </w:tc>
      </w:tr>
    </w:tbl>
    <w:p w14:paraId="08639EE3" w14:textId="77777777" w:rsidR="00771321" w:rsidRDefault="00771321" w:rsidP="001631BF"/>
    <w:p w14:paraId="70D311A6" w14:textId="77777777" w:rsidR="001631BF" w:rsidRPr="00804F99" w:rsidRDefault="001631BF" w:rsidP="001631BF">
      <w:r>
        <w:t>Επισημαίνεται ότι οι παραπάνω κρίσιμοι παράγοντες επιτυχίας του έργου είναι</w:t>
      </w:r>
      <w:r w:rsidRPr="0002735F">
        <w:t xml:space="preserve"> </w:t>
      </w:r>
      <w:r>
        <w:t>ενδεικτικοί. Οι υποψήφιοι ανάδοχοι οφείλουν στην προσφορά τους να αναπτύξουν τη δική</w:t>
      </w:r>
      <w:r w:rsidRPr="0002735F">
        <w:t xml:space="preserve"> </w:t>
      </w:r>
      <w:r>
        <w:t>τους προσέγγιση σχετικά με τους παράγοντες επιτυχίας και κινδύνους του έργου.</w:t>
      </w:r>
    </w:p>
    <w:p w14:paraId="6C590D6E" w14:textId="77777777" w:rsidR="001631BF" w:rsidRDefault="001631BF" w:rsidP="004A1D19">
      <w:pPr>
        <w:pStyle w:val="1"/>
        <w:numPr>
          <w:ilvl w:val="0"/>
          <w:numId w:val="96"/>
        </w:numPr>
      </w:pPr>
      <w:bookmarkStart w:id="432" w:name="_Toc57762403"/>
      <w:bookmarkStart w:id="433" w:name="_Toc75073517"/>
      <w:r>
        <w:t>ΑΝΤΙΚΕΙΜΕΝΟ ΤΗΣ ΣΥΜΒΑΣΗΣ</w:t>
      </w:r>
      <w:bookmarkEnd w:id="432"/>
      <w:bookmarkEnd w:id="433"/>
      <w:r>
        <w:t xml:space="preserve"> </w:t>
      </w:r>
    </w:p>
    <w:p w14:paraId="2F65262E" w14:textId="77777777" w:rsidR="001631BF" w:rsidRDefault="001631BF" w:rsidP="001631BF">
      <w:r>
        <w:t xml:space="preserve">Αντικείμενο του έργου «Επέκταση και Αναβάθμιση του κόμβου διαλειτουργικότητας </w:t>
      </w:r>
      <w:r>
        <w:rPr>
          <w:lang w:val="en-US"/>
        </w:rPr>
        <w:t>govHUB</w:t>
      </w:r>
      <w:r>
        <w:t xml:space="preserve">» αποτελεί </w:t>
      </w:r>
      <w:r w:rsidRPr="00C20FEC">
        <w:t>η υλοποίηση και θέση σε παραγωγική λειτουργία των απαραίτητων αναβαθμίσεων</w:t>
      </w:r>
      <w:r>
        <w:t xml:space="preserve"> </w:t>
      </w:r>
      <w:r w:rsidRPr="00C20FEC">
        <w:t>με στόχο</w:t>
      </w:r>
      <w:r>
        <w:t>:</w:t>
      </w:r>
    </w:p>
    <w:p w14:paraId="567677DE" w14:textId="77777777" w:rsidR="001631BF" w:rsidRDefault="001631BF" w:rsidP="004A1D19">
      <w:pPr>
        <w:pStyle w:val="a3"/>
        <w:numPr>
          <w:ilvl w:val="0"/>
          <w:numId w:val="26"/>
        </w:numPr>
        <w:spacing w:before="120" w:after="120" w:line="259" w:lineRule="auto"/>
      </w:pPr>
      <w:r>
        <w:t>Σχεδιασμό και υλοποίηση αρχιτεκτονική</w:t>
      </w:r>
      <w:r w:rsidR="008B5261">
        <w:t>ς</w:t>
      </w:r>
      <w:r>
        <w:t xml:space="preserve"> </w:t>
      </w:r>
      <w:r w:rsidRPr="00DE6912">
        <w:t>βασισμένη σε Περιέκτες (Containers</w:t>
      </w:r>
      <w:r>
        <w:t>)</w:t>
      </w:r>
    </w:p>
    <w:p w14:paraId="19E17297" w14:textId="77777777" w:rsidR="001631BF" w:rsidRDefault="001631BF" w:rsidP="004A1D19">
      <w:pPr>
        <w:pStyle w:val="a3"/>
        <w:numPr>
          <w:ilvl w:val="0"/>
          <w:numId w:val="26"/>
        </w:numPr>
        <w:spacing w:before="120" w:after="120" w:line="259" w:lineRule="auto"/>
      </w:pPr>
      <w:r>
        <w:t xml:space="preserve">Σχεδιασμό και ανάπτυξη υποσυστήματος </w:t>
      </w:r>
      <w:r w:rsidRPr="00764548">
        <w:t>διαχείριση</w:t>
      </w:r>
      <w:r>
        <w:t>ς</w:t>
      </w:r>
      <w:r w:rsidRPr="00764548">
        <w:t xml:space="preserve"> / δρομολόγηση μηνυμάτων, σύγχρον</w:t>
      </w:r>
      <w:r>
        <w:t>ων</w:t>
      </w:r>
      <w:r w:rsidRPr="00764548">
        <w:t xml:space="preserve"> ή ασύγχρον</w:t>
      </w:r>
      <w:r>
        <w:t>ων</w:t>
      </w:r>
      <w:r w:rsidRPr="00764548">
        <w:t>, με εγγυήσεις αποστολής ή όχι και με τη χρήση ουρών</w:t>
      </w:r>
    </w:p>
    <w:p w14:paraId="78F5D6C1" w14:textId="77777777" w:rsidR="001631BF" w:rsidRDefault="001631BF" w:rsidP="004A1D19">
      <w:pPr>
        <w:pStyle w:val="a3"/>
        <w:numPr>
          <w:ilvl w:val="0"/>
          <w:numId w:val="26"/>
        </w:numPr>
        <w:spacing w:before="120" w:after="120" w:line="259" w:lineRule="auto"/>
      </w:pPr>
      <w:r>
        <w:t xml:space="preserve">Σχεδιασμό και ανάπτυξη υποσυστήματος εγγύησης και </w:t>
      </w:r>
      <w:r w:rsidRPr="000B57B6">
        <w:t xml:space="preserve">διασφάλιση του αμετάβλητου των δεδομένων </w:t>
      </w:r>
      <w:r>
        <w:t xml:space="preserve">μέσω της τεχνολογίας </w:t>
      </w:r>
      <w:r>
        <w:rPr>
          <w:lang w:val="en-US"/>
        </w:rPr>
        <w:t>Blockchain</w:t>
      </w:r>
    </w:p>
    <w:p w14:paraId="0A3CAA65" w14:textId="77777777" w:rsidR="001631BF" w:rsidRDefault="001631BF" w:rsidP="004A1D19">
      <w:pPr>
        <w:pStyle w:val="a3"/>
        <w:numPr>
          <w:ilvl w:val="0"/>
          <w:numId w:val="26"/>
        </w:numPr>
        <w:spacing w:before="120" w:after="120" w:line="259" w:lineRule="auto"/>
      </w:pPr>
      <w:r>
        <w:t xml:space="preserve">Σχεδιασμό, εγκατάσταση και παραμετροποίηση </w:t>
      </w:r>
      <w:r w:rsidRPr="001C5D47">
        <w:t>API Firewall και API Security Gateway</w:t>
      </w:r>
    </w:p>
    <w:p w14:paraId="546196F8" w14:textId="77777777" w:rsidR="001631BF" w:rsidRPr="00672AA3" w:rsidRDefault="001631BF" w:rsidP="004A1D19">
      <w:pPr>
        <w:pStyle w:val="a3"/>
        <w:numPr>
          <w:ilvl w:val="0"/>
          <w:numId w:val="26"/>
        </w:numPr>
        <w:spacing w:before="120" w:after="120" w:line="259" w:lineRule="auto"/>
      </w:pPr>
      <w:r>
        <w:t xml:space="preserve">Επανασχεδιασμό και ανάπτυξη της Διαδικτυακής Πύλης </w:t>
      </w:r>
      <w:r>
        <w:rPr>
          <w:lang w:val="en-US"/>
        </w:rPr>
        <w:t>govhub</w:t>
      </w:r>
      <w:r>
        <w:t>.</w:t>
      </w:r>
      <w:r>
        <w:rPr>
          <w:lang w:val="en-US"/>
        </w:rPr>
        <w:t>gr</w:t>
      </w:r>
    </w:p>
    <w:p w14:paraId="3EE97D5D" w14:textId="77777777" w:rsidR="001631BF" w:rsidRDefault="001631BF" w:rsidP="004A1D19">
      <w:pPr>
        <w:pStyle w:val="a3"/>
        <w:numPr>
          <w:ilvl w:val="0"/>
          <w:numId w:val="26"/>
        </w:numPr>
        <w:spacing w:before="120" w:after="120" w:line="259" w:lineRule="auto"/>
      </w:pPr>
      <w:r>
        <w:t xml:space="preserve">Σχεδιασμό και ανάπτυξη </w:t>
      </w:r>
      <w:r w:rsidRPr="00C0557C">
        <w:t>Υποσύστημα Αυτεπάγγελτης Αναζήτησης Εγγράφων</w:t>
      </w:r>
    </w:p>
    <w:p w14:paraId="1E7B2763" w14:textId="77777777" w:rsidR="001631BF" w:rsidRDefault="001631BF" w:rsidP="004A1D19">
      <w:pPr>
        <w:pStyle w:val="a3"/>
        <w:numPr>
          <w:ilvl w:val="0"/>
          <w:numId w:val="26"/>
        </w:numPr>
        <w:spacing w:before="120" w:after="120" w:line="259" w:lineRule="auto"/>
      </w:pPr>
      <w:r>
        <w:t xml:space="preserve">Σχεδιασμό και ανάπτυξη </w:t>
      </w:r>
      <w:r w:rsidRPr="00240613">
        <w:t>Υποσύστημα Χορήγησης Επιδομάτων σε πληγέντες από Φυσικές Καταστροφές</w:t>
      </w:r>
    </w:p>
    <w:p w14:paraId="75A2C931" w14:textId="77777777" w:rsidR="001631BF" w:rsidRPr="00466BAE" w:rsidRDefault="001631BF" w:rsidP="004A1D19">
      <w:pPr>
        <w:pStyle w:val="a3"/>
        <w:numPr>
          <w:ilvl w:val="0"/>
          <w:numId w:val="26"/>
        </w:numPr>
        <w:spacing w:before="120" w:after="120" w:line="259" w:lineRule="auto"/>
      </w:pPr>
      <w:r>
        <w:t>Σχεδιασμό και ανάπτυξη υποσυστήματος</w:t>
      </w:r>
      <w:r w:rsidRPr="002F5DEE">
        <w:t xml:space="preserve"> </w:t>
      </w:r>
      <w:r>
        <w:t xml:space="preserve">διαχείρισης </w:t>
      </w:r>
      <w:r w:rsidRPr="00CE2274">
        <w:t xml:space="preserve">ενεργοποίησης Φορέων </w:t>
      </w:r>
      <w:r>
        <w:t xml:space="preserve">στον κόμβο του </w:t>
      </w:r>
      <w:r>
        <w:rPr>
          <w:lang w:val="en-US"/>
        </w:rPr>
        <w:t>govHUB</w:t>
      </w:r>
    </w:p>
    <w:p w14:paraId="010D60E7" w14:textId="77777777" w:rsidR="001631BF" w:rsidRDefault="001631BF" w:rsidP="004A1D19">
      <w:pPr>
        <w:pStyle w:val="a3"/>
        <w:numPr>
          <w:ilvl w:val="0"/>
          <w:numId w:val="26"/>
        </w:numPr>
        <w:spacing w:before="120" w:after="120" w:line="259" w:lineRule="auto"/>
      </w:pPr>
      <w:r>
        <w:t>Σχεδιασμό και ανάπτυξη υποσυστήματος ειδοποίησης χρηστών</w:t>
      </w:r>
    </w:p>
    <w:p w14:paraId="794B3A62" w14:textId="77777777" w:rsidR="001631BF" w:rsidRDefault="001631BF" w:rsidP="004A1D19">
      <w:pPr>
        <w:pStyle w:val="a3"/>
        <w:numPr>
          <w:ilvl w:val="0"/>
          <w:numId w:val="26"/>
        </w:numPr>
        <w:spacing w:before="120" w:after="120" w:line="259" w:lineRule="auto"/>
      </w:pPr>
      <w:r>
        <w:t>Μετάπτωση όλων των υπαρχόντων υπηρεσιών στη νέα προτεινόμενη αρχιτεκτονική</w:t>
      </w:r>
    </w:p>
    <w:p w14:paraId="560BB1D8" w14:textId="77777777" w:rsidR="001631BF" w:rsidRDefault="001631BF" w:rsidP="004A1D19">
      <w:pPr>
        <w:pStyle w:val="a3"/>
        <w:numPr>
          <w:ilvl w:val="0"/>
          <w:numId w:val="26"/>
        </w:numPr>
        <w:spacing w:before="120" w:after="120" w:line="259" w:lineRule="auto"/>
      </w:pPr>
      <w:r>
        <w:t>Σχεδιασμό και ανάπτυξη υποσυστήματος στατιστικών στοιχείων και γραφημάτων</w:t>
      </w:r>
    </w:p>
    <w:p w14:paraId="19B29499" w14:textId="77777777" w:rsidR="001631BF" w:rsidRDefault="001631BF" w:rsidP="004A1D19">
      <w:pPr>
        <w:pStyle w:val="a3"/>
        <w:numPr>
          <w:ilvl w:val="0"/>
          <w:numId w:val="26"/>
        </w:numPr>
        <w:spacing w:before="120" w:after="120" w:line="259" w:lineRule="auto"/>
      </w:pPr>
      <w:r w:rsidRPr="00D85F10">
        <w:t>Τεκμηρίωση του συστήματος</w:t>
      </w:r>
    </w:p>
    <w:p w14:paraId="72FB5EFC" w14:textId="77777777" w:rsidR="001631BF" w:rsidRDefault="001631BF" w:rsidP="004A1D19">
      <w:pPr>
        <w:pStyle w:val="a3"/>
        <w:numPr>
          <w:ilvl w:val="0"/>
          <w:numId w:val="26"/>
        </w:numPr>
        <w:spacing w:before="120" w:after="120" w:line="259" w:lineRule="auto"/>
      </w:pPr>
      <w:r w:rsidRPr="00D85F10">
        <w:t>Παροχή υπηρεσιών εκπαίδευσης</w:t>
      </w:r>
    </w:p>
    <w:p w14:paraId="3077EC99" w14:textId="77777777" w:rsidR="001631BF" w:rsidRPr="00547E18" w:rsidRDefault="00583D7B" w:rsidP="004A1D19">
      <w:pPr>
        <w:pStyle w:val="a3"/>
        <w:numPr>
          <w:ilvl w:val="0"/>
          <w:numId w:val="26"/>
        </w:numPr>
        <w:spacing w:before="120" w:after="120" w:line="259" w:lineRule="auto"/>
      </w:pPr>
      <w:r>
        <w:t xml:space="preserve">Παροχή </w:t>
      </w:r>
      <w:r w:rsidR="001F4011">
        <w:t>Υπηρεσιών</w:t>
      </w:r>
      <w:r w:rsidR="001631BF">
        <w:t xml:space="preserve"> υ</w:t>
      </w:r>
      <w:r w:rsidR="001631BF" w:rsidRPr="00C20FEC">
        <w:t>ποστήριξη</w:t>
      </w:r>
      <w:r w:rsidR="001631BF">
        <w:t>ς</w:t>
      </w:r>
      <w:r w:rsidR="001631BF" w:rsidRPr="00C20FEC">
        <w:t xml:space="preserve"> και συντήρηση</w:t>
      </w:r>
      <w:r w:rsidR="001631BF">
        <w:t>ς</w:t>
      </w:r>
    </w:p>
    <w:p w14:paraId="03BC7796" w14:textId="77777777" w:rsidR="001631BF" w:rsidRDefault="001631BF" w:rsidP="004A1D19">
      <w:pPr>
        <w:pStyle w:val="2"/>
        <w:numPr>
          <w:ilvl w:val="1"/>
          <w:numId w:val="96"/>
        </w:numPr>
      </w:pPr>
      <w:bookmarkStart w:id="434" w:name="_Toc57762404"/>
      <w:bookmarkStart w:id="435" w:name="_Ref62058168"/>
      <w:bookmarkStart w:id="436" w:name="_Toc75073518"/>
      <w:r w:rsidRPr="008D2E6D">
        <w:t>Γενικές Αρχές</w:t>
      </w:r>
      <w:bookmarkEnd w:id="434"/>
      <w:r w:rsidR="00F7049A">
        <w:rPr>
          <w:lang w:val="en-US"/>
        </w:rPr>
        <w:t xml:space="preserve"> </w:t>
      </w:r>
      <w:r w:rsidR="00F13FA1">
        <w:t>Σχεδιασμού Συστήματος</w:t>
      </w:r>
      <w:bookmarkEnd w:id="435"/>
      <w:bookmarkEnd w:id="436"/>
      <w:r w:rsidR="00F13FA1">
        <w:t xml:space="preserve"> </w:t>
      </w:r>
      <w:r w:rsidR="00F7049A">
        <w:t xml:space="preserve"> </w:t>
      </w:r>
    </w:p>
    <w:p w14:paraId="70446C56" w14:textId="77777777" w:rsidR="001631BF" w:rsidRDefault="001631BF" w:rsidP="001631BF">
      <w:r>
        <w:t>Η αρχιτεκτονική του προτεινόμενου συστήματος θα πρέπει να είναι:</w:t>
      </w:r>
    </w:p>
    <w:p w14:paraId="0BFD1DF3" w14:textId="77777777" w:rsidR="001631BF" w:rsidRDefault="001631BF" w:rsidP="004A1D19">
      <w:pPr>
        <w:pStyle w:val="a3"/>
        <w:numPr>
          <w:ilvl w:val="0"/>
          <w:numId w:val="27"/>
        </w:numPr>
        <w:spacing w:before="120" w:after="120" w:line="259" w:lineRule="auto"/>
      </w:pPr>
      <w:r>
        <w:t>εξολοκλήρου «ανοικτή» (open), ώστε να διασφαλίζεται η ανεξαρτησία από συγκεκριμένο προμηθευτή όλων των έτοιμων λογισμικών που θα προταθούν,</w:t>
      </w:r>
    </w:p>
    <w:p w14:paraId="0872ACC0" w14:textId="77777777" w:rsidR="00432331" w:rsidRDefault="00432331" w:rsidP="004A1D19">
      <w:pPr>
        <w:pStyle w:val="a3"/>
        <w:numPr>
          <w:ilvl w:val="0"/>
          <w:numId w:val="27"/>
        </w:numPr>
        <w:spacing w:before="120" w:after="120" w:line="259" w:lineRule="auto"/>
      </w:pPr>
      <w:r w:rsidRPr="00432331">
        <w:t>χρήση ανοιχτών προτύπων/εργαλείων που παρέχει η Ευρωπαϊκή Επιτροπή μέσω ISA2 &amp; Connecting Europe Facility Building Blocks ώστε να διασφαλιστεί και η διαλειτουργικότητα μεταξύ δημοσίων διοικήσεων των χωρών μελών της ευρωπαϊκής Ένωσης.</w:t>
      </w:r>
    </w:p>
    <w:p w14:paraId="325A0171" w14:textId="77777777" w:rsidR="001631BF" w:rsidRDefault="001631BF" w:rsidP="004A1D19">
      <w:pPr>
        <w:pStyle w:val="a3"/>
        <w:numPr>
          <w:ilvl w:val="0"/>
          <w:numId w:val="27"/>
        </w:numPr>
        <w:spacing w:before="120" w:after="120" w:line="259" w:lineRule="auto"/>
      </w:pPr>
      <w:r>
        <w:t>πολυεπίπεδη (multi‐tier), βασισμένη στις απαιτήσεις του Διαδικτύου (web based), και</w:t>
      </w:r>
    </w:p>
    <w:p w14:paraId="41F60EAA" w14:textId="77777777" w:rsidR="001631BF" w:rsidRDefault="001631BF" w:rsidP="004A1D19">
      <w:pPr>
        <w:pStyle w:val="a3"/>
        <w:numPr>
          <w:ilvl w:val="0"/>
          <w:numId w:val="27"/>
        </w:numPr>
        <w:spacing w:before="120" w:after="120" w:line="259" w:lineRule="auto"/>
      </w:pPr>
      <w:r>
        <w:lastRenderedPageBreak/>
        <w:t>αρθρωτή (modular),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179D5598" w14:textId="77777777" w:rsidR="001631BF" w:rsidRDefault="001631BF" w:rsidP="001631BF">
      <w:r w:rsidRPr="00A600DC">
        <w:t>Ο Ανάδοχος θα πρέπει να περιγράψει στην τεχνική προσφορά αναλυτικά την αρχιτεκτονική του συστήματος και να αιτιολογήσει την επιλογή της τοπολογίας, όπως και την επιλογή του λειτουργικού συστήματος, του λογισμικού του εξυπηρετητή ιστοσελίδων (web server), του εξυπηρετητή βάσεων δεδομένων (database server), των περιεκτών, του έτοιμου λογισμικού</w:t>
      </w:r>
      <w:r w:rsidRPr="006A2163">
        <w:t xml:space="preserve"> </w:t>
      </w:r>
      <w:r>
        <w:t xml:space="preserve">και τον </w:t>
      </w:r>
      <w:r w:rsidRPr="00A600DC">
        <w:t xml:space="preserve">τύπο </w:t>
      </w:r>
      <w:r w:rsidRPr="00A600DC">
        <w:rPr>
          <w:lang w:val="en-US"/>
        </w:rPr>
        <w:t>Blockchain</w:t>
      </w:r>
      <w:r w:rsidRPr="00A600DC">
        <w:t xml:space="preserve"> που θα χρησιμοποιήσει για την προτεινόμενη λύση, η οποία θα στηρίζεται εξολοκλήρου σε ανοιχτό κώδικα.</w:t>
      </w:r>
      <w:r>
        <w:t xml:space="preserve"> </w:t>
      </w:r>
    </w:p>
    <w:p w14:paraId="09E966CA" w14:textId="77777777" w:rsidR="001631BF" w:rsidRDefault="001631BF" w:rsidP="001631BF">
      <w:r>
        <w:t xml:space="preserve">Επίσης, τα υποσυστήματα του </w:t>
      </w:r>
      <w:r>
        <w:rPr>
          <w:lang w:val="en-US"/>
        </w:rPr>
        <w:t>govHUB</w:t>
      </w:r>
      <w:r w:rsidRPr="008C7D7F">
        <w:t xml:space="preserve"> </w:t>
      </w:r>
      <w:r>
        <w:t>θα πρέπει να ακολουθούν τις παρακάτω</w:t>
      </w:r>
      <w:r w:rsidRPr="008C7D7F">
        <w:t xml:space="preserve"> </w:t>
      </w:r>
      <w:r>
        <w:t>βασικές τεχνολογικές αρχές, σύμφωνα με το Πλαίσιο Διαλειτουργικότητας &amp; Υπηρεσιών</w:t>
      </w:r>
      <w:r w:rsidRPr="008C7D7F">
        <w:t xml:space="preserve"> </w:t>
      </w:r>
      <w:r>
        <w:t>Ηλεκτρονικών Συναλλαγών:</w:t>
      </w:r>
    </w:p>
    <w:p w14:paraId="5A18FA32" w14:textId="77777777" w:rsidR="001631BF" w:rsidRDefault="001631BF" w:rsidP="004A1D19">
      <w:pPr>
        <w:pStyle w:val="a3"/>
        <w:numPr>
          <w:ilvl w:val="0"/>
          <w:numId w:val="28"/>
        </w:numPr>
        <w:spacing w:before="120" w:after="120" w:line="259" w:lineRule="auto"/>
      </w:pPr>
      <w:r w:rsidRPr="00A771BF">
        <w:rPr>
          <w:b/>
          <w:bCs/>
        </w:rPr>
        <w:t>Διαφάνεια και εξωστρέφεια:</w:t>
      </w:r>
      <w:r>
        <w:t xml:space="preserve"> Το </w:t>
      </w:r>
      <w:r w:rsidRPr="00533339">
        <w:rPr>
          <w:lang w:val="en-US"/>
        </w:rPr>
        <w:t>govHUB</w:t>
      </w:r>
      <w:r>
        <w:t xml:space="preserve"> πρέπει να παρέχει λεπτομερώς</w:t>
      </w:r>
      <w:r w:rsidRPr="00533339">
        <w:t xml:space="preserve"> </w:t>
      </w:r>
      <w:r>
        <w:t>καθορισμένες και τεκμηριωμένες διεπαφές (interfaces), προκειμένου να επιτρέπει</w:t>
      </w:r>
      <w:r w:rsidRPr="00533339">
        <w:t xml:space="preserve"> </w:t>
      </w:r>
      <w:r>
        <w:t>την εύκολη ολοκλήρωση και αξιοποίηση των υπηρεσιών του από άλλα συστήματα.</w:t>
      </w:r>
    </w:p>
    <w:p w14:paraId="0B432D74" w14:textId="77777777" w:rsidR="001631BF" w:rsidRDefault="001631BF" w:rsidP="004A1D19">
      <w:pPr>
        <w:pStyle w:val="a3"/>
        <w:numPr>
          <w:ilvl w:val="0"/>
          <w:numId w:val="28"/>
        </w:numPr>
        <w:spacing w:before="120" w:after="120" w:line="259" w:lineRule="auto"/>
      </w:pPr>
      <w:r w:rsidRPr="00E61116">
        <w:rPr>
          <w:b/>
          <w:bCs/>
        </w:rPr>
        <w:t>Επαναχρησιμοποίηση στοιχείων (Reusability)</w:t>
      </w:r>
      <w:r>
        <w:t>: Η επαναχρησιμοποίηση στοιχείων,</w:t>
      </w:r>
      <w:r w:rsidRPr="00FF777F">
        <w:t xml:space="preserve"> </w:t>
      </w:r>
      <w:r>
        <w:t>δομών, προγραμμάτων και εφαρμογών, τα οποία έχουν σχεδιαστεί / αναπτυχθεί</w:t>
      </w:r>
      <w:r w:rsidRPr="00FF777F">
        <w:t xml:space="preserve"> </w:t>
      </w:r>
      <w:r>
        <w:t>σύμφωνα με τις απαιτήσεις του Πλαισίου Διαλειτουργικότητας, αποτελεί μία από</w:t>
      </w:r>
      <w:r w:rsidRPr="00FF777F">
        <w:t xml:space="preserve"> </w:t>
      </w:r>
      <w:r>
        <w:t>τις πλέον βασικές απαιτήσεις για την επίτευξη διαλειτουργικότητας μεταξύ</w:t>
      </w:r>
      <w:r w:rsidRPr="00FF777F">
        <w:t xml:space="preserve"> </w:t>
      </w:r>
      <w:r>
        <w:t>συστημάτων της Δημόσιας Διοίκησης. Η επαναχρησιμοποίηση στοιχείων αφενός</w:t>
      </w:r>
      <w:r w:rsidRPr="00FF777F">
        <w:t xml:space="preserve"> </w:t>
      </w:r>
      <w:r>
        <w:t>εξασφαλίζει ότι οι νέες εφαρμογές ή συστήματα που θα τα αξιοποιήσουν θα είναι</w:t>
      </w:r>
      <w:r w:rsidRPr="00FF777F">
        <w:t xml:space="preserve"> </w:t>
      </w:r>
      <w:r>
        <w:t>εξ αρχής συμβατά (σε κάποιο βαθμό) με το ισχύον Πλαίσιο Διαλειτουργικότητας</w:t>
      </w:r>
      <w:r w:rsidRPr="00FF777F">
        <w:t xml:space="preserve"> </w:t>
      </w:r>
      <w:r>
        <w:t>αφετέρου μειώνει το κόστος και το χρόνο ανάπτυξης των νέων συστημάτων ενώ,</w:t>
      </w:r>
      <w:r w:rsidRPr="00FF777F">
        <w:t xml:space="preserve"> </w:t>
      </w:r>
      <w:r>
        <w:t>παράλληλα, μειώνει σημαντικά την εμφάνιση λαθών.</w:t>
      </w:r>
    </w:p>
    <w:p w14:paraId="2B337416" w14:textId="77777777" w:rsidR="001631BF" w:rsidRDefault="001631BF" w:rsidP="004A1D19">
      <w:pPr>
        <w:pStyle w:val="a3"/>
        <w:numPr>
          <w:ilvl w:val="0"/>
          <w:numId w:val="28"/>
        </w:numPr>
        <w:spacing w:before="120" w:after="120" w:line="259" w:lineRule="auto"/>
      </w:pPr>
      <w:r w:rsidRPr="00A7556D">
        <w:rPr>
          <w:b/>
          <w:bCs/>
        </w:rPr>
        <w:t>Προσαρμοστικότητα (Flexibility)</w:t>
      </w:r>
      <w:r>
        <w:t xml:space="preserve">: Το </w:t>
      </w:r>
      <w:r w:rsidRPr="00A7556D">
        <w:rPr>
          <w:lang w:val="en-US"/>
        </w:rPr>
        <w:t>govHUB</w:t>
      </w:r>
      <w:r>
        <w:t xml:space="preserve"> πρέπει να επιτρέπει τη σχετικά</w:t>
      </w:r>
      <w:r w:rsidRPr="00E61116">
        <w:t xml:space="preserve"> </w:t>
      </w:r>
      <w:r>
        <w:t>απλή ή με λογικό κόστος προσαρμογή του σε νέες συνθήκες ή απαιτήσεις</w:t>
      </w:r>
      <w:r w:rsidRPr="00E61116">
        <w:t xml:space="preserve"> </w:t>
      </w:r>
      <w:r>
        <w:t>λειτουργίας, ιδιαίτερα όσον αφορά τον όγκο των συναλλαγών που εξυπηρετεί, το</w:t>
      </w:r>
      <w:r w:rsidRPr="00E61116">
        <w:t xml:space="preserve"> </w:t>
      </w:r>
      <w:r>
        <w:t>χρόνο απόκρισής του, την ασφάλεια που παρέχει κλπ. Τέτοιες απαιτήσεις συνήθως</w:t>
      </w:r>
      <w:r w:rsidRPr="00E61116">
        <w:t xml:space="preserve"> </w:t>
      </w:r>
      <w:r>
        <w:t>οφείλονται σε ανασχεδιασμό/ βελτιστοποίηση της διαδικασίας που εκτελείται για την παροχή</w:t>
      </w:r>
      <w:r w:rsidRPr="00E61116">
        <w:t xml:space="preserve"> </w:t>
      </w:r>
      <w:r>
        <w:t>της υπηρεσίας ή στην παροχή ενός νέου καναλιού παροχής υπηρεσιών.</w:t>
      </w:r>
      <w:r w:rsidRPr="00E61116">
        <w:t xml:space="preserve"> </w:t>
      </w:r>
      <w:r>
        <w:t>Η προσαρμοστικότητα αναφέρεται στις δυνατότητες τροποποίησης της</w:t>
      </w:r>
      <w:r w:rsidRPr="00E61116">
        <w:t xml:space="preserve"> </w:t>
      </w:r>
      <w:r>
        <w:t>Υπηρεσίες Ανάλυσης Απαιτήσεων αρχιτεκτονικής ενός πληροφοριακού συστήματος έτσι ώστε αυτό να ανταποκρίνεται στις νέες απαιτήσεις, κυρίως μη λειτουργικού χαρακτήρα (nonfunctional requirements), που διαμορφώνονται από το φορέα‐ιδιοκτήτη και το περιβάλλον του (πληροφοριακά συστήματα άλλων φορέων με τα οποία υπάρχει επικοινωνία, ανάγκες συναλλασσομένων υπαλλήλων και τρίτων συστημάτων κλπ.). Αρκετές φορές, η προσαρμοστικότητα ενός ΠΣ μπορεί να ταυτίζεται με τις δυνατότητες κλιμάκωσης (scalability) που παρέχει.</w:t>
      </w:r>
    </w:p>
    <w:p w14:paraId="6FF94BA0" w14:textId="77777777" w:rsidR="001631BF" w:rsidRDefault="001631BF" w:rsidP="004A1D19">
      <w:pPr>
        <w:pStyle w:val="a3"/>
        <w:numPr>
          <w:ilvl w:val="0"/>
          <w:numId w:val="28"/>
        </w:numPr>
        <w:spacing w:before="120" w:after="120" w:line="259" w:lineRule="auto"/>
      </w:pPr>
      <w:r w:rsidRPr="00C85B90">
        <w:rPr>
          <w:b/>
          <w:bCs/>
        </w:rPr>
        <w:t>Πρότυπα (Standards)</w:t>
      </w:r>
      <w:r>
        <w:t xml:space="preserve">: Ο σχεδιασμός και η υλοποίηση του </w:t>
      </w:r>
      <w:r w:rsidRPr="00C85B90">
        <w:rPr>
          <w:lang w:val="en-US"/>
        </w:rPr>
        <w:t>govHUB</w:t>
      </w:r>
      <w:r>
        <w:t xml:space="preserve"> πρέπει να στηρίζεται σε ευρέως διαδεδομένα πρότυπα, σύμφωνα με το Πλαίσιο Διαλειτουργικότητας &amp; Υπηρεσιών Ηλεκτρονικών Συναλλαγών.</w:t>
      </w:r>
    </w:p>
    <w:p w14:paraId="49D73EF2" w14:textId="77777777" w:rsidR="001631BF" w:rsidRDefault="001631BF" w:rsidP="004A1D19">
      <w:pPr>
        <w:pStyle w:val="a3"/>
        <w:numPr>
          <w:ilvl w:val="0"/>
          <w:numId w:val="28"/>
        </w:numPr>
        <w:spacing w:before="120" w:after="120" w:line="259" w:lineRule="auto"/>
      </w:pPr>
      <w:r w:rsidRPr="00C85B90">
        <w:rPr>
          <w:b/>
          <w:bCs/>
        </w:rPr>
        <w:t>Κλιμάκωση (Scalability)</w:t>
      </w:r>
      <w:r>
        <w:t xml:space="preserve">: Δεδομένου ότι οι υπηρεσίες του </w:t>
      </w:r>
      <w:r w:rsidRPr="00C85B90">
        <w:rPr>
          <w:lang w:val="en-US"/>
        </w:rPr>
        <w:t>govHUB</w:t>
      </w:r>
      <w:r>
        <w:t xml:space="preserve"> μπορεί να απαιτηθούν από μεγάλο αριθμό άλλων φορέων της Δημόσιας Διοίκησης, το </w:t>
      </w:r>
      <w:r w:rsidRPr="00C85B90">
        <w:rPr>
          <w:lang w:val="en-US"/>
        </w:rPr>
        <w:t>govHUB</w:t>
      </w:r>
      <w:r>
        <w:t xml:space="preserve"> πρέπει να παρέχει επαρκείς δυνατότητες κλιμάκωσης και επέκτασης, π.χ. μέσω προσθήκης / αναβάθμισης εξοπλισμού και λογισμικού, έτσι ώστε να μπορεί να εξυπηρετήσει μεγαλύτερο όγκο αιτημάτων ή φορέων‐χρηστών.</w:t>
      </w:r>
    </w:p>
    <w:p w14:paraId="6196B3A3" w14:textId="77777777" w:rsidR="001631BF" w:rsidRDefault="001631BF" w:rsidP="004A1D19">
      <w:pPr>
        <w:pStyle w:val="a3"/>
        <w:numPr>
          <w:ilvl w:val="0"/>
          <w:numId w:val="28"/>
        </w:numPr>
        <w:spacing w:before="120" w:after="120" w:line="259" w:lineRule="auto"/>
      </w:pPr>
      <w:r w:rsidRPr="00DD3C3E">
        <w:rPr>
          <w:b/>
          <w:bCs/>
        </w:rPr>
        <w:t>Απόδοση (Performance) και Απόκριση (Response)</w:t>
      </w:r>
      <w:r>
        <w:t>: Ο μικρός χρόνος απόκρισης</w:t>
      </w:r>
      <w:r w:rsidRPr="00DD3C3E">
        <w:t xml:space="preserve"> </w:t>
      </w:r>
      <w:r>
        <w:t>μιας ηλεκτρονικής υπηρεσίας αποτελεί βασικό παράγοντα για την αποδοχή της από</w:t>
      </w:r>
      <w:r w:rsidRPr="00DD3C3E">
        <w:t xml:space="preserve"> </w:t>
      </w:r>
      <w:r>
        <w:t>το κοινό στο οποίο απευθύνεται. Έτσι, το</w:t>
      </w:r>
      <w:r w:rsidRPr="00DD3C3E">
        <w:t xml:space="preserve"> </w:t>
      </w:r>
      <w:r w:rsidRPr="00DD3C3E">
        <w:rPr>
          <w:lang w:val="en-US"/>
        </w:rPr>
        <w:t>govHUB</w:t>
      </w:r>
      <w:r>
        <w:t xml:space="preserve"> πρέπει να είναι σε θέση να αποκρίνεται στα αιτήματα των </w:t>
      </w:r>
      <w:r>
        <w:lastRenderedPageBreak/>
        <w:t>χρηστών σε</w:t>
      </w:r>
      <w:r w:rsidRPr="00DD3C3E">
        <w:t xml:space="preserve"> </w:t>
      </w:r>
      <w:r>
        <w:t>ελάχιστο χρόνο από την υποβολή των αιτημάτων, ακόμα και αν η ικανοποίηση ενός</w:t>
      </w:r>
      <w:r w:rsidRPr="00DD3C3E">
        <w:t xml:space="preserve"> </w:t>
      </w:r>
      <w:r>
        <w:t>αιτήματος απαιτεί την επεξεργασία ενός πολύ μεγάλου όγκου δεδομένων.</w:t>
      </w:r>
    </w:p>
    <w:p w14:paraId="6D76595E" w14:textId="77777777" w:rsidR="001631BF" w:rsidRDefault="001631BF" w:rsidP="004A1D19">
      <w:pPr>
        <w:pStyle w:val="a3"/>
        <w:numPr>
          <w:ilvl w:val="0"/>
          <w:numId w:val="28"/>
        </w:numPr>
        <w:spacing w:before="120" w:after="120" w:line="259" w:lineRule="auto"/>
      </w:pPr>
      <w:r w:rsidRPr="00EA3CC6">
        <w:rPr>
          <w:b/>
          <w:bCs/>
        </w:rPr>
        <w:t>Φιλικότητα προς το χρήστη (User‐friendliness)</w:t>
      </w:r>
      <w:r>
        <w:t>: Μία άλλη βασική ιδιότητα που</w:t>
      </w:r>
      <w:r w:rsidRPr="00EA3CC6">
        <w:t xml:space="preserve"> </w:t>
      </w:r>
      <w:r>
        <w:t xml:space="preserve">πρέπει να διαθέτει το </w:t>
      </w:r>
      <w:r w:rsidRPr="00EA3CC6">
        <w:rPr>
          <w:lang w:val="en-US"/>
        </w:rPr>
        <w:t>govHUB</w:t>
      </w:r>
      <w:r>
        <w:t xml:space="preserve"> είναι η φιλικότητα των λειτουργιών του. Στο</w:t>
      </w:r>
      <w:r w:rsidRPr="00EA3CC6">
        <w:t xml:space="preserve"> </w:t>
      </w:r>
      <w:r>
        <w:t>πλαίσιο αυτό, χαρακτηριστικά όπως η ύπαρξη απλών και κατανοητών διεπαφών</w:t>
      </w:r>
      <w:r w:rsidRPr="00EA3CC6">
        <w:t xml:space="preserve"> </w:t>
      </w:r>
      <w:r>
        <w:t>(interfaces), η παροχή online βοήθειας κλπ. είναι απαραίτητα. Επίσης, τα μηνύματα</w:t>
      </w:r>
      <w:r w:rsidRPr="00EA3CC6">
        <w:t xml:space="preserve"> </w:t>
      </w:r>
      <w:r>
        <w:t>λάθους που εμφανίζονται στο χρήστη πρέπει να είναι κατανοητά και να</w:t>
      </w:r>
      <w:r w:rsidRPr="00EA3CC6">
        <w:t xml:space="preserve"> </w:t>
      </w:r>
      <w:r>
        <w:t>διευκρινίζουν κατά πόσο εκτελέστηκε το αίτημά του ή όχι.</w:t>
      </w:r>
    </w:p>
    <w:p w14:paraId="704F4D3A" w14:textId="77777777" w:rsidR="001631BF" w:rsidRDefault="001631BF" w:rsidP="004A1D19">
      <w:pPr>
        <w:pStyle w:val="a3"/>
        <w:numPr>
          <w:ilvl w:val="0"/>
          <w:numId w:val="28"/>
        </w:numPr>
        <w:spacing w:before="120" w:after="120" w:line="259" w:lineRule="auto"/>
      </w:pPr>
      <w:r w:rsidRPr="00906D9A">
        <w:rPr>
          <w:b/>
          <w:bCs/>
        </w:rPr>
        <w:t>Διαθεσιμότητα (Availability)</w:t>
      </w:r>
      <w:r>
        <w:t xml:space="preserve">: Το </w:t>
      </w:r>
      <w:r w:rsidRPr="00906D9A">
        <w:rPr>
          <w:lang w:val="en-US"/>
        </w:rPr>
        <w:t>govHUB</w:t>
      </w:r>
      <w:r>
        <w:t xml:space="preserve"> πρέπει να είναι συνεχώς διαθέσιμο</w:t>
      </w:r>
      <w:r w:rsidRPr="009A2CBF">
        <w:t xml:space="preserve"> </w:t>
      </w:r>
      <w:r>
        <w:t>και να μην παρουσιάζει προβλήματα στη λειτουργία του. Το χαρακτηριστικό αυτό</w:t>
      </w:r>
      <w:r w:rsidRPr="009A2CBF">
        <w:t xml:space="preserve"> </w:t>
      </w:r>
      <w:r>
        <w:t>αυξάνει το βαθμό αξιοπιστίας του συστήματος και συνεπώς το βαθμό αποδοχής</w:t>
      </w:r>
      <w:r w:rsidRPr="00906D9A">
        <w:t xml:space="preserve"> </w:t>
      </w:r>
      <w:r>
        <w:t>του από τους χρήστες.</w:t>
      </w:r>
    </w:p>
    <w:p w14:paraId="2D52A16F" w14:textId="77777777" w:rsidR="001631BF" w:rsidRDefault="001631BF" w:rsidP="004A1D19">
      <w:pPr>
        <w:pStyle w:val="a3"/>
        <w:numPr>
          <w:ilvl w:val="0"/>
          <w:numId w:val="28"/>
        </w:numPr>
        <w:spacing w:before="120" w:after="120" w:line="259" w:lineRule="auto"/>
      </w:pPr>
      <w:r w:rsidRPr="00906D9A">
        <w:rPr>
          <w:b/>
          <w:bCs/>
        </w:rPr>
        <w:t>Ανοχή σφαλμάτων (Fault tolerance)</w:t>
      </w:r>
      <w:r>
        <w:t>: Σε περίπτωση εμφάνισης προβλημάτων στη</w:t>
      </w:r>
      <w:r w:rsidRPr="00906D9A">
        <w:t xml:space="preserve"> </w:t>
      </w:r>
      <w:r>
        <w:t xml:space="preserve">λειτουργία του </w:t>
      </w:r>
      <w:r w:rsidRPr="00906D9A">
        <w:rPr>
          <w:lang w:val="en-US"/>
        </w:rPr>
        <w:t>govHUB</w:t>
      </w:r>
      <w:r>
        <w:t>, πρέπει να διασφαλίζεται αφενός η ταχεία επαναφορά</w:t>
      </w:r>
      <w:r w:rsidRPr="00906D9A">
        <w:t xml:space="preserve"> </w:t>
      </w:r>
      <w:r>
        <w:t>του σε κατάσταση κανονικής λειτουργίας αφετέρου η ακεραιότητα των δεδομένων</w:t>
      </w:r>
      <w:r w:rsidRPr="00906D9A">
        <w:t xml:space="preserve"> </w:t>
      </w:r>
      <w:r>
        <w:t>του. Επίσης, είναι πολύ σημαντικό και απαραίτητο να ληφθεί μέριμνα ώστε να</w:t>
      </w:r>
      <w:r w:rsidRPr="00906D9A">
        <w:t xml:space="preserve"> </w:t>
      </w:r>
      <w:r>
        <w:t>διασφαλιστούν τα δεδομένα ακόμη και σε περίπτωση βλάβης κάποιου</w:t>
      </w:r>
      <w:r w:rsidRPr="00906D9A">
        <w:t xml:space="preserve"> </w:t>
      </w:r>
      <w:r>
        <w:t>συστήματος, ή φυσικής καταστροφής. Για το λόγο αυτό, θα πρέπει να υπάρχουν τα</w:t>
      </w:r>
      <w:r w:rsidRPr="00906D9A">
        <w:t xml:space="preserve"> </w:t>
      </w:r>
      <w:r>
        <w:t>κατάλληλα συστήματα πλεονασμού (redundant storage) και λήψης αντιγράφων</w:t>
      </w:r>
      <w:r w:rsidRPr="00906D9A">
        <w:t xml:space="preserve"> </w:t>
      </w:r>
      <w:r>
        <w:t>ασφαλείας.</w:t>
      </w:r>
    </w:p>
    <w:p w14:paraId="5607E070" w14:textId="77777777" w:rsidR="003F76DF" w:rsidRDefault="001631BF" w:rsidP="004A1D19">
      <w:pPr>
        <w:pStyle w:val="a3"/>
        <w:numPr>
          <w:ilvl w:val="0"/>
          <w:numId w:val="28"/>
        </w:numPr>
        <w:spacing w:before="120" w:after="120" w:line="259" w:lineRule="auto"/>
      </w:pPr>
      <w:r w:rsidRPr="00D049DD">
        <w:rPr>
          <w:b/>
          <w:bCs/>
        </w:rPr>
        <w:t>Συντήρηση (Maintenance) και αναβάθμιση (Updating)</w:t>
      </w:r>
      <w:r>
        <w:t xml:space="preserve">: </w:t>
      </w:r>
      <w:r w:rsidR="00D63E36" w:rsidRPr="00D63E36">
        <w:t xml:space="preserve">Το </w:t>
      </w:r>
      <w:r w:rsidR="00D63E36">
        <w:t>σύστημα</w:t>
      </w:r>
      <w:r w:rsidR="00D63E36" w:rsidRPr="00D63E36">
        <w:t xml:space="preserve"> πρέπει να σχεδιαστεί και να υλοποιηθεί με open source τεχνολογίες, ώστε η λειτουργία, η συντήρηση και η αναβάθμισή του να μπορεί να ελεγχθεί / εκτελεστεί από φορείς ή στελέχη που δεν συμμετείχαν στην υλοποίησή του, χωρίς να υπάρχει κόστος για τις άδειες χρήσης του έτοιμου λογισμικού, όπως για το λογισμικό του λειτουργικού συστήματος, του εξυπηρετητή ιστοσελίδων - web server, του εξυπηρετητή βάσεων δεδομένων - database server, των περιεκτών, τον τύπο Blockchain, κα. Κρίσιμο στοιχείο για τη διασφάλιση αυτής της παραμέτρου είναι η ύπαρξη αναλυτικής τεκμηρίωσης του συστήματος (υλικό τεκμηρίωσης της ανάλυσης, σχεδιασμός βάσεων δεδομένων, εγχειρίδια χρήσης, διαχείρισης, λειτουργίας κλπ.)</w:t>
      </w:r>
    </w:p>
    <w:p w14:paraId="0739FC9C" w14:textId="77777777" w:rsidR="003F76DF" w:rsidRDefault="003F76DF" w:rsidP="003F76DF">
      <w:pPr>
        <w:spacing w:before="120" w:after="120" w:line="259" w:lineRule="auto"/>
      </w:pPr>
      <w:r>
        <w:t>Τα νέα υποσυστήματα που περιγράφονται στο έργο (Αυτεπάγγελτης Αναζήτησης Εγγράφων και Χορήγησης Επιδομάτων σε πληγέντες από Φυσικές Καταστροφές), όπως και οι υφιστάμενες υπηρεσίες του κόμβου govHUB που θα μεταφερθούν στη νέα αρχιτεκτονική, θα παρέχονται ως SaaS στους Δημόσιους Φορείς κατόπιν αιτήματος.</w:t>
      </w:r>
    </w:p>
    <w:p w14:paraId="569CB0EE" w14:textId="77777777" w:rsidR="00BF2AFC" w:rsidRPr="00E61116" w:rsidRDefault="00BF2AFC" w:rsidP="00BF2AFC">
      <w:pPr>
        <w:pStyle w:val="a3"/>
        <w:spacing w:before="120" w:after="120" w:line="259" w:lineRule="auto"/>
      </w:pPr>
    </w:p>
    <w:p w14:paraId="543C8682" w14:textId="77777777" w:rsidR="001631BF" w:rsidRDefault="001631BF" w:rsidP="004A1D19">
      <w:pPr>
        <w:pStyle w:val="2"/>
        <w:numPr>
          <w:ilvl w:val="1"/>
          <w:numId w:val="96"/>
        </w:numPr>
      </w:pPr>
      <w:bookmarkStart w:id="437" w:name="_Toc57762405"/>
      <w:bookmarkStart w:id="438" w:name="_Toc75073519"/>
      <w:bookmarkStart w:id="439" w:name="_Hlk62055022"/>
      <w:r w:rsidRPr="00382491">
        <w:t xml:space="preserve">Συμβατότητα </w:t>
      </w:r>
      <w:bookmarkEnd w:id="437"/>
      <w:r w:rsidR="00EE66B1">
        <w:t xml:space="preserve">με </w:t>
      </w:r>
      <w:r w:rsidR="00EE66B1">
        <w:rPr>
          <w:lang w:val="en-US"/>
        </w:rPr>
        <w:t>G-Cloud</w:t>
      </w:r>
      <w:bookmarkEnd w:id="438"/>
      <w:r w:rsidR="00EE66B1">
        <w:rPr>
          <w:lang w:val="en-US"/>
        </w:rPr>
        <w:t xml:space="preserve"> </w:t>
      </w:r>
    </w:p>
    <w:p w14:paraId="31010038" w14:textId="77777777" w:rsidR="00BF2AFC" w:rsidRPr="00BF2AFC" w:rsidRDefault="00BF2AFC" w:rsidP="00BF2AFC">
      <w:r w:rsidRPr="00BF2AFC">
        <w:t xml:space="preserve">Δεδομένου ότι το </w:t>
      </w:r>
      <w:r>
        <w:rPr>
          <w:lang w:val="en-US"/>
        </w:rPr>
        <w:t>govHUB</w:t>
      </w:r>
      <w:r w:rsidRPr="00BF2AFC">
        <w:t xml:space="preserve"> θα εγκατασταθεί και θα λειτουργήσει στο </w:t>
      </w:r>
      <w:r w:rsidRPr="00BF2AFC">
        <w:rPr>
          <w:lang w:val="en-US"/>
        </w:rPr>
        <w:t>G</w:t>
      </w:r>
      <w:r w:rsidRPr="00BF2AFC">
        <w:t>-</w:t>
      </w:r>
      <w:r w:rsidRPr="00BF2AFC">
        <w:rPr>
          <w:lang w:val="en-US"/>
        </w:rPr>
        <w:t>Cloud</w:t>
      </w:r>
      <w:r w:rsidRPr="00BF2AFC">
        <w:t xml:space="preserve">, θα πρέπει:   </w:t>
      </w:r>
    </w:p>
    <w:p w14:paraId="0E7239C4" w14:textId="77777777" w:rsidR="00BF2AFC" w:rsidRPr="00BF2AFC" w:rsidRDefault="00BF2AFC" w:rsidP="004A1D19">
      <w:pPr>
        <w:pStyle w:val="a3"/>
        <w:numPr>
          <w:ilvl w:val="0"/>
          <w:numId w:val="83"/>
        </w:numPr>
        <w:suppressAutoHyphens/>
        <w:spacing w:before="120" w:after="120"/>
        <w:ind w:left="714" w:hanging="357"/>
        <w:contextualSpacing w:val="0"/>
      </w:pPr>
      <w:r w:rsidRPr="00BF2AFC">
        <w:t>να είναι cloud enabled, δηλαδή να λειτουργεί ή να σχεδιάζεται να λειτουργήσει σε περιβάλλον εικονικοποίησης (hypervisor) και να έχει σχεδιαστεί κατάλληλα ή εναλλακτικά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 (λογισμικό εικονικοποίησης VMware).</w:t>
      </w:r>
    </w:p>
    <w:p w14:paraId="4F1ECA60" w14:textId="77777777" w:rsidR="00BF2AFC" w:rsidRPr="00BF2AFC" w:rsidRDefault="00BF2AFC" w:rsidP="004A1D19">
      <w:pPr>
        <w:pStyle w:val="a3"/>
        <w:numPr>
          <w:ilvl w:val="0"/>
          <w:numId w:val="83"/>
        </w:numPr>
        <w:suppressAutoHyphens/>
        <w:spacing w:before="120" w:after="120"/>
        <w:ind w:left="714" w:hanging="357"/>
        <w:contextualSpacing w:val="0"/>
      </w:pPr>
      <w:r w:rsidRPr="00BF2AFC">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BF2AFC">
        <w:rPr>
          <w:lang w:val="en-US"/>
        </w:rPr>
        <w:t>G</w:t>
      </w:r>
      <w:r w:rsidRPr="00BF2AFC">
        <w:t>-</w:t>
      </w:r>
      <w:r w:rsidRPr="00BF2AFC">
        <w:rPr>
          <w:lang w:val="en-US"/>
        </w:rPr>
        <w:t>Cloud</w:t>
      </w:r>
      <w:r w:rsidRPr="00BF2AFC">
        <w:t xml:space="preserve">. </w:t>
      </w:r>
    </w:p>
    <w:p w14:paraId="6B46AB3A" w14:textId="77777777" w:rsidR="00BF2AFC" w:rsidRPr="00BF2AFC" w:rsidRDefault="00BF2AFC" w:rsidP="004A1D19">
      <w:pPr>
        <w:pStyle w:val="a3"/>
        <w:numPr>
          <w:ilvl w:val="0"/>
          <w:numId w:val="83"/>
        </w:numPr>
        <w:suppressAutoHyphens/>
        <w:spacing w:before="120" w:after="120"/>
        <w:ind w:left="714" w:hanging="357"/>
        <w:contextualSpacing w:val="0"/>
      </w:pPr>
      <w:r w:rsidRPr="00BF2AFC">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1123AE8F" w14:textId="77777777" w:rsidR="00BF2AFC" w:rsidRPr="00BF2AFC" w:rsidRDefault="00BF2AFC" w:rsidP="00BF2AFC">
      <w:r w:rsidRPr="00BF2AFC">
        <w:lastRenderedPageBreak/>
        <w:t xml:space="preserve">Η προτεινόμενη λύση θα πρέπει να είναι κατάλληλα προσαρμοσμένη στις υποδομές και στο περιβάλλον λειτουργίας του </w:t>
      </w:r>
      <w:r w:rsidRPr="00BF2AFC">
        <w:rPr>
          <w:lang w:val="en-US"/>
        </w:rPr>
        <w:t>G</w:t>
      </w:r>
      <w:r w:rsidRPr="00BF2AFC">
        <w:t>-</w:t>
      </w:r>
      <w:r w:rsidRPr="00BF2AFC">
        <w:rPr>
          <w:lang w:val="en-US"/>
        </w:rPr>
        <w:t>Cloud</w:t>
      </w:r>
      <w:r w:rsidRPr="00BF2AFC">
        <w:t xml:space="preserve"> και να συμμορφώνεται με τις τεχνικο-επιχειρησιακές προδιαγραφές που διέπουν τη λειτουργία του: </w:t>
      </w:r>
    </w:p>
    <w:p w14:paraId="20EC5960" w14:textId="77777777" w:rsidR="00BF2AFC" w:rsidRPr="00BF2AFC" w:rsidRDefault="00BF2AFC" w:rsidP="004A1D19">
      <w:pPr>
        <w:pStyle w:val="a3"/>
        <w:numPr>
          <w:ilvl w:val="0"/>
          <w:numId w:val="83"/>
        </w:numPr>
        <w:suppressAutoHyphens/>
        <w:spacing w:before="120" w:after="120"/>
        <w:ind w:left="714" w:hanging="357"/>
        <w:contextualSpacing w:val="0"/>
      </w:pPr>
      <w:r w:rsidRPr="00BF2AFC">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262D7EE9" w14:textId="77777777" w:rsidR="00BF2AFC" w:rsidRPr="00BF2AFC" w:rsidRDefault="00BF2AFC" w:rsidP="004A1D19">
      <w:pPr>
        <w:pStyle w:val="a3"/>
        <w:numPr>
          <w:ilvl w:val="0"/>
          <w:numId w:val="83"/>
        </w:numPr>
        <w:suppressAutoHyphens/>
        <w:spacing w:before="120" w:after="120"/>
        <w:ind w:left="714" w:hanging="357"/>
        <w:contextualSpacing w:val="0"/>
      </w:pPr>
      <w:r w:rsidRPr="00BF2AFC">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3A6A6B9D" w14:textId="77777777" w:rsidR="00BF2AFC" w:rsidRPr="00BF2AFC" w:rsidRDefault="00BF2AFC" w:rsidP="004A1D19">
      <w:pPr>
        <w:pStyle w:val="a3"/>
        <w:numPr>
          <w:ilvl w:val="0"/>
          <w:numId w:val="83"/>
        </w:numPr>
        <w:suppressAutoHyphens/>
        <w:spacing w:before="120" w:after="120"/>
        <w:ind w:left="714" w:hanging="357"/>
        <w:contextualSpacing w:val="0"/>
      </w:pPr>
      <w:r w:rsidRPr="00BF2AFC">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1FAF3E01" w14:textId="77777777" w:rsidR="00BF2AFC" w:rsidRPr="00BF2AFC" w:rsidRDefault="00BF2AFC" w:rsidP="004A1D19">
      <w:pPr>
        <w:pStyle w:val="a3"/>
        <w:numPr>
          <w:ilvl w:val="0"/>
          <w:numId w:val="83"/>
        </w:numPr>
        <w:suppressAutoHyphens/>
        <w:spacing w:before="120" w:after="120"/>
        <w:ind w:left="714" w:hanging="357"/>
        <w:contextualSpacing w:val="0"/>
      </w:pPr>
      <w:r w:rsidRPr="00BF2AFC">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20EA6948" w14:textId="77777777" w:rsidR="00BF2AFC" w:rsidRPr="00BF2AFC" w:rsidRDefault="00BF2AFC" w:rsidP="00BF2AFC"/>
    <w:p w14:paraId="5BD5BC7B" w14:textId="77777777" w:rsidR="00BF2AFC" w:rsidRPr="00BF2AFC" w:rsidRDefault="00BF2AFC" w:rsidP="00BF2AFC">
      <w:r w:rsidRPr="00BF2AFC">
        <w:t xml:space="preserve">Σχετικά με τους υπολογιστικούς πόρους, οι εικονικές μηχανές (VMs) που δύναται να διατεθούν στον Ανάδοχο του </w:t>
      </w:r>
      <w:r>
        <w:rPr>
          <w:lang w:val="en-US"/>
        </w:rPr>
        <w:t>govHUB</w:t>
      </w:r>
      <w:r w:rsidRPr="00BF2AFC">
        <w:t xml:space="preserve"> από το Κυβερνητικό Υπολογιστικό Νέφος G-Cloud για την υλοποίηση και παραγωγική λειτουργία του Πληροφοριακού Συστήματος έχουν τα κάτωθι </w:t>
      </w:r>
      <w:r w:rsidRPr="00BF2AFC">
        <w:rPr>
          <w:u w:val="single"/>
        </w:rPr>
        <w:t>μέγιστα</w:t>
      </w:r>
      <w:r w:rsidRPr="00BF2AFC">
        <w:t xml:space="preserve"> τεχνικά χαρακτηριστικά ανά εικονική μηχανή:</w:t>
      </w:r>
    </w:p>
    <w:p w14:paraId="31ACA5E8" w14:textId="77777777" w:rsidR="00BF2AFC" w:rsidRPr="00BF2AFC" w:rsidRDefault="00BF2AFC" w:rsidP="004A1D19">
      <w:pPr>
        <w:pStyle w:val="a3"/>
        <w:numPr>
          <w:ilvl w:val="0"/>
          <w:numId w:val="79"/>
        </w:numPr>
        <w:suppressAutoHyphens/>
        <w:spacing w:before="120" w:after="120"/>
        <w:ind w:left="357" w:hanging="357"/>
        <w:contextualSpacing w:val="0"/>
      </w:pPr>
      <w:r w:rsidRPr="00BF2AFC">
        <w:t>24 εικονικοί πυρήνες ανά εικονική μηχανή (</w:t>
      </w:r>
      <w:r w:rsidRPr="00BF2AFC">
        <w:rPr>
          <w:lang w:val="en-US"/>
        </w:rPr>
        <w:t>Virtual</w:t>
      </w:r>
      <w:r w:rsidRPr="00BF2AFC">
        <w:t xml:space="preserve"> </w:t>
      </w:r>
      <w:r w:rsidRPr="00BF2AFC">
        <w:rPr>
          <w:lang w:val="en-US"/>
        </w:rPr>
        <w:t>Cores</w:t>
      </w:r>
      <w:r w:rsidRPr="00BF2AFC">
        <w:t>/</w:t>
      </w:r>
      <w:r w:rsidRPr="00BF2AFC">
        <w:rPr>
          <w:lang w:val="en-US"/>
        </w:rPr>
        <w:t>VM</w:t>
      </w:r>
      <w:r w:rsidRPr="00BF2AFC">
        <w:t>)</w:t>
      </w:r>
    </w:p>
    <w:p w14:paraId="47658C59" w14:textId="77777777" w:rsidR="00BF2AFC" w:rsidRPr="00BF2AFC" w:rsidRDefault="00BF2AFC" w:rsidP="004A1D19">
      <w:pPr>
        <w:pStyle w:val="a3"/>
        <w:numPr>
          <w:ilvl w:val="0"/>
          <w:numId w:val="79"/>
        </w:numPr>
        <w:suppressAutoHyphens/>
        <w:spacing w:before="120" w:after="120"/>
        <w:ind w:left="357" w:hanging="357"/>
        <w:contextualSpacing w:val="0"/>
      </w:pPr>
      <w:r w:rsidRPr="00BF2AFC">
        <w:t>48GB μνήμη ανά εικονική μηχανή (Ram/</w:t>
      </w:r>
      <w:r w:rsidRPr="00BF2AFC">
        <w:rPr>
          <w:lang w:val="en-US"/>
        </w:rPr>
        <w:t>VM</w:t>
      </w:r>
      <w:r w:rsidRPr="00BF2AFC">
        <w:t>)</w:t>
      </w:r>
    </w:p>
    <w:p w14:paraId="1DC60EB9" w14:textId="77777777" w:rsidR="00BF2AFC" w:rsidRPr="00BF2AFC" w:rsidRDefault="00BF2AFC" w:rsidP="004A1D19">
      <w:pPr>
        <w:pStyle w:val="a3"/>
        <w:numPr>
          <w:ilvl w:val="0"/>
          <w:numId w:val="79"/>
        </w:numPr>
        <w:suppressAutoHyphens/>
        <w:spacing w:before="120" w:after="120"/>
        <w:ind w:left="357" w:hanging="357"/>
        <w:contextualSpacing w:val="0"/>
      </w:pPr>
      <w:r w:rsidRPr="00BF2AFC">
        <w:t>120GB αποθηκευτικό χώρο ανά εικονική μηχανή (storage/VM) για λειτουργικό σύστημα και εφαρμογές</w:t>
      </w:r>
    </w:p>
    <w:p w14:paraId="522F8142" w14:textId="77777777" w:rsidR="00BF2AFC" w:rsidRPr="00BF2AFC" w:rsidRDefault="00BF2AFC" w:rsidP="00BF2AFC">
      <w:r w:rsidRPr="00BF2AFC">
        <w:t xml:space="preserve">Επιπρόσθετα, δύναται να διατεθεί αποθηκευτικός χώρος (SAN Storage) για εγκατάσταση Βάσεων Δεδομένων ή αποθήκευση αρχείων </w:t>
      </w:r>
      <w:r w:rsidRPr="00BF2AFC">
        <w:rPr>
          <w:u w:val="single"/>
        </w:rPr>
        <w:t>κατά μέγιστο</w:t>
      </w:r>
      <w:r w:rsidRPr="00BF2AFC">
        <w:t xml:space="preserve"> 10TB. Ο απαιτούμενος αποθηκευτικός χώρος για λήψη αντιγράφων ασφαλείας και τα απαραίτητα αναλώσιμα (</w:t>
      </w:r>
      <w:r w:rsidRPr="00BF2AFC">
        <w:rPr>
          <w:lang w:val="en-US"/>
        </w:rPr>
        <w:t>tapes</w:t>
      </w:r>
      <w:r w:rsidRPr="00BF2AFC">
        <w:t>) για την λήψη αντιγράφων εκτός Κέντρου Δεδομένων/</w:t>
      </w:r>
      <w:r w:rsidRPr="00BF2AFC">
        <w:rPr>
          <w:lang w:val="en-US"/>
        </w:rPr>
        <w:t>VTL</w:t>
      </w:r>
      <w:r w:rsidRPr="00BF2AFC">
        <w:t xml:space="preserve"> θα παρέχονται από το </w:t>
      </w:r>
      <w:r w:rsidRPr="00BF2AFC">
        <w:rPr>
          <w:lang w:val="en-US"/>
        </w:rPr>
        <w:t>G</w:t>
      </w:r>
      <w:r w:rsidRPr="00BF2AFC">
        <w:t>-</w:t>
      </w:r>
      <w:r w:rsidRPr="00BF2AFC">
        <w:rPr>
          <w:lang w:val="en-US"/>
        </w:rPr>
        <w:t>Cloud</w:t>
      </w:r>
      <w:r w:rsidRPr="00BF2AFC">
        <w:t xml:space="preserve"> σε αντιστοιχία με τις αιτούμενες υποδομές.</w:t>
      </w:r>
    </w:p>
    <w:p w14:paraId="037EA7B5" w14:textId="77777777" w:rsidR="00BF2AFC" w:rsidRPr="00BF2AFC" w:rsidRDefault="00BF2AFC" w:rsidP="00BF2AFC">
      <w:r w:rsidRPr="00BF2AFC">
        <w:t xml:space="preserve">Παρόλο που το Κυβερνητικό Υπολογιστικό Νέφος G-Cloud παρέχει δυνητική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2CF47F5B" w14:textId="77777777" w:rsidR="00BF2AFC" w:rsidRPr="00BF2AFC" w:rsidRDefault="00BF2AFC" w:rsidP="00BF2AFC">
      <w:r w:rsidRPr="00BF2AFC">
        <w:t xml:space="preserve">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w:t>
      </w:r>
      <w:r>
        <w:rPr>
          <w:lang w:val="en-US"/>
        </w:rPr>
        <w:t>govHUB</w:t>
      </w:r>
      <w:r w:rsidRPr="00BF2AFC">
        <w:t>, όσον αφορά:</w:t>
      </w:r>
    </w:p>
    <w:p w14:paraId="3AC68D2B" w14:textId="77777777" w:rsidR="00BF2AFC" w:rsidRPr="00BF2AFC" w:rsidRDefault="00BF2AFC" w:rsidP="004A1D19">
      <w:pPr>
        <w:pStyle w:val="Num"/>
        <w:numPr>
          <w:ilvl w:val="0"/>
          <w:numId w:val="82"/>
        </w:numPr>
        <w:rPr>
          <w:rFonts w:cs="Tahoma"/>
        </w:rPr>
      </w:pPr>
      <w:r w:rsidRPr="00BF2AFC">
        <w:rPr>
          <w:rFonts w:cs="Tahoma"/>
        </w:rPr>
        <w:t xml:space="preserve">τα χαρακτηριστικά του εξοπλισμού υποδομής του </w:t>
      </w:r>
      <w:r w:rsidRPr="00BF2AFC">
        <w:rPr>
          <w:rFonts w:cs="Tahoma"/>
          <w:lang w:val="en-US"/>
        </w:rPr>
        <w:t>G</w:t>
      </w:r>
      <w:r w:rsidRPr="00BF2AFC">
        <w:rPr>
          <w:rFonts w:cs="Tahoma"/>
        </w:rPr>
        <w:t>-</w:t>
      </w:r>
      <w:r w:rsidRPr="00BF2AFC">
        <w:rPr>
          <w:rFonts w:cs="Tahoma"/>
          <w:lang w:val="en-US"/>
        </w:rPr>
        <w:t>Cloud</w:t>
      </w:r>
      <w:r w:rsidRPr="00BF2AFC">
        <w:rPr>
          <w:rFonts w:cs="Tahoma"/>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BF2AFC">
        <w:rPr>
          <w:rFonts w:cs="Tahoma"/>
          <w:lang w:val="en-US"/>
        </w:rPr>
        <w:t>G</w:t>
      </w:r>
      <w:r w:rsidRPr="00BF2AFC">
        <w:rPr>
          <w:rFonts w:cs="Tahoma"/>
        </w:rPr>
        <w:t>-</w:t>
      </w:r>
      <w:r w:rsidRPr="00BF2AFC">
        <w:rPr>
          <w:rFonts w:cs="Tahoma"/>
          <w:lang w:val="en-US"/>
        </w:rPr>
        <w:t>Cloud</w:t>
      </w:r>
      <w:r w:rsidRPr="00BF2AFC">
        <w:rPr>
          <w:rFonts w:cs="Tahoma"/>
        </w:rPr>
        <w:t>. Συγκεκριμένα:</w:t>
      </w:r>
    </w:p>
    <w:p w14:paraId="6E226C8E" w14:textId="77777777" w:rsidR="00BF2AFC" w:rsidRPr="00BF2AFC" w:rsidRDefault="00BF2AFC" w:rsidP="004A1D19">
      <w:pPr>
        <w:pStyle w:val="Num"/>
        <w:numPr>
          <w:ilvl w:val="1"/>
          <w:numId w:val="82"/>
        </w:numPr>
        <w:rPr>
          <w:rFonts w:cs="Tahoma"/>
        </w:rPr>
      </w:pPr>
      <w:r w:rsidRPr="00BF2AFC">
        <w:rPr>
          <w:rFonts w:cs="Tahoma"/>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39AB7DCB" w14:textId="77777777" w:rsidR="00BF2AFC" w:rsidRPr="00BF2AFC" w:rsidRDefault="00BF2AFC" w:rsidP="004A1D19">
      <w:pPr>
        <w:pStyle w:val="Num"/>
        <w:numPr>
          <w:ilvl w:val="1"/>
          <w:numId w:val="82"/>
        </w:numPr>
        <w:rPr>
          <w:rFonts w:cs="Tahoma"/>
        </w:rPr>
      </w:pPr>
      <w:r w:rsidRPr="00BF2AFC">
        <w:rPr>
          <w:rFonts w:cs="Tahoma"/>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w:t>
      </w:r>
      <w:r w:rsidRPr="00BF2AFC">
        <w:rPr>
          <w:rFonts w:cs="Tahoma"/>
        </w:rPr>
        <w:lastRenderedPageBreak/>
        <w:t>δυνατότητες των προσφερόμενων υποδομών του Κυβερνητικού Υπολογιστικού Νέφους G-Cloud (load balancing, vmWare high availability).</w:t>
      </w:r>
    </w:p>
    <w:p w14:paraId="0305B87B" w14:textId="77777777" w:rsidR="00BF2AFC" w:rsidRPr="00BF2AFC" w:rsidRDefault="00BF2AFC" w:rsidP="004A1D19">
      <w:pPr>
        <w:pStyle w:val="Num"/>
        <w:numPr>
          <w:ilvl w:val="1"/>
          <w:numId w:val="82"/>
        </w:numPr>
        <w:rPr>
          <w:rFonts w:cs="Tahoma"/>
        </w:rPr>
      </w:pPr>
      <w:r w:rsidRPr="00BF2AFC">
        <w:rPr>
          <w:rFonts w:cs="Tahoma"/>
        </w:rPr>
        <w:t>Την δέσμευση ότι καλύπτονται οι λειτουργικές προδιαγραφές της διακήρυξης με την προτεινόμενη υποδομή.</w:t>
      </w:r>
    </w:p>
    <w:p w14:paraId="0D82F119" w14:textId="77777777" w:rsidR="00BF2AFC" w:rsidRPr="00BF2AFC" w:rsidRDefault="00BF2AFC" w:rsidP="004A1D19">
      <w:pPr>
        <w:pStyle w:val="Num"/>
        <w:numPr>
          <w:ilvl w:val="1"/>
          <w:numId w:val="82"/>
        </w:numPr>
        <w:rPr>
          <w:rFonts w:cs="Tahoma"/>
        </w:rPr>
      </w:pPr>
      <w:r w:rsidRPr="00BF2AFC">
        <w:rPr>
          <w:rFonts w:cs="Tahoma"/>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7367F837" w14:textId="7A130F18" w:rsidR="00BF2AFC" w:rsidRPr="00BF2AFC" w:rsidRDefault="00BF2AFC" w:rsidP="00BF2AFC">
      <w:r w:rsidRPr="00BF2AFC">
        <w:t xml:space="preserve">Σε περίπτωση που η λύση του υποψηφίου Αναδόχου περιλαμβάνει άδειες χρήσης έτοιμου εμπορικού λογισμικού </w:t>
      </w:r>
      <w:r w:rsidR="002B1CFF">
        <w:t xml:space="preserve">για τις υπηρεσίες και τα συστήματα ασφάλειας, </w:t>
      </w:r>
      <w:r w:rsidRPr="00BF2AFC">
        <w:t xml:space="preserve">ο υποψήφιος Ανάδοχος θα πρέπει να προμηθεύσει, στο πλαίσιο του έργου, άδειες συμβατές με το περιβάλλον του Κυβερνητικού Υπολογιστικού Νέφους G-Cloud, όπως αυτό περιγράφεται ανωτέρω και στην Παρ. </w:t>
      </w:r>
      <w:r w:rsidRPr="00BF2AFC">
        <w:fldChar w:fldCharType="begin"/>
      </w:r>
      <w:r w:rsidRPr="00BF2AFC">
        <w:instrText xml:space="preserve"> REF _Ref62835090 \r \h </w:instrText>
      </w:r>
      <w:r>
        <w:instrText xml:space="preserve"> \* MERGEFORMAT </w:instrText>
      </w:r>
      <w:r w:rsidRPr="00BF2AFC">
        <w:fldChar w:fldCharType="separate"/>
      </w:r>
      <w:r w:rsidR="00CB4EC7">
        <w:t>8.1.3</w:t>
      </w:r>
      <w:r w:rsidRPr="00BF2AFC">
        <w:fldChar w:fldCharType="end"/>
      </w:r>
      <w:r w:rsidRPr="00BF2AFC">
        <w:t>.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76AA464C" w14:textId="77777777" w:rsidR="00BF2AFC" w:rsidRPr="00BF2AFC" w:rsidRDefault="00BF2AFC" w:rsidP="00BF2AFC">
      <w:r w:rsidRPr="00BF2AFC">
        <w:t>Περαιτέρω είναι, σημαντικό να ληφθούν υπόψη τα παρακάτω:</w:t>
      </w:r>
    </w:p>
    <w:p w14:paraId="7D57B63C" w14:textId="77777777" w:rsidR="00BF2AFC" w:rsidRPr="00BF2AFC" w:rsidRDefault="00BF2AFC" w:rsidP="004A1D19">
      <w:pPr>
        <w:pStyle w:val="a3"/>
        <w:numPr>
          <w:ilvl w:val="0"/>
          <w:numId w:val="80"/>
        </w:numPr>
        <w:suppressAutoHyphens/>
        <w:spacing w:before="120" w:after="120"/>
        <w:ind w:left="714" w:hanging="357"/>
        <w:contextualSpacing w:val="0"/>
      </w:pPr>
      <w:r w:rsidRPr="00BF2AFC">
        <w:t xml:space="preserve">Σε περίπτωση που κρίνεται ότι η χρήση του vmWare </w:t>
      </w:r>
      <w:r w:rsidRPr="00BF2AFC">
        <w:rPr>
          <w:lang w:val="en-US"/>
        </w:rPr>
        <w:t>High</w:t>
      </w:r>
      <w:r w:rsidRPr="00BF2AFC">
        <w:t xml:space="preserve"> </w:t>
      </w:r>
      <w:r w:rsidRPr="00BF2AFC">
        <w:rPr>
          <w:lang w:val="en-US"/>
        </w:rPr>
        <w:t>Availabilty</w:t>
      </w:r>
      <w:r w:rsidRPr="00BF2AFC">
        <w:t xml:space="preserve"> δεν επαρκεί για τις ανάγκες υψηλής διαθεσιμότητας του φιλοξενούμενου συστήματος και πρέπει να στηθεί κάποια τεχνολογία clustering, είναι ισχυρά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G-Cloud. Ομοίως για διατάξεις Υψηλής Απόδοσης.</w:t>
      </w:r>
    </w:p>
    <w:p w14:paraId="28F719E7" w14:textId="77777777" w:rsidR="00BF2AFC" w:rsidRPr="00BF2AFC" w:rsidRDefault="00BF2AFC" w:rsidP="004A1D19">
      <w:pPr>
        <w:pStyle w:val="a3"/>
        <w:numPr>
          <w:ilvl w:val="0"/>
          <w:numId w:val="80"/>
        </w:numPr>
        <w:suppressAutoHyphens/>
        <w:spacing w:before="120" w:after="120"/>
        <w:ind w:left="714" w:hanging="357"/>
        <w:contextualSpacing w:val="0"/>
      </w:pPr>
      <w:r w:rsidRPr="00BF2AFC">
        <w:t xml:space="preserve">Σε περίπτωση που δεν είναι εφικτό για κάποια δομοστοιχεία του Πληροφοριακού Συστήματος να παραχθούν αντίγραφα ασφαλείας με την μέθοδο του Full VM Backup (π.χ. Βάσεις Δεδομένων), θα πρέπει να έχει γίνει μέριμνα για προμήθεια των απαραίτητων Online Backup Agents για το Symantec Netbackup που λειτουργεί στην υποδομή. </w:t>
      </w:r>
    </w:p>
    <w:p w14:paraId="2AA9815F" w14:textId="77777777" w:rsidR="00BF2AFC" w:rsidRPr="00BF2AFC" w:rsidRDefault="00BF2AFC" w:rsidP="004A1D19">
      <w:pPr>
        <w:pStyle w:val="a3"/>
        <w:numPr>
          <w:ilvl w:val="0"/>
          <w:numId w:val="80"/>
        </w:numPr>
        <w:suppressAutoHyphens/>
        <w:spacing w:before="120" w:after="120"/>
        <w:ind w:left="714" w:hanging="357"/>
        <w:contextualSpacing w:val="0"/>
      </w:pPr>
      <w:r w:rsidRPr="00BF2AFC">
        <w:t>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43D4D3CE" w14:textId="77777777" w:rsidR="00BF2AFC" w:rsidRPr="00BF2AFC" w:rsidRDefault="00BF2AFC" w:rsidP="004A1D19">
      <w:pPr>
        <w:pStyle w:val="a3"/>
        <w:numPr>
          <w:ilvl w:val="0"/>
          <w:numId w:val="80"/>
        </w:numPr>
        <w:suppressAutoHyphens/>
        <w:spacing w:before="120" w:after="120"/>
        <w:ind w:left="714" w:hanging="357"/>
        <w:contextualSpacing w:val="0"/>
      </w:pPr>
      <w:r w:rsidRPr="00BF2AFC">
        <w:t>Είναι ισχυρά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(scale-up &amp; scale-out) για κάλυψη μελλοντικών επιχειρησιακών αναγκών.</w:t>
      </w:r>
    </w:p>
    <w:p w14:paraId="56CE6BD0" w14:textId="77777777" w:rsidR="00BF2AFC" w:rsidRPr="00BF2AFC" w:rsidRDefault="00BF2AFC" w:rsidP="00BF2AFC">
      <w:r w:rsidRPr="00BF2AFC">
        <w:t>Τέλος, επισημαίνεται ότι ο Ανάδοχος θα πρέπει να συμμορφώνεται με  τους κανόνες της Πολιτικής Ασφάλειας την οποία εφαρμόζει και τηρεί ΓΓΠΣΔΔ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BF2AFC">
        <w:rPr>
          <w:vertAlign w:val="superscript"/>
        </w:rPr>
        <w:t>η</w:t>
      </w:r>
      <w:r w:rsidRPr="00BF2AFC">
        <w:t xml:space="preserve"> Φάση του Έργου.</w:t>
      </w:r>
    </w:p>
    <w:p w14:paraId="480AEC92" w14:textId="77777777" w:rsidR="00EE66B1" w:rsidRDefault="00EE66B1" w:rsidP="00EE66B1"/>
    <w:p w14:paraId="662266FE" w14:textId="77777777" w:rsidR="001631BF" w:rsidRDefault="001631BF" w:rsidP="004A1D19">
      <w:pPr>
        <w:pStyle w:val="2"/>
        <w:numPr>
          <w:ilvl w:val="1"/>
          <w:numId w:val="96"/>
        </w:numPr>
      </w:pPr>
      <w:bookmarkStart w:id="440" w:name="_Toc57762406"/>
      <w:bookmarkStart w:id="441" w:name="_Toc75073520"/>
      <w:bookmarkEnd w:id="439"/>
      <w:r w:rsidRPr="00957611">
        <w:t>Χρηστικότητα</w:t>
      </w:r>
      <w:bookmarkEnd w:id="440"/>
      <w:r w:rsidR="00807E66">
        <w:t xml:space="preserve"> – Προσβασιμότητα</w:t>
      </w:r>
      <w:bookmarkEnd w:id="441"/>
      <w:r w:rsidR="00807E66">
        <w:t xml:space="preserve"> </w:t>
      </w:r>
    </w:p>
    <w:p w14:paraId="50D602D4" w14:textId="77777777" w:rsidR="001631BF" w:rsidRDefault="001631BF" w:rsidP="001631BF">
      <w:r>
        <w:t>Το πληροφοριακό σύστημα της παρούσας διακήρυξης χαρακτηρίζεται από τις ιδιαίτερες απαιτήσεις που έχει για υψηλό επίπεδο χρηστικότητας στην οργάνωση και παρουσίαση των υπηρεσιών του. Ο Ανάδοχος, θα πρέπει να λάβει υπόψη κατά τον σχεδιασμό της διαδικτυακής πύλης και των υποσυστημάτων που θα αναπτυχθούν, τις διαφορετικές ομάδες χρηστών</w:t>
      </w:r>
      <w:r w:rsidRPr="00953FD9">
        <w:t>,</w:t>
      </w:r>
      <w:r>
        <w:t xml:space="preserve"> κι επομένως τους διαφορετικούς τρόπους εκπλήρωσης της παρεχόμενης λειτουργικότητας χωρίς να μειώνεται η χρηστικότητα των υπηρεσιών.</w:t>
      </w:r>
    </w:p>
    <w:p w14:paraId="3D374FB7" w14:textId="77777777" w:rsidR="001631BF" w:rsidRDefault="001631BF" w:rsidP="001631BF">
      <w:r>
        <w:lastRenderedPageBreak/>
        <w:t>Κρίνεται ότι ο σχεδιασμός με βασική αρχή την επίτευξη υψηλής χρηστικότητας και εργονομίας είναι κρίσιμος παράγοντας επιτυχίας για το παρόν έργο. Η λογική / λειτουργική πληρότητα της διαδικτυακής πύλης δεν αποτελεί από μόνη της ικανή συνθήκη για επιτυχή λειτουργία του συστήματος, αλλά οφείλει να συνυπάρχει με μία διεπαφή που επιτρέπει σε χρήστες ελάχιστα εξοικειωμένους με δικτυακές εφαρμογές να διεκπεραιώσουν τις συναλλαγές τους με ευκολία.</w:t>
      </w:r>
    </w:p>
    <w:p w14:paraId="0DF9EB03" w14:textId="77777777" w:rsidR="001631BF" w:rsidRDefault="001631BF" w:rsidP="001631BF">
      <w:r>
        <w:t>Ο Ανάδοχος πρέπει να τεκμηριώσει στην πρότασή του τη σχεδιαστική προσέγγιση καθώς και το πλάνο δοκιμασιών χρηστικότητας και σχεδιαστικών αναπροσαρμογών που θα ακολουθήσει για να διασφαλίσει το επιθυμητό επίπεδο χρηστικότητας.</w:t>
      </w:r>
    </w:p>
    <w:p w14:paraId="47B98929" w14:textId="77777777" w:rsidR="00807E66" w:rsidRDefault="00807E66" w:rsidP="00807E66">
      <w:pPr>
        <w:rPr>
          <w:iCs/>
          <w:lang w:eastAsia="el-GR"/>
        </w:rPr>
      </w:pPr>
      <w:r>
        <w:t xml:space="preserve">Η διαδικτυακή πύλη και οι διαδικτυακές υπηρεσίες που θα αναπτυχθούν θα </w:t>
      </w:r>
      <w:r w:rsidRPr="00433E49">
        <w:t xml:space="preserve">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433E49">
        <w:rPr>
          <w:iCs/>
          <w:lang w:eastAsia="el-GR"/>
        </w:rPr>
        <w:t xml:space="preserve">προσβασιμότητας </w:t>
      </w:r>
      <w:r w:rsidRPr="003546F5">
        <w:rPr>
          <w:iCs/>
          <w:lang w:eastAsia="el-GR"/>
        </w:rPr>
        <w:t>W</w:t>
      </w:r>
      <w:r w:rsidRPr="00433E49">
        <w:rPr>
          <w:iCs/>
          <w:lang w:eastAsia="el-GR"/>
        </w:rPr>
        <w:t>3</w:t>
      </w:r>
      <w:r w:rsidRPr="003546F5">
        <w:rPr>
          <w:iCs/>
          <w:lang w:eastAsia="el-GR"/>
        </w:rPr>
        <w:t>C</w:t>
      </w:r>
      <w:r w:rsidRPr="00433E49">
        <w:rPr>
          <w:iCs/>
          <w:lang w:eastAsia="el-GR"/>
        </w:rPr>
        <w:t>.</w:t>
      </w:r>
    </w:p>
    <w:p w14:paraId="33CFD724" w14:textId="77777777" w:rsidR="00807E66" w:rsidRDefault="00807E66" w:rsidP="00807E66">
      <w:pPr>
        <w:rPr>
          <w:iCs/>
          <w:lang w:eastAsia="el-GR"/>
        </w:rPr>
      </w:pPr>
      <w:r w:rsidRPr="00433E49">
        <w:rPr>
          <w:iCs/>
          <w:lang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w:t>
      </w:r>
      <w:r w:rsidRPr="0086481E">
        <w:rPr>
          <w:iCs/>
          <w:lang w:eastAsia="el-GR"/>
        </w:rPr>
        <w:t xml:space="preserve">έκδοση </w:t>
      </w:r>
      <w:r w:rsidRPr="006F705A">
        <w:rPr>
          <w:iCs/>
          <w:lang w:eastAsia="el-GR"/>
        </w:rPr>
        <w:t>2.0 σε επίπεδο τουλάχιστον «ΑA» (WCAG 2.0 level AA)</w:t>
      </w:r>
      <w:r w:rsidRPr="00433E49">
        <w:rPr>
          <w:iCs/>
          <w:lang w:eastAsia="el-GR"/>
        </w:rPr>
        <w:t xml:space="preserve">. </w:t>
      </w:r>
    </w:p>
    <w:p w14:paraId="477D5379" w14:textId="77777777" w:rsidR="00807E66" w:rsidRPr="00433E49" w:rsidRDefault="00807E66" w:rsidP="00807E66">
      <w:pPr>
        <w:rPr>
          <w:iCs/>
          <w:lang w:eastAsia="el-GR"/>
        </w:rPr>
      </w:pPr>
      <w:r w:rsidRPr="00433E49">
        <w:rPr>
          <w:iCs/>
          <w:lang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2DF8292B" w14:textId="77777777" w:rsidR="001631BF" w:rsidRDefault="001631BF" w:rsidP="004A1D19">
      <w:pPr>
        <w:pStyle w:val="1"/>
        <w:numPr>
          <w:ilvl w:val="0"/>
          <w:numId w:val="96"/>
        </w:numPr>
      </w:pPr>
      <w:bookmarkStart w:id="442" w:name="_Toc62059370"/>
      <w:bookmarkStart w:id="443" w:name="_Toc62059589"/>
      <w:bookmarkStart w:id="444" w:name="_Toc62060210"/>
      <w:bookmarkStart w:id="445" w:name="_Toc57762407"/>
      <w:bookmarkStart w:id="446" w:name="_Toc75073521"/>
      <w:bookmarkEnd w:id="442"/>
      <w:bookmarkEnd w:id="443"/>
      <w:bookmarkEnd w:id="444"/>
      <w:r w:rsidRPr="00781D07">
        <w:t>Προδιαγραφές Λειτουργικών Ενοτήτων</w:t>
      </w:r>
      <w:bookmarkEnd w:id="445"/>
      <w:bookmarkEnd w:id="446"/>
    </w:p>
    <w:p w14:paraId="245012CA" w14:textId="77777777" w:rsidR="001631BF" w:rsidRDefault="001631BF" w:rsidP="004A1D19">
      <w:pPr>
        <w:pStyle w:val="2"/>
        <w:numPr>
          <w:ilvl w:val="1"/>
          <w:numId w:val="96"/>
        </w:numPr>
      </w:pPr>
      <w:bookmarkStart w:id="447" w:name="_Toc57762408"/>
      <w:bookmarkStart w:id="448" w:name="_Ref62058188"/>
      <w:bookmarkStart w:id="449" w:name="_Toc75073522"/>
      <w:r>
        <w:t>Υ</w:t>
      </w:r>
      <w:r w:rsidRPr="00AF7B5B">
        <w:t>πο</w:t>
      </w:r>
      <w:r>
        <w:t>σύ</w:t>
      </w:r>
      <w:r w:rsidRPr="00AF7B5B">
        <w:t>στ</w:t>
      </w:r>
      <w:r>
        <w:t>η</w:t>
      </w:r>
      <w:r w:rsidRPr="00AF7B5B">
        <w:t xml:space="preserve">μα </w:t>
      </w:r>
      <w:bookmarkStart w:id="450" w:name="_Hlk57719751"/>
      <w:r>
        <w:t>Δ</w:t>
      </w:r>
      <w:r w:rsidRPr="00AF7B5B">
        <w:t xml:space="preserve">ιαχείρισης </w:t>
      </w:r>
      <w:r>
        <w:t>και</w:t>
      </w:r>
      <w:r w:rsidRPr="00AF7B5B">
        <w:t xml:space="preserve"> </w:t>
      </w:r>
      <w:r>
        <w:t>Δ</w:t>
      </w:r>
      <w:r w:rsidRPr="00AF7B5B">
        <w:t xml:space="preserve">ρομολόγηση </w:t>
      </w:r>
      <w:r>
        <w:t>Μ</w:t>
      </w:r>
      <w:r w:rsidRPr="00AF7B5B">
        <w:t>ηνυμάτων</w:t>
      </w:r>
      <w:bookmarkEnd w:id="447"/>
      <w:bookmarkEnd w:id="448"/>
      <w:bookmarkEnd w:id="449"/>
    </w:p>
    <w:bookmarkEnd w:id="450"/>
    <w:p w14:paraId="2EEDA3C1" w14:textId="77777777" w:rsidR="001631BF" w:rsidRDefault="001631BF" w:rsidP="001631BF">
      <w:r>
        <w:t xml:space="preserve">Η αρχική φιλοσοφία του κόμβου διαδικτυακών υπηρεσιών govHUB ήταν να λειτουργεί ως διαμεσολαβητής πληροφοριών και να μην αποθηκεύει πληροφορίες, παρά μόνο να κρατάει Αρχείο Συναλλαγών από τις αναζητήσεις που έχουν διεξαχθεί για να διασφαλίσει την ελεγχόμενη πρόσβαση των χρηστών στην πληροφορία. </w:t>
      </w:r>
    </w:p>
    <w:p w14:paraId="6DAFEAD1" w14:textId="77777777" w:rsidR="001631BF" w:rsidRDefault="001631BF" w:rsidP="001631BF">
      <w:r>
        <w:t xml:space="preserve">Αν αναλογιστούμε όμως ότι δεν ζούμε σε έναν ιδανικό κόσμο και ότι οι πληροφορίες πολλές φορές δεν είναι διαθέσιμες online, είτε γιατί μπορεί να προκύψει κάποιο πρόβλημα διαθεσιμότητας στον κύριο των δεδομένων (data owner), είτε γιατί η πληροφορία απαιτεί περαιτέρω διαδικασία και δεν είναι άμεσα διαθέσιμη, τότε είναι ζωτικής σημασίας να βρεθεί μια λύση και για όλες τις πληροφορίες που διατίθενται ασύγχρονα. Αυτό έρχεται να επιλύσει η ένταξη του υποσυστήματος </w:t>
      </w:r>
      <w:r w:rsidRPr="00DE1553">
        <w:t>Διαχείρισης και Δρομολόγηση Μηνυμάτων</w:t>
      </w:r>
      <w:r>
        <w:t xml:space="preserve">. </w:t>
      </w:r>
    </w:p>
    <w:p w14:paraId="10D04D9D" w14:textId="77777777" w:rsidR="001631BF" w:rsidRDefault="001631BF" w:rsidP="001631BF">
      <w:r>
        <w:t>Γ</w:t>
      </w:r>
      <w:r w:rsidRPr="00DE1553">
        <w:t xml:space="preserve">ια την κάλυψη των αναγκών ασύγχρονων μηνυμάτων </w:t>
      </w:r>
      <w:r>
        <w:t xml:space="preserve">που </w:t>
      </w:r>
      <w:r w:rsidRPr="00DE1553">
        <w:t xml:space="preserve">προστίθεται </w:t>
      </w:r>
      <w:r>
        <w:t xml:space="preserve">στην αρχιτεκτονική </w:t>
      </w:r>
      <w:r w:rsidRPr="00DE1553">
        <w:t>ένα</w:t>
      </w:r>
      <w:r>
        <w:t>ς</w:t>
      </w:r>
      <w:r w:rsidRPr="00DE1553">
        <w:t xml:space="preserve"> Message Broker, ο οποίος είναι υπεύθυνος για τη διαχείριση </w:t>
      </w:r>
      <w:r>
        <w:t>και</w:t>
      </w:r>
      <w:r w:rsidRPr="00DE1553">
        <w:t xml:space="preserve"> δρομολόγηση μηνυμάτων, σύγχρονα ή ασύγχρονα, με εγγυήσεις αποστολής ή όχι και με τη χρήση ουρών</w:t>
      </w:r>
      <w:r>
        <w:t>. Ο Ανάδοχος θα πρέπει να αναλύσει στην τεχνική προσφορά του το Υπο</w:t>
      </w:r>
      <w:r w:rsidRPr="00DE1553">
        <w:t xml:space="preserve">σύστημα </w:t>
      </w:r>
      <w:r w:rsidRPr="00A732BA">
        <w:t>Διαχείρισης και Δρομολόγηση Μηνυμάτων</w:t>
      </w:r>
      <w:r>
        <w:t xml:space="preserve"> και να τεκμηριώσει την επιλογή του </w:t>
      </w:r>
      <w:r w:rsidRPr="00DE1553">
        <w:t>Message Broker</w:t>
      </w:r>
      <w:r w:rsidRPr="000E241A">
        <w:t xml:space="preserve"> </w:t>
      </w:r>
      <w:r>
        <w:t>ανοιχτού λογισμικού</w:t>
      </w:r>
      <w:r w:rsidRPr="00805721">
        <w:t xml:space="preserve">, </w:t>
      </w:r>
      <w:r>
        <w:t>όπως και τον τρόπο συλλειτουργίας με τα άλλα υποσυστήματα.</w:t>
      </w:r>
    </w:p>
    <w:p w14:paraId="223E32EA" w14:textId="77777777" w:rsidR="00771321" w:rsidRDefault="00771321" w:rsidP="001631BF"/>
    <w:p w14:paraId="4733FB4C" w14:textId="77777777" w:rsidR="001631BF" w:rsidRPr="00142EB1" w:rsidRDefault="001631BF" w:rsidP="004A1D19">
      <w:pPr>
        <w:pStyle w:val="2"/>
        <w:numPr>
          <w:ilvl w:val="1"/>
          <w:numId w:val="96"/>
        </w:numPr>
      </w:pPr>
      <w:bookmarkStart w:id="451" w:name="_Toc57762409"/>
      <w:bookmarkStart w:id="452" w:name="_Ref62058199"/>
      <w:bookmarkStart w:id="453" w:name="_Toc75073523"/>
      <w:r w:rsidRPr="00142EB1">
        <w:t xml:space="preserve">Υποσύστημα </w:t>
      </w:r>
      <w:bookmarkStart w:id="454" w:name="_Hlk57725531"/>
      <w:r w:rsidRPr="00142EB1">
        <w:t>Εγγύησης και Διασφάλιση</w:t>
      </w:r>
      <w:r w:rsidR="00116230">
        <w:t>ς</w:t>
      </w:r>
      <w:r w:rsidRPr="00142EB1">
        <w:t xml:space="preserve"> του αμετάβλητου των δεδομένων</w:t>
      </w:r>
      <w:bookmarkEnd w:id="451"/>
      <w:bookmarkEnd w:id="452"/>
      <w:bookmarkEnd w:id="453"/>
      <w:bookmarkEnd w:id="454"/>
    </w:p>
    <w:p w14:paraId="303C669B" w14:textId="77777777" w:rsidR="001631BF" w:rsidRDefault="001631BF" w:rsidP="001631BF">
      <w:r>
        <w:lastRenderedPageBreak/>
        <w:t>Το</w:t>
      </w:r>
      <w:r w:rsidRPr="00B15C7D">
        <w:t xml:space="preserve"> </w:t>
      </w:r>
      <w:r>
        <w:rPr>
          <w:lang w:val="en-US"/>
        </w:rPr>
        <w:t>govHUB</w:t>
      </w:r>
      <w:r w:rsidRPr="00B15C7D">
        <w:t xml:space="preserve"> μοιράζει πληροφορίες με ενιαίο τρόπο σε </w:t>
      </w:r>
      <w:r>
        <w:t xml:space="preserve">όλους τους εγγεγραμμένους </w:t>
      </w:r>
      <w:r w:rsidRPr="00B15C7D">
        <w:t xml:space="preserve">χρήστες και </w:t>
      </w:r>
      <w:r>
        <w:t xml:space="preserve">σε έμπιστα τρίτα </w:t>
      </w:r>
      <w:r w:rsidRPr="00B15C7D">
        <w:t>συστήματα φορέων</w:t>
      </w:r>
      <w:r>
        <w:t xml:space="preserve">. Με την επέκτασή του </w:t>
      </w:r>
      <w:r>
        <w:rPr>
          <w:lang w:val="en-US"/>
        </w:rPr>
        <w:t>govHUB</w:t>
      </w:r>
      <w:r w:rsidRPr="00F40771">
        <w:t xml:space="preserve"> </w:t>
      </w:r>
      <w:r>
        <w:t>θα επιτευχθεί η δυνατότητα φιλοξενίας περισσοτέρων εφαρμογών και υπηρεσιών, όπως και η ένταξη περισσοτέρων φορέων και χρηστών.</w:t>
      </w:r>
      <w:r w:rsidRPr="00FB307F">
        <w:t xml:space="preserve"> </w:t>
      </w:r>
      <w:r>
        <w:t xml:space="preserve">Ο όγκος των δεδομένων που θα διακινούνται και θα διαμοιράζονται καθημερινά μέσω του κόμβου </w:t>
      </w:r>
      <w:r>
        <w:rPr>
          <w:lang w:val="en-US"/>
        </w:rPr>
        <w:t>govHUB</w:t>
      </w:r>
      <w:r w:rsidRPr="00DA4987">
        <w:t xml:space="preserve"> </w:t>
      </w:r>
      <w:r>
        <w:t>αναμένεται να αυξηθεί κατά 70%. Συνεπώς η εξασφάλιση</w:t>
      </w:r>
      <w:r w:rsidRPr="00F53F88">
        <w:t xml:space="preserve"> του αμετάβλητου </w:t>
      </w:r>
      <w:r>
        <w:t xml:space="preserve">του ιστορικού </w:t>
      </w:r>
      <w:r w:rsidRPr="00F53F88">
        <w:t xml:space="preserve">των </w:t>
      </w:r>
      <w:r>
        <w:t xml:space="preserve">αναζητήσεων που πραγματοποιούνται μέσω του </w:t>
      </w:r>
      <w:r>
        <w:rPr>
          <w:lang w:val="en-US"/>
        </w:rPr>
        <w:t>govHUB</w:t>
      </w:r>
      <w:r>
        <w:t xml:space="preserve"> αποτελεί ακρογωνιαίο λίθο</w:t>
      </w:r>
      <w:r w:rsidRPr="0012085A">
        <w:t>.</w:t>
      </w:r>
    </w:p>
    <w:p w14:paraId="1839138A" w14:textId="77777777" w:rsidR="001631BF" w:rsidRDefault="001631BF" w:rsidP="001631BF">
      <w:r>
        <w:t xml:space="preserve">Για την αποτροπή καταστροφής ή αλλοίωσης των δεδομένων και ειδικότερα των αναζητήσεων που πραγματοποιούνται, τα υποσυστήματα που απαρτίζουν το </w:t>
      </w:r>
      <w:r>
        <w:rPr>
          <w:lang w:val="en-US"/>
        </w:rPr>
        <w:t>govHUB</w:t>
      </w:r>
      <w:r>
        <w:t xml:space="preserve"> θα πλαισιωθούν</w:t>
      </w:r>
      <w:r w:rsidRPr="004B28B5">
        <w:t xml:space="preserve"> </w:t>
      </w:r>
      <w:r>
        <w:t xml:space="preserve">από το </w:t>
      </w:r>
      <w:r w:rsidRPr="004B28B5">
        <w:t>Υποσύστημα Εγγύησης και Διασφάλιση του αμετάβλητου των δεδομένων</w:t>
      </w:r>
      <w:r>
        <w:t xml:space="preserve"> σε τεχνολογία </w:t>
      </w:r>
      <w:r>
        <w:rPr>
          <w:lang w:val="en-US"/>
        </w:rPr>
        <w:t>B</w:t>
      </w:r>
      <w:r>
        <w:t>lockchain.</w:t>
      </w:r>
    </w:p>
    <w:p w14:paraId="60AF56B2" w14:textId="77777777" w:rsidR="001631BF" w:rsidRPr="00AF7B5B" w:rsidRDefault="001631BF" w:rsidP="001631BF">
      <w:r w:rsidRPr="002701AE">
        <w:t xml:space="preserve">Σύμφωνα με την αποκεντρωμένη φύση του </w:t>
      </w:r>
      <w:r>
        <w:rPr>
          <w:lang w:val="en-US"/>
        </w:rPr>
        <w:t>B</w:t>
      </w:r>
      <w:r>
        <w:t>lockchain</w:t>
      </w:r>
      <w:r w:rsidRPr="002701AE">
        <w:t xml:space="preserve">, </w:t>
      </w:r>
      <w:r>
        <w:t xml:space="preserve">η εκτέλεση των αναζητήσεων που έχουν πραγματοποιηθεί </w:t>
      </w:r>
      <w:r w:rsidRPr="002701AE">
        <w:t>μπορ</w:t>
      </w:r>
      <w:r>
        <w:t>ούν</w:t>
      </w:r>
      <w:r w:rsidRPr="002701AE">
        <w:t xml:space="preserve"> να επιβεβαιωθ</w:t>
      </w:r>
      <w:r>
        <w:t>ούν</w:t>
      </w:r>
      <w:r w:rsidRPr="002701AE">
        <w:t xml:space="preserve"> από τους συμμετέχοντες στο δίκτυο. Όλα τα δεδομένα της </w:t>
      </w:r>
      <w:r>
        <w:t>αναζήτησης</w:t>
      </w:r>
      <w:r w:rsidRPr="002701AE">
        <w:t xml:space="preserve"> θα</w:t>
      </w:r>
      <w:r>
        <w:t xml:space="preserve"> </w:t>
      </w:r>
      <w:r w:rsidRPr="002701AE">
        <w:t xml:space="preserve">αποθηκεύονται </w:t>
      </w:r>
      <w:r>
        <w:t xml:space="preserve">και </w:t>
      </w:r>
      <w:r w:rsidRPr="002701AE">
        <w:t xml:space="preserve">σε </w:t>
      </w:r>
      <w:r>
        <w:rPr>
          <w:lang w:val="en-US"/>
        </w:rPr>
        <w:t>block</w:t>
      </w:r>
      <w:r w:rsidRPr="002701AE">
        <w:t xml:space="preserve"> πληροφοριών στους υπολογιστές όλων των</w:t>
      </w:r>
      <w:r w:rsidRPr="005454C9">
        <w:t xml:space="preserve"> </w:t>
      </w:r>
      <w:r w:rsidRPr="002701AE">
        <w:t xml:space="preserve">συμμετεχόντων στο δίκτυο. Η τεχνολογία </w:t>
      </w:r>
      <w:r w:rsidRPr="002701AE">
        <w:rPr>
          <w:lang w:val="en-US"/>
        </w:rPr>
        <w:t>blockchain</w:t>
      </w:r>
      <w:r w:rsidRPr="002701AE">
        <w:t xml:space="preserve"> θα επιτρέπει </w:t>
      </w:r>
      <w:r>
        <w:t xml:space="preserve">τον αυτόματο εντοπισμό </w:t>
      </w:r>
      <w:r w:rsidRPr="002701AE">
        <w:t>οποια</w:t>
      </w:r>
      <w:r>
        <w:t>σ</w:t>
      </w:r>
      <w:r w:rsidRPr="002701AE">
        <w:t>δήποτε αλλοίωση</w:t>
      </w:r>
      <w:r>
        <w:t>ς</w:t>
      </w:r>
      <w:r w:rsidRPr="002701AE">
        <w:t xml:space="preserve"> των </w:t>
      </w:r>
      <w:r>
        <w:t>αναζητήσεων που έχουν πραγματοποιηθεί</w:t>
      </w:r>
      <w:r w:rsidRPr="002701AE">
        <w:t xml:space="preserve">. Στο πλαίσιο του </w:t>
      </w:r>
      <w:r>
        <w:t xml:space="preserve">υποσυστήματος </w:t>
      </w:r>
      <w:r w:rsidRPr="00C01083">
        <w:t>Εγγύησης και Διασφάλιση του αμετάβλητου των δεδομένων</w:t>
      </w:r>
      <w:r>
        <w:t xml:space="preserve">, </w:t>
      </w:r>
      <w:r w:rsidRPr="002701AE">
        <w:t xml:space="preserve">το </w:t>
      </w:r>
      <w:r w:rsidRPr="002701AE">
        <w:rPr>
          <w:lang w:val="en-US"/>
        </w:rPr>
        <w:t>blockchain</w:t>
      </w:r>
      <w:r w:rsidRPr="002701AE">
        <w:t xml:space="preserve"> κρυπτογραφεί και </w:t>
      </w:r>
      <w:r>
        <w:t>διαφυλάσσει</w:t>
      </w:r>
      <w:r w:rsidRPr="002701AE">
        <w:t xml:space="preserve"> με</w:t>
      </w:r>
      <w:r>
        <w:t xml:space="preserve"> </w:t>
      </w:r>
      <w:r w:rsidRPr="002701AE">
        <w:t>μαθηματικούς αλγορίθμους</w:t>
      </w:r>
      <w:r>
        <w:t xml:space="preserve"> την πληροφορία</w:t>
      </w:r>
      <w:r w:rsidRPr="002701AE">
        <w:t xml:space="preserve">. </w:t>
      </w:r>
    </w:p>
    <w:p w14:paraId="419DC208" w14:textId="77777777" w:rsidR="001631BF" w:rsidRPr="00AF7B5B" w:rsidRDefault="001631BF" w:rsidP="001631BF">
      <w:r>
        <w:t>Ο Ανάδοχος θα πρέπει να αναλύσει στην τεχνική προσφορά του</w:t>
      </w:r>
      <w:r w:rsidR="00771321">
        <w:t xml:space="preserve">, ότι </w:t>
      </w:r>
      <w:r>
        <w:t xml:space="preserve"> το Υπο</w:t>
      </w:r>
      <w:r w:rsidRPr="00DE1553">
        <w:t>σύστημα</w:t>
      </w:r>
      <w:r>
        <w:t xml:space="preserve"> </w:t>
      </w:r>
      <w:r w:rsidRPr="00C01083">
        <w:t>Εγγύησης και Διασφάλιση</w:t>
      </w:r>
      <w:r>
        <w:t>ς</w:t>
      </w:r>
      <w:r w:rsidRPr="00C01083">
        <w:t xml:space="preserve"> του αμετάβλητου των δεδομένων</w:t>
      </w:r>
      <w:r>
        <w:t xml:space="preserve"> και να τεκμηριώσει την επιλογή της παραμετροποίησης, του έτοιμου</w:t>
      </w:r>
      <w:r w:rsidRPr="000E241A">
        <w:t xml:space="preserve"> </w:t>
      </w:r>
      <w:r>
        <w:t>ανοιχτού λογισμικού</w:t>
      </w:r>
      <w:r w:rsidRPr="00805721">
        <w:t xml:space="preserve">, </w:t>
      </w:r>
      <w:r>
        <w:t>όπως και τον τρόπο συλλειτουργίας με τα άλλα υποσυστήματα.</w:t>
      </w:r>
    </w:p>
    <w:p w14:paraId="5C297ECD" w14:textId="77777777" w:rsidR="001631BF" w:rsidRPr="00D43F7E" w:rsidRDefault="001631BF" w:rsidP="004A1D19">
      <w:pPr>
        <w:pStyle w:val="2"/>
        <w:numPr>
          <w:ilvl w:val="1"/>
          <w:numId w:val="96"/>
        </w:numPr>
      </w:pPr>
      <w:bookmarkStart w:id="455" w:name="_Toc57762410"/>
      <w:bookmarkStart w:id="456" w:name="_Ref62058231"/>
      <w:bookmarkStart w:id="457" w:name="_Toc75073524"/>
      <w:r w:rsidRPr="000668F4">
        <w:t xml:space="preserve">Διαδικτυακή Πύλη </w:t>
      </w:r>
      <w:r w:rsidRPr="00D43F7E">
        <w:t>govhub.gr</w:t>
      </w:r>
      <w:bookmarkEnd w:id="455"/>
      <w:bookmarkEnd w:id="456"/>
      <w:bookmarkEnd w:id="457"/>
    </w:p>
    <w:p w14:paraId="3EF26CC4" w14:textId="77777777" w:rsidR="001631BF" w:rsidRPr="0056180F" w:rsidRDefault="001631BF" w:rsidP="001631BF">
      <w:r w:rsidRPr="00D96C90">
        <w:t xml:space="preserve">Το παρόν έργο περιλαμβάνει την εγκατάσταση και </w:t>
      </w:r>
      <w:r>
        <w:t xml:space="preserve">την </w:t>
      </w:r>
      <w:r w:rsidRPr="00D96C90">
        <w:t xml:space="preserve">παραμετροποίηση </w:t>
      </w:r>
      <w:r>
        <w:t xml:space="preserve">τον επανασχεδιασμό της </w:t>
      </w:r>
      <w:r w:rsidRPr="00D96C90">
        <w:t>Διαδικτυακής Πύλης</w:t>
      </w:r>
      <w:r>
        <w:t xml:space="preserve"> του </w:t>
      </w:r>
      <w:r>
        <w:rPr>
          <w:lang w:val="en-US"/>
        </w:rPr>
        <w:t>govhub</w:t>
      </w:r>
      <w:r w:rsidRPr="004644A3">
        <w:t>.</w:t>
      </w:r>
      <w:r>
        <w:rPr>
          <w:lang w:val="en-US"/>
        </w:rPr>
        <w:t>gr</w:t>
      </w:r>
      <w:r w:rsidRPr="004644A3">
        <w:t xml:space="preserve">. </w:t>
      </w:r>
      <w:r>
        <w:t xml:space="preserve">Τη διαχείριση του περιεχομένου της </w:t>
      </w:r>
      <w:r w:rsidRPr="00D96C90">
        <w:t xml:space="preserve">Διαδικτυακής </w:t>
      </w:r>
      <w:r>
        <w:t>Πύλης θα πρέπει να αναλαμβάνει κατάλληλο</w:t>
      </w:r>
      <w:r w:rsidRPr="00F440C4">
        <w:t xml:space="preserve"> </w:t>
      </w:r>
      <w:r>
        <w:t>υποσύστημα</w:t>
      </w:r>
      <w:r w:rsidRPr="00F440C4">
        <w:t xml:space="preserve"> </w:t>
      </w:r>
      <w:r w:rsidRPr="00F440C4">
        <w:rPr>
          <w:lang w:val="en-US"/>
        </w:rPr>
        <w:t>CMS</w:t>
      </w:r>
      <w:r w:rsidRPr="00F440C4">
        <w:t xml:space="preserve"> (</w:t>
      </w:r>
      <w:r w:rsidRPr="00F440C4">
        <w:rPr>
          <w:lang w:val="en-US"/>
        </w:rPr>
        <w:t>Content</w:t>
      </w:r>
      <w:r w:rsidRPr="00F440C4">
        <w:t xml:space="preserve"> </w:t>
      </w:r>
      <w:r w:rsidRPr="00F440C4">
        <w:rPr>
          <w:lang w:val="en-US"/>
        </w:rPr>
        <w:t>Management</w:t>
      </w:r>
      <w:r w:rsidRPr="00F440C4">
        <w:t xml:space="preserve"> </w:t>
      </w:r>
      <w:r w:rsidRPr="00F440C4">
        <w:rPr>
          <w:lang w:val="en-US"/>
        </w:rPr>
        <w:t>System</w:t>
      </w:r>
      <w:r w:rsidRPr="00F440C4">
        <w:t>)</w:t>
      </w:r>
      <w:r w:rsidRPr="00A11768">
        <w:t xml:space="preserve"> </w:t>
      </w:r>
      <w:r>
        <w:t>ανοιχτού λογισμικού</w:t>
      </w:r>
      <w:r w:rsidRPr="00F440C4">
        <w:t xml:space="preserve">. </w:t>
      </w:r>
      <w:r>
        <w:t>Βασικός σκοπός της χρήσης του</w:t>
      </w:r>
      <w:r w:rsidRPr="00F440C4">
        <w:t xml:space="preserve"> </w:t>
      </w:r>
      <w:r>
        <w:t xml:space="preserve">CMS είναι η απλοποίηση της διαδικασίας της ενημέρωσης του περιεχομένου του </w:t>
      </w:r>
      <w:r>
        <w:rPr>
          <w:lang w:val="en-US"/>
        </w:rPr>
        <w:t>govHUB</w:t>
      </w:r>
      <w:r>
        <w:t>. Πρόκειται για μια πύλη ενημέρωσης</w:t>
      </w:r>
      <w:r w:rsidRPr="0079722E">
        <w:t>,</w:t>
      </w:r>
      <w:r>
        <w:t xml:space="preserve"> </w:t>
      </w:r>
      <w:r w:rsidRPr="00345486">
        <w:t>αναδρομολόγησης</w:t>
      </w:r>
      <w:r>
        <w:t xml:space="preserve"> στις διαδικ</w:t>
      </w:r>
      <w:r w:rsidR="00C17001">
        <w:t>τ</w:t>
      </w:r>
      <w:r>
        <w:t>υακές υπηρεσίες</w:t>
      </w:r>
      <w:r w:rsidRPr="00A90DCC">
        <w:t xml:space="preserve"> (</w:t>
      </w:r>
      <w:r>
        <w:rPr>
          <w:lang w:val="en-US"/>
        </w:rPr>
        <w:t>govAPPs</w:t>
      </w:r>
      <w:r w:rsidRPr="00A90DCC">
        <w:t>)</w:t>
      </w:r>
      <w:r>
        <w:t xml:space="preserve"> που προσφέρει και στις πλατφόρμες που κάνουν χρήση την ταυτοποίηση του </w:t>
      </w:r>
      <w:r>
        <w:rPr>
          <w:lang w:val="en-US"/>
        </w:rPr>
        <w:t>govHUB</w:t>
      </w:r>
      <w:r w:rsidRPr="00800534">
        <w:t>.</w:t>
      </w:r>
      <w:r w:rsidRPr="0056180F">
        <w:t xml:space="preserve"> </w:t>
      </w:r>
      <w:r>
        <w:t>Ειδικότερα, η</w:t>
      </w:r>
      <w:r w:rsidRPr="0056180F">
        <w:t xml:space="preserve"> </w:t>
      </w:r>
      <w:r w:rsidRPr="00D96C90">
        <w:t>Διαδικτυακή</w:t>
      </w:r>
      <w:r>
        <w:t xml:space="preserve"> Πύλη θα αποτελείται από τις εξής ενότητες:</w:t>
      </w:r>
    </w:p>
    <w:p w14:paraId="7543836D" w14:textId="77777777" w:rsidR="001631BF" w:rsidRDefault="001631BF" w:rsidP="004A1D19">
      <w:pPr>
        <w:pStyle w:val="a3"/>
        <w:numPr>
          <w:ilvl w:val="0"/>
          <w:numId w:val="39"/>
        </w:numPr>
        <w:spacing w:before="120" w:after="120" w:line="259" w:lineRule="auto"/>
      </w:pPr>
      <w:r>
        <w:t>Πρόσβαση στις παρεχόμενες υπηρεσίες</w:t>
      </w:r>
      <w:r w:rsidRPr="0066324B">
        <w:t xml:space="preserve">, </w:t>
      </w:r>
      <w:r>
        <w:t xml:space="preserve">η ταυτοποίηση πραγματοποιείται μέσω της ταυτοποίησης χρηστών του </w:t>
      </w:r>
      <w:r>
        <w:rPr>
          <w:lang w:val="en-US"/>
        </w:rPr>
        <w:t>govHUB</w:t>
      </w:r>
    </w:p>
    <w:p w14:paraId="3A15DFD7" w14:textId="77777777" w:rsidR="001631BF" w:rsidRDefault="001631BF" w:rsidP="004A1D19">
      <w:pPr>
        <w:pStyle w:val="a3"/>
        <w:numPr>
          <w:ilvl w:val="0"/>
          <w:numId w:val="39"/>
        </w:numPr>
        <w:spacing w:before="120" w:after="120" w:line="259" w:lineRule="auto"/>
      </w:pPr>
      <w:r>
        <w:t>Νέα</w:t>
      </w:r>
    </w:p>
    <w:p w14:paraId="7438FCAA" w14:textId="77777777" w:rsidR="001631BF" w:rsidRDefault="001631BF" w:rsidP="004A1D19">
      <w:pPr>
        <w:pStyle w:val="a3"/>
        <w:numPr>
          <w:ilvl w:val="0"/>
          <w:numId w:val="39"/>
        </w:numPr>
        <w:spacing w:before="120" w:after="120" w:line="259" w:lineRule="auto"/>
      </w:pPr>
      <w:r w:rsidRPr="001D7C30">
        <w:t>Popup άμεσων ανακοινώσεων</w:t>
      </w:r>
      <w:r w:rsidRPr="00CD793D">
        <w:t>, που θα χρησιμοποιούνται για πολύ σημαντικά γεγονότα, όπως η ανακοίνωση ενός προσωρινού προβλήματος σε κάποια υπηρεσία ή ανακοίνωση μιας νέας υπηρεσίας</w:t>
      </w:r>
    </w:p>
    <w:p w14:paraId="4942037D" w14:textId="77777777" w:rsidR="001631BF" w:rsidRDefault="001631BF" w:rsidP="004A1D19">
      <w:pPr>
        <w:pStyle w:val="a3"/>
        <w:numPr>
          <w:ilvl w:val="0"/>
          <w:numId w:val="39"/>
        </w:numPr>
        <w:spacing w:before="120" w:after="120" w:line="259" w:lineRule="auto"/>
      </w:pPr>
      <w:r>
        <w:t xml:space="preserve">Διαδικασία εγγραφής στο </w:t>
      </w:r>
      <w:r>
        <w:rPr>
          <w:lang w:val="en-US"/>
        </w:rPr>
        <w:t>govHUB</w:t>
      </w:r>
    </w:p>
    <w:p w14:paraId="048CA476" w14:textId="77777777" w:rsidR="001631BF" w:rsidRDefault="001631BF" w:rsidP="004A1D19">
      <w:pPr>
        <w:pStyle w:val="a3"/>
        <w:numPr>
          <w:ilvl w:val="0"/>
          <w:numId w:val="39"/>
        </w:numPr>
        <w:spacing w:before="120" w:after="120" w:line="259" w:lineRule="auto"/>
      </w:pPr>
      <w:r>
        <w:t>Συχνές ερωτήσεις ανά υπηρεσία</w:t>
      </w:r>
    </w:p>
    <w:p w14:paraId="228DF260" w14:textId="77777777" w:rsidR="001631BF" w:rsidRDefault="001631BF" w:rsidP="004A1D19">
      <w:pPr>
        <w:pStyle w:val="a3"/>
        <w:numPr>
          <w:ilvl w:val="0"/>
          <w:numId w:val="39"/>
        </w:numPr>
        <w:spacing w:before="120" w:after="120" w:line="259" w:lineRule="auto"/>
      </w:pPr>
      <w:r>
        <w:t>Αποθετήριο εγχειριδίων χρήσης υπηρεσιών</w:t>
      </w:r>
    </w:p>
    <w:p w14:paraId="3A98067F" w14:textId="77777777" w:rsidR="001631BF" w:rsidRDefault="001631BF" w:rsidP="004A1D19">
      <w:pPr>
        <w:pStyle w:val="a3"/>
        <w:numPr>
          <w:ilvl w:val="0"/>
          <w:numId w:val="39"/>
        </w:numPr>
        <w:spacing w:before="120" w:after="120" w:line="259" w:lineRule="auto"/>
      </w:pPr>
      <w:r w:rsidRPr="00774705">
        <w:t>Φόρμα επικοινωνίας</w:t>
      </w:r>
    </w:p>
    <w:p w14:paraId="753E03C2" w14:textId="77777777" w:rsidR="001631BF" w:rsidRPr="00A60470" w:rsidRDefault="001631BF" w:rsidP="001631BF">
      <w:r>
        <w:t>Γενικά χαρακτηριστικά που πρέπει να πληροί ο σχεδιασμός της διαδικτυακής πύλης:</w:t>
      </w:r>
    </w:p>
    <w:p w14:paraId="67233092" w14:textId="77777777" w:rsidR="001631BF" w:rsidRDefault="001631BF" w:rsidP="004A1D19">
      <w:pPr>
        <w:pStyle w:val="a3"/>
        <w:numPr>
          <w:ilvl w:val="0"/>
          <w:numId w:val="40"/>
        </w:numPr>
        <w:spacing w:before="120" w:after="120" w:line="259" w:lineRule="auto"/>
      </w:pPr>
      <w:r w:rsidRPr="0056180F">
        <w:t xml:space="preserve">Ο σχεδιασμός </w:t>
      </w:r>
      <w:r>
        <w:t>της διαδικτυακής πύλης</w:t>
      </w:r>
      <w:r w:rsidRPr="0056180F">
        <w:t xml:space="preserve"> θα συμμορφώνεται με τις βέλτιστες πρακτικές σχεδίασης του Responsive Web Design.</w:t>
      </w:r>
    </w:p>
    <w:p w14:paraId="4C0B3E0F" w14:textId="77777777" w:rsidR="001631BF" w:rsidRDefault="001631BF" w:rsidP="004A1D19">
      <w:pPr>
        <w:pStyle w:val="a3"/>
        <w:numPr>
          <w:ilvl w:val="0"/>
          <w:numId w:val="40"/>
        </w:numPr>
        <w:spacing w:before="120" w:after="120" w:line="259" w:lineRule="auto"/>
      </w:pPr>
      <w:r>
        <w:t>Η διαδικτυακή πύλη που θα αναπτυχθεί θα πρέπει να ακολουθεί τα διεθνή πρότυπα προσβασιμότητας σε επίπεδο ΑΑ ή ανώτερο.</w:t>
      </w:r>
    </w:p>
    <w:p w14:paraId="6658AA4D" w14:textId="77777777" w:rsidR="001631BF" w:rsidRPr="00EE1578" w:rsidRDefault="001631BF" w:rsidP="004A1D19">
      <w:pPr>
        <w:pStyle w:val="a3"/>
        <w:numPr>
          <w:ilvl w:val="0"/>
          <w:numId w:val="40"/>
        </w:numPr>
        <w:spacing w:before="120" w:after="120" w:line="259" w:lineRule="auto"/>
      </w:pPr>
      <w:r>
        <w:t xml:space="preserve">Ενσωμάτωση </w:t>
      </w:r>
      <w:r>
        <w:rPr>
          <w:lang w:val="en-US"/>
        </w:rPr>
        <w:t>Google Analytics</w:t>
      </w:r>
    </w:p>
    <w:p w14:paraId="728A388A" w14:textId="77777777" w:rsidR="001631BF" w:rsidRDefault="001631BF" w:rsidP="004A1D19">
      <w:pPr>
        <w:pStyle w:val="a3"/>
        <w:numPr>
          <w:ilvl w:val="0"/>
          <w:numId w:val="40"/>
        </w:numPr>
        <w:spacing w:before="120" w:after="120" w:line="259" w:lineRule="auto"/>
      </w:pPr>
      <w:r>
        <w:lastRenderedPageBreak/>
        <w:t>Θα πρέπει να πραγματοποιηθούν οι</w:t>
      </w:r>
      <w:r w:rsidRPr="00EE1578">
        <w:t xml:space="preserve"> κατάλληλες ενέργειες που απαιτούνται, ώστε η ιστοσελίδα να εμφανίζεται στις καλύτερες δυνατές θέσεις των οργανικών αποτελεσμάτων αναζητήσεων</w:t>
      </w:r>
      <w:r>
        <w:t xml:space="preserve"> (</w:t>
      </w:r>
      <w:r>
        <w:rPr>
          <w:lang w:val="en-US"/>
        </w:rPr>
        <w:t>SEO</w:t>
      </w:r>
      <w:r>
        <w:t>).</w:t>
      </w:r>
    </w:p>
    <w:p w14:paraId="3BA80DE7" w14:textId="77777777" w:rsidR="001631BF" w:rsidRDefault="001631BF" w:rsidP="004A1D19">
      <w:pPr>
        <w:pStyle w:val="2"/>
        <w:numPr>
          <w:ilvl w:val="1"/>
          <w:numId w:val="96"/>
        </w:numPr>
      </w:pPr>
      <w:bookmarkStart w:id="458" w:name="_Toc57762411"/>
      <w:bookmarkStart w:id="459" w:name="_Ref62058239"/>
      <w:bookmarkStart w:id="460" w:name="_Toc75073525"/>
      <w:r>
        <w:t>Υποσύστημα Ενεργοποίησης Φορέων</w:t>
      </w:r>
      <w:bookmarkEnd w:id="458"/>
      <w:bookmarkEnd w:id="459"/>
      <w:bookmarkEnd w:id="460"/>
    </w:p>
    <w:p w14:paraId="392A35DA" w14:textId="77777777" w:rsidR="001631BF" w:rsidRPr="006B1733" w:rsidRDefault="001631BF" w:rsidP="001631BF">
      <w:r w:rsidRPr="006B1733">
        <w:t xml:space="preserve">Η ενεργοποίηση των φορέων για τη χρήση της πλατφόρμας πραγματοποιείται έπειτα από αίτηση του Φορέα. Η αίτηση θα πρέπει να σχεδιαστεί ως απλή διαδικασία, η οποία προϋποθέτει την εγγραφή του Φορέα στο υποσύστημα διαχείρισης χρηστών. </w:t>
      </w:r>
    </w:p>
    <w:p w14:paraId="2360CB5B" w14:textId="77777777" w:rsidR="001631BF" w:rsidRDefault="001631BF" w:rsidP="001631BF">
      <w:r w:rsidRPr="006B1733">
        <w:t xml:space="preserve">Το δεύτερο βήμα είναι η συμπλήρωση </w:t>
      </w:r>
      <w:r>
        <w:t xml:space="preserve">των στοιχείων του Διαχειριστή και του Αναπληρωτή Διαχειριστή Οργανισμού με </w:t>
      </w:r>
      <w:r w:rsidRPr="006B1733">
        <w:t xml:space="preserve">βασικές πληροφορίες, όπως στοιχεία επικοινωνίας (π.χ. διεύθυνση, τηλέφωνο, </w:t>
      </w:r>
      <w:r w:rsidRPr="006B1733">
        <w:rPr>
          <w:lang w:val="en-US"/>
        </w:rPr>
        <w:t>fax</w:t>
      </w:r>
      <w:r w:rsidRPr="006B1733">
        <w:t xml:space="preserve">, </w:t>
      </w:r>
      <w:r w:rsidRPr="006B1733">
        <w:rPr>
          <w:lang w:val="en-US"/>
        </w:rPr>
        <w:t>email</w:t>
      </w:r>
      <w:r w:rsidRPr="006B1733">
        <w:t>)</w:t>
      </w:r>
      <w:r>
        <w:t>.</w:t>
      </w:r>
    </w:p>
    <w:p w14:paraId="53662FC2" w14:textId="77777777" w:rsidR="001631BF" w:rsidRDefault="001631BF" w:rsidP="001631BF">
      <w:r>
        <w:t xml:space="preserve">Οι Διαχειριστές του </w:t>
      </w:r>
      <w:r>
        <w:rPr>
          <w:lang w:val="en-US"/>
        </w:rPr>
        <w:t>govHUB</w:t>
      </w:r>
      <w:r w:rsidRPr="005A68E0">
        <w:t xml:space="preserve"> </w:t>
      </w:r>
      <w:r>
        <w:t>έχουν δικαίωμα να ενεργοποιούν Οργανισμούς και Διαχειριστές Οργανισμών.</w:t>
      </w:r>
    </w:p>
    <w:p w14:paraId="12430D2E" w14:textId="77777777" w:rsidR="001631BF" w:rsidRPr="004A2D9E" w:rsidRDefault="001631BF" w:rsidP="004A1D19">
      <w:pPr>
        <w:pStyle w:val="2"/>
        <w:numPr>
          <w:ilvl w:val="1"/>
          <w:numId w:val="96"/>
        </w:numPr>
      </w:pPr>
      <w:bookmarkStart w:id="461" w:name="_Toc57762412"/>
      <w:bookmarkStart w:id="462" w:name="_Ref62058244"/>
      <w:bookmarkStart w:id="463" w:name="_Toc75073526"/>
      <w:r w:rsidRPr="004A2D9E">
        <w:t>Υποσύστημα Ενημέρωσης Χρηστών</w:t>
      </w:r>
      <w:bookmarkEnd w:id="461"/>
      <w:bookmarkEnd w:id="462"/>
      <w:bookmarkEnd w:id="463"/>
    </w:p>
    <w:p w14:paraId="315D602C" w14:textId="77777777" w:rsidR="001631BF" w:rsidRDefault="001631BF" w:rsidP="001631BF">
      <w:r w:rsidRPr="005A2B53">
        <w:t xml:space="preserve">Το υποσύστημα Ειδοποίησης και Κοινοποίησης αναλαμβάνει να ενημερώσει τους χρήστες του συστήματος, μέσω email για σημαντικά γεγονότα που </w:t>
      </w:r>
      <w:r>
        <w:t xml:space="preserve">έχουν </w:t>
      </w:r>
      <w:r w:rsidRPr="005A2B53">
        <w:t>προκύ</w:t>
      </w:r>
      <w:r>
        <w:t xml:space="preserve">ψει στο </w:t>
      </w:r>
      <w:r>
        <w:rPr>
          <w:lang w:val="en-US"/>
        </w:rPr>
        <w:t>govHUB</w:t>
      </w:r>
      <w:r w:rsidRPr="00860A8B">
        <w:t>.</w:t>
      </w:r>
      <w:r w:rsidRPr="005A2B53">
        <w:t xml:space="preserve"> </w:t>
      </w:r>
      <w:r>
        <w:t xml:space="preserve">Ένα τέτοιο γεγονός θα μπορούσε να είναι η ενημέρωση για την παραγωγική έναρξη μιας νέας υπηρεσίας ή μια έκτακτη είδηση που ενημερώνει τους χρήστες ότι το </w:t>
      </w:r>
      <w:r>
        <w:rPr>
          <w:lang w:val="en-US"/>
        </w:rPr>
        <w:t>govHUB</w:t>
      </w:r>
      <w:r w:rsidRPr="0080496D">
        <w:t xml:space="preserve"> </w:t>
      </w:r>
      <w:r>
        <w:t>είναι για τις επόμενες ώρες εκτός λειτουργίας λόγω συντήρησης.</w:t>
      </w:r>
      <w:r w:rsidRPr="003120A1">
        <w:t xml:space="preserve"> </w:t>
      </w:r>
      <w:r>
        <w:t>Οι ειδοποιήσεις θα μπορούν να προβάλλονται σε εμφανές σημείο και στη διαδικτυακή πύλη με επιλογή συγκεκριμένου χρονικού ορίου ανάρτησης.</w:t>
      </w:r>
    </w:p>
    <w:p w14:paraId="663F563E" w14:textId="77777777" w:rsidR="00771321" w:rsidRDefault="00771321" w:rsidP="001631BF"/>
    <w:p w14:paraId="26DC75B2" w14:textId="77777777" w:rsidR="001631BF" w:rsidRPr="004E4714" w:rsidRDefault="001631BF" w:rsidP="004A1D19">
      <w:pPr>
        <w:pStyle w:val="2"/>
        <w:numPr>
          <w:ilvl w:val="1"/>
          <w:numId w:val="96"/>
        </w:numPr>
      </w:pPr>
      <w:bookmarkStart w:id="464" w:name="_Toc57762413"/>
      <w:bookmarkStart w:id="465" w:name="_Ref62058248"/>
      <w:bookmarkStart w:id="466" w:name="_Toc75073527"/>
      <w:r>
        <w:t>Υποσύστημα Α</w:t>
      </w:r>
      <w:r w:rsidRPr="00954C74">
        <w:t xml:space="preserve">υτεπάγγελτης </w:t>
      </w:r>
      <w:r>
        <w:t>Α</w:t>
      </w:r>
      <w:r w:rsidRPr="00954C74">
        <w:t xml:space="preserve">ναζήτησης </w:t>
      </w:r>
      <w:r>
        <w:t>Ε</w:t>
      </w:r>
      <w:r w:rsidRPr="00954C74">
        <w:t>γγράφων</w:t>
      </w:r>
      <w:bookmarkEnd w:id="464"/>
      <w:bookmarkEnd w:id="465"/>
      <w:bookmarkEnd w:id="466"/>
    </w:p>
    <w:p w14:paraId="729BFA17" w14:textId="77777777" w:rsidR="001631BF" w:rsidRDefault="001631BF" w:rsidP="001631BF">
      <w:r w:rsidRPr="00AF7E45">
        <w:t xml:space="preserve">Το υποσύστημα Αυτεπάγγελτων Αναζητήσεων παρέχει τη δυνατότητα σε εξουσιοδοτημένους χρήστες (υπάλληλοι φορέων), αλλά και σε τρίτες εφαρμογές να αναζητούν online αυτεπάγγελτα έγγραφα και να λαμβάνουν απάντηση σε μορφή ηλεκτρονικού εγγράφου ή σε μορφή κείμενου. Παράλληλα </w:t>
      </w:r>
      <w:r>
        <w:t xml:space="preserve">το υποσύστημα </w:t>
      </w:r>
      <w:r w:rsidRPr="00AF7E45">
        <w:t xml:space="preserve">θα </w:t>
      </w:r>
      <w:r>
        <w:t xml:space="preserve">ενημερώνει τους </w:t>
      </w:r>
      <w:r w:rsidRPr="00AF7E45">
        <w:t>πολίτες για τις αυτεπάγγελτες αναζητήσεις που έχουν πραγματοποιηθεί στο ΑΦΜ τους.</w:t>
      </w:r>
    </w:p>
    <w:p w14:paraId="64D628AF" w14:textId="77777777" w:rsidR="00E01C08" w:rsidRDefault="00E01C08" w:rsidP="00E01C08">
      <w:r>
        <w:t>Το υποσύστημα Αυτεπάγγελτων Αναζητήσεων διαχειρίζεται τις υπηρεσίες που παρέχονται από όλους τους φορείς σε όλους τους χρήστες, οι οποίοι σύμφωνα με τα δικαιώματα τους έχουν πρόσβαση σε αυτές. Μια υπηρεσία αναζήτησης ανήκει στον φορέα που της παρέχει και</w:t>
      </w:r>
      <w:r w:rsidRPr="00C97D83">
        <w:t xml:space="preserve"> </w:t>
      </w:r>
      <w:r>
        <w:t>χαρακτηρίζεται από τις παραμέτρους εισαγωγής και εξαγωγής, όπως απεικονίζεται στο παρακάτω διάγραμμα</w:t>
      </w:r>
      <w:r w:rsidRPr="00665A86">
        <w:t xml:space="preserve">. </w:t>
      </w:r>
    </w:p>
    <w:p w14:paraId="06E3A3CF" w14:textId="77777777" w:rsidR="00E01C08" w:rsidRDefault="00E01C08" w:rsidP="00E01C08">
      <w:pPr>
        <w:jc w:val="center"/>
      </w:pPr>
      <w:r>
        <w:rPr>
          <w:noProof/>
          <w:lang w:eastAsia="el-GR"/>
        </w:rPr>
        <w:drawing>
          <wp:inline distT="0" distB="0" distL="0" distR="0" wp14:anchorId="7C4C0CB7" wp14:editId="0C90C251">
            <wp:extent cx="5274310" cy="1825277"/>
            <wp:effectExtent l="0" t="0" r="254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274310" cy="1825277"/>
                    </a:xfrm>
                    <a:prstGeom prst="rect">
                      <a:avLst/>
                    </a:prstGeom>
                    <a:noFill/>
                    <a:ln>
                      <a:noFill/>
                    </a:ln>
                  </pic:spPr>
                </pic:pic>
              </a:graphicData>
            </a:graphic>
          </wp:inline>
        </w:drawing>
      </w:r>
    </w:p>
    <w:p w14:paraId="660FF4B1" w14:textId="77777777" w:rsidR="00E01C08" w:rsidRDefault="00E01C08" w:rsidP="00E01C08">
      <w:r>
        <w:lastRenderedPageBreak/>
        <w:t>Οι παράμετροι εισαγωγής της υπηρεσίας αναζήτησης και ο τύπος τους ορίζονται από τον Φορέα που την προσφέρει, εκτός από την Αιτιολογία Αναζήτησης, η οποία θεωρείται απαραίτητο πεδίο και εξηγεί τον λόγο που ο υπάλληλος του φορέα διενέργησε μια αυτεπάγγελτη αναζήτηση.</w:t>
      </w:r>
      <w:r w:rsidRPr="00EA3213">
        <w:t xml:space="preserve"> </w:t>
      </w:r>
      <w:r>
        <w:t>Οι παράμετροι εξαγωγής είναι οι εξής και δεν ανήκουν στην κατηγορία απαραίτητων πεδίων:</w:t>
      </w:r>
    </w:p>
    <w:p w14:paraId="0D2B28DC" w14:textId="77777777" w:rsidR="00E01C08" w:rsidRDefault="00E01C08" w:rsidP="004A1D19">
      <w:pPr>
        <w:pStyle w:val="a3"/>
        <w:numPr>
          <w:ilvl w:val="0"/>
          <w:numId w:val="76"/>
        </w:numPr>
        <w:spacing w:after="200" w:line="288" w:lineRule="auto"/>
        <w:jc w:val="left"/>
      </w:pPr>
      <w:r w:rsidRPr="008752AC">
        <w:rPr>
          <w:b/>
        </w:rPr>
        <w:t>Απάντηση</w:t>
      </w:r>
      <w:r>
        <w:t>: είναι ένα κείμενο με την απάντηση του φορέα, π.χ. φορολογικά ενήμερος (φορολογική ενημερότητα), ΜΗΔΕΝ (ποινικό μητρώο)</w:t>
      </w:r>
    </w:p>
    <w:p w14:paraId="4BCB2B61" w14:textId="77777777" w:rsidR="00E01C08" w:rsidRDefault="00E01C08" w:rsidP="004A1D19">
      <w:pPr>
        <w:pStyle w:val="a3"/>
        <w:numPr>
          <w:ilvl w:val="0"/>
          <w:numId w:val="76"/>
        </w:numPr>
        <w:spacing w:after="200" w:line="288" w:lineRule="auto"/>
        <w:jc w:val="left"/>
      </w:pPr>
      <w:r w:rsidRPr="00EC09DD">
        <w:rPr>
          <w:b/>
        </w:rPr>
        <w:t>Ηλεκτρονικό Αρχείο</w:t>
      </w:r>
      <w:r>
        <w:t xml:space="preserve">: είναι το ηλεκτρονικό αρχείο σε μορφή </w:t>
      </w:r>
      <w:r>
        <w:rPr>
          <w:lang w:val="en-US"/>
        </w:rPr>
        <w:t>pdf</w:t>
      </w:r>
      <w:r w:rsidRPr="000D67C9">
        <w:t xml:space="preserve">, </w:t>
      </w:r>
      <w:r>
        <w:t>π.χ. φορολογική ενημερότητα</w:t>
      </w:r>
    </w:p>
    <w:p w14:paraId="4C4C0F90" w14:textId="77777777" w:rsidR="00E01C08" w:rsidRDefault="00E01C08" w:rsidP="004A1D19">
      <w:pPr>
        <w:pStyle w:val="a3"/>
        <w:numPr>
          <w:ilvl w:val="0"/>
          <w:numId w:val="76"/>
        </w:numPr>
        <w:spacing w:after="200" w:line="288" w:lineRule="auto"/>
        <w:jc w:val="left"/>
      </w:pPr>
      <w:r w:rsidRPr="00497D34">
        <w:rPr>
          <w:b/>
        </w:rPr>
        <w:t>Ημ/νία Λήξης Εγγράφου</w:t>
      </w:r>
      <w:r>
        <w:t>: σε περίπτωση που το έγγραφο ισχύει για προκαθορισμένο διάστημα, αυτή η πληροφορία θα έπρεπε να αποστέλλεται από τον Φορέα της υπηρεσίας</w:t>
      </w:r>
    </w:p>
    <w:p w14:paraId="1CFDF3A9" w14:textId="77777777" w:rsidR="00E01C08" w:rsidRDefault="00E01C08" w:rsidP="004A1D19">
      <w:pPr>
        <w:pStyle w:val="a3"/>
        <w:numPr>
          <w:ilvl w:val="0"/>
          <w:numId w:val="76"/>
        </w:numPr>
        <w:spacing w:after="200" w:line="288" w:lineRule="auto"/>
        <w:jc w:val="left"/>
      </w:pPr>
      <w:r w:rsidRPr="003D0201">
        <w:rPr>
          <w:b/>
        </w:rPr>
        <w:t>Προκαθορισμένη Απάντηση</w:t>
      </w:r>
      <w:r>
        <w:t xml:space="preserve">: το πεδίο αυτό θα βοηθήσει σε αναζητήσεις δεύτερου χρόνου και σε στατιστικά. Ο φορέας καλείται να συμπληρώνει την προκαθορισμένη απάντηση της πλατφόρμας που έχει της εξής τιμές, όπου είναι εφικτό: 1 - </w:t>
      </w:r>
      <w:r w:rsidRPr="00A568DE">
        <w:t xml:space="preserve">θετικό, </w:t>
      </w:r>
      <w:r>
        <w:t xml:space="preserve">2 - </w:t>
      </w:r>
      <w:r w:rsidRPr="00A568DE">
        <w:t xml:space="preserve">αρνητικό, </w:t>
      </w:r>
      <w:r>
        <w:t xml:space="preserve">3 - </w:t>
      </w:r>
      <w:r w:rsidRPr="00A568DE">
        <w:t>δεν ορίζεται</w:t>
      </w:r>
    </w:p>
    <w:p w14:paraId="557966E5" w14:textId="77777777" w:rsidR="00E01C08" w:rsidRDefault="00E01C08" w:rsidP="004A1D19">
      <w:pPr>
        <w:pStyle w:val="a3"/>
        <w:numPr>
          <w:ilvl w:val="0"/>
          <w:numId w:val="76"/>
        </w:numPr>
        <w:spacing w:after="200" w:line="288" w:lineRule="auto"/>
        <w:jc w:val="left"/>
      </w:pPr>
      <w:r>
        <w:t xml:space="preserve">Τέλος η παράμετρος </w:t>
      </w:r>
      <w:r w:rsidRPr="00E008F9">
        <w:rPr>
          <w:b/>
        </w:rPr>
        <w:t>Προσαρμοσμένα Πεδία</w:t>
      </w:r>
      <w:r>
        <w:t xml:space="preserve"> προσφέρει στον Φορέα την ευελιξία να αποστείλει οποιαδήποτε άλλη πληροφορία επιθυμεί πέρα από τις βασικές πληροφορίες.</w:t>
      </w:r>
    </w:p>
    <w:p w14:paraId="2D6D4A7D" w14:textId="77777777" w:rsidR="00E01C08" w:rsidRPr="00D10082" w:rsidRDefault="00E01C08" w:rsidP="00E01C08">
      <w:pPr>
        <w:ind w:left="360"/>
      </w:pPr>
      <w:r>
        <w:t>Παρακάτω απεικονίζεται το διάγραμμα περίπτωση χρήσης «Αυτεπάγγελτης Αναζήτησης».</w:t>
      </w:r>
    </w:p>
    <w:p w14:paraId="54CF7B72" w14:textId="77777777" w:rsidR="00E01C08" w:rsidRDefault="00E01C08" w:rsidP="00E01C08">
      <w:pPr>
        <w:jc w:val="center"/>
      </w:pPr>
      <w:r>
        <w:rPr>
          <w:noProof/>
          <w:lang w:eastAsia="el-GR"/>
        </w:rPr>
        <w:drawing>
          <wp:inline distT="0" distB="0" distL="0" distR="0" wp14:anchorId="287B5E64" wp14:editId="1FE0E850">
            <wp:extent cx="5267325" cy="410083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67325" cy="4100830"/>
                    </a:xfrm>
                    <a:prstGeom prst="rect">
                      <a:avLst/>
                    </a:prstGeom>
                    <a:noFill/>
                    <a:ln>
                      <a:noFill/>
                    </a:ln>
                  </pic:spPr>
                </pic:pic>
              </a:graphicData>
            </a:graphic>
          </wp:inline>
        </w:drawing>
      </w:r>
    </w:p>
    <w:p w14:paraId="36BF9CAE" w14:textId="77777777" w:rsidR="00E01C08" w:rsidRDefault="00E01C08" w:rsidP="001631BF"/>
    <w:p w14:paraId="6FEA9800" w14:textId="77777777" w:rsidR="001631BF" w:rsidRDefault="001631BF" w:rsidP="004A1D19">
      <w:pPr>
        <w:pStyle w:val="2"/>
        <w:numPr>
          <w:ilvl w:val="1"/>
          <w:numId w:val="96"/>
        </w:numPr>
      </w:pPr>
      <w:bookmarkStart w:id="467" w:name="_Toc57762414"/>
      <w:bookmarkStart w:id="468" w:name="_Ref62058266"/>
      <w:bookmarkStart w:id="469" w:name="_Ref62058274"/>
      <w:bookmarkStart w:id="470" w:name="_Toc75073528"/>
      <w:r>
        <w:t>Υποσύστημα Χορήγησης Επιδομάτων σε πληγέντες από Φυσικές Καταστροφές</w:t>
      </w:r>
      <w:bookmarkEnd w:id="467"/>
      <w:bookmarkEnd w:id="468"/>
      <w:bookmarkEnd w:id="469"/>
      <w:bookmarkEnd w:id="470"/>
    </w:p>
    <w:p w14:paraId="15D61B35" w14:textId="77777777" w:rsidR="001631BF" w:rsidRDefault="001631BF" w:rsidP="001631BF">
      <w:r>
        <w:lastRenderedPageBreak/>
        <w:t>Το υποσύστημα παρέχει τις απαραίτητες ψηφιακές Υπηρεσίες για την απλούστευση της διαδικασίας χορήγησης επιδομάτων σε πληγέντες από Φυσικές Καταστροφές, ώστε να είναι σε θέση:</w:t>
      </w:r>
    </w:p>
    <w:p w14:paraId="51DE869C" w14:textId="77777777" w:rsidR="001631BF" w:rsidRDefault="001631BF" w:rsidP="004A1D19">
      <w:pPr>
        <w:pStyle w:val="a3"/>
        <w:numPr>
          <w:ilvl w:val="0"/>
          <w:numId w:val="41"/>
        </w:numPr>
        <w:spacing w:before="120" w:after="120" w:line="259" w:lineRule="auto"/>
      </w:pPr>
      <w:r>
        <w:t>Να ταυτοποιηθούν μέσω κωδικών Taxisnet</w:t>
      </w:r>
    </w:p>
    <w:p w14:paraId="60DEFE03" w14:textId="77777777" w:rsidR="001631BF" w:rsidRDefault="001631BF" w:rsidP="004A1D19">
      <w:pPr>
        <w:pStyle w:val="a3"/>
        <w:numPr>
          <w:ilvl w:val="0"/>
          <w:numId w:val="41"/>
        </w:numPr>
        <w:spacing w:before="120" w:after="120" w:line="259" w:lineRule="auto"/>
      </w:pPr>
      <w:r>
        <w:t>Να «Ανεβάσουν» όλα τα απαιτούμενα δικαιολογητικά, εκτός εκείνων που μπορούν να αντληθούν αυτεπάγγελτα</w:t>
      </w:r>
    </w:p>
    <w:p w14:paraId="65C3B625" w14:textId="77777777" w:rsidR="001631BF" w:rsidRDefault="001631BF" w:rsidP="004A1D19">
      <w:pPr>
        <w:pStyle w:val="a3"/>
        <w:numPr>
          <w:ilvl w:val="0"/>
          <w:numId w:val="41"/>
        </w:numPr>
        <w:spacing w:before="120" w:after="120" w:line="259" w:lineRule="auto"/>
      </w:pPr>
      <w:r>
        <w:t xml:space="preserve">Να ενημερωθούν για την πορεία της αίτησης </w:t>
      </w:r>
      <w:r w:rsidR="00E01C08">
        <w:t>τους</w:t>
      </w:r>
    </w:p>
    <w:p w14:paraId="202F895A" w14:textId="77777777" w:rsidR="00E01C08" w:rsidRPr="003120A1" w:rsidRDefault="00E01C08" w:rsidP="00E01C08">
      <w:pPr>
        <w:spacing w:before="120" w:after="120" w:line="259" w:lineRule="auto"/>
      </w:pPr>
      <w:r w:rsidRPr="00E01C08">
        <w:t>Στη διαδικτυακή πύλη του ΥΠΕΣ στην ενότητα «Επιδόματα πληγέντων για φυσικές καταστροφές» https://www.ypes.gr/epidomata-pligenton-gia-fysikes-katastrofes/ περιγράφεται αναλυτικά η διαδικασία, όπως και το σχετικό τρέχον Θεσμικό Πλαίσιο (ΚΥΑ, Νόμοι, κτλ.)</w:t>
      </w:r>
    </w:p>
    <w:p w14:paraId="5AB5085A" w14:textId="77777777" w:rsidR="001631BF" w:rsidRDefault="001631BF" w:rsidP="004A1D19">
      <w:pPr>
        <w:pStyle w:val="2"/>
        <w:numPr>
          <w:ilvl w:val="1"/>
          <w:numId w:val="96"/>
        </w:numPr>
      </w:pPr>
      <w:bookmarkStart w:id="471" w:name="_Toc57762415"/>
      <w:bookmarkStart w:id="472" w:name="_Ref62058314"/>
      <w:bookmarkStart w:id="473" w:name="_Toc75073529"/>
      <w:r w:rsidRPr="004A2D9E">
        <w:t xml:space="preserve">Υποσύστημα </w:t>
      </w:r>
      <w:r>
        <w:t>Στατιστικών Στοιχείων και Γραφημάτων</w:t>
      </w:r>
      <w:bookmarkEnd w:id="471"/>
      <w:bookmarkEnd w:id="472"/>
      <w:bookmarkEnd w:id="473"/>
    </w:p>
    <w:p w14:paraId="6E0E498C" w14:textId="77777777" w:rsidR="001631BF" w:rsidRPr="00083B7D" w:rsidRDefault="001631BF" w:rsidP="001631BF">
      <w:r w:rsidRPr="00993BDE">
        <w:t xml:space="preserve">Το </w:t>
      </w:r>
      <w:r>
        <w:t>υπο</w:t>
      </w:r>
      <w:r w:rsidRPr="00993BDE">
        <w:t xml:space="preserve">σύστημα </w:t>
      </w:r>
      <w:r>
        <w:t xml:space="preserve">θα πρέπει να προβάλλει στατιστικά στοιχεία ανά υπηρεσία, σύμφωνα με τη χρήση και τις αναζητήσεις που έχουν πραγματοποιηθεί σε σχέση με το χρόνο. Η δημιουργία των ερωτημάτων θα πρέπει να πραγματοποιείται με δυναμικό τρόπο, ώστε ο Διαχειριστής του </w:t>
      </w:r>
      <w:r>
        <w:rPr>
          <w:lang w:val="en-US"/>
        </w:rPr>
        <w:t>govHUB</w:t>
      </w:r>
      <w:r w:rsidRPr="00083B7D">
        <w:t xml:space="preserve"> </w:t>
      </w:r>
      <w:r>
        <w:t xml:space="preserve">να έχει τη δυνατότητα να δημιουργεί αυτόνομα διαγράμματα και </w:t>
      </w:r>
      <w:r>
        <w:rPr>
          <w:lang w:val="en-US"/>
        </w:rPr>
        <w:t>metrics</w:t>
      </w:r>
      <w:r w:rsidRPr="00083B7D">
        <w:t>.</w:t>
      </w:r>
    </w:p>
    <w:p w14:paraId="35286C6E" w14:textId="77777777" w:rsidR="000273F4" w:rsidRDefault="001631BF" w:rsidP="001631BF">
      <w:r>
        <w:t>Το υποσύστημα θα παράγει πολύ σημαντικές πληροφορίες</w:t>
      </w:r>
      <w:r w:rsidRPr="0073213A">
        <w:t xml:space="preserve">, οι οποίες </w:t>
      </w:r>
      <w:r>
        <w:t xml:space="preserve">θα </w:t>
      </w:r>
      <w:r w:rsidRPr="0073213A">
        <w:t>μπορούν να αξιοποιηθούν με στόχο την αποδοτική απάντηση πολύπλοκων ερωτήσεων που θέτονται κατά την αναλυτική επεξεργασία δεδομένων στρατηγικού σχεδιασμού</w:t>
      </w:r>
      <w:r>
        <w:t>.</w:t>
      </w:r>
    </w:p>
    <w:p w14:paraId="6AD49971" w14:textId="77777777" w:rsidR="008A68D7" w:rsidRDefault="008A68D7" w:rsidP="008A68D7">
      <w:r>
        <w:t>Ενδεικτικά Στατιστικά:</w:t>
      </w:r>
    </w:p>
    <w:p w14:paraId="790F69F3" w14:textId="77777777" w:rsidR="008A68D7" w:rsidRDefault="008A68D7" w:rsidP="004A1D19">
      <w:pPr>
        <w:pStyle w:val="a3"/>
        <w:numPr>
          <w:ilvl w:val="0"/>
          <w:numId w:val="77"/>
        </w:numPr>
      </w:pPr>
      <w:r>
        <w:t>Πλήθος Κλήσεων ανά Φορέα</w:t>
      </w:r>
    </w:p>
    <w:p w14:paraId="5F6090AD" w14:textId="77777777" w:rsidR="008A68D7" w:rsidRDefault="008A68D7" w:rsidP="004A1D19">
      <w:pPr>
        <w:pStyle w:val="a3"/>
        <w:numPr>
          <w:ilvl w:val="0"/>
          <w:numId w:val="77"/>
        </w:numPr>
      </w:pPr>
      <w:r>
        <w:t>Πλήθος Κλήσεων ανά Διαδικασία</w:t>
      </w:r>
    </w:p>
    <w:p w14:paraId="169B315D" w14:textId="77777777" w:rsidR="008A68D7" w:rsidRDefault="008A68D7" w:rsidP="004A1D19">
      <w:pPr>
        <w:pStyle w:val="a3"/>
        <w:numPr>
          <w:ilvl w:val="0"/>
          <w:numId w:val="77"/>
        </w:numPr>
      </w:pPr>
      <w:r>
        <w:t>Πλήθος Κλήσεων ανά Διαδικασία και ανά Φορέα</w:t>
      </w:r>
    </w:p>
    <w:p w14:paraId="5AC18191" w14:textId="77777777" w:rsidR="008A68D7" w:rsidRDefault="008A68D7" w:rsidP="001631BF">
      <w:r>
        <w:t>Με τη δυνατότητα συνδυαστικών φίλτρων, π.χ. ερώτημα για συγκεκριμένο χρονικό διάστημα. Με τη δυνατότητα ομαδοποίησης π.χ. ανά μήνα.</w:t>
      </w:r>
    </w:p>
    <w:p w14:paraId="4C948E23" w14:textId="77777777" w:rsidR="001631BF" w:rsidRPr="00E74014" w:rsidRDefault="001631BF" w:rsidP="004A1D19">
      <w:pPr>
        <w:pStyle w:val="1"/>
        <w:numPr>
          <w:ilvl w:val="0"/>
          <w:numId w:val="96"/>
        </w:numPr>
      </w:pPr>
      <w:bookmarkStart w:id="474" w:name="_Toc57762416"/>
      <w:bookmarkStart w:id="475" w:name="_Ref62058323"/>
      <w:bookmarkStart w:id="476" w:name="_Ref62058338"/>
      <w:bookmarkStart w:id="477" w:name="_Toc75073530"/>
      <w:r w:rsidRPr="00E74014">
        <w:t>Υπηρεσίες Ασφάλειας</w:t>
      </w:r>
      <w:bookmarkEnd w:id="474"/>
      <w:bookmarkEnd w:id="475"/>
      <w:bookmarkEnd w:id="476"/>
      <w:bookmarkEnd w:id="477"/>
    </w:p>
    <w:p w14:paraId="7A1DB538" w14:textId="77777777" w:rsidR="009C7522" w:rsidRDefault="00A25463" w:rsidP="00A25463">
      <w:r>
        <w:t>Σύμφωνα με το Γενικό Κανονισμό Προστασίας Προσωπικών Δεδομένων, αλλά και τον Ν. 4577/2018 σχετικά με την ασφάλεια δικτύου και πληροφοριών (NIS) απαιτείται να γίνει μελέτη σχετικά με την ασφάλεια των εφαρμογών και συστημάτων καθώς και σχετικά με τα μηχανογραφικά δεδομένα της Αρχής.</w:t>
      </w:r>
    </w:p>
    <w:p w14:paraId="60BE23BF" w14:textId="77777777" w:rsidR="00A25463" w:rsidRDefault="00A25463" w:rsidP="00A25463">
      <w:r>
        <w:t>Ο Ανάδοχος, λαμβάνοντας υπόψη τ</w:t>
      </w:r>
      <w:r w:rsidR="001C4916">
        <w:t>α</w:t>
      </w:r>
      <w:r>
        <w:t xml:space="preserve"> ανωτέρω και την Πολιτική Ασφάλειας που ακολουθείται στο G-Cloud, στο πλαίσιο της Μελέτης Ασφάλειας, θα πρέπει να προσδιορίσει την Πολιτική Ασφάλειας η οποία θα εφαρμοστεί στο Σύστημα, καθώς και να εκπονήσει Μελέτη αποτίμησης επικινδυνότητας του Συστήματος.</w:t>
      </w:r>
    </w:p>
    <w:p w14:paraId="796E40B5" w14:textId="77777777" w:rsidR="00056B86" w:rsidRDefault="00056B86" w:rsidP="00056B86">
      <w:r>
        <w:t>Η Μελέτη Ασφάλειας, θα περιλαμβάνει συγκεκριμένα μέτρα και προδιαγραφές για την ασφάλεια του πληροφοριακού συστήματος, καθώς και για την προστασία και ακεραιότητα των δεδομένων της προτεινόμενης αρχιτεκτονικής. Επίσης, στο πλαίσιο της μελέτης θα πρέπει να προδιαγραφούν όλα τα θέματα προστασίας προσωπικών δεδομένων και προσβασιμότητας των υπηρεσιών.</w:t>
      </w:r>
    </w:p>
    <w:p w14:paraId="15B5564B" w14:textId="77777777" w:rsidR="00821EC1" w:rsidRPr="009C7522" w:rsidRDefault="00C62B1A" w:rsidP="00056B86">
      <w:r w:rsidRPr="00C62B1A">
        <w:t>Επισημαίνεται ότι η Μελέτη Ασφάλειας αφορά στα υπό ανάπτυξη συστήματα που περιγράφονται στην παρούσα διακήρυξη, αλλά και τα ήδη υπάρχοντα υποσυστήματα που περιγράφονται στην Υφιστάμενη Κατάσταση της παρούσας</w:t>
      </w:r>
    </w:p>
    <w:p w14:paraId="68BC3C82" w14:textId="77777777" w:rsidR="001631BF" w:rsidRDefault="001631BF" w:rsidP="004A1D19">
      <w:pPr>
        <w:pStyle w:val="3"/>
        <w:numPr>
          <w:ilvl w:val="2"/>
          <w:numId w:val="86"/>
        </w:numPr>
        <w:ind w:left="709" w:hanging="283"/>
      </w:pPr>
      <w:bookmarkStart w:id="478" w:name="_Toc57762417"/>
      <w:bookmarkStart w:id="479" w:name="_Toc75073531"/>
      <w:r>
        <w:lastRenderedPageBreak/>
        <w:t>Τείχος Προστασίας</w:t>
      </w:r>
      <w:bookmarkEnd w:id="478"/>
      <w:bookmarkEnd w:id="479"/>
    </w:p>
    <w:p w14:paraId="186A2916" w14:textId="77777777" w:rsidR="001631BF" w:rsidRDefault="001631BF" w:rsidP="001631BF">
      <w:r>
        <w:t>To XML Firewall ή SOA Security Gateway είναι ένα τείχος προστασίας που προστατεύει συγκεκριμένα τις εφαρμογές που βασίζονται σε XML, από μια μεγάλη ποικιλία επιθέσεων σε επίπεδο μηνυμάτων XML ή ακόμα και parser. Τα τείχη προστασίας XML εφαρμόζονται γενικά ως διακομιστές μεσολάβησης (proxies)  λόγω της απαίτησης τα εισερχόμενα και εξερχόμενα μηνύματα να επιθεωρούνται για ευπάθειες πριν μεταφερθούν προς την εφαρμογή ή τον πελάτη.</w:t>
      </w:r>
    </w:p>
    <w:p w14:paraId="3BB6ED03" w14:textId="77777777" w:rsidR="001631BF" w:rsidRDefault="001631BF" w:rsidP="001631BF">
      <w:r>
        <w:t xml:space="preserve">Τα τείχη προστασίας XML έχουν σχεδιαστεί για την αντιμετώπιση γνωστών τύπων επιθέσεων που μπορούν να μεταφερθούν μέσω XML, όπως SQL injection και cross-site scripting (XSS). Προορίζονται κυρίως για τον εντοπισμό και την πρόληψη ειδικών τύπων επιθέσεων XML όπως  “extremely large messages”, “highly nested elements”, “coercive parsing”, “recursive parsing”, “schema and WSDL poisoning” και routing-based επιθέσεις. Bελτιώνουν την ασφάλεια εφαρμογών που βασίζονται σε XML, αποτρέποντας επιθέσεις που θα μπορούσαν να προκαλέσουν διακοπή της υπηρεσίας, εάν αυτές εκδηλώνονταν στον διακομιστή εφαρμογών Web. </w:t>
      </w:r>
    </w:p>
    <w:p w14:paraId="73AF5285" w14:textId="77777777" w:rsidR="001631BF" w:rsidRDefault="001631BF" w:rsidP="001631BF">
      <w:r>
        <w:t>Ταυτόχρονα, καταργούν την ανάγκη της προσθήκης μεγάλου μέρους κώδικα επικεντρωμένου στην ασφάλεια, ο οποίος ενδέχεται να μειώσει την απόδοση των εφαρμογών.</w:t>
      </w:r>
    </w:p>
    <w:p w14:paraId="27FDAEA1" w14:textId="77777777" w:rsidR="001631BF" w:rsidRDefault="001631BF" w:rsidP="001631BF">
      <w:r>
        <w:t>Εκτός από τα SOAP services υπάρχουν και τα REST services με χρήση JSON scripts, τα οποία παρέχουν τη δυνατότητα ανταλλαγής δεδομένων σε εφαρμογές cloud και σε εφαρμογές για κινητές συσκευές. Κατά συνέπεια, τα RestAPI χρειάζονται το ίδιο επίπεδο ασφαλείας με αυτό που προσφέρουν τα SOA Security Gateways.</w:t>
      </w:r>
    </w:p>
    <w:p w14:paraId="4A212922" w14:textId="77777777" w:rsidR="001631BF" w:rsidRPr="002222F9" w:rsidRDefault="001631BF" w:rsidP="004A1D19">
      <w:pPr>
        <w:pStyle w:val="3"/>
        <w:numPr>
          <w:ilvl w:val="2"/>
          <w:numId w:val="86"/>
        </w:numPr>
        <w:ind w:left="709" w:hanging="283"/>
      </w:pPr>
      <w:bookmarkStart w:id="480" w:name="_Toc57762418"/>
      <w:bookmarkStart w:id="481" w:name="_Toc75073532"/>
      <w:r w:rsidRPr="00147745">
        <w:t>Προστασία SOAP</w:t>
      </w:r>
      <w:bookmarkEnd w:id="480"/>
      <w:bookmarkEnd w:id="481"/>
    </w:p>
    <w:p w14:paraId="7533E49A" w14:textId="77777777" w:rsidR="001631BF" w:rsidRDefault="001631BF" w:rsidP="001631BF">
      <w:r w:rsidRPr="00C51D4A">
        <w:t>Με την χρήση συστήματος Web Application Firewall (WAF) προστίθεται ένα επιπλέον επίπεδο προστασίας σε web εφαρμογές βασισμένες σε XML, διότι στα μηνύματα SOAP μεταξύ του πελάτη και του διακομιστή ενσωματώνονται δεδομένα που σχετίζονται με την ασφάλεια</w:t>
      </w:r>
      <w:r>
        <w:t>.</w:t>
      </w:r>
    </w:p>
    <w:p w14:paraId="62D5CD52" w14:textId="77777777" w:rsidR="001631BF" w:rsidRDefault="001631BF" w:rsidP="001631BF">
      <w:r>
        <w:t xml:space="preserve">Το σύστημα θα πρέπει να ελέγχει το περιεχόμενο XLM και να επιβεβαιώνει ότι είναι σωστά σχηματισμένο και συμμορφώνεται με το καθορισμένο σχήμα ή το WSDL του Web Service. Για την προστασία Web Services από το σύστημα WAF θα πρέπει να παρέχονται δυνατότητες που θα επιτυγχάνονται τα εξής: </w:t>
      </w:r>
    </w:p>
    <w:p w14:paraId="3F32B9DA" w14:textId="77777777" w:rsidR="001631BF" w:rsidRDefault="001631BF" w:rsidP="004A1D19">
      <w:pPr>
        <w:pStyle w:val="a3"/>
        <w:numPr>
          <w:ilvl w:val="0"/>
          <w:numId w:val="30"/>
        </w:numPr>
        <w:spacing w:before="120" w:after="120" w:line="259" w:lineRule="auto"/>
      </w:pPr>
      <w:r>
        <w:t>Έλεγχος της μορφοποίησης της XML</w:t>
      </w:r>
    </w:p>
    <w:p w14:paraId="1810ABBA" w14:textId="77777777" w:rsidR="001631BF" w:rsidRDefault="001631BF" w:rsidP="004A1D19">
      <w:pPr>
        <w:pStyle w:val="a3"/>
        <w:numPr>
          <w:ilvl w:val="0"/>
          <w:numId w:val="30"/>
        </w:numPr>
        <w:spacing w:before="120" w:after="120" w:line="259" w:lineRule="auto"/>
      </w:pPr>
      <w:r>
        <w:t>Απόκρυψη των ευαίσθητων δεδομένων</w:t>
      </w:r>
    </w:p>
    <w:p w14:paraId="5298B5A4" w14:textId="77777777" w:rsidR="001631BF" w:rsidRDefault="001631BF" w:rsidP="004A1D19">
      <w:pPr>
        <w:pStyle w:val="a3"/>
        <w:numPr>
          <w:ilvl w:val="0"/>
          <w:numId w:val="30"/>
        </w:numPr>
        <w:spacing w:before="120" w:after="120" w:line="259" w:lineRule="auto"/>
      </w:pPr>
      <w:r>
        <w:t>Συμμόρφωση με τα αρχεία σχήματος XML ή με WSDL</w:t>
      </w:r>
    </w:p>
    <w:p w14:paraId="477D41D3" w14:textId="77777777" w:rsidR="001631BF" w:rsidRDefault="001631BF" w:rsidP="004A1D19">
      <w:pPr>
        <w:pStyle w:val="a3"/>
        <w:numPr>
          <w:ilvl w:val="0"/>
          <w:numId w:val="30"/>
        </w:numPr>
        <w:spacing w:before="120" w:after="120" w:line="259" w:lineRule="auto"/>
      </w:pPr>
      <w:r>
        <w:t>Δυνατότητα XML υπογραφών και XML κρυπτογράφησης</w:t>
      </w:r>
    </w:p>
    <w:p w14:paraId="2B530F0D" w14:textId="77777777" w:rsidR="001631BF" w:rsidRDefault="001631BF" w:rsidP="004A1D19">
      <w:pPr>
        <w:pStyle w:val="a3"/>
        <w:numPr>
          <w:ilvl w:val="0"/>
          <w:numId w:val="30"/>
        </w:numPr>
        <w:spacing w:before="120" w:after="120" w:line="259" w:lineRule="auto"/>
        <w:rPr>
          <w:lang w:val="en-US"/>
        </w:rPr>
      </w:pPr>
      <w:r>
        <w:t>Δυνατότητα</w:t>
      </w:r>
      <w:r w:rsidRPr="00DC0DB1">
        <w:rPr>
          <w:lang w:val="en-US"/>
        </w:rPr>
        <w:t xml:space="preserve"> XML content based routing </w:t>
      </w:r>
      <w:r>
        <w:t>και</w:t>
      </w:r>
      <w:r w:rsidRPr="00DC0DB1">
        <w:rPr>
          <w:lang w:val="en-US"/>
        </w:rPr>
        <w:t xml:space="preserve"> XML switching</w:t>
      </w:r>
    </w:p>
    <w:p w14:paraId="2C751F92" w14:textId="77777777" w:rsidR="001631BF" w:rsidRDefault="001631BF" w:rsidP="004A1D19">
      <w:pPr>
        <w:pStyle w:val="a3"/>
        <w:numPr>
          <w:ilvl w:val="0"/>
          <w:numId w:val="30"/>
        </w:numPr>
        <w:spacing w:before="120" w:after="120" w:line="259" w:lineRule="auto"/>
      </w:pPr>
      <w:r>
        <w:t>Προστασία του αναλυτή XML (XML parser) από επιθέσεις DoS</w:t>
      </w:r>
    </w:p>
    <w:p w14:paraId="2448E035" w14:textId="77777777" w:rsidR="001631BF" w:rsidRDefault="001631BF" w:rsidP="004A1D19">
      <w:pPr>
        <w:pStyle w:val="a3"/>
        <w:numPr>
          <w:ilvl w:val="0"/>
          <w:numId w:val="30"/>
        </w:numPr>
        <w:spacing w:before="120" w:after="120" w:line="259" w:lineRule="auto"/>
      </w:pPr>
      <w:r>
        <w:t>Κρυπτογράφηση και αποκρυπτογράφηση μέρους των υπηρεσιών SOAP</w:t>
      </w:r>
    </w:p>
    <w:p w14:paraId="1ACE25A0" w14:textId="77777777" w:rsidR="001631BF" w:rsidRDefault="001631BF" w:rsidP="004A1D19">
      <w:pPr>
        <w:pStyle w:val="3"/>
        <w:numPr>
          <w:ilvl w:val="2"/>
          <w:numId w:val="86"/>
        </w:numPr>
        <w:ind w:left="709" w:hanging="283"/>
      </w:pPr>
      <w:bookmarkStart w:id="482" w:name="_Toc57762419"/>
      <w:bookmarkStart w:id="483" w:name="_Toc75073533"/>
      <w:r w:rsidRPr="009D79A4">
        <w:t>Προστασία REST API</w:t>
      </w:r>
      <w:bookmarkEnd w:id="482"/>
      <w:bookmarkEnd w:id="483"/>
    </w:p>
    <w:p w14:paraId="718632D4" w14:textId="77777777" w:rsidR="001631BF" w:rsidRDefault="001631BF" w:rsidP="001631BF">
      <w:r>
        <w:t>Οι κλήσεις API που προέρχονται από εφαρμογές που ζητούν πρόσβαση είτε σε εσωτερικούς πόρους είτε σε πόρους που βρίσκονται στο cloud, απαιτούν ισχυρό έλεγχο ταυτότητας. Για την ασφάλεια των κλήσεων API, απαιτείται σύστημα διαχείρισης πρόσβασης που να λειτουργεί ως διακομιστής μεσολάβησης προστασίας API (API Protection Proxy). Το σύστημα διαχείρισης πρόσβασης API απαιτείται να λειτουργεί ως εξής:</w:t>
      </w:r>
    </w:p>
    <w:p w14:paraId="4458E8B3" w14:textId="77777777" w:rsidR="001631BF" w:rsidRDefault="001631BF" w:rsidP="004A1D19">
      <w:pPr>
        <w:pStyle w:val="a3"/>
        <w:numPr>
          <w:ilvl w:val="0"/>
          <w:numId w:val="31"/>
        </w:numPr>
        <w:spacing w:before="120" w:after="120" w:line="259" w:lineRule="auto"/>
      </w:pPr>
      <w:r>
        <w:t>Το σύστημα διαχείρισης πρόσβασης, που έχει ρυθμιστεί ως διακομιστής μεσολάβησης προστασίας API, λαμβάνει κλήσεις API από διάφορες εφαρμογές.</w:t>
      </w:r>
    </w:p>
    <w:p w14:paraId="21E3F445" w14:textId="77777777" w:rsidR="001631BF" w:rsidRDefault="001631BF" w:rsidP="004A1D19">
      <w:pPr>
        <w:pStyle w:val="a3"/>
        <w:numPr>
          <w:ilvl w:val="0"/>
          <w:numId w:val="31"/>
        </w:numPr>
        <w:spacing w:before="120" w:after="120" w:line="259" w:lineRule="auto"/>
      </w:pPr>
      <w:r>
        <w:lastRenderedPageBreak/>
        <w:t>Ο έλεγχος και η ταξινόμηση της κλήσης API γίνεται βάσει του API URI, της μεθόδου, των παραμέτρων, των cookies, των κεφαλίδων, και ούτω καθεξής.</w:t>
      </w:r>
    </w:p>
    <w:p w14:paraId="411EBB5B" w14:textId="77777777" w:rsidR="001631BF" w:rsidRDefault="001631BF" w:rsidP="004A1D19">
      <w:pPr>
        <w:pStyle w:val="a3"/>
        <w:numPr>
          <w:ilvl w:val="0"/>
          <w:numId w:val="31"/>
        </w:numPr>
        <w:spacing w:before="120" w:after="120" w:line="259" w:lineRule="auto"/>
      </w:pPr>
      <w:r>
        <w:t>Το σύστημα διαχείρισης πρόσβασης παρέχει υπηρεσίες ελέγχου ταυτότητας και εξουσιοδότησης χρησιμοποιώντας OAuth, JWT, OpenID Connect και SAML.</w:t>
      </w:r>
    </w:p>
    <w:p w14:paraId="5306660D" w14:textId="77777777" w:rsidR="001631BF" w:rsidRDefault="001631BF" w:rsidP="004A1D19">
      <w:pPr>
        <w:pStyle w:val="a3"/>
        <w:numPr>
          <w:ilvl w:val="0"/>
          <w:numId w:val="31"/>
        </w:numPr>
        <w:spacing w:before="120" w:after="120" w:line="259" w:lineRule="auto"/>
      </w:pPr>
      <w:r>
        <w:t>Το σύστημα διαχείρισης πρόσβασης επιτρέπει τη διαμεσολάβηση ταυτότητας δημιουργώντας tokens για πρόσβαση σε διακομιστές API.</w:t>
      </w:r>
    </w:p>
    <w:p w14:paraId="3785F251" w14:textId="77777777" w:rsidR="001631BF" w:rsidRDefault="001631BF" w:rsidP="004A1D19">
      <w:pPr>
        <w:pStyle w:val="a3"/>
        <w:numPr>
          <w:ilvl w:val="0"/>
          <w:numId w:val="31"/>
        </w:numPr>
        <w:spacing w:before="120" w:after="120" w:line="259" w:lineRule="auto"/>
      </w:pPr>
      <w:r>
        <w:t>Οι ενσωματωμένες υπηρεσίες AAA και XACML PDP ανακτούν πληροφορίες χρήστη, συσκευής και πελάτη.</w:t>
      </w:r>
    </w:p>
    <w:p w14:paraId="28ADCEFD" w14:textId="77777777" w:rsidR="001631BF" w:rsidRDefault="001631BF" w:rsidP="004A1D19">
      <w:pPr>
        <w:pStyle w:val="a3"/>
        <w:numPr>
          <w:ilvl w:val="0"/>
          <w:numId w:val="31"/>
        </w:numPr>
        <w:spacing w:before="120" w:after="120" w:line="259" w:lineRule="auto"/>
      </w:pPr>
      <w:r>
        <w:t>Για τον περιορισμό του ρυθμού των αιτημάτων API θα πρέπει να υπάρχει δυνατότητα διαμόρφωσης άνω ορίων, καθώς και η white/black λιστών.</w:t>
      </w:r>
    </w:p>
    <w:p w14:paraId="2EEA9747" w14:textId="77777777" w:rsidR="001631BF" w:rsidRDefault="001631BF" w:rsidP="004A1D19">
      <w:pPr>
        <w:pStyle w:val="a3"/>
        <w:numPr>
          <w:ilvl w:val="0"/>
          <w:numId w:val="31"/>
        </w:numPr>
        <w:spacing w:before="120" w:after="120" w:line="259" w:lineRule="auto"/>
      </w:pPr>
      <w:r>
        <w:t>Το σύστημα διαχείρισης πρόσβασης θα επιτρέπει στα νόμιμα αιτήματα API να φτάσουν στην εφαρμογή και θα στέλνει μια απάντηση εάν το αίτημα απορριφθεί.</w:t>
      </w:r>
    </w:p>
    <w:p w14:paraId="78BA50B0" w14:textId="77777777" w:rsidR="001631BF" w:rsidRDefault="001631BF" w:rsidP="004A1D19">
      <w:pPr>
        <w:pStyle w:val="3"/>
        <w:numPr>
          <w:ilvl w:val="2"/>
          <w:numId w:val="86"/>
        </w:numPr>
        <w:ind w:left="709" w:hanging="283"/>
      </w:pPr>
      <w:bookmarkStart w:id="484" w:name="_Toc57762420"/>
      <w:bookmarkStart w:id="485" w:name="_Toc75073534"/>
      <w:r w:rsidRPr="00CC50C9">
        <w:t>Πιστοποιητικά και αποφόρτιση SSL (SSL Offload)</w:t>
      </w:r>
      <w:bookmarkEnd w:id="484"/>
      <w:bookmarkEnd w:id="485"/>
    </w:p>
    <w:p w14:paraId="1EB65E3C" w14:textId="77777777" w:rsidR="001631BF" w:rsidRDefault="001631BF" w:rsidP="001631BF">
      <w:r>
        <w:t xml:space="preserve">Τα πιστοποιητικά πελάτη και διακομιστή (client &amp; server certificates) είναι ψηφιακές υπογραφές XML που διασφαλίζουν την ακεραιότητα των μηνυμάτων και μπορούν να πιστοποιήσουν την ταυτότητα του υπογράφοντος του εγγράφου. </w:t>
      </w:r>
    </w:p>
    <w:p w14:paraId="5549E5A8" w14:textId="77777777" w:rsidR="001631BF" w:rsidRDefault="001631BF" w:rsidP="001631BF">
      <w:r>
        <w:t>Με την εισαγωγή πιστοποιητικών πελάτη και διακομιστή, το σύστημα θα πρέπει να μπορεί να εκτελέσει κρυπτογράφηση και αποκρυπτογράφηση μηνυμάτων SOAP.</w:t>
      </w:r>
    </w:p>
    <w:p w14:paraId="0EFC5146" w14:textId="77777777" w:rsidR="001631BF" w:rsidRDefault="001631BF" w:rsidP="001631BF">
      <w:r>
        <w:t>Το σύστημα θα πρέπει να χρησιμοποιεί διαφορετικά πιστοποιητικά πελάτη και διακομιστή:</w:t>
      </w:r>
    </w:p>
    <w:p w14:paraId="00C6ABD9" w14:textId="77777777" w:rsidR="001631BF" w:rsidRDefault="001631BF" w:rsidP="004A1D19">
      <w:pPr>
        <w:pStyle w:val="a3"/>
        <w:numPr>
          <w:ilvl w:val="0"/>
          <w:numId w:val="32"/>
        </w:numPr>
        <w:spacing w:before="120" w:after="120" w:line="259" w:lineRule="auto"/>
      </w:pPr>
      <w:r w:rsidRPr="00883E5C">
        <w:rPr>
          <w:b/>
          <w:bCs/>
        </w:rPr>
        <w:t>Πιστοποιητικά διακομιστή:</w:t>
      </w:r>
      <w:r>
        <w:t xml:space="preserve"> Αποκρυπτογράφηση των μηνυμάτων SOAP από έναν πελάτη ιστού σε μια υπηρεσία ιστού ή ψηφιακή υπογραφή μηνυμάτων SOAP από μια υπηρεσία ιστού προς έναν πελάτη ιστού.</w:t>
      </w:r>
    </w:p>
    <w:p w14:paraId="60BB46E6" w14:textId="77777777" w:rsidR="001631BF" w:rsidRDefault="001631BF" w:rsidP="004A1D19">
      <w:pPr>
        <w:pStyle w:val="a3"/>
        <w:numPr>
          <w:ilvl w:val="0"/>
          <w:numId w:val="32"/>
        </w:numPr>
        <w:spacing w:before="120" w:after="120" w:line="259" w:lineRule="auto"/>
      </w:pPr>
      <w:r w:rsidRPr="00883E5C">
        <w:rPr>
          <w:b/>
          <w:bCs/>
        </w:rPr>
        <w:t>Πιστοποιητικά Πελάτη:</w:t>
      </w:r>
      <w:r>
        <w:t xml:space="preserve"> Κρυπτογράφηση μηνυμάτων SOAP ανάμεσα σε ένα web services και έναν client ή επαλήθευση μηνυμάτων SOAP από έναν client σε ένα web service.</w:t>
      </w:r>
    </w:p>
    <w:p w14:paraId="0B9BBFB3" w14:textId="77777777" w:rsidR="001631BF" w:rsidRDefault="001631BF" w:rsidP="001631BF">
      <w:r>
        <w:t xml:space="preserve">Για την αποφόρτιση του διακομιστή εφαρμογών από τη κρυπτογράφηση και αποκρυπτογράφηση των μηνυμάτων SOAP, θα πρέπει να μπορούν να χρησιμοποιηθούν οι δυνατότητες WAF. </w:t>
      </w:r>
    </w:p>
    <w:p w14:paraId="7115E24F" w14:textId="77777777" w:rsidR="001631BF" w:rsidRDefault="001631BF" w:rsidP="001631BF">
      <w:r>
        <w:t>Οι λειτουργίες αυτές θα πρέπει να έχουν τη δυνατότητα να διαχειριστούν την επαλήθευση των ψηφιακών υπογραφών καθώς και την εισαγωγή ψηφιακής υπογραφής στα μηνύματα SOAP.</w:t>
      </w:r>
    </w:p>
    <w:p w14:paraId="6F97D7F3" w14:textId="77777777" w:rsidR="001631BF" w:rsidRDefault="001631BF" w:rsidP="001631BF">
      <w:r>
        <w:t>Εάν ένα αίτημα προκαλέσει ένα συμβάν ασφαλείας, η λειτουργία WAF σταματά να αναλύει το έγγραφο. Ο τρόπος με τον οποίο αντιδρά το σύστημα θα εξαρτάται από σχετικές ρυθμίσεις. Δηλαδή, θα πρέπει να υπάρχει δυνατότητα αυτόματης εκμάθησης κατά τις παραβάσεις το σύστημα δεν κρυπτογραφεί ή αποκρυπτογραφεί το μήνυμα SOAP και στέλνει το πρωτότυπο έγγραφο στην υπηρεσία web. Θα πρέπει όμως να υπάρχει και η λειτουργία εμπόδισης «Block» κατά την οποία αν υπάρξει παράβαση το σύστημα θα αποκλείει την κυκλοφορία και εμποδίζει το έγγραφο να φτάσει στον προορισμό του. Το σύστημα θα πρέπει να στέλνει μια σελίδα αποκλεισμού (blocking response page). Η σελίδα αποκλεισμού θα πρέπει να μπορεί να είναι της μορφής XML, όπου αυτό είναι απαιτητό.</w:t>
      </w:r>
    </w:p>
    <w:p w14:paraId="2F446ACE" w14:textId="77777777" w:rsidR="001631BF" w:rsidRDefault="001631BF" w:rsidP="004A1D19">
      <w:pPr>
        <w:pStyle w:val="3"/>
        <w:numPr>
          <w:ilvl w:val="2"/>
          <w:numId w:val="86"/>
        </w:numPr>
        <w:ind w:left="709" w:hanging="283"/>
      </w:pPr>
      <w:bookmarkStart w:id="486" w:name="_Toc57762421"/>
      <w:bookmarkStart w:id="487" w:name="_Toc75073535"/>
      <w:r w:rsidRPr="004F0312">
        <w:t>Βελτίωση της ασφάλειας με ταυτοποίηση πελάτη μέσω πιστοποιητικού</w:t>
      </w:r>
      <w:bookmarkEnd w:id="486"/>
      <w:bookmarkEnd w:id="487"/>
    </w:p>
    <w:p w14:paraId="6EC23F78" w14:textId="77777777" w:rsidR="001631BF" w:rsidRDefault="001631BF" w:rsidP="001631BF">
      <w:r>
        <w:t xml:space="preserve">Ο έλεγχος ταυτότητας πελάτη είναι μια δυνατότητα που επιτρέπει τον έλεγχο ταυτότητας χρηστών που ζητούν πρόσβαση σε έναν διακομιστή. Κατά τον έλεγχο, ένα πιστοποιητικό μεταβιβάζεται από τον πελάτη στον διακομιστή και επαληθεύεται από τον διακομιστή.  </w:t>
      </w:r>
    </w:p>
    <w:p w14:paraId="2D09C83E" w14:textId="77777777" w:rsidR="001631BF" w:rsidRDefault="001631BF" w:rsidP="001631BF">
      <w:r>
        <w:lastRenderedPageBreak/>
        <w:t xml:space="preserve">Το σύστημα θα πρέπει να μπορεί να εκτελέσει έλεγχο ταυτότητας πελάτη μέσω πιστοποιητικού πριν επιτρέψει στην κυκλοφορία να φτάσει στον διακομιστή και επιπλέον να ταυτοποιήσει και να εξουσιοδοτήσει τους πελάτες έναντι του πρωτοκόλλου Online Certificate Status Protocol (OCSP) </w:t>
      </w:r>
    </w:p>
    <w:p w14:paraId="6B53D0DB" w14:textId="77777777" w:rsidR="001631BF" w:rsidRDefault="001631BF" w:rsidP="001631BF">
      <w:r>
        <w:t>Το OCSP είναι ένας μηχανισμός που χρησιμοποιείται για την ανάκτηση της κατάστασης ανάκλησης (revocation status) ενός πιστοποιητικού X.509, στέλνοντας τις πληροφορίες του πιστοποιητικού σε έναν απομακρυσμένο OCSP responder. Αυτός ο OCSP responder διατηρεί ενημερωμένες πληροφορίες σχετικά με την κατάσταση ανάκλησης του πιστοποιητικού. Το πρωτόκολλο OCSP διασφαλίζει ότι, κατά τη διαδικασία της επαλήθευσης του πιστοποιητικού, ο Access Policy Manager αποκτά σε κάθε περίπτωση την κατάσταση ανάκλησης του πιστοποιητικού σε πραγματικό χρόνο.</w:t>
      </w:r>
    </w:p>
    <w:p w14:paraId="098055B3" w14:textId="77777777" w:rsidR="001631BF" w:rsidRDefault="001631BF" w:rsidP="004A1D19">
      <w:pPr>
        <w:pStyle w:val="3"/>
        <w:numPr>
          <w:ilvl w:val="2"/>
          <w:numId w:val="86"/>
        </w:numPr>
        <w:ind w:left="709" w:hanging="283"/>
      </w:pPr>
      <w:bookmarkStart w:id="488" w:name="_Toc57762422"/>
      <w:bookmarkStart w:id="489" w:name="_Toc75073536"/>
      <w:r w:rsidRPr="00BB79F5">
        <w:t>Αναφορές</w:t>
      </w:r>
      <w:r>
        <w:t xml:space="preserve"> και </w:t>
      </w:r>
      <w:r w:rsidRPr="00BB79F5">
        <w:t>Γραφήματα</w:t>
      </w:r>
      <w:bookmarkEnd w:id="488"/>
      <w:bookmarkEnd w:id="489"/>
    </w:p>
    <w:p w14:paraId="1B647C7C" w14:textId="77777777" w:rsidR="001631BF" w:rsidRDefault="001631BF" w:rsidP="001631BF">
      <w:r>
        <w:t>Ο πίνακας ελέγχου θα πρέπει να συνοψίζει πληροφορίες σχετικά με το συνολικό σύστημα όπως και για όλες τις δυνατότητες του. Για παράδειγμα, να μπορούν να προβληθούν επιμέρους πίνακες ελέγχου που δείχνουν την επισκόπηση του συστήματος, τη διαχείριση τοπικής κίνησης, την προστασία API, τη διαχείριση πολιτικής πρόσβασης, την υποστήριξη  για τις πολιτικές πρόσβασης και για το  behavioral DoS, ώστε με μια ματιά να παρέχεται ενημέρωση για κάθε σημείο του συστήματος.</w:t>
      </w:r>
    </w:p>
    <w:p w14:paraId="79086D52" w14:textId="77777777" w:rsidR="001631BF" w:rsidRDefault="001631BF" w:rsidP="001631BF">
      <w:r>
        <w:t>Στη συνέχεια περιγράφεται η χρήση του πίνακα ελέγχου προστασίας API (API Protection Dashboard) για την αντιμετώπιση προβλημάτων σχετικά με το πόσο καλά προστατεύονται οι διακομιστές API. Αυτό μπορεί να γίνει με τη χρήση πινάκων, όπως:</w:t>
      </w:r>
    </w:p>
    <w:p w14:paraId="5356DF8B" w14:textId="77777777" w:rsidR="001631BF" w:rsidRPr="004127A0" w:rsidRDefault="001631BF" w:rsidP="004A1D19">
      <w:pPr>
        <w:pStyle w:val="a3"/>
        <w:numPr>
          <w:ilvl w:val="0"/>
          <w:numId w:val="33"/>
        </w:numPr>
        <w:spacing w:before="120" w:after="120" w:line="259" w:lineRule="auto"/>
        <w:rPr>
          <w:lang w:val="en-US"/>
        </w:rPr>
      </w:pPr>
      <w:r w:rsidRPr="004127A0">
        <w:rPr>
          <w:lang w:val="en-US"/>
        </w:rPr>
        <w:t>APIs Health Status</w:t>
      </w:r>
    </w:p>
    <w:p w14:paraId="46CAC1F8" w14:textId="77777777" w:rsidR="001631BF" w:rsidRPr="004127A0" w:rsidRDefault="001631BF" w:rsidP="004A1D19">
      <w:pPr>
        <w:pStyle w:val="a3"/>
        <w:numPr>
          <w:ilvl w:val="0"/>
          <w:numId w:val="33"/>
        </w:numPr>
        <w:spacing w:before="120" w:after="120" w:line="259" w:lineRule="auto"/>
        <w:rPr>
          <w:lang w:val="en-US"/>
        </w:rPr>
      </w:pPr>
      <w:r w:rsidRPr="004127A0">
        <w:rPr>
          <w:lang w:val="en-US"/>
        </w:rPr>
        <w:t>Server Health</w:t>
      </w:r>
    </w:p>
    <w:p w14:paraId="6B802534" w14:textId="77777777" w:rsidR="001631BF" w:rsidRPr="004127A0" w:rsidRDefault="001631BF" w:rsidP="004A1D19">
      <w:pPr>
        <w:pStyle w:val="a3"/>
        <w:numPr>
          <w:ilvl w:val="0"/>
          <w:numId w:val="33"/>
        </w:numPr>
        <w:spacing w:before="120" w:after="120" w:line="259" w:lineRule="auto"/>
        <w:rPr>
          <w:lang w:val="en-US"/>
        </w:rPr>
      </w:pPr>
      <w:r w:rsidRPr="004127A0">
        <w:rPr>
          <w:lang w:val="en-US"/>
        </w:rPr>
        <w:t>Proxy Rejections and Server Errors</w:t>
      </w:r>
    </w:p>
    <w:p w14:paraId="2E201B20" w14:textId="77777777" w:rsidR="001631BF" w:rsidRDefault="001631BF" w:rsidP="004A1D19">
      <w:pPr>
        <w:pStyle w:val="a3"/>
        <w:numPr>
          <w:ilvl w:val="0"/>
          <w:numId w:val="33"/>
        </w:numPr>
        <w:spacing w:before="120" w:after="120" w:line="259" w:lineRule="auto"/>
      </w:pPr>
      <w:r>
        <w:t>Security Event</w:t>
      </w:r>
    </w:p>
    <w:p w14:paraId="20BD6F5F" w14:textId="77777777" w:rsidR="001631BF" w:rsidRDefault="001631BF" w:rsidP="004A1D19">
      <w:pPr>
        <w:pStyle w:val="a3"/>
        <w:numPr>
          <w:ilvl w:val="0"/>
          <w:numId w:val="33"/>
        </w:numPr>
        <w:spacing w:before="120" w:after="120" w:line="259" w:lineRule="auto"/>
      </w:pPr>
      <w:r>
        <w:t>Response Time Range</w:t>
      </w:r>
    </w:p>
    <w:p w14:paraId="1E6653B3" w14:textId="77777777" w:rsidR="00900956" w:rsidRPr="004F0312" w:rsidRDefault="00900956" w:rsidP="00900956">
      <w:pPr>
        <w:pStyle w:val="a3"/>
        <w:spacing w:before="120" w:after="120" w:line="259" w:lineRule="auto"/>
      </w:pPr>
    </w:p>
    <w:p w14:paraId="56A5B8BE" w14:textId="77777777" w:rsidR="001631BF" w:rsidRPr="008838CA" w:rsidRDefault="001631BF" w:rsidP="004A1D19">
      <w:pPr>
        <w:pStyle w:val="1"/>
        <w:numPr>
          <w:ilvl w:val="0"/>
          <w:numId w:val="96"/>
        </w:numPr>
      </w:pPr>
      <w:bookmarkStart w:id="490" w:name="_Toc57762423"/>
      <w:bookmarkStart w:id="491" w:name="_Toc62836060"/>
      <w:bookmarkStart w:id="492" w:name="_Toc75073537"/>
      <w:r w:rsidRPr="008838CA">
        <w:t>Υπηρεσίες Δοκιμ</w:t>
      </w:r>
      <w:bookmarkStart w:id="493" w:name="_Toc62059387"/>
      <w:bookmarkStart w:id="494" w:name="_Toc62059606"/>
      <w:bookmarkStart w:id="495" w:name="_Toc62060227"/>
      <w:bookmarkEnd w:id="490"/>
      <w:bookmarkEnd w:id="491"/>
      <w:bookmarkEnd w:id="493"/>
      <w:bookmarkEnd w:id="494"/>
      <w:bookmarkEnd w:id="495"/>
      <w:r w:rsidR="00A4730C" w:rsidRPr="008838CA">
        <w:t>ών &amp; Ελέγχου</w:t>
      </w:r>
      <w:bookmarkEnd w:id="492"/>
      <w:r w:rsidR="00A4730C" w:rsidRPr="008838CA">
        <w:t xml:space="preserve"> </w:t>
      </w:r>
    </w:p>
    <w:p w14:paraId="2EAD2C23" w14:textId="77777777" w:rsidR="001631BF" w:rsidRPr="008838CA" w:rsidRDefault="00A4730C" w:rsidP="001631BF">
      <w:r w:rsidRPr="008838CA">
        <w:t xml:space="preserve">Στο πλαίσιο </w:t>
      </w:r>
      <w:r w:rsidR="004C1226" w:rsidRPr="008838CA">
        <w:t xml:space="preserve">υλοποίησης </w:t>
      </w:r>
      <w:r w:rsidRPr="008838CA">
        <w:t xml:space="preserve">των φάσεων Β, </w:t>
      </w:r>
      <w:r w:rsidR="004C1226" w:rsidRPr="008838CA">
        <w:t>Γ,Δ , Ε &amp; Ζ</w:t>
      </w:r>
      <w:r w:rsidR="001631BF" w:rsidRPr="008838CA">
        <w:t xml:space="preserve"> ο ανάδοχος θα παρέχει υπηρεσίες </w:t>
      </w:r>
      <w:r w:rsidR="004C1226" w:rsidRPr="008838CA">
        <w:t>για την εκτέλεση των δοκιμών</w:t>
      </w:r>
      <w:r w:rsidR="009A1226" w:rsidRPr="008838CA">
        <w:t xml:space="preserve"> ελέγχου </w:t>
      </w:r>
      <w:r w:rsidR="004C1226" w:rsidRPr="008838CA">
        <w:t>κάθε φάσης του έργου</w:t>
      </w:r>
      <w:r w:rsidR="001631BF" w:rsidRPr="008838CA">
        <w:t xml:space="preserve">. </w:t>
      </w:r>
      <w:bookmarkStart w:id="496" w:name="_Toc62059388"/>
      <w:bookmarkStart w:id="497" w:name="_Toc62059607"/>
      <w:bookmarkStart w:id="498" w:name="_Toc62060228"/>
      <w:bookmarkEnd w:id="496"/>
      <w:bookmarkEnd w:id="497"/>
      <w:bookmarkEnd w:id="498"/>
    </w:p>
    <w:p w14:paraId="44830FC2" w14:textId="77777777" w:rsidR="001631BF" w:rsidRPr="00A522D6" w:rsidRDefault="00B041C7" w:rsidP="001631BF">
      <w:r w:rsidRPr="00B041C7">
        <w:t>O Φορέας θα διαθέσει περιβάλλον ανάπτυξης στο G Cloud, στο οποίο ο Ανάδοχος θα έχει τη δυνατότητα να πραγματοποιήσει τις απαιτούμενες δοκιμές ελέγχου</w:t>
      </w:r>
      <w:r w:rsidR="00352B06">
        <w:t>.</w:t>
      </w:r>
      <w:r w:rsidRPr="00B041C7">
        <w:t>.</w:t>
      </w:r>
      <w:r>
        <w:t xml:space="preserve"> Σ</w:t>
      </w:r>
      <w:r w:rsidR="009A1226" w:rsidRPr="008838CA">
        <w:t xml:space="preserve">τις </w:t>
      </w:r>
      <w:r w:rsidR="001631BF" w:rsidRPr="008838CA">
        <w:t xml:space="preserve"> δοκιμές </w:t>
      </w:r>
      <w:r w:rsidR="004C1226" w:rsidRPr="008838CA">
        <w:t>θ</w:t>
      </w:r>
      <w:r w:rsidR="001631BF" w:rsidRPr="008838CA">
        <w:t>α συμμετέχουν επιλεγμένοι από το Φορέα χρήστες</w:t>
      </w:r>
      <w:r w:rsidR="004C1226" w:rsidRPr="008838CA">
        <w:t xml:space="preserve"> και η αρμόδια επιτροπή παρουσία των οποίων θα εκτελούνται οι δοκιμές αποδοχής βάσει των αντίστοιχων σεναρίων ελέγχου</w:t>
      </w:r>
      <w:r w:rsidR="001631BF" w:rsidRPr="008838CA">
        <w:t>.</w:t>
      </w:r>
      <w:bookmarkStart w:id="499" w:name="_Toc62059389"/>
      <w:bookmarkStart w:id="500" w:name="_Toc62059608"/>
      <w:bookmarkStart w:id="501" w:name="_Toc62060229"/>
      <w:bookmarkEnd w:id="499"/>
      <w:bookmarkEnd w:id="500"/>
      <w:bookmarkEnd w:id="501"/>
      <w:r w:rsidR="009A1226" w:rsidRPr="008838CA">
        <w:t xml:space="preserve"> </w:t>
      </w:r>
      <w:r w:rsidR="004C1226" w:rsidRPr="008838CA">
        <w:t>Με στόχο</w:t>
      </w:r>
      <w:r w:rsidR="001631BF" w:rsidRPr="008838CA">
        <w:t xml:space="preserve"> να επιβεβαιωθεί η </w:t>
      </w:r>
      <w:r w:rsidR="004C1226" w:rsidRPr="008838CA">
        <w:t>επιτυχής υλοποίηση και ολοκλήρωση κάθε φάσης του έργου</w:t>
      </w:r>
      <w:bookmarkStart w:id="502" w:name="_Toc62059390"/>
      <w:bookmarkStart w:id="503" w:name="_Toc62059609"/>
      <w:bookmarkStart w:id="504" w:name="_Toc62060230"/>
      <w:bookmarkEnd w:id="502"/>
      <w:bookmarkEnd w:id="503"/>
      <w:bookmarkEnd w:id="504"/>
      <w:r w:rsidR="004C1226" w:rsidRPr="008838CA">
        <w:t>.</w:t>
      </w:r>
    </w:p>
    <w:p w14:paraId="73006588" w14:textId="77777777" w:rsidR="001631BF" w:rsidRPr="003653E8" w:rsidRDefault="001631BF" w:rsidP="004A1D19">
      <w:pPr>
        <w:pStyle w:val="1"/>
        <w:numPr>
          <w:ilvl w:val="0"/>
          <w:numId w:val="96"/>
        </w:numPr>
      </w:pPr>
      <w:bookmarkStart w:id="505" w:name="_Toc57762424"/>
      <w:bookmarkStart w:id="506" w:name="_Ref62058354"/>
      <w:bookmarkStart w:id="507" w:name="_Toc75073538"/>
      <w:r w:rsidRPr="003653E8">
        <w:t>Υπηρεσίες Μετάπτωσης Συστήματος</w:t>
      </w:r>
      <w:bookmarkEnd w:id="505"/>
      <w:bookmarkEnd w:id="506"/>
      <w:bookmarkEnd w:id="507"/>
    </w:p>
    <w:p w14:paraId="71440D5C" w14:textId="77777777" w:rsidR="001631BF" w:rsidRDefault="001631BF" w:rsidP="001631BF">
      <w:r w:rsidRPr="00A64F8D">
        <w:t xml:space="preserve">Στο πλαίσιο των υπηρεσιών μετάπτωσης </w:t>
      </w:r>
      <w:r w:rsidRPr="00CD0E94">
        <w:t>ο Ανάδοχος οφείλει να</w:t>
      </w:r>
      <w:r>
        <w:t>:</w:t>
      </w:r>
    </w:p>
    <w:p w14:paraId="5AC18578" w14:textId="77777777" w:rsidR="001631BF" w:rsidRPr="00F72752" w:rsidRDefault="001631BF" w:rsidP="004A1D19">
      <w:pPr>
        <w:pStyle w:val="a3"/>
        <w:numPr>
          <w:ilvl w:val="0"/>
          <w:numId w:val="34"/>
        </w:numPr>
        <w:spacing w:before="120" w:after="120" w:line="259" w:lineRule="auto"/>
      </w:pPr>
      <w:r w:rsidRPr="00F72752">
        <w:t>Να παραδώσει Σχέδιο Μετάπτωσης κατά τη Φάση Ανάλυσης Απαιτήσεων</w:t>
      </w:r>
    </w:p>
    <w:p w14:paraId="4D2A40F5" w14:textId="77777777" w:rsidR="001631BF" w:rsidRDefault="001631BF" w:rsidP="004A1D19">
      <w:pPr>
        <w:pStyle w:val="a3"/>
        <w:numPr>
          <w:ilvl w:val="0"/>
          <w:numId w:val="34"/>
        </w:numPr>
        <w:spacing w:before="120" w:after="120" w:line="259" w:lineRule="auto"/>
      </w:pPr>
      <w:r>
        <w:t xml:space="preserve">Να εκτελέσει τη μετάπτωση των εγγεγραμμένων χρηστών, οργανισμών και του αρχείου συναλλαγών του </w:t>
      </w:r>
      <w:r>
        <w:rPr>
          <w:lang w:val="en-US"/>
        </w:rPr>
        <w:t>govhub</w:t>
      </w:r>
    </w:p>
    <w:p w14:paraId="690AD436" w14:textId="77777777" w:rsidR="001631BF" w:rsidRDefault="001631BF" w:rsidP="004A1D19">
      <w:pPr>
        <w:pStyle w:val="a3"/>
        <w:numPr>
          <w:ilvl w:val="0"/>
          <w:numId w:val="34"/>
        </w:numPr>
        <w:spacing w:before="120" w:after="120" w:line="259" w:lineRule="auto"/>
      </w:pPr>
      <w:r>
        <w:t xml:space="preserve">Να εκτελέσει τη μεταφορά των υφιστάμενων υπηρεσιών του κόμβου </w:t>
      </w:r>
      <w:r>
        <w:rPr>
          <w:lang w:val="en-US"/>
        </w:rPr>
        <w:t>govhub</w:t>
      </w:r>
      <w:r w:rsidRPr="007144FE">
        <w:t xml:space="preserve"> </w:t>
      </w:r>
      <w:r>
        <w:t>στη νέα αρχιτεκτονική</w:t>
      </w:r>
    </w:p>
    <w:p w14:paraId="5F7C1A52" w14:textId="77777777" w:rsidR="001631BF" w:rsidRPr="0075457E" w:rsidRDefault="001631BF" w:rsidP="004A1D19">
      <w:pPr>
        <w:pStyle w:val="a3"/>
        <w:numPr>
          <w:ilvl w:val="0"/>
          <w:numId w:val="34"/>
        </w:numPr>
        <w:spacing w:before="120" w:after="120" w:line="259" w:lineRule="auto"/>
      </w:pPr>
      <w:r>
        <w:t>Να πραγματοποιήσει ελέγχους ακεραιότητας και ορθότητας λειτουργίας στο τελικό περιβάλλον</w:t>
      </w:r>
    </w:p>
    <w:p w14:paraId="370A9B8C" w14:textId="77777777" w:rsidR="001631BF" w:rsidRDefault="001631BF" w:rsidP="004A1D19">
      <w:pPr>
        <w:pStyle w:val="1"/>
        <w:numPr>
          <w:ilvl w:val="0"/>
          <w:numId w:val="96"/>
        </w:numPr>
      </w:pPr>
      <w:bookmarkStart w:id="508" w:name="_Toc57762425"/>
      <w:bookmarkStart w:id="509" w:name="_Ref62058360"/>
      <w:bookmarkStart w:id="510" w:name="_Ref62058364"/>
      <w:bookmarkStart w:id="511" w:name="_Toc75073539"/>
      <w:r>
        <w:t>Υπηρεσίες Εκπαίδευσης</w:t>
      </w:r>
      <w:bookmarkEnd w:id="508"/>
      <w:bookmarkEnd w:id="509"/>
      <w:bookmarkEnd w:id="510"/>
      <w:bookmarkEnd w:id="511"/>
    </w:p>
    <w:p w14:paraId="2CFE28F2" w14:textId="77777777" w:rsidR="001631BF" w:rsidRDefault="001631BF" w:rsidP="001631BF">
      <w:r>
        <w:lastRenderedPageBreak/>
        <w:t>Ο Ανάδοχος οφείλει να προσφέρει υπηρεσίες Εκπαίδευσης – Μεταφοράς τεχνογνωσίας στα στελέχη, χρήστες και διαχειριστές του συστήματος με στόχο την πλήρη αξιοποίηση του Έργου. Οι υπηρεσίες αυτές, οι οποίες θα παρασχεθούν κατά τη «ΦΑΣΗ ΣΤ: Εκπαίδευση» θα περιλαμβάνουν:</w:t>
      </w:r>
    </w:p>
    <w:p w14:paraId="2D7592A6" w14:textId="77777777" w:rsidR="001631BF" w:rsidRDefault="001631BF" w:rsidP="004A1D19">
      <w:pPr>
        <w:pStyle w:val="a3"/>
        <w:numPr>
          <w:ilvl w:val="0"/>
          <w:numId w:val="34"/>
        </w:numPr>
        <w:spacing w:before="120" w:after="120" w:line="259" w:lineRule="auto"/>
      </w:pPr>
      <w:r>
        <w:t>Οριστικοποιημένο πλάνο εκπαίδευσης, το οποίο θα περιλαμβάνει τη Μεθοδολογική προσέγγιση, την οργάνωση και προετοιμασία εκπαίδευσης</w:t>
      </w:r>
    </w:p>
    <w:p w14:paraId="1287AFC4" w14:textId="77777777" w:rsidR="001631BF" w:rsidRDefault="001631BF" w:rsidP="004A1D19">
      <w:pPr>
        <w:pStyle w:val="a3"/>
        <w:numPr>
          <w:ilvl w:val="0"/>
          <w:numId w:val="34"/>
        </w:numPr>
        <w:spacing w:before="120" w:after="120" w:line="259" w:lineRule="auto"/>
      </w:pPr>
      <w:r>
        <w:t>Δημιουργία εκπαιδευτικού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p w14:paraId="7A6EB449" w14:textId="77777777" w:rsidR="001631BF" w:rsidRDefault="001631BF" w:rsidP="004A1D19">
      <w:pPr>
        <w:pStyle w:val="a3"/>
        <w:numPr>
          <w:ilvl w:val="0"/>
          <w:numId w:val="34"/>
        </w:numPr>
        <w:spacing w:before="120" w:after="120" w:line="259" w:lineRule="auto"/>
      </w:pPr>
      <w:r>
        <w:t>Εκπαίδευση στελεχών του Φορέα με βάση τον ρόλο τους στο Έργο τόσο κατά τη διάρκεια της υλοποίησης του Έργου όσο και κατά την πλήρη επιχειρησιακή του αξιοποίηση.</w:t>
      </w:r>
    </w:p>
    <w:p w14:paraId="04075CAB" w14:textId="77777777" w:rsidR="001631BF" w:rsidRDefault="001631BF" w:rsidP="004A1D19">
      <w:pPr>
        <w:pStyle w:val="a3"/>
        <w:numPr>
          <w:ilvl w:val="0"/>
          <w:numId w:val="34"/>
        </w:numPr>
        <w:spacing w:before="120" w:after="120" w:line="259" w:lineRule="auto"/>
      </w:pPr>
      <w:r>
        <w:t>Αξιολόγηση της διαδικασίας και των αποτελεσμάτων εκπαίδευσης</w:t>
      </w:r>
    </w:p>
    <w:p w14:paraId="297AC13F" w14:textId="77777777" w:rsidR="001631BF" w:rsidRDefault="001631BF" w:rsidP="001631BF">
      <w:r>
        <w:t xml:space="preserve">Η εκπαίδευση των διαχειριστών του </w:t>
      </w:r>
      <w:r>
        <w:rPr>
          <w:lang w:val="en-US"/>
        </w:rPr>
        <w:t>govHUB</w:t>
      </w:r>
      <w:r w:rsidRPr="00B70686">
        <w:t xml:space="preserve"> </w:t>
      </w:r>
      <w:r>
        <w:t>θα πραγματοποιηθεί υπό τη μορφή τηλεδιάσκεψης. Η χρονική διάρκεια της διδασκαλίας</w:t>
      </w:r>
      <w:r w:rsidR="00221965">
        <w:t xml:space="preserve"> θα είναι τουλάχιστον 20 ώρες και θα</w:t>
      </w:r>
      <w:r>
        <w:t xml:space="preserve"> δεν πρέπει να ξεπερνά τις 6 ώρες ημερησίως. </w:t>
      </w:r>
    </w:p>
    <w:p w14:paraId="65545F68" w14:textId="77777777" w:rsidR="001631BF" w:rsidRDefault="001631BF" w:rsidP="001631BF">
      <w:r>
        <w:t xml:space="preserve">Η εκπαίδευση των τελικών χρηστών </w:t>
      </w:r>
      <w:r w:rsidR="004A4588">
        <w:t xml:space="preserve">– υπαλλήλων Δήμων </w:t>
      </w:r>
      <w:r>
        <w:t xml:space="preserve">του </w:t>
      </w:r>
      <w:r>
        <w:rPr>
          <w:lang w:val="en-US"/>
        </w:rPr>
        <w:t>govHUB</w:t>
      </w:r>
      <w:r w:rsidRPr="00B70686">
        <w:t xml:space="preserve"> </w:t>
      </w:r>
      <w:r>
        <w:t xml:space="preserve">θα πραγματοποιηθεί υπό τη μορφή </w:t>
      </w:r>
      <w:r>
        <w:rPr>
          <w:lang w:val="en-US"/>
        </w:rPr>
        <w:t>webinar</w:t>
      </w:r>
      <w:r>
        <w:t>. Η χρονική διάρκεια της διδασκαλίας</w:t>
      </w:r>
      <w:r w:rsidR="00221965" w:rsidRPr="00221965">
        <w:t xml:space="preserve"> </w:t>
      </w:r>
      <w:r w:rsidR="00221965">
        <w:t>θα είναι τουλάχιστον 12 ώρες και θα</w:t>
      </w:r>
      <w:r>
        <w:t xml:space="preserve"> δεν πρέπει να ξεπερνά τις 6 ώρες ημερησίως.</w:t>
      </w:r>
    </w:p>
    <w:p w14:paraId="70DD0A98" w14:textId="77777777" w:rsidR="00352B06" w:rsidRPr="00352B06" w:rsidRDefault="005B32ED" w:rsidP="00352B06">
      <w:pPr>
        <w:pStyle w:val="a7"/>
        <w:rPr>
          <w:sz w:val="22"/>
          <w:szCs w:val="22"/>
        </w:rPr>
      </w:pPr>
      <w:r w:rsidRPr="00352B06">
        <w:rPr>
          <w:sz w:val="22"/>
          <w:szCs w:val="22"/>
        </w:rPr>
        <w:t>Για τη διεξαγωγή της τηλεδιάσκεψης θα χρησιμοποιηθεί η υπηρεσία τηλεδιασκέψεων e:Presence. Το πλήθος των διαχειριστών του συστήματος που αναμένεται να εκπαιδευτεί θα είναι δέκα (10) και το πλήθος των υπαλλήλων (διαχειριστές οργανισμών) είναι χίλια (1.000)</w:t>
      </w:r>
      <w:r w:rsidR="00352B06" w:rsidRPr="00352B06">
        <w:rPr>
          <w:sz w:val="22"/>
          <w:szCs w:val="22"/>
        </w:rPr>
        <w:t xml:space="preserve">. Σε κάθε περίπτωση ο ακριβής αριθμός θα προσδιοριστεί στην μελέτη εφαρμογής </w:t>
      </w:r>
    </w:p>
    <w:p w14:paraId="6AEC660C" w14:textId="77777777" w:rsidR="005B32ED" w:rsidRPr="00B70686" w:rsidRDefault="005B32ED" w:rsidP="001631BF"/>
    <w:p w14:paraId="0A13CBE1" w14:textId="77777777" w:rsidR="001631BF" w:rsidRPr="00A64057" w:rsidRDefault="001631BF" w:rsidP="001631BF">
      <w:r>
        <w:t>Στην Τεχνική Προσφορά του ο υποψήφιος Ανάδοχος πρέπει να προτείνει πρόγραμμα για τις υπηρεσίες εκπαίδευσης που θα προσφέρει.</w:t>
      </w:r>
    </w:p>
    <w:p w14:paraId="34813168" w14:textId="77777777" w:rsidR="001631BF" w:rsidRDefault="001631BF" w:rsidP="004A1D19">
      <w:pPr>
        <w:pStyle w:val="1"/>
        <w:numPr>
          <w:ilvl w:val="0"/>
          <w:numId w:val="96"/>
        </w:numPr>
      </w:pPr>
      <w:bookmarkStart w:id="512" w:name="_Toc57762426"/>
      <w:bookmarkStart w:id="513" w:name="_Ref62058378"/>
      <w:bookmarkStart w:id="514" w:name="_Ref67670469"/>
      <w:bookmarkStart w:id="515" w:name="_Ref67670473"/>
      <w:bookmarkStart w:id="516" w:name="_Toc75073540"/>
      <w:r w:rsidRPr="00B62648">
        <w:t>Υπηρεσίες Πιλοτικής Λειτουργίας</w:t>
      </w:r>
      <w:bookmarkEnd w:id="512"/>
      <w:bookmarkEnd w:id="513"/>
      <w:bookmarkEnd w:id="514"/>
      <w:bookmarkEnd w:id="515"/>
      <w:bookmarkEnd w:id="516"/>
    </w:p>
    <w:p w14:paraId="5B51453C" w14:textId="77777777" w:rsidR="001631BF" w:rsidRPr="00340D9F" w:rsidRDefault="001631BF" w:rsidP="001631BF">
      <w:r>
        <w:t>Κατά την περίοδο αυτή, ο Ανάδοχος θα βρίσκεται σε συνεχή συνεργασία με την Αναθέτουσα Αρχή και θα παρέχει υποστήριξη, διαθέτοντας προσωπικό με τις κατάλληλες τεχνικές και επιχειρησιακές γνώσεις, για την υποστήριξη της πιλοτικής λειτουργίας και την εξασφάλιση της εύρυθμης λειτουργίας του συστήματος. Κατ’ ελάχιστον θα διατεθούν δύο (2) στελέχη που θα είναι άμεσα διαθέσιμοι για την επίλυση τυχόν προβλημάτων.</w:t>
      </w:r>
    </w:p>
    <w:p w14:paraId="57DA028F" w14:textId="77777777" w:rsidR="001631BF" w:rsidRDefault="001631BF" w:rsidP="001631BF">
      <w:r>
        <w:t>Στις υποχρεώσεις του Αναδόχου κατά την περίοδο πιλοτικής λειτουργίας είναι:</w:t>
      </w:r>
    </w:p>
    <w:p w14:paraId="61A11A23" w14:textId="77777777" w:rsidR="001631BF" w:rsidRDefault="001631BF" w:rsidP="004A1D19">
      <w:pPr>
        <w:pStyle w:val="a3"/>
        <w:numPr>
          <w:ilvl w:val="0"/>
          <w:numId w:val="35"/>
        </w:numPr>
        <w:spacing w:before="120" w:after="120" w:line="259" w:lineRule="auto"/>
      </w:pPr>
      <w:r>
        <w:t>Ο έλεγχος των εγκαταστάσεων, παραμετροποιήσεων και προσαρμογών που πραγματοποιήθηκαν στην υποδομή και το λογισμικό</w:t>
      </w:r>
    </w:p>
    <w:p w14:paraId="7C74AA05" w14:textId="77777777" w:rsidR="001631BF" w:rsidRDefault="001631BF" w:rsidP="004A1D19">
      <w:pPr>
        <w:pStyle w:val="a3"/>
        <w:numPr>
          <w:ilvl w:val="0"/>
          <w:numId w:val="35"/>
        </w:numPr>
        <w:spacing w:before="120" w:after="120" w:line="259" w:lineRule="auto"/>
      </w:pPr>
      <w:r>
        <w:t>Ο έλεγχος της απόκρισης των εφαρμογών λογισμικού</w:t>
      </w:r>
    </w:p>
    <w:p w14:paraId="22AB84F1" w14:textId="77777777" w:rsidR="001631BF" w:rsidRDefault="001631BF" w:rsidP="004A1D19">
      <w:pPr>
        <w:pStyle w:val="a3"/>
        <w:numPr>
          <w:ilvl w:val="0"/>
          <w:numId w:val="35"/>
        </w:numPr>
        <w:spacing w:before="120" w:after="120" w:line="259" w:lineRule="auto"/>
      </w:pPr>
      <w:r>
        <w:t>Ο έλεγχος κάθε παραμέτρου, η οποία επηρεάζει την ομαλή λειτουργία των</w:t>
      </w:r>
      <w:r w:rsidRPr="00CB7C58">
        <w:t xml:space="preserve"> </w:t>
      </w:r>
      <w:r>
        <w:t>εφαρμογών λογισμικού</w:t>
      </w:r>
    </w:p>
    <w:p w14:paraId="2917E699" w14:textId="77777777" w:rsidR="001631BF" w:rsidRDefault="001631BF" w:rsidP="004A1D19">
      <w:pPr>
        <w:pStyle w:val="a3"/>
        <w:numPr>
          <w:ilvl w:val="0"/>
          <w:numId w:val="35"/>
        </w:numPr>
        <w:spacing w:before="120" w:after="120" w:line="259" w:lineRule="auto"/>
      </w:pPr>
      <w:r>
        <w:t>Ο έλεγχος των διαδικασιών λήψης αντιγράφων ασφαλείας</w:t>
      </w:r>
    </w:p>
    <w:p w14:paraId="14F63548" w14:textId="77777777" w:rsidR="001631BF" w:rsidRDefault="001631BF" w:rsidP="004A1D19">
      <w:pPr>
        <w:pStyle w:val="a3"/>
        <w:numPr>
          <w:ilvl w:val="0"/>
          <w:numId w:val="35"/>
        </w:numPr>
        <w:spacing w:before="120" w:after="120" w:line="259" w:lineRule="auto"/>
      </w:pPr>
      <w:r>
        <w:t>Η ολοκλήρωση των τελικών ρυθμίσεων του συστήματος για τη βελτίωση της</w:t>
      </w:r>
      <w:r w:rsidRPr="00CB7C58">
        <w:t xml:space="preserve"> </w:t>
      </w:r>
      <w:r>
        <w:t>απόδοσης των εφαρμογών λογισμικού (fine tuning)</w:t>
      </w:r>
    </w:p>
    <w:p w14:paraId="4466B963" w14:textId="77777777" w:rsidR="001631BF" w:rsidRDefault="001631BF" w:rsidP="004A1D19">
      <w:pPr>
        <w:pStyle w:val="a3"/>
        <w:numPr>
          <w:ilvl w:val="0"/>
          <w:numId w:val="35"/>
        </w:numPr>
        <w:spacing w:before="120" w:after="120" w:line="259" w:lineRule="auto"/>
      </w:pPr>
      <w:r>
        <w:t xml:space="preserve">υποστήριξη των χρηστών στη λειτουργία του </w:t>
      </w:r>
      <w:r w:rsidRPr="00CB7C58">
        <w:rPr>
          <w:lang w:val="en-US"/>
        </w:rPr>
        <w:t>govHUB</w:t>
      </w:r>
      <w:r>
        <w:t xml:space="preserve"> και την επίλυση τυχόν</w:t>
      </w:r>
      <w:r w:rsidRPr="00CB7C58">
        <w:t xml:space="preserve"> </w:t>
      </w:r>
      <w:r>
        <w:t>προβλημάτων</w:t>
      </w:r>
    </w:p>
    <w:p w14:paraId="33E2E794" w14:textId="77777777" w:rsidR="001631BF" w:rsidRDefault="001631BF" w:rsidP="004A1D19">
      <w:pPr>
        <w:pStyle w:val="a3"/>
        <w:numPr>
          <w:ilvl w:val="0"/>
          <w:numId w:val="35"/>
        </w:numPr>
        <w:spacing w:before="120" w:after="120" w:line="259" w:lineRule="auto"/>
      </w:pPr>
      <w:r>
        <w:t>Η διόρθωση τυχόν λαθών του συστήματος (bug fixing)</w:t>
      </w:r>
    </w:p>
    <w:p w14:paraId="22DADFBA" w14:textId="77777777" w:rsidR="001631BF" w:rsidRPr="00B62648" w:rsidRDefault="001631BF" w:rsidP="001631BF">
      <w:r>
        <w:lastRenderedPageBreak/>
        <w:t>Σε περίπτωση που κατά την περίοδο αυτή, εμφανισθούν προβλήματα ή διαπιστωθεί ότι</w:t>
      </w:r>
      <w:r w:rsidRPr="00DB3C0E">
        <w:t xml:space="preserve"> </w:t>
      </w:r>
      <w:r>
        <w:t>δεν πληρούνται κάποιες από τις προδιαγραφόμενες απαιτήσεις, ο Ανάδοχος οφείλει να</w:t>
      </w:r>
      <w:r w:rsidRPr="00DB3C0E">
        <w:t xml:space="preserve"> </w:t>
      </w:r>
      <w:r>
        <w:t>προβεί άμεσα στις απαραίτητες βελτιωτικές παρεμβάσεις και αναπροσαρμογές, ώστε</w:t>
      </w:r>
      <w:r w:rsidRPr="00DB3C0E">
        <w:t xml:space="preserve"> </w:t>
      </w:r>
      <w:r>
        <w:t xml:space="preserve">το </w:t>
      </w:r>
      <w:r>
        <w:rPr>
          <w:lang w:val="en-US"/>
        </w:rPr>
        <w:t>govHUB</w:t>
      </w:r>
      <w:r>
        <w:t>, μετά το πέρας της περιόδου, να είναι έτοιμο για την παραγωγική</w:t>
      </w:r>
      <w:r w:rsidRPr="00DB3C0E">
        <w:t xml:space="preserve"> </w:t>
      </w:r>
      <w:r>
        <w:t>λειτουργία (deployment</w:t>
      </w:r>
      <w:r w:rsidRPr="00806C45">
        <w:t xml:space="preserve"> </w:t>
      </w:r>
      <w:r>
        <w:rPr>
          <w:lang w:val="en-US"/>
        </w:rPr>
        <w:t>phase</w:t>
      </w:r>
      <w:r>
        <w:t>).</w:t>
      </w:r>
    </w:p>
    <w:p w14:paraId="41C59692" w14:textId="77777777" w:rsidR="001631BF" w:rsidRDefault="001631BF" w:rsidP="004A1D19">
      <w:pPr>
        <w:pStyle w:val="1"/>
        <w:numPr>
          <w:ilvl w:val="0"/>
          <w:numId w:val="96"/>
        </w:numPr>
      </w:pPr>
      <w:bookmarkStart w:id="517" w:name="_Toc57762427"/>
      <w:bookmarkStart w:id="518" w:name="_Ref62058393"/>
      <w:bookmarkStart w:id="519" w:name="_Toc75073541"/>
      <w:bookmarkStart w:id="520" w:name="_Hlk57685986"/>
      <w:r w:rsidRPr="00767F98">
        <w:t>Υπηρεσίες Εγγύησης Καλής Λειτουργίας και Συντήρησης</w:t>
      </w:r>
      <w:r>
        <w:t xml:space="preserve"> Συστήματος</w:t>
      </w:r>
      <w:bookmarkEnd w:id="517"/>
      <w:bookmarkEnd w:id="518"/>
      <w:bookmarkEnd w:id="519"/>
    </w:p>
    <w:p w14:paraId="542E3B20" w14:textId="0FC224F8" w:rsidR="00801722" w:rsidRPr="00C77D57" w:rsidRDefault="00801722" w:rsidP="00801722">
      <w:r w:rsidRPr="00C77D57">
        <w:t xml:space="preserve">Ο Ανάδοχος οφείλει να παρέχει υπηρεσίες Εγγύησης σύμφωνα με τα απαιτούμενα στην Παρ. </w:t>
      </w:r>
      <w:r w:rsidR="000205E5">
        <w:rPr>
          <w:highlight w:val="cyan"/>
        </w:rPr>
        <w:fldChar w:fldCharType="begin"/>
      </w:r>
      <w:r w:rsidR="000205E5">
        <w:instrText xml:space="preserve"> REF _Ref62058632 \r \h </w:instrText>
      </w:r>
      <w:r w:rsidR="000205E5">
        <w:rPr>
          <w:highlight w:val="cyan"/>
        </w:rPr>
      </w:r>
      <w:r w:rsidR="000205E5">
        <w:rPr>
          <w:highlight w:val="cyan"/>
        </w:rPr>
        <w:fldChar w:fldCharType="separate"/>
      </w:r>
      <w:r w:rsidR="00CB4EC7">
        <w:t>20.1</w:t>
      </w:r>
      <w:r w:rsidR="000205E5">
        <w:rPr>
          <w:highlight w:val="cyan"/>
        </w:rPr>
        <w:fldChar w:fldCharType="end"/>
      </w:r>
      <w:r w:rsidR="000205E5">
        <w:t xml:space="preserve"> </w:t>
      </w:r>
      <w:r w:rsidRPr="00C77D57">
        <w:t xml:space="preserve">της παρούσας. </w:t>
      </w:r>
    </w:p>
    <w:p w14:paraId="0C9F1D89" w14:textId="739A3980" w:rsidR="00801722" w:rsidRPr="000205E5" w:rsidRDefault="00801722" w:rsidP="00801722">
      <w:r w:rsidRPr="000205E5">
        <w:t>Επιπλέον εφόσον αυτό απαιτηθεί από τον Κύριο του Έργου υποχρεούται να παρέχει υπηρεσίες συντήρησης σύμφωνα με τα απαιτούμενα στην Παρ.</w:t>
      </w:r>
      <w:r w:rsidR="000205E5" w:rsidRPr="000205E5">
        <w:fldChar w:fldCharType="begin"/>
      </w:r>
      <w:r w:rsidR="000205E5" w:rsidRPr="000205E5">
        <w:instrText xml:space="preserve"> REF _Ref236033114 \r \h </w:instrText>
      </w:r>
      <w:r w:rsidR="000205E5">
        <w:instrText xml:space="preserve"> \* MERGEFORMAT </w:instrText>
      </w:r>
      <w:r w:rsidR="000205E5" w:rsidRPr="000205E5">
        <w:fldChar w:fldCharType="separate"/>
      </w:r>
      <w:r w:rsidR="00CB4EC7">
        <w:t>20.2</w:t>
      </w:r>
      <w:r w:rsidR="000205E5" w:rsidRPr="000205E5">
        <w:fldChar w:fldCharType="end"/>
      </w:r>
      <w:r w:rsidRPr="000205E5">
        <w:t>.</w:t>
      </w:r>
    </w:p>
    <w:p w14:paraId="4F3CBB41" w14:textId="2A45A7B0" w:rsidR="00801722" w:rsidRDefault="00801722" w:rsidP="00801722">
      <w:r w:rsidRPr="000205E5">
        <w:t xml:space="preserve">Το κόστος συντήρησης του Έργου (βλ. </w:t>
      </w:r>
      <w:r w:rsidR="000205E5" w:rsidRPr="000205E5">
        <w:fldChar w:fldCharType="begin"/>
      </w:r>
      <w:r w:rsidR="000205E5" w:rsidRPr="000205E5">
        <w:instrText xml:space="preserve"> REF _Ref62050548 \h </w:instrText>
      </w:r>
      <w:r w:rsidR="000205E5">
        <w:instrText xml:space="preserve"> \* MERGEFORMAT </w:instrText>
      </w:r>
      <w:r w:rsidR="000205E5" w:rsidRPr="000205E5">
        <w:fldChar w:fldCharType="separate"/>
      </w:r>
      <w:r w:rsidR="00CB4EC7">
        <w:t xml:space="preserve">ΠΑΡΑΡΤΗΜΑ </w:t>
      </w:r>
      <w:r w:rsidR="00CB4EC7" w:rsidRPr="00897475">
        <w:t>V</w:t>
      </w:r>
      <w:r w:rsidR="00CB4EC7">
        <w:t>Ι</w:t>
      </w:r>
      <w:r w:rsidR="00CB4EC7" w:rsidRPr="00897475">
        <w:t xml:space="preserve"> – </w:t>
      </w:r>
      <w:r w:rsidR="00CB4EC7" w:rsidRPr="00603221">
        <w:t xml:space="preserve">Υπόδειγμα </w:t>
      </w:r>
      <w:r w:rsidR="00CB4EC7">
        <w:t xml:space="preserve">Οικονομικής </w:t>
      </w:r>
      <w:r w:rsidR="00CB4EC7" w:rsidRPr="00603221">
        <w:t>Προσφοράς</w:t>
      </w:r>
      <w:r w:rsidR="000205E5" w:rsidRPr="000205E5">
        <w:fldChar w:fldCharType="end"/>
      </w:r>
      <w:r w:rsidRPr="000205E5">
        <w:t xml:space="preserve">, </w:t>
      </w:r>
      <w:r w:rsidR="000205E5" w:rsidRPr="000205E5">
        <w:t>Π</w:t>
      </w:r>
      <w:r w:rsidRPr="000205E5">
        <w:t>ίνακα 6</w:t>
      </w:r>
      <w:r w:rsidR="000205E5" w:rsidRPr="000205E5">
        <w:t>:</w:t>
      </w:r>
      <w:r w:rsidRPr="000205E5">
        <w:t xml:space="preserve"> </w:t>
      </w:r>
      <w:r w:rsidR="000205E5" w:rsidRPr="000205E5">
        <w:fldChar w:fldCharType="begin"/>
      </w:r>
      <w:r w:rsidR="000205E5" w:rsidRPr="000205E5">
        <w:instrText xml:space="preserve"> REF _Ref46148857 \h </w:instrText>
      </w:r>
      <w:r w:rsidR="000205E5">
        <w:instrText xml:space="preserve"> \* MERGEFORMAT </w:instrText>
      </w:r>
      <w:r w:rsidR="000205E5" w:rsidRPr="000205E5">
        <w:fldChar w:fldCharType="separate"/>
      </w:r>
      <w:r w:rsidR="00CB4EC7">
        <w:t xml:space="preserve">6. </w:t>
      </w:r>
      <w:r w:rsidR="00CB4EC7" w:rsidRPr="00C4217E">
        <w:t>Συγκεντρωτικός Πίνακας Οικονομικής Προσφοράς Συντήρησης</w:t>
      </w:r>
      <w:r w:rsidR="000205E5" w:rsidRPr="000205E5">
        <w:fldChar w:fldCharType="end"/>
      </w:r>
      <w:r w:rsidRPr="000205E5">
        <w:t xml:space="preserve">/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4% ή μεγαλύτερο του </w:t>
      </w:r>
      <w:r w:rsidR="002B1CFF">
        <w:t>10</w:t>
      </w:r>
      <w:r w:rsidRPr="000205E5">
        <w:t xml:space="preserve">% της Οικονομικής Προσφοράς του υποψηφίου Αναδόχου για το Έργο (βλ. </w:t>
      </w:r>
      <w:r w:rsidR="000205E5" w:rsidRPr="000205E5">
        <w:fldChar w:fldCharType="begin"/>
      </w:r>
      <w:r w:rsidR="000205E5" w:rsidRPr="000205E5">
        <w:instrText xml:space="preserve"> REF _Ref62050548 \h </w:instrText>
      </w:r>
      <w:r w:rsidR="000205E5">
        <w:instrText xml:space="preserve"> \* MERGEFORMAT </w:instrText>
      </w:r>
      <w:r w:rsidR="000205E5" w:rsidRPr="000205E5">
        <w:fldChar w:fldCharType="separate"/>
      </w:r>
      <w:r w:rsidR="00CB4EC7">
        <w:t xml:space="preserve">ΠΑΡΑΡΤΗΜΑ </w:t>
      </w:r>
      <w:r w:rsidR="00CB4EC7" w:rsidRPr="00897475">
        <w:t>V</w:t>
      </w:r>
      <w:r w:rsidR="00CB4EC7">
        <w:t>Ι</w:t>
      </w:r>
      <w:r w:rsidR="00CB4EC7" w:rsidRPr="00897475">
        <w:t xml:space="preserve"> – </w:t>
      </w:r>
      <w:r w:rsidR="00CB4EC7" w:rsidRPr="00603221">
        <w:t xml:space="preserve">Υπόδειγμα </w:t>
      </w:r>
      <w:r w:rsidR="00CB4EC7">
        <w:t xml:space="preserve">Οικονομικής </w:t>
      </w:r>
      <w:r w:rsidR="00CB4EC7" w:rsidRPr="00603221">
        <w:t>Προσφοράς</w:t>
      </w:r>
      <w:r w:rsidR="000205E5" w:rsidRPr="000205E5">
        <w:fldChar w:fldCharType="end"/>
      </w:r>
      <w:r w:rsidR="000205E5" w:rsidRPr="000205E5">
        <w:t>, Πίνακα</w:t>
      </w:r>
      <w:r w:rsidRPr="000205E5">
        <w:t>5</w:t>
      </w:r>
      <w:r w:rsidR="000205E5" w:rsidRPr="000205E5">
        <w:t>:</w:t>
      </w:r>
      <w:r w:rsidRPr="000205E5">
        <w:t xml:space="preserve"> Συγκεντρωτικός Πίνακας Οικονομικής Προσφοράς Έργου/ πεδίο «ΓΕΝΙΚΟ ΣΥΝΟΛΟ» στήλης «ΣΥΝΟΛΙΚΗ ΑΞΙΑ ΕΡΓΟΥ (ΧΩΡΙΣ ΦΠΑ)»).</w:t>
      </w:r>
    </w:p>
    <w:p w14:paraId="67E88613" w14:textId="77777777" w:rsidR="00AC2643" w:rsidRPr="00C77D57" w:rsidRDefault="00AC2643" w:rsidP="00801722"/>
    <w:p w14:paraId="5E6C8275" w14:textId="77777777" w:rsidR="00801722" w:rsidRDefault="00801722" w:rsidP="004A1D19">
      <w:pPr>
        <w:pStyle w:val="1"/>
        <w:numPr>
          <w:ilvl w:val="0"/>
          <w:numId w:val="96"/>
        </w:numPr>
      </w:pPr>
      <w:r>
        <w:t xml:space="preserve"> </w:t>
      </w:r>
      <w:bookmarkStart w:id="521" w:name="_Ref62058550"/>
      <w:bookmarkStart w:id="522" w:name="_Toc75073542"/>
      <w:r w:rsidRPr="00801722">
        <w:t>Μεθοδολογία Υλοποίησης</w:t>
      </w:r>
      <w:bookmarkEnd w:id="521"/>
      <w:bookmarkEnd w:id="522"/>
      <w:r w:rsidRPr="00801722">
        <w:t xml:space="preserve"> </w:t>
      </w:r>
    </w:p>
    <w:p w14:paraId="03D5B081" w14:textId="77777777" w:rsidR="006D0374" w:rsidRPr="006D0374" w:rsidRDefault="006D0374" w:rsidP="004A1D19">
      <w:pPr>
        <w:pStyle w:val="2"/>
        <w:numPr>
          <w:ilvl w:val="1"/>
          <w:numId w:val="96"/>
        </w:numPr>
      </w:pPr>
      <w:bookmarkStart w:id="523" w:name="_Ref67669697"/>
      <w:bookmarkStart w:id="524" w:name="_Toc75073543"/>
      <w:bookmarkEnd w:id="520"/>
      <w:r w:rsidRPr="006D0374">
        <w:t>Χρ</w:t>
      </w:r>
      <w:r>
        <w:t>ονοδιάγραμμα Έργου</w:t>
      </w:r>
      <w:bookmarkEnd w:id="523"/>
      <w:bookmarkEnd w:id="524"/>
      <w:r>
        <w:t xml:space="preserve"> </w:t>
      </w:r>
    </w:p>
    <w:p w14:paraId="37E0EADA" w14:textId="77777777" w:rsidR="001631BF" w:rsidRDefault="001631BF" w:rsidP="001631BF">
      <w:r w:rsidRPr="00B41DD6">
        <w:t xml:space="preserve">Ο μέγιστος χρόνος υλοποίησης του Έργου ορίζεται σε </w:t>
      </w:r>
      <w:r w:rsidR="00FB78AB" w:rsidRPr="00FB78AB">
        <w:rPr>
          <w:b/>
          <w:bCs/>
        </w:rPr>
        <w:t>δεκατέσσερις</w:t>
      </w:r>
      <w:r w:rsidR="008E2117" w:rsidRPr="00FB78AB">
        <w:rPr>
          <w:b/>
          <w:bCs/>
        </w:rPr>
        <w:t xml:space="preserve"> (</w:t>
      </w:r>
      <w:r w:rsidR="00FB78AB" w:rsidRPr="00FB78AB">
        <w:rPr>
          <w:b/>
          <w:bCs/>
        </w:rPr>
        <w:t>14</w:t>
      </w:r>
      <w:r w:rsidR="008E2117" w:rsidRPr="00FB78AB">
        <w:rPr>
          <w:b/>
          <w:bCs/>
        </w:rPr>
        <w:t xml:space="preserve">) </w:t>
      </w:r>
      <w:r w:rsidRPr="00FB78AB">
        <w:rPr>
          <w:b/>
          <w:bCs/>
        </w:rPr>
        <w:t>μήνες</w:t>
      </w:r>
      <w:r w:rsidRPr="00B41DD6">
        <w:t xml:space="preserve"> </w:t>
      </w:r>
      <w:r>
        <w:t>από την υπογραφή της</w:t>
      </w:r>
      <w:r w:rsidRPr="00B41DD6">
        <w:t xml:space="preserve"> </w:t>
      </w:r>
      <w:r>
        <w:t>σύμβασης. Το έργο οργανώνεται στις εξής φάσεις:</w:t>
      </w:r>
    </w:p>
    <w:p w14:paraId="4A9E8A8E" w14:textId="77777777" w:rsidR="001631BF" w:rsidRDefault="001631BF" w:rsidP="004A1D19">
      <w:pPr>
        <w:pStyle w:val="a3"/>
        <w:numPr>
          <w:ilvl w:val="0"/>
          <w:numId w:val="29"/>
        </w:numPr>
        <w:spacing w:before="120" w:after="120" w:line="259" w:lineRule="auto"/>
      </w:pPr>
      <w:r>
        <w:t>Φάση Α: Ανάλυση Απαιτήσεων</w:t>
      </w:r>
    </w:p>
    <w:p w14:paraId="3F364FDD" w14:textId="77777777" w:rsidR="001631BF" w:rsidRDefault="001631BF" w:rsidP="004A1D19">
      <w:pPr>
        <w:pStyle w:val="a3"/>
        <w:numPr>
          <w:ilvl w:val="0"/>
          <w:numId w:val="29"/>
        </w:numPr>
        <w:spacing w:before="120" w:after="120" w:line="259" w:lineRule="auto"/>
      </w:pPr>
      <w:r>
        <w:t>Φάση Β</w:t>
      </w:r>
      <w:r w:rsidRPr="0072388C">
        <w:t>: Εγκατάσταση και παραμετροποίηση Υποδομής βάση της προτεινόμενης Αρχιτεκτονικής</w:t>
      </w:r>
    </w:p>
    <w:p w14:paraId="21A2A8CE" w14:textId="77777777" w:rsidR="001631BF" w:rsidRDefault="001631BF" w:rsidP="004A1D19">
      <w:pPr>
        <w:pStyle w:val="a3"/>
        <w:numPr>
          <w:ilvl w:val="0"/>
          <w:numId w:val="29"/>
        </w:numPr>
        <w:spacing w:before="120" w:after="120" w:line="259" w:lineRule="auto"/>
      </w:pPr>
      <w:r>
        <w:t>Φάση Γ: Ανάπτυξη Διαδικτυακής Πύλης και Υποσυστημάτων</w:t>
      </w:r>
    </w:p>
    <w:p w14:paraId="7832A04E" w14:textId="77777777" w:rsidR="001631BF" w:rsidRDefault="001631BF" w:rsidP="004A1D19">
      <w:pPr>
        <w:pStyle w:val="a3"/>
        <w:numPr>
          <w:ilvl w:val="0"/>
          <w:numId w:val="29"/>
        </w:numPr>
        <w:spacing w:before="120" w:after="120" w:line="259" w:lineRule="auto"/>
      </w:pPr>
      <w:r w:rsidRPr="00B55076">
        <w:t xml:space="preserve">Φάση </w:t>
      </w:r>
      <w:r>
        <w:t>Δ</w:t>
      </w:r>
      <w:r w:rsidRPr="00B55076">
        <w:t>: Εγκατάσταση και Ρυθμίσεις Ασφάλειας Συστήματος</w:t>
      </w:r>
    </w:p>
    <w:p w14:paraId="493CB663" w14:textId="77777777" w:rsidR="001631BF" w:rsidRDefault="001631BF" w:rsidP="004A1D19">
      <w:pPr>
        <w:pStyle w:val="a3"/>
        <w:numPr>
          <w:ilvl w:val="0"/>
          <w:numId w:val="29"/>
        </w:numPr>
        <w:spacing w:before="120" w:after="120" w:line="259" w:lineRule="auto"/>
      </w:pPr>
      <w:r>
        <w:t>Φάση Ε: Μετάπτωση Υπηρεσιών στη νέα υποδομή</w:t>
      </w:r>
    </w:p>
    <w:p w14:paraId="392DDD17" w14:textId="77777777" w:rsidR="001631BF" w:rsidRDefault="001631BF" w:rsidP="004A1D19">
      <w:pPr>
        <w:pStyle w:val="a3"/>
        <w:numPr>
          <w:ilvl w:val="0"/>
          <w:numId w:val="29"/>
        </w:numPr>
        <w:spacing w:before="120" w:after="120" w:line="259" w:lineRule="auto"/>
      </w:pPr>
      <w:r>
        <w:t>Φάση ΣΤ: Εκπαίδευση</w:t>
      </w:r>
    </w:p>
    <w:p w14:paraId="2F878F20" w14:textId="77777777" w:rsidR="001631BF" w:rsidRDefault="001631BF" w:rsidP="004A1D19">
      <w:pPr>
        <w:pStyle w:val="a3"/>
        <w:numPr>
          <w:ilvl w:val="0"/>
          <w:numId w:val="29"/>
        </w:numPr>
        <w:spacing w:before="120" w:after="120" w:line="259" w:lineRule="auto"/>
      </w:pPr>
      <w:r>
        <w:t xml:space="preserve">Φάση Ζ: Πιλοτική λειτουργία </w:t>
      </w:r>
    </w:p>
    <w:p w14:paraId="7E8A9B4F" w14:textId="77777777" w:rsidR="00DE3C2B" w:rsidRDefault="00DE3C2B" w:rsidP="00DE3C2B">
      <w:pPr>
        <w:pStyle w:val="a3"/>
        <w:spacing w:before="120" w:after="120" w:line="259" w:lineRule="auto"/>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1330"/>
        <w:gridCol w:w="1682"/>
        <w:gridCol w:w="1417"/>
        <w:gridCol w:w="2410"/>
      </w:tblGrid>
      <w:tr w:rsidR="008F7D4E" w:rsidRPr="00274B25" w14:paraId="4EB0F584" w14:textId="77777777" w:rsidTr="00C036CB">
        <w:trPr>
          <w:tblHeader/>
        </w:trPr>
        <w:tc>
          <w:tcPr>
            <w:tcW w:w="3221" w:type="dxa"/>
            <w:shd w:val="clear" w:color="auto" w:fill="D9D9D9"/>
            <w:vAlign w:val="center"/>
          </w:tcPr>
          <w:p w14:paraId="267519FD" w14:textId="77777777" w:rsidR="008F7D4E" w:rsidRPr="00274B25" w:rsidRDefault="008F7D4E" w:rsidP="008F7D4E">
            <w:pPr>
              <w:spacing w:after="0"/>
              <w:jc w:val="left"/>
              <w:rPr>
                <w:b/>
              </w:rPr>
            </w:pPr>
            <w:r w:rsidRPr="00274B25">
              <w:rPr>
                <w:b/>
              </w:rPr>
              <w:t>ΦΑΣΗ</w:t>
            </w:r>
          </w:p>
        </w:tc>
        <w:tc>
          <w:tcPr>
            <w:tcW w:w="1330" w:type="dxa"/>
            <w:shd w:val="clear" w:color="auto" w:fill="D9D9D9"/>
          </w:tcPr>
          <w:p w14:paraId="7572D526" w14:textId="77777777" w:rsidR="008F7D4E" w:rsidRPr="00274B25" w:rsidRDefault="008F7D4E" w:rsidP="008F7D4E">
            <w:pPr>
              <w:spacing w:after="0"/>
              <w:jc w:val="center"/>
              <w:rPr>
                <w:b/>
              </w:rPr>
            </w:pPr>
            <w:r w:rsidRPr="00274B25">
              <w:t>Διάρκεια υλοποίησης (ΜΗΝΕΣ)</w:t>
            </w:r>
          </w:p>
        </w:tc>
        <w:tc>
          <w:tcPr>
            <w:tcW w:w="1682" w:type="dxa"/>
            <w:shd w:val="clear" w:color="auto" w:fill="D9D9D9"/>
          </w:tcPr>
          <w:p w14:paraId="516815A1" w14:textId="77777777" w:rsidR="008F7D4E" w:rsidRPr="00274B25" w:rsidRDefault="008F7D4E" w:rsidP="008F7D4E">
            <w:pPr>
              <w:spacing w:after="0"/>
              <w:jc w:val="center"/>
              <w:rPr>
                <w:b/>
              </w:rPr>
            </w:pPr>
            <w:r w:rsidRPr="00274B25">
              <w:t>Διάρκεια ελέγχων (ΜΗΝΕΣ)</w:t>
            </w:r>
          </w:p>
        </w:tc>
        <w:tc>
          <w:tcPr>
            <w:tcW w:w="1417" w:type="dxa"/>
            <w:shd w:val="clear" w:color="auto" w:fill="D9D9D9"/>
          </w:tcPr>
          <w:p w14:paraId="2112A106" w14:textId="77777777" w:rsidR="008F7D4E" w:rsidRPr="00274B25" w:rsidRDefault="008F7D4E" w:rsidP="008F7D4E">
            <w:pPr>
              <w:spacing w:after="0"/>
              <w:jc w:val="center"/>
              <w:rPr>
                <w:b/>
              </w:rPr>
            </w:pPr>
            <w:r w:rsidRPr="00274B25">
              <w:t>Διάρκεια Σύμβασης (ΜΗΝΕΣ)</w:t>
            </w:r>
          </w:p>
        </w:tc>
        <w:tc>
          <w:tcPr>
            <w:tcW w:w="2410" w:type="dxa"/>
            <w:shd w:val="clear" w:color="auto" w:fill="D9D9D9"/>
          </w:tcPr>
          <w:p w14:paraId="62B82D5B" w14:textId="77777777" w:rsidR="008F7D4E" w:rsidRPr="00274B25" w:rsidRDefault="008F7D4E" w:rsidP="008F7D4E">
            <w:pPr>
              <w:spacing w:after="0"/>
              <w:jc w:val="center"/>
              <w:rPr>
                <w:b/>
              </w:rPr>
            </w:pPr>
            <w:r w:rsidRPr="00274B25">
              <w:t xml:space="preserve">Προϋπόθεση έναρξης </w:t>
            </w:r>
          </w:p>
        </w:tc>
      </w:tr>
      <w:tr w:rsidR="008F7D4E" w:rsidRPr="00E57EA7" w14:paraId="58E1DD17" w14:textId="77777777" w:rsidTr="00C036CB">
        <w:tc>
          <w:tcPr>
            <w:tcW w:w="3221" w:type="dxa"/>
            <w:shd w:val="clear" w:color="auto" w:fill="auto"/>
            <w:vAlign w:val="center"/>
          </w:tcPr>
          <w:p w14:paraId="75C7B3A6" w14:textId="77777777" w:rsidR="008F7D4E" w:rsidRPr="00274B25" w:rsidRDefault="008F7D4E" w:rsidP="008F7D4E">
            <w:pPr>
              <w:spacing w:after="0"/>
              <w:jc w:val="left"/>
            </w:pPr>
            <w:r w:rsidRPr="00274B25">
              <w:t>ΦΑΣΗ-</w:t>
            </w:r>
            <w:r>
              <w:t>Α</w:t>
            </w:r>
            <w:r w:rsidRPr="00274B25">
              <w:t xml:space="preserve">: </w:t>
            </w:r>
            <w:r>
              <w:t>Ανάλυση Απαιτήσεων</w:t>
            </w:r>
          </w:p>
        </w:tc>
        <w:tc>
          <w:tcPr>
            <w:tcW w:w="1330" w:type="dxa"/>
            <w:vAlign w:val="center"/>
          </w:tcPr>
          <w:p w14:paraId="0943DA53" w14:textId="77777777" w:rsidR="008F7D4E" w:rsidRPr="00274B25" w:rsidRDefault="008F7D4E" w:rsidP="008F7D4E">
            <w:pPr>
              <w:spacing w:after="0"/>
              <w:jc w:val="center"/>
            </w:pPr>
            <w:r w:rsidRPr="00274B25">
              <w:t>2</w:t>
            </w:r>
          </w:p>
        </w:tc>
        <w:tc>
          <w:tcPr>
            <w:tcW w:w="1682" w:type="dxa"/>
            <w:vAlign w:val="center"/>
          </w:tcPr>
          <w:p w14:paraId="0B1B4EBD" w14:textId="77777777" w:rsidR="008F7D4E" w:rsidRPr="00274B25" w:rsidRDefault="003504C4" w:rsidP="008F7D4E">
            <w:pPr>
              <w:spacing w:after="0"/>
              <w:jc w:val="center"/>
            </w:pPr>
            <w:r>
              <w:t>1</w:t>
            </w:r>
          </w:p>
        </w:tc>
        <w:tc>
          <w:tcPr>
            <w:tcW w:w="1417" w:type="dxa"/>
            <w:shd w:val="clear" w:color="auto" w:fill="auto"/>
            <w:vAlign w:val="center"/>
          </w:tcPr>
          <w:p w14:paraId="31A85F0F" w14:textId="77777777" w:rsidR="008F7D4E" w:rsidRPr="00274B25" w:rsidRDefault="003504C4" w:rsidP="008F7D4E">
            <w:pPr>
              <w:spacing w:after="0"/>
              <w:jc w:val="center"/>
            </w:pPr>
            <w:r>
              <w:t>3</w:t>
            </w:r>
            <w:r w:rsidR="008F7D4E" w:rsidRPr="00274B25">
              <w:t xml:space="preserve"> μήνες</w:t>
            </w:r>
          </w:p>
        </w:tc>
        <w:tc>
          <w:tcPr>
            <w:tcW w:w="2410" w:type="dxa"/>
            <w:vAlign w:val="center"/>
          </w:tcPr>
          <w:p w14:paraId="23539758" w14:textId="77777777" w:rsidR="008F7D4E" w:rsidRPr="00274B25" w:rsidRDefault="008F7D4E" w:rsidP="00C036CB">
            <w:pPr>
              <w:spacing w:after="0"/>
              <w:jc w:val="center"/>
            </w:pPr>
            <w:r w:rsidRPr="00274B25">
              <w:t>Με την υπογραφή της Σύμβασης</w:t>
            </w:r>
          </w:p>
        </w:tc>
      </w:tr>
      <w:tr w:rsidR="008F7D4E" w:rsidRPr="00E57EA7" w14:paraId="3894E0F5" w14:textId="77777777" w:rsidTr="00C036CB">
        <w:tc>
          <w:tcPr>
            <w:tcW w:w="3221" w:type="dxa"/>
            <w:shd w:val="clear" w:color="auto" w:fill="auto"/>
            <w:vAlign w:val="center"/>
          </w:tcPr>
          <w:p w14:paraId="6BEB9830" w14:textId="77777777" w:rsidR="008F7D4E" w:rsidRPr="00274B25" w:rsidRDefault="008F7D4E" w:rsidP="008F7D4E">
            <w:pPr>
              <w:spacing w:after="0"/>
              <w:jc w:val="left"/>
            </w:pPr>
            <w:r>
              <w:t>Φάση Β</w:t>
            </w:r>
            <w:r w:rsidRPr="00274B25">
              <w:t xml:space="preserve">: </w:t>
            </w:r>
            <w:r w:rsidRPr="0072388C">
              <w:t>Εγκατάσταση και παραμετροποίηση Υποδομής βάση της προτεινόμενης Αρχιτεκτονικής</w:t>
            </w:r>
          </w:p>
        </w:tc>
        <w:tc>
          <w:tcPr>
            <w:tcW w:w="1330" w:type="dxa"/>
            <w:vAlign w:val="center"/>
          </w:tcPr>
          <w:p w14:paraId="483A6BAA" w14:textId="77777777" w:rsidR="008F7D4E" w:rsidRPr="00274B25" w:rsidRDefault="003504C4" w:rsidP="008F7D4E">
            <w:pPr>
              <w:spacing w:after="0"/>
              <w:jc w:val="center"/>
            </w:pPr>
            <w:r>
              <w:t>5</w:t>
            </w:r>
          </w:p>
        </w:tc>
        <w:tc>
          <w:tcPr>
            <w:tcW w:w="1682" w:type="dxa"/>
            <w:vAlign w:val="center"/>
          </w:tcPr>
          <w:p w14:paraId="044126E9" w14:textId="77777777" w:rsidR="008F7D4E" w:rsidRPr="00274B25" w:rsidRDefault="003504C4" w:rsidP="008F7D4E">
            <w:pPr>
              <w:spacing w:after="0"/>
              <w:jc w:val="center"/>
            </w:pPr>
            <w:r>
              <w:t>1</w:t>
            </w:r>
          </w:p>
        </w:tc>
        <w:tc>
          <w:tcPr>
            <w:tcW w:w="1417" w:type="dxa"/>
            <w:shd w:val="clear" w:color="auto" w:fill="auto"/>
            <w:vAlign w:val="center"/>
          </w:tcPr>
          <w:p w14:paraId="527E7D6E" w14:textId="77777777" w:rsidR="008F7D4E" w:rsidRPr="00274B25" w:rsidRDefault="003504C4" w:rsidP="008F7D4E">
            <w:pPr>
              <w:spacing w:after="0"/>
              <w:jc w:val="center"/>
            </w:pPr>
            <w:r>
              <w:t>6</w:t>
            </w:r>
            <w:r w:rsidR="008F7D4E" w:rsidRPr="00274B25">
              <w:t xml:space="preserve"> μήνες</w:t>
            </w:r>
          </w:p>
        </w:tc>
        <w:tc>
          <w:tcPr>
            <w:tcW w:w="2410" w:type="dxa"/>
            <w:vAlign w:val="center"/>
          </w:tcPr>
          <w:p w14:paraId="599EB50F" w14:textId="77777777" w:rsidR="008F7D4E" w:rsidRPr="00274B25" w:rsidRDefault="003504C4" w:rsidP="00C036CB">
            <w:pPr>
              <w:spacing w:after="0"/>
              <w:jc w:val="center"/>
            </w:pPr>
            <w:r>
              <w:t>Με την Παραλαβή της Φάσης Α</w:t>
            </w:r>
          </w:p>
        </w:tc>
      </w:tr>
      <w:tr w:rsidR="008F7D4E" w:rsidRPr="00E57EA7" w14:paraId="4E614738" w14:textId="77777777" w:rsidTr="00C036CB">
        <w:trPr>
          <w:trHeight w:val="549"/>
        </w:trPr>
        <w:tc>
          <w:tcPr>
            <w:tcW w:w="3221" w:type="dxa"/>
            <w:shd w:val="clear" w:color="auto" w:fill="auto"/>
            <w:vAlign w:val="center"/>
          </w:tcPr>
          <w:p w14:paraId="4286EF0B" w14:textId="77777777" w:rsidR="008F7D4E" w:rsidRPr="00274B25" w:rsidRDefault="008F7D4E" w:rsidP="00C036CB">
            <w:pPr>
              <w:spacing w:before="120" w:after="120" w:line="259" w:lineRule="auto"/>
              <w:jc w:val="left"/>
            </w:pPr>
            <w:r>
              <w:t>ΦΑΣΗ-Γ</w:t>
            </w:r>
            <w:r w:rsidRPr="00274B25">
              <w:t xml:space="preserve">: </w:t>
            </w:r>
            <w:r>
              <w:t>Ανάπτυξη Διαδικτυακής Πύλης και Υποσυστημάτων</w:t>
            </w:r>
          </w:p>
        </w:tc>
        <w:tc>
          <w:tcPr>
            <w:tcW w:w="1330" w:type="dxa"/>
            <w:vAlign w:val="center"/>
          </w:tcPr>
          <w:p w14:paraId="4D8D633E" w14:textId="77777777" w:rsidR="008F7D4E" w:rsidRPr="00274B25" w:rsidRDefault="003504C4" w:rsidP="008F7D4E">
            <w:pPr>
              <w:spacing w:after="0"/>
              <w:jc w:val="center"/>
            </w:pPr>
            <w:r>
              <w:t>5</w:t>
            </w:r>
          </w:p>
        </w:tc>
        <w:tc>
          <w:tcPr>
            <w:tcW w:w="1682" w:type="dxa"/>
            <w:vAlign w:val="center"/>
          </w:tcPr>
          <w:p w14:paraId="44253117" w14:textId="77777777" w:rsidR="008F7D4E" w:rsidRPr="00274B25" w:rsidRDefault="003504C4" w:rsidP="008F7D4E">
            <w:pPr>
              <w:spacing w:after="0"/>
              <w:jc w:val="center"/>
            </w:pPr>
            <w:r>
              <w:t>1</w:t>
            </w:r>
          </w:p>
        </w:tc>
        <w:tc>
          <w:tcPr>
            <w:tcW w:w="1417" w:type="dxa"/>
            <w:shd w:val="clear" w:color="auto" w:fill="auto"/>
            <w:vAlign w:val="center"/>
          </w:tcPr>
          <w:p w14:paraId="61D92AF3" w14:textId="77777777" w:rsidR="008F7D4E" w:rsidRPr="00274B25" w:rsidRDefault="003504C4" w:rsidP="008F7D4E">
            <w:pPr>
              <w:spacing w:after="0"/>
              <w:jc w:val="center"/>
            </w:pPr>
            <w:r>
              <w:t>6</w:t>
            </w:r>
            <w:r w:rsidR="008F7D4E" w:rsidRPr="00274B25">
              <w:t xml:space="preserve"> μήνες</w:t>
            </w:r>
          </w:p>
        </w:tc>
        <w:tc>
          <w:tcPr>
            <w:tcW w:w="2410" w:type="dxa"/>
            <w:vAlign w:val="center"/>
          </w:tcPr>
          <w:p w14:paraId="6351A62F" w14:textId="77777777" w:rsidR="008F7D4E" w:rsidRPr="00274B25" w:rsidRDefault="008F7D4E" w:rsidP="00C036CB">
            <w:pPr>
              <w:spacing w:after="0"/>
              <w:jc w:val="center"/>
            </w:pPr>
            <w:r w:rsidRPr="00274B25">
              <w:t xml:space="preserve">Με την παραλαβή της Φάσης </w:t>
            </w:r>
            <w:r w:rsidR="003504C4">
              <w:t>Α</w:t>
            </w:r>
          </w:p>
        </w:tc>
      </w:tr>
      <w:tr w:rsidR="008F7D4E" w:rsidRPr="00E57EA7" w14:paraId="717EF4FE" w14:textId="77777777" w:rsidTr="00C036CB">
        <w:tc>
          <w:tcPr>
            <w:tcW w:w="3221" w:type="dxa"/>
            <w:shd w:val="clear" w:color="auto" w:fill="auto"/>
            <w:vAlign w:val="center"/>
          </w:tcPr>
          <w:p w14:paraId="04F609A3" w14:textId="77777777" w:rsidR="008F7D4E" w:rsidRPr="00274B25" w:rsidRDefault="008F7D4E" w:rsidP="008F7D4E">
            <w:pPr>
              <w:spacing w:after="0"/>
              <w:jc w:val="left"/>
            </w:pPr>
            <w:r>
              <w:lastRenderedPageBreak/>
              <w:t>ΦΑΣΗ-Δ</w:t>
            </w:r>
            <w:r w:rsidRPr="00274B25">
              <w:t>:</w:t>
            </w:r>
            <w:r w:rsidRPr="00B55076">
              <w:t xml:space="preserve"> Εγκατάσταση και Ρυθμίσεις Ασφάλειας Συστήματος</w:t>
            </w:r>
            <w:r w:rsidRPr="00274B25">
              <w:t xml:space="preserve"> </w:t>
            </w:r>
          </w:p>
        </w:tc>
        <w:tc>
          <w:tcPr>
            <w:tcW w:w="1330" w:type="dxa"/>
            <w:vAlign w:val="center"/>
          </w:tcPr>
          <w:p w14:paraId="6DDC60F8" w14:textId="77777777" w:rsidR="008F7D4E" w:rsidRPr="00274B25" w:rsidRDefault="003504C4" w:rsidP="008F7D4E">
            <w:pPr>
              <w:spacing w:after="0"/>
              <w:jc w:val="center"/>
            </w:pPr>
            <w:r>
              <w:t>5</w:t>
            </w:r>
          </w:p>
        </w:tc>
        <w:tc>
          <w:tcPr>
            <w:tcW w:w="1682" w:type="dxa"/>
            <w:vAlign w:val="center"/>
          </w:tcPr>
          <w:p w14:paraId="3A80F11F" w14:textId="77777777" w:rsidR="008F7D4E" w:rsidRPr="00274B25" w:rsidRDefault="008F7D4E" w:rsidP="008F7D4E">
            <w:pPr>
              <w:spacing w:after="0"/>
              <w:jc w:val="center"/>
            </w:pPr>
            <w:r w:rsidRPr="00274B25">
              <w:t>1</w:t>
            </w:r>
          </w:p>
        </w:tc>
        <w:tc>
          <w:tcPr>
            <w:tcW w:w="1417" w:type="dxa"/>
            <w:shd w:val="clear" w:color="auto" w:fill="auto"/>
            <w:vAlign w:val="center"/>
          </w:tcPr>
          <w:p w14:paraId="7FAF02CE" w14:textId="77777777" w:rsidR="008F7D4E" w:rsidRPr="00274B25" w:rsidRDefault="003504C4" w:rsidP="008F7D4E">
            <w:pPr>
              <w:spacing w:after="0"/>
              <w:jc w:val="center"/>
            </w:pPr>
            <w:r>
              <w:t>6</w:t>
            </w:r>
            <w:r w:rsidR="008F7D4E" w:rsidRPr="00274B25">
              <w:t xml:space="preserve"> μήνες</w:t>
            </w:r>
          </w:p>
        </w:tc>
        <w:tc>
          <w:tcPr>
            <w:tcW w:w="2410" w:type="dxa"/>
            <w:vAlign w:val="center"/>
          </w:tcPr>
          <w:p w14:paraId="780BA327" w14:textId="77777777" w:rsidR="008F7D4E" w:rsidRPr="00274B25" w:rsidRDefault="003504C4" w:rsidP="00C036CB">
            <w:pPr>
              <w:spacing w:after="0"/>
              <w:jc w:val="center"/>
            </w:pPr>
            <w:r w:rsidRPr="00274B25">
              <w:t xml:space="preserve">Με την παραλαβή της Φάσης </w:t>
            </w:r>
            <w:r>
              <w:t>Α</w:t>
            </w:r>
          </w:p>
        </w:tc>
      </w:tr>
      <w:tr w:rsidR="008F7D4E" w:rsidRPr="00E57EA7" w14:paraId="1D1F7037" w14:textId="77777777" w:rsidTr="00C036CB">
        <w:tc>
          <w:tcPr>
            <w:tcW w:w="3221" w:type="dxa"/>
            <w:shd w:val="clear" w:color="auto" w:fill="auto"/>
            <w:vAlign w:val="center"/>
          </w:tcPr>
          <w:p w14:paraId="2E89AEC8" w14:textId="77777777" w:rsidR="008F7D4E" w:rsidRPr="003504C4" w:rsidRDefault="008F7D4E" w:rsidP="008F7D4E">
            <w:pPr>
              <w:spacing w:after="0"/>
              <w:jc w:val="left"/>
            </w:pPr>
            <w:r w:rsidRPr="003504C4">
              <w:t>ΦΑΣΗ-Ε: Μετάπτωση Υπηρεσιών στη νέα υποδομή</w:t>
            </w:r>
          </w:p>
        </w:tc>
        <w:tc>
          <w:tcPr>
            <w:tcW w:w="1330" w:type="dxa"/>
            <w:vAlign w:val="center"/>
          </w:tcPr>
          <w:p w14:paraId="730307E5" w14:textId="77777777" w:rsidR="008F7D4E" w:rsidRPr="003504C4" w:rsidRDefault="008F7D4E" w:rsidP="008F7D4E">
            <w:pPr>
              <w:spacing w:after="0"/>
              <w:jc w:val="center"/>
            </w:pPr>
            <w:r w:rsidRPr="003504C4">
              <w:t>1</w:t>
            </w:r>
          </w:p>
        </w:tc>
        <w:tc>
          <w:tcPr>
            <w:tcW w:w="1682" w:type="dxa"/>
            <w:vAlign w:val="center"/>
          </w:tcPr>
          <w:p w14:paraId="5652C2D8" w14:textId="77777777" w:rsidR="008F7D4E" w:rsidRPr="003504C4" w:rsidRDefault="008F7D4E" w:rsidP="008F7D4E">
            <w:pPr>
              <w:spacing w:after="0"/>
              <w:jc w:val="center"/>
            </w:pPr>
            <w:r w:rsidRPr="003504C4">
              <w:t>1</w:t>
            </w:r>
          </w:p>
        </w:tc>
        <w:tc>
          <w:tcPr>
            <w:tcW w:w="1417" w:type="dxa"/>
            <w:shd w:val="clear" w:color="auto" w:fill="auto"/>
            <w:vAlign w:val="center"/>
          </w:tcPr>
          <w:p w14:paraId="4009AC9D" w14:textId="77777777" w:rsidR="008F7D4E" w:rsidRPr="003504C4" w:rsidRDefault="008F7D4E" w:rsidP="008F7D4E">
            <w:pPr>
              <w:spacing w:after="0"/>
              <w:jc w:val="center"/>
            </w:pPr>
            <w:r w:rsidRPr="003504C4">
              <w:t>2 μήνες</w:t>
            </w:r>
          </w:p>
        </w:tc>
        <w:tc>
          <w:tcPr>
            <w:tcW w:w="2410" w:type="dxa"/>
            <w:vAlign w:val="center"/>
          </w:tcPr>
          <w:p w14:paraId="4E2FDC33" w14:textId="77777777" w:rsidR="008F7D4E" w:rsidRPr="00274B25" w:rsidRDefault="008F7D4E" w:rsidP="00C036CB">
            <w:pPr>
              <w:spacing w:after="0"/>
              <w:jc w:val="center"/>
            </w:pPr>
            <w:r w:rsidRPr="003504C4">
              <w:t xml:space="preserve">Με την παραλαβή των Φάσεων </w:t>
            </w:r>
            <w:r w:rsidR="003504C4">
              <w:t>Β,Γ,Δ</w:t>
            </w:r>
          </w:p>
        </w:tc>
      </w:tr>
      <w:tr w:rsidR="008F7D4E" w:rsidRPr="00E57EA7" w14:paraId="35795779" w14:textId="77777777" w:rsidTr="00C036CB">
        <w:tc>
          <w:tcPr>
            <w:tcW w:w="3221" w:type="dxa"/>
            <w:shd w:val="clear" w:color="auto" w:fill="auto"/>
            <w:vAlign w:val="center"/>
          </w:tcPr>
          <w:p w14:paraId="5A209FBB" w14:textId="77777777" w:rsidR="008F7D4E" w:rsidRPr="00274B25" w:rsidRDefault="008F7D4E" w:rsidP="008F7D4E">
            <w:pPr>
              <w:spacing w:after="0"/>
              <w:jc w:val="left"/>
            </w:pPr>
            <w:r w:rsidRPr="00274B25">
              <w:t>ΦΑΣΗ-</w:t>
            </w:r>
            <w:r>
              <w:t>ΣΤ</w:t>
            </w:r>
            <w:r w:rsidRPr="00274B25">
              <w:t>: Εκπαίδευση</w:t>
            </w:r>
          </w:p>
        </w:tc>
        <w:tc>
          <w:tcPr>
            <w:tcW w:w="1330" w:type="dxa"/>
            <w:vAlign w:val="center"/>
          </w:tcPr>
          <w:p w14:paraId="309CBA27" w14:textId="77777777" w:rsidR="008F7D4E" w:rsidRPr="00274B25" w:rsidRDefault="008F7D4E" w:rsidP="008F7D4E">
            <w:pPr>
              <w:spacing w:after="0"/>
              <w:jc w:val="center"/>
              <w:rPr>
                <w:lang w:val="en-US"/>
              </w:rPr>
            </w:pPr>
            <w:r>
              <w:rPr>
                <w:lang w:val="en-US"/>
              </w:rPr>
              <w:t>1</w:t>
            </w:r>
          </w:p>
        </w:tc>
        <w:tc>
          <w:tcPr>
            <w:tcW w:w="1682" w:type="dxa"/>
            <w:vAlign w:val="center"/>
          </w:tcPr>
          <w:p w14:paraId="079E2F41" w14:textId="77777777" w:rsidR="008F7D4E" w:rsidRPr="00274B25" w:rsidRDefault="008F7D4E" w:rsidP="008F7D4E">
            <w:pPr>
              <w:spacing w:after="0"/>
              <w:jc w:val="center"/>
            </w:pPr>
            <w:r w:rsidRPr="00274B25">
              <w:t>1</w:t>
            </w:r>
          </w:p>
        </w:tc>
        <w:tc>
          <w:tcPr>
            <w:tcW w:w="1417" w:type="dxa"/>
            <w:shd w:val="clear" w:color="auto" w:fill="auto"/>
            <w:vAlign w:val="center"/>
          </w:tcPr>
          <w:p w14:paraId="5A879638" w14:textId="77777777" w:rsidR="008F7D4E" w:rsidRPr="00274B25" w:rsidRDefault="008F7D4E" w:rsidP="008F7D4E">
            <w:pPr>
              <w:spacing w:after="0"/>
              <w:jc w:val="center"/>
            </w:pPr>
            <w:r>
              <w:t>2</w:t>
            </w:r>
            <w:r w:rsidRPr="00274B25">
              <w:t xml:space="preserve"> μήνες</w:t>
            </w:r>
          </w:p>
        </w:tc>
        <w:tc>
          <w:tcPr>
            <w:tcW w:w="2410" w:type="dxa"/>
            <w:vAlign w:val="center"/>
          </w:tcPr>
          <w:p w14:paraId="1E9AD8BC" w14:textId="77777777" w:rsidR="008F7D4E" w:rsidRPr="00274B25" w:rsidRDefault="003504C4" w:rsidP="00C036CB">
            <w:pPr>
              <w:spacing w:after="0"/>
              <w:jc w:val="center"/>
            </w:pPr>
            <w:r>
              <w:t>Με την παρ</w:t>
            </w:r>
            <w:r w:rsidR="00E520A8">
              <w:t xml:space="preserve">άδοση </w:t>
            </w:r>
            <w:r>
              <w:t xml:space="preserve"> τ</w:t>
            </w:r>
            <w:r w:rsidR="00D72D71">
              <w:t>ης</w:t>
            </w:r>
            <w:r>
              <w:t xml:space="preserve"> Φάσ</w:t>
            </w:r>
            <w:r w:rsidR="00D72D71">
              <w:t>ης</w:t>
            </w:r>
            <w:r>
              <w:t xml:space="preserve"> Ε</w:t>
            </w:r>
          </w:p>
        </w:tc>
      </w:tr>
      <w:tr w:rsidR="0004688C" w:rsidRPr="00E57EA7" w14:paraId="71887A1C" w14:textId="77777777" w:rsidTr="00C036CB">
        <w:tc>
          <w:tcPr>
            <w:tcW w:w="3221" w:type="dxa"/>
            <w:shd w:val="clear" w:color="auto" w:fill="auto"/>
            <w:vAlign w:val="center"/>
          </w:tcPr>
          <w:p w14:paraId="0B1D991F" w14:textId="77777777" w:rsidR="0004688C" w:rsidRPr="00274B25" w:rsidRDefault="0004688C" w:rsidP="0004688C">
            <w:pPr>
              <w:spacing w:after="0"/>
              <w:jc w:val="left"/>
            </w:pPr>
            <w:r w:rsidRPr="00274B25">
              <w:t>ΦΑΣΗ-</w:t>
            </w:r>
            <w:r>
              <w:t>Ζ</w:t>
            </w:r>
            <w:r w:rsidRPr="00274B25">
              <w:t xml:space="preserve">: </w:t>
            </w:r>
            <w:r>
              <w:t>Πιλοτική λειτουργία</w:t>
            </w:r>
          </w:p>
        </w:tc>
        <w:tc>
          <w:tcPr>
            <w:tcW w:w="1330" w:type="dxa"/>
            <w:vAlign w:val="center"/>
          </w:tcPr>
          <w:p w14:paraId="0987FDC7" w14:textId="77777777" w:rsidR="0004688C" w:rsidRPr="00274B25" w:rsidRDefault="0004688C" w:rsidP="0004688C">
            <w:pPr>
              <w:spacing w:after="0"/>
              <w:jc w:val="center"/>
            </w:pPr>
            <w:r>
              <w:t>3</w:t>
            </w:r>
          </w:p>
        </w:tc>
        <w:tc>
          <w:tcPr>
            <w:tcW w:w="1682" w:type="dxa"/>
            <w:vAlign w:val="center"/>
          </w:tcPr>
          <w:p w14:paraId="411F61A8" w14:textId="77777777" w:rsidR="0004688C" w:rsidRPr="00274B25" w:rsidRDefault="0004688C" w:rsidP="0004688C">
            <w:pPr>
              <w:spacing w:after="0"/>
              <w:jc w:val="center"/>
            </w:pPr>
            <w:r w:rsidRPr="00274B25">
              <w:t>1</w:t>
            </w:r>
          </w:p>
        </w:tc>
        <w:tc>
          <w:tcPr>
            <w:tcW w:w="1417" w:type="dxa"/>
            <w:shd w:val="clear" w:color="auto" w:fill="auto"/>
            <w:vAlign w:val="center"/>
          </w:tcPr>
          <w:p w14:paraId="6BF243DE" w14:textId="77777777" w:rsidR="0004688C" w:rsidRPr="00274B25" w:rsidRDefault="0004688C" w:rsidP="0004688C">
            <w:pPr>
              <w:spacing w:after="0"/>
              <w:jc w:val="center"/>
            </w:pPr>
            <w:r>
              <w:t>2</w:t>
            </w:r>
            <w:r w:rsidRPr="00274B25">
              <w:t xml:space="preserve"> μήνες</w:t>
            </w:r>
          </w:p>
        </w:tc>
        <w:tc>
          <w:tcPr>
            <w:tcW w:w="2410" w:type="dxa"/>
            <w:vAlign w:val="center"/>
          </w:tcPr>
          <w:p w14:paraId="482293AF" w14:textId="77777777" w:rsidR="0004688C" w:rsidRPr="00274B25" w:rsidRDefault="0004688C" w:rsidP="00C036CB">
            <w:pPr>
              <w:spacing w:after="0"/>
              <w:jc w:val="center"/>
            </w:pPr>
            <w:r>
              <w:t xml:space="preserve">Με την </w:t>
            </w:r>
            <w:r w:rsidR="00E520A8">
              <w:t xml:space="preserve">παράδοση  </w:t>
            </w:r>
            <w:r>
              <w:t>της Φάσης Ε</w:t>
            </w:r>
          </w:p>
        </w:tc>
      </w:tr>
    </w:tbl>
    <w:p w14:paraId="1BC186B3" w14:textId="77777777" w:rsidR="00C17001" w:rsidRDefault="00C17001" w:rsidP="008F7D4E">
      <w:pPr>
        <w:spacing w:before="120" w:after="120" w:line="259" w:lineRule="auto"/>
      </w:pPr>
    </w:p>
    <w:p w14:paraId="6A5944AF" w14:textId="77777777" w:rsidR="00C17001" w:rsidRDefault="00C17001" w:rsidP="008F7D4E">
      <w:pPr>
        <w:spacing w:before="120" w:after="120" w:line="259" w:lineRule="auto"/>
      </w:pPr>
    </w:p>
    <w:p w14:paraId="7DACEE99" w14:textId="77777777" w:rsidR="00771499" w:rsidRDefault="00771499" w:rsidP="001631BF"/>
    <w:p w14:paraId="6E4A5B8A" w14:textId="77777777" w:rsidR="001631BF" w:rsidRDefault="001631BF" w:rsidP="001631BF">
      <w:r>
        <w:t>Το χρονοδιάγραμμα υλοποίησης του έργου παρουσιάζεται στο επόμενο</w:t>
      </w:r>
      <w:r w:rsidRPr="00720945">
        <w:t xml:space="preserve"> </w:t>
      </w:r>
      <w:r>
        <w:t>διάγραμμα</w:t>
      </w:r>
      <w:r w:rsidRPr="004878F5">
        <w:t>:</w:t>
      </w:r>
    </w:p>
    <w:tbl>
      <w:tblPr>
        <w:tblStyle w:val="a5"/>
        <w:tblW w:w="5000" w:type="pct"/>
        <w:tblLook w:val="04A0" w:firstRow="1" w:lastRow="0" w:firstColumn="1" w:lastColumn="0" w:noHBand="0" w:noVBand="1"/>
      </w:tblPr>
      <w:tblGrid>
        <w:gridCol w:w="4051"/>
        <w:gridCol w:w="389"/>
        <w:gridCol w:w="389"/>
        <w:gridCol w:w="387"/>
        <w:gridCol w:w="387"/>
        <w:gridCol w:w="385"/>
        <w:gridCol w:w="385"/>
        <w:gridCol w:w="385"/>
        <w:gridCol w:w="388"/>
        <w:gridCol w:w="461"/>
        <w:gridCol w:w="471"/>
        <w:gridCol w:w="471"/>
        <w:gridCol w:w="471"/>
        <w:gridCol w:w="471"/>
        <w:gridCol w:w="471"/>
      </w:tblGrid>
      <w:tr w:rsidR="00425935" w:rsidRPr="00765744" w14:paraId="6564AD75" w14:textId="77777777" w:rsidTr="00425935">
        <w:tc>
          <w:tcPr>
            <w:tcW w:w="2034" w:type="pct"/>
          </w:tcPr>
          <w:p w14:paraId="35A6B5FE" w14:textId="77777777" w:rsidR="00425935" w:rsidRPr="00372BA7" w:rsidRDefault="00425935" w:rsidP="005939DD">
            <w:pPr>
              <w:rPr>
                <w:b/>
                <w:bCs/>
                <w:sz w:val="20"/>
                <w:szCs w:val="20"/>
              </w:rPr>
            </w:pPr>
            <w:bookmarkStart w:id="525" w:name="_Hlk62832736"/>
            <w:r w:rsidRPr="00372BA7">
              <w:rPr>
                <w:b/>
                <w:bCs/>
                <w:sz w:val="20"/>
                <w:szCs w:val="20"/>
              </w:rPr>
              <w:t>ΦΑΣΕΙΣ</w:t>
            </w:r>
          </w:p>
        </w:tc>
        <w:tc>
          <w:tcPr>
            <w:tcW w:w="196" w:type="pct"/>
          </w:tcPr>
          <w:p w14:paraId="57A0AAA9" w14:textId="77777777" w:rsidR="00425935" w:rsidRPr="00372BA7" w:rsidRDefault="00425935" w:rsidP="005939DD">
            <w:pPr>
              <w:jc w:val="center"/>
              <w:rPr>
                <w:b/>
                <w:bCs/>
                <w:sz w:val="20"/>
                <w:szCs w:val="20"/>
                <w:lang w:val="en-US"/>
              </w:rPr>
            </w:pPr>
            <w:r w:rsidRPr="00372BA7">
              <w:rPr>
                <w:b/>
                <w:bCs/>
                <w:sz w:val="20"/>
                <w:szCs w:val="20"/>
                <w:lang w:val="en-US"/>
              </w:rPr>
              <w:t>1</w:t>
            </w:r>
          </w:p>
        </w:tc>
        <w:tc>
          <w:tcPr>
            <w:tcW w:w="196" w:type="pct"/>
          </w:tcPr>
          <w:p w14:paraId="49C009FC" w14:textId="77777777" w:rsidR="00425935" w:rsidRPr="00372BA7" w:rsidRDefault="00425935" w:rsidP="005939DD">
            <w:pPr>
              <w:jc w:val="center"/>
              <w:rPr>
                <w:b/>
                <w:bCs/>
                <w:sz w:val="20"/>
                <w:szCs w:val="20"/>
                <w:lang w:val="en-US"/>
              </w:rPr>
            </w:pPr>
            <w:r w:rsidRPr="00372BA7">
              <w:rPr>
                <w:b/>
                <w:bCs/>
                <w:sz w:val="20"/>
                <w:szCs w:val="20"/>
                <w:lang w:val="en-US"/>
              </w:rPr>
              <w:t>2</w:t>
            </w:r>
          </w:p>
        </w:tc>
        <w:tc>
          <w:tcPr>
            <w:tcW w:w="195" w:type="pct"/>
          </w:tcPr>
          <w:p w14:paraId="674BD44C" w14:textId="77777777" w:rsidR="00425935" w:rsidRPr="00372BA7" w:rsidRDefault="00425935" w:rsidP="005939DD">
            <w:pPr>
              <w:jc w:val="center"/>
              <w:rPr>
                <w:b/>
                <w:bCs/>
                <w:sz w:val="20"/>
                <w:szCs w:val="20"/>
                <w:lang w:val="en-US"/>
              </w:rPr>
            </w:pPr>
            <w:r w:rsidRPr="00372BA7">
              <w:rPr>
                <w:b/>
                <w:bCs/>
                <w:sz w:val="20"/>
                <w:szCs w:val="20"/>
                <w:lang w:val="en-US"/>
              </w:rPr>
              <w:t>3</w:t>
            </w:r>
          </w:p>
        </w:tc>
        <w:tc>
          <w:tcPr>
            <w:tcW w:w="195" w:type="pct"/>
          </w:tcPr>
          <w:p w14:paraId="631C59F3" w14:textId="77777777" w:rsidR="00425935" w:rsidRPr="00372BA7" w:rsidRDefault="00425935" w:rsidP="005939DD">
            <w:pPr>
              <w:jc w:val="center"/>
              <w:rPr>
                <w:b/>
                <w:bCs/>
                <w:sz w:val="20"/>
                <w:szCs w:val="20"/>
                <w:lang w:val="en-US"/>
              </w:rPr>
            </w:pPr>
            <w:r w:rsidRPr="00372BA7">
              <w:rPr>
                <w:b/>
                <w:bCs/>
                <w:sz w:val="20"/>
                <w:szCs w:val="20"/>
                <w:lang w:val="en-US"/>
              </w:rPr>
              <w:t>4</w:t>
            </w:r>
          </w:p>
        </w:tc>
        <w:tc>
          <w:tcPr>
            <w:tcW w:w="194" w:type="pct"/>
          </w:tcPr>
          <w:p w14:paraId="51B3A029" w14:textId="77777777" w:rsidR="00425935" w:rsidRPr="00372BA7" w:rsidRDefault="00425935" w:rsidP="005939DD">
            <w:pPr>
              <w:jc w:val="center"/>
              <w:rPr>
                <w:b/>
                <w:bCs/>
                <w:sz w:val="20"/>
                <w:szCs w:val="20"/>
                <w:lang w:val="en-US"/>
              </w:rPr>
            </w:pPr>
            <w:r w:rsidRPr="00372BA7">
              <w:rPr>
                <w:b/>
                <w:bCs/>
                <w:sz w:val="20"/>
                <w:szCs w:val="20"/>
                <w:lang w:val="en-US"/>
              </w:rPr>
              <w:t>5</w:t>
            </w:r>
          </w:p>
        </w:tc>
        <w:tc>
          <w:tcPr>
            <w:tcW w:w="194" w:type="pct"/>
          </w:tcPr>
          <w:p w14:paraId="73141969" w14:textId="77777777" w:rsidR="00425935" w:rsidRPr="00372BA7" w:rsidRDefault="00425935" w:rsidP="005939DD">
            <w:pPr>
              <w:jc w:val="center"/>
              <w:rPr>
                <w:b/>
                <w:bCs/>
                <w:sz w:val="20"/>
                <w:szCs w:val="20"/>
                <w:lang w:val="en-US"/>
              </w:rPr>
            </w:pPr>
            <w:r w:rsidRPr="00372BA7">
              <w:rPr>
                <w:b/>
                <w:bCs/>
                <w:sz w:val="20"/>
                <w:szCs w:val="20"/>
                <w:lang w:val="en-US"/>
              </w:rPr>
              <w:t>6</w:t>
            </w:r>
          </w:p>
        </w:tc>
        <w:tc>
          <w:tcPr>
            <w:tcW w:w="194" w:type="pct"/>
          </w:tcPr>
          <w:p w14:paraId="651FCD26" w14:textId="77777777" w:rsidR="00425935" w:rsidRPr="00372BA7" w:rsidRDefault="00425935" w:rsidP="005939DD">
            <w:pPr>
              <w:jc w:val="center"/>
              <w:rPr>
                <w:b/>
                <w:bCs/>
                <w:sz w:val="20"/>
                <w:szCs w:val="20"/>
                <w:lang w:val="en-US"/>
              </w:rPr>
            </w:pPr>
            <w:r w:rsidRPr="00372BA7">
              <w:rPr>
                <w:b/>
                <w:bCs/>
                <w:sz w:val="20"/>
                <w:szCs w:val="20"/>
                <w:lang w:val="en-US"/>
              </w:rPr>
              <w:t>7</w:t>
            </w:r>
          </w:p>
        </w:tc>
        <w:tc>
          <w:tcPr>
            <w:tcW w:w="195" w:type="pct"/>
          </w:tcPr>
          <w:p w14:paraId="100E1C53" w14:textId="77777777" w:rsidR="00425935" w:rsidRPr="00372BA7" w:rsidRDefault="00425935" w:rsidP="005939DD">
            <w:pPr>
              <w:jc w:val="center"/>
              <w:rPr>
                <w:b/>
                <w:bCs/>
                <w:sz w:val="20"/>
                <w:szCs w:val="20"/>
                <w:lang w:val="en-US"/>
              </w:rPr>
            </w:pPr>
            <w:r w:rsidRPr="00372BA7">
              <w:rPr>
                <w:b/>
                <w:bCs/>
                <w:sz w:val="20"/>
                <w:szCs w:val="20"/>
                <w:lang w:val="en-US"/>
              </w:rPr>
              <w:t>8</w:t>
            </w:r>
          </w:p>
        </w:tc>
        <w:tc>
          <w:tcPr>
            <w:tcW w:w="232" w:type="pct"/>
          </w:tcPr>
          <w:p w14:paraId="086156C0" w14:textId="77777777" w:rsidR="00425935" w:rsidRPr="00372BA7" w:rsidRDefault="00425935" w:rsidP="005939DD">
            <w:pPr>
              <w:jc w:val="center"/>
              <w:rPr>
                <w:b/>
                <w:bCs/>
                <w:sz w:val="20"/>
                <w:szCs w:val="20"/>
                <w:lang w:val="en-US"/>
              </w:rPr>
            </w:pPr>
            <w:r w:rsidRPr="00372BA7">
              <w:rPr>
                <w:b/>
                <w:bCs/>
                <w:sz w:val="20"/>
                <w:szCs w:val="20"/>
                <w:lang w:val="en-US"/>
              </w:rPr>
              <w:t>9</w:t>
            </w:r>
          </w:p>
        </w:tc>
        <w:tc>
          <w:tcPr>
            <w:tcW w:w="236" w:type="pct"/>
          </w:tcPr>
          <w:p w14:paraId="1949B8E0" w14:textId="77777777" w:rsidR="00425935" w:rsidRPr="003504C4" w:rsidRDefault="00425935" w:rsidP="005939DD">
            <w:pPr>
              <w:jc w:val="center"/>
              <w:rPr>
                <w:b/>
                <w:bCs/>
                <w:sz w:val="20"/>
                <w:szCs w:val="20"/>
              </w:rPr>
            </w:pPr>
            <w:r>
              <w:rPr>
                <w:b/>
                <w:bCs/>
                <w:sz w:val="20"/>
                <w:szCs w:val="20"/>
              </w:rPr>
              <w:t>10</w:t>
            </w:r>
          </w:p>
        </w:tc>
        <w:tc>
          <w:tcPr>
            <w:tcW w:w="236" w:type="pct"/>
          </w:tcPr>
          <w:p w14:paraId="3C463AE6" w14:textId="77777777" w:rsidR="00425935" w:rsidRPr="003504C4" w:rsidRDefault="00425935" w:rsidP="005939DD">
            <w:pPr>
              <w:jc w:val="center"/>
              <w:rPr>
                <w:b/>
                <w:bCs/>
                <w:sz w:val="20"/>
                <w:szCs w:val="20"/>
              </w:rPr>
            </w:pPr>
            <w:r>
              <w:rPr>
                <w:b/>
                <w:bCs/>
                <w:sz w:val="20"/>
                <w:szCs w:val="20"/>
              </w:rPr>
              <w:t>11</w:t>
            </w:r>
          </w:p>
        </w:tc>
        <w:tc>
          <w:tcPr>
            <w:tcW w:w="236" w:type="pct"/>
          </w:tcPr>
          <w:p w14:paraId="6D4E5501" w14:textId="77777777" w:rsidR="00425935" w:rsidRPr="003504C4" w:rsidRDefault="00425935" w:rsidP="005939DD">
            <w:pPr>
              <w:jc w:val="center"/>
              <w:rPr>
                <w:b/>
                <w:bCs/>
                <w:sz w:val="20"/>
                <w:szCs w:val="20"/>
              </w:rPr>
            </w:pPr>
            <w:r>
              <w:rPr>
                <w:b/>
                <w:bCs/>
                <w:sz w:val="20"/>
                <w:szCs w:val="20"/>
              </w:rPr>
              <w:t>12</w:t>
            </w:r>
          </w:p>
        </w:tc>
        <w:tc>
          <w:tcPr>
            <w:tcW w:w="236" w:type="pct"/>
          </w:tcPr>
          <w:p w14:paraId="71200431" w14:textId="77777777" w:rsidR="00425935" w:rsidRDefault="00425935" w:rsidP="005939DD">
            <w:pPr>
              <w:jc w:val="center"/>
              <w:rPr>
                <w:b/>
                <w:bCs/>
                <w:sz w:val="20"/>
                <w:szCs w:val="20"/>
              </w:rPr>
            </w:pPr>
            <w:r>
              <w:rPr>
                <w:b/>
                <w:bCs/>
                <w:sz w:val="20"/>
                <w:szCs w:val="20"/>
              </w:rPr>
              <w:t>13</w:t>
            </w:r>
          </w:p>
        </w:tc>
        <w:tc>
          <w:tcPr>
            <w:tcW w:w="230" w:type="pct"/>
          </w:tcPr>
          <w:p w14:paraId="744DBD50" w14:textId="77777777" w:rsidR="00425935" w:rsidRDefault="00425935" w:rsidP="005939DD">
            <w:pPr>
              <w:jc w:val="center"/>
              <w:rPr>
                <w:b/>
                <w:bCs/>
                <w:sz w:val="20"/>
                <w:szCs w:val="20"/>
              </w:rPr>
            </w:pPr>
            <w:r>
              <w:rPr>
                <w:b/>
                <w:bCs/>
                <w:sz w:val="20"/>
                <w:szCs w:val="20"/>
              </w:rPr>
              <w:t>14</w:t>
            </w:r>
          </w:p>
        </w:tc>
      </w:tr>
      <w:tr w:rsidR="00425935" w:rsidRPr="00765744" w14:paraId="6509DAAE" w14:textId="77777777" w:rsidTr="00425935">
        <w:tc>
          <w:tcPr>
            <w:tcW w:w="2034" w:type="pct"/>
          </w:tcPr>
          <w:p w14:paraId="625F4408" w14:textId="77777777" w:rsidR="00425935" w:rsidRPr="00765744" w:rsidRDefault="00425935" w:rsidP="005939DD">
            <w:pPr>
              <w:jc w:val="left"/>
              <w:rPr>
                <w:sz w:val="20"/>
                <w:szCs w:val="20"/>
              </w:rPr>
            </w:pPr>
            <w:r w:rsidRPr="00372BA7">
              <w:rPr>
                <w:sz w:val="20"/>
                <w:szCs w:val="20"/>
              </w:rPr>
              <w:t>Φάση Α: Ανάλυση Απαιτήσεων</w:t>
            </w:r>
          </w:p>
        </w:tc>
        <w:tc>
          <w:tcPr>
            <w:tcW w:w="196" w:type="pct"/>
            <w:shd w:val="clear" w:color="auto" w:fill="A6A6A6" w:themeFill="background1" w:themeFillShade="A6"/>
          </w:tcPr>
          <w:p w14:paraId="7BC1E1A3" w14:textId="77777777" w:rsidR="00425935" w:rsidRPr="00765744" w:rsidRDefault="00425935" w:rsidP="005939DD">
            <w:pPr>
              <w:rPr>
                <w:sz w:val="20"/>
                <w:szCs w:val="20"/>
              </w:rPr>
            </w:pPr>
          </w:p>
        </w:tc>
        <w:tc>
          <w:tcPr>
            <w:tcW w:w="196" w:type="pct"/>
            <w:shd w:val="clear" w:color="auto" w:fill="A6A6A6" w:themeFill="background1" w:themeFillShade="A6"/>
          </w:tcPr>
          <w:p w14:paraId="57FA1849" w14:textId="77777777" w:rsidR="00425935" w:rsidRPr="00765744" w:rsidRDefault="00425935" w:rsidP="005939DD">
            <w:pPr>
              <w:rPr>
                <w:sz w:val="20"/>
                <w:szCs w:val="20"/>
              </w:rPr>
            </w:pPr>
          </w:p>
        </w:tc>
        <w:tc>
          <w:tcPr>
            <w:tcW w:w="195" w:type="pct"/>
            <w:shd w:val="clear" w:color="auto" w:fill="92D050"/>
          </w:tcPr>
          <w:p w14:paraId="30827BEA" w14:textId="77777777" w:rsidR="00425935" w:rsidRPr="003504C4" w:rsidRDefault="00425935" w:rsidP="005939DD">
            <w:pPr>
              <w:rPr>
                <w:sz w:val="20"/>
                <w:szCs w:val="20"/>
                <w:highlight w:val="yellow"/>
              </w:rPr>
            </w:pPr>
          </w:p>
        </w:tc>
        <w:tc>
          <w:tcPr>
            <w:tcW w:w="195" w:type="pct"/>
          </w:tcPr>
          <w:p w14:paraId="18D8A038" w14:textId="77777777" w:rsidR="00425935" w:rsidRPr="00765744" w:rsidRDefault="00425935" w:rsidP="005939DD">
            <w:pPr>
              <w:rPr>
                <w:sz w:val="20"/>
                <w:szCs w:val="20"/>
              </w:rPr>
            </w:pPr>
          </w:p>
        </w:tc>
        <w:tc>
          <w:tcPr>
            <w:tcW w:w="194" w:type="pct"/>
          </w:tcPr>
          <w:p w14:paraId="49874083" w14:textId="77777777" w:rsidR="00425935" w:rsidRPr="00765744" w:rsidRDefault="00425935" w:rsidP="005939DD">
            <w:pPr>
              <w:rPr>
                <w:sz w:val="20"/>
                <w:szCs w:val="20"/>
              </w:rPr>
            </w:pPr>
          </w:p>
        </w:tc>
        <w:tc>
          <w:tcPr>
            <w:tcW w:w="194" w:type="pct"/>
          </w:tcPr>
          <w:p w14:paraId="64C2B5F5" w14:textId="77777777" w:rsidR="00425935" w:rsidRPr="00765744" w:rsidRDefault="00425935" w:rsidP="005939DD">
            <w:pPr>
              <w:rPr>
                <w:sz w:val="20"/>
                <w:szCs w:val="20"/>
              </w:rPr>
            </w:pPr>
          </w:p>
        </w:tc>
        <w:tc>
          <w:tcPr>
            <w:tcW w:w="194" w:type="pct"/>
          </w:tcPr>
          <w:p w14:paraId="1CCB6613" w14:textId="77777777" w:rsidR="00425935" w:rsidRPr="00765744" w:rsidRDefault="00425935" w:rsidP="005939DD">
            <w:pPr>
              <w:rPr>
                <w:sz w:val="20"/>
                <w:szCs w:val="20"/>
              </w:rPr>
            </w:pPr>
          </w:p>
        </w:tc>
        <w:tc>
          <w:tcPr>
            <w:tcW w:w="195" w:type="pct"/>
          </w:tcPr>
          <w:p w14:paraId="4217BA39" w14:textId="77777777" w:rsidR="00425935" w:rsidRPr="00765744" w:rsidRDefault="00425935" w:rsidP="005939DD">
            <w:pPr>
              <w:rPr>
                <w:sz w:val="20"/>
                <w:szCs w:val="20"/>
              </w:rPr>
            </w:pPr>
          </w:p>
        </w:tc>
        <w:tc>
          <w:tcPr>
            <w:tcW w:w="232" w:type="pct"/>
          </w:tcPr>
          <w:p w14:paraId="234FF5F3" w14:textId="77777777" w:rsidR="00425935" w:rsidRPr="00765744" w:rsidRDefault="00425935" w:rsidP="005939DD">
            <w:pPr>
              <w:rPr>
                <w:sz w:val="20"/>
                <w:szCs w:val="20"/>
              </w:rPr>
            </w:pPr>
          </w:p>
        </w:tc>
        <w:tc>
          <w:tcPr>
            <w:tcW w:w="236" w:type="pct"/>
          </w:tcPr>
          <w:p w14:paraId="4D9B2B91" w14:textId="77777777" w:rsidR="00425935" w:rsidRPr="00765744" w:rsidRDefault="00425935" w:rsidP="005939DD">
            <w:pPr>
              <w:rPr>
                <w:sz w:val="20"/>
                <w:szCs w:val="20"/>
              </w:rPr>
            </w:pPr>
          </w:p>
        </w:tc>
        <w:tc>
          <w:tcPr>
            <w:tcW w:w="236" w:type="pct"/>
          </w:tcPr>
          <w:p w14:paraId="54E32DAB" w14:textId="77777777" w:rsidR="00425935" w:rsidRPr="00765744" w:rsidRDefault="00425935" w:rsidP="005939DD">
            <w:pPr>
              <w:rPr>
                <w:sz w:val="20"/>
                <w:szCs w:val="20"/>
              </w:rPr>
            </w:pPr>
          </w:p>
        </w:tc>
        <w:tc>
          <w:tcPr>
            <w:tcW w:w="236" w:type="pct"/>
          </w:tcPr>
          <w:p w14:paraId="2A5BEAB7" w14:textId="77777777" w:rsidR="00425935" w:rsidRPr="00765744" w:rsidRDefault="00425935" w:rsidP="005939DD">
            <w:pPr>
              <w:rPr>
                <w:sz w:val="20"/>
                <w:szCs w:val="20"/>
              </w:rPr>
            </w:pPr>
          </w:p>
        </w:tc>
        <w:tc>
          <w:tcPr>
            <w:tcW w:w="236" w:type="pct"/>
          </w:tcPr>
          <w:p w14:paraId="2348300B" w14:textId="77777777" w:rsidR="00425935" w:rsidRPr="00765744" w:rsidRDefault="00425935" w:rsidP="005939DD">
            <w:pPr>
              <w:rPr>
                <w:sz w:val="20"/>
                <w:szCs w:val="20"/>
              </w:rPr>
            </w:pPr>
          </w:p>
        </w:tc>
        <w:tc>
          <w:tcPr>
            <w:tcW w:w="230" w:type="pct"/>
          </w:tcPr>
          <w:p w14:paraId="2367ED5D" w14:textId="77777777" w:rsidR="00425935" w:rsidRPr="00765744" w:rsidRDefault="00425935" w:rsidP="005939DD">
            <w:pPr>
              <w:rPr>
                <w:sz w:val="20"/>
                <w:szCs w:val="20"/>
              </w:rPr>
            </w:pPr>
          </w:p>
        </w:tc>
      </w:tr>
      <w:tr w:rsidR="00425935" w:rsidRPr="00765744" w14:paraId="622BDB63" w14:textId="77777777" w:rsidTr="00425935">
        <w:tc>
          <w:tcPr>
            <w:tcW w:w="2034" w:type="pct"/>
          </w:tcPr>
          <w:p w14:paraId="46173381" w14:textId="77777777" w:rsidR="00425935" w:rsidRPr="00765744" w:rsidRDefault="00425935" w:rsidP="005939DD">
            <w:pPr>
              <w:jc w:val="left"/>
              <w:rPr>
                <w:sz w:val="20"/>
                <w:szCs w:val="20"/>
              </w:rPr>
            </w:pPr>
            <w:r w:rsidRPr="00152CA2">
              <w:rPr>
                <w:sz w:val="20"/>
                <w:szCs w:val="20"/>
              </w:rPr>
              <w:t xml:space="preserve">Φάση Β: Εγκατάσταση και παραμετροποίηση </w:t>
            </w:r>
            <w:r>
              <w:rPr>
                <w:sz w:val="20"/>
                <w:szCs w:val="20"/>
              </w:rPr>
              <w:t>Υποδομής βάση της προτεινόμενης Αρχιτεκτονικής</w:t>
            </w:r>
          </w:p>
        </w:tc>
        <w:tc>
          <w:tcPr>
            <w:tcW w:w="196" w:type="pct"/>
          </w:tcPr>
          <w:p w14:paraId="031FC418" w14:textId="77777777" w:rsidR="00425935" w:rsidRPr="00765744" w:rsidRDefault="00425935" w:rsidP="005939DD">
            <w:pPr>
              <w:rPr>
                <w:sz w:val="20"/>
                <w:szCs w:val="20"/>
              </w:rPr>
            </w:pPr>
          </w:p>
        </w:tc>
        <w:tc>
          <w:tcPr>
            <w:tcW w:w="196" w:type="pct"/>
            <w:shd w:val="clear" w:color="auto" w:fill="FFFFFF" w:themeFill="background1"/>
          </w:tcPr>
          <w:p w14:paraId="74B2733B" w14:textId="77777777" w:rsidR="00425935" w:rsidRPr="00765744" w:rsidRDefault="00425935" w:rsidP="005939DD">
            <w:pPr>
              <w:rPr>
                <w:sz w:val="20"/>
                <w:szCs w:val="20"/>
              </w:rPr>
            </w:pPr>
          </w:p>
        </w:tc>
        <w:tc>
          <w:tcPr>
            <w:tcW w:w="195" w:type="pct"/>
            <w:shd w:val="clear" w:color="auto" w:fill="auto"/>
          </w:tcPr>
          <w:p w14:paraId="7CFB8635" w14:textId="77777777" w:rsidR="00425935" w:rsidRPr="00765744" w:rsidRDefault="00425935" w:rsidP="005939DD">
            <w:pPr>
              <w:rPr>
                <w:sz w:val="20"/>
                <w:szCs w:val="20"/>
              </w:rPr>
            </w:pPr>
          </w:p>
        </w:tc>
        <w:tc>
          <w:tcPr>
            <w:tcW w:w="195" w:type="pct"/>
            <w:shd w:val="clear" w:color="auto" w:fill="A6A6A6" w:themeFill="background1" w:themeFillShade="A6"/>
          </w:tcPr>
          <w:p w14:paraId="5858A60C" w14:textId="77777777" w:rsidR="00425935" w:rsidRPr="00765744" w:rsidRDefault="00425935" w:rsidP="005939DD">
            <w:pPr>
              <w:rPr>
                <w:sz w:val="20"/>
                <w:szCs w:val="20"/>
              </w:rPr>
            </w:pPr>
          </w:p>
        </w:tc>
        <w:tc>
          <w:tcPr>
            <w:tcW w:w="194" w:type="pct"/>
            <w:shd w:val="clear" w:color="auto" w:fill="A6A6A6" w:themeFill="background1" w:themeFillShade="A6"/>
          </w:tcPr>
          <w:p w14:paraId="5BE711DE" w14:textId="77777777" w:rsidR="00425935" w:rsidRPr="00765744" w:rsidRDefault="00425935" w:rsidP="005939DD">
            <w:pPr>
              <w:rPr>
                <w:sz w:val="20"/>
                <w:szCs w:val="20"/>
              </w:rPr>
            </w:pPr>
          </w:p>
        </w:tc>
        <w:tc>
          <w:tcPr>
            <w:tcW w:w="194" w:type="pct"/>
            <w:shd w:val="clear" w:color="auto" w:fill="A6A6A6" w:themeFill="background1" w:themeFillShade="A6"/>
          </w:tcPr>
          <w:p w14:paraId="4AA566FC" w14:textId="77777777" w:rsidR="00425935" w:rsidRPr="00765744" w:rsidRDefault="00425935" w:rsidP="005939DD">
            <w:pPr>
              <w:rPr>
                <w:sz w:val="20"/>
                <w:szCs w:val="20"/>
              </w:rPr>
            </w:pPr>
          </w:p>
        </w:tc>
        <w:tc>
          <w:tcPr>
            <w:tcW w:w="194" w:type="pct"/>
            <w:shd w:val="clear" w:color="auto" w:fill="A6A6A6" w:themeFill="background1" w:themeFillShade="A6"/>
          </w:tcPr>
          <w:p w14:paraId="466CBC9F" w14:textId="77777777" w:rsidR="00425935" w:rsidRPr="00765744" w:rsidRDefault="00425935" w:rsidP="005939DD">
            <w:pPr>
              <w:rPr>
                <w:sz w:val="20"/>
                <w:szCs w:val="20"/>
              </w:rPr>
            </w:pPr>
          </w:p>
        </w:tc>
        <w:tc>
          <w:tcPr>
            <w:tcW w:w="195" w:type="pct"/>
            <w:shd w:val="clear" w:color="auto" w:fill="A6A6A6" w:themeFill="background1" w:themeFillShade="A6"/>
          </w:tcPr>
          <w:p w14:paraId="548CE8E4" w14:textId="77777777" w:rsidR="00425935" w:rsidRPr="00765744" w:rsidRDefault="00425935" w:rsidP="005939DD">
            <w:pPr>
              <w:rPr>
                <w:sz w:val="20"/>
                <w:szCs w:val="20"/>
              </w:rPr>
            </w:pPr>
          </w:p>
        </w:tc>
        <w:tc>
          <w:tcPr>
            <w:tcW w:w="232" w:type="pct"/>
            <w:shd w:val="clear" w:color="auto" w:fill="92D050"/>
          </w:tcPr>
          <w:p w14:paraId="3CCF5775" w14:textId="77777777" w:rsidR="00425935" w:rsidRPr="00765744" w:rsidRDefault="00425935" w:rsidP="005939DD">
            <w:pPr>
              <w:rPr>
                <w:sz w:val="20"/>
                <w:szCs w:val="20"/>
              </w:rPr>
            </w:pPr>
          </w:p>
        </w:tc>
        <w:tc>
          <w:tcPr>
            <w:tcW w:w="236" w:type="pct"/>
            <w:shd w:val="clear" w:color="auto" w:fill="FFFFFF" w:themeFill="background1"/>
          </w:tcPr>
          <w:p w14:paraId="795AFB2B" w14:textId="77777777" w:rsidR="00425935" w:rsidRPr="00765744" w:rsidRDefault="00425935" w:rsidP="005939DD">
            <w:pPr>
              <w:rPr>
                <w:sz w:val="20"/>
                <w:szCs w:val="20"/>
              </w:rPr>
            </w:pPr>
          </w:p>
        </w:tc>
        <w:tc>
          <w:tcPr>
            <w:tcW w:w="236" w:type="pct"/>
            <w:shd w:val="clear" w:color="auto" w:fill="FFFFFF" w:themeFill="background1"/>
          </w:tcPr>
          <w:p w14:paraId="32628E64" w14:textId="77777777" w:rsidR="00425935" w:rsidRPr="00765744" w:rsidRDefault="00425935" w:rsidP="005939DD">
            <w:pPr>
              <w:rPr>
                <w:sz w:val="20"/>
                <w:szCs w:val="20"/>
              </w:rPr>
            </w:pPr>
          </w:p>
        </w:tc>
        <w:tc>
          <w:tcPr>
            <w:tcW w:w="236" w:type="pct"/>
            <w:shd w:val="clear" w:color="auto" w:fill="FFFFFF" w:themeFill="background1"/>
          </w:tcPr>
          <w:p w14:paraId="09FD7038" w14:textId="77777777" w:rsidR="00425935" w:rsidRPr="00765744" w:rsidRDefault="00425935" w:rsidP="005939DD">
            <w:pPr>
              <w:rPr>
                <w:sz w:val="20"/>
                <w:szCs w:val="20"/>
              </w:rPr>
            </w:pPr>
          </w:p>
        </w:tc>
        <w:tc>
          <w:tcPr>
            <w:tcW w:w="236" w:type="pct"/>
            <w:shd w:val="clear" w:color="auto" w:fill="FFFFFF" w:themeFill="background1"/>
          </w:tcPr>
          <w:p w14:paraId="5AC6B84F" w14:textId="77777777" w:rsidR="00425935" w:rsidRPr="00765744" w:rsidRDefault="00425935" w:rsidP="005939DD">
            <w:pPr>
              <w:rPr>
                <w:sz w:val="20"/>
                <w:szCs w:val="20"/>
              </w:rPr>
            </w:pPr>
          </w:p>
        </w:tc>
        <w:tc>
          <w:tcPr>
            <w:tcW w:w="230" w:type="pct"/>
            <w:shd w:val="clear" w:color="auto" w:fill="FFFFFF" w:themeFill="background1"/>
          </w:tcPr>
          <w:p w14:paraId="14998FBC" w14:textId="77777777" w:rsidR="00425935" w:rsidRPr="00765744" w:rsidRDefault="00425935" w:rsidP="005939DD">
            <w:pPr>
              <w:rPr>
                <w:sz w:val="20"/>
                <w:szCs w:val="20"/>
              </w:rPr>
            </w:pPr>
          </w:p>
        </w:tc>
      </w:tr>
      <w:tr w:rsidR="00425935" w:rsidRPr="00765744" w14:paraId="639EE400" w14:textId="77777777" w:rsidTr="00425935">
        <w:tc>
          <w:tcPr>
            <w:tcW w:w="2034" w:type="pct"/>
          </w:tcPr>
          <w:p w14:paraId="478C58BB" w14:textId="77777777" w:rsidR="00425935" w:rsidRPr="00765744" w:rsidRDefault="00425935" w:rsidP="005939DD">
            <w:pPr>
              <w:jc w:val="left"/>
              <w:rPr>
                <w:sz w:val="20"/>
                <w:szCs w:val="20"/>
              </w:rPr>
            </w:pPr>
            <w:r w:rsidRPr="00152CA2">
              <w:rPr>
                <w:sz w:val="20"/>
                <w:szCs w:val="20"/>
              </w:rPr>
              <w:t xml:space="preserve">Φάση </w:t>
            </w:r>
            <w:r>
              <w:rPr>
                <w:sz w:val="20"/>
                <w:szCs w:val="20"/>
              </w:rPr>
              <w:t>Γ</w:t>
            </w:r>
            <w:r w:rsidRPr="00152CA2">
              <w:rPr>
                <w:sz w:val="20"/>
                <w:szCs w:val="20"/>
              </w:rPr>
              <w:t>: Ανάπτυξη Διαδικτυακής Πύλης και Υποσυστημάτων</w:t>
            </w:r>
          </w:p>
        </w:tc>
        <w:tc>
          <w:tcPr>
            <w:tcW w:w="196" w:type="pct"/>
          </w:tcPr>
          <w:p w14:paraId="6E34C9C2" w14:textId="77777777" w:rsidR="00425935" w:rsidRPr="00765744" w:rsidRDefault="00425935" w:rsidP="005939DD">
            <w:pPr>
              <w:rPr>
                <w:sz w:val="20"/>
                <w:szCs w:val="20"/>
              </w:rPr>
            </w:pPr>
          </w:p>
        </w:tc>
        <w:tc>
          <w:tcPr>
            <w:tcW w:w="196" w:type="pct"/>
            <w:shd w:val="clear" w:color="auto" w:fill="FFFFFF" w:themeFill="background1"/>
          </w:tcPr>
          <w:p w14:paraId="7A2D10C8" w14:textId="77777777" w:rsidR="00425935" w:rsidRPr="00765744" w:rsidRDefault="00425935" w:rsidP="005939DD">
            <w:pPr>
              <w:rPr>
                <w:sz w:val="20"/>
                <w:szCs w:val="20"/>
              </w:rPr>
            </w:pPr>
          </w:p>
        </w:tc>
        <w:tc>
          <w:tcPr>
            <w:tcW w:w="195" w:type="pct"/>
            <w:shd w:val="clear" w:color="auto" w:fill="auto"/>
          </w:tcPr>
          <w:p w14:paraId="2DE9CBDB" w14:textId="77777777" w:rsidR="00425935" w:rsidRPr="00765744" w:rsidRDefault="00425935" w:rsidP="005939DD">
            <w:pPr>
              <w:rPr>
                <w:sz w:val="20"/>
                <w:szCs w:val="20"/>
              </w:rPr>
            </w:pPr>
          </w:p>
        </w:tc>
        <w:tc>
          <w:tcPr>
            <w:tcW w:w="195" w:type="pct"/>
            <w:shd w:val="clear" w:color="auto" w:fill="A6A6A6" w:themeFill="background1" w:themeFillShade="A6"/>
          </w:tcPr>
          <w:p w14:paraId="7D3E6C7E" w14:textId="77777777" w:rsidR="00425935" w:rsidRPr="00765744" w:rsidRDefault="00425935" w:rsidP="005939DD">
            <w:pPr>
              <w:rPr>
                <w:sz w:val="20"/>
                <w:szCs w:val="20"/>
              </w:rPr>
            </w:pPr>
          </w:p>
        </w:tc>
        <w:tc>
          <w:tcPr>
            <w:tcW w:w="194" w:type="pct"/>
            <w:shd w:val="clear" w:color="auto" w:fill="A6A6A6" w:themeFill="background1" w:themeFillShade="A6"/>
          </w:tcPr>
          <w:p w14:paraId="5ED5191B" w14:textId="77777777" w:rsidR="00425935" w:rsidRPr="00765744" w:rsidRDefault="00425935" w:rsidP="005939DD">
            <w:pPr>
              <w:rPr>
                <w:sz w:val="20"/>
                <w:szCs w:val="20"/>
              </w:rPr>
            </w:pPr>
          </w:p>
        </w:tc>
        <w:tc>
          <w:tcPr>
            <w:tcW w:w="194" w:type="pct"/>
            <w:shd w:val="clear" w:color="auto" w:fill="A6A6A6" w:themeFill="background1" w:themeFillShade="A6"/>
          </w:tcPr>
          <w:p w14:paraId="3030FA0D" w14:textId="77777777" w:rsidR="00425935" w:rsidRPr="00765744" w:rsidRDefault="00425935" w:rsidP="005939DD">
            <w:pPr>
              <w:rPr>
                <w:sz w:val="20"/>
                <w:szCs w:val="20"/>
              </w:rPr>
            </w:pPr>
          </w:p>
        </w:tc>
        <w:tc>
          <w:tcPr>
            <w:tcW w:w="194" w:type="pct"/>
            <w:shd w:val="clear" w:color="auto" w:fill="A6A6A6" w:themeFill="background1" w:themeFillShade="A6"/>
          </w:tcPr>
          <w:p w14:paraId="61F58502" w14:textId="77777777" w:rsidR="00425935" w:rsidRPr="00765744" w:rsidRDefault="00425935" w:rsidP="005939DD">
            <w:pPr>
              <w:rPr>
                <w:sz w:val="20"/>
                <w:szCs w:val="20"/>
              </w:rPr>
            </w:pPr>
          </w:p>
        </w:tc>
        <w:tc>
          <w:tcPr>
            <w:tcW w:w="195" w:type="pct"/>
            <w:shd w:val="clear" w:color="auto" w:fill="A6A6A6" w:themeFill="background1" w:themeFillShade="A6"/>
          </w:tcPr>
          <w:p w14:paraId="22FC9816" w14:textId="77777777" w:rsidR="00425935" w:rsidRPr="00765744" w:rsidRDefault="00425935" w:rsidP="005939DD">
            <w:pPr>
              <w:rPr>
                <w:sz w:val="20"/>
                <w:szCs w:val="20"/>
              </w:rPr>
            </w:pPr>
          </w:p>
        </w:tc>
        <w:tc>
          <w:tcPr>
            <w:tcW w:w="232" w:type="pct"/>
            <w:shd w:val="clear" w:color="auto" w:fill="92D050"/>
          </w:tcPr>
          <w:p w14:paraId="4F634F38" w14:textId="77777777" w:rsidR="00425935" w:rsidRPr="00765744" w:rsidRDefault="00425935" w:rsidP="005939DD">
            <w:pPr>
              <w:rPr>
                <w:sz w:val="20"/>
                <w:szCs w:val="20"/>
              </w:rPr>
            </w:pPr>
          </w:p>
        </w:tc>
        <w:tc>
          <w:tcPr>
            <w:tcW w:w="236" w:type="pct"/>
            <w:shd w:val="clear" w:color="auto" w:fill="FFFFFF" w:themeFill="background1"/>
          </w:tcPr>
          <w:p w14:paraId="2FE2FF45" w14:textId="77777777" w:rsidR="00425935" w:rsidRPr="00765744" w:rsidRDefault="00425935" w:rsidP="005939DD">
            <w:pPr>
              <w:rPr>
                <w:sz w:val="20"/>
                <w:szCs w:val="20"/>
              </w:rPr>
            </w:pPr>
          </w:p>
        </w:tc>
        <w:tc>
          <w:tcPr>
            <w:tcW w:w="236" w:type="pct"/>
            <w:shd w:val="clear" w:color="auto" w:fill="FFFFFF" w:themeFill="background1"/>
          </w:tcPr>
          <w:p w14:paraId="3267D16F" w14:textId="77777777" w:rsidR="00425935" w:rsidRPr="00765744" w:rsidRDefault="00425935" w:rsidP="005939DD">
            <w:pPr>
              <w:rPr>
                <w:sz w:val="20"/>
                <w:szCs w:val="20"/>
              </w:rPr>
            </w:pPr>
          </w:p>
        </w:tc>
        <w:tc>
          <w:tcPr>
            <w:tcW w:w="236" w:type="pct"/>
            <w:shd w:val="clear" w:color="auto" w:fill="FFFFFF" w:themeFill="background1"/>
          </w:tcPr>
          <w:p w14:paraId="53DA6138" w14:textId="77777777" w:rsidR="00425935" w:rsidRPr="00765744" w:rsidRDefault="00425935" w:rsidP="005939DD">
            <w:pPr>
              <w:rPr>
                <w:sz w:val="20"/>
                <w:szCs w:val="20"/>
              </w:rPr>
            </w:pPr>
          </w:p>
        </w:tc>
        <w:tc>
          <w:tcPr>
            <w:tcW w:w="236" w:type="pct"/>
            <w:shd w:val="clear" w:color="auto" w:fill="FFFFFF" w:themeFill="background1"/>
          </w:tcPr>
          <w:p w14:paraId="7BD08FA3" w14:textId="77777777" w:rsidR="00425935" w:rsidRPr="00765744" w:rsidRDefault="00425935" w:rsidP="005939DD">
            <w:pPr>
              <w:rPr>
                <w:sz w:val="20"/>
                <w:szCs w:val="20"/>
              </w:rPr>
            </w:pPr>
          </w:p>
        </w:tc>
        <w:tc>
          <w:tcPr>
            <w:tcW w:w="230" w:type="pct"/>
            <w:shd w:val="clear" w:color="auto" w:fill="FFFFFF" w:themeFill="background1"/>
          </w:tcPr>
          <w:p w14:paraId="0B234872" w14:textId="77777777" w:rsidR="00425935" w:rsidRPr="00765744" w:rsidRDefault="00425935" w:rsidP="005939DD">
            <w:pPr>
              <w:rPr>
                <w:sz w:val="20"/>
                <w:szCs w:val="20"/>
              </w:rPr>
            </w:pPr>
          </w:p>
        </w:tc>
      </w:tr>
      <w:tr w:rsidR="00425935" w:rsidRPr="00765744" w14:paraId="25D9C70F" w14:textId="77777777" w:rsidTr="00425935">
        <w:tc>
          <w:tcPr>
            <w:tcW w:w="2034" w:type="pct"/>
          </w:tcPr>
          <w:p w14:paraId="619DC2BE" w14:textId="77777777" w:rsidR="00425935" w:rsidRPr="00152CA2" w:rsidRDefault="00425935" w:rsidP="005939DD">
            <w:pPr>
              <w:jc w:val="left"/>
              <w:rPr>
                <w:sz w:val="20"/>
                <w:szCs w:val="20"/>
              </w:rPr>
            </w:pPr>
            <w:r w:rsidRPr="00152CA2">
              <w:rPr>
                <w:sz w:val="20"/>
                <w:szCs w:val="20"/>
              </w:rPr>
              <w:t xml:space="preserve">Φάση </w:t>
            </w:r>
            <w:r>
              <w:rPr>
                <w:sz w:val="20"/>
                <w:szCs w:val="20"/>
              </w:rPr>
              <w:t>Δ</w:t>
            </w:r>
            <w:r w:rsidRPr="00152CA2">
              <w:rPr>
                <w:sz w:val="20"/>
                <w:szCs w:val="20"/>
              </w:rPr>
              <w:t xml:space="preserve">: </w:t>
            </w:r>
            <w:r>
              <w:rPr>
                <w:sz w:val="20"/>
                <w:szCs w:val="20"/>
              </w:rPr>
              <w:t>Εγκατάσταση και Ρυθμίσεις Ασφάλειας Συστήματος</w:t>
            </w:r>
          </w:p>
        </w:tc>
        <w:tc>
          <w:tcPr>
            <w:tcW w:w="196" w:type="pct"/>
          </w:tcPr>
          <w:p w14:paraId="7C44DEB1" w14:textId="77777777" w:rsidR="00425935" w:rsidRPr="00765744" w:rsidRDefault="00425935" w:rsidP="005939DD">
            <w:pPr>
              <w:rPr>
                <w:sz w:val="20"/>
                <w:szCs w:val="20"/>
              </w:rPr>
            </w:pPr>
          </w:p>
        </w:tc>
        <w:tc>
          <w:tcPr>
            <w:tcW w:w="196" w:type="pct"/>
            <w:shd w:val="clear" w:color="auto" w:fill="FFFFFF" w:themeFill="background1"/>
          </w:tcPr>
          <w:p w14:paraId="79202D2D" w14:textId="77777777" w:rsidR="00425935" w:rsidRPr="00765744" w:rsidRDefault="00425935" w:rsidP="005939DD">
            <w:pPr>
              <w:rPr>
                <w:sz w:val="20"/>
                <w:szCs w:val="20"/>
              </w:rPr>
            </w:pPr>
          </w:p>
        </w:tc>
        <w:tc>
          <w:tcPr>
            <w:tcW w:w="195" w:type="pct"/>
            <w:shd w:val="clear" w:color="auto" w:fill="auto"/>
          </w:tcPr>
          <w:p w14:paraId="6272015F" w14:textId="77777777" w:rsidR="00425935" w:rsidRPr="00765744" w:rsidRDefault="00425935" w:rsidP="005939DD">
            <w:pPr>
              <w:rPr>
                <w:sz w:val="20"/>
                <w:szCs w:val="20"/>
              </w:rPr>
            </w:pPr>
          </w:p>
        </w:tc>
        <w:tc>
          <w:tcPr>
            <w:tcW w:w="195" w:type="pct"/>
            <w:shd w:val="clear" w:color="auto" w:fill="A6A6A6" w:themeFill="background1" w:themeFillShade="A6"/>
          </w:tcPr>
          <w:p w14:paraId="4AAB7440" w14:textId="77777777" w:rsidR="00425935" w:rsidRPr="00765744" w:rsidRDefault="00425935" w:rsidP="005939DD">
            <w:pPr>
              <w:rPr>
                <w:sz w:val="20"/>
                <w:szCs w:val="20"/>
              </w:rPr>
            </w:pPr>
          </w:p>
        </w:tc>
        <w:tc>
          <w:tcPr>
            <w:tcW w:w="194" w:type="pct"/>
            <w:shd w:val="clear" w:color="auto" w:fill="A6A6A6" w:themeFill="background1" w:themeFillShade="A6"/>
          </w:tcPr>
          <w:p w14:paraId="2E9793D1" w14:textId="77777777" w:rsidR="00425935" w:rsidRPr="00765744" w:rsidRDefault="00425935" w:rsidP="005939DD">
            <w:pPr>
              <w:rPr>
                <w:sz w:val="20"/>
                <w:szCs w:val="20"/>
              </w:rPr>
            </w:pPr>
          </w:p>
        </w:tc>
        <w:tc>
          <w:tcPr>
            <w:tcW w:w="194" w:type="pct"/>
            <w:shd w:val="clear" w:color="auto" w:fill="A6A6A6" w:themeFill="background1" w:themeFillShade="A6"/>
          </w:tcPr>
          <w:p w14:paraId="080E873B" w14:textId="77777777" w:rsidR="00425935" w:rsidRPr="00765744" w:rsidRDefault="00425935" w:rsidP="005939DD">
            <w:pPr>
              <w:rPr>
                <w:sz w:val="20"/>
                <w:szCs w:val="20"/>
              </w:rPr>
            </w:pPr>
          </w:p>
        </w:tc>
        <w:tc>
          <w:tcPr>
            <w:tcW w:w="194" w:type="pct"/>
            <w:shd w:val="clear" w:color="auto" w:fill="A6A6A6" w:themeFill="background1" w:themeFillShade="A6"/>
          </w:tcPr>
          <w:p w14:paraId="30668ECB" w14:textId="77777777" w:rsidR="00425935" w:rsidRPr="00765744" w:rsidRDefault="00425935" w:rsidP="005939DD">
            <w:pPr>
              <w:rPr>
                <w:sz w:val="20"/>
                <w:szCs w:val="20"/>
              </w:rPr>
            </w:pPr>
          </w:p>
        </w:tc>
        <w:tc>
          <w:tcPr>
            <w:tcW w:w="195" w:type="pct"/>
            <w:shd w:val="clear" w:color="auto" w:fill="A6A6A6" w:themeFill="background1" w:themeFillShade="A6"/>
          </w:tcPr>
          <w:p w14:paraId="6980C99A" w14:textId="77777777" w:rsidR="00425935" w:rsidRPr="00765744" w:rsidRDefault="00425935" w:rsidP="005939DD">
            <w:pPr>
              <w:rPr>
                <w:sz w:val="20"/>
                <w:szCs w:val="20"/>
              </w:rPr>
            </w:pPr>
          </w:p>
        </w:tc>
        <w:tc>
          <w:tcPr>
            <w:tcW w:w="232" w:type="pct"/>
            <w:shd w:val="clear" w:color="auto" w:fill="92D050"/>
          </w:tcPr>
          <w:p w14:paraId="0CC2FA35" w14:textId="77777777" w:rsidR="00425935" w:rsidRPr="00765744" w:rsidRDefault="00425935" w:rsidP="005939DD">
            <w:pPr>
              <w:rPr>
                <w:sz w:val="20"/>
                <w:szCs w:val="20"/>
              </w:rPr>
            </w:pPr>
          </w:p>
        </w:tc>
        <w:tc>
          <w:tcPr>
            <w:tcW w:w="236" w:type="pct"/>
            <w:shd w:val="clear" w:color="auto" w:fill="FFFFFF" w:themeFill="background1"/>
          </w:tcPr>
          <w:p w14:paraId="2F056DE4" w14:textId="77777777" w:rsidR="00425935" w:rsidRPr="00765744" w:rsidRDefault="00425935" w:rsidP="005939DD">
            <w:pPr>
              <w:rPr>
                <w:sz w:val="20"/>
                <w:szCs w:val="20"/>
              </w:rPr>
            </w:pPr>
          </w:p>
        </w:tc>
        <w:tc>
          <w:tcPr>
            <w:tcW w:w="236" w:type="pct"/>
            <w:shd w:val="clear" w:color="auto" w:fill="FFFFFF" w:themeFill="background1"/>
          </w:tcPr>
          <w:p w14:paraId="7E5584DD" w14:textId="77777777" w:rsidR="00425935" w:rsidRPr="00765744" w:rsidRDefault="00425935" w:rsidP="005939DD">
            <w:pPr>
              <w:rPr>
                <w:sz w:val="20"/>
                <w:szCs w:val="20"/>
              </w:rPr>
            </w:pPr>
          </w:p>
        </w:tc>
        <w:tc>
          <w:tcPr>
            <w:tcW w:w="236" w:type="pct"/>
            <w:shd w:val="clear" w:color="auto" w:fill="FFFFFF" w:themeFill="background1"/>
          </w:tcPr>
          <w:p w14:paraId="31D7059A" w14:textId="77777777" w:rsidR="00425935" w:rsidRPr="00765744" w:rsidRDefault="00425935" w:rsidP="005939DD">
            <w:pPr>
              <w:rPr>
                <w:sz w:val="20"/>
                <w:szCs w:val="20"/>
              </w:rPr>
            </w:pPr>
          </w:p>
        </w:tc>
        <w:tc>
          <w:tcPr>
            <w:tcW w:w="236" w:type="pct"/>
            <w:shd w:val="clear" w:color="auto" w:fill="FFFFFF" w:themeFill="background1"/>
          </w:tcPr>
          <w:p w14:paraId="20FEAD67" w14:textId="77777777" w:rsidR="00425935" w:rsidRPr="00765744" w:rsidRDefault="00425935" w:rsidP="005939DD">
            <w:pPr>
              <w:rPr>
                <w:sz w:val="20"/>
                <w:szCs w:val="20"/>
              </w:rPr>
            </w:pPr>
          </w:p>
        </w:tc>
        <w:tc>
          <w:tcPr>
            <w:tcW w:w="230" w:type="pct"/>
            <w:shd w:val="clear" w:color="auto" w:fill="FFFFFF" w:themeFill="background1"/>
          </w:tcPr>
          <w:p w14:paraId="654F14B1" w14:textId="77777777" w:rsidR="00425935" w:rsidRPr="00765744" w:rsidRDefault="00425935" w:rsidP="005939DD">
            <w:pPr>
              <w:rPr>
                <w:sz w:val="20"/>
                <w:szCs w:val="20"/>
              </w:rPr>
            </w:pPr>
          </w:p>
        </w:tc>
      </w:tr>
      <w:tr w:rsidR="00425935" w:rsidRPr="00765744" w14:paraId="473D1C25" w14:textId="77777777" w:rsidTr="00425935">
        <w:tc>
          <w:tcPr>
            <w:tcW w:w="2034" w:type="pct"/>
          </w:tcPr>
          <w:p w14:paraId="2EB64E7C" w14:textId="77777777" w:rsidR="00425935" w:rsidRPr="00765744" w:rsidRDefault="00425935" w:rsidP="005939DD">
            <w:pPr>
              <w:jc w:val="left"/>
              <w:rPr>
                <w:sz w:val="20"/>
                <w:szCs w:val="20"/>
              </w:rPr>
            </w:pPr>
            <w:r w:rsidRPr="00152CA2">
              <w:rPr>
                <w:sz w:val="20"/>
                <w:szCs w:val="20"/>
              </w:rPr>
              <w:t xml:space="preserve">Φάση </w:t>
            </w:r>
            <w:r>
              <w:rPr>
                <w:sz w:val="20"/>
                <w:szCs w:val="20"/>
              </w:rPr>
              <w:t>Ε</w:t>
            </w:r>
            <w:r w:rsidRPr="00152CA2">
              <w:rPr>
                <w:sz w:val="20"/>
                <w:szCs w:val="20"/>
              </w:rPr>
              <w:t>: Μετάπτωση Υπηρεσιών στη νέα υποδομή</w:t>
            </w:r>
          </w:p>
        </w:tc>
        <w:tc>
          <w:tcPr>
            <w:tcW w:w="196" w:type="pct"/>
          </w:tcPr>
          <w:p w14:paraId="22EDC231" w14:textId="77777777" w:rsidR="00425935" w:rsidRPr="00765744" w:rsidRDefault="00425935" w:rsidP="005939DD">
            <w:pPr>
              <w:rPr>
                <w:sz w:val="20"/>
                <w:szCs w:val="20"/>
              </w:rPr>
            </w:pPr>
          </w:p>
        </w:tc>
        <w:tc>
          <w:tcPr>
            <w:tcW w:w="196" w:type="pct"/>
          </w:tcPr>
          <w:p w14:paraId="163F8ECC" w14:textId="77777777" w:rsidR="00425935" w:rsidRPr="00765744" w:rsidRDefault="00425935" w:rsidP="005939DD">
            <w:pPr>
              <w:rPr>
                <w:sz w:val="20"/>
                <w:szCs w:val="20"/>
              </w:rPr>
            </w:pPr>
          </w:p>
        </w:tc>
        <w:tc>
          <w:tcPr>
            <w:tcW w:w="195" w:type="pct"/>
          </w:tcPr>
          <w:p w14:paraId="1F55D60B" w14:textId="77777777" w:rsidR="00425935" w:rsidRPr="00765744" w:rsidRDefault="00425935" w:rsidP="005939DD">
            <w:pPr>
              <w:rPr>
                <w:sz w:val="20"/>
                <w:szCs w:val="20"/>
              </w:rPr>
            </w:pPr>
          </w:p>
        </w:tc>
        <w:tc>
          <w:tcPr>
            <w:tcW w:w="195" w:type="pct"/>
          </w:tcPr>
          <w:p w14:paraId="3B0124BC" w14:textId="77777777" w:rsidR="00425935" w:rsidRPr="00765744" w:rsidRDefault="00425935" w:rsidP="005939DD">
            <w:pPr>
              <w:rPr>
                <w:sz w:val="20"/>
                <w:szCs w:val="20"/>
              </w:rPr>
            </w:pPr>
          </w:p>
        </w:tc>
        <w:tc>
          <w:tcPr>
            <w:tcW w:w="194" w:type="pct"/>
          </w:tcPr>
          <w:p w14:paraId="35EB17BD" w14:textId="77777777" w:rsidR="00425935" w:rsidRPr="00765744" w:rsidRDefault="00425935" w:rsidP="005939DD">
            <w:pPr>
              <w:rPr>
                <w:sz w:val="20"/>
                <w:szCs w:val="20"/>
              </w:rPr>
            </w:pPr>
          </w:p>
        </w:tc>
        <w:tc>
          <w:tcPr>
            <w:tcW w:w="194" w:type="pct"/>
          </w:tcPr>
          <w:p w14:paraId="16FA8687" w14:textId="77777777" w:rsidR="00425935" w:rsidRPr="00765744" w:rsidRDefault="00425935" w:rsidP="005939DD">
            <w:pPr>
              <w:rPr>
                <w:sz w:val="20"/>
                <w:szCs w:val="20"/>
              </w:rPr>
            </w:pPr>
          </w:p>
        </w:tc>
        <w:tc>
          <w:tcPr>
            <w:tcW w:w="194" w:type="pct"/>
            <w:shd w:val="clear" w:color="auto" w:fill="FFFFFF" w:themeFill="background1"/>
          </w:tcPr>
          <w:p w14:paraId="2407ACDB" w14:textId="77777777" w:rsidR="00425935" w:rsidRPr="00765744" w:rsidRDefault="00425935" w:rsidP="005939DD">
            <w:pPr>
              <w:rPr>
                <w:sz w:val="20"/>
                <w:szCs w:val="20"/>
              </w:rPr>
            </w:pPr>
          </w:p>
        </w:tc>
        <w:tc>
          <w:tcPr>
            <w:tcW w:w="195" w:type="pct"/>
          </w:tcPr>
          <w:p w14:paraId="557F0FCB" w14:textId="77777777" w:rsidR="00425935" w:rsidRPr="00765744" w:rsidRDefault="00425935" w:rsidP="005939DD">
            <w:pPr>
              <w:rPr>
                <w:sz w:val="20"/>
                <w:szCs w:val="20"/>
              </w:rPr>
            </w:pPr>
          </w:p>
        </w:tc>
        <w:tc>
          <w:tcPr>
            <w:tcW w:w="232" w:type="pct"/>
            <w:shd w:val="clear" w:color="auto" w:fill="auto"/>
          </w:tcPr>
          <w:p w14:paraId="068DCE78" w14:textId="77777777" w:rsidR="00425935" w:rsidRPr="00765744" w:rsidRDefault="00425935" w:rsidP="005939DD">
            <w:pPr>
              <w:rPr>
                <w:sz w:val="20"/>
                <w:szCs w:val="20"/>
              </w:rPr>
            </w:pPr>
          </w:p>
        </w:tc>
        <w:tc>
          <w:tcPr>
            <w:tcW w:w="236" w:type="pct"/>
            <w:shd w:val="clear" w:color="auto" w:fill="A6A6A6" w:themeFill="background1" w:themeFillShade="A6"/>
          </w:tcPr>
          <w:p w14:paraId="09367E68" w14:textId="77777777" w:rsidR="00425935" w:rsidRPr="00765744" w:rsidRDefault="00425935" w:rsidP="005939DD">
            <w:pPr>
              <w:rPr>
                <w:sz w:val="20"/>
                <w:szCs w:val="20"/>
              </w:rPr>
            </w:pPr>
          </w:p>
        </w:tc>
        <w:tc>
          <w:tcPr>
            <w:tcW w:w="236" w:type="pct"/>
            <w:shd w:val="clear" w:color="auto" w:fill="92D050"/>
          </w:tcPr>
          <w:p w14:paraId="0A9C00B9" w14:textId="77777777" w:rsidR="00425935" w:rsidRPr="00765744" w:rsidRDefault="00425935" w:rsidP="005939DD">
            <w:pPr>
              <w:rPr>
                <w:sz w:val="20"/>
                <w:szCs w:val="20"/>
              </w:rPr>
            </w:pPr>
          </w:p>
        </w:tc>
        <w:tc>
          <w:tcPr>
            <w:tcW w:w="236" w:type="pct"/>
          </w:tcPr>
          <w:p w14:paraId="1DD481BD" w14:textId="77777777" w:rsidR="00425935" w:rsidRPr="00765744" w:rsidRDefault="00425935" w:rsidP="005939DD">
            <w:pPr>
              <w:rPr>
                <w:sz w:val="20"/>
                <w:szCs w:val="20"/>
              </w:rPr>
            </w:pPr>
          </w:p>
        </w:tc>
        <w:tc>
          <w:tcPr>
            <w:tcW w:w="236" w:type="pct"/>
          </w:tcPr>
          <w:p w14:paraId="7C8202E7" w14:textId="77777777" w:rsidR="00425935" w:rsidRPr="00765744" w:rsidRDefault="00425935" w:rsidP="005939DD">
            <w:pPr>
              <w:rPr>
                <w:sz w:val="20"/>
                <w:szCs w:val="20"/>
              </w:rPr>
            </w:pPr>
          </w:p>
        </w:tc>
        <w:tc>
          <w:tcPr>
            <w:tcW w:w="230" w:type="pct"/>
          </w:tcPr>
          <w:p w14:paraId="22B6508E" w14:textId="77777777" w:rsidR="00425935" w:rsidRPr="00765744" w:rsidRDefault="00425935" w:rsidP="005939DD">
            <w:pPr>
              <w:rPr>
                <w:sz w:val="20"/>
                <w:szCs w:val="20"/>
              </w:rPr>
            </w:pPr>
          </w:p>
        </w:tc>
      </w:tr>
      <w:tr w:rsidR="00425935" w:rsidRPr="00765744" w14:paraId="3CC23CD3" w14:textId="77777777" w:rsidTr="00425935">
        <w:tc>
          <w:tcPr>
            <w:tcW w:w="2034" w:type="pct"/>
          </w:tcPr>
          <w:p w14:paraId="0E6D9900" w14:textId="77777777" w:rsidR="00425935" w:rsidRPr="00765744" w:rsidRDefault="00425935" w:rsidP="005939DD">
            <w:pPr>
              <w:jc w:val="left"/>
              <w:rPr>
                <w:sz w:val="20"/>
                <w:szCs w:val="20"/>
              </w:rPr>
            </w:pPr>
            <w:r w:rsidRPr="00152CA2">
              <w:rPr>
                <w:sz w:val="20"/>
                <w:szCs w:val="20"/>
              </w:rPr>
              <w:t xml:space="preserve">Φάση </w:t>
            </w:r>
            <w:r>
              <w:rPr>
                <w:sz w:val="20"/>
                <w:szCs w:val="20"/>
              </w:rPr>
              <w:t>ΣΤ</w:t>
            </w:r>
            <w:r w:rsidRPr="00152CA2">
              <w:rPr>
                <w:sz w:val="20"/>
                <w:szCs w:val="20"/>
              </w:rPr>
              <w:t>: Εκπαίδευση</w:t>
            </w:r>
          </w:p>
        </w:tc>
        <w:tc>
          <w:tcPr>
            <w:tcW w:w="196" w:type="pct"/>
          </w:tcPr>
          <w:p w14:paraId="1D935B83" w14:textId="77777777" w:rsidR="00425935" w:rsidRPr="00765744" w:rsidRDefault="00425935" w:rsidP="005939DD">
            <w:pPr>
              <w:rPr>
                <w:sz w:val="20"/>
                <w:szCs w:val="20"/>
              </w:rPr>
            </w:pPr>
          </w:p>
        </w:tc>
        <w:tc>
          <w:tcPr>
            <w:tcW w:w="196" w:type="pct"/>
          </w:tcPr>
          <w:p w14:paraId="392A6125" w14:textId="77777777" w:rsidR="00425935" w:rsidRPr="00765744" w:rsidRDefault="00425935" w:rsidP="005939DD">
            <w:pPr>
              <w:rPr>
                <w:sz w:val="20"/>
                <w:szCs w:val="20"/>
              </w:rPr>
            </w:pPr>
          </w:p>
        </w:tc>
        <w:tc>
          <w:tcPr>
            <w:tcW w:w="195" w:type="pct"/>
          </w:tcPr>
          <w:p w14:paraId="29DD96E5" w14:textId="77777777" w:rsidR="00425935" w:rsidRPr="00765744" w:rsidRDefault="00425935" w:rsidP="005939DD">
            <w:pPr>
              <w:rPr>
                <w:sz w:val="20"/>
                <w:szCs w:val="20"/>
              </w:rPr>
            </w:pPr>
          </w:p>
        </w:tc>
        <w:tc>
          <w:tcPr>
            <w:tcW w:w="195" w:type="pct"/>
          </w:tcPr>
          <w:p w14:paraId="34F2897D" w14:textId="77777777" w:rsidR="00425935" w:rsidRPr="00765744" w:rsidRDefault="00425935" w:rsidP="005939DD">
            <w:pPr>
              <w:rPr>
                <w:sz w:val="20"/>
                <w:szCs w:val="20"/>
              </w:rPr>
            </w:pPr>
          </w:p>
        </w:tc>
        <w:tc>
          <w:tcPr>
            <w:tcW w:w="194" w:type="pct"/>
          </w:tcPr>
          <w:p w14:paraId="57914006" w14:textId="77777777" w:rsidR="00425935" w:rsidRPr="00765744" w:rsidRDefault="00425935" w:rsidP="005939DD">
            <w:pPr>
              <w:rPr>
                <w:sz w:val="20"/>
                <w:szCs w:val="20"/>
              </w:rPr>
            </w:pPr>
          </w:p>
        </w:tc>
        <w:tc>
          <w:tcPr>
            <w:tcW w:w="194" w:type="pct"/>
          </w:tcPr>
          <w:p w14:paraId="7A52082F" w14:textId="77777777" w:rsidR="00425935" w:rsidRPr="00765744" w:rsidRDefault="00425935" w:rsidP="005939DD">
            <w:pPr>
              <w:rPr>
                <w:sz w:val="20"/>
                <w:szCs w:val="20"/>
              </w:rPr>
            </w:pPr>
          </w:p>
        </w:tc>
        <w:tc>
          <w:tcPr>
            <w:tcW w:w="194" w:type="pct"/>
          </w:tcPr>
          <w:p w14:paraId="3810E364" w14:textId="77777777" w:rsidR="00425935" w:rsidRPr="00765744" w:rsidRDefault="00425935" w:rsidP="005939DD">
            <w:pPr>
              <w:rPr>
                <w:sz w:val="20"/>
                <w:szCs w:val="20"/>
              </w:rPr>
            </w:pPr>
          </w:p>
        </w:tc>
        <w:tc>
          <w:tcPr>
            <w:tcW w:w="195" w:type="pct"/>
            <w:shd w:val="clear" w:color="auto" w:fill="FFFFFF" w:themeFill="background1"/>
          </w:tcPr>
          <w:p w14:paraId="7AF057F4" w14:textId="77777777" w:rsidR="00425935" w:rsidRPr="00765744" w:rsidRDefault="00425935" w:rsidP="005939DD">
            <w:pPr>
              <w:rPr>
                <w:sz w:val="20"/>
                <w:szCs w:val="20"/>
              </w:rPr>
            </w:pPr>
          </w:p>
        </w:tc>
        <w:tc>
          <w:tcPr>
            <w:tcW w:w="232" w:type="pct"/>
          </w:tcPr>
          <w:p w14:paraId="716B29AB" w14:textId="77777777" w:rsidR="00425935" w:rsidRPr="00765744" w:rsidRDefault="00425935" w:rsidP="005939DD">
            <w:pPr>
              <w:rPr>
                <w:sz w:val="20"/>
                <w:szCs w:val="20"/>
              </w:rPr>
            </w:pPr>
          </w:p>
        </w:tc>
        <w:tc>
          <w:tcPr>
            <w:tcW w:w="236" w:type="pct"/>
            <w:shd w:val="clear" w:color="auto" w:fill="auto"/>
          </w:tcPr>
          <w:p w14:paraId="372A730B" w14:textId="77777777" w:rsidR="00425935" w:rsidRPr="00765744" w:rsidRDefault="00425935" w:rsidP="005939DD">
            <w:pPr>
              <w:rPr>
                <w:sz w:val="20"/>
                <w:szCs w:val="20"/>
              </w:rPr>
            </w:pPr>
          </w:p>
        </w:tc>
        <w:tc>
          <w:tcPr>
            <w:tcW w:w="236" w:type="pct"/>
            <w:shd w:val="clear" w:color="auto" w:fill="A6A6A6" w:themeFill="background1" w:themeFillShade="A6"/>
          </w:tcPr>
          <w:p w14:paraId="728C3274" w14:textId="77777777" w:rsidR="00425935" w:rsidRPr="00765744" w:rsidRDefault="00425935" w:rsidP="005939DD">
            <w:pPr>
              <w:rPr>
                <w:sz w:val="20"/>
                <w:szCs w:val="20"/>
              </w:rPr>
            </w:pPr>
          </w:p>
        </w:tc>
        <w:tc>
          <w:tcPr>
            <w:tcW w:w="236" w:type="pct"/>
            <w:shd w:val="clear" w:color="auto" w:fill="92D050"/>
          </w:tcPr>
          <w:p w14:paraId="07787498" w14:textId="77777777" w:rsidR="00425935" w:rsidRPr="00765744" w:rsidRDefault="00425935" w:rsidP="005939DD">
            <w:pPr>
              <w:rPr>
                <w:sz w:val="20"/>
                <w:szCs w:val="20"/>
              </w:rPr>
            </w:pPr>
          </w:p>
        </w:tc>
        <w:tc>
          <w:tcPr>
            <w:tcW w:w="236" w:type="pct"/>
          </w:tcPr>
          <w:p w14:paraId="331DA6CA" w14:textId="77777777" w:rsidR="00425935" w:rsidRPr="00765744" w:rsidRDefault="00425935" w:rsidP="005939DD">
            <w:pPr>
              <w:rPr>
                <w:sz w:val="20"/>
                <w:szCs w:val="20"/>
              </w:rPr>
            </w:pPr>
          </w:p>
        </w:tc>
        <w:tc>
          <w:tcPr>
            <w:tcW w:w="230" w:type="pct"/>
          </w:tcPr>
          <w:p w14:paraId="1394565F" w14:textId="77777777" w:rsidR="00425935" w:rsidRPr="00765744" w:rsidRDefault="00425935" w:rsidP="005939DD">
            <w:pPr>
              <w:rPr>
                <w:sz w:val="20"/>
                <w:szCs w:val="20"/>
              </w:rPr>
            </w:pPr>
          </w:p>
        </w:tc>
      </w:tr>
      <w:bookmarkEnd w:id="525"/>
      <w:tr w:rsidR="00425935" w:rsidRPr="00765744" w14:paraId="122084CB" w14:textId="77777777" w:rsidTr="001301BF">
        <w:tc>
          <w:tcPr>
            <w:tcW w:w="2034" w:type="pct"/>
          </w:tcPr>
          <w:p w14:paraId="02A43AFB" w14:textId="77777777" w:rsidR="00425935" w:rsidRPr="00152CA2" w:rsidRDefault="00425935" w:rsidP="005939DD">
            <w:pPr>
              <w:jc w:val="left"/>
              <w:rPr>
                <w:sz w:val="20"/>
                <w:szCs w:val="20"/>
              </w:rPr>
            </w:pPr>
            <w:r w:rsidRPr="00152CA2">
              <w:rPr>
                <w:sz w:val="20"/>
                <w:szCs w:val="20"/>
              </w:rPr>
              <w:t xml:space="preserve">Φάση </w:t>
            </w:r>
            <w:r>
              <w:rPr>
                <w:sz w:val="20"/>
                <w:szCs w:val="20"/>
              </w:rPr>
              <w:t>Ζ</w:t>
            </w:r>
            <w:r w:rsidRPr="00152CA2">
              <w:rPr>
                <w:sz w:val="20"/>
                <w:szCs w:val="20"/>
              </w:rPr>
              <w:t>: Πιλοτική λειτουργία</w:t>
            </w:r>
          </w:p>
        </w:tc>
        <w:tc>
          <w:tcPr>
            <w:tcW w:w="196" w:type="pct"/>
          </w:tcPr>
          <w:p w14:paraId="717757DE" w14:textId="77777777" w:rsidR="00425935" w:rsidRPr="00765744" w:rsidRDefault="00425935" w:rsidP="005939DD">
            <w:pPr>
              <w:rPr>
                <w:sz w:val="20"/>
                <w:szCs w:val="20"/>
              </w:rPr>
            </w:pPr>
          </w:p>
        </w:tc>
        <w:tc>
          <w:tcPr>
            <w:tcW w:w="196" w:type="pct"/>
          </w:tcPr>
          <w:p w14:paraId="0A72D1B2" w14:textId="77777777" w:rsidR="00425935" w:rsidRPr="00765744" w:rsidRDefault="00425935" w:rsidP="005939DD">
            <w:pPr>
              <w:rPr>
                <w:sz w:val="20"/>
                <w:szCs w:val="20"/>
              </w:rPr>
            </w:pPr>
          </w:p>
        </w:tc>
        <w:tc>
          <w:tcPr>
            <w:tcW w:w="195" w:type="pct"/>
          </w:tcPr>
          <w:p w14:paraId="71E34F63" w14:textId="77777777" w:rsidR="00425935" w:rsidRPr="00765744" w:rsidRDefault="00425935" w:rsidP="005939DD">
            <w:pPr>
              <w:rPr>
                <w:sz w:val="20"/>
                <w:szCs w:val="20"/>
              </w:rPr>
            </w:pPr>
          </w:p>
        </w:tc>
        <w:tc>
          <w:tcPr>
            <w:tcW w:w="195" w:type="pct"/>
          </w:tcPr>
          <w:p w14:paraId="38696BDF" w14:textId="77777777" w:rsidR="00425935" w:rsidRPr="00765744" w:rsidRDefault="00425935" w:rsidP="005939DD">
            <w:pPr>
              <w:rPr>
                <w:sz w:val="20"/>
                <w:szCs w:val="20"/>
              </w:rPr>
            </w:pPr>
          </w:p>
        </w:tc>
        <w:tc>
          <w:tcPr>
            <w:tcW w:w="194" w:type="pct"/>
          </w:tcPr>
          <w:p w14:paraId="3F5C1ADC" w14:textId="77777777" w:rsidR="00425935" w:rsidRPr="00765744" w:rsidRDefault="00425935" w:rsidP="005939DD">
            <w:pPr>
              <w:rPr>
                <w:sz w:val="20"/>
                <w:szCs w:val="20"/>
              </w:rPr>
            </w:pPr>
          </w:p>
        </w:tc>
        <w:tc>
          <w:tcPr>
            <w:tcW w:w="194" w:type="pct"/>
          </w:tcPr>
          <w:p w14:paraId="4B7F4363" w14:textId="77777777" w:rsidR="00425935" w:rsidRPr="00765744" w:rsidRDefault="00425935" w:rsidP="005939DD">
            <w:pPr>
              <w:rPr>
                <w:sz w:val="20"/>
                <w:szCs w:val="20"/>
              </w:rPr>
            </w:pPr>
          </w:p>
        </w:tc>
        <w:tc>
          <w:tcPr>
            <w:tcW w:w="194" w:type="pct"/>
          </w:tcPr>
          <w:p w14:paraId="6C490228" w14:textId="77777777" w:rsidR="00425935" w:rsidRPr="00765744" w:rsidRDefault="00425935" w:rsidP="005939DD">
            <w:pPr>
              <w:rPr>
                <w:sz w:val="20"/>
                <w:szCs w:val="20"/>
              </w:rPr>
            </w:pPr>
          </w:p>
        </w:tc>
        <w:tc>
          <w:tcPr>
            <w:tcW w:w="195" w:type="pct"/>
          </w:tcPr>
          <w:p w14:paraId="47E4A687" w14:textId="77777777" w:rsidR="00425935" w:rsidRPr="00765744" w:rsidRDefault="00425935" w:rsidP="005939DD">
            <w:pPr>
              <w:rPr>
                <w:sz w:val="20"/>
                <w:szCs w:val="20"/>
              </w:rPr>
            </w:pPr>
          </w:p>
        </w:tc>
        <w:tc>
          <w:tcPr>
            <w:tcW w:w="232" w:type="pct"/>
            <w:shd w:val="clear" w:color="auto" w:fill="FFFFFF" w:themeFill="background1"/>
          </w:tcPr>
          <w:p w14:paraId="29D55566" w14:textId="77777777" w:rsidR="00425935" w:rsidRPr="00765744" w:rsidRDefault="00425935" w:rsidP="005939DD">
            <w:pPr>
              <w:rPr>
                <w:sz w:val="20"/>
                <w:szCs w:val="20"/>
              </w:rPr>
            </w:pPr>
          </w:p>
        </w:tc>
        <w:tc>
          <w:tcPr>
            <w:tcW w:w="236" w:type="pct"/>
            <w:shd w:val="clear" w:color="auto" w:fill="FFFFFF" w:themeFill="background1"/>
          </w:tcPr>
          <w:p w14:paraId="7839E10D" w14:textId="77777777" w:rsidR="00425935" w:rsidRPr="00765744" w:rsidRDefault="00425935" w:rsidP="005939DD">
            <w:pPr>
              <w:rPr>
                <w:sz w:val="20"/>
                <w:szCs w:val="20"/>
              </w:rPr>
            </w:pPr>
          </w:p>
        </w:tc>
        <w:tc>
          <w:tcPr>
            <w:tcW w:w="236" w:type="pct"/>
            <w:shd w:val="clear" w:color="auto" w:fill="A6A6A6" w:themeFill="background1" w:themeFillShade="A6"/>
          </w:tcPr>
          <w:p w14:paraId="5F7B9600" w14:textId="77777777" w:rsidR="00425935" w:rsidRPr="00765744" w:rsidRDefault="00425935" w:rsidP="005939DD">
            <w:pPr>
              <w:rPr>
                <w:sz w:val="20"/>
                <w:szCs w:val="20"/>
              </w:rPr>
            </w:pPr>
          </w:p>
        </w:tc>
        <w:tc>
          <w:tcPr>
            <w:tcW w:w="236" w:type="pct"/>
            <w:shd w:val="clear" w:color="auto" w:fill="A6A6A6" w:themeFill="background1" w:themeFillShade="A6"/>
          </w:tcPr>
          <w:p w14:paraId="23365598" w14:textId="77777777" w:rsidR="00425935" w:rsidRPr="00765744" w:rsidRDefault="00425935" w:rsidP="005939DD">
            <w:pPr>
              <w:rPr>
                <w:sz w:val="20"/>
                <w:szCs w:val="20"/>
              </w:rPr>
            </w:pPr>
          </w:p>
        </w:tc>
        <w:tc>
          <w:tcPr>
            <w:tcW w:w="236" w:type="pct"/>
            <w:shd w:val="clear" w:color="auto" w:fill="A6A6A6" w:themeFill="background1" w:themeFillShade="A6"/>
          </w:tcPr>
          <w:p w14:paraId="767E68A7" w14:textId="77777777" w:rsidR="00425935" w:rsidRPr="00765744" w:rsidRDefault="00425935" w:rsidP="005939DD">
            <w:pPr>
              <w:rPr>
                <w:sz w:val="20"/>
                <w:szCs w:val="20"/>
              </w:rPr>
            </w:pPr>
          </w:p>
        </w:tc>
        <w:tc>
          <w:tcPr>
            <w:tcW w:w="230" w:type="pct"/>
            <w:shd w:val="clear" w:color="auto" w:fill="92D050"/>
          </w:tcPr>
          <w:p w14:paraId="6A81D6F6" w14:textId="77777777" w:rsidR="00425935" w:rsidRPr="00765744" w:rsidRDefault="00425935" w:rsidP="005939DD">
            <w:pPr>
              <w:rPr>
                <w:sz w:val="20"/>
                <w:szCs w:val="20"/>
              </w:rPr>
            </w:pPr>
          </w:p>
        </w:tc>
      </w:tr>
    </w:tbl>
    <w:p w14:paraId="04932908" w14:textId="77777777" w:rsidR="00801722" w:rsidRPr="00544A86" w:rsidRDefault="00801722" w:rsidP="00544A86">
      <w:pPr>
        <w:rPr>
          <w:lang w:eastAsia="zh-CN"/>
        </w:rPr>
      </w:pPr>
      <w:bookmarkStart w:id="526" w:name="_Toc57762432"/>
    </w:p>
    <w:p w14:paraId="1C99BDBF" w14:textId="77777777" w:rsidR="001631BF" w:rsidRPr="00B80754" w:rsidRDefault="002A5D59" w:rsidP="004A1D19">
      <w:pPr>
        <w:pStyle w:val="2"/>
        <w:numPr>
          <w:ilvl w:val="1"/>
          <w:numId w:val="96"/>
        </w:numPr>
      </w:pPr>
      <w:bookmarkStart w:id="527" w:name="_Toc75073544"/>
      <w:r w:rsidRPr="00B80754">
        <w:t xml:space="preserve">Φάσεις - </w:t>
      </w:r>
      <w:r w:rsidR="001631BF" w:rsidRPr="00B80754">
        <w:t>Παραδοτέα του Έργου</w:t>
      </w:r>
      <w:bookmarkEnd w:id="526"/>
      <w:bookmarkEnd w:id="527"/>
    </w:p>
    <w:p w14:paraId="511117CF" w14:textId="77777777" w:rsidR="00AC2643" w:rsidRPr="00AC2643" w:rsidRDefault="00AC2643" w:rsidP="00AC2643">
      <w:pPr>
        <w:rPr>
          <w:lang w:eastAsia="zh-CN"/>
        </w:rPr>
      </w:pPr>
    </w:p>
    <w:p w14:paraId="17CB4EB9" w14:textId="77777777" w:rsidR="001631BF" w:rsidRDefault="001631BF" w:rsidP="004A1D19">
      <w:pPr>
        <w:pStyle w:val="3"/>
        <w:numPr>
          <w:ilvl w:val="2"/>
          <w:numId w:val="96"/>
        </w:numPr>
      </w:pPr>
      <w:bookmarkStart w:id="528" w:name="_Toc57762433"/>
      <w:bookmarkStart w:id="529" w:name="_Toc75073545"/>
      <w:r w:rsidRPr="005A4AFE">
        <w:t>Φάση Α: Ανάλυση Απαιτήσεων</w:t>
      </w:r>
      <w:bookmarkEnd w:id="528"/>
      <w:bookmarkEnd w:id="529"/>
    </w:p>
    <w:tbl>
      <w:tblPr>
        <w:tblStyle w:val="a5"/>
        <w:tblW w:w="0" w:type="auto"/>
        <w:tblLook w:val="04A0" w:firstRow="1" w:lastRow="0" w:firstColumn="1" w:lastColumn="0" w:noHBand="0" w:noVBand="1"/>
      </w:tblPr>
      <w:tblGrid>
        <w:gridCol w:w="2074"/>
        <w:gridCol w:w="2074"/>
        <w:gridCol w:w="2074"/>
        <w:gridCol w:w="3554"/>
      </w:tblGrid>
      <w:tr w:rsidR="001631BF" w:rsidRPr="00C036CB" w14:paraId="1C757447" w14:textId="77777777" w:rsidTr="00526072">
        <w:tc>
          <w:tcPr>
            <w:tcW w:w="2074" w:type="dxa"/>
          </w:tcPr>
          <w:p w14:paraId="6D97BF9C"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719EAA8C" w14:textId="77777777" w:rsidR="001631BF" w:rsidRPr="00C036CB" w:rsidRDefault="001631BF" w:rsidP="005939DD">
            <w:pPr>
              <w:jc w:val="center"/>
            </w:pPr>
            <w:r w:rsidRPr="00C036CB">
              <w:t>1</w:t>
            </w:r>
          </w:p>
        </w:tc>
        <w:tc>
          <w:tcPr>
            <w:tcW w:w="2074" w:type="dxa"/>
          </w:tcPr>
          <w:p w14:paraId="6F01A5D5"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2D43C8A7" w14:textId="77777777" w:rsidR="001631BF" w:rsidRPr="00C036CB" w:rsidRDefault="00DE3C2B" w:rsidP="005939DD">
            <w:pPr>
              <w:jc w:val="center"/>
            </w:pPr>
            <w:r w:rsidRPr="00C036CB">
              <w:t>3</w:t>
            </w:r>
          </w:p>
        </w:tc>
      </w:tr>
      <w:tr w:rsidR="001631BF" w:rsidRPr="00C036CB" w14:paraId="57C7DF64" w14:textId="77777777" w:rsidTr="00526072">
        <w:tc>
          <w:tcPr>
            <w:tcW w:w="2074" w:type="dxa"/>
          </w:tcPr>
          <w:p w14:paraId="60FA97D1" w14:textId="77777777" w:rsidR="001631BF" w:rsidRPr="00C036CB" w:rsidRDefault="001631BF" w:rsidP="005939DD">
            <w:pPr>
              <w:rPr>
                <w:b/>
                <w:bCs/>
              </w:rPr>
            </w:pPr>
            <w:r w:rsidRPr="00C036CB">
              <w:rPr>
                <w:b/>
                <w:bCs/>
              </w:rPr>
              <w:t>ΤΙΤΛΟΣ ΦΑΣΗΣ</w:t>
            </w:r>
          </w:p>
        </w:tc>
        <w:tc>
          <w:tcPr>
            <w:tcW w:w="7702" w:type="dxa"/>
            <w:gridSpan w:val="3"/>
          </w:tcPr>
          <w:p w14:paraId="089F0678" w14:textId="77777777" w:rsidR="001631BF" w:rsidRPr="00C036CB" w:rsidRDefault="001631BF" w:rsidP="005939DD">
            <w:r w:rsidRPr="00C036CB">
              <w:t>Ανάλυση Απαιτήσεων</w:t>
            </w:r>
          </w:p>
        </w:tc>
      </w:tr>
      <w:tr w:rsidR="001631BF" w:rsidRPr="00C036CB" w14:paraId="005DD0A5" w14:textId="77777777" w:rsidTr="00526072">
        <w:tc>
          <w:tcPr>
            <w:tcW w:w="9776" w:type="dxa"/>
            <w:gridSpan w:val="4"/>
          </w:tcPr>
          <w:p w14:paraId="29D1E934" w14:textId="77777777" w:rsidR="001631BF" w:rsidRPr="00C036CB" w:rsidRDefault="001631BF" w:rsidP="005939DD">
            <w:pPr>
              <w:rPr>
                <w:b/>
                <w:bCs/>
              </w:rPr>
            </w:pPr>
            <w:r w:rsidRPr="00C036CB">
              <w:rPr>
                <w:b/>
                <w:bCs/>
              </w:rPr>
              <w:t>ΣΤΟΧΟΙ ΦΑΣΗΣ</w:t>
            </w:r>
          </w:p>
          <w:p w14:paraId="74EC3C9D"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Διασφάλιση κοινής αντίληψης μεταξύ της Αναθέτουσας Αρχής και του Αναδόχου για το έργο και το περιβάλλον εκτέλεσής του</w:t>
            </w:r>
          </w:p>
          <w:p w14:paraId="25DE533D" w14:textId="77777777" w:rsidR="001631BF" w:rsidRPr="00C036CB" w:rsidRDefault="001631BF" w:rsidP="004A1D19">
            <w:pPr>
              <w:pStyle w:val="a3"/>
              <w:numPr>
                <w:ilvl w:val="0"/>
                <w:numId w:val="36"/>
              </w:numPr>
              <w:spacing w:before="120" w:after="120"/>
            </w:pPr>
            <w:r w:rsidRPr="00C036CB">
              <w:rPr>
                <w:b/>
                <w:bCs/>
              </w:rPr>
              <w:t>Στόχος 2:</w:t>
            </w:r>
            <w:r w:rsidRPr="00C036CB">
              <w:t xml:space="preserve"> Ορθή Οργάνωση του έργου</w:t>
            </w:r>
          </w:p>
          <w:p w14:paraId="5D2C1CE8" w14:textId="77777777" w:rsidR="001631BF" w:rsidRPr="00C036CB" w:rsidRDefault="001631BF" w:rsidP="004A1D19">
            <w:pPr>
              <w:pStyle w:val="a3"/>
              <w:numPr>
                <w:ilvl w:val="0"/>
                <w:numId w:val="36"/>
              </w:numPr>
              <w:spacing w:before="120" w:after="120"/>
              <w:jc w:val="left"/>
            </w:pPr>
            <w:r w:rsidRPr="00C036CB">
              <w:rPr>
                <w:b/>
                <w:bCs/>
              </w:rPr>
              <w:t>Στόχος 3:</w:t>
            </w:r>
            <w:r w:rsidRPr="00C036CB">
              <w:t xml:space="preserve"> Οριστικοποίηση προδιαγραφών αρχιτεκτονικής και υπηρεσιών μετάπτωσης</w:t>
            </w:r>
            <w:r w:rsidR="00F301E0" w:rsidRPr="00C036CB">
              <w:t xml:space="preserve"> και σενάρια ελέγχου και δοκιμών</w:t>
            </w:r>
          </w:p>
        </w:tc>
      </w:tr>
      <w:tr w:rsidR="001631BF" w:rsidRPr="00C036CB" w14:paraId="4866B63B" w14:textId="77777777" w:rsidTr="00526072">
        <w:tc>
          <w:tcPr>
            <w:tcW w:w="9776" w:type="dxa"/>
            <w:gridSpan w:val="4"/>
          </w:tcPr>
          <w:p w14:paraId="2A19EDAF" w14:textId="77777777" w:rsidR="001631BF" w:rsidRPr="00C036CB" w:rsidRDefault="001631BF" w:rsidP="005939DD">
            <w:pPr>
              <w:rPr>
                <w:b/>
                <w:bCs/>
              </w:rPr>
            </w:pPr>
            <w:r w:rsidRPr="00C036CB">
              <w:rPr>
                <w:b/>
                <w:bCs/>
              </w:rPr>
              <w:t>ΠΕΡΙΓΡΑΦΗ ΦΑΣΗΣ</w:t>
            </w:r>
          </w:p>
          <w:p w14:paraId="3FC01EB4" w14:textId="77777777" w:rsidR="001631BF" w:rsidRPr="00C036CB" w:rsidRDefault="001631BF" w:rsidP="005939DD">
            <w:r w:rsidRPr="00C036CB">
              <w:lastRenderedPageBreak/>
              <w:t>Στη φάση αυτή, ο Ανάδοχος θα εξειδικεύσει την πρότασή του, λαμβάνοντας υπόψη και νεότερες πληροφορίες ή αλλαγές που έχουν στο μεταξύ συντελεστεί στο περιβάλλον του έργου. Ο Ανάδοχος θα αποσαφηνίσει όλες τις πτυχές του έργου και θα οριστικοποιήσει τις προδιαγραφές του λογισμικού και της αρχιτεκτονικής λύσης. Η Ανάλυση Απαιτήσεων</w:t>
            </w:r>
            <w:r w:rsidR="00FE3BB8" w:rsidRPr="00C036CB">
              <w:t xml:space="preserve"> Υποσυστημάτων, ο Σχεδιασμός Αρχιτεκτονικής, η Μελέτη Ασφάλειας </w:t>
            </w:r>
            <w:r w:rsidRPr="00C036CB">
              <w:t xml:space="preserve">και το Σχέδιο Μετάπτωσης θα πρέπει να </w:t>
            </w:r>
            <w:r w:rsidR="006D5992" w:rsidRPr="00C036CB">
              <w:t xml:space="preserve">παρέχουν </w:t>
            </w:r>
            <w:r w:rsidRPr="00C036CB">
              <w:t xml:space="preserve">με απόλυτη σαφήνεια τον τρόπο δόμησης της νέας αρχιτεκτονικής του </w:t>
            </w:r>
            <w:r w:rsidRPr="00C036CB">
              <w:rPr>
                <w:lang w:val="en-US"/>
              </w:rPr>
              <w:t>govHUB</w:t>
            </w:r>
            <w:r w:rsidRPr="00C036CB">
              <w:t xml:space="preserve"> και τον τρόπο ενσωμάτωσής των υφιστάμενων υπηρεσιών.</w:t>
            </w:r>
            <w:r w:rsidR="00B13538" w:rsidRPr="00C036CB">
              <w:t xml:space="preserve"> Επίσης ο Ανάδοχος στο πλαίσιο της φάσης θα καταρτίσει πλήρη οδηγό που θα περιλαμβάνει  τη μεθοδολογία </w:t>
            </w:r>
            <w:r w:rsidR="00B13538" w:rsidRPr="00C036CB">
              <w:rPr>
                <w:rFonts w:eastAsia="Times New Roman"/>
              </w:rPr>
              <w:t xml:space="preserve"> ελέγχου για την παραλαβή των φάσεων του έργου, που θα περιγράφει τη διαδικασία και τις δοκιμές ελέγχου σενάρια ελέγχου </w:t>
            </w:r>
            <w:r w:rsidR="00A4730C" w:rsidRPr="00C036CB">
              <w:rPr>
                <w:rFonts w:eastAsia="Times New Roman"/>
              </w:rPr>
              <w:t xml:space="preserve">της λειτουργικότητας και απόδοσης </w:t>
            </w:r>
            <w:r w:rsidR="00B13538" w:rsidRPr="00C036CB">
              <w:rPr>
                <w:rFonts w:eastAsia="Times New Roman"/>
              </w:rPr>
              <w:t>που είναι απαραίτητα στο πλαίσιο των παραλαβών του Έργου</w:t>
            </w:r>
            <w:r w:rsidRPr="00C036CB">
              <w:t xml:space="preserve"> Τέλος, ο Ανάδοχος θα πρέπει να παραδώσει </w:t>
            </w:r>
            <w:r w:rsidR="0092494F" w:rsidRPr="00C036CB">
              <w:t>Προσχέδια</w:t>
            </w:r>
            <w:r w:rsidRPr="00C036CB">
              <w:t xml:space="preserve"> (Μακέτες) της Διαδικτυακής Πύλης </w:t>
            </w:r>
            <w:r w:rsidRPr="00C036CB">
              <w:rPr>
                <w:lang w:val="en-US"/>
              </w:rPr>
              <w:t>govhub</w:t>
            </w:r>
            <w:r w:rsidRPr="00C036CB">
              <w:t>.</w:t>
            </w:r>
            <w:r w:rsidRPr="00C036CB">
              <w:rPr>
                <w:lang w:val="en-US"/>
              </w:rPr>
              <w:t>gr</w:t>
            </w:r>
            <w:r w:rsidRPr="00C036CB">
              <w:t>, τα οποία θα πρέπει να εγκρίνει η Αναθέτουσα Αρχή.</w:t>
            </w:r>
          </w:p>
        </w:tc>
      </w:tr>
      <w:tr w:rsidR="001631BF" w:rsidRPr="00C036CB" w14:paraId="623A72D1" w14:textId="77777777" w:rsidTr="00526072">
        <w:tc>
          <w:tcPr>
            <w:tcW w:w="9776" w:type="dxa"/>
            <w:gridSpan w:val="4"/>
          </w:tcPr>
          <w:p w14:paraId="2769E348" w14:textId="77777777" w:rsidR="001631BF" w:rsidRPr="00C036CB" w:rsidRDefault="001631BF" w:rsidP="005939DD">
            <w:pPr>
              <w:rPr>
                <w:b/>
                <w:bCs/>
              </w:rPr>
            </w:pPr>
            <w:r w:rsidRPr="00C036CB">
              <w:rPr>
                <w:b/>
                <w:bCs/>
              </w:rPr>
              <w:lastRenderedPageBreak/>
              <w:t>ΠΑΡΑΔΟΤΕΑ</w:t>
            </w:r>
          </w:p>
          <w:p w14:paraId="2440FF93" w14:textId="77777777" w:rsidR="001631BF" w:rsidRPr="00C036CB" w:rsidRDefault="001631BF" w:rsidP="004A1D19">
            <w:pPr>
              <w:pStyle w:val="a3"/>
              <w:numPr>
                <w:ilvl w:val="0"/>
                <w:numId w:val="37"/>
              </w:numPr>
              <w:spacing w:before="120" w:after="120"/>
            </w:pPr>
            <w:r w:rsidRPr="00C036CB">
              <w:t>Π.Α.1: Ανάλυση Απαιτήσεων</w:t>
            </w:r>
            <w:r w:rsidR="00903382" w:rsidRPr="00C036CB">
              <w:t xml:space="preserve"> Υποσυστημάτων</w:t>
            </w:r>
          </w:p>
          <w:p w14:paraId="6C9969A4" w14:textId="77777777" w:rsidR="00903382" w:rsidRPr="00C036CB" w:rsidRDefault="00903382" w:rsidP="004A1D19">
            <w:pPr>
              <w:pStyle w:val="a3"/>
              <w:numPr>
                <w:ilvl w:val="0"/>
                <w:numId w:val="37"/>
              </w:numPr>
              <w:spacing w:before="120" w:after="120"/>
            </w:pPr>
            <w:r w:rsidRPr="00C036CB">
              <w:t>Π.Α.2: Σχεδιασμός Αρχιτεκτονικής</w:t>
            </w:r>
          </w:p>
          <w:p w14:paraId="54769E1B" w14:textId="77777777" w:rsidR="00903382" w:rsidRPr="00C036CB" w:rsidRDefault="00903382" w:rsidP="004A1D19">
            <w:pPr>
              <w:pStyle w:val="a3"/>
              <w:numPr>
                <w:ilvl w:val="0"/>
                <w:numId w:val="37"/>
              </w:numPr>
              <w:spacing w:before="120" w:after="120"/>
            </w:pPr>
            <w:r w:rsidRPr="00C036CB">
              <w:t>Π.Α.3: Μελέτη Ασφάλειας</w:t>
            </w:r>
          </w:p>
          <w:p w14:paraId="659C5071" w14:textId="77777777" w:rsidR="001631BF" w:rsidRPr="00C036CB" w:rsidRDefault="001631BF" w:rsidP="004A1D19">
            <w:pPr>
              <w:pStyle w:val="a3"/>
              <w:numPr>
                <w:ilvl w:val="0"/>
                <w:numId w:val="37"/>
              </w:numPr>
              <w:spacing w:before="120" w:after="120"/>
            </w:pPr>
            <w:r w:rsidRPr="00C036CB">
              <w:t>Π.Α.</w:t>
            </w:r>
            <w:r w:rsidR="00BD2EF7" w:rsidRPr="00C036CB">
              <w:rPr>
                <w:lang w:val="en-US"/>
              </w:rPr>
              <w:t>4</w:t>
            </w:r>
            <w:r w:rsidRPr="00C036CB">
              <w:t>: Σχέδιο Μετάπτωσης</w:t>
            </w:r>
          </w:p>
          <w:p w14:paraId="38C6E8B3" w14:textId="77777777" w:rsidR="001631BF" w:rsidRPr="00C036CB" w:rsidRDefault="001631BF" w:rsidP="004A1D19">
            <w:pPr>
              <w:pStyle w:val="a3"/>
              <w:numPr>
                <w:ilvl w:val="0"/>
                <w:numId w:val="37"/>
              </w:numPr>
              <w:spacing w:before="120" w:after="120"/>
            </w:pPr>
            <w:r w:rsidRPr="00C036CB">
              <w:t>Π.Α.</w:t>
            </w:r>
            <w:r w:rsidR="00BD2EF7" w:rsidRPr="00C036CB">
              <w:t>5</w:t>
            </w:r>
            <w:r w:rsidRPr="00C036CB">
              <w:t>: Προσχέδια (Μακέτες) Διαδικτυακής Πύλης</w:t>
            </w:r>
          </w:p>
          <w:p w14:paraId="41D9F936" w14:textId="77777777" w:rsidR="00F301E0" w:rsidRPr="00C036CB" w:rsidRDefault="00B13538" w:rsidP="004A1D19">
            <w:pPr>
              <w:pStyle w:val="a3"/>
              <w:numPr>
                <w:ilvl w:val="0"/>
                <w:numId w:val="37"/>
              </w:numPr>
              <w:spacing w:before="120" w:after="120"/>
            </w:pPr>
            <w:r w:rsidRPr="00C036CB">
              <w:t>Π</w:t>
            </w:r>
            <w:r w:rsidR="008838CA" w:rsidRPr="00C036CB">
              <w:t>.</w:t>
            </w:r>
            <w:r w:rsidRPr="00C036CB">
              <w:t xml:space="preserve">Α.6: Μεθοδολογία ελέγχου και Σενάρια Ελέγχου </w:t>
            </w:r>
          </w:p>
        </w:tc>
      </w:tr>
    </w:tbl>
    <w:p w14:paraId="7753B2D5" w14:textId="77777777" w:rsidR="00801722" w:rsidRDefault="00801722" w:rsidP="00801722">
      <w:bookmarkStart w:id="530" w:name="_Toc57762434"/>
    </w:p>
    <w:p w14:paraId="61009FB2" w14:textId="77777777" w:rsidR="00B13538" w:rsidRDefault="00B13538" w:rsidP="00801722"/>
    <w:p w14:paraId="6FFB557D" w14:textId="77777777" w:rsidR="001631BF" w:rsidRDefault="001631BF" w:rsidP="004A1D19">
      <w:pPr>
        <w:pStyle w:val="3"/>
        <w:numPr>
          <w:ilvl w:val="2"/>
          <w:numId w:val="96"/>
        </w:numPr>
      </w:pPr>
      <w:bookmarkStart w:id="531" w:name="_Toc75073546"/>
      <w:r w:rsidRPr="00195BE2">
        <w:t>Φάση Β:</w:t>
      </w:r>
      <w:r>
        <w:t xml:space="preserve"> </w:t>
      </w:r>
      <w:r w:rsidRPr="00526072">
        <w:t>Εγκατάσταση και παραμετροποίηση Υποδομής βάση της προτεινόμενης Αρχιτεκτονικής</w:t>
      </w:r>
      <w:bookmarkEnd w:id="530"/>
      <w:bookmarkEnd w:id="531"/>
    </w:p>
    <w:tbl>
      <w:tblPr>
        <w:tblStyle w:val="a5"/>
        <w:tblW w:w="0" w:type="auto"/>
        <w:tblLook w:val="04A0" w:firstRow="1" w:lastRow="0" w:firstColumn="1" w:lastColumn="0" w:noHBand="0" w:noVBand="1"/>
      </w:tblPr>
      <w:tblGrid>
        <w:gridCol w:w="2074"/>
        <w:gridCol w:w="2074"/>
        <w:gridCol w:w="2074"/>
        <w:gridCol w:w="3554"/>
      </w:tblGrid>
      <w:tr w:rsidR="001631BF" w:rsidRPr="00C036CB" w14:paraId="102A2EDF" w14:textId="77777777" w:rsidTr="00526072">
        <w:tc>
          <w:tcPr>
            <w:tcW w:w="2074" w:type="dxa"/>
          </w:tcPr>
          <w:p w14:paraId="180B96D9"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0FA6AED1" w14:textId="77777777" w:rsidR="001631BF" w:rsidRPr="00C036CB" w:rsidRDefault="0004688C" w:rsidP="005939DD">
            <w:pPr>
              <w:jc w:val="center"/>
            </w:pPr>
            <w:r w:rsidRPr="00C036CB">
              <w:t>4</w:t>
            </w:r>
          </w:p>
        </w:tc>
        <w:tc>
          <w:tcPr>
            <w:tcW w:w="2074" w:type="dxa"/>
          </w:tcPr>
          <w:p w14:paraId="088D534F"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30C1A6D6" w14:textId="77777777" w:rsidR="001631BF" w:rsidRPr="00C036CB" w:rsidRDefault="0004688C" w:rsidP="005939DD">
            <w:pPr>
              <w:jc w:val="center"/>
            </w:pPr>
            <w:r w:rsidRPr="00C036CB">
              <w:t>9</w:t>
            </w:r>
          </w:p>
        </w:tc>
      </w:tr>
      <w:tr w:rsidR="001631BF" w:rsidRPr="00C036CB" w14:paraId="3E2AF684" w14:textId="77777777" w:rsidTr="00526072">
        <w:tc>
          <w:tcPr>
            <w:tcW w:w="2074" w:type="dxa"/>
          </w:tcPr>
          <w:p w14:paraId="3D54CD4B" w14:textId="77777777" w:rsidR="001631BF" w:rsidRPr="00C036CB" w:rsidRDefault="001631BF" w:rsidP="005939DD">
            <w:pPr>
              <w:rPr>
                <w:b/>
                <w:bCs/>
              </w:rPr>
            </w:pPr>
            <w:r w:rsidRPr="00C036CB">
              <w:rPr>
                <w:b/>
                <w:bCs/>
              </w:rPr>
              <w:t>ΤΙΤΛΟΣ ΦΑΣΗΣ</w:t>
            </w:r>
          </w:p>
        </w:tc>
        <w:tc>
          <w:tcPr>
            <w:tcW w:w="7702" w:type="dxa"/>
            <w:gridSpan w:val="3"/>
          </w:tcPr>
          <w:p w14:paraId="79549D7E" w14:textId="77777777" w:rsidR="001631BF" w:rsidRPr="00C036CB" w:rsidRDefault="001631BF" w:rsidP="005939DD">
            <w:pPr>
              <w:jc w:val="left"/>
            </w:pPr>
            <w:r w:rsidRPr="00C036CB">
              <w:t>Εγκατάσταση και παραμετροποίηση Υποδομής βάση της προτεινόμενης Αρχιτεκτονικής</w:t>
            </w:r>
          </w:p>
        </w:tc>
      </w:tr>
      <w:tr w:rsidR="001631BF" w:rsidRPr="00C036CB" w14:paraId="723699D3" w14:textId="77777777" w:rsidTr="00526072">
        <w:tc>
          <w:tcPr>
            <w:tcW w:w="9776" w:type="dxa"/>
            <w:gridSpan w:val="4"/>
          </w:tcPr>
          <w:p w14:paraId="113FF6A7" w14:textId="77777777" w:rsidR="001631BF" w:rsidRPr="00C036CB" w:rsidRDefault="001631BF" w:rsidP="005939DD">
            <w:pPr>
              <w:rPr>
                <w:b/>
                <w:bCs/>
              </w:rPr>
            </w:pPr>
            <w:r w:rsidRPr="00C036CB">
              <w:rPr>
                <w:b/>
                <w:bCs/>
              </w:rPr>
              <w:t>ΣΤΟΧΟΙ ΦΑΣΗΣ</w:t>
            </w:r>
          </w:p>
          <w:p w14:paraId="5DE63032"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Εγκατάσταση και παραμετροποίηση έτοιμου λογισμικού</w:t>
            </w:r>
          </w:p>
          <w:p w14:paraId="62D3CB99" w14:textId="77777777" w:rsidR="001631BF" w:rsidRPr="00C036CB" w:rsidRDefault="001631BF" w:rsidP="004A1D19">
            <w:pPr>
              <w:pStyle w:val="a3"/>
              <w:numPr>
                <w:ilvl w:val="0"/>
                <w:numId w:val="36"/>
              </w:numPr>
              <w:spacing w:before="120" w:after="120"/>
            </w:pPr>
            <w:r w:rsidRPr="00C036CB">
              <w:rPr>
                <w:b/>
                <w:bCs/>
              </w:rPr>
              <w:t>Στόχος 2:</w:t>
            </w:r>
            <w:r w:rsidRPr="00C036CB">
              <w:t xml:space="preserve"> Εκτέλεση των απαραίτητων σεναρίων δοκιμών</w:t>
            </w:r>
          </w:p>
        </w:tc>
      </w:tr>
      <w:tr w:rsidR="001631BF" w:rsidRPr="00C036CB" w14:paraId="30B7B7F6" w14:textId="77777777" w:rsidTr="00526072">
        <w:tc>
          <w:tcPr>
            <w:tcW w:w="9776" w:type="dxa"/>
            <w:gridSpan w:val="4"/>
          </w:tcPr>
          <w:p w14:paraId="33B82D69" w14:textId="77777777" w:rsidR="001631BF" w:rsidRPr="00C036CB" w:rsidRDefault="001631BF" w:rsidP="005939DD">
            <w:pPr>
              <w:rPr>
                <w:b/>
                <w:bCs/>
              </w:rPr>
            </w:pPr>
            <w:r w:rsidRPr="00C036CB">
              <w:rPr>
                <w:b/>
                <w:bCs/>
              </w:rPr>
              <w:t>ΠΕΡΙΓΡΑΦΗ ΦΑΣΗΣ</w:t>
            </w:r>
          </w:p>
          <w:p w14:paraId="3BB2F56E" w14:textId="77777777" w:rsidR="001631BF" w:rsidRPr="00C036CB" w:rsidRDefault="001631BF" w:rsidP="005939DD">
            <w:r w:rsidRPr="00C036CB">
              <w:t>Στη φάση αυτή, ο Ανάδοχος θα προβεί σε εγκατάσταση και παραμετροποίηση των παρακάτω ενεργειών:</w:t>
            </w:r>
          </w:p>
          <w:p w14:paraId="5B7E4018" w14:textId="77777777" w:rsidR="001631BF" w:rsidRPr="00C036CB" w:rsidRDefault="001631BF" w:rsidP="004A1D19">
            <w:pPr>
              <w:pStyle w:val="a3"/>
              <w:numPr>
                <w:ilvl w:val="0"/>
                <w:numId w:val="38"/>
              </w:numPr>
              <w:spacing w:before="120" w:after="120"/>
            </w:pPr>
            <w:r w:rsidRPr="00C036CB">
              <w:t>υλοποίηση αρχιτεκτονικής βασισμένη σε Περιέκτες (Containers)</w:t>
            </w:r>
          </w:p>
          <w:p w14:paraId="156DCF55" w14:textId="77777777" w:rsidR="001631BF" w:rsidRPr="00C036CB" w:rsidRDefault="001631BF" w:rsidP="004A1D19">
            <w:pPr>
              <w:pStyle w:val="a3"/>
              <w:numPr>
                <w:ilvl w:val="0"/>
                <w:numId w:val="38"/>
              </w:numPr>
              <w:spacing w:before="120" w:after="120"/>
            </w:pPr>
            <w:r w:rsidRPr="00C036CB">
              <w:t>ανάπτυξη και εγκατάσταση Υποσυστήματος Εγγύησης και Διασφάλιση</w:t>
            </w:r>
            <w:r w:rsidR="005E2470" w:rsidRPr="00C036CB">
              <w:t>ς</w:t>
            </w:r>
            <w:r w:rsidRPr="00C036CB">
              <w:t xml:space="preserve"> του αμετάβλητου των δεδομένων</w:t>
            </w:r>
          </w:p>
        </w:tc>
      </w:tr>
      <w:tr w:rsidR="001631BF" w:rsidRPr="00C036CB" w14:paraId="3C08E386" w14:textId="77777777" w:rsidTr="00526072">
        <w:tc>
          <w:tcPr>
            <w:tcW w:w="9776" w:type="dxa"/>
            <w:gridSpan w:val="4"/>
          </w:tcPr>
          <w:p w14:paraId="1319282B" w14:textId="77777777" w:rsidR="001631BF" w:rsidRPr="00C036CB" w:rsidRDefault="001631BF" w:rsidP="005939DD">
            <w:pPr>
              <w:rPr>
                <w:b/>
                <w:bCs/>
              </w:rPr>
            </w:pPr>
            <w:r w:rsidRPr="00C036CB">
              <w:rPr>
                <w:b/>
                <w:bCs/>
              </w:rPr>
              <w:t>ΠΑΡΑΔΟΤΕΑ</w:t>
            </w:r>
          </w:p>
          <w:p w14:paraId="4726BE41" w14:textId="77777777" w:rsidR="001631BF" w:rsidRPr="00C036CB" w:rsidRDefault="001631BF" w:rsidP="004A1D19">
            <w:pPr>
              <w:pStyle w:val="a3"/>
              <w:numPr>
                <w:ilvl w:val="0"/>
                <w:numId w:val="37"/>
              </w:numPr>
              <w:spacing w:before="120" w:after="120"/>
            </w:pPr>
            <w:r w:rsidRPr="00C036CB">
              <w:t xml:space="preserve">Π.Β.1: Υποδομή του </w:t>
            </w:r>
            <w:r w:rsidRPr="00C036CB">
              <w:rPr>
                <w:lang w:val="en-US"/>
              </w:rPr>
              <w:t>govHUB</w:t>
            </w:r>
            <w:r w:rsidRPr="00C036CB">
              <w:t xml:space="preserve"> εγκατεστημένη και σε λειτουργία</w:t>
            </w:r>
          </w:p>
          <w:p w14:paraId="345DAC24" w14:textId="77777777" w:rsidR="001631BF" w:rsidRPr="00C036CB" w:rsidRDefault="001631BF" w:rsidP="004A1D19">
            <w:pPr>
              <w:pStyle w:val="a3"/>
              <w:numPr>
                <w:ilvl w:val="0"/>
                <w:numId w:val="37"/>
              </w:numPr>
              <w:spacing w:before="120" w:after="120"/>
            </w:pPr>
            <w:r w:rsidRPr="00C036CB">
              <w:t>Π.Β.2: Αποτελέσματα δοκιμών λειτουργικότητας και απόδοσης</w:t>
            </w:r>
          </w:p>
          <w:p w14:paraId="08A1A378" w14:textId="77777777" w:rsidR="001631BF" w:rsidRPr="00C036CB" w:rsidRDefault="001631BF" w:rsidP="004A1D19">
            <w:pPr>
              <w:pStyle w:val="a3"/>
              <w:numPr>
                <w:ilvl w:val="0"/>
                <w:numId w:val="37"/>
              </w:numPr>
              <w:spacing w:before="120" w:after="120"/>
            </w:pPr>
            <w:r w:rsidRPr="00C036CB">
              <w:t>Π.Β.</w:t>
            </w:r>
            <w:r w:rsidRPr="00C036CB">
              <w:rPr>
                <w:lang w:val="en-US"/>
              </w:rPr>
              <w:t>3</w:t>
            </w:r>
            <w:r w:rsidRPr="00C036CB">
              <w:t>:</w:t>
            </w:r>
            <w:r w:rsidRPr="00C036CB">
              <w:rPr>
                <w:lang w:val="en-US"/>
              </w:rPr>
              <w:t xml:space="preserve"> </w:t>
            </w:r>
            <w:r w:rsidRPr="00C036CB">
              <w:t>Τεκμηρίωση Συστήματος</w:t>
            </w:r>
          </w:p>
        </w:tc>
      </w:tr>
    </w:tbl>
    <w:p w14:paraId="3C0D569C" w14:textId="77777777" w:rsidR="00801722" w:rsidRDefault="00801722" w:rsidP="00801722">
      <w:bookmarkStart w:id="532" w:name="_Toc57762435"/>
    </w:p>
    <w:p w14:paraId="66C06AB9" w14:textId="77777777" w:rsidR="001631BF" w:rsidRPr="00FB0BE8" w:rsidRDefault="001631BF" w:rsidP="004A1D19">
      <w:pPr>
        <w:pStyle w:val="3"/>
        <w:numPr>
          <w:ilvl w:val="2"/>
          <w:numId w:val="96"/>
        </w:numPr>
      </w:pPr>
      <w:bookmarkStart w:id="533" w:name="_Toc75073547"/>
      <w:r w:rsidRPr="00FB0BE8">
        <w:lastRenderedPageBreak/>
        <w:t>Φάση Γ: Ανάπτυξη Διαδικτυακής Πύλης και Υποσυστημάτων</w:t>
      </w:r>
      <w:bookmarkEnd w:id="532"/>
      <w:bookmarkEnd w:id="533"/>
    </w:p>
    <w:tbl>
      <w:tblPr>
        <w:tblStyle w:val="a5"/>
        <w:tblW w:w="0" w:type="auto"/>
        <w:tblLook w:val="04A0" w:firstRow="1" w:lastRow="0" w:firstColumn="1" w:lastColumn="0" w:noHBand="0" w:noVBand="1"/>
      </w:tblPr>
      <w:tblGrid>
        <w:gridCol w:w="2074"/>
        <w:gridCol w:w="2074"/>
        <w:gridCol w:w="2074"/>
        <w:gridCol w:w="3554"/>
      </w:tblGrid>
      <w:tr w:rsidR="001631BF" w:rsidRPr="00C036CB" w14:paraId="66DC0D63" w14:textId="77777777" w:rsidTr="00526072">
        <w:tc>
          <w:tcPr>
            <w:tcW w:w="2074" w:type="dxa"/>
          </w:tcPr>
          <w:p w14:paraId="7ECB230E"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520CC6D9" w14:textId="77777777" w:rsidR="001631BF" w:rsidRPr="00C036CB" w:rsidRDefault="0004688C" w:rsidP="005939DD">
            <w:pPr>
              <w:jc w:val="center"/>
            </w:pPr>
            <w:r w:rsidRPr="00C036CB">
              <w:t>4</w:t>
            </w:r>
          </w:p>
        </w:tc>
        <w:tc>
          <w:tcPr>
            <w:tcW w:w="2074" w:type="dxa"/>
          </w:tcPr>
          <w:p w14:paraId="4F3548ED"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4A3B7A9F" w14:textId="77777777" w:rsidR="001631BF" w:rsidRPr="00C036CB" w:rsidRDefault="0004688C" w:rsidP="005939DD">
            <w:pPr>
              <w:jc w:val="center"/>
            </w:pPr>
            <w:r w:rsidRPr="00C036CB">
              <w:t>9</w:t>
            </w:r>
          </w:p>
        </w:tc>
      </w:tr>
      <w:tr w:rsidR="001631BF" w:rsidRPr="00C036CB" w14:paraId="7AF12EEA" w14:textId="77777777" w:rsidTr="00526072">
        <w:tc>
          <w:tcPr>
            <w:tcW w:w="2074" w:type="dxa"/>
          </w:tcPr>
          <w:p w14:paraId="22FA70D3" w14:textId="77777777" w:rsidR="001631BF" w:rsidRPr="00C036CB" w:rsidRDefault="001631BF" w:rsidP="005939DD">
            <w:pPr>
              <w:rPr>
                <w:b/>
                <w:bCs/>
              </w:rPr>
            </w:pPr>
            <w:r w:rsidRPr="00C036CB">
              <w:rPr>
                <w:b/>
                <w:bCs/>
              </w:rPr>
              <w:t>ΤΙΤΛΟΣ ΦΑΣΗΣ</w:t>
            </w:r>
          </w:p>
        </w:tc>
        <w:tc>
          <w:tcPr>
            <w:tcW w:w="7702" w:type="dxa"/>
            <w:gridSpan w:val="3"/>
          </w:tcPr>
          <w:p w14:paraId="7CC70AAB" w14:textId="77777777" w:rsidR="001631BF" w:rsidRPr="00C036CB" w:rsidRDefault="001631BF" w:rsidP="005939DD">
            <w:pPr>
              <w:jc w:val="left"/>
            </w:pPr>
            <w:r w:rsidRPr="00C036CB">
              <w:t>Ανάπτυξη Διαδικτυακής Πύλης και Υποσυστημάτων</w:t>
            </w:r>
          </w:p>
        </w:tc>
      </w:tr>
      <w:tr w:rsidR="001631BF" w:rsidRPr="00C036CB" w14:paraId="46ABEF5B" w14:textId="77777777" w:rsidTr="00526072">
        <w:tc>
          <w:tcPr>
            <w:tcW w:w="9776" w:type="dxa"/>
            <w:gridSpan w:val="4"/>
          </w:tcPr>
          <w:p w14:paraId="11A1BD53" w14:textId="77777777" w:rsidR="001631BF" w:rsidRPr="00C036CB" w:rsidRDefault="001631BF" w:rsidP="005939DD">
            <w:pPr>
              <w:rPr>
                <w:b/>
                <w:bCs/>
              </w:rPr>
            </w:pPr>
            <w:r w:rsidRPr="00C036CB">
              <w:rPr>
                <w:b/>
                <w:bCs/>
              </w:rPr>
              <w:t>ΣΤΟΧΟΙ ΦΑΣΗΣ</w:t>
            </w:r>
          </w:p>
          <w:p w14:paraId="04E8C570"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Ανάπτυξη Λογισμικού</w:t>
            </w:r>
          </w:p>
          <w:p w14:paraId="70EB1A93" w14:textId="77777777" w:rsidR="001631BF" w:rsidRPr="00C036CB" w:rsidRDefault="001631BF" w:rsidP="004A1D19">
            <w:pPr>
              <w:pStyle w:val="a3"/>
              <w:numPr>
                <w:ilvl w:val="0"/>
                <w:numId w:val="36"/>
              </w:numPr>
              <w:spacing w:before="120" w:after="120"/>
            </w:pPr>
            <w:r w:rsidRPr="00C036CB">
              <w:rPr>
                <w:b/>
                <w:bCs/>
              </w:rPr>
              <w:t>Στόχος 2:</w:t>
            </w:r>
            <w:r w:rsidRPr="00C036CB">
              <w:t xml:space="preserve"> Εγκατάσταση και παραμετροποίηση λογισμικού</w:t>
            </w:r>
          </w:p>
          <w:p w14:paraId="06675EC9" w14:textId="77777777" w:rsidR="001631BF" w:rsidRPr="00C036CB" w:rsidRDefault="001631BF" w:rsidP="004A1D19">
            <w:pPr>
              <w:pStyle w:val="a3"/>
              <w:numPr>
                <w:ilvl w:val="0"/>
                <w:numId w:val="36"/>
              </w:numPr>
              <w:spacing w:before="120" w:after="120"/>
            </w:pPr>
            <w:r w:rsidRPr="00C036CB">
              <w:rPr>
                <w:b/>
                <w:bCs/>
              </w:rPr>
              <w:t>Στόχος 3:</w:t>
            </w:r>
            <w:r w:rsidRPr="00C036CB">
              <w:t xml:space="preserve"> Εκτέλεση των απαραίτητων σεναρίων δοκιμών</w:t>
            </w:r>
          </w:p>
        </w:tc>
      </w:tr>
      <w:tr w:rsidR="001631BF" w:rsidRPr="00C036CB" w14:paraId="18892CF6" w14:textId="77777777" w:rsidTr="00526072">
        <w:tc>
          <w:tcPr>
            <w:tcW w:w="9776" w:type="dxa"/>
            <w:gridSpan w:val="4"/>
          </w:tcPr>
          <w:p w14:paraId="4D0A4196" w14:textId="77777777" w:rsidR="001631BF" w:rsidRPr="00C036CB" w:rsidRDefault="001631BF" w:rsidP="005939DD">
            <w:pPr>
              <w:rPr>
                <w:b/>
                <w:bCs/>
              </w:rPr>
            </w:pPr>
            <w:r w:rsidRPr="00C036CB">
              <w:rPr>
                <w:b/>
                <w:bCs/>
              </w:rPr>
              <w:t>ΠΕΡΙΓΡΑΦΗ ΦΑΣΗΣ</w:t>
            </w:r>
          </w:p>
          <w:p w14:paraId="1D82F4EE" w14:textId="77777777" w:rsidR="001631BF" w:rsidRPr="00C036CB" w:rsidRDefault="001631BF" w:rsidP="005939DD">
            <w:r w:rsidRPr="00C036CB">
              <w:t xml:space="preserve">Η συγκεκριμένη φάση αφορά στην ανάπτυξη των Υποσυστημάτων και της Διαδικτυακής Πύλης του </w:t>
            </w:r>
            <w:r w:rsidRPr="00C036CB">
              <w:rPr>
                <w:lang w:val="en-US"/>
              </w:rPr>
              <w:t>govHUB</w:t>
            </w:r>
            <w:r w:rsidRPr="00C036CB">
              <w:t>, καθώς και την εγκατάσταση και παραμετροποίησή τους, εργασίες που θα βασιστούν στα αποτελέσματα της Φάσης Ανάλυσης Απαιτήσεων.</w:t>
            </w:r>
          </w:p>
          <w:p w14:paraId="43FB1558" w14:textId="77777777" w:rsidR="001631BF" w:rsidRPr="00C036CB" w:rsidRDefault="001631BF" w:rsidP="005939DD">
            <w:r w:rsidRPr="00C036CB">
              <w:t>Ειδικότερα τα Υποσυστήματα που πρέπει να αναπτυχθούν σε αυτή τη φάση είναι τα εξής:</w:t>
            </w:r>
          </w:p>
          <w:p w14:paraId="126EA45E" w14:textId="77777777" w:rsidR="001631BF" w:rsidRPr="00C036CB" w:rsidRDefault="001631BF" w:rsidP="004A1D19">
            <w:pPr>
              <w:pStyle w:val="a3"/>
              <w:numPr>
                <w:ilvl w:val="0"/>
                <w:numId w:val="42"/>
              </w:numPr>
              <w:spacing w:before="120" w:after="120"/>
            </w:pPr>
            <w:r w:rsidRPr="00C036CB">
              <w:t>Υποσύστημα Ενεργοποίησης Φορέων</w:t>
            </w:r>
          </w:p>
          <w:p w14:paraId="39A463FE" w14:textId="77777777" w:rsidR="001631BF" w:rsidRPr="00C036CB" w:rsidRDefault="001631BF" w:rsidP="004A1D19">
            <w:pPr>
              <w:pStyle w:val="a3"/>
              <w:numPr>
                <w:ilvl w:val="0"/>
                <w:numId w:val="42"/>
              </w:numPr>
              <w:spacing w:before="120" w:after="120"/>
            </w:pPr>
            <w:r w:rsidRPr="00C036CB">
              <w:t>Υποσύστημα Ενημέρωσης Χρηστών</w:t>
            </w:r>
          </w:p>
          <w:p w14:paraId="729CE9CD" w14:textId="77777777" w:rsidR="001631BF" w:rsidRPr="00C036CB" w:rsidRDefault="001631BF" w:rsidP="004A1D19">
            <w:pPr>
              <w:pStyle w:val="a3"/>
              <w:numPr>
                <w:ilvl w:val="0"/>
                <w:numId w:val="42"/>
              </w:numPr>
              <w:spacing w:before="120" w:after="120"/>
            </w:pPr>
            <w:r w:rsidRPr="00C036CB">
              <w:t>Υποσύστημα Αυτεπάγγελτης Αναζήτησης Εγγράφων</w:t>
            </w:r>
          </w:p>
          <w:p w14:paraId="08C25835" w14:textId="77777777" w:rsidR="001631BF" w:rsidRPr="00C036CB" w:rsidRDefault="001631BF" w:rsidP="004A1D19">
            <w:pPr>
              <w:pStyle w:val="a3"/>
              <w:numPr>
                <w:ilvl w:val="0"/>
                <w:numId w:val="42"/>
              </w:numPr>
              <w:spacing w:before="120" w:after="120"/>
            </w:pPr>
            <w:r w:rsidRPr="00C036CB">
              <w:t>Υποσύστημα Χορήγησης Επιδομάτων σε πληγέντες από Φυσικές Καταστροφές</w:t>
            </w:r>
          </w:p>
          <w:p w14:paraId="22BEB11D" w14:textId="77777777" w:rsidR="001631BF" w:rsidRPr="00C036CB" w:rsidRDefault="001631BF" w:rsidP="004A1D19">
            <w:pPr>
              <w:pStyle w:val="a3"/>
              <w:numPr>
                <w:ilvl w:val="0"/>
                <w:numId w:val="42"/>
              </w:numPr>
              <w:spacing w:before="120" w:after="120"/>
            </w:pPr>
            <w:r w:rsidRPr="00C036CB">
              <w:t>Υποσύστημα Στατιστικών Στοιχείων και Γραφημάτων</w:t>
            </w:r>
          </w:p>
          <w:p w14:paraId="089D606F" w14:textId="77777777" w:rsidR="001631BF" w:rsidRPr="00C036CB" w:rsidRDefault="001631BF" w:rsidP="005939DD">
            <w:r w:rsidRPr="00C036CB">
              <w:t>Επίσης, στη φάση αυτή εκτελούνται οι δοκιμές αποδοχής του συστήματος, ακολουθώντας τα σενάρια δοκιμών που θα έχουν προσδιοριστεί. Οι δοκιμές αποδοχής χρηστών θα εκτελεστούν από τον Ανάδοχο υλοποίησης του συστήματος με την υποστήριξη στελεχών της Αναθέτουσας Αρχής.</w:t>
            </w:r>
          </w:p>
        </w:tc>
      </w:tr>
      <w:tr w:rsidR="001631BF" w:rsidRPr="00C036CB" w14:paraId="45588F30" w14:textId="77777777" w:rsidTr="00526072">
        <w:tc>
          <w:tcPr>
            <w:tcW w:w="9776" w:type="dxa"/>
            <w:gridSpan w:val="4"/>
          </w:tcPr>
          <w:p w14:paraId="618E9A67" w14:textId="77777777" w:rsidR="001631BF" w:rsidRPr="00C036CB" w:rsidRDefault="001631BF" w:rsidP="005939DD">
            <w:pPr>
              <w:rPr>
                <w:b/>
                <w:bCs/>
              </w:rPr>
            </w:pPr>
            <w:r w:rsidRPr="00C036CB">
              <w:rPr>
                <w:b/>
                <w:bCs/>
              </w:rPr>
              <w:t>ΠΑΡΑΔΟΤΕΑ</w:t>
            </w:r>
          </w:p>
          <w:p w14:paraId="36C654BC" w14:textId="77777777" w:rsidR="001631BF" w:rsidRPr="00C036CB" w:rsidRDefault="001631BF" w:rsidP="004A1D19">
            <w:pPr>
              <w:pStyle w:val="a3"/>
              <w:numPr>
                <w:ilvl w:val="0"/>
                <w:numId w:val="37"/>
              </w:numPr>
              <w:spacing w:before="120" w:after="120"/>
            </w:pPr>
            <w:r w:rsidRPr="00C036CB">
              <w:t xml:space="preserve">Π.Γ.1: </w:t>
            </w:r>
            <w:r w:rsidR="009C06B2" w:rsidRPr="00C036CB">
              <w:t xml:space="preserve">Επικαιροποιημένα </w:t>
            </w:r>
            <w:r w:rsidRPr="00C036CB">
              <w:t xml:space="preserve">Σενάρια </w:t>
            </w:r>
            <w:r w:rsidR="009C06B2" w:rsidRPr="00C036CB">
              <w:t xml:space="preserve"> Ελέγχου</w:t>
            </w:r>
          </w:p>
          <w:p w14:paraId="71AD78AD" w14:textId="77777777" w:rsidR="001631BF" w:rsidRPr="00C036CB" w:rsidRDefault="001631BF" w:rsidP="004A1D19">
            <w:pPr>
              <w:pStyle w:val="a3"/>
              <w:numPr>
                <w:ilvl w:val="0"/>
                <w:numId w:val="37"/>
              </w:numPr>
              <w:spacing w:before="120" w:after="120"/>
            </w:pPr>
            <w:r w:rsidRPr="00C036CB">
              <w:t xml:space="preserve">Π.Γ.2: Διαδικτυακή Πύλη </w:t>
            </w:r>
            <w:r w:rsidRPr="00C036CB">
              <w:rPr>
                <w:lang w:val="en-US"/>
              </w:rPr>
              <w:t>govhub</w:t>
            </w:r>
            <w:r w:rsidRPr="00C036CB">
              <w:t>.</w:t>
            </w:r>
            <w:r w:rsidRPr="00C036CB">
              <w:rPr>
                <w:lang w:val="en-US"/>
              </w:rPr>
              <w:t>gr</w:t>
            </w:r>
            <w:r w:rsidRPr="00C036CB">
              <w:t xml:space="preserve"> εγκατεστημένη, παραμετροποιημένη και σε λειτουργία</w:t>
            </w:r>
          </w:p>
          <w:p w14:paraId="26FB7085" w14:textId="77777777" w:rsidR="001631BF" w:rsidRPr="00C036CB" w:rsidRDefault="001631BF" w:rsidP="004A1D19">
            <w:pPr>
              <w:pStyle w:val="a3"/>
              <w:numPr>
                <w:ilvl w:val="0"/>
                <w:numId w:val="37"/>
              </w:numPr>
              <w:spacing w:before="120" w:after="120"/>
            </w:pPr>
            <w:r w:rsidRPr="00C036CB">
              <w:t>Π.Γ.3: Υποσυστήματα εγκατεστημένα, παραμετροποιημένα και σε λειτουργία</w:t>
            </w:r>
          </w:p>
          <w:p w14:paraId="171878E8" w14:textId="77777777" w:rsidR="001631BF" w:rsidRPr="00C036CB" w:rsidRDefault="001631BF" w:rsidP="004A1D19">
            <w:pPr>
              <w:pStyle w:val="a3"/>
              <w:numPr>
                <w:ilvl w:val="0"/>
                <w:numId w:val="37"/>
              </w:numPr>
              <w:spacing w:before="120" w:after="120"/>
            </w:pPr>
            <w:r w:rsidRPr="00C036CB">
              <w:t>Π.Γ.4: Αποτελέσματα δοκιμών λειτουργικότητας και απόδοσης</w:t>
            </w:r>
          </w:p>
          <w:p w14:paraId="20E326E9" w14:textId="77777777" w:rsidR="001631BF" w:rsidRPr="00C036CB" w:rsidRDefault="001631BF" w:rsidP="004A1D19">
            <w:pPr>
              <w:pStyle w:val="a3"/>
              <w:numPr>
                <w:ilvl w:val="0"/>
                <w:numId w:val="37"/>
              </w:numPr>
              <w:spacing w:before="120" w:after="120"/>
            </w:pPr>
            <w:r w:rsidRPr="00C036CB">
              <w:t>Π.Γ.5:</w:t>
            </w:r>
            <w:r w:rsidRPr="00C036CB">
              <w:rPr>
                <w:lang w:val="en-US"/>
              </w:rPr>
              <w:t xml:space="preserve"> </w:t>
            </w:r>
            <w:r w:rsidRPr="00C036CB">
              <w:t>Τεκμηρίωση Συστήματος</w:t>
            </w:r>
          </w:p>
        </w:tc>
      </w:tr>
    </w:tbl>
    <w:p w14:paraId="7179F668" w14:textId="77777777" w:rsidR="00801722" w:rsidRDefault="00801722" w:rsidP="00801722">
      <w:bookmarkStart w:id="534" w:name="_Toc57762436"/>
    </w:p>
    <w:p w14:paraId="6EEEE90B" w14:textId="77777777" w:rsidR="001631BF" w:rsidRDefault="001631BF" w:rsidP="004A1D19">
      <w:pPr>
        <w:pStyle w:val="3"/>
        <w:numPr>
          <w:ilvl w:val="2"/>
          <w:numId w:val="96"/>
        </w:numPr>
      </w:pPr>
      <w:bookmarkStart w:id="535" w:name="_Toc75073548"/>
      <w:r w:rsidRPr="006E2DA8">
        <w:t>Φάση Δ: Εγκατάσταση και Ρυθμίσεις Ασφάλειας Συστήματος</w:t>
      </w:r>
      <w:bookmarkEnd w:id="534"/>
      <w:bookmarkEnd w:id="535"/>
    </w:p>
    <w:tbl>
      <w:tblPr>
        <w:tblStyle w:val="a5"/>
        <w:tblW w:w="0" w:type="auto"/>
        <w:tblLook w:val="04A0" w:firstRow="1" w:lastRow="0" w:firstColumn="1" w:lastColumn="0" w:noHBand="0" w:noVBand="1"/>
      </w:tblPr>
      <w:tblGrid>
        <w:gridCol w:w="2074"/>
        <w:gridCol w:w="2074"/>
        <w:gridCol w:w="2074"/>
        <w:gridCol w:w="3554"/>
      </w:tblGrid>
      <w:tr w:rsidR="001631BF" w:rsidRPr="00C036CB" w14:paraId="1CA3E489" w14:textId="77777777" w:rsidTr="00526072">
        <w:tc>
          <w:tcPr>
            <w:tcW w:w="2074" w:type="dxa"/>
          </w:tcPr>
          <w:p w14:paraId="5E6F2F2C"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6A71A5A4" w14:textId="77777777" w:rsidR="001631BF" w:rsidRPr="00C036CB" w:rsidRDefault="0004688C" w:rsidP="005939DD">
            <w:pPr>
              <w:jc w:val="center"/>
            </w:pPr>
            <w:r w:rsidRPr="00C036CB">
              <w:t>4</w:t>
            </w:r>
          </w:p>
        </w:tc>
        <w:tc>
          <w:tcPr>
            <w:tcW w:w="2074" w:type="dxa"/>
          </w:tcPr>
          <w:p w14:paraId="24EC6BAE"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1CEBC9A8" w14:textId="77777777" w:rsidR="001631BF" w:rsidRPr="00C036CB" w:rsidRDefault="0004688C" w:rsidP="005939DD">
            <w:pPr>
              <w:jc w:val="center"/>
            </w:pPr>
            <w:r w:rsidRPr="00C036CB">
              <w:t>9</w:t>
            </w:r>
          </w:p>
        </w:tc>
      </w:tr>
      <w:tr w:rsidR="001631BF" w:rsidRPr="00C036CB" w14:paraId="07F43482" w14:textId="77777777" w:rsidTr="00526072">
        <w:tc>
          <w:tcPr>
            <w:tcW w:w="2074" w:type="dxa"/>
          </w:tcPr>
          <w:p w14:paraId="56831F94" w14:textId="77777777" w:rsidR="001631BF" w:rsidRPr="00C036CB" w:rsidRDefault="001631BF" w:rsidP="005939DD">
            <w:pPr>
              <w:rPr>
                <w:b/>
                <w:bCs/>
              </w:rPr>
            </w:pPr>
            <w:r w:rsidRPr="00C036CB">
              <w:rPr>
                <w:b/>
                <w:bCs/>
              </w:rPr>
              <w:t>ΤΙΤΛΟΣ ΦΑΣΗΣ</w:t>
            </w:r>
          </w:p>
        </w:tc>
        <w:tc>
          <w:tcPr>
            <w:tcW w:w="7702" w:type="dxa"/>
            <w:gridSpan w:val="3"/>
          </w:tcPr>
          <w:p w14:paraId="7F5F595D" w14:textId="77777777" w:rsidR="001631BF" w:rsidRPr="00C036CB" w:rsidRDefault="001631BF" w:rsidP="005939DD">
            <w:pPr>
              <w:jc w:val="left"/>
            </w:pPr>
            <w:r w:rsidRPr="00C036CB">
              <w:t>Εγκατάσταση και Ρυθμίσεις Ασφάλειας Συστήματος</w:t>
            </w:r>
          </w:p>
        </w:tc>
      </w:tr>
      <w:tr w:rsidR="001631BF" w:rsidRPr="00C036CB" w14:paraId="2510B9D3" w14:textId="77777777" w:rsidTr="00526072">
        <w:tc>
          <w:tcPr>
            <w:tcW w:w="9776" w:type="dxa"/>
            <w:gridSpan w:val="4"/>
          </w:tcPr>
          <w:p w14:paraId="3E8F0C1C" w14:textId="77777777" w:rsidR="001631BF" w:rsidRPr="00C036CB" w:rsidRDefault="001631BF" w:rsidP="005939DD">
            <w:pPr>
              <w:rPr>
                <w:b/>
                <w:bCs/>
              </w:rPr>
            </w:pPr>
            <w:r w:rsidRPr="00C036CB">
              <w:rPr>
                <w:b/>
                <w:bCs/>
              </w:rPr>
              <w:t>ΣΤΟΧΟΙ ΦΑΣΗΣ</w:t>
            </w:r>
          </w:p>
          <w:p w14:paraId="10D06072"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Ασφάλεια Συστήματος</w:t>
            </w:r>
          </w:p>
        </w:tc>
      </w:tr>
      <w:tr w:rsidR="001631BF" w:rsidRPr="00C036CB" w14:paraId="60BD75E0" w14:textId="77777777" w:rsidTr="00526072">
        <w:tc>
          <w:tcPr>
            <w:tcW w:w="9776" w:type="dxa"/>
            <w:gridSpan w:val="4"/>
          </w:tcPr>
          <w:p w14:paraId="0DB5A747" w14:textId="77777777" w:rsidR="001631BF" w:rsidRPr="00C036CB" w:rsidRDefault="001631BF" w:rsidP="005939DD">
            <w:pPr>
              <w:rPr>
                <w:b/>
                <w:bCs/>
              </w:rPr>
            </w:pPr>
            <w:r w:rsidRPr="00C036CB">
              <w:rPr>
                <w:b/>
                <w:bCs/>
              </w:rPr>
              <w:t>ΠΕΡΙΓΡΑΦΗ ΦΑΣΗΣ</w:t>
            </w:r>
          </w:p>
          <w:p w14:paraId="0CDEF72F" w14:textId="77777777" w:rsidR="001631BF" w:rsidRPr="00C036CB" w:rsidRDefault="001631BF" w:rsidP="005939DD">
            <w:r w:rsidRPr="00C036CB">
              <w:t>Η συγκεκριμένη φάση αφορά την εγκατάσταση και την παραμετροποίηση των υπηρεσιών ασφάλειας που αναφέρονται στο Κεφάλαιο Υπηρεσίες Ασφάλειας.</w:t>
            </w:r>
          </w:p>
        </w:tc>
      </w:tr>
      <w:tr w:rsidR="001631BF" w:rsidRPr="00C036CB" w14:paraId="214C5121" w14:textId="77777777" w:rsidTr="00526072">
        <w:tc>
          <w:tcPr>
            <w:tcW w:w="9776" w:type="dxa"/>
            <w:gridSpan w:val="4"/>
          </w:tcPr>
          <w:p w14:paraId="5F600E3B" w14:textId="77777777" w:rsidR="001631BF" w:rsidRPr="00C036CB" w:rsidRDefault="001631BF" w:rsidP="005939DD">
            <w:pPr>
              <w:rPr>
                <w:b/>
                <w:bCs/>
              </w:rPr>
            </w:pPr>
            <w:r w:rsidRPr="00C036CB">
              <w:rPr>
                <w:b/>
                <w:bCs/>
              </w:rPr>
              <w:t>ΠΑΡΑΔΟΤΕΑ</w:t>
            </w:r>
          </w:p>
          <w:p w14:paraId="030ED0F1" w14:textId="77777777" w:rsidR="001631BF" w:rsidRPr="00C036CB" w:rsidRDefault="001631BF" w:rsidP="004A1D19">
            <w:pPr>
              <w:pStyle w:val="a3"/>
              <w:numPr>
                <w:ilvl w:val="0"/>
                <w:numId w:val="37"/>
              </w:numPr>
              <w:spacing w:before="120" w:after="120"/>
            </w:pPr>
            <w:r w:rsidRPr="00C036CB">
              <w:t xml:space="preserve">Π.Δ.1: </w:t>
            </w:r>
            <w:r w:rsidR="001C4916" w:rsidRPr="00C036CB">
              <w:t xml:space="preserve">Μελέτη Ασφάλειας </w:t>
            </w:r>
          </w:p>
          <w:p w14:paraId="6A72696B" w14:textId="77777777" w:rsidR="001631BF" w:rsidRPr="00C036CB" w:rsidRDefault="001631BF" w:rsidP="004A1D19">
            <w:pPr>
              <w:pStyle w:val="a3"/>
              <w:numPr>
                <w:ilvl w:val="0"/>
                <w:numId w:val="37"/>
              </w:numPr>
              <w:spacing w:before="120" w:after="120"/>
            </w:pPr>
            <w:r w:rsidRPr="00C036CB">
              <w:t xml:space="preserve">Π.Δ.2: </w:t>
            </w:r>
            <w:r w:rsidR="001C4916" w:rsidRPr="00C036CB">
              <w:t>Μελέτη αποτίμησης επικινδυνότητας</w:t>
            </w:r>
          </w:p>
          <w:p w14:paraId="42430CBC" w14:textId="77777777" w:rsidR="001631BF" w:rsidRPr="00C036CB" w:rsidRDefault="001631BF" w:rsidP="004A1D19">
            <w:pPr>
              <w:pStyle w:val="a3"/>
              <w:numPr>
                <w:ilvl w:val="0"/>
                <w:numId w:val="37"/>
              </w:numPr>
              <w:spacing w:before="120" w:after="120"/>
            </w:pPr>
            <w:r w:rsidRPr="00C036CB">
              <w:t xml:space="preserve">Π.Δ.3: </w:t>
            </w:r>
            <w:r w:rsidR="001C4916" w:rsidRPr="00C036CB">
              <w:t xml:space="preserve">Εγκατάσταση και παραμετροποίηση υπηρεσιών ασφάλειας </w:t>
            </w:r>
          </w:p>
        </w:tc>
      </w:tr>
    </w:tbl>
    <w:p w14:paraId="07D127BF" w14:textId="77777777" w:rsidR="00801722" w:rsidRDefault="00801722" w:rsidP="00801722">
      <w:bookmarkStart w:id="536" w:name="_Toc57762437"/>
    </w:p>
    <w:p w14:paraId="7DEE8C2C" w14:textId="77777777" w:rsidR="001631BF" w:rsidRDefault="001631BF" w:rsidP="004A1D19">
      <w:pPr>
        <w:pStyle w:val="3"/>
        <w:numPr>
          <w:ilvl w:val="2"/>
          <w:numId w:val="96"/>
        </w:numPr>
      </w:pPr>
      <w:bookmarkStart w:id="537" w:name="_Toc75073549"/>
      <w:r w:rsidRPr="007567F7">
        <w:lastRenderedPageBreak/>
        <w:t>Φάση Ε: Μετάπτωση</w:t>
      </w:r>
      <w:r w:rsidR="0094065E">
        <w:t xml:space="preserve"> Συστήματος</w:t>
      </w:r>
      <w:bookmarkEnd w:id="537"/>
      <w:r w:rsidRPr="007567F7">
        <w:t xml:space="preserve"> </w:t>
      </w:r>
      <w:bookmarkEnd w:id="536"/>
    </w:p>
    <w:tbl>
      <w:tblPr>
        <w:tblStyle w:val="a5"/>
        <w:tblW w:w="0" w:type="auto"/>
        <w:tblLook w:val="04A0" w:firstRow="1" w:lastRow="0" w:firstColumn="1" w:lastColumn="0" w:noHBand="0" w:noVBand="1"/>
      </w:tblPr>
      <w:tblGrid>
        <w:gridCol w:w="2074"/>
        <w:gridCol w:w="2074"/>
        <w:gridCol w:w="2074"/>
        <w:gridCol w:w="3554"/>
      </w:tblGrid>
      <w:tr w:rsidR="001631BF" w:rsidRPr="00C036CB" w14:paraId="486301EF" w14:textId="77777777" w:rsidTr="00526072">
        <w:tc>
          <w:tcPr>
            <w:tcW w:w="2074" w:type="dxa"/>
          </w:tcPr>
          <w:p w14:paraId="43846042"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486D8996" w14:textId="77777777" w:rsidR="001631BF" w:rsidRPr="00C036CB" w:rsidRDefault="0004688C" w:rsidP="005939DD">
            <w:pPr>
              <w:jc w:val="center"/>
            </w:pPr>
            <w:r w:rsidRPr="00C036CB">
              <w:t>10</w:t>
            </w:r>
          </w:p>
        </w:tc>
        <w:tc>
          <w:tcPr>
            <w:tcW w:w="2074" w:type="dxa"/>
          </w:tcPr>
          <w:p w14:paraId="2D440F84"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2714147F" w14:textId="77777777" w:rsidR="001631BF" w:rsidRPr="00C036CB" w:rsidRDefault="00DE3C2B" w:rsidP="005939DD">
            <w:pPr>
              <w:jc w:val="center"/>
            </w:pPr>
            <w:r w:rsidRPr="00C036CB">
              <w:t>1</w:t>
            </w:r>
            <w:r w:rsidR="0004688C" w:rsidRPr="00C036CB">
              <w:t>1</w:t>
            </w:r>
          </w:p>
        </w:tc>
      </w:tr>
      <w:tr w:rsidR="001631BF" w:rsidRPr="00C036CB" w14:paraId="087397F5" w14:textId="77777777" w:rsidTr="00526072">
        <w:tc>
          <w:tcPr>
            <w:tcW w:w="2074" w:type="dxa"/>
          </w:tcPr>
          <w:p w14:paraId="194E17B3" w14:textId="77777777" w:rsidR="001631BF" w:rsidRPr="00C036CB" w:rsidRDefault="001631BF" w:rsidP="005939DD">
            <w:pPr>
              <w:rPr>
                <w:b/>
                <w:bCs/>
              </w:rPr>
            </w:pPr>
            <w:r w:rsidRPr="00C036CB">
              <w:rPr>
                <w:b/>
                <w:bCs/>
              </w:rPr>
              <w:t>ΤΙΤΛΟΣ ΦΑΣΗΣ</w:t>
            </w:r>
          </w:p>
        </w:tc>
        <w:tc>
          <w:tcPr>
            <w:tcW w:w="7702" w:type="dxa"/>
            <w:gridSpan w:val="3"/>
          </w:tcPr>
          <w:p w14:paraId="63EFFAC1" w14:textId="77777777" w:rsidR="001631BF" w:rsidRPr="00C036CB" w:rsidRDefault="001631BF" w:rsidP="005939DD">
            <w:pPr>
              <w:jc w:val="left"/>
            </w:pPr>
            <w:r w:rsidRPr="00C036CB">
              <w:t>Μετάπτωση Υπηρεσιών στη νέα υποδομή</w:t>
            </w:r>
          </w:p>
        </w:tc>
      </w:tr>
      <w:tr w:rsidR="001631BF" w:rsidRPr="00C036CB" w14:paraId="7D41D35D" w14:textId="77777777" w:rsidTr="00526072">
        <w:tc>
          <w:tcPr>
            <w:tcW w:w="9776" w:type="dxa"/>
            <w:gridSpan w:val="4"/>
          </w:tcPr>
          <w:p w14:paraId="55993D50" w14:textId="77777777" w:rsidR="001631BF" w:rsidRPr="00C036CB" w:rsidRDefault="001631BF" w:rsidP="005939DD">
            <w:pPr>
              <w:rPr>
                <w:b/>
                <w:bCs/>
              </w:rPr>
            </w:pPr>
            <w:r w:rsidRPr="00C036CB">
              <w:rPr>
                <w:b/>
                <w:bCs/>
              </w:rPr>
              <w:t>ΣΤΟΧΟΙ ΦΑΣΗΣ</w:t>
            </w:r>
          </w:p>
          <w:p w14:paraId="72D1FF73"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Μετάπτωση </w:t>
            </w:r>
            <w:r w:rsidR="0094065E" w:rsidRPr="00C036CB">
              <w:t xml:space="preserve">του συστήματος και των υφιστάμενων υπηρεσιών του </w:t>
            </w:r>
            <w:r w:rsidR="0094065E" w:rsidRPr="00C036CB">
              <w:rPr>
                <w:lang w:val="en-US"/>
              </w:rPr>
              <w:t>govHUB</w:t>
            </w:r>
          </w:p>
        </w:tc>
      </w:tr>
      <w:tr w:rsidR="001631BF" w:rsidRPr="00C036CB" w14:paraId="4C59FEF2" w14:textId="77777777" w:rsidTr="00526072">
        <w:tc>
          <w:tcPr>
            <w:tcW w:w="9776" w:type="dxa"/>
            <w:gridSpan w:val="4"/>
          </w:tcPr>
          <w:p w14:paraId="615688E6" w14:textId="77777777" w:rsidR="001631BF" w:rsidRPr="00C036CB" w:rsidRDefault="001631BF" w:rsidP="005939DD">
            <w:pPr>
              <w:rPr>
                <w:b/>
                <w:bCs/>
              </w:rPr>
            </w:pPr>
            <w:r w:rsidRPr="00C036CB">
              <w:rPr>
                <w:b/>
                <w:bCs/>
              </w:rPr>
              <w:t>ΠΕΡΙΓΡΑΦΗ ΦΑΣΗΣ</w:t>
            </w:r>
          </w:p>
          <w:p w14:paraId="4FCED1F8" w14:textId="77777777" w:rsidR="001631BF" w:rsidRPr="00C036CB" w:rsidRDefault="001631BF" w:rsidP="005939DD">
            <w:r w:rsidRPr="00C036CB">
              <w:t xml:space="preserve">Στο πλαίσιο των εργασιών της παρούσας φάσης, ο Ανάδοχος, έχοντας οδηγό το παραδοτέο Π.Α.2: Σχέδιο Μετάπτωσης, θα υλοποιήσει τη μετάπτωση </w:t>
            </w:r>
            <w:r w:rsidR="0094065E" w:rsidRPr="00C036CB">
              <w:t xml:space="preserve">του συστήματος και </w:t>
            </w:r>
            <w:r w:rsidRPr="00C036CB">
              <w:t xml:space="preserve">των υφιστάμενων υπηρεσιών του </w:t>
            </w:r>
            <w:r w:rsidRPr="00C036CB">
              <w:rPr>
                <w:lang w:val="en-US"/>
              </w:rPr>
              <w:t>govHUB</w:t>
            </w:r>
            <w:r w:rsidRPr="00C036CB">
              <w:t>.</w:t>
            </w:r>
          </w:p>
        </w:tc>
      </w:tr>
      <w:tr w:rsidR="001631BF" w:rsidRPr="00C036CB" w14:paraId="6DB465C5" w14:textId="77777777" w:rsidTr="00526072">
        <w:tc>
          <w:tcPr>
            <w:tcW w:w="9776" w:type="dxa"/>
            <w:gridSpan w:val="4"/>
          </w:tcPr>
          <w:p w14:paraId="33965A50" w14:textId="77777777" w:rsidR="001631BF" w:rsidRPr="00C036CB" w:rsidRDefault="001631BF" w:rsidP="005939DD">
            <w:pPr>
              <w:rPr>
                <w:b/>
                <w:bCs/>
              </w:rPr>
            </w:pPr>
            <w:r w:rsidRPr="00C036CB">
              <w:rPr>
                <w:b/>
                <w:bCs/>
              </w:rPr>
              <w:t>ΠΑΡΑΔΟΤΕΑ</w:t>
            </w:r>
          </w:p>
          <w:p w14:paraId="2A138515" w14:textId="77777777" w:rsidR="001631BF" w:rsidRPr="00C036CB" w:rsidRDefault="001631BF" w:rsidP="004A1D19">
            <w:pPr>
              <w:pStyle w:val="a3"/>
              <w:numPr>
                <w:ilvl w:val="0"/>
                <w:numId w:val="37"/>
              </w:numPr>
              <w:spacing w:before="120" w:after="120"/>
            </w:pPr>
            <w:r w:rsidRPr="00C036CB">
              <w:t xml:space="preserve">Π.Ε.1: Υφιστάμενες υπηρεσίες του </w:t>
            </w:r>
            <w:r w:rsidRPr="00C036CB">
              <w:rPr>
                <w:lang w:val="en-US"/>
              </w:rPr>
              <w:t>govHUB</w:t>
            </w:r>
            <w:r w:rsidRPr="00C036CB">
              <w:t xml:space="preserve"> εγκατεστημένες και σε λειτουργία στη νέα υποδομή</w:t>
            </w:r>
          </w:p>
          <w:p w14:paraId="49E53E2F" w14:textId="77777777" w:rsidR="001631BF" w:rsidRPr="00C036CB" w:rsidRDefault="001631BF" w:rsidP="004A1D19">
            <w:pPr>
              <w:pStyle w:val="a3"/>
              <w:numPr>
                <w:ilvl w:val="0"/>
                <w:numId w:val="37"/>
              </w:numPr>
              <w:spacing w:before="120" w:after="120"/>
            </w:pPr>
            <w:r w:rsidRPr="00C036CB">
              <w:t>Π.Ε.2: Σενάρια Δοκιμών</w:t>
            </w:r>
          </w:p>
          <w:p w14:paraId="7A8F7CD1" w14:textId="77777777" w:rsidR="001631BF" w:rsidRPr="00C036CB" w:rsidRDefault="001631BF" w:rsidP="004A1D19">
            <w:pPr>
              <w:pStyle w:val="a3"/>
              <w:numPr>
                <w:ilvl w:val="0"/>
                <w:numId w:val="37"/>
              </w:numPr>
              <w:spacing w:before="120" w:after="120"/>
            </w:pPr>
            <w:r w:rsidRPr="00C036CB">
              <w:t>Π.Ε.3: Αποτελέσματα δοκιμών λειτουργικότητας και απόδοσης</w:t>
            </w:r>
          </w:p>
        </w:tc>
      </w:tr>
    </w:tbl>
    <w:p w14:paraId="3CB11C8B" w14:textId="77777777" w:rsidR="00801722" w:rsidRDefault="00801722" w:rsidP="00801722">
      <w:bookmarkStart w:id="538" w:name="_Toc57762438"/>
    </w:p>
    <w:p w14:paraId="71A0E293" w14:textId="77777777" w:rsidR="001631BF" w:rsidRDefault="001631BF" w:rsidP="004A1D19">
      <w:pPr>
        <w:pStyle w:val="3"/>
        <w:numPr>
          <w:ilvl w:val="2"/>
          <w:numId w:val="96"/>
        </w:numPr>
      </w:pPr>
      <w:bookmarkStart w:id="539" w:name="_Toc75073550"/>
      <w:r>
        <w:t>Φάση ΣΤ: Εκπαίδευση</w:t>
      </w:r>
      <w:bookmarkEnd w:id="538"/>
      <w:bookmarkEnd w:id="539"/>
    </w:p>
    <w:tbl>
      <w:tblPr>
        <w:tblStyle w:val="a5"/>
        <w:tblW w:w="0" w:type="auto"/>
        <w:tblLook w:val="04A0" w:firstRow="1" w:lastRow="0" w:firstColumn="1" w:lastColumn="0" w:noHBand="0" w:noVBand="1"/>
      </w:tblPr>
      <w:tblGrid>
        <w:gridCol w:w="2074"/>
        <w:gridCol w:w="2074"/>
        <w:gridCol w:w="2074"/>
        <w:gridCol w:w="3554"/>
      </w:tblGrid>
      <w:tr w:rsidR="001631BF" w:rsidRPr="00C036CB" w14:paraId="0801FE56" w14:textId="77777777" w:rsidTr="00526072">
        <w:tc>
          <w:tcPr>
            <w:tcW w:w="2074" w:type="dxa"/>
          </w:tcPr>
          <w:p w14:paraId="442118B0"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44BCF85F" w14:textId="77777777" w:rsidR="001631BF" w:rsidRPr="00C036CB" w:rsidRDefault="00DE3C2B" w:rsidP="005939DD">
            <w:pPr>
              <w:jc w:val="center"/>
            </w:pPr>
            <w:r w:rsidRPr="00C036CB">
              <w:t>1</w:t>
            </w:r>
            <w:r w:rsidR="0004688C" w:rsidRPr="00C036CB">
              <w:t>1</w:t>
            </w:r>
          </w:p>
        </w:tc>
        <w:tc>
          <w:tcPr>
            <w:tcW w:w="2074" w:type="dxa"/>
          </w:tcPr>
          <w:p w14:paraId="20912596"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7B5BB37F" w14:textId="77777777" w:rsidR="001631BF" w:rsidRPr="00C036CB" w:rsidRDefault="00DE3C2B" w:rsidP="005939DD">
            <w:pPr>
              <w:jc w:val="center"/>
            </w:pPr>
            <w:r w:rsidRPr="00C036CB">
              <w:t>1</w:t>
            </w:r>
            <w:r w:rsidR="0004688C" w:rsidRPr="00C036CB">
              <w:t>2</w:t>
            </w:r>
          </w:p>
        </w:tc>
      </w:tr>
      <w:tr w:rsidR="001631BF" w:rsidRPr="00C036CB" w14:paraId="663D6245" w14:textId="77777777" w:rsidTr="00526072">
        <w:tc>
          <w:tcPr>
            <w:tcW w:w="2074" w:type="dxa"/>
          </w:tcPr>
          <w:p w14:paraId="4F86CBA2" w14:textId="77777777" w:rsidR="001631BF" w:rsidRPr="00C036CB" w:rsidRDefault="001631BF" w:rsidP="005939DD">
            <w:pPr>
              <w:rPr>
                <w:b/>
                <w:bCs/>
              </w:rPr>
            </w:pPr>
            <w:r w:rsidRPr="00C036CB">
              <w:rPr>
                <w:b/>
                <w:bCs/>
              </w:rPr>
              <w:t>ΤΙΤΛΟΣ ΦΑΣΗΣ</w:t>
            </w:r>
          </w:p>
        </w:tc>
        <w:tc>
          <w:tcPr>
            <w:tcW w:w="7702" w:type="dxa"/>
            <w:gridSpan w:val="3"/>
          </w:tcPr>
          <w:p w14:paraId="013EEE02" w14:textId="77777777" w:rsidR="001631BF" w:rsidRPr="00C036CB" w:rsidRDefault="001631BF" w:rsidP="005939DD">
            <w:pPr>
              <w:jc w:val="left"/>
            </w:pPr>
            <w:r w:rsidRPr="00C036CB">
              <w:t>Εκπαίδευση</w:t>
            </w:r>
          </w:p>
        </w:tc>
      </w:tr>
      <w:tr w:rsidR="001631BF" w:rsidRPr="00C036CB" w14:paraId="70C2FD0D" w14:textId="77777777" w:rsidTr="00526072">
        <w:tc>
          <w:tcPr>
            <w:tcW w:w="9776" w:type="dxa"/>
            <w:gridSpan w:val="4"/>
          </w:tcPr>
          <w:p w14:paraId="5BEFDCF7" w14:textId="77777777" w:rsidR="001631BF" w:rsidRPr="00C036CB" w:rsidRDefault="001631BF" w:rsidP="005939DD">
            <w:pPr>
              <w:rPr>
                <w:b/>
                <w:bCs/>
              </w:rPr>
            </w:pPr>
            <w:r w:rsidRPr="00C036CB">
              <w:rPr>
                <w:b/>
                <w:bCs/>
              </w:rPr>
              <w:t>ΣΤΟΧΟΙ ΦΑΣΗΣ</w:t>
            </w:r>
          </w:p>
          <w:p w14:paraId="1BFCC441" w14:textId="77777777" w:rsidR="001631BF" w:rsidRPr="00C036CB" w:rsidRDefault="001631BF" w:rsidP="004A1D19">
            <w:pPr>
              <w:pStyle w:val="a3"/>
              <w:numPr>
                <w:ilvl w:val="0"/>
                <w:numId w:val="36"/>
              </w:numPr>
              <w:spacing w:before="120" w:after="120"/>
              <w:jc w:val="left"/>
            </w:pPr>
            <w:r w:rsidRPr="00C036CB">
              <w:rPr>
                <w:b/>
                <w:bCs/>
              </w:rPr>
              <w:t>Στόχος 1:</w:t>
            </w:r>
            <w:r w:rsidRPr="00C036CB">
              <w:t xml:space="preserve"> Εκπαίδευση των διαχειριστών των υποσυστημάτων στη διαχείριση και συντήρηση τους</w:t>
            </w:r>
          </w:p>
          <w:p w14:paraId="4B01A0E5" w14:textId="77777777" w:rsidR="001631BF" w:rsidRPr="00C036CB" w:rsidRDefault="001631BF" w:rsidP="004A1D19">
            <w:pPr>
              <w:pStyle w:val="a3"/>
              <w:numPr>
                <w:ilvl w:val="0"/>
                <w:numId w:val="36"/>
              </w:numPr>
              <w:spacing w:before="120" w:after="120"/>
              <w:jc w:val="left"/>
            </w:pPr>
            <w:r w:rsidRPr="00C036CB">
              <w:rPr>
                <w:b/>
                <w:bCs/>
              </w:rPr>
              <w:t xml:space="preserve">Στόχος 2: </w:t>
            </w:r>
            <w:r w:rsidRPr="00C036CB">
              <w:t>Εκπαίδευση των διαχειριστών της διαδικτυακής πύλης στη διαχείριση και συντήρηση του</w:t>
            </w:r>
          </w:p>
          <w:p w14:paraId="18863C46" w14:textId="77777777" w:rsidR="001631BF" w:rsidRPr="00C036CB" w:rsidRDefault="001631BF" w:rsidP="004A1D19">
            <w:pPr>
              <w:pStyle w:val="a3"/>
              <w:numPr>
                <w:ilvl w:val="0"/>
                <w:numId w:val="36"/>
              </w:numPr>
              <w:spacing w:before="120" w:after="120"/>
              <w:jc w:val="left"/>
            </w:pPr>
            <w:r w:rsidRPr="00C036CB">
              <w:rPr>
                <w:b/>
                <w:bCs/>
              </w:rPr>
              <w:t xml:space="preserve">Στόχος 3: </w:t>
            </w:r>
            <w:r w:rsidRPr="00C036CB">
              <w:t>Εκπαίδευση των τελικών χρηστών (υπάλληλων φορέων) με στόχο την κατανόηση του τρόπου λειτουργίας και χρήσης των Υποσυστημάτων Αυτεπάγγελτης Αναζήτησης Εγγράφων και Χορήγησης Επιδομάτων σε πληγέντες από Φυσικές Καταστροφές</w:t>
            </w:r>
          </w:p>
        </w:tc>
      </w:tr>
      <w:tr w:rsidR="001631BF" w:rsidRPr="00C036CB" w14:paraId="39620C8A" w14:textId="77777777" w:rsidTr="00526072">
        <w:tc>
          <w:tcPr>
            <w:tcW w:w="9776" w:type="dxa"/>
            <w:gridSpan w:val="4"/>
          </w:tcPr>
          <w:p w14:paraId="0372E1B3" w14:textId="77777777" w:rsidR="001631BF" w:rsidRPr="00C036CB" w:rsidRDefault="001631BF" w:rsidP="005939DD">
            <w:pPr>
              <w:rPr>
                <w:b/>
                <w:bCs/>
              </w:rPr>
            </w:pPr>
            <w:r w:rsidRPr="00C036CB">
              <w:rPr>
                <w:b/>
                <w:bCs/>
              </w:rPr>
              <w:t>ΠΕΡΙΓΡΑΦΗ ΦΑΣΗΣ</w:t>
            </w:r>
          </w:p>
          <w:p w14:paraId="69493ACF" w14:textId="77777777" w:rsidR="001631BF" w:rsidRPr="00C036CB" w:rsidRDefault="001631BF" w:rsidP="005939DD">
            <w:r w:rsidRPr="00C036CB">
              <w:t>Αντικείμενο της συγκεκριμένης φάσης είναι η παροχή υπηρεσιών εκπαίδευσης, σύμφωνα με το πλάνο εκπαίδευσης</w:t>
            </w:r>
          </w:p>
        </w:tc>
      </w:tr>
      <w:tr w:rsidR="001631BF" w:rsidRPr="00C036CB" w14:paraId="6A58C6C0" w14:textId="77777777" w:rsidTr="00526072">
        <w:tc>
          <w:tcPr>
            <w:tcW w:w="9776" w:type="dxa"/>
            <w:gridSpan w:val="4"/>
          </w:tcPr>
          <w:p w14:paraId="0187CED9" w14:textId="77777777" w:rsidR="001631BF" w:rsidRPr="00C036CB" w:rsidRDefault="001631BF" w:rsidP="005939DD">
            <w:pPr>
              <w:rPr>
                <w:b/>
                <w:bCs/>
              </w:rPr>
            </w:pPr>
            <w:r w:rsidRPr="00C036CB">
              <w:rPr>
                <w:b/>
                <w:bCs/>
              </w:rPr>
              <w:t>ΠΑΡΑΔΟΤΕΑ</w:t>
            </w:r>
          </w:p>
          <w:p w14:paraId="5216FD99" w14:textId="77777777" w:rsidR="001631BF" w:rsidRPr="00C036CB" w:rsidRDefault="001631BF" w:rsidP="004A1D19">
            <w:pPr>
              <w:pStyle w:val="a3"/>
              <w:numPr>
                <w:ilvl w:val="0"/>
                <w:numId w:val="37"/>
              </w:numPr>
              <w:spacing w:before="120" w:after="120"/>
              <w:jc w:val="left"/>
            </w:pPr>
            <w:r w:rsidRPr="00C036CB">
              <w:t>Π.ΣΤ.1: Πλάνο Εκπαίδευσης</w:t>
            </w:r>
          </w:p>
          <w:p w14:paraId="570BBB36" w14:textId="77777777" w:rsidR="001631BF" w:rsidRPr="00C036CB" w:rsidRDefault="001631BF" w:rsidP="004A1D19">
            <w:pPr>
              <w:pStyle w:val="a3"/>
              <w:numPr>
                <w:ilvl w:val="0"/>
                <w:numId w:val="37"/>
              </w:numPr>
              <w:spacing w:before="120" w:after="120"/>
              <w:jc w:val="left"/>
            </w:pPr>
            <w:r w:rsidRPr="00C036CB">
              <w:t>Π.ΣΤ.2: Εκπαιδευτικό υλικό (εγχειρίδια χρήσης)</w:t>
            </w:r>
          </w:p>
          <w:p w14:paraId="7819E9BF" w14:textId="77777777" w:rsidR="001631BF" w:rsidRPr="00C036CB" w:rsidRDefault="001631BF" w:rsidP="004A1D19">
            <w:pPr>
              <w:pStyle w:val="a3"/>
              <w:numPr>
                <w:ilvl w:val="0"/>
                <w:numId w:val="37"/>
              </w:numPr>
              <w:spacing w:before="120" w:after="120"/>
              <w:jc w:val="left"/>
            </w:pPr>
            <w:r w:rsidRPr="00C036CB">
              <w:t>Π.ΣΤ.3: Εκπαίδευση των διαχειριστών της διαδικτυακής πύλης υπό τη μορφή τηλεδιάσκεψης</w:t>
            </w:r>
          </w:p>
          <w:p w14:paraId="15292A24" w14:textId="77777777" w:rsidR="001631BF" w:rsidRPr="00C036CB" w:rsidRDefault="001631BF" w:rsidP="004A1D19">
            <w:pPr>
              <w:pStyle w:val="a3"/>
              <w:numPr>
                <w:ilvl w:val="0"/>
                <w:numId w:val="37"/>
              </w:numPr>
              <w:spacing w:before="120" w:after="120"/>
              <w:jc w:val="left"/>
            </w:pPr>
            <w:r w:rsidRPr="00C036CB">
              <w:t>Π.ΣΤ.4: Εκπαίδευση των διαχειριστών των υποσυστημάτων υπό τη μορφή τηλεδιάσκεψης</w:t>
            </w:r>
          </w:p>
          <w:p w14:paraId="67427454" w14:textId="77777777" w:rsidR="001631BF" w:rsidRPr="00C036CB" w:rsidRDefault="001631BF" w:rsidP="004A1D19">
            <w:pPr>
              <w:pStyle w:val="a3"/>
              <w:numPr>
                <w:ilvl w:val="0"/>
                <w:numId w:val="37"/>
              </w:numPr>
              <w:spacing w:before="120" w:after="120"/>
              <w:jc w:val="left"/>
            </w:pPr>
            <w:r w:rsidRPr="00C036CB">
              <w:t xml:space="preserve">Π.ΣΤ.5: Εκπαίδευση των τελικών χρηστών (υπάλληλων φορέων) υπό τη μορφή </w:t>
            </w:r>
            <w:r w:rsidRPr="00C036CB">
              <w:rPr>
                <w:lang w:val="en-US"/>
              </w:rPr>
              <w:t>webinar</w:t>
            </w:r>
          </w:p>
          <w:p w14:paraId="7B759EC4" w14:textId="77777777" w:rsidR="001631BF" w:rsidRPr="00C036CB" w:rsidRDefault="001631BF" w:rsidP="004A1D19">
            <w:pPr>
              <w:pStyle w:val="a3"/>
              <w:numPr>
                <w:ilvl w:val="0"/>
                <w:numId w:val="37"/>
              </w:numPr>
              <w:spacing w:before="120" w:after="120"/>
              <w:jc w:val="left"/>
            </w:pPr>
            <w:r w:rsidRPr="00C036CB">
              <w:t>Π.ΣΤ.6: Έκθεση αξιολόγησης εκπαιδευτικού προγράμματος</w:t>
            </w:r>
          </w:p>
        </w:tc>
      </w:tr>
    </w:tbl>
    <w:p w14:paraId="6ACDB633" w14:textId="77777777" w:rsidR="00801722" w:rsidRDefault="00801722" w:rsidP="00801722">
      <w:bookmarkStart w:id="540" w:name="_Toc57762439"/>
    </w:p>
    <w:p w14:paraId="70D3A56E" w14:textId="77777777" w:rsidR="001631BF" w:rsidRDefault="001631BF" w:rsidP="004A1D19">
      <w:pPr>
        <w:pStyle w:val="3"/>
        <w:numPr>
          <w:ilvl w:val="2"/>
          <w:numId w:val="96"/>
        </w:numPr>
      </w:pPr>
      <w:bookmarkStart w:id="541" w:name="_Toc75073551"/>
      <w:r w:rsidRPr="00152CA2">
        <w:lastRenderedPageBreak/>
        <w:t xml:space="preserve">Φάση </w:t>
      </w:r>
      <w:r>
        <w:t>Ζ</w:t>
      </w:r>
      <w:r w:rsidRPr="00152CA2">
        <w:t>: Πιλοτική λειτουργία</w:t>
      </w:r>
      <w:bookmarkEnd w:id="540"/>
      <w:bookmarkEnd w:id="541"/>
    </w:p>
    <w:tbl>
      <w:tblPr>
        <w:tblStyle w:val="a5"/>
        <w:tblW w:w="0" w:type="auto"/>
        <w:tblLook w:val="04A0" w:firstRow="1" w:lastRow="0" w:firstColumn="1" w:lastColumn="0" w:noHBand="0" w:noVBand="1"/>
      </w:tblPr>
      <w:tblGrid>
        <w:gridCol w:w="2074"/>
        <w:gridCol w:w="2074"/>
        <w:gridCol w:w="2074"/>
        <w:gridCol w:w="3554"/>
      </w:tblGrid>
      <w:tr w:rsidR="001631BF" w:rsidRPr="00C036CB" w14:paraId="1D112836" w14:textId="77777777" w:rsidTr="00526072">
        <w:tc>
          <w:tcPr>
            <w:tcW w:w="2074" w:type="dxa"/>
          </w:tcPr>
          <w:p w14:paraId="027E642D"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45D5C586" w14:textId="77777777" w:rsidR="001631BF" w:rsidRPr="00C036CB" w:rsidRDefault="00DE3C2B" w:rsidP="005939DD">
            <w:pPr>
              <w:jc w:val="center"/>
            </w:pPr>
            <w:r w:rsidRPr="00C036CB">
              <w:t>11</w:t>
            </w:r>
          </w:p>
        </w:tc>
        <w:tc>
          <w:tcPr>
            <w:tcW w:w="2074" w:type="dxa"/>
          </w:tcPr>
          <w:p w14:paraId="350781D8"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7C0D15FB" w14:textId="77777777" w:rsidR="001631BF" w:rsidRPr="00C036CB" w:rsidRDefault="00DE3C2B" w:rsidP="005939DD">
            <w:pPr>
              <w:jc w:val="center"/>
            </w:pPr>
            <w:r w:rsidRPr="00C036CB">
              <w:t>1</w:t>
            </w:r>
            <w:r w:rsidR="0004688C" w:rsidRPr="00C036CB">
              <w:t>4</w:t>
            </w:r>
          </w:p>
        </w:tc>
      </w:tr>
      <w:tr w:rsidR="001631BF" w:rsidRPr="00C036CB" w14:paraId="0DE37969" w14:textId="77777777" w:rsidTr="00526072">
        <w:tc>
          <w:tcPr>
            <w:tcW w:w="2074" w:type="dxa"/>
          </w:tcPr>
          <w:p w14:paraId="364053FE" w14:textId="77777777" w:rsidR="001631BF" w:rsidRPr="00C036CB" w:rsidRDefault="001631BF" w:rsidP="005939DD">
            <w:pPr>
              <w:rPr>
                <w:b/>
                <w:bCs/>
              </w:rPr>
            </w:pPr>
            <w:r w:rsidRPr="00C036CB">
              <w:rPr>
                <w:b/>
                <w:bCs/>
              </w:rPr>
              <w:t>ΤΙΤΛΟΣ ΦΑΣΗΣ</w:t>
            </w:r>
          </w:p>
        </w:tc>
        <w:tc>
          <w:tcPr>
            <w:tcW w:w="7702" w:type="dxa"/>
            <w:gridSpan w:val="3"/>
          </w:tcPr>
          <w:p w14:paraId="5CE30FD6" w14:textId="77777777" w:rsidR="001631BF" w:rsidRPr="00C036CB" w:rsidRDefault="001631BF" w:rsidP="005939DD">
            <w:pPr>
              <w:jc w:val="left"/>
            </w:pPr>
            <w:r w:rsidRPr="00C036CB">
              <w:t>Πιλοτική λειτουργία</w:t>
            </w:r>
          </w:p>
        </w:tc>
      </w:tr>
      <w:tr w:rsidR="001631BF" w:rsidRPr="00C036CB" w14:paraId="4C0FA771" w14:textId="77777777" w:rsidTr="00526072">
        <w:tc>
          <w:tcPr>
            <w:tcW w:w="9776" w:type="dxa"/>
            <w:gridSpan w:val="4"/>
          </w:tcPr>
          <w:p w14:paraId="6AB55D80" w14:textId="77777777" w:rsidR="001631BF" w:rsidRPr="00C036CB" w:rsidRDefault="001631BF" w:rsidP="005939DD">
            <w:pPr>
              <w:rPr>
                <w:b/>
                <w:bCs/>
              </w:rPr>
            </w:pPr>
            <w:r w:rsidRPr="00C036CB">
              <w:rPr>
                <w:b/>
                <w:bCs/>
              </w:rPr>
              <w:t>ΣΤΟΧΟΙ ΦΑΣΗΣ</w:t>
            </w:r>
          </w:p>
          <w:p w14:paraId="4AD0E5B8"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Διαπίστωση προβλημάτων και δυσλειτουργιών του </w:t>
            </w:r>
            <w:r w:rsidRPr="00C036CB">
              <w:rPr>
                <w:lang w:val="en-US"/>
              </w:rPr>
              <w:t>govHUB</w:t>
            </w:r>
          </w:p>
          <w:p w14:paraId="4B09A51A" w14:textId="77777777" w:rsidR="001631BF" w:rsidRPr="00C036CB" w:rsidRDefault="001631BF" w:rsidP="004A1D19">
            <w:pPr>
              <w:pStyle w:val="a3"/>
              <w:numPr>
                <w:ilvl w:val="0"/>
                <w:numId w:val="36"/>
              </w:numPr>
              <w:spacing w:before="120" w:after="120"/>
            </w:pPr>
            <w:r w:rsidRPr="00C036CB">
              <w:rPr>
                <w:b/>
                <w:bCs/>
              </w:rPr>
              <w:t xml:space="preserve">Στόχος 2: </w:t>
            </w:r>
            <w:r w:rsidRPr="00C036CB">
              <w:t xml:space="preserve">Υποστήριξη των χρηστών του </w:t>
            </w:r>
            <w:r w:rsidRPr="00C036CB">
              <w:rPr>
                <w:lang w:val="en-US"/>
              </w:rPr>
              <w:t>govHUB</w:t>
            </w:r>
          </w:p>
        </w:tc>
      </w:tr>
      <w:tr w:rsidR="001631BF" w:rsidRPr="00C036CB" w14:paraId="4732BD19" w14:textId="77777777" w:rsidTr="00526072">
        <w:tc>
          <w:tcPr>
            <w:tcW w:w="9776" w:type="dxa"/>
            <w:gridSpan w:val="4"/>
          </w:tcPr>
          <w:p w14:paraId="0F978175" w14:textId="77777777" w:rsidR="001631BF" w:rsidRPr="00C036CB" w:rsidRDefault="001631BF" w:rsidP="005939DD">
            <w:pPr>
              <w:rPr>
                <w:b/>
                <w:bCs/>
              </w:rPr>
            </w:pPr>
            <w:r w:rsidRPr="00C036CB">
              <w:rPr>
                <w:b/>
                <w:bCs/>
              </w:rPr>
              <w:t>ΠΕΡΙΓΡΑΦΗ ΦΑΣΗΣ</w:t>
            </w:r>
          </w:p>
          <w:p w14:paraId="424E0C18" w14:textId="0C2FF7F4" w:rsidR="001631BF" w:rsidRPr="00C036CB" w:rsidRDefault="001631BF" w:rsidP="005939DD">
            <w:r w:rsidRPr="00C036CB">
              <w:t xml:space="preserve">Αντικείμενο της συγκεκριμένης φάσης είναι η παροχή </w:t>
            </w:r>
            <w:r w:rsidR="00C036CB" w:rsidRPr="00C036CB">
              <w:t xml:space="preserve">των </w:t>
            </w:r>
            <w:r w:rsidRPr="00C036CB">
              <w:t xml:space="preserve">υπηρεσιών </w:t>
            </w:r>
            <w:r w:rsidR="00C036CB" w:rsidRPr="00C036CB">
              <w:t xml:space="preserve">της Παρ. </w:t>
            </w:r>
            <w:r w:rsidR="00C036CB" w:rsidRPr="00C036CB">
              <w:fldChar w:fldCharType="begin"/>
            </w:r>
            <w:r w:rsidR="00C036CB" w:rsidRPr="00C036CB">
              <w:instrText xml:space="preserve"> REF _Ref67670469 \r \h  \* MERGEFORMAT </w:instrText>
            </w:r>
            <w:r w:rsidR="00C036CB" w:rsidRPr="00C036CB">
              <w:fldChar w:fldCharType="separate"/>
            </w:r>
            <w:r w:rsidR="00CB4EC7">
              <w:t>16</w:t>
            </w:r>
            <w:r w:rsidR="00C036CB" w:rsidRPr="00C036CB">
              <w:fldChar w:fldCharType="end"/>
            </w:r>
            <w:r w:rsidR="00C036CB" w:rsidRPr="00C036CB">
              <w:t xml:space="preserve"> </w:t>
            </w:r>
            <w:r w:rsidR="00C036CB" w:rsidRPr="00C036CB">
              <w:fldChar w:fldCharType="begin"/>
            </w:r>
            <w:r w:rsidR="00C036CB" w:rsidRPr="00C036CB">
              <w:instrText xml:space="preserve"> REF _Ref67670473 \h  \* MERGEFORMAT </w:instrText>
            </w:r>
            <w:r w:rsidR="00C036CB" w:rsidRPr="00C036CB">
              <w:fldChar w:fldCharType="separate"/>
            </w:r>
            <w:r w:rsidR="00CB4EC7" w:rsidRPr="00B62648">
              <w:t>Υπηρεσίες Πιλοτικής Λειτουργίας</w:t>
            </w:r>
            <w:r w:rsidR="00C036CB" w:rsidRPr="00C036CB">
              <w:fldChar w:fldCharType="end"/>
            </w:r>
            <w:r w:rsidR="00C036CB" w:rsidRPr="00C036CB">
              <w:t>.</w:t>
            </w:r>
          </w:p>
        </w:tc>
      </w:tr>
      <w:tr w:rsidR="001631BF" w:rsidRPr="00C036CB" w14:paraId="67ED1A67" w14:textId="77777777" w:rsidTr="00526072">
        <w:tc>
          <w:tcPr>
            <w:tcW w:w="9776" w:type="dxa"/>
            <w:gridSpan w:val="4"/>
          </w:tcPr>
          <w:p w14:paraId="008D53C2" w14:textId="77777777" w:rsidR="001631BF" w:rsidRPr="00C036CB" w:rsidRDefault="001631BF" w:rsidP="005939DD">
            <w:pPr>
              <w:rPr>
                <w:b/>
                <w:bCs/>
              </w:rPr>
            </w:pPr>
            <w:r w:rsidRPr="00C036CB">
              <w:rPr>
                <w:b/>
                <w:bCs/>
              </w:rPr>
              <w:t>ΠΑΡΑΔΟΤΕΑ</w:t>
            </w:r>
          </w:p>
          <w:p w14:paraId="48D2EDA0" w14:textId="77777777" w:rsidR="001631BF" w:rsidRPr="00C036CB" w:rsidRDefault="001631BF" w:rsidP="004A1D19">
            <w:pPr>
              <w:pStyle w:val="a3"/>
              <w:numPr>
                <w:ilvl w:val="0"/>
                <w:numId w:val="37"/>
              </w:numPr>
              <w:spacing w:before="120" w:after="120"/>
            </w:pPr>
            <w:r w:rsidRPr="00C036CB">
              <w:t>Π.</w:t>
            </w:r>
            <w:r w:rsidRPr="00C036CB">
              <w:rPr>
                <w:lang w:val="en-US"/>
              </w:rPr>
              <w:t>Z</w:t>
            </w:r>
            <w:r w:rsidRPr="00C036CB">
              <w:t xml:space="preserve">.1: Πλήρως ελεγμένο και εκσφαλματωμένο </w:t>
            </w:r>
            <w:r w:rsidRPr="00C036CB">
              <w:rPr>
                <w:lang w:val="en-US"/>
              </w:rPr>
              <w:t>govHUB</w:t>
            </w:r>
          </w:p>
          <w:p w14:paraId="5EF2FD26" w14:textId="77777777" w:rsidR="001631BF" w:rsidRPr="00C036CB" w:rsidRDefault="001631BF" w:rsidP="004A1D19">
            <w:pPr>
              <w:pStyle w:val="a3"/>
              <w:numPr>
                <w:ilvl w:val="0"/>
                <w:numId w:val="37"/>
              </w:numPr>
              <w:spacing w:before="120" w:after="120"/>
            </w:pPr>
            <w:r w:rsidRPr="00C036CB">
              <w:t>Π.</w:t>
            </w:r>
            <w:r w:rsidRPr="00C036CB">
              <w:rPr>
                <w:lang w:val="en-US"/>
              </w:rPr>
              <w:t>Z</w:t>
            </w:r>
            <w:r w:rsidRPr="00C036CB">
              <w:t>.2: Επικαιροποιημένα εγχειρίδια τεκμηρίωσης</w:t>
            </w:r>
          </w:p>
          <w:p w14:paraId="2AE680EF" w14:textId="77777777" w:rsidR="001631BF" w:rsidRPr="00C036CB" w:rsidRDefault="001631BF" w:rsidP="004A1D19">
            <w:pPr>
              <w:pStyle w:val="a3"/>
              <w:numPr>
                <w:ilvl w:val="0"/>
                <w:numId w:val="37"/>
              </w:numPr>
              <w:spacing w:before="120" w:after="120"/>
            </w:pPr>
            <w:r w:rsidRPr="00C036CB">
              <w:t>Π.</w:t>
            </w:r>
            <w:r w:rsidRPr="00C036CB">
              <w:rPr>
                <w:lang w:val="en-US"/>
              </w:rPr>
              <w:t>Z</w:t>
            </w:r>
            <w:r w:rsidRPr="00C036CB">
              <w:t xml:space="preserve">.3: </w:t>
            </w:r>
            <w:r w:rsidRPr="00C036CB">
              <w:rPr>
                <w:lang w:val="en-US"/>
              </w:rPr>
              <w:t>govHUB</w:t>
            </w:r>
            <w:r w:rsidRPr="00C036CB">
              <w:t xml:space="preserve"> σε πλήρη παραγωγική λειτουργία σε συνθήκες διασφάλισης</w:t>
            </w:r>
            <w:r w:rsidR="00C03C37" w:rsidRPr="00C036CB">
              <w:t xml:space="preserve"> </w:t>
            </w:r>
            <w:r w:rsidRPr="00C036CB">
              <w:t>συμφωνημένου επιπέδου υπηρεσιών</w:t>
            </w:r>
          </w:p>
        </w:tc>
      </w:tr>
    </w:tbl>
    <w:p w14:paraId="0E1AC97F" w14:textId="77777777" w:rsidR="002A5D59" w:rsidRDefault="002A5D59" w:rsidP="001631BF"/>
    <w:p w14:paraId="34B0CC14" w14:textId="77777777" w:rsidR="00F71148" w:rsidRDefault="00F71148" w:rsidP="001631BF"/>
    <w:p w14:paraId="7D91E4EB" w14:textId="77777777" w:rsidR="00F71148" w:rsidRDefault="00F71148" w:rsidP="004A1D19">
      <w:pPr>
        <w:pStyle w:val="2"/>
        <w:numPr>
          <w:ilvl w:val="1"/>
          <w:numId w:val="96"/>
        </w:numPr>
      </w:pPr>
      <w:bookmarkStart w:id="542" w:name="_Ref62059711"/>
      <w:bookmarkStart w:id="543" w:name="_Toc75073552"/>
      <w:r w:rsidRPr="006D0374">
        <w:t>Χρόνος Υποβολής και Διαδικασία Οριστικοποίησης Παραδοτέων</w:t>
      </w:r>
      <w:bookmarkEnd w:id="542"/>
      <w:bookmarkEnd w:id="543"/>
    </w:p>
    <w:p w14:paraId="6107FA6A" w14:textId="77777777" w:rsidR="001301BF" w:rsidRDefault="001301BF" w:rsidP="001301BF"/>
    <w:tbl>
      <w:tblPr>
        <w:tblStyle w:val="a5"/>
        <w:tblW w:w="5076" w:type="pct"/>
        <w:tblInd w:w="-147" w:type="dxa"/>
        <w:tblLayout w:type="fixed"/>
        <w:tblLook w:val="04A0" w:firstRow="1" w:lastRow="0" w:firstColumn="1" w:lastColumn="0" w:noHBand="0" w:noVBand="1"/>
      </w:tblPr>
      <w:tblGrid>
        <w:gridCol w:w="613"/>
        <w:gridCol w:w="744"/>
        <w:gridCol w:w="991"/>
        <w:gridCol w:w="4399"/>
        <w:gridCol w:w="1762"/>
        <w:gridCol w:w="1604"/>
      </w:tblGrid>
      <w:tr w:rsidR="001301BF" w:rsidRPr="001301BF" w14:paraId="5B98262E" w14:textId="77777777" w:rsidTr="001301BF">
        <w:trPr>
          <w:trHeight w:val="336"/>
          <w:tblHeader/>
        </w:trPr>
        <w:tc>
          <w:tcPr>
            <w:tcW w:w="303" w:type="pct"/>
            <w:shd w:val="clear" w:color="auto" w:fill="FBE4D5"/>
            <w:vAlign w:val="center"/>
            <w:hideMark/>
          </w:tcPr>
          <w:p w14:paraId="0A1E95D8" w14:textId="77777777" w:rsidR="001301BF" w:rsidRPr="001301BF" w:rsidRDefault="001301BF" w:rsidP="001301BF">
            <w:pPr>
              <w:ind w:left="-109" w:right="-86" w:hanging="11"/>
              <w:jc w:val="center"/>
              <w:rPr>
                <w:b/>
                <w:bCs/>
                <w:color w:val="000000"/>
                <w:lang w:eastAsia="el-GR"/>
              </w:rPr>
            </w:pPr>
            <w:r w:rsidRPr="001301BF">
              <w:rPr>
                <w:b/>
                <w:bCs/>
                <w:color w:val="000000"/>
                <w:lang w:eastAsia="el-GR"/>
              </w:rPr>
              <w:t>Α/Α</w:t>
            </w:r>
          </w:p>
        </w:tc>
        <w:tc>
          <w:tcPr>
            <w:tcW w:w="368" w:type="pct"/>
            <w:shd w:val="clear" w:color="auto" w:fill="FBE4D5"/>
            <w:vAlign w:val="center"/>
          </w:tcPr>
          <w:p w14:paraId="52673112" w14:textId="77777777" w:rsidR="001301BF" w:rsidRPr="001301BF" w:rsidRDefault="001301BF" w:rsidP="001301BF">
            <w:pPr>
              <w:ind w:left="-199" w:right="-111"/>
              <w:jc w:val="center"/>
              <w:rPr>
                <w:b/>
                <w:bCs/>
                <w:color w:val="000000"/>
                <w:lang w:eastAsia="el-GR"/>
              </w:rPr>
            </w:pPr>
            <w:r w:rsidRPr="001301BF">
              <w:rPr>
                <w:b/>
                <w:bCs/>
                <w:color w:val="000000"/>
                <w:lang w:eastAsia="el-GR"/>
              </w:rPr>
              <w:t>ΦΑΣΗ</w:t>
            </w:r>
          </w:p>
        </w:tc>
        <w:tc>
          <w:tcPr>
            <w:tcW w:w="490" w:type="pct"/>
            <w:shd w:val="clear" w:color="auto" w:fill="FBE4D5"/>
            <w:vAlign w:val="center"/>
            <w:hideMark/>
          </w:tcPr>
          <w:p w14:paraId="5BD262D1" w14:textId="77777777" w:rsidR="001301BF" w:rsidRPr="001301BF" w:rsidRDefault="001301BF" w:rsidP="001301BF">
            <w:pPr>
              <w:jc w:val="center"/>
              <w:rPr>
                <w:b/>
                <w:bCs/>
                <w:color w:val="000000"/>
                <w:lang w:eastAsia="el-GR"/>
              </w:rPr>
            </w:pPr>
            <w:r w:rsidRPr="001301BF">
              <w:rPr>
                <w:b/>
                <w:bCs/>
                <w:color w:val="000000"/>
                <w:lang w:eastAsia="el-GR"/>
              </w:rPr>
              <w:t>ΚΩΔ. ΠΑΡΑΔΟΤΕΟΥ</w:t>
            </w:r>
          </w:p>
        </w:tc>
        <w:tc>
          <w:tcPr>
            <w:tcW w:w="2175" w:type="pct"/>
            <w:shd w:val="clear" w:color="auto" w:fill="FBE4D5"/>
            <w:vAlign w:val="center"/>
            <w:hideMark/>
          </w:tcPr>
          <w:p w14:paraId="3125DF9E" w14:textId="77777777" w:rsidR="001301BF" w:rsidRPr="001301BF" w:rsidRDefault="001301BF" w:rsidP="001301BF">
            <w:pPr>
              <w:jc w:val="center"/>
              <w:rPr>
                <w:b/>
                <w:bCs/>
                <w:color w:val="000000"/>
                <w:lang w:eastAsia="el-GR"/>
              </w:rPr>
            </w:pPr>
            <w:r w:rsidRPr="001301BF">
              <w:rPr>
                <w:rFonts w:eastAsia="Calibri"/>
                <w:b/>
                <w:bCs/>
                <w:color w:val="000000"/>
                <w:lang w:eastAsia="el-GR"/>
              </w:rPr>
              <w:t>ΤΙΤΛΟΣ ΠΑΡΑΔΟΤΕΟΥ</w:t>
            </w:r>
          </w:p>
        </w:tc>
        <w:tc>
          <w:tcPr>
            <w:tcW w:w="871" w:type="pct"/>
            <w:shd w:val="clear" w:color="auto" w:fill="FBE4D5"/>
            <w:vAlign w:val="center"/>
            <w:hideMark/>
          </w:tcPr>
          <w:p w14:paraId="15007543" w14:textId="77777777" w:rsidR="001301BF" w:rsidRPr="001301BF" w:rsidRDefault="001301BF" w:rsidP="001301BF">
            <w:pPr>
              <w:ind w:left="-89"/>
              <w:jc w:val="center"/>
              <w:rPr>
                <w:rFonts w:eastAsia="Calibri"/>
                <w:b/>
                <w:bCs/>
                <w:color w:val="000000"/>
                <w:lang w:eastAsia="el-GR"/>
              </w:rPr>
            </w:pPr>
            <w:r w:rsidRPr="001301BF">
              <w:rPr>
                <w:rFonts w:eastAsia="Calibri"/>
                <w:b/>
                <w:bCs/>
                <w:color w:val="000000"/>
                <w:lang w:eastAsia="el-GR"/>
              </w:rPr>
              <w:t xml:space="preserve">ΧΡΟΝΟΣ ΥΠΟΒΟΛΗΣ </w:t>
            </w:r>
          </w:p>
          <w:p w14:paraId="4D9F3C0B" w14:textId="77777777" w:rsidR="001301BF" w:rsidRPr="001301BF" w:rsidRDefault="001301BF" w:rsidP="001301BF">
            <w:pPr>
              <w:ind w:left="-89"/>
              <w:jc w:val="center"/>
              <w:rPr>
                <w:b/>
                <w:bCs/>
                <w:color w:val="000000"/>
                <w:lang w:eastAsia="el-GR"/>
              </w:rPr>
            </w:pPr>
            <w:r w:rsidRPr="001301BF">
              <w:rPr>
                <w:rFonts w:eastAsia="Calibri"/>
                <w:b/>
                <w:bCs/>
                <w:color w:val="000000"/>
                <w:lang w:eastAsia="el-GR"/>
              </w:rPr>
              <w:t>1</w:t>
            </w:r>
            <w:r w:rsidRPr="001301BF">
              <w:rPr>
                <w:rFonts w:eastAsia="Calibri"/>
                <w:b/>
                <w:bCs/>
                <w:color w:val="000000"/>
                <w:vertAlign w:val="superscript"/>
                <w:lang w:eastAsia="el-GR"/>
              </w:rPr>
              <w:t>ης</w:t>
            </w:r>
            <w:r w:rsidRPr="001301BF">
              <w:rPr>
                <w:rFonts w:eastAsia="Calibri"/>
                <w:b/>
                <w:bCs/>
                <w:color w:val="000000"/>
                <w:lang w:eastAsia="el-GR"/>
              </w:rPr>
              <w:t xml:space="preserve"> ΕΚΔΟΣΗΣ ΠΑΡΑΔΟΤΕΟΥ </w:t>
            </w:r>
          </w:p>
        </w:tc>
        <w:tc>
          <w:tcPr>
            <w:tcW w:w="793" w:type="pct"/>
            <w:shd w:val="clear" w:color="auto" w:fill="FBE4D5"/>
          </w:tcPr>
          <w:p w14:paraId="70CF4E61" w14:textId="77777777" w:rsidR="001301BF" w:rsidRPr="001301BF" w:rsidRDefault="001301BF" w:rsidP="001301BF">
            <w:pPr>
              <w:ind w:left="-192" w:right="-110"/>
              <w:jc w:val="center"/>
              <w:rPr>
                <w:rFonts w:eastAsia="Calibri"/>
                <w:b/>
                <w:bCs/>
                <w:color w:val="000000"/>
                <w:lang w:eastAsia="el-GR"/>
              </w:rPr>
            </w:pPr>
            <w:r w:rsidRPr="001301BF">
              <w:rPr>
                <w:rFonts w:eastAsia="Calibri"/>
                <w:b/>
                <w:bCs/>
                <w:color w:val="000000"/>
                <w:lang w:eastAsia="el-GR"/>
              </w:rPr>
              <w:t>ΔΙΑΡΚΕΙΑ ΕΛΕΓΧΟΥ</w:t>
            </w:r>
          </w:p>
          <w:p w14:paraId="5BFEDE04" w14:textId="77777777" w:rsidR="001301BF" w:rsidRPr="001301BF" w:rsidRDefault="001301BF" w:rsidP="001301BF">
            <w:pPr>
              <w:ind w:left="-192" w:right="-110"/>
              <w:jc w:val="center"/>
              <w:rPr>
                <w:rFonts w:eastAsia="Calibri"/>
                <w:b/>
                <w:bCs/>
                <w:color w:val="000000"/>
                <w:lang w:eastAsia="el-GR"/>
              </w:rPr>
            </w:pPr>
            <w:r w:rsidRPr="001301BF">
              <w:rPr>
                <w:rFonts w:eastAsia="Calibri"/>
                <w:b/>
                <w:bCs/>
                <w:color w:val="000000"/>
                <w:lang w:eastAsia="el-GR"/>
              </w:rPr>
              <w:t xml:space="preserve"> ΠΑΡΑΔΟΤΕΟΥ (ΜΗΝΕΣ)</w:t>
            </w:r>
          </w:p>
        </w:tc>
      </w:tr>
      <w:tr w:rsidR="001301BF" w:rsidRPr="001301BF" w14:paraId="6E2DBBE7" w14:textId="77777777" w:rsidTr="008838CA">
        <w:trPr>
          <w:trHeight w:val="175"/>
        </w:trPr>
        <w:tc>
          <w:tcPr>
            <w:tcW w:w="303" w:type="pct"/>
            <w:noWrap/>
            <w:hideMark/>
          </w:tcPr>
          <w:p w14:paraId="76FD8DAC"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7830ECF4"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07FF3505" w14:textId="77777777" w:rsidR="001301BF" w:rsidRPr="001301BF" w:rsidRDefault="001301BF" w:rsidP="001301BF">
            <w:pPr>
              <w:spacing w:before="120"/>
              <w:jc w:val="center"/>
              <w:rPr>
                <w:color w:val="000000"/>
                <w:lang w:eastAsia="el-GR"/>
              </w:rPr>
            </w:pPr>
            <w:r w:rsidRPr="001301BF">
              <w:t>Π.Α.1</w:t>
            </w:r>
          </w:p>
        </w:tc>
        <w:tc>
          <w:tcPr>
            <w:tcW w:w="2175" w:type="pct"/>
            <w:noWrap/>
          </w:tcPr>
          <w:p w14:paraId="64A1B557" w14:textId="77777777" w:rsidR="001301BF" w:rsidRPr="001301BF" w:rsidRDefault="001301BF" w:rsidP="001301BF">
            <w:pPr>
              <w:spacing w:before="120"/>
              <w:jc w:val="left"/>
              <w:rPr>
                <w:bCs/>
                <w:color w:val="000000"/>
                <w:lang w:eastAsia="el-GR"/>
              </w:rPr>
            </w:pPr>
            <w:r w:rsidRPr="001301BF">
              <w:t>Ανάλυση Απαιτήσεων Υποσυστημάτων</w:t>
            </w:r>
          </w:p>
        </w:tc>
        <w:tc>
          <w:tcPr>
            <w:tcW w:w="871" w:type="pct"/>
            <w:noWrap/>
          </w:tcPr>
          <w:p w14:paraId="2AB6B11C" w14:textId="77777777" w:rsidR="001301BF" w:rsidRPr="001301BF" w:rsidRDefault="005E2470" w:rsidP="001301BF">
            <w:pPr>
              <w:spacing w:before="120"/>
              <w:jc w:val="center"/>
              <w:rPr>
                <w:color w:val="000000"/>
                <w:lang w:eastAsia="el-GR"/>
              </w:rPr>
            </w:pPr>
            <w:r w:rsidRPr="001301BF">
              <w:rPr>
                <w:color w:val="000000"/>
                <w:lang w:eastAsia="el-GR"/>
              </w:rPr>
              <w:t>Μ</w:t>
            </w:r>
            <w:r>
              <w:rPr>
                <w:color w:val="000000"/>
                <w:lang w:eastAsia="el-GR"/>
              </w:rPr>
              <w:t>2</w:t>
            </w:r>
          </w:p>
        </w:tc>
        <w:tc>
          <w:tcPr>
            <w:tcW w:w="793" w:type="pct"/>
          </w:tcPr>
          <w:p w14:paraId="3DB5453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E7766F6" w14:textId="77777777" w:rsidTr="008838CA">
        <w:trPr>
          <w:trHeight w:val="379"/>
        </w:trPr>
        <w:tc>
          <w:tcPr>
            <w:tcW w:w="303" w:type="pct"/>
            <w:noWrap/>
            <w:hideMark/>
          </w:tcPr>
          <w:p w14:paraId="6B8E7418"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2</w:t>
            </w:r>
          </w:p>
        </w:tc>
        <w:tc>
          <w:tcPr>
            <w:tcW w:w="368" w:type="pct"/>
          </w:tcPr>
          <w:p w14:paraId="53089B34"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0C36F5AE" w14:textId="77777777" w:rsidR="001301BF" w:rsidRPr="001301BF" w:rsidRDefault="001301BF" w:rsidP="001301BF">
            <w:pPr>
              <w:spacing w:before="120"/>
              <w:jc w:val="center"/>
              <w:rPr>
                <w:color w:val="000000"/>
                <w:lang w:eastAsia="el-GR"/>
              </w:rPr>
            </w:pPr>
            <w:r w:rsidRPr="001301BF">
              <w:t>Π.Α.2</w:t>
            </w:r>
          </w:p>
        </w:tc>
        <w:tc>
          <w:tcPr>
            <w:tcW w:w="2175" w:type="pct"/>
            <w:noWrap/>
          </w:tcPr>
          <w:p w14:paraId="337BDB3E" w14:textId="77777777" w:rsidR="001301BF" w:rsidRPr="001301BF" w:rsidRDefault="001301BF" w:rsidP="001301BF">
            <w:pPr>
              <w:spacing w:before="120"/>
              <w:jc w:val="left"/>
              <w:rPr>
                <w:bCs/>
                <w:color w:val="000000"/>
                <w:lang w:eastAsia="el-GR"/>
              </w:rPr>
            </w:pPr>
            <w:r w:rsidRPr="001301BF">
              <w:t>Σχεδιασμός Αρχιτεκτονικής</w:t>
            </w:r>
          </w:p>
        </w:tc>
        <w:tc>
          <w:tcPr>
            <w:tcW w:w="871" w:type="pct"/>
          </w:tcPr>
          <w:p w14:paraId="3196BADB"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7E8B3B85"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BE2C0C8" w14:textId="77777777" w:rsidTr="008838CA">
        <w:trPr>
          <w:trHeight w:val="256"/>
        </w:trPr>
        <w:tc>
          <w:tcPr>
            <w:tcW w:w="303" w:type="pct"/>
            <w:noWrap/>
            <w:hideMark/>
          </w:tcPr>
          <w:p w14:paraId="05B5B8C6"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3</w:t>
            </w:r>
          </w:p>
        </w:tc>
        <w:tc>
          <w:tcPr>
            <w:tcW w:w="368" w:type="pct"/>
          </w:tcPr>
          <w:p w14:paraId="277E2965"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2E06DAA3" w14:textId="77777777" w:rsidR="001301BF" w:rsidRPr="001301BF" w:rsidRDefault="001301BF" w:rsidP="001301BF">
            <w:pPr>
              <w:spacing w:before="120"/>
              <w:jc w:val="center"/>
              <w:rPr>
                <w:color w:val="000000"/>
                <w:lang w:eastAsia="el-GR"/>
              </w:rPr>
            </w:pPr>
            <w:r w:rsidRPr="001301BF">
              <w:t>Π.Α.3</w:t>
            </w:r>
          </w:p>
        </w:tc>
        <w:tc>
          <w:tcPr>
            <w:tcW w:w="2175" w:type="pct"/>
            <w:noWrap/>
          </w:tcPr>
          <w:p w14:paraId="57FE7BFA" w14:textId="77777777" w:rsidR="001301BF" w:rsidRPr="001301BF" w:rsidRDefault="001301BF" w:rsidP="001301BF">
            <w:pPr>
              <w:spacing w:before="120"/>
              <w:jc w:val="left"/>
              <w:rPr>
                <w:bCs/>
              </w:rPr>
            </w:pPr>
            <w:r w:rsidRPr="001301BF">
              <w:t>Μελέτη Ασφάλειας</w:t>
            </w:r>
          </w:p>
        </w:tc>
        <w:tc>
          <w:tcPr>
            <w:tcW w:w="871" w:type="pct"/>
          </w:tcPr>
          <w:p w14:paraId="58E6FAB6"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302D109A"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5C0DCAE4" w14:textId="77777777" w:rsidTr="008838CA">
        <w:trPr>
          <w:trHeight w:val="190"/>
        </w:trPr>
        <w:tc>
          <w:tcPr>
            <w:tcW w:w="303" w:type="pct"/>
            <w:noWrap/>
            <w:hideMark/>
          </w:tcPr>
          <w:p w14:paraId="550A948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4</w:t>
            </w:r>
          </w:p>
        </w:tc>
        <w:tc>
          <w:tcPr>
            <w:tcW w:w="368" w:type="pct"/>
          </w:tcPr>
          <w:p w14:paraId="11F08052"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527780A3" w14:textId="77777777" w:rsidR="001301BF" w:rsidRPr="001301BF" w:rsidRDefault="001301BF" w:rsidP="001301BF">
            <w:pPr>
              <w:spacing w:before="120"/>
              <w:jc w:val="center"/>
              <w:rPr>
                <w:color w:val="000000"/>
                <w:lang w:eastAsia="el-GR"/>
              </w:rPr>
            </w:pPr>
            <w:r w:rsidRPr="001301BF">
              <w:t>Π.Α.</w:t>
            </w:r>
            <w:r w:rsidR="003A7586">
              <w:t>4</w:t>
            </w:r>
          </w:p>
        </w:tc>
        <w:tc>
          <w:tcPr>
            <w:tcW w:w="2175" w:type="pct"/>
            <w:noWrap/>
          </w:tcPr>
          <w:p w14:paraId="4D8EC58E" w14:textId="77777777" w:rsidR="001301BF" w:rsidRPr="001301BF" w:rsidRDefault="001301BF" w:rsidP="001301BF">
            <w:pPr>
              <w:spacing w:before="120"/>
              <w:jc w:val="left"/>
              <w:rPr>
                <w:bCs/>
              </w:rPr>
            </w:pPr>
            <w:r w:rsidRPr="001301BF">
              <w:t>Σχέδιο Μετάπτωσης</w:t>
            </w:r>
          </w:p>
        </w:tc>
        <w:tc>
          <w:tcPr>
            <w:tcW w:w="871" w:type="pct"/>
          </w:tcPr>
          <w:p w14:paraId="793DB857"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4FD5E70D"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2081F275" w14:textId="77777777" w:rsidTr="001301BF">
        <w:trPr>
          <w:trHeight w:val="190"/>
        </w:trPr>
        <w:tc>
          <w:tcPr>
            <w:tcW w:w="303" w:type="pct"/>
            <w:noWrap/>
          </w:tcPr>
          <w:p w14:paraId="182D7F9F"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5</w:t>
            </w:r>
          </w:p>
        </w:tc>
        <w:tc>
          <w:tcPr>
            <w:tcW w:w="368" w:type="pct"/>
          </w:tcPr>
          <w:p w14:paraId="2485B4BB"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387325BA" w14:textId="77777777" w:rsidR="001301BF" w:rsidRPr="001301BF" w:rsidRDefault="001301BF" w:rsidP="001301BF">
            <w:pPr>
              <w:spacing w:before="120"/>
              <w:jc w:val="center"/>
              <w:rPr>
                <w:color w:val="000000"/>
                <w:lang w:eastAsia="el-GR"/>
              </w:rPr>
            </w:pPr>
            <w:r w:rsidRPr="001301BF">
              <w:t>Π.Α.</w:t>
            </w:r>
            <w:r w:rsidR="003A7586">
              <w:t>5</w:t>
            </w:r>
          </w:p>
        </w:tc>
        <w:tc>
          <w:tcPr>
            <w:tcW w:w="2175" w:type="pct"/>
            <w:noWrap/>
          </w:tcPr>
          <w:p w14:paraId="347B2876" w14:textId="77777777" w:rsidR="001301BF" w:rsidRPr="001301BF" w:rsidRDefault="001301BF" w:rsidP="001301BF">
            <w:pPr>
              <w:spacing w:before="120"/>
              <w:jc w:val="left"/>
              <w:rPr>
                <w:bCs/>
              </w:rPr>
            </w:pPr>
            <w:r w:rsidRPr="001301BF">
              <w:t>Προσχέδια (Μακέτες) Διαδικτυακής Πύλης</w:t>
            </w:r>
          </w:p>
        </w:tc>
        <w:tc>
          <w:tcPr>
            <w:tcW w:w="871" w:type="pct"/>
          </w:tcPr>
          <w:p w14:paraId="73CC132D"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77089D28"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3A7586" w:rsidRPr="001301BF" w14:paraId="57FB0E06" w14:textId="77777777" w:rsidTr="001301BF">
        <w:trPr>
          <w:trHeight w:val="190"/>
        </w:trPr>
        <w:tc>
          <w:tcPr>
            <w:tcW w:w="303" w:type="pct"/>
            <w:noWrap/>
          </w:tcPr>
          <w:p w14:paraId="343F2DC6" w14:textId="77777777" w:rsidR="003A7586" w:rsidRPr="001301BF" w:rsidRDefault="003A7586" w:rsidP="004A1D19">
            <w:pPr>
              <w:pStyle w:val="a3"/>
              <w:numPr>
                <w:ilvl w:val="0"/>
                <w:numId w:val="61"/>
              </w:numPr>
              <w:spacing w:before="120"/>
              <w:ind w:left="0" w:firstLine="0"/>
              <w:jc w:val="center"/>
              <w:rPr>
                <w:color w:val="000000"/>
                <w:lang w:eastAsia="el-GR"/>
              </w:rPr>
            </w:pPr>
          </w:p>
        </w:tc>
        <w:tc>
          <w:tcPr>
            <w:tcW w:w="368" w:type="pct"/>
          </w:tcPr>
          <w:p w14:paraId="76CBD267" w14:textId="77777777" w:rsidR="003A7586" w:rsidRPr="001301BF" w:rsidRDefault="003A7586" w:rsidP="001301BF">
            <w:pPr>
              <w:spacing w:before="120"/>
              <w:jc w:val="center"/>
              <w:rPr>
                <w:color w:val="000000"/>
                <w:lang w:eastAsia="el-GR"/>
              </w:rPr>
            </w:pPr>
            <w:r>
              <w:rPr>
                <w:color w:val="000000"/>
                <w:lang w:eastAsia="el-GR"/>
              </w:rPr>
              <w:t>ΦΑ</w:t>
            </w:r>
          </w:p>
        </w:tc>
        <w:tc>
          <w:tcPr>
            <w:tcW w:w="490" w:type="pct"/>
          </w:tcPr>
          <w:p w14:paraId="0453B295" w14:textId="77777777" w:rsidR="003A7586" w:rsidRPr="001301BF" w:rsidRDefault="003A7586" w:rsidP="001301BF">
            <w:pPr>
              <w:spacing w:before="120"/>
              <w:jc w:val="center"/>
            </w:pPr>
            <w:r>
              <w:t>Π.Α.6</w:t>
            </w:r>
          </w:p>
        </w:tc>
        <w:tc>
          <w:tcPr>
            <w:tcW w:w="2175" w:type="pct"/>
            <w:noWrap/>
          </w:tcPr>
          <w:p w14:paraId="19F6A6AB" w14:textId="77777777" w:rsidR="003A7586" w:rsidRPr="001301BF" w:rsidRDefault="003A7586" w:rsidP="001301BF">
            <w:pPr>
              <w:spacing w:before="120"/>
              <w:jc w:val="left"/>
            </w:pPr>
            <w:r>
              <w:rPr>
                <w:sz w:val="20"/>
                <w:szCs w:val="20"/>
              </w:rPr>
              <w:t>Μεθοδολογία ελέγχου και Σενάρια Ελέγχου</w:t>
            </w:r>
          </w:p>
        </w:tc>
        <w:tc>
          <w:tcPr>
            <w:tcW w:w="871" w:type="pct"/>
          </w:tcPr>
          <w:p w14:paraId="2664ABDD" w14:textId="77777777" w:rsidR="003A7586" w:rsidRPr="001301BF" w:rsidRDefault="003A7586" w:rsidP="001301BF">
            <w:pPr>
              <w:spacing w:before="120"/>
              <w:jc w:val="center"/>
              <w:rPr>
                <w:color w:val="000000"/>
                <w:lang w:eastAsia="el-GR"/>
              </w:rPr>
            </w:pPr>
            <w:r>
              <w:rPr>
                <w:color w:val="000000"/>
                <w:lang w:eastAsia="el-GR"/>
              </w:rPr>
              <w:t>Μ</w:t>
            </w:r>
            <w:r w:rsidR="005E2470">
              <w:rPr>
                <w:color w:val="000000"/>
                <w:lang w:eastAsia="el-GR"/>
              </w:rPr>
              <w:t>2</w:t>
            </w:r>
          </w:p>
        </w:tc>
        <w:tc>
          <w:tcPr>
            <w:tcW w:w="793" w:type="pct"/>
          </w:tcPr>
          <w:p w14:paraId="7F220A88" w14:textId="77777777" w:rsidR="003A7586" w:rsidRPr="001301BF" w:rsidRDefault="003A7586" w:rsidP="001301BF">
            <w:pPr>
              <w:spacing w:before="120"/>
              <w:jc w:val="center"/>
              <w:rPr>
                <w:color w:val="000000"/>
                <w:lang w:eastAsia="el-GR"/>
              </w:rPr>
            </w:pPr>
            <w:r>
              <w:rPr>
                <w:color w:val="000000"/>
                <w:lang w:eastAsia="el-GR"/>
              </w:rPr>
              <w:t>1</w:t>
            </w:r>
          </w:p>
        </w:tc>
      </w:tr>
      <w:tr w:rsidR="001301BF" w:rsidRPr="001301BF" w14:paraId="0953E1B3" w14:textId="77777777" w:rsidTr="001301BF">
        <w:trPr>
          <w:trHeight w:val="190"/>
        </w:trPr>
        <w:tc>
          <w:tcPr>
            <w:tcW w:w="303" w:type="pct"/>
            <w:noWrap/>
          </w:tcPr>
          <w:p w14:paraId="5555D78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6</w:t>
            </w:r>
          </w:p>
        </w:tc>
        <w:tc>
          <w:tcPr>
            <w:tcW w:w="368" w:type="pct"/>
          </w:tcPr>
          <w:p w14:paraId="5939CCE7" w14:textId="77777777" w:rsidR="001301BF" w:rsidRPr="001301BF" w:rsidRDefault="001301BF" w:rsidP="001301BF">
            <w:pPr>
              <w:spacing w:before="120"/>
              <w:jc w:val="center"/>
              <w:rPr>
                <w:color w:val="000000"/>
                <w:lang w:eastAsia="el-GR"/>
              </w:rPr>
            </w:pPr>
            <w:r w:rsidRPr="001301BF">
              <w:rPr>
                <w:color w:val="000000"/>
                <w:lang w:eastAsia="el-GR"/>
              </w:rPr>
              <w:t>ΦΒ</w:t>
            </w:r>
          </w:p>
        </w:tc>
        <w:tc>
          <w:tcPr>
            <w:tcW w:w="490" w:type="pct"/>
          </w:tcPr>
          <w:p w14:paraId="19768D9E" w14:textId="77777777" w:rsidR="001301BF" w:rsidRPr="001301BF" w:rsidRDefault="001301BF" w:rsidP="001301BF">
            <w:pPr>
              <w:spacing w:before="120"/>
              <w:jc w:val="center"/>
              <w:rPr>
                <w:color w:val="000000"/>
                <w:lang w:eastAsia="el-GR"/>
              </w:rPr>
            </w:pPr>
            <w:r w:rsidRPr="001301BF">
              <w:t>Π.Β.1</w:t>
            </w:r>
          </w:p>
        </w:tc>
        <w:tc>
          <w:tcPr>
            <w:tcW w:w="2175" w:type="pct"/>
            <w:noWrap/>
          </w:tcPr>
          <w:p w14:paraId="742395C0" w14:textId="77777777" w:rsidR="001301BF" w:rsidRPr="001301BF" w:rsidRDefault="001301BF" w:rsidP="001301BF">
            <w:pPr>
              <w:spacing w:before="120"/>
              <w:jc w:val="left"/>
              <w:rPr>
                <w:bCs/>
              </w:rPr>
            </w:pPr>
            <w:r w:rsidRPr="001301BF">
              <w:t xml:space="preserve">Υποδομή του </w:t>
            </w:r>
            <w:r w:rsidRPr="001301BF">
              <w:rPr>
                <w:lang w:val="en-US"/>
              </w:rPr>
              <w:t>govHUB</w:t>
            </w:r>
            <w:r w:rsidRPr="001301BF">
              <w:t xml:space="preserve"> εγκατεστημένη και σε λειτουργία</w:t>
            </w:r>
          </w:p>
        </w:tc>
        <w:tc>
          <w:tcPr>
            <w:tcW w:w="871" w:type="pct"/>
          </w:tcPr>
          <w:p w14:paraId="1434DF2A"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4B61FDD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65348843" w14:textId="77777777" w:rsidTr="001301BF">
        <w:trPr>
          <w:trHeight w:val="190"/>
        </w:trPr>
        <w:tc>
          <w:tcPr>
            <w:tcW w:w="303" w:type="pct"/>
            <w:noWrap/>
          </w:tcPr>
          <w:p w14:paraId="7206332A"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7</w:t>
            </w:r>
          </w:p>
        </w:tc>
        <w:tc>
          <w:tcPr>
            <w:tcW w:w="368" w:type="pct"/>
          </w:tcPr>
          <w:p w14:paraId="72E5D9BA" w14:textId="77777777" w:rsidR="001301BF" w:rsidRPr="001301BF" w:rsidRDefault="001301BF" w:rsidP="001301BF">
            <w:pPr>
              <w:spacing w:before="120"/>
              <w:jc w:val="center"/>
              <w:rPr>
                <w:color w:val="000000"/>
                <w:lang w:eastAsia="el-GR"/>
              </w:rPr>
            </w:pPr>
            <w:r w:rsidRPr="001301BF">
              <w:rPr>
                <w:color w:val="000000"/>
                <w:lang w:eastAsia="el-GR"/>
              </w:rPr>
              <w:t>ΦΒ</w:t>
            </w:r>
          </w:p>
        </w:tc>
        <w:tc>
          <w:tcPr>
            <w:tcW w:w="490" w:type="pct"/>
          </w:tcPr>
          <w:p w14:paraId="76DE9DFE" w14:textId="77777777" w:rsidR="001301BF" w:rsidRPr="001301BF" w:rsidRDefault="001301BF" w:rsidP="001301BF">
            <w:pPr>
              <w:spacing w:before="120"/>
              <w:jc w:val="center"/>
              <w:rPr>
                <w:color w:val="000000"/>
                <w:lang w:eastAsia="el-GR"/>
              </w:rPr>
            </w:pPr>
            <w:r w:rsidRPr="001301BF">
              <w:t>Π.Β.2</w:t>
            </w:r>
          </w:p>
        </w:tc>
        <w:tc>
          <w:tcPr>
            <w:tcW w:w="2175" w:type="pct"/>
            <w:noWrap/>
          </w:tcPr>
          <w:p w14:paraId="556008FE" w14:textId="77777777" w:rsidR="001301BF" w:rsidRPr="001301BF" w:rsidRDefault="001301BF" w:rsidP="001301BF">
            <w:pPr>
              <w:spacing w:before="120"/>
              <w:jc w:val="left"/>
              <w:rPr>
                <w:bCs/>
              </w:rPr>
            </w:pPr>
            <w:r w:rsidRPr="001301BF">
              <w:t>Αποτελέσματα δοκιμών λειτουργικότητας και απόδοσης</w:t>
            </w:r>
          </w:p>
        </w:tc>
        <w:tc>
          <w:tcPr>
            <w:tcW w:w="871" w:type="pct"/>
          </w:tcPr>
          <w:p w14:paraId="6045CB84"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709D7F9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B096EF0" w14:textId="77777777" w:rsidTr="008838CA">
        <w:trPr>
          <w:trHeight w:val="190"/>
        </w:trPr>
        <w:tc>
          <w:tcPr>
            <w:tcW w:w="303" w:type="pct"/>
            <w:noWrap/>
          </w:tcPr>
          <w:p w14:paraId="2B5C6C66"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8</w:t>
            </w:r>
          </w:p>
        </w:tc>
        <w:tc>
          <w:tcPr>
            <w:tcW w:w="368" w:type="pct"/>
          </w:tcPr>
          <w:p w14:paraId="13B75AC7" w14:textId="77777777" w:rsidR="001301BF" w:rsidRPr="001301BF" w:rsidRDefault="001301BF" w:rsidP="001301BF">
            <w:pPr>
              <w:spacing w:before="120"/>
              <w:jc w:val="center"/>
              <w:rPr>
                <w:color w:val="000000"/>
                <w:lang w:eastAsia="el-GR"/>
              </w:rPr>
            </w:pPr>
            <w:r w:rsidRPr="001301BF">
              <w:rPr>
                <w:color w:val="000000"/>
                <w:lang w:eastAsia="el-GR"/>
              </w:rPr>
              <w:t>ΦΒ</w:t>
            </w:r>
          </w:p>
        </w:tc>
        <w:tc>
          <w:tcPr>
            <w:tcW w:w="490" w:type="pct"/>
          </w:tcPr>
          <w:p w14:paraId="7C222FF9" w14:textId="77777777" w:rsidR="001301BF" w:rsidRPr="001301BF" w:rsidRDefault="001301BF" w:rsidP="001301BF">
            <w:pPr>
              <w:spacing w:before="120"/>
              <w:jc w:val="center"/>
              <w:rPr>
                <w:color w:val="000000"/>
                <w:lang w:eastAsia="el-GR"/>
              </w:rPr>
            </w:pPr>
            <w:r w:rsidRPr="001301BF">
              <w:t>Π.Β.</w:t>
            </w:r>
            <w:r w:rsidRPr="001301BF">
              <w:rPr>
                <w:lang w:val="en-US"/>
              </w:rPr>
              <w:t>3</w:t>
            </w:r>
          </w:p>
        </w:tc>
        <w:tc>
          <w:tcPr>
            <w:tcW w:w="2175" w:type="pct"/>
            <w:noWrap/>
          </w:tcPr>
          <w:p w14:paraId="46975FB0" w14:textId="77777777" w:rsidR="001301BF" w:rsidRPr="001301BF" w:rsidRDefault="001301BF" w:rsidP="001301BF">
            <w:pPr>
              <w:spacing w:before="120"/>
              <w:jc w:val="left"/>
              <w:rPr>
                <w:bCs/>
              </w:rPr>
            </w:pPr>
            <w:r w:rsidRPr="001301BF">
              <w:t>Τεκμηρίωση Συστήματος</w:t>
            </w:r>
          </w:p>
        </w:tc>
        <w:tc>
          <w:tcPr>
            <w:tcW w:w="871" w:type="pct"/>
          </w:tcPr>
          <w:p w14:paraId="383EC312"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5ACE651A"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0639926" w14:textId="77777777" w:rsidTr="001301BF">
        <w:trPr>
          <w:trHeight w:val="190"/>
        </w:trPr>
        <w:tc>
          <w:tcPr>
            <w:tcW w:w="303" w:type="pct"/>
            <w:noWrap/>
          </w:tcPr>
          <w:p w14:paraId="73F1B48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9</w:t>
            </w:r>
          </w:p>
        </w:tc>
        <w:tc>
          <w:tcPr>
            <w:tcW w:w="368" w:type="pct"/>
          </w:tcPr>
          <w:p w14:paraId="1AA72929"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19E2D174" w14:textId="77777777" w:rsidR="001301BF" w:rsidRPr="001301BF" w:rsidRDefault="001301BF" w:rsidP="001301BF">
            <w:pPr>
              <w:spacing w:before="120"/>
              <w:jc w:val="center"/>
              <w:rPr>
                <w:color w:val="000000"/>
                <w:lang w:eastAsia="el-GR"/>
              </w:rPr>
            </w:pPr>
            <w:r w:rsidRPr="001301BF">
              <w:t>Π.Γ.1</w:t>
            </w:r>
          </w:p>
        </w:tc>
        <w:tc>
          <w:tcPr>
            <w:tcW w:w="2175" w:type="pct"/>
            <w:noWrap/>
          </w:tcPr>
          <w:p w14:paraId="2D8A1487" w14:textId="77777777" w:rsidR="001301BF" w:rsidRPr="001301BF" w:rsidRDefault="00F634AC" w:rsidP="00F634AC">
            <w:pPr>
              <w:spacing w:before="120"/>
              <w:jc w:val="left"/>
              <w:rPr>
                <w:bCs/>
              </w:rPr>
            </w:pPr>
            <w:r>
              <w:rPr>
                <w:sz w:val="20"/>
                <w:szCs w:val="20"/>
              </w:rPr>
              <w:t>Επικαιροποιημένα Σενάρια  Ελέγχου</w:t>
            </w:r>
            <w:r w:rsidRPr="001301BF">
              <w:t xml:space="preserve"> </w:t>
            </w:r>
          </w:p>
        </w:tc>
        <w:tc>
          <w:tcPr>
            <w:tcW w:w="871" w:type="pct"/>
          </w:tcPr>
          <w:p w14:paraId="25423A2A" w14:textId="77777777" w:rsidR="001301BF" w:rsidRPr="001301BF" w:rsidRDefault="001301BF" w:rsidP="001301BF">
            <w:pPr>
              <w:spacing w:before="120"/>
              <w:jc w:val="center"/>
              <w:rPr>
                <w:color w:val="000000"/>
                <w:lang w:eastAsia="el-GR"/>
              </w:rPr>
            </w:pPr>
            <w:r w:rsidRPr="001301BF">
              <w:rPr>
                <w:color w:val="000000"/>
                <w:lang w:eastAsia="el-GR"/>
              </w:rPr>
              <w:t>Μ7</w:t>
            </w:r>
          </w:p>
        </w:tc>
        <w:tc>
          <w:tcPr>
            <w:tcW w:w="793" w:type="pct"/>
          </w:tcPr>
          <w:p w14:paraId="78BE1CC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2BD0DF01" w14:textId="77777777" w:rsidTr="001301BF">
        <w:trPr>
          <w:trHeight w:val="190"/>
        </w:trPr>
        <w:tc>
          <w:tcPr>
            <w:tcW w:w="303" w:type="pct"/>
            <w:noWrap/>
          </w:tcPr>
          <w:p w14:paraId="77F714F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5CEBBFC9"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5B2978A1" w14:textId="77777777" w:rsidR="001301BF" w:rsidRPr="001301BF" w:rsidRDefault="001301BF" w:rsidP="001301BF">
            <w:pPr>
              <w:spacing w:before="120"/>
              <w:jc w:val="center"/>
              <w:rPr>
                <w:color w:val="000000"/>
                <w:lang w:eastAsia="el-GR"/>
              </w:rPr>
            </w:pPr>
            <w:r w:rsidRPr="001301BF">
              <w:t>Π.Γ.2</w:t>
            </w:r>
          </w:p>
        </w:tc>
        <w:tc>
          <w:tcPr>
            <w:tcW w:w="2175" w:type="pct"/>
            <w:noWrap/>
          </w:tcPr>
          <w:p w14:paraId="6105A6EE" w14:textId="77777777" w:rsidR="001301BF" w:rsidRPr="001301BF" w:rsidRDefault="001301BF" w:rsidP="001301BF">
            <w:pPr>
              <w:spacing w:before="120"/>
              <w:jc w:val="left"/>
              <w:rPr>
                <w:bCs/>
              </w:rPr>
            </w:pPr>
            <w:r w:rsidRPr="001301BF">
              <w:t xml:space="preserve">Διαδικτυακή Πύλη </w:t>
            </w:r>
            <w:r w:rsidRPr="001301BF">
              <w:rPr>
                <w:lang w:val="en-US"/>
              </w:rPr>
              <w:t>govhub</w:t>
            </w:r>
            <w:r w:rsidRPr="001301BF">
              <w:t>.</w:t>
            </w:r>
            <w:r w:rsidRPr="001301BF">
              <w:rPr>
                <w:lang w:val="en-US"/>
              </w:rPr>
              <w:t>gr</w:t>
            </w:r>
            <w:r w:rsidRPr="001301BF">
              <w:t xml:space="preserve"> εγκατεστημένη, παραμετροποιημένη και σε λειτουργία</w:t>
            </w:r>
          </w:p>
        </w:tc>
        <w:tc>
          <w:tcPr>
            <w:tcW w:w="871" w:type="pct"/>
          </w:tcPr>
          <w:p w14:paraId="30E1EEA0"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668C34C2"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7BDAA7FA" w14:textId="77777777" w:rsidTr="001301BF">
        <w:trPr>
          <w:trHeight w:val="190"/>
        </w:trPr>
        <w:tc>
          <w:tcPr>
            <w:tcW w:w="303" w:type="pct"/>
            <w:noWrap/>
          </w:tcPr>
          <w:p w14:paraId="0707EBC1"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lastRenderedPageBreak/>
              <w:t>1</w:t>
            </w:r>
          </w:p>
        </w:tc>
        <w:tc>
          <w:tcPr>
            <w:tcW w:w="368" w:type="pct"/>
          </w:tcPr>
          <w:p w14:paraId="55EBFC0A"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5930FCEC" w14:textId="77777777" w:rsidR="001301BF" w:rsidRPr="001301BF" w:rsidRDefault="001301BF" w:rsidP="001301BF">
            <w:pPr>
              <w:spacing w:before="120"/>
              <w:jc w:val="center"/>
              <w:rPr>
                <w:color w:val="000000"/>
                <w:lang w:eastAsia="el-GR"/>
              </w:rPr>
            </w:pPr>
            <w:r w:rsidRPr="001301BF">
              <w:t>Π.Γ.3</w:t>
            </w:r>
          </w:p>
        </w:tc>
        <w:tc>
          <w:tcPr>
            <w:tcW w:w="2175" w:type="pct"/>
            <w:noWrap/>
          </w:tcPr>
          <w:p w14:paraId="4763DC26" w14:textId="77777777" w:rsidR="001301BF" w:rsidRPr="001301BF" w:rsidRDefault="001301BF" w:rsidP="001301BF">
            <w:pPr>
              <w:spacing w:before="120"/>
              <w:jc w:val="left"/>
              <w:rPr>
                <w:bCs/>
              </w:rPr>
            </w:pPr>
            <w:r w:rsidRPr="001301BF">
              <w:t>Υποσυστήματα εγκατεστημένα, παραμετροποιημένα και σε λειτουργία</w:t>
            </w:r>
          </w:p>
        </w:tc>
        <w:tc>
          <w:tcPr>
            <w:tcW w:w="871" w:type="pct"/>
          </w:tcPr>
          <w:p w14:paraId="5D0185A7"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1E714E6F"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0DAB580E" w14:textId="77777777" w:rsidTr="001301BF">
        <w:trPr>
          <w:trHeight w:val="190"/>
        </w:trPr>
        <w:tc>
          <w:tcPr>
            <w:tcW w:w="303" w:type="pct"/>
            <w:noWrap/>
          </w:tcPr>
          <w:p w14:paraId="0E6B0FBE"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3C47B17C"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2570A423" w14:textId="77777777" w:rsidR="001301BF" w:rsidRPr="001301BF" w:rsidRDefault="001301BF" w:rsidP="001301BF">
            <w:pPr>
              <w:spacing w:before="120"/>
              <w:jc w:val="center"/>
              <w:rPr>
                <w:color w:val="000000"/>
                <w:lang w:eastAsia="el-GR"/>
              </w:rPr>
            </w:pPr>
            <w:r w:rsidRPr="001301BF">
              <w:t>Π.Γ.4</w:t>
            </w:r>
          </w:p>
        </w:tc>
        <w:tc>
          <w:tcPr>
            <w:tcW w:w="2175" w:type="pct"/>
            <w:noWrap/>
          </w:tcPr>
          <w:p w14:paraId="6D558E21" w14:textId="77777777" w:rsidR="001301BF" w:rsidRPr="001301BF" w:rsidRDefault="001301BF" w:rsidP="001301BF">
            <w:pPr>
              <w:spacing w:before="120"/>
              <w:jc w:val="left"/>
              <w:rPr>
                <w:bCs/>
              </w:rPr>
            </w:pPr>
            <w:r w:rsidRPr="001301BF">
              <w:t>Αποτελέσματα δοκιμών λειτουργικότητας και απόδοσης</w:t>
            </w:r>
          </w:p>
        </w:tc>
        <w:tc>
          <w:tcPr>
            <w:tcW w:w="871" w:type="pct"/>
          </w:tcPr>
          <w:p w14:paraId="063A89C5"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0EC3EEC3"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2B652349" w14:textId="77777777" w:rsidTr="001301BF">
        <w:trPr>
          <w:trHeight w:val="190"/>
        </w:trPr>
        <w:tc>
          <w:tcPr>
            <w:tcW w:w="303" w:type="pct"/>
            <w:noWrap/>
          </w:tcPr>
          <w:p w14:paraId="015DC0D2"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04BAE074"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10418368" w14:textId="77777777" w:rsidR="001301BF" w:rsidRPr="001301BF" w:rsidRDefault="001301BF" w:rsidP="001301BF">
            <w:pPr>
              <w:spacing w:before="120"/>
              <w:jc w:val="center"/>
              <w:rPr>
                <w:color w:val="000000"/>
                <w:lang w:eastAsia="el-GR"/>
              </w:rPr>
            </w:pPr>
            <w:r w:rsidRPr="001301BF">
              <w:t>Π.Γ.5</w:t>
            </w:r>
          </w:p>
        </w:tc>
        <w:tc>
          <w:tcPr>
            <w:tcW w:w="2175" w:type="pct"/>
            <w:noWrap/>
          </w:tcPr>
          <w:p w14:paraId="3C5AF3C6" w14:textId="77777777" w:rsidR="001301BF" w:rsidRPr="001301BF" w:rsidRDefault="001301BF" w:rsidP="001301BF">
            <w:pPr>
              <w:spacing w:before="120"/>
              <w:jc w:val="left"/>
              <w:rPr>
                <w:bCs/>
              </w:rPr>
            </w:pPr>
            <w:r w:rsidRPr="001301BF">
              <w:t>Τεκμηρίωση Συστήματος</w:t>
            </w:r>
          </w:p>
        </w:tc>
        <w:tc>
          <w:tcPr>
            <w:tcW w:w="871" w:type="pct"/>
          </w:tcPr>
          <w:p w14:paraId="0846B5FA"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1BBFE29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799BEAC" w14:textId="77777777" w:rsidTr="001301BF">
        <w:trPr>
          <w:trHeight w:val="190"/>
        </w:trPr>
        <w:tc>
          <w:tcPr>
            <w:tcW w:w="303" w:type="pct"/>
            <w:noWrap/>
          </w:tcPr>
          <w:p w14:paraId="62076C3A"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51CFDC90" w14:textId="77777777" w:rsidR="001301BF" w:rsidRPr="001301BF" w:rsidRDefault="001301BF" w:rsidP="001301BF">
            <w:pPr>
              <w:spacing w:before="120"/>
              <w:jc w:val="center"/>
              <w:rPr>
                <w:color w:val="000000"/>
                <w:lang w:eastAsia="el-GR"/>
              </w:rPr>
            </w:pPr>
            <w:r w:rsidRPr="001301BF">
              <w:rPr>
                <w:color w:val="000000"/>
                <w:lang w:eastAsia="el-GR"/>
              </w:rPr>
              <w:t>ΦΔ</w:t>
            </w:r>
          </w:p>
        </w:tc>
        <w:tc>
          <w:tcPr>
            <w:tcW w:w="490" w:type="pct"/>
          </w:tcPr>
          <w:p w14:paraId="2E4D64F1" w14:textId="77777777" w:rsidR="001301BF" w:rsidRPr="001301BF" w:rsidRDefault="001301BF" w:rsidP="001301BF">
            <w:pPr>
              <w:spacing w:before="120"/>
              <w:jc w:val="center"/>
              <w:rPr>
                <w:color w:val="000000"/>
                <w:lang w:eastAsia="el-GR"/>
              </w:rPr>
            </w:pPr>
            <w:r w:rsidRPr="001301BF">
              <w:t>Π.Δ.1</w:t>
            </w:r>
          </w:p>
        </w:tc>
        <w:tc>
          <w:tcPr>
            <w:tcW w:w="2175" w:type="pct"/>
            <w:noWrap/>
          </w:tcPr>
          <w:p w14:paraId="6A264937" w14:textId="77777777" w:rsidR="001301BF" w:rsidRPr="001C4916" w:rsidRDefault="001C4916" w:rsidP="001C4916">
            <w:pPr>
              <w:spacing w:before="120" w:after="120"/>
            </w:pPr>
            <w:r w:rsidRPr="001C4916">
              <w:t>Μελέτη Ασφάλειας</w:t>
            </w:r>
          </w:p>
        </w:tc>
        <w:tc>
          <w:tcPr>
            <w:tcW w:w="871" w:type="pct"/>
          </w:tcPr>
          <w:p w14:paraId="59D3B0C0" w14:textId="77777777" w:rsidR="001301BF" w:rsidRPr="001301BF" w:rsidRDefault="001301BF" w:rsidP="001301BF">
            <w:pPr>
              <w:spacing w:before="120"/>
              <w:jc w:val="center"/>
              <w:rPr>
                <w:color w:val="000000"/>
                <w:lang w:eastAsia="el-GR"/>
              </w:rPr>
            </w:pPr>
            <w:r w:rsidRPr="001301BF">
              <w:rPr>
                <w:color w:val="000000"/>
                <w:lang w:eastAsia="el-GR"/>
              </w:rPr>
              <w:t>Μ</w:t>
            </w:r>
            <w:r w:rsidR="001C4916">
              <w:rPr>
                <w:color w:val="000000"/>
                <w:lang w:eastAsia="el-GR"/>
              </w:rPr>
              <w:t>8</w:t>
            </w:r>
          </w:p>
        </w:tc>
        <w:tc>
          <w:tcPr>
            <w:tcW w:w="793" w:type="pct"/>
          </w:tcPr>
          <w:p w14:paraId="29309390"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1517E532" w14:textId="77777777" w:rsidTr="001301BF">
        <w:trPr>
          <w:trHeight w:val="190"/>
        </w:trPr>
        <w:tc>
          <w:tcPr>
            <w:tcW w:w="303" w:type="pct"/>
            <w:noWrap/>
          </w:tcPr>
          <w:p w14:paraId="7034B1A3"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308F9C4C" w14:textId="77777777" w:rsidR="001301BF" w:rsidRPr="001301BF" w:rsidRDefault="001301BF" w:rsidP="001301BF">
            <w:pPr>
              <w:spacing w:before="120"/>
              <w:jc w:val="center"/>
              <w:rPr>
                <w:color w:val="000000"/>
                <w:lang w:eastAsia="el-GR"/>
              </w:rPr>
            </w:pPr>
            <w:r w:rsidRPr="001301BF">
              <w:rPr>
                <w:color w:val="000000"/>
                <w:lang w:eastAsia="el-GR"/>
              </w:rPr>
              <w:t>ΦΔ</w:t>
            </w:r>
          </w:p>
        </w:tc>
        <w:tc>
          <w:tcPr>
            <w:tcW w:w="490" w:type="pct"/>
          </w:tcPr>
          <w:p w14:paraId="106BE09C" w14:textId="77777777" w:rsidR="001301BF" w:rsidRPr="001301BF" w:rsidRDefault="001301BF" w:rsidP="001301BF">
            <w:pPr>
              <w:spacing w:before="120"/>
              <w:jc w:val="center"/>
              <w:rPr>
                <w:color w:val="000000"/>
                <w:lang w:eastAsia="el-GR"/>
              </w:rPr>
            </w:pPr>
            <w:r w:rsidRPr="001301BF">
              <w:t>Π.Δ.2</w:t>
            </w:r>
          </w:p>
        </w:tc>
        <w:tc>
          <w:tcPr>
            <w:tcW w:w="2175" w:type="pct"/>
            <w:noWrap/>
          </w:tcPr>
          <w:p w14:paraId="159481B6" w14:textId="77777777" w:rsidR="001301BF" w:rsidRPr="001C4916" w:rsidRDefault="001C4916" w:rsidP="001301BF">
            <w:pPr>
              <w:spacing w:before="120"/>
              <w:jc w:val="left"/>
            </w:pPr>
            <w:r w:rsidRPr="001C4916">
              <w:t>Μελέτη αποτίμησης επικινδυνότητας</w:t>
            </w:r>
          </w:p>
        </w:tc>
        <w:tc>
          <w:tcPr>
            <w:tcW w:w="871" w:type="pct"/>
          </w:tcPr>
          <w:p w14:paraId="7D40F011"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3F46AAEC"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D3544D0" w14:textId="77777777" w:rsidTr="001301BF">
        <w:trPr>
          <w:trHeight w:val="190"/>
        </w:trPr>
        <w:tc>
          <w:tcPr>
            <w:tcW w:w="303" w:type="pct"/>
            <w:noWrap/>
          </w:tcPr>
          <w:p w14:paraId="50C07140"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1C58609" w14:textId="77777777" w:rsidR="001301BF" w:rsidRPr="001301BF" w:rsidRDefault="001301BF" w:rsidP="001301BF">
            <w:pPr>
              <w:spacing w:before="120"/>
              <w:jc w:val="center"/>
              <w:rPr>
                <w:color w:val="000000"/>
                <w:lang w:eastAsia="el-GR"/>
              </w:rPr>
            </w:pPr>
            <w:r w:rsidRPr="001301BF">
              <w:rPr>
                <w:color w:val="000000"/>
                <w:lang w:eastAsia="el-GR"/>
              </w:rPr>
              <w:t>ΦΔ</w:t>
            </w:r>
          </w:p>
        </w:tc>
        <w:tc>
          <w:tcPr>
            <w:tcW w:w="490" w:type="pct"/>
          </w:tcPr>
          <w:p w14:paraId="11B3BC52" w14:textId="77777777" w:rsidR="001301BF" w:rsidRPr="001301BF" w:rsidRDefault="001301BF" w:rsidP="001301BF">
            <w:pPr>
              <w:spacing w:before="120"/>
              <w:jc w:val="center"/>
              <w:rPr>
                <w:color w:val="000000"/>
                <w:lang w:eastAsia="el-GR"/>
              </w:rPr>
            </w:pPr>
            <w:r w:rsidRPr="001301BF">
              <w:t>Π.Δ.3</w:t>
            </w:r>
          </w:p>
        </w:tc>
        <w:tc>
          <w:tcPr>
            <w:tcW w:w="2175" w:type="pct"/>
            <w:noWrap/>
          </w:tcPr>
          <w:p w14:paraId="374C6059" w14:textId="77777777" w:rsidR="001301BF" w:rsidRPr="001C4916" w:rsidRDefault="001C4916" w:rsidP="001301BF">
            <w:pPr>
              <w:spacing w:before="120"/>
              <w:jc w:val="left"/>
            </w:pPr>
            <w:r w:rsidRPr="001C4916">
              <w:t>Εγκατάσταση και παραμετροποίηση υπηρεσιών ασφάλειας</w:t>
            </w:r>
          </w:p>
        </w:tc>
        <w:tc>
          <w:tcPr>
            <w:tcW w:w="871" w:type="pct"/>
          </w:tcPr>
          <w:p w14:paraId="0818F68D"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40B725E3"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B362F92" w14:textId="77777777" w:rsidTr="001301BF">
        <w:trPr>
          <w:trHeight w:val="190"/>
        </w:trPr>
        <w:tc>
          <w:tcPr>
            <w:tcW w:w="303" w:type="pct"/>
            <w:noWrap/>
          </w:tcPr>
          <w:p w14:paraId="0F9DC71E"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32EC7E6D" w14:textId="77777777" w:rsidR="001301BF" w:rsidRPr="001301BF" w:rsidRDefault="001301BF" w:rsidP="001301BF">
            <w:pPr>
              <w:spacing w:before="120"/>
              <w:jc w:val="center"/>
              <w:rPr>
                <w:color w:val="000000"/>
                <w:lang w:eastAsia="el-GR"/>
              </w:rPr>
            </w:pPr>
            <w:r w:rsidRPr="001301BF">
              <w:rPr>
                <w:color w:val="000000"/>
                <w:lang w:eastAsia="el-GR"/>
              </w:rPr>
              <w:t>ΦΕ</w:t>
            </w:r>
          </w:p>
        </w:tc>
        <w:tc>
          <w:tcPr>
            <w:tcW w:w="490" w:type="pct"/>
          </w:tcPr>
          <w:p w14:paraId="35BADBBD" w14:textId="77777777" w:rsidR="001301BF" w:rsidRPr="001301BF" w:rsidRDefault="001301BF" w:rsidP="001301BF">
            <w:pPr>
              <w:spacing w:before="120"/>
              <w:jc w:val="center"/>
              <w:rPr>
                <w:color w:val="000000"/>
                <w:lang w:eastAsia="el-GR"/>
              </w:rPr>
            </w:pPr>
            <w:r w:rsidRPr="001301BF">
              <w:t>Π.Ε.1</w:t>
            </w:r>
          </w:p>
        </w:tc>
        <w:tc>
          <w:tcPr>
            <w:tcW w:w="2175" w:type="pct"/>
            <w:noWrap/>
          </w:tcPr>
          <w:p w14:paraId="5C8CA7B7" w14:textId="77777777" w:rsidR="001301BF" w:rsidRPr="001301BF" w:rsidRDefault="001301BF" w:rsidP="001301BF">
            <w:pPr>
              <w:spacing w:before="120"/>
              <w:jc w:val="left"/>
            </w:pPr>
            <w:r w:rsidRPr="001301BF">
              <w:t xml:space="preserve">Υφιστάμενες υπηρεσίες του </w:t>
            </w:r>
            <w:r w:rsidRPr="001301BF">
              <w:rPr>
                <w:lang w:val="en-US"/>
              </w:rPr>
              <w:t>govHUB</w:t>
            </w:r>
            <w:r w:rsidRPr="001301BF">
              <w:t xml:space="preserve"> εγκατεστημένες και σε λειτουργία στη νέα υποδομή</w:t>
            </w:r>
          </w:p>
        </w:tc>
        <w:tc>
          <w:tcPr>
            <w:tcW w:w="871" w:type="pct"/>
          </w:tcPr>
          <w:p w14:paraId="1B0B1151" w14:textId="77777777" w:rsidR="001301BF" w:rsidRPr="001301BF" w:rsidRDefault="001301BF" w:rsidP="001301BF">
            <w:pPr>
              <w:spacing w:before="120"/>
              <w:jc w:val="center"/>
              <w:rPr>
                <w:color w:val="000000"/>
                <w:lang w:eastAsia="el-GR"/>
              </w:rPr>
            </w:pPr>
            <w:r w:rsidRPr="001301BF">
              <w:rPr>
                <w:color w:val="000000"/>
                <w:lang w:eastAsia="el-GR"/>
              </w:rPr>
              <w:t>Μ10</w:t>
            </w:r>
          </w:p>
        </w:tc>
        <w:tc>
          <w:tcPr>
            <w:tcW w:w="793" w:type="pct"/>
          </w:tcPr>
          <w:p w14:paraId="12A4113E"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F62E8DD" w14:textId="77777777" w:rsidTr="001301BF">
        <w:trPr>
          <w:trHeight w:val="190"/>
        </w:trPr>
        <w:tc>
          <w:tcPr>
            <w:tcW w:w="303" w:type="pct"/>
            <w:noWrap/>
          </w:tcPr>
          <w:p w14:paraId="28CBC8C9"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2CE28B35" w14:textId="77777777" w:rsidR="001301BF" w:rsidRPr="001301BF" w:rsidRDefault="001301BF" w:rsidP="001301BF">
            <w:pPr>
              <w:spacing w:before="120"/>
              <w:jc w:val="center"/>
              <w:rPr>
                <w:color w:val="000000"/>
                <w:lang w:eastAsia="el-GR"/>
              </w:rPr>
            </w:pPr>
            <w:r w:rsidRPr="001301BF">
              <w:rPr>
                <w:color w:val="000000"/>
                <w:lang w:eastAsia="el-GR"/>
              </w:rPr>
              <w:t>ΦΕ</w:t>
            </w:r>
          </w:p>
        </w:tc>
        <w:tc>
          <w:tcPr>
            <w:tcW w:w="490" w:type="pct"/>
          </w:tcPr>
          <w:p w14:paraId="0A032EF9" w14:textId="77777777" w:rsidR="001301BF" w:rsidRPr="001301BF" w:rsidRDefault="001301BF" w:rsidP="001301BF">
            <w:pPr>
              <w:spacing w:before="120"/>
              <w:jc w:val="center"/>
              <w:rPr>
                <w:color w:val="000000"/>
                <w:lang w:eastAsia="el-GR"/>
              </w:rPr>
            </w:pPr>
            <w:r w:rsidRPr="001301BF">
              <w:t>Π.Ε.2</w:t>
            </w:r>
          </w:p>
        </w:tc>
        <w:tc>
          <w:tcPr>
            <w:tcW w:w="2175" w:type="pct"/>
            <w:noWrap/>
          </w:tcPr>
          <w:p w14:paraId="372DBB35" w14:textId="77777777" w:rsidR="001301BF" w:rsidRPr="001301BF" w:rsidRDefault="001301BF" w:rsidP="001301BF">
            <w:pPr>
              <w:spacing w:before="120"/>
              <w:jc w:val="left"/>
            </w:pPr>
            <w:r w:rsidRPr="001301BF">
              <w:t>Σενάρια Δοκιμών</w:t>
            </w:r>
          </w:p>
        </w:tc>
        <w:tc>
          <w:tcPr>
            <w:tcW w:w="871" w:type="pct"/>
          </w:tcPr>
          <w:p w14:paraId="7073B54B" w14:textId="77777777" w:rsidR="001301BF" w:rsidRPr="001301BF" w:rsidRDefault="001301BF" w:rsidP="001301BF">
            <w:pPr>
              <w:spacing w:before="120"/>
              <w:jc w:val="center"/>
              <w:rPr>
                <w:color w:val="000000"/>
                <w:lang w:eastAsia="el-GR"/>
              </w:rPr>
            </w:pPr>
            <w:r w:rsidRPr="001301BF">
              <w:rPr>
                <w:color w:val="000000"/>
                <w:lang w:eastAsia="el-GR"/>
              </w:rPr>
              <w:t>Μ9</w:t>
            </w:r>
          </w:p>
        </w:tc>
        <w:tc>
          <w:tcPr>
            <w:tcW w:w="793" w:type="pct"/>
          </w:tcPr>
          <w:p w14:paraId="21FF04A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39917DB" w14:textId="77777777" w:rsidTr="001301BF">
        <w:trPr>
          <w:trHeight w:val="190"/>
        </w:trPr>
        <w:tc>
          <w:tcPr>
            <w:tcW w:w="303" w:type="pct"/>
            <w:noWrap/>
          </w:tcPr>
          <w:p w14:paraId="208C50D6"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4205E075" w14:textId="77777777" w:rsidR="001301BF" w:rsidRPr="001301BF" w:rsidRDefault="001301BF" w:rsidP="001301BF">
            <w:pPr>
              <w:spacing w:before="120"/>
              <w:jc w:val="center"/>
              <w:rPr>
                <w:color w:val="000000"/>
                <w:lang w:eastAsia="el-GR"/>
              </w:rPr>
            </w:pPr>
            <w:r w:rsidRPr="001301BF">
              <w:rPr>
                <w:color w:val="000000"/>
                <w:lang w:eastAsia="el-GR"/>
              </w:rPr>
              <w:t>ΦΕ</w:t>
            </w:r>
          </w:p>
        </w:tc>
        <w:tc>
          <w:tcPr>
            <w:tcW w:w="490" w:type="pct"/>
          </w:tcPr>
          <w:p w14:paraId="7680C39D" w14:textId="77777777" w:rsidR="001301BF" w:rsidRPr="001301BF" w:rsidRDefault="001301BF" w:rsidP="001301BF">
            <w:pPr>
              <w:spacing w:before="120"/>
              <w:jc w:val="center"/>
              <w:rPr>
                <w:color w:val="000000"/>
                <w:lang w:eastAsia="el-GR"/>
              </w:rPr>
            </w:pPr>
            <w:r w:rsidRPr="001301BF">
              <w:t>Π.Ε.3</w:t>
            </w:r>
          </w:p>
        </w:tc>
        <w:tc>
          <w:tcPr>
            <w:tcW w:w="2175" w:type="pct"/>
            <w:noWrap/>
          </w:tcPr>
          <w:p w14:paraId="44DD5971" w14:textId="77777777" w:rsidR="001301BF" w:rsidRPr="001301BF" w:rsidRDefault="001301BF" w:rsidP="001301BF">
            <w:pPr>
              <w:spacing w:before="120"/>
              <w:jc w:val="left"/>
            </w:pPr>
            <w:r w:rsidRPr="001301BF">
              <w:t>Αποτελέσματα δοκιμών λειτουργικότητας και απόδοσης</w:t>
            </w:r>
          </w:p>
        </w:tc>
        <w:tc>
          <w:tcPr>
            <w:tcW w:w="871" w:type="pct"/>
          </w:tcPr>
          <w:p w14:paraId="7ABD242E" w14:textId="77777777" w:rsidR="001301BF" w:rsidRPr="001301BF" w:rsidRDefault="001301BF" w:rsidP="001301BF">
            <w:pPr>
              <w:spacing w:before="120"/>
              <w:jc w:val="center"/>
              <w:rPr>
                <w:color w:val="000000"/>
                <w:lang w:eastAsia="el-GR"/>
              </w:rPr>
            </w:pPr>
            <w:r w:rsidRPr="001301BF">
              <w:rPr>
                <w:color w:val="000000"/>
                <w:lang w:eastAsia="el-GR"/>
              </w:rPr>
              <w:t>Μ10</w:t>
            </w:r>
          </w:p>
        </w:tc>
        <w:tc>
          <w:tcPr>
            <w:tcW w:w="793" w:type="pct"/>
          </w:tcPr>
          <w:p w14:paraId="4521FAA3"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8457E9A" w14:textId="77777777" w:rsidTr="001301BF">
        <w:trPr>
          <w:trHeight w:val="190"/>
        </w:trPr>
        <w:tc>
          <w:tcPr>
            <w:tcW w:w="303" w:type="pct"/>
            <w:noWrap/>
          </w:tcPr>
          <w:p w14:paraId="633501D3"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393F09F"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5D82A5A1" w14:textId="77777777" w:rsidR="001301BF" w:rsidRPr="001301BF" w:rsidRDefault="001301BF" w:rsidP="001301BF">
            <w:pPr>
              <w:spacing w:before="120"/>
              <w:jc w:val="center"/>
              <w:rPr>
                <w:color w:val="000000"/>
                <w:lang w:eastAsia="el-GR"/>
              </w:rPr>
            </w:pPr>
            <w:r w:rsidRPr="001301BF">
              <w:t>Π.ΣΤ.1</w:t>
            </w:r>
          </w:p>
        </w:tc>
        <w:tc>
          <w:tcPr>
            <w:tcW w:w="2175" w:type="pct"/>
            <w:noWrap/>
          </w:tcPr>
          <w:p w14:paraId="7818EF38" w14:textId="77777777" w:rsidR="001301BF" w:rsidRPr="001301BF" w:rsidRDefault="001301BF" w:rsidP="001301BF">
            <w:pPr>
              <w:spacing w:before="120"/>
              <w:jc w:val="left"/>
            </w:pPr>
            <w:r w:rsidRPr="001301BF">
              <w:t>Πλάνο Εκπαίδευσης</w:t>
            </w:r>
          </w:p>
        </w:tc>
        <w:tc>
          <w:tcPr>
            <w:tcW w:w="871" w:type="pct"/>
          </w:tcPr>
          <w:p w14:paraId="6F9E4076"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251BD84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7E541920" w14:textId="77777777" w:rsidTr="001301BF">
        <w:trPr>
          <w:trHeight w:val="190"/>
        </w:trPr>
        <w:tc>
          <w:tcPr>
            <w:tcW w:w="303" w:type="pct"/>
            <w:noWrap/>
          </w:tcPr>
          <w:p w14:paraId="5D16AD1D"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49FC2333"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68DF4A6B" w14:textId="77777777" w:rsidR="001301BF" w:rsidRPr="001301BF" w:rsidRDefault="001301BF" w:rsidP="001301BF">
            <w:pPr>
              <w:spacing w:before="120"/>
              <w:jc w:val="center"/>
              <w:rPr>
                <w:color w:val="000000"/>
                <w:lang w:eastAsia="el-GR"/>
              </w:rPr>
            </w:pPr>
            <w:r w:rsidRPr="001301BF">
              <w:t>Π.ΣΤ.2</w:t>
            </w:r>
          </w:p>
        </w:tc>
        <w:tc>
          <w:tcPr>
            <w:tcW w:w="2175" w:type="pct"/>
            <w:noWrap/>
          </w:tcPr>
          <w:p w14:paraId="5936E47A" w14:textId="77777777" w:rsidR="001301BF" w:rsidRPr="001301BF" w:rsidRDefault="001301BF" w:rsidP="001301BF">
            <w:pPr>
              <w:spacing w:before="120"/>
              <w:jc w:val="left"/>
            </w:pPr>
            <w:r w:rsidRPr="001301BF">
              <w:t>Εκπαιδευτικό υλικό (εγχειρίδια χρήσης)</w:t>
            </w:r>
          </w:p>
        </w:tc>
        <w:tc>
          <w:tcPr>
            <w:tcW w:w="871" w:type="pct"/>
          </w:tcPr>
          <w:p w14:paraId="29E814F5"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4778BF6A"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6950F3AD" w14:textId="77777777" w:rsidTr="001301BF">
        <w:trPr>
          <w:trHeight w:val="190"/>
        </w:trPr>
        <w:tc>
          <w:tcPr>
            <w:tcW w:w="303" w:type="pct"/>
            <w:noWrap/>
          </w:tcPr>
          <w:p w14:paraId="7B54D5BC"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09889E8"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76EF3F74" w14:textId="77777777" w:rsidR="001301BF" w:rsidRPr="001301BF" w:rsidRDefault="001301BF" w:rsidP="001301BF">
            <w:pPr>
              <w:spacing w:before="120"/>
              <w:jc w:val="center"/>
              <w:rPr>
                <w:color w:val="000000"/>
                <w:lang w:eastAsia="el-GR"/>
              </w:rPr>
            </w:pPr>
            <w:r w:rsidRPr="001301BF">
              <w:t>Π.ΣΤ.3</w:t>
            </w:r>
          </w:p>
        </w:tc>
        <w:tc>
          <w:tcPr>
            <w:tcW w:w="2175" w:type="pct"/>
            <w:noWrap/>
          </w:tcPr>
          <w:p w14:paraId="53622B7E" w14:textId="77777777" w:rsidR="001301BF" w:rsidRPr="001301BF" w:rsidRDefault="001301BF" w:rsidP="001301BF">
            <w:pPr>
              <w:spacing w:before="120"/>
              <w:jc w:val="left"/>
            </w:pPr>
            <w:r w:rsidRPr="001301BF">
              <w:t>Εκπαίδευση των διαχειριστών της διαδικτυακής πύλης υπό τη μορφή τηλεδιάσκεψης</w:t>
            </w:r>
          </w:p>
        </w:tc>
        <w:tc>
          <w:tcPr>
            <w:tcW w:w="871" w:type="pct"/>
          </w:tcPr>
          <w:p w14:paraId="782B6ACB"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34ACEEC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029ABF2" w14:textId="77777777" w:rsidTr="001301BF">
        <w:trPr>
          <w:trHeight w:val="190"/>
        </w:trPr>
        <w:tc>
          <w:tcPr>
            <w:tcW w:w="303" w:type="pct"/>
            <w:noWrap/>
          </w:tcPr>
          <w:p w14:paraId="61A11434"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7B90FF5B"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04A1388E" w14:textId="77777777" w:rsidR="001301BF" w:rsidRPr="001301BF" w:rsidRDefault="001301BF" w:rsidP="001301BF">
            <w:pPr>
              <w:spacing w:before="120"/>
              <w:jc w:val="center"/>
              <w:rPr>
                <w:color w:val="000000"/>
                <w:lang w:eastAsia="el-GR"/>
              </w:rPr>
            </w:pPr>
            <w:r w:rsidRPr="001301BF">
              <w:t>Π.ΣΤ.4</w:t>
            </w:r>
          </w:p>
        </w:tc>
        <w:tc>
          <w:tcPr>
            <w:tcW w:w="2175" w:type="pct"/>
            <w:noWrap/>
          </w:tcPr>
          <w:p w14:paraId="380341AE" w14:textId="77777777" w:rsidR="001301BF" w:rsidRPr="001301BF" w:rsidRDefault="001301BF" w:rsidP="001301BF">
            <w:pPr>
              <w:spacing w:before="120"/>
              <w:jc w:val="left"/>
            </w:pPr>
            <w:r w:rsidRPr="001301BF">
              <w:t>Εκπαίδευση των διαχειριστών των υποσυστημάτων υπό τη μορφή τηλεδιάσκεψης</w:t>
            </w:r>
          </w:p>
        </w:tc>
        <w:tc>
          <w:tcPr>
            <w:tcW w:w="871" w:type="pct"/>
          </w:tcPr>
          <w:p w14:paraId="6FFB7C7C"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1DE39DCE"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0A783062" w14:textId="77777777" w:rsidTr="001301BF">
        <w:trPr>
          <w:trHeight w:val="190"/>
        </w:trPr>
        <w:tc>
          <w:tcPr>
            <w:tcW w:w="303" w:type="pct"/>
            <w:noWrap/>
          </w:tcPr>
          <w:p w14:paraId="19B64107"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7FE96269"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3771512D" w14:textId="77777777" w:rsidR="001301BF" w:rsidRPr="001301BF" w:rsidRDefault="001301BF" w:rsidP="001301BF">
            <w:pPr>
              <w:spacing w:before="120"/>
              <w:jc w:val="center"/>
              <w:rPr>
                <w:color w:val="000000"/>
                <w:lang w:eastAsia="el-GR"/>
              </w:rPr>
            </w:pPr>
            <w:r w:rsidRPr="001301BF">
              <w:t>Π.ΣΤ.5</w:t>
            </w:r>
          </w:p>
        </w:tc>
        <w:tc>
          <w:tcPr>
            <w:tcW w:w="2175" w:type="pct"/>
            <w:noWrap/>
          </w:tcPr>
          <w:p w14:paraId="11440F15" w14:textId="77777777" w:rsidR="001301BF" w:rsidRPr="001301BF" w:rsidRDefault="001301BF" w:rsidP="001301BF">
            <w:pPr>
              <w:spacing w:before="120"/>
              <w:jc w:val="left"/>
            </w:pPr>
            <w:r w:rsidRPr="001301BF">
              <w:t xml:space="preserve">Εκπαίδευση των τελικών χρηστών (υπάλληλων φορέων) υπό τη μορφή </w:t>
            </w:r>
            <w:r w:rsidRPr="001301BF">
              <w:rPr>
                <w:lang w:val="en-US"/>
              </w:rPr>
              <w:t>webinar</w:t>
            </w:r>
          </w:p>
        </w:tc>
        <w:tc>
          <w:tcPr>
            <w:tcW w:w="871" w:type="pct"/>
          </w:tcPr>
          <w:p w14:paraId="7B034309"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472FA921"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687F8D41" w14:textId="77777777" w:rsidTr="001301BF">
        <w:trPr>
          <w:trHeight w:val="190"/>
        </w:trPr>
        <w:tc>
          <w:tcPr>
            <w:tcW w:w="303" w:type="pct"/>
            <w:noWrap/>
          </w:tcPr>
          <w:p w14:paraId="3FE4C777"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46C4EBFC"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0B9DEE87" w14:textId="77777777" w:rsidR="001301BF" w:rsidRPr="001301BF" w:rsidRDefault="001301BF" w:rsidP="001301BF">
            <w:pPr>
              <w:spacing w:before="120"/>
              <w:jc w:val="center"/>
              <w:rPr>
                <w:color w:val="000000"/>
                <w:lang w:eastAsia="el-GR"/>
              </w:rPr>
            </w:pPr>
            <w:r w:rsidRPr="001301BF">
              <w:t>Π.ΣΤ.6</w:t>
            </w:r>
          </w:p>
        </w:tc>
        <w:tc>
          <w:tcPr>
            <w:tcW w:w="2175" w:type="pct"/>
            <w:noWrap/>
          </w:tcPr>
          <w:p w14:paraId="44D46B90" w14:textId="77777777" w:rsidR="001301BF" w:rsidRPr="001301BF" w:rsidRDefault="001301BF" w:rsidP="001301BF">
            <w:pPr>
              <w:spacing w:before="120"/>
              <w:jc w:val="left"/>
            </w:pPr>
            <w:r w:rsidRPr="001301BF">
              <w:t>Έκθεση αξιολόγησης εκπαιδευτικού προγράμματος</w:t>
            </w:r>
          </w:p>
        </w:tc>
        <w:tc>
          <w:tcPr>
            <w:tcW w:w="871" w:type="pct"/>
          </w:tcPr>
          <w:p w14:paraId="242F47D5"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44E38C0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533999E5" w14:textId="77777777" w:rsidTr="001301BF">
        <w:trPr>
          <w:trHeight w:val="190"/>
        </w:trPr>
        <w:tc>
          <w:tcPr>
            <w:tcW w:w="303" w:type="pct"/>
            <w:noWrap/>
          </w:tcPr>
          <w:p w14:paraId="005AF6F8"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3CC14157" w14:textId="77777777" w:rsidR="001301BF" w:rsidRPr="001301BF" w:rsidRDefault="001301BF" w:rsidP="001301BF">
            <w:pPr>
              <w:spacing w:before="120"/>
              <w:jc w:val="center"/>
              <w:rPr>
                <w:color w:val="000000"/>
                <w:lang w:eastAsia="el-GR"/>
              </w:rPr>
            </w:pPr>
            <w:r w:rsidRPr="001301BF">
              <w:rPr>
                <w:color w:val="000000"/>
                <w:lang w:eastAsia="el-GR"/>
              </w:rPr>
              <w:t>ΦΖ</w:t>
            </w:r>
          </w:p>
        </w:tc>
        <w:tc>
          <w:tcPr>
            <w:tcW w:w="490" w:type="pct"/>
          </w:tcPr>
          <w:p w14:paraId="5CF477C1" w14:textId="77777777" w:rsidR="001301BF" w:rsidRPr="001301BF" w:rsidRDefault="001301BF" w:rsidP="001301BF">
            <w:pPr>
              <w:spacing w:before="120"/>
              <w:jc w:val="center"/>
              <w:rPr>
                <w:color w:val="000000"/>
                <w:lang w:eastAsia="el-GR"/>
              </w:rPr>
            </w:pPr>
            <w:r w:rsidRPr="001301BF">
              <w:t>Π.</w:t>
            </w:r>
            <w:r w:rsidRPr="001301BF">
              <w:rPr>
                <w:lang w:val="en-US"/>
              </w:rPr>
              <w:t>Z</w:t>
            </w:r>
            <w:r w:rsidRPr="001301BF">
              <w:t>.1</w:t>
            </w:r>
          </w:p>
        </w:tc>
        <w:tc>
          <w:tcPr>
            <w:tcW w:w="2175" w:type="pct"/>
            <w:noWrap/>
          </w:tcPr>
          <w:p w14:paraId="29A3047A" w14:textId="77777777" w:rsidR="001301BF" w:rsidRPr="001301BF" w:rsidRDefault="001301BF" w:rsidP="001301BF">
            <w:pPr>
              <w:spacing w:before="120"/>
              <w:jc w:val="left"/>
            </w:pPr>
            <w:r w:rsidRPr="001301BF">
              <w:t xml:space="preserve">Πλήρως ελεγμένο και εκσφαλματωμένο </w:t>
            </w:r>
            <w:r w:rsidRPr="001301BF">
              <w:rPr>
                <w:lang w:val="en-US"/>
              </w:rPr>
              <w:t>govHUB</w:t>
            </w:r>
          </w:p>
        </w:tc>
        <w:tc>
          <w:tcPr>
            <w:tcW w:w="871" w:type="pct"/>
          </w:tcPr>
          <w:p w14:paraId="6DEF7C3B" w14:textId="77777777" w:rsidR="001301BF" w:rsidRPr="001301BF" w:rsidRDefault="001301BF" w:rsidP="001301BF">
            <w:pPr>
              <w:spacing w:before="120"/>
              <w:jc w:val="center"/>
              <w:rPr>
                <w:color w:val="000000"/>
                <w:lang w:eastAsia="el-GR"/>
              </w:rPr>
            </w:pPr>
            <w:r w:rsidRPr="001301BF">
              <w:rPr>
                <w:color w:val="000000"/>
                <w:lang w:eastAsia="el-GR"/>
              </w:rPr>
              <w:t>Μ1</w:t>
            </w:r>
            <w:r w:rsidR="001C4916">
              <w:rPr>
                <w:color w:val="000000"/>
                <w:lang w:eastAsia="el-GR"/>
              </w:rPr>
              <w:t>3</w:t>
            </w:r>
          </w:p>
        </w:tc>
        <w:tc>
          <w:tcPr>
            <w:tcW w:w="793" w:type="pct"/>
          </w:tcPr>
          <w:p w14:paraId="177DE151"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18249EA4" w14:textId="77777777" w:rsidTr="001301BF">
        <w:trPr>
          <w:trHeight w:val="190"/>
        </w:trPr>
        <w:tc>
          <w:tcPr>
            <w:tcW w:w="303" w:type="pct"/>
            <w:noWrap/>
          </w:tcPr>
          <w:p w14:paraId="63D1CC3E"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2954F81" w14:textId="77777777" w:rsidR="001301BF" w:rsidRPr="001301BF" w:rsidRDefault="001301BF" w:rsidP="001301BF">
            <w:pPr>
              <w:spacing w:before="120"/>
              <w:jc w:val="center"/>
              <w:rPr>
                <w:color w:val="000000"/>
                <w:lang w:eastAsia="el-GR"/>
              </w:rPr>
            </w:pPr>
            <w:r w:rsidRPr="001301BF">
              <w:rPr>
                <w:color w:val="000000"/>
                <w:lang w:eastAsia="el-GR"/>
              </w:rPr>
              <w:t>ΦΖ</w:t>
            </w:r>
          </w:p>
        </w:tc>
        <w:tc>
          <w:tcPr>
            <w:tcW w:w="490" w:type="pct"/>
          </w:tcPr>
          <w:p w14:paraId="3517A756" w14:textId="77777777" w:rsidR="001301BF" w:rsidRPr="001301BF" w:rsidRDefault="001301BF" w:rsidP="001301BF">
            <w:pPr>
              <w:spacing w:before="120"/>
              <w:jc w:val="center"/>
              <w:rPr>
                <w:color w:val="000000"/>
                <w:lang w:eastAsia="el-GR"/>
              </w:rPr>
            </w:pPr>
            <w:r w:rsidRPr="001301BF">
              <w:t>Π.</w:t>
            </w:r>
            <w:r w:rsidRPr="001301BF">
              <w:rPr>
                <w:lang w:val="en-US"/>
              </w:rPr>
              <w:t>Z</w:t>
            </w:r>
            <w:r w:rsidRPr="001301BF">
              <w:t>.2</w:t>
            </w:r>
          </w:p>
        </w:tc>
        <w:tc>
          <w:tcPr>
            <w:tcW w:w="2175" w:type="pct"/>
            <w:noWrap/>
          </w:tcPr>
          <w:p w14:paraId="677B4CCF" w14:textId="77777777" w:rsidR="001301BF" w:rsidRPr="001301BF" w:rsidRDefault="001301BF" w:rsidP="001301BF">
            <w:pPr>
              <w:spacing w:before="120"/>
              <w:jc w:val="left"/>
            </w:pPr>
            <w:r w:rsidRPr="001301BF">
              <w:t>Επικαιροποιημένα εγχειρίδια τεκμηρίωσης</w:t>
            </w:r>
          </w:p>
        </w:tc>
        <w:tc>
          <w:tcPr>
            <w:tcW w:w="871" w:type="pct"/>
          </w:tcPr>
          <w:p w14:paraId="003E8562" w14:textId="77777777" w:rsidR="001301BF" w:rsidRPr="001301BF" w:rsidRDefault="001301BF" w:rsidP="001301BF">
            <w:pPr>
              <w:spacing w:before="120"/>
              <w:jc w:val="center"/>
              <w:rPr>
                <w:color w:val="000000"/>
                <w:lang w:eastAsia="el-GR"/>
              </w:rPr>
            </w:pPr>
            <w:r w:rsidRPr="001301BF">
              <w:rPr>
                <w:color w:val="000000"/>
                <w:lang w:eastAsia="el-GR"/>
              </w:rPr>
              <w:t>Μ1</w:t>
            </w:r>
            <w:r w:rsidR="001C4916">
              <w:rPr>
                <w:color w:val="000000"/>
                <w:lang w:eastAsia="el-GR"/>
              </w:rPr>
              <w:t>3</w:t>
            </w:r>
          </w:p>
        </w:tc>
        <w:tc>
          <w:tcPr>
            <w:tcW w:w="793" w:type="pct"/>
          </w:tcPr>
          <w:p w14:paraId="798FAE74"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FBD6FFA" w14:textId="77777777" w:rsidTr="001301BF">
        <w:trPr>
          <w:trHeight w:val="190"/>
        </w:trPr>
        <w:tc>
          <w:tcPr>
            <w:tcW w:w="303" w:type="pct"/>
            <w:noWrap/>
          </w:tcPr>
          <w:p w14:paraId="4FE6BD3D"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61F6A7D2" w14:textId="77777777" w:rsidR="001301BF" w:rsidRPr="001301BF" w:rsidRDefault="001301BF" w:rsidP="001301BF">
            <w:pPr>
              <w:spacing w:before="120"/>
              <w:jc w:val="center"/>
              <w:rPr>
                <w:color w:val="000000"/>
                <w:lang w:eastAsia="el-GR"/>
              </w:rPr>
            </w:pPr>
            <w:r w:rsidRPr="001301BF">
              <w:rPr>
                <w:color w:val="000000"/>
                <w:lang w:eastAsia="el-GR"/>
              </w:rPr>
              <w:t>ΦΖ</w:t>
            </w:r>
          </w:p>
        </w:tc>
        <w:tc>
          <w:tcPr>
            <w:tcW w:w="490" w:type="pct"/>
          </w:tcPr>
          <w:p w14:paraId="4E911B40" w14:textId="77777777" w:rsidR="001301BF" w:rsidRPr="001301BF" w:rsidRDefault="001301BF" w:rsidP="001301BF">
            <w:pPr>
              <w:spacing w:before="120"/>
              <w:jc w:val="center"/>
              <w:rPr>
                <w:color w:val="000000"/>
                <w:lang w:eastAsia="el-GR"/>
              </w:rPr>
            </w:pPr>
            <w:r w:rsidRPr="001301BF">
              <w:t>Π.</w:t>
            </w:r>
            <w:r w:rsidRPr="001301BF">
              <w:rPr>
                <w:lang w:val="en-US"/>
              </w:rPr>
              <w:t>Z</w:t>
            </w:r>
            <w:r w:rsidRPr="001301BF">
              <w:t>.3</w:t>
            </w:r>
          </w:p>
        </w:tc>
        <w:tc>
          <w:tcPr>
            <w:tcW w:w="2175" w:type="pct"/>
            <w:noWrap/>
          </w:tcPr>
          <w:p w14:paraId="2FCF38AC" w14:textId="77777777" w:rsidR="001301BF" w:rsidRPr="001301BF" w:rsidRDefault="001301BF" w:rsidP="001301BF">
            <w:pPr>
              <w:spacing w:before="120"/>
              <w:jc w:val="left"/>
            </w:pPr>
            <w:r w:rsidRPr="001301BF">
              <w:rPr>
                <w:lang w:val="en-US"/>
              </w:rPr>
              <w:t>govHUB</w:t>
            </w:r>
            <w:r w:rsidRPr="001301BF">
              <w:t xml:space="preserve"> σε πλήρη παραγωγική λειτουργία σε συνθήκες διασφάλισης συμφωνημένου επιπέδου υπηρεσιών</w:t>
            </w:r>
          </w:p>
        </w:tc>
        <w:tc>
          <w:tcPr>
            <w:tcW w:w="871" w:type="pct"/>
            <w:vAlign w:val="center"/>
          </w:tcPr>
          <w:p w14:paraId="3BBDF0D5" w14:textId="77777777" w:rsidR="001301BF" w:rsidRPr="001301BF" w:rsidRDefault="001301BF" w:rsidP="001301BF">
            <w:pPr>
              <w:spacing w:before="120"/>
              <w:jc w:val="center"/>
              <w:rPr>
                <w:color w:val="000000"/>
                <w:lang w:eastAsia="el-GR"/>
              </w:rPr>
            </w:pPr>
            <w:r w:rsidRPr="001301BF">
              <w:rPr>
                <w:color w:val="000000"/>
                <w:lang w:eastAsia="el-GR"/>
              </w:rPr>
              <w:t>Μ14</w:t>
            </w:r>
          </w:p>
        </w:tc>
        <w:tc>
          <w:tcPr>
            <w:tcW w:w="793" w:type="pct"/>
            <w:vAlign w:val="center"/>
          </w:tcPr>
          <w:p w14:paraId="00CCE6C3" w14:textId="77777777" w:rsidR="001301BF" w:rsidRPr="001301BF" w:rsidRDefault="001301BF" w:rsidP="001301BF">
            <w:pPr>
              <w:spacing w:before="120"/>
              <w:jc w:val="center"/>
              <w:rPr>
                <w:color w:val="000000"/>
                <w:lang w:eastAsia="el-GR"/>
              </w:rPr>
            </w:pPr>
            <w:r w:rsidRPr="001301BF">
              <w:rPr>
                <w:color w:val="000000"/>
                <w:lang w:eastAsia="el-GR"/>
              </w:rPr>
              <w:t>1</w:t>
            </w:r>
          </w:p>
        </w:tc>
      </w:tr>
    </w:tbl>
    <w:p w14:paraId="317D98F2" w14:textId="77777777" w:rsidR="002A5D59" w:rsidRDefault="002A5D59" w:rsidP="001631BF"/>
    <w:p w14:paraId="3A615A06" w14:textId="77777777" w:rsidR="00E82C07" w:rsidRDefault="00E82C07" w:rsidP="00E82C07">
      <w:r>
        <w:lastRenderedPageBreak/>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Pr>
          <w:cs/>
        </w:rPr>
        <w:t>‎‎‎</w:t>
      </w:r>
      <w:r>
        <w:t>6.3 της παρούσας.</w:t>
      </w:r>
    </w:p>
    <w:p w14:paraId="43C7776A" w14:textId="77777777" w:rsidR="00E82C07" w:rsidRDefault="00E82C07" w:rsidP="00E82C07">
      <w: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Pr>
          <w:cs/>
        </w:rPr>
        <w:t>‎‎‎</w:t>
      </w:r>
      <w:r>
        <w:t>6.3 της παρούσας.</w:t>
      </w:r>
    </w:p>
    <w:p w14:paraId="563CF22D" w14:textId="77777777" w:rsidR="00E82C07" w:rsidRPr="002F0FE3" w:rsidRDefault="00E82C07" w:rsidP="00E82C07"/>
    <w:p w14:paraId="7B238BED" w14:textId="77777777" w:rsidR="001631BF" w:rsidRDefault="001D188A" w:rsidP="004A1D19">
      <w:pPr>
        <w:pStyle w:val="1"/>
        <w:numPr>
          <w:ilvl w:val="0"/>
          <w:numId w:val="96"/>
        </w:numPr>
      </w:pPr>
      <w:bookmarkStart w:id="544" w:name="_Ref62058511"/>
      <w:bookmarkStart w:id="545" w:name="_Toc75073553"/>
      <w:bookmarkStart w:id="546" w:name="_Toc57762440"/>
      <w:r>
        <w:t xml:space="preserve">Μεθοδολογία </w:t>
      </w:r>
      <w:r w:rsidR="002A5D59">
        <w:t>Διοίκησης  Έργου</w:t>
      </w:r>
      <w:bookmarkEnd w:id="544"/>
      <w:bookmarkEnd w:id="545"/>
      <w:r w:rsidR="002A5D59">
        <w:t xml:space="preserve"> </w:t>
      </w:r>
      <w:bookmarkEnd w:id="546"/>
    </w:p>
    <w:p w14:paraId="1DBBEC4D" w14:textId="77777777" w:rsidR="00F65A0A" w:rsidRPr="00F65A0A" w:rsidRDefault="00F65A0A" w:rsidP="00F65A0A">
      <w:pPr>
        <w:keepNext/>
        <w:tabs>
          <w:tab w:val="left" w:pos="993"/>
        </w:tabs>
        <w:suppressAutoHyphens/>
        <w:spacing w:before="240" w:after="60"/>
        <w:outlineLvl w:val="3"/>
        <w:rPr>
          <w:rFonts w:eastAsia="Times New Roman"/>
          <w:b/>
          <w:bCs/>
          <w:lang w:eastAsia="zh-CN"/>
        </w:rPr>
      </w:pPr>
      <w:r w:rsidRPr="00F65A0A">
        <w:rPr>
          <w:rFonts w:eastAsia="Times New Roman"/>
          <w:b/>
          <w:bCs/>
          <w:lang w:eastAsia="zh-CN"/>
        </w:rPr>
        <w:t>1</w:t>
      </w:r>
      <w:r w:rsidR="003B16AF">
        <w:rPr>
          <w:rFonts w:eastAsia="Times New Roman"/>
          <w:b/>
          <w:bCs/>
          <w:lang w:eastAsia="zh-CN"/>
        </w:rPr>
        <w:t>3</w:t>
      </w:r>
      <w:r w:rsidRPr="00F65A0A">
        <w:rPr>
          <w:rFonts w:eastAsia="Times New Roman"/>
          <w:b/>
          <w:bCs/>
          <w:lang w:eastAsia="zh-CN"/>
        </w:rPr>
        <w:t>.1 Σχήμα Διοίκησης Έργου</w:t>
      </w:r>
      <w:r w:rsidR="00115F19" w:rsidRPr="00115F19">
        <w:rPr>
          <w:rFonts w:eastAsia="Times New Roman"/>
          <w:b/>
          <w:bCs/>
          <w:lang w:eastAsia="zh-CN"/>
        </w:rPr>
        <w:t xml:space="preserve">/ </w:t>
      </w:r>
      <w:r w:rsidR="00115F19" w:rsidRPr="00F65A0A">
        <w:rPr>
          <w:rFonts w:eastAsia="Times New Roman"/>
          <w:b/>
          <w:bCs/>
          <w:lang w:eastAsia="zh-CN"/>
        </w:rPr>
        <w:t>Ομάδα Έργου</w:t>
      </w:r>
      <w:r w:rsidRPr="00F65A0A">
        <w:rPr>
          <w:rFonts w:eastAsia="Times New Roman"/>
          <w:b/>
          <w:bCs/>
          <w:lang w:eastAsia="zh-CN"/>
        </w:rPr>
        <w:tab/>
      </w:r>
    </w:p>
    <w:p w14:paraId="4D64FA59" w14:textId="77777777" w:rsidR="00F65A0A" w:rsidRPr="00F65A0A"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E500E6" w14:textId="77777777" w:rsidR="00F65A0A" w:rsidRPr="00F65A0A"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2D6045DB" w14:textId="77777777" w:rsidR="00F65A0A" w:rsidRPr="00F65A0A"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164B547" w14:textId="77777777" w:rsidR="00F65A0A" w:rsidRPr="00F65A0A" w:rsidRDefault="00F65A0A" w:rsidP="00F65A0A">
      <w:pPr>
        <w:suppressAutoHyphens/>
        <w:spacing w:after="120"/>
        <w:rPr>
          <w:rFonts w:eastAsia="Times New Roman" w:cs="Calibri"/>
          <w:szCs w:val="24"/>
          <w:lang w:eastAsia="zh-CN"/>
        </w:rPr>
      </w:pPr>
    </w:p>
    <w:p w14:paraId="6F8B5303" w14:textId="77777777" w:rsidR="00F65A0A" w:rsidRPr="00F65A0A" w:rsidRDefault="00F65A0A" w:rsidP="00F65A0A">
      <w:pPr>
        <w:keepNext/>
        <w:tabs>
          <w:tab w:val="left" w:pos="993"/>
        </w:tabs>
        <w:suppressAutoHyphens/>
        <w:spacing w:before="240" w:after="60"/>
        <w:outlineLvl w:val="3"/>
        <w:rPr>
          <w:rFonts w:eastAsia="Times New Roman"/>
          <w:b/>
          <w:bCs/>
          <w:lang w:eastAsia="zh-CN"/>
        </w:rPr>
      </w:pPr>
      <w:r w:rsidRPr="00F65A0A">
        <w:rPr>
          <w:rFonts w:eastAsia="Times New Roman"/>
          <w:b/>
          <w:bCs/>
          <w:lang w:eastAsia="zh-CN"/>
        </w:rPr>
        <w:t>1</w:t>
      </w:r>
      <w:r w:rsidR="003B16AF">
        <w:rPr>
          <w:rFonts w:eastAsia="Times New Roman"/>
          <w:b/>
          <w:bCs/>
          <w:lang w:eastAsia="zh-CN"/>
        </w:rPr>
        <w:t>3</w:t>
      </w:r>
      <w:r w:rsidRPr="00F65A0A">
        <w:rPr>
          <w:rFonts w:eastAsia="Times New Roman"/>
          <w:b/>
          <w:bCs/>
          <w:lang w:eastAsia="zh-CN"/>
        </w:rPr>
        <w:t>.2 Μεθοδολογία διοίκησης και διασφάλισης ποιότητας</w:t>
      </w:r>
      <w:r w:rsidRPr="00F65A0A">
        <w:rPr>
          <w:rFonts w:eastAsia="Times New Roman"/>
          <w:b/>
          <w:bCs/>
          <w:lang w:eastAsia="zh-CN"/>
        </w:rPr>
        <w:tab/>
      </w:r>
    </w:p>
    <w:p w14:paraId="4EFC7B59"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 xml:space="preserve">Ο υποψήφιος Ανάδοχος είναι υποχρεωμένος να συμπεριλάβει στην προσφορά του λεπτομερές </w:t>
      </w:r>
      <w:r w:rsidRPr="00F65A0A">
        <w:rPr>
          <w:rFonts w:eastAsia="Times New Roman"/>
          <w:lang w:eastAsia="zh-CN"/>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F65A0A">
        <w:rPr>
          <w:rFonts w:eastAsia="Times New Roman"/>
          <w:lang w:val="en-GB" w:eastAsia="zh-CN"/>
        </w:rPr>
        <w:t> </w:t>
      </w:r>
      <w:r w:rsidRPr="00F65A0A">
        <w:rPr>
          <w:rFonts w:eastAsia="Times New Roman"/>
          <w:lang w:eastAsia="zh-CN"/>
        </w:rPr>
        <w:t>/</w:t>
      </w:r>
      <w:r w:rsidRPr="00F65A0A">
        <w:rPr>
          <w:rFonts w:eastAsia="Times New Roman"/>
          <w:lang w:val="en-GB" w:eastAsia="zh-CN"/>
        </w:rPr>
        <w:t> </w:t>
      </w:r>
      <w:r w:rsidRPr="00F65A0A">
        <w:rPr>
          <w:rFonts w:eastAsia="Times New Roman"/>
          <w:lang w:eastAsia="zh-CN"/>
        </w:rPr>
        <w:t xml:space="preserve">ομάδες έργου) και αρμοδιότητες, καθώς και τα κύρια ορόσημα του Έργου. </w:t>
      </w:r>
    </w:p>
    <w:p w14:paraId="4714D67B"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Κατά τη διάρκεια υλοποίησης του Έργου, ο Ανάδοχος θα υποβάλλει Μηνιαίες Αναφορές Προόδου (</w:t>
      </w:r>
      <w:r w:rsidRPr="00F65A0A">
        <w:rPr>
          <w:rFonts w:eastAsia="Times New Roman"/>
          <w:szCs w:val="24"/>
          <w:lang w:val="en-GB" w:eastAsia="zh-CN"/>
        </w:rPr>
        <w:t>progress</w:t>
      </w:r>
      <w:r w:rsidRPr="00F65A0A">
        <w:rPr>
          <w:rFonts w:eastAsia="Times New Roman"/>
          <w:szCs w:val="24"/>
          <w:lang w:eastAsia="zh-CN"/>
        </w:rPr>
        <w:t xml:space="preserve"> </w:t>
      </w:r>
      <w:r w:rsidRPr="00F65A0A">
        <w:rPr>
          <w:rFonts w:eastAsia="Times New Roman"/>
          <w:szCs w:val="24"/>
          <w:lang w:val="en-GB" w:eastAsia="zh-CN"/>
        </w:rPr>
        <w:t>reports</w:t>
      </w:r>
      <w:r w:rsidRPr="00F65A0A">
        <w:rPr>
          <w:rFonts w:eastAsia="Times New Roman"/>
          <w:szCs w:val="24"/>
          <w:lang w:eastAsia="zh-CN"/>
        </w:rPr>
        <w:t>) σχετικά με τις δράσεις του και τις διαδικασίες εκτέλεσης του Έργου, έτσι ώστε να διασφαλίζεται:</w:t>
      </w:r>
    </w:p>
    <w:p w14:paraId="0574FBA9" w14:textId="77777777" w:rsidR="00F65A0A" w:rsidRPr="00F65A0A" w:rsidRDefault="00F65A0A" w:rsidP="004A1D19">
      <w:pPr>
        <w:numPr>
          <w:ilvl w:val="0"/>
          <w:numId w:val="53"/>
        </w:numPr>
        <w:spacing w:before="120" w:after="120"/>
        <w:ind w:left="714" w:hanging="357"/>
        <w:rPr>
          <w:rFonts w:eastAsia="Times New Roman"/>
          <w:szCs w:val="24"/>
          <w:lang w:eastAsia="zh-CN"/>
        </w:rPr>
      </w:pPr>
      <w:r w:rsidRPr="00F65A0A">
        <w:rPr>
          <w:rFonts w:eastAsia="Times New Roman"/>
          <w:szCs w:val="24"/>
          <w:lang w:eastAsia="zh-CN"/>
        </w:rPr>
        <w:t>η τήρηση του χρονοδιαγράμματος του Έργου</w:t>
      </w:r>
    </w:p>
    <w:p w14:paraId="73E7471A" w14:textId="77777777" w:rsidR="00F65A0A" w:rsidRPr="00F65A0A" w:rsidRDefault="00F65A0A" w:rsidP="004A1D19">
      <w:pPr>
        <w:numPr>
          <w:ilvl w:val="0"/>
          <w:numId w:val="53"/>
        </w:numPr>
        <w:spacing w:before="120" w:after="120"/>
        <w:ind w:left="714" w:hanging="357"/>
        <w:rPr>
          <w:rFonts w:eastAsia="Times New Roman"/>
          <w:szCs w:val="24"/>
          <w:lang w:eastAsia="zh-CN"/>
        </w:rPr>
      </w:pPr>
      <w:r w:rsidRPr="00F65A0A">
        <w:rPr>
          <w:rFonts w:eastAsia="Times New Roman"/>
          <w:szCs w:val="24"/>
          <w:lang w:eastAsia="zh-CN"/>
        </w:rPr>
        <w:t>η ορθή, και συμβατή με τις προδιαγραφές, εκτέλεση των υποχρεώσεων του Αναδόχου.</w:t>
      </w:r>
    </w:p>
    <w:p w14:paraId="0A9F9FF1"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 xml:space="preserve">Οι τακτικές συναντήσεις του Αναδόχου με την ΕΠΕ για την πρόοδο του Έργου θα διεξάγονται σε μηνιαία βάση. </w:t>
      </w:r>
    </w:p>
    <w:p w14:paraId="28C79ED1"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D248F98"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lastRenderedPageBreak/>
        <w:t>Εκτός από τις τακτικές συναντήσεις, ο Πρόεδρος της ΕΠΕ μπορεί να συγκαλέσει έκτακτες συναντήσεις εάν κριθεί απαραίτητο.</w:t>
      </w:r>
    </w:p>
    <w:p w14:paraId="4EA581A0"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Ο Ανάδοχος θα τηρεί τα πρακτικά των συναντήσεων που διεξάγονται για την πρόοδο του Έργου και θα τα αποστέλλει στην Αναθέτουσα Αρχή</w:t>
      </w:r>
    </w:p>
    <w:p w14:paraId="3E6AB4F0"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EAC1E8D" w14:textId="77777777" w:rsidR="00F65A0A" w:rsidRPr="00F65A0A" w:rsidRDefault="00F65A0A" w:rsidP="00F65A0A">
      <w:pPr>
        <w:suppressAutoHyphens/>
        <w:spacing w:after="120"/>
        <w:rPr>
          <w:rFonts w:eastAsia="Times New Roman" w:cs="Calibri"/>
          <w:szCs w:val="24"/>
          <w:lang w:eastAsia="zh-CN"/>
        </w:rPr>
      </w:pPr>
    </w:p>
    <w:p w14:paraId="4C1CC603" w14:textId="77777777" w:rsidR="00F65A0A" w:rsidRPr="00F65A0A" w:rsidRDefault="00F65A0A" w:rsidP="00F65A0A">
      <w:pPr>
        <w:keepNext/>
        <w:tabs>
          <w:tab w:val="left" w:pos="993"/>
        </w:tabs>
        <w:suppressAutoHyphens/>
        <w:spacing w:before="240" w:after="60"/>
        <w:outlineLvl w:val="3"/>
        <w:rPr>
          <w:rFonts w:eastAsia="Times New Roman"/>
          <w:b/>
          <w:bCs/>
          <w:lang w:eastAsia="zh-CN"/>
        </w:rPr>
      </w:pPr>
      <w:r w:rsidRPr="00F65A0A">
        <w:rPr>
          <w:rFonts w:eastAsia="Times New Roman"/>
          <w:b/>
          <w:bCs/>
          <w:lang w:eastAsia="zh-CN"/>
        </w:rPr>
        <w:t>1</w:t>
      </w:r>
      <w:r w:rsidR="003B16AF">
        <w:rPr>
          <w:rFonts w:eastAsia="Times New Roman"/>
          <w:b/>
          <w:bCs/>
          <w:lang w:eastAsia="zh-CN"/>
        </w:rPr>
        <w:t>3</w:t>
      </w:r>
      <w:r w:rsidRPr="00F65A0A">
        <w:rPr>
          <w:rFonts w:eastAsia="Times New Roman"/>
          <w:b/>
          <w:bCs/>
          <w:lang w:eastAsia="zh-CN"/>
        </w:rPr>
        <w:t>.3 Τόπος υλοποίησης/ παροχής των υπηρεσιών</w:t>
      </w:r>
      <w:r w:rsidRPr="00F65A0A">
        <w:rPr>
          <w:rFonts w:eastAsia="Times New Roman"/>
          <w:b/>
          <w:bCs/>
          <w:lang w:eastAsia="zh-CN"/>
        </w:rPr>
        <w:tab/>
      </w:r>
    </w:p>
    <w:p w14:paraId="06E5432D" w14:textId="77777777" w:rsidR="00F65A0A" w:rsidRPr="000205E5"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 xml:space="preserve">Ο Ανάδοχος θα πρέπει να εγκαταστήσει το Σύστημα στον κόμβο </w:t>
      </w:r>
      <w:r w:rsidRPr="00F65A0A">
        <w:rPr>
          <w:rFonts w:eastAsia="Times New Roman" w:cs="Calibri"/>
          <w:szCs w:val="24"/>
          <w:lang w:val="en-GB" w:eastAsia="zh-CN"/>
        </w:rPr>
        <w:t>Government</w:t>
      </w:r>
      <w:r w:rsidRPr="00F65A0A">
        <w:rPr>
          <w:rFonts w:eastAsia="Times New Roman" w:cs="Calibri"/>
          <w:szCs w:val="24"/>
          <w:lang w:eastAsia="zh-CN"/>
        </w:rPr>
        <w:t xml:space="preserve"> </w:t>
      </w:r>
      <w:r w:rsidRPr="000205E5">
        <w:rPr>
          <w:rFonts w:eastAsia="Times New Roman" w:cs="Calibri"/>
          <w:szCs w:val="24"/>
          <w:lang w:val="en-GB" w:eastAsia="zh-CN"/>
        </w:rPr>
        <w:t>Cloud</w:t>
      </w:r>
      <w:r w:rsidRPr="000205E5">
        <w:rPr>
          <w:rFonts w:eastAsia="Times New Roman" w:cs="Calibri"/>
          <w:szCs w:val="24"/>
          <w:lang w:eastAsia="zh-CN"/>
        </w:rPr>
        <w:t xml:space="preserve"> (</w:t>
      </w:r>
      <w:r w:rsidRPr="000205E5">
        <w:rPr>
          <w:rFonts w:eastAsia="Times New Roman" w:cs="Calibri"/>
          <w:szCs w:val="24"/>
          <w:lang w:val="en-GB" w:eastAsia="zh-CN"/>
        </w:rPr>
        <w:t>G</w:t>
      </w:r>
      <w:r w:rsidRPr="000205E5">
        <w:rPr>
          <w:rFonts w:eastAsia="Times New Roman" w:cs="Calibri"/>
          <w:szCs w:val="24"/>
          <w:lang w:eastAsia="zh-CN"/>
        </w:rPr>
        <w:t>-</w:t>
      </w:r>
      <w:r w:rsidRPr="000205E5">
        <w:rPr>
          <w:rFonts w:eastAsia="Times New Roman" w:cs="Calibri"/>
          <w:szCs w:val="24"/>
          <w:lang w:val="en-GB" w:eastAsia="zh-CN"/>
        </w:rPr>
        <w:t>Cloud</w:t>
      </w:r>
      <w:r w:rsidRPr="000205E5">
        <w:rPr>
          <w:rFonts w:eastAsia="Times New Roman" w:cs="Calibri"/>
          <w:szCs w:val="24"/>
          <w:lang w:eastAsia="zh-CN"/>
        </w:rPr>
        <w:t>) και να παραδώσει σε πλήρη λειτουργία το σύνολ</w:t>
      </w:r>
      <w:r w:rsidR="006E4D03" w:rsidRPr="000205E5">
        <w:rPr>
          <w:rFonts w:eastAsia="Times New Roman" w:cs="Calibri"/>
          <w:szCs w:val="24"/>
          <w:lang w:eastAsia="zh-CN"/>
        </w:rPr>
        <w:t>ο του ζητούμενου λογισμικού στο</w:t>
      </w:r>
      <w:r w:rsidRPr="000205E5">
        <w:rPr>
          <w:rFonts w:eastAsia="Times New Roman" w:cs="Calibri"/>
          <w:szCs w:val="24"/>
          <w:lang w:eastAsia="zh-CN"/>
        </w:rPr>
        <w:t xml:space="preserve"> </w:t>
      </w:r>
      <w:r w:rsidR="006E4D03" w:rsidRPr="000205E5">
        <w:rPr>
          <w:rFonts w:eastAsia="Times New Roman" w:cs="Calibri"/>
          <w:szCs w:val="24"/>
          <w:lang w:eastAsia="zh-CN"/>
        </w:rPr>
        <w:t xml:space="preserve">Υπουργείο </w:t>
      </w:r>
      <w:r w:rsidR="001D188A" w:rsidRPr="000205E5">
        <w:rPr>
          <w:rFonts w:eastAsia="Times New Roman" w:cs="Calibri"/>
          <w:szCs w:val="24"/>
          <w:lang w:eastAsia="zh-CN"/>
        </w:rPr>
        <w:t>Ψηφιακής Διακυβέρνησης.</w:t>
      </w:r>
      <w:r w:rsidR="006E4D03" w:rsidRPr="000205E5">
        <w:rPr>
          <w:rFonts w:eastAsia="Times New Roman" w:cs="Calibri"/>
          <w:szCs w:val="24"/>
          <w:lang w:eastAsia="zh-CN"/>
        </w:rPr>
        <w:t xml:space="preserve">  </w:t>
      </w:r>
    </w:p>
    <w:p w14:paraId="244EBFE9" w14:textId="77777777" w:rsidR="00985FC8" w:rsidRDefault="00F65A0A" w:rsidP="00F65A0A">
      <w:pPr>
        <w:suppressAutoHyphens/>
        <w:spacing w:after="120"/>
        <w:rPr>
          <w:rFonts w:eastAsia="Times New Roman"/>
          <w:szCs w:val="24"/>
          <w:lang w:eastAsia="zh-CN"/>
        </w:rPr>
      </w:pPr>
      <w:r w:rsidRPr="000205E5">
        <w:rPr>
          <w:rFonts w:eastAsia="Times New Roman" w:cs="Calibri"/>
          <w:szCs w:val="24"/>
          <w:lang w:eastAsia="zh-CN"/>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sidRPr="000205E5">
        <w:rPr>
          <w:rFonts w:eastAsia="Times New Roman"/>
          <w:szCs w:val="24"/>
          <w:lang w:eastAsia="zh-CN"/>
        </w:rPr>
        <w:t xml:space="preserve"> εντός του ν. Αττικής</w:t>
      </w:r>
      <w:r w:rsidR="001D188A" w:rsidRPr="000205E5">
        <w:rPr>
          <w:rFonts w:eastAsia="Times New Roman"/>
          <w:szCs w:val="24"/>
          <w:lang w:eastAsia="zh-CN"/>
        </w:rPr>
        <w:t>.</w:t>
      </w:r>
    </w:p>
    <w:p w14:paraId="7C2507B6" w14:textId="77777777" w:rsidR="00F65A0A" w:rsidRPr="000205E5" w:rsidRDefault="00985FC8" w:rsidP="00F65A0A">
      <w:pPr>
        <w:suppressAutoHyphens/>
        <w:spacing w:after="120"/>
        <w:rPr>
          <w:rFonts w:eastAsia="Times New Roman" w:cs="Calibri"/>
          <w:szCs w:val="24"/>
          <w:lang w:eastAsia="zh-CN"/>
        </w:rPr>
      </w:pPr>
      <w:r w:rsidRPr="00985FC8">
        <w:rPr>
          <w:rFonts w:eastAsia="Times New Roman"/>
          <w:szCs w:val="24"/>
          <w:lang w:eastAsia="zh-CN"/>
        </w:rPr>
        <w:t>Για τις εργασίες εγκατάστασης λογισμικού και λοιπών υπηρεσιών στο G-Cloud δεν απαιτείται φυσική παρουσία.</w:t>
      </w:r>
      <w:r w:rsidR="00F65A0A" w:rsidRPr="000205E5">
        <w:rPr>
          <w:rFonts w:eastAsia="Times New Roman"/>
          <w:szCs w:val="24"/>
          <w:lang w:eastAsia="zh-CN"/>
        </w:rPr>
        <w:t xml:space="preserve"> </w:t>
      </w:r>
    </w:p>
    <w:p w14:paraId="33A5C88E" w14:textId="77777777" w:rsidR="00F65A0A" w:rsidRPr="00F65A0A" w:rsidRDefault="00F65A0A" w:rsidP="00F65A0A">
      <w:pPr>
        <w:suppressAutoHyphens/>
        <w:spacing w:after="120"/>
        <w:rPr>
          <w:rFonts w:eastAsia="Times New Roman"/>
          <w:szCs w:val="24"/>
          <w:lang w:eastAsia="zh-CN"/>
        </w:rPr>
      </w:pPr>
      <w:r w:rsidRPr="00F65A0A">
        <w:rPr>
          <w:rFonts w:eastAsia="Times New Roman"/>
          <w:szCs w:val="24"/>
          <w:lang w:eastAsia="zh-CN"/>
        </w:rPr>
        <w:t xml:space="preserve">Τόπος υποβολής των παραδοτέων είναι η έδρα της ΚτΠ </w:t>
      </w:r>
      <w:r w:rsidR="0064196A">
        <w:rPr>
          <w:rFonts w:eastAsia="Times New Roman"/>
          <w:szCs w:val="24"/>
          <w:lang w:eastAsia="zh-CN"/>
        </w:rPr>
        <w:t>Μ.</w:t>
      </w:r>
      <w:r w:rsidRPr="00F65A0A">
        <w:rPr>
          <w:rFonts w:eastAsia="Times New Roman"/>
          <w:szCs w:val="24"/>
          <w:lang w:eastAsia="zh-CN"/>
        </w:rPr>
        <w:t>Α.Ε.</w:t>
      </w:r>
    </w:p>
    <w:p w14:paraId="7A0BB7BD" w14:textId="77777777" w:rsidR="00F65A0A" w:rsidRDefault="00F65A0A" w:rsidP="00F65A0A"/>
    <w:p w14:paraId="2E94CACB" w14:textId="77777777" w:rsidR="00623434" w:rsidRDefault="00623434" w:rsidP="004A1D19">
      <w:pPr>
        <w:pStyle w:val="1"/>
        <w:numPr>
          <w:ilvl w:val="0"/>
          <w:numId w:val="96"/>
        </w:numPr>
      </w:pPr>
      <w:bookmarkStart w:id="547" w:name="_Ref62058415"/>
      <w:bookmarkStart w:id="548" w:name="_Toc75073554"/>
      <w:r w:rsidRPr="00EF2204">
        <w:t>Περίοδος Εγγύησης και Συντήρησης (ΠΕΣ)</w:t>
      </w:r>
      <w:bookmarkEnd w:id="547"/>
      <w:bookmarkEnd w:id="548"/>
      <w:r w:rsidRPr="00EF2204">
        <w:tab/>
      </w:r>
    </w:p>
    <w:p w14:paraId="1D348E69" w14:textId="77777777" w:rsidR="00623434" w:rsidRPr="00EF2204" w:rsidRDefault="00623434" w:rsidP="00623434">
      <w:pPr>
        <w:spacing w:before="120"/>
      </w:pPr>
      <w:r w:rsidRPr="00EF2204">
        <w:t xml:space="preserve">Ως </w:t>
      </w:r>
      <w:r w:rsidRPr="00EF2204">
        <w:rPr>
          <w:b/>
        </w:rPr>
        <w:t>ΠΕΣ</w:t>
      </w:r>
      <w:r w:rsidRPr="00EF2204">
        <w:t xml:space="preserve"> ορίζεται η συνολική Περίοδος Εγγύησης και Συντήρησης, με έναρξη την Οριστική Παραλαβή του Έργου και με χρονική διάρκεια </w:t>
      </w:r>
      <w:r w:rsidRPr="00EF2204">
        <w:rPr>
          <w:b/>
        </w:rPr>
        <w:t>πέντε (5) έτη</w:t>
      </w:r>
      <w:r w:rsidRPr="00EF2204">
        <w:t>.</w:t>
      </w:r>
    </w:p>
    <w:p w14:paraId="0448229F" w14:textId="77777777" w:rsidR="00623434" w:rsidRPr="00EF2204" w:rsidRDefault="00623434" w:rsidP="00623434">
      <w:pPr>
        <w:spacing w:before="120"/>
      </w:pPr>
      <w:r w:rsidRPr="00EF2204">
        <w:t xml:space="preserve">Η </w:t>
      </w:r>
      <w:r w:rsidRPr="00EF2204">
        <w:rPr>
          <w:b/>
        </w:rPr>
        <w:t>ελάχιστη ζητούμενη</w:t>
      </w:r>
      <w:r w:rsidRPr="00EF2204">
        <w:t xml:space="preserve"> Περίοδος Εγγύησης είναι </w:t>
      </w:r>
      <w:r w:rsidRPr="00EF2204">
        <w:rPr>
          <w:b/>
        </w:rPr>
        <w:t>δύο (2) έτη</w:t>
      </w:r>
      <w:r w:rsidRPr="00EF2204">
        <w:t xml:space="preserve"> από την </w:t>
      </w:r>
      <w:r w:rsidRPr="00EF2204">
        <w:rPr>
          <w:b/>
        </w:rPr>
        <w:t xml:space="preserve">Οριστική Παραλαβή </w:t>
      </w:r>
      <w:r w:rsidRPr="00EF2204">
        <w:t>του Έργου.</w:t>
      </w:r>
    </w:p>
    <w:p w14:paraId="5E64E462" w14:textId="77777777" w:rsidR="00623434" w:rsidRPr="00EF2204" w:rsidRDefault="00623434" w:rsidP="00623434">
      <w:pPr>
        <w:spacing w:before="120"/>
      </w:pPr>
      <w:r w:rsidRPr="00EF2204">
        <w:t xml:space="preserve">Ο Ανάδοχος, μετά την </w:t>
      </w:r>
      <w:r w:rsidRPr="00EF2204">
        <w:rPr>
          <w:b/>
        </w:rPr>
        <w:t xml:space="preserve">Οριστική Παραλαβή </w:t>
      </w:r>
      <w:r w:rsidRPr="00EF2204">
        <w:t xml:space="preserve">του Έργου, είναι υποχρεωμένος να υπογράψει με τον Φορέα για τον οποίο προορίζεται το Έργο </w:t>
      </w:r>
      <w:r w:rsidRPr="00EF2204">
        <w:rPr>
          <w:b/>
        </w:rPr>
        <w:t>Σύμβαση Εγγύησης</w:t>
      </w:r>
      <w:r w:rsidRPr="00EF2204">
        <w:t xml:space="preserve"> για την προσφερόμενη από αυτόν Περίοδο Εγγύησης. </w:t>
      </w:r>
    </w:p>
    <w:p w14:paraId="5F9A6D66" w14:textId="77777777" w:rsidR="00623434" w:rsidRPr="00EF2204" w:rsidRDefault="00623434" w:rsidP="00623434">
      <w:pPr>
        <w:spacing w:before="120"/>
      </w:pPr>
      <w:r w:rsidRPr="00EF2204">
        <w:t xml:space="preserve">Η Περίοδος Συντήρησης ξεκινά με τη λήξη της </w:t>
      </w:r>
      <w:r w:rsidRPr="00EF2204">
        <w:rPr>
          <w:b/>
        </w:rPr>
        <w:t>προσφερόμενης</w:t>
      </w:r>
      <w:r w:rsidRPr="00EF2204">
        <w:t xml:space="preserve"> Περιόδου Εγγύησης και λήγει με τη λήξη της </w:t>
      </w:r>
      <w:r w:rsidRPr="00EF2204">
        <w:rPr>
          <w:b/>
        </w:rPr>
        <w:t>ΠΕΣ</w:t>
      </w:r>
      <w:r w:rsidRPr="00EF2204">
        <w:t>.</w:t>
      </w:r>
    </w:p>
    <w:p w14:paraId="4263CE2D" w14:textId="77777777" w:rsidR="00623434" w:rsidRPr="00EF2204" w:rsidRDefault="00623434" w:rsidP="00623434">
      <w:pPr>
        <w:spacing w:before="120"/>
      </w:pPr>
      <w:r w:rsidRPr="00EF2204">
        <w:t xml:space="preserve">Ο Ανάδοχος είναι υποχρεωμένος, εφόσον το επιθυμεί ο Φορέας για τον οποίο προορίζεται το Έργο, να υπογράψει </w:t>
      </w:r>
      <w:r w:rsidRPr="00EF2204">
        <w:rPr>
          <w:b/>
        </w:rPr>
        <w:t>Σύμβαση Συντήρησης</w:t>
      </w:r>
      <w:r w:rsidRPr="00EF2204">
        <w:t>, μετά το τέλος της προσφερόμενης από αυτόν Περιόδου Εγγύησης και με τίμημα το κόστος συντήρησης που αναφέρεται στην Προσφορά του.</w:t>
      </w:r>
    </w:p>
    <w:p w14:paraId="09E97250" w14:textId="77777777" w:rsidR="00623434" w:rsidRPr="00EF2204" w:rsidRDefault="00623434" w:rsidP="00623434">
      <w:pPr>
        <w:spacing w:before="120"/>
        <w:rPr>
          <w:u w:val="single"/>
        </w:rPr>
      </w:pPr>
    </w:p>
    <w:p w14:paraId="5BD311FF" w14:textId="77777777" w:rsidR="00623434" w:rsidRDefault="00623434" w:rsidP="00623434">
      <w:pPr>
        <w:spacing w:before="120"/>
      </w:pPr>
      <w:r w:rsidRPr="00EF2204">
        <w:t xml:space="preserve">Για την αξιολόγηση των προσφορών των υποψηφίων Αναδόχων </w:t>
      </w:r>
      <w:r w:rsidRPr="00EF2204">
        <w:rPr>
          <w:b/>
        </w:rPr>
        <w:t>δεν λαμβάνονται υπόψη τα έτη πέραν της ΠΕΣ</w:t>
      </w:r>
      <w:r w:rsidRPr="00EF2204">
        <w:t>.</w:t>
      </w:r>
    </w:p>
    <w:p w14:paraId="4B66408C" w14:textId="77777777" w:rsidR="00547ED5" w:rsidRPr="00EF2204" w:rsidRDefault="00547ED5" w:rsidP="00623434">
      <w:pPr>
        <w:spacing w:before="120"/>
      </w:pPr>
      <w:r w:rsidRPr="00704C9E">
        <w:t>Σε περίπτωση που ο Ανάδοχος προσφέρει χρόνο Εγγύησης Καλής Λειτουργίας, επιπλέον από τον ζητούμενο, αυτός θα πρέπει να αφορά σε ακέραιο αριθμό μηνών και να καλύπτει το σύνολο της προσφερόμενης λύσης</w:t>
      </w:r>
      <w:r>
        <w:t>.</w:t>
      </w:r>
    </w:p>
    <w:p w14:paraId="2CC71DB1" w14:textId="77777777" w:rsidR="00623434" w:rsidRPr="00EF2204" w:rsidRDefault="00623434" w:rsidP="00623434"/>
    <w:p w14:paraId="6DCAD92D" w14:textId="77777777" w:rsidR="00623434" w:rsidRPr="00623434" w:rsidRDefault="00623434" w:rsidP="004A1D19">
      <w:pPr>
        <w:pStyle w:val="2"/>
        <w:numPr>
          <w:ilvl w:val="1"/>
          <w:numId w:val="96"/>
        </w:numPr>
      </w:pPr>
      <w:bookmarkStart w:id="549" w:name="_Ref62058632"/>
      <w:bookmarkStart w:id="550" w:name="_Toc75073555"/>
      <w:r w:rsidRPr="00623434">
        <w:t>Υπηρεσίες Περιόδου Εγγύησης</w:t>
      </w:r>
      <w:bookmarkEnd w:id="549"/>
      <w:bookmarkEnd w:id="550"/>
    </w:p>
    <w:p w14:paraId="19FA974D" w14:textId="03F7F194" w:rsidR="00623434" w:rsidRPr="00274B25" w:rsidRDefault="00623434" w:rsidP="00623434">
      <w:pPr>
        <w:spacing w:before="120" w:after="60"/>
      </w:pPr>
      <w:r w:rsidRPr="00274B25">
        <w:lastRenderedPageBreak/>
        <w:t xml:space="preserve">Οι υπηρεσίες της Περιόδου Εγγύησης </w:t>
      </w:r>
      <w:r w:rsidRPr="000205E5">
        <w:t xml:space="preserve">αφορούν στο σύνολο του Έργου, παρέχονται σε περιβάλλον </w:t>
      </w:r>
      <w:r w:rsidRPr="000205E5">
        <w:rPr>
          <w:b/>
        </w:rPr>
        <w:t xml:space="preserve">Εγγυημένου Επιπέδου Υπηρεσιών </w:t>
      </w:r>
      <w:r w:rsidRPr="000205E5">
        <w:t>(βλ. παρ.</w:t>
      </w:r>
      <w:r w:rsidRPr="000205E5">
        <w:rPr>
          <w:b/>
          <w:bCs/>
        </w:rPr>
        <w:fldChar w:fldCharType="begin"/>
      </w:r>
      <w:r w:rsidRPr="000205E5">
        <w:rPr>
          <w:b/>
          <w:bCs/>
        </w:rPr>
        <w:instrText xml:space="preserve"> REF _Ref55388072 \r \h  \* MERGEFORMAT </w:instrText>
      </w:r>
      <w:r w:rsidRPr="000205E5">
        <w:rPr>
          <w:b/>
          <w:bCs/>
        </w:rPr>
      </w:r>
      <w:r w:rsidRPr="000205E5">
        <w:rPr>
          <w:b/>
          <w:bCs/>
        </w:rPr>
        <w:fldChar w:fldCharType="separate"/>
      </w:r>
      <w:r w:rsidR="00CB4EC7">
        <w:rPr>
          <w:b/>
          <w:bCs/>
        </w:rPr>
        <w:t>20.3</w:t>
      </w:r>
      <w:r w:rsidRPr="000205E5">
        <w:rPr>
          <w:b/>
          <w:bCs/>
        </w:rPr>
        <w:fldChar w:fldCharType="end"/>
      </w:r>
      <w:r w:rsidRPr="000205E5">
        <w:rPr>
          <w:b/>
          <w:bCs/>
        </w:rPr>
        <w:t xml:space="preserve"> </w:t>
      </w:r>
      <w:r w:rsidRPr="000205E5">
        <w:fldChar w:fldCharType="begin"/>
      </w:r>
      <w:r w:rsidRPr="000205E5">
        <w:instrText xml:space="preserve"> REF _Ref55388072 \h </w:instrText>
      </w:r>
      <w:r w:rsidR="000205E5">
        <w:instrText xml:space="preserve"> \* MERGEFORMAT </w:instrText>
      </w:r>
      <w:r w:rsidRPr="000205E5">
        <w:fldChar w:fldCharType="separate"/>
      </w:r>
      <w:r w:rsidR="00CB4EC7" w:rsidRPr="00623434">
        <w:t>Τήρηση Εγγυημένου Επιπέδου Υπηρεσιών – Ρήτρες</w:t>
      </w:r>
      <w:r w:rsidRPr="000205E5">
        <w:fldChar w:fldCharType="end"/>
      </w:r>
      <w:r w:rsidRPr="000205E5">
        <w:t xml:space="preserve">) και είναι αυτές που περιγράφονται στην παρ. </w:t>
      </w:r>
      <w:r w:rsidRPr="000205E5">
        <w:fldChar w:fldCharType="begin"/>
      </w:r>
      <w:r w:rsidRPr="000205E5">
        <w:instrText xml:space="preserve"> REF _Ref236033114 \r \h </w:instrText>
      </w:r>
      <w:r w:rsidR="000205E5">
        <w:instrText xml:space="preserve"> \* MERGEFORMAT </w:instrText>
      </w:r>
      <w:r w:rsidRPr="000205E5">
        <w:fldChar w:fldCharType="separate"/>
      </w:r>
      <w:r w:rsidR="00CB4EC7">
        <w:t>20.2</w:t>
      </w:r>
      <w:r w:rsidRPr="000205E5">
        <w:fldChar w:fldCharType="end"/>
      </w:r>
      <w:r w:rsidRPr="000205E5">
        <w:t xml:space="preserve"> </w:t>
      </w:r>
      <w:r w:rsidRPr="000205E5">
        <w:fldChar w:fldCharType="begin"/>
      </w:r>
      <w:r w:rsidRPr="000205E5">
        <w:instrText xml:space="preserve"> REF _Ref236033114 \h </w:instrText>
      </w:r>
      <w:r w:rsidR="000205E5">
        <w:instrText xml:space="preserve"> \* MERGEFORMAT </w:instrText>
      </w:r>
      <w:r w:rsidRPr="000205E5">
        <w:fldChar w:fldCharType="separate"/>
      </w:r>
      <w:r w:rsidR="00CB4EC7" w:rsidRPr="00623434">
        <w:t>Υπηρεσίες Περιόδου Συντήρησης</w:t>
      </w:r>
      <w:r w:rsidRPr="000205E5">
        <w:fldChar w:fldCharType="end"/>
      </w:r>
      <w:r w:rsidRPr="000205E5">
        <w:t xml:space="preserve">, αλλά παρέχονται </w:t>
      </w:r>
      <w:r w:rsidRPr="000205E5">
        <w:rPr>
          <w:b/>
        </w:rPr>
        <w:t>δωρεάν</w:t>
      </w:r>
      <w:r w:rsidRPr="000205E5">
        <w:t>.</w:t>
      </w:r>
    </w:p>
    <w:p w14:paraId="3D8B1381" w14:textId="77777777" w:rsidR="00623434" w:rsidRPr="00274B25" w:rsidRDefault="00623434" w:rsidP="00623434">
      <w:pPr>
        <w:spacing w:before="120"/>
        <w:rPr>
          <w:b/>
          <w:u w:val="single"/>
        </w:rPr>
      </w:pPr>
      <w:r w:rsidRPr="00274B25">
        <w:rPr>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623434" w:rsidRPr="00274B25" w14:paraId="67BD5962" w14:textId="77777777" w:rsidTr="00623434">
        <w:trPr>
          <w:trHeight w:val="113"/>
        </w:trPr>
        <w:tc>
          <w:tcPr>
            <w:tcW w:w="9535" w:type="dxa"/>
            <w:gridSpan w:val="2"/>
            <w:shd w:val="clear" w:color="auto" w:fill="E6E6E6"/>
          </w:tcPr>
          <w:p w14:paraId="1B780DFD" w14:textId="77777777" w:rsidR="00623434" w:rsidRPr="00274B25" w:rsidRDefault="00623434" w:rsidP="00623434">
            <w:pPr>
              <w:spacing w:before="120"/>
            </w:pPr>
            <w:r w:rsidRPr="00274B25">
              <w:rPr>
                <w:b/>
              </w:rPr>
              <w:t xml:space="preserve">Περίοδος Εγγύησης </w:t>
            </w:r>
            <w:r w:rsidRPr="00274B25">
              <w:t>– Παραδοτέα (ελάχιστα):</w:t>
            </w:r>
          </w:p>
        </w:tc>
      </w:tr>
      <w:tr w:rsidR="00623434" w:rsidRPr="00274B25" w14:paraId="23E2CBA5" w14:textId="77777777" w:rsidTr="00623434">
        <w:trPr>
          <w:trHeight w:val="390"/>
        </w:trPr>
        <w:tc>
          <w:tcPr>
            <w:tcW w:w="3528" w:type="dxa"/>
            <w:shd w:val="clear" w:color="auto" w:fill="E6E6E6"/>
            <w:vAlign w:val="center"/>
          </w:tcPr>
          <w:p w14:paraId="661AE076" w14:textId="77777777" w:rsidR="00623434" w:rsidRPr="00274B25" w:rsidRDefault="00623434" w:rsidP="00623434">
            <w:pPr>
              <w:widowControl w:val="0"/>
              <w:spacing w:before="120"/>
              <w:jc w:val="left"/>
            </w:pPr>
            <w:r w:rsidRPr="00274B25">
              <w:t>Τίτλος Παραδοτέου</w:t>
            </w:r>
          </w:p>
        </w:tc>
        <w:tc>
          <w:tcPr>
            <w:tcW w:w="6007" w:type="dxa"/>
            <w:shd w:val="clear" w:color="auto" w:fill="E6E6E6"/>
            <w:vAlign w:val="center"/>
          </w:tcPr>
          <w:p w14:paraId="3022033B" w14:textId="77777777" w:rsidR="00623434" w:rsidRPr="00274B25" w:rsidRDefault="00623434" w:rsidP="00623434">
            <w:pPr>
              <w:widowControl w:val="0"/>
              <w:spacing w:before="120"/>
              <w:jc w:val="left"/>
            </w:pPr>
            <w:r w:rsidRPr="00274B25">
              <w:t xml:space="preserve">Περιγραφή Παραδοτέου </w:t>
            </w:r>
          </w:p>
        </w:tc>
      </w:tr>
      <w:tr w:rsidR="00623434" w:rsidRPr="00274B25" w14:paraId="0DE8A041" w14:textId="77777777" w:rsidTr="00623434">
        <w:trPr>
          <w:trHeight w:val="390"/>
        </w:trPr>
        <w:tc>
          <w:tcPr>
            <w:tcW w:w="3528" w:type="dxa"/>
          </w:tcPr>
          <w:p w14:paraId="4EAB5148" w14:textId="77777777" w:rsidR="00623434" w:rsidRPr="00274B25" w:rsidRDefault="00623434" w:rsidP="004A1D19">
            <w:pPr>
              <w:widowControl w:val="0"/>
              <w:numPr>
                <w:ilvl w:val="0"/>
                <w:numId w:val="66"/>
              </w:numPr>
              <w:spacing w:before="120" w:after="0"/>
              <w:jc w:val="left"/>
            </w:pPr>
            <w:r w:rsidRPr="00274B25">
              <w:t>Υπηρεσίες υποστήριξης και αποκατάστασης βλαβών</w:t>
            </w:r>
          </w:p>
        </w:tc>
        <w:tc>
          <w:tcPr>
            <w:tcW w:w="6007" w:type="dxa"/>
          </w:tcPr>
          <w:p w14:paraId="1D5A16EB" w14:textId="77777777" w:rsidR="00623434" w:rsidRPr="00274B25" w:rsidRDefault="00623434" w:rsidP="00623434">
            <w:pPr>
              <w:spacing w:before="120"/>
            </w:pPr>
            <w:r w:rsidRPr="00274B25">
              <w:t>Τεύχος αποτύπωσης υπηρεσιών που θα περιλαμβάνει:</w:t>
            </w:r>
          </w:p>
          <w:p w14:paraId="242DEE18" w14:textId="77777777" w:rsidR="00623434" w:rsidRPr="00274B25" w:rsidRDefault="00623434" w:rsidP="004A1D19">
            <w:pPr>
              <w:pStyle w:val="a3"/>
              <w:numPr>
                <w:ilvl w:val="0"/>
                <w:numId w:val="64"/>
              </w:numPr>
              <w:suppressAutoHyphens/>
              <w:spacing w:after="120"/>
            </w:pPr>
            <w:r w:rsidRPr="00274B25">
              <w:t>Καταγραφή των συμβάντων ενεργειών υποστήριξης στο Σύστημα Διαχείρισης Αιτημάτων Έργων (Ticket Management System) που θα διατεθεί στον ανάδοχο.</w:t>
            </w:r>
          </w:p>
          <w:p w14:paraId="1113D574" w14:textId="77777777" w:rsidR="00623434" w:rsidRPr="00274B25" w:rsidRDefault="00623434" w:rsidP="004A1D19">
            <w:pPr>
              <w:numPr>
                <w:ilvl w:val="0"/>
                <w:numId w:val="64"/>
              </w:numPr>
              <w:spacing w:before="120" w:after="0"/>
              <w:ind w:left="357" w:hanging="357"/>
            </w:pPr>
            <w:r w:rsidRPr="00274B25">
              <w:t>Τεκμηρίωση πρόσθετων προσαρμογών και παραμετροποιήσεων σε λογισμικό και εφαρμογές</w:t>
            </w:r>
          </w:p>
          <w:p w14:paraId="40F08899" w14:textId="77777777" w:rsidR="00623434" w:rsidRPr="00274B25" w:rsidRDefault="00623434" w:rsidP="004A1D19">
            <w:pPr>
              <w:numPr>
                <w:ilvl w:val="0"/>
                <w:numId w:val="64"/>
              </w:numPr>
              <w:spacing w:before="120" w:after="0"/>
              <w:ind w:left="357" w:hanging="357"/>
            </w:pPr>
            <w:r w:rsidRPr="00274B25">
              <w:t>Τεκμηρίωση σφαλμάτων</w:t>
            </w:r>
          </w:p>
          <w:p w14:paraId="66B53E08" w14:textId="77777777" w:rsidR="00623434" w:rsidRPr="00274B25" w:rsidRDefault="00623434" w:rsidP="004A1D19">
            <w:pPr>
              <w:numPr>
                <w:ilvl w:val="0"/>
                <w:numId w:val="64"/>
              </w:numPr>
              <w:spacing w:before="120" w:after="0"/>
              <w:ind w:left="357" w:hanging="357"/>
            </w:pPr>
            <w:r w:rsidRPr="00274B25">
              <w:t>Παράδοση αντιτύπων όλων των μεταβολών ή επανεκδόσεων ή τροποποιήσεων των εγχειριδίων έτοιμου λογισμικού και εφαρμογής/ών</w:t>
            </w:r>
          </w:p>
          <w:p w14:paraId="52199AB0" w14:textId="77777777" w:rsidR="00623434" w:rsidRPr="00274B25" w:rsidRDefault="00623434" w:rsidP="004A1D19">
            <w:pPr>
              <w:numPr>
                <w:ilvl w:val="0"/>
                <w:numId w:val="64"/>
              </w:numPr>
              <w:spacing w:before="120" w:after="0"/>
              <w:ind w:left="357" w:hanging="357"/>
            </w:pPr>
            <w:r w:rsidRPr="00274B25">
              <w:t>Τεκμηρίωση εγκαταστάσεων νέων εκδόσεων έτοιμου λογισμικού και εφαρμογής/ών</w:t>
            </w:r>
          </w:p>
          <w:p w14:paraId="3B502D5A" w14:textId="77777777" w:rsidR="00623434" w:rsidRPr="00274B25" w:rsidRDefault="00623434" w:rsidP="004A1D19">
            <w:pPr>
              <w:numPr>
                <w:ilvl w:val="0"/>
                <w:numId w:val="64"/>
              </w:numPr>
              <w:spacing w:before="120" w:after="0"/>
              <w:ind w:left="357" w:hanging="357"/>
            </w:pPr>
            <w:r w:rsidRPr="00274B25">
              <w:t xml:space="preserve">Έκθεση αξιολόγησης Περιόδου </w:t>
            </w:r>
          </w:p>
        </w:tc>
      </w:tr>
    </w:tbl>
    <w:p w14:paraId="305886D3" w14:textId="77777777" w:rsidR="00623434" w:rsidRPr="00274B25" w:rsidRDefault="00623434" w:rsidP="00623434">
      <w:pPr>
        <w:spacing w:before="120"/>
        <w:rPr>
          <w:highlight w:val="magenta"/>
        </w:rPr>
      </w:pPr>
    </w:p>
    <w:p w14:paraId="4F3922BF" w14:textId="77777777" w:rsidR="00623434" w:rsidRPr="00623434" w:rsidRDefault="00623434" w:rsidP="004A1D19">
      <w:pPr>
        <w:pStyle w:val="2"/>
        <w:numPr>
          <w:ilvl w:val="1"/>
          <w:numId w:val="96"/>
        </w:numPr>
      </w:pPr>
      <w:bookmarkStart w:id="551" w:name="_Toc104101556"/>
      <w:bookmarkStart w:id="552" w:name="_Toc104101731"/>
      <w:bookmarkStart w:id="553" w:name="_Toc104101906"/>
      <w:bookmarkStart w:id="554" w:name="_Toc104102081"/>
      <w:bookmarkStart w:id="555" w:name="_Toc104100343"/>
      <w:bookmarkStart w:id="556" w:name="_Toc104100516"/>
      <w:bookmarkStart w:id="557" w:name="_Toc104100689"/>
      <w:bookmarkStart w:id="558" w:name="_Toc104100862"/>
      <w:bookmarkStart w:id="559" w:name="_Toc104101035"/>
      <w:bookmarkStart w:id="560" w:name="_Toc104101210"/>
      <w:bookmarkStart w:id="561" w:name="_Toc104101384"/>
      <w:bookmarkStart w:id="562" w:name="_Toc104101558"/>
      <w:bookmarkStart w:id="563" w:name="_Toc104101733"/>
      <w:bookmarkStart w:id="564" w:name="_Toc104101908"/>
      <w:bookmarkStart w:id="565" w:name="_Toc104102083"/>
      <w:bookmarkStart w:id="566" w:name="_Toc104101560"/>
      <w:bookmarkStart w:id="567" w:name="_Toc104101735"/>
      <w:bookmarkStart w:id="568" w:name="_Toc104101910"/>
      <w:bookmarkStart w:id="569" w:name="_Toc104102085"/>
      <w:bookmarkStart w:id="570" w:name="_Ref236033114"/>
      <w:bookmarkStart w:id="571" w:name="_Ref236033117"/>
      <w:bookmarkStart w:id="572" w:name="_Toc326758130"/>
      <w:bookmarkStart w:id="573" w:name="_Toc336003295"/>
      <w:bookmarkStart w:id="574" w:name="_Toc373144221"/>
      <w:bookmarkStart w:id="575" w:name="_Toc45706995"/>
      <w:bookmarkStart w:id="576" w:name="_Toc46478280"/>
      <w:bookmarkStart w:id="577" w:name="_Toc75073556"/>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623434">
        <w:t>Υπηρεσίες Περιόδου Συντήρησης</w:t>
      </w:r>
      <w:bookmarkEnd w:id="570"/>
      <w:bookmarkEnd w:id="571"/>
      <w:bookmarkEnd w:id="572"/>
      <w:bookmarkEnd w:id="573"/>
      <w:bookmarkEnd w:id="574"/>
      <w:bookmarkEnd w:id="575"/>
      <w:bookmarkEnd w:id="576"/>
      <w:bookmarkEnd w:id="577"/>
    </w:p>
    <w:p w14:paraId="5DF6C7E9" w14:textId="77777777" w:rsidR="00623434" w:rsidRPr="00274B25" w:rsidRDefault="00623434" w:rsidP="00623434">
      <w:pPr>
        <w:spacing w:before="120"/>
      </w:pPr>
      <w:r w:rsidRPr="00274B25">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623434" w:rsidRPr="00274B25" w14:paraId="21EE02C2" w14:textId="77777777" w:rsidTr="00623434">
        <w:tc>
          <w:tcPr>
            <w:tcW w:w="9828" w:type="dxa"/>
            <w:shd w:val="clear" w:color="auto" w:fill="auto"/>
          </w:tcPr>
          <w:p w14:paraId="5F601D45" w14:textId="77777777" w:rsidR="00623434" w:rsidRPr="00274B25" w:rsidRDefault="00623434" w:rsidP="00623434">
            <w:pPr>
              <w:spacing w:before="120" w:after="60"/>
              <w:rPr>
                <w:b/>
                <w:u w:val="single"/>
              </w:rPr>
            </w:pPr>
            <w:r w:rsidRPr="00274B25">
              <w:rPr>
                <w:b/>
                <w:u w:val="single"/>
              </w:rPr>
              <w:t>ΑΝΤΙΚΕΙΜΕΝΟ / ΠΕΡΙΕΧΟΜΕΝΟ ΠΕΡΙΟΔΟΥ:</w:t>
            </w:r>
          </w:p>
          <w:p w14:paraId="054FC1ED" w14:textId="77777777" w:rsidR="00623434" w:rsidRPr="00274B25" w:rsidRDefault="00623434" w:rsidP="00623434">
            <w:pPr>
              <w:shd w:val="clear" w:color="auto" w:fill="FFFFFF"/>
              <w:spacing w:before="120" w:after="60"/>
              <w:rPr>
                <w:b/>
                <w:u w:val="single"/>
              </w:rPr>
            </w:pPr>
            <w:r w:rsidRPr="00274B25">
              <w:rPr>
                <w:b/>
              </w:rPr>
              <w:t xml:space="preserve">ΣΥΝΤΗΡΗΣΗ ΕΤΟΙΜΟΥ ΛΟΓΙΣΜΙΚΟΥ ή ΑΛΛΟΥ ΛΟΓΙΣΜΙΚΟΥ εφόσον έχει παραδοθεί στο πλαίσιο της παρούσας </w:t>
            </w:r>
          </w:p>
          <w:p w14:paraId="5FCF5D1D" w14:textId="77777777" w:rsidR="00623434" w:rsidRPr="00623434" w:rsidRDefault="00623434" w:rsidP="004A1D19">
            <w:pPr>
              <w:numPr>
                <w:ilvl w:val="0"/>
                <w:numId w:val="63"/>
              </w:numPr>
              <w:spacing w:before="120" w:after="120"/>
            </w:pPr>
            <w:r w:rsidRPr="00274B25">
              <w:t xml:space="preserve">Διασφάλιση </w:t>
            </w:r>
            <w:r w:rsidRPr="00623434">
              <w:t xml:space="preserve">καλής λειτουργίας έτοιμου λογισμικού. </w:t>
            </w:r>
          </w:p>
          <w:p w14:paraId="31340E55" w14:textId="6A3A7DD9" w:rsidR="00623434" w:rsidRPr="00623434" w:rsidRDefault="00623434" w:rsidP="004A1D19">
            <w:pPr>
              <w:numPr>
                <w:ilvl w:val="0"/>
                <w:numId w:val="63"/>
              </w:numPr>
              <w:spacing w:beforeLines="60" w:before="144" w:after="0"/>
            </w:pPr>
            <w:r w:rsidRPr="00623434">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CB4EC7">
              <w:rPr>
                <w:b/>
                <w:bCs/>
              </w:rPr>
              <w:t>20.3</w:t>
            </w:r>
            <w:r w:rsidRPr="00623434">
              <w:rPr>
                <w:b/>
                <w:bCs/>
              </w:rPr>
              <w:fldChar w:fldCharType="end"/>
            </w:r>
            <w:r w:rsidRPr="00623434">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CB4EC7">
              <w:rPr>
                <w:b/>
                <w:bCs/>
              </w:rPr>
              <w:t>20.3</w:t>
            </w:r>
            <w:r w:rsidRPr="00623434">
              <w:rPr>
                <w:b/>
                <w:bCs/>
              </w:rPr>
              <w:fldChar w:fldCharType="end"/>
            </w:r>
            <w:r w:rsidRPr="00623434">
              <w:rPr>
                <w:b/>
                <w:bCs/>
              </w:rPr>
              <w:t xml:space="preserve"> </w:t>
            </w:r>
            <w:r w:rsidRPr="00623434">
              <w:rPr>
                <w:b/>
                <w:bCs/>
              </w:rPr>
              <w:fldChar w:fldCharType="begin"/>
            </w:r>
            <w:r w:rsidRPr="00623434">
              <w:rPr>
                <w:b/>
                <w:bCs/>
              </w:rPr>
              <w:instrText xml:space="preserve"> REF _Ref55388072 \h  \* MERGEFORMAT </w:instrText>
            </w:r>
            <w:r w:rsidRPr="00623434">
              <w:rPr>
                <w:b/>
                <w:bCs/>
              </w:rPr>
            </w:r>
            <w:r w:rsidRPr="00623434">
              <w:rPr>
                <w:b/>
                <w:bCs/>
              </w:rPr>
              <w:fldChar w:fldCharType="separate"/>
            </w:r>
            <w:r w:rsidR="00CB4EC7" w:rsidRPr="00CB4EC7">
              <w:rPr>
                <w:b/>
                <w:bCs/>
              </w:rPr>
              <w:t>Τήρηση Εγγυημένου Επιπέδου Υπηρεσιών – Ρήτρες</w:t>
            </w:r>
            <w:r w:rsidRPr="00623434">
              <w:rPr>
                <w:b/>
                <w:bCs/>
              </w:rPr>
              <w:fldChar w:fldCharType="end"/>
            </w:r>
            <w:r w:rsidRPr="00623434">
              <w:t>, επιβάλλονται οι προβλεπόμενες ρήτρες.</w:t>
            </w:r>
          </w:p>
          <w:p w14:paraId="3516A2D4" w14:textId="77777777" w:rsidR="00623434" w:rsidRPr="00623434" w:rsidRDefault="00623434" w:rsidP="004A1D19">
            <w:pPr>
              <w:numPr>
                <w:ilvl w:val="0"/>
                <w:numId w:val="63"/>
              </w:numPr>
              <w:spacing w:beforeLines="60" w:before="144" w:after="0"/>
            </w:pPr>
            <w:r w:rsidRPr="00623434">
              <w:t xml:space="preserve">Βελτιστοποιήσεις στη δομή της βάσης, έτσι ώστε να εξασφαλίζεται η βέλτιστη απόδοση του συστήματος. </w:t>
            </w:r>
          </w:p>
          <w:p w14:paraId="40717196" w14:textId="77777777" w:rsidR="00623434" w:rsidRPr="00274B25" w:rsidRDefault="00623434" w:rsidP="004A1D19">
            <w:pPr>
              <w:numPr>
                <w:ilvl w:val="0"/>
                <w:numId w:val="63"/>
              </w:numPr>
              <w:spacing w:beforeLines="60" w:before="144" w:after="0"/>
            </w:pPr>
            <w:r w:rsidRPr="00623434">
              <w:lastRenderedPageBreak/>
              <w:t>Παράδοση – εγκατάσταση τυχόν βελτιωτικών</w:t>
            </w:r>
            <w:r w:rsidRPr="00274B25">
              <w:t xml:space="preserve"> εκδόσεων λογισμικού, μετά από έγκριση της ΕΠΕ. </w:t>
            </w:r>
          </w:p>
          <w:p w14:paraId="5B1F67C6" w14:textId="77777777" w:rsidR="00623434" w:rsidRPr="00274B25" w:rsidRDefault="00623434" w:rsidP="004A1D19">
            <w:pPr>
              <w:numPr>
                <w:ilvl w:val="0"/>
                <w:numId w:val="63"/>
              </w:numPr>
              <w:spacing w:beforeLines="60" w:before="144" w:after="0"/>
            </w:pPr>
            <w:r w:rsidRPr="00274B25">
              <w:t>Εξασφάλιση ορθής λειτουργίας όλων των customizations, διεπαφών με άλλα συστήματα, κ.λπ., με τις βελτιωτικές εκδόσεις.</w:t>
            </w:r>
          </w:p>
          <w:p w14:paraId="5EDD006D" w14:textId="77777777" w:rsidR="00623434" w:rsidRPr="00274B25" w:rsidRDefault="00623434" w:rsidP="004A1D19">
            <w:pPr>
              <w:numPr>
                <w:ilvl w:val="0"/>
                <w:numId w:val="63"/>
              </w:numPr>
              <w:spacing w:beforeLines="60" w:before="144" w:after="0"/>
            </w:pPr>
            <w:r w:rsidRPr="00274B25">
              <w:t>Παράδοση αντιτύπων όλων των μεταβολών ή των επανεκδόσεων ή τροποποιήσεων των εγχειριδίων λογισμικού.</w:t>
            </w:r>
          </w:p>
          <w:p w14:paraId="5F664C35" w14:textId="77777777" w:rsidR="00623434" w:rsidRPr="00274B25" w:rsidRDefault="00623434" w:rsidP="004A1D19">
            <w:pPr>
              <w:numPr>
                <w:ilvl w:val="0"/>
                <w:numId w:val="63"/>
              </w:numPr>
              <w:spacing w:beforeLines="60" w:before="144" w:after="0"/>
            </w:pPr>
            <w:r w:rsidRPr="00274B25">
              <w:t>Χρήση του Συστήματος Διαχείρισης Αιτημάτων Έργων (Ticket Management System) της Αναθέτουσας Αρχής από τον Ανάδοχο.</w:t>
            </w:r>
          </w:p>
          <w:p w14:paraId="72867BB2" w14:textId="77777777" w:rsidR="00623434" w:rsidRPr="00274B25" w:rsidRDefault="00623434" w:rsidP="00623434">
            <w:pPr>
              <w:spacing w:before="120" w:after="0"/>
            </w:pPr>
          </w:p>
          <w:p w14:paraId="2C4451D4" w14:textId="77777777" w:rsidR="00623434" w:rsidRPr="00274B25" w:rsidRDefault="00623434" w:rsidP="00623434">
            <w:pPr>
              <w:spacing w:before="120" w:after="60"/>
              <w:rPr>
                <w:b/>
                <w:u w:val="single"/>
              </w:rPr>
            </w:pPr>
            <w:r w:rsidRPr="00274B25">
              <w:rPr>
                <w:b/>
              </w:rPr>
              <w:t>ΣΥΝΤΗΡΗΣΗ ΕΦΑΡΜΟΓΗΣ/ΩΝ</w:t>
            </w:r>
          </w:p>
          <w:p w14:paraId="5403F6B9" w14:textId="77777777" w:rsidR="00623434" w:rsidRPr="00274B25" w:rsidRDefault="00623434" w:rsidP="004A1D19">
            <w:pPr>
              <w:numPr>
                <w:ilvl w:val="0"/>
                <w:numId w:val="68"/>
              </w:numPr>
              <w:spacing w:before="120" w:after="120"/>
            </w:pPr>
            <w:r w:rsidRPr="00274B25">
              <w:t xml:space="preserve">Διασφάλιση καλής λειτουργίας εφαρμογής/ών. </w:t>
            </w:r>
          </w:p>
          <w:p w14:paraId="371D06B4" w14:textId="4506DED4" w:rsidR="00623434" w:rsidRPr="00623434" w:rsidRDefault="00623434" w:rsidP="004A1D19">
            <w:pPr>
              <w:numPr>
                <w:ilvl w:val="0"/>
                <w:numId w:val="68"/>
              </w:numPr>
              <w:spacing w:beforeLines="60" w:before="144" w:after="0"/>
            </w:pPr>
            <w:r w:rsidRPr="00274B25">
              <w:t>Αποκατάσταση ανωμαλιών λειτουργίας (bugs) της/ων εφαρμογής</w:t>
            </w:r>
            <w:r w:rsidRPr="00623434">
              <w:t>/ών.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C036CB">
              <w:t xml:space="preserve">.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CB4EC7">
              <w:rPr>
                <w:b/>
                <w:bCs/>
              </w:rPr>
              <w:t>20.3</w:t>
            </w:r>
            <w:r w:rsidRPr="00623434">
              <w:rPr>
                <w:b/>
                <w:bCs/>
              </w:rPr>
              <w:fldChar w:fldCharType="end"/>
            </w:r>
            <w:r w:rsidRPr="00623434">
              <w:rPr>
                <w:b/>
                <w:bCs/>
              </w:rPr>
              <w:t xml:space="preserve">) </w:t>
            </w:r>
            <w:r w:rsidRPr="00623434">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623434">
              <w:rPr>
                <w:b/>
              </w:rPr>
              <w:t xml:space="preserve">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CB4EC7">
              <w:rPr>
                <w:b/>
                <w:bCs/>
              </w:rPr>
              <w:t>20.3</w:t>
            </w:r>
            <w:r w:rsidRPr="00623434">
              <w:rPr>
                <w:b/>
                <w:bCs/>
              </w:rPr>
              <w:fldChar w:fldCharType="end"/>
            </w:r>
            <w:r w:rsidRPr="00623434">
              <w:rPr>
                <w:b/>
                <w:bCs/>
              </w:rPr>
              <w:t xml:space="preserve"> </w:t>
            </w:r>
            <w:r w:rsidRPr="00623434">
              <w:rPr>
                <w:b/>
                <w:bCs/>
              </w:rPr>
              <w:fldChar w:fldCharType="begin"/>
            </w:r>
            <w:r w:rsidRPr="00623434">
              <w:rPr>
                <w:b/>
                <w:bCs/>
              </w:rPr>
              <w:instrText xml:space="preserve"> REF _Ref55388072 \h  \* MERGEFORMAT </w:instrText>
            </w:r>
            <w:r w:rsidRPr="00623434">
              <w:rPr>
                <w:b/>
                <w:bCs/>
              </w:rPr>
            </w:r>
            <w:r w:rsidRPr="00623434">
              <w:rPr>
                <w:b/>
                <w:bCs/>
              </w:rPr>
              <w:fldChar w:fldCharType="separate"/>
            </w:r>
            <w:r w:rsidR="00CB4EC7" w:rsidRPr="00CB4EC7">
              <w:rPr>
                <w:b/>
                <w:bCs/>
              </w:rPr>
              <w:t>Τήρηση Εγγυημένου Επιπέδου Υπηρεσιών – Ρήτρες</w:t>
            </w:r>
            <w:r w:rsidRPr="00623434">
              <w:rPr>
                <w:b/>
                <w:bCs/>
              </w:rPr>
              <w:fldChar w:fldCharType="end"/>
            </w:r>
            <w:r w:rsidRPr="00623434">
              <w:t xml:space="preserve"> επιβάλλονται οι προβλεπόμενες ρήτρες.</w:t>
            </w:r>
          </w:p>
          <w:p w14:paraId="6F96E5A7" w14:textId="77777777" w:rsidR="00623434" w:rsidRPr="00623434" w:rsidRDefault="00623434" w:rsidP="004A1D19">
            <w:pPr>
              <w:numPr>
                <w:ilvl w:val="0"/>
                <w:numId w:val="68"/>
              </w:numPr>
              <w:spacing w:beforeLines="60" w:before="144" w:after="0"/>
            </w:pPr>
            <w:r w:rsidRPr="00623434">
              <w:t>Εντοπισμός αιτιών βλαβών/ δυσλειτουργιών και αποκατάσταση.</w:t>
            </w:r>
          </w:p>
          <w:p w14:paraId="0AF535B3" w14:textId="77777777" w:rsidR="00623434" w:rsidRPr="00274B25" w:rsidRDefault="00623434" w:rsidP="004A1D19">
            <w:pPr>
              <w:numPr>
                <w:ilvl w:val="0"/>
                <w:numId w:val="68"/>
              </w:numPr>
              <w:spacing w:beforeLines="60" w:before="144" w:after="0"/>
            </w:pPr>
            <w:r w:rsidRPr="00274B25">
              <w:t>Παράδοση – εγκατάσταση τυχόν νέων εκδόσεων των εφαρμογών, μετά από έγκριση της ΕΠΕ.</w:t>
            </w:r>
          </w:p>
          <w:p w14:paraId="7C19DB95" w14:textId="77777777" w:rsidR="00623434" w:rsidRPr="00274B25" w:rsidRDefault="00623434" w:rsidP="004A1D19">
            <w:pPr>
              <w:numPr>
                <w:ilvl w:val="0"/>
                <w:numId w:val="68"/>
              </w:numPr>
              <w:spacing w:beforeLines="60" w:before="144" w:after="0"/>
            </w:pPr>
            <w:r w:rsidRPr="00274B25">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0709CEE1" w14:textId="77777777" w:rsidR="00623434" w:rsidRPr="00274B25" w:rsidRDefault="00623434" w:rsidP="004A1D19">
            <w:pPr>
              <w:numPr>
                <w:ilvl w:val="0"/>
                <w:numId w:val="68"/>
              </w:numPr>
              <w:spacing w:beforeLines="60" w:before="144" w:after="0"/>
            </w:pPr>
            <w:r w:rsidRPr="00274B25">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1E524902" w14:textId="77777777" w:rsidR="00623434" w:rsidRPr="00274B25" w:rsidRDefault="00623434" w:rsidP="004A1D19">
            <w:pPr>
              <w:numPr>
                <w:ilvl w:val="0"/>
                <w:numId w:val="68"/>
              </w:numPr>
              <w:spacing w:beforeLines="60" w:before="144" w:after="0"/>
            </w:pPr>
            <w:r w:rsidRPr="00274B25">
              <w:t>Εξασφάλιση ορθής λειτουργίας όλων των customizations, διεπαφών με άλλα συστήματα, κ.λπ., με τις νεότερες εκδόσεις.</w:t>
            </w:r>
          </w:p>
          <w:p w14:paraId="55C79F34" w14:textId="77777777" w:rsidR="00623434" w:rsidRPr="00274B25" w:rsidRDefault="00623434" w:rsidP="004A1D19">
            <w:pPr>
              <w:numPr>
                <w:ilvl w:val="0"/>
                <w:numId w:val="68"/>
              </w:numPr>
              <w:spacing w:beforeLines="60" w:before="144" w:after="0"/>
            </w:pPr>
            <w:r w:rsidRPr="00274B25">
              <w:t>Παράδοση αντιτύπων όλων των μεταβολών ή των επανεκδόσεων ή τροποποιήσεων των εγχειριδίων εφαρμογής/ών.</w:t>
            </w:r>
          </w:p>
          <w:p w14:paraId="663360AF" w14:textId="77777777" w:rsidR="00623434" w:rsidRPr="00274B25" w:rsidRDefault="00623434" w:rsidP="004A1D19">
            <w:pPr>
              <w:numPr>
                <w:ilvl w:val="0"/>
                <w:numId w:val="68"/>
              </w:numPr>
              <w:spacing w:beforeLines="60" w:before="144" w:after="0"/>
            </w:pPr>
            <w:r w:rsidRPr="00274B25">
              <w:t>Χρήση του Συστήματος Διαχείρισης Αιτημάτων Έργων (Ticket Management System) της Αναθέτουσας Αρχής από τον Ανάδοχο.</w:t>
            </w:r>
          </w:p>
          <w:p w14:paraId="5C110EC3" w14:textId="77777777" w:rsidR="00623434" w:rsidRPr="00274B25" w:rsidRDefault="00623434" w:rsidP="00623434">
            <w:pPr>
              <w:shd w:val="clear" w:color="auto" w:fill="FFFFFF"/>
              <w:spacing w:before="120" w:after="0"/>
            </w:pPr>
          </w:p>
          <w:p w14:paraId="15702BFB" w14:textId="77777777" w:rsidR="00623434" w:rsidRPr="00274B25" w:rsidRDefault="00623434" w:rsidP="00623434">
            <w:pPr>
              <w:spacing w:before="120" w:after="60"/>
              <w:rPr>
                <w:b/>
                <w:u w:val="single"/>
              </w:rPr>
            </w:pPr>
            <w:r w:rsidRPr="00274B25">
              <w:rPr>
                <w:b/>
              </w:rPr>
              <w:t xml:space="preserve">ΥΠΗΡΕΣΙΕΣ/ΤΕΧΝΙΚΗ ΥΠΟΣΤΗΡΙΞΗ </w:t>
            </w:r>
          </w:p>
          <w:p w14:paraId="0B53E732" w14:textId="77777777" w:rsidR="00623434" w:rsidRPr="00274B25" w:rsidRDefault="00623434" w:rsidP="004A1D19">
            <w:pPr>
              <w:numPr>
                <w:ilvl w:val="0"/>
                <w:numId w:val="67"/>
              </w:numPr>
              <w:spacing w:before="120" w:after="120"/>
            </w:pPr>
            <w:r w:rsidRPr="00274B25">
              <w:t>Υπηρεσίες</w:t>
            </w:r>
            <w:r w:rsidRPr="00274B25">
              <w:rPr>
                <w:lang w:val="en-US"/>
              </w:rPr>
              <w:t xml:space="preserve"> </w:t>
            </w:r>
            <w:r w:rsidRPr="00274B25">
              <w:t xml:space="preserve">απομακρυσμένης Τεχνικής Υποστήριξης </w:t>
            </w:r>
          </w:p>
          <w:p w14:paraId="2CD926AF" w14:textId="77777777" w:rsidR="00623434" w:rsidRPr="00274B25" w:rsidRDefault="00623434" w:rsidP="004A1D19">
            <w:pPr>
              <w:numPr>
                <w:ilvl w:val="0"/>
                <w:numId w:val="67"/>
              </w:numPr>
              <w:spacing w:before="120" w:after="120"/>
            </w:pPr>
            <w:r w:rsidRPr="00274B25">
              <w:lastRenderedPageBreak/>
              <w:t>On 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21ADBFEC" w14:textId="77777777" w:rsidR="00623434" w:rsidRPr="00274B25" w:rsidRDefault="00623434" w:rsidP="004A1D19">
            <w:pPr>
              <w:numPr>
                <w:ilvl w:val="0"/>
                <w:numId w:val="67"/>
              </w:numPr>
              <w:spacing w:before="120" w:after="120"/>
            </w:pPr>
            <w:r w:rsidRPr="00274B25">
              <w:t>Αντιμετώπιση λαθών και σφαλμάτων στη λειτουργία του συστήματος.</w:t>
            </w:r>
          </w:p>
          <w:p w14:paraId="21A88AFE" w14:textId="77777777" w:rsidR="00623434" w:rsidRPr="00274B25" w:rsidRDefault="00623434" w:rsidP="004A1D19">
            <w:pPr>
              <w:numPr>
                <w:ilvl w:val="0"/>
                <w:numId w:val="67"/>
              </w:numPr>
              <w:spacing w:before="120" w:after="120"/>
            </w:pPr>
            <w:r w:rsidRPr="00274B25">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59E8E5F9" w14:textId="77777777" w:rsidR="00623434" w:rsidRPr="00274B25" w:rsidRDefault="00623434" w:rsidP="004A1D19">
            <w:pPr>
              <w:numPr>
                <w:ilvl w:val="0"/>
                <w:numId w:val="67"/>
              </w:numPr>
              <w:spacing w:before="120" w:after="120"/>
            </w:pPr>
            <w:r w:rsidRPr="00274B25">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56CB6808" w14:textId="77777777" w:rsidR="00623434" w:rsidRPr="00274B25" w:rsidRDefault="00623434" w:rsidP="004A1D19">
            <w:pPr>
              <w:numPr>
                <w:ilvl w:val="0"/>
                <w:numId w:val="67"/>
              </w:numPr>
              <w:spacing w:before="120" w:after="120"/>
            </w:pPr>
            <w:r w:rsidRPr="00274B25">
              <w:t>Ενημέρωση των χειριστών του για τυχόν αλλαγές στη λειτουργικότητα του συστήματος.</w:t>
            </w:r>
          </w:p>
          <w:p w14:paraId="5462EE4B" w14:textId="77777777" w:rsidR="00623434" w:rsidRPr="00274B25" w:rsidRDefault="00623434" w:rsidP="00623434">
            <w:pPr>
              <w:spacing w:before="120"/>
            </w:pPr>
          </w:p>
          <w:p w14:paraId="725CA8F5" w14:textId="77777777" w:rsidR="00623434" w:rsidRPr="00274B25" w:rsidRDefault="00623434" w:rsidP="00623434">
            <w:pPr>
              <w:spacing w:before="120" w:after="60"/>
              <w:rPr>
                <w:b/>
                <w:u w:val="single"/>
              </w:rPr>
            </w:pPr>
            <w:r w:rsidRPr="00274B25">
              <w:rPr>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5940"/>
            </w:tblGrid>
            <w:tr w:rsidR="00623434" w:rsidRPr="00274B25" w14:paraId="6464709F" w14:textId="77777777" w:rsidTr="00623434">
              <w:trPr>
                <w:trHeight w:val="113"/>
              </w:trPr>
              <w:tc>
                <w:tcPr>
                  <w:tcW w:w="9535" w:type="dxa"/>
                  <w:gridSpan w:val="2"/>
                  <w:shd w:val="clear" w:color="auto" w:fill="E6E6E6"/>
                </w:tcPr>
                <w:p w14:paraId="67CAA68D" w14:textId="77777777" w:rsidR="00623434" w:rsidRPr="00274B25" w:rsidRDefault="00623434" w:rsidP="00623434">
                  <w:pPr>
                    <w:spacing w:after="0"/>
                  </w:pPr>
                  <w:r w:rsidRPr="00274B25">
                    <w:rPr>
                      <w:b/>
                    </w:rPr>
                    <w:t xml:space="preserve">Περίοδος Συντήρησης </w:t>
                  </w:r>
                  <w:r w:rsidRPr="00274B25">
                    <w:t>– Παραδοτέα (ελάχιστα):</w:t>
                  </w:r>
                </w:p>
              </w:tc>
            </w:tr>
            <w:tr w:rsidR="00623434" w:rsidRPr="00274B25" w14:paraId="6ACC940C" w14:textId="77777777" w:rsidTr="00623434">
              <w:trPr>
                <w:trHeight w:val="390"/>
              </w:trPr>
              <w:tc>
                <w:tcPr>
                  <w:tcW w:w="3595" w:type="dxa"/>
                  <w:shd w:val="clear" w:color="auto" w:fill="E6E6E6"/>
                  <w:vAlign w:val="center"/>
                </w:tcPr>
                <w:p w14:paraId="7C417832" w14:textId="77777777" w:rsidR="00623434" w:rsidRPr="00274B25" w:rsidRDefault="00623434" w:rsidP="00623434">
                  <w:pPr>
                    <w:widowControl w:val="0"/>
                    <w:spacing w:after="0"/>
                    <w:jc w:val="left"/>
                  </w:pPr>
                  <w:r w:rsidRPr="00274B25">
                    <w:t>Τίτλος Παραδοτέου</w:t>
                  </w:r>
                </w:p>
              </w:tc>
              <w:tc>
                <w:tcPr>
                  <w:tcW w:w="5940" w:type="dxa"/>
                  <w:shd w:val="clear" w:color="auto" w:fill="E6E6E6"/>
                  <w:vAlign w:val="center"/>
                </w:tcPr>
                <w:p w14:paraId="76AD20B4" w14:textId="77777777" w:rsidR="00623434" w:rsidRPr="00274B25" w:rsidRDefault="00623434" w:rsidP="00623434">
                  <w:pPr>
                    <w:widowControl w:val="0"/>
                    <w:spacing w:after="0"/>
                    <w:jc w:val="left"/>
                  </w:pPr>
                  <w:r w:rsidRPr="00274B25">
                    <w:t xml:space="preserve">Περιγραφή Παραδοτέου </w:t>
                  </w:r>
                </w:p>
              </w:tc>
            </w:tr>
            <w:tr w:rsidR="00623434" w:rsidRPr="00274B25" w14:paraId="7F46C2AC" w14:textId="77777777" w:rsidTr="00623434">
              <w:trPr>
                <w:trHeight w:val="390"/>
              </w:trPr>
              <w:tc>
                <w:tcPr>
                  <w:tcW w:w="3595" w:type="dxa"/>
                </w:tcPr>
                <w:p w14:paraId="45587789" w14:textId="77777777" w:rsidR="00623434" w:rsidRPr="00274B25" w:rsidRDefault="00623434" w:rsidP="004A1D19">
                  <w:pPr>
                    <w:widowControl w:val="0"/>
                    <w:numPr>
                      <w:ilvl w:val="0"/>
                      <w:numId w:val="69"/>
                    </w:numPr>
                    <w:spacing w:before="120" w:after="0"/>
                    <w:jc w:val="left"/>
                  </w:pPr>
                  <w:r w:rsidRPr="00274B25">
                    <w:t>Υπηρεσίες υποστήριξης και αποκατάστασης βλαβών</w:t>
                  </w:r>
                </w:p>
              </w:tc>
              <w:tc>
                <w:tcPr>
                  <w:tcW w:w="5940" w:type="dxa"/>
                </w:tcPr>
                <w:p w14:paraId="6DEEA140" w14:textId="77777777" w:rsidR="00623434" w:rsidRPr="00274B25" w:rsidRDefault="00623434" w:rsidP="00623434">
                  <w:pPr>
                    <w:spacing w:after="0"/>
                  </w:pPr>
                  <w:r w:rsidRPr="00274B25">
                    <w:t>Τεύχος αποτύπωσης υπηρεσιών που θα περιλαμβάνει:</w:t>
                  </w:r>
                </w:p>
                <w:p w14:paraId="76AD1653" w14:textId="77777777" w:rsidR="00623434" w:rsidRPr="00274B25" w:rsidRDefault="00623434" w:rsidP="004A1D19">
                  <w:pPr>
                    <w:numPr>
                      <w:ilvl w:val="0"/>
                      <w:numId w:val="65"/>
                    </w:numPr>
                    <w:spacing w:before="120" w:after="0"/>
                  </w:pPr>
                  <w:r w:rsidRPr="00274B25">
                    <w:t>Αναλυτικό Πρόγραμμα ενεργειών προληπτικής συντήρησης, που υποβάλλεται με την έναρξη της σχετικής περιόδου</w:t>
                  </w:r>
                </w:p>
                <w:p w14:paraId="693E5494" w14:textId="77777777" w:rsidR="00623434" w:rsidRPr="00274B25" w:rsidRDefault="00623434" w:rsidP="004A1D19">
                  <w:pPr>
                    <w:numPr>
                      <w:ilvl w:val="0"/>
                      <w:numId w:val="65"/>
                    </w:numPr>
                    <w:spacing w:before="120" w:after="0"/>
                  </w:pPr>
                  <w:r w:rsidRPr="00274B25">
                    <w:t>Αναλυτική Καταγραφή Πεπραγμένων Συντήρησης (Τακτικών – Έκτακτων Ενεργειών)</w:t>
                  </w:r>
                </w:p>
                <w:p w14:paraId="173F974C" w14:textId="77777777" w:rsidR="00623434" w:rsidRPr="00274B25" w:rsidRDefault="00623434" w:rsidP="004A1D19">
                  <w:pPr>
                    <w:numPr>
                      <w:ilvl w:val="0"/>
                      <w:numId w:val="65"/>
                    </w:numPr>
                    <w:spacing w:before="120" w:after="0"/>
                  </w:pPr>
                  <w:r w:rsidRPr="00274B25">
                    <w:t xml:space="preserve">Τεκμηρίωση πρόσθετων προσαρμογών και παραμετροποιήσεων σε έτοιμο λογισμικό και εφαρμογών </w:t>
                  </w:r>
                </w:p>
                <w:p w14:paraId="7D9BF6CD" w14:textId="77777777" w:rsidR="00623434" w:rsidRPr="00274B25" w:rsidRDefault="00623434" w:rsidP="004A1D19">
                  <w:pPr>
                    <w:numPr>
                      <w:ilvl w:val="0"/>
                      <w:numId w:val="65"/>
                    </w:numPr>
                    <w:spacing w:before="120" w:after="0"/>
                  </w:pPr>
                  <w:r w:rsidRPr="00274B25">
                    <w:t>Παράδοση αντιτύπων όλων των μεταβολών ή επανεκδόσεων ή τροποποιήσεων των εγχειριδίων του έτοιμου λογισμικού και εφαρμογής/ών</w:t>
                  </w:r>
                </w:p>
                <w:p w14:paraId="63581F84" w14:textId="77777777" w:rsidR="00623434" w:rsidRPr="00274B25" w:rsidRDefault="00623434" w:rsidP="004A1D19">
                  <w:pPr>
                    <w:numPr>
                      <w:ilvl w:val="0"/>
                      <w:numId w:val="65"/>
                    </w:numPr>
                    <w:spacing w:before="120" w:after="0"/>
                  </w:pPr>
                  <w:r w:rsidRPr="00274B25">
                    <w:t>Τεκμηρίωση εγκαταστάσεων νέων εκδόσεων έτοιμου λογισμικού και εφαρμογής/ών</w:t>
                  </w:r>
                </w:p>
                <w:p w14:paraId="46BDED55" w14:textId="77777777" w:rsidR="00623434" w:rsidRPr="00274B25" w:rsidRDefault="00623434" w:rsidP="004A1D19">
                  <w:pPr>
                    <w:numPr>
                      <w:ilvl w:val="0"/>
                      <w:numId w:val="65"/>
                    </w:numPr>
                    <w:spacing w:before="120" w:after="0"/>
                  </w:pPr>
                  <w:r w:rsidRPr="00274B25">
                    <w:t xml:space="preserve">Έκθεση αξιολόγησης Περιόδου </w:t>
                  </w:r>
                </w:p>
              </w:tc>
            </w:tr>
          </w:tbl>
          <w:p w14:paraId="58A736CC" w14:textId="77777777" w:rsidR="00623434" w:rsidRPr="00274B25" w:rsidRDefault="00623434" w:rsidP="00623434">
            <w:pPr>
              <w:rPr>
                <w:highlight w:val="yellow"/>
              </w:rPr>
            </w:pPr>
            <w:r w:rsidRPr="00274B25">
              <w:rPr>
                <w:highlight w:val="yellow"/>
              </w:rPr>
              <w:t xml:space="preserve"> </w:t>
            </w:r>
          </w:p>
        </w:tc>
      </w:tr>
    </w:tbl>
    <w:p w14:paraId="42EC8D5D" w14:textId="77777777" w:rsidR="00623434" w:rsidRPr="00EF2204" w:rsidRDefault="00623434" w:rsidP="00623434">
      <w:pPr>
        <w:rPr>
          <w:rFonts w:eastAsia="SimSun"/>
        </w:rPr>
      </w:pPr>
    </w:p>
    <w:p w14:paraId="07F80E2B" w14:textId="77777777" w:rsidR="00623434" w:rsidRPr="00623434" w:rsidRDefault="00623434" w:rsidP="004A1D19">
      <w:pPr>
        <w:pStyle w:val="2"/>
        <w:numPr>
          <w:ilvl w:val="1"/>
          <w:numId w:val="96"/>
        </w:numPr>
      </w:pPr>
      <w:bookmarkStart w:id="578" w:name="_Ref55388072"/>
      <w:bookmarkStart w:id="579" w:name="_Toc75073557"/>
      <w:r w:rsidRPr="00623434">
        <w:t>Τήρηση Εγγυημένου Επιπέδου Υπηρεσιών – Ρήτρες</w:t>
      </w:r>
      <w:bookmarkEnd w:id="578"/>
      <w:bookmarkEnd w:id="579"/>
    </w:p>
    <w:p w14:paraId="524431E1" w14:textId="77777777" w:rsidR="00623434" w:rsidRPr="00274B25" w:rsidRDefault="00623434" w:rsidP="00623434">
      <w:pPr>
        <w:spacing w:before="60" w:after="60"/>
      </w:pPr>
      <w:r w:rsidRPr="00274B25">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1D3A6FAA" w14:textId="77777777" w:rsidR="00623434" w:rsidRPr="00274B25" w:rsidRDefault="00623434" w:rsidP="00623434">
      <w:pPr>
        <w:spacing w:before="120"/>
        <w:rPr>
          <w:b/>
          <w:u w:val="single"/>
        </w:rPr>
      </w:pPr>
      <w:r w:rsidRPr="00274B25">
        <w:rPr>
          <w:b/>
          <w:u w:val="single"/>
        </w:rPr>
        <w:t>Ορισμοί:</w:t>
      </w:r>
    </w:p>
    <w:p w14:paraId="65DA87F3" w14:textId="77777777" w:rsidR="00623434" w:rsidRPr="00274B25" w:rsidRDefault="00623434" w:rsidP="004A1D19">
      <w:pPr>
        <w:numPr>
          <w:ilvl w:val="0"/>
          <w:numId w:val="72"/>
        </w:numPr>
        <w:spacing w:before="120" w:after="120"/>
        <w:ind w:left="357" w:hanging="357"/>
      </w:pPr>
      <w:r w:rsidRPr="00274B25">
        <w:rPr>
          <w:b/>
        </w:rPr>
        <w:lastRenderedPageBreak/>
        <w:t>Λογισμικό/Εφαρμογές:</w:t>
      </w:r>
      <w:r w:rsidRPr="00274B25">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B9E6227" w14:textId="77777777" w:rsidR="00623434" w:rsidRPr="00274B25" w:rsidRDefault="00623434" w:rsidP="004A1D19">
      <w:pPr>
        <w:numPr>
          <w:ilvl w:val="0"/>
          <w:numId w:val="72"/>
        </w:numPr>
        <w:spacing w:before="120" w:after="120"/>
        <w:ind w:left="357" w:hanging="357"/>
      </w:pPr>
      <w:r w:rsidRPr="00274B25">
        <w:rPr>
          <w:b/>
        </w:rPr>
        <w:t>Βλάβη:</w:t>
      </w:r>
      <w:r w:rsidRPr="00274B25">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562822B8" w14:textId="77777777" w:rsidR="00623434" w:rsidRPr="007E7B4F" w:rsidRDefault="00623434" w:rsidP="004A1D19">
      <w:pPr>
        <w:numPr>
          <w:ilvl w:val="0"/>
          <w:numId w:val="72"/>
        </w:numPr>
        <w:spacing w:before="120" w:after="120"/>
        <w:ind w:left="357" w:hanging="357"/>
      </w:pPr>
      <w:r w:rsidRPr="007E7B4F">
        <w:rPr>
          <w:b/>
        </w:rPr>
        <w:t>Δυσλειτουργία:</w:t>
      </w:r>
      <w:r w:rsidRPr="007E7B4F">
        <w:t xml:space="preserve"> ζημιά μέρους ή όλης της διακριτής μονάδας λογισμικού/εφαρμογών, η οποία </w:t>
      </w:r>
      <w:r w:rsidRPr="007E7B4F">
        <w:rPr>
          <w:u w:val="single"/>
        </w:rPr>
        <w:t>δεν</w:t>
      </w:r>
      <w:r w:rsidRPr="007E7B4F">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5CC8E1A8" w14:textId="77777777" w:rsidR="00623434" w:rsidRPr="007E7B4F" w:rsidRDefault="00623434" w:rsidP="004A1D19">
      <w:pPr>
        <w:numPr>
          <w:ilvl w:val="0"/>
          <w:numId w:val="72"/>
        </w:numPr>
        <w:spacing w:before="120" w:after="120"/>
        <w:ind w:left="357" w:hanging="357"/>
      </w:pPr>
      <w:r w:rsidRPr="007E7B4F">
        <w:rPr>
          <w:b/>
        </w:rPr>
        <w:t>ΚΩΚ</w:t>
      </w:r>
      <w:r w:rsidRPr="007E7B4F">
        <w:t xml:space="preserve"> (κανονικές ώρες κάλυψης): Το χρονικό διάστημα 0</w:t>
      </w:r>
      <w:r w:rsidR="007E7B4F" w:rsidRPr="007E7B4F">
        <w:t>8</w:t>
      </w:r>
      <w:r w:rsidRPr="007E7B4F">
        <w:t>:</w:t>
      </w:r>
      <w:r w:rsidR="007E7B4F" w:rsidRPr="007E7B4F">
        <w:t>0</w:t>
      </w:r>
      <w:r w:rsidRPr="007E7B4F">
        <w:t>0 – 17:00 για τις εργάσιμες ημέρες.</w:t>
      </w:r>
    </w:p>
    <w:p w14:paraId="2185CAB1" w14:textId="77777777" w:rsidR="00623434" w:rsidRPr="007E7B4F" w:rsidRDefault="00623434" w:rsidP="004A1D19">
      <w:pPr>
        <w:numPr>
          <w:ilvl w:val="0"/>
          <w:numId w:val="72"/>
        </w:numPr>
        <w:spacing w:before="120" w:after="120"/>
        <w:ind w:left="357" w:hanging="357"/>
      </w:pPr>
      <w:r w:rsidRPr="007E7B4F">
        <w:rPr>
          <w:b/>
        </w:rPr>
        <w:t>ΕΩΚ</w:t>
      </w:r>
      <w:r w:rsidRPr="007E7B4F">
        <w:t xml:space="preserve"> (επιπλέον ώρες κάλυψης): Το υπόλοιπο χρονικό διάστημα.</w:t>
      </w:r>
    </w:p>
    <w:p w14:paraId="24BDA7EB" w14:textId="77777777" w:rsidR="00623434" w:rsidRPr="007E7B4F" w:rsidRDefault="00623434" w:rsidP="004A1D19">
      <w:pPr>
        <w:numPr>
          <w:ilvl w:val="0"/>
          <w:numId w:val="72"/>
        </w:numPr>
        <w:spacing w:before="120" w:after="120"/>
        <w:rPr>
          <w:b/>
          <w:u w:val="single"/>
        </w:rPr>
      </w:pPr>
      <w:r w:rsidRPr="007E7B4F">
        <w:rPr>
          <w:b/>
        </w:rPr>
        <w:t xml:space="preserve">Χρόνος αποκατάστασης βλάβης </w:t>
      </w:r>
      <w:r w:rsidRPr="007E7B4F">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7E7B4F">
        <w:rPr>
          <w:b/>
        </w:rPr>
        <w:t>αθροιστικά σε μηνιαία βάση.</w:t>
      </w:r>
      <w:r w:rsidRPr="007E7B4F">
        <w:t xml:space="preserve"> Ο χρόνος αυτός είναι:</w:t>
      </w:r>
    </w:p>
    <w:p w14:paraId="1ADF9E04" w14:textId="77777777" w:rsidR="00623434" w:rsidRPr="007E7B4F" w:rsidRDefault="00623434" w:rsidP="004A1D19">
      <w:pPr>
        <w:numPr>
          <w:ilvl w:val="0"/>
          <w:numId w:val="70"/>
        </w:numPr>
        <w:spacing w:before="120" w:after="120"/>
      </w:pPr>
      <w:r w:rsidRPr="007E7B4F">
        <w:t xml:space="preserve">έξι (6) ώρες από τη στιγμή της ανακοίνωσης της εμφάνισης της βλάβης αν η ανακοίνωση του προβλήματος πραγματοποιήθηκε εντός ΚΩΚ </w:t>
      </w:r>
    </w:p>
    <w:p w14:paraId="0FBDC969" w14:textId="77777777" w:rsidR="00623434" w:rsidRPr="007E7B4F" w:rsidRDefault="00623434" w:rsidP="004A1D19">
      <w:pPr>
        <w:numPr>
          <w:ilvl w:val="0"/>
          <w:numId w:val="70"/>
        </w:numPr>
        <w:spacing w:before="120" w:after="120"/>
      </w:pPr>
      <w:r w:rsidRPr="007E7B4F">
        <w:t xml:space="preserve">έξι (6) ώρες οι οποίες θα προσμετρούνται από τις </w:t>
      </w:r>
      <w:r w:rsidR="007E7B4F" w:rsidRPr="007E7B4F">
        <w:t>08</w:t>
      </w:r>
      <w:r w:rsidRPr="007E7B4F">
        <w:t>.</w:t>
      </w:r>
      <w:r w:rsidR="007E7B4F" w:rsidRPr="007E7B4F">
        <w:t>0</w:t>
      </w:r>
      <w:r w:rsidRPr="007E7B4F">
        <w:t>0 της επόμενης εργάσιμης ημέρας, για τις λοιπές ώρες ανακοίνωσης προβλήματος βλάβης</w:t>
      </w:r>
    </w:p>
    <w:p w14:paraId="7EE47F55" w14:textId="77777777" w:rsidR="00623434" w:rsidRPr="007E7B4F" w:rsidRDefault="00623434" w:rsidP="004A1D19">
      <w:pPr>
        <w:numPr>
          <w:ilvl w:val="0"/>
          <w:numId w:val="72"/>
        </w:numPr>
        <w:spacing w:before="120" w:after="120"/>
        <w:rPr>
          <w:b/>
          <w:bCs/>
          <w:u w:val="single"/>
        </w:rPr>
      </w:pPr>
      <w:r w:rsidRPr="007E7B4F">
        <w:rPr>
          <w:b/>
          <w:bCs/>
        </w:rPr>
        <w:t xml:space="preserve">Χρόνος αποκατάστασης δυσλειτουργίας </w:t>
      </w:r>
      <w:r w:rsidRPr="007E7B4F">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7E7B4F">
        <w:rPr>
          <w:b/>
          <w:bCs/>
        </w:rPr>
        <w:t>αθροιστικά σε μηνιαία βάση.</w:t>
      </w:r>
      <w:r w:rsidRPr="007E7B4F">
        <w:t xml:space="preserve"> Ο χρόνος αυτός είναι:</w:t>
      </w:r>
    </w:p>
    <w:p w14:paraId="1EF5D6F1" w14:textId="77777777" w:rsidR="00623434" w:rsidRPr="007E7B4F" w:rsidRDefault="00623434" w:rsidP="004A1D19">
      <w:pPr>
        <w:numPr>
          <w:ilvl w:val="0"/>
          <w:numId w:val="70"/>
        </w:numPr>
        <w:spacing w:before="120" w:after="120"/>
      </w:pPr>
      <w:r w:rsidRPr="007E7B4F">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5843A727" w14:textId="77777777" w:rsidR="00623434" w:rsidRPr="007E7B4F" w:rsidRDefault="00623434" w:rsidP="004A1D19">
      <w:pPr>
        <w:numPr>
          <w:ilvl w:val="0"/>
          <w:numId w:val="70"/>
        </w:numPr>
        <w:spacing w:before="120" w:after="120"/>
      </w:pPr>
      <w:r w:rsidRPr="007E7B4F">
        <w:t>είκοσι τέσσερις (24) ώρες οι οποίες θα προσμετρούνται από τις 0</w:t>
      </w:r>
      <w:r w:rsidR="007E7B4F" w:rsidRPr="007E7B4F">
        <w:t>8</w:t>
      </w:r>
      <w:r w:rsidRPr="007E7B4F">
        <w:t>.</w:t>
      </w:r>
      <w:r w:rsidR="007E7B4F" w:rsidRPr="007E7B4F">
        <w:t>00</w:t>
      </w:r>
      <w:r w:rsidRPr="007E7B4F">
        <w:t xml:space="preserve"> της επόμενης εργάσιμης ημέρας, για τις λοιπές ώρες ανακοίνωσης προβλήματος δυσλειτουργίας</w:t>
      </w:r>
    </w:p>
    <w:p w14:paraId="36706793" w14:textId="77777777" w:rsidR="00623434" w:rsidRPr="00274B25" w:rsidRDefault="00623434" w:rsidP="00623434">
      <w:pPr>
        <w:spacing w:before="120"/>
        <w:rPr>
          <w:b/>
          <w:highlight w:val="yellow"/>
          <w:u w:val="single"/>
        </w:rPr>
      </w:pPr>
    </w:p>
    <w:p w14:paraId="1142352B" w14:textId="77777777" w:rsidR="00623434" w:rsidRPr="00274B25" w:rsidRDefault="00623434" w:rsidP="00623434">
      <w:pPr>
        <w:spacing w:before="120"/>
        <w:rPr>
          <w:b/>
          <w:u w:val="single"/>
        </w:rPr>
      </w:pPr>
      <w:r w:rsidRPr="00274B25">
        <w:rPr>
          <w:b/>
          <w:u w:val="single"/>
        </w:rPr>
        <w:t xml:space="preserve">Μη διαθεσιμότητα – Ρήτρες: </w:t>
      </w:r>
    </w:p>
    <w:p w14:paraId="33FE6007" w14:textId="77777777" w:rsidR="00623434" w:rsidRPr="00274B25" w:rsidRDefault="00623434" w:rsidP="00623434">
      <w:pPr>
        <w:spacing w:before="120"/>
      </w:pPr>
      <w:bookmarkStart w:id="580" w:name="OLE_LINK5"/>
      <w:bookmarkStart w:id="581" w:name="OLE_LINK6"/>
      <w:r w:rsidRPr="00274B25">
        <w:t xml:space="preserve">Σε περίπτωση υπέρβασης του </w:t>
      </w:r>
      <w:r w:rsidRPr="00274B25">
        <w:rPr>
          <w:b/>
        </w:rPr>
        <w:t xml:space="preserve">μηνιαίου </w:t>
      </w:r>
      <w:r w:rsidRPr="00274B25">
        <w:rPr>
          <w:b/>
          <w:bCs/>
        </w:rPr>
        <w:t>χρόνου αποκατάστασης βλάβης</w:t>
      </w:r>
      <w:r w:rsidRPr="00274B25">
        <w:t>, επιβάλλεται στον Ανάδοχο ρήτρα ίση με το μεγαλύτερο εκ των δύο ακόλουθων τιμών:</w:t>
      </w:r>
    </w:p>
    <w:p w14:paraId="40B6C93B" w14:textId="77777777" w:rsidR="00623434" w:rsidRPr="00274B25" w:rsidRDefault="00623434" w:rsidP="004A1D19">
      <w:pPr>
        <w:numPr>
          <w:ilvl w:val="0"/>
          <w:numId w:val="71"/>
        </w:numPr>
        <w:spacing w:before="120" w:after="120"/>
      </w:pPr>
      <w:r w:rsidRPr="00274B25">
        <w:rPr>
          <w:b/>
        </w:rPr>
        <w:t>0,05%</w:t>
      </w:r>
      <w:r w:rsidRPr="00274B25">
        <w:t xml:space="preserve"> επί του συμβατικού τιμήματος της μονάδας/τμήματος που είναι εκτός λειτουργίας</w:t>
      </w:r>
    </w:p>
    <w:p w14:paraId="3F52AA5C" w14:textId="77777777" w:rsidR="00623434" w:rsidRPr="00274B25" w:rsidRDefault="00623434" w:rsidP="004A1D19">
      <w:pPr>
        <w:numPr>
          <w:ilvl w:val="0"/>
          <w:numId w:val="71"/>
        </w:numPr>
        <w:spacing w:before="120" w:after="120"/>
        <w:rPr>
          <w:rFonts w:eastAsia="SimSun"/>
          <w:sz w:val="24"/>
        </w:rPr>
      </w:pPr>
      <w:r w:rsidRPr="00274B25">
        <w:rPr>
          <w:b/>
        </w:rPr>
        <w:t>0,2%</w:t>
      </w:r>
      <w:r w:rsidRPr="00274B25">
        <w:t xml:space="preserve"> επί του τρέχοντος ετήσιου κόστους συντήρησης του συνόλου του συστήματος.</w:t>
      </w:r>
    </w:p>
    <w:p w14:paraId="615E61AA" w14:textId="77777777" w:rsidR="00623434" w:rsidRPr="00274B25" w:rsidRDefault="00623434" w:rsidP="00623434">
      <w:pPr>
        <w:spacing w:before="120"/>
      </w:pPr>
      <w:r w:rsidRPr="00274B25">
        <w:rPr>
          <w:b/>
        </w:rPr>
        <w:t>για κάθε επιπλέον ώρα βλάβης</w:t>
      </w:r>
      <w:r w:rsidRPr="00274B25">
        <w:t xml:space="preserve"> </w:t>
      </w:r>
      <w:r w:rsidRPr="00274B25">
        <w:rPr>
          <w:b/>
        </w:rPr>
        <w:t>(μη διαθεσιμότητας)/δυσλειτουργίας</w:t>
      </w:r>
      <w:r w:rsidRPr="00274B25">
        <w:t>, εφόσον αυτή είναι εντός ΚΩΚ, ή το ήμισυ του ως άνω υπολογιζόμενου ποσού, εφόσον η ώρα είναι εκτός ΚΩΚ.</w:t>
      </w:r>
    </w:p>
    <w:bookmarkEnd w:id="580"/>
    <w:bookmarkEnd w:id="581"/>
    <w:p w14:paraId="7CD59337" w14:textId="77777777" w:rsidR="00623434" w:rsidRPr="00274B25" w:rsidRDefault="00623434" w:rsidP="00623434">
      <w:pPr>
        <w:spacing w:before="120"/>
        <w:rPr>
          <w:i/>
          <w:u w:val="single"/>
        </w:rPr>
      </w:pPr>
    </w:p>
    <w:p w14:paraId="287DAABB" w14:textId="77777777" w:rsidR="00623434" w:rsidRPr="00274B25" w:rsidRDefault="00623434" w:rsidP="00623434">
      <w:pPr>
        <w:spacing w:before="120"/>
      </w:pPr>
      <w:r w:rsidRPr="00274B25">
        <w:t xml:space="preserve">Σε περίπτωση υπέρβασης του </w:t>
      </w:r>
      <w:r w:rsidRPr="00274B25">
        <w:rPr>
          <w:b/>
        </w:rPr>
        <w:t xml:space="preserve">μηνιαίου </w:t>
      </w:r>
      <w:r w:rsidRPr="00274B25">
        <w:rPr>
          <w:b/>
          <w:bCs/>
        </w:rPr>
        <w:t>χρόνου αποκατάστασης δυσλειτουργίας</w:t>
      </w:r>
      <w:r w:rsidRPr="00274B25">
        <w:t>, επιβάλλεται στον Ανάδοχο ρήτρα ίση με το μεγαλύτερο εκ των δύο ακόλουθων τιμών:</w:t>
      </w:r>
    </w:p>
    <w:p w14:paraId="780B843F" w14:textId="77777777" w:rsidR="00623434" w:rsidRPr="00274B25" w:rsidRDefault="00623434" w:rsidP="004A1D19">
      <w:pPr>
        <w:numPr>
          <w:ilvl w:val="0"/>
          <w:numId w:val="71"/>
        </w:numPr>
        <w:spacing w:before="120" w:after="120"/>
      </w:pPr>
      <w:r w:rsidRPr="00274B25">
        <w:rPr>
          <w:b/>
        </w:rPr>
        <w:t>0,02%</w:t>
      </w:r>
      <w:r w:rsidRPr="00274B25">
        <w:t xml:space="preserve"> επί του συμβατικού τιμήματος της μονάδας/τμήματος που είναι εκτός λειτουργίας</w:t>
      </w:r>
    </w:p>
    <w:p w14:paraId="6CDD6D8E" w14:textId="77777777" w:rsidR="00623434" w:rsidRPr="00274B25" w:rsidRDefault="00623434" w:rsidP="004A1D19">
      <w:pPr>
        <w:numPr>
          <w:ilvl w:val="0"/>
          <w:numId w:val="71"/>
        </w:numPr>
        <w:spacing w:before="120" w:after="120"/>
        <w:rPr>
          <w:rFonts w:eastAsia="SimSun"/>
          <w:sz w:val="24"/>
        </w:rPr>
      </w:pPr>
      <w:r w:rsidRPr="00274B25">
        <w:rPr>
          <w:b/>
        </w:rPr>
        <w:lastRenderedPageBreak/>
        <w:t>0,1%</w:t>
      </w:r>
      <w:r w:rsidRPr="00274B25">
        <w:t xml:space="preserve"> επί του τρέχοντος ετήσιου κόστους συντήρησης του συνόλου του συστήματος.</w:t>
      </w:r>
    </w:p>
    <w:p w14:paraId="05C0C66B" w14:textId="77777777" w:rsidR="00623434" w:rsidRPr="00274B25" w:rsidRDefault="00623434" w:rsidP="00623434">
      <w:pPr>
        <w:spacing w:before="120"/>
      </w:pPr>
      <w:r w:rsidRPr="00274B25">
        <w:rPr>
          <w:b/>
        </w:rPr>
        <w:t>για κάθε επιπλέον ώρα βλάβης</w:t>
      </w:r>
      <w:r w:rsidRPr="00274B25">
        <w:t xml:space="preserve"> </w:t>
      </w:r>
      <w:r w:rsidRPr="00274B25">
        <w:rPr>
          <w:b/>
        </w:rPr>
        <w:t>(μη διαθεσιμότητας)/δυσλειτουργίας</w:t>
      </w:r>
      <w:r w:rsidRPr="00274B25">
        <w:t>, εφόσον αυτή είναι εντός ΚΩΚ, ή το ήμισυ του ως άνω υπολογιζόμενου ποσού, εφόσον η ώρα είναι εκτός ΚΩΚ.</w:t>
      </w:r>
    </w:p>
    <w:p w14:paraId="4F88A4A7" w14:textId="77777777" w:rsidR="00623434" w:rsidRPr="00274B25" w:rsidRDefault="00623434" w:rsidP="00623434">
      <w:pPr>
        <w:spacing w:before="120"/>
        <w:rPr>
          <w:i/>
          <w:u w:val="single"/>
        </w:rPr>
      </w:pPr>
    </w:p>
    <w:p w14:paraId="482173D5" w14:textId="77777777" w:rsidR="00623434" w:rsidRPr="00274B25" w:rsidRDefault="00623434" w:rsidP="00623434">
      <w:pPr>
        <w:spacing w:before="120"/>
        <w:rPr>
          <w:i/>
          <w:u w:val="single"/>
        </w:rPr>
      </w:pPr>
      <w:r w:rsidRPr="00274B25">
        <w:rPr>
          <w:i/>
          <w:u w:val="single"/>
        </w:rPr>
        <w:t>Διευκρινίζεται ότι:</w:t>
      </w:r>
    </w:p>
    <w:p w14:paraId="46659210" w14:textId="77777777" w:rsidR="00623434" w:rsidRPr="00274B25" w:rsidRDefault="00623434" w:rsidP="004A1D19">
      <w:pPr>
        <w:numPr>
          <w:ilvl w:val="0"/>
          <w:numId w:val="73"/>
        </w:numPr>
        <w:spacing w:before="120" w:after="120"/>
        <w:rPr>
          <w:i/>
        </w:rPr>
      </w:pPr>
      <w:r w:rsidRPr="00274B25">
        <w:rPr>
          <w:i/>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1A147EE" w14:textId="77777777" w:rsidR="00623434" w:rsidRPr="00274B25" w:rsidRDefault="00623434" w:rsidP="004A1D19">
      <w:pPr>
        <w:numPr>
          <w:ilvl w:val="0"/>
          <w:numId w:val="73"/>
        </w:numPr>
        <w:spacing w:before="120" w:after="120"/>
        <w:rPr>
          <w:i/>
        </w:rPr>
      </w:pPr>
      <w:r w:rsidRPr="00274B25">
        <w:rPr>
          <w:i/>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3514050" w14:textId="77777777" w:rsidR="00623434" w:rsidRPr="00274B25" w:rsidRDefault="00623434" w:rsidP="00623434">
      <w:pPr>
        <w:spacing w:before="120"/>
        <w:rPr>
          <w:b/>
          <w:highlight w:val="yellow"/>
          <w:u w:val="single"/>
        </w:rPr>
      </w:pPr>
    </w:p>
    <w:p w14:paraId="3F1D2883" w14:textId="77777777" w:rsidR="00623434" w:rsidRPr="00274B25" w:rsidRDefault="00623434" w:rsidP="00623434">
      <w:pPr>
        <w:spacing w:before="120"/>
        <w:rPr>
          <w:b/>
          <w:u w:val="single"/>
        </w:rPr>
      </w:pPr>
      <w:r w:rsidRPr="00274B25">
        <w:rPr>
          <w:b/>
          <w:u w:val="single"/>
        </w:rPr>
        <w:t xml:space="preserve">Επιπρόσθετες ρήτρες </w:t>
      </w:r>
    </w:p>
    <w:p w14:paraId="5CA7EF32" w14:textId="77777777" w:rsidR="00623434" w:rsidRPr="00274B25" w:rsidRDefault="00623434" w:rsidP="004A1D19">
      <w:pPr>
        <w:numPr>
          <w:ilvl w:val="0"/>
          <w:numId w:val="74"/>
        </w:numPr>
        <w:tabs>
          <w:tab w:val="num" w:pos="284"/>
        </w:tabs>
        <w:spacing w:before="120" w:after="120"/>
        <w:ind w:left="284" w:hanging="291"/>
      </w:pPr>
      <w:r w:rsidRPr="00274B25">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3190478D" w14:textId="77777777" w:rsidR="00623434" w:rsidRPr="00274B25" w:rsidRDefault="00623434" w:rsidP="004A1D19">
      <w:pPr>
        <w:numPr>
          <w:ilvl w:val="0"/>
          <w:numId w:val="71"/>
        </w:numPr>
        <w:spacing w:before="120" w:after="120"/>
        <w:rPr>
          <w:b/>
        </w:rPr>
      </w:pPr>
      <w:r w:rsidRPr="00274B25">
        <w:t xml:space="preserve">επιβάλλεται στον Ανάδοχο ρήτρα ίση με </w:t>
      </w:r>
      <w:r w:rsidRPr="00274B25">
        <w:rPr>
          <w:b/>
        </w:rPr>
        <w:t>0,02%</w:t>
      </w:r>
      <w:r w:rsidRPr="00274B25">
        <w:t xml:space="preserve"> επί του συμβατικού τιμήματος της μονάδας/τμήματος που είναι εκτός λειτουργίας, κατά τη διάρκεια της περιόδου εγγύησης</w:t>
      </w:r>
    </w:p>
    <w:p w14:paraId="0715C5C4" w14:textId="77777777" w:rsidR="00623434" w:rsidRPr="00274B25" w:rsidRDefault="00623434" w:rsidP="004A1D19">
      <w:pPr>
        <w:numPr>
          <w:ilvl w:val="0"/>
          <w:numId w:val="71"/>
        </w:numPr>
        <w:spacing w:before="120" w:after="120"/>
      </w:pPr>
      <w:r w:rsidRPr="00274B25">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6950A600" w14:textId="77777777" w:rsidR="00623434" w:rsidRPr="00274B25" w:rsidRDefault="00623434" w:rsidP="00623434">
      <w:pPr>
        <w:tabs>
          <w:tab w:val="center" w:pos="4153"/>
          <w:tab w:val="right" w:pos="8306"/>
        </w:tabs>
        <w:spacing w:before="120"/>
      </w:pPr>
    </w:p>
    <w:p w14:paraId="55FD37DF" w14:textId="77777777" w:rsidR="00623434" w:rsidRPr="00274B25" w:rsidRDefault="00623434" w:rsidP="00623434">
      <w:pPr>
        <w:tabs>
          <w:tab w:val="center" w:pos="4153"/>
          <w:tab w:val="right" w:pos="8306"/>
        </w:tabs>
        <w:spacing w:before="120"/>
      </w:pPr>
      <w:r w:rsidRPr="00274B25">
        <w:t xml:space="preserve">Οι ρήτρες της παρούσας παραγράφου </w:t>
      </w:r>
      <w:r w:rsidRPr="00274B25">
        <w:rPr>
          <w:u w:val="single"/>
        </w:rPr>
        <w:t>δεν ισχύουν</w:t>
      </w:r>
      <w:r w:rsidRPr="00274B25" w:rsidDel="00DB5A86">
        <w:t xml:space="preserve"> </w:t>
      </w:r>
      <w:r w:rsidRPr="00274B25">
        <w:t xml:space="preserve">στην περίπτωση που εξοπλισμός ή λογισμικό του Κυβερνητικού </w:t>
      </w:r>
      <w:r w:rsidRPr="00274B25">
        <w:rPr>
          <w:rFonts w:eastAsia="SimSun"/>
        </w:rPr>
        <w:t xml:space="preserve">Υπολογιστικού Νέφους G-Cloud </w:t>
      </w:r>
      <w:r w:rsidRPr="00274B25">
        <w:t xml:space="preserve">(Government Cloud) ή/και του ΣΥΖΕΥΞΙΣ προκαλέσει </w:t>
      </w:r>
      <w:r w:rsidRPr="00274B25">
        <w:rPr>
          <w:u w:val="single"/>
        </w:rPr>
        <w:t>αποδεδειγμένα</w:t>
      </w:r>
      <w:r w:rsidRPr="00274B25">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t>-</w:t>
      </w:r>
      <w:r w:rsidRPr="00274B25">
        <w:rPr>
          <w:lang w:val="en-US"/>
        </w:rPr>
        <w:t>Cloud</w:t>
      </w:r>
      <w:r w:rsidRPr="00274B25">
        <w:t>) σε παραδοτέο του Έργου.</w:t>
      </w:r>
    </w:p>
    <w:p w14:paraId="6E555919" w14:textId="77777777" w:rsidR="00623434" w:rsidRPr="00EF2204" w:rsidRDefault="00623434" w:rsidP="00623434">
      <w:pPr>
        <w:rPr>
          <w:rFonts w:eastAsia="SimSun"/>
        </w:rPr>
      </w:pPr>
    </w:p>
    <w:p w14:paraId="5B481448" w14:textId="77777777" w:rsidR="00623434" w:rsidRPr="00623434" w:rsidRDefault="00623434" w:rsidP="004A1D19">
      <w:pPr>
        <w:pStyle w:val="2"/>
        <w:numPr>
          <w:ilvl w:val="1"/>
          <w:numId w:val="96"/>
        </w:numPr>
      </w:pPr>
      <w:bookmarkStart w:id="582" w:name="_Toc75073558"/>
      <w:r w:rsidRPr="00623434">
        <w:t>Προγραμματισμένες Διακοπές Υπηρεσίας</w:t>
      </w:r>
      <w:bookmarkEnd w:id="582"/>
    </w:p>
    <w:p w14:paraId="773F0643" w14:textId="77777777" w:rsidR="00623434" w:rsidRPr="00274B25" w:rsidRDefault="00623434" w:rsidP="00623434">
      <w:pPr>
        <w:spacing w:before="120"/>
      </w:pPr>
      <w:r w:rsidRPr="00274B25">
        <w:t>Επιτρέπεται η διενέργεια προγραμματισμένων διακοπών της Υπηρεσίας (</w:t>
      </w:r>
      <w:r w:rsidRPr="00274B25">
        <w:rPr>
          <w:lang w:val="en-US"/>
        </w:rPr>
        <w:t>Planned</w:t>
      </w:r>
      <w:r w:rsidRPr="00274B25">
        <w:t xml:space="preserve"> </w:t>
      </w:r>
      <w:r w:rsidRPr="00274B25">
        <w:rPr>
          <w:lang w:val="en-US"/>
        </w:rPr>
        <w:t>Outages</w:t>
      </w:r>
      <w:r w:rsidRPr="00274B25">
        <w:t>), τόσο κατά την υλοποίηση του Έργου, όσο και κατά τη διάρκεια της ΠΕΣ, σύμφωνα με τις παρακάτω συνθήκες:</w:t>
      </w:r>
    </w:p>
    <w:p w14:paraId="47E03F10" w14:textId="77777777" w:rsidR="00623434" w:rsidRPr="00274B25" w:rsidRDefault="00623434" w:rsidP="004A1D19">
      <w:pPr>
        <w:widowControl w:val="0"/>
        <w:numPr>
          <w:ilvl w:val="0"/>
          <w:numId w:val="75"/>
        </w:numPr>
        <w:adjustRightInd w:val="0"/>
        <w:spacing w:before="120" w:after="120"/>
        <w:textAlignment w:val="baseline"/>
      </w:pPr>
      <w:r w:rsidRPr="00274B25">
        <w:t xml:space="preserve">Κάθε προγραμματισμένη διακοπή της υπηρεσίας από τον Ανάδοχο θα ανακοινώνεται τουλάχιστον </w:t>
      </w:r>
      <w:r w:rsidRPr="00274B25">
        <w:rPr>
          <w:b/>
        </w:rPr>
        <w:t>15 ημερολογιακές ημέρες</w:t>
      </w:r>
      <w:r w:rsidRPr="00274B25">
        <w:t xml:space="preserve"> νωρίτερα στο Φορέα, και θα πρέπει να τεκμηριώνεται κατάλληλα.</w:t>
      </w:r>
    </w:p>
    <w:p w14:paraId="00E01312" w14:textId="77777777" w:rsidR="00623434" w:rsidRPr="00274B25" w:rsidRDefault="00623434" w:rsidP="004A1D19">
      <w:pPr>
        <w:widowControl w:val="0"/>
        <w:numPr>
          <w:ilvl w:val="0"/>
          <w:numId w:val="75"/>
        </w:numPr>
        <w:adjustRightInd w:val="0"/>
        <w:spacing w:before="120" w:after="120"/>
        <w:textAlignment w:val="baseline"/>
      </w:pPr>
      <w:r w:rsidRPr="00274B25">
        <w:t>Κάθε προγραμματισμένη διακοπή της υπηρεσίας θα πραγματοποιείται μόνο εφόσον ρητά συμφωνηθεί μεταξύ των δύο μερών.</w:t>
      </w:r>
    </w:p>
    <w:p w14:paraId="2F484D3E" w14:textId="77777777" w:rsidR="00623434" w:rsidRPr="00274B25" w:rsidRDefault="00623434" w:rsidP="004A1D19">
      <w:pPr>
        <w:widowControl w:val="0"/>
        <w:numPr>
          <w:ilvl w:val="0"/>
          <w:numId w:val="75"/>
        </w:numPr>
        <w:adjustRightInd w:val="0"/>
        <w:spacing w:before="120" w:after="120"/>
        <w:textAlignment w:val="baseline"/>
      </w:pPr>
      <w:r w:rsidRPr="00274B25">
        <w:t>Η μέγιστη διάρκεια μίας προγραμματισμένης διακοπής υπηρεσιών θα συμφωνείται ρητά μεταξύ των δύο μερών.</w:t>
      </w:r>
    </w:p>
    <w:p w14:paraId="03C803BE" w14:textId="77777777" w:rsidR="00623434" w:rsidRPr="00274B25" w:rsidRDefault="00623434" w:rsidP="004A1D19">
      <w:pPr>
        <w:widowControl w:val="0"/>
        <w:numPr>
          <w:ilvl w:val="0"/>
          <w:numId w:val="75"/>
        </w:numPr>
        <w:adjustRightInd w:val="0"/>
        <w:spacing w:before="120" w:after="120"/>
        <w:textAlignment w:val="baseline"/>
      </w:pPr>
      <w:r w:rsidRPr="00274B25">
        <w:t xml:space="preserve">Θα πραγματοποιείται μόνο </w:t>
      </w:r>
      <w:r w:rsidRPr="00274B25">
        <w:rPr>
          <w:b/>
        </w:rPr>
        <w:t>σε ώρες ΕΩΚ</w:t>
      </w:r>
      <w:r w:rsidRPr="00274B25">
        <w:t xml:space="preserve"> (όπως αυτές ορίζονται στην προηγούμενη ενότητα).</w:t>
      </w:r>
    </w:p>
    <w:p w14:paraId="2B444231" w14:textId="77777777" w:rsidR="00623434" w:rsidRPr="00274B25" w:rsidRDefault="00623434" w:rsidP="004A1D19">
      <w:pPr>
        <w:widowControl w:val="0"/>
        <w:numPr>
          <w:ilvl w:val="0"/>
          <w:numId w:val="75"/>
        </w:numPr>
        <w:adjustRightInd w:val="0"/>
        <w:spacing w:before="120" w:after="120"/>
        <w:textAlignment w:val="baseline"/>
      </w:pPr>
      <w:r w:rsidRPr="00274B25">
        <w:t xml:space="preserve">Η χρονική περίοδος απώλειας της υπηρεσίας που οφείλεται σε προγραμματισμένη διακοπή </w:t>
      </w:r>
      <w:r w:rsidRPr="00274B25">
        <w:rPr>
          <w:b/>
        </w:rPr>
        <w:t>δε</w:t>
      </w:r>
      <w:r w:rsidRPr="00274B25">
        <w:t xml:space="preserve"> θα υπολογίζεται στη μέτρηση των Ποιοτικών Κριτηρίων.</w:t>
      </w:r>
    </w:p>
    <w:p w14:paraId="74AC096F" w14:textId="77777777" w:rsidR="00623434" w:rsidRPr="00274B25" w:rsidRDefault="00623434" w:rsidP="00623434">
      <w:pPr>
        <w:spacing w:before="120"/>
      </w:pPr>
      <w:r w:rsidRPr="00274B25">
        <w:lastRenderedPageBreak/>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06F2CF4B" w14:textId="77777777" w:rsidR="00623434" w:rsidRPr="00F65A0A" w:rsidRDefault="00623434" w:rsidP="00F65A0A"/>
    <w:p w14:paraId="2C071197" w14:textId="77777777" w:rsidR="001631BF" w:rsidRDefault="001631BF" w:rsidP="001631BF">
      <w:r>
        <w:br w:type="page"/>
      </w:r>
    </w:p>
    <w:p w14:paraId="263AA12D" w14:textId="77777777" w:rsidR="008F3462" w:rsidRPr="00897475" w:rsidRDefault="003A5377"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583" w:name="_ΠΑΡΑΡΤΗΜΑ_ΙΙ_–"/>
      <w:bookmarkStart w:id="584" w:name="_Toc31307758"/>
      <w:bookmarkStart w:id="585" w:name="_Toc75073559"/>
      <w:bookmarkEnd w:id="583"/>
      <w:r w:rsidRPr="00897475">
        <w:lastRenderedPageBreak/>
        <w:t>ΠΑΡΑΡΤΗΜΑ ΙΙ – Πίνακ</w:t>
      </w:r>
      <w:r w:rsidR="008B2CD6" w:rsidRPr="00897475">
        <w:t>α</w:t>
      </w:r>
      <w:r w:rsidRPr="00897475">
        <w:t>ς Συμμόρφωσης</w:t>
      </w:r>
      <w:bookmarkEnd w:id="584"/>
      <w:bookmarkEnd w:id="585"/>
    </w:p>
    <w:p w14:paraId="32461497" w14:textId="77777777" w:rsidR="008C2AA2" w:rsidRDefault="008C2AA2" w:rsidP="008C2AA2">
      <w:r w:rsidRPr="00944D7B">
        <w:t>Ο υποψήφιος ανάδοχος συμπληρώνει τον παρακάτω πίνακα συμμόρφωσης με την απόλυτη ευθύνη της ακρίβειας των δεδομένων.</w:t>
      </w:r>
    </w:p>
    <w:p w14:paraId="4590A525" w14:textId="77777777" w:rsidR="008C2AA2" w:rsidRPr="002B38BC" w:rsidRDefault="008C2AA2" w:rsidP="004A1D19">
      <w:pPr>
        <w:pStyle w:val="1"/>
        <w:numPr>
          <w:ilvl w:val="0"/>
          <w:numId w:val="96"/>
        </w:numPr>
        <w:rPr>
          <w:rFonts w:eastAsiaTheme="majorEastAsia" w:cstheme="majorBidi"/>
          <w:b w:val="0"/>
          <w:bCs w:val="0"/>
          <w:vanish/>
          <w:color w:val="000000" w:themeColor="text1"/>
          <w:szCs w:val="32"/>
        </w:rPr>
      </w:pPr>
      <w:r w:rsidRPr="002B38BC">
        <w:rPr>
          <w:rFonts w:eastAsiaTheme="majorEastAsia" w:cstheme="majorBidi"/>
          <w:b w:val="0"/>
          <w:bCs w:val="0"/>
          <w:vanish/>
          <w:color w:val="000000" w:themeColor="text1"/>
          <w:szCs w:val="32"/>
        </w:rPr>
        <w:t>ΠΙΝΑΚΕΣ ΣΥΜΜΟΡΦΩΣΗΣ</w:t>
      </w:r>
      <w:bookmarkStart w:id="586" w:name="_Toc57757282"/>
      <w:bookmarkStart w:id="587" w:name="_Toc57761775"/>
      <w:bookmarkStart w:id="588" w:name="_Toc57762445"/>
      <w:bookmarkStart w:id="589" w:name="_Toc57809363"/>
      <w:bookmarkStart w:id="590" w:name="_Toc57815971"/>
      <w:bookmarkStart w:id="591" w:name="_Toc57816633"/>
      <w:bookmarkStart w:id="592" w:name="_Toc57816818"/>
      <w:bookmarkStart w:id="593" w:name="_Toc57816950"/>
      <w:bookmarkStart w:id="594" w:name="_Toc57817081"/>
      <w:bookmarkStart w:id="595" w:name="_Toc57818121"/>
      <w:bookmarkStart w:id="596" w:name="_Toc57828243"/>
      <w:bookmarkStart w:id="597" w:name="_Toc57829865"/>
      <w:bookmarkStart w:id="598" w:name="_Toc57840900"/>
      <w:bookmarkStart w:id="599" w:name="_Toc57841304"/>
      <w:bookmarkStart w:id="600" w:name="_Toc57841432"/>
      <w:bookmarkStart w:id="601" w:name="_Toc62059413"/>
      <w:bookmarkStart w:id="602" w:name="_Toc62059632"/>
      <w:bookmarkStart w:id="603" w:name="_Toc62060253"/>
      <w:bookmarkStart w:id="604" w:name="_Toc62836083"/>
      <w:bookmarkStart w:id="605" w:name="_Toc75073560"/>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591C506F" w14:textId="77777777" w:rsidR="008C2AA2" w:rsidRPr="00EB5A42" w:rsidRDefault="008C2AA2" w:rsidP="004A1D19">
      <w:pPr>
        <w:pStyle w:val="a3"/>
        <w:numPr>
          <w:ilvl w:val="0"/>
          <w:numId w:val="47"/>
        </w:numPr>
        <w:rPr>
          <w:b/>
          <w:bCs/>
        </w:rPr>
      </w:pPr>
      <w:bookmarkStart w:id="606" w:name="_Toc57762446"/>
      <w:r w:rsidRPr="00EB5A42">
        <w:rPr>
          <w:b/>
          <w:bCs/>
        </w:rPr>
        <w:t>Γενικές Απαιτήσεις</w:t>
      </w:r>
      <w:bookmarkEnd w:id="606"/>
      <w:r w:rsidRPr="00EB5A42">
        <w:rPr>
          <w:b/>
          <w:bCs/>
          <w:lang w:val="en-US"/>
        </w:rPr>
        <w:t xml:space="preserve"> </w:t>
      </w:r>
    </w:p>
    <w:tbl>
      <w:tblPr>
        <w:tblStyle w:val="a5"/>
        <w:tblW w:w="0" w:type="auto"/>
        <w:jc w:val="center"/>
        <w:tblLook w:val="04A0" w:firstRow="1" w:lastRow="0" w:firstColumn="1" w:lastColumn="0" w:noHBand="0" w:noVBand="1"/>
      </w:tblPr>
      <w:tblGrid>
        <w:gridCol w:w="606"/>
        <w:gridCol w:w="4209"/>
        <w:gridCol w:w="1543"/>
        <w:gridCol w:w="1351"/>
        <w:gridCol w:w="1712"/>
      </w:tblGrid>
      <w:tr w:rsidR="008C2AA2" w:rsidRPr="00AB5146" w14:paraId="18C7693B" w14:textId="77777777" w:rsidTr="005939DD">
        <w:trPr>
          <w:jc w:val="center"/>
        </w:trPr>
        <w:tc>
          <w:tcPr>
            <w:tcW w:w="606" w:type="dxa"/>
            <w:vAlign w:val="center"/>
          </w:tcPr>
          <w:p w14:paraId="2E46A3EB"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670B2FEE"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333ABB31"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6F2C18B2"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09BC52F6"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32E284FF" w14:textId="77777777" w:rsidTr="005939DD">
        <w:trPr>
          <w:jc w:val="center"/>
        </w:trPr>
        <w:tc>
          <w:tcPr>
            <w:tcW w:w="606" w:type="dxa"/>
          </w:tcPr>
          <w:p w14:paraId="351CC950" w14:textId="77777777" w:rsidR="008C2AA2" w:rsidRPr="00636410" w:rsidRDefault="008C2AA2" w:rsidP="005939DD">
            <w:pPr>
              <w:rPr>
                <w:sz w:val="20"/>
                <w:szCs w:val="20"/>
              </w:rPr>
            </w:pPr>
            <w:r>
              <w:rPr>
                <w:sz w:val="20"/>
                <w:szCs w:val="20"/>
              </w:rPr>
              <w:t>1</w:t>
            </w:r>
          </w:p>
        </w:tc>
        <w:tc>
          <w:tcPr>
            <w:tcW w:w="4209" w:type="dxa"/>
          </w:tcPr>
          <w:p w14:paraId="2C63C37A" w14:textId="77777777" w:rsidR="008C2AA2" w:rsidRPr="008C1720" w:rsidRDefault="008C2AA2" w:rsidP="005939DD">
            <w:pPr>
              <w:jc w:val="left"/>
            </w:pPr>
            <w:r>
              <w:t>Περιγραφή της προσέγγισης του υποψηφίου Αναδόχου σχετικά με τους στόχους, απαιτήσεις και εύρος του έργου</w:t>
            </w:r>
          </w:p>
        </w:tc>
        <w:tc>
          <w:tcPr>
            <w:tcW w:w="418" w:type="dxa"/>
            <w:vAlign w:val="center"/>
          </w:tcPr>
          <w:p w14:paraId="0A4EE8C1"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1043E7E4" w14:textId="77777777" w:rsidR="008C2AA2" w:rsidRPr="00AB5146" w:rsidRDefault="008C2AA2" w:rsidP="005939DD">
            <w:pPr>
              <w:jc w:val="right"/>
              <w:rPr>
                <w:sz w:val="20"/>
                <w:szCs w:val="20"/>
                <w:lang w:val="en-US"/>
              </w:rPr>
            </w:pPr>
          </w:p>
        </w:tc>
        <w:tc>
          <w:tcPr>
            <w:tcW w:w="1712" w:type="dxa"/>
          </w:tcPr>
          <w:p w14:paraId="1823DD03" w14:textId="77777777" w:rsidR="008C2AA2" w:rsidRPr="00AB5146" w:rsidRDefault="008C2AA2" w:rsidP="005939DD">
            <w:pPr>
              <w:jc w:val="right"/>
              <w:rPr>
                <w:sz w:val="20"/>
                <w:szCs w:val="20"/>
              </w:rPr>
            </w:pPr>
          </w:p>
        </w:tc>
      </w:tr>
      <w:tr w:rsidR="008C2AA2" w:rsidRPr="00AB5146" w14:paraId="22196996" w14:textId="77777777" w:rsidTr="005939DD">
        <w:trPr>
          <w:jc w:val="center"/>
        </w:trPr>
        <w:tc>
          <w:tcPr>
            <w:tcW w:w="606" w:type="dxa"/>
          </w:tcPr>
          <w:p w14:paraId="3714FA5C" w14:textId="77777777" w:rsidR="008C2AA2" w:rsidRDefault="008C2AA2" w:rsidP="005939DD">
            <w:pPr>
              <w:rPr>
                <w:sz w:val="20"/>
                <w:szCs w:val="20"/>
              </w:rPr>
            </w:pPr>
            <w:r>
              <w:rPr>
                <w:sz w:val="20"/>
                <w:szCs w:val="20"/>
              </w:rPr>
              <w:t>2</w:t>
            </w:r>
          </w:p>
        </w:tc>
        <w:tc>
          <w:tcPr>
            <w:tcW w:w="4209" w:type="dxa"/>
          </w:tcPr>
          <w:p w14:paraId="3AD57F74" w14:textId="77777777" w:rsidR="008C2AA2" w:rsidRDefault="008C2AA2" w:rsidP="005939DD">
            <w:pPr>
              <w:jc w:val="left"/>
            </w:pPr>
            <w:r>
              <w:t>Περιγραφή της προσέγγισης του υποψηφίου Αναδόχου σχετικά με τους κινδύνους, τους κρίσιμους παράγοντες επιτυχίας και τα κρίσιμα ορόσημα του Έργου</w:t>
            </w:r>
          </w:p>
        </w:tc>
        <w:tc>
          <w:tcPr>
            <w:tcW w:w="418" w:type="dxa"/>
            <w:vAlign w:val="center"/>
          </w:tcPr>
          <w:p w14:paraId="2B874B6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0065569D" w14:textId="77777777" w:rsidR="008C2AA2" w:rsidRPr="0033129B" w:rsidRDefault="008C2AA2" w:rsidP="005939DD">
            <w:pPr>
              <w:jc w:val="right"/>
              <w:rPr>
                <w:sz w:val="20"/>
                <w:szCs w:val="20"/>
              </w:rPr>
            </w:pPr>
          </w:p>
        </w:tc>
        <w:tc>
          <w:tcPr>
            <w:tcW w:w="1712" w:type="dxa"/>
          </w:tcPr>
          <w:p w14:paraId="4AB8797C" w14:textId="77777777" w:rsidR="008C2AA2" w:rsidRPr="00AB5146" w:rsidRDefault="008C2AA2" w:rsidP="005939DD">
            <w:pPr>
              <w:jc w:val="right"/>
              <w:rPr>
                <w:sz w:val="20"/>
                <w:szCs w:val="20"/>
              </w:rPr>
            </w:pPr>
          </w:p>
        </w:tc>
      </w:tr>
      <w:tr w:rsidR="008C2AA2" w:rsidRPr="00AB5146" w14:paraId="4143530F" w14:textId="77777777" w:rsidTr="005939DD">
        <w:trPr>
          <w:jc w:val="center"/>
        </w:trPr>
        <w:tc>
          <w:tcPr>
            <w:tcW w:w="606" w:type="dxa"/>
          </w:tcPr>
          <w:p w14:paraId="43F451B2" w14:textId="77777777" w:rsidR="008C2AA2" w:rsidRDefault="008C2AA2" w:rsidP="005939DD">
            <w:pPr>
              <w:rPr>
                <w:sz w:val="20"/>
                <w:szCs w:val="20"/>
              </w:rPr>
            </w:pPr>
            <w:r>
              <w:rPr>
                <w:sz w:val="20"/>
                <w:szCs w:val="20"/>
              </w:rPr>
              <w:t>3</w:t>
            </w:r>
          </w:p>
        </w:tc>
        <w:tc>
          <w:tcPr>
            <w:tcW w:w="4209" w:type="dxa"/>
          </w:tcPr>
          <w:p w14:paraId="0EEEE7F8" w14:textId="77777777" w:rsidR="008C2AA2" w:rsidRDefault="008C2AA2" w:rsidP="005939DD">
            <w:pPr>
              <w:jc w:val="left"/>
            </w:pPr>
            <w:r>
              <w:t>Περιγραφή της μεθοδολογίας υλοποίησης που θα ακολουθήσει ο υποψήφιος Ανάδοχος, με ανάλυση σε πακέτα εργασίας και παραδοτέα</w:t>
            </w:r>
          </w:p>
        </w:tc>
        <w:tc>
          <w:tcPr>
            <w:tcW w:w="418" w:type="dxa"/>
            <w:vAlign w:val="center"/>
          </w:tcPr>
          <w:p w14:paraId="7E45C173"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51B46FF" w14:textId="77777777" w:rsidR="008C2AA2" w:rsidRPr="0033129B" w:rsidRDefault="008C2AA2" w:rsidP="005939DD">
            <w:pPr>
              <w:jc w:val="right"/>
              <w:rPr>
                <w:sz w:val="20"/>
                <w:szCs w:val="20"/>
              </w:rPr>
            </w:pPr>
          </w:p>
        </w:tc>
        <w:tc>
          <w:tcPr>
            <w:tcW w:w="1712" w:type="dxa"/>
          </w:tcPr>
          <w:p w14:paraId="127F85F9" w14:textId="77777777" w:rsidR="008C2AA2" w:rsidRPr="00AB5146" w:rsidRDefault="008C2AA2" w:rsidP="005939DD">
            <w:pPr>
              <w:jc w:val="right"/>
              <w:rPr>
                <w:sz w:val="20"/>
                <w:szCs w:val="20"/>
              </w:rPr>
            </w:pPr>
          </w:p>
        </w:tc>
      </w:tr>
      <w:tr w:rsidR="008C2AA2" w:rsidRPr="00AB5146" w14:paraId="65A402EF" w14:textId="77777777" w:rsidTr="005939DD">
        <w:trPr>
          <w:jc w:val="center"/>
        </w:trPr>
        <w:tc>
          <w:tcPr>
            <w:tcW w:w="606" w:type="dxa"/>
          </w:tcPr>
          <w:p w14:paraId="4ED649BB" w14:textId="77777777" w:rsidR="008C2AA2" w:rsidRDefault="008C2AA2" w:rsidP="005939DD">
            <w:pPr>
              <w:rPr>
                <w:sz w:val="20"/>
                <w:szCs w:val="20"/>
              </w:rPr>
            </w:pPr>
            <w:r>
              <w:rPr>
                <w:sz w:val="20"/>
                <w:szCs w:val="20"/>
              </w:rPr>
              <w:t>4</w:t>
            </w:r>
          </w:p>
        </w:tc>
        <w:tc>
          <w:tcPr>
            <w:tcW w:w="4209" w:type="dxa"/>
          </w:tcPr>
          <w:p w14:paraId="0DD75843" w14:textId="77777777" w:rsidR="00FB78AB" w:rsidRDefault="00305F06" w:rsidP="008E2117">
            <w:pPr>
              <w:jc w:val="left"/>
            </w:pPr>
            <w:r w:rsidRPr="00305F06">
              <w:t>Υλοποίηση του έργου σ</w:t>
            </w:r>
            <w:r w:rsidR="00FB78AB">
              <w:t xml:space="preserve">το χρονικό </w:t>
            </w:r>
          </w:p>
          <w:p w14:paraId="1961C734" w14:textId="7F582048" w:rsidR="008C2AA2" w:rsidRDefault="00305F06" w:rsidP="00BA00A2">
            <w:pPr>
              <w:jc w:val="left"/>
            </w:pPr>
            <w:r w:rsidRPr="00305F06">
              <w:t xml:space="preserve">διάστημα </w:t>
            </w:r>
            <w:r w:rsidR="008E2117">
              <w:t xml:space="preserve"> </w:t>
            </w:r>
            <w:r w:rsidR="00FB78AB">
              <w:t xml:space="preserve">που καθορίζεται στην παρ. </w:t>
            </w:r>
            <w:r w:rsidR="00BA00A2">
              <w:t xml:space="preserve"> </w:t>
            </w:r>
            <w:r w:rsidR="005E2470">
              <w:fldChar w:fldCharType="begin"/>
            </w:r>
            <w:r w:rsidR="005E2470">
              <w:instrText xml:space="preserve"> REF _Ref67669697 \r \h </w:instrText>
            </w:r>
            <w:r w:rsidR="005E2470">
              <w:fldChar w:fldCharType="separate"/>
            </w:r>
            <w:r w:rsidR="00CB4EC7">
              <w:t>18.1</w:t>
            </w:r>
            <w:r w:rsidR="005E2470">
              <w:fldChar w:fldCharType="end"/>
            </w:r>
            <w:r w:rsidR="005E2470">
              <w:t xml:space="preserve"> </w:t>
            </w:r>
            <w:r w:rsidRPr="00305F06">
              <w:t>ή μικρότερο από την ημερομηνία υπογραφής της σύμβασης</w:t>
            </w:r>
          </w:p>
        </w:tc>
        <w:tc>
          <w:tcPr>
            <w:tcW w:w="418" w:type="dxa"/>
            <w:vAlign w:val="center"/>
          </w:tcPr>
          <w:p w14:paraId="5723C698"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286919C" w14:textId="77777777" w:rsidR="008C2AA2" w:rsidRPr="0033129B" w:rsidRDefault="008C2AA2" w:rsidP="005939DD">
            <w:pPr>
              <w:jc w:val="right"/>
              <w:rPr>
                <w:sz w:val="20"/>
                <w:szCs w:val="20"/>
              </w:rPr>
            </w:pPr>
          </w:p>
        </w:tc>
        <w:tc>
          <w:tcPr>
            <w:tcW w:w="1712" w:type="dxa"/>
          </w:tcPr>
          <w:p w14:paraId="4F8CBFB9" w14:textId="77777777" w:rsidR="008C2AA2" w:rsidRPr="00AB5146" w:rsidRDefault="008C2AA2" w:rsidP="005939DD">
            <w:pPr>
              <w:jc w:val="right"/>
              <w:rPr>
                <w:sz w:val="20"/>
                <w:szCs w:val="20"/>
              </w:rPr>
            </w:pPr>
          </w:p>
        </w:tc>
      </w:tr>
      <w:tr w:rsidR="008C2AA2" w:rsidRPr="00AB5146" w14:paraId="66EFC9ED" w14:textId="77777777" w:rsidTr="005939DD">
        <w:trPr>
          <w:jc w:val="center"/>
        </w:trPr>
        <w:tc>
          <w:tcPr>
            <w:tcW w:w="606" w:type="dxa"/>
          </w:tcPr>
          <w:p w14:paraId="601165C9" w14:textId="77777777" w:rsidR="008C2AA2" w:rsidRDefault="008C2AA2" w:rsidP="005939DD">
            <w:pPr>
              <w:rPr>
                <w:sz w:val="20"/>
                <w:szCs w:val="20"/>
              </w:rPr>
            </w:pPr>
            <w:r>
              <w:rPr>
                <w:sz w:val="20"/>
                <w:szCs w:val="20"/>
              </w:rPr>
              <w:t>5</w:t>
            </w:r>
          </w:p>
        </w:tc>
        <w:tc>
          <w:tcPr>
            <w:tcW w:w="4209" w:type="dxa"/>
          </w:tcPr>
          <w:p w14:paraId="167ABD7E" w14:textId="77777777" w:rsidR="008C2AA2" w:rsidRDefault="008C2AA2" w:rsidP="005939DD">
            <w:pPr>
              <w:jc w:val="left"/>
            </w:pPr>
            <w:r w:rsidRPr="0036134B">
              <w:t>Αριθμός αδειών χρήσης του ΟΠΣ</w:t>
            </w:r>
          </w:p>
        </w:tc>
        <w:tc>
          <w:tcPr>
            <w:tcW w:w="418" w:type="dxa"/>
            <w:vAlign w:val="center"/>
          </w:tcPr>
          <w:p w14:paraId="7DC44CB5" w14:textId="77777777" w:rsidR="008C2AA2" w:rsidRPr="0033129B" w:rsidRDefault="008C2AA2" w:rsidP="005939DD">
            <w:pPr>
              <w:jc w:val="center"/>
              <w:rPr>
                <w:b/>
                <w:bCs/>
                <w:sz w:val="20"/>
                <w:szCs w:val="20"/>
              </w:rPr>
            </w:pPr>
            <w:r w:rsidRPr="0036134B">
              <w:rPr>
                <w:b/>
                <w:bCs/>
                <w:sz w:val="20"/>
                <w:szCs w:val="20"/>
              </w:rPr>
              <w:t>Απεριόριστος</w:t>
            </w:r>
          </w:p>
        </w:tc>
        <w:tc>
          <w:tcPr>
            <w:tcW w:w="1351" w:type="dxa"/>
          </w:tcPr>
          <w:p w14:paraId="6EBFB5F6" w14:textId="77777777" w:rsidR="008C2AA2" w:rsidRPr="0033129B" w:rsidRDefault="008C2AA2" w:rsidP="005939DD">
            <w:pPr>
              <w:jc w:val="right"/>
              <w:rPr>
                <w:sz w:val="20"/>
                <w:szCs w:val="20"/>
              </w:rPr>
            </w:pPr>
          </w:p>
        </w:tc>
        <w:tc>
          <w:tcPr>
            <w:tcW w:w="1712" w:type="dxa"/>
          </w:tcPr>
          <w:p w14:paraId="4BB48219" w14:textId="77777777" w:rsidR="008C2AA2" w:rsidRPr="00AB5146" w:rsidRDefault="008C2AA2" w:rsidP="005939DD">
            <w:pPr>
              <w:jc w:val="right"/>
              <w:rPr>
                <w:sz w:val="20"/>
                <w:szCs w:val="20"/>
              </w:rPr>
            </w:pPr>
          </w:p>
        </w:tc>
      </w:tr>
      <w:tr w:rsidR="008C2AA2" w:rsidRPr="00AB5146" w14:paraId="07804EC3" w14:textId="77777777" w:rsidTr="005939DD">
        <w:trPr>
          <w:jc w:val="center"/>
        </w:trPr>
        <w:tc>
          <w:tcPr>
            <w:tcW w:w="606" w:type="dxa"/>
          </w:tcPr>
          <w:p w14:paraId="182288EE" w14:textId="77777777" w:rsidR="008C2AA2" w:rsidRPr="00AB5146" w:rsidRDefault="008C2AA2" w:rsidP="005939DD">
            <w:pPr>
              <w:jc w:val="left"/>
              <w:rPr>
                <w:sz w:val="20"/>
                <w:szCs w:val="20"/>
              </w:rPr>
            </w:pPr>
            <w:r>
              <w:rPr>
                <w:sz w:val="20"/>
                <w:szCs w:val="20"/>
              </w:rPr>
              <w:t>6</w:t>
            </w:r>
          </w:p>
        </w:tc>
        <w:tc>
          <w:tcPr>
            <w:tcW w:w="4209" w:type="dxa"/>
          </w:tcPr>
          <w:p w14:paraId="7FEBC14A" w14:textId="77777777" w:rsidR="008C2AA2" w:rsidRPr="0036134B" w:rsidRDefault="000D5BD7" w:rsidP="005939DD">
            <w:pPr>
              <w:jc w:val="left"/>
            </w:pPr>
            <w:r>
              <w:t>Η προτεινόμενη λύση είναι ο</w:t>
            </w:r>
            <w:r w:rsidR="008C2AA2">
              <w:t xml:space="preserve">λοκληρωμένη </w:t>
            </w:r>
            <w:r w:rsidR="008C2AA2">
              <w:rPr>
                <w:lang w:val="en-US"/>
              </w:rPr>
              <w:t>web</w:t>
            </w:r>
            <w:r w:rsidR="008C2AA2" w:rsidRPr="008A198D">
              <w:t xml:space="preserve"> </w:t>
            </w:r>
            <w:r w:rsidR="008C2AA2">
              <w:rPr>
                <w:lang w:val="en-US"/>
              </w:rPr>
              <w:t>based</w:t>
            </w:r>
            <w:r w:rsidR="008C2AA2">
              <w:t xml:space="preserve"> λύση</w:t>
            </w:r>
          </w:p>
        </w:tc>
        <w:tc>
          <w:tcPr>
            <w:tcW w:w="418" w:type="dxa"/>
            <w:vAlign w:val="center"/>
          </w:tcPr>
          <w:p w14:paraId="126321E1" w14:textId="77777777" w:rsidR="008C2AA2" w:rsidRPr="00AB5146" w:rsidRDefault="008C2AA2" w:rsidP="005939DD">
            <w:pPr>
              <w:jc w:val="center"/>
              <w:rPr>
                <w:sz w:val="20"/>
                <w:szCs w:val="20"/>
              </w:rPr>
            </w:pPr>
            <w:r w:rsidRPr="007E6F8E">
              <w:rPr>
                <w:b/>
                <w:bCs/>
                <w:sz w:val="20"/>
                <w:szCs w:val="20"/>
                <w:lang w:val="en-US"/>
              </w:rPr>
              <w:t>NAI</w:t>
            </w:r>
          </w:p>
        </w:tc>
        <w:tc>
          <w:tcPr>
            <w:tcW w:w="1351" w:type="dxa"/>
          </w:tcPr>
          <w:p w14:paraId="00178118" w14:textId="77777777" w:rsidR="008C2AA2" w:rsidRPr="00AB5146" w:rsidRDefault="008C2AA2" w:rsidP="005939DD">
            <w:pPr>
              <w:jc w:val="right"/>
              <w:rPr>
                <w:sz w:val="20"/>
                <w:szCs w:val="20"/>
              </w:rPr>
            </w:pPr>
          </w:p>
        </w:tc>
        <w:tc>
          <w:tcPr>
            <w:tcW w:w="1712" w:type="dxa"/>
          </w:tcPr>
          <w:p w14:paraId="20C02CB8" w14:textId="77777777" w:rsidR="008C2AA2" w:rsidRPr="00AB5146" w:rsidRDefault="008C2AA2" w:rsidP="005939DD">
            <w:pPr>
              <w:jc w:val="right"/>
              <w:rPr>
                <w:sz w:val="20"/>
                <w:szCs w:val="20"/>
              </w:rPr>
            </w:pPr>
          </w:p>
        </w:tc>
      </w:tr>
      <w:tr w:rsidR="008C2AA2" w:rsidRPr="00AB5146" w14:paraId="31FE4CDE" w14:textId="77777777" w:rsidTr="005939DD">
        <w:trPr>
          <w:jc w:val="center"/>
        </w:trPr>
        <w:tc>
          <w:tcPr>
            <w:tcW w:w="606" w:type="dxa"/>
          </w:tcPr>
          <w:p w14:paraId="605A4DA1" w14:textId="77777777" w:rsidR="008C2AA2" w:rsidRDefault="008C2AA2" w:rsidP="005939DD">
            <w:pPr>
              <w:jc w:val="left"/>
              <w:rPr>
                <w:sz w:val="20"/>
                <w:szCs w:val="20"/>
              </w:rPr>
            </w:pPr>
            <w:r>
              <w:rPr>
                <w:sz w:val="20"/>
                <w:szCs w:val="20"/>
              </w:rPr>
              <w:t>7</w:t>
            </w:r>
          </w:p>
        </w:tc>
        <w:tc>
          <w:tcPr>
            <w:tcW w:w="4209" w:type="dxa"/>
          </w:tcPr>
          <w:p w14:paraId="0360FB93" w14:textId="77777777" w:rsidR="008C2AA2" w:rsidRDefault="008C2AA2" w:rsidP="005939DD">
            <w:pPr>
              <w:jc w:val="left"/>
            </w:pPr>
            <w:r w:rsidRPr="0036134B">
              <w:t>Όλα τα υποσυστήματα στηρίζονται σε open source τεχνολογίες</w:t>
            </w:r>
          </w:p>
        </w:tc>
        <w:tc>
          <w:tcPr>
            <w:tcW w:w="418" w:type="dxa"/>
            <w:vAlign w:val="center"/>
          </w:tcPr>
          <w:p w14:paraId="3A9FE0F6" w14:textId="77777777" w:rsidR="008C2AA2" w:rsidRPr="0036134B" w:rsidRDefault="008C2AA2" w:rsidP="005939DD">
            <w:pPr>
              <w:jc w:val="center"/>
              <w:rPr>
                <w:b/>
                <w:bCs/>
                <w:sz w:val="20"/>
                <w:szCs w:val="20"/>
              </w:rPr>
            </w:pPr>
            <w:r w:rsidRPr="007E6F8E">
              <w:rPr>
                <w:b/>
                <w:bCs/>
                <w:sz w:val="20"/>
                <w:szCs w:val="20"/>
                <w:lang w:val="en-US"/>
              </w:rPr>
              <w:t>NAI</w:t>
            </w:r>
          </w:p>
        </w:tc>
        <w:tc>
          <w:tcPr>
            <w:tcW w:w="1351" w:type="dxa"/>
          </w:tcPr>
          <w:p w14:paraId="22861DCD" w14:textId="77777777" w:rsidR="008C2AA2" w:rsidRPr="00AB5146" w:rsidRDefault="008C2AA2" w:rsidP="005939DD">
            <w:pPr>
              <w:jc w:val="right"/>
              <w:rPr>
                <w:sz w:val="20"/>
                <w:szCs w:val="20"/>
              </w:rPr>
            </w:pPr>
          </w:p>
        </w:tc>
        <w:tc>
          <w:tcPr>
            <w:tcW w:w="1712" w:type="dxa"/>
          </w:tcPr>
          <w:p w14:paraId="0E32128C" w14:textId="77777777" w:rsidR="008C2AA2" w:rsidRPr="00AB5146" w:rsidRDefault="008C2AA2" w:rsidP="005939DD">
            <w:pPr>
              <w:jc w:val="right"/>
              <w:rPr>
                <w:sz w:val="20"/>
                <w:szCs w:val="20"/>
              </w:rPr>
            </w:pPr>
          </w:p>
        </w:tc>
      </w:tr>
    </w:tbl>
    <w:p w14:paraId="03D7A97C" w14:textId="77777777" w:rsidR="00BF2AFC" w:rsidRDefault="00BF2AFC" w:rsidP="00BF2AFC">
      <w:pPr>
        <w:pStyle w:val="a3"/>
        <w:ind w:left="360"/>
        <w:rPr>
          <w:b/>
          <w:bCs/>
        </w:rPr>
      </w:pPr>
      <w:bookmarkStart w:id="607" w:name="_Toc57762447"/>
    </w:p>
    <w:p w14:paraId="038D9C71" w14:textId="77777777" w:rsidR="008C2AA2" w:rsidRDefault="008C2AA2" w:rsidP="004A1D19">
      <w:pPr>
        <w:pStyle w:val="a3"/>
        <w:numPr>
          <w:ilvl w:val="0"/>
          <w:numId w:val="47"/>
        </w:numPr>
        <w:rPr>
          <w:b/>
          <w:bCs/>
        </w:rPr>
      </w:pPr>
      <w:r w:rsidRPr="00EB5A42">
        <w:rPr>
          <w:b/>
          <w:bCs/>
        </w:rPr>
        <w:t>Αρχιτεκτονική Προτεινόμενης Λύσης</w:t>
      </w:r>
      <w:bookmarkEnd w:id="607"/>
    </w:p>
    <w:tbl>
      <w:tblPr>
        <w:tblStyle w:val="a5"/>
        <w:tblW w:w="0" w:type="auto"/>
        <w:tblInd w:w="279" w:type="dxa"/>
        <w:tblLook w:val="04A0" w:firstRow="1" w:lastRow="0" w:firstColumn="1" w:lastColumn="0" w:noHBand="0" w:noVBand="1"/>
      </w:tblPr>
      <w:tblGrid>
        <w:gridCol w:w="606"/>
        <w:gridCol w:w="4213"/>
        <w:gridCol w:w="1506"/>
        <w:gridCol w:w="1348"/>
        <w:gridCol w:w="1712"/>
      </w:tblGrid>
      <w:tr w:rsidR="00584DFE" w:rsidRPr="00AB5146" w14:paraId="71CB96FC" w14:textId="77777777" w:rsidTr="009A3681">
        <w:tc>
          <w:tcPr>
            <w:tcW w:w="606" w:type="dxa"/>
          </w:tcPr>
          <w:p w14:paraId="6AB75CD6" w14:textId="77777777" w:rsidR="00584DFE" w:rsidRPr="00AB5146" w:rsidRDefault="00584DFE" w:rsidP="005939DD">
            <w:pPr>
              <w:jc w:val="center"/>
              <w:rPr>
                <w:b/>
                <w:bCs/>
                <w:sz w:val="20"/>
                <w:szCs w:val="20"/>
              </w:rPr>
            </w:pPr>
            <w:r w:rsidRPr="00AB5146">
              <w:rPr>
                <w:b/>
                <w:bCs/>
                <w:sz w:val="20"/>
                <w:szCs w:val="20"/>
              </w:rPr>
              <w:t>Α/Α</w:t>
            </w:r>
          </w:p>
        </w:tc>
        <w:tc>
          <w:tcPr>
            <w:tcW w:w="4213" w:type="dxa"/>
          </w:tcPr>
          <w:p w14:paraId="17716A04" w14:textId="77777777" w:rsidR="00584DFE" w:rsidRPr="00AB5146" w:rsidRDefault="00584DFE" w:rsidP="005939DD">
            <w:pPr>
              <w:jc w:val="center"/>
              <w:rPr>
                <w:b/>
                <w:bCs/>
                <w:sz w:val="20"/>
                <w:szCs w:val="20"/>
              </w:rPr>
            </w:pPr>
            <w:r w:rsidRPr="00AB5146">
              <w:rPr>
                <w:b/>
                <w:bCs/>
                <w:sz w:val="20"/>
                <w:szCs w:val="20"/>
              </w:rPr>
              <w:t>ΠΡΟΔΙΑΦΡΑΦΗ</w:t>
            </w:r>
          </w:p>
        </w:tc>
        <w:tc>
          <w:tcPr>
            <w:tcW w:w="1506" w:type="dxa"/>
          </w:tcPr>
          <w:p w14:paraId="74FCE0FC" w14:textId="77777777" w:rsidR="00584DFE" w:rsidRPr="00AB5146" w:rsidRDefault="00584DFE" w:rsidP="005939DD">
            <w:pPr>
              <w:jc w:val="center"/>
              <w:rPr>
                <w:b/>
                <w:bCs/>
                <w:sz w:val="20"/>
                <w:szCs w:val="20"/>
              </w:rPr>
            </w:pPr>
            <w:r w:rsidRPr="00AB5146">
              <w:rPr>
                <w:b/>
                <w:bCs/>
                <w:sz w:val="20"/>
                <w:szCs w:val="20"/>
              </w:rPr>
              <w:t>ΑΠΑΙΤΗΣΗ</w:t>
            </w:r>
          </w:p>
        </w:tc>
        <w:tc>
          <w:tcPr>
            <w:tcW w:w="1348" w:type="dxa"/>
          </w:tcPr>
          <w:p w14:paraId="245012F8" w14:textId="77777777" w:rsidR="00584DFE" w:rsidRPr="00AB5146" w:rsidRDefault="00584DFE" w:rsidP="005939DD">
            <w:pPr>
              <w:jc w:val="center"/>
              <w:rPr>
                <w:b/>
                <w:bCs/>
                <w:sz w:val="20"/>
                <w:szCs w:val="20"/>
              </w:rPr>
            </w:pPr>
            <w:r w:rsidRPr="00AB5146">
              <w:rPr>
                <w:b/>
                <w:bCs/>
                <w:sz w:val="20"/>
                <w:szCs w:val="20"/>
              </w:rPr>
              <w:t>ΑΠΑΝΤΗΣΗ</w:t>
            </w:r>
          </w:p>
        </w:tc>
        <w:tc>
          <w:tcPr>
            <w:tcW w:w="1712" w:type="dxa"/>
          </w:tcPr>
          <w:p w14:paraId="2EF46B78" w14:textId="77777777" w:rsidR="00584DFE" w:rsidRPr="00AB5146" w:rsidRDefault="00584DFE" w:rsidP="005939DD">
            <w:pPr>
              <w:jc w:val="center"/>
              <w:rPr>
                <w:b/>
                <w:bCs/>
                <w:sz w:val="20"/>
                <w:szCs w:val="20"/>
              </w:rPr>
            </w:pPr>
            <w:r w:rsidRPr="00AB5146">
              <w:rPr>
                <w:b/>
                <w:bCs/>
                <w:sz w:val="20"/>
                <w:szCs w:val="20"/>
              </w:rPr>
              <w:t>ΠΑΡΑΠΟΜΠΗ ΤΕΚΜΗΡΙΩΣΗΣ</w:t>
            </w:r>
          </w:p>
        </w:tc>
      </w:tr>
      <w:tr w:rsidR="008C2AA2" w:rsidRPr="00AB5146" w14:paraId="10C2B1E8" w14:textId="77777777" w:rsidTr="009A3681">
        <w:tblPrEx>
          <w:jc w:val="center"/>
          <w:tblInd w:w="0" w:type="dxa"/>
        </w:tblPrEx>
        <w:trPr>
          <w:jc w:val="center"/>
        </w:trPr>
        <w:tc>
          <w:tcPr>
            <w:tcW w:w="606" w:type="dxa"/>
          </w:tcPr>
          <w:p w14:paraId="2A6C2AD3" w14:textId="77777777" w:rsidR="008C2AA2" w:rsidRPr="00AB5146" w:rsidRDefault="008C2AA2" w:rsidP="005939DD">
            <w:pPr>
              <w:rPr>
                <w:sz w:val="20"/>
                <w:szCs w:val="20"/>
              </w:rPr>
            </w:pPr>
            <w:r>
              <w:rPr>
                <w:sz w:val="20"/>
                <w:szCs w:val="20"/>
              </w:rPr>
              <w:t>1</w:t>
            </w:r>
          </w:p>
        </w:tc>
        <w:tc>
          <w:tcPr>
            <w:tcW w:w="4213" w:type="dxa"/>
          </w:tcPr>
          <w:p w14:paraId="12B39C13" w14:textId="77777777" w:rsidR="008C2AA2" w:rsidRPr="00830F18" w:rsidRDefault="008C2AA2" w:rsidP="005939DD">
            <w:pPr>
              <w:jc w:val="left"/>
            </w:pPr>
            <w:r>
              <w:t>Αναλυτική περιγραφή αρχιτεκτονικής</w:t>
            </w:r>
          </w:p>
        </w:tc>
        <w:tc>
          <w:tcPr>
            <w:tcW w:w="1506" w:type="dxa"/>
            <w:vAlign w:val="center"/>
          </w:tcPr>
          <w:p w14:paraId="0F7739F4" w14:textId="77777777" w:rsidR="008C2AA2" w:rsidRPr="00AB5146" w:rsidRDefault="008C2AA2" w:rsidP="005939DD">
            <w:pPr>
              <w:jc w:val="center"/>
              <w:rPr>
                <w:sz w:val="20"/>
                <w:szCs w:val="20"/>
              </w:rPr>
            </w:pPr>
            <w:r w:rsidRPr="007E6F8E">
              <w:rPr>
                <w:b/>
                <w:bCs/>
                <w:sz w:val="20"/>
                <w:szCs w:val="20"/>
                <w:lang w:val="en-US"/>
              </w:rPr>
              <w:t>NAI</w:t>
            </w:r>
          </w:p>
        </w:tc>
        <w:tc>
          <w:tcPr>
            <w:tcW w:w="1348" w:type="dxa"/>
          </w:tcPr>
          <w:p w14:paraId="6BF71031" w14:textId="77777777" w:rsidR="008C2AA2" w:rsidRPr="00AB5146" w:rsidRDefault="008C2AA2" w:rsidP="005939DD">
            <w:pPr>
              <w:jc w:val="right"/>
              <w:rPr>
                <w:sz w:val="20"/>
                <w:szCs w:val="20"/>
              </w:rPr>
            </w:pPr>
          </w:p>
        </w:tc>
        <w:tc>
          <w:tcPr>
            <w:tcW w:w="1712" w:type="dxa"/>
          </w:tcPr>
          <w:p w14:paraId="00351DBE" w14:textId="77777777" w:rsidR="008C2AA2" w:rsidRPr="00AB5146" w:rsidRDefault="008C2AA2" w:rsidP="005939DD">
            <w:pPr>
              <w:jc w:val="right"/>
              <w:rPr>
                <w:sz w:val="20"/>
                <w:szCs w:val="20"/>
              </w:rPr>
            </w:pPr>
          </w:p>
        </w:tc>
      </w:tr>
      <w:tr w:rsidR="008C2AA2" w:rsidRPr="00AB5146" w14:paraId="0C75A5D0" w14:textId="77777777" w:rsidTr="009A3681">
        <w:tblPrEx>
          <w:jc w:val="center"/>
          <w:tblInd w:w="0" w:type="dxa"/>
        </w:tblPrEx>
        <w:trPr>
          <w:jc w:val="center"/>
        </w:trPr>
        <w:tc>
          <w:tcPr>
            <w:tcW w:w="606" w:type="dxa"/>
          </w:tcPr>
          <w:p w14:paraId="182FC762" w14:textId="77777777" w:rsidR="008C2AA2" w:rsidRDefault="008C2AA2" w:rsidP="005939DD">
            <w:pPr>
              <w:rPr>
                <w:sz w:val="20"/>
                <w:szCs w:val="20"/>
              </w:rPr>
            </w:pPr>
            <w:r>
              <w:rPr>
                <w:sz w:val="20"/>
                <w:szCs w:val="20"/>
              </w:rPr>
              <w:t>2</w:t>
            </w:r>
          </w:p>
        </w:tc>
        <w:tc>
          <w:tcPr>
            <w:tcW w:w="4213" w:type="dxa"/>
          </w:tcPr>
          <w:p w14:paraId="7C00C1FC" w14:textId="77777777" w:rsidR="008C2AA2" w:rsidRDefault="008C2AA2" w:rsidP="005939DD">
            <w:pPr>
              <w:jc w:val="left"/>
            </w:pPr>
            <w:r>
              <w:t>Περιγραφή Υποσυστημάτων σε σχέση με την προτεινόμενη Αρχιτεκτονική</w:t>
            </w:r>
          </w:p>
        </w:tc>
        <w:tc>
          <w:tcPr>
            <w:tcW w:w="1506" w:type="dxa"/>
            <w:vAlign w:val="center"/>
          </w:tcPr>
          <w:p w14:paraId="441EEC92" w14:textId="77777777" w:rsidR="008C2AA2" w:rsidRPr="00F8325E" w:rsidRDefault="008C2AA2" w:rsidP="005939DD">
            <w:pPr>
              <w:jc w:val="center"/>
              <w:rPr>
                <w:b/>
                <w:bCs/>
                <w:sz w:val="20"/>
                <w:szCs w:val="20"/>
              </w:rPr>
            </w:pPr>
            <w:r w:rsidRPr="007E6F8E">
              <w:rPr>
                <w:b/>
                <w:bCs/>
                <w:sz w:val="20"/>
                <w:szCs w:val="20"/>
                <w:lang w:val="en-US"/>
              </w:rPr>
              <w:t>NAI</w:t>
            </w:r>
          </w:p>
        </w:tc>
        <w:tc>
          <w:tcPr>
            <w:tcW w:w="1348" w:type="dxa"/>
          </w:tcPr>
          <w:p w14:paraId="71666B09" w14:textId="77777777" w:rsidR="008C2AA2" w:rsidRPr="00AB5146" w:rsidRDefault="008C2AA2" w:rsidP="005939DD">
            <w:pPr>
              <w:jc w:val="right"/>
              <w:rPr>
                <w:sz w:val="20"/>
                <w:szCs w:val="20"/>
              </w:rPr>
            </w:pPr>
          </w:p>
        </w:tc>
        <w:tc>
          <w:tcPr>
            <w:tcW w:w="1712" w:type="dxa"/>
          </w:tcPr>
          <w:p w14:paraId="01253BD9" w14:textId="77777777" w:rsidR="008C2AA2" w:rsidRPr="00AB5146" w:rsidRDefault="008C2AA2" w:rsidP="005939DD">
            <w:pPr>
              <w:jc w:val="right"/>
              <w:rPr>
                <w:sz w:val="20"/>
                <w:szCs w:val="20"/>
              </w:rPr>
            </w:pPr>
          </w:p>
        </w:tc>
      </w:tr>
      <w:tr w:rsidR="008C2AA2" w:rsidRPr="00AB5146" w14:paraId="7FFA7A10" w14:textId="77777777" w:rsidTr="009A3681">
        <w:tblPrEx>
          <w:jc w:val="center"/>
          <w:tblInd w:w="0" w:type="dxa"/>
        </w:tblPrEx>
        <w:trPr>
          <w:jc w:val="center"/>
        </w:trPr>
        <w:tc>
          <w:tcPr>
            <w:tcW w:w="606" w:type="dxa"/>
          </w:tcPr>
          <w:p w14:paraId="1866D5F6" w14:textId="77777777" w:rsidR="008C2AA2" w:rsidRDefault="008C2AA2" w:rsidP="005939DD">
            <w:pPr>
              <w:rPr>
                <w:sz w:val="20"/>
                <w:szCs w:val="20"/>
              </w:rPr>
            </w:pPr>
            <w:r>
              <w:rPr>
                <w:sz w:val="20"/>
                <w:szCs w:val="20"/>
              </w:rPr>
              <w:t>3</w:t>
            </w:r>
          </w:p>
        </w:tc>
        <w:tc>
          <w:tcPr>
            <w:tcW w:w="4213" w:type="dxa"/>
          </w:tcPr>
          <w:p w14:paraId="3C2B0297" w14:textId="77777777" w:rsidR="008C2AA2" w:rsidRDefault="00F55566" w:rsidP="005939DD">
            <w:pPr>
              <w:jc w:val="left"/>
            </w:pPr>
            <w:r>
              <w:t xml:space="preserve">Στην τεχνική </w:t>
            </w:r>
            <w:r w:rsidR="00E42198">
              <w:t xml:space="preserve">περιγραφή </w:t>
            </w:r>
            <w:r>
              <w:t>πρέπει να συμπεριληφθεί ο σ</w:t>
            </w:r>
            <w:r w:rsidR="008C2AA2">
              <w:t xml:space="preserve">χεδιασμός </w:t>
            </w:r>
            <w:r w:rsidR="00E42198">
              <w:t xml:space="preserve">της </w:t>
            </w:r>
            <w:r w:rsidR="008C2AA2">
              <w:t xml:space="preserve">διαλειτουργικότητας </w:t>
            </w:r>
            <w:r>
              <w:t xml:space="preserve">των </w:t>
            </w:r>
            <w:r w:rsidR="008C2AA2">
              <w:t>υποσυστημάτων</w:t>
            </w:r>
          </w:p>
        </w:tc>
        <w:tc>
          <w:tcPr>
            <w:tcW w:w="1506" w:type="dxa"/>
            <w:vAlign w:val="center"/>
          </w:tcPr>
          <w:p w14:paraId="590F303C"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48" w:type="dxa"/>
          </w:tcPr>
          <w:p w14:paraId="36BA59FF" w14:textId="77777777" w:rsidR="008C2AA2" w:rsidRPr="00AB5146" w:rsidRDefault="008C2AA2" w:rsidP="005939DD">
            <w:pPr>
              <w:jc w:val="right"/>
              <w:rPr>
                <w:sz w:val="20"/>
                <w:szCs w:val="20"/>
              </w:rPr>
            </w:pPr>
          </w:p>
        </w:tc>
        <w:tc>
          <w:tcPr>
            <w:tcW w:w="1712" w:type="dxa"/>
          </w:tcPr>
          <w:p w14:paraId="261B4A34" w14:textId="77777777" w:rsidR="008C2AA2" w:rsidRPr="00AB5146" w:rsidRDefault="008C2AA2" w:rsidP="005939DD">
            <w:pPr>
              <w:jc w:val="right"/>
              <w:rPr>
                <w:sz w:val="20"/>
                <w:szCs w:val="20"/>
              </w:rPr>
            </w:pPr>
          </w:p>
        </w:tc>
      </w:tr>
      <w:tr w:rsidR="008C2AA2" w:rsidRPr="00AB5146" w14:paraId="01D71DC7" w14:textId="77777777" w:rsidTr="009A3681">
        <w:tblPrEx>
          <w:jc w:val="center"/>
          <w:tblInd w:w="0" w:type="dxa"/>
        </w:tblPrEx>
        <w:trPr>
          <w:jc w:val="center"/>
        </w:trPr>
        <w:tc>
          <w:tcPr>
            <w:tcW w:w="606" w:type="dxa"/>
          </w:tcPr>
          <w:p w14:paraId="4729BB76" w14:textId="77777777" w:rsidR="008C2AA2" w:rsidRDefault="008C2AA2" w:rsidP="005939DD">
            <w:pPr>
              <w:rPr>
                <w:sz w:val="20"/>
                <w:szCs w:val="20"/>
              </w:rPr>
            </w:pPr>
            <w:r>
              <w:rPr>
                <w:sz w:val="20"/>
                <w:szCs w:val="20"/>
              </w:rPr>
              <w:t>4</w:t>
            </w:r>
          </w:p>
        </w:tc>
        <w:tc>
          <w:tcPr>
            <w:tcW w:w="4213" w:type="dxa"/>
          </w:tcPr>
          <w:p w14:paraId="27097D41" w14:textId="77777777" w:rsidR="008C2AA2" w:rsidRDefault="0038578C"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E31E3C">
              <w:rPr>
                <w:lang w:val="en-US"/>
              </w:rPr>
              <w:t>Container</w:t>
            </w:r>
          </w:p>
        </w:tc>
        <w:tc>
          <w:tcPr>
            <w:tcW w:w="1506" w:type="dxa"/>
            <w:vAlign w:val="center"/>
          </w:tcPr>
          <w:p w14:paraId="3216E2DB"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48" w:type="dxa"/>
          </w:tcPr>
          <w:p w14:paraId="3309C6E6" w14:textId="77777777" w:rsidR="008C2AA2" w:rsidRPr="00AB5146" w:rsidRDefault="008C2AA2" w:rsidP="005939DD">
            <w:pPr>
              <w:jc w:val="right"/>
              <w:rPr>
                <w:sz w:val="20"/>
                <w:szCs w:val="20"/>
              </w:rPr>
            </w:pPr>
          </w:p>
        </w:tc>
        <w:tc>
          <w:tcPr>
            <w:tcW w:w="1712" w:type="dxa"/>
          </w:tcPr>
          <w:p w14:paraId="19202925" w14:textId="77777777" w:rsidR="008C2AA2" w:rsidRPr="00AB5146" w:rsidRDefault="008C2AA2" w:rsidP="005939DD">
            <w:pPr>
              <w:jc w:val="right"/>
              <w:rPr>
                <w:sz w:val="20"/>
                <w:szCs w:val="20"/>
              </w:rPr>
            </w:pPr>
          </w:p>
        </w:tc>
      </w:tr>
      <w:tr w:rsidR="008C2AA2" w:rsidRPr="00AB5146" w14:paraId="1BFA1BC8" w14:textId="77777777" w:rsidTr="009A3681">
        <w:tblPrEx>
          <w:jc w:val="center"/>
          <w:tblInd w:w="0" w:type="dxa"/>
        </w:tblPrEx>
        <w:trPr>
          <w:jc w:val="center"/>
        </w:trPr>
        <w:tc>
          <w:tcPr>
            <w:tcW w:w="606" w:type="dxa"/>
          </w:tcPr>
          <w:p w14:paraId="349E0AA6" w14:textId="77777777" w:rsidR="008C2AA2" w:rsidRPr="00AB5146" w:rsidRDefault="008C2AA2" w:rsidP="005939DD">
            <w:pPr>
              <w:jc w:val="left"/>
              <w:rPr>
                <w:sz w:val="20"/>
                <w:szCs w:val="20"/>
              </w:rPr>
            </w:pPr>
            <w:r>
              <w:rPr>
                <w:sz w:val="20"/>
                <w:szCs w:val="20"/>
              </w:rPr>
              <w:t>5</w:t>
            </w:r>
          </w:p>
        </w:tc>
        <w:tc>
          <w:tcPr>
            <w:tcW w:w="4213" w:type="dxa"/>
          </w:tcPr>
          <w:p w14:paraId="2E0B545B" w14:textId="77777777" w:rsidR="008C2AA2" w:rsidRPr="008C1720" w:rsidRDefault="00792A9C" w:rsidP="005939DD">
            <w:pPr>
              <w:jc w:val="left"/>
            </w:pPr>
            <w:r>
              <w:t>Να γίνει περιγραφή του τ</w:t>
            </w:r>
            <w:r w:rsidR="008C2AA2">
              <w:t>ρόπο</w:t>
            </w:r>
            <w:r>
              <w:t>υ</w:t>
            </w:r>
            <w:r w:rsidR="008C2AA2">
              <w:t xml:space="preserve"> ενορχήστρωσης </w:t>
            </w:r>
            <w:r w:rsidR="008C2AA2">
              <w:rPr>
                <w:lang w:val="en-US"/>
              </w:rPr>
              <w:t>container</w:t>
            </w:r>
          </w:p>
        </w:tc>
        <w:tc>
          <w:tcPr>
            <w:tcW w:w="1506" w:type="dxa"/>
            <w:vAlign w:val="center"/>
          </w:tcPr>
          <w:p w14:paraId="03AFED92" w14:textId="77777777" w:rsidR="008C2AA2" w:rsidRPr="00AB5146" w:rsidRDefault="008C2AA2" w:rsidP="005939DD">
            <w:pPr>
              <w:jc w:val="center"/>
              <w:rPr>
                <w:sz w:val="20"/>
                <w:szCs w:val="20"/>
              </w:rPr>
            </w:pPr>
            <w:r w:rsidRPr="007E6F8E">
              <w:rPr>
                <w:b/>
                <w:bCs/>
                <w:sz w:val="20"/>
                <w:szCs w:val="20"/>
                <w:lang w:val="en-US"/>
              </w:rPr>
              <w:t>NAI</w:t>
            </w:r>
          </w:p>
        </w:tc>
        <w:tc>
          <w:tcPr>
            <w:tcW w:w="1348" w:type="dxa"/>
          </w:tcPr>
          <w:p w14:paraId="0F39AA99" w14:textId="77777777" w:rsidR="008C2AA2" w:rsidRPr="00AB5146" w:rsidRDefault="008C2AA2" w:rsidP="005939DD">
            <w:pPr>
              <w:jc w:val="right"/>
              <w:rPr>
                <w:sz w:val="20"/>
                <w:szCs w:val="20"/>
              </w:rPr>
            </w:pPr>
          </w:p>
        </w:tc>
        <w:tc>
          <w:tcPr>
            <w:tcW w:w="1712" w:type="dxa"/>
          </w:tcPr>
          <w:p w14:paraId="325257AB" w14:textId="77777777" w:rsidR="008C2AA2" w:rsidRPr="00AB5146" w:rsidRDefault="008C2AA2" w:rsidP="005939DD">
            <w:pPr>
              <w:jc w:val="right"/>
              <w:rPr>
                <w:sz w:val="20"/>
                <w:szCs w:val="20"/>
              </w:rPr>
            </w:pPr>
          </w:p>
        </w:tc>
      </w:tr>
      <w:tr w:rsidR="008C2AA2" w:rsidRPr="00AB5146" w14:paraId="44754253" w14:textId="77777777" w:rsidTr="009A3681">
        <w:tblPrEx>
          <w:jc w:val="center"/>
          <w:tblInd w:w="0" w:type="dxa"/>
        </w:tblPrEx>
        <w:trPr>
          <w:jc w:val="center"/>
        </w:trPr>
        <w:tc>
          <w:tcPr>
            <w:tcW w:w="606" w:type="dxa"/>
          </w:tcPr>
          <w:p w14:paraId="65088745" w14:textId="77777777" w:rsidR="008C2AA2" w:rsidRPr="00AB5146" w:rsidRDefault="008C2AA2" w:rsidP="005939DD">
            <w:pPr>
              <w:jc w:val="left"/>
              <w:rPr>
                <w:sz w:val="20"/>
                <w:szCs w:val="20"/>
              </w:rPr>
            </w:pPr>
            <w:r>
              <w:rPr>
                <w:sz w:val="20"/>
                <w:szCs w:val="20"/>
              </w:rPr>
              <w:t>6</w:t>
            </w:r>
          </w:p>
        </w:tc>
        <w:tc>
          <w:tcPr>
            <w:tcW w:w="4213" w:type="dxa"/>
          </w:tcPr>
          <w:p w14:paraId="133A4413" w14:textId="77777777" w:rsidR="008C2AA2" w:rsidRPr="00AB7B89" w:rsidRDefault="00792A9C"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E31E3C">
              <w:rPr>
                <w:lang w:val="en-US"/>
              </w:rPr>
              <w:t>Web</w:t>
            </w:r>
            <w:r w:rsidR="00E31E3C" w:rsidRPr="00E31E3C">
              <w:t xml:space="preserve"> </w:t>
            </w:r>
            <w:r w:rsidR="00E31E3C">
              <w:rPr>
                <w:lang w:val="en-US"/>
              </w:rPr>
              <w:t>server</w:t>
            </w:r>
          </w:p>
        </w:tc>
        <w:tc>
          <w:tcPr>
            <w:tcW w:w="1506" w:type="dxa"/>
            <w:vAlign w:val="center"/>
          </w:tcPr>
          <w:p w14:paraId="3D5256DB" w14:textId="77777777" w:rsidR="008C2AA2" w:rsidRPr="00AB5146" w:rsidRDefault="008C2AA2" w:rsidP="005939DD">
            <w:pPr>
              <w:jc w:val="center"/>
              <w:rPr>
                <w:sz w:val="20"/>
                <w:szCs w:val="20"/>
              </w:rPr>
            </w:pPr>
            <w:r w:rsidRPr="007E6F8E">
              <w:rPr>
                <w:b/>
                <w:bCs/>
                <w:sz w:val="20"/>
                <w:szCs w:val="20"/>
                <w:lang w:val="en-US"/>
              </w:rPr>
              <w:t>NAI</w:t>
            </w:r>
          </w:p>
        </w:tc>
        <w:tc>
          <w:tcPr>
            <w:tcW w:w="1348" w:type="dxa"/>
          </w:tcPr>
          <w:p w14:paraId="1ADAF41D" w14:textId="77777777" w:rsidR="008C2AA2" w:rsidRPr="00AB5146" w:rsidRDefault="008C2AA2" w:rsidP="005939DD">
            <w:pPr>
              <w:jc w:val="right"/>
              <w:rPr>
                <w:sz w:val="20"/>
                <w:szCs w:val="20"/>
              </w:rPr>
            </w:pPr>
          </w:p>
        </w:tc>
        <w:tc>
          <w:tcPr>
            <w:tcW w:w="1712" w:type="dxa"/>
          </w:tcPr>
          <w:p w14:paraId="5CD3CD3B" w14:textId="77777777" w:rsidR="008C2AA2" w:rsidRPr="00AB5146" w:rsidRDefault="008C2AA2" w:rsidP="005939DD">
            <w:pPr>
              <w:jc w:val="right"/>
              <w:rPr>
                <w:sz w:val="20"/>
                <w:szCs w:val="20"/>
              </w:rPr>
            </w:pPr>
          </w:p>
        </w:tc>
      </w:tr>
      <w:tr w:rsidR="008C2AA2" w:rsidRPr="00AB5146" w14:paraId="20FFFABD" w14:textId="77777777" w:rsidTr="009A3681">
        <w:tblPrEx>
          <w:jc w:val="center"/>
          <w:tblInd w:w="0" w:type="dxa"/>
        </w:tblPrEx>
        <w:trPr>
          <w:jc w:val="center"/>
        </w:trPr>
        <w:tc>
          <w:tcPr>
            <w:tcW w:w="606" w:type="dxa"/>
          </w:tcPr>
          <w:p w14:paraId="617E4796" w14:textId="77777777" w:rsidR="008C2AA2" w:rsidRPr="00AB5146" w:rsidRDefault="008C2AA2" w:rsidP="005939DD">
            <w:pPr>
              <w:jc w:val="left"/>
              <w:rPr>
                <w:sz w:val="20"/>
                <w:szCs w:val="20"/>
              </w:rPr>
            </w:pPr>
            <w:r>
              <w:rPr>
                <w:sz w:val="20"/>
                <w:szCs w:val="20"/>
              </w:rPr>
              <w:lastRenderedPageBreak/>
              <w:t>7</w:t>
            </w:r>
          </w:p>
        </w:tc>
        <w:tc>
          <w:tcPr>
            <w:tcW w:w="4213" w:type="dxa"/>
          </w:tcPr>
          <w:p w14:paraId="448D32BD" w14:textId="77777777" w:rsidR="008C2AA2" w:rsidRPr="00E31E3C" w:rsidRDefault="00C231C4"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E31E3C">
              <w:rPr>
                <w:lang w:val="en-US"/>
              </w:rPr>
              <w:t>Database</w:t>
            </w:r>
            <w:r w:rsidR="00E31E3C" w:rsidRPr="00E31E3C">
              <w:t xml:space="preserve"> </w:t>
            </w:r>
            <w:r w:rsidR="00E31E3C">
              <w:rPr>
                <w:lang w:val="en-US"/>
              </w:rPr>
              <w:t>server</w:t>
            </w:r>
          </w:p>
        </w:tc>
        <w:tc>
          <w:tcPr>
            <w:tcW w:w="1506" w:type="dxa"/>
            <w:vAlign w:val="center"/>
          </w:tcPr>
          <w:p w14:paraId="77E0500D"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48" w:type="dxa"/>
          </w:tcPr>
          <w:p w14:paraId="736C094B" w14:textId="77777777" w:rsidR="008C2AA2" w:rsidRPr="00AB5146" w:rsidRDefault="008C2AA2" w:rsidP="005939DD">
            <w:pPr>
              <w:jc w:val="right"/>
              <w:rPr>
                <w:sz w:val="20"/>
                <w:szCs w:val="20"/>
                <w:highlight w:val="yellow"/>
              </w:rPr>
            </w:pPr>
          </w:p>
        </w:tc>
        <w:tc>
          <w:tcPr>
            <w:tcW w:w="1712" w:type="dxa"/>
          </w:tcPr>
          <w:p w14:paraId="12AD64C8" w14:textId="77777777" w:rsidR="008C2AA2" w:rsidRPr="00AB5146" w:rsidRDefault="008C2AA2" w:rsidP="005939DD">
            <w:pPr>
              <w:jc w:val="right"/>
              <w:rPr>
                <w:sz w:val="20"/>
                <w:szCs w:val="20"/>
                <w:highlight w:val="yellow"/>
              </w:rPr>
            </w:pPr>
          </w:p>
        </w:tc>
      </w:tr>
      <w:tr w:rsidR="008C2AA2" w:rsidRPr="00AB5146" w14:paraId="70C2A098" w14:textId="77777777" w:rsidTr="009A3681">
        <w:tblPrEx>
          <w:jc w:val="center"/>
          <w:tblInd w:w="0" w:type="dxa"/>
        </w:tblPrEx>
        <w:trPr>
          <w:jc w:val="center"/>
        </w:trPr>
        <w:tc>
          <w:tcPr>
            <w:tcW w:w="606" w:type="dxa"/>
          </w:tcPr>
          <w:p w14:paraId="1742F356" w14:textId="77777777" w:rsidR="008C2AA2" w:rsidRDefault="008C2AA2" w:rsidP="005939DD">
            <w:pPr>
              <w:jc w:val="left"/>
              <w:rPr>
                <w:sz w:val="20"/>
                <w:szCs w:val="20"/>
              </w:rPr>
            </w:pPr>
            <w:r>
              <w:rPr>
                <w:sz w:val="20"/>
                <w:szCs w:val="20"/>
              </w:rPr>
              <w:t>8</w:t>
            </w:r>
          </w:p>
        </w:tc>
        <w:tc>
          <w:tcPr>
            <w:tcW w:w="4213" w:type="dxa"/>
          </w:tcPr>
          <w:p w14:paraId="7E7DF970" w14:textId="77777777" w:rsidR="008C2AA2" w:rsidRPr="00A01BDE" w:rsidRDefault="008C2AA2" w:rsidP="005939DD">
            <w:pPr>
              <w:jc w:val="left"/>
            </w:pPr>
            <w:r>
              <w:t>Να υποστηρίζεται κρυπτογραφημένη επικοινωνία σε όλα τα υποσυστήματα</w:t>
            </w:r>
          </w:p>
        </w:tc>
        <w:tc>
          <w:tcPr>
            <w:tcW w:w="1506" w:type="dxa"/>
            <w:vAlign w:val="center"/>
          </w:tcPr>
          <w:p w14:paraId="41D73DAA" w14:textId="77777777" w:rsidR="008C2AA2" w:rsidRPr="00AB1BC7" w:rsidRDefault="008C2AA2" w:rsidP="005939DD">
            <w:pPr>
              <w:jc w:val="center"/>
              <w:rPr>
                <w:b/>
                <w:bCs/>
                <w:sz w:val="20"/>
                <w:szCs w:val="20"/>
              </w:rPr>
            </w:pPr>
            <w:r w:rsidRPr="007E6F8E">
              <w:rPr>
                <w:b/>
                <w:bCs/>
                <w:sz w:val="20"/>
                <w:szCs w:val="20"/>
                <w:lang w:val="en-US"/>
              </w:rPr>
              <w:t>NAI</w:t>
            </w:r>
          </w:p>
        </w:tc>
        <w:tc>
          <w:tcPr>
            <w:tcW w:w="1348" w:type="dxa"/>
          </w:tcPr>
          <w:p w14:paraId="796585E2" w14:textId="77777777" w:rsidR="008C2AA2" w:rsidRPr="00AB5146" w:rsidRDefault="008C2AA2" w:rsidP="005939DD">
            <w:pPr>
              <w:jc w:val="right"/>
              <w:rPr>
                <w:sz w:val="20"/>
                <w:szCs w:val="20"/>
                <w:highlight w:val="yellow"/>
              </w:rPr>
            </w:pPr>
          </w:p>
        </w:tc>
        <w:tc>
          <w:tcPr>
            <w:tcW w:w="1712" w:type="dxa"/>
          </w:tcPr>
          <w:p w14:paraId="46CE3B38" w14:textId="77777777" w:rsidR="008C2AA2" w:rsidRPr="00AB5146" w:rsidRDefault="008C2AA2" w:rsidP="005939DD">
            <w:pPr>
              <w:jc w:val="right"/>
              <w:rPr>
                <w:sz w:val="20"/>
                <w:szCs w:val="20"/>
                <w:highlight w:val="yellow"/>
              </w:rPr>
            </w:pPr>
          </w:p>
        </w:tc>
      </w:tr>
      <w:tr w:rsidR="008C2AA2" w:rsidRPr="00AB5146" w14:paraId="2D52B12F" w14:textId="77777777" w:rsidTr="009A3681">
        <w:tblPrEx>
          <w:jc w:val="center"/>
          <w:tblInd w:w="0" w:type="dxa"/>
        </w:tblPrEx>
        <w:trPr>
          <w:jc w:val="center"/>
        </w:trPr>
        <w:tc>
          <w:tcPr>
            <w:tcW w:w="606" w:type="dxa"/>
          </w:tcPr>
          <w:p w14:paraId="7597CB78" w14:textId="77777777" w:rsidR="008C2AA2" w:rsidRDefault="008C2AA2" w:rsidP="005939DD">
            <w:pPr>
              <w:jc w:val="left"/>
              <w:rPr>
                <w:sz w:val="20"/>
                <w:szCs w:val="20"/>
              </w:rPr>
            </w:pPr>
            <w:r>
              <w:rPr>
                <w:sz w:val="20"/>
                <w:szCs w:val="20"/>
              </w:rPr>
              <w:t>9</w:t>
            </w:r>
          </w:p>
        </w:tc>
        <w:tc>
          <w:tcPr>
            <w:tcW w:w="4213" w:type="dxa"/>
          </w:tcPr>
          <w:p w14:paraId="5B65BC4B" w14:textId="77777777" w:rsidR="008C2AA2" w:rsidRDefault="008C2AA2" w:rsidP="005939DD">
            <w:pPr>
              <w:jc w:val="left"/>
            </w:pPr>
            <w:r>
              <w:t>Χαρακτηριστικά προτεινόμενης λύσης:</w:t>
            </w:r>
          </w:p>
          <w:p w14:paraId="68F57344" w14:textId="77777777" w:rsidR="008C2AA2" w:rsidRDefault="008C2AA2" w:rsidP="004A1D19">
            <w:pPr>
              <w:pStyle w:val="a3"/>
              <w:numPr>
                <w:ilvl w:val="0"/>
                <w:numId w:val="45"/>
              </w:numPr>
              <w:spacing w:before="120" w:after="120"/>
              <w:jc w:val="left"/>
            </w:pPr>
            <w:r w:rsidRPr="00EB139E">
              <w:t>Διαφάνεια και εξωστρέφεια</w:t>
            </w:r>
          </w:p>
          <w:p w14:paraId="2B53F8BB" w14:textId="77777777" w:rsidR="008C2AA2" w:rsidRDefault="008C2AA2" w:rsidP="004A1D19">
            <w:pPr>
              <w:pStyle w:val="a3"/>
              <w:numPr>
                <w:ilvl w:val="0"/>
                <w:numId w:val="45"/>
              </w:numPr>
              <w:spacing w:before="120" w:after="120"/>
              <w:jc w:val="left"/>
            </w:pPr>
            <w:r w:rsidRPr="00EB139E">
              <w:t>Επαναχρησιμοποίηση στοιχείων</w:t>
            </w:r>
          </w:p>
          <w:p w14:paraId="4F79EF88" w14:textId="77777777" w:rsidR="008C2AA2" w:rsidRDefault="008C2AA2" w:rsidP="004A1D19">
            <w:pPr>
              <w:pStyle w:val="a3"/>
              <w:numPr>
                <w:ilvl w:val="0"/>
                <w:numId w:val="45"/>
              </w:numPr>
              <w:spacing w:before="120" w:after="120"/>
              <w:jc w:val="left"/>
            </w:pPr>
            <w:r w:rsidRPr="00EB139E">
              <w:t>Προσαρμοστικότητα</w:t>
            </w:r>
          </w:p>
          <w:p w14:paraId="13E706D5" w14:textId="77777777" w:rsidR="008C2AA2" w:rsidRDefault="008C2AA2" w:rsidP="004A1D19">
            <w:pPr>
              <w:pStyle w:val="a3"/>
              <w:numPr>
                <w:ilvl w:val="0"/>
                <w:numId w:val="45"/>
              </w:numPr>
              <w:spacing w:before="120" w:after="120"/>
              <w:jc w:val="left"/>
            </w:pPr>
            <w:r w:rsidRPr="00EB139E">
              <w:t>Πρότυπα</w:t>
            </w:r>
          </w:p>
          <w:p w14:paraId="20FDC55D" w14:textId="77777777" w:rsidR="008C2AA2" w:rsidRDefault="008C2AA2" w:rsidP="004A1D19">
            <w:pPr>
              <w:pStyle w:val="a3"/>
              <w:numPr>
                <w:ilvl w:val="0"/>
                <w:numId w:val="45"/>
              </w:numPr>
              <w:spacing w:before="120" w:after="120"/>
              <w:jc w:val="left"/>
            </w:pPr>
            <w:r w:rsidRPr="00F477B6">
              <w:t>Απόδοση και Απόκριση</w:t>
            </w:r>
          </w:p>
          <w:p w14:paraId="42894C2A" w14:textId="77777777" w:rsidR="008C2AA2" w:rsidRDefault="008C2AA2" w:rsidP="004A1D19">
            <w:pPr>
              <w:pStyle w:val="a3"/>
              <w:numPr>
                <w:ilvl w:val="0"/>
                <w:numId w:val="45"/>
              </w:numPr>
              <w:spacing w:before="120" w:after="120"/>
              <w:jc w:val="left"/>
            </w:pPr>
            <w:r w:rsidRPr="00F477B6">
              <w:t>Φιλικότητα προς το χρήστη</w:t>
            </w:r>
          </w:p>
          <w:p w14:paraId="283BB6C2" w14:textId="77777777" w:rsidR="008C2AA2" w:rsidRDefault="008C2AA2" w:rsidP="004A1D19">
            <w:pPr>
              <w:pStyle w:val="a3"/>
              <w:numPr>
                <w:ilvl w:val="0"/>
                <w:numId w:val="45"/>
              </w:numPr>
              <w:spacing w:before="120" w:after="120"/>
              <w:jc w:val="left"/>
            </w:pPr>
            <w:r w:rsidRPr="00F477B6">
              <w:t>Διαθεσιμότητα</w:t>
            </w:r>
          </w:p>
          <w:p w14:paraId="15DEFF9B" w14:textId="77777777" w:rsidR="008C2AA2" w:rsidRDefault="008C2AA2" w:rsidP="004A1D19">
            <w:pPr>
              <w:pStyle w:val="a3"/>
              <w:numPr>
                <w:ilvl w:val="0"/>
                <w:numId w:val="45"/>
              </w:numPr>
              <w:spacing w:before="120" w:after="120"/>
              <w:jc w:val="left"/>
            </w:pPr>
            <w:r w:rsidRPr="00F477B6">
              <w:t>Ανοχή σφαλμάτων</w:t>
            </w:r>
          </w:p>
          <w:p w14:paraId="27008998" w14:textId="77777777" w:rsidR="008C2AA2" w:rsidRDefault="008C2AA2" w:rsidP="004A1D19">
            <w:pPr>
              <w:pStyle w:val="a3"/>
              <w:numPr>
                <w:ilvl w:val="0"/>
                <w:numId w:val="45"/>
              </w:numPr>
              <w:spacing w:before="120" w:after="120"/>
              <w:jc w:val="left"/>
            </w:pPr>
            <w:r w:rsidRPr="00F477B6">
              <w:t>Συντήρηση και αναβάθμιση</w:t>
            </w:r>
          </w:p>
          <w:p w14:paraId="5AAB4D1B" w14:textId="77777777" w:rsidR="008C2AA2" w:rsidRDefault="008C2AA2" w:rsidP="004A1D19">
            <w:pPr>
              <w:pStyle w:val="a3"/>
              <w:numPr>
                <w:ilvl w:val="0"/>
                <w:numId w:val="45"/>
              </w:numPr>
              <w:spacing w:before="120" w:after="120"/>
              <w:jc w:val="left"/>
            </w:pPr>
            <w:r w:rsidRPr="00F477B6">
              <w:t>Επεκτασιμότητα</w:t>
            </w:r>
          </w:p>
          <w:p w14:paraId="78B9EA2F" w14:textId="77777777" w:rsidR="008C2AA2" w:rsidRDefault="008C2AA2" w:rsidP="004A1D19">
            <w:pPr>
              <w:pStyle w:val="a3"/>
              <w:numPr>
                <w:ilvl w:val="0"/>
                <w:numId w:val="45"/>
              </w:numPr>
              <w:spacing w:before="120" w:after="120"/>
              <w:jc w:val="left"/>
            </w:pPr>
            <w:r w:rsidRPr="00F477B6">
              <w:t>Χρηστικότητα</w:t>
            </w:r>
          </w:p>
          <w:p w14:paraId="0F5A0410" w14:textId="77777777" w:rsidR="008C2AA2" w:rsidRDefault="008C2AA2" w:rsidP="004A1D19">
            <w:pPr>
              <w:pStyle w:val="a3"/>
              <w:numPr>
                <w:ilvl w:val="0"/>
                <w:numId w:val="45"/>
              </w:numPr>
              <w:spacing w:before="120" w:after="120"/>
              <w:jc w:val="left"/>
            </w:pPr>
            <w:r w:rsidRPr="00F477B6">
              <w:t>Πολυεπίπεδη</w:t>
            </w:r>
          </w:p>
          <w:p w14:paraId="0B5A9E60" w14:textId="77777777" w:rsidR="008C2AA2" w:rsidRDefault="008C2AA2" w:rsidP="004A1D19">
            <w:pPr>
              <w:pStyle w:val="a3"/>
              <w:numPr>
                <w:ilvl w:val="0"/>
                <w:numId w:val="45"/>
              </w:numPr>
              <w:spacing w:before="120" w:after="120"/>
              <w:jc w:val="left"/>
            </w:pPr>
            <w:r>
              <w:t>Α</w:t>
            </w:r>
            <w:r w:rsidRPr="00EB139E">
              <w:t>ρθρωτή</w:t>
            </w:r>
          </w:p>
          <w:p w14:paraId="2E7A8412" w14:textId="77777777" w:rsidR="008C2AA2" w:rsidRPr="003B0644" w:rsidRDefault="008C2AA2" w:rsidP="004A1D19">
            <w:pPr>
              <w:pStyle w:val="a3"/>
              <w:numPr>
                <w:ilvl w:val="0"/>
                <w:numId w:val="45"/>
              </w:numPr>
              <w:spacing w:before="120" w:after="120"/>
              <w:jc w:val="left"/>
            </w:pPr>
            <w:r>
              <w:t>Ικανότητα κλιμάκωσης</w:t>
            </w:r>
          </w:p>
        </w:tc>
        <w:tc>
          <w:tcPr>
            <w:tcW w:w="1506" w:type="dxa"/>
            <w:vAlign w:val="center"/>
          </w:tcPr>
          <w:p w14:paraId="2D296D0C" w14:textId="77777777" w:rsidR="008C2AA2" w:rsidRPr="003B0644" w:rsidRDefault="008C2AA2" w:rsidP="005939DD">
            <w:pPr>
              <w:jc w:val="center"/>
              <w:rPr>
                <w:b/>
                <w:bCs/>
                <w:sz w:val="20"/>
                <w:szCs w:val="20"/>
              </w:rPr>
            </w:pPr>
            <w:r w:rsidRPr="007E6F8E">
              <w:rPr>
                <w:b/>
                <w:bCs/>
                <w:sz w:val="20"/>
                <w:szCs w:val="20"/>
                <w:lang w:val="en-US"/>
              </w:rPr>
              <w:t>NAI</w:t>
            </w:r>
          </w:p>
        </w:tc>
        <w:tc>
          <w:tcPr>
            <w:tcW w:w="1348" w:type="dxa"/>
          </w:tcPr>
          <w:p w14:paraId="29493C47" w14:textId="77777777" w:rsidR="008C2AA2" w:rsidRPr="00AB5146" w:rsidRDefault="008C2AA2" w:rsidP="005939DD">
            <w:pPr>
              <w:jc w:val="right"/>
              <w:rPr>
                <w:sz w:val="20"/>
                <w:szCs w:val="20"/>
                <w:highlight w:val="yellow"/>
              </w:rPr>
            </w:pPr>
          </w:p>
        </w:tc>
        <w:tc>
          <w:tcPr>
            <w:tcW w:w="1712" w:type="dxa"/>
          </w:tcPr>
          <w:p w14:paraId="799A3E3D" w14:textId="77777777" w:rsidR="008C2AA2" w:rsidRPr="00AB5146" w:rsidRDefault="008C2AA2" w:rsidP="005939DD">
            <w:pPr>
              <w:jc w:val="right"/>
              <w:rPr>
                <w:sz w:val="20"/>
                <w:szCs w:val="20"/>
                <w:highlight w:val="yellow"/>
              </w:rPr>
            </w:pPr>
          </w:p>
        </w:tc>
      </w:tr>
    </w:tbl>
    <w:p w14:paraId="586417D6" w14:textId="77777777" w:rsidR="008C2AA2" w:rsidRPr="00EB5A42" w:rsidRDefault="008C2AA2" w:rsidP="004A1D19">
      <w:pPr>
        <w:pStyle w:val="a3"/>
        <w:numPr>
          <w:ilvl w:val="0"/>
          <w:numId w:val="47"/>
        </w:numPr>
        <w:rPr>
          <w:b/>
          <w:bCs/>
        </w:rPr>
      </w:pPr>
      <w:bookmarkStart w:id="608" w:name="_Toc57762448"/>
      <w:r w:rsidRPr="00EB5A42">
        <w:rPr>
          <w:b/>
          <w:bCs/>
        </w:rPr>
        <w:t>Υποσύστημα Διαχείρισης και Δρομολόγηση Μηνυμάτων</w:t>
      </w:r>
      <w:bookmarkEnd w:id="608"/>
    </w:p>
    <w:tbl>
      <w:tblPr>
        <w:tblStyle w:val="a5"/>
        <w:tblW w:w="0" w:type="auto"/>
        <w:jc w:val="center"/>
        <w:tblLook w:val="04A0" w:firstRow="1" w:lastRow="0" w:firstColumn="1" w:lastColumn="0" w:noHBand="0" w:noVBand="1"/>
      </w:tblPr>
      <w:tblGrid>
        <w:gridCol w:w="606"/>
        <w:gridCol w:w="4351"/>
        <w:gridCol w:w="1290"/>
        <w:gridCol w:w="1351"/>
        <w:gridCol w:w="1712"/>
      </w:tblGrid>
      <w:tr w:rsidR="008C2AA2" w:rsidRPr="00AB5146" w14:paraId="4C89B237" w14:textId="77777777" w:rsidTr="005939DD">
        <w:trPr>
          <w:jc w:val="center"/>
        </w:trPr>
        <w:tc>
          <w:tcPr>
            <w:tcW w:w="606" w:type="dxa"/>
            <w:vAlign w:val="center"/>
          </w:tcPr>
          <w:p w14:paraId="12F35CB0" w14:textId="77777777" w:rsidR="008C2AA2" w:rsidRPr="00AB5146" w:rsidRDefault="008C2AA2" w:rsidP="005939DD">
            <w:pPr>
              <w:jc w:val="center"/>
              <w:rPr>
                <w:b/>
                <w:bCs/>
                <w:sz w:val="20"/>
                <w:szCs w:val="20"/>
              </w:rPr>
            </w:pPr>
            <w:r w:rsidRPr="00AB5146">
              <w:rPr>
                <w:b/>
                <w:bCs/>
                <w:sz w:val="20"/>
                <w:szCs w:val="20"/>
              </w:rPr>
              <w:t>Α/Α</w:t>
            </w:r>
          </w:p>
        </w:tc>
        <w:tc>
          <w:tcPr>
            <w:tcW w:w="4351" w:type="dxa"/>
            <w:vAlign w:val="center"/>
          </w:tcPr>
          <w:p w14:paraId="1D378DA7" w14:textId="77777777" w:rsidR="008C2AA2" w:rsidRPr="00AB5146" w:rsidRDefault="008C2AA2" w:rsidP="005939DD">
            <w:pPr>
              <w:jc w:val="center"/>
              <w:rPr>
                <w:b/>
                <w:bCs/>
                <w:sz w:val="20"/>
                <w:szCs w:val="20"/>
              </w:rPr>
            </w:pPr>
            <w:r w:rsidRPr="00AB5146">
              <w:rPr>
                <w:b/>
                <w:bCs/>
                <w:sz w:val="20"/>
                <w:szCs w:val="20"/>
              </w:rPr>
              <w:t>ΠΡΟΔΙΑΦΡΑΦΗ</w:t>
            </w:r>
          </w:p>
        </w:tc>
        <w:tc>
          <w:tcPr>
            <w:tcW w:w="276" w:type="dxa"/>
            <w:vAlign w:val="center"/>
          </w:tcPr>
          <w:p w14:paraId="7741FE9B"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39D17054"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32CF0F46"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5673E767" w14:textId="77777777" w:rsidTr="005939DD">
        <w:trPr>
          <w:jc w:val="center"/>
        </w:trPr>
        <w:tc>
          <w:tcPr>
            <w:tcW w:w="606" w:type="dxa"/>
          </w:tcPr>
          <w:p w14:paraId="5986D440" w14:textId="77777777" w:rsidR="008C2AA2" w:rsidRPr="00636410" w:rsidRDefault="008C2AA2" w:rsidP="005939DD">
            <w:pPr>
              <w:rPr>
                <w:sz w:val="20"/>
                <w:szCs w:val="20"/>
              </w:rPr>
            </w:pPr>
            <w:r>
              <w:rPr>
                <w:sz w:val="20"/>
                <w:szCs w:val="20"/>
              </w:rPr>
              <w:t>1</w:t>
            </w:r>
          </w:p>
        </w:tc>
        <w:tc>
          <w:tcPr>
            <w:tcW w:w="4351" w:type="dxa"/>
          </w:tcPr>
          <w:p w14:paraId="24898726" w14:textId="77777777" w:rsidR="008C2AA2" w:rsidRPr="008C1720" w:rsidRDefault="008C2AA2" w:rsidP="005939DD">
            <w:pPr>
              <w:jc w:val="left"/>
            </w:pPr>
            <w:r>
              <w:t>Περιγραφή υποσυστήματος</w:t>
            </w:r>
          </w:p>
        </w:tc>
        <w:tc>
          <w:tcPr>
            <w:tcW w:w="276" w:type="dxa"/>
            <w:vAlign w:val="center"/>
          </w:tcPr>
          <w:p w14:paraId="4B1285DC"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20A62696" w14:textId="77777777" w:rsidR="008C2AA2" w:rsidRPr="00AB5146" w:rsidRDefault="008C2AA2" w:rsidP="005939DD">
            <w:pPr>
              <w:jc w:val="right"/>
              <w:rPr>
                <w:sz w:val="20"/>
                <w:szCs w:val="20"/>
                <w:lang w:val="en-US"/>
              </w:rPr>
            </w:pPr>
          </w:p>
        </w:tc>
        <w:tc>
          <w:tcPr>
            <w:tcW w:w="1712" w:type="dxa"/>
          </w:tcPr>
          <w:p w14:paraId="2122FDEB" w14:textId="77777777" w:rsidR="008C2AA2" w:rsidRPr="00AB5146" w:rsidRDefault="008C2AA2" w:rsidP="005939DD">
            <w:pPr>
              <w:jc w:val="right"/>
              <w:rPr>
                <w:sz w:val="20"/>
                <w:szCs w:val="20"/>
              </w:rPr>
            </w:pPr>
          </w:p>
        </w:tc>
      </w:tr>
      <w:tr w:rsidR="008C2AA2" w:rsidRPr="00AB5146" w14:paraId="1F6E5AA5" w14:textId="77777777" w:rsidTr="005939DD">
        <w:trPr>
          <w:jc w:val="center"/>
        </w:trPr>
        <w:tc>
          <w:tcPr>
            <w:tcW w:w="606" w:type="dxa"/>
          </w:tcPr>
          <w:p w14:paraId="37813BC0" w14:textId="77777777" w:rsidR="008C2AA2" w:rsidRDefault="008C2AA2" w:rsidP="005939DD">
            <w:pPr>
              <w:rPr>
                <w:sz w:val="20"/>
                <w:szCs w:val="20"/>
              </w:rPr>
            </w:pPr>
            <w:r>
              <w:rPr>
                <w:sz w:val="20"/>
                <w:szCs w:val="20"/>
              </w:rPr>
              <w:t>2</w:t>
            </w:r>
          </w:p>
        </w:tc>
        <w:tc>
          <w:tcPr>
            <w:tcW w:w="4351" w:type="dxa"/>
          </w:tcPr>
          <w:p w14:paraId="73DE0CB7" w14:textId="77777777" w:rsidR="008C2AA2" w:rsidRPr="002D67C6" w:rsidRDefault="00466297"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2D67C6" w:rsidRPr="002D67C6">
              <w:t>Message Broker</w:t>
            </w:r>
          </w:p>
        </w:tc>
        <w:tc>
          <w:tcPr>
            <w:tcW w:w="276" w:type="dxa"/>
            <w:vAlign w:val="center"/>
          </w:tcPr>
          <w:p w14:paraId="289AABC3"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0BC253D" w14:textId="77777777" w:rsidR="008C2AA2" w:rsidRPr="0033129B" w:rsidRDefault="008C2AA2" w:rsidP="005939DD">
            <w:pPr>
              <w:jc w:val="right"/>
              <w:rPr>
                <w:sz w:val="20"/>
                <w:szCs w:val="20"/>
              </w:rPr>
            </w:pPr>
          </w:p>
        </w:tc>
        <w:tc>
          <w:tcPr>
            <w:tcW w:w="1712" w:type="dxa"/>
          </w:tcPr>
          <w:p w14:paraId="5CED8759" w14:textId="77777777" w:rsidR="008C2AA2" w:rsidRPr="00AB5146" w:rsidRDefault="008C2AA2" w:rsidP="005939DD">
            <w:pPr>
              <w:jc w:val="right"/>
              <w:rPr>
                <w:sz w:val="20"/>
                <w:szCs w:val="20"/>
              </w:rPr>
            </w:pPr>
          </w:p>
        </w:tc>
      </w:tr>
      <w:tr w:rsidR="008C2AA2" w:rsidRPr="00AB5146" w14:paraId="0991D06B" w14:textId="77777777" w:rsidTr="005939DD">
        <w:trPr>
          <w:jc w:val="center"/>
        </w:trPr>
        <w:tc>
          <w:tcPr>
            <w:tcW w:w="606" w:type="dxa"/>
          </w:tcPr>
          <w:p w14:paraId="67982256" w14:textId="77777777" w:rsidR="008C2AA2" w:rsidRDefault="008C2AA2" w:rsidP="005939DD">
            <w:pPr>
              <w:rPr>
                <w:sz w:val="20"/>
                <w:szCs w:val="20"/>
              </w:rPr>
            </w:pPr>
            <w:r>
              <w:rPr>
                <w:sz w:val="20"/>
                <w:szCs w:val="20"/>
              </w:rPr>
              <w:t>3</w:t>
            </w:r>
          </w:p>
        </w:tc>
        <w:tc>
          <w:tcPr>
            <w:tcW w:w="4351" w:type="dxa"/>
          </w:tcPr>
          <w:p w14:paraId="526A3880" w14:textId="77777777" w:rsidR="008C2AA2" w:rsidRPr="001233A9" w:rsidRDefault="008C2AA2" w:rsidP="005939DD">
            <w:pPr>
              <w:jc w:val="left"/>
            </w:pPr>
            <w:r>
              <w:t xml:space="preserve">Περιγραφή </w:t>
            </w:r>
            <w:r w:rsidRPr="001233A9">
              <w:t>βασικ</w:t>
            </w:r>
            <w:r>
              <w:t>ών</w:t>
            </w:r>
            <w:r w:rsidRPr="001233A9">
              <w:t xml:space="preserve"> λειτουργ</w:t>
            </w:r>
            <w:r>
              <w:t>ιών</w:t>
            </w:r>
            <w:r w:rsidRPr="001233A9">
              <w:t xml:space="preserve"> του διαμεσολαβητή μηνυμάτων</w:t>
            </w:r>
          </w:p>
        </w:tc>
        <w:tc>
          <w:tcPr>
            <w:tcW w:w="276" w:type="dxa"/>
            <w:vAlign w:val="center"/>
          </w:tcPr>
          <w:p w14:paraId="5006589F"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E82A89A" w14:textId="77777777" w:rsidR="008C2AA2" w:rsidRPr="0033129B" w:rsidRDefault="008C2AA2" w:rsidP="005939DD">
            <w:pPr>
              <w:jc w:val="right"/>
              <w:rPr>
                <w:sz w:val="20"/>
                <w:szCs w:val="20"/>
              </w:rPr>
            </w:pPr>
          </w:p>
        </w:tc>
        <w:tc>
          <w:tcPr>
            <w:tcW w:w="1712" w:type="dxa"/>
          </w:tcPr>
          <w:p w14:paraId="158AD172" w14:textId="77777777" w:rsidR="008C2AA2" w:rsidRPr="00AB5146" w:rsidRDefault="008C2AA2" w:rsidP="005939DD">
            <w:pPr>
              <w:jc w:val="right"/>
              <w:rPr>
                <w:sz w:val="20"/>
                <w:szCs w:val="20"/>
              </w:rPr>
            </w:pPr>
          </w:p>
        </w:tc>
      </w:tr>
      <w:tr w:rsidR="008C2AA2" w:rsidRPr="00AB5146" w14:paraId="60FCC230" w14:textId="77777777" w:rsidTr="005939DD">
        <w:trPr>
          <w:jc w:val="center"/>
        </w:trPr>
        <w:tc>
          <w:tcPr>
            <w:tcW w:w="606" w:type="dxa"/>
          </w:tcPr>
          <w:p w14:paraId="39F54FB8" w14:textId="77777777" w:rsidR="008C2AA2" w:rsidRDefault="008C2AA2" w:rsidP="005939DD">
            <w:pPr>
              <w:rPr>
                <w:sz w:val="20"/>
                <w:szCs w:val="20"/>
              </w:rPr>
            </w:pPr>
            <w:r>
              <w:rPr>
                <w:sz w:val="20"/>
                <w:szCs w:val="20"/>
              </w:rPr>
              <w:t>4</w:t>
            </w:r>
          </w:p>
        </w:tc>
        <w:tc>
          <w:tcPr>
            <w:tcW w:w="4351" w:type="dxa"/>
          </w:tcPr>
          <w:p w14:paraId="13001E30" w14:textId="77777777" w:rsidR="008C2AA2" w:rsidRPr="000077D9" w:rsidRDefault="008C2AA2" w:rsidP="005939DD">
            <w:pPr>
              <w:jc w:val="left"/>
              <w:rPr>
                <w:lang w:val="en-US"/>
              </w:rPr>
            </w:pPr>
            <w:r>
              <w:rPr>
                <w:lang w:val="en-US"/>
              </w:rPr>
              <w:t>Open source</w:t>
            </w:r>
          </w:p>
        </w:tc>
        <w:tc>
          <w:tcPr>
            <w:tcW w:w="276" w:type="dxa"/>
            <w:vAlign w:val="center"/>
          </w:tcPr>
          <w:p w14:paraId="0692D0D6"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49625A76" w14:textId="77777777" w:rsidR="008C2AA2" w:rsidRPr="0033129B" w:rsidRDefault="008C2AA2" w:rsidP="005939DD">
            <w:pPr>
              <w:jc w:val="right"/>
              <w:rPr>
                <w:sz w:val="20"/>
                <w:szCs w:val="20"/>
              </w:rPr>
            </w:pPr>
          </w:p>
        </w:tc>
        <w:tc>
          <w:tcPr>
            <w:tcW w:w="1712" w:type="dxa"/>
          </w:tcPr>
          <w:p w14:paraId="5D354DF6" w14:textId="77777777" w:rsidR="008C2AA2" w:rsidRPr="00AB5146" w:rsidRDefault="008C2AA2" w:rsidP="005939DD">
            <w:pPr>
              <w:jc w:val="right"/>
              <w:rPr>
                <w:sz w:val="20"/>
                <w:szCs w:val="20"/>
              </w:rPr>
            </w:pPr>
          </w:p>
        </w:tc>
      </w:tr>
      <w:tr w:rsidR="008C2AA2" w:rsidRPr="00AB5146" w14:paraId="1EAB525D" w14:textId="77777777" w:rsidTr="005939DD">
        <w:trPr>
          <w:jc w:val="center"/>
        </w:trPr>
        <w:tc>
          <w:tcPr>
            <w:tcW w:w="606" w:type="dxa"/>
          </w:tcPr>
          <w:p w14:paraId="5BB293E3" w14:textId="77777777" w:rsidR="008C2AA2" w:rsidRDefault="008C2AA2" w:rsidP="005939DD">
            <w:pPr>
              <w:rPr>
                <w:sz w:val="20"/>
                <w:szCs w:val="20"/>
              </w:rPr>
            </w:pPr>
            <w:r>
              <w:rPr>
                <w:sz w:val="20"/>
                <w:szCs w:val="20"/>
              </w:rPr>
              <w:t>5</w:t>
            </w:r>
          </w:p>
        </w:tc>
        <w:tc>
          <w:tcPr>
            <w:tcW w:w="4351" w:type="dxa"/>
          </w:tcPr>
          <w:p w14:paraId="6CE04D3E" w14:textId="77777777" w:rsidR="008C2AA2" w:rsidRPr="00AC347E" w:rsidRDefault="00225AB9" w:rsidP="005939DD">
            <w:pPr>
              <w:jc w:val="left"/>
            </w:pPr>
            <w:r>
              <w:t xml:space="preserve">Στην Τεχνική Προσφορά να γίνει </w:t>
            </w:r>
            <w:r w:rsidR="00431740" w:rsidRPr="00D7009B">
              <w:t>Περιγραφή των σεναρίων χρήσης (</w:t>
            </w:r>
            <w:r w:rsidR="00431740" w:rsidRPr="00431740">
              <w:rPr>
                <w:lang w:val="en-US"/>
              </w:rPr>
              <w:t>use</w:t>
            </w:r>
            <w:r w:rsidR="00431740" w:rsidRPr="00D7009B">
              <w:t xml:space="preserve"> </w:t>
            </w:r>
            <w:r w:rsidR="00431740" w:rsidRPr="00431740">
              <w:rPr>
                <w:lang w:val="en-US"/>
              </w:rPr>
              <w:t>cases</w:t>
            </w:r>
            <w:r w:rsidR="00431740" w:rsidRPr="00D7009B">
              <w:t>)</w:t>
            </w:r>
            <w:r>
              <w:t xml:space="preserve"> του</w:t>
            </w:r>
            <w:r w:rsidR="00431740" w:rsidRPr="00D7009B">
              <w:t xml:space="preserve"> υποσυστήματος</w:t>
            </w:r>
          </w:p>
        </w:tc>
        <w:tc>
          <w:tcPr>
            <w:tcW w:w="276" w:type="dxa"/>
            <w:vAlign w:val="center"/>
          </w:tcPr>
          <w:p w14:paraId="7400454C" w14:textId="77777777" w:rsidR="008C2AA2" w:rsidRPr="00D7009B" w:rsidRDefault="00355A5E" w:rsidP="005939DD">
            <w:pPr>
              <w:jc w:val="center"/>
              <w:rPr>
                <w:b/>
                <w:bCs/>
                <w:sz w:val="20"/>
                <w:szCs w:val="20"/>
              </w:rPr>
            </w:pPr>
            <w:r w:rsidRPr="007E6F8E">
              <w:rPr>
                <w:b/>
                <w:bCs/>
                <w:sz w:val="20"/>
                <w:szCs w:val="20"/>
                <w:lang w:val="en-US"/>
              </w:rPr>
              <w:t>NAI</w:t>
            </w:r>
          </w:p>
        </w:tc>
        <w:tc>
          <w:tcPr>
            <w:tcW w:w="1351" w:type="dxa"/>
          </w:tcPr>
          <w:p w14:paraId="496F6587" w14:textId="77777777" w:rsidR="008C2AA2" w:rsidRPr="0033129B" w:rsidRDefault="008C2AA2" w:rsidP="005939DD">
            <w:pPr>
              <w:jc w:val="right"/>
              <w:rPr>
                <w:sz w:val="20"/>
                <w:szCs w:val="20"/>
              </w:rPr>
            </w:pPr>
          </w:p>
        </w:tc>
        <w:tc>
          <w:tcPr>
            <w:tcW w:w="1712" w:type="dxa"/>
          </w:tcPr>
          <w:p w14:paraId="5196BBB1" w14:textId="77777777" w:rsidR="008C2AA2" w:rsidRPr="00AB5146" w:rsidRDefault="008C2AA2" w:rsidP="005939DD">
            <w:pPr>
              <w:jc w:val="right"/>
              <w:rPr>
                <w:sz w:val="20"/>
                <w:szCs w:val="20"/>
              </w:rPr>
            </w:pPr>
          </w:p>
        </w:tc>
      </w:tr>
    </w:tbl>
    <w:p w14:paraId="2D838431" w14:textId="77777777" w:rsidR="008C2AA2" w:rsidRPr="00EB5A42" w:rsidRDefault="008C2AA2" w:rsidP="004A1D19">
      <w:pPr>
        <w:pStyle w:val="a3"/>
        <w:numPr>
          <w:ilvl w:val="0"/>
          <w:numId w:val="47"/>
        </w:numPr>
        <w:rPr>
          <w:b/>
          <w:bCs/>
        </w:rPr>
      </w:pPr>
      <w:bookmarkStart w:id="609" w:name="_Toc57762449"/>
      <w:r w:rsidRPr="00EB5A42">
        <w:rPr>
          <w:b/>
          <w:bCs/>
        </w:rPr>
        <w:t>Υποσύστημα Εγγύησης και Διασφάλιση του αμετάβλητου των δεδομένων</w:t>
      </w:r>
      <w:bookmarkEnd w:id="609"/>
    </w:p>
    <w:tbl>
      <w:tblPr>
        <w:tblStyle w:val="a5"/>
        <w:tblW w:w="0" w:type="auto"/>
        <w:jc w:val="center"/>
        <w:tblLook w:val="04A0" w:firstRow="1" w:lastRow="0" w:firstColumn="1" w:lastColumn="0" w:noHBand="0" w:noVBand="1"/>
      </w:tblPr>
      <w:tblGrid>
        <w:gridCol w:w="606"/>
        <w:gridCol w:w="4209"/>
        <w:gridCol w:w="1290"/>
        <w:gridCol w:w="1351"/>
        <w:gridCol w:w="1712"/>
      </w:tblGrid>
      <w:tr w:rsidR="008C2AA2" w:rsidRPr="00AB5146" w14:paraId="2D0BD30E" w14:textId="77777777" w:rsidTr="005939DD">
        <w:trPr>
          <w:jc w:val="center"/>
        </w:trPr>
        <w:tc>
          <w:tcPr>
            <w:tcW w:w="606" w:type="dxa"/>
            <w:vAlign w:val="center"/>
          </w:tcPr>
          <w:p w14:paraId="29730D71"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3DD76006"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0A8B93F5"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27B7E650"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550B4967"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2F09D694" w14:textId="77777777" w:rsidTr="005939DD">
        <w:trPr>
          <w:jc w:val="center"/>
        </w:trPr>
        <w:tc>
          <w:tcPr>
            <w:tcW w:w="606" w:type="dxa"/>
          </w:tcPr>
          <w:p w14:paraId="39AC835F" w14:textId="77777777" w:rsidR="008C2AA2" w:rsidRPr="00636410" w:rsidRDefault="008C2AA2" w:rsidP="005939DD">
            <w:pPr>
              <w:rPr>
                <w:sz w:val="20"/>
                <w:szCs w:val="20"/>
              </w:rPr>
            </w:pPr>
            <w:r>
              <w:rPr>
                <w:sz w:val="20"/>
                <w:szCs w:val="20"/>
              </w:rPr>
              <w:t>1</w:t>
            </w:r>
          </w:p>
        </w:tc>
        <w:tc>
          <w:tcPr>
            <w:tcW w:w="4209" w:type="dxa"/>
          </w:tcPr>
          <w:p w14:paraId="2A38B1B3" w14:textId="77777777" w:rsidR="008C2AA2" w:rsidRPr="008C1720" w:rsidRDefault="008C2AA2" w:rsidP="005939DD">
            <w:pPr>
              <w:jc w:val="left"/>
            </w:pPr>
            <w:r>
              <w:t>Περιγραφή υποσυστήματος</w:t>
            </w:r>
          </w:p>
        </w:tc>
        <w:tc>
          <w:tcPr>
            <w:tcW w:w="418" w:type="dxa"/>
            <w:vAlign w:val="center"/>
          </w:tcPr>
          <w:p w14:paraId="5C05DFDD"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686A1832" w14:textId="77777777" w:rsidR="008C2AA2" w:rsidRPr="00AB5146" w:rsidRDefault="008C2AA2" w:rsidP="005939DD">
            <w:pPr>
              <w:jc w:val="right"/>
              <w:rPr>
                <w:sz w:val="20"/>
                <w:szCs w:val="20"/>
                <w:lang w:val="en-US"/>
              </w:rPr>
            </w:pPr>
          </w:p>
        </w:tc>
        <w:tc>
          <w:tcPr>
            <w:tcW w:w="1712" w:type="dxa"/>
          </w:tcPr>
          <w:p w14:paraId="492F1A1E" w14:textId="77777777" w:rsidR="008C2AA2" w:rsidRPr="00AB5146" w:rsidRDefault="008C2AA2" w:rsidP="005939DD">
            <w:pPr>
              <w:jc w:val="right"/>
              <w:rPr>
                <w:sz w:val="20"/>
                <w:szCs w:val="20"/>
              </w:rPr>
            </w:pPr>
          </w:p>
        </w:tc>
      </w:tr>
      <w:tr w:rsidR="008C2AA2" w:rsidRPr="00AB5146" w14:paraId="22F3757B" w14:textId="77777777" w:rsidTr="005939DD">
        <w:trPr>
          <w:jc w:val="center"/>
        </w:trPr>
        <w:tc>
          <w:tcPr>
            <w:tcW w:w="606" w:type="dxa"/>
          </w:tcPr>
          <w:p w14:paraId="2779B1E6" w14:textId="77777777" w:rsidR="008C2AA2" w:rsidRDefault="008C2AA2" w:rsidP="005939DD">
            <w:pPr>
              <w:rPr>
                <w:sz w:val="20"/>
                <w:szCs w:val="20"/>
              </w:rPr>
            </w:pPr>
            <w:r>
              <w:rPr>
                <w:sz w:val="20"/>
                <w:szCs w:val="20"/>
              </w:rPr>
              <w:t>2</w:t>
            </w:r>
          </w:p>
        </w:tc>
        <w:tc>
          <w:tcPr>
            <w:tcW w:w="4209" w:type="dxa"/>
          </w:tcPr>
          <w:p w14:paraId="02AA9EFF" w14:textId="77777777" w:rsidR="008C2AA2" w:rsidRPr="003D30BE" w:rsidRDefault="00FE6FB8" w:rsidP="005939DD">
            <w:pPr>
              <w:jc w:val="left"/>
            </w:pPr>
            <w:r w:rsidRPr="00FE6FB8">
              <w:t xml:space="preserve">Να αναφερθούν το όνομα – Έκδοση – Χρονολογία διάθεσης του </w:t>
            </w:r>
            <w:r w:rsidR="00B911AB">
              <w:t>π</w:t>
            </w:r>
            <w:r w:rsidR="00B911AB" w:rsidRPr="00CB3A4F">
              <w:t>ροτεινόμενο</w:t>
            </w:r>
            <w:r w:rsidR="00B911AB">
              <w:t>υ</w:t>
            </w:r>
            <w:r w:rsidR="00B911AB" w:rsidRPr="00CB3A4F">
              <w:t xml:space="preserve"> </w:t>
            </w:r>
            <w:r w:rsidRPr="00FE6FB8">
              <w:t>λογισμικού</w:t>
            </w:r>
            <w:r w:rsidR="009A5CED" w:rsidRPr="009A5CED">
              <w:t xml:space="preserve"> τεχνολογίας</w:t>
            </w:r>
            <w:r w:rsidR="003D30BE" w:rsidRPr="003D30BE">
              <w:t xml:space="preserve"> </w:t>
            </w:r>
            <w:r w:rsidR="009A3681">
              <w:rPr>
                <w:lang w:val="en-US"/>
              </w:rPr>
              <w:t>Blockchain</w:t>
            </w:r>
          </w:p>
        </w:tc>
        <w:tc>
          <w:tcPr>
            <w:tcW w:w="418" w:type="dxa"/>
            <w:vAlign w:val="center"/>
          </w:tcPr>
          <w:p w14:paraId="66A2595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D49CA4D" w14:textId="77777777" w:rsidR="008C2AA2" w:rsidRPr="0033129B" w:rsidRDefault="008C2AA2" w:rsidP="005939DD">
            <w:pPr>
              <w:jc w:val="right"/>
              <w:rPr>
                <w:sz w:val="20"/>
                <w:szCs w:val="20"/>
              </w:rPr>
            </w:pPr>
          </w:p>
        </w:tc>
        <w:tc>
          <w:tcPr>
            <w:tcW w:w="1712" w:type="dxa"/>
          </w:tcPr>
          <w:p w14:paraId="12E2D433" w14:textId="77777777" w:rsidR="008C2AA2" w:rsidRPr="00AB5146" w:rsidRDefault="008C2AA2" w:rsidP="005939DD">
            <w:pPr>
              <w:jc w:val="right"/>
              <w:rPr>
                <w:sz w:val="20"/>
                <w:szCs w:val="20"/>
              </w:rPr>
            </w:pPr>
          </w:p>
        </w:tc>
      </w:tr>
      <w:tr w:rsidR="008C2AA2" w:rsidRPr="00AB5146" w14:paraId="63B85922" w14:textId="77777777" w:rsidTr="005939DD">
        <w:trPr>
          <w:jc w:val="center"/>
        </w:trPr>
        <w:tc>
          <w:tcPr>
            <w:tcW w:w="606" w:type="dxa"/>
          </w:tcPr>
          <w:p w14:paraId="70EEB810" w14:textId="77777777" w:rsidR="008C2AA2" w:rsidRDefault="008C2AA2" w:rsidP="005939DD">
            <w:pPr>
              <w:rPr>
                <w:sz w:val="20"/>
                <w:szCs w:val="20"/>
              </w:rPr>
            </w:pPr>
            <w:r>
              <w:rPr>
                <w:sz w:val="20"/>
                <w:szCs w:val="20"/>
              </w:rPr>
              <w:t>3</w:t>
            </w:r>
          </w:p>
        </w:tc>
        <w:tc>
          <w:tcPr>
            <w:tcW w:w="4209" w:type="dxa"/>
          </w:tcPr>
          <w:p w14:paraId="1118297D" w14:textId="77777777" w:rsidR="008C2AA2" w:rsidRPr="00E23028" w:rsidRDefault="008C2AA2" w:rsidP="005939DD">
            <w:pPr>
              <w:jc w:val="left"/>
            </w:pPr>
            <w:r>
              <w:t xml:space="preserve">Προτεινόμενη υλοποίηση δικτύου και ανάλυση </w:t>
            </w:r>
            <w:r w:rsidRPr="00C01083">
              <w:t>του αμετάβλητου των δεδομένων</w:t>
            </w:r>
          </w:p>
        </w:tc>
        <w:tc>
          <w:tcPr>
            <w:tcW w:w="418" w:type="dxa"/>
            <w:vAlign w:val="center"/>
          </w:tcPr>
          <w:p w14:paraId="66FC54A2"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947BBD7" w14:textId="77777777" w:rsidR="008C2AA2" w:rsidRPr="0033129B" w:rsidRDefault="008C2AA2" w:rsidP="005939DD">
            <w:pPr>
              <w:jc w:val="right"/>
              <w:rPr>
                <w:sz w:val="20"/>
                <w:szCs w:val="20"/>
              </w:rPr>
            </w:pPr>
          </w:p>
        </w:tc>
        <w:tc>
          <w:tcPr>
            <w:tcW w:w="1712" w:type="dxa"/>
          </w:tcPr>
          <w:p w14:paraId="4FFE2403" w14:textId="77777777" w:rsidR="008C2AA2" w:rsidRPr="00AB5146" w:rsidRDefault="008C2AA2" w:rsidP="005939DD">
            <w:pPr>
              <w:jc w:val="right"/>
              <w:rPr>
                <w:sz w:val="20"/>
                <w:szCs w:val="20"/>
              </w:rPr>
            </w:pPr>
          </w:p>
        </w:tc>
      </w:tr>
      <w:tr w:rsidR="008C2AA2" w:rsidRPr="00AB5146" w14:paraId="3ACDCF93" w14:textId="77777777" w:rsidTr="005939DD">
        <w:trPr>
          <w:jc w:val="center"/>
        </w:trPr>
        <w:tc>
          <w:tcPr>
            <w:tcW w:w="606" w:type="dxa"/>
          </w:tcPr>
          <w:p w14:paraId="32406995" w14:textId="77777777" w:rsidR="008C2AA2" w:rsidRDefault="008C2AA2" w:rsidP="005939DD">
            <w:pPr>
              <w:rPr>
                <w:sz w:val="20"/>
                <w:szCs w:val="20"/>
              </w:rPr>
            </w:pPr>
            <w:r>
              <w:rPr>
                <w:sz w:val="20"/>
                <w:szCs w:val="20"/>
              </w:rPr>
              <w:t>4</w:t>
            </w:r>
          </w:p>
        </w:tc>
        <w:tc>
          <w:tcPr>
            <w:tcW w:w="4209" w:type="dxa"/>
          </w:tcPr>
          <w:p w14:paraId="6C1F591C" w14:textId="77777777" w:rsidR="008C2AA2" w:rsidRPr="00FE6FB8" w:rsidRDefault="008C2AA2" w:rsidP="005939DD">
            <w:pPr>
              <w:jc w:val="left"/>
            </w:pPr>
            <w:r>
              <w:rPr>
                <w:lang w:val="en-US"/>
              </w:rPr>
              <w:t>Open</w:t>
            </w:r>
            <w:r w:rsidRPr="00FE6FB8">
              <w:t xml:space="preserve"> </w:t>
            </w:r>
            <w:r>
              <w:rPr>
                <w:lang w:val="en-US"/>
              </w:rPr>
              <w:t>source</w:t>
            </w:r>
          </w:p>
        </w:tc>
        <w:tc>
          <w:tcPr>
            <w:tcW w:w="418" w:type="dxa"/>
            <w:vAlign w:val="center"/>
          </w:tcPr>
          <w:p w14:paraId="09AA7B2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6C43B4A0" w14:textId="77777777" w:rsidR="008C2AA2" w:rsidRPr="0033129B" w:rsidRDefault="008C2AA2" w:rsidP="005939DD">
            <w:pPr>
              <w:jc w:val="right"/>
              <w:rPr>
                <w:sz w:val="20"/>
                <w:szCs w:val="20"/>
              </w:rPr>
            </w:pPr>
          </w:p>
        </w:tc>
        <w:tc>
          <w:tcPr>
            <w:tcW w:w="1712" w:type="dxa"/>
          </w:tcPr>
          <w:p w14:paraId="7C754B11" w14:textId="77777777" w:rsidR="008C2AA2" w:rsidRPr="00AB5146" w:rsidRDefault="008C2AA2" w:rsidP="005939DD">
            <w:pPr>
              <w:jc w:val="right"/>
              <w:rPr>
                <w:sz w:val="20"/>
                <w:szCs w:val="20"/>
              </w:rPr>
            </w:pPr>
          </w:p>
        </w:tc>
      </w:tr>
      <w:tr w:rsidR="008C2AA2" w:rsidRPr="00AB5146" w14:paraId="49800046" w14:textId="77777777" w:rsidTr="005939DD">
        <w:trPr>
          <w:jc w:val="center"/>
        </w:trPr>
        <w:tc>
          <w:tcPr>
            <w:tcW w:w="606" w:type="dxa"/>
          </w:tcPr>
          <w:p w14:paraId="04A112BF" w14:textId="77777777" w:rsidR="008C2AA2" w:rsidRDefault="008C2AA2" w:rsidP="005939DD">
            <w:pPr>
              <w:rPr>
                <w:sz w:val="20"/>
                <w:szCs w:val="20"/>
              </w:rPr>
            </w:pPr>
            <w:r>
              <w:rPr>
                <w:sz w:val="20"/>
                <w:szCs w:val="20"/>
              </w:rPr>
              <w:lastRenderedPageBreak/>
              <w:t>5</w:t>
            </w:r>
          </w:p>
        </w:tc>
        <w:tc>
          <w:tcPr>
            <w:tcW w:w="4209" w:type="dxa"/>
          </w:tcPr>
          <w:p w14:paraId="3258E2C8" w14:textId="77777777" w:rsidR="008C2AA2" w:rsidRPr="00D7009B" w:rsidRDefault="00C12579"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418" w:type="dxa"/>
            <w:vAlign w:val="center"/>
          </w:tcPr>
          <w:p w14:paraId="1700F1BE"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1A46CCC2" w14:textId="77777777" w:rsidR="008C2AA2" w:rsidRPr="0033129B" w:rsidRDefault="008C2AA2" w:rsidP="005939DD">
            <w:pPr>
              <w:jc w:val="right"/>
              <w:rPr>
                <w:sz w:val="20"/>
                <w:szCs w:val="20"/>
              </w:rPr>
            </w:pPr>
          </w:p>
        </w:tc>
        <w:tc>
          <w:tcPr>
            <w:tcW w:w="1712" w:type="dxa"/>
          </w:tcPr>
          <w:p w14:paraId="2929F3F0" w14:textId="77777777" w:rsidR="008C2AA2" w:rsidRPr="00AB5146" w:rsidRDefault="008C2AA2" w:rsidP="005939DD">
            <w:pPr>
              <w:jc w:val="right"/>
              <w:rPr>
                <w:sz w:val="20"/>
                <w:szCs w:val="20"/>
              </w:rPr>
            </w:pPr>
          </w:p>
        </w:tc>
      </w:tr>
    </w:tbl>
    <w:p w14:paraId="4E975F36" w14:textId="77777777" w:rsidR="008C2AA2" w:rsidRPr="00EB5A42" w:rsidRDefault="008C2AA2" w:rsidP="004A1D19">
      <w:pPr>
        <w:pStyle w:val="a3"/>
        <w:numPr>
          <w:ilvl w:val="0"/>
          <w:numId w:val="47"/>
        </w:numPr>
        <w:rPr>
          <w:b/>
          <w:bCs/>
        </w:rPr>
      </w:pPr>
      <w:bookmarkStart w:id="610" w:name="_Toc57762450"/>
      <w:r w:rsidRPr="00EB5A42">
        <w:rPr>
          <w:b/>
          <w:bCs/>
        </w:rPr>
        <w:t>Διαδικτυακή Πύλη govhub.gr</w:t>
      </w:r>
      <w:bookmarkEnd w:id="610"/>
    </w:p>
    <w:tbl>
      <w:tblPr>
        <w:tblStyle w:val="a5"/>
        <w:tblW w:w="0" w:type="auto"/>
        <w:jc w:val="center"/>
        <w:tblLook w:val="04A0" w:firstRow="1" w:lastRow="0" w:firstColumn="1" w:lastColumn="0" w:noHBand="0" w:noVBand="1"/>
      </w:tblPr>
      <w:tblGrid>
        <w:gridCol w:w="606"/>
        <w:gridCol w:w="4209"/>
        <w:gridCol w:w="1290"/>
        <w:gridCol w:w="1351"/>
        <w:gridCol w:w="1712"/>
      </w:tblGrid>
      <w:tr w:rsidR="008C2AA2" w:rsidRPr="00AB5146" w14:paraId="18F32E5C" w14:textId="77777777" w:rsidTr="005939DD">
        <w:trPr>
          <w:jc w:val="center"/>
        </w:trPr>
        <w:tc>
          <w:tcPr>
            <w:tcW w:w="606" w:type="dxa"/>
            <w:vAlign w:val="center"/>
          </w:tcPr>
          <w:p w14:paraId="202C7608"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64B8DB75"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22C80D71"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6FB87E24"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3CC1FF8"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60CBF2EC" w14:textId="77777777" w:rsidTr="005939DD">
        <w:trPr>
          <w:jc w:val="center"/>
        </w:trPr>
        <w:tc>
          <w:tcPr>
            <w:tcW w:w="606" w:type="dxa"/>
          </w:tcPr>
          <w:p w14:paraId="44463AEA" w14:textId="77777777" w:rsidR="008C2AA2" w:rsidRPr="00636410" w:rsidRDefault="008C2AA2" w:rsidP="005939DD">
            <w:pPr>
              <w:rPr>
                <w:sz w:val="20"/>
                <w:szCs w:val="20"/>
              </w:rPr>
            </w:pPr>
            <w:r>
              <w:rPr>
                <w:sz w:val="20"/>
                <w:szCs w:val="20"/>
              </w:rPr>
              <w:t>1</w:t>
            </w:r>
          </w:p>
        </w:tc>
        <w:tc>
          <w:tcPr>
            <w:tcW w:w="4209" w:type="dxa"/>
          </w:tcPr>
          <w:p w14:paraId="554F0563" w14:textId="77777777" w:rsidR="008C2AA2" w:rsidRPr="00F23811" w:rsidRDefault="008C2AA2" w:rsidP="005939DD">
            <w:pPr>
              <w:jc w:val="left"/>
            </w:pPr>
            <w:r>
              <w:t>Περιγραφή στησίματος διαδικτυακής πύλης</w:t>
            </w:r>
            <w:r w:rsidRPr="00F23811">
              <w:t xml:space="preserve"> </w:t>
            </w:r>
            <w:r>
              <w:t>και θεματικές ενότητες</w:t>
            </w:r>
          </w:p>
        </w:tc>
        <w:tc>
          <w:tcPr>
            <w:tcW w:w="418" w:type="dxa"/>
            <w:vAlign w:val="center"/>
          </w:tcPr>
          <w:p w14:paraId="538E93C3"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1FC76FCA" w14:textId="77777777" w:rsidR="008C2AA2" w:rsidRPr="00AB5146" w:rsidRDefault="008C2AA2" w:rsidP="005939DD">
            <w:pPr>
              <w:jc w:val="right"/>
              <w:rPr>
                <w:sz w:val="20"/>
                <w:szCs w:val="20"/>
                <w:lang w:val="en-US"/>
              </w:rPr>
            </w:pPr>
          </w:p>
        </w:tc>
        <w:tc>
          <w:tcPr>
            <w:tcW w:w="1712" w:type="dxa"/>
          </w:tcPr>
          <w:p w14:paraId="41186AF4" w14:textId="77777777" w:rsidR="008C2AA2" w:rsidRPr="00AB5146" w:rsidRDefault="008C2AA2" w:rsidP="005939DD">
            <w:pPr>
              <w:jc w:val="right"/>
              <w:rPr>
                <w:sz w:val="20"/>
                <w:szCs w:val="20"/>
              </w:rPr>
            </w:pPr>
          </w:p>
        </w:tc>
      </w:tr>
      <w:tr w:rsidR="008C2AA2" w:rsidRPr="00AB5146" w14:paraId="08C09D8B" w14:textId="77777777" w:rsidTr="005939DD">
        <w:trPr>
          <w:jc w:val="center"/>
        </w:trPr>
        <w:tc>
          <w:tcPr>
            <w:tcW w:w="606" w:type="dxa"/>
          </w:tcPr>
          <w:p w14:paraId="0B33313D" w14:textId="77777777" w:rsidR="008C2AA2" w:rsidRDefault="008C2AA2" w:rsidP="005939DD">
            <w:pPr>
              <w:rPr>
                <w:sz w:val="20"/>
                <w:szCs w:val="20"/>
              </w:rPr>
            </w:pPr>
            <w:r>
              <w:rPr>
                <w:sz w:val="20"/>
                <w:szCs w:val="20"/>
              </w:rPr>
              <w:t>2</w:t>
            </w:r>
          </w:p>
        </w:tc>
        <w:tc>
          <w:tcPr>
            <w:tcW w:w="4209" w:type="dxa"/>
          </w:tcPr>
          <w:p w14:paraId="45F49B0C" w14:textId="77777777" w:rsidR="008C2AA2" w:rsidRPr="0056180F" w:rsidRDefault="00D466C5" w:rsidP="005939DD">
            <w:pPr>
              <w:jc w:val="left"/>
            </w:pPr>
            <w:r>
              <w:t xml:space="preserve">Να ακολουθηθεί το </w:t>
            </w:r>
            <w:r w:rsidR="008C2AA2" w:rsidRPr="0056180F">
              <w:t>Responsive Web Design</w:t>
            </w:r>
          </w:p>
        </w:tc>
        <w:tc>
          <w:tcPr>
            <w:tcW w:w="418" w:type="dxa"/>
            <w:vAlign w:val="center"/>
          </w:tcPr>
          <w:p w14:paraId="53ECE371"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41DE35DA" w14:textId="77777777" w:rsidR="008C2AA2" w:rsidRPr="00AB5146" w:rsidRDefault="008C2AA2" w:rsidP="005939DD">
            <w:pPr>
              <w:jc w:val="right"/>
              <w:rPr>
                <w:sz w:val="20"/>
                <w:szCs w:val="20"/>
                <w:lang w:val="en-US"/>
              </w:rPr>
            </w:pPr>
          </w:p>
        </w:tc>
        <w:tc>
          <w:tcPr>
            <w:tcW w:w="1712" w:type="dxa"/>
          </w:tcPr>
          <w:p w14:paraId="04C4B0D5" w14:textId="77777777" w:rsidR="008C2AA2" w:rsidRPr="00AB5146" w:rsidRDefault="008C2AA2" w:rsidP="005939DD">
            <w:pPr>
              <w:jc w:val="right"/>
              <w:rPr>
                <w:sz w:val="20"/>
                <w:szCs w:val="20"/>
              </w:rPr>
            </w:pPr>
          </w:p>
        </w:tc>
      </w:tr>
      <w:tr w:rsidR="008C2AA2" w:rsidRPr="00AB5146" w14:paraId="725FE9C6" w14:textId="77777777" w:rsidTr="005939DD">
        <w:trPr>
          <w:jc w:val="center"/>
        </w:trPr>
        <w:tc>
          <w:tcPr>
            <w:tcW w:w="606" w:type="dxa"/>
          </w:tcPr>
          <w:p w14:paraId="60689FE2" w14:textId="77777777" w:rsidR="008C2AA2" w:rsidRDefault="008C2AA2" w:rsidP="005939DD">
            <w:pPr>
              <w:rPr>
                <w:sz w:val="20"/>
                <w:szCs w:val="20"/>
              </w:rPr>
            </w:pPr>
            <w:r>
              <w:rPr>
                <w:sz w:val="20"/>
                <w:szCs w:val="20"/>
              </w:rPr>
              <w:t>3</w:t>
            </w:r>
          </w:p>
        </w:tc>
        <w:tc>
          <w:tcPr>
            <w:tcW w:w="4209" w:type="dxa"/>
          </w:tcPr>
          <w:p w14:paraId="28CA7865" w14:textId="77777777" w:rsidR="008C2AA2" w:rsidRPr="001E332B" w:rsidRDefault="00CB3A4F" w:rsidP="005939DD">
            <w:pPr>
              <w:jc w:val="left"/>
            </w:pPr>
            <w:r w:rsidRPr="00CB3A4F">
              <w:t>Να αναφερθεί το σύστημα CMS που θα χρησιμοποιηθεί, καθώς και η έκδοσή του</w:t>
            </w:r>
          </w:p>
        </w:tc>
        <w:tc>
          <w:tcPr>
            <w:tcW w:w="418" w:type="dxa"/>
            <w:vAlign w:val="center"/>
          </w:tcPr>
          <w:p w14:paraId="7A79859E"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2307F0D1" w14:textId="77777777" w:rsidR="008C2AA2" w:rsidRPr="0033129B" w:rsidRDefault="008C2AA2" w:rsidP="005939DD">
            <w:pPr>
              <w:jc w:val="right"/>
              <w:rPr>
                <w:sz w:val="20"/>
                <w:szCs w:val="20"/>
              </w:rPr>
            </w:pPr>
          </w:p>
        </w:tc>
        <w:tc>
          <w:tcPr>
            <w:tcW w:w="1712" w:type="dxa"/>
          </w:tcPr>
          <w:p w14:paraId="02AE437E" w14:textId="77777777" w:rsidR="008C2AA2" w:rsidRPr="00AB5146" w:rsidRDefault="008C2AA2" w:rsidP="005939DD">
            <w:pPr>
              <w:jc w:val="right"/>
              <w:rPr>
                <w:sz w:val="20"/>
                <w:szCs w:val="20"/>
              </w:rPr>
            </w:pPr>
          </w:p>
        </w:tc>
      </w:tr>
      <w:tr w:rsidR="008C2AA2" w:rsidRPr="00AB5146" w14:paraId="199A9BAF" w14:textId="77777777" w:rsidTr="005939DD">
        <w:trPr>
          <w:jc w:val="center"/>
        </w:trPr>
        <w:tc>
          <w:tcPr>
            <w:tcW w:w="606" w:type="dxa"/>
          </w:tcPr>
          <w:p w14:paraId="64984931" w14:textId="77777777" w:rsidR="008C2AA2" w:rsidRDefault="008C2AA2" w:rsidP="005939DD">
            <w:pPr>
              <w:rPr>
                <w:sz w:val="20"/>
                <w:szCs w:val="20"/>
              </w:rPr>
            </w:pPr>
            <w:r>
              <w:rPr>
                <w:sz w:val="20"/>
                <w:szCs w:val="20"/>
              </w:rPr>
              <w:t>4</w:t>
            </w:r>
          </w:p>
        </w:tc>
        <w:tc>
          <w:tcPr>
            <w:tcW w:w="4209" w:type="dxa"/>
          </w:tcPr>
          <w:p w14:paraId="413CBBBC" w14:textId="77777777" w:rsidR="008C2AA2" w:rsidRPr="001E332B" w:rsidRDefault="00CB3A4F"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1E332B">
              <w:rPr>
                <w:lang w:val="en-US"/>
              </w:rPr>
              <w:t>Web</w:t>
            </w:r>
            <w:r w:rsidR="001E332B" w:rsidRPr="001E332B">
              <w:t xml:space="preserve"> </w:t>
            </w:r>
            <w:r w:rsidR="001E332B">
              <w:rPr>
                <w:lang w:val="en-US"/>
              </w:rPr>
              <w:t>server</w:t>
            </w:r>
            <w:r w:rsidR="001E332B" w:rsidRPr="001E332B">
              <w:t xml:space="preserve"> </w:t>
            </w:r>
          </w:p>
        </w:tc>
        <w:tc>
          <w:tcPr>
            <w:tcW w:w="418" w:type="dxa"/>
            <w:vAlign w:val="center"/>
          </w:tcPr>
          <w:p w14:paraId="51FAFA74"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24672835" w14:textId="77777777" w:rsidR="008C2AA2" w:rsidRPr="0033129B" w:rsidRDefault="008C2AA2" w:rsidP="005939DD">
            <w:pPr>
              <w:jc w:val="right"/>
              <w:rPr>
                <w:sz w:val="20"/>
                <w:szCs w:val="20"/>
              </w:rPr>
            </w:pPr>
          </w:p>
        </w:tc>
        <w:tc>
          <w:tcPr>
            <w:tcW w:w="1712" w:type="dxa"/>
          </w:tcPr>
          <w:p w14:paraId="247E3A98" w14:textId="77777777" w:rsidR="008C2AA2" w:rsidRPr="00AB5146" w:rsidRDefault="008C2AA2" w:rsidP="005939DD">
            <w:pPr>
              <w:jc w:val="right"/>
              <w:rPr>
                <w:sz w:val="20"/>
                <w:szCs w:val="20"/>
              </w:rPr>
            </w:pPr>
          </w:p>
        </w:tc>
      </w:tr>
      <w:tr w:rsidR="008C2AA2" w:rsidRPr="00AB5146" w14:paraId="56EE6464" w14:textId="77777777" w:rsidTr="005939DD">
        <w:trPr>
          <w:jc w:val="center"/>
        </w:trPr>
        <w:tc>
          <w:tcPr>
            <w:tcW w:w="606" w:type="dxa"/>
          </w:tcPr>
          <w:p w14:paraId="5B534078" w14:textId="77777777" w:rsidR="008C2AA2" w:rsidRDefault="008C2AA2" w:rsidP="005939DD">
            <w:pPr>
              <w:rPr>
                <w:sz w:val="20"/>
                <w:szCs w:val="20"/>
              </w:rPr>
            </w:pPr>
            <w:r>
              <w:rPr>
                <w:sz w:val="20"/>
                <w:szCs w:val="20"/>
              </w:rPr>
              <w:t>5</w:t>
            </w:r>
          </w:p>
        </w:tc>
        <w:tc>
          <w:tcPr>
            <w:tcW w:w="4209" w:type="dxa"/>
          </w:tcPr>
          <w:p w14:paraId="23DD28C4" w14:textId="77777777" w:rsidR="008C2AA2" w:rsidRPr="006F6A7D" w:rsidRDefault="00BE7002"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1E332B">
              <w:rPr>
                <w:lang w:val="en-US"/>
              </w:rPr>
              <w:t>Database</w:t>
            </w:r>
            <w:r w:rsidR="001E332B" w:rsidRPr="001E332B">
              <w:t xml:space="preserve"> </w:t>
            </w:r>
            <w:r w:rsidR="001E332B">
              <w:rPr>
                <w:lang w:val="en-US"/>
              </w:rPr>
              <w:t>server</w:t>
            </w:r>
            <w:r w:rsidR="008C2AA2" w:rsidRPr="001E332B">
              <w:t xml:space="preserve"> </w:t>
            </w:r>
          </w:p>
        </w:tc>
        <w:tc>
          <w:tcPr>
            <w:tcW w:w="418" w:type="dxa"/>
            <w:vAlign w:val="center"/>
          </w:tcPr>
          <w:p w14:paraId="7671B3A1"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03050BD2" w14:textId="77777777" w:rsidR="008C2AA2" w:rsidRPr="0033129B" w:rsidRDefault="008C2AA2" w:rsidP="005939DD">
            <w:pPr>
              <w:jc w:val="right"/>
              <w:rPr>
                <w:sz w:val="20"/>
                <w:szCs w:val="20"/>
              </w:rPr>
            </w:pPr>
          </w:p>
        </w:tc>
        <w:tc>
          <w:tcPr>
            <w:tcW w:w="1712" w:type="dxa"/>
          </w:tcPr>
          <w:p w14:paraId="73A33327" w14:textId="77777777" w:rsidR="008C2AA2" w:rsidRPr="00AB5146" w:rsidRDefault="008C2AA2" w:rsidP="005939DD">
            <w:pPr>
              <w:jc w:val="right"/>
              <w:rPr>
                <w:sz w:val="20"/>
                <w:szCs w:val="20"/>
              </w:rPr>
            </w:pPr>
          </w:p>
        </w:tc>
      </w:tr>
      <w:tr w:rsidR="008C2AA2" w:rsidRPr="00AB5146" w14:paraId="56AFBBF2" w14:textId="77777777" w:rsidTr="005939DD">
        <w:trPr>
          <w:jc w:val="center"/>
        </w:trPr>
        <w:tc>
          <w:tcPr>
            <w:tcW w:w="606" w:type="dxa"/>
          </w:tcPr>
          <w:p w14:paraId="128E3F9A" w14:textId="77777777" w:rsidR="008C2AA2" w:rsidRDefault="008C2AA2" w:rsidP="005939DD">
            <w:pPr>
              <w:rPr>
                <w:sz w:val="20"/>
                <w:szCs w:val="20"/>
              </w:rPr>
            </w:pPr>
            <w:r>
              <w:rPr>
                <w:sz w:val="20"/>
                <w:szCs w:val="20"/>
              </w:rPr>
              <w:t>6</w:t>
            </w:r>
          </w:p>
        </w:tc>
        <w:tc>
          <w:tcPr>
            <w:tcW w:w="4209" w:type="dxa"/>
          </w:tcPr>
          <w:p w14:paraId="762AA04E" w14:textId="77777777" w:rsidR="008C2AA2" w:rsidRPr="00E23028" w:rsidRDefault="008C2AA2" w:rsidP="005939DD">
            <w:pPr>
              <w:jc w:val="left"/>
            </w:pPr>
            <w:r>
              <w:rPr>
                <w:lang w:val="en-US"/>
              </w:rPr>
              <w:t>E</w:t>
            </w:r>
            <w:r w:rsidRPr="000212A4">
              <w:t>πίπεδο προσβασιμότητας ΑΑ</w:t>
            </w:r>
            <w:r>
              <w:t xml:space="preserve"> ή ανώτερο</w:t>
            </w:r>
          </w:p>
        </w:tc>
        <w:tc>
          <w:tcPr>
            <w:tcW w:w="418" w:type="dxa"/>
            <w:vAlign w:val="center"/>
          </w:tcPr>
          <w:p w14:paraId="5C54B45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38984082" w14:textId="77777777" w:rsidR="008C2AA2" w:rsidRPr="0033129B" w:rsidRDefault="008C2AA2" w:rsidP="005939DD">
            <w:pPr>
              <w:jc w:val="right"/>
              <w:rPr>
                <w:sz w:val="20"/>
                <w:szCs w:val="20"/>
              </w:rPr>
            </w:pPr>
          </w:p>
        </w:tc>
        <w:tc>
          <w:tcPr>
            <w:tcW w:w="1712" w:type="dxa"/>
          </w:tcPr>
          <w:p w14:paraId="43EF8435" w14:textId="77777777" w:rsidR="008C2AA2" w:rsidRPr="00AB5146" w:rsidRDefault="008C2AA2" w:rsidP="005939DD">
            <w:pPr>
              <w:jc w:val="right"/>
              <w:rPr>
                <w:sz w:val="20"/>
                <w:szCs w:val="20"/>
              </w:rPr>
            </w:pPr>
          </w:p>
        </w:tc>
      </w:tr>
      <w:tr w:rsidR="008C2AA2" w:rsidRPr="00AB5146" w14:paraId="24538AFA" w14:textId="77777777" w:rsidTr="005939DD">
        <w:trPr>
          <w:jc w:val="center"/>
        </w:trPr>
        <w:tc>
          <w:tcPr>
            <w:tcW w:w="606" w:type="dxa"/>
          </w:tcPr>
          <w:p w14:paraId="2ECA12D3" w14:textId="77777777" w:rsidR="008C2AA2" w:rsidRDefault="008C2AA2" w:rsidP="005939DD">
            <w:pPr>
              <w:rPr>
                <w:sz w:val="20"/>
                <w:szCs w:val="20"/>
              </w:rPr>
            </w:pPr>
            <w:r>
              <w:rPr>
                <w:sz w:val="20"/>
                <w:szCs w:val="20"/>
              </w:rPr>
              <w:t>7</w:t>
            </w:r>
          </w:p>
        </w:tc>
        <w:tc>
          <w:tcPr>
            <w:tcW w:w="4209" w:type="dxa"/>
          </w:tcPr>
          <w:p w14:paraId="1940EF50" w14:textId="77777777" w:rsidR="008C2AA2" w:rsidRPr="000077D9" w:rsidRDefault="008C2AA2" w:rsidP="005939DD">
            <w:pPr>
              <w:jc w:val="left"/>
              <w:rPr>
                <w:lang w:val="en-US"/>
              </w:rPr>
            </w:pPr>
            <w:r>
              <w:rPr>
                <w:lang w:val="en-US"/>
              </w:rPr>
              <w:t>Open source</w:t>
            </w:r>
          </w:p>
        </w:tc>
        <w:tc>
          <w:tcPr>
            <w:tcW w:w="418" w:type="dxa"/>
            <w:vAlign w:val="center"/>
          </w:tcPr>
          <w:p w14:paraId="6B298E8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344EA3CB" w14:textId="77777777" w:rsidR="008C2AA2" w:rsidRPr="0033129B" w:rsidRDefault="008C2AA2" w:rsidP="005939DD">
            <w:pPr>
              <w:jc w:val="right"/>
              <w:rPr>
                <w:sz w:val="20"/>
                <w:szCs w:val="20"/>
              </w:rPr>
            </w:pPr>
          </w:p>
        </w:tc>
        <w:tc>
          <w:tcPr>
            <w:tcW w:w="1712" w:type="dxa"/>
          </w:tcPr>
          <w:p w14:paraId="47EE843A" w14:textId="77777777" w:rsidR="008C2AA2" w:rsidRPr="00AB5146" w:rsidRDefault="008C2AA2" w:rsidP="005939DD">
            <w:pPr>
              <w:jc w:val="right"/>
              <w:rPr>
                <w:sz w:val="20"/>
                <w:szCs w:val="20"/>
              </w:rPr>
            </w:pPr>
          </w:p>
        </w:tc>
      </w:tr>
      <w:tr w:rsidR="008C2AA2" w:rsidRPr="00AB5146" w14:paraId="123195DF" w14:textId="77777777" w:rsidTr="005939DD">
        <w:trPr>
          <w:jc w:val="center"/>
        </w:trPr>
        <w:tc>
          <w:tcPr>
            <w:tcW w:w="606" w:type="dxa"/>
          </w:tcPr>
          <w:p w14:paraId="34074D7F" w14:textId="77777777" w:rsidR="008C2AA2" w:rsidRDefault="008C2AA2" w:rsidP="005939DD">
            <w:pPr>
              <w:rPr>
                <w:sz w:val="20"/>
                <w:szCs w:val="20"/>
              </w:rPr>
            </w:pPr>
            <w:r>
              <w:rPr>
                <w:sz w:val="20"/>
                <w:szCs w:val="20"/>
              </w:rPr>
              <w:t>8</w:t>
            </w:r>
          </w:p>
        </w:tc>
        <w:tc>
          <w:tcPr>
            <w:tcW w:w="4209" w:type="dxa"/>
          </w:tcPr>
          <w:p w14:paraId="1734CF37" w14:textId="77777777" w:rsidR="008C2AA2" w:rsidRPr="000212A4" w:rsidRDefault="008C2AA2" w:rsidP="005939DD">
            <w:pPr>
              <w:jc w:val="left"/>
            </w:pPr>
            <w:r>
              <w:t xml:space="preserve">Ενσωμάτωση </w:t>
            </w:r>
            <w:r w:rsidRPr="000212A4">
              <w:rPr>
                <w:lang w:val="en-US"/>
              </w:rPr>
              <w:t>Google Analytics</w:t>
            </w:r>
          </w:p>
        </w:tc>
        <w:tc>
          <w:tcPr>
            <w:tcW w:w="418" w:type="dxa"/>
            <w:vAlign w:val="center"/>
          </w:tcPr>
          <w:p w14:paraId="5FFE2ECB"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35561C54" w14:textId="77777777" w:rsidR="008C2AA2" w:rsidRPr="0033129B" w:rsidRDefault="008C2AA2" w:rsidP="005939DD">
            <w:pPr>
              <w:jc w:val="right"/>
              <w:rPr>
                <w:sz w:val="20"/>
                <w:szCs w:val="20"/>
              </w:rPr>
            </w:pPr>
          </w:p>
        </w:tc>
        <w:tc>
          <w:tcPr>
            <w:tcW w:w="1712" w:type="dxa"/>
          </w:tcPr>
          <w:p w14:paraId="4389A2A6" w14:textId="77777777" w:rsidR="008C2AA2" w:rsidRPr="00AB5146" w:rsidRDefault="008C2AA2" w:rsidP="005939DD">
            <w:pPr>
              <w:jc w:val="right"/>
              <w:rPr>
                <w:sz w:val="20"/>
                <w:szCs w:val="20"/>
              </w:rPr>
            </w:pPr>
          </w:p>
        </w:tc>
      </w:tr>
      <w:tr w:rsidR="008C2AA2" w:rsidRPr="00AB5146" w14:paraId="3D1ED369" w14:textId="77777777" w:rsidTr="005939DD">
        <w:trPr>
          <w:jc w:val="center"/>
        </w:trPr>
        <w:tc>
          <w:tcPr>
            <w:tcW w:w="606" w:type="dxa"/>
          </w:tcPr>
          <w:p w14:paraId="134F3E24" w14:textId="77777777" w:rsidR="008C2AA2" w:rsidRDefault="008C2AA2" w:rsidP="005939DD">
            <w:pPr>
              <w:rPr>
                <w:sz w:val="20"/>
                <w:szCs w:val="20"/>
              </w:rPr>
            </w:pPr>
            <w:r>
              <w:rPr>
                <w:sz w:val="20"/>
                <w:szCs w:val="20"/>
              </w:rPr>
              <w:t>9</w:t>
            </w:r>
          </w:p>
        </w:tc>
        <w:tc>
          <w:tcPr>
            <w:tcW w:w="4209" w:type="dxa"/>
          </w:tcPr>
          <w:p w14:paraId="620FB268" w14:textId="77777777" w:rsidR="008C2AA2" w:rsidRPr="00A15EC3" w:rsidRDefault="008C2AA2" w:rsidP="005939DD">
            <w:pPr>
              <w:jc w:val="left"/>
              <w:rPr>
                <w:lang w:val="en-US"/>
              </w:rPr>
            </w:pPr>
            <w:r>
              <w:t xml:space="preserve">Υποστήριξη </w:t>
            </w:r>
            <w:r>
              <w:rPr>
                <w:lang w:val="en-US"/>
              </w:rPr>
              <w:t>SEO</w:t>
            </w:r>
          </w:p>
        </w:tc>
        <w:tc>
          <w:tcPr>
            <w:tcW w:w="418" w:type="dxa"/>
            <w:vAlign w:val="center"/>
          </w:tcPr>
          <w:p w14:paraId="0F3C3CFD"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14FC7D65" w14:textId="77777777" w:rsidR="008C2AA2" w:rsidRPr="0033129B" w:rsidRDefault="008C2AA2" w:rsidP="005939DD">
            <w:pPr>
              <w:jc w:val="right"/>
              <w:rPr>
                <w:sz w:val="20"/>
                <w:szCs w:val="20"/>
              </w:rPr>
            </w:pPr>
          </w:p>
        </w:tc>
        <w:tc>
          <w:tcPr>
            <w:tcW w:w="1712" w:type="dxa"/>
          </w:tcPr>
          <w:p w14:paraId="35634A1C" w14:textId="77777777" w:rsidR="008C2AA2" w:rsidRPr="00AB5146" w:rsidRDefault="008C2AA2" w:rsidP="005939DD">
            <w:pPr>
              <w:jc w:val="right"/>
              <w:rPr>
                <w:sz w:val="20"/>
                <w:szCs w:val="20"/>
              </w:rPr>
            </w:pPr>
          </w:p>
        </w:tc>
      </w:tr>
      <w:tr w:rsidR="008C2AA2" w:rsidRPr="00AB5146" w14:paraId="64D355E3" w14:textId="77777777" w:rsidTr="005939DD">
        <w:trPr>
          <w:jc w:val="center"/>
        </w:trPr>
        <w:tc>
          <w:tcPr>
            <w:tcW w:w="606" w:type="dxa"/>
          </w:tcPr>
          <w:p w14:paraId="62A148AC" w14:textId="77777777" w:rsidR="008C2AA2" w:rsidRDefault="008C2AA2" w:rsidP="005939DD">
            <w:pPr>
              <w:rPr>
                <w:sz w:val="20"/>
                <w:szCs w:val="20"/>
              </w:rPr>
            </w:pPr>
            <w:r>
              <w:rPr>
                <w:sz w:val="20"/>
                <w:szCs w:val="20"/>
              </w:rPr>
              <w:t>10</w:t>
            </w:r>
          </w:p>
        </w:tc>
        <w:tc>
          <w:tcPr>
            <w:tcW w:w="4209" w:type="dxa"/>
          </w:tcPr>
          <w:p w14:paraId="606DCD0B" w14:textId="77777777" w:rsidR="008C2AA2" w:rsidRDefault="008C2AA2" w:rsidP="005939DD">
            <w:pPr>
              <w:jc w:val="left"/>
            </w:pPr>
            <w:r>
              <w:t>Βασικά Χαρακτηριστικά:</w:t>
            </w:r>
          </w:p>
          <w:p w14:paraId="6F6001AD" w14:textId="77777777" w:rsidR="008C2AA2" w:rsidRDefault="008C2AA2" w:rsidP="004A1D19">
            <w:pPr>
              <w:pStyle w:val="a3"/>
              <w:numPr>
                <w:ilvl w:val="0"/>
                <w:numId w:val="46"/>
              </w:numPr>
              <w:spacing w:before="120" w:after="120"/>
              <w:jc w:val="left"/>
            </w:pPr>
            <w:r>
              <w:t>Ευχρηστία</w:t>
            </w:r>
          </w:p>
          <w:p w14:paraId="512D2C27" w14:textId="77777777" w:rsidR="008C2AA2" w:rsidRDefault="008C2AA2" w:rsidP="004A1D19">
            <w:pPr>
              <w:pStyle w:val="a3"/>
              <w:numPr>
                <w:ilvl w:val="0"/>
                <w:numId w:val="46"/>
              </w:numPr>
              <w:spacing w:before="120" w:after="120"/>
              <w:jc w:val="left"/>
            </w:pPr>
            <w:r>
              <w:t>Φιλικότητα</w:t>
            </w:r>
          </w:p>
          <w:p w14:paraId="4D03B9FF" w14:textId="77777777" w:rsidR="008C2AA2" w:rsidRDefault="008C2AA2" w:rsidP="004A1D19">
            <w:pPr>
              <w:pStyle w:val="a3"/>
              <w:numPr>
                <w:ilvl w:val="0"/>
                <w:numId w:val="46"/>
              </w:numPr>
              <w:spacing w:before="120" w:after="120"/>
              <w:jc w:val="left"/>
            </w:pPr>
            <w:r>
              <w:t>Προσβασιμότητα</w:t>
            </w:r>
          </w:p>
          <w:p w14:paraId="23033FB5" w14:textId="77777777" w:rsidR="008C2AA2" w:rsidRDefault="008C2AA2" w:rsidP="004A1D19">
            <w:pPr>
              <w:pStyle w:val="a3"/>
              <w:numPr>
                <w:ilvl w:val="0"/>
                <w:numId w:val="46"/>
              </w:numPr>
              <w:spacing w:before="120" w:after="120"/>
              <w:jc w:val="left"/>
            </w:pPr>
            <w:r>
              <w:t>Απρόσκοπτη Λειτουργία</w:t>
            </w:r>
          </w:p>
        </w:tc>
        <w:tc>
          <w:tcPr>
            <w:tcW w:w="418" w:type="dxa"/>
            <w:vAlign w:val="center"/>
          </w:tcPr>
          <w:p w14:paraId="4EAFD4F3"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4A895215" w14:textId="77777777" w:rsidR="008C2AA2" w:rsidRPr="0033129B" w:rsidRDefault="008C2AA2" w:rsidP="005939DD">
            <w:pPr>
              <w:jc w:val="right"/>
              <w:rPr>
                <w:sz w:val="20"/>
                <w:szCs w:val="20"/>
              </w:rPr>
            </w:pPr>
          </w:p>
        </w:tc>
        <w:tc>
          <w:tcPr>
            <w:tcW w:w="1712" w:type="dxa"/>
          </w:tcPr>
          <w:p w14:paraId="111EC760" w14:textId="77777777" w:rsidR="008C2AA2" w:rsidRPr="00AB5146" w:rsidRDefault="008C2AA2" w:rsidP="005939DD">
            <w:pPr>
              <w:jc w:val="right"/>
              <w:rPr>
                <w:sz w:val="20"/>
                <w:szCs w:val="20"/>
              </w:rPr>
            </w:pPr>
          </w:p>
        </w:tc>
      </w:tr>
      <w:tr w:rsidR="008C2AA2" w:rsidRPr="00AB5146" w14:paraId="7FF19224" w14:textId="77777777" w:rsidTr="005939DD">
        <w:trPr>
          <w:jc w:val="center"/>
        </w:trPr>
        <w:tc>
          <w:tcPr>
            <w:tcW w:w="606" w:type="dxa"/>
          </w:tcPr>
          <w:p w14:paraId="1A92BF28" w14:textId="77777777" w:rsidR="008C2AA2" w:rsidRDefault="008C2AA2" w:rsidP="005939DD">
            <w:pPr>
              <w:rPr>
                <w:sz w:val="20"/>
                <w:szCs w:val="20"/>
              </w:rPr>
            </w:pPr>
            <w:r>
              <w:rPr>
                <w:sz w:val="20"/>
                <w:szCs w:val="20"/>
              </w:rPr>
              <w:t>11</w:t>
            </w:r>
          </w:p>
        </w:tc>
        <w:tc>
          <w:tcPr>
            <w:tcW w:w="4209" w:type="dxa"/>
          </w:tcPr>
          <w:p w14:paraId="0ABC2545" w14:textId="77777777" w:rsidR="008C2AA2" w:rsidRPr="00BE1472" w:rsidRDefault="008C2AA2" w:rsidP="005939DD">
            <w:pPr>
              <w:jc w:val="left"/>
            </w:pPr>
            <w:r>
              <w:t>Π</w:t>
            </w:r>
            <w:r w:rsidRPr="00AE4228">
              <w:t>ρωτότυπ</w:t>
            </w:r>
            <w:r>
              <w:t>η</w:t>
            </w:r>
            <w:r w:rsidRPr="00AE4228">
              <w:t xml:space="preserve"> εικαστικ</w:t>
            </w:r>
            <w:r>
              <w:t>ή</w:t>
            </w:r>
            <w:r w:rsidRPr="00AE4228">
              <w:t xml:space="preserve"> προσ</w:t>
            </w:r>
            <w:r>
              <w:t>έ</w:t>
            </w:r>
            <w:r w:rsidRPr="00AE4228">
              <w:t>γγ</w:t>
            </w:r>
            <w:r>
              <w:t>ι</w:t>
            </w:r>
            <w:r w:rsidRPr="00AE4228">
              <w:t>σ</w:t>
            </w:r>
            <w:r>
              <w:t>η (Μακέτα)</w:t>
            </w:r>
            <w:r w:rsidR="00BE1472">
              <w:t xml:space="preserve">, όχι χρήση έτοιμου </w:t>
            </w:r>
            <w:r w:rsidR="00BE1472">
              <w:rPr>
                <w:lang w:val="en-US"/>
              </w:rPr>
              <w:t>theme</w:t>
            </w:r>
          </w:p>
        </w:tc>
        <w:tc>
          <w:tcPr>
            <w:tcW w:w="418" w:type="dxa"/>
            <w:vAlign w:val="center"/>
          </w:tcPr>
          <w:p w14:paraId="6EEE8355" w14:textId="77777777" w:rsidR="008C2AA2" w:rsidRPr="00AE4228" w:rsidRDefault="008C2AA2" w:rsidP="005939DD">
            <w:pPr>
              <w:jc w:val="center"/>
              <w:rPr>
                <w:b/>
                <w:bCs/>
                <w:sz w:val="20"/>
                <w:szCs w:val="20"/>
              </w:rPr>
            </w:pPr>
            <w:r w:rsidRPr="007E6F8E">
              <w:rPr>
                <w:b/>
                <w:bCs/>
                <w:sz w:val="20"/>
                <w:szCs w:val="20"/>
                <w:lang w:val="en-US"/>
              </w:rPr>
              <w:t>NAI</w:t>
            </w:r>
          </w:p>
        </w:tc>
        <w:tc>
          <w:tcPr>
            <w:tcW w:w="1351" w:type="dxa"/>
          </w:tcPr>
          <w:p w14:paraId="4F3147B8" w14:textId="77777777" w:rsidR="008C2AA2" w:rsidRPr="0033129B" w:rsidRDefault="008C2AA2" w:rsidP="005939DD">
            <w:pPr>
              <w:jc w:val="right"/>
              <w:rPr>
                <w:sz w:val="20"/>
                <w:szCs w:val="20"/>
              </w:rPr>
            </w:pPr>
          </w:p>
        </w:tc>
        <w:tc>
          <w:tcPr>
            <w:tcW w:w="1712" w:type="dxa"/>
          </w:tcPr>
          <w:p w14:paraId="309930CA" w14:textId="77777777" w:rsidR="008C2AA2" w:rsidRPr="00AB5146" w:rsidRDefault="008C2AA2" w:rsidP="005939DD">
            <w:pPr>
              <w:jc w:val="right"/>
              <w:rPr>
                <w:sz w:val="20"/>
                <w:szCs w:val="20"/>
              </w:rPr>
            </w:pPr>
          </w:p>
        </w:tc>
      </w:tr>
      <w:tr w:rsidR="008C2AA2" w:rsidRPr="00AB5146" w14:paraId="0D7BC269" w14:textId="77777777" w:rsidTr="005939DD">
        <w:trPr>
          <w:jc w:val="center"/>
        </w:trPr>
        <w:tc>
          <w:tcPr>
            <w:tcW w:w="606" w:type="dxa"/>
          </w:tcPr>
          <w:p w14:paraId="71806A55" w14:textId="77777777" w:rsidR="008C2AA2" w:rsidRDefault="008C2AA2" w:rsidP="005939DD">
            <w:pPr>
              <w:rPr>
                <w:sz w:val="20"/>
                <w:szCs w:val="20"/>
              </w:rPr>
            </w:pPr>
            <w:r>
              <w:rPr>
                <w:sz w:val="20"/>
                <w:szCs w:val="20"/>
              </w:rPr>
              <w:t>12</w:t>
            </w:r>
          </w:p>
        </w:tc>
        <w:tc>
          <w:tcPr>
            <w:tcW w:w="4209" w:type="dxa"/>
          </w:tcPr>
          <w:p w14:paraId="667C3770" w14:textId="77777777" w:rsidR="008C2AA2" w:rsidRDefault="008C2AA2" w:rsidP="005939DD">
            <w:pPr>
              <w:jc w:val="left"/>
            </w:pPr>
            <w:r>
              <w:t>Υ</w:t>
            </w:r>
            <w:r w:rsidRPr="00AB512B">
              <w:t>ποστ</w:t>
            </w:r>
            <w:r>
              <w:t>ή</w:t>
            </w:r>
            <w:r w:rsidRPr="00AB512B">
              <w:t>ρ</w:t>
            </w:r>
            <w:r>
              <w:t>ιξη</w:t>
            </w:r>
            <w:r w:rsidRPr="00AB512B">
              <w:t xml:space="preserve"> RSS</w:t>
            </w:r>
            <w:r>
              <w:t xml:space="preserve">, </w:t>
            </w:r>
            <w:r w:rsidRPr="00AB512B">
              <w:t>JavaScript</w:t>
            </w:r>
          </w:p>
        </w:tc>
        <w:tc>
          <w:tcPr>
            <w:tcW w:w="418" w:type="dxa"/>
            <w:vAlign w:val="center"/>
          </w:tcPr>
          <w:p w14:paraId="4667A791"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11944463" w14:textId="77777777" w:rsidR="008C2AA2" w:rsidRPr="0033129B" w:rsidRDefault="008C2AA2" w:rsidP="005939DD">
            <w:pPr>
              <w:jc w:val="right"/>
              <w:rPr>
                <w:sz w:val="20"/>
                <w:szCs w:val="20"/>
              </w:rPr>
            </w:pPr>
          </w:p>
        </w:tc>
        <w:tc>
          <w:tcPr>
            <w:tcW w:w="1712" w:type="dxa"/>
          </w:tcPr>
          <w:p w14:paraId="00105439" w14:textId="77777777" w:rsidR="008C2AA2" w:rsidRPr="00AB5146" w:rsidRDefault="008C2AA2" w:rsidP="005939DD">
            <w:pPr>
              <w:jc w:val="right"/>
              <w:rPr>
                <w:sz w:val="20"/>
                <w:szCs w:val="20"/>
              </w:rPr>
            </w:pPr>
          </w:p>
        </w:tc>
      </w:tr>
      <w:tr w:rsidR="008C2AA2" w:rsidRPr="00AB5146" w14:paraId="2986AE40" w14:textId="77777777" w:rsidTr="005939DD">
        <w:trPr>
          <w:jc w:val="center"/>
        </w:trPr>
        <w:tc>
          <w:tcPr>
            <w:tcW w:w="606" w:type="dxa"/>
          </w:tcPr>
          <w:p w14:paraId="5FDDF65C" w14:textId="77777777" w:rsidR="008C2AA2" w:rsidRDefault="008C2AA2" w:rsidP="005939DD">
            <w:pPr>
              <w:rPr>
                <w:sz w:val="20"/>
                <w:szCs w:val="20"/>
              </w:rPr>
            </w:pPr>
            <w:r>
              <w:rPr>
                <w:sz w:val="20"/>
                <w:szCs w:val="20"/>
              </w:rPr>
              <w:t>13</w:t>
            </w:r>
          </w:p>
        </w:tc>
        <w:tc>
          <w:tcPr>
            <w:tcW w:w="4209" w:type="dxa"/>
          </w:tcPr>
          <w:p w14:paraId="6141021A" w14:textId="77777777" w:rsidR="008C2AA2" w:rsidRPr="00AB512B" w:rsidRDefault="008C2AA2" w:rsidP="005939DD">
            <w:pPr>
              <w:jc w:val="left"/>
            </w:pPr>
            <w:r>
              <w:t>Μ</w:t>
            </w:r>
            <w:r w:rsidRPr="00F23811">
              <w:t>έσα κοινωνικής δικτύωσης</w:t>
            </w:r>
          </w:p>
        </w:tc>
        <w:tc>
          <w:tcPr>
            <w:tcW w:w="418" w:type="dxa"/>
            <w:vAlign w:val="center"/>
          </w:tcPr>
          <w:p w14:paraId="15FA8F8A"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486170C8" w14:textId="77777777" w:rsidR="008C2AA2" w:rsidRPr="0033129B" w:rsidRDefault="008C2AA2" w:rsidP="005939DD">
            <w:pPr>
              <w:jc w:val="right"/>
              <w:rPr>
                <w:sz w:val="20"/>
                <w:szCs w:val="20"/>
              </w:rPr>
            </w:pPr>
          </w:p>
        </w:tc>
        <w:tc>
          <w:tcPr>
            <w:tcW w:w="1712" w:type="dxa"/>
          </w:tcPr>
          <w:p w14:paraId="5D3085B7" w14:textId="77777777" w:rsidR="008C2AA2" w:rsidRPr="00AB5146" w:rsidRDefault="008C2AA2" w:rsidP="005939DD">
            <w:pPr>
              <w:jc w:val="right"/>
              <w:rPr>
                <w:sz w:val="20"/>
                <w:szCs w:val="20"/>
              </w:rPr>
            </w:pPr>
          </w:p>
        </w:tc>
      </w:tr>
      <w:tr w:rsidR="008C2AA2" w:rsidRPr="00AB5146" w14:paraId="29521E85" w14:textId="77777777" w:rsidTr="005939DD">
        <w:trPr>
          <w:jc w:val="center"/>
        </w:trPr>
        <w:tc>
          <w:tcPr>
            <w:tcW w:w="606" w:type="dxa"/>
          </w:tcPr>
          <w:p w14:paraId="2ED78EE3" w14:textId="77777777" w:rsidR="008C2AA2" w:rsidRPr="006F6A7D" w:rsidRDefault="008C2AA2" w:rsidP="005939DD">
            <w:pPr>
              <w:rPr>
                <w:sz w:val="20"/>
                <w:szCs w:val="20"/>
                <w:lang w:val="en-US"/>
              </w:rPr>
            </w:pPr>
            <w:r>
              <w:rPr>
                <w:sz w:val="20"/>
                <w:szCs w:val="20"/>
                <w:lang w:val="en-US"/>
              </w:rPr>
              <w:t>14</w:t>
            </w:r>
          </w:p>
        </w:tc>
        <w:tc>
          <w:tcPr>
            <w:tcW w:w="4209" w:type="dxa"/>
          </w:tcPr>
          <w:p w14:paraId="1E9178CD" w14:textId="77777777" w:rsidR="008C2AA2" w:rsidRDefault="008C2AA2" w:rsidP="005939DD">
            <w:pPr>
              <w:jc w:val="left"/>
            </w:pPr>
            <w:r>
              <w:t>Δ</w:t>
            </w:r>
            <w:r w:rsidRPr="00F23811">
              <w:t>ημιουργία σελίδων για την περίπτωση 404 ή 500/503/504</w:t>
            </w:r>
          </w:p>
        </w:tc>
        <w:tc>
          <w:tcPr>
            <w:tcW w:w="418" w:type="dxa"/>
            <w:vAlign w:val="center"/>
          </w:tcPr>
          <w:p w14:paraId="4DD41E3F" w14:textId="77777777" w:rsidR="008C2AA2" w:rsidRPr="00F23811" w:rsidRDefault="008C2AA2" w:rsidP="005939DD">
            <w:pPr>
              <w:jc w:val="center"/>
              <w:rPr>
                <w:b/>
                <w:bCs/>
                <w:sz w:val="20"/>
                <w:szCs w:val="20"/>
              </w:rPr>
            </w:pPr>
            <w:r w:rsidRPr="007E6F8E">
              <w:rPr>
                <w:b/>
                <w:bCs/>
                <w:sz w:val="20"/>
                <w:szCs w:val="20"/>
                <w:lang w:val="en-US"/>
              </w:rPr>
              <w:t>NAI</w:t>
            </w:r>
          </w:p>
        </w:tc>
        <w:tc>
          <w:tcPr>
            <w:tcW w:w="1351" w:type="dxa"/>
          </w:tcPr>
          <w:p w14:paraId="5D99458E" w14:textId="77777777" w:rsidR="008C2AA2" w:rsidRPr="0033129B" w:rsidRDefault="008C2AA2" w:rsidP="005939DD">
            <w:pPr>
              <w:jc w:val="right"/>
              <w:rPr>
                <w:sz w:val="20"/>
                <w:szCs w:val="20"/>
              </w:rPr>
            </w:pPr>
          </w:p>
        </w:tc>
        <w:tc>
          <w:tcPr>
            <w:tcW w:w="1712" w:type="dxa"/>
          </w:tcPr>
          <w:p w14:paraId="5C0E3D4A" w14:textId="77777777" w:rsidR="008C2AA2" w:rsidRPr="00AB5146" w:rsidRDefault="008C2AA2" w:rsidP="005939DD">
            <w:pPr>
              <w:jc w:val="right"/>
              <w:rPr>
                <w:sz w:val="20"/>
                <w:szCs w:val="20"/>
              </w:rPr>
            </w:pPr>
          </w:p>
        </w:tc>
      </w:tr>
      <w:tr w:rsidR="008C2AA2" w:rsidRPr="00AB5146" w14:paraId="780DC524" w14:textId="77777777" w:rsidTr="005939DD">
        <w:trPr>
          <w:jc w:val="center"/>
        </w:trPr>
        <w:tc>
          <w:tcPr>
            <w:tcW w:w="606" w:type="dxa"/>
          </w:tcPr>
          <w:p w14:paraId="4E69979A" w14:textId="77777777" w:rsidR="008C2AA2" w:rsidRPr="006F6A7D" w:rsidRDefault="008C2AA2" w:rsidP="005939DD">
            <w:pPr>
              <w:rPr>
                <w:sz w:val="20"/>
                <w:szCs w:val="20"/>
                <w:lang w:val="en-US"/>
              </w:rPr>
            </w:pPr>
            <w:r>
              <w:rPr>
                <w:sz w:val="20"/>
                <w:szCs w:val="20"/>
                <w:lang w:val="en-US"/>
              </w:rPr>
              <w:t>15</w:t>
            </w:r>
          </w:p>
        </w:tc>
        <w:tc>
          <w:tcPr>
            <w:tcW w:w="4209" w:type="dxa"/>
          </w:tcPr>
          <w:p w14:paraId="43E9CD21" w14:textId="77777777" w:rsidR="008C2AA2" w:rsidRPr="00F23811" w:rsidRDefault="008C2AA2" w:rsidP="005939DD">
            <w:pPr>
              <w:jc w:val="left"/>
            </w:pPr>
            <w:r>
              <w:t xml:space="preserve">Αναζήτηση σε όλο το </w:t>
            </w:r>
            <w:r>
              <w:rPr>
                <w:lang w:val="en-US"/>
              </w:rPr>
              <w:t>site</w:t>
            </w:r>
          </w:p>
        </w:tc>
        <w:tc>
          <w:tcPr>
            <w:tcW w:w="418" w:type="dxa"/>
            <w:vAlign w:val="center"/>
          </w:tcPr>
          <w:p w14:paraId="7B6F5130" w14:textId="77777777" w:rsidR="008C2AA2" w:rsidRPr="00F23811" w:rsidRDefault="008C2AA2" w:rsidP="005939DD">
            <w:pPr>
              <w:jc w:val="center"/>
              <w:rPr>
                <w:b/>
                <w:bCs/>
                <w:sz w:val="20"/>
                <w:szCs w:val="20"/>
              </w:rPr>
            </w:pPr>
            <w:r w:rsidRPr="007E6F8E">
              <w:rPr>
                <w:b/>
                <w:bCs/>
                <w:sz w:val="20"/>
                <w:szCs w:val="20"/>
                <w:lang w:val="en-US"/>
              </w:rPr>
              <w:t>NAI</w:t>
            </w:r>
          </w:p>
        </w:tc>
        <w:tc>
          <w:tcPr>
            <w:tcW w:w="1351" w:type="dxa"/>
          </w:tcPr>
          <w:p w14:paraId="788A9558" w14:textId="77777777" w:rsidR="008C2AA2" w:rsidRPr="0033129B" w:rsidRDefault="008C2AA2" w:rsidP="005939DD">
            <w:pPr>
              <w:jc w:val="right"/>
              <w:rPr>
                <w:sz w:val="20"/>
                <w:szCs w:val="20"/>
              </w:rPr>
            </w:pPr>
          </w:p>
        </w:tc>
        <w:tc>
          <w:tcPr>
            <w:tcW w:w="1712" w:type="dxa"/>
          </w:tcPr>
          <w:p w14:paraId="77905B5C" w14:textId="77777777" w:rsidR="008C2AA2" w:rsidRPr="00AB5146" w:rsidRDefault="008C2AA2" w:rsidP="005939DD">
            <w:pPr>
              <w:jc w:val="right"/>
              <w:rPr>
                <w:sz w:val="20"/>
                <w:szCs w:val="20"/>
              </w:rPr>
            </w:pPr>
          </w:p>
        </w:tc>
      </w:tr>
    </w:tbl>
    <w:p w14:paraId="4350E57F" w14:textId="77777777" w:rsidR="008C2AA2" w:rsidRPr="00EB5A42" w:rsidRDefault="008C2AA2" w:rsidP="004A1D19">
      <w:pPr>
        <w:pStyle w:val="a3"/>
        <w:numPr>
          <w:ilvl w:val="0"/>
          <w:numId w:val="47"/>
        </w:numPr>
        <w:rPr>
          <w:b/>
          <w:bCs/>
        </w:rPr>
      </w:pPr>
      <w:bookmarkStart w:id="611" w:name="_Toc57762451"/>
      <w:r w:rsidRPr="00EB5A42">
        <w:rPr>
          <w:b/>
          <w:bCs/>
        </w:rPr>
        <w:t>Υποσύστημα Ενεργοποίησης Φορέων</w:t>
      </w:r>
      <w:bookmarkEnd w:id="611"/>
    </w:p>
    <w:tbl>
      <w:tblPr>
        <w:tblStyle w:val="a5"/>
        <w:tblW w:w="0" w:type="auto"/>
        <w:jc w:val="center"/>
        <w:tblLook w:val="04A0" w:firstRow="1" w:lastRow="0" w:firstColumn="1" w:lastColumn="0" w:noHBand="0" w:noVBand="1"/>
      </w:tblPr>
      <w:tblGrid>
        <w:gridCol w:w="606"/>
        <w:gridCol w:w="4209"/>
        <w:gridCol w:w="1290"/>
        <w:gridCol w:w="1351"/>
        <w:gridCol w:w="1712"/>
      </w:tblGrid>
      <w:tr w:rsidR="008C2AA2" w:rsidRPr="00AB5146" w14:paraId="707BB595" w14:textId="77777777" w:rsidTr="005939DD">
        <w:trPr>
          <w:jc w:val="center"/>
        </w:trPr>
        <w:tc>
          <w:tcPr>
            <w:tcW w:w="606" w:type="dxa"/>
            <w:vAlign w:val="center"/>
          </w:tcPr>
          <w:p w14:paraId="118116E0"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20574BC5"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5002877A"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0C143508"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7E4321FC"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4C9E612A" w14:textId="77777777" w:rsidTr="005939DD">
        <w:trPr>
          <w:jc w:val="center"/>
        </w:trPr>
        <w:tc>
          <w:tcPr>
            <w:tcW w:w="606" w:type="dxa"/>
          </w:tcPr>
          <w:p w14:paraId="54F20AD7" w14:textId="77777777" w:rsidR="008C2AA2" w:rsidRPr="00636410" w:rsidRDefault="008C2AA2" w:rsidP="005939DD">
            <w:pPr>
              <w:rPr>
                <w:sz w:val="20"/>
                <w:szCs w:val="20"/>
              </w:rPr>
            </w:pPr>
            <w:r>
              <w:rPr>
                <w:sz w:val="20"/>
                <w:szCs w:val="20"/>
              </w:rPr>
              <w:t>1</w:t>
            </w:r>
          </w:p>
        </w:tc>
        <w:tc>
          <w:tcPr>
            <w:tcW w:w="4209" w:type="dxa"/>
          </w:tcPr>
          <w:p w14:paraId="6496C1BB" w14:textId="77777777" w:rsidR="008C2AA2" w:rsidRPr="008C1720" w:rsidRDefault="008C2AA2" w:rsidP="005939DD">
            <w:pPr>
              <w:jc w:val="left"/>
            </w:pPr>
            <w:r>
              <w:t>Περιγραφή υποσυστήματος</w:t>
            </w:r>
          </w:p>
        </w:tc>
        <w:tc>
          <w:tcPr>
            <w:tcW w:w="418" w:type="dxa"/>
            <w:vAlign w:val="center"/>
          </w:tcPr>
          <w:p w14:paraId="069304CB"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512B9BC3" w14:textId="77777777" w:rsidR="008C2AA2" w:rsidRPr="00AB5146" w:rsidRDefault="008C2AA2" w:rsidP="005939DD">
            <w:pPr>
              <w:jc w:val="right"/>
              <w:rPr>
                <w:sz w:val="20"/>
                <w:szCs w:val="20"/>
                <w:lang w:val="en-US"/>
              </w:rPr>
            </w:pPr>
          </w:p>
        </w:tc>
        <w:tc>
          <w:tcPr>
            <w:tcW w:w="1712" w:type="dxa"/>
          </w:tcPr>
          <w:p w14:paraId="110374A4" w14:textId="77777777" w:rsidR="008C2AA2" w:rsidRPr="00AB5146" w:rsidRDefault="008C2AA2" w:rsidP="005939DD">
            <w:pPr>
              <w:jc w:val="right"/>
              <w:rPr>
                <w:sz w:val="20"/>
                <w:szCs w:val="20"/>
              </w:rPr>
            </w:pPr>
          </w:p>
        </w:tc>
      </w:tr>
      <w:tr w:rsidR="008C2AA2" w:rsidRPr="00AB5146" w14:paraId="3126186E" w14:textId="77777777" w:rsidTr="005939DD">
        <w:trPr>
          <w:jc w:val="center"/>
        </w:trPr>
        <w:tc>
          <w:tcPr>
            <w:tcW w:w="606" w:type="dxa"/>
          </w:tcPr>
          <w:p w14:paraId="73025AD3" w14:textId="77777777" w:rsidR="008C2AA2" w:rsidRDefault="008C2AA2" w:rsidP="005939DD">
            <w:pPr>
              <w:rPr>
                <w:sz w:val="20"/>
                <w:szCs w:val="20"/>
              </w:rPr>
            </w:pPr>
            <w:r>
              <w:rPr>
                <w:sz w:val="20"/>
                <w:szCs w:val="20"/>
              </w:rPr>
              <w:t>2</w:t>
            </w:r>
          </w:p>
        </w:tc>
        <w:tc>
          <w:tcPr>
            <w:tcW w:w="4209" w:type="dxa"/>
          </w:tcPr>
          <w:p w14:paraId="3C63574D" w14:textId="77777777" w:rsidR="008C2AA2" w:rsidRPr="00C0557C" w:rsidRDefault="008C2AA2" w:rsidP="005939DD">
            <w:pPr>
              <w:jc w:val="left"/>
              <w:rPr>
                <w:lang w:val="en-US"/>
              </w:rPr>
            </w:pPr>
            <w:r w:rsidRPr="0056180F">
              <w:t>Responsive Web Design</w:t>
            </w:r>
          </w:p>
        </w:tc>
        <w:tc>
          <w:tcPr>
            <w:tcW w:w="418" w:type="dxa"/>
            <w:vAlign w:val="center"/>
          </w:tcPr>
          <w:p w14:paraId="4A18E82F"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38902A4B" w14:textId="77777777" w:rsidR="008C2AA2" w:rsidRPr="0033129B" w:rsidRDefault="008C2AA2" w:rsidP="005939DD">
            <w:pPr>
              <w:jc w:val="right"/>
              <w:rPr>
                <w:sz w:val="20"/>
                <w:szCs w:val="20"/>
              </w:rPr>
            </w:pPr>
          </w:p>
        </w:tc>
        <w:tc>
          <w:tcPr>
            <w:tcW w:w="1712" w:type="dxa"/>
          </w:tcPr>
          <w:p w14:paraId="0DB34336" w14:textId="77777777" w:rsidR="008C2AA2" w:rsidRPr="00AB5146" w:rsidRDefault="008C2AA2" w:rsidP="005939DD">
            <w:pPr>
              <w:jc w:val="right"/>
              <w:rPr>
                <w:sz w:val="20"/>
                <w:szCs w:val="20"/>
              </w:rPr>
            </w:pPr>
          </w:p>
        </w:tc>
      </w:tr>
      <w:tr w:rsidR="008C2AA2" w:rsidRPr="00AB5146" w14:paraId="454308AA" w14:textId="77777777" w:rsidTr="005939DD">
        <w:trPr>
          <w:jc w:val="center"/>
        </w:trPr>
        <w:tc>
          <w:tcPr>
            <w:tcW w:w="606" w:type="dxa"/>
          </w:tcPr>
          <w:p w14:paraId="1D83F513" w14:textId="77777777" w:rsidR="008C2AA2" w:rsidRDefault="008C2AA2" w:rsidP="005939DD">
            <w:pPr>
              <w:rPr>
                <w:sz w:val="20"/>
                <w:szCs w:val="20"/>
              </w:rPr>
            </w:pPr>
            <w:r>
              <w:rPr>
                <w:sz w:val="20"/>
                <w:szCs w:val="20"/>
              </w:rPr>
              <w:t>3</w:t>
            </w:r>
          </w:p>
        </w:tc>
        <w:tc>
          <w:tcPr>
            <w:tcW w:w="4209" w:type="dxa"/>
          </w:tcPr>
          <w:p w14:paraId="6A5DADD2" w14:textId="77777777" w:rsidR="008C2AA2" w:rsidRPr="001233A9" w:rsidRDefault="008C2AA2" w:rsidP="005939DD">
            <w:pPr>
              <w:jc w:val="left"/>
            </w:pPr>
            <w:r>
              <w:rPr>
                <w:lang w:val="en-US"/>
              </w:rPr>
              <w:t>Open source</w:t>
            </w:r>
          </w:p>
        </w:tc>
        <w:tc>
          <w:tcPr>
            <w:tcW w:w="418" w:type="dxa"/>
            <w:vAlign w:val="center"/>
          </w:tcPr>
          <w:p w14:paraId="26E23BE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02145B1" w14:textId="77777777" w:rsidR="008C2AA2" w:rsidRPr="0033129B" w:rsidRDefault="008C2AA2" w:rsidP="005939DD">
            <w:pPr>
              <w:jc w:val="right"/>
              <w:rPr>
                <w:sz w:val="20"/>
                <w:szCs w:val="20"/>
              </w:rPr>
            </w:pPr>
          </w:p>
        </w:tc>
        <w:tc>
          <w:tcPr>
            <w:tcW w:w="1712" w:type="dxa"/>
          </w:tcPr>
          <w:p w14:paraId="277B6E4B" w14:textId="77777777" w:rsidR="008C2AA2" w:rsidRPr="00AB5146" w:rsidRDefault="008C2AA2" w:rsidP="005939DD">
            <w:pPr>
              <w:jc w:val="right"/>
              <w:rPr>
                <w:sz w:val="20"/>
                <w:szCs w:val="20"/>
              </w:rPr>
            </w:pPr>
          </w:p>
        </w:tc>
      </w:tr>
      <w:tr w:rsidR="008C2AA2" w:rsidRPr="00AB5146" w14:paraId="4EED502C" w14:textId="77777777" w:rsidTr="005939DD">
        <w:trPr>
          <w:jc w:val="center"/>
        </w:trPr>
        <w:tc>
          <w:tcPr>
            <w:tcW w:w="606" w:type="dxa"/>
          </w:tcPr>
          <w:p w14:paraId="37B03E4C" w14:textId="77777777" w:rsidR="008C2AA2" w:rsidRDefault="008C2AA2" w:rsidP="005939DD">
            <w:pPr>
              <w:rPr>
                <w:sz w:val="20"/>
                <w:szCs w:val="20"/>
              </w:rPr>
            </w:pPr>
            <w:r>
              <w:rPr>
                <w:sz w:val="20"/>
                <w:szCs w:val="20"/>
              </w:rPr>
              <w:t>4</w:t>
            </w:r>
          </w:p>
        </w:tc>
        <w:tc>
          <w:tcPr>
            <w:tcW w:w="4209" w:type="dxa"/>
          </w:tcPr>
          <w:p w14:paraId="7F52A998" w14:textId="77777777" w:rsidR="008C2AA2" w:rsidRPr="00670757" w:rsidRDefault="001B3382"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418" w:type="dxa"/>
            <w:vAlign w:val="center"/>
          </w:tcPr>
          <w:p w14:paraId="21413112"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D0434F6" w14:textId="77777777" w:rsidR="008C2AA2" w:rsidRPr="0033129B" w:rsidRDefault="008C2AA2" w:rsidP="005939DD">
            <w:pPr>
              <w:jc w:val="right"/>
              <w:rPr>
                <w:sz w:val="20"/>
                <w:szCs w:val="20"/>
              </w:rPr>
            </w:pPr>
          </w:p>
        </w:tc>
        <w:tc>
          <w:tcPr>
            <w:tcW w:w="1712" w:type="dxa"/>
          </w:tcPr>
          <w:p w14:paraId="0570AEC4" w14:textId="77777777" w:rsidR="008C2AA2" w:rsidRPr="00AB5146" w:rsidRDefault="008C2AA2" w:rsidP="005939DD">
            <w:pPr>
              <w:jc w:val="right"/>
              <w:rPr>
                <w:sz w:val="20"/>
                <w:szCs w:val="20"/>
              </w:rPr>
            </w:pPr>
          </w:p>
        </w:tc>
      </w:tr>
    </w:tbl>
    <w:p w14:paraId="01297FF4" w14:textId="77777777" w:rsidR="008C2AA2" w:rsidRPr="00EB5A42" w:rsidRDefault="008C2AA2" w:rsidP="004A1D19">
      <w:pPr>
        <w:pStyle w:val="a3"/>
        <w:numPr>
          <w:ilvl w:val="0"/>
          <w:numId w:val="47"/>
        </w:numPr>
        <w:rPr>
          <w:b/>
          <w:bCs/>
        </w:rPr>
      </w:pPr>
      <w:bookmarkStart w:id="612" w:name="_Toc57762452"/>
      <w:r w:rsidRPr="00EB5A42">
        <w:rPr>
          <w:b/>
          <w:bCs/>
        </w:rPr>
        <w:t>Υποσύστημα Ενημέρωσης Χρηστών</w:t>
      </w:r>
      <w:bookmarkEnd w:id="612"/>
    </w:p>
    <w:tbl>
      <w:tblPr>
        <w:tblStyle w:val="a5"/>
        <w:tblW w:w="0" w:type="auto"/>
        <w:jc w:val="center"/>
        <w:tblLook w:val="04A0" w:firstRow="1" w:lastRow="0" w:firstColumn="1" w:lastColumn="0" w:noHBand="0" w:noVBand="1"/>
      </w:tblPr>
      <w:tblGrid>
        <w:gridCol w:w="606"/>
        <w:gridCol w:w="4067"/>
        <w:gridCol w:w="1290"/>
        <w:gridCol w:w="1351"/>
        <w:gridCol w:w="1712"/>
      </w:tblGrid>
      <w:tr w:rsidR="008C2AA2" w:rsidRPr="00AB5146" w14:paraId="4E35092E" w14:textId="77777777" w:rsidTr="005939DD">
        <w:trPr>
          <w:jc w:val="center"/>
        </w:trPr>
        <w:tc>
          <w:tcPr>
            <w:tcW w:w="606" w:type="dxa"/>
            <w:vAlign w:val="center"/>
          </w:tcPr>
          <w:p w14:paraId="301E708F" w14:textId="77777777" w:rsidR="008C2AA2" w:rsidRPr="00AB5146" w:rsidRDefault="008C2AA2" w:rsidP="005939DD">
            <w:pPr>
              <w:jc w:val="center"/>
              <w:rPr>
                <w:b/>
                <w:bCs/>
                <w:sz w:val="20"/>
                <w:szCs w:val="20"/>
              </w:rPr>
            </w:pPr>
            <w:r w:rsidRPr="00AB5146">
              <w:rPr>
                <w:b/>
                <w:bCs/>
                <w:sz w:val="20"/>
                <w:szCs w:val="20"/>
              </w:rPr>
              <w:t>Α/Α</w:t>
            </w:r>
          </w:p>
        </w:tc>
        <w:tc>
          <w:tcPr>
            <w:tcW w:w="4067" w:type="dxa"/>
            <w:vAlign w:val="center"/>
          </w:tcPr>
          <w:p w14:paraId="1AD0EB47" w14:textId="77777777" w:rsidR="008C2AA2" w:rsidRPr="00AB5146" w:rsidRDefault="008C2AA2" w:rsidP="005939DD">
            <w:pPr>
              <w:jc w:val="center"/>
              <w:rPr>
                <w:b/>
                <w:bCs/>
                <w:sz w:val="20"/>
                <w:szCs w:val="20"/>
              </w:rPr>
            </w:pPr>
            <w:r w:rsidRPr="00AB5146">
              <w:rPr>
                <w:b/>
                <w:bCs/>
                <w:sz w:val="20"/>
                <w:szCs w:val="20"/>
              </w:rPr>
              <w:t>ΠΡΟΔΙΑΦΡΑΦΗ</w:t>
            </w:r>
          </w:p>
        </w:tc>
        <w:tc>
          <w:tcPr>
            <w:tcW w:w="560" w:type="dxa"/>
            <w:vAlign w:val="center"/>
          </w:tcPr>
          <w:p w14:paraId="5BDED327"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0E5764E3"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49C60EDD"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05C1DF2E" w14:textId="77777777" w:rsidTr="005939DD">
        <w:trPr>
          <w:jc w:val="center"/>
        </w:trPr>
        <w:tc>
          <w:tcPr>
            <w:tcW w:w="606" w:type="dxa"/>
          </w:tcPr>
          <w:p w14:paraId="63ADFBD5" w14:textId="77777777" w:rsidR="008C2AA2" w:rsidRPr="00636410" w:rsidRDefault="008C2AA2" w:rsidP="005939DD">
            <w:pPr>
              <w:rPr>
                <w:sz w:val="20"/>
                <w:szCs w:val="20"/>
              </w:rPr>
            </w:pPr>
            <w:r>
              <w:rPr>
                <w:sz w:val="20"/>
                <w:szCs w:val="20"/>
              </w:rPr>
              <w:lastRenderedPageBreak/>
              <w:t>1</w:t>
            </w:r>
          </w:p>
        </w:tc>
        <w:tc>
          <w:tcPr>
            <w:tcW w:w="4067" w:type="dxa"/>
          </w:tcPr>
          <w:p w14:paraId="24A2F738" w14:textId="77777777" w:rsidR="008C2AA2" w:rsidRPr="008C1720" w:rsidRDefault="008C2AA2" w:rsidP="005939DD">
            <w:pPr>
              <w:jc w:val="left"/>
            </w:pPr>
            <w:r>
              <w:t>Περιγραφή υποσυστήματος</w:t>
            </w:r>
          </w:p>
        </w:tc>
        <w:tc>
          <w:tcPr>
            <w:tcW w:w="560" w:type="dxa"/>
            <w:vAlign w:val="center"/>
          </w:tcPr>
          <w:p w14:paraId="1AF2D4D8"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70DC3077" w14:textId="77777777" w:rsidR="008C2AA2" w:rsidRPr="00AB5146" w:rsidRDefault="008C2AA2" w:rsidP="005939DD">
            <w:pPr>
              <w:jc w:val="right"/>
              <w:rPr>
                <w:sz w:val="20"/>
                <w:szCs w:val="20"/>
                <w:lang w:val="en-US"/>
              </w:rPr>
            </w:pPr>
          </w:p>
        </w:tc>
        <w:tc>
          <w:tcPr>
            <w:tcW w:w="1712" w:type="dxa"/>
          </w:tcPr>
          <w:p w14:paraId="4A3C48CE" w14:textId="77777777" w:rsidR="008C2AA2" w:rsidRPr="00AB5146" w:rsidRDefault="008C2AA2" w:rsidP="005939DD">
            <w:pPr>
              <w:jc w:val="right"/>
              <w:rPr>
                <w:sz w:val="20"/>
                <w:szCs w:val="20"/>
              </w:rPr>
            </w:pPr>
          </w:p>
        </w:tc>
      </w:tr>
      <w:tr w:rsidR="008C2AA2" w:rsidRPr="00AB5146" w14:paraId="3DDCD654" w14:textId="77777777" w:rsidTr="005939DD">
        <w:trPr>
          <w:jc w:val="center"/>
        </w:trPr>
        <w:tc>
          <w:tcPr>
            <w:tcW w:w="606" w:type="dxa"/>
          </w:tcPr>
          <w:p w14:paraId="799BA11A" w14:textId="77777777" w:rsidR="008C2AA2" w:rsidRDefault="008C2AA2" w:rsidP="005939DD">
            <w:pPr>
              <w:rPr>
                <w:sz w:val="20"/>
                <w:szCs w:val="20"/>
              </w:rPr>
            </w:pPr>
            <w:r>
              <w:rPr>
                <w:sz w:val="20"/>
                <w:szCs w:val="20"/>
              </w:rPr>
              <w:t>2</w:t>
            </w:r>
          </w:p>
        </w:tc>
        <w:tc>
          <w:tcPr>
            <w:tcW w:w="4067" w:type="dxa"/>
          </w:tcPr>
          <w:p w14:paraId="628067E4" w14:textId="77777777" w:rsidR="008C2AA2" w:rsidRPr="00C0557C" w:rsidRDefault="008C2AA2" w:rsidP="005939DD">
            <w:pPr>
              <w:jc w:val="left"/>
              <w:rPr>
                <w:lang w:val="en-US"/>
              </w:rPr>
            </w:pPr>
            <w:r w:rsidRPr="0056180F">
              <w:t>Responsive Web Design</w:t>
            </w:r>
          </w:p>
        </w:tc>
        <w:tc>
          <w:tcPr>
            <w:tcW w:w="560" w:type="dxa"/>
            <w:vAlign w:val="center"/>
          </w:tcPr>
          <w:p w14:paraId="731E82FF"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494636D" w14:textId="77777777" w:rsidR="008C2AA2" w:rsidRPr="0033129B" w:rsidRDefault="008C2AA2" w:rsidP="005939DD">
            <w:pPr>
              <w:jc w:val="right"/>
              <w:rPr>
                <w:sz w:val="20"/>
                <w:szCs w:val="20"/>
              </w:rPr>
            </w:pPr>
          </w:p>
        </w:tc>
        <w:tc>
          <w:tcPr>
            <w:tcW w:w="1712" w:type="dxa"/>
          </w:tcPr>
          <w:p w14:paraId="7BB730EC" w14:textId="77777777" w:rsidR="008C2AA2" w:rsidRPr="00AB5146" w:rsidRDefault="008C2AA2" w:rsidP="005939DD">
            <w:pPr>
              <w:jc w:val="right"/>
              <w:rPr>
                <w:sz w:val="20"/>
                <w:szCs w:val="20"/>
              </w:rPr>
            </w:pPr>
          </w:p>
        </w:tc>
      </w:tr>
      <w:tr w:rsidR="008C2AA2" w:rsidRPr="00AB5146" w14:paraId="7E984519" w14:textId="77777777" w:rsidTr="005939DD">
        <w:trPr>
          <w:jc w:val="center"/>
        </w:trPr>
        <w:tc>
          <w:tcPr>
            <w:tcW w:w="606" w:type="dxa"/>
          </w:tcPr>
          <w:p w14:paraId="5C173373" w14:textId="77777777" w:rsidR="008C2AA2" w:rsidRDefault="008C2AA2" w:rsidP="005939DD">
            <w:pPr>
              <w:rPr>
                <w:sz w:val="20"/>
                <w:szCs w:val="20"/>
              </w:rPr>
            </w:pPr>
            <w:r>
              <w:rPr>
                <w:sz w:val="20"/>
                <w:szCs w:val="20"/>
              </w:rPr>
              <w:t>3</w:t>
            </w:r>
          </w:p>
        </w:tc>
        <w:tc>
          <w:tcPr>
            <w:tcW w:w="4067" w:type="dxa"/>
          </w:tcPr>
          <w:p w14:paraId="011DA1F1" w14:textId="77777777" w:rsidR="008C2AA2" w:rsidRPr="001233A9" w:rsidRDefault="008C2AA2" w:rsidP="005939DD">
            <w:pPr>
              <w:jc w:val="left"/>
            </w:pPr>
            <w:r>
              <w:rPr>
                <w:lang w:val="en-US"/>
              </w:rPr>
              <w:t>Open source</w:t>
            </w:r>
          </w:p>
        </w:tc>
        <w:tc>
          <w:tcPr>
            <w:tcW w:w="560" w:type="dxa"/>
            <w:vAlign w:val="center"/>
          </w:tcPr>
          <w:p w14:paraId="68DA41E3"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81E892B" w14:textId="77777777" w:rsidR="008C2AA2" w:rsidRPr="0033129B" w:rsidRDefault="008C2AA2" w:rsidP="005939DD">
            <w:pPr>
              <w:jc w:val="right"/>
              <w:rPr>
                <w:sz w:val="20"/>
                <w:szCs w:val="20"/>
              </w:rPr>
            </w:pPr>
          </w:p>
        </w:tc>
        <w:tc>
          <w:tcPr>
            <w:tcW w:w="1712" w:type="dxa"/>
          </w:tcPr>
          <w:p w14:paraId="6681048B" w14:textId="77777777" w:rsidR="008C2AA2" w:rsidRPr="00AB5146" w:rsidRDefault="008C2AA2" w:rsidP="005939DD">
            <w:pPr>
              <w:jc w:val="right"/>
              <w:rPr>
                <w:sz w:val="20"/>
                <w:szCs w:val="20"/>
              </w:rPr>
            </w:pPr>
          </w:p>
        </w:tc>
      </w:tr>
      <w:tr w:rsidR="008C2AA2" w:rsidRPr="00AB5146" w14:paraId="262318EC" w14:textId="77777777" w:rsidTr="005939DD">
        <w:trPr>
          <w:jc w:val="center"/>
        </w:trPr>
        <w:tc>
          <w:tcPr>
            <w:tcW w:w="606" w:type="dxa"/>
          </w:tcPr>
          <w:p w14:paraId="329FD2E8" w14:textId="77777777" w:rsidR="008C2AA2" w:rsidRDefault="008C2AA2" w:rsidP="005939DD">
            <w:pPr>
              <w:rPr>
                <w:sz w:val="20"/>
                <w:szCs w:val="20"/>
              </w:rPr>
            </w:pPr>
            <w:r>
              <w:rPr>
                <w:sz w:val="20"/>
                <w:szCs w:val="20"/>
              </w:rPr>
              <w:t>4</w:t>
            </w:r>
          </w:p>
        </w:tc>
        <w:tc>
          <w:tcPr>
            <w:tcW w:w="4067" w:type="dxa"/>
          </w:tcPr>
          <w:p w14:paraId="386AEDD1" w14:textId="77777777" w:rsidR="008C2AA2" w:rsidRPr="00670757" w:rsidRDefault="001B3382"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560" w:type="dxa"/>
            <w:vAlign w:val="center"/>
          </w:tcPr>
          <w:p w14:paraId="7932351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62C1FE8" w14:textId="77777777" w:rsidR="008C2AA2" w:rsidRPr="0033129B" w:rsidRDefault="008C2AA2" w:rsidP="005939DD">
            <w:pPr>
              <w:jc w:val="right"/>
              <w:rPr>
                <w:sz w:val="20"/>
                <w:szCs w:val="20"/>
              </w:rPr>
            </w:pPr>
          </w:p>
        </w:tc>
        <w:tc>
          <w:tcPr>
            <w:tcW w:w="1712" w:type="dxa"/>
          </w:tcPr>
          <w:p w14:paraId="35D0CBB1" w14:textId="77777777" w:rsidR="008C2AA2" w:rsidRPr="00AB5146" w:rsidRDefault="008C2AA2" w:rsidP="005939DD">
            <w:pPr>
              <w:jc w:val="right"/>
              <w:rPr>
                <w:sz w:val="20"/>
                <w:szCs w:val="20"/>
              </w:rPr>
            </w:pPr>
          </w:p>
        </w:tc>
      </w:tr>
    </w:tbl>
    <w:p w14:paraId="2B7FE47C" w14:textId="77777777" w:rsidR="008C2AA2" w:rsidRPr="00EB5A42" w:rsidRDefault="008C2AA2" w:rsidP="004A1D19">
      <w:pPr>
        <w:pStyle w:val="a3"/>
        <w:numPr>
          <w:ilvl w:val="0"/>
          <w:numId w:val="47"/>
        </w:numPr>
        <w:rPr>
          <w:b/>
          <w:bCs/>
        </w:rPr>
      </w:pPr>
      <w:bookmarkStart w:id="613" w:name="_Toc57762453"/>
      <w:r w:rsidRPr="00EB5A42">
        <w:rPr>
          <w:b/>
          <w:bCs/>
        </w:rPr>
        <w:t>Υποσύστημα Αυτεπάγγελτης Αναζήτησης Εγγράφων</w:t>
      </w:r>
      <w:bookmarkEnd w:id="613"/>
    </w:p>
    <w:tbl>
      <w:tblPr>
        <w:tblStyle w:val="a5"/>
        <w:tblW w:w="0" w:type="auto"/>
        <w:jc w:val="center"/>
        <w:tblLook w:val="04A0" w:firstRow="1" w:lastRow="0" w:firstColumn="1" w:lastColumn="0" w:noHBand="0" w:noVBand="1"/>
      </w:tblPr>
      <w:tblGrid>
        <w:gridCol w:w="606"/>
        <w:gridCol w:w="3925"/>
        <w:gridCol w:w="1290"/>
        <w:gridCol w:w="1351"/>
        <w:gridCol w:w="1712"/>
      </w:tblGrid>
      <w:tr w:rsidR="008C2AA2" w:rsidRPr="00AB5146" w14:paraId="5158C6BE" w14:textId="77777777" w:rsidTr="005939DD">
        <w:trPr>
          <w:jc w:val="center"/>
        </w:trPr>
        <w:tc>
          <w:tcPr>
            <w:tcW w:w="606" w:type="dxa"/>
            <w:vAlign w:val="center"/>
          </w:tcPr>
          <w:p w14:paraId="646D3F36"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4E1EF679" w14:textId="77777777" w:rsidR="008C2AA2" w:rsidRPr="00AB5146" w:rsidRDefault="008C2AA2" w:rsidP="005939DD">
            <w:pPr>
              <w:jc w:val="center"/>
              <w:rPr>
                <w:b/>
                <w:bCs/>
                <w:sz w:val="20"/>
                <w:szCs w:val="20"/>
              </w:rPr>
            </w:pPr>
            <w:r w:rsidRPr="00AB5146">
              <w:rPr>
                <w:b/>
                <w:bCs/>
                <w:sz w:val="20"/>
                <w:szCs w:val="20"/>
              </w:rPr>
              <w:t>ΠΡΟΔΙΑΦΡΑΦΗ</w:t>
            </w:r>
          </w:p>
        </w:tc>
        <w:tc>
          <w:tcPr>
            <w:tcW w:w="702" w:type="dxa"/>
            <w:vAlign w:val="center"/>
          </w:tcPr>
          <w:p w14:paraId="14E26377"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4C0E8819"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648805F0"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787B569C" w14:textId="77777777" w:rsidTr="005939DD">
        <w:trPr>
          <w:jc w:val="center"/>
        </w:trPr>
        <w:tc>
          <w:tcPr>
            <w:tcW w:w="606" w:type="dxa"/>
          </w:tcPr>
          <w:p w14:paraId="55CD38D8" w14:textId="77777777" w:rsidR="008C2AA2" w:rsidRPr="00636410" w:rsidRDefault="008C2AA2" w:rsidP="005939DD">
            <w:pPr>
              <w:rPr>
                <w:sz w:val="20"/>
                <w:szCs w:val="20"/>
              </w:rPr>
            </w:pPr>
            <w:r>
              <w:rPr>
                <w:sz w:val="20"/>
                <w:szCs w:val="20"/>
              </w:rPr>
              <w:t>1</w:t>
            </w:r>
          </w:p>
        </w:tc>
        <w:tc>
          <w:tcPr>
            <w:tcW w:w="3925" w:type="dxa"/>
          </w:tcPr>
          <w:p w14:paraId="3D0A9DCC" w14:textId="77777777" w:rsidR="008C2AA2" w:rsidRPr="008C1720" w:rsidRDefault="008C2AA2" w:rsidP="005939DD">
            <w:pPr>
              <w:jc w:val="left"/>
            </w:pPr>
            <w:r>
              <w:t>Περιγραφή υποσυστήματος</w:t>
            </w:r>
          </w:p>
        </w:tc>
        <w:tc>
          <w:tcPr>
            <w:tcW w:w="702" w:type="dxa"/>
            <w:vAlign w:val="center"/>
          </w:tcPr>
          <w:p w14:paraId="5B546117"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4F1DA238" w14:textId="77777777" w:rsidR="008C2AA2" w:rsidRPr="00AB5146" w:rsidRDefault="008C2AA2" w:rsidP="005939DD">
            <w:pPr>
              <w:jc w:val="right"/>
              <w:rPr>
                <w:sz w:val="20"/>
                <w:szCs w:val="20"/>
                <w:lang w:val="en-US"/>
              </w:rPr>
            </w:pPr>
          </w:p>
        </w:tc>
        <w:tc>
          <w:tcPr>
            <w:tcW w:w="1712" w:type="dxa"/>
          </w:tcPr>
          <w:p w14:paraId="3EE529A4" w14:textId="77777777" w:rsidR="008C2AA2" w:rsidRPr="00AB5146" w:rsidRDefault="008C2AA2" w:rsidP="005939DD">
            <w:pPr>
              <w:jc w:val="right"/>
              <w:rPr>
                <w:sz w:val="20"/>
                <w:szCs w:val="20"/>
              </w:rPr>
            </w:pPr>
          </w:p>
        </w:tc>
      </w:tr>
      <w:tr w:rsidR="008C2AA2" w:rsidRPr="00AB5146" w14:paraId="3237BC15" w14:textId="77777777" w:rsidTr="005939DD">
        <w:trPr>
          <w:jc w:val="center"/>
        </w:trPr>
        <w:tc>
          <w:tcPr>
            <w:tcW w:w="606" w:type="dxa"/>
          </w:tcPr>
          <w:p w14:paraId="2EB69D4D" w14:textId="77777777" w:rsidR="008C2AA2" w:rsidRDefault="008C2AA2" w:rsidP="005939DD">
            <w:pPr>
              <w:rPr>
                <w:sz w:val="20"/>
                <w:szCs w:val="20"/>
              </w:rPr>
            </w:pPr>
            <w:r>
              <w:rPr>
                <w:sz w:val="20"/>
                <w:szCs w:val="20"/>
              </w:rPr>
              <w:t>2</w:t>
            </w:r>
          </w:p>
        </w:tc>
        <w:tc>
          <w:tcPr>
            <w:tcW w:w="3925" w:type="dxa"/>
          </w:tcPr>
          <w:p w14:paraId="2EBD6BEA" w14:textId="77777777" w:rsidR="008C2AA2" w:rsidRPr="00C0557C" w:rsidRDefault="008C2AA2" w:rsidP="005939DD">
            <w:pPr>
              <w:jc w:val="left"/>
              <w:rPr>
                <w:lang w:val="en-US"/>
              </w:rPr>
            </w:pPr>
            <w:r w:rsidRPr="0056180F">
              <w:t>Responsive Web Design</w:t>
            </w:r>
          </w:p>
        </w:tc>
        <w:tc>
          <w:tcPr>
            <w:tcW w:w="702" w:type="dxa"/>
            <w:vAlign w:val="center"/>
          </w:tcPr>
          <w:p w14:paraId="33E1BAC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5C7957F" w14:textId="77777777" w:rsidR="008C2AA2" w:rsidRPr="0033129B" w:rsidRDefault="008C2AA2" w:rsidP="005939DD">
            <w:pPr>
              <w:jc w:val="right"/>
              <w:rPr>
                <w:sz w:val="20"/>
                <w:szCs w:val="20"/>
              </w:rPr>
            </w:pPr>
          </w:p>
        </w:tc>
        <w:tc>
          <w:tcPr>
            <w:tcW w:w="1712" w:type="dxa"/>
          </w:tcPr>
          <w:p w14:paraId="04BF193C" w14:textId="77777777" w:rsidR="008C2AA2" w:rsidRPr="00AB5146" w:rsidRDefault="008C2AA2" w:rsidP="005939DD">
            <w:pPr>
              <w:jc w:val="right"/>
              <w:rPr>
                <w:sz w:val="20"/>
                <w:szCs w:val="20"/>
              </w:rPr>
            </w:pPr>
          </w:p>
        </w:tc>
      </w:tr>
      <w:tr w:rsidR="008C2AA2" w:rsidRPr="00AB5146" w14:paraId="4BB63013" w14:textId="77777777" w:rsidTr="005939DD">
        <w:trPr>
          <w:jc w:val="center"/>
        </w:trPr>
        <w:tc>
          <w:tcPr>
            <w:tcW w:w="606" w:type="dxa"/>
          </w:tcPr>
          <w:p w14:paraId="1F374EB1" w14:textId="77777777" w:rsidR="008C2AA2" w:rsidRDefault="008C2AA2" w:rsidP="005939DD">
            <w:pPr>
              <w:rPr>
                <w:sz w:val="20"/>
                <w:szCs w:val="20"/>
              </w:rPr>
            </w:pPr>
            <w:r>
              <w:rPr>
                <w:sz w:val="20"/>
                <w:szCs w:val="20"/>
              </w:rPr>
              <w:t>3</w:t>
            </w:r>
          </w:p>
        </w:tc>
        <w:tc>
          <w:tcPr>
            <w:tcW w:w="3925" w:type="dxa"/>
          </w:tcPr>
          <w:p w14:paraId="27D2A6B5" w14:textId="77777777" w:rsidR="008C2AA2" w:rsidRPr="001233A9" w:rsidRDefault="008C2AA2" w:rsidP="005939DD">
            <w:pPr>
              <w:jc w:val="left"/>
            </w:pPr>
            <w:r>
              <w:rPr>
                <w:lang w:val="en-US"/>
              </w:rPr>
              <w:t>Open source</w:t>
            </w:r>
          </w:p>
        </w:tc>
        <w:tc>
          <w:tcPr>
            <w:tcW w:w="702" w:type="dxa"/>
            <w:vAlign w:val="center"/>
          </w:tcPr>
          <w:p w14:paraId="57522F6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06F0EDAB" w14:textId="77777777" w:rsidR="008C2AA2" w:rsidRPr="0033129B" w:rsidRDefault="008C2AA2" w:rsidP="005939DD">
            <w:pPr>
              <w:jc w:val="right"/>
              <w:rPr>
                <w:sz w:val="20"/>
                <w:szCs w:val="20"/>
              </w:rPr>
            </w:pPr>
          </w:p>
        </w:tc>
        <w:tc>
          <w:tcPr>
            <w:tcW w:w="1712" w:type="dxa"/>
          </w:tcPr>
          <w:p w14:paraId="63DA6088" w14:textId="77777777" w:rsidR="008C2AA2" w:rsidRPr="00AB5146" w:rsidRDefault="008C2AA2" w:rsidP="005939DD">
            <w:pPr>
              <w:jc w:val="right"/>
              <w:rPr>
                <w:sz w:val="20"/>
                <w:szCs w:val="20"/>
              </w:rPr>
            </w:pPr>
          </w:p>
        </w:tc>
      </w:tr>
      <w:tr w:rsidR="008C2AA2" w:rsidRPr="00AB5146" w14:paraId="0B028C57" w14:textId="77777777" w:rsidTr="005939DD">
        <w:trPr>
          <w:jc w:val="center"/>
        </w:trPr>
        <w:tc>
          <w:tcPr>
            <w:tcW w:w="606" w:type="dxa"/>
          </w:tcPr>
          <w:p w14:paraId="275F2D9C" w14:textId="77777777" w:rsidR="008C2AA2" w:rsidRDefault="008C2AA2" w:rsidP="005939DD">
            <w:pPr>
              <w:rPr>
                <w:sz w:val="20"/>
                <w:szCs w:val="20"/>
              </w:rPr>
            </w:pPr>
            <w:r>
              <w:rPr>
                <w:sz w:val="20"/>
                <w:szCs w:val="20"/>
              </w:rPr>
              <w:t>4</w:t>
            </w:r>
          </w:p>
        </w:tc>
        <w:tc>
          <w:tcPr>
            <w:tcW w:w="3925" w:type="dxa"/>
          </w:tcPr>
          <w:p w14:paraId="096571F2" w14:textId="77777777" w:rsidR="008C2AA2" w:rsidRPr="00674706" w:rsidRDefault="001B3382"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702" w:type="dxa"/>
            <w:vAlign w:val="center"/>
          </w:tcPr>
          <w:p w14:paraId="13D1143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700C6B6" w14:textId="77777777" w:rsidR="008C2AA2" w:rsidRPr="0033129B" w:rsidRDefault="008C2AA2" w:rsidP="005939DD">
            <w:pPr>
              <w:jc w:val="right"/>
              <w:rPr>
                <w:sz w:val="20"/>
                <w:szCs w:val="20"/>
              </w:rPr>
            </w:pPr>
          </w:p>
        </w:tc>
        <w:tc>
          <w:tcPr>
            <w:tcW w:w="1712" w:type="dxa"/>
          </w:tcPr>
          <w:p w14:paraId="53D41A52" w14:textId="77777777" w:rsidR="008C2AA2" w:rsidRPr="00AB5146" w:rsidRDefault="008C2AA2" w:rsidP="005939DD">
            <w:pPr>
              <w:jc w:val="right"/>
              <w:rPr>
                <w:sz w:val="20"/>
                <w:szCs w:val="20"/>
              </w:rPr>
            </w:pPr>
          </w:p>
        </w:tc>
      </w:tr>
    </w:tbl>
    <w:p w14:paraId="7BCEA331" w14:textId="77777777" w:rsidR="008C2AA2" w:rsidRPr="00EB5A42" w:rsidRDefault="008C2AA2" w:rsidP="004A1D19">
      <w:pPr>
        <w:pStyle w:val="a3"/>
        <w:numPr>
          <w:ilvl w:val="0"/>
          <w:numId w:val="47"/>
        </w:numPr>
        <w:rPr>
          <w:b/>
          <w:bCs/>
        </w:rPr>
      </w:pPr>
      <w:bookmarkStart w:id="614" w:name="_Toc57762454"/>
      <w:r w:rsidRPr="00EB5A42">
        <w:rPr>
          <w:b/>
          <w:bCs/>
        </w:rPr>
        <w:t>Υποσύστημα Χορήγησης Επιδομάτων σε πληγέντες από Φυσικές Καταστροφές</w:t>
      </w:r>
      <w:bookmarkEnd w:id="614"/>
    </w:p>
    <w:tbl>
      <w:tblPr>
        <w:tblStyle w:val="a5"/>
        <w:tblW w:w="0" w:type="auto"/>
        <w:jc w:val="center"/>
        <w:tblLook w:val="04A0" w:firstRow="1" w:lastRow="0" w:firstColumn="1" w:lastColumn="0" w:noHBand="0" w:noVBand="1"/>
      </w:tblPr>
      <w:tblGrid>
        <w:gridCol w:w="606"/>
        <w:gridCol w:w="3925"/>
        <w:gridCol w:w="1290"/>
        <w:gridCol w:w="1351"/>
        <w:gridCol w:w="1712"/>
      </w:tblGrid>
      <w:tr w:rsidR="008C2AA2" w:rsidRPr="00AB5146" w14:paraId="51DC3784" w14:textId="77777777" w:rsidTr="005939DD">
        <w:trPr>
          <w:jc w:val="center"/>
        </w:trPr>
        <w:tc>
          <w:tcPr>
            <w:tcW w:w="606" w:type="dxa"/>
            <w:vAlign w:val="center"/>
          </w:tcPr>
          <w:p w14:paraId="41579AD8"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58DC16AD" w14:textId="77777777" w:rsidR="008C2AA2" w:rsidRPr="00AB5146" w:rsidRDefault="008C2AA2" w:rsidP="005939DD">
            <w:pPr>
              <w:jc w:val="center"/>
              <w:rPr>
                <w:b/>
                <w:bCs/>
                <w:sz w:val="20"/>
                <w:szCs w:val="20"/>
              </w:rPr>
            </w:pPr>
            <w:r w:rsidRPr="00AB5146">
              <w:rPr>
                <w:b/>
                <w:bCs/>
                <w:sz w:val="20"/>
                <w:szCs w:val="20"/>
              </w:rPr>
              <w:t>ΠΡΟΔΙΑΦΡΑΦΗ</w:t>
            </w:r>
          </w:p>
        </w:tc>
        <w:tc>
          <w:tcPr>
            <w:tcW w:w="702" w:type="dxa"/>
            <w:vAlign w:val="center"/>
          </w:tcPr>
          <w:p w14:paraId="0E5ECC42"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65CEB88C"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468AB205"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44748AA1" w14:textId="77777777" w:rsidTr="005939DD">
        <w:trPr>
          <w:jc w:val="center"/>
        </w:trPr>
        <w:tc>
          <w:tcPr>
            <w:tcW w:w="606" w:type="dxa"/>
          </w:tcPr>
          <w:p w14:paraId="084AAAA8" w14:textId="77777777" w:rsidR="008C2AA2" w:rsidRPr="00636410" w:rsidRDefault="008C2AA2" w:rsidP="005939DD">
            <w:pPr>
              <w:rPr>
                <w:sz w:val="20"/>
                <w:szCs w:val="20"/>
              </w:rPr>
            </w:pPr>
            <w:r>
              <w:rPr>
                <w:sz w:val="20"/>
                <w:szCs w:val="20"/>
              </w:rPr>
              <w:t>1</w:t>
            </w:r>
          </w:p>
        </w:tc>
        <w:tc>
          <w:tcPr>
            <w:tcW w:w="3925" w:type="dxa"/>
          </w:tcPr>
          <w:p w14:paraId="3381B17E" w14:textId="77777777" w:rsidR="008C2AA2" w:rsidRPr="008C1720" w:rsidRDefault="008C2AA2" w:rsidP="005939DD">
            <w:pPr>
              <w:jc w:val="left"/>
            </w:pPr>
            <w:r>
              <w:t>Περιγραφή υποσυστήματος</w:t>
            </w:r>
          </w:p>
        </w:tc>
        <w:tc>
          <w:tcPr>
            <w:tcW w:w="702" w:type="dxa"/>
            <w:vAlign w:val="center"/>
          </w:tcPr>
          <w:p w14:paraId="11830D09"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6B97D913" w14:textId="77777777" w:rsidR="008C2AA2" w:rsidRPr="00AB5146" w:rsidRDefault="008C2AA2" w:rsidP="005939DD">
            <w:pPr>
              <w:jc w:val="right"/>
              <w:rPr>
                <w:sz w:val="20"/>
                <w:szCs w:val="20"/>
                <w:lang w:val="en-US"/>
              </w:rPr>
            </w:pPr>
          </w:p>
        </w:tc>
        <w:tc>
          <w:tcPr>
            <w:tcW w:w="1712" w:type="dxa"/>
          </w:tcPr>
          <w:p w14:paraId="3B6FA0B1" w14:textId="77777777" w:rsidR="008C2AA2" w:rsidRPr="00AB5146" w:rsidRDefault="008C2AA2" w:rsidP="005939DD">
            <w:pPr>
              <w:jc w:val="right"/>
              <w:rPr>
                <w:sz w:val="20"/>
                <w:szCs w:val="20"/>
              </w:rPr>
            </w:pPr>
          </w:p>
        </w:tc>
      </w:tr>
      <w:tr w:rsidR="008C2AA2" w:rsidRPr="00AB5146" w14:paraId="155DE18A" w14:textId="77777777" w:rsidTr="005939DD">
        <w:trPr>
          <w:jc w:val="center"/>
        </w:trPr>
        <w:tc>
          <w:tcPr>
            <w:tcW w:w="606" w:type="dxa"/>
          </w:tcPr>
          <w:p w14:paraId="45F724A5" w14:textId="77777777" w:rsidR="008C2AA2" w:rsidRDefault="008C2AA2" w:rsidP="005939DD">
            <w:pPr>
              <w:rPr>
                <w:sz w:val="20"/>
                <w:szCs w:val="20"/>
              </w:rPr>
            </w:pPr>
            <w:r>
              <w:rPr>
                <w:sz w:val="20"/>
                <w:szCs w:val="20"/>
              </w:rPr>
              <w:t>2</w:t>
            </w:r>
          </w:p>
        </w:tc>
        <w:tc>
          <w:tcPr>
            <w:tcW w:w="3925" w:type="dxa"/>
          </w:tcPr>
          <w:p w14:paraId="3545A5D5" w14:textId="77777777" w:rsidR="008C2AA2" w:rsidRPr="00C0557C" w:rsidRDefault="008C2AA2" w:rsidP="005939DD">
            <w:pPr>
              <w:jc w:val="left"/>
              <w:rPr>
                <w:lang w:val="en-US"/>
              </w:rPr>
            </w:pPr>
            <w:r w:rsidRPr="0056180F">
              <w:t>Responsive Web Design</w:t>
            </w:r>
          </w:p>
        </w:tc>
        <w:tc>
          <w:tcPr>
            <w:tcW w:w="702" w:type="dxa"/>
            <w:vAlign w:val="center"/>
          </w:tcPr>
          <w:p w14:paraId="4BF7B8B1"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9752FBF" w14:textId="77777777" w:rsidR="008C2AA2" w:rsidRPr="0033129B" w:rsidRDefault="008C2AA2" w:rsidP="005939DD">
            <w:pPr>
              <w:jc w:val="right"/>
              <w:rPr>
                <w:sz w:val="20"/>
                <w:szCs w:val="20"/>
              </w:rPr>
            </w:pPr>
          </w:p>
        </w:tc>
        <w:tc>
          <w:tcPr>
            <w:tcW w:w="1712" w:type="dxa"/>
          </w:tcPr>
          <w:p w14:paraId="1FB59D3D" w14:textId="77777777" w:rsidR="008C2AA2" w:rsidRPr="00AB5146" w:rsidRDefault="008C2AA2" w:rsidP="005939DD">
            <w:pPr>
              <w:jc w:val="right"/>
              <w:rPr>
                <w:sz w:val="20"/>
                <w:szCs w:val="20"/>
              </w:rPr>
            </w:pPr>
          </w:p>
        </w:tc>
      </w:tr>
      <w:tr w:rsidR="008C2AA2" w:rsidRPr="00AB5146" w14:paraId="662A6A04" w14:textId="77777777" w:rsidTr="005939DD">
        <w:trPr>
          <w:jc w:val="center"/>
        </w:trPr>
        <w:tc>
          <w:tcPr>
            <w:tcW w:w="606" w:type="dxa"/>
          </w:tcPr>
          <w:p w14:paraId="4DA21D56" w14:textId="77777777" w:rsidR="008C2AA2" w:rsidRDefault="008C2AA2" w:rsidP="005939DD">
            <w:pPr>
              <w:rPr>
                <w:sz w:val="20"/>
                <w:szCs w:val="20"/>
              </w:rPr>
            </w:pPr>
            <w:r>
              <w:rPr>
                <w:sz w:val="20"/>
                <w:szCs w:val="20"/>
              </w:rPr>
              <w:t>3</w:t>
            </w:r>
          </w:p>
        </w:tc>
        <w:tc>
          <w:tcPr>
            <w:tcW w:w="3925" w:type="dxa"/>
          </w:tcPr>
          <w:p w14:paraId="5F4C3A8A" w14:textId="77777777" w:rsidR="008C2AA2" w:rsidRPr="001233A9" w:rsidRDefault="008C2AA2" w:rsidP="005939DD">
            <w:pPr>
              <w:jc w:val="left"/>
            </w:pPr>
            <w:r>
              <w:rPr>
                <w:lang w:val="en-US"/>
              </w:rPr>
              <w:t>Open source</w:t>
            </w:r>
          </w:p>
        </w:tc>
        <w:tc>
          <w:tcPr>
            <w:tcW w:w="702" w:type="dxa"/>
            <w:vAlign w:val="center"/>
          </w:tcPr>
          <w:p w14:paraId="0A6EB938"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4C46133" w14:textId="77777777" w:rsidR="008C2AA2" w:rsidRPr="0033129B" w:rsidRDefault="008C2AA2" w:rsidP="005939DD">
            <w:pPr>
              <w:jc w:val="right"/>
              <w:rPr>
                <w:sz w:val="20"/>
                <w:szCs w:val="20"/>
              </w:rPr>
            </w:pPr>
          </w:p>
        </w:tc>
        <w:tc>
          <w:tcPr>
            <w:tcW w:w="1712" w:type="dxa"/>
          </w:tcPr>
          <w:p w14:paraId="0CD1C2CA" w14:textId="77777777" w:rsidR="008C2AA2" w:rsidRPr="00AB5146" w:rsidRDefault="008C2AA2" w:rsidP="005939DD">
            <w:pPr>
              <w:jc w:val="right"/>
              <w:rPr>
                <w:sz w:val="20"/>
                <w:szCs w:val="20"/>
              </w:rPr>
            </w:pPr>
          </w:p>
        </w:tc>
      </w:tr>
      <w:tr w:rsidR="008C2AA2" w:rsidRPr="00AB5146" w14:paraId="64094D73" w14:textId="77777777" w:rsidTr="005939DD">
        <w:trPr>
          <w:jc w:val="center"/>
        </w:trPr>
        <w:tc>
          <w:tcPr>
            <w:tcW w:w="606" w:type="dxa"/>
          </w:tcPr>
          <w:p w14:paraId="043202DC" w14:textId="77777777" w:rsidR="008C2AA2" w:rsidRDefault="008C2AA2" w:rsidP="005939DD">
            <w:pPr>
              <w:rPr>
                <w:sz w:val="20"/>
                <w:szCs w:val="20"/>
              </w:rPr>
            </w:pPr>
            <w:r>
              <w:rPr>
                <w:sz w:val="20"/>
                <w:szCs w:val="20"/>
              </w:rPr>
              <w:t>4</w:t>
            </w:r>
          </w:p>
        </w:tc>
        <w:tc>
          <w:tcPr>
            <w:tcW w:w="3925" w:type="dxa"/>
          </w:tcPr>
          <w:p w14:paraId="0DA45883" w14:textId="77777777" w:rsidR="008C2AA2" w:rsidRPr="00674706" w:rsidRDefault="00640CA7"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702" w:type="dxa"/>
            <w:vAlign w:val="center"/>
          </w:tcPr>
          <w:p w14:paraId="74E461F8"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88F52C3" w14:textId="77777777" w:rsidR="008C2AA2" w:rsidRPr="0033129B" w:rsidRDefault="008C2AA2" w:rsidP="005939DD">
            <w:pPr>
              <w:jc w:val="right"/>
              <w:rPr>
                <w:sz w:val="20"/>
                <w:szCs w:val="20"/>
              </w:rPr>
            </w:pPr>
          </w:p>
        </w:tc>
        <w:tc>
          <w:tcPr>
            <w:tcW w:w="1712" w:type="dxa"/>
          </w:tcPr>
          <w:p w14:paraId="2D6703CB" w14:textId="77777777" w:rsidR="008C2AA2" w:rsidRPr="00AB5146" w:rsidRDefault="008C2AA2" w:rsidP="005939DD">
            <w:pPr>
              <w:jc w:val="right"/>
              <w:rPr>
                <w:sz w:val="20"/>
                <w:szCs w:val="20"/>
              </w:rPr>
            </w:pPr>
          </w:p>
        </w:tc>
      </w:tr>
    </w:tbl>
    <w:p w14:paraId="53ED1249" w14:textId="77777777" w:rsidR="008C2AA2" w:rsidRDefault="008C2AA2" w:rsidP="004A1D19">
      <w:pPr>
        <w:pStyle w:val="a3"/>
        <w:numPr>
          <w:ilvl w:val="0"/>
          <w:numId w:val="47"/>
        </w:numPr>
      </w:pPr>
      <w:bookmarkStart w:id="615" w:name="_Toc57762455"/>
      <w:r w:rsidRPr="00EB5A42">
        <w:rPr>
          <w:b/>
          <w:bCs/>
        </w:rPr>
        <w:t>Υποσύστημα Στατιστικών Στοιχείων και Γραφημάτων</w:t>
      </w:r>
      <w:bookmarkEnd w:id="615"/>
    </w:p>
    <w:tbl>
      <w:tblPr>
        <w:tblStyle w:val="a5"/>
        <w:tblW w:w="0" w:type="auto"/>
        <w:jc w:val="center"/>
        <w:tblLook w:val="04A0" w:firstRow="1" w:lastRow="0" w:firstColumn="1" w:lastColumn="0" w:noHBand="0" w:noVBand="1"/>
      </w:tblPr>
      <w:tblGrid>
        <w:gridCol w:w="606"/>
        <w:gridCol w:w="3925"/>
        <w:gridCol w:w="1290"/>
        <w:gridCol w:w="1351"/>
        <w:gridCol w:w="1712"/>
      </w:tblGrid>
      <w:tr w:rsidR="008C2AA2" w:rsidRPr="00AB5146" w14:paraId="08E89D3F" w14:textId="77777777" w:rsidTr="005939DD">
        <w:trPr>
          <w:jc w:val="center"/>
        </w:trPr>
        <w:tc>
          <w:tcPr>
            <w:tcW w:w="606" w:type="dxa"/>
            <w:vAlign w:val="center"/>
          </w:tcPr>
          <w:p w14:paraId="48E36EBC"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581BF192" w14:textId="77777777" w:rsidR="008C2AA2" w:rsidRPr="00AB5146" w:rsidRDefault="008C2AA2" w:rsidP="005939DD">
            <w:pPr>
              <w:jc w:val="center"/>
              <w:rPr>
                <w:b/>
                <w:bCs/>
                <w:sz w:val="20"/>
                <w:szCs w:val="20"/>
              </w:rPr>
            </w:pPr>
            <w:r w:rsidRPr="00AB5146">
              <w:rPr>
                <w:b/>
                <w:bCs/>
                <w:sz w:val="20"/>
                <w:szCs w:val="20"/>
              </w:rPr>
              <w:t>ΠΡΟΔΙΑΦΡΑΦΗ</w:t>
            </w:r>
          </w:p>
        </w:tc>
        <w:tc>
          <w:tcPr>
            <w:tcW w:w="702" w:type="dxa"/>
            <w:vAlign w:val="center"/>
          </w:tcPr>
          <w:p w14:paraId="430F4E9F"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3D4808C5"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0F8553B2"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32F2E867" w14:textId="77777777" w:rsidTr="005939DD">
        <w:trPr>
          <w:jc w:val="center"/>
        </w:trPr>
        <w:tc>
          <w:tcPr>
            <w:tcW w:w="606" w:type="dxa"/>
          </w:tcPr>
          <w:p w14:paraId="5EE53B99" w14:textId="77777777" w:rsidR="008C2AA2" w:rsidRPr="00636410" w:rsidRDefault="008C2AA2" w:rsidP="005939DD">
            <w:pPr>
              <w:rPr>
                <w:sz w:val="20"/>
                <w:szCs w:val="20"/>
              </w:rPr>
            </w:pPr>
            <w:r>
              <w:rPr>
                <w:sz w:val="20"/>
                <w:szCs w:val="20"/>
              </w:rPr>
              <w:t>1</w:t>
            </w:r>
          </w:p>
        </w:tc>
        <w:tc>
          <w:tcPr>
            <w:tcW w:w="3925" w:type="dxa"/>
          </w:tcPr>
          <w:p w14:paraId="1B2C41E3" w14:textId="77777777" w:rsidR="008C2AA2" w:rsidRPr="008C1720" w:rsidRDefault="008C2AA2" w:rsidP="005939DD">
            <w:pPr>
              <w:jc w:val="left"/>
            </w:pPr>
            <w:r>
              <w:t>Περιγραφή υποσυστήματος</w:t>
            </w:r>
          </w:p>
        </w:tc>
        <w:tc>
          <w:tcPr>
            <w:tcW w:w="702" w:type="dxa"/>
            <w:vAlign w:val="center"/>
          </w:tcPr>
          <w:p w14:paraId="0BE86B1F"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6E624CF1" w14:textId="77777777" w:rsidR="008C2AA2" w:rsidRPr="00AB5146" w:rsidRDefault="008C2AA2" w:rsidP="005939DD">
            <w:pPr>
              <w:jc w:val="right"/>
              <w:rPr>
                <w:sz w:val="20"/>
                <w:szCs w:val="20"/>
                <w:lang w:val="en-US"/>
              </w:rPr>
            </w:pPr>
          </w:p>
        </w:tc>
        <w:tc>
          <w:tcPr>
            <w:tcW w:w="1712" w:type="dxa"/>
          </w:tcPr>
          <w:p w14:paraId="4C2E9ABB" w14:textId="77777777" w:rsidR="008C2AA2" w:rsidRPr="00AB5146" w:rsidRDefault="008C2AA2" w:rsidP="005939DD">
            <w:pPr>
              <w:jc w:val="right"/>
              <w:rPr>
                <w:sz w:val="20"/>
                <w:szCs w:val="20"/>
              </w:rPr>
            </w:pPr>
          </w:p>
        </w:tc>
      </w:tr>
      <w:tr w:rsidR="008C2AA2" w:rsidRPr="00AB5146" w14:paraId="6653133A" w14:textId="77777777" w:rsidTr="005939DD">
        <w:trPr>
          <w:jc w:val="center"/>
        </w:trPr>
        <w:tc>
          <w:tcPr>
            <w:tcW w:w="606" w:type="dxa"/>
          </w:tcPr>
          <w:p w14:paraId="2BCA838C" w14:textId="77777777" w:rsidR="008C2AA2" w:rsidRDefault="0017551D" w:rsidP="005939DD">
            <w:pPr>
              <w:rPr>
                <w:sz w:val="20"/>
                <w:szCs w:val="20"/>
              </w:rPr>
            </w:pPr>
            <w:r>
              <w:rPr>
                <w:sz w:val="20"/>
                <w:szCs w:val="20"/>
              </w:rPr>
              <w:t>2</w:t>
            </w:r>
          </w:p>
        </w:tc>
        <w:tc>
          <w:tcPr>
            <w:tcW w:w="3925" w:type="dxa"/>
          </w:tcPr>
          <w:p w14:paraId="13255A51" w14:textId="77777777" w:rsidR="008C2AA2" w:rsidRPr="0017551D" w:rsidRDefault="0017551D" w:rsidP="005939DD">
            <w:pPr>
              <w:jc w:val="left"/>
              <w:rPr>
                <w:highlight w:val="yellow"/>
              </w:rPr>
            </w:pPr>
            <w:r w:rsidRPr="003D30BE">
              <w:t>Προτεινόμενο λογισμικό, αναφέροντας την τελευταία έκδοση</w:t>
            </w:r>
            <w:r w:rsidR="008C2AA2" w:rsidRPr="0017551D">
              <w:rPr>
                <w:highlight w:val="yellow"/>
              </w:rPr>
              <w:t xml:space="preserve"> </w:t>
            </w:r>
          </w:p>
        </w:tc>
        <w:tc>
          <w:tcPr>
            <w:tcW w:w="702" w:type="dxa"/>
            <w:vAlign w:val="center"/>
          </w:tcPr>
          <w:p w14:paraId="1B06A1B5" w14:textId="77777777" w:rsidR="008C2AA2" w:rsidRPr="007E6F8E" w:rsidRDefault="00830D81" w:rsidP="005939DD">
            <w:pPr>
              <w:jc w:val="center"/>
              <w:rPr>
                <w:b/>
                <w:bCs/>
                <w:sz w:val="20"/>
                <w:szCs w:val="20"/>
                <w:lang w:val="en-US"/>
              </w:rPr>
            </w:pPr>
            <w:r w:rsidRPr="004D73E3">
              <w:rPr>
                <w:b/>
                <w:bCs/>
                <w:sz w:val="20"/>
                <w:szCs w:val="20"/>
                <w:lang w:val="en-US"/>
              </w:rPr>
              <w:t>NAI</w:t>
            </w:r>
          </w:p>
        </w:tc>
        <w:tc>
          <w:tcPr>
            <w:tcW w:w="1351" w:type="dxa"/>
          </w:tcPr>
          <w:p w14:paraId="68764CC8" w14:textId="77777777" w:rsidR="008C2AA2" w:rsidRPr="00AB5146" w:rsidRDefault="008C2AA2" w:rsidP="005939DD">
            <w:pPr>
              <w:jc w:val="right"/>
              <w:rPr>
                <w:sz w:val="20"/>
                <w:szCs w:val="20"/>
                <w:lang w:val="en-US"/>
              </w:rPr>
            </w:pPr>
          </w:p>
        </w:tc>
        <w:tc>
          <w:tcPr>
            <w:tcW w:w="1712" w:type="dxa"/>
          </w:tcPr>
          <w:p w14:paraId="1D6C7F0F" w14:textId="77777777" w:rsidR="008C2AA2" w:rsidRPr="00AB5146" w:rsidRDefault="008C2AA2" w:rsidP="005939DD">
            <w:pPr>
              <w:jc w:val="right"/>
              <w:rPr>
                <w:sz w:val="20"/>
                <w:szCs w:val="20"/>
              </w:rPr>
            </w:pPr>
          </w:p>
        </w:tc>
      </w:tr>
      <w:tr w:rsidR="008C2AA2" w:rsidRPr="00AB5146" w14:paraId="1CF996B4" w14:textId="77777777" w:rsidTr="005939DD">
        <w:trPr>
          <w:jc w:val="center"/>
        </w:trPr>
        <w:tc>
          <w:tcPr>
            <w:tcW w:w="606" w:type="dxa"/>
          </w:tcPr>
          <w:p w14:paraId="1C157B6E" w14:textId="77777777" w:rsidR="008C2AA2" w:rsidRDefault="0017551D" w:rsidP="005939DD">
            <w:pPr>
              <w:rPr>
                <w:sz w:val="20"/>
                <w:szCs w:val="20"/>
              </w:rPr>
            </w:pPr>
            <w:r>
              <w:rPr>
                <w:sz w:val="20"/>
                <w:szCs w:val="20"/>
              </w:rPr>
              <w:t>3</w:t>
            </w:r>
          </w:p>
        </w:tc>
        <w:tc>
          <w:tcPr>
            <w:tcW w:w="3925" w:type="dxa"/>
          </w:tcPr>
          <w:p w14:paraId="7F2CD8E3" w14:textId="77777777" w:rsidR="008C2AA2" w:rsidRPr="00C0557C" w:rsidRDefault="008C2AA2" w:rsidP="005939DD">
            <w:pPr>
              <w:jc w:val="left"/>
              <w:rPr>
                <w:lang w:val="en-US"/>
              </w:rPr>
            </w:pPr>
            <w:r>
              <w:rPr>
                <w:lang w:val="en-US"/>
              </w:rPr>
              <w:t>Open source</w:t>
            </w:r>
          </w:p>
        </w:tc>
        <w:tc>
          <w:tcPr>
            <w:tcW w:w="702" w:type="dxa"/>
            <w:vAlign w:val="center"/>
          </w:tcPr>
          <w:p w14:paraId="768989E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57D46E8" w14:textId="77777777" w:rsidR="008C2AA2" w:rsidRPr="0033129B" w:rsidRDefault="008C2AA2" w:rsidP="005939DD">
            <w:pPr>
              <w:jc w:val="right"/>
              <w:rPr>
                <w:sz w:val="20"/>
                <w:szCs w:val="20"/>
              </w:rPr>
            </w:pPr>
          </w:p>
        </w:tc>
        <w:tc>
          <w:tcPr>
            <w:tcW w:w="1712" w:type="dxa"/>
          </w:tcPr>
          <w:p w14:paraId="0215E4DD" w14:textId="77777777" w:rsidR="008C2AA2" w:rsidRPr="00AB5146" w:rsidRDefault="008C2AA2" w:rsidP="005939DD">
            <w:pPr>
              <w:jc w:val="right"/>
              <w:rPr>
                <w:sz w:val="20"/>
                <w:szCs w:val="20"/>
              </w:rPr>
            </w:pPr>
          </w:p>
        </w:tc>
      </w:tr>
      <w:tr w:rsidR="008C2AA2" w:rsidRPr="00AB5146" w14:paraId="28C90F87" w14:textId="77777777" w:rsidTr="005939DD">
        <w:trPr>
          <w:jc w:val="center"/>
        </w:trPr>
        <w:tc>
          <w:tcPr>
            <w:tcW w:w="606" w:type="dxa"/>
          </w:tcPr>
          <w:p w14:paraId="2E173583" w14:textId="77777777" w:rsidR="008C2AA2" w:rsidRDefault="0017551D" w:rsidP="005939DD">
            <w:pPr>
              <w:rPr>
                <w:sz w:val="20"/>
                <w:szCs w:val="20"/>
              </w:rPr>
            </w:pPr>
            <w:r>
              <w:rPr>
                <w:sz w:val="20"/>
                <w:szCs w:val="20"/>
              </w:rPr>
              <w:t>4</w:t>
            </w:r>
          </w:p>
        </w:tc>
        <w:tc>
          <w:tcPr>
            <w:tcW w:w="3925" w:type="dxa"/>
          </w:tcPr>
          <w:p w14:paraId="4B6C9CF5" w14:textId="77777777" w:rsidR="008C2AA2" w:rsidRPr="00AF618E" w:rsidRDefault="00640CA7"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702" w:type="dxa"/>
            <w:vAlign w:val="center"/>
          </w:tcPr>
          <w:p w14:paraId="20CE4FF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25DDFB2A" w14:textId="77777777" w:rsidR="008C2AA2" w:rsidRPr="0033129B" w:rsidRDefault="008C2AA2" w:rsidP="005939DD">
            <w:pPr>
              <w:jc w:val="right"/>
              <w:rPr>
                <w:sz w:val="20"/>
                <w:szCs w:val="20"/>
              </w:rPr>
            </w:pPr>
          </w:p>
        </w:tc>
        <w:tc>
          <w:tcPr>
            <w:tcW w:w="1712" w:type="dxa"/>
          </w:tcPr>
          <w:p w14:paraId="4FF94496" w14:textId="77777777" w:rsidR="008C2AA2" w:rsidRPr="00AB5146" w:rsidRDefault="008C2AA2" w:rsidP="005939DD">
            <w:pPr>
              <w:jc w:val="right"/>
              <w:rPr>
                <w:sz w:val="20"/>
                <w:szCs w:val="20"/>
              </w:rPr>
            </w:pPr>
          </w:p>
        </w:tc>
      </w:tr>
    </w:tbl>
    <w:p w14:paraId="44656A23" w14:textId="77777777" w:rsidR="008C2AA2" w:rsidRPr="00EB5A42" w:rsidRDefault="008C2AA2" w:rsidP="004A1D19">
      <w:pPr>
        <w:pStyle w:val="a3"/>
        <w:numPr>
          <w:ilvl w:val="0"/>
          <w:numId w:val="47"/>
        </w:numPr>
        <w:rPr>
          <w:b/>
          <w:bCs/>
        </w:rPr>
      </w:pPr>
      <w:bookmarkStart w:id="616" w:name="_Toc57762456"/>
      <w:r w:rsidRPr="00EB5A42">
        <w:rPr>
          <w:b/>
          <w:bCs/>
        </w:rPr>
        <w:t>Υπηρεσίες Ασφάλειας</w:t>
      </w:r>
      <w:bookmarkEnd w:id="616"/>
    </w:p>
    <w:p w14:paraId="01A58E1F" w14:textId="77777777" w:rsidR="008C2AA2" w:rsidRPr="00EB5A42" w:rsidRDefault="008C2AA2" w:rsidP="004A1D19">
      <w:pPr>
        <w:pStyle w:val="a3"/>
        <w:numPr>
          <w:ilvl w:val="1"/>
          <w:numId w:val="48"/>
        </w:numPr>
        <w:rPr>
          <w:b/>
          <w:bCs/>
        </w:rPr>
      </w:pPr>
      <w:bookmarkStart w:id="617" w:name="_Toc57762457"/>
      <w:r w:rsidRPr="00EB5A42">
        <w:rPr>
          <w:b/>
          <w:bCs/>
        </w:rPr>
        <w:t>Γενικές Απαιτήσεις</w:t>
      </w:r>
      <w:bookmarkEnd w:id="617"/>
    </w:p>
    <w:tbl>
      <w:tblPr>
        <w:tblStyle w:val="a5"/>
        <w:tblW w:w="0" w:type="auto"/>
        <w:jc w:val="center"/>
        <w:tblLook w:val="04A0" w:firstRow="1" w:lastRow="0" w:firstColumn="1" w:lastColumn="0" w:noHBand="0" w:noVBand="1"/>
      </w:tblPr>
      <w:tblGrid>
        <w:gridCol w:w="606"/>
        <w:gridCol w:w="3925"/>
        <w:gridCol w:w="1290"/>
        <w:gridCol w:w="1352"/>
        <w:gridCol w:w="1712"/>
      </w:tblGrid>
      <w:tr w:rsidR="008C2AA2" w:rsidRPr="00AB5146" w14:paraId="6DC63F62" w14:textId="77777777" w:rsidTr="00C65950">
        <w:trPr>
          <w:jc w:val="center"/>
        </w:trPr>
        <w:tc>
          <w:tcPr>
            <w:tcW w:w="606" w:type="dxa"/>
            <w:vAlign w:val="center"/>
          </w:tcPr>
          <w:p w14:paraId="4749E0BA"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783F1284" w14:textId="77777777" w:rsidR="008C2AA2" w:rsidRPr="00AB5146" w:rsidRDefault="008C2AA2" w:rsidP="005939DD">
            <w:pPr>
              <w:jc w:val="center"/>
              <w:rPr>
                <w:b/>
                <w:bCs/>
                <w:sz w:val="20"/>
                <w:szCs w:val="20"/>
              </w:rPr>
            </w:pPr>
            <w:r w:rsidRPr="00AB5146">
              <w:rPr>
                <w:b/>
                <w:bCs/>
                <w:sz w:val="20"/>
                <w:szCs w:val="20"/>
              </w:rPr>
              <w:t>ΠΡΟΔΙΑΦΡΑΦΗ</w:t>
            </w:r>
          </w:p>
        </w:tc>
        <w:tc>
          <w:tcPr>
            <w:tcW w:w="1290" w:type="dxa"/>
            <w:vAlign w:val="center"/>
          </w:tcPr>
          <w:p w14:paraId="26B63A2E"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37E2C3AA"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1791924"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C65950" w:rsidRPr="00AB5146" w14:paraId="29417FE0" w14:textId="77777777" w:rsidTr="00C65950">
        <w:trPr>
          <w:jc w:val="center"/>
        </w:trPr>
        <w:tc>
          <w:tcPr>
            <w:tcW w:w="606" w:type="dxa"/>
          </w:tcPr>
          <w:p w14:paraId="697A937A" w14:textId="77777777" w:rsidR="00C65950" w:rsidRDefault="00C65950" w:rsidP="00C65950">
            <w:pPr>
              <w:rPr>
                <w:sz w:val="20"/>
                <w:szCs w:val="20"/>
                <w:lang w:val="en-US"/>
              </w:rPr>
            </w:pPr>
            <w:r>
              <w:rPr>
                <w:sz w:val="20"/>
                <w:szCs w:val="20"/>
                <w:lang w:val="en-US"/>
              </w:rPr>
              <w:t>1</w:t>
            </w:r>
          </w:p>
        </w:tc>
        <w:tc>
          <w:tcPr>
            <w:tcW w:w="3925" w:type="dxa"/>
          </w:tcPr>
          <w:p w14:paraId="1E789959" w14:textId="77777777" w:rsidR="00C65950" w:rsidRPr="00773828" w:rsidRDefault="00C65950" w:rsidP="00C65950">
            <w:r>
              <w:t>Πρέπει επί ποινή αποκλεισμού να υπάρχει ε</w:t>
            </w:r>
            <w:r w:rsidRPr="00C65950">
              <w:t>νιαίο περιβάλλον Διαχείρισης για όλες τις λειτουργίες που αναφέρονται στην ενότητα Υπηρεσίες Ασφάλειας</w:t>
            </w:r>
          </w:p>
        </w:tc>
        <w:tc>
          <w:tcPr>
            <w:tcW w:w="1290" w:type="dxa"/>
            <w:vAlign w:val="center"/>
          </w:tcPr>
          <w:p w14:paraId="139F9FA3" w14:textId="77777777" w:rsidR="00C65950" w:rsidRPr="00C65950" w:rsidRDefault="00C65950" w:rsidP="00C65950">
            <w:pPr>
              <w:jc w:val="center"/>
              <w:rPr>
                <w:b/>
                <w:bCs/>
                <w:sz w:val="20"/>
                <w:szCs w:val="20"/>
              </w:rPr>
            </w:pPr>
            <w:r w:rsidRPr="007E6F8E">
              <w:rPr>
                <w:b/>
                <w:bCs/>
                <w:sz w:val="20"/>
                <w:szCs w:val="20"/>
                <w:lang w:val="en-US"/>
              </w:rPr>
              <w:t>NAI</w:t>
            </w:r>
          </w:p>
        </w:tc>
        <w:tc>
          <w:tcPr>
            <w:tcW w:w="1352" w:type="dxa"/>
          </w:tcPr>
          <w:p w14:paraId="6DBBDB72" w14:textId="77777777" w:rsidR="00C65950" w:rsidRPr="002E0381" w:rsidRDefault="00C65950" w:rsidP="00C65950">
            <w:pPr>
              <w:jc w:val="right"/>
              <w:rPr>
                <w:sz w:val="20"/>
                <w:szCs w:val="20"/>
              </w:rPr>
            </w:pPr>
          </w:p>
        </w:tc>
        <w:tc>
          <w:tcPr>
            <w:tcW w:w="1712" w:type="dxa"/>
          </w:tcPr>
          <w:p w14:paraId="5ADE9D32" w14:textId="77777777" w:rsidR="00C65950" w:rsidRPr="00AB5146" w:rsidRDefault="00C65950" w:rsidP="00C65950">
            <w:pPr>
              <w:jc w:val="right"/>
              <w:rPr>
                <w:sz w:val="20"/>
                <w:szCs w:val="20"/>
              </w:rPr>
            </w:pPr>
          </w:p>
        </w:tc>
      </w:tr>
      <w:tr w:rsidR="00C65950" w:rsidRPr="00AB5146" w14:paraId="18F090FC" w14:textId="77777777" w:rsidTr="00C65950">
        <w:trPr>
          <w:jc w:val="center"/>
        </w:trPr>
        <w:tc>
          <w:tcPr>
            <w:tcW w:w="606" w:type="dxa"/>
          </w:tcPr>
          <w:p w14:paraId="50D37FC1" w14:textId="77777777" w:rsidR="00C65950" w:rsidRPr="00AB5146" w:rsidRDefault="00C65950" w:rsidP="00C65950">
            <w:pPr>
              <w:rPr>
                <w:sz w:val="20"/>
                <w:szCs w:val="20"/>
                <w:lang w:val="en-US"/>
              </w:rPr>
            </w:pPr>
            <w:r>
              <w:rPr>
                <w:sz w:val="20"/>
                <w:szCs w:val="20"/>
                <w:lang w:val="en-US"/>
              </w:rPr>
              <w:t>2</w:t>
            </w:r>
          </w:p>
        </w:tc>
        <w:tc>
          <w:tcPr>
            <w:tcW w:w="3925" w:type="dxa"/>
          </w:tcPr>
          <w:p w14:paraId="5CD8DE9C" w14:textId="77777777" w:rsidR="00C65950" w:rsidRPr="002E0381" w:rsidRDefault="00C65950" w:rsidP="00C65950">
            <w:pPr>
              <w:rPr>
                <w:sz w:val="20"/>
                <w:szCs w:val="20"/>
              </w:rPr>
            </w:pPr>
            <w:r w:rsidRPr="00773828">
              <w:t xml:space="preserve">Η προτεινόμενη λύση θα πρέπει να μπορεί να δοθεί σε εικονική μορφή με </w:t>
            </w:r>
            <w:r w:rsidRPr="00773828">
              <w:lastRenderedPageBreak/>
              <w:t>υποστήριξη σε HyperV, Vmware και Openstack.</w:t>
            </w:r>
          </w:p>
        </w:tc>
        <w:tc>
          <w:tcPr>
            <w:tcW w:w="1290" w:type="dxa"/>
            <w:vAlign w:val="center"/>
          </w:tcPr>
          <w:p w14:paraId="06E0FC2A" w14:textId="77777777" w:rsidR="00C65950" w:rsidRPr="007E6F8E" w:rsidRDefault="00C65950" w:rsidP="00C65950">
            <w:pPr>
              <w:jc w:val="center"/>
              <w:rPr>
                <w:b/>
                <w:bCs/>
                <w:sz w:val="20"/>
                <w:szCs w:val="20"/>
                <w:lang w:val="en-US"/>
              </w:rPr>
            </w:pPr>
            <w:r w:rsidRPr="007E6F8E">
              <w:rPr>
                <w:b/>
                <w:bCs/>
                <w:sz w:val="20"/>
                <w:szCs w:val="20"/>
                <w:lang w:val="en-US"/>
              </w:rPr>
              <w:lastRenderedPageBreak/>
              <w:t>NAI</w:t>
            </w:r>
          </w:p>
        </w:tc>
        <w:tc>
          <w:tcPr>
            <w:tcW w:w="1352" w:type="dxa"/>
          </w:tcPr>
          <w:p w14:paraId="0036838B" w14:textId="77777777" w:rsidR="00C65950" w:rsidRPr="002E0381" w:rsidRDefault="00C65950" w:rsidP="00C65950">
            <w:pPr>
              <w:jc w:val="right"/>
              <w:rPr>
                <w:sz w:val="20"/>
                <w:szCs w:val="20"/>
              </w:rPr>
            </w:pPr>
          </w:p>
        </w:tc>
        <w:tc>
          <w:tcPr>
            <w:tcW w:w="1712" w:type="dxa"/>
          </w:tcPr>
          <w:p w14:paraId="46612C62" w14:textId="77777777" w:rsidR="00C65950" w:rsidRPr="00AB5146" w:rsidRDefault="00C65950" w:rsidP="00C65950">
            <w:pPr>
              <w:jc w:val="right"/>
              <w:rPr>
                <w:sz w:val="20"/>
                <w:szCs w:val="20"/>
              </w:rPr>
            </w:pPr>
          </w:p>
        </w:tc>
      </w:tr>
      <w:tr w:rsidR="00C65950" w:rsidRPr="00AB5146" w14:paraId="3E9EA61B" w14:textId="77777777" w:rsidTr="00C65950">
        <w:trPr>
          <w:jc w:val="center"/>
        </w:trPr>
        <w:tc>
          <w:tcPr>
            <w:tcW w:w="606" w:type="dxa"/>
          </w:tcPr>
          <w:p w14:paraId="5FF6CC31" w14:textId="77777777" w:rsidR="00C65950" w:rsidRPr="003F4F49" w:rsidRDefault="00C65950" w:rsidP="00C65950">
            <w:pPr>
              <w:jc w:val="left"/>
              <w:rPr>
                <w:sz w:val="20"/>
                <w:szCs w:val="20"/>
                <w:lang w:val="en-US"/>
              </w:rPr>
            </w:pPr>
            <w:r>
              <w:rPr>
                <w:sz w:val="20"/>
                <w:szCs w:val="20"/>
                <w:lang w:val="en-US"/>
              </w:rPr>
              <w:t>3</w:t>
            </w:r>
          </w:p>
        </w:tc>
        <w:tc>
          <w:tcPr>
            <w:tcW w:w="3925" w:type="dxa"/>
          </w:tcPr>
          <w:p w14:paraId="1A0459EE" w14:textId="77777777" w:rsidR="00C65950" w:rsidRPr="00AB5146" w:rsidRDefault="00C65950" w:rsidP="00C65950">
            <w:pPr>
              <w:jc w:val="left"/>
              <w:rPr>
                <w:sz w:val="20"/>
                <w:szCs w:val="20"/>
              </w:rPr>
            </w:pPr>
            <w:r w:rsidRPr="00773828">
              <w:t>Η προτεινόμενη λύση θα πρέπει να μπορεί να διαχειριστεί τουλάχιστον 1Gbps L7 κίνησης.</w:t>
            </w:r>
          </w:p>
        </w:tc>
        <w:tc>
          <w:tcPr>
            <w:tcW w:w="1290" w:type="dxa"/>
            <w:vAlign w:val="center"/>
          </w:tcPr>
          <w:p w14:paraId="33FAC90B"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36FF6CB6" w14:textId="77777777" w:rsidR="00C65950" w:rsidRPr="00AB5146" w:rsidRDefault="00C65950" w:rsidP="00C65950">
            <w:pPr>
              <w:jc w:val="right"/>
              <w:rPr>
                <w:sz w:val="20"/>
                <w:szCs w:val="20"/>
              </w:rPr>
            </w:pPr>
          </w:p>
        </w:tc>
        <w:tc>
          <w:tcPr>
            <w:tcW w:w="1712" w:type="dxa"/>
          </w:tcPr>
          <w:p w14:paraId="7FFA410E" w14:textId="77777777" w:rsidR="00C65950" w:rsidRPr="00AB5146" w:rsidRDefault="00C65950" w:rsidP="00C65950">
            <w:pPr>
              <w:jc w:val="right"/>
              <w:rPr>
                <w:sz w:val="20"/>
                <w:szCs w:val="20"/>
              </w:rPr>
            </w:pPr>
          </w:p>
        </w:tc>
      </w:tr>
      <w:tr w:rsidR="00C65950" w:rsidRPr="00AB5146" w14:paraId="58C51704" w14:textId="77777777" w:rsidTr="00C65950">
        <w:trPr>
          <w:jc w:val="center"/>
        </w:trPr>
        <w:tc>
          <w:tcPr>
            <w:tcW w:w="606" w:type="dxa"/>
          </w:tcPr>
          <w:p w14:paraId="67572290" w14:textId="77777777" w:rsidR="00C65950" w:rsidRPr="003F4F49" w:rsidRDefault="00C65950" w:rsidP="00C65950">
            <w:pPr>
              <w:rPr>
                <w:sz w:val="20"/>
                <w:szCs w:val="20"/>
                <w:lang w:val="en-US"/>
              </w:rPr>
            </w:pPr>
            <w:r>
              <w:rPr>
                <w:sz w:val="20"/>
                <w:szCs w:val="20"/>
                <w:lang w:val="en-US"/>
              </w:rPr>
              <w:t>4</w:t>
            </w:r>
          </w:p>
        </w:tc>
        <w:tc>
          <w:tcPr>
            <w:tcW w:w="3925" w:type="dxa"/>
          </w:tcPr>
          <w:p w14:paraId="14D5D677" w14:textId="77777777" w:rsidR="00C65950" w:rsidRPr="00AB5146" w:rsidRDefault="00C65950" w:rsidP="00C65950">
            <w:pPr>
              <w:rPr>
                <w:sz w:val="20"/>
                <w:szCs w:val="20"/>
              </w:rPr>
            </w:pPr>
            <w:r w:rsidRPr="00773828">
              <w:t>Υποστήριξη για IPv6 χωρίς χρήση επιπλέον υλικού ή άδειας.</w:t>
            </w:r>
          </w:p>
        </w:tc>
        <w:tc>
          <w:tcPr>
            <w:tcW w:w="1290" w:type="dxa"/>
            <w:vAlign w:val="center"/>
          </w:tcPr>
          <w:p w14:paraId="6A915923"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65157F9C" w14:textId="77777777" w:rsidR="00C65950" w:rsidRPr="00AB5146" w:rsidRDefault="00C65950" w:rsidP="00C65950">
            <w:pPr>
              <w:jc w:val="right"/>
              <w:rPr>
                <w:sz w:val="20"/>
                <w:szCs w:val="20"/>
              </w:rPr>
            </w:pPr>
          </w:p>
        </w:tc>
        <w:tc>
          <w:tcPr>
            <w:tcW w:w="1712" w:type="dxa"/>
          </w:tcPr>
          <w:p w14:paraId="04CD7318" w14:textId="77777777" w:rsidR="00C65950" w:rsidRPr="00AB5146" w:rsidRDefault="00C65950" w:rsidP="00C65950">
            <w:pPr>
              <w:jc w:val="right"/>
              <w:rPr>
                <w:sz w:val="20"/>
                <w:szCs w:val="20"/>
              </w:rPr>
            </w:pPr>
          </w:p>
        </w:tc>
      </w:tr>
      <w:tr w:rsidR="00C65950" w:rsidRPr="00AB5146" w14:paraId="4CC6D001" w14:textId="77777777" w:rsidTr="00C65950">
        <w:trPr>
          <w:jc w:val="center"/>
        </w:trPr>
        <w:tc>
          <w:tcPr>
            <w:tcW w:w="606" w:type="dxa"/>
          </w:tcPr>
          <w:p w14:paraId="1C10D03E" w14:textId="77777777" w:rsidR="00C65950" w:rsidRPr="003F4F49" w:rsidRDefault="00C65950" w:rsidP="00C65950">
            <w:pPr>
              <w:jc w:val="left"/>
              <w:rPr>
                <w:sz w:val="20"/>
                <w:szCs w:val="20"/>
                <w:lang w:val="en-US"/>
              </w:rPr>
            </w:pPr>
            <w:r>
              <w:rPr>
                <w:sz w:val="20"/>
                <w:szCs w:val="20"/>
                <w:lang w:val="en-US"/>
              </w:rPr>
              <w:t>5</w:t>
            </w:r>
          </w:p>
        </w:tc>
        <w:tc>
          <w:tcPr>
            <w:tcW w:w="3925" w:type="dxa"/>
          </w:tcPr>
          <w:p w14:paraId="4C11A18E" w14:textId="77777777" w:rsidR="00C65950" w:rsidRPr="00AB5146" w:rsidRDefault="00C65950" w:rsidP="00C65950">
            <w:pPr>
              <w:jc w:val="left"/>
              <w:rPr>
                <w:sz w:val="20"/>
                <w:szCs w:val="20"/>
              </w:rPr>
            </w:pPr>
            <w:r w:rsidRPr="00773828">
              <w:t>Η προτεινόμενη λύση να είναι της αρχιτεκτονικής full proxy.</w:t>
            </w:r>
          </w:p>
        </w:tc>
        <w:tc>
          <w:tcPr>
            <w:tcW w:w="1290" w:type="dxa"/>
            <w:vAlign w:val="center"/>
          </w:tcPr>
          <w:p w14:paraId="5B6FA5EB"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653D0056" w14:textId="77777777" w:rsidR="00C65950" w:rsidRPr="00AB5146" w:rsidRDefault="00C65950" w:rsidP="00C65950">
            <w:pPr>
              <w:jc w:val="right"/>
              <w:rPr>
                <w:sz w:val="20"/>
                <w:szCs w:val="20"/>
              </w:rPr>
            </w:pPr>
          </w:p>
        </w:tc>
        <w:tc>
          <w:tcPr>
            <w:tcW w:w="1712" w:type="dxa"/>
          </w:tcPr>
          <w:p w14:paraId="7042C685" w14:textId="77777777" w:rsidR="00C65950" w:rsidRPr="00AB5146" w:rsidRDefault="00C65950" w:rsidP="00C65950">
            <w:pPr>
              <w:jc w:val="right"/>
              <w:rPr>
                <w:sz w:val="20"/>
                <w:szCs w:val="20"/>
              </w:rPr>
            </w:pPr>
          </w:p>
        </w:tc>
      </w:tr>
      <w:tr w:rsidR="00C65950" w:rsidRPr="00AB5146" w14:paraId="3F6B43E0" w14:textId="77777777" w:rsidTr="00C65950">
        <w:trPr>
          <w:jc w:val="center"/>
        </w:trPr>
        <w:tc>
          <w:tcPr>
            <w:tcW w:w="606" w:type="dxa"/>
          </w:tcPr>
          <w:p w14:paraId="0226A197" w14:textId="77777777" w:rsidR="00C65950" w:rsidRPr="003F4F49" w:rsidRDefault="00C65950" w:rsidP="00C65950">
            <w:pPr>
              <w:jc w:val="left"/>
              <w:rPr>
                <w:sz w:val="20"/>
                <w:szCs w:val="20"/>
                <w:lang w:val="en-US"/>
              </w:rPr>
            </w:pPr>
            <w:r>
              <w:rPr>
                <w:sz w:val="20"/>
                <w:szCs w:val="20"/>
                <w:lang w:val="en-US"/>
              </w:rPr>
              <w:t>6</w:t>
            </w:r>
          </w:p>
        </w:tc>
        <w:tc>
          <w:tcPr>
            <w:tcW w:w="3925" w:type="dxa"/>
          </w:tcPr>
          <w:p w14:paraId="1F11CE90" w14:textId="77777777" w:rsidR="00C65950" w:rsidRPr="00AB5146" w:rsidRDefault="00C65950" w:rsidP="00C65950">
            <w:pPr>
              <w:jc w:val="left"/>
              <w:rPr>
                <w:sz w:val="20"/>
                <w:szCs w:val="20"/>
              </w:rPr>
            </w:pPr>
            <w:r w:rsidRPr="00773828">
              <w:t>Δυνατότητα διαχείρισης μέσω CLI και απομακρυσμένη σύνδεση με πρωτόκολλα Telnet / ssh</w:t>
            </w:r>
          </w:p>
        </w:tc>
        <w:tc>
          <w:tcPr>
            <w:tcW w:w="1290" w:type="dxa"/>
            <w:vAlign w:val="center"/>
          </w:tcPr>
          <w:p w14:paraId="092E2058"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499B72A9" w14:textId="77777777" w:rsidR="00C65950" w:rsidRPr="00AB5146" w:rsidRDefault="00C65950" w:rsidP="00C65950">
            <w:pPr>
              <w:jc w:val="right"/>
              <w:rPr>
                <w:sz w:val="20"/>
                <w:szCs w:val="20"/>
              </w:rPr>
            </w:pPr>
          </w:p>
        </w:tc>
        <w:tc>
          <w:tcPr>
            <w:tcW w:w="1712" w:type="dxa"/>
          </w:tcPr>
          <w:p w14:paraId="6B8A9B0D" w14:textId="77777777" w:rsidR="00C65950" w:rsidRPr="00AB5146" w:rsidRDefault="00C65950" w:rsidP="00C65950">
            <w:pPr>
              <w:jc w:val="right"/>
              <w:rPr>
                <w:sz w:val="20"/>
                <w:szCs w:val="20"/>
              </w:rPr>
            </w:pPr>
          </w:p>
        </w:tc>
      </w:tr>
      <w:tr w:rsidR="00C65950" w:rsidRPr="00AB5146" w14:paraId="677FCF4F" w14:textId="77777777" w:rsidTr="00C65950">
        <w:trPr>
          <w:jc w:val="center"/>
        </w:trPr>
        <w:tc>
          <w:tcPr>
            <w:tcW w:w="606" w:type="dxa"/>
          </w:tcPr>
          <w:p w14:paraId="1117AF7C" w14:textId="77777777" w:rsidR="00C65950" w:rsidRPr="003F4F49" w:rsidRDefault="00C65950" w:rsidP="00C65950">
            <w:pPr>
              <w:jc w:val="left"/>
              <w:rPr>
                <w:sz w:val="20"/>
                <w:szCs w:val="20"/>
                <w:lang w:val="en-US"/>
              </w:rPr>
            </w:pPr>
            <w:r>
              <w:rPr>
                <w:sz w:val="20"/>
                <w:szCs w:val="20"/>
                <w:lang w:val="en-US"/>
              </w:rPr>
              <w:t>7</w:t>
            </w:r>
          </w:p>
        </w:tc>
        <w:tc>
          <w:tcPr>
            <w:tcW w:w="3925" w:type="dxa"/>
          </w:tcPr>
          <w:p w14:paraId="54B3E9FC" w14:textId="77777777" w:rsidR="00C65950" w:rsidRPr="00AB5146" w:rsidRDefault="00C65950" w:rsidP="00C65950">
            <w:pPr>
              <w:jc w:val="left"/>
              <w:rPr>
                <w:sz w:val="20"/>
                <w:szCs w:val="20"/>
              </w:rPr>
            </w:pPr>
            <w:r w:rsidRPr="00773828">
              <w:t>Υποστήριξη πρωτοκόλλου NTP.</w:t>
            </w:r>
          </w:p>
        </w:tc>
        <w:tc>
          <w:tcPr>
            <w:tcW w:w="1290" w:type="dxa"/>
            <w:vAlign w:val="center"/>
          </w:tcPr>
          <w:p w14:paraId="15243C65"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2A2DABFC" w14:textId="77777777" w:rsidR="00C65950" w:rsidRPr="00AB5146" w:rsidRDefault="00C65950" w:rsidP="00C65950">
            <w:pPr>
              <w:jc w:val="right"/>
              <w:rPr>
                <w:sz w:val="20"/>
                <w:szCs w:val="20"/>
                <w:highlight w:val="yellow"/>
              </w:rPr>
            </w:pPr>
          </w:p>
        </w:tc>
        <w:tc>
          <w:tcPr>
            <w:tcW w:w="1712" w:type="dxa"/>
          </w:tcPr>
          <w:p w14:paraId="352BAC5A" w14:textId="77777777" w:rsidR="00C65950" w:rsidRPr="00AB5146" w:rsidRDefault="00C65950" w:rsidP="00C65950">
            <w:pPr>
              <w:jc w:val="right"/>
              <w:rPr>
                <w:sz w:val="20"/>
                <w:szCs w:val="20"/>
                <w:highlight w:val="yellow"/>
              </w:rPr>
            </w:pPr>
          </w:p>
        </w:tc>
      </w:tr>
      <w:tr w:rsidR="00C65950" w:rsidRPr="00AB5146" w14:paraId="030EA0FD" w14:textId="77777777" w:rsidTr="00C65950">
        <w:trPr>
          <w:jc w:val="center"/>
        </w:trPr>
        <w:tc>
          <w:tcPr>
            <w:tcW w:w="606" w:type="dxa"/>
          </w:tcPr>
          <w:p w14:paraId="2D410901" w14:textId="77777777" w:rsidR="00C65950" w:rsidRDefault="00C65950" w:rsidP="00C65950">
            <w:pPr>
              <w:jc w:val="left"/>
              <w:rPr>
                <w:sz w:val="20"/>
                <w:szCs w:val="20"/>
                <w:lang w:val="en-US"/>
              </w:rPr>
            </w:pPr>
            <w:r>
              <w:rPr>
                <w:sz w:val="20"/>
                <w:szCs w:val="20"/>
                <w:lang w:val="en-US"/>
              </w:rPr>
              <w:t>8</w:t>
            </w:r>
          </w:p>
        </w:tc>
        <w:tc>
          <w:tcPr>
            <w:tcW w:w="3925" w:type="dxa"/>
          </w:tcPr>
          <w:p w14:paraId="33033625" w14:textId="77777777" w:rsidR="00C65950" w:rsidRPr="00AB5146" w:rsidRDefault="00C65950" w:rsidP="00C65950">
            <w:pPr>
              <w:jc w:val="left"/>
              <w:rPr>
                <w:sz w:val="20"/>
                <w:szCs w:val="20"/>
              </w:rPr>
            </w:pPr>
            <w:r w:rsidRPr="00773828">
              <w:t>Διαχείριση web-GUI  μέσω ενσωματωμένου διακομιστή HTTPS</w:t>
            </w:r>
          </w:p>
        </w:tc>
        <w:tc>
          <w:tcPr>
            <w:tcW w:w="1290" w:type="dxa"/>
            <w:vAlign w:val="center"/>
          </w:tcPr>
          <w:p w14:paraId="1D40E78F"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5E0022AD" w14:textId="77777777" w:rsidR="00C65950" w:rsidRPr="00AB5146" w:rsidRDefault="00C65950" w:rsidP="00C65950">
            <w:pPr>
              <w:jc w:val="right"/>
              <w:rPr>
                <w:sz w:val="20"/>
                <w:szCs w:val="20"/>
                <w:highlight w:val="yellow"/>
              </w:rPr>
            </w:pPr>
          </w:p>
        </w:tc>
        <w:tc>
          <w:tcPr>
            <w:tcW w:w="1712" w:type="dxa"/>
          </w:tcPr>
          <w:p w14:paraId="463F3CDC" w14:textId="77777777" w:rsidR="00C65950" w:rsidRPr="00AB5146" w:rsidRDefault="00C65950" w:rsidP="00C65950">
            <w:pPr>
              <w:jc w:val="right"/>
              <w:rPr>
                <w:sz w:val="20"/>
                <w:szCs w:val="20"/>
                <w:highlight w:val="yellow"/>
              </w:rPr>
            </w:pPr>
          </w:p>
        </w:tc>
      </w:tr>
      <w:tr w:rsidR="00C65950" w:rsidRPr="00AB5146" w14:paraId="53BE552E" w14:textId="77777777" w:rsidTr="00C65950">
        <w:trPr>
          <w:jc w:val="center"/>
        </w:trPr>
        <w:tc>
          <w:tcPr>
            <w:tcW w:w="606" w:type="dxa"/>
          </w:tcPr>
          <w:p w14:paraId="6342ADF3" w14:textId="77777777" w:rsidR="00C65950" w:rsidRDefault="00C65950" w:rsidP="00C65950">
            <w:pPr>
              <w:jc w:val="left"/>
              <w:rPr>
                <w:sz w:val="20"/>
                <w:szCs w:val="20"/>
                <w:lang w:val="en-US"/>
              </w:rPr>
            </w:pPr>
            <w:r>
              <w:rPr>
                <w:sz w:val="20"/>
                <w:szCs w:val="20"/>
                <w:lang w:val="en-US"/>
              </w:rPr>
              <w:t>9</w:t>
            </w:r>
          </w:p>
        </w:tc>
        <w:tc>
          <w:tcPr>
            <w:tcW w:w="3925" w:type="dxa"/>
          </w:tcPr>
          <w:p w14:paraId="10182B49" w14:textId="77777777" w:rsidR="00C65950" w:rsidRPr="00AB5146" w:rsidRDefault="00C65950" w:rsidP="00C65950">
            <w:pPr>
              <w:jc w:val="left"/>
              <w:rPr>
                <w:sz w:val="20"/>
                <w:szCs w:val="20"/>
              </w:rPr>
            </w:pPr>
            <w:r w:rsidRPr="00773828">
              <w:t xml:space="preserve">Αναβάθμιση λογισμικού μέσω Web-GUI, USB και FTP. </w:t>
            </w:r>
          </w:p>
        </w:tc>
        <w:tc>
          <w:tcPr>
            <w:tcW w:w="1290" w:type="dxa"/>
            <w:vAlign w:val="center"/>
          </w:tcPr>
          <w:p w14:paraId="0A413822"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03133511" w14:textId="77777777" w:rsidR="00C65950" w:rsidRPr="00AB5146" w:rsidRDefault="00C65950" w:rsidP="00C65950">
            <w:pPr>
              <w:jc w:val="right"/>
              <w:rPr>
                <w:sz w:val="20"/>
                <w:szCs w:val="20"/>
                <w:highlight w:val="yellow"/>
              </w:rPr>
            </w:pPr>
          </w:p>
        </w:tc>
        <w:tc>
          <w:tcPr>
            <w:tcW w:w="1712" w:type="dxa"/>
          </w:tcPr>
          <w:p w14:paraId="12E76FF2" w14:textId="77777777" w:rsidR="00C65950" w:rsidRPr="00AB5146" w:rsidRDefault="00C65950" w:rsidP="00C65950">
            <w:pPr>
              <w:jc w:val="right"/>
              <w:rPr>
                <w:sz w:val="20"/>
                <w:szCs w:val="20"/>
                <w:highlight w:val="yellow"/>
              </w:rPr>
            </w:pPr>
          </w:p>
        </w:tc>
      </w:tr>
      <w:tr w:rsidR="00C65950" w:rsidRPr="00AB5146" w14:paraId="5A1BDE87" w14:textId="77777777" w:rsidTr="00C65950">
        <w:trPr>
          <w:jc w:val="center"/>
        </w:trPr>
        <w:tc>
          <w:tcPr>
            <w:tcW w:w="606" w:type="dxa"/>
          </w:tcPr>
          <w:p w14:paraId="47D6B461" w14:textId="77777777" w:rsidR="00C65950" w:rsidRDefault="00C65950" w:rsidP="00C65950">
            <w:pPr>
              <w:jc w:val="left"/>
              <w:rPr>
                <w:sz w:val="20"/>
                <w:szCs w:val="20"/>
                <w:lang w:val="en-US"/>
              </w:rPr>
            </w:pPr>
            <w:r>
              <w:rPr>
                <w:sz w:val="20"/>
                <w:szCs w:val="20"/>
                <w:lang w:val="en-US"/>
              </w:rPr>
              <w:t>10</w:t>
            </w:r>
          </w:p>
        </w:tc>
        <w:tc>
          <w:tcPr>
            <w:tcW w:w="3925" w:type="dxa"/>
          </w:tcPr>
          <w:p w14:paraId="12D2D1F2" w14:textId="77777777" w:rsidR="00C65950" w:rsidRPr="00AB5146" w:rsidRDefault="00C65950" w:rsidP="00C65950">
            <w:pPr>
              <w:jc w:val="left"/>
              <w:rPr>
                <w:sz w:val="20"/>
                <w:szCs w:val="20"/>
              </w:rPr>
            </w:pPr>
            <w:r w:rsidRPr="00773828">
              <w:t>Η προτεινόμενη λύση θα πρέπει να μπορεί να διαχειριστεί 10Gbps throughput κίνησης με χρήση άδειας αναβάθμισης.</w:t>
            </w:r>
          </w:p>
        </w:tc>
        <w:tc>
          <w:tcPr>
            <w:tcW w:w="1290" w:type="dxa"/>
            <w:vAlign w:val="center"/>
          </w:tcPr>
          <w:p w14:paraId="3CCCE930"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1C1A99BA" w14:textId="77777777" w:rsidR="00C65950" w:rsidRPr="00AB5146" w:rsidRDefault="00C65950" w:rsidP="00C65950">
            <w:pPr>
              <w:jc w:val="right"/>
              <w:rPr>
                <w:sz w:val="20"/>
                <w:szCs w:val="20"/>
                <w:highlight w:val="yellow"/>
              </w:rPr>
            </w:pPr>
          </w:p>
        </w:tc>
        <w:tc>
          <w:tcPr>
            <w:tcW w:w="1712" w:type="dxa"/>
          </w:tcPr>
          <w:p w14:paraId="43882C64" w14:textId="77777777" w:rsidR="00C65950" w:rsidRPr="00AB5146" w:rsidRDefault="00C65950" w:rsidP="00C65950">
            <w:pPr>
              <w:jc w:val="right"/>
              <w:rPr>
                <w:sz w:val="20"/>
                <w:szCs w:val="20"/>
                <w:highlight w:val="yellow"/>
              </w:rPr>
            </w:pPr>
          </w:p>
        </w:tc>
      </w:tr>
      <w:tr w:rsidR="00C65950" w:rsidRPr="00AB5146" w14:paraId="629CF855" w14:textId="77777777" w:rsidTr="00C65950">
        <w:trPr>
          <w:jc w:val="center"/>
        </w:trPr>
        <w:tc>
          <w:tcPr>
            <w:tcW w:w="606" w:type="dxa"/>
          </w:tcPr>
          <w:p w14:paraId="7A34D7F3" w14:textId="77777777" w:rsidR="00C65950" w:rsidRDefault="00C65950" w:rsidP="00C65950">
            <w:pPr>
              <w:jc w:val="left"/>
              <w:rPr>
                <w:sz w:val="20"/>
                <w:szCs w:val="20"/>
                <w:lang w:val="en-US"/>
              </w:rPr>
            </w:pPr>
            <w:r>
              <w:rPr>
                <w:sz w:val="20"/>
                <w:szCs w:val="20"/>
                <w:lang w:val="en-US"/>
              </w:rPr>
              <w:t>11</w:t>
            </w:r>
          </w:p>
        </w:tc>
        <w:tc>
          <w:tcPr>
            <w:tcW w:w="3925" w:type="dxa"/>
          </w:tcPr>
          <w:p w14:paraId="584D8F98" w14:textId="77777777" w:rsidR="00C65950" w:rsidRPr="00AB5146" w:rsidRDefault="00C65950" w:rsidP="00C65950">
            <w:pPr>
              <w:jc w:val="left"/>
              <w:rPr>
                <w:sz w:val="20"/>
                <w:szCs w:val="20"/>
              </w:rPr>
            </w:pPr>
            <w:r w:rsidRPr="00773828">
              <w:t>Η προτεινόμενη λύση θα πρέπει να μπορεί να προσφέρει ενιαία διεπαφή διαχείρισης για την κάλυψη όλων των απαιτήσεων του διαγωνισμού.</w:t>
            </w:r>
          </w:p>
        </w:tc>
        <w:tc>
          <w:tcPr>
            <w:tcW w:w="1290" w:type="dxa"/>
            <w:vAlign w:val="center"/>
          </w:tcPr>
          <w:p w14:paraId="328AA00C"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0B2AC06F" w14:textId="77777777" w:rsidR="00C65950" w:rsidRPr="00AB5146" w:rsidRDefault="00C65950" w:rsidP="00C65950">
            <w:pPr>
              <w:jc w:val="right"/>
              <w:rPr>
                <w:sz w:val="20"/>
                <w:szCs w:val="20"/>
                <w:highlight w:val="yellow"/>
              </w:rPr>
            </w:pPr>
          </w:p>
        </w:tc>
        <w:tc>
          <w:tcPr>
            <w:tcW w:w="1712" w:type="dxa"/>
          </w:tcPr>
          <w:p w14:paraId="02250E29" w14:textId="77777777" w:rsidR="00C65950" w:rsidRPr="00AB5146" w:rsidRDefault="00C65950" w:rsidP="00C65950">
            <w:pPr>
              <w:jc w:val="right"/>
              <w:rPr>
                <w:sz w:val="20"/>
                <w:szCs w:val="20"/>
                <w:highlight w:val="yellow"/>
              </w:rPr>
            </w:pPr>
          </w:p>
        </w:tc>
      </w:tr>
      <w:tr w:rsidR="00C65950" w:rsidRPr="00AB5146" w14:paraId="3ED89A59" w14:textId="77777777" w:rsidTr="00C65950">
        <w:trPr>
          <w:jc w:val="center"/>
        </w:trPr>
        <w:tc>
          <w:tcPr>
            <w:tcW w:w="606" w:type="dxa"/>
          </w:tcPr>
          <w:p w14:paraId="3AEFD2FC" w14:textId="77777777" w:rsidR="00C65950" w:rsidRDefault="00C65950" w:rsidP="00C65950">
            <w:pPr>
              <w:jc w:val="left"/>
              <w:rPr>
                <w:sz w:val="20"/>
                <w:szCs w:val="20"/>
                <w:lang w:val="en-US"/>
              </w:rPr>
            </w:pPr>
            <w:r>
              <w:rPr>
                <w:sz w:val="20"/>
                <w:szCs w:val="20"/>
                <w:lang w:val="en-US"/>
              </w:rPr>
              <w:t>12</w:t>
            </w:r>
          </w:p>
        </w:tc>
        <w:tc>
          <w:tcPr>
            <w:tcW w:w="3925" w:type="dxa"/>
          </w:tcPr>
          <w:p w14:paraId="1D7DF2ED" w14:textId="77777777" w:rsidR="00C65950" w:rsidRPr="00AB5146" w:rsidRDefault="00C65950" w:rsidP="00C65950">
            <w:pPr>
              <w:jc w:val="left"/>
              <w:rPr>
                <w:sz w:val="20"/>
                <w:szCs w:val="20"/>
              </w:rPr>
            </w:pPr>
            <w:r w:rsidRPr="00773828">
              <w:t>Η προτεινόμενη λύση θα πρέπει να μπορεί να προσφέρει L3-L7 monitoring σε back-end origin διακομιστών.</w:t>
            </w:r>
          </w:p>
        </w:tc>
        <w:tc>
          <w:tcPr>
            <w:tcW w:w="1290" w:type="dxa"/>
            <w:vAlign w:val="center"/>
          </w:tcPr>
          <w:p w14:paraId="03DD3EB9"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59BC03C4" w14:textId="77777777" w:rsidR="00C65950" w:rsidRPr="00AB5146" w:rsidRDefault="00C65950" w:rsidP="00C65950">
            <w:pPr>
              <w:jc w:val="right"/>
              <w:rPr>
                <w:sz w:val="20"/>
                <w:szCs w:val="20"/>
                <w:highlight w:val="yellow"/>
              </w:rPr>
            </w:pPr>
          </w:p>
        </w:tc>
        <w:tc>
          <w:tcPr>
            <w:tcW w:w="1712" w:type="dxa"/>
          </w:tcPr>
          <w:p w14:paraId="1CE957C3" w14:textId="77777777" w:rsidR="00C65950" w:rsidRPr="00AB5146" w:rsidRDefault="00C65950" w:rsidP="00C65950">
            <w:pPr>
              <w:jc w:val="right"/>
              <w:rPr>
                <w:sz w:val="20"/>
                <w:szCs w:val="20"/>
                <w:highlight w:val="yellow"/>
              </w:rPr>
            </w:pPr>
          </w:p>
        </w:tc>
      </w:tr>
      <w:tr w:rsidR="00C65950" w:rsidRPr="002E0381" w14:paraId="57934FAF" w14:textId="77777777" w:rsidTr="00C65950">
        <w:trPr>
          <w:jc w:val="center"/>
        </w:trPr>
        <w:tc>
          <w:tcPr>
            <w:tcW w:w="606" w:type="dxa"/>
          </w:tcPr>
          <w:p w14:paraId="16A61F40" w14:textId="77777777" w:rsidR="00C65950" w:rsidRDefault="00C65950" w:rsidP="00C65950">
            <w:pPr>
              <w:jc w:val="left"/>
              <w:rPr>
                <w:sz w:val="20"/>
                <w:szCs w:val="20"/>
                <w:lang w:val="en-US"/>
              </w:rPr>
            </w:pPr>
            <w:r>
              <w:rPr>
                <w:sz w:val="20"/>
                <w:szCs w:val="20"/>
                <w:lang w:val="en-US"/>
              </w:rPr>
              <w:t>13</w:t>
            </w:r>
          </w:p>
        </w:tc>
        <w:tc>
          <w:tcPr>
            <w:tcW w:w="3925" w:type="dxa"/>
          </w:tcPr>
          <w:p w14:paraId="7E09A8B2" w14:textId="77777777" w:rsidR="00C65950" w:rsidRDefault="00C65950" w:rsidP="00C65950">
            <w:pPr>
              <w:jc w:val="left"/>
            </w:pPr>
            <w:r w:rsidRPr="00773828">
              <w:t>Η προτεινόμενη λύση θα πρέπει να υποστηρίζει μηχανισμό διαμοιρασμού της κίνησης κατ ελάχιστον με τους παρακάτω αλγόριθμους:</w:t>
            </w:r>
          </w:p>
          <w:p w14:paraId="5399BBAF" w14:textId="77777777" w:rsidR="00C65950" w:rsidRDefault="00C65950" w:rsidP="004A1D19">
            <w:pPr>
              <w:pStyle w:val="a3"/>
              <w:numPr>
                <w:ilvl w:val="0"/>
                <w:numId w:val="43"/>
              </w:numPr>
              <w:spacing w:before="120" w:after="120"/>
              <w:jc w:val="left"/>
              <w:rPr>
                <w:lang w:val="en-US"/>
              </w:rPr>
            </w:pPr>
            <w:r w:rsidRPr="002E0381">
              <w:rPr>
                <w:lang w:val="en-US"/>
              </w:rPr>
              <w:t xml:space="preserve">Round Robin, </w:t>
            </w:r>
          </w:p>
          <w:p w14:paraId="4BC20EB3" w14:textId="77777777" w:rsidR="00C65950" w:rsidRPr="002E0381" w:rsidRDefault="00C65950" w:rsidP="004A1D19">
            <w:pPr>
              <w:pStyle w:val="a3"/>
              <w:numPr>
                <w:ilvl w:val="0"/>
                <w:numId w:val="43"/>
              </w:numPr>
              <w:spacing w:before="120" w:after="120"/>
              <w:jc w:val="left"/>
              <w:rPr>
                <w:lang w:val="en-US"/>
              </w:rPr>
            </w:pPr>
            <w:r w:rsidRPr="002E0381">
              <w:rPr>
                <w:lang w:val="en-US"/>
              </w:rPr>
              <w:t xml:space="preserve">Active Passive, </w:t>
            </w:r>
          </w:p>
          <w:p w14:paraId="6EBAD8F8" w14:textId="77777777" w:rsidR="00C65950" w:rsidRPr="002E0381" w:rsidRDefault="00C65950" w:rsidP="004A1D19">
            <w:pPr>
              <w:pStyle w:val="a3"/>
              <w:numPr>
                <w:ilvl w:val="0"/>
                <w:numId w:val="43"/>
              </w:numPr>
              <w:spacing w:before="120" w:after="120"/>
              <w:jc w:val="left"/>
              <w:rPr>
                <w:sz w:val="20"/>
                <w:szCs w:val="20"/>
                <w:lang w:val="en-US"/>
              </w:rPr>
            </w:pPr>
            <w:r w:rsidRPr="002E0381">
              <w:rPr>
                <w:lang w:val="en-US"/>
              </w:rPr>
              <w:t>Least Connections</w:t>
            </w:r>
          </w:p>
        </w:tc>
        <w:tc>
          <w:tcPr>
            <w:tcW w:w="1290" w:type="dxa"/>
            <w:vAlign w:val="center"/>
          </w:tcPr>
          <w:p w14:paraId="11228A2C" w14:textId="77777777" w:rsidR="00C65950" w:rsidRPr="002E0381" w:rsidRDefault="00C65950" w:rsidP="00C65950">
            <w:pPr>
              <w:jc w:val="center"/>
              <w:rPr>
                <w:sz w:val="20"/>
                <w:szCs w:val="20"/>
                <w:highlight w:val="yellow"/>
                <w:lang w:val="en-US"/>
              </w:rPr>
            </w:pPr>
            <w:r w:rsidRPr="007E6F8E">
              <w:rPr>
                <w:b/>
                <w:bCs/>
                <w:sz w:val="20"/>
                <w:szCs w:val="20"/>
                <w:lang w:val="en-US"/>
              </w:rPr>
              <w:t>NAI</w:t>
            </w:r>
          </w:p>
        </w:tc>
        <w:tc>
          <w:tcPr>
            <w:tcW w:w="1352" w:type="dxa"/>
          </w:tcPr>
          <w:p w14:paraId="751B78FF" w14:textId="77777777" w:rsidR="00C65950" w:rsidRPr="002E0381" w:rsidRDefault="00C65950" w:rsidP="00C65950">
            <w:pPr>
              <w:jc w:val="right"/>
              <w:rPr>
                <w:sz w:val="20"/>
                <w:szCs w:val="20"/>
                <w:highlight w:val="yellow"/>
                <w:lang w:val="en-US"/>
              </w:rPr>
            </w:pPr>
          </w:p>
        </w:tc>
        <w:tc>
          <w:tcPr>
            <w:tcW w:w="1712" w:type="dxa"/>
          </w:tcPr>
          <w:p w14:paraId="39FDC5A0" w14:textId="77777777" w:rsidR="00C65950" w:rsidRPr="002E0381" w:rsidRDefault="00C65950" w:rsidP="00C65950">
            <w:pPr>
              <w:jc w:val="right"/>
              <w:rPr>
                <w:sz w:val="20"/>
                <w:szCs w:val="20"/>
                <w:highlight w:val="yellow"/>
                <w:lang w:val="en-US"/>
              </w:rPr>
            </w:pPr>
          </w:p>
        </w:tc>
      </w:tr>
      <w:tr w:rsidR="00C65950" w:rsidRPr="00AB5146" w14:paraId="388E6880" w14:textId="77777777" w:rsidTr="00C65950">
        <w:trPr>
          <w:jc w:val="center"/>
        </w:trPr>
        <w:tc>
          <w:tcPr>
            <w:tcW w:w="606" w:type="dxa"/>
          </w:tcPr>
          <w:p w14:paraId="4964CE21" w14:textId="77777777" w:rsidR="00C65950" w:rsidRDefault="00C65950" w:rsidP="00C65950">
            <w:pPr>
              <w:jc w:val="left"/>
              <w:rPr>
                <w:sz w:val="20"/>
                <w:szCs w:val="20"/>
                <w:lang w:val="en-US"/>
              </w:rPr>
            </w:pPr>
            <w:r>
              <w:rPr>
                <w:sz w:val="20"/>
                <w:szCs w:val="20"/>
                <w:lang w:val="en-US"/>
              </w:rPr>
              <w:t>14</w:t>
            </w:r>
          </w:p>
        </w:tc>
        <w:tc>
          <w:tcPr>
            <w:tcW w:w="3925" w:type="dxa"/>
          </w:tcPr>
          <w:p w14:paraId="3B44B4DC" w14:textId="77777777" w:rsidR="00C65950" w:rsidRPr="00AB5146" w:rsidRDefault="00C65950" w:rsidP="00C65950">
            <w:pPr>
              <w:jc w:val="left"/>
              <w:rPr>
                <w:sz w:val="20"/>
                <w:szCs w:val="20"/>
              </w:rPr>
            </w:pPr>
            <w:r w:rsidRPr="0069114E">
              <w:t>Η προτεινόμενη λύση πρέπει να επιτρέπει την επιλογή διακομιστή ανά URI</w:t>
            </w:r>
          </w:p>
        </w:tc>
        <w:tc>
          <w:tcPr>
            <w:tcW w:w="1290" w:type="dxa"/>
            <w:vAlign w:val="center"/>
          </w:tcPr>
          <w:p w14:paraId="55DB32D6"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553A308E" w14:textId="77777777" w:rsidR="00C65950" w:rsidRPr="00AB5146" w:rsidRDefault="00C65950" w:rsidP="00C65950">
            <w:pPr>
              <w:jc w:val="right"/>
              <w:rPr>
                <w:sz w:val="20"/>
                <w:szCs w:val="20"/>
                <w:highlight w:val="yellow"/>
              </w:rPr>
            </w:pPr>
          </w:p>
        </w:tc>
        <w:tc>
          <w:tcPr>
            <w:tcW w:w="1712" w:type="dxa"/>
          </w:tcPr>
          <w:p w14:paraId="3465983F" w14:textId="77777777" w:rsidR="00C65950" w:rsidRPr="00AB5146" w:rsidRDefault="00C65950" w:rsidP="00C65950">
            <w:pPr>
              <w:jc w:val="right"/>
              <w:rPr>
                <w:sz w:val="20"/>
                <w:szCs w:val="20"/>
                <w:highlight w:val="yellow"/>
              </w:rPr>
            </w:pPr>
          </w:p>
        </w:tc>
      </w:tr>
      <w:tr w:rsidR="00C65950" w:rsidRPr="00AB5146" w14:paraId="58383659" w14:textId="77777777" w:rsidTr="00C65950">
        <w:trPr>
          <w:jc w:val="center"/>
        </w:trPr>
        <w:tc>
          <w:tcPr>
            <w:tcW w:w="606" w:type="dxa"/>
          </w:tcPr>
          <w:p w14:paraId="4A4BD882" w14:textId="77777777" w:rsidR="00C65950" w:rsidRPr="00C65950" w:rsidRDefault="00C65950" w:rsidP="00C65950">
            <w:pPr>
              <w:jc w:val="left"/>
              <w:rPr>
                <w:sz w:val="20"/>
                <w:szCs w:val="20"/>
              </w:rPr>
            </w:pPr>
            <w:r>
              <w:rPr>
                <w:sz w:val="20"/>
                <w:szCs w:val="20"/>
                <w:lang w:val="en-US"/>
              </w:rPr>
              <w:t>1</w:t>
            </w:r>
            <w:r>
              <w:rPr>
                <w:sz w:val="20"/>
                <w:szCs w:val="20"/>
              </w:rPr>
              <w:t>5</w:t>
            </w:r>
          </w:p>
        </w:tc>
        <w:tc>
          <w:tcPr>
            <w:tcW w:w="3925" w:type="dxa"/>
          </w:tcPr>
          <w:p w14:paraId="5ABDBD2E" w14:textId="77777777" w:rsidR="00C65950" w:rsidRPr="00AB5146" w:rsidRDefault="00C65950" w:rsidP="00C65950">
            <w:pPr>
              <w:jc w:val="left"/>
              <w:rPr>
                <w:sz w:val="20"/>
                <w:szCs w:val="20"/>
              </w:rPr>
            </w:pPr>
            <w:r w:rsidRPr="0069114E">
              <w:t>Συμβατότητα με Οδηγίες Ευρωπαϊκής Επιτροπής 2011/65/EU (RoHS)</w:t>
            </w:r>
          </w:p>
        </w:tc>
        <w:tc>
          <w:tcPr>
            <w:tcW w:w="1290" w:type="dxa"/>
            <w:vAlign w:val="center"/>
          </w:tcPr>
          <w:p w14:paraId="3C0F7244"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379F6B67" w14:textId="77777777" w:rsidR="00C65950" w:rsidRPr="00AB5146" w:rsidRDefault="00C65950" w:rsidP="00C65950">
            <w:pPr>
              <w:jc w:val="right"/>
              <w:rPr>
                <w:sz w:val="20"/>
                <w:szCs w:val="20"/>
                <w:highlight w:val="yellow"/>
              </w:rPr>
            </w:pPr>
          </w:p>
        </w:tc>
        <w:tc>
          <w:tcPr>
            <w:tcW w:w="1712" w:type="dxa"/>
          </w:tcPr>
          <w:p w14:paraId="79E819F1" w14:textId="77777777" w:rsidR="00C65950" w:rsidRPr="00AB5146" w:rsidRDefault="00C65950" w:rsidP="00C65950">
            <w:pPr>
              <w:jc w:val="right"/>
              <w:rPr>
                <w:sz w:val="20"/>
                <w:szCs w:val="20"/>
                <w:highlight w:val="yellow"/>
              </w:rPr>
            </w:pPr>
          </w:p>
        </w:tc>
      </w:tr>
    </w:tbl>
    <w:p w14:paraId="7F89E1A6" w14:textId="77777777" w:rsidR="008C2AA2" w:rsidRPr="00EB5A42" w:rsidRDefault="008C2AA2" w:rsidP="004A1D19">
      <w:pPr>
        <w:pStyle w:val="a3"/>
        <w:numPr>
          <w:ilvl w:val="1"/>
          <w:numId w:val="48"/>
        </w:numPr>
        <w:rPr>
          <w:b/>
          <w:bCs/>
        </w:rPr>
      </w:pPr>
      <w:bookmarkStart w:id="618" w:name="_Toc57762458"/>
      <w:r w:rsidRPr="00EB5A42">
        <w:rPr>
          <w:b/>
          <w:bCs/>
        </w:rPr>
        <w:t>Συσκευή προστασίας διαδικτυακών εφαρμογών (Web Application Firewall)</w:t>
      </w:r>
      <w:bookmarkEnd w:id="618"/>
    </w:p>
    <w:tbl>
      <w:tblPr>
        <w:tblStyle w:val="a5"/>
        <w:tblW w:w="0" w:type="auto"/>
        <w:jc w:val="center"/>
        <w:tblLook w:val="04A0" w:firstRow="1" w:lastRow="0" w:firstColumn="1" w:lastColumn="0" w:noHBand="0" w:noVBand="1"/>
      </w:tblPr>
      <w:tblGrid>
        <w:gridCol w:w="606"/>
        <w:gridCol w:w="4067"/>
        <w:gridCol w:w="1290"/>
        <w:gridCol w:w="1352"/>
        <w:gridCol w:w="1712"/>
      </w:tblGrid>
      <w:tr w:rsidR="008C2AA2" w:rsidRPr="00AB5146" w14:paraId="52FCC170" w14:textId="77777777" w:rsidTr="00F94BCF">
        <w:trPr>
          <w:jc w:val="center"/>
        </w:trPr>
        <w:tc>
          <w:tcPr>
            <w:tcW w:w="606" w:type="dxa"/>
            <w:vAlign w:val="center"/>
          </w:tcPr>
          <w:p w14:paraId="67A29E08" w14:textId="77777777" w:rsidR="008C2AA2" w:rsidRPr="00AB5146" w:rsidRDefault="008C2AA2" w:rsidP="005939DD">
            <w:pPr>
              <w:jc w:val="center"/>
              <w:rPr>
                <w:b/>
                <w:bCs/>
                <w:sz w:val="20"/>
                <w:szCs w:val="20"/>
              </w:rPr>
            </w:pPr>
            <w:r w:rsidRPr="00AB5146">
              <w:rPr>
                <w:b/>
                <w:bCs/>
                <w:sz w:val="20"/>
                <w:szCs w:val="20"/>
              </w:rPr>
              <w:t>Α/Α</w:t>
            </w:r>
          </w:p>
        </w:tc>
        <w:tc>
          <w:tcPr>
            <w:tcW w:w="4067" w:type="dxa"/>
            <w:vAlign w:val="center"/>
          </w:tcPr>
          <w:p w14:paraId="64957524" w14:textId="77777777" w:rsidR="008C2AA2" w:rsidRPr="00AB5146" w:rsidRDefault="008C2AA2" w:rsidP="005939DD">
            <w:pPr>
              <w:jc w:val="center"/>
              <w:rPr>
                <w:b/>
                <w:bCs/>
                <w:sz w:val="20"/>
                <w:szCs w:val="20"/>
              </w:rPr>
            </w:pPr>
            <w:r w:rsidRPr="00AB5146">
              <w:rPr>
                <w:b/>
                <w:bCs/>
                <w:sz w:val="20"/>
                <w:szCs w:val="20"/>
              </w:rPr>
              <w:t>ΠΡΟΔΙΑΦΡΑΦΗ</w:t>
            </w:r>
          </w:p>
        </w:tc>
        <w:tc>
          <w:tcPr>
            <w:tcW w:w="1148" w:type="dxa"/>
            <w:vAlign w:val="center"/>
          </w:tcPr>
          <w:p w14:paraId="54BBD6EB"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4530E457"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7FB4B7D1"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53140B47" w14:textId="77777777" w:rsidTr="00F94BCF">
        <w:trPr>
          <w:jc w:val="center"/>
        </w:trPr>
        <w:tc>
          <w:tcPr>
            <w:tcW w:w="606" w:type="dxa"/>
          </w:tcPr>
          <w:p w14:paraId="4595D0E9" w14:textId="77777777" w:rsidR="008C2AA2" w:rsidRPr="00AB5146" w:rsidRDefault="008C2AA2" w:rsidP="005939DD">
            <w:pPr>
              <w:rPr>
                <w:sz w:val="20"/>
                <w:szCs w:val="20"/>
                <w:lang w:val="en-US"/>
              </w:rPr>
            </w:pPr>
            <w:r>
              <w:rPr>
                <w:sz w:val="20"/>
                <w:szCs w:val="20"/>
                <w:lang w:val="en-US"/>
              </w:rPr>
              <w:t>1</w:t>
            </w:r>
          </w:p>
        </w:tc>
        <w:tc>
          <w:tcPr>
            <w:tcW w:w="4067" w:type="dxa"/>
          </w:tcPr>
          <w:p w14:paraId="1F7C51B7" w14:textId="77777777" w:rsidR="008C2AA2" w:rsidRPr="002E0381" w:rsidRDefault="008C2AA2" w:rsidP="005939DD">
            <w:pPr>
              <w:rPr>
                <w:sz w:val="20"/>
                <w:szCs w:val="20"/>
              </w:rPr>
            </w:pPr>
            <w:r w:rsidRPr="005C4397">
              <w:t xml:space="preserve">Η προτεινόμενη λύση πρέπει να παρέχει προστασία από κοινές διαδικτυακές επιθέσεις, όπως το OWASP Top 10. </w:t>
            </w:r>
            <w:r w:rsidRPr="005C4397">
              <w:lastRenderedPageBreak/>
              <w:t>Παρακαλούμε δώστε λεπτομέρειες για την άμυνα της πλατφόρμας για κάθε απειλή στο OWASP Top 10 και εάν απαιτείται πρόσθετη παραμετροποίηση για κάθε μία.</w:t>
            </w:r>
          </w:p>
        </w:tc>
        <w:tc>
          <w:tcPr>
            <w:tcW w:w="1148" w:type="dxa"/>
            <w:vAlign w:val="center"/>
          </w:tcPr>
          <w:p w14:paraId="7F578F80" w14:textId="77777777" w:rsidR="008C2AA2" w:rsidRPr="007E6F8E" w:rsidRDefault="008C2AA2" w:rsidP="005939DD">
            <w:pPr>
              <w:jc w:val="center"/>
              <w:rPr>
                <w:b/>
                <w:bCs/>
                <w:sz w:val="20"/>
                <w:szCs w:val="20"/>
                <w:lang w:val="en-US"/>
              </w:rPr>
            </w:pPr>
            <w:r w:rsidRPr="007E6F8E">
              <w:rPr>
                <w:b/>
                <w:bCs/>
                <w:sz w:val="20"/>
                <w:szCs w:val="20"/>
                <w:lang w:val="en-US"/>
              </w:rPr>
              <w:lastRenderedPageBreak/>
              <w:t>NAI</w:t>
            </w:r>
          </w:p>
        </w:tc>
        <w:tc>
          <w:tcPr>
            <w:tcW w:w="1352" w:type="dxa"/>
          </w:tcPr>
          <w:p w14:paraId="5D292047" w14:textId="77777777" w:rsidR="008C2AA2" w:rsidRPr="002E0381" w:rsidRDefault="008C2AA2" w:rsidP="005939DD">
            <w:pPr>
              <w:jc w:val="right"/>
              <w:rPr>
                <w:sz w:val="20"/>
                <w:szCs w:val="20"/>
              </w:rPr>
            </w:pPr>
          </w:p>
        </w:tc>
        <w:tc>
          <w:tcPr>
            <w:tcW w:w="1712" w:type="dxa"/>
          </w:tcPr>
          <w:p w14:paraId="0DC82A86" w14:textId="77777777" w:rsidR="008C2AA2" w:rsidRPr="00AB5146" w:rsidRDefault="008C2AA2" w:rsidP="005939DD">
            <w:pPr>
              <w:jc w:val="right"/>
              <w:rPr>
                <w:sz w:val="20"/>
                <w:szCs w:val="20"/>
              </w:rPr>
            </w:pPr>
          </w:p>
        </w:tc>
      </w:tr>
      <w:tr w:rsidR="008C2AA2" w:rsidRPr="00AB5146" w14:paraId="6E07C878" w14:textId="77777777" w:rsidTr="00F94BCF">
        <w:trPr>
          <w:jc w:val="center"/>
        </w:trPr>
        <w:tc>
          <w:tcPr>
            <w:tcW w:w="606" w:type="dxa"/>
          </w:tcPr>
          <w:p w14:paraId="43019043" w14:textId="77777777" w:rsidR="008C2AA2" w:rsidRPr="003F4F49" w:rsidRDefault="008C2AA2" w:rsidP="005939DD">
            <w:pPr>
              <w:jc w:val="left"/>
              <w:rPr>
                <w:sz w:val="20"/>
                <w:szCs w:val="20"/>
                <w:lang w:val="en-US"/>
              </w:rPr>
            </w:pPr>
            <w:r>
              <w:rPr>
                <w:sz w:val="20"/>
                <w:szCs w:val="20"/>
                <w:lang w:val="en-US"/>
              </w:rPr>
              <w:t>2</w:t>
            </w:r>
          </w:p>
        </w:tc>
        <w:tc>
          <w:tcPr>
            <w:tcW w:w="4067" w:type="dxa"/>
          </w:tcPr>
          <w:p w14:paraId="2E0842A4" w14:textId="77777777" w:rsidR="008C2AA2" w:rsidRPr="00AB5146" w:rsidRDefault="008C2AA2" w:rsidP="005939DD">
            <w:pPr>
              <w:jc w:val="left"/>
              <w:rPr>
                <w:sz w:val="20"/>
                <w:szCs w:val="20"/>
              </w:rPr>
            </w:pPr>
            <w:r w:rsidRPr="005C4397">
              <w:t>Η προτεινόμενη λύση θα πρέπει να είναι σε θέση να προσδιορίζει και να αποτρέπει τις τεχνικές διαφυγής(evasion). Περιγράψτε πώς αποτρέπονται οι παραβιάσεις.</w:t>
            </w:r>
          </w:p>
        </w:tc>
        <w:tc>
          <w:tcPr>
            <w:tcW w:w="1148" w:type="dxa"/>
            <w:vAlign w:val="center"/>
          </w:tcPr>
          <w:p w14:paraId="0DF1616D"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00334FE5" w14:textId="77777777" w:rsidR="008C2AA2" w:rsidRPr="00AB5146" w:rsidRDefault="008C2AA2" w:rsidP="005939DD">
            <w:pPr>
              <w:jc w:val="right"/>
              <w:rPr>
                <w:sz w:val="20"/>
                <w:szCs w:val="20"/>
              </w:rPr>
            </w:pPr>
          </w:p>
        </w:tc>
        <w:tc>
          <w:tcPr>
            <w:tcW w:w="1712" w:type="dxa"/>
          </w:tcPr>
          <w:p w14:paraId="4B8CA7A2" w14:textId="77777777" w:rsidR="008C2AA2" w:rsidRPr="00AB5146" w:rsidRDefault="008C2AA2" w:rsidP="005939DD">
            <w:pPr>
              <w:jc w:val="right"/>
              <w:rPr>
                <w:sz w:val="20"/>
                <w:szCs w:val="20"/>
              </w:rPr>
            </w:pPr>
          </w:p>
        </w:tc>
      </w:tr>
      <w:tr w:rsidR="008C2AA2" w:rsidRPr="00AB5146" w14:paraId="45E17B4B" w14:textId="77777777" w:rsidTr="00F94BCF">
        <w:trPr>
          <w:jc w:val="center"/>
        </w:trPr>
        <w:tc>
          <w:tcPr>
            <w:tcW w:w="606" w:type="dxa"/>
          </w:tcPr>
          <w:p w14:paraId="3BA28AEC" w14:textId="77777777" w:rsidR="008C2AA2" w:rsidRPr="003F4F49" w:rsidRDefault="008C2AA2" w:rsidP="005939DD">
            <w:pPr>
              <w:rPr>
                <w:sz w:val="20"/>
                <w:szCs w:val="20"/>
                <w:lang w:val="en-US"/>
              </w:rPr>
            </w:pPr>
            <w:r>
              <w:rPr>
                <w:sz w:val="20"/>
                <w:szCs w:val="20"/>
                <w:lang w:val="en-US"/>
              </w:rPr>
              <w:t>3</w:t>
            </w:r>
          </w:p>
        </w:tc>
        <w:tc>
          <w:tcPr>
            <w:tcW w:w="4067" w:type="dxa"/>
          </w:tcPr>
          <w:p w14:paraId="65B845CA" w14:textId="77777777" w:rsidR="008C2AA2" w:rsidRPr="00AB5146" w:rsidRDefault="008C2AA2" w:rsidP="005939DD">
            <w:pPr>
              <w:rPr>
                <w:sz w:val="20"/>
                <w:szCs w:val="20"/>
              </w:rPr>
            </w:pPr>
            <w:r w:rsidRPr="00A9705C">
              <w:t xml:space="preserve">Η προτεινόμενη λύση από προεπιλογή πρέπει να προστατεύει από γνωστά τρωτά σημεία στον διακομιστή Web αλλά και την βάση δεδομένων που χρησιμοποιείται </w:t>
            </w:r>
            <w:r w:rsidR="00217D94" w:rsidRPr="00A9705C">
              <w:t>από</w:t>
            </w:r>
            <w:r w:rsidRPr="00A9705C">
              <w:t xml:space="preserve"> τον διακομιστή αυτόν. Εξηγήστε πώς επιτυγχάνεται αυτό.</w:t>
            </w:r>
          </w:p>
        </w:tc>
        <w:tc>
          <w:tcPr>
            <w:tcW w:w="1148" w:type="dxa"/>
            <w:vAlign w:val="center"/>
          </w:tcPr>
          <w:p w14:paraId="695A5037"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48C43528" w14:textId="77777777" w:rsidR="008C2AA2" w:rsidRPr="00AB5146" w:rsidRDefault="008C2AA2" w:rsidP="005939DD">
            <w:pPr>
              <w:jc w:val="right"/>
              <w:rPr>
                <w:sz w:val="20"/>
                <w:szCs w:val="20"/>
              </w:rPr>
            </w:pPr>
          </w:p>
        </w:tc>
        <w:tc>
          <w:tcPr>
            <w:tcW w:w="1712" w:type="dxa"/>
          </w:tcPr>
          <w:p w14:paraId="2A381DF1" w14:textId="77777777" w:rsidR="008C2AA2" w:rsidRPr="00AB5146" w:rsidRDefault="008C2AA2" w:rsidP="005939DD">
            <w:pPr>
              <w:jc w:val="right"/>
              <w:rPr>
                <w:sz w:val="20"/>
                <w:szCs w:val="20"/>
              </w:rPr>
            </w:pPr>
          </w:p>
        </w:tc>
      </w:tr>
      <w:tr w:rsidR="008C2AA2" w:rsidRPr="00AB5146" w14:paraId="6CE72EB6" w14:textId="77777777" w:rsidTr="00F94BCF">
        <w:trPr>
          <w:jc w:val="center"/>
        </w:trPr>
        <w:tc>
          <w:tcPr>
            <w:tcW w:w="606" w:type="dxa"/>
          </w:tcPr>
          <w:p w14:paraId="7643D6CB" w14:textId="77777777" w:rsidR="008C2AA2" w:rsidRPr="003F4F49" w:rsidRDefault="008C2AA2" w:rsidP="005939DD">
            <w:pPr>
              <w:jc w:val="left"/>
              <w:rPr>
                <w:sz w:val="20"/>
                <w:szCs w:val="20"/>
                <w:lang w:val="en-US"/>
              </w:rPr>
            </w:pPr>
            <w:r>
              <w:rPr>
                <w:sz w:val="20"/>
                <w:szCs w:val="20"/>
                <w:lang w:val="en-US"/>
              </w:rPr>
              <w:t>4</w:t>
            </w:r>
          </w:p>
        </w:tc>
        <w:tc>
          <w:tcPr>
            <w:tcW w:w="4067" w:type="dxa"/>
          </w:tcPr>
          <w:p w14:paraId="23940ED4" w14:textId="77777777" w:rsidR="008C2AA2" w:rsidRPr="00AB5146" w:rsidRDefault="008C2AA2" w:rsidP="005939DD">
            <w:pPr>
              <w:jc w:val="left"/>
              <w:rPr>
                <w:sz w:val="20"/>
                <w:szCs w:val="20"/>
              </w:rPr>
            </w:pPr>
            <w:r w:rsidRPr="00A9705C">
              <w:t>Δυνατότητα αποκλεισμού αιτήματος από συγκεκριμένη χώρα χρησιμοποιώντας κωδικό χώρας.</w:t>
            </w:r>
          </w:p>
        </w:tc>
        <w:tc>
          <w:tcPr>
            <w:tcW w:w="1148" w:type="dxa"/>
            <w:vAlign w:val="center"/>
          </w:tcPr>
          <w:p w14:paraId="02098FD8"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43E0071E" w14:textId="77777777" w:rsidR="008C2AA2" w:rsidRPr="00AB5146" w:rsidRDefault="008C2AA2" w:rsidP="005939DD">
            <w:pPr>
              <w:jc w:val="right"/>
              <w:rPr>
                <w:sz w:val="20"/>
                <w:szCs w:val="20"/>
              </w:rPr>
            </w:pPr>
          </w:p>
        </w:tc>
        <w:tc>
          <w:tcPr>
            <w:tcW w:w="1712" w:type="dxa"/>
          </w:tcPr>
          <w:p w14:paraId="047DE5D7" w14:textId="77777777" w:rsidR="008C2AA2" w:rsidRPr="00AB5146" w:rsidRDefault="008C2AA2" w:rsidP="005939DD">
            <w:pPr>
              <w:jc w:val="right"/>
              <w:rPr>
                <w:sz w:val="20"/>
                <w:szCs w:val="20"/>
              </w:rPr>
            </w:pPr>
          </w:p>
        </w:tc>
      </w:tr>
      <w:tr w:rsidR="008C2AA2" w:rsidRPr="00AB5146" w14:paraId="76374244" w14:textId="77777777" w:rsidTr="00F94BCF">
        <w:trPr>
          <w:jc w:val="center"/>
        </w:trPr>
        <w:tc>
          <w:tcPr>
            <w:tcW w:w="606" w:type="dxa"/>
          </w:tcPr>
          <w:p w14:paraId="7BF7F280" w14:textId="77777777" w:rsidR="008C2AA2" w:rsidRPr="003F4F49" w:rsidRDefault="008C2AA2" w:rsidP="005939DD">
            <w:pPr>
              <w:jc w:val="left"/>
              <w:rPr>
                <w:sz w:val="20"/>
                <w:szCs w:val="20"/>
                <w:lang w:val="en-US"/>
              </w:rPr>
            </w:pPr>
            <w:r>
              <w:rPr>
                <w:sz w:val="20"/>
                <w:szCs w:val="20"/>
                <w:lang w:val="en-US"/>
              </w:rPr>
              <w:t>5</w:t>
            </w:r>
          </w:p>
        </w:tc>
        <w:tc>
          <w:tcPr>
            <w:tcW w:w="4067" w:type="dxa"/>
          </w:tcPr>
          <w:p w14:paraId="721F1866" w14:textId="77777777" w:rsidR="008C2AA2" w:rsidRPr="00AB5146" w:rsidRDefault="008C2AA2" w:rsidP="005939DD">
            <w:pPr>
              <w:jc w:val="left"/>
              <w:rPr>
                <w:sz w:val="20"/>
                <w:szCs w:val="20"/>
              </w:rPr>
            </w:pPr>
            <w:r w:rsidRPr="00A9705C">
              <w:t>Η προτεινόμενη λύση θα πρέπει να διατηρεί χαμηλό ποσοστό false positives, χωρίς να θέτει σε κίνδυνο το επίπεδο ασφαλείας. Εξηγήστε πως επιτυγχάνεται αυτό.</w:t>
            </w:r>
          </w:p>
        </w:tc>
        <w:tc>
          <w:tcPr>
            <w:tcW w:w="1148" w:type="dxa"/>
            <w:vAlign w:val="center"/>
          </w:tcPr>
          <w:p w14:paraId="2DF803A8"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EB10E96" w14:textId="77777777" w:rsidR="008C2AA2" w:rsidRPr="00AB5146" w:rsidRDefault="008C2AA2" w:rsidP="005939DD">
            <w:pPr>
              <w:jc w:val="right"/>
              <w:rPr>
                <w:sz w:val="20"/>
                <w:szCs w:val="20"/>
              </w:rPr>
            </w:pPr>
          </w:p>
        </w:tc>
        <w:tc>
          <w:tcPr>
            <w:tcW w:w="1712" w:type="dxa"/>
          </w:tcPr>
          <w:p w14:paraId="09896012" w14:textId="77777777" w:rsidR="008C2AA2" w:rsidRPr="00AB5146" w:rsidRDefault="008C2AA2" w:rsidP="005939DD">
            <w:pPr>
              <w:jc w:val="right"/>
              <w:rPr>
                <w:sz w:val="20"/>
                <w:szCs w:val="20"/>
              </w:rPr>
            </w:pPr>
          </w:p>
        </w:tc>
      </w:tr>
      <w:tr w:rsidR="008C2AA2" w:rsidRPr="00AB5146" w14:paraId="262296EA" w14:textId="77777777" w:rsidTr="00F94BCF">
        <w:trPr>
          <w:jc w:val="center"/>
        </w:trPr>
        <w:tc>
          <w:tcPr>
            <w:tcW w:w="606" w:type="dxa"/>
          </w:tcPr>
          <w:p w14:paraId="40F61F97" w14:textId="77777777" w:rsidR="008C2AA2" w:rsidRPr="003F4F49" w:rsidRDefault="008C2AA2" w:rsidP="005939DD">
            <w:pPr>
              <w:jc w:val="left"/>
              <w:rPr>
                <w:sz w:val="20"/>
                <w:szCs w:val="20"/>
                <w:lang w:val="en-US"/>
              </w:rPr>
            </w:pPr>
            <w:r>
              <w:rPr>
                <w:sz w:val="20"/>
                <w:szCs w:val="20"/>
                <w:lang w:val="en-US"/>
              </w:rPr>
              <w:t>6</w:t>
            </w:r>
          </w:p>
        </w:tc>
        <w:tc>
          <w:tcPr>
            <w:tcW w:w="4067" w:type="dxa"/>
          </w:tcPr>
          <w:p w14:paraId="3D26CB7B" w14:textId="77777777" w:rsidR="008C2AA2" w:rsidRPr="00391D56" w:rsidRDefault="008C2AA2" w:rsidP="005939DD">
            <w:pPr>
              <w:jc w:val="left"/>
            </w:pPr>
            <w:r w:rsidRPr="00391D56">
              <w:t>Η προτεινόμενη λύση θα πρέπει να υποστηρίζει την ενσωμάτωση εργαλείων DAST (Dynamic Application Security Testing)</w:t>
            </w:r>
          </w:p>
        </w:tc>
        <w:tc>
          <w:tcPr>
            <w:tcW w:w="1148" w:type="dxa"/>
            <w:vAlign w:val="center"/>
          </w:tcPr>
          <w:p w14:paraId="14590F8B"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37B60384" w14:textId="77777777" w:rsidR="008C2AA2" w:rsidRPr="00AB5146" w:rsidRDefault="008C2AA2" w:rsidP="005939DD">
            <w:pPr>
              <w:jc w:val="right"/>
              <w:rPr>
                <w:sz w:val="20"/>
                <w:szCs w:val="20"/>
                <w:highlight w:val="yellow"/>
              </w:rPr>
            </w:pPr>
          </w:p>
        </w:tc>
        <w:tc>
          <w:tcPr>
            <w:tcW w:w="1712" w:type="dxa"/>
          </w:tcPr>
          <w:p w14:paraId="5CB1A562" w14:textId="77777777" w:rsidR="008C2AA2" w:rsidRPr="00AB5146" w:rsidRDefault="008C2AA2" w:rsidP="005939DD">
            <w:pPr>
              <w:jc w:val="right"/>
              <w:rPr>
                <w:sz w:val="20"/>
                <w:szCs w:val="20"/>
                <w:highlight w:val="yellow"/>
              </w:rPr>
            </w:pPr>
          </w:p>
        </w:tc>
      </w:tr>
      <w:tr w:rsidR="008C2AA2" w:rsidRPr="00AB5146" w14:paraId="442F07F9" w14:textId="77777777" w:rsidTr="00F94BCF">
        <w:trPr>
          <w:jc w:val="center"/>
        </w:trPr>
        <w:tc>
          <w:tcPr>
            <w:tcW w:w="606" w:type="dxa"/>
          </w:tcPr>
          <w:p w14:paraId="18046195" w14:textId="77777777" w:rsidR="008C2AA2" w:rsidRDefault="008C2AA2" w:rsidP="005939DD">
            <w:pPr>
              <w:jc w:val="left"/>
              <w:rPr>
                <w:sz w:val="20"/>
                <w:szCs w:val="20"/>
                <w:lang w:val="en-US"/>
              </w:rPr>
            </w:pPr>
            <w:r>
              <w:rPr>
                <w:sz w:val="20"/>
                <w:szCs w:val="20"/>
                <w:lang w:val="en-US"/>
              </w:rPr>
              <w:t>7</w:t>
            </w:r>
          </w:p>
        </w:tc>
        <w:tc>
          <w:tcPr>
            <w:tcW w:w="4067" w:type="dxa"/>
          </w:tcPr>
          <w:p w14:paraId="7B204B0C" w14:textId="77777777" w:rsidR="008C2AA2" w:rsidRPr="00AB5146" w:rsidRDefault="008C2AA2" w:rsidP="005939DD">
            <w:pPr>
              <w:jc w:val="left"/>
              <w:rPr>
                <w:sz w:val="20"/>
                <w:szCs w:val="20"/>
              </w:rPr>
            </w:pPr>
            <w:r w:rsidRPr="00BE6256">
              <w:t>Η προτεινόμενη λύση πρέπει να υποστηρίζει προσαρμοσμένες σελίδες σφαλμάτων</w:t>
            </w:r>
          </w:p>
        </w:tc>
        <w:tc>
          <w:tcPr>
            <w:tcW w:w="1148" w:type="dxa"/>
            <w:vAlign w:val="center"/>
          </w:tcPr>
          <w:p w14:paraId="20EBF4DC"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71D6C2C" w14:textId="77777777" w:rsidR="008C2AA2" w:rsidRPr="00AB5146" w:rsidRDefault="008C2AA2" w:rsidP="005939DD">
            <w:pPr>
              <w:jc w:val="right"/>
              <w:rPr>
                <w:sz w:val="20"/>
                <w:szCs w:val="20"/>
                <w:highlight w:val="yellow"/>
              </w:rPr>
            </w:pPr>
          </w:p>
        </w:tc>
        <w:tc>
          <w:tcPr>
            <w:tcW w:w="1712" w:type="dxa"/>
          </w:tcPr>
          <w:p w14:paraId="5ECB9C10" w14:textId="77777777" w:rsidR="008C2AA2" w:rsidRPr="00AB5146" w:rsidRDefault="008C2AA2" w:rsidP="005939DD">
            <w:pPr>
              <w:jc w:val="right"/>
              <w:rPr>
                <w:sz w:val="20"/>
                <w:szCs w:val="20"/>
                <w:highlight w:val="yellow"/>
              </w:rPr>
            </w:pPr>
          </w:p>
        </w:tc>
      </w:tr>
      <w:tr w:rsidR="008C2AA2" w:rsidRPr="00AB5146" w14:paraId="0ED349B9" w14:textId="77777777" w:rsidTr="00F94BCF">
        <w:trPr>
          <w:jc w:val="center"/>
        </w:trPr>
        <w:tc>
          <w:tcPr>
            <w:tcW w:w="606" w:type="dxa"/>
          </w:tcPr>
          <w:p w14:paraId="5B51C674" w14:textId="77777777" w:rsidR="008C2AA2" w:rsidRDefault="008C2AA2" w:rsidP="005939DD">
            <w:pPr>
              <w:jc w:val="left"/>
              <w:rPr>
                <w:sz w:val="20"/>
                <w:szCs w:val="20"/>
                <w:lang w:val="en-US"/>
              </w:rPr>
            </w:pPr>
            <w:r>
              <w:rPr>
                <w:sz w:val="20"/>
                <w:szCs w:val="20"/>
                <w:lang w:val="en-US"/>
              </w:rPr>
              <w:t>8</w:t>
            </w:r>
          </w:p>
        </w:tc>
        <w:tc>
          <w:tcPr>
            <w:tcW w:w="4067" w:type="dxa"/>
          </w:tcPr>
          <w:p w14:paraId="6B3738AA" w14:textId="77777777" w:rsidR="008C2AA2" w:rsidRPr="00AB5146" w:rsidRDefault="008C2AA2" w:rsidP="005939DD">
            <w:pPr>
              <w:jc w:val="left"/>
              <w:rPr>
                <w:sz w:val="20"/>
                <w:szCs w:val="20"/>
              </w:rPr>
            </w:pPr>
            <w:r w:rsidRPr="00BE6256">
              <w:t>Η προτεινόμενη λύση πρέπει να παρέχει τακτικές ενημερώσεις υπογραφών επίθεσης.</w:t>
            </w:r>
          </w:p>
        </w:tc>
        <w:tc>
          <w:tcPr>
            <w:tcW w:w="1148" w:type="dxa"/>
            <w:vAlign w:val="center"/>
          </w:tcPr>
          <w:p w14:paraId="4085BA82"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550E4AA" w14:textId="77777777" w:rsidR="008C2AA2" w:rsidRPr="00AB5146" w:rsidRDefault="008C2AA2" w:rsidP="005939DD">
            <w:pPr>
              <w:jc w:val="right"/>
              <w:rPr>
                <w:sz w:val="20"/>
                <w:szCs w:val="20"/>
                <w:highlight w:val="yellow"/>
              </w:rPr>
            </w:pPr>
          </w:p>
        </w:tc>
        <w:tc>
          <w:tcPr>
            <w:tcW w:w="1712" w:type="dxa"/>
          </w:tcPr>
          <w:p w14:paraId="6B614CFC" w14:textId="77777777" w:rsidR="008C2AA2" w:rsidRPr="00AB5146" w:rsidRDefault="008C2AA2" w:rsidP="005939DD">
            <w:pPr>
              <w:jc w:val="right"/>
              <w:rPr>
                <w:sz w:val="20"/>
                <w:szCs w:val="20"/>
                <w:highlight w:val="yellow"/>
              </w:rPr>
            </w:pPr>
          </w:p>
        </w:tc>
      </w:tr>
      <w:tr w:rsidR="008C2AA2" w:rsidRPr="00AB5146" w14:paraId="0994F77F" w14:textId="77777777" w:rsidTr="00F94BCF">
        <w:trPr>
          <w:jc w:val="center"/>
        </w:trPr>
        <w:tc>
          <w:tcPr>
            <w:tcW w:w="606" w:type="dxa"/>
          </w:tcPr>
          <w:p w14:paraId="5AC00084" w14:textId="77777777" w:rsidR="008C2AA2" w:rsidRDefault="008C2AA2" w:rsidP="005939DD">
            <w:pPr>
              <w:jc w:val="left"/>
              <w:rPr>
                <w:sz w:val="20"/>
                <w:szCs w:val="20"/>
                <w:lang w:val="en-US"/>
              </w:rPr>
            </w:pPr>
            <w:r>
              <w:rPr>
                <w:sz w:val="20"/>
                <w:szCs w:val="20"/>
                <w:lang w:val="en-US"/>
              </w:rPr>
              <w:t>9</w:t>
            </w:r>
          </w:p>
        </w:tc>
        <w:tc>
          <w:tcPr>
            <w:tcW w:w="4067" w:type="dxa"/>
          </w:tcPr>
          <w:p w14:paraId="12E0BEA5" w14:textId="77777777" w:rsidR="008C2AA2" w:rsidRPr="00AB5146" w:rsidRDefault="008C2AA2" w:rsidP="005939DD">
            <w:pPr>
              <w:jc w:val="left"/>
              <w:rPr>
                <w:sz w:val="20"/>
                <w:szCs w:val="20"/>
              </w:rPr>
            </w:pPr>
            <w:r w:rsidRPr="00BE6256">
              <w:t>Η προτεινόμενη λύση θα πρέπει να μπορεί να εφαρμόζει απρόσκοπτα ενημερώσεις υπογραφών με αυτόματο τρόπο.</w:t>
            </w:r>
          </w:p>
        </w:tc>
        <w:tc>
          <w:tcPr>
            <w:tcW w:w="1148" w:type="dxa"/>
            <w:vAlign w:val="center"/>
          </w:tcPr>
          <w:p w14:paraId="52FE68A0"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500B42B" w14:textId="77777777" w:rsidR="008C2AA2" w:rsidRPr="00AB5146" w:rsidRDefault="008C2AA2" w:rsidP="005939DD">
            <w:pPr>
              <w:jc w:val="right"/>
              <w:rPr>
                <w:sz w:val="20"/>
                <w:szCs w:val="20"/>
                <w:highlight w:val="yellow"/>
              </w:rPr>
            </w:pPr>
          </w:p>
        </w:tc>
        <w:tc>
          <w:tcPr>
            <w:tcW w:w="1712" w:type="dxa"/>
          </w:tcPr>
          <w:p w14:paraId="070C9AA2" w14:textId="77777777" w:rsidR="008C2AA2" w:rsidRPr="00AB5146" w:rsidRDefault="008C2AA2" w:rsidP="005939DD">
            <w:pPr>
              <w:jc w:val="right"/>
              <w:rPr>
                <w:sz w:val="20"/>
                <w:szCs w:val="20"/>
                <w:highlight w:val="yellow"/>
              </w:rPr>
            </w:pPr>
          </w:p>
        </w:tc>
      </w:tr>
      <w:tr w:rsidR="008C2AA2" w:rsidRPr="00AB5146" w14:paraId="64609D5A" w14:textId="77777777" w:rsidTr="00F94BCF">
        <w:trPr>
          <w:jc w:val="center"/>
        </w:trPr>
        <w:tc>
          <w:tcPr>
            <w:tcW w:w="606" w:type="dxa"/>
          </w:tcPr>
          <w:p w14:paraId="32E770EB" w14:textId="77777777" w:rsidR="008C2AA2" w:rsidRDefault="008C2AA2" w:rsidP="005939DD">
            <w:pPr>
              <w:jc w:val="left"/>
              <w:rPr>
                <w:sz w:val="20"/>
                <w:szCs w:val="20"/>
                <w:lang w:val="en-US"/>
              </w:rPr>
            </w:pPr>
            <w:r>
              <w:rPr>
                <w:sz w:val="20"/>
                <w:szCs w:val="20"/>
                <w:lang w:val="en-US"/>
              </w:rPr>
              <w:t>10</w:t>
            </w:r>
          </w:p>
        </w:tc>
        <w:tc>
          <w:tcPr>
            <w:tcW w:w="4067" w:type="dxa"/>
          </w:tcPr>
          <w:p w14:paraId="73E3C088" w14:textId="77777777" w:rsidR="008C2AA2" w:rsidRPr="00AB5146" w:rsidRDefault="008C2AA2" w:rsidP="005939DD">
            <w:pPr>
              <w:jc w:val="left"/>
              <w:rPr>
                <w:sz w:val="20"/>
                <w:szCs w:val="20"/>
              </w:rPr>
            </w:pPr>
            <w:r w:rsidRPr="00BE6256">
              <w:t xml:space="preserve">Η προτεινόμενη λύση θα πρέπει να παρέχει υποστήριξη από τον προμηθευτή για ορθή ρύθμιση των false positives τόσο κατά την διάρκεια της υλοποίησης όσο και κατά τη διάρκεια της σύμβασης. Η ορθή ρύθμιση των false positives δεν θα πρέπει να επιτυγχάνεται μέσω της </w:t>
            </w:r>
            <w:r w:rsidRPr="00BE6256">
              <w:lastRenderedPageBreak/>
              <w:t>πλήρους απενεργοποίησης ενός κανόνα για έναν ιστότοπο.</w:t>
            </w:r>
          </w:p>
        </w:tc>
        <w:tc>
          <w:tcPr>
            <w:tcW w:w="1148" w:type="dxa"/>
            <w:vAlign w:val="center"/>
          </w:tcPr>
          <w:p w14:paraId="035E2775" w14:textId="77777777" w:rsidR="008C2AA2" w:rsidRPr="00AB5146" w:rsidRDefault="008C2AA2" w:rsidP="005939DD">
            <w:pPr>
              <w:jc w:val="center"/>
              <w:rPr>
                <w:sz w:val="20"/>
                <w:szCs w:val="20"/>
                <w:highlight w:val="yellow"/>
              </w:rPr>
            </w:pPr>
            <w:r w:rsidRPr="007E6F8E">
              <w:rPr>
                <w:b/>
                <w:bCs/>
                <w:sz w:val="20"/>
                <w:szCs w:val="20"/>
                <w:lang w:val="en-US"/>
              </w:rPr>
              <w:lastRenderedPageBreak/>
              <w:t>NAI</w:t>
            </w:r>
          </w:p>
        </w:tc>
        <w:tc>
          <w:tcPr>
            <w:tcW w:w="1352" w:type="dxa"/>
          </w:tcPr>
          <w:p w14:paraId="4E1C6555" w14:textId="77777777" w:rsidR="008C2AA2" w:rsidRPr="00AB5146" w:rsidRDefault="008C2AA2" w:rsidP="005939DD">
            <w:pPr>
              <w:jc w:val="right"/>
              <w:rPr>
                <w:sz w:val="20"/>
                <w:szCs w:val="20"/>
                <w:highlight w:val="yellow"/>
              </w:rPr>
            </w:pPr>
          </w:p>
        </w:tc>
        <w:tc>
          <w:tcPr>
            <w:tcW w:w="1712" w:type="dxa"/>
          </w:tcPr>
          <w:p w14:paraId="32683FB4" w14:textId="77777777" w:rsidR="008C2AA2" w:rsidRPr="00AB5146" w:rsidRDefault="008C2AA2" w:rsidP="005939DD">
            <w:pPr>
              <w:jc w:val="right"/>
              <w:rPr>
                <w:sz w:val="20"/>
                <w:szCs w:val="20"/>
                <w:highlight w:val="yellow"/>
              </w:rPr>
            </w:pPr>
          </w:p>
        </w:tc>
      </w:tr>
      <w:tr w:rsidR="008C2AA2" w:rsidRPr="00AB5146" w14:paraId="1F1290BB" w14:textId="77777777" w:rsidTr="00F94BCF">
        <w:trPr>
          <w:jc w:val="center"/>
        </w:trPr>
        <w:tc>
          <w:tcPr>
            <w:tcW w:w="606" w:type="dxa"/>
          </w:tcPr>
          <w:p w14:paraId="6981720A" w14:textId="77777777" w:rsidR="008C2AA2" w:rsidRDefault="008C2AA2" w:rsidP="005939DD">
            <w:pPr>
              <w:jc w:val="left"/>
              <w:rPr>
                <w:sz w:val="20"/>
                <w:szCs w:val="20"/>
                <w:lang w:val="en-US"/>
              </w:rPr>
            </w:pPr>
            <w:r>
              <w:rPr>
                <w:sz w:val="20"/>
                <w:szCs w:val="20"/>
                <w:lang w:val="en-US"/>
              </w:rPr>
              <w:t>11</w:t>
            </w:r>
          </w:p>
        </w:tc>
        <w:tc>
          <w:tcPr>
            <w:tcW w:w="4067" w:type="dxa"/>
          </w:tcPr>
          <w:p w14:paraId="2600DC80" w14:textId="77777777" w:rsidR="008C2AA2" w:rsidRPr="00287A2C" w:rsidRDefault="008C2AA2" w:rsidP="005939DD">
            <w:pPr>
              <w:jc w:val="left"/>
              <w:rPr>
                <w:sz w:val="20"/>
                <w:szCs w:val="20"/>
                <w:lang w:val="en-US"/>
              </w:rPr>
            </w:pPr>
            <w:r w:rsidRPr="004F0BF2">
              <w:t>Υποστήριξη</w:t>
            </w:r>
            <w:r w:rsidRPr="00287A2C">
              <w:rPr>
                <w:lang w:val="en-US"/>
              </w:rPr>
              <w:t xml:space="preserve"> XFF (X-Forwarded-For)</w:t>
            </w:r>
          </w:p>
        </w:tc>
        <w:tc>
          <w:tcPr>
            <w:tcW w:w="1148" w:type="dxa"/>
            <w:vAlign w:val="center"/>
          </w:tcPr>
          <w:p w14:paraId="0A17DF70"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50E3835C" w14:textId="77777777" w:rsidR="008C2AA2" w:rsidRPr="00AB5146" w:rsidRDefault="008C2AA2" w:rsidP="005939DD">
            <w:pPr>
              <w:jc w:val="right"/>
              <w:rPr>
                <w:sz w:val="20"/>
                <w:szCs w:val="20"/>
                <w:highlight w:val="yellow"/>
              </w:rPr>
            </w:pPr>
          </w:p>
        </w:tc>
        <w:tc>
          <w:tcPr>
            <w:tcW w:w="1712" w:type="dxa"/>
          </w:tcPr>
          <w:p w14:paraId="433338B0" w14:textId="77777777" w:rsidR="008C2AA2" w:rsidRPr="00AB5146" w:rsidRDefault="008C2AA2" w:rsidP="005939DD">
            <w:pPr>
              <w:jc w:val="right"/>
              <w:rPr>
                <w:sz w:val="20"/>
                <w:szCs w:val="20"/>
                <w:highlight w:val="yellow"/>
              </w:rPr>
            </w:pPr>
          </w:p>
        </w:tc>
      </w:tr>
      <w:tr w:rsidR="008C2AA2" w:rsidRPr="002E0381" w14:paraId="60557284" w14:textId="77777777" w:rsidTr="00F94BCF">
        <w:trPr>
          <w:jc w:val="center"/>
        </w:trPr>
        <w:tc>
          <w:tcPr>
            <w:tcW w:w="606" w:type="dxa"/>
          </w:tcPr>
          <w:p w14:paraId="264712C7" w14:textId="77777777" w:rsidR="008C2AA2" w:rsidRDefault="008C2AA2" w:rsidP="005939DD">
            <w:pPr>
              <w:jc w:val="left"/>
              <w:rPr>
                <w:sz w:val="20"/>
                <w:szCs w:val="20"/>
                <w:lang w:val="en-US"/>
              </w:rPr>
            </w:pPr>
            <w:r>
              <w:rPr>
                <w:sz w:val="20"/>
                <w:szCs w:val="20"/>
                <w:lang w:val="en-US"/>
              </w:rPr>
              <w:t>12</w:t>
            </w:r>
          </w:p>
        </w:tc>
        <w:tc>
          <w:tcPr>
            <w:tcW w:w="4067" w:type="dxa"/>
          </w:tcPr>
          <w:p w14:paraId="0FA822A7" w14:textId="77777777" w:rsidR="008C2AA2" w:rsidRPr="00287A2C" w:rsidRDefault="008C2AA2" w:rsidP="005939DD">
            <w:pPr>
              <w:jc w:val="left"/>
              <w:rPr>
                <w:sz w:val="20"/>
                <w:szCs w:val="20"/>
              </w:rPr>
            </w:pPr>
            <w:r w:rsidRPr="004F0BF2">
              <w:t>Η προτεινόμενη λύση πρέπει να υποστηρίζει την εφαρμογή λεπτομερών και πολυεπίπεδων κανόνων μέχρι του σημείου επιλογής συγκεκριμένου URI.</w:t>
            </w:r>
          </w:p>
        </w:tc>
        <w:tc>
          <w:tcPr>
            <w:tcW w:w="1148" w:type="dxa"/>
            <w:vAlign w:val="center"/>
          </w:tcPr>
          <w:p w14:paraId="404629A6" w14:textId="77777777" w:rsidR="008C2AA2" w:rsidRPr="002E0381" w:rsidRDefault="008C2AA2" w:rsidP="005939DD">
            <w:pPr>
              <w:jc w:val="center"/>
              <w:rPr>
                <w:sz w:val="20"/>
                <w:szCs w:val="20"/>
                <w:highlight w:val="yellow"/>
                <w:lang w:val="en-US"/>
              </w:rPr>
            </w:pPr>
            <w:r w:rsidRPr="007E6F8E">
              <w:rPr>
                <w:b/>
                <w:bCs/>
                <w:sz w:val="20"/>
                <w:szCs w:val="20"/>
                <w:lang w:val="en-US"/>
              </w:rPr>
              <w:t>NAI</w:t>
            </w:r>
          </w:p>
        </w:tc>
        <w:tc>
          <w:tcPr>
            <w:tcW w:w="1352" w:type="dxa"/>
          </w:tcPr>
          <w:p w14:paraId="5EB89BFF" w14:textId="77777777" w:rsidR="008C2AA2" w:rsidRPr="002E0381" w:rsidRDefault="008C2AA2" w:rsidP="005939DD">
            <w:pPr>
              <w:jc w:val="right"/>
              <w:rPr>
                <w:sz w:val="20"/>
                <w:szCs w:val="20"/>
                <w:highlight w:val="yellow"/>
                <w:lang w:val="en-US"/>
              </w:rPr>
            </w:pPr>
          </w:p>
        </w:tc>
        <w:tc>
          <w:tcPr>
            <w:tcW w:w="1712" w:type="dxa"/>
          </w:tcPr>
          <w:p w14:paraId="6B45658B" w14:textId="77777777" w:rsidR="008C2AA2" w:rsidRPr="002E0381" w:rsidRDefault="008C2AA2" w:rsidP="005939DD">
            <w:pPr>
              <w:jc w:val="right"/>
              <w:rPr>
                <w:sz w:val="20"/>
                <w:szCs w:val="20"/>
                <w:highlight w:val="yellow"/>
                <w:lang w:val="en-US"/>
              </w:rPr>
            </w:pPr>
          </w:p>
        </w:tc>
      </w:tr>
      <w:tr w:rsidR="008C2AA2" w:rsidRPr="00AB5146" w14:paraId="5E73A217" w14:textId="77777777" w:rsidTr="00F94BCF">
        <w:trPr>
          <w:jc w:val="center"/>
        </w:trPr>
        <w:tc>
          <w:tcPr>
            <w:tcW w:w="606" w:type="dxa"/>
          </w:tcPr>
          <w:p w14:paraId="491716E2" w14:textId="77777777" w:rsidR="008C2AA2" w:rsidRDefault="008C2AA2" w:rsidP="005939DD">
            <w:pPr>
              <w:jc w:val="left"/>
              <w:rPr>
                <w:sz w:val="20"/>
                <w:szCs w:val="20"/>
                <w:lang w:val="en-US"/>
              </w:rPr>
            </w:pPr>
            <w:r>
              <w:rPr>
                <w:sz w:val="20"/>
                <w:szCs w:val="20"/>
                <w:lang w:val="en-US"/>
              </w:rPr>
              <w:t>13</w:t>
            </w:r>
          </w:p>
        </w:tc>
        <w:tc>
          <w:tcPr>
            <w:tcW w:w="4067" w:type="dxa"/>
          </w:tcPr>
          <w:p w14:paraId="15D5A948" w14:textId="77777777" w:rsidR="008C2AA2" w:rsidRPr="00AB5146" w:rsidRDefault="008C2AA2" w:rsidP="005939DD">
            <w:pPr>
              <w:jc w:val="left"/>
              <w:rPr>
                <w:sz w:val="20"/>
                <w:szCs w:val="20"/>
              </w:rPr>
            </w:pPr>
            <w:r w:rsidRPr="004F0BF2">
              <w:t>Η προτεινόμενη λύση θα πρέπει να υποστηρίζει την προσαρμογή των σελίδων αποκλεισμού με βάση το FQDN.</w:t>
            </w:r>
          </w:p>
        </w:tc>
        <w:tc>
          <w:tcPr>
            <w:tcW w:w="1148" w:type="dxa"/>
            <w:vAlign w:val="center"/>
          </w:tcPr>
          <w:p w14:paraId="40CBE614"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9466C92" w14:textId="77777777" w:rsidR="008C2AA2" w:rsidRPr="00AB5146" w:rsidRDefault="008C2AA2" w:rsidP="005939DD">
            <w:pPr>
              <w:jc w:val="right"/>
              <w:rPr>
                <w:sz w:val="20"/>
                <w:szCs w:val="20"/>
                <w:highlight w:val="yellow"/>
              </w:rPr>
            </w:pPr>
          </w:p>
        </w:tc>
        <w:tc>
          <w:tcPr>
            <w:tcW w:w="1712" w:type="dxa"/>
          </w:tcPr>
          <w:p w14:paraId="4DC01F0A" w14:textId="77777777" w:rsidR="008C2AA2" w:rsidRPr="00AB5146" w:rsidRDefault="008C2AA2" w:rsidP="005939DD">
            <w:pPr>
              <w:jc w:val="right"/>
              <w:rPr>
                <w:sz w:val="20"/>
                <w:szCs w:val="20"/>
                <w:highlight w:val="yellow"/>
              </w:rPr>
            </w:pPr>
          </w:p>
        </w:tc>
      </w:tr>
    </w:tbl>
    <w:p w14:paraId="151E35EF" w14:textId="77777777" w:rsidR="008C2AA2" w:rsidRPr="00EB5A42" w:rsidRDefault="008C2AA2" w:rsidP="004A1D19">
      <w:pPr>
        <w:pStyle w:val="a3"/>
        <w:numPr>
          <w:ilvl w:val="1"/>
          <w:numId w:val="48"/>
        </w:numPr>
        <w:rPr>
          <w:b/>
          <w:bCs/>
        </w:rPr>
      </w:pPr>
      <w:bookmarkStart w:id="619" w:name="_Toc57762459"/>
      <w:r w:rsidRPr="00EB5A42">
        <w:rPr>
          <w:b/>
          <w:bCs/>
        </w:rPr>
        <w:t>Προστασία API</w:t>
      </w:r>
      <w:bookmarkEnd w:id="619"/>
    </w:p>
    <w:tbl>
      <w:tblPr>
        <w:tblStyle w:val="a5"/>
        <w:tblW w:w="0" w:type="auto"/>
        <w:jc w:val="center"/>
        <w:tblLook w:val="04A0" w:firstRow="1" w:lastRow="0" w:firstColumn="1" w:lastColumn="0" w:noHBand="0" w:noVBand="1"/>
      </w:tblPr>
      <w:tblGrid>
        <w:gridCol w:w="606"/>
        <w:gridCol w:w="4209"/>
        <w:gridCol w:w="1290"/>
        <w:gridCol w:w="1352"/>
        <w:gridCol w:w="1712"/>
      </w:tblGrid>
      <w:tr w:rsidR="008C2AA2" w:rsidRPr="00AB5146" w14:paraId="61CD0390" w14:textId="77777777" w:rsidTr="00F94BCF">
        <w:trPr>
          <w:jc w:val="center"/>
        </w:trPr>
        <w:tc>
          <w:tcPr>
            <w:tcW w:w="606" w:type="dxa"/>
            <w:vAlign w:val="center"/>
          </w:tcPr>
          <w:p w14:paraId="4307C2AD"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1BC4512C" w14:textId="77777777" w:rsidR="008C2AA2" w:rsidRPr="00AB5146" w:rsidRDefault="008C2AA2" w:rsidP="005939DD">
            <w:pPr>
              <w:jc w:val="center"/>
              <w:rPr>
                <w:b/>
                <w:bCs/>
                <w:sz w:val="20"/>
                <w:szCs w:val="20"/>
              </w:rPr>
            </w:pPr>
            <w:r w:rsidRPr="00AB5146">
              <w:rPr>
                <w:b/>
                <w:bCs/>
                <w:sz w:val="20"/>
                <w:szCs w:val="20"/>
              </w:rPr>
              <w:t>ΠΡΟΔΙΑΦΡΑΦΗ</w:t>
            </w:r>
          </w:p>
        </w:tc>
        <w:tc>
          <w:tcPr>
            <w:tcW w:w="1148" w:type="dxa"/>
            <w:vAlign w:val="center"/>
          </w:tcPr>
          <w:p w14:paraId="556AD528"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7E804701"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A30EBA6"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7229605F" w14:textId="77777777" w:rsidTr="00F94BCF">
        <w:trPr>
          <w:jc w:val="center"/>
        </w:trPr>
        <w:tc>
          <w:tcPr>
            <w:tcW w:w="606" w:type="dxa"/>
          </w:tcPr>
          <w:p w14:paraId="110E975D" w14:textId="77777777" w:rsidR="008C2AA2" w:rsidRPr="00AB5146" w:rsidRDefault="008C2AA2" w:rsidP="005939DD">
            <w:pPr>
              <w:rPr>
                <w:sz w:val="20"/>
                <w:szCs w:val="20"/>
                <w:lang w:val="en-US"/>
              </w:rPr>
            </w:pPr>
            <w:r>
              <w:rPr>
                <w:sz w:val="20"/>
                <w:szCs w:val="20"/>
                <w:lang w:val="en-US"/>
              </w:rPr>
              <w:t>1</w:t>
            </w:r>
          </w:p>
        </w:tc>
        <w:tc>
          <w:tcPr>
            <w:tcW w:w="4209" w:type="dxa"/>
          </w:tcPr>
          <w:p w14:paraId="77D17B69" w14:textId="77777777" w:rsidR="008C2AA2" w:rsidRPr="002E0381" w:rsidRDefault="008C2AA2" w:rsidP="005939DD">
            <w:pPr>
              <w:rPr>
                <w:sz w:val="20"/>
                <w:szCs w:val="20"/>
              </w:rPr>
            </w:pPr>
            <w:r w:rsidRPr="00B36E02">
              <w:t>Η προτεινόμενη λύση πρέπει να παρέχει ικανοποιητική προστασία των API. Εξηγήστε τις διαθέσιμες δυνατότητες ασφαλείας.</w:t>
            </w:r>
          </w:p>
        </w:tc>
        <w:tc>
          <w:tcPr>
            <w:tcW w:w="1148" w:type="dxa"/>
            <w:vAlign w:val="center"/>
          </w:tcPr>
          <w:p w14:paraId="3A7866ED"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38116EA3" w14:textId="77777777" w:rsidR="008C2AA2" w:rsidRPr="002E0381" w:rsidRDefault="008C2AA2" w:rsidP="005939DD">
            <w:pPr>
              <w:jc w:val="right"/>
              <w:rPr>
                <w:sz w:val="20"/>
                <w:szCs w:val="20"/>
              </w:rPr>
            </w:pPr>
          </w:p>
        </w:tc>
        <w:tc>
          <w:tcPr>
            <w:tcW w:w="1712" w:type="dxa"/>
          </w:tcPr>
          <w:p w14:paraId="0FCE2335" w14:textId="77777777" w:rsidR="008C2AA2" w:rsidRPr="00AB5146" w:rsidRDefault="008C2AA2" w:rsidP="005939DD">
            <w:pPr>
              <w:jc w:val="right"/>
              <w:rPr>
                <w:sz w:val="20"/>
                <w:szCs w:val="20"/>
              </w:rPr>
            </w:pPr>
          </w:p>
        </w:tc>
      </w:tr>
      <w:tr w:rsidR="008C2AA2" w:rsidRPr="00AB5146" w14:paraId="67927715" w14:textId="77777777" w:rsidTr="00F94BCF">
        <w:trPr>
          <w:jc w:val="center"/>
        </w:trPr>
        <w:tc>
          <w:tcPr>
            <w:tcW w:w="606" w:type="dxa"/>
          </w:tcPr>
          <w:p w14:paraId="38631E97" w14:textId="77777777" w:rsidR="008C2AA2" w:rsidRPr="003F4F49" w:rsidRDefault="008C2AA2" w:rsidP="005939DD">
            <w:pPr>
              <w:jc w:val="left"/>
              <w:rPr>
                <w:sz w:val="20"/>
                <w:szCs w:val="20"/>
                <w:lang w:val="en-US"/>
              </w:rPr>
            </w:pPr>
            <w:r>
              <w:rPr>
                <w:sz w:val="20"/>
                <w:szCs w:val="20"/>
                <w:lang w:val="en-US"/>
              </w:rPr>
              <w:t>2</w:t>
            </w:r>
          </w:p>
        </w:tc>
        <w:tc>
          <w:tcPr>
            <w:tcW w:w="4209" w:type="dxa"/>
          </w:tcPr>
          <w:p w14:paraId="4D9946EB" w14:textId="77777777" w:rsidR="008C2AA2" w:rsidRPr="00AB5146" w:rsidRDefault="008C2AA2" w:rsidP="005939DD">
            <w:pPr>
              <w:jc w:val="left"/>
              <w:rPr>
                <w:sz w:val="20"/>
                <w:szCs w:val="20"/>
              </w:rPr>
            </w:pPr>
            <w:r w:rsidRPr="00B36E02">
              <w:t>Η προτεινόμενη λύση πρέπει να υποστηρίζει τον τρόπο μάθησης(learning mode) για να βοηθήσει στην ενσωμάτωση νέων εφαρμογών στο WAF</w:t>
            </w:r>
          </w:p>
        </w:tc>
        <w:tc>
          <w:tcPr>
            <w:tcW w:w="1148" w:type="dxa"/>
            <w:vAlign w:val="center"/>
          </w:tcPr>
          <w:p w14:paraId="0C428AD4"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6FD4983E" w14:textId="77777777" w:rsidR="008C2AA2" w:rsidRPr="00AB5146" w:rsidRDefault="008C2AA2" w:rsidP="005939DD">
            <w:pPr>
              <w:jc w:val="right"/>
              <w:rPr>
                <w:sz w:val="20"/>
                <w:szCs w:val="20"/>
              </w:rPr>
            </w:pPr>
          </w:p>
        </w:tc>
        <w:tc>
          <w:tcPr>
            <w:tcW w:w="1712" w:type="dxa"/>
          </w:tcPr>
          <w:p w14:paraId="49E16953" w14:textId="77777777" w:rsidR="008C2AA2" w:rsidRPr="00AB5146" w:rsidRDefault="008C2AA2" w:rsidP="005939DD">
            <w:pPr>
              <w:jc w:val="right"/>
              <w:rPr>
                <w:sz w:val="20"/>
                <w:szCs w:val="20"/>
              </w:rPr>
            </w:pPr>
          </w:p>
        </w:tc>
      </w:tr>
      <w:tr w:rsidR="008C2AA2" w:rsidRPr="00AB5146" w14:paraId="45519FEF" w14:textId="77777777" w:rsidTr="00F94BCF">
        <w:trPr>
          <w:jc w:val="center"/>
        </w:trPr>
        <w:tc>
          <w:tcPr>
            <w:tcW w:w="606" w:type="dxa"/>
          </w:tcPr>
          <w:p w14:paraId="78EF49FA" w14:textId="77777777" w:rsidR="008C2AA2" w:rsidRPr="003F4F49" w:rsidRDefault="008C2AA2" w:rsidP="005939DD">
            <w:pPr>
              <w:rPr>
                <w:sz w:val="20"/>
                <w:szCs w:val="20"/>
                <w:lang w:val="en-US"/>
              </w:rPr>
            </w:pPr>
            <w:r>
              <w:rPr>
                <w:sz w:val="20"/>
                <w:szCs w:val="20"/>
                <w:lang w:val="en-US"/>
              </w:rPr>
              <w:t>3</w:t>
            </w:r>
          </w:p>
        </w:tc>
        <w:tc>
          <w:tcPr>
            <w:tcW w:w="4209" w:type="dxa"/>
          </w:tcPr>
          <w:p w14:paraId="0EF5E480" w14:textId="77777777" w:rsidR="008C2AA2" w:rsidRPr="00AB5146" w:rsidRDefault="008C2AA2" w:rsidP="005939DD">
            <w:pPr>
              <w:rPr>
                <w:sz w:val="20"/>
                <w:szCs w:val="20"/>
              </w:rPr>
            </w:pPr>
            <w:r w:rsidRPr="00B36E02">
              <w:t>Η προτεινόμενη λύση πρέπει να υποστηρίζει το OpenAPI Specification 3.0 - Swagger file</w:t>
            </w:r>
          </w:p>
        </w:tc>
        <w:tc>
          <w:tcPr>
            <w:tcW w:w="1148" w:type="dxa"/>
            <w:vAlign w:val="center"/>
          </w:tcPr>
          <w:p w14:paraId="0A4BAC8A"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426D9CA" w14:textId="77777777" w:rsidR="008C2AA2" w:rsidRPr="00AB5146" w:rsidRDefault="008C2AA2" w:rsidP="005939DD">
            <w:pPr>
              <w:jc w:val="right"/>
              <w:rPr>
                <w:sz w:val="20"/>
                <w:szCs w:val="20"/>
              </w:rPr>
            </w:pPr>
          </w:p>
        </w:tc>
        <w:tc>
          <w:tcPr>
            <w:tcW w:w="1712" w:type="dxa"/>
          </w:tcPr>
          <w:p w14:paraId="317DE1F1" w14:textId="77777777" w:rsidR="008C2AA2" w:rsidRPr="00AB5146" w:rsidRDefault="008C2AA2" w:rsidP="005939DD">
            <w:pPr>
              <w:jc w:val="right"/>
              <w:rPr>
                <w:sz w:val="20"/>
                <w:szCs w:val="20"/>
              </w:rPr>
            </w:pPr>
          </w:p>
        </w:tc>
      </w:tr>
      <w:tr w:rsidR="008C2AA2" w:rsidRPr="00AB5146" w14:paraId="7A31FBD7" w14:textId="77777777" w:rsidTr="00F94BCF">
        <w:trPr>
          <w:jc w:val="center"/>
        </w:trPr>
        <w:tc>
          <w:tcPr>
            <w:tcW w:w="606" w:type="dxa"/>
          </w:tcPr>
          <w:p w14:paraId="6771754E" w14:textId="77777777" w:rsidR="008C2AA2" w:rsidRPr="003F4F49" w:rsidRDefault="008C2AA2" w:rsidP="005939DD">
            <w:pPr>
              <w:jc w:val="left"/>
              <w:rPr>
                <w:sz w:val="20"/>
                <w:szCs w:val="20"/>
                <w:lang w:val="en-US"/>
              </w:rPr>
            </w:pPr>
            <w:r>
              <w:rPr>
                <w:sz w:val="20"/>
                <w:szCs w:val="20"/>
                <w:lang w:val="en-US"/>
              </w:rPr>
              <w:t>4</w:t>
            </w:r>
          </w:p>
        </w:tc>
        <w:tc>
          <w:tcPr>
            <w:tcW w:w="4209" w:type="dxa"/>
          </w:tcPr>
          <w:p w14:paraId="06AE173E" w14:textId="77777777" w:rsidR="008C2AA2" w:rsidRPr="00AB5146" w:rsidRDefault="008C2AA2" w:rsidP="005939DD">
            <w:pPr>
              <w:jc w:val="left"/>
              <w:rPr>
                <w:sz w:val="20"/>
                <w:szCs w:val="20"/>
              </w:rPr>
            </w:pPr>
            <w:r w:rsidRPr="00B36E02">
              <w:t>Η προτεινόμενη λύση πρέπει να υποστηρίζει την ενσωμάτωση Ci \ Cd χρησιμοποιώντας declarative πολιτικές API για εύκολο αυτοματισμό.</w:t>
            </w:r>
          </w:p>
        </w:tc>
        <w:tc>
          <w:tcPr>
            <w:tcW w:w="1148" w:type="dxa"/>
            <w:vAlign w:val="center"/>
          </w:tcPr>
          <w:p w14:paraId="5FBE5A32"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497249B" w14:textId="77777777" w:rsidR="008C2AA2" w:rsidRPr="00AB5146" w:rsidRDefault="008C2AA2" w:rsidP="005939DD">
            <w:pPr>
              <w:jc w:val="right"/>
              <w:rPr>
                <w:sz w:val="20"/>
                <w:szCs w:val="20"/>
              </w:rPr>
            </w:pPr>
          </w:p>
        </w:tc>
        <w:tc>
          <w:tcPr>
            <w:tcW w:w="1712" w:type="dxa"/>
          </w:tcPr>
          <w:p w14:paraId="55640C20" w14:textId="77777777" w:rsidR="008C2AA2" w:rsidRPr="00AB5146" w:rsidRDefault="008C2AA2" w:rsidP="005939DD">
            <w:pPr>
              <w:jc w:val="right"/>
              <w:rPr>
                <w:sz w:val="20"/>
                <w:szCs w:val="20"/>
              </w:rPr>
            </w:pPr>
          </w:p>
        </w:tc>
      </w:tr>
      <w:tr w:rsidR="008C2AA2" w:rsidRPr="00AB5146" w14:paraId="4A4568A7" w14:textId="77777777" w:rsidTr="00F94BCF">
        <w:trPr>
          <w:jc w:val="center"/>
        </w:trPr>
        <w:tc>
          <w:tcPr>
            <w:tcW w:w="606" w:type="dxa"/>
          </w:tcPr>
          <w:p w14:paraId="6A976D99" w14:textId="77777777" w:rsidR="008C2AA2" w:rsidRPr="003F4F49" w:rsidRDefault="008C2AA2" w:rsidP="005939DD">
            <w:pPr>
              <w:jc w:val="left"/>
              <w:rPr>
                <w:sz w:val="20"/>
                <w:szCs w:val="20"/>
                <w:lang w:val="en-US"/>
              </w:rPr>
            </w:pPr>
            <w:r>
              <w:rPr>
                <w:sz w:val="20"/>
                <w:szCs w:val="20"/>
                <w:lang w:val="en-US"/>
              </w:rPr>
              <w:t>5</w:t>
            </w:r>
          </w:p>
        </w:tc>
        <w:tc>
          <w:tcPr>
            <w:tcW w:w="4209" w:type="dxa"/>
          </w:tcPr>
          <w:p w14:paraId="4E548895" w14:textId="77777777" w:rsidR="008C2AA2" w:rsidRPr="00AB5146" w:rsidRDefault="008C2AA2" w:rsidP="005939DD">
            <w:pPr>
              <w:jc w:val="left"/>
              <w:rPr>
                <w:sz w:val="20"/>
                <w:szCs w:val="20"/>
              </w:rPr>
            </w:pPr>
            <w:r w:rsidRPr="00B36E02">
              <w:t>Δυνατότητα υποστήριξης ICAP server για εξωτερικό φιλτράρισμα της κίνησης.</w:t>
            </w:r>
          </w:p>
        </w:tc>
        <w:tc>
          <w:tcPr>
            <w:tcW w:w="1148" w:type="dxa"/>
            <w:vAlign w:val="center"/>
          </w:tcPr>
          <w:p w14:paraId="1C089B97"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145B312" w14:textId="77777777" w:rsidR="008C2AA2" w:rsidRPr="00AB5146" w:rsidRDefault="008C2AA2" w:rsidP="005939DD">
            <w:pPr>
              <w:jc w:val="right"/>
              <w:rPr>
                <w:sz w:val="20"/>
                <w:szCs w:val="20"/>
              </w:rPr>
            </w:pPr>
          </w:p>
        </w:tc>
        <w:tc>
          <w:tcPr>
            <w:tcW w:w="1712" w:type="dxa"/>
          </w:tcPr>
          <w:p w14:paraId="39F36A65" w14:textId="77777777" w:rsidR="008C2AA2" w:rsidRPr="00AB5146" w:rsidRDefault="008C2AA2" w:rsidP="005939DD">
            <w:pPr>
              <w:jc w:val="right"/>
              <w:rPr>
                <w:sz w:val="20"/>
                <w:szCs w:val="20"/>
              </w:rPr>
            </w:pPr>
          </w:p>
        </w:tc>
      </w:tr>
      <w:tr w:rsidR="008C2AA2" w:rsidRPr="00AB5146" w14:paraId="1C6A9660" w14:textId="77777777" w:rsidTr="00F94BCF">
        <w:trPr>
          <w:jc w:val="center"/>
        </w:trPr>
        <w:tc>
          <w:tcPr>
            <w:tcW w:w="606" w:type="dxa"/>
          </w:tcPr>
          <w:p w14:paraId="63CC9ED7" w14:textId="77777777" w:rsidR="008C2AA2" w:rsidRPr="003F4F49" w:rsidRDefault="008C2AA2" w:rsidP="005939DD">
            <w:pPr>
              <w:jc w:val="left"/>
              <w:rPr>
                <w:sz w:val="20"/>
                <w:szCs w:val="20"/>
                <w:lang w:val="en-US"/>
              </w:rPr>
            </w:pPr>
            <w:r>
              <w:rPr>
                <w:sz w:val="20"/>
                <w:szCs w:val="20"/>
                <w:lang w:val="en-US"/>
              </w:rPr>
              <w:t>6</w:t>
            </w:r>
          </w:p>
        </w:tc>
        <w:tc>
          <w:tcPr>
            <w:tcW w:w="4209" w:type="dxa"/>
          </w:tcPr>
          <w:p w14:paraId="3BF68595" w14:textId="77777777" w:rsidR="008C2AA2" w:rsidRPr="00391D56" w:rsidRDefault="008C2AA2" w:rsidP="005939DD">
            <w:pPr>
              <w:jc w:val="left"/>
            </w:pPr>
            <w:r w:rsidRPr="00D26E84">
              <w:t>Η προτεινόμενη λύση πρέπει να υποστηρίζει προστασία για το top 10  OWASP API Security</w:t>
            </w:r>
          </w:p>
        </w:tc>
        <w:tc>
          <w:tcPr>
            <w:tcW w:w="1148" w:type="dxa"/>
            <w:vAlign w:val="center"/>
          </w:tcPr>
          <w:p w14:paraId="7B6F790C"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E83ABFB" w14:textId="77777777" w:rsidR="008C2AA2" w:rsidRPr="00AB5146" w:rsidRDefault="008C2AA2" w:rsidP="005939DD">
            <w:pPr>
              <w:jc w:val="right"/>
              <w:rPr>
                <w:sz w:val="20"/>
                <w:szCs w:val="20"/>
                <w:highlight w:val="yellow"/>
              </w:rPr>
            </w:pPr>
          </w:p>
        </w:tc>
        <w:tc>
          <w:tcPr>
            <w:tcW w:w="1712" w:type="dxa"/>
          </w:tcPr>
          <w:p w14:paraId="1C69A84F" w14:textId="77777777" w:rsidR="008C2AA2" w:rsidRPr="00AB5146" w:rsidRDefault="008C2AA2" w:rsidP="005939DD">
            <w:pPr>
              <w:jc w:val="right"/>
              <w:rPr>
                <w:sz w:val="20"/>
                <w:szCs w:val="20"/>
                <w:highlight w:val="yellow"/>
              </w:rPr>
            </w:pPr>
          </w:p>
        </w:tc>
      </w:tr>
      <w:tr w:rsidR="008C2AA2" w:rsidRPr="00AB5146" w14:paraId="42EDC729" w14:textId="77777777" w:rsidTr="00F94BCF">
        <w:trPr>
          <w:jc w:val="center"/>
        </w:trPr>
        <w:tc>
          <w:tcPr>
            <w:tcW w:w="606" w:type="dxa"/>
          </w:tcPr>
          <w:p w14:paraId="401792C7" w14:textId="77777777" w:rsidR="008C2AA2" w:rsidRDefault="008C2AA2" w:rsidP="005939DD">
            <w:pPr>
              <w:jc w:val="left"/>
              <w:rPr>
                <w:sz w:val="20"/>
                <w:szCs w:val="20"/>
                <w:lang w:val="en-US"/>
              </w:rPr>
            </w:pPr>
            <w:r>
              <w:rPr>
                <w:sz w:val="20"/>
                <w:szCs w:val="20"/>
                <w:lang w:val="en-US"/>
              </w:rPr>
              <w:t>7</w:t>
            </w:r>
          </w:p>
        </w:tc>
        <w:tc>
          <w:tcPr>
            <w:tcW w:w="4209" w:type="dxa"/>
          </w:tcPr>
          <w:p w14:paraId="6366B515" w14:textId="77777777" w:rsidR="008C2AA2" w:rsidRPr="00AB5146" w:rsidRDefault="008C2AA2" w:rsidP="005939DD">
            <w:pPr>
              <w:jc w:val="left"/>
              <w:rPr>
                <w:sz w:val="20"/>
                <w:szCs w:val="20"/>
              </w:rPr>
            </w:pPr>
            <w:r w:rsidRPr="00D26E84">
              <w:t>Η προτεινόμενη λύση πρέπει να υποστηρίζει τείχος προστασίας XML.</w:t>
            </w:r>
          </w:p>
        </w:tc>
        <w:tc>
          <w:tcPr>
            <w:tcW w:w="1148" w:type="dxa"/>
            <w:vAlign w:val="center"/>
          </w:tcPr>
          <w:p w14:paraId="763DC9D5"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3B74DD1A" w14:textId="77777777" w:rsidR="008C2AA2" w:rsidRPr="00AB5146" w:rsidRDefault="008C2AA2" w:rsidP="005939DD">
            <w:pPr>
              <w:jc w:val="right"/>
              <w:rPr>
                <w:sz w:val="20"/>
                <w:szCs w:val="20"/>
                <w:highlight w:val="yellow"/>
              </w:rPr>
            </w:pPr>
          </w:p>
        </w:tc>
        <w:tc>
          <w:tcPr>
            <w:tcW w:w="1712" w:type="dxa"/>
          </w:tcPr>
          <w:p w14:paraId="0D52F781" w14:textId="77777777" w:rsidR="008C2AA2" w:rsidRPr="00AB5146" w:rsidRDefault="008C2AA2" w:rsidP="005939DD">
            <w:pPr>
              <w:jc w:val="right"/>
              <w:rPr>
                <w:sz w:val="20"/>
                <w:szCs w:val="20"/>
                <w:highlight w:val="yellow"/>
              </w:rPr>
            </w:pPr>
          </w:p>
        </w:tc>
      </w:tr>
      <w:tr w:rsidR="008C2AA2" w:rsidRPr="00AB5146" w14:paraId="391713B2" w14:textId="77777777" w:rsidTr="00F94BCF">
        <w:trPr>
          <w:jc w:val="center"/>
        </w:trPr>
        <w:tc>
          <w:tcPr>
            <w:tcW w:w="606" w:type="dxa"/>
          </w:tcPr>
          <w:p w14:paraId="36FE4BAF" w14:textId="77777777" w:rsidR="008C2AA2" w:rsidRDefault="008C2AA2" w:rsidP="005939DD">
            <w:pPr>
              <w:jc w:val="left"/>
              <w:rPr>
                <w:sz w:val="20"/>
                <w:szCs w:val="20"/>
                <w:lang w:val="en-US"/>
              </w:rPr>
            </w:pPr>
            <w:r>
              <w:rPr>
                <w:sz w:val="20"/>
                <w:szCs w:val="20"/>
                <w:lang w:val="en-US"/>
              </w:rPr>
              <w:t>8</w:t>
            </w:r>
          </w:p>
        </w:tc>
        <w:tc>
          <w:tcPr>
            <w:tcW w:w="4209" w:type="dxa"/>
          </w:tcPr>
          <w:p w14:paraId="54AA3F9B" w14:textId="77777777" w:rsidR="008C2AA2" w:rsidRPr="00AB5146" w:rsidRDefault="008C2AA2" w:rsidP="005939DD">
            <w:pPr>
              <w:jc w:val="left"/>
              <w:rPr>
                <w:sz w:val="20"/>
                <w:szCs w:val="20"/>
              </w:rPr>
            </w:pPr>
            <w:r w:rsidRPr="00D26E84">
              <w:t>Η προτεινόμενη λύση πρέπει να υποστηρίζει την επικύρωση σχήματος προστασίας JSON και XML</w:t>
            </w:r>
          </w:p>
        </w:tc>
        <w:tc>
          <w:tcPr>
            <w:tcW w:w="1148" w:type="dxa"/>
            <w:vAlign w:val="center"/>
          </w:tcPr>
          <w:p w14:paraId="2256FEA5"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E73B18A" w14:textId="77777777" w:rsidR="008C2AA2" w:rsidRPr="00AB5146" w:rsidRDefault="008C2AA2" w:rsidP="005939DD">
            <w:pPr>
              <w:jc w:val="right"/>
              <w:rPr>
                <w:sz w:val="20"/>
                <w:szCs w:val="20"/>
                <w:highlight w:val="yellow"/>
              </w:rPr>
            </w:pPr>
          </w:p>
        </w:tc>
        <w:tc>
          <w:tcPr>
            <w:tcW w:w="1712" w:type="dxa"/>
          </w:tcPr>
          <w:p w14:paraId="376F04C7" w14:textId="77777777" w:rsidR="008C2AA2" w:rsidRPr="00AB5146" w:rsidRDefault="008C2AA2" w:rsidP="005939DD">
            <w:pPr>
              <w:jc w:val="right"/>
              <w:rPr>
                <w:sz w:val="20"/>
                <w:szCs w:val="20"/>
                <w:highlight w:val="yellow"/>
              </w:rPr>
            </w:pPr>
          </w:p>
        </w:tc>
      </w:tr>
      <w:tr w:rsidR="008C2AA2" w:rsidRPr="00AB5146" w14:paraId="036911CE" w14:textId="77777777" w:rsidTr="00F94BCF">
        <w:trPr>
          <w:jc w:val="center"/>
        </w:trPr>
        <w:tc>
          <w:tcPr>
            <w:tcW w:w="606" w:type="dxa"/>
          </w:tcPr>
          <w:p w14:paraId="455B5F7E" w14:textId="77777777" w:rsidR="008C2AA2" w:rsidRDefault="008C2AA2" w:rsidP="005939DD">
            <w:pPr>
              <w:jc w:val="left"/>
              <w:rPr>
                <w:sz w:val="20"/>
                <w:szCs w:val="20"/>
                <w:lang w:val="en-US"/>
              </w:rPr>
            </w:pPr>
            <w:r>
              <w:rPr>
                <w:sz w:val="20"/>
                <w:szCs w:val="20"/>
                <w:lang w:val="en-US"/>
              </w:rPr>
              <w:t>9</w:t>
            </w:r>
          </w:p>
        </w:tc>
        <w:tc>
          <w:tcPr>
            <w:tcW w:w="4209" w:type="dxa"/>
          </w:tcPr>
          <w:p w14:paraId="5D6B37B8" w14:textId="77777777" w:rsidR="008C2AA2" w:rsidRPr="00AB5146" w:rsidRDefault="008C2AA2" w:rsidP="005939DD">
            <w:pPr>
              <w:jc w:val="left"/>
              <w:rPr>
                <w:sz w:val="20"/>
                <w:szCs w:val="20"/>
              </w:rPr>
            </w:pPr>
            <w:r w:rsidRPr="00D26E84">
              <w:t>Η προτεινόμενη λύση πρέπει να υποστηρίζει βασικό έλεγχο ταυτότητας (Basic Auth) και έλεγχο ταυτότητας OAuth 2.0 (επικύρωση Token JWT)</w:t>
            </w:r>
          </w:p>
        </w:tc>
        <w:tc>
          <w:tcPr>
            <w:tcW w:w="1148" w:type="dxa"/>
            <w:vAlign w:val="center"/>
          </w:tcPr>
          <w:p w14:paraId="75456A9A"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3179135" w14:textId="77777777" w:rsidR="008C2AA2" w:rsidRPr="00AB5146" w:rsidRDefault="008C2AA2" w:rsidP="005939DD">
            <w:pPr>
              <w:jc w:val="right"/>
              <w:rPr>
                <w:sz w:val="20"/>
                <w:szCs w:val="20"/>
                <w:highlight w:val="yellow"/>
              </w:rPr>
            </w:pPr>
          </w:p>
        </w:tc>
        <w:tc>
          <w:tcPr>
            <w:tcW w:w="1712" w:type="dxa"/>
          </w:tcPr>
          <w:p w14:paraId="3A2A4A16" w14:textId="77777777" w:rsidR="008C2AA2" w:rsidRPr="00AB5146" w:rsidRDefault="008C2AA2" w:rsidP="005939DD">
            <w:pPr>
              <w:jc w:val="right"/>
              <w:rPr>
                <w:sz w:val="20"/>
                <w:szCs w:val="20"/>
                <w:highlight w:val="yellow"/>
              </w:rPr>
            </w:pPr>
          </w:p>
        </w:tc>
      </w:tr>
      <w:tr w:rsidR="008C2AA2" w:rsidRPr="00AB5146" w14:paraId="6CD13D24" w14:textId="77777777" w:rsidTr="00F94BCF">
        <w:trPr>
          <w:jc w:val="center"/>
        </w:trPr>
        <w:tc>
          <w:tcPr>
            <w:tcW w:w="606" w:type="dxa"/>
          </w:tcPr>
          <w:p w14:paraId="70DCADDA" w14:textId="77777777" w:rsidR="008C2AA2" w:rsidRDefault="008C2AA2" w:rsidP="005939DD">
            <w:pPr>
              <w:jc w:val="left"/>
              <w:rPr>
                <w:sz w:val="20"/>
                <w:szCs w:val="20"/>
                <w:lang w:val="en-US"/>
              </w:rPr>
            </w:pPr>
            <w:r>
              <w:rPr>
                <w:sz w:val="20"/>
                <w:szCs w:val="20"/>
                <w:lang w:val="en-US"/>
              </w:rPr>
              <w:t>10</w:t>
            </w:r>
          </w:p>
        </w:tc>
        <w:tc>
          <w:tcPr>
            <w:tcW w:w="4209" w:type="dxa"/>
          </w:tcPr>
          <w:p w14:paraId="5D066FDE" w14:textId="77777777" w:rsidR="008C2AA2" w:rsidRPr="00AB5146" w:rsidRDefault="008C2AA2" w:rsidP="005939DD">
            <w:pPr>
              <w:jc w:val="left"/>
              <w:rPr>
                <w:sz w:val="20"/>
                <w:szCs w:val="20"/>
              </w:rPr>
            </w:pPr>
            <w:r w:rsidRPr="00D26E84">
              <w:t>Δυνατότητα πιστοποίησης με χρήση certificate και υποστήριξη OCSP</w:t>
            </w:r>
          </w:p>
        </w:tc>
        <w:tc>
          <w:tcPr>
            <w:tcW w:w="1148" w:type="dxa"/>
            <w:vAlign w:val="center"/>
          </w:tcPr>
          <w:p w14:paraId="5AFE723C"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E7158C9" w14:textId="77777777" w:rsidR="008C2AA2" w:rsidRPr="00AB5146" w:rsidRDefault="008C2AA2" w:rsidP="005939DD">
            <w:pPr>
              <w:jc w:val="right"/>
              <w:rPr>
                <w:sz w:val="20"/>
                <w:szCs w:val="20"/>
                <w:highlight w:val="yellow"/>
              </w:rPr>
            </w:pPr>
          </w:p>
        </w:tc>
        <w:tc>
          <w:tcPr>
            <w:tcW w:w="1712" w:type="dxa"/>
          </w:tcPr>
          <w:p w14:paraId="0D6813EE" w14:textId="77777777" w:rsidR="008C2AA2" w:rsidRPr="00AB5146" w:rsidRDefault="008C2AA2" w:rsidP="005939DD">
            <w:pPr>
              <w:jc w:val="right"/>
              <w:rPr>
                <w:sz w:val="20"/>
                <w:szCs w:val="20"/>
                <w:highlight w:val="yellow"/>
              </w:rPr>
            </w:pPr>
          </w:p>
        </w:tc>
      </w:tr>
      <w:tr w:rsidR="008C2AA2" w:rsidRPr="00AB5146" w14:paraId="71C9625B" w14:textId="77777777" w:rsidTr="00F94BCF">
        <w:trPr>
          <w:jc w:val="center"/>
        </w:trPr>
        <w:tc>
          <w:tcPr>
            <w:tcW w:w="606" w:type="dxa"/>
          </w:tcPr>
          <w:p w14:paraId="32238A4F" w14:textId="77777777" w:rsidR="008C2AA2" w:rsidRDefault="008C2AA2" w:rsidP="005939DD">
            <w:pPr>
              <w:jc w:val="left"/>
              <w:rPr>
                <w:sz w:val="20"/>
                <w:szCs w:val="20"/>
                <w:lang w:val="en-US"/>
              </w:rPr>
            </w:pPr>
            <w:r>
              <w:rPr>
                <w:sz w:val="20"/>
                <w:szCs w:val="20"/>
                <w:lang w:val="en-US"/>
              </w:rPr>
              <w:t>11</w:t>
            </w:r>
          </w:p>
        </w:tc>
        <w:tc>
          <w:tcPr>
            <w:tcW w:w="4209" w:type="dxa"/>
          </w:tcPr>
          <w:p w14:paraId="187DD8D6" w14:textId="77777777" w:rsidR="008C2AA2" w:rsidRPr="001A049E" w:rsidRDefault="008C2AA2" w:rsidP="005939DD">
            <w:pPr>
              <w:jc w:val="left"/>
              <w:rPr>
                <w:sz w:val="20"/>
                <w:szCs w:val="20"/>
              </w:rPr>
            </w:pPr>
            <w:r w:rsidRPr="00D26E84">
              <w:t xml:space="preserve">Δυνατότητα υποστήριξης πιστοποίησης ταυτότητας πολλαπλών παραγόντων(multi-factor) για </w:t>
            </w:r>
            <w:r w:rsidRPr="00D26E84">
              <w:lastRenderedPageBreak/>
              <w:t>συγκεκριμένους ιστότοπους και συγκεκριμένες διευθύνσεις URL.</w:t>
            </w:r>
          </w:p>
        </w:tc>
        <w:tc>
          <w:tcPr>
            <w:tcW w:w="1148" w:type="dxa"/>
            <w:vAlign w:val="center"/>
          </w:tcPr>
          <w:p w14:paraId="2EF43EF1" w14:textId="77777777" w:rsidR="008C2AA2" w:rsidRPr="00AB5146" w:rsidRDefault="008C2AA2" w:rsidP="005939DD">
            <w:pPr>
              <w:jc w:val="center"/>
              <w:rPr>
                <w:sz w:val="20"/>
                <w:szCs w:val="20"/>
                <w:highlight w:val="yellow"/>
              </w:rPr>
            </w:pPr>
            <w:r w:rsidRPr="007E6F8E">
              <w:rPr>
                <w:b/>
                <w:bCs/>
                <w:sz w:val="20"/>
                <w:szCs w:val="20"/>
                <w:lang w:val="en-US"/>
              </w:rPr>
              <w:lastRenderedPageBreak/>
              <w:t>NAI</w:t>
            </w:r>
          </w:p>
        </w:tc>
        <w:tc>
          <w:tcPr>
            <w:tcW w:w="1352" w:type="dxa"/>
          </w:tcPr>
          <w:p w14:paraId="6B1F7C0A" w14:textId="77777777" w:rsidR="008C2AA2" w:rsidRPr="00AB5146" w:rsidRDefault="008C2AA2" w:rsidP="005939DD">
            <w:pPr>
              <w:jc w:val="right"/>
              <w:rPr>
                <w:sz w:val="20"/>
                <w:szCs w:val="20"/>
                <w:highlight w:val="yellow"/>
              </w:rPr>
            </w:pPr>
          </w:p>
        </w:tc>
        <w:tc>
          <w:tcPr>
            <w:tcW w:w="1712" w:type="dxa"/>
          </w:tcPr>
          <w:p w14:paraId="31E67954" w14:textId="77777777" w:rsidR="008C2AA2" w:rsidRPr="00AB5146" w:rsidRDefault="008C2AA2" w:rsidP="005939DD">
            <w:pPr>
              <w:jc w:val="right"/>
              <w:rPr>
                <w:sz w:val="20"/>
                <w:szCs w:val="20"/>
                <w:highlight w:val="yellow"/>
              </w:rPr>
            </w:pPr>
          </w:p>
        </w:tc>
      </w:tr>
      <w:tr w:rsidR="008C2AA2" w:rsidRPr="002E0381" w14:paraId="692286B1" w14:textId="77777777" w:rsidTr="00F94BCF">
        <w:trPr>
          <w:jc w:val="center"/>
        </w:trPr>
        <w:tc>
          <w:tcPr>
            <w:tcW w:w="606" w:type="dxa"/>
          </w:tcPr>
          <w:p w14:paraId="55CF2AE7" w14:textId="77777777" w:rsidR="008C2AA2" w:rsidRDefault="008C2AA2" w:rsidP="005939DD">
            <w:pPr>
              <w:jc w:val="left"/>
              <w:rPr>
                <w:sz w:val="20"/>
                <w:szCs w:val="20"/>
                <w:lang w:val="en-US"/>
              </w:rPr>
            </w:pPr>
            <w:r>
              <w:rPr>
                <w:sz w:val="20"/>
                <w:szCs w:val="20"/>
                <w:lang w:val="en-US"/>
              </w:rPr>
              <w:t>12</w:t>
            </w:r>
          </w:p>
        </w:tc>
        <w:tc>
          <w:tcPr>
            <w:tcW w:w="4209" w:type="dxa"/>
          </w:tcPr>
          <w:p w14:paraId="07ADC4DA" w14:textId="77777777" w:rsidR="008C2AA2" w:rsidRPr="00287A2C" w:rsidRDefault="008C2AA2" w:rsidP="005939DD">
            <w:pPr>
              <w:jc w:val="left"/>
              <w:rPr>
                <w:sz w:val="20"/>
                <w:szCs w:val="20"/>
              </w:rPr>
            </w:pPr>
            <w:r w:rsidRPr="00D26E84">
              <w:t>Η προτεινόμενη λύση πρέπει να υποστηρίζει παρόχους OAuth όπως: Facebook, Google, Okta, Ping και Azure.</w:t>
            </w:r>
          </w:p>
        </w:tc>
        <w:tc>
          <w:tcPr>
            <w:tcW w:w="1148" w:type="dxa"/>
            <w:vAlign w:val="center"/>
          </w:tcPr>
          <w:p w14:paraId="30658602" w14:textId="77777777" w:rsidR="008C2AA2" w:rsidRPr="002E0381" w:rsidRDefault="008C2AA2" w:rsidP="005939DD">
            <w:pPr>
              <w:jc w:val="center"/>
              <w:rPr>
                <w:sz w:val="20"/>
                <w:szCs w:val="20"/>
                <w:highlight w:val="yellow"/>
                <w:lang w:val="en-US"/>
              </w:rPr>
            </w:pPr>
            <w:r w:rsidRPr="007E6F8E">
              <w:rPr>
                <w:b/>
                <w:bCs/>
                <w:sz w:val="20"/>
                <w:szCs w:val="20"/>
                <w:lang w:val="en-US"/>
              </w:rPr>
              <w:t>NAI</w:t>
            </w:r>
          </w:p>
        </w:tc>
        <w:tc>
          <w:tcPr>
            <w:tcW w:w="1352" w:type="dxa"/>
          </w:tcPr>
          <w:p w14:paraId="41D2D803" w14:textId="77777777" w:rsidR="008C2AA2" w:rsidRPr="002E0381" w:rsidRDefault="008C2AA2" w:rsidP="005939DD">
            <w:pPr>
              <w:jc w:val="right"/>
              <w:rPr>
                <w:sz w:val="20"/>
                <w:szCs w:val="20"/>
                <w:highlight w:val="yellow"/>
                <w:lang w:val="en-US"/>
              </w:rPr>
            </w:pPr>
          </w:p>
        </w:tc>
        <w:tc>
          <w:tcPr>
            <w:tcW w:w="1712" w:type="dxa"/>
          </w:tcPr>
          <w:p w14:paraId="50B5CA66" w14:textId="77777777" w:rsidR="008C2AA2" w:rsidRPr="002E0381" w:rsidRDefault="008C2AA2" w:rsidP="005939DD">
            <w:pPr>
              <w:jc w:val="right"/>
              <w:rPr>
                <w:sz w:val="20"/>
                <w:szCs w:val="20"/>
                <w:highlight w:val="yellow"/>
                <w:lang w:val="en-US"/>
              </w:rPr>
            </w:pPr>
          </w:p>
        </w:tc>
      </w:tr>
      <w:tr w:rsidR="008C2AA2" w:rsidRPr="00AB5146" w14:paraId="10636699" w14:textId="77777777" w:rsidTr="00F94BCF">
        <w:trPr>
          <w:jc w:val="center"/>
        </w:trPr>
        <w:tc>
          <w:tcPr>
            <w:tcW w:w="606" w:type="dxa"/>
          </w:tcPr>
          <w:p w14:paraId="6C9613C2" w14:textId="77777777" w:rsidR="008C2AA2" w:rsidRDefault="008C2AA2" w:rsidP="005939DD">
            <w:pPr>
              <w:jc w:val="left"/>
              <w:rPr>
                <w:sz w:val="20"/>
                <w:szCs w:val="20"/>
                <w:lang w:val="en-US"/>
              </w:rPr>
            </w:pPr>
            <w:r>
              <w:rPr>
                <w:sz w:val="20"/>
                <w:szCs w:val="20"/>
                <w:lang w:val="en-US"/>
              </w:rPr>
              <w:t>13</w:t>
            </w:r>
          </w:p>
        </w:tc>
        <w:tc>
          <w:tcPr>
            <w:tcW w:w="4209" w:type="dxa"/>
          </w:tcPr>
          <w:p w14:paraId="5480E30D" w14:textId="77777777" w:rsidR="008C2AA2" w:rsidRPr="00AB5146" w:rsidRDefault="008C2AA2" w:rsidP="005939DD">
            <w:pPr>
              <w:jc w:val="left"/>
              <w:rPr>
                <w:sz w:val="20"/>
                <w:szCs w:val="20"/>
              </w:rPr>
            </w:pPr>
            <w:r w:rsidRPr="00D26E84">
              <w:t>Υποστήριξη oAuth 2.0 (RFC 6749), με δυνατότητα λειτουργίας τόσο σε ρόλο authorization server (AS), όσο και ως resource server (API server).</w:t>
            </w:r>
          </w:p>
        </w:tc>
        <w:tc>
          <w:tcPr>
            <w:tcW w:w="1148" w:type="dxa"/>
            <w:vAlign w:val="center"/>
          </w:tcPr>
          <w:p w14:paraId="6F93410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F320161" w14:textId="77777777" w:rsidR="008C2AA2" w:rsidRPr="00AB5146" w:rsidRDefault="008C2AA2" w:rsidP="005939DD">
            <w:pPr>
              <w:jc w:val="right"/>
              <w:rPr>
                <w:sz w:val="20"/>
                <w:szCs w:val="20"/>
                <w:highlight w:val="yellow"/>
              </w:rPr>
            </w:pPr>
          </w:p>
        </w:tc>
        <w:tc>
          <w:tcPr>
            <w:tcW w:w="1712" w:type="dxa"/>
          </w:tcPr>
          <w:p w14:paraId="3C6BD8A8" w14:textId="77777777" w:rsidR="008C2AA2" w:rsidRPr="00AB5146" w:rsidRDefault="008C2AA2" w:rsidP="005939DD">
            <w:pPr>
              <w:jc w:val="right"/>
              <w:rPr>
                <w:sz w:val="20"/>
                <w:szCs w:val="20"/>
                <w:highlight w:val="yellow"/>
              </w:rPr>
            </w:pPr>
          </w:p>
        </w:tc>
      </w:tr>
      <w:tr w:rsidR="008C2AA2" w:rsidRPr="00AB5146" w14:paraId="743769FA" w14:textId="77777777" w:rsidTr="00F94BCF">
        <w:trPr>
          <w:jc w:val="center"/>
        </w:trPr>
        <w:tc>
          <w:tcPr>
            <w:tcW w:w="606" w:type="dxa"/>
          </w:tcPr>
          <w:p w14:paraId="5063AC96" w14:textId="77777777" w:rsidR="008C2AA2" w:rsidRDefault="008C2AA2" w:rsidP="005939DD">
            <w:pPr>
              <w:jc w:val="left"/>
              <w:rPr>
                <w:sz w:val="20"/>
                <w:szCs w:val="20"/>
                <w:lang w:val="en-US"/>
              </w:rPr>
            </w:pPr>
            <w:r>
              <w:rPr>
                <w:sz w:val="20"/>
                <w:szCs w:val="20"/>
                <w:lang w:val="en-US"/>
              </w:rPr>
              <w:t>14</w:t>
            </w:r>
          </w:p>
        </w:tc>
        <w:tc>
          <w:tcPr>
            <w:tcW w:w="4209" w:type="dxa"/>
          </w:tcPr>
          <w:p w14:paraId="1AE0C864" w14:textId="77777777" w:rsidR="008C2AA2" w:rsidRPr="00AB5146" w:rsidRDefault="008C2AA2" w:rsidP="005939DD">
            <w:pPr>
              <w:jc w:val="left"/>
              <w:rPr>
                <w:sz w:val="20"/>
                <w:szCs w:val="20"/>
              </w:rPr>
            </w:pPr>
            <w:r w:rsidRPr="00D26E84">
              <w:t>Η προτεινόμενη λύση πρέπει να υποστηρίζει SSO cache token για επαναχρησιμοποίηση του session, προκειμένου να βελτιωθεί η απόδοση.</w:t>
            </w:r>
          </w:p>
        </w:tc>
        <w:tc>
          <w:tcPr>
            <w:tcW w:w="1148" w:type="dxa"/>
            <w:vAlign w:val="center"/>
          </w:tcPr>
          <w:p w14:paraId="3C746C43"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596A0833" w14:textId="77777777" w:rsidR="008C2AA2" w:rsidRPr="00AB5146" w:rsidRDefault="008C2AA2" w:rsidP="005939DD">
            <w:pPr>
              <w:jc w:val="right"/>
              <w:rPr>
                <w:sz w:val="20"/>
                <w:szCs w:val="20"/>
                <w:highlight w:val="yellow"/>
              </w:rPr>
            </w:pPr>
          </w:p>
        </w:tc>
        <w:tc>
          <w:tcPr>
            <w:tcW w:w="1712" w:type="dxa"/>
          </w:tcPr>
          <w:p w14:paraId="53C97FC4" w14:textId="77777777" w:rsidR="008C2AA2" w:rsidRPr="00AB5146" w:rsidRDefault="008C2AA2" w:rsidP="005939DD">
            <w:pPr>
              <w:jc w:val="right"/>
              <w:rPr>
                <w:sz w:val="20"/>
                <w:szCs w:val="20"/>
                <w:highlight w:val="yellow"/>
              </w:rPr>
            </w:pPr>
          </w:p>
        </w:tc>
      </w:tr>
      <w:tr w:rsidR="008C2AA2" w:rsidRPr="00AB5146" w14:paraId="5F5B65D4" w14:textId="77777777" w:rsidTr="00F94BCF">
        <w:trPr>
          <w:jc w:val="center"/>
        </w:trPr>
        <w:tc>
          <w:tcPr>
            <w:tcW w:w="606" w:type="dxa"/>
          </w:tcPr>
          <w:p w14:paraId="0CE98B9E" w14:textId="77777777" w:rsidR="008C2AA2" w:rsidRDefault="008C2AA2" w:rsidP="005939DD">
            <w:pPr>
              <w:jc w:val="left"/>
              <w:rPr>
                <w:sz w:val="20"/>
                <w:szCs w:val="20"/>
                <w:lang w:val="en-US"/>
              </w:rPr>
            </w:pPr>
            <w:r>
              <w:rPr>
                <w:sz w:val="20"/>
                <w:szCs w:val="20"/>
                <w:lang w:val="en-US"/>
              </w:rPr>
              <w:t>15</w:t>
            </w:r>
          </w:p>
        </w:tc>
        <w:tc>
          <w:tcPr>
            <w:tcW w:w="4209" w:type="dxa"/>
          </w:tcPr>
          <w:p w14:paraId="769DE02C" w14:textId="77777777" w:rsidR="008C2AA2" w:rsidRPr="00AB5146" w:rsidRDefault="008C2AA2" w:rsidP="005939DD">
            <w:pPr>
              <w:jc w:val="left"/>
              <w:rPr>
                <w:sz w:val="20"/>
                <w:szCs w:val="20"/>
              </w:rPr>
            </w:pPr>
            <w:r w:rsidRPr="00D26E84">
              <w:t>Η προτεινόμενη λύση πρέπει να επιτρέπει την αποστολή διαφορετικών απαντήσεων στον χρήστη ανάλογα με το αποτέλεσμα αξιολόγησης της πολιτικής ασφαλείας.</w:t>
            </w:r>
          </w:p>
        </w:tc>
        <w:tc>
          <w:tcPr>
            <w:tcW w:w="1148" w:type="dxa"/>
            <w:vAlign w:val="center"/>
          </w:tcPr>
          <w:p w14:paraId="21ADE588"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274B5B77" w14:textId="77777777" w:rsidR="008C2AA2" w:rsidRPr="00AB5146" w:rsidRDefault="008C2AA2" w:rsidP="005939DD">
            <w:pPr>
              <w:jc w:val="right"/>
              <w:rPr>
                <w:sz w:val="20"/>
                <w:szCs w:val="20"/>
                <w:highlight w:val="yellow"/>
              </w:rPr>
            </w:pPr>
          </w:p>
        </w:tc>
        <w:tc>
          <w:tcPr>
            <w:tcW w:w="1712" w:type="dxa"/>
          </w:tcPr>
          <w:p w14:paraId="11009B88" w14:textId="77777777" w:rsidR="008C2AA2" w:rsidRPr="00AB5146" w:rsidRDefault="008C2AA2" w:rsidP="005939DD">
            <w:pPr>
              <w:jc w:val="right"/>
              <w:rPr>
                <w:sz w:val="20"/>
                <w:szCs w:val="20"/>
                <w:highlight w:val="yellow"/>
              </w:rPr>
            </w:pPr>
          </w:p>
        </w:tc>
      </w:tr>
      <w:tr w:rsidR="008C2AA2" w:rsidRPr="00AB5146" w14:paraId="396CED55" w14:textId="77777777" w:rsidTr="00F94BCF">
        <w:trPr>
          <w:jc w:val="center"/>
        </w:trPr>
        <w:tc>
          <w:tcPr>
            <w:tcW w:w="606" w:type="dxa"/>
          </w:tcPr>
          <w:p w14:paraId="505E6369" w14:textId="77777777" w:rsidR="008C2AA2" w:rsidRDefault="008C2AA2" w:rsidP="005939DD">
            <w:pPr>
              <w:jc w:val="left"/>
              <w:rPr>
                <w:sz w:val="20"/>
                <w:szCs w:val="20"/>
                <w:lang w:val="en-US"/>
              </w:rPr>
            </w:pPr>
            <w:r>
              <w:rPr>
                <w:sz w:val="20"/>
                <w:szCs w:val="20"/>
                <w:lang w:val="en-US"/>
              </w:rPr>
              <w:t>16</w:t>
            </w:r>
          </w:p>
        </w:tc>
        <w:tc>
          <w:tcPr>
            <w:tcW w:w="4209" w:type="dxa"/>
          </w:tcPr>
          <w:p w14:paraId="5018947A" w14:textId="77777777" w:rsidR="008C2AA2" w:rsidRPr="00AB5146" w:rsidRDefault="008C2AA2" w:rsidP="005939DD">
            <w:pPr>
              <w:jc w:val="left"/>
              <w:rPr>
                <w:sz w:val="20"/>
                <w:szCs w:val="20"/>
              </w:rPr>
            </w:pPr>
            <w:r w:rsidRPr="00D26E84">
              <w:t>Η προτεινόμενη λύση πρέπει να επιτρέπει “allow list” και “deny list”.</w:t>
            </w:r>
          </w:p>
        </w:tc>
        <w:tc>
          <w:tcPr>
            <w:tcW w:w="1148" w:type="dxa"/>
            <w:vAlign w:val="center"/>
          </w:tcPr>
          <w:p w14:paraId="5A04E449"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08B6A7CE" w14:textId="77777777" w:rsidR="008C2AA2" w:rsidRPr="00AB5146" w:rsidRDefault="008C2AA2" w:rsidP="005939DD">
            <w:pPr>
              <w:jc w:val="right"/>
              <w:rPr>
                <w:sz w:val="20"/>
                <w:szCs w:val="20"/>
                <w:highlight w:val="yellow"/>
              </w:rPr>
            </w:pPr>
          </w:p>
        </w:tc>
        <w:tc>
          <w:tcPr>
            <w:tcW w:w="1712" w:type="dxa"/>
          </w:tcPr>
          <w:p w14:paraId="625030CC" w14:textId="77777777" w:rsidR="008C2AA2" w:rsidRPr="00AB5146" w:rsidRDefault="008C2AA2" w:rsidP="005939DD">
            <w:pPr>
              <w:jc w:val="right"/>
              <w:rPr>
                <w:sz w:val="20"/>
                <w:szCs w:val="20"/>
                <w:highlight w:val="yellow"/>
              </w:rPr>
            </w:pPr>
          </w:p>
        </w:tc>
      </w:tr>
      <w:tr w:rsidR="008C2AA2" w:rsidRPr="00AB5146" w14:paraId="2E3716D0" w14:textId="77777777" w:rsidTr="00F94BCF">
        <w:trPr>
          <w:jc w:val="center"/>
        </w:trPr>
        <w:tc>
          <w:tcPr>
            <w:tcW w:w="606" w:type="dxa"/>
          </w:tcPr>
          <w:p w14:paraId="22D9ACF3" w14:textId="77777777" w:rsidR="008C2AA2" w:rsidRDefault="008C2AA2" w:rsidP="005939DD">
            <w:pPr>
              <w:jc w:val="left"/>
              <w:rPr>
                <w:sz w:val="20"/>
                <w:szCs w:val="20"/>
                <w:lang w:val="en-US"/>
              </w:rPr>
            </w:pPr>
            <w:r>
              <w:rPr>
                <w:sz w:val="20"/>
                <w:szCs w:val="20"/>
                <w:lang w:val="en-US"/>
              </w:rPr>
              <w:t>17</w:t>
            </w:r>
          </w:p>
        </w:tc>
        <w:tc>
          <w:tcPr>
            <w:tcW w:w="4209" w:type="dxa"/>
          </w:tcPr>
          <w:p w14:paraId="13CC9C4E" w14:textId="77777777" w:rsidR="008C2AA2" w:rsidRPr="00AB5146" w:rsidRDefault="008C2AA2" w:rsidP="005939DD">
            <w:pPr>
              <w:jc w:val="left"/>
              <w:rPr>
                <w:sz w:val="20"/>
                <w:szCs w:val="20"/>
              </w:rPr>
            </w:pPr>
            <w:r w:rsidRPr="00D26E84">
              <w:t>Η προτεινόμενη λύση πρέπει να υποστηρίζει τη μετατροπή JWT SSO Token όπου το σύστημα θα δημιουργεί ένα custom JWT Token και θα το στέλνει ως ένα Token  OAuth φορέα προς το εξερχόμενο αίτημα API.</w:t>
            </w:r>
          </w:p>
        </w:tc>
        <w:tc>
          <w:tcPr>
            <w:tcW w:w="1148" w:type="dxa"/>
            <w:vAlign w:val="center"/>
          </w:tcPr>
          <w:p w14:paraId="2B950E64"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1055D2B2" w14:textId="77777777" w:rsidR="008C2AA2" w:rsidRPr="00AB5146" w:rsidRDefault="008C2AA2" w:rsidP="005939DD">
            <w:pPr>
              <w:jc w:val="right"/>
              <w:rPr>
                <w:sz w:val="20"/>
                <w:szCs w:val="20"/>
                <w:highlight w:val="yellow"/>
              </w:rPr>
            </w:pPr>
          </w:p>
        </w:tc>
        <w:tc>
          <w:tcPr>
            <w:tcW w:w="1712" w:type="dxa"/>
          </w:tcPr>
          <w:p w14:paraId="4780AB43" w14:textId="77777777" w:rsidR="008C2AA2" w:rsidRPr="00AB5146" w:rsidRDefault="008C2AA2" w:rsidP="005939DD">
            <w:pPr>
              <w:jc w:val="right"/>
              <w:rPr>
                <w:sz w:val="20"/>
                <w:szCs w:val="20"/>
                <w:highlight w:val="yellow"/>
              </w:rPr>
            </w:pPr>
          </w:p>
        </w:tc>
      </w:tr>
      <w:tr w:rsidR="008C2AA2" w:rsidRPr="00AB5146" w14:paraId="27EA6035" w14:textId="77777777" w:rsidTr="00F94BCF">
        <w:trPr>
          <w:jc w:val="center"/>
        </w:trPr>
        <w:tc>
          <w:tcPr>
            <w:tcW w:w="606" w:type="dxa"/>
          </w:tcPr>
          <w:p w14:paraId="1272EB81" w14:textId="77777777" w:rsidR="008C2AA2" w:rsidRDefault="008C2AA2" w:rsidP="005939DD">
            <w:pPr>
              <w:jc w:val="left"/>
              <w:rPr>
                <w:sz w:val="20"/>
                <w:szCs w:val="20"/>
                <w:lang w:val="en-US"/>
              </w:rPr>
            </w:pPr>
            <w:r>
              <w:rPr>
                <w:sz w:val="20"/>
                <w:szCs w:val="20"/>
                <w:lang w:val="en-US"/>
              </w:rPr>
              <w:t>18</w:t>
            </w:r>
          </w:p>
        </w:tc>
        <w:tc>
          <w:tcPr>
            <w:tcW w:w="4209" w:type="dxa"/>
          </w:tcPr>
          <w:p w14:paraId="5DC16158" w14:textId="77777777" w:rsidR="008C2AA2" w:rsidRPr="001A049E" w:rsidRDefault="008C2AA2" w:rsidP="005939DD">
            <w:pPr>
              <w:jc w:val="left"/>
            </w:pPr>
            <w:r w:rsidRPr="001A049E">
              <w:t>Η προτεινόμενη λύση θα πρέπει να επιτρέπει την αυτόματη ανακάλυψη JSON Web Tokens και κλειδιών παραμετροποίησης από τον πάροχο.</w:t>
            </w:r>
          </w:p>
        </w:tc>
        <w:tc>
          <w:tcPr>
            <w:tcW w:w="1148" w:type="dxa"/>
            <w:vAlign w:val="center"/>
          </w:tcPr>
          <w:p w14:paraId="5EC0509F"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12E1D3EF" w14:textId="77777777" w:rsidR="008C2AA2" w:rsidRPr="00AB5146" w:rsidRDefault="008C2AA2" w:rsidP="005939DD">
            <w:pPr>
              <w:jc w:val="right"/>
              <w:rPr>
                <w:sz w:val="20"/>
                <w:szCs w:val="20"/>
                <w:highlight w:val="yellow"/>
              </w:rPr>
            </w:pPr>
          </w:p>
        </w:tc>
        <w:tc>
          <w:tcPr>
            <w:tcW w:w="1712" w:type="dxa"/>
          </w:tcPr>
          <w:p w14:paraId="7C8C2813" w14:textId="77777777" w:rsidR="008C2AA2" w:rsidRPr="00AB5146" w:rsidRDefault="008C2AA2" w:rsidP="005939DD">
            <w:pPr>
              <w:jc w:val="right"/>
              <w:rPr>
                <w:sz w:val="20"/>
                <w:szCs w:val="20"/>
                <w:highlight w:val="yellow"/>
              </w:rPr>
            </w:pPr>
          </w:p>
        </w:tc>
      </w:tr>
      <w:tr w:rsidR="008C2AA2" w:rsidRPr="00AB5146" w14:paraId="7B10B502" w14:textId="77777777" w:rsidTr="00F94BCF">
        <w:trPr>
          <w:jc w:val="center"/>
        </w:trPr>
        <w:tc>
          <w:tcPr>
            <w:tcW w:w="606" w:type="dxa"/>
          </w:tcPr>
          <w:p w14:paraId="65799C1B" w14:textId="77777777" w:rsidR="008C2AA2" w:rsidRDefault="008C2AA2" w:rsidP="005939DD">
            <w:pPr>
              <w:jc w:val="left"/>
              <w:rPr>
                <w:sz w:val="20"/>
                <w:szCs w:val="20"/>
                <w:lang w:val="en-US"/>
              </w:rPr>
            </w:pPr>
            <w:r>
              <w:rPr>
                <w:sz w:val="20"/>
                <w:szCs w:val="20"/>
                <w:lang w:val="en-US"/>
              </w:rPr>
              <w:t>19</w:t>
            </w:r>
          </w:p>
        </w:tc>
        <w:tc>
          <w:tcPr>
            <w:tcW w:w="4209" w:type="dxa"/>
          </w:tcPr>
          <w:p w14:paraId="0566A342" w14:textId="77777777" w:rsidR="008C2AA2" w:rsidRPr="001A049E" w:rsidRDefault="008C2AA2" w:rsidP="005939DD">
            <w:pPr>
              <w:jc w:val="left"/>
            </w:pPr>
            <w:r w:rsidRPr="002A1D4E">
              <w:t>Η προτεινόμενη λύση θα πρέπει να επιτρέπει τον περιορισμό του rate για ένα API, την επιβολή ποσοστώσεων και τον έλεγχο των απότομων αυξήσεων(spikes)  βάση L3 έως L7.</w:t>
            </w:r>
          </w:p>
        </w:tc>
        <w:tc>
          <w:tcPr>
            <w:tcW w:w="1148" w:type="dxa"/>
            <w:vAlign w:val="center"/>
          </w:tcPr>
          <w:p w14:paraId="4D91E096"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7061AA83" w14:textId="77777777" w:rsidR="008C2AA2" w:rsidRPr="00AB5146" w:rsidRDefault="008C2AA2" w:rsidP="005939DD">
            <w:pPr>
              <w:jc w:val="right"/>
              <w:rPr>
                <w:sz w:val="20"/>
                <w:szCs w:val="20"/>
                <w:highlight w:val="yellow"/>
              </w:rPr>
            </w:pPr>
          </w:p>
        </w:tc>
        <w:tc>
          <w:tcPr>
            <w:tcW w:w="1712" w:type="dxa"/>
          </w:tcPr>
          <w:p w14:paraId="6DD7637D" w14:textId="77777777" w:rsidR="008C2AA2" w:rsidRPr="00AB5146" w:rsidRDefault="008C2AA2" w:rsidP="005939DD">
            <w:pPr>
              <w:jc w:val="right"/>
              <w:rPr>
                <w:sz w:val="20"/>
                <w:szCs w:val="20"/>
                <w:highlight w:val="yellow"/>
              </w:rPr>
            </w:pPr>
          </w:p>
        </w:tc>
      </w:tr>
    </w:tbl>
    <w:p w14:paraId="4AFCFEA5" w14:textId="77777777" w:rsidR="008C2AA2" w:rsidRPr="00EB5A42" w:rsidRDefault="008C2AA2" w:rsidP="004A1D19">
      <w:pPr>
        <w:pStyle w:val="a3"/>
        <w:numPr>
          <w:ilvl w:val="1"/>
          <w:numId w:val="48"/>
        </w:numPr>
        <w:rPr>
          <w:b/>
          <w:bCs/>
        </w:rPr>
      </w:pPr>
      <w:bookmarkStart w:id="620" w:name="_Toc57762460"/>
      <w:r w:rsidRPr="00EB5A42">
        <w:rPr>
          <w:b/>
          <w:bCs/>
        </w:rPr>
        <w:t>Προστασία από BOT</w:t>
      </w:r>
      <w:bookmarkEnd w:id="620"/>
    </w:p>
    <w:tbl>
      <w:tblPr>
        <w:tblStyle w:val="a5"/>
        <w:tblW w:w="0" w:type="auto"/>
        <w:jc w:val="center"/>
        <w:tblLook w:val="04A0" w:firstRow="1" w:lastRow="0" w:firstColumn="1" w:lastColumn="0" w:noHBand="0" w:noVBand="1"/>
      </w:tblPr>
      <w:tblGrid>
        <w:gridCol w:w="606"/>
        <w:gridCol w:w="4351"/>
        <w:gridCol w:w="1290"/>
        <w:gridCol w:w="1352"/>
        <w:gridCol w:w="1712"/>
      </w:tblGrid>
      <w:tr w:rsidR="008C2AA2" w:rsidRPr="00AB5146" w14:paraId="325DE7E3" w14:textId="77777777" w:rsidTr="00F94BCF">
        <w:trPr>
          <w:jc w:val="center"/>
        </w:trPr>
        <w:tc>
          <w:tcPr>
            <w:tcW w:w="606" w:type="dxa"/>
            <w:vAlign w:val="center"/>
          </w:tcPr>
          <w:p w14:paraId="66C1CF97" w14:textId="77777777" w:rsidR="008C2AA2" w:rsidRPr="00AB5146" w:rsidRDefault="008C2AA2" w:rsidP="005939DD">
            <w:pPr>
              <w:jc w:val="center"/>
              <w:rPr>
                <w:b/>
                <w:bCs/>
                <w:sz w:val="20"/>
                <w:szCs w:val="20"/>
              </w:rPr>
            </w:pPr>
            <w:r w:rsidRPr="00AB5146">
              <w:rPr>
                <w:b/>
                <w:bCs/>
                <w:sz w:val="20"/>
                <w:szCs w:val="20"/>
              </w:rPr>
              <w:t>Α/Α</w:t>
            </w:r>
          </w:p>
        </w:tc>
        <w:tc>
          <w:tcPr>
            <w:tcW w:w="4351" w:type="dxa"/>
            <w:vAlign w:val="center"/>
          </w:tcPr>
          <w:p w14:paraId="3445B0EB" w14:textId="77777777" w:rsidR="008C2AA2" w:rsidRPr="00AB5146" w:rsidRDefault="008C2AA2" w:rsidP="005939DD">
            <w:pPr>
              <w:jc w:val="center"/>
              <w:rPr>
                <w:b/>
                <w:bCs/>
                <w:sz w:val="20"/>
                <w:szCs w:val="20"/>
              </w:rPr>
            </w:pPr>
            <w:r w:rsidRPr="00AB5146">
              <w:rPr>
                <w:b/>
                <w:bCs/>
                <w:sz w:val="20"/>
                <w:szCs w:val="20"/>
              </w:rPr>
              <w:t>ΠΡΟΔΙΑΦΡΑΦΗ</w:t>
            </w:r>
          </w:p>
        </w:tc>
        <w:tc>
          <w:tcPr>
            <w:tcW w:w="1006" w:type="dxa"/>
            <w:vAlign w:val="center"/>
          </w:tcPr>
          <w:p w14:paraId="70A0F1C6"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696820EE"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5AC428CB"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6667721B" w14:textId="77777777" w:rsidTr="00F94BCF">
        <w:trPr>
          <w:jc w:val="center"/>
        </w:trPr>
        <w:tc>
          <w:tcPr>
            <w:tcW w:w="606" w:type="dxa"/>
          </w:tcPr>
          <w:p w14:paraId="5795B7C5" w14:textId="77777777" w:rsidR="008C2AA2" w:rsidRPr="00AB5146" w:rsidRDefault="008C2AA2" w:rsidP="005939DD">
            <w:pPr>
              <w:rPr>
                <w:sz w:val="20"/>
                <w:szCs w:val="20"/>
                <w:lang w:val="en-US"/>
              </w:rPr>
            </w:pPr>
            <w:r>
              <w:rPr>
                <w:sz w:val="20"/>
                <w:szCs w:val="20"/>
                <w:lang w:val="en-US"/>
              </w:rPr>
              <w:t>1</w:t>
            </w:r>
          </w:p>
        </w:tc>
        <w:tc>
          <w:tcPr>
            <w:tcW w:w="4351" w:type="dxa"/>
          </w:tcPr>
          <w:p w14:paraId="25B7E546" w14:textId="77777777" w:rsidR="008C2AA2" w:rsidRPr="00B97A67" w:rsidRDefault="008C2AA2" w:rsidP="005939DD">
            <w:r w:rsidRPr="00B97A67">
              <w:t>Γενικά Χαρακτηριστικά</w:t>
            </w:r>
          </w:p>
        </w:tc>
        <w:tc>
          <w:tcPr>
            <w:tcW w:w="1006" w:type="dxa"/>
            <w:vAlign w:val="center"/>
          </w:tcPr>
          <w:p w14:paraId="1AE366B4"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20E7CAAE" w14:textId="77777777" w:rsidR="008C2AA2" w:rsidRPr="002E0381" w:rsidRDefault="008C2AA2" w:rsidP="005939DD">
            <w:pPr>
              <w:jc w:val="right"/>
              <w:rPr>
                <w:sz w:val="20"/>
                <w:szCs w:val="20"/>
              </w:rPr>
            </w:pPr>
          </w:p>
        </w:tc>
        <w:tc>
          <w:tcPr>
            <w:tcW w:w="1712" w:type="dxa"/>
          </w:tcPr>
          <w:p w14:paraId="77572D08" w14:textId="77777777" w:rsidR="008C2AA2" w:rsidRPr="00AB5146" w:rsidRDefault="008C2AA2" w:rsidP="005939DD">
            <w:pPr>
              <w:jc w:val="right"/>
              <w:rPr>
                <w:sz w:val="20"/>
                <w:szCs w:val="20"/>
              </w:rPr>
            </w:pPr>
          </w:p>
        </w:tc>
      </w:tr>
      <w:tr w:rsidR="008C2AA2" w:rsidRPr="00AB5146" w14:paraId="13320163" w14:textId="77777777" w:rsidTr="00F94BCF">
        <w:trPr>
          <w:jc w:val="center"/>
        </w:trPr>
        <w:tc>
          <w:tcPr>
            <w:tcW w:w="606" w:type="dxa"/>
          </w:tcPr>
          <w:p w14:paraId="29916CB9" w14:textId="77777777" w:rsidR="008C2AA2" w:rsidRPr="003F4F49" w:rsidRDefault="008C2AA2" w:rsidP="005939DD">
            <w:pPr>
              <w:jc w:val="left"/>
              <w:rPr>
                <w:sz w:val="20"/>
                <w:szCs w:val="20"/>
                <w:lang w:val="en-US"/>
              </w:rPr>
            </w:pPr>
            <w:r>
              <w:rPr>
                <w:sz w:val="20"/>
                <w:szCs w:val="20"/>
                <w:lang w:val="en-US"/>
              </w:rPr>
              <w:t>2</w:t>
            </w:r>
          </w:p>
        </w:tc>
        <w:tc>
          <w:tcPr>
            <w:tcW w:w="4351" w:type="dxa"/>
          </w:tcPr>
          <w:p w14:paraId="4B04B2CC" w14:textId="77777777" w:rsidR="008C2AA2" w:rsidRPr="00AB5146" w:rsidRDefault="008C2AA2" w:rsidP="005939DD">
            <w:pPr>
              <w:jc w:val="left"/>
              <w:rPr>
                <w:sz w:val="20"/>
                <w:szCs w:val="20"/>
              </w:rPr>
            </w:pPr>
            <w:r w:rsidRPr="003A2C17">
              <w:t>Η προτεινόμενη λύση πρέπει να υποστηρίζει προστασία έναντι επιθέσεων BOT. Εξηγήστε τις διαθέσιμες δυνατότητες ασφαλείας.</w:t>
            </w:r>
          </w:p>
        </w:tc>
        <w:tc>
          <w:tcPr>
            <w:tcW w:w="1006" w:type="dxa"/>
            <w:vAlign w:val="center"/>
          </w:tcPr>
          <w:p w14:paraId="0E4C21CA"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9B90885" w14:textId="77777777" w:rsidR="008C2AA2" w:rsidRPr="00AB5146" w:rsidRDefault="008C2AA2" w:rsidP="005939DD">
            <w:pPr>
              <w:jc w:val="right"/>
              <w:rPr>
                <w:sz w:val="20"/>
                <w:szCs w:val="20"/>
              </w:rPr>
            </w:pPr>
          </w:p>
        </w:tc>
        <w:tc>
          <w:tcPr>
            <w:tcW w:w="1712" w:type="dxa"/>
          </w:tcPr>
          <w:p w14:paraId="6A888A64" w14:textId="77777777" w:rsidR="008C2AA2" w:rsidRPr="00AB5146" w:rsidRDefault="008C2AA2" w:rsidP="005939DD">
            <w:pPr>
              <w:jc w:val="right"/>
              <w:rPr>
                <w:sz w:val="20"/>
                <w:szCs w:val="20"/>
              </w:rPr>
            </w:pPr>
          </w:p>
        </w:tc>
      </w:tr>
      <w:tr w:rsidR="008C2AA2" w:rsidRPr="00AB5146" w14:paraId="62BBD0B6" w14:textId="77777777" w:rsidTr="00F94BCF">
        <w:trPr>
          <w:jc w:val="center"/>
        </w:trPr>
        <w:tc>
          <w:tcPr>
            <w:tcW w:w="606" w:type="dxa"/>
          </w:tcPr>
          <w:p w14:paraId="006BEB64" w14:textId="77777777" w:rsidR="008C2AA2" w:rsidRPr="003F4F49" w:rsidRDefault="008C2AA2" w:rsidP="005939DD">
            <w:pPr>
              <w:rPr>
                <w:sz w:val="20"/>
                <w:szCs w:val="20"/>
                <w:lang w:val="en-US"/>
              </w:rPr>
            </w:pPr>
            <w:r>
              <w:rPr>
                <w:sz w:val="20"/>
                <w:szCs w:val="20"/>
                <w:lang w:val="en-US"/>
              </w:rPr>
              <w:t>3</w:t>
            </w:r>
          </w:p>
        </w:tc>
        <w:tc>
          <w:tcPr>
            <w:tcW w:w="4351" w:type="dxa"/>
          </w:tcPr>
          <w:p w14:paraId="47320630" w14:textId="77777777" w:rsidR="008C2AA2" w:rsidRPr="00AB5146" w:rsidRDefault="008C2AA2" w:rsidP="005939DD">
            <w:pPr>
              <w:jc w:val="left"/>
              <w:rPr>
                <w:sz w:val="20"/>
                <w:szCs w:val="20"/>
              </w:rPr>
            </w:pPr>
            <w:r w:rsidRPr="003A2C17">
              <w:t xml:space="preserve">Η προτεινόμενη λύση πρέπει να έχει τη δυνατότητα να ανιχνεύει την κίνηση που παράγετε απο BOT, χρησιμοποιώντας μεθόδους διαφορετικές από τη μέθοδο με </w:t>
            </w:r>
            <w:r w:rsidRPr="003A2C17">
              <w:lastRenderedPageBreak/>
              <w:t>reputation based IPs. Εξηγήστε πώς επιτυγχάνεται ο μετριασμός των bot.</w:t>
            </w:r>
          </w:p>
        </w:tc>
        <w:tc>
          <w:tcPr>
            <w:tcW w:w="1006" w:type="dxa"/>
            <w:vAlign w:val="center"/>
          </w:tcPr>
          <w:p w14:paraId="65243561" w14:textId="77777777" w:rsidR="008C2AA2" w:rsidRPr="00AB5146" w:rsidRDefault="008C2AA2" w:rsidP="005939DD">
            <w:pPr>
              <w:jc w:val="center"/>
              <w:rPr>
                <w:sz w:val="20"/>
                <w:szCs w:val="20"/>
              </w:rPr>
            </w:pPr>
            <w:r w:rsidRPr="007E6F8E">
              <w:rPr>
                <w:b/>
                <w:bCs/>
                <w:sz w:val="20"/>
                <w:szCs w:val="20"/>
                <w:lang w:val="en-US"/>
              </w:rPr>
              <w:lastRenderedPageBreak/>
              <w:t>NAI</w:t>
            </w:r>
          </w:p>
        </w:tc>
        <w:tc>
          <w:tcPr>
            <w:tcW w:w="1352" w:type="dxa"/>
          </w:tcPr>
          <w:p w14:paraId="3920BCA8" w14:textId="77777777" w:rsidR="008C2AA2" w:rsidRPr="00AB5146" w:rsidRDefault="008C2AA2" w:rsidP="005939DD">
            <w:pPr>
              <w:jc w:val="right"/>
              <w:rPr>
                <w:sz w:val="20"/>
                <w:szCs w:val="20"/>
              </w:rPr>
            </w:pPr>
          </w:p>
        </w:tc>
        <w:tc>
          <w:tcPr>
            <w:tcW w:w="1712" w:type="dxa"/>
          </w:tcPr>
          <w:p w14:paraId="37F23A85" w14:textId="77777777" w:rsidR="008C2AA2" w:rsidRPr="00AB5146" w:rsidRDefault="008C2AA2" w:rsidP="005939DD">
            <w:pPr>
              <w:jc w:val="right"/>
              <w:rPr>
                <w:sz w:val="20"/>
                <w:szCs w:val="20"/>
              </w:rPr>
            </w:pPr>
          </w:p>
        </w:tc>
      </w:tr>
      <w:tr w:rsidR="008C2AA2" w:rsidRPr="00AB5146" w14:paraId="13FD42B1" w14:textId="77777777" w:rsidTr="00F94BCF">
        <w:trPr>
          <w:jc w:val="center"/>
        </w:trPr>
        <w:tc>
          <w:tcPr>
            <w:tcW w:w="606" w:type="dxa"/>
          </w:tcPr>
          <w:p w14:paraId="5A42D27F" w14:textId="77777777" w:rsidR="008C2AA2" w:rsidRPr="003F4F49" w:rsidRDefault="008C2AA2" w:rsidP="005939DD">
            <w:pPr>
              <w:jc w:val="left"/>
              <w:rPr>
                <w:sz w:val="20"/>
                <w:szCs w:val="20"/>
                <w:lang w:val="en-US"/>
              </w:rPr>
            </w:pPr>
            <w:r>
              <w:rPr>
                <w:sz w:val="20"/>
                <w:szCs w:val="20"/>
                <w:lang w:val="en-US"/>
              </w:rPr>
              <w:t>4</w:t>
            </w:r>
          </w:p>
        </w:tc>
        <w:tc>
          <w:tcPr>
            <w:tcW w:w="4351" w:type="dxa"/>
          </w:tcPr>
          <w:p w14:paraId="5092400E" w14:textId="77777777" w:rsidR="008C2AA2" w:rsidRPr="00AB5146" w:rsidRDefault="008C2AA2" w:rsidP="005939DD">
            <w:pPr>
              <w:jc w:val="left"/>
              <w:rPr>
                <w:sz w:val="20"/>
                <w:szCs w:val="20"/>
              </w:rPr>
            </w:pPr>
            <w:r w:rsidRPr="003A2C17">
              <w:t>Η προτεινόμενη λύση θα πρέπει να υποστηρίζει προστασία από BOTs για microservices.</w:t>
            </w:r>
          </w:p>
        </w:tc>
        <w:tc>
          <w:tcPr>
            <w:tcW w:w="1006" w:type="dxa"/>
            <w:vAlign w:val="center"/>
          </w:tcPr>
          <w:p w14:paraId="15B044D6"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64D80DD" w14:textId="77777777" w:rsidR="008C2AA2" w:rsidRPr="00AB5146" w:rsidRDefault="008C2AA2" w:rsidP="005939DD">
            <w:pPr>
              <w:jc w:val="right"/>
              <w:rPr>
                <w:sz w:val="20"/>
                <w:szCs w:val="20"/>
              </w:rPr>
            </w:pPr>
          </w:p>
        </w:tc>
        <w:tc>
          <w:tcPr>
            <w:tcW w:w="1712" w:type="dxa"/>
          </w:tcPr>
          <w:p w14:paraId="06555DD4" w14:textId="77777777" w:rsidR="008C2AA2" w:rsidRPr="00AB5146" w:rsidRDefault="008C2AA2" w:rsidP="005939DD">
            <w:pPr>
              <w:jc w:val="right"/>
              <w:rPr>
                <w:sz w:val="20"/>
                <w:szCs w:val="20"/>
              </w:rPr>
            </w:pPr>
          </w:p>
        </w:tc>
      </w:tr>
      <w:tr w:rsidR="008C2AA2" w:rsidRPr="00AB5146" w14:paraId="07D3203B" w14:textId="77777777" w:rsidTr="00F94BCF">
        <w:trPr>
          <w:jc w:val="center"/>
        </w:trPr>
        <w:tc>
          <w:tcPr>
            <w:tcW w:w="606" w:type="dxa"/>
          </w:tcPr>
          <w:p w14:paraId="75F44E60" w14:textId="77777777" w:rsidR="008C2AA2" w:rsidRPr="003F4F49" w:rsidRDefault="008C2AA2" w:rsidP="005939DD">
            <w:pPr>
              <w:jc w:val="left"/>
              <w:rPr>
                <w:sz w:val="20"/>
                <w:szCs w:val="20"/>
                <w:lang w:val="en-US"/>
              </w:rPr>
            </w:pPr>
            <w:r>
              <w:rPr>
                <w:sz w:val="20"/>
                <w:szCs w:val="20"/>
                <w:lang w:val="en-US"/>
              </w:rPr>
              <w:t>5</w:t>
            </w:r>
          </w:p>
        </w:tc>
        <w:tc>
          <w:tcPr>
            <w:tcW w:w="4351" w:type="dxa"/>
          </w:tcPr>
          <w:p w14:paraId="386F9D0E" w14:textId="77777777" w:rsidR="008C2AA2" w:rsidRPr="00FF472F" w:rsidRDefault="008C2AA2" w:rsidP="005939DD">
            <w:pPr>
              <w:jc w:val="left"/>
            </w:pPr>
            <w:r w:rsidRPr="00FF472F">
              <w:t>Η προτεινόμενη λύση πρέπει να υποστηρίζει προστασία BOT για εφαρμογές για κινητά χρησιμοποιώντας SDK</w:t>
            </w:r>
          </w:p>
        </w:tc>
        <w:tc>
          <w:tcPr>
            <w:tcW w:w="1006" w:type="dxa"/>
            <w:vAlign w:val="center"/>
          </w:tcPr>
          <w:p w14:paraId="2CE8F662"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0040CE58" w14:textId="77777777" w:rsidR="008C2AA2" w:rsidRPr="00AB5146" w:rsidRDefault="008C2AA2" w:rsidP="005939DD">
            <w:pPr>
              <w:jc w:val="right"/>
              <w:rPr>
                <w:sz w:val="20"/>
                <w:szCs w:val="20"/>
              </w:rPr>
            </w:pPr>
          </w:p>
        </w:tc>
        <w:tc>
          <w:tcPr>
            <w:tcW w:w="1712" w:type="dxa"/>
          </w:tcPr>
          <w:p w14:paraId="5138B70C" w14:textId="77777777" w:rsidR="008C2AA2" w:rsidRPr="00AB5146" w:rsidRDefault="008C2AA2" w:rsidP="005939DD">
            <w:pPr>
              <w:jc w:val="right"/>
              <w:rPr>
                <w:sz w:val="20"/>
                <w:szCs w:val="20"/>
              </w:rPr>
            </w:pPr>
          </w:p>
        </w:tc>
      </w:tr>
      <w:tr w:rsidR="008C2AA2" w:rsidRPr="00AB5146" w14:paraId="6A8E2241" w14:textId="77777777" w:rsidTr="00F94BCF">
        <w:trPr>
          <w:jc w:val="center"/>
        </w:trPr>
        <w:tc>
          <w:tcPr>
            <w:tcW w:w="606" w:type="dxa"/>
          </w:tcPr>
          <w:p w14:paraId="49882344" w14:textId="77777777" w:rsidR="008C2AA2" w:rsidRPr="003F4F49" w:rsidRDefault="008C2AA2" w:rsidP="005939DD">
            <w:pPr>
              <w:jc w:val="left"/>
              <w:rPr>
                <w:sz w:val="20"/>
                <w:szCs w:val="20"/>
                <w:lang w:val="en-US"/>
              </w:rPr>
            </w:pPr>
            <w:r>
              <w:rPr>
                <w:sz w:val="20"/>
                <w:szCs w:val="20"/>
                <w:lang w:val="en-US"/>
              </w:rPr>
              <w:t>6</w:t>
            </w:r>
          </w:p>
        </w:tc>
        <w:tc>
          <w:tcPr>
            <w:tcW w:w="4351" w:type="dxa"/>
          </w:tcPr>
          <w:p w14:paraId="06BDCB83" w14:textId="77777777" w:rsidR="008C2AA2" w:rsidRPr="00391D56" w:rsidRDefault="008C2AA2" w:rsidP="005939DD">
            <w:pPr>
              <w:jc w:val="left"/>
            </w:pPr>
            <w:r w:rsidRPr="00FF472F">
              <w:t>Η προτεινόμενη λύση πρέπει να υποστηρίζει stress-based και behavioral προστασία από DOS.</w:t>
            </w:r>
          </w:p>
        </w:tc>
        <w:tc>
          <w:tcPr>
            <w:tcW w:w="1006" w:type="dxa"/>
            <w:vAlign w:val="center"/>
          </w:tcPr>
          <w:p w14:paraId="3A3511F8"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20FF2579" w14:textId="77777777" w:rsidR="008C2AA2" w:rsidRPr="00AB5146" w:rsidRDefault="008C2AA2" w:rsidP="005939DD">
            <w:pPr>
              <w:jc w:val="right"/>
              <w:rPr>
                <w:sz w:val="20"/>
                <w:szCs w:val="20"/>
                <w:highlight w:val="yellow"/>
              </w:rPr>
            </w:pPr>
          </w:p>
        </w:tc>
        <w:tc>
          <w:tcPr>
            <w:tcW w:w="1712" w:type="dxa"/>
          </w:tcPr>
          <w:p w14:paraId="774D4648" w14:textId="77777777" w:rsidR="008C2AA2" w:rsidRPr="00AB5146" w:rsidRDefault="008C2AA2" w:rsidP="005939DD">
            <w:pPr>
              <w:jc w:val="right"/>
              <w:rPr>
                <w:sz w:val="20"/>
                <w:szCs w:val="20"/>
                <w:highlight w:val="yellow"/>
              </w:rPr>
            </w:pPr>
          </w:p>
        </w:tc>
      </w:tr>
      <w:tr w:rsidR="008C2AA2" w:rsidRPr="00AB5146" w14:paraId="6463DBAA" w14:textId="77777777" w:rsidTr="00F94BCF">
        <w:trPr>
          <w:jc w:val="center"/>
        </w:trPr>
        <w:tc>
          <w:tcPr>
            <w:tcW w:w="606" w:type="dxa"/>
          </w:tcPr>
          <w:p w14:paraId="69C4F93E" w14:textId="77777777" w:rsidR="008C2AA2" w:rsidRDefault="008C2AA2" w:rsidP="005939DD">
            <w:pPr>
              <w:jc w:val="left"/>
              <w:rPr>
                <w:sz w:val="20"/>
                <w:szCs w:val="20"/>
                <w:lang w:val="en-US"/>
              </w:rPr>
            </w:pPr>
            <w:r>
              <w:rPr>
                <w:sz w:val="20"/>
                <w:szCs w:val="20"/>
                <w:lang w:val="en-US"/>
              </w:rPr>
              <w:t>7</w:t>
            </w:r>
          </w:p>
        </w:tc>
        <w:tc>
          <w:tcPr>
            <w:tcW w:w="4351" w:type="dxa"/>
          </w:tcPr>
          <w:p w14:paraId="449AB35D" w14:textId="77777777" w:rsidR="008C2AA2" w:rsidRPr="00FF472F" w:rsidRDefault="008C2AA2" w:rsidP="005939DD">
            <w:pPr>
              <w:jc w:val="left"/>
            </w:pPr>
            <w:r w:rsidRPr="00FF472F">
              <w:t>Δυνατότητα ανίχνευσης κίνησης από bot χρησιμοποιώντας αναλυτικά στοιχεία συμπεριφοράς χρηστών όπως κλικ / μετακίνηση του mouse χρησιμοποιώντας js header insertion και άλλων τεχνικών.</w:t>
            </w:r>
          </w:p>
        </w:tc>
        <w:tc>
          <w:tcPr>
            <w:tcW w:w="1006" w:type="dxa"/>
            <w:vAlign w:val="center"/>
          </w:tcPr>
          <w:p w14:paraId="7DDFC994"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D4527F5" w14:textId="77777777" w:rsidR="008C2AA2" w:rsidRPr="00AB5146" w:rsidRDefault="008C2AA2" w:rsidP="005939DD">
            <w:pPr>
              <w:jc w:val="right"/>
              <w:rPr>
                <w:sz w:val="20"/>
                <w:szCs w:val="20"/>
                <w:highlight w:val="yellow"/>
              </w:rPr>
            </w:pPr>
          </w:p>
        </w:tc>
        <w:tc>
          <w:tcPr>
            <w:tcW w:w="1712" w:type="dxa"/>
          </w:tcPr>
          <w:p w14:paraId="311A98C7" w14:textId="77777777" w:rsidR="008C2AA2" w:rsidRPr="00AB5146" w:rsidRDefault="008C2AA2" w:rsidP="005939DD">
            <w:pPr>
              <w:jc w:val="right"/>
              <w:rPr>
                <w:sz w:val="20"/>
                <w:szCs w:val="20"/>
                <w:highlight w:val="yellow"/>
              </w:rPr>
            </w:pPr>
          </w:p>
        </w:tc>
      </w:tr>
      <w:tr w:rsidR="008C2AA2" w:rsidRPr="00AB5146" w14:paraId="6C71351D" w14:textId="77777777" w:rsidTr="00F94BCF">
        <w:trPr>
          <w:jc w:val="center"/>
        </w:trPr>
        <w:tc>
          <w:tcPr>
            <w:tcW w:w="606" w:type="dxa"/>
          </w:tcPr>
          <w:p w14:paraId="65EEECA3" w14:textId="77777777" w:rsidR="008C2AA2" w:rsidRDefault="008C2AA2" w:rsidP="005939DD">
            <w:pPr>
              <w:jc w:val="left"/>
              <w:rPr>
                <w:sz w:val="20"/>
                <w:szCs w:val="20"/>
                <w:lang w:val="en-US"/>
              </w:rPr>
            </w:pPr>
            <w:r>
              <w:rPr>
                <w:sz w:val="20"/>
                <w:szCs w:val="20"/>
                <w:lang w:val="en-US"/>
              </w:rPr>
              <w:t>8</w:t>
            </w:r>
          </w:p>
        </w:tc>
        <w:tc>
          <w:tcPr>
            <w:tcW w:w="4351" w:type="dxa"/>
          </w:tcPr>
          <w:p w14:paraId="19F907ED" w14:textId="77777777" w:rsidR="008C2AA2" w:rsidRPr="00AB5146" w:rsidRDefault="008C2AA2" w:rsidP="005939DD">
            <w:pPr>
              <w:jc w:val="left"/>
              <w:rPr>
                <w:sz w:val="20"/>
                <w:szCs w:val="20"/>
              </w:rPr>
            </w:pPr>
            <w:r w:rsidRPr="00204D2D">
              <w:t>Η προτεινόμενη λύση θα υποστηρίζει την ενημέρωση υπογραφών BOTs και για "καλά" και για "κακά" BOTs.</w:t>
            </w:r>
          </w:p>
        </w:tc>
        <w:tc>
          <w:tcPr>
            <w:tcW w:w="1006" w:type="dxa"/>
            <w:vAlign w:val="center"/>
          </w:tcPr>
          <w:p w14:paraId="01B1D95B"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EEC2BC3" w14:textId="77777777" w:rsidR="008C2AA2" w:rsidRPr="00AB5146" w:rsidRDefault="008C2AA2" w:rsidP="005939DD">
            <w:pPr>
              <w:jc w:val="right"/>
              <w:rPr>
                <w:sz w:val="20"/>
                <w:szCs w:val="20"/>
                <w:highlight w:val="yellow"/>
              </w:rPr>
            </w:pPr>
          </w:p>
        </w:tc>
        <w:tc>
          <w:tcPr>
            <w:tcW w:w="1712" w:type="dxa"/>
          </w:tcPr>
          <w:p w14:paraId="6557980E" w14:textId="77777777" w:rsidR="008C2AA2" w:rsidRPr="00AB5146" w:rsidRDefault="008C2AA2" w:rsidP="005939DD">
            <w:pPr>
              <w:jc w:val="right"/>
              <w:rPr>
                <w:sz w:val="20"/>
                <w:szCs w:val="20"/>
                <w:highlight w:val="yellow"/>
              </w:rPr>
            </w:pPr>
          </w:p>
        </w:tc>
      </w:tr>
      <w:tr w:rsidR="008C2AA2" w:rsidRPr="00AB5146" w14:paraId="4F298D22" w14:textId="77777777" w:rsidTr="00F94BCF">
        <w:trPr>
          <w:jc w:val="center"/>
        </w:trPr>
        <w:tc>
          <w:tcPr>
            <w:tcW w:w="606" w:type="dxa"/>
          </w:tcPr>
          <w:p w14:paraId="4E0F862E" w14:textId="77777777" w:rsidR="008C2AA2" w:rsidRDefault="008C2AA2" w:rsidP="005939DD">
            <w:pPr>
              <w:jc w:val="left"/>
              <w:rPr>
                <w:sz w:val="20"/>
                <w:szCs w:val="20"/>
                <w:lang w:val="en-US"/>
              </w:rPr>
            </w:pPr>
            <w:r>
              <w:rPr>
                <w:sz w:val="20"/>
                <w:szCs w:val="20"/>
                <w:lang w:val="en-US"/>
              </w:rPr>
              <w:t>9</w:t>
            </w:r>
          </w:p>
        </w:tc>
        <w:tc>
          <w:tcPr>
            <w:tcW w:w="4351" w:type="dxa"/>
          </w:tcPr>
          <w:p w14:paraId="449B7B3C" w14:textId="77777777" w:rsidR="008C2AA2" w:rsidRPr="00AB5146" w:rsidRDefault="008C2AA2" w:rsidP="005939DD">
            <w:pPr>
              <w:jc w:val="left"/>
              <w:rPr>
                <w:sz w:val="20"/>
                <w:szCs w:val="20"/>
              </w:rPr>
            </w:pPr>
            <w:r w:rsidRPr="00204D2D">
              <w:t>Η προτεινόμενη λύση πρέπει να υποστηρίζει πίνακα ελέγχου προστασίας BOT</w:t>
            </w:r>
          </w:p>
        </w:tc>
        <w:tc>
          <w:tcPr>
            <w:tcW w:w="1006" w:type="dxa"/>
            <w:vAlign w:val="center"/>
          </w:tcPr>
          <w:p w14:paraId="1BD3958D"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F1CF327" w14:textId="77777777" w:rsidR="008C2AA2" w:rsidRPr="00AB5146" w:rsidRDefault="008C2AA2" w:rsidP="005939DD">
            <w:pPr>
              <w:jc w:val="right"/>
              <w:rPr>
                <w:sz w:val="20"/>
                <w:szCs w:val="20"/>
                <w:highlight w:val="yellow"/>
              </w:rPr>
            </w:pPr>
          </w:p>
        </w:tc>
        <w:tc>
          <w:tcPr>
            <w:tcW w:w="1712" w:type="dxa"/>
          </w:tcPr>
          <w:p w14:paraId="34A8EA19" w14:textId="77777777" w:rsidR="008C2AA2" w:rsidRPr="00AB5146" w:rsidRDefault="008C2AA2" w:rsidP="005939DD">
            <w:pPr>
              <w:jc w:val="right"/>
              <w:rPr>
                <w:sz w:val="20"/>
                <w:szCs w:val="20"/>
                <w:highlight w:val="yellow"/>
              </w:rPr>
            </w:pPr>
          </w:p>
        </w:tc>
      </w:tr>
      <w:tr w:rsidR="008C2AA2" w:rsidRPr="00AB5146" w14:paraId="4A74CCDF" w14:textId="77777777" w:rsidTr="00F94BCF">
        <w:trPr>
          <w:jc w:val="center"/>
        </w:trPr>
        <w:tc>
          <w:tcPr>
            <w:tcW w:w="606" w:type="dxa"/>
          </w:tcPr>
          <w:p w14:paraId="08183935" w14:textId="77777777" w:rsidR="008C2AA2" w:rsidRDefault="008C2AA2" w:rsidP="005939DD">
            <w:pPr>
              <w:jc w:val="left"/>
              <w:rPr>
                <w:sz w:val="20"/>
                <w:szCs w:val="20"/>
                <w:lang w:val="en-US"/>
              </w:rPr>
            </w:pPr>
            <w:r>
              <w:rPr>
                <w:sz w:val="20"/>
                <w:szCs w:val="20"/>
                <w:lang w:val="en-US"/>
              </w:rPr>
              <w:t>10</w:t>
            </w:r>
          </w:p>
        </w:tc>
        <w:tc>
          <w:tcPr>
            <w:tcW w:w="4351" w:type="dxa"/>
          </w:tcPr>
          <w:p w14:paraId="2457504A" w14:textId="77777777" w:rsidR="008C2AA2" w:rsidRPr="00AB5146" w:rsidRDefault="008C2AA2" w:rsidP="005939DD">
            <w:pPr>
              <w:jc w:val="left"/>
              <w:rPr>
                <w:sz w:val="20"/>
                <w:szCs w:val="20"/>
              </w:rPr>
            </w:pPr>
            <w:r w:rsidRPr="00204D2D">
              <w:t>Η προτεινόμενη λύση πρέπει να υποστηρίζει αναφορές προστασίας BOT</w:t>
            </w:r>
          </w:p>
        </w:tc>
        <w:tc>
          <w:tcPr>
            <w:tcW w:w="1006" w:type="dxa"/>
            <w:vAlign w:val="center"/>
          </w:tcPr>
          <w:p w14:paraId="44AFFCE7"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2E85F17A" w14:textId="77777777" w:rsidR="008C2AA2" w:rsidRPr="00AB5146" w:rsidRDefault="008C2AA2" w:rsidP="005939DD">
            <w:pPr>
              <w:jc w:val="right"/>
              <w:rPr>
                <w:sz w:val="20"/>
                <w:szCs w:val="20"/>
                <w:highlight w:val="yellow"/>
              </w:rPr>
            </w:pPr>
          </w:p>
        </w:tc>
        <w:tc>
          <w:tcPr>
            <w:tcW w:w="1712" w:type="dxa"/>
          </w:tcPr>
          <w:p w14:paraId="638D9AB4" w14:textId="77777777" w:rsidR="008C2AA2" w:rsidRPr="00AB5146" w:rsidRDefault="008C2AA2" w:rsidP="005939DD">
            <w:pPr>
              <w:jc w:val="right"/>
              <w:rPr>
                <w:sz w:val="20"/>
                <w:szCs w:val="20"/>
                <w:highlight w:val="yellow"/>
              </w:rPr>
            </w:pPr>
          </w:p>
        </w:tc>
      </w:tr>
      <w:tr w:rsidR="008C2AA2" w:rsidRPr="00AB5146" w14:paraId="5AB21AF7" w14:textId="77777777" w:rsidTr="00F94BCF">
        <w:trPr>
          <w:jc w:val="center"/>
        </w:trPr>
        <w:tc>
          <w:tcPr>
            <w:tcW w:w="606" w:type="dxa"/>
          </w:tcPr>
          <w:p w14:paraId="7DE46CE9" w14:textId="77777777" w:rsidR="008C2AA2" w:rsidRDefault="008C2AA2" w:rsidP="005939DD">
            <w:pPr>
              <w:jc w:val="left"/>
              <w:rPr>
                <w:sz w:val="20"/>
                <w:szCs w:val="20"/>
                <w:lang w:val="en-US"/>
              </w:rPr>
            </w:pPr>
            <w:r>
              <w:rPr>
                <w:sz w:val="20"/>
                <w:szCs w:val="20"/>
                <w:lang w:val="en-US"/>
              </w:rPr>
              <w:t>11</w:t>
            </w:r>
          </w:p>
        </w:tc>
        <w:tc>
          <w:tcPr>
            <w:tcW w:w="4351" w:type="dxa"/>
          </w:tcPr>
          <w:p w14:paraId="3F33280C" w14:textId="77777777" w:rsidR="008C2AA2" w:rsidRPr="00FF472F" w:rsidRDefault="008C2AA2" w:rsidP="005939DD">
            <w:pPr>
              <w:jc w:val="left"/>
              <w:rPr>
                <w:sz w:val="20"/>
                <w:szCs w:val="20"/>
              </w:rPr>
            </w:pPr>
            <w:r w:rsidRPr="00204D2D">
              <w:t>Η προτεινόμενη λύση πρέπει να υποστηρίζει καταγραφή προστασίας BOT και ειδοποιήσεις.</w:t>
            </w:r>
          </w:p>
        </w:tc>
        <w:tc>
          <w:tcPr>
            <w:tcW w:w="1006" w:type="dxa"/>
            <w:vAlign w:val="center"/>
          </w:tcPr>
          <w:p w14:paraId="2894228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55FCC05F" w14:textId="77777777" w:rsidR="008C2AA2" w:rsidRPr="00AB5146" w:rsidRDefault="008C2AA2" w:rsidP="005939DD">
            <w:pPr>
              <w:jc w:val="right"/>
              <w:rPr>
                <w:sz w:val="20"/>
                <w:szCs w:val="20"/>
                <w:highlight w:val="yellow"/>
              </w:rPr>
            </w:pPr>
          </w:p>
        </w:tc>
        <w:tc>
          <w:tcPr>
            <w:tcW w:w="1712" w:type="dxa"/>
          </w:tcPr>
          <w:p w14:paraId="5C6CF2F9" w14:textId="77777777" w:rsidR="008C2AA2" w:rsidRPr="00AB5146" w:rsidRDefault="008C2AA2" w:rsidP="005939DD">
            <w:pPr>
              <w:jc w:val="right"/>
              <w:rPr>
                <w:sz w:val="20"/>
                <w:szCs w:val="20"/>
                <w:highlight w:val="yellow"/>
              </w:rPr>
            </w:pPr>
          </w:p>
        </w:tc>
      </w:tr>
      <w:tr w:rsidR="008C2AA2" w:rsidRPr="002E0381" w14:paraId="12469BDD" w14:textId="77777777" w:rsidTr="00F94BCF">
        <w:trPr>
          <w:jc w:val="center"/>
        </w:trPr>
        <w:tc>
          <w:tcPr>
            <w:tcW w:w="606" w:type="dxa"/>
          </w:tcPr>
          <w:p w14:paraId="7DC14DC5" w14:textId="77777777" w:rsidR="008C2AA2" w:rsidRDefault="008C2AA2" w:rsidP="005939DD">
            <w:pPr>
              <w:jc w:val="left"/>
              <w:rPr>
                <w:sz w:val="20"/>
                <w:szCs w:val="20"/>
                <w:lang w:val="en-US"/>
              </w:rPr>
            </w:pPr>
            <w:r>
              <w:rPr>
                <w:sz w:val="20"/>
                <w:szCs w:val="20"/>
                <w:lang w:val="en-US"/>
              </w:rPr>
              <w:t>12</w:t>
            </w:r>
          </w:p>
        </w:tc>
        <w:tc>
          <w:tcPr>
            <w:tcW w:w="4351" w:type="dxa"/>
          </w:tcPr>
          <w:p w14:paraId="7BD168D0" w14:textId="77777777" w:rsidR="008C2AA2" w:rsidRPr="00287A2C" w:rsidRDefault="008C2AA2" w:rsidP="005939DD">
            <w:pPr>
              <w:jc w:val="left"/>
              <w:rPr>
                <w:sz w:val="20"/>
                <w:szCs w:val="20"/>
              </w:rPr>
            </w:pPr>
            <w:r w:rsidRPr="00204D2D">
              <w:t>Η προτεινόμενη λύση θα υποστηρίζει την υπηρεσία IP Reputation.</w:t>
            </w:r>
          </w:p>
        </w:tc>
        <w:tc>
          <w:tcPr>
            <w:tcW w:w="1006" w:type="dxa"/>
            <w:vAlign w:val="center"/>
          </w:tcPr>
          <w:p w14:paraId="2BAEE348" w14:textId="77777777" w:rsidR="008C2AA2" w:rsidRPr="002E0381" w:rsidRDefault="008C2AA2" w:rsidP="005939DD">
            <w:pPr>
              <w:jc w:val="center"/>
              <w:rPr>
                <w:sz w:val="20"/>
                <w:szCs w:val="20"/>
                <w:highlight w:val="yellow"/>
                <w:lang w:val="en-US"/>
              </w:rPr>
            </w:pPr>
            <w:r w:rsidRPr="007E6F8E">
              <w:rPr>
                <w:b/>
                <w:bCs/>
                <w:sz w:val="20"/>
                <w:szCs w:val="20"/>
                <w:lang w:val="en-US"/>
              </w:rPr>
              <w:t>NAI</w:t>
            </w:r>
          </w:p>
        </w:tc>
        <w:tc>
          <w:tcPr>
            <w:tcW w:w="1352" w:type="dxa"/>
          </w:tcPr>
          <w:p w14:paraId="6F521466" w14:textId="77777777" w:rsidR="008C2AA2" w:rsidRPr="002E0381" w:rsidRDefault="008C2AA2" w:rsidP="005939DD">
            <w:pPr>
              <w:jc w:val="right"/>
              <w:rPr>
                <w:sz w:val="20"/>
                <w:szCs w:val="20"/>
                <w:highlight w:val="yellow"/>
                <w:lang w:val="en-US"/>
              </w:rPr>
            </w:pPr>
          </w:p>
        </w:tc>
        <w:tc>
          <w:tcPr>
            <w:tcW w:w="1712" w:type="dxa"/>
          </w:tcPr>
          <w:p w14:paraId="3AE585B1" w14:textId="77777777" w:rsidR="008C2AA2" w:rsidRPr="002E0381" w:rsidRDefault="008C2AA2" w:rsidP="005939DD">
            <w:pPr>
              <w:jc w:val="right"/>
              <w:rPr>
                <w:sz w:val="20"/>
                <w:szCs w:val="20"/>
                <w:highlight w:val="yellow"/>
                <w:lang w:val="en-US"/>
              </w:rPr>
            </w:pPr>
          </w:p>
        </w:tc>
      </w:tr>
    </w:tbl>
    <w:p w14:paraId="39D6287B" w14:textId="77777777" w:rsidR="008C2AA2" w:rsidRPr="00293998" w:rsidRDefault="008C2AA2" w:rsidP="004A1D19">
      <w:pPr>
        <w:pStyle w:val="a3"/>
        <w:numPr>
          <w:ilvl w:val="1"/>
          <w:numId w:val="48"/>
        </w:numPr>
        <w:rPr>
          <w:b/>
          <w:bCs/>
          <w:lang w:val="en-US"/>
        </w:rPr>
      </w:pPr>
      <w:bookmarkStart w:id="621" w:name="_Toc57762461"/>
      <w:r w:rsidRPr="00AA63AA">
        <w:rPr>
          <w:b/>
          <w:bCs/>
        </w:rPr>
        <w:t>Προστασία</w:t>
      </w:r>
      <w:r w:rsidRPr="00293998">
        <w:rPr>
          <w:b/>
          <w:bCs/>
          <w:lang w:val="en-US"/>
        </w:rPr>
        <w:t xml:space="preserve"> </w:t>
      </w:r>
      <w:r w:rsidRPr="00AA63AA">
        <w:rPr>
          <w:b/>
          <w:bCs/>
        </w:rPr>
        <w:t>από</w:t>
      </w:r>
      <w:r w:rsidRPr="00293998">
        <w:rPr>
          <w:b/>
          <w:bCs/>
          <w:lang w:val="en-US"/>
        </w:rPr>
        <w:t xml:space="preserve"> Distributed Denial Of Service</w:t>
      </w:r>
      <w:bookmarkEnd w:id="621"/>
    </w:p>
    <w:tbl>
      <w:tblPr>
        <w:tblStyle w:val="a5"/>
        <w:tblW w:w="0" w:type="auto"/>
        <w:jc w:val="center"/>
        <w:tblLook w:val="04A0" w:firstRow="1" w:lastRow="0" w:firstColumn="1" w:lastColumn="0" w:noHBand="0" w:noVBand="1"/>
      </w:tblPr>
      <w:tblGrid>
        <w:gridCol w:w="606"/>
        <w:gridCol w:w="4492"/>
        <w:gridCol w:w="1290"/>
        <w:gridCol w:w="1352"/>
        <w:gridCol w:w="1712"/>
      </w:tblGrid>
      <w:tr w:rsidR="008C2AA2" w:rsidRPr="00AB5146" w14:paraId="2949653D" w14:textId="77777777" w:rsidTr="00F94BCF">
        <w:trPr>
          <w:jc w:val="center"/>
        </w:trPr>
        <w:tc>
          <w:tcPr>
            <w:tcW w:w="606" w:type="dxa"/>
            <w:vAlign w:val="center"/>
          </w:tcPr>
          <w:p w14:paraId="67DBBD30" w14:textId="77777777" w:rsidR="008C2AA2" w:rsidRPr="00AB5146" w:rsidRDefault="008C2AA2" w:rsidP="005939DD">
            <w:pPr>
              <w:jc w:val="center"/>
              <w:rPr>
                <w:b/>
                <w:bCs/>
                <w:sz w:val="20"/>
                <w:szCs w:val="20"/>
              </w:rPr>
            </w:pPr>
            <w:r w:rsidRPr="00AB5146">
              <w:rPr>
                <w:b/>
                <w:bCs/>
                <w:sz w:val="20"/>
                <w:szCs w:val="20"/>
              </w:rPr>
              <w:t>Α/Α</w:t>
            </w:r>
          </w:p>
        </w:tc>
        <w:tc>
          <w:tcPr>
            <w:tcW w:w="4492" w:type="dxa"/>
            <w:vAlign w:val="center"/>
          </w:tcPr>
          <w:p w14:paraId="73F5D7B7" w14:textId="77777777" w:rsidR="008C2AA2" w:rsidRPr="00AB5146" w:rsidRDefault="008C2AA2" w:rsidP="005939DD">
            <w:pPr>
              <w:jc w:val="center"/>
              <w:rPr>
                <w:b/>
                <w:bCs/>
                <w:sz w:val="20"/>
                <w:szCs w:val="20"/>
              </w:rPr>
            </w:pPr>
            <w:r w:rsidRPr="00AB5146">
              <w:rPr>
                <w:b/>
                <w:bCs/>
                <w:sz w:val="20"/>
                <w:szCs w:val="20"/>
              </w:rPr>
              <w:t>ΠΡΟΔΙΑΦΡΑΦΗ</w:t>
            </w:r>
          </w:p>
        </w:tc>
        <w:tc>
          <w:tcPr>
            <w:tcW w:w="1149" w:type="dxa"/>
            <w:vAlign w:val="center"/>
          </w:tcPr>
          <w:p w14:paraId="39617C4B"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6BEA29FA"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15948C5"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7163CB3F" w14:textId="77777777" w:rsidTr="00F94BCF">
        <w:trPr>
          <w:jc w:val="center"/>
        </w:trPr>
        <w:tc>
          <w:tcPr>
            <w:tcW w:w="606" w:type="dxa"/>
          </w:tcPr>
          <w:p w14:paraId="7FBDAD6C" w14:textId="77777777" w:rsidR="008C2AA2" w:rsidRPr="00AB5146" w:rsidRDefault="008C2AA2" w:rsidP="005939DD">
            <w:pPr>
              <w:rPr>
                <w:sz w:val="20"/>
                <w:szCs w:val="20"/>
                <w:lang w:val="en-US"/>
              </w:rPr>
            </w:pPr>
            <w:r>
              <w:rPr>
                <w:sz w:val="20"/>
                <w:szCs w:val="20"/>
                <w:lang w:val="en-US"/>
              </w:rPr>
              <w:t>1</w:t>
            </w:r>
          </w:p>
        </w:tc>
        <w:tc>
          <w:tcPr>
            <w:tcW w:w="4492" w:type="dxa"/>
          </w:tcPr>
          <w:p w14:paraId="2AB30764" w14:textId="77777777" w:rsidR="008C2AA2" w:rsidRPr="002E0381" w:rsidRDefault="008C2AA2" w:rsidP="005939DD">
            <w:pPr>
              <w:jc w:val="left"/>
              <w:rPr>
                <w:sz w:val="20"/>
                <w:szCs w:val="20"/>
              </w:rPr>
            </w:pPr>
            <w:r w:rsidRPr="0039534A">
              <w:t xml:space="preserve">Η προτεινόμενη λύση πρέπει να υποστηρίζει προστασία έναντι επιθέσεων DDOS επιπέδου εφαρμογής. Εξηγήστε τις διαθέσιμες δυνατότητες ασφαλείας. </w:t>
            </w:r>
          </w:p>
        </w:tc>
        <w:tc>
          <w:tcPr>
            <w:tcW w:w="1149" w:type="dxa"/>
            <w:vAlign w:val="center"/>
          </w:tcPr>
          <w:p w14:paraId="312F443F"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7D59F236" w14:textId="77777777" w:rsidR="008C2AA2" w:rsidRPr="002E0381" w:rsidRDefault="008C2AA2" w:rsidP="005939DD">
            <w:pPr>
              <w:jc w:val="right"/>
              <w:rPr>
                <w:sz w:val="20"/>
                <w:szCs w:val="20"/>
              </w:rPr>
            </w:pPr>
          </w:p>
        </w:tc>
        <w:tc>
          <w:tcPr>
            <w:tcW w:w="1712" w:type="dxa"/>
          </w:tcPr>
          <w:p w14:paraId="7EADECD6" w14:textId="77777777" w:rsidR="008C2AA2" w:rsidRPr="00AB5146" w:rsidRDefault="008C2AA2" w:rsidP="005939DD">
            <w:pPr>
              <w:jc w:val="right"/>
              <w:rPr>
                <w:sz w:val="20"/>
                <w:szCs w:val="20"/>
              </w:rPr>
            </w:pPr>
          </w:p>
        </w:tc>
      </w:tr>
      <w:tr w:rsidR="008C2AA2" w:rsidRPr="00AB5146" w14:paraId="0949AD61" w14:textId="77777777" w:rsidTr="00F94BCF">
        <w:trPr>
          <w:jc w:val="center"/>
        </w:trPr>
        <w:tc>
          <w:tcPr>
            <w:tcW w:w="606" w:type="dxa"/>
          </w:tcPr>
          <w:p w14:paraId="1C791352" w14:textId="77777777" w:rsidR="008C2AA2" w:rsidRPr="003F4F49" w:rsidRDefault="008C2AA2" w:rsidP="005939DD">
            <w:pPr>
              <w:jc w:val="left"/>
              <w:rPr>
                <w:sz w:val="20"/>
                <w:szCs w:val="20"/>
                <w:lang w:val="en-US"/>
              </w:rPr>
            </w:pPr>
            <w:r>
              <w:rPr>
                <w:sz w:val="20"/>
                <w:szCs w:val="20"/>
                <w:lang w:val="en-US"/>
              </w:rPr>
              <w:t>2</w:t>
            </w:r>
          </w:p>
        </w:tc>
        <w:tc>
          <w:tcPr>
            <w:tcW w:w="4492" w:type="dxa"/>
          </w:tcPr>
          <w:p w14:paraId="6BE6E5C3" w14:textId="77777777" w:rsidR="008C2AA2" w:rsidRPr="00AB5146" w:rsidRDefault="008C2AA2" w:rsidP="005939DD">
            <w:pPr>
              <w:jc w:val="left"/>
              <w:rPr>
                <w:sz w:val="20"/>
                <w:szCs w:val="20"/>
              </w:rPr>
            </w:pPr>
            <w:r w:rsidRPr="0039534A">
              <w:t>Η προτεινόμενη λύση πρέπει να υποστηρίζει αυτόματη αλλά και βάση συμπεριφοράς (behavioural) εκμάθηση για την ρύθμιση των thresholds.</w:t>
            </w:r>
          </w:p>
        </w:tc>
        <w:tc>
          <w:tcPr>
            <w:tcW w:w="1149" w:type="dxa"/>
            <w:vAlign w:val="center"/>
          </w:tcPr>
          <w:p w14:paraId="140953CB"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44E0403A" w14:textId="77777777" w:rsidR="008C2AA2" w:rsidRPr="00AB5146" w:rsidRDefault="008C2AA2" w:rsidP="005939DD">
            <w:pPr>
              <w:jc w:val="right"/>
              <w:rPr>
                <w:sz w:val="20"/>
                <w:szCs w:val="20"/>
              </w:rPr>
            </w:pPr>
          </w:p>
        </w:tc>
        <w:tc>
          <w:tcPr>
            <w:tcW w:w="1712" w:type="dxa"/>
          </w:tcPr>
          <w:p w14:paraId="6A0CD4B9" w14:textId="77777777" w:rsidR="008C2AA2" w:rsidRPr="00AB5146" w:rsidRDefault="008C2AA2" w:rsidP="005939DD">
            <w:pPr>
              <w:jc w:val="right"/>
              <w:rPr>
                <w:sz w:val="20"/>
                <w:szCs w:val="20"/>
              </w:rPr>
            </w:pPr>
          </w:p>
        </w:tc>
      </w:tr>
      <w:tr w:rsidR="008C2AA2" w:rsidRPr="00AB5146" w14:paraId="2E203672" w14:textId="77777777" w:rsidTr="00F94BCF">
        <w:trPr>
          <w:jc w:val="center"/>
        </w:trPr>
        <w:tc>
          <w:tcPr>
            <w:tcW w:w="606" w:type="dxa"/>
          </w:tcPr>
          <w:p w14:paraId="6A8D127D" w14:textId="77777777" w:rsidR="008C2AA2" w:rsidRPr="003F4F49" w:rsidRDefault="008C2AA2" w:rsidP="005939DD">
            <w:pPr>
              <w:rPr>
                <w:sz w:val="20"/>
                <w:szCs w:val="20"/>
                <w:lang w:val="en-US"/>
              </w:rPr>
            </w:pPr>
            <w:r>
              <w:rPr>
                <w:sz w:val="20"/>
                <w:szCs w:val="20"/>
                <w:lang w:val="en-US"/>
              </w:rPr>
              <w:t>3</w:t>
            </w:r>
          </w:p>
        </w:tc>
        <w:tc>
          <w:tcPr>
            <w:tcW w:w="4492" w:type="dxa"/>
          </w:tcPr>
          <w:p w14:paraId="410B44B7" w14:textId="77777777" w:rsidR="008C2AA2" w:rsidRPr="00AB5146" w:rsidRDefault="008C2AA2" w:rsidP="005939DD">
            <w:pPr>
              <w:jc w:val="left"/>
              <w:rPr>
                <w:sz w:val="20"/>
                <w:szCs w:val="20"/>
              </w:rPr>
            </w:pPr>
            <w:r w:rsidRPr="0039534A">
              <w:t>Η προτεινόμενη λύση πρέπει να υποστηρίζει stress-based και behavioural προστασία από DOS.</w:t>
            </w:r>
          </w:p>
        </w:tc>
        <w:tc>
          <w:tcPr>
            <w:tcW w:w="1149" w:type="dxa"/>
            <w:vAlign w:val="center"/>
          </w:tcPr>
          <w:p w14:paraId="6857EB42"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0FE92775" w14:textId="77777777" w:rsidR="008C2AA2" w:rsidRPr="00AB5146" w:rsidRDefault="008C2AA2" w:rsidP="005939DD">
            <w:pPr>
              <w:jc w:val="right"/>
              <w:rPr>
                <w:sz w:val="20"/>
                <w:szCs w:val="20"/>
              </w:rPr>
            </w:pPr>
          </w:p>
        </w:tc>
        <w:tc>
          <w:tcPr>
            <w:tcW w:w="1712" w:type="dxa"/>
          </w:tcPr>
          <w:p w14:paraId="7E9B7D3B" w14:textId="77777777" w:rsidR="008C2AA2" w:rsidRPr="00AB5146" w:rsidRDefault="008C2AA2" w:rsidP="005939DD">
            <w:pPr>
              <w:jc w:val="right"/>
              <w:rPr>
                <w:sz w:val="20"/>
                <w:szCs w:val="20"/>
              </w:rPr>
            </w:pPr>
          </w:p>
        </w:tc>
      </w:tr>
      <w:tr w:rsidR="008C2AA2" w:rsidRPr="00AB5146" w14:paraId="3F8CF624" w14:textId="77777777" w:rsidTr="00F94BCF">
        <w:trPr>
          <w:jc w:val="center"/>
        </w:trPr>
        <w:tc>
          <w:tcPr>
            <w:tcW w:w="606" w:type="dxa"/>
          </w:tcPr>
          <w:p w14:paraId="24D5908D" w14:textId="77777777" w:rsidR="008C2AA2" w:rsidRPr="003F4F49" w:rsidRDefault="008C2AA2" w:rsidP="005939DD">
            <w:pPr>
              <w:jc w:val="left"/>
              <w:rPr>
                <w:sz w:val="20"/>
                <w:szCs w:val="20"/>
                <w:lang w:val="en-US"/>
              </w:rPr>
            </w:pPr>
            <w:r>
              <w:rPr>
                <w:sz w:val="20"/>
                <w:szCs w:val="20"/>
                <w:lang w:val="en-US"/>
              </w:rPr>
              <w:t>4</w:t>
            </w:r>
          </w:p>
        </w:tc>
        <w:tc>
          <w:tcPr>
            <w:tcW w:w="4492" w:type="dxa"/>
          </w:tcPr>
          <w:p w14:paraId="30174299" w14:textId="77777777" w:rsidR="008C2AA2" w:rsidRPr="00AB5146" w:rsidRDefault="008C2AA2" w:rsidP="005939DD">
            <w:pPr>
              <w:jc w:val="left"/>
              <w:rPr>
                <w:sz w:val="20"/>
                <w:szCs w:val="20"/>
              </w:rPr>
            </w:pPr>
            <w:r w:rsidRPr="0039534A">
              <w:t>Η προτεινόμενη λύση πρέπει να υποστηρίζει αυτόματη και ακριβή δημιουργία υπογραφών για να αποκλείει την κακόβουλη ενέργεια.</w:t>
            </w:r>
          </w:p>
        </w:tc>
        <w:tc>
          <w:tcPr>
            <w:tcW w:w="1149" w:type="dxa"/>
            <w:vAlign w:val="center"/>
          </w:tcPr>
          <w:p w14:paraId="0762A51A"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6E648ECA" w14:textId="77777777" w:rsidR="008C2AA2" w:rsidRPr="00AB5146" w:rsidRDefault="008C2AA2" w:rsidP="005939DD">
            <w:pPr>
              <w:jc w:val="right"/>
              <w:rPr>
                <w:sz w:val="20"/>
                <w:szCs w:val="20"/>
              </w:rPr>
            </w:pPr>
          </w:p>
        </w:tc>
        <w:tc>
          <w:tcPr>
            <w:tcW w:w="1712" w:type="dxa"/>
          </w:tcPr>
          <w:p w14:paraId="22C6CC01" w14:textId="77777777" w:rsidR="008C2AA2" w:rsidRPr="00AB5146" w:rsidRDefault="008C2AA2" w:rsidP="005939DD">
            <w:pPr>
              <w:jc w:val="right"/>
              <w:rPr>
                <w:sz w:val="20"/>
                <w:szCs w:val="20"/>
              </w:rPr>
            </w:pPr>
          </w:p>
        </w:tc>
      </w:tr>
      <w:tr w:rsidR="008C2AA2" w:rsidRPr="00AB5146" w14:paraId="615E9ABA" w14:textId="77777777" w:rsidTr="00F94BCF">
        <w:trPr>
          <w:jc w:val="center"/>
        </w:trPr>
        <w:tc>
          <w:tcPr>
            <w:tcW w:w="606" w:type="dxa"/>
          </w:tcPr>
          <w:p w14:paraId="1DCB8A43" w14:textId="77777777" w:rsidR="008C2AA2" w:rsidRPr="003F4F49" w:rsidRDefault="008C2AA2" w:rsidP="005939DD">
            <w:pPr>
              <w:jc w:val="left"/>
              <w:rPr>
                <w:sz w:val="20"/>
                <w:szCs w:val="20"/>
                <w:lang w:val="en-US"/>
              </w:rPr>
            </w:pPr>
            <w:r>
              <w:rPr>
                <w:sz w:val="20"/>
                <w:szCs w:val="20"/>
                <w:lang w:val="en-US"/>
              </w:rPr>
              <w:lastRenderedPageBreak/>
              <w:t>5</w:t>
            </w:r>
          </w:p>
        </w:tc>
        <w:tc>
          <w:tcPr>
            <w:tcW w:w="4492" w:type="dxa"/>
          </w:tcPr>
          <w:p w14:paraId="2483F53F" w14:textId="77777777" w:rsidR="008C2AA2" w:rsidRPr="00FF472F" w:rsidRDefault="008C2AA2" w:rsidP="005939DD">
            <w:pPr>
              <w:jc w:val="left"/>
            </w:pPr>
            <w:r w:rsidRPr="0039534A">
              <w:t>Η προτεινόμενη λύση πρέπει να υποστηρίζει προστασία έναντι επιθέσεων επιπέδου εφαρμογής DDOS χρησιμοποιώντας TLS fingerprint.</w:t>
            </w:r>
          </w:p>
        </w:tc>
        <w:tc>
          <w:tcPr>
            <w:tcW w:w="1149" w:type="dxa"/>
            <w:vAlign w:val="center"/>
          </w:tcPr>
          <w:p w14:paraId="7564419C"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235E1B4" w14:textId="77777777" w:rsidR="008C2AA2" w:rsidRPr="00AB5146" w:rsidRDefault="008C2AA2" w:rsidP="005939DD">
            <w:pPr>
              <w:jc w:val="right"/>
              <w:rPr>
                <w:sz w:val="20"/>
                <w:szCs w:val="20"/>
              </w:rPr>
            </w:pPr>
          </w:p>
        </w:tc>
        <w:tc>
          <w:tcPr>
            <w:tcW w:w="1712" w:type="dxa"/>
          </w:tcPr>
          <w:p w14:paraId="08207CC1" w14:textId="77777777" w:rsidR="008C2AA2" w:rsidRPr="00AB5146" w:rsidRDefault="008C2AA2" w:rsidP="005939DD">
            <w:pPr>
              <w:jc w:val="right"/>
              <w:rPr>
                <w:sz w:val="20"/>
                <w:szCs w:val="20"/>
              </w:rPr>
            </w:pPr>
          </w:p>
        </w:tc>
      </w:tr>
      <w:tr w:rsidR="008C2AA2" w:rsidRPr="00AB5146" w14:paraId="65B2973D" w14:textId="77777777" w:rsidTr="00F94BCF">
        <w:trPr>
          <w:jc w:val="center"/>
        </w:trPr>
        <w:tc>
          <w:tcPr>
            <w:tcW w:w="606" w:type="dxa"/>
          </w:tcPr>
          <w:p w14:paraId="0562CEA1" w14:textId="77777777" w:rsidR="008C2AA2" w:rsidRPr="003F4F49" w:rsidRDefault="008C2AA2" w:rsidP="005939DD">
            <w:pPr>
              <w:jc w:val="left"/>
              <w:rPr>
                <w:sz w:val="20"/>
                <w:szCs w:val="20"/>
                <w:lang w:val="en-US"/>
              </w:rPr>
            </w:pPr>
            <w:r>
              <w:rPr>
                <w:sz w:val="20"/>
                <w:szCs w:val="20"/>
                <w:lang w:val="en-US"/>
              </w:rPr>
              <w:t>6</w:t>
            </w:r>
          </w:p>
        </w:tc>
        <w:tc>
          <w:tcPr>
            <w:tcW w:w="4492" w:type="dxa"/>
          </w:tcPr>
          <w:p w14:paraId="3A9DB009" w14:textId="77777777" w:rsidR="008C2AA2" w:rsidRPr="00ED1FDE" w:rsidRDefault="008C2AA2" w:rsidP="005939DD">
            <w:pPr>
              <w:jc w:val="left"/>
            </w:pPr>
            <w:r w:rsidRPr="0039534A">
              <w:t>Η προτεινόμενη λύση πρέπει να υποστηρίζει προστασία από HTTP floods ή heavy URL</w:t>
            </w:r>
            <w:r w:rsidRPr="00ED1FDE">
              <w:t xml:space="preserve"> resource επιθέσεων.</w:t>
            </w:r>
          </w:p>
        </w:tc>
        <w:tc>
          <w:tcPr>
            <w:tcW w:w="1149" w:type="dxa"/>
            <w:vAlign w:val="center"/>
          </w:tcPr>
          <w:p w14:paraId="4E770FED"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48AADBF3" w14:textId="77777777" w:rsidR="008C2AA2" w:rsidRPr="00AB5146" w:rsidRDefault="008C2AA2" w:rsidP="005939DD">
            <w:pPr>
              <w:jc w:val="right"/>
              <w:rPr>
                <w:sz w:val="20"/>
                <w:szCs w:val="20"/>
                <w:highlight w:val="yellow"/>
              </w:rPr>
            </w:pPr>
          </w:p>
        </w:tc>
        <w:tc>
          <w:tcPr>
            <w:tcW w:w="1712" w:type="dxa"/>
          </w:tcPr>
          <w:p w14:paraId="5DC4E5D9" w14:textId="77777777" w:rsidR="008C2AA2" w:rsidRPr="00AB5146" w:rsidRDefault="008C2AA2" w:rsidP="005939DD">
            <w:pPr>
              <w:jc w:val="right"/>
              <w:rPr>
                <w:sz w:val="20"/>
                <w:szCs w:val="20"/>
                <w:highlight w:val="yellow"/>
              </w:rPr>
            </w:pPr>
          </w:p>
        </w:tc>
      </w:tr>
      <w:tr w:rsidR="008C2AA2" w:rsidRPr="00AB5146" w14:paraId="38E903E5" w14:textId="77777777" w:rsidTr="00F94BCF">
        <w:trPr>
          <w:jc w:val="center"/>
        </w:trPr>
        <w:tc>
          <w:tcPr>
            <w:tcW w:w="606" w:type="dxa"/>
          </w:tcPr>
          <w:p w14:paraId="0F60DE19" w14:textId="77777777" w:rsidR="008C2AA2" w:rsidRDefault="008C2AA2" w:rsidP="005939DD">
            <w:pPr>
              <w:jc w:val="left"/>
              <w:rPr>
                <w:sz w:val="20"/>
                <w:szCs w:val="20"/>
                <w:lang w:val="en-US"/>
              </w:rPr>
            </w:pPr>
            <w:r>
              <w:rPr>
                <w:sz w:val="20"/>
                <w:szCs w:val="20"/>
                <w:lang w:val="en-US"/>
              </w:rPr>
              <w:t>7</w:t>
            </w:r>
          </w:p>
        </w:tc>
        <w:tc>
          <w:tcPr>
            <w:tcW w:w="4492" w:type="dxa"/>
          </w:tcPr>
          <w:p w14:paraId="12351DE1" w14:textId="77777777" w:rsidR="008C2AA2" w:rsidRDefault="008C2AA2" w:rsidP="005939DD">
            <w:pPr>
              <w:jc w:val="left"/>
            </w:pPr>
            <w:r>
              <w:t>Η προτεινόμενη λύση παρέχει προστασία από:</w:t>
            </w:r>
          </w:p>
          <w:p w14:paraId="1AC80E71" w14:textId="77777777" w:rsidR="008C2AA2" w:rsidRPr="00ED1FDE" w:rsidRDefault="008C2AA2" w:rsidP="004A1D19">
            <w:pPr>
              <w:pStyle w:val="a3"/>
              <w:numPr>
                <w:ilvl w:val="0"/>
                <w:numId w:val="44"/>
              </w:numPr>
              <w:spacing w:before="120" w:after="120"/>
              <w:jc w:val="left"/>
              <w:rPr>
                <w:lang w:val="en-US"/>
              </w:rPr>
            </w:pPr>
            <w:r w:rsidRPr="00ED1FDE">
              <w:rPr>
                <w:lang w:val="en-US"/>
              </w:rPr>
              <w:t>Buffer Overflow</w:t>
            </w:r>
          </w:p>
          <w:p w14:paraId="07DEC664" w14:textId="77777777" w:rsidR="008C2AA2" w:rsidRPr="00ED1FDE" w:rsidRDefault="008C2AA2" w:rsidP="004A1D19">
            <w:pPr>
              <w:pStyle w:val="a3"/>
              <w:numPr>
                <w:ilvl w:val="0"/>
                <w:numId w:val="44"/>
              </w:numPr>
              <w:spacing w:before="120" w:after="120"/>
              <w:jc w:val="left"/>
              <w:rPr>
                <w:lang w:val="en-US"/>
              </w:rPr>
            </w:pPr>
            <w:r w:rsidRPr="00ED1FDE">
              <w:rPr>
                <w:lang w:val="en-US"/>
              </w:rPr>
              <w:t>Brute Force</w:t>
            </w:r>
          </w:p>
          <w:p w14:paraId="086DACCB" w14:textId="77777777" w:rsidR="008C2AA2" w:rsidRPr="00ED1FDE" w:rsidRDefault="008C2AA2" w:rsidP="004A1D19">
            <w:pPr>
              <w:pStyle w:val="a3"/>
              <w:numPr>
                <w:ilvl w:val="0"/>
                <w:numId w:val="44"/>
              </w:numPr>
              <w:spacing w:before="120" w:after="120"/>
              <w:jc w:val="left"/>
              <w:rPr>
                <w:lang w:val="en-US"/>
              </w:rPr>
            </w:pPr>
            <w:r w:rsidRPr="00ED1FDE">
              <w:rPr>
                <w:lang w:val="en-US"/>
              </w:rPr>
              <w:t>Forceful browsing</w:t>
            </w:r>
          </w:p>
          <w:p w14:paraId="728A9FA4" w14:textId="77777777" w:rsidR="008C2AA2" w:rsidRPr="00FF472F" w:rsidRDefault="008C2AA2" w:rsidP="004A1D19">
            <w:pPr>
              <w:pStyle w:val="a3"/>
              <w:numPr>
                <w:ilvl w:val="0"/>
                <w:numId w:val="44"/>
              </w:numPr>
              <w:spacing w:before="120" w:after="120"/>
              <w:jc w:val="left"/>
            </w:pPr>
            <w:r>
              <w:t>Cookie Tampering</w:t>
            </w:r>
          </w:p>
        </w:tc>
        <w:tc>
          <w:tcPr>
            <w:tcW w:w="1149" w:type="dxa"/>
            <w:vAlign w:val="center"/>
          </w:tcPr>
          <w:p w14:paraId="4B1B43C0"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002E940" w14:textId="77777777" w:rsidR="008C2AA2" w:rsidRPr="00AB5146" w:rsidRDefault="008C2AA2" w:rsidP="005939DD">
            <w:pPr>
              <w:jc w:val="right"/>
              <w:rPr>
                <w:sz w:val="20"/>
                <w:szCs w:val="20"/>
                <w:highlight w:val="yellow"/>
              </w:rPr>
            </w:pPr>
          </w:p>
        </w:tc>
        <w:tc>
          <w:tcPr>
            <w:tcW w:w="1712" w:type="dxa"/>
          </w:tcPr>
          <w:p w14:paraId="3ABB278C" w14:textId="77777777" w:rsidR="008C2AA2" w:rsidRPr="00AB5146" w:rsidRDefault="008C2AA2" w:rsidP="005939DD">
            <w:pPr>
              <w:jc w:val="right"/>
              <w:rPr>
                <w:sz w:val="20"/>
                <w:szCs w:val="20"/>
                <w:highlight w:val="yellow"/>
              </w:rPr>
            </w:pPr>
          </w:p>
        </w:tc>
      </w:tr>
      <w:tr w:rsidR="008C2AA2" w:rsidRPr="00AB5146" w14:paraId="72DE795F" w14:textId="77777777" w:rsidTr="00F94BCF">
        <w:trPr>
          <w:jc w:val="center"/>
        </w:trPr>
        <w:tc>
          <w:tcPr>
            <w:tcW w:w="606" w:type="dxa"/>
          </w:tcPr>
          <w:p w14:paraId="5E474075" w14:textId="77777777" w:rsidR="008C2AA2" w:rsidRDefault="008C2AA2" w:rsidP="005939DD">
            <w:pPr>
              <w:jc w:val="left"/>
              <w:rPr>
                <w:sz w:val="20"/>
                <w:szCs w:val="20"/>
                <w:lang w:val="en-US"/>
              </w:rPr>
            </w:pPr>
            <w:r>
              <w:rPr>
                <w:sz w:val="20"/>
                <w:szCs w:val="20"/>
                <w:lang w:val="en-US"/>
              </w:rPr>
              <w:t>8</w:t>
            </w:r>
          </w:p>
        </w:tc>
        <w:tc>
          <w:tcPr>
            <w:tcW w:w="4492" w:type="dxa"/>
          </w:tcPr>
          <w:p w14:paraId="6E80A14B" w14:textId="77777777" w:rsidR="008C2AA2" w:rsidRPr="00AB5146" w:rsidRDefault="008C2AA2" w:rsidP="005939DD">
            <w:pPr>
              <w:jc w:val="left"/>
              <w:rPr>
                <w:sz w:val="20"/>
                <w:szCs w:val="20"/>
              </w:rPr>
            </w:pPr>
            <w:r w:rsidRPr="00596D05">
              <w:t>Η προτεινόμενη λύση πρέπει να υποστηρίζει πίνακα ελέγχου προστασίας DDOS στο επιπέδου εφαρμογής.</w:t>
            </w:r>
          </w:p>
        </w:tc>
        <w:tc>
          <w:tcPr>
            <w:tcW w:w="1149" w:type="dxa"/>
            <w:vAlign w:val="center"/>
          </w:tcPr>
          <w:p w14:paraId="57B89D7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07D317F" w14:textId="77777777" w:rsidR="008C2AA2" w:rsidRPr="00AB5146" w:rsidRDefault="008C2AA2" w:rsidP="005939DD">
            <w:pPr>
              <w:jc w:val="right"/>
              <w:rPr>
                <w:sz w:val="20"/>
                <w:szCs w:val="20"/>
                <w:highlight w:val="yellow"/>
              </w:rPr>
            </w:pPr>
          </w:p>
        </w:tc>
        <w:tc>
          <w:tcPr>
            <w:tcW w:w="1712" w:type="dxa"/>
          </w:tcPr>
          <w:p w14:paraId="3DE0C47B" w14:textId="77777777" w:rsidR="008C2AA2" w:rsidRPr="00AB5146" w:rsidRDefault="008C2AA2" w:rsidP="005939DD">
            <w:pPr>
              <w:jc w:val="right"/>
              <w:rPr>
                <w:sz w:val="20"/>
                <w:szCs w:val="20"/>
                <w:highlight w:val="yellow"/>
              </w:rPr>
            </w:pPr>
          </w:p>
        </w:tc>
      </w:tr>
      <w:tr w:rsidR="008C2AA2" w:rsidRPr="00AB5146" w14:paraId="70F08AD7" w14:textId="77777777" w:rsidTr="00F94BCF">
        <w:trPr>
          <w:jc w:val="center"/>
        </w:trPr>
        <w:tc>
          <w:tcPr>
            <w:tcW w:w="606" w:type="dxa"/>
          </w:tcPr>
          <w:p w14:paraId="5BE337C8" w14:textId="77777777" w:rsidR="008C2AA2" w:rsidRDefault="008C2AA2" w:rsidP="005939DD">
            <w:pPr>
              <w:jc w:val="left"/>
              <w:rPr>
                <w:sz w:val="20"/>
                <w:szCs w:val="20"/>
                <w:lang w:val="en-US"/>
              </w:rPr>
            </w:pPr>
            <w:r>
              <w:rPr>
                <w:sz w:val="20"/>
                <w:szCs w:val="20"/>
                <w:lang w:val="en-US"/>
              </w:rPr>
              <w:t>9</w:t>
            </w:r>
          </w:p>
        </w:tc>
        <w:tc>
          <w:tcPr>
            <w:tcW w:w="4492" w:type="dxa"/>
          </w:tcPr>
          <w:p w14:paraId="36DFE0AE" w14:textId="77777777" w:rsidR="008C2AA2" w:rsidRPr="00AB5146" w:rsidRDefault="008C2AA2" w:rsidP="005939DD">
            <w:pPr>
              <w:jc w:val="left"/>
              <w:rPr>
                <w:sz w:val="20"/>
                <w:szCs w:val="20"/>
              </w:rPr>
            </w:pPr>
            <w:r w:rsidRPr="00596D05">
              <w:t>Η προτεινόμενη λύση πρέπει να υποστηρίζει την δημιουργία αναφορών προστασίας DDOS στο επιπέδου εφαρμογής.</w:t>
            </w:r>
          </w:p>
        </w:tc>
        <w:tc>
          <w:tcPr>
            <w:tcW w:w="1149" w:type="dxa"/>
            <w:vAlign w:val="center"/>
          </w:tcPr>
          <w:p w14:paraId="45BB31B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396E8C99" w14:textId="77777777" w:rsidR="008C2AA2" w:rsidRPr="00AB5146" w:rsidRDefault="008C2AA2" w:rsidP="005939DD">
            <w:pPr>
              <w:jc w:val="right"/>
              <w:rPr>
                <w:sz w:val="20"/>
                <w:szCs w:val="20"/>
                <w:highlight w:val="yellow"/>
              </w:rPr>
            </w:pPr>
          </w:p>
        </w:tc>
        <w:tc>
          <w:tcPr>
            <w:tcW w:w="1712" w:type="dxa"/>
          </w:tcPr>
          <w:p w14:paraId="6114AAFD" w14:textId="77777777" w:rsidR="008C2AA2" w:rsidRPr="00AB5146" w:rsidRDefault="008C2AA2" w:rsidP="005939DD">
            <w:pPr>
              <w:jc w:val="right"/>
              <w:rPr>
                <w:sz w:val="20"/>
                <w:szCs w:val="20"/>
                <w:highlight w:val="yellow"/>
              </w:rPr>
            </w:pPr>
          </w:p>
        </w:tc>
      </w:tr>
      <w:tr w:rsidR="008C2AA2" w:rsidRPr="00AB5146" w14:paraId="5B80D13C" w14:textId="77777777" w:rsidTr="00F94BCF">
        <w:trPr>
          <w:jc w:val="center"/>
        </w:trPr>
        <w:tc>
          <w:tcPr>
            <w:tcW w:w="606" w:type="dxa"/>
          </w:tcPr>
          <w:p w14:paraId="570B5FA0" w14:textId="77777777" w:rsidR="008C2AA2" w:rsidRDefault="008C2AA2" w:rsidP="005939DD">
            <w:pPr>
              <w:jc w:val="left"/>
              <w:rPr>
                <w:sz w:val="20"/>
                <w:szCs w:val="20"/>
                <w:lang w:val="en-US"/>
              </w:rPr>
            </w:pPr>
            <w:r>
              <w:rPr>
                <w:sz w:val="20"/>
                <w:szCs w:val="20"/>
                <w:lang w:val="en-US"/>
              </w:rPr>
              <w:t>10</w:t>
            </w:r>
          </w:p>
        </w:tc>
        <w:tc>
          <w:tcPr>
            <w:tcW w:w="4492" w:type="dxa"/>
          </w:tcPr>
          <w:p w14:paraId="6A607156" w14:textId="77777777" w:rsidR="008C2AA2" w:rsidRPr="00AB5146" w:rsidRDefault="008C2AA2" w:rsidP="005939DD">
            <w:pPr>
              <w:jc w:val="left"/>
              <w:rPr>
                <w:sz w:val="20"/>
                <w:szCs w:val="20"/>
              </w:rPr>
            </w:pPr>
            <w:r w:rsidRPr="00596D05">
              <w:t>Η προτεινόμενη λύση πρέπει να υποστηρίζει καταγραφή και ειδοποίηση προστασίας επιπέδου εφαρμογής DDOS.</w:t>
            </w:r>
          </w:p>
        </w:tc>
        <w:tc>
          <w:tcPr>
            <w:tcW w:w="1149" w:type="dxa"/>
            <w:vAlign w:val="center"/>
          </w:tcPr>
          <w:p w14:paraId="10E8E5E2"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51C7C952" w14:textId="77777777" w:rsidR="008C2AA2" w:rsidRPr="00AB5146" w:rsidRDefault="008C2AA2" w:rsidP="005939DD">
            <w:pPr>
              <w:jc w:val="right"/>
              <w:rPr>
                <w:sz w:val="20"/>
                <w:szCs w:val="20"/>
                <w:highlight w:val="yellow"/>
              </w:rPr>
            </w:pPr>
          </w:p>
        </w:tc>
        <w:tc>
          <w:tcPr>
            <w:tcW w:w="1712" w:type="dxa"/>
          </w:tcPr>
          <w:p w14:paraId="78832DCC" w14:textId="77777777" w:rsidR="008C2AA2" w:rsidRPr="00AB5146" w:rsidRDefault="008C2AA2" w:rsidP="005939DD">
            <w:pPr>
              <w:jc w:val="right"/>
              <w:rPr>
                <w:sz w:val="20"/>
                <w:szCs w:val="20"/>
                <w:highlight w:val="yellow"/>
              </w:rPr>
            </w:pPr>
          </w:p>
        </w:tc>
      </w:tr>
    </w:tbl>
    <w:p w14:paraId="77E7DAD0" w14:textId="77777777" w:rsidR="008C2AA2" w:rsidRPr="00EB5A42" w:rsidRDefault="008C2AA2" w:rsidP="004A1D19">
      <w:pPr>
        <w:pStyle w:val="a3"/>
        <w:numPr>
          <w:ilvl w:val="1"/>
          <w:numId w:val="48"/>
        </w:numPr>
        <w:rPr>
          <w:b/>
          <w:bCs/>
        </w:rPr>
      </w:pPr>
      <w:bookmarkStart w:id="622" w:name="_Toc57762462"/>
      <w:r w:rsidRPr="00EB5A42">
        <w:rPr>
          <w:b/>
          <w:bCs/>
        </w:rPr>
        <w:t>Αναφορές / Πίνακας Ελέγχου</w:t>
      </w:r>
      <w:bookmarkEnd w:id="622"/>
    </w:p>
    <w:tbl>
      <w:tblPr>
        <w:tblStyle w:val="a5"/>
        <w:tblW w:w="0" w:type="auto"/>
        <w:jc w:val="center"/>
        <w:tblLook w:val="04A0" w:firstRow="1" w:lastRow="0" w:firstColumn="1" w:lastColumn="0" w:noHBand="0" w:noVBand="1"/>
      </w:tblPr>
      <w:tblGrid>
        <w:gridCol w:w="606"/>
        <w:gridCol w:w="4634"/>
        <w:gridCol w:w="1290"/>
        <w:gridCol w:w="1352"/>
        <w:gridCol w:w="1712"/>
      </w:tblGrid>
      <w:tr w:rsidR="008C2AA2" w:rsidRPr="00AB5146" w14:paraId="77B55C8D" w14:textId="77777777" w:rsidTr="00F94BCF">
        <w:trPr>
          <w:jc w:val="center"/>
        </w:trPr>
        <w:tc>
          <w:tcPr>
            <w:tcW w:w="606" w:type="dxa"/>
            <w:vAlign w:val="center"/>
          </w:tcPr>
          <w:p w14:paraId="14C24C9C" w14:textId="77777777" w:rsidR="008C2AA2" w:rsidRPr="00AB5146" w:rsidRDefault="008C2AA2" w:rsidP="005939DD">
            <w:pPr>
              <w:jc w:val="center"/>
              <w:rPr>
                <w:b/>
                <w:bCs/>
                <w:sz w:val="20"/>
                <w:szCs w:val="20"/>
              </w:rPr>
            </w:pPr>
            <w:r w:rsidRPr="00AB5146">
              <w:rPr>
                <w:b/>
                <w:bCs/>
                <w:sz w:val="20"/>
                <w:szCs w:val="20"/>
              </w:rPr>
              <w:t>Α/Α</w:t>
            </w:r>
          </w:p>
        </w:tc>
        <w:tc>
          <w:tcPr>
            <w:tcW w:w="4634" w:type="dxa"/>
            <w:vAlign w:val="center"/>
          </w:tcPr>
          <w:p w14:paraId="7D01B7A3" w14:textId="77777777" w:rsidR="008C2AA2" w:rsidRPr="00AB5146" w:rsidRDefault="008C2AA2" w:rsidP="005939DD">
            <w:pPr>
              <w:jc w:val="center"/>
              <w:rPr>
                <w:b/>
                <w:bCs/>
                <w:sz w:val="20"/>
                <w:szCs w:val="20"/>
              </w:rPr>
            </w:pPr>
            <w:r w:rsidRPr="00AB5146">
              <w:rPr>
                <w:b/>
                <w:bCs/>
                <w:sz w:val="20"/>
                <w:szCs w:val="20"/>
              </w:rPr>
              <w:t>ΠΡΟΔΙΑΦΡΑΦΗ</w:t>
            </w:r>
          </w:p>
        </w:tc>
        <w:tc>
          <w:tcPr>
            <w:tcW w:w="1007" w:type="dxa"/>
            <w:vAlign w:val="center"/>
          </w:tcPr>
          <w:p w14:paraId="45EEE68B"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790F45EC"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59FA705C"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014C5BAF" w14:textId="77777777" w:rsidTr="00F94BCF">
        <w:trPr>
          <w:jc w:val="center"/>
        </w:trPr>
        <w:tc>
          <w:tcPr>
            <w:tcW w:w="606" w:type="dxa"/>
          </w:tcPr>
          <w:p w14:paraId="03AC72FB" w14:textId="77777777" w:rsidR="008C2AA2" w:rsidRPr="00AB5146" w:rsidRDefault="008C2AA2" w:rsidP="005939DD">
            <w:pPr>
              <w:rPr>
                <w:sz w:val="20"/>
                <w:szCs w:val="20"/>
                <w:lang w:val="en-US"/>
              </w:rPr>
            </w:pPr>
            <w:r>
              <w:rPr>
                <w:sz w:val="20"/>
                <w:szCs w:val="20"/>
                <w:lang w:val="en-US"/>
              </w:rPr>
              <w:t>1</w:t>
            </w:r>
          </w:p>
        </w:tc>
        <w:tc>
          <w:tcPr>
            <w:tcW w:w="4634" w:type="dxa"/>
          </w:tcPr>
          <w:p w14:paraId="09C3AE13" w14:textId="77777777" w:rsidR="008C2AA2" w:rsidRPr="002E0381" w:rsidRDefault="008C2AA2" w:rsidP="005939DD">
            <w:pPr>
              <w:jc w:val="left"/>
              <w:rPr>
                <w:sz w:val="20"/>
                <w:szCs w:val="20"/>
              </w:rPr>
            </w:pPr>
            <w:r w:rsidRPr="008C233F">
              <w:t>Ο πίνακας ελέγχου θα πρέπει να συνοψίζει πληροφορίες σχετικά με το συνολικό σύστημα όπως και για όλες τις δυνατότητες του.</w:t>
            </w:r>
          </w:p>
        </w:tc>
        <w:tc>
          <w:tcPr>
            <w:tcW w:w="1007" w:type="dxa"/>
            <w:vAlign w:val="center"/>
          </w:tcPr>
          <w:p w14:paraId="32F9CCCB"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343262EF" w14:textId="77777777" w:rsidR="008C2AA2" w:rsidRPr="002E0381" w:rsidRDefault="008C2AA2" w:rsidP="005939DD">
            <w:pPr>
              <w:jc w:val="right"/>
              <w:rPr>
                <w:sz w:val="20"/>
                <w:szCs w:val="20"/>
              </w:rPr>
            </w:pPr>
          </w:p>
        </w:tc>
        <w:tc>
          <w:tcPr>
            <w:tcW w:w="1712" w:type="dxa"/>
          </w:tcPr>
          <w:p w14:paraId="0C0A46D7" w14:textId="77777777" w:rsidR="008C2AA2" w:rsidRPr="00AB5146" w:rsidRDefault="008C2AA2" w:rsidP="005939DD">
            <w:pPr>
              <w:jc w:val="right"/>
              <w:rPr>
                <w:sz w:val="20"/>
                <w:szCs w:val="20"/>
              </w:rPr>
            </w:pPr>
          </w:p>
        </w:tc>
      </w:tr>
      <w:tr w:rsidR="008C2AA2" w:rsidRPr="00AB5146" w14:paraId="0A5ACB26" w14:textId="77777777" w:rsidTr="00F94BCF">
        <w:trPr>
          <w:jc w:val="center"/>
        </w:trPr>
        <w:tc>
          <w:tcPr>
            <w:tcW w:w="606" w:type="dxa"/>
          </w:tcPr>
          <w:p w14:paraId="6965F72D" w14:textId="77777777" w:rsidR="008C2AA2" w:rsidRPr="003F4F49" w:rsidRDefault="008C2AA2" w:rsidP="005939DD">
            <w:pPr>
              <w:jc w:val="left"/>
              <w:rPr>
                <w:sz w:val="20"/>
                <w:szCs w:val="20"/>
                <w:lang w:val="en-US"/>
              </w:rPr>
            </w:pPr>
            <w:r>
              <w:rPr>
                <w:sz w:val="20"/>
                <w:szCs w:val="20"/>
                <w:lang w:val="en-US"/>
              </w:rPr>
              <w:t>2</w:t>
            </w:r>
          </w:p>
        </w:tc>
        <w:tc>
          <w:tcPr>
            <w:tcW w:w="4634" w:type="dxa"/>
          </w:tcPr>
          <w:p w14:paraId="07C878CE" w14:textId="77777777" w:rsidR="008C2AA2" w:rsidRPr="00AB5146" w:rsidRDefault="008C2AA2" w:rsidP="005939DD">
            <w:pPr>
              <w:jc w:val="left"/>
              <w:rPr>
                <w:sz w:val="20"/>
                <w:szCs w:val="20"/>
              </w:rPr>
            </w:pPr>
            <w:r w:rsidRPr="008C233F">
              <w:t>Στατιστικά στοιχεία της κίνησης (traffic) ώστε να φαίνεται ποιο ποσοστό προβλημάτων παρουσιάζονται στον διακομιστή μεσολάβησης προστασίας API (API Protection Proxy) και ποια εμφανίζονται στον διακομιστή API (API Server).</w:t>
            </w:r>
          </w:p>
        </w:tc>
        <w:tc>
          <w:tcPr>
            <w:tcW w:w="1007" w:type="dxa"/>
            <w:vAlign w:val="center"/>
          </w:tcPr>
          <w:p w14:paraId="30CF34A7"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823BEE4" w14:textId="77777777" w:rsidR="008C2AA2" w:rsidRPr="00AB5146" w:rsidRDefault="008C2AA2" w:rsidP="005939DD">
            <w:pPr>
              <w:jc w:val="right"/>
              <w:rPr>
                <w:sz w:val="20"/>
                <w:szCs w:val="20"/>
              </w:rPr>
            </w:pPr>
          </w:p>
        </w:tc>
        <w:tc>
          <w:tcPr>
            <w:tcW w:w="1712" w:type="dxa"/>
          </w:tcPr>
          <w:p w14:paraId="2E5EEA99" w14:textId="77777777" w:rsidR="008C2AA2" w:rsidRPr="00AB5146" w:rsidRDefault="008C2AA2" w:rsidP="005939DD">
            <w:pPr>
              <w:jc w:val="right"/>
              <w:rPr>
                <w:sz w:val="20"/>
                <w:szCs w:val="20"/>
              </w:rPr>
            </w:pPr>
          </w:p>
        </w:tc>
      </w:tr>
      <w:tr w:rsidR="008C2AA2" w:rsidRPr="00AB5146" w14:paraId="3651B759" w14:textId="77777777" w:rsidTr="00F94BCF">
        <w:trPr>
          <w:jc w:val="center"/>
        </w:trPr>
        <w:tc>
          <w:tcPr>
            <w:tcW w:w="606" w:type="dxa"/>
          </w:tcPr>
          <w:p w14:paraId="583022EE" w14:textId="77777777" w:rsidR="008C2AA2" w:rsidRPr="003F4F49" w:rsidRDefault="008C2AA2" w:rsidP="005939DD">
            <w:pPr>
              <w:rPr>
                <w:sz w:val="20"/>
                <w:szCs w:val="20"/>
                <w:lang w:val="en-US"/>
              </w:rPr>
            </w:pPr>
            <w:r>
              <w:rPr>
                <w:sz w:val="20"/>
                <w:szCs w:val="20"/>
                <w:lang w:val="en-US"/>
              </w:rPr>
              <w:t>3</w:t>
            </w:r>
          </w:p>
        </w:tc>
        <w:tc>
          <w:tcPr>
            <w:tcW w:w="4634" w:type="dxa"/>
          </w:tcPr>
          <w:p w14:paraId="49B8F228" w14:textId="77777777" w:rsidR="008C2AA2" w:rsidRPr="00AC3D41" w:rsidRDefault="008C2AA2" w:rsidP="005939DD">
            <w:pPr>
              <w:jc w:val="left"/>
              <w:rPr>
                <w:sz w:val="20"/>
                <w:szCs w:val="20"/>
                <w:lang w:val="en-US"/>
              </w:rPr>
            </w:pPr>
            <w:r w:rsidRPr="008C233F">
              <w:t xml:space="preserve">Απεικόνιση απορρίψεων και σφαλμάτων  ταξινομημένα ανά αιτία. </w:t>
            </w:r>
            <w:r w:rsidRPr="00AC3D41">
              <w:rPr>
                <w:lang w:val="en-US"/>
              </w:rPr>
              <w:t>(</w:t>
            </w:r>
            <w:r w:rsidRPr="008C233F">
              <w:t>για</w:t>
            </w:r>
            <w:r w:rsidRPr="00AC3D41">
              <w:rPr>
                <w:lang w:val="en-US"/>
              </w:rPr>
              <w:t xml:space="preserve"> </w:t>
            </w:r>
            <w:r w:rsidRPr="008C233F">
              <w:t>παράδειγμα</w:t>
            </w:r>
            <w:r w:rsidRPr="00AC3D41">
              <w:rPr>
                <w:lang w:val="en-US"/>
              </w:rPr>
              <w:t xml:space="preserve"> 4xx, 5xx, invalid signature, expired token </w:t>
            </w:r>
            <w:r w:rsidRPr="008C233F">
              <w:t>κ</w:t>
            </w:r>
            <w:r w:rsidRPr="00AC3D41">
              <w:rPr>
                <w:lang w:val="en-US"/>
              </w:rPr>
              <w:t>.</w:t>
            </w:r>
            <w:r w:rsidRPr="008C233F">
              <w:t>ο</w:t>
            </w:r>
            <w:r w:rsidRPr="00AC3D41">
              <w:rPr>
                <w:lang w:val="en-US"/>
              </w:rPr>
              <w:t>.</w:t>
            </w:r>
            <w:r w:rsidRPr="008C233F">
              <w:t>κ</w:t>
            </w:r>
            <w:r w:rsidRPr="00AC3D41">
              <w:rPr>
                <w:lang w:val="en-US"/>
              </w:rPr>
              <w:t xml:space="preserve">) </w:t>
            </w:r>
          </w:p>
        </w:tc>
        <w:tc>
          <w:tcPr>
            <w:tcW w:w="1007" w:type="dxa"/>
            <w:vAlign w:val="center"/>
          </w:tcPr>
          <w:p w14:paraId="572EBF5F"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37708D5C" w14:textId="77777777" w:rsidR="008C2AA2" w:rsidRPr="00AB5146" w:rsidRDefault="008C2AA2" w:rsidP="005939DD">
            <w:pPr>
              <w:jc w:val="right"/>
              <w:rPr>
                <w:sz w:val="20"/>
                <w:szCs w:val="20"/>
              </w:rPr>
            </w:pPr>
          </w:p>
        </w:tc>
        <w:tc>
          <w:tcPr>
            <w:tcW w:w="1712" w:type="dxa"/>
          </w:tcPr>
          <w:p w14:paraId="73EBC0D6" w14:textId="77777777" w:rsidR="008C2AA2" w:rsidRPr="00AB5146" w:rsidRDefault="008C2AA2" w:rsidP="005939DD">
            <w:pPr>
              <w:jc w:val="right"/>
              <w:rPr>
                <w:sz w:val="20"/>
                <w:szCs w:val="20"/>
              </w:rPr>
            </w:pPr>
          </w:p>
        </w:tc>
      </w:tr>
      <w:tr w:rsidR="008C2AA2" w:rsidRPr="00AB5146" w14:paraId="37F15274" w14:textId="77777777" w:rsidTr="00F94BCF">
        <w:trPr>
          <w:jc w:val="center"/>
        </w:trPr>
        <w:tc>
          <w:tcPr>
            <w:tcW w:w="606" w:type="dxa"/>
          </w:tcPr>
          <w:p w14:paraId="77F3907E" w14:textId="77777777" w:rsidR="008C2AA2" w:rsidRPr="003F4F49" w:rsidRDefault="008C2AA2" w:rsidP="005939DD">
            <w:pPr>
              <w:jc w:val="left"/>
              <w:rPr>
                <w:sz w:val="20"/>
                <w:szCs w:val="20"/>
                <w:lang w:val="en-US"/>
              </w:rPr>
            </w:pPr>
            <w:r>
              <w:rPr>
                <w:sz w:val="20"/>
                <w:szCs w:val="20"/>
                <w:lang w:val="en-US"/>
              </w:rPr>
              <w:t>4</w:t>
            </w:r>
          </w:p>
        </w:tc>
        <w:tc>
          <w:tcPr>
            <w:tcW w:w="4634" w:type="dxa"/>
          </w:tcPr>
          <w:p w14:paraId="55FB36B2" w14:textId="77777777" w:rsidR="008C2AA2" w:rsidRPr="00AB5146" w:rsidRDefault="008C2AA2" w:rsidP="005939DD">
            <w:pPr>
              <w:jc w:val="left"/>
              <w:rPr>
                <w:sz w:val="20"/>
                <w:szCs w:val="20"/>
              </w:rPr>
            </w:pPr>
            <w:r w:rsidRPr="008C233F">
              <w:t>Απεικόνιση χρόνου απόκρισης των APIs, δηλαδή χρόνος που απαιτείται από τη στιγμή που το σύστημα λαμβάνει ένα αίτημα API έως ότου επιστρέφεται το τελευταίο πακέτο της απόκρισης στον πελάτη.</w:t>
            </w:r>
          </w:p>
        </w:tc>
        <w:tc>
          <w:tcPr>
            <w:tcW w:w="1007" w:type="dxa"/>
            <w:vAlign w:val="center"/>
          </w:tcPr>
          <w:p w14:paraId="216E2D7F"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AD42B05" w14:textId="77777777" w:rsidR="008C2AA2" w:rsidRPr="00AB5146" w:rsidRDefault="008C2AA2" w:rsidP="005939DD">
            <w:pPr>
              <w:jc w:val="right"/>
              <w:rPr>
                <w:sz w:val="20"/>
                <w:szCs w:val="20"/>
              </w:rPr>
            </w:pPr>
          </w:p>
        </w:tc>
        <w:tc>
          <w:tcPr>
            <w:tcW w:w="1712" w:type="dxa"/>
          </w:tcPr>
          <w:p w14:paraId="5883160A" w14:textId="77777777" w:rsidR="008C2AA2" w:rsidRPr="00AB5146" w:rsidRDefault="008C2AA2" w:rsidP="005939DD">
            <w:pPr>
              <w:jc w:val="right"/>
              <w:rPr>
                <w:sz w:val="20"/>
                <w:szCs w:val="20"/>
              </w:rPr>
            </w:pPr>
          </w:p>
        </w:tc>
      </w:tr>
      <w:tr w:rsidR="008C2AA2" w:rsidRPr="00AB5146" w14:paraId="60E598B6" w14:textId="77777777" w:rsidTr="00F94BCF">
        <w:trPr>
          <w:jc w:val="center"/>
        </w:trPr>
        <w:tc>
          <w:tcPr>
            <w:tcW w:w="606" w:type="dxa"/>
          </w:tcPr>
          <w:p w14:paraId="3FF4F74B" w14:textId="77777777" w:rsidR="008C2AA2" w:rsidRPr="003F4F49" w:rsidRDefault="008C2AA2" w:rsidP="005939DD">
            <w:pPr>
              <w:jc w:val="left"/>
              <w:rPr>
                <w:sz w:val="20"/>
                <w:szCs w:val="20"/>
                <w:lang w:val="en-US"/>
              </w:rPr>
            </w:pPr>
            <w:r>
              <w:rPr>
                <w:sz w:val="20"/>
                <w:szCs w:val="20"/>
                <w:lang w:val="en-US"/>
              </w:rPr>
              <w:t>5</w:t>
            </w:r>
          </w:p>
        </w:tc>
        <w:tc>
          <w:tcPr>
            <w:tcW w:w="4634" w:type="dxa"/>
          </w:tcPr>
          <w:p w14:paraId="33BFD934" w14:textId="77777777" w:rsidR="008C2AA2" w:rsidRPr="00FF472F" w:rsidRDefault="008C2AA2" w:rsidP="005939DD">
            <w:pPr>
              <w:jc w:val="left"/>
            </w:pPr>
            <w:r w:rsidRPr="008C233F">
              <w:t>Απεικόνιση της κίνησης ανά τύπο πελάτη, λειτουργικό σύστημα πελάτη και μέθοδο ελέγχου ταυτότητας</w:t>
            </w:r>
          </w:p>
        </w:tc>
        <w:tc>
          <w:tcPr>
            <w:tcW w:w="1007" w:type="dxa"/>
            <w:vAlign w:val="center"/>
          </w:tcPr>
          <w:p w14:paraId="61FC7B60"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E1609C3" w14:textId="77777777" w:rsidR="008C2AA2" w:rsidRPr="00AB5146" w:rsidRDefault="008C2AA2" w:rsidP="005939DD">
            <w:pPr>
              <w:jc w:val="right"/>
              <w:rPr>
                <w:sz w:val="20"/>
                <w:szCs w:val="20"/>
              </w:rPr>
            </w:pPr>
          </w:p>
        </w:tc>
        <w:tc>
          <w:tcPr>
            <w:tcW w:w="1712" w:type="dxa"/>
          </w:tcPr>
          <w:p w14:paraId="1E81494C" w14:textId="77777777" w:rsidR="008C2AA2" w:rsidRPr="00AB5146" w:rsidRDefault="008C2AA2" w:rsidP="005939DD">
            <w:pPr>
              <w:jc w:val="right"/>
              <w:rPr>
                <w:sz w:val="20"/>
                <w:szCs w:val="20"/>
              </w:rPr>
            </w:pPr>
          </w:p>
        </w:tc>
      </w:tr>
      <w:tr w:rsidR="008C2AA2" w:rsidRPr="00AB5146" w14:paraId="1C1FC956" w14:textId="77777777" w:rsidTr="00F94BCF">
        <w:trPr>
          <w:jc w:val="center"/>
        </w:trPr>
        <w:tc>
          <w:tcPr>
            <w:tcW w:w="606" w:type="dxa"/>
          </w:tcPr>
          <w:p w14:paraId="63206F7B" w14:textId="77777777" w:rsidR="008C2AA2" w:rsidRPr="003F4F49" w:rsidRDefault="008C2AA2" w:rsidP="005939DD">
            <w:pPr>
              <w:jc w:val="left"/>
              <w:rPr>
                <w:sz w:val="20"/>
                <w:szCs w:val="20"/>
                <w:lang w:val="en-US"/>
              </w:rPr>
            </w:pPr>
            <w:r>
              <w:rPr>
                <w:sz w:val="20"/>
                <w:szCs w:val="20"/>
                <w:lang w:val="en-US"/>
              </w:rPr>
              <w:lastRenderedPageBreak/>
              <w:t>6</w:t>
            </w:r>
          </w:p>
        </w:tc>
        <w:tc>
          <w:tcPr>
            <w:tcW w:w="4634" w:type="dxa"/>
          </w:tcPr>
          <w:p w14:paraId="6E61BB11" w14:textId="77777777" w:rsidR="008C2AA2" w:rsidRPr="00ED1FDE" w:rsidRDefault="008C2AA2" w:rsidP="005939DD">
            <w:pPr>
              <w:jc w:val="left"/>
            </w:pPr>
            <w:r w:rsidRPr="008C233F">
              <w:t>Απεικόνισης της κίνησης βάσει τη χώρας προέλευσης.</w:t>
            </w:r>
          </w:p>
        </w:tc>
        <w:tc>
          <w:tcPr>
            <w:tcW w:w="1007" w:type="dxa"/>
            <w:vAlign w:val="center"/>
          </w:tcPr>
          <w:p w14:paraId="36525EE8"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10FBB22" w14:textId="77777777" w:rsidR="008C2AA2" w:rsidRPr="00AB5146" w:rsidRDefault="008C2AA2" w:rsidP="005939DD">
            <w:pPr>
              <w:jc w:val="right"/>
              <w:rPr>
                <w:sz w:val="20"/>
                <w:szCs w:val="20"/>
                <w:highlight w:val="yellow"/>
              </w:rPr>
            </w:pPr>
          </w:p>
        </w:tc>
        <w:tc>
          <w:tcPr>
            <w:tcW w:w="1712" w:type="dxa"/>
          </w:tcPr>
          <w:p w14:paraId="238ABA74" w14:textId="77777777" w:rsidR="008C2AA2" w:rsidRPr="00AB5146" w:rsidRDefault="008C2AA2" w:rsidP="005939DD">
            <w:pPr>
              <w:jc w:val="right"/>
              <w:rPr>
                <w:sz w:val="20"/>
                <w:szCs w:val="20"/>
                <w:highlight w:val="yellow"/>
              </w:rPr>
            </w:pPr>
          </w:p>
        </w:tc>
      </w:tr>
      <w:tr w:rsidR="008C2AA2" w:rsidRPr="00AB5146" w14:paraId="7AAD6C0C" w14:textId="77777777" w:rsidTr="00F94BCF">
        <w:trPr>
          <w:jc w:val="center"/>
        </w:trPr>
        <w:tc>
          <w:tcPr>
            <w:tcW w:w="606" w:type="dxa"/>
          </w:tcPr>
          <w:p w14:paraId="0A7BAFE1" w14:textId="77777777" w:rsidR="008C2AA2" w:rsidRDefault="008C2AA2" w:rsidP="005939DD">
            <w:pPr>
              <w:jc w:val="left"/>
              <w:rPr>
                <w:sz w:val="20"/>
                <w:szCs w:val="20"/>
                <w:lang w:val="en-US"/>
              </w:rPr>
            </w:pPr>
            <w:r>
              <w:rPr>
                <w:sz w:val="20"/>
                <w:szCs w:val="20"/>
                <w:lang w:val="en-US"/>
              </w:rPr>
              <w:t>7</w:t>
            </w:r>
          </w:p>
        </w:tc>
        <w:tc>
          <w:tcPr>
            <w:tcW w:w="4634" w:type="dxa"/>
          </w:tcPr>
          <w:p w14:paraId="4616F0BA" w14:textId="77777777" w:rsidR="008C2AA2" w:rsidRPr="00FF472F" w:rsidRDefault="008C2AA2" w:rsidP="005939DD">
            <w:pPr>
              <w:jc w:val="left"/>
            </w:pPr>
            <w:r w:rsidRPr="008C233F">
              <w:t>Απεικόνιση συμβάντων ασφαλειας συμπεριλαμβανομένων του αριθμού των επιθέσεων σε εφαρμογές ιστού, των IP διευθύνσεων που έκαναν την παραβίαση και των κακόβουλων συναλλαγών, ανά IP που έκανε τη παράβαση, ανά παραβίαση και ανά βαρύτητα παραβίασης.</w:t>
            </w:r>
          </w:p>
        </w:tc>
        <w:tc>
          <w:tcPr>
            <w:tcW w:w="1007" w:type="dxa"/>
            <w:vAlign w:val="center"/>
          </w:tcPr>
          <w:p w14:paraId="791DECEE"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C174CBE" w14:textId="77777777" w:rsidR="008C2AA2" w:rsidRPr="00AB5146" w:rsidRDefault="008C2AA2" w:rsidP="005939DD">
            <w:pPr>
              <w:jc w:val="right"/>
              <w:rPr>
                <w:sz w:val="20"/>
                <w:szCs w:val="20"/>
                <w:highlight w:val="yellow"/>
              </w:rPr>
            </w:pPr>
          </w:p>
        </w:tc>
        <w:tc>
          <w:tcPr>
            <w:tcW w:w="1712" w:type="dxa"/>
          </w:tcPr>
          <w:p w14:paraId="74E7C640" w14:textId="77777777" w:rsidR="008C2AA2" w:rsidRPr="00AB5146" w:rsidRDefault="008C2AA2" w:rsidP="005939DD">
            <w:pPr>
              <w:jc w:val="right"/>
              <w:rPr>
                <w:sz w:val="20"/>
                <w:szCs w:val="20"/>
                <w:highlight w:val="yellow"/>
              </w:rPr>
            </w:pPr>
          </w:p>
        </w:tc>
      </w:tr>
    </w:tbl>
    <w:p w14:paraId="6A1710A7" w14:textId="77777777" w:rsidR="008C2AA2" w:rsidRPr="00EB5A42" w:rsidRDefault="008C2AA2" w:rsidP="004A1D19">
      <w:pPr>
        <w:pStyle w:val="a3"/>
        <w:numPr>
          <w:ilvl w:val="0"/>
          <w:numId w:val="47"/>
        </w:numPr>
        <w:rPr>
          <w:b/>
          <w:bCs/>
        </w:rPr>
      </w:pPr>
      <w:bookmarkStart w:id="623" w:name="_Toc57762463"/>
      <w:r w:rsidRPr="00EB5A42">
        <w:rPr>
          <w:b/>
          <w:bCs/>
        </w:rPr>
        <w:t>Υπηρεσίες Εγγύησης Καλής Λειτουργίας και Συντήρησης Συστήματος</w:t>
      </w:r>
      <w:bookmarkEnd w:id="623"/>
    </w:p>
    <w:tbl>
      <w:tblPr>
        <w:tblStyle w:val="a5"/>
        <w:tblW w:w="0" w:type="auto"/>
        <w:jc w:val="center"/>
        <w:tblLook w:val="04A0" w:firstRow="1" w:lastRow="0" w:firstColumn="1" w:lastColumn="0" w:noHBand="0" w:noVBand="1"/>
      </w:tblPr>
      <w:tblGrid>
        <w:gridCol w:w="606"/>
        <w:gridCol w:w="4351"/>
        <w:gridCol w:w="1290"/>
        <w:gridCol w:w="1352"/>
        <w:gridCol w:w="1712"/>
      </w:tblGrid>
      <w:tr w:rsidR="008C2AA2" w:rsidRPr="00AB5146" w14:paraId="26FF31E6" w14:textId="77777777" w:rsidTr="00B104BE">
        <w:trPr>
          <w:jc w:val="center"/>
        </w:trPr>
        <w:tc>
          <w:tcPr>
            <w:tcW w:w="606" w:type="dxa"/>
            <w:vAlign w:val="center"/>
          </w:tcPr>
          <w:p w14:paraId="11E6C018" w14:textId="77777777" w:rsidR="008C2AA2" w:rsidRPr="00AB5146" w:rsidRDefault="008C2AA2" w:rsidP="005939DD">
            <w:pPr>
              <w:jc w:val="center"/>
              <w:rPr>
                <w:b/>
                <w:bCs/>
                <w:sz w:val="20"/>
                <w:szCs w:val="20"/>
              </w:rPr>
            </w:pPr>
            <w:r w:rsidRPr="00AB5146">
              <w:rPr>
                <w:b/>
                <w:bCs/>
                <w:sz w:val="20"/>
                <w:szCs w:val="20"/>
              </w:rPr>
              <w:t>Α/Α</w:t>
            </w:r>
          </w:p>
        </w:tc>
        <w:tc>
          <w:tcPr>
            <w:tcW w:w="4351" w:type="dxa"/>
            <w:vAlign w:val="center"/>
          </w:tcPr>
          <w:p w14:paraId="5C6421FF" w14:textId="77777777" w:rsidR="008C2AA2" w:rsidRPr="00AB5146" w:rsidRDefault="008C2AA2" w:rsidP="005939DD">
            <w:pPr>
              <w:jc w:val="center"/>
              <w:rPr>
                <w:b/>
                <w:bCs/>
                <w:sz w:val="20"/>
                <w:szCs w:val="20"/>
              </w:rPr>
            </w:pPr>
            <w:r w:rsidRPr="00AB5146">
              <w:rPr>
                <w:b/>
                <w:bCs/>
                <w:sz w:val="20"/>
                <w:szCs w:val="20"/>
              </w:rPr>
              <w:t>ΠΡΟΔΙΑΦΡΑΦΗ</w:t>
            </w:r>
          </w:p>
        </w:tc>
        <w:tc>
          <w:tcPr>
            <w:tcW w:w="1290" w:type="dxa"/>
            <w:vAlign w:val="center"/>
          </w:tcPr>
          <w:p w14:paraId="08792635"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2ABB6851"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729DB394"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551A7405" w14:textId="77777777" w:rsidTr="00B104BE">
        <w:trPr>
          <w:jc w:val="center"/>
        </w:trPr>
        <w:tc>
          <w:tcPr>
            <w:tcW w:w="606" w:type="dxa"/>
          </w:tcPr>
          <w:p w14:paraId="272A0538" w14:textId="77777777" w:rsidR="008C2AA2" w:rsidRPr="00AB5146" w:rsidRDefault="008C2AA2" w:rsidP="005939DD">
            <w:pPr>
              <w:rPr>
                <w:sz w:val="20"/>
                <w:szCs w:val="20"/>
                <w:lang w:val="en-US"/>
              </w:rPr>
            </w:pPr>
            <w:r>
              <w:rPr>
                <w:sz w:val="20"/>
                <w:szCs w:val="20"/>
                <w:lang w:val="en-US"/>
              </w:rPr>
              <w:t>1</w:t>
            </w:r>
          </w:p>
        </w:tc>
        <w:tc>
          <w:tcPr>
            <w:tcW w:w="4351" w:type="dxa"/>
          </w:tcPr>
          <w:p w14:paraId="121705D2" w14:textId="77777777" w:rsidR="008C2AA2" w:rsidRPr="00670757" w:rsidRDefault="008C2AA2" w:rsidP="005939DD">
            <w:pPr>
              <w:jc w:val="left"/>
            </w:pPr>
            <w:r w:rsidRPr="00670757">
              <w:t>Η Περίοδος Εγγύησης – Συντήρησης θα πρέπει να είναι σύμφωνη με τα αναφερόμενα στην Διακήρυξη και πλήρης συμμόρφωση στις απαιτήσεις της παραγράφου αυτής</w:t>
            </w:r>
          </w:p>
        </w:tc>
        <w:tc>
          <w:tcPr>
            <w:tcW w:w="1290" w:type="dxa"/>
            <w:vAlign w:val="center"/>
          </w:tcPr>
          <w:p w14:paraId="1846FFEA"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76D47771" w14:textId="77777777" w:rsidR="008C2AA2" w:rsidRPr="002E0381" w:rsidRDefault="008C2AA2" w:rsidP="005939DD">
            <w:pPr>
              <w:jc w:val="right"/>
              <w:rPr>
                <w:sz w:val="20"/>
                <w:szCs w:val="20"/>
              </w:rPr>
            </w:pPr>
          </w:p>
        </w:tc>
        <w:tc>
          <w:tcPr>
            <w:tcW w:w="1712" w:type="dxa"/>
          </w:tcPr>
          <w:p w14:paraId="4FF7162C" w14:textId="77777777" w:rsidR="008C2AA2" w:rsidRPr="00AB5146" w:rsidRDefault="008C2AA2" w:rsidP="005939DD">
            <w:pPr>
              <w:jc w:val="right"/>
              <w:rPr>
                <w:sz w:val="20"/>
                <w:szCs w:val="20"/>
              </w:rPr>
            </w:pPr>
          </w:p>
        </w:tc>
      </w:tr>
      <w:tr w:rsidR="008C2AA2" w:rsidRPr="00AB5146" w14:paraId="22B8BCB5" w14:textId="77777777" w:rsidTr="00B104BE">
        <w:trPr>
          <w:jc w:val="center"/>
        </w:trPr>
        <w:tc>
          <w:tcPr>
            <w:tcW w:w="606" w:type="dxa"/>
          </w:tcPr>
          <w:p w14:paraId="72E1BC14" w14:textId="77777777" w:rsidR="008C2AA2" w:rsidRPr="003F4F49" w:rsidRDefault="008C2AA2" w:rsidP="005939DD">
            <w:pPr>
              <w:jc w:val="left"/>
              <w:rPr>
                <w:sz w:val="20"/>
                <w:szCs w:val="20"/>
                <w:lang w:val="en-US"/>
              </w:rPr>
            </w:pPr>
            <w:r>
              <w:rPr>
                <w:sz w:val="20"/>
                <w:szCs w:val="20"/>
                <w:lang w:val="en-US"/>
              </w:rPr>
              <w:t>2</w:t>
            </w:r>
          </w:p>
        </w:tc>
        <w:tc>
          <w:tcPr>
            <w:tcW w:w="4351" w:type="dxa"/>
          </w:tcPr>
          <w:p w14:paraId="58F94A6B" w14:textId="77777777" w:rsidR="008C2AA2" w:rsidRPr="00670757" w:rsidRDefault="008C2AA2" w:rsidP="005939DD">
            <w:pPr>
              <w:jc w:val="left"/>
            </w:pPr>
            <w:r w:rsidRPr="00670757">
              <w:t xml:space="preserve">Χρονικό Διάστημα Εγγύησης σε </w:t>
            </w:r>
            <w:r w:rsidR="00674706">
              <w:t>μήνες</w:t>
            </w:r>
          </w:p>
        </w:tc>
        <w:tc>
          <w:tcPr>
            <w:tcW w:w="1290" w:type="dxa"/>
            <w:vAlign w:val="center"/>
          </w:tcPr>
          <w:p w14:paraId="6EA8CE26" w14:textId="77777777" w:rsidR="008C2AA2" w:rsidRPr="0071315A" w:rsidRDefault="00401C38" w:rsidP="005939DD">
            <w:pPr>
              <w:jc w:val="center"/>
              <w:rPr>
                <w:sz w:val="20"/>
                <w:szCs w:val="20"/>
              </w:rPr>
            </w:pPr>
            <w:r w:rsidRPr="00401C38">
              <w:rPr>
                <w:b/>
                <w:bCs/>
                <w:sz w:val="20"/>
                <w:szCs w:val="20"/>
              </w:rPr>
              <w:t>≥24</w:t>
            </w:r>
          </w:p>
        </w:tc>
        <w:tc>
          <w:tcPr>
            <w:tcW w:w="1352" w:type="dxa"/>
          </w:tcPr>
          <w:p w14:paraId="5CF97B7E" w14:textId="77777777" w:rsidR="008C2AA2" w:rsidRPr="00AB5146" w:rsidRDefault="008C2AA2" w:rsidP="005939DD">
            <w:pPr>
              <w:jc w:val="right"/>
              <w:rPr>
                <w:sz w:val="20"/>
                <w:szCs w:val="20"/>
              </w:rPr>
            </w:pPr>
          </w:p>
        </w:tc>
        <w:tc>
          <w:tcPr>
            <w:tcW w:w="1712" w:type="dxa"/>
          </w:tcPr>
          <w:p w14:paraId="6A037BFE" w14:textId="77777777" w:rsidR="008C2AA2" w:rsidRPr="00AB5146" w:rsidRDefault="008C2AA2" w:rsidP="005939DD">
            <w:pPr>
              <w:jc w:val="right"/>
              <w:rPr>
                <w:sz w:val="20"/>
                <w:szCs w:val="20"/>
              </w:rPr>
            </w:pPr>
          </w:p>
        </w:tc>
      </w:tr>
      <w:tr w:rsidR="008C2AA2" w:rsidRPr="00AB5146" w14:paraId="13D31586" w14:textId="77777777" w:rsidTr="00B104BE">
        <w:trPr>
          <w:jc w:val="center"/>
        </w:trPr>
        <w:tc>
          <w:tcPr>
            <w:tcW w:w="606" w:type="dxa"/>
          </w:tcPr>
          <w:p w14:paraId="242C21C7" w14:textId="77777777" w:rsidR="008C2AA2" w:rsidRPr="003F4F49" w:rsidRDefault="008C2AA2" w:rsidP="005939DD">
            <w:pPr>
              <w:rPr>
                <w:sz w:val="20"/>
                <w:szCs w:val="20"/>
                <w:lang w:val="en-US"/>
              </w:rPr>
            </w:pPr>
            <w:r>
              <w:rPr>
                <w:sz w:val="20"/>
                <w:szCs w:val="20"/>
                <w:lang w:val="en-US"/>
              </w:rPr>
              <w:t>3</w:t>
            </w:r>
          </w:p>
        </w:tc>
        <w:tc>
          <w:tcPr>
            <w:tcW w:w="4351" w:type="dxa"/>
          </w:tcPr>
          <w:p w14:paraId="4C18A7B5" w14:textId="77777777" w:rsidR="008C2AA2" w:rsidRPr="00670757" w:rsidRDefault="008C2AA2" w:rsidP="005939DD">
            <w:pPr>
              <w:jc w:val="left"/>
            </w:pPr>
            <w:r w:rsidRPr="00670757">
              <w:t>Παροχή Υπηρεσιών Εγγύησης σύμφωνα με τα αναφερόμενα στην Διακήρυξη</w:t>
            </w:r>
          </w:p>
        </w:tc>
        <w:tc>
          <w:tcPr>
            <w:tcW w:w="1290" w:type="dxa"/>
            <w:vAlign w:val="center"/>
          </w:tcPr>
          <w:p w14:paraId="68E6B17A"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753396A5" w14:textId="77777777" w:rsidR="008C2AA2" w:rsidRPr="00AB5146" w:rsidRDefault="008C2AA2" w:rsidP="005939DD">
            <w:pPr>
              <w:jc w:val="right"/>
              <w:rPr>
                <w:sz w:val="20"/>
                <w:szCs w:val="20"/>
              </w:rPr>
            </w:pPr>
          </w:p>
        </w:tc>
        <w:tc>
          <w:tcPr>
            <w:tcW w:w="1712" w:type="dxa"/>
          </w:tcPr>
          <w:p w14:paraId="57272569" w14:textId="77777777" w:rsidR="008C2AA2" w:rsidRPr="00AB5146" w:rsidRDefault="008C2AA2" w:rsidP="005939DD">
            <w:pPr>
              <w:jc w:val="right"/>
              <w:rPr>
                <w:sz w:val="20"/>
                <w:szCs w:val="20"/>
              </w:rPr>
            </w:pPr>
          </w:p>
        </w:tc>
      </w:tr>
    </w:tbl>
    <w:p w14:paraId="23ED6A22" w14:textId="77777777" w:rsidR="008B2CD6" w:rsidRPr="00897475" w:rsidRDefault="008B2CD6" w:rsidP="00F95A68">
      <w:pPr>
        <w:spacing w:before="240"/>
      </w:pPr>
      <w:r w:rsidRPr="00897475">
        <w:t>Τονίζεται ότι είναι υποχρεωτική η απάντηση σε όλα τα σημεία του Πινάκων συμμόρφωσης και η παροχή όλων των πληροφοριών που ζητούνται. Η επιτροπή θα αξιολογήσει τα παρεχόμενα από τους υποψήφιους Αναδόχους στοιχεία κατά την αξιολόγηση των Τεχνικών Προσφορών. Σε περίπτωση που δεν έχει απαντηθεί οποιοσδήποτε όρος των πινάκων, τότε η απάντηση θεωρείται αρνητική.</w:t>
      </w:r>
    </w:p>
    <w:p w14:paraId="660D5385" w14:textId="77777777" w:rsidR="00EB5360" w:rsidRPr="00897475" w:rsidRDefault="00EB5360"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24" w:name="_ΠΑΡΑΡΤΗΜΑ_ΙΙI_–"/>
      <w:bookmarkStart w:id="625" w:name="_Toc31307759"/>
      <w:bookmarkStart w:id="626" w:name="_Toc75073561"/>
      <w:bookmarkStart w:id="627" w:name="_Ref77946434"/>
      <w:bookmarkStart w:id="628" w:name="_Ref77946784"/>
      <w:bookmarkEnd w:id="624"/>
      <w:r w:rsidRPr="00897475">
        <w:lastRenderedPageBreak/>
        <w:t>ΠΑΡΑΡΤΗΜΑ ΙΙI – ΕΥΡΩΠΑΙΚΟ ΕΝΙΑΙΟ ΕΓΓΡΑΦΟ ΣΥΜΒΑΣΗΣ (ΕΕΕΣ)</w:t>
      </w:r>
      <w:bookmarkEnd w:id="625"/>
      <w:bookmarkEnd w:id="626"/>
      <w:bookmarkEnd w:id="627"/>
      <w:bookmarkEnd w:id="628"/>
      <w:r w:rsidRPr="00897475">
        <w:t xml:space="preserve"> </w:t>
      </w:r>
    </w:p>
    <w:p w14:paraId="284A05DC" w14:textId="77777777" w:rsidR="0064637A" w:rsidRPr="00A4737C" w:rsidRDefault="0064637A" w:rsidP="0064637A">
      <w:pPr>
        <w:pStyle w:val="normalwithoutspacing"/>
        <w:rPr>
          <w:rFonts w:cs="Tahoma"/>
          <w:szCs w:val="22"/>
        </w:rPr>
      </w:pPr>
      <w:r w:rsidRPr="00A4737C">
        <w:rPr>
          <w:rFonts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ACF9C05" w14:textId="77777777" w:rsidR="0064637A" w:rsidRPr="00A4737C" w:rsidRDefault="0064637A" w:rsidP="0064637A">
      <w:pPr>
        <w:pStyle w:val="normalwithoutspacing"/>
        <w:rPr>
          <w:rFonts w:cs="Tahoma"/>
          <w:szCs w:val="22"/>
        </w:rPr>
      </w:pPr>
      <w:r w:rsidRPr="00A4737C">
        <w:rPr>
          <w:rFonts w:cs="Tahoma"/>
          <w:szCs w:val="22"/>
        </w:rPr>
        <w:t xml:space="preserve">Συνημμένα της παρούσας διακήρυξης περιλαμβάνονται: </w:t>
      </w:r>
    </w:p>
    <w:p w14:paraId="49A13027" w14:textId="77777777" w:rsidR="0064637A" w:rsidRPr="00A4737C" w:rsidRDefault="0064637A" w:rsidP="004A1D19">
      <w:pPr>
        <w:pStyle w:val="normalwithoutspacing"/>
        <w:numPr>
          <w:ilvl w:val="0"/>
          <w:numId w:val="54"/>
        </w:numPr>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7C114D2" w14:textId="77777777" w:rsidR="00530880" w:rsidRDefault="0064637A" w:rsidP="004A1D19">
      <w:pPr>
        <w:pStyle w:val="normalwithoutspacing"/>
        <w:numPr>
          <w:ilvl w:val="0"/>
          <w:numId w:val="54"/>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530880">
        <w:rPr>
          <w:rFonts w:cs="Tahoma"/>
          <w:szCs w:val="22"/>
        </w:rPr>
        <w:t>.</w:t>
      </w:r>
      <w:r w:rsidRPr="00780173">
        <w:rPr>
          <w:rFonts w:cs="Tahoma"/>
          <w:szCs w:val="22"/>
        </w:rPr>
        <w:t xml:space="preserve"> </w:t>
      </w:r>
    </w:p>
    <w:p w14:paraId="55488F29" w14:textId="77777777" w:rsidR="0064637A" w:rsidRPr="00780173" w:rsidRDefault="0064637A" w:rsidP="004A1D19">
      <w:pPr>
        <w:pStyle w:val="normalwithoutspacing"/>
        <w:numPr>
          <w:ilvl w:val="0"/>
          <w:numId w:val="54"/>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BA8EDB0" w14:textId="77777777" w:rsidR="0064637A" w:rsidRPr="00603221" w:rsidRDefault="0064637A" w:rsidP="0064637A">
      <w:pPr>
        <w:pStyle w:val="normalwithoutspacing"/>
        <w:rPr>
          <w:rFonts w:cs="Tahoma"/>
          <w:i/>
          <w:color w:val="5B9BD5"/>
          <w:szCs w:val="22"/>
        </w:rPr>
      </w:pPr>
    </w:p>
    <w:p w14:paraId="7AB351F3" w14:textId="77777777" w:rsidR="00EB5360" w:rsidRPr="00897475" w:rsidRDefault="00EB5360" w:rsidP="00EB5360"/>
    <w:p w14:paraId="4C5BCF63" w14:textId="77777777" w:rsidR="00D76980" w:rsidRPr="00897475" w:rsidRDefault="00D76980"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29" w:name="_Toc31307760"/>
      <w:bookmarkStart w:id="630" w:name="_Ref62041784"/>
      <w:bookmarkStart w:id="631" w:name="_Toc75073562"/>
      <w:bookmarkStart w:id="632" w:name="_Ref77946712"/>
      <w:r w:rsidRPr="00897475">
        <w:lastRenderedPageBreak/>
        <w:t>ΠΑΡΑΡΤΗΜΑ ΙV – Υπόδειγμα Βιογραφικού Σημειώματος</w:t>
      </w:r>
      <w:bookmarkEnd w:id="629"/>
      <w:bookmarkEnd w:id="630"/>
      <w:bookmarkEnd w:id="631"/>
      <w:bookmarkEnd w:id="632"/>
    </w:p>
    <w:tbl>
      <w:tblPr>
        <w:tblW w:w="5004" w:type="pct"/>
        <w:tblInd w:w="-8" w:type="dxa"/>
        <w:tblLook w:val="0000" w:firstRow="0" w:lastRow="0" w:firstColumn="0" w:lastColumn="0" w:noHBand="0" w:noVBand="0"/>
      </w:tblPr>
      <w:tblGrid>
        <w:gridCol w:w="1500"/>
        <w:gridCol w:w="297"/>
        <w:gridCol w:w="143"/>
        <w:gridCol w:w="48"/>
        <w:gridCol w:w="167"/>
        <w:gridCol w:w="169"/>
        <w:gridCol w:w="167"/>
        <w:gridCol w:w="18"/>
        <w:gridCol w:w="3840"/>
        <w:gridCol w:w="1315"/>
        <w:gridCol w:w="416"/>
        <w:gridCol w:w="102"/>
        <w:gridCol w:w="249"/>
        <w:gridCol w:w="1533"/>
      </w:tblGrid>
      <w:tr w:rsidR="00897475" w:rsidRPr="00897475" w14:paraId="3E19BF21" w14:textId="77777777" w:rsidTr="0032767D">
        <w:trPr>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92FE965" w14:textId="77777777" w:rsidR="0032767D" w:rsidRPr="00897475" w:rsidRDefault="0032767D" w:rsidP="00E366D3">
            <w:pPr>
              <w:spacing w:line="276" w:lineRule="auto"/>
              <w:jc w:val="center"/>
              <w:rPr>
                <w:b/>
              </w:rPr>
            </w:pPr>
            <w:r w:rsidRPr="00897475">
              <w:rPr>
                <w:b/>
              </w:rPr>
              <w:t>ΒΙΟΓΡΑΦΙΚΟ ΣΗΜΕΙΩΜΑ</w:t>
            </w:r>
          </w:p>
        </w:tc>
      </w:tr>
      <w:tr w:rsidR="00897475" w:rsidRPr="00897475" w14:paraId="5758EB35" w14:textId="77777777" w:rsidTr="0032767D">
        <w:tc>
          <w:tcPr>
            <w:tcW w:w="4996" w:type="pct"/>
            <w:gridSpan w:val="14"/>
          </w:tcPr>
          <w:p w14:paraId="7CC61D24" w14:textId="77777777" w:rsidR="0032767D" w:rsidRPr="00897475" w:rsidRDefault="0032767D" w:rsidP="00E366D3">
            <w:pPr>
              <w:spacing w:line="276" w:lineRule="auto"/>
            </w:pPr>
          </w:p>
        </w:tc>
      </w:tr>
      <w:tr w:rsidR="00897475" w:rsidRPr="00897475" w14:paraId="1FBE1E7A" w14:textId="77777777" w:rsidTr="0032767D">
        <w:tc>
          <w:tcPr>
            <w:tcW w:w="3182"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9443749" w14:textId="77777777" w:rsidR="0032767D" w:rsidRPr="00897475" w:rsidRDefault="0032767D" w:rsidP="00E366D3">
            <w:pPr>
              <w:spacing w:line="276" w:lineRule="auto"/>
              <w:rPr>
                <w:b/>
              </w:rPr>
            </w:pPr>
            <w:r w:rsidRPr="00897475">
              <w:rPr>
                <w:b/>
              </w:rPr>
              <w:t>ΠΡΟΣΩΠΙΚΑ ΣΤΟΙΧΕΙΑ</w:t>
            </w:r>
          </w:p>
        </w:tc>
        <w:tc>
          <w:tcPr>
            <w:tcW w:w="1814" w:type="pct"/>
            <w:gridSpan w:val="5"/>
            <w:vAlign w:val="center"/>
          </w:tcPr>
          <w:p w14:paraId="190995A2" w14:textId="77777777" w:rsidR="0032767D" w:rsidRPr="00897475" w:rsidRDefault="0032767D" w:rsidP="00E366D3">
            <w:pPr>
              <w:spacing w:line="276" w:lineRule="auto"/>
            </w:pPr>
          </w:p>
        </w:tc>
      </w:tr>
      <w:tr w:rsidR="00897475" w:rsidRPr="00897475" w14:paraId="244BEBEB" w14:textId="77777777" w:rsidTr="0032767D">
        <w:tc>
          <w:tcPr>
            <w:tcW w:w="752" w:type="pct"/>
            <w:tcBorders>
              <w:top w:val="double" w:sz="6" w:space="0" w:color="auto"/>
              <w:left w:val="double" w:sz="6" w:space="0" w:color="auto"/>
              <w:bottom w:val="nil"/>
              <w:right w:val="nil"/>
            </w:tcBorders>
            <w:vAlign w:val="center"/>
          </w:tcPr>
          <w:p w14:paraId="5BA3F1C1" w14:textId="77777777" w:rsidR="0032767D" w:rsidRPr="00897475" w:rsidRDefault="0032767D" w:rsidP="00E366D3">
            <w:pPr>
              <w:spacing w:line="276" w:lineRule="auto"/>
              <w:rPr>
                <w:b/>
              </w:rPr>
            </w:pPr>
            <w:r w:rsidRPr="00897475">
              <w:rPr>
                <w:b/>
              </w:rPr>
              <w:t>Επώνυμο:</w:t>
            </w:r>
          </w:p>
        </w:tc>
        <w:tc>
          <w:tcPr>
            <w:tcW w:w="2430" w:type="pct"/>
            <w:gridSpan w:val="8"/>
            <w:tcBorders>
              <w:top w:val="double" w:sz="6" w:space="0" w:color="auto"/>
              <w:left w:val="nil"/>
              <w:bottom w:val="single" w:sz="6" w:space="0" w:color="auto"/>
              <w:right w:val="nil"/>
            </w:tcBorders>
            <w:vAlign w:val="center"/>
          </w:tcPr>
          <w:p w14:paraId="3B7E653C" w14:textId="77777777" w:rsidR="0032767D" w:rsidRPr="00897475" w:rsidRDefault="0032767D" w:rsidP="00E366D3">
            <w:pPr>
              <w:spacing w:line="276" w:lineRule="auto"/>
            </w:pPr>
          </w:p>
        </w:tc>
        <w:tc>
          <w:tcPr>
            <w:tcW w:w="660" w:type="pct"/>
            <w:tcBorders>
              <w:top w:val="double" w:sz="6" w:space="0" w:color="auto"/>
              <w:left w:val="nil"/>
              <w:bottom w:val="nil"/>
              <w:right w:val="nil"/>
            </w:tcBorders>
            <w:vAlign w:val="center"/>
          </w:tcPr>
          <w:p w14:paraId="7AFE8CC1" w14:textId="77777777" w:rsidR="0032767D" w:rsidRPr="00897475" w:rsidRDefault="0032767D" w:rsidP="00E366D3">
            <w:pPr>
              <w:spacing w:line="276" w:lineRule="auto"/>
              <w:rPr>
                <w:b/>
              </w:rPr>
            </w:pPr>
            <w:r w:rsidRPr="00897475">
              <w:rPr>
                <w:b/>
              </w:rPr>
              <w:t>Όνομα:</w:t>
            </w:r>
          </w:p>
        </w:tc>
        <w:tc>
          <w:tcPr>
            <w:tcW w:w="1154" w:type="pct"/>
            <w:gridSpan w:val="4"/>
            <w:tcBorders>
              <w:top w:val="double" w:sz="6" w:space="0" w:color="auto"/>
              <w:left w:val="nil"/>
              <w:bottom w:val="single" w:sz="6" w:space="0" w:color="auto"/>
              <w:right w:val="double" w:sz="6" w:space="0" w:color="auto"/>
            </w:tcBorders>
            <w:vAlign w:val="center"/>
          </w:tcPr>
          <w:p w14:paraId="126ABFC7" w14:textId="77777777" w:rsidR="0032767D" w:rsidRPr="00897475" w:rsidRDefault="0032767D" w:rsidP="00E366D3">
            <w:pPr>
              <w:spacing w:line="276" w:lineRule="auto"/>
            </w:pPr>
          </w:p>
        </w:tc>
      </w:tr>
      <w:tr w:rsidR="00897475" w:rsidRPr="00897475" w14:paraId="7BD01FF4" w14:textId="77777777" w:rsidTr="0032767D">
        <w:trPr>
          <w:trHeight w:val="247"/>
        </w:trPr>
        <w:tc>
          <w:tcPr>
            <w:tcW w:w="4996" w:type="pct"/>
            <w:gridSpan w:val="14"/>
            <w:tcBorders>
              <w:top w:val="nil"/>
              <w:left w:val="double" w:sz="6" w:space="0" w:color="auto"/>
              <w:bottom w:val="nil"/>
              <w:right w:val="double" w:sz="6" w:space="0" w:color="auto"/>
            </w:tcBorders>
            <w:vAlign w:val="center"/>
          </w:tcPr>
          <w:p w14:paraId="0FA659CF" w14:textId="77777777" w:rsidR="0032767D" w:rsidRPr="00897475" w:rsidRDefault="0032767D" w:rsidP="00E366D3">
            <w:pPr>
              <w:spacing w:line="276" w:lineRule="auto"/>
            </w:pPr>
          </w:p>
        </w:tc>
      </w:tr>
      <w:tr w:rsidR="00897475" w:rsidRPr="00897475" w14:paraId="75F079A1" w14:textId="77777777" w:rsidTr="0032767D">
        <w:tc>
          <w:tcPr>
            <w:tcW w:w="901" w:type="pct"/>
            <w:gridSpan w:val="2"/>
            <w:tcBorders>
              <w:top w:val="nil"/>
              <w:left w:val="double" w:sz="6" w:space="0" w:color="auto"/>
              <w:bottom w:val="nil"/>
              <w:right w:val="nil"/>
            </w:tcBorders>
            <w:vAlign w:val="center"/>
          </w:tcPr>
          <w:p w14:paraId="7A66D7F6" w14:textId="77777777" w:rsidR="0032767D" w:rsidRPr="00897475" w:rsidRDefault="0032767D" w:rsidP="00E366D3">
            <w:pPr>
              <w:spacing w:line="276" w:lineRule="auto"/>
              <w:rPr>
                <w:b/>
              </w:rPr>
            </w:pPr>
            <w:r w:rsidRPr="00897475">
              <w:rPr>
                <w:b/>
              </w:rPr>
              <w:t>Πατρώνυμο:</w:t>
            </w:r>
          </w:p>
        </w:tc>
        <w:tc>
          <w:tcPr>
            <w:tcW w:w="2281" w:type="pct"/>
            <w:gridSpan w:val="7"/>
            <w:tcBorders>
              <w:top w:val="nil"/>
              <w:left w:val="nil"/>
              <w:bottom w:val="single" w:sz="6" w:space="0" w:color="auto"/>
              <w:right w:val="nil"/>
            </w:tcBorders>
            <w:vAlign w:val="center"/>
          </w:tcPr>
          <w:p w14:paraId="5677F02D" w14:textId="77777777" w:rsidR="0032767D" w:rsidRPr="00897475" w:rsidRDefault="0032767D" w:rsidP="00E366D3">
            <w:pPr>
              <w:spacing w:line="276" w:lineRule="auto"/>
            </w:pPr>
          </w:p>
        </w:tc>
        <w:tc>
          <w:tcPr>
            <w:tcW w:w="920" w:type="pct"/>
            <w:gridSpan w:val="3"/>
            <w:vAlign w:val="center"/>
          </w:tcPr>
          <w:p w14:paraId="5245D945" w14:textId="77777777" w:rsidR="0032767D" w:rsidRPr="00897475" w:rsidRDefault="0032767D" w:rsidP="00E366D3">
            <w:pPr>
              <w:spacing w:line="276" w:lineRule="auto"/>
              <w:rPr>
                <w:b/>
              </w:rPr>
            </w:pPr>
            <w:r w:rsidRPr="00897475">
              <w:rPr>
                <w:b/>
              </w:rPr>
              <w:t>Μητρώνυμο:</w:t>
            </w:r>
          </w:p>
        </w:tc>
        <w:tc>
          <w:tcPr>
            <w:tcW w:w="894" w:type="pct"/>
            <w:gridSpan w:val="2"/>
            <w:tcBorders>
              <w:top w:val="nil"/>
              <w:left w:val="nil"/>
              <w:bottom w:val="single" w:sz="6" w:space="0" w:color="auto"/>
              <w:right w:val="double" w:sz="6" w:space="0" w:color="auto"/>
            </w:tcBorders>
            <w:vAlign w:val="center"/>
          </w:tcPr>
          <w:p w14:paraId="5CAD0D9F" w14:textId="77777777" w:rsidR="0032767D" w:rsidRPr="00897475" w:rsidRDefault="0032767D" w:rsidP="00E366D3">
            <w:pPr>
              <w:spacing w:line="276" w:lineRule="auto"/>
            </w:pPr>
          </w:p>
        </w:tc>
      </w:tr>
      <w:tr w:rsidR="00897475" w:rsidRPr="00897475" w14:paraId="6417DE04" w14:textId="77777777" w:rsidTr="0032767D">
        <w:tc>
          <w:tcPr>
            <w:tcW w:w="4996" w:type="pct"/>
            <w:gridSpan w:val="14"/>
            <w:tcBorders>
              <w:top w:val="nil"/>
              <w:left w:val="double" w:sz="6" w:space="0" w:color="auto"/>
              <w:bottom w:val="nil"/>
              <w:right w:val="double" w:sz="6" w:space="0" w:color="auto"/>
            </w:tcBorders>
            <w:vAlign w:val="center"/>
          </w:tcPr>
          <w:p w14:paraId="257712C5" w14:textId="77777777" w:rsidR="0032767D" w:rsidRPr="00897475" w:rsidRDefault="0032767D" w:rsidP="00E366D3">
            <w:pPr>
              <w:spacing w:line="276" w:lineRule="auto"/>
            </w:pPr>
          </w:p>
        </w:tc>
      </w:tr>
      <w:tr w:rsidR="00897475" w:rsidRPr="00897475" w14:paraId="2A5228CE" w14:textId="77777777" w:rsidTr="0032767D">
        <w:tc>
          <w:tcPr>
            <w:tcW w:w="997" w:type="pct"/>
            <w:gridSpan w:val="4"/>
            <w:tcBorders>
              <w:top w:val="nil"/>
              <w:left w:val="double" w:sz="6" w:space="0" w:color="auto"/>
              <w:bottom w:val="nil"/>
              <w:right w:val="nil"/>
            </w:tcBorders>
            <w:vAlign w:val="center"/>
          </w:tcPr>
          <w:p w14:paraId="02AD201D" w14:textId="77777777" w:rsidR="0032767D" w:rsidRPr="00897475" w:rsidRDefault="0032767D" w:rsidP="00E366D3">
            <w:pPr>
              <w:spacing w:line="276" w:lineRule="auto"/>
              <w:rPr>
                <w:b/>
              </w:rPr>
            </w:pPr>
            <w:r w:rsidRPr="00897475">
              <w:rPr>
                <w:b/>
              </w:rPr>
              <w:t>Ημερομηνία Γέννησης:</w:t>
            </w:r>
          </w:p>
        </w:tc>
        <w:tc>
          <w:tcPr>
            <w:tcW w:w="2185" w:type="pct"/>
            <w:gridSpan w:val="5"/>
            <w:tcBorders>
              <w:top w:val="nil"/>
              <w:left w:val="nil"/>
              <w:bottom w:val="single" w:sz="6" w:space="0" w:color="auto"/>
              <w:right w:val="nil"/>
            </w:tcBorders>
            <w:vAlign w:val="center"/>
          </w:tcPr>
          <w:p w14:paraId="46B5B826" w14:textId="77777777" w:rsidR="0032767D" w:rsidRPr="00897475" w:rsidRDefault="0032767D" w:rsidP="00E366D3">
            <w:pPr>
              <w:spacing w:line="276" w:lineRule="auto"/>
            </w:pPr>
            <w:r w:rsidRPr="00897475">
              <w:t>__ /__ / ____</w:t>
            </w:r>
          </w:p>
        </w:tc>
        <w:tc>
          <w:tcPr>
            <w:tcW w:w="1045" w:type="pct"/>
            <w:gridSpan w:val="4"/>
            <w:vAlign w:val="center"/>
          </w:tcPr>
          <w:p w14:paraId="44666BD0" w14:textId="77777777" w:rsidR="0032767D" w:rsidRPr="00897475" w:rsidRDefault="0032767D" w:rsidP="00E366D3">
            <w:pPr>
              <w:spacing w:line="276" w:lineRule="auto"/>
              <w:rPr>
                <w:b/>
              </w:rPr>
            </w:pPr>
            <w:r w:rsidRPr="00897475">
              <w:rPr>
                <w:b/>
              </w:rPr>
              <w:t>Τόπος Γέννησης:</w:t>
            </w:r>
          </w:p>
        </w:tc>
        <w:tc>
          <w:tcPr>
            <w:tcW w:w="769" w:type="pct"/>
            <w:tcBorders>
              <w:top w:val="nil"/>
              <w:left w:val="nil"/>
              <w:bottom w:val="single" w:sz="6" w:space="0" w:color="auto"/>
              <w:right w:val="double" w:sz="6" w:space="0" w:color="auto"/>
            </w:tcBorders>
            <w:vAlign w:val="center"/>
          </w:tcPr>
          <w:p w14:paraId="2842EB85" w14:textId="77777777" w:rsidR="0032767D" w:rsidRPr="00897475" w:rsidRDefault="0032767D" w:rsidP="00E366D3">
            <w:pPr>
              <w:spacing w:line="276" w:lineRule="auto"/>
            </w:pPr>
          </w:p>
        </w:tc>
      </w:tr>
      <w:tr w:rsidR="00897475" w:rsidRPr="00897475" w14:paraId="3022ECE0" w14:textId="77777777" w:rsidTr="0032767D">
        <w:tc>
          <w:tcPr>
            <w:tcW w:w="4996" w:type="pct"/>
            <w:gridSpan w:val="14"/>
            <w:tcBorders>
              <w:top w:val="nil"/>
              <w:left w:val="double" w:sz="6" w:space="0" w:color="auto"/>
              <w:bottom w:val="nil"/>
              <w:right w:val="double" w:sz="6" w:space="0" w:color="auto"/>
            </w:tcBorders>
            <w:vAlign w:val="center"/>
          </w:tcPr>
          <w:p w14:paraId="2CF4385C" w14:textId="77777777" w:rsidR="0032767D" w:rsidRPr="00897475" w:rsidRDefault="0032767D" w:rsidP="00E366D3">
            <w:pPr>
              <w:spacing w:line="276" w:lineRule="auto"/>
            </w:pPr>
          </w:p>
        </w:tc>
      </w:tr>
      <w:tr w:rsidR="00897475" w:rsidRPr="00897475" w14:paraId="1C1B97FF" w14:textId="77777777" w:rsidTr="0032767D">
        <w:tc>
          <w:tcPr>
            <w:tcW w:w="1250" w:type="pct"/>
            <w:gridSpan w:val="7"/>
            <w:tcBorders>
              <w:top w:val="nil"/>
              <w:left w:val="double" w:sz="6" w:space="0" w:color="auto"/>
              <w:bottom w:val="nil"/>
              <w:right w:val="nil"/>
            </w:tcBorders>
            <w:vAlign w:val="center"/>
          </w:tcPr>
          <w:p w14:paraId="46E623D8" w14:textId="77777777" w:rsidR="0032767D" w:rsidRPr="00897475" w:rsidRDefault="0032767D" w:rsidP="00E366D3">
            <w:pPr>
              <w:spacing w:line="276" w:lineRule="auto"/>
              <w:rPr>
                <w:b/>
              </w:rPr>
            </w:pPr>
            <w:r w:rsidRPr="00897475">
              <w:rPr>
                <w:b/>
              </w:rPr>
              <w:t>Τηλέφωνο:</w:t>
            </w:r>
          </w:p>
        </w:tc>
        <w:tc>
          <w:tcPr>
            <w:tcW w:w="1932" w:type="pct"/>
            <w:gridSpan w:val="2"/>
            <w:tcBorders>
              <w:top w:val="nil"/>
              <w:left w:val="nil"/>
              <w:bottom w:val="single" w:sz="6" w:space="0" w:color="auto"/>
              <w:right w:val="nil"/>
            </w:tcBorders>
            <w:vAlign w:val="center"/>
          </w:tcPr>
          <w:p w14:paraId="05F9E07A" w14:textId="77777777" w:rsidR="0032767D" w:rsidRPr="00897475" w:rsidRDefault="0032767D" w:rsidP="00E366D3">
            <w:pPr>
              <w:spacing w:line="276" w:lineRule="auto"/>
            </w:pPr>
          </w:p>
        </w:tc>
        <w:tc>
          <w:tcPr>
            <w:tcW w:w="869" w:type="pct"/>
            <w:gridSpan w:val="2"/>
            <w:vAlign w:val="center"/>
          </w:tcPr>
          <w:p w14:paraId="5E2554FA" w14:textId="77777777" w:rsidR="0032767D" w:rsidRPr="00897475" w:rsidRDefault="0032767D" w:rsidP="00E366D3">
            <w:pPr>
              <w:spacing w:line="276" w:lineRule="auto"/>
              <w:rPr>
                <w:b/>
              </w:rPr>
            </w:pPr>
            <w:r w:rsidRPr="00897475">
              <w:rPr>
                <w:b/>
              </w:rPr>
              <w:t>E-mail:</w:t>
            </w:r>
          </w:p>
        </w:tc>
        <w:tc>
          <w:tcPr>
            <w:tcW w:w="945" w:type="pct"/>
            <w:gridSpan w:val="3"/>
            <w:tcBorders>
              <w:top w:val="nil"/>
              <w:left w:val="nil"/>
              <w:bottom w:val="single" w:sz="6" w:space="0" w:color="auto"/>
              <w:right w:val="double" w:sz="6" w:space="0" w:color="auto"/>
            </w:tcBorders>
            <w:vAlign w:val="center"/>
          </w:tcPr>
          <w:p w14:paraId="5939DE8C" w14:textId="77777777" w:rsidR="0032767D" w:rsidRPr="00897475" w:rsidRDefault="0032767D" w:rsidP="00E366D3">
            <w:pPr>
              <w:spacing w:line="276" w:lineRule="auto"/>
            </w:pPr>
          </w:p>
        </w:tc>
      </w:tr>
      <w:tr w:rsidR="00897475" w:rsidRPr="00897475" w14:paraId="7DC23122" w14:textId="77777777" w:rsidTr="0032767D">
        <w:tc>
          <w:tcPr>
            <w:tcW w:w="1250" w:type="pct"/>
            <w:gridSpan w:val="7"/>
            <w:tcBorders>
              <w:top w:val="nil"/>
              <w:left w:val="double" w:sz="6" w:space="0" w:color="auto"/>
              <w:bottom w:val="nil"/>
              <w:right w:val="nil"/>
            </w:tcBorders>
            <w:vAlign w:val="center"/>
          </w:tcPr>
          <w:p w14:paraId="69A2E421" w14:textId="77777777" w:rsidR="0032767D" w:rsidRPr="00897475" w:rsidRDefault="0032767D" w:rsidP="00E366D3">
            <w:pPr>
              <w:spacing w:line="276" w:lineRule="auto"/>
              <w:rPr>
                <w:b/>
              </w:rPr>
            </w:pPr>
            <w:r w:rsidRPr="00897475">
              <w:rPr>
                <w:b/>
              </w:rPr>
              <w:t>Fax:</w:t>
            </w:r>
          </w:p>
        </w:tc>
        <w:tc>
          <w:tcPr>
            <w:tcW w:w="1932" w:type="pct"/>
            <w:gridSpan w:val="2"/>
            <w:tcBorders>
              <w:top w:val="nil"/>
              <w:left w:val="nil"/>
              <w:bottom w:val="single" w:sz="6" w:space="0" w:color="auto"/>
              <w:right w:val="nil"/>
            </w:tcBorders>
            <w:vAlign w:val="center"/>
          </w:tcPr>
          <w:p w14:paraId="2916C5AB" w14:textId="77777777" w:rsidR="0032767D" w:rsidRPr="00897475" w:rsidRDefault="0032767D" w:rsidP="00E366D3">
            <w:pPr>
              <w:spacing w:line="276" w:lineRule="auto"/>
            </w:pPr>
          </w:p>
        </w:tc>
        <w:tc>
          <w:tcPr>
            <w:tcW w:w="869" w:type="pct"/>
            <w:gridSpan w:val="2"/>
            <w:vAlign w:val="center"/>
          </w:tcPr>
          <w:p w14:paraId="69A9F860" w14:textId="77777777" w:rsidR="0032767D" w:rsidRPr="00897475" w:rsidRDefault="0032767D" w:rsidP="00E366D3">
            <w:pPr>
              <w:spacing w:line="276" w:lineRule="auto"/>
              <w:rPr>
                <w:b/>
              </w:rPr>
            </w:pPr>
          </w:p>
        </w:tc>
        <w:tc>
          <w:tcPr>
            <w:tcW w:w="945" w:type="pct"/>
            <w:gridSpan w:val="3"/>
            <w:tcBorders>
              <w:top w:val="single" w:sz="6" w:space="0" w:color="auto"/>
              <w:left w:val="nil"/>
              <w:bottom w:val="nil"/>
              <w:right w:val="double" w:sz="6" w:space="0" w:color="auto"/>
            </w:tcBorders>
            <w:vAlign w:val="center"/>
          </w:tcPr>
          <w:p w14:paraId="38AA711D" w14:textId="77777777" w:rsidR="0032767D" w:rsidRPr="00897475" w:rsidRDefault="0032767D" w:rsidP="00E366D3">
            <w:pPr>
              <w:spacing w:line="276" w:lineRule="auto"/>
            </w:pPr>
          </w:p>
        </w:tc>
      </w:tr>
      <w:tr w:rsidR="00897475" w:rsidRPr="00897475" w14:paraId="281578A8" w14:textId="77777777" w:rsidTr="0032767D">
        <w:tc>
          <w:tcPr>
            <w:tcW w:w="1081" w:type="pct"/>
            <w:gridSpan w:val="5"/>
            <w:tcBorders>
              <w:top w:val="nil"/>
              <w:left w:val="double" w:sz="6" w:space="0" w:color="auto"/>
              <w:bottom w:val="nil"/>
              <w:right w:val="nil"/>
            </w:tcBorders>
            <w:vAlign w:val="center"/>
          </w:tcPr>
          <w:p w14:paraId="1DE3F01F" w14:textId="77777777" w:rsidR="0032767D" w:rsidRPr="00897475" w:rsidRDefault="0032767D" w:rsidP="00E366D3">
            <w:pPr>
              <w:spacing w:line="276" w:lineRule="auto"/>
            </w:pPr>
          </w:p>
        </w:tc>
        <w:tc>
          <w:tcPr>
            <w:tcW w:w="2101" w:type="pct"/>
            <w:gridSpan w:val="4"/>
            <w:vAlign w:val="center"/>
          </w:tcPr>
          <w:p w14:paraId="4C7F9806" w14:textId="77777777" w:rsidR="0032767D" w:rsidRPr="00897475" w:rsidRDefault="0032767D" w:rsidP="00E366D3">
            <w:pPr>
              <w:spacing w:line="276" w:lineRule="auto"/>
            </w:pPr>
          </w:p>
        </w:tc>
        <w:tc>
          <w:tcPr>
            <w:tcW w:w="1045" w:type="pct"/>
            <w:gridSpan w:val="4"/>
            <w:vAlign w:val="center"/>
          </w:tcPr>
          <w:p w14:paraId="55F7F1F3" w14:textId="77777777" w:rsidR="0032767D" w:rsidRPr="00897475" w:rsidRDefault="0032767D" w:rsidP="00E366D3">
            <w:pPr>
              <w:spacing w:line="276" w:lineRule="auto"/>
            </w:pPr>
          </w:p>
        </w:tc>
        <w:tc>
          <w:tcPr>
            <w:tcW w:w="769" w:type="pct"/>
            <w:tcBorders>
              <w:top w:val="nil"/>
              <w:left w:val="nil"/>
              <w:bottom w:val="nil"/>
              <w:right w:val="double" w:sz="6" w:space="0" w:color="auto"/>
            </w:tcBorders>
            <w:vAlign w:val="center"/>
          </w:tcPr>
          <w:p w14:paraId="2409D3F7" w14:textId="77777777" w:rsidR="0032767D" w:rsidRPr="00897475" w:rsidRDefault="0032767D" w:rsidP="00E366D3">
            <w:pPr>
              <w:spacing w:line="276" w:lineRule="auto"/>
            </w:pPr>
          </w:p>
        </w:tc>
      </w:tr>
      <w:tr w:rsidR="00897475" w:rsidRPr="00897475" w14:paraId="7C5E39FD" w14:textId="77777777" w:rsidTr="0032767D">
        <w:tc>
          <w:tcPr>
            <w:tcW w:w="1166" w:type="pct"/>
            <w:gridSpan w:val="6"/>
            <w:tcBorders>
              <w:top w:val="nil"/>
              <w:left w:val="double" w:sz="6" w:space="0" w:color="auto"/>
              <w:bottom w:val="nil"/>
              <w:right w:val="nil"/>
            </w:tcBorders>
            <w:vAlign w:val="center"/>
          </w:tcPr>
          <w:p w14:paraId="5AC29B46" w14:textId="77777777" w:rsidR="0032767D" w:rsidRPr="00897475" w:rsidRDefault="0032767D" w:rsidP="00E366D3">
            <w:pPr>
              <w:spacing w:line="276" w:lineRule="auto"/>
              <w:rPr>
                <w:b/>
              </w:rPr>
            </w:pPr>
            <w:r w:rsidRPr="00897475">
              <w:rPr>
                <w:b/>
              </w:rPr>
              <w:t>Διεύθυνση Κατοικίας:</w:t>
            </w:r>
          </w:p>
        </w:tc>
        <w:tc>
          <w:tcPr>
            <w:tcW w:w="2016" w:type="pct"/>
            <w:gridSpan w:val="3"/>
            <w:tcBorders>
              <w:top w:val="nil"/>
              <w:left w:val="nil"/>
              <w:bottom w:val="single" w:sz="6" w:space="0" w:color="auto"/>
              <w:right w:val="nil"/>
            </w:tcBorders>
            <w:vAlign w:val="center"/>
          </w:tcPr>
          <w:p w14:paraId="76CBA8E3" w14:textId="77777777" w:rsidR="0032767D" w:rsidRPr="00897475" w:rsidRDefault="0032767D" w:rsidP="00E366D3">
            <w:pPr>
              <w:spacing w:line="276" w:lineRule="auto"/>
            </w:pPr>
          </w:p>
        </w:tc>
        <w:tc>
          <w:tcPr>
            <w:tcW w:w="1045" w:type="pct"/>
            <w:gridSpan w:val="4"/>
            <w:tcBorders>
              <w:top w:val="nil"/>
              <w:left w:val="nil"/>
              <w:bottom w:val="single" w:sz="6" w:space="0" w:color="auto"/>
              <w:right w:val="nil"/>
            </w:tcBorders>
            <w:vAlign w:val="center"/>
          </w:tcPr>
          <w:p w14:paraId="7E1B1235" w14:textId="77777777" w:rsidR="0032767D" w:rsidRPr="00897475" w:rsidRDefault="0032767D" w:rsidP="00E366D3">
            <w:pPr>
              <w:spacing w:line="276" w:lineRule="auto"/>
            </w:pPr>
          </w:p>
        </w:tc>
        <w:tc>
          <w:tcPr>
            <w:tcW w:w="769" w:type="pct"/>
            <w:tcBorders>
              <w:top w:val="nil"/>
              <w:left w:val="nil"/>
              <w:bottom w:val="single" w:sz="6" w:space="0" w:color="auto"/>
              <w:right w:val="double" w:sz="6" w:space="0" w:color="auto"/>
            </w:tcBorders>
            <w:vAlign w:val="center"/>
          </w:tcPr>
          <w:p w14:paraId="6F96844C" w14:textId="77777777" w:rsidR="0032767D" w:rsidRPr="00897475" w:rsidRDefault="0032767D" w:rsidP="00E366D3">
            <w:pPr>
              <w:spacing w:line="276" w:lineRule="auto"/>
            </w:pPr>
          </w:p>
        </w:tc>
      </w:tr>
      <w:tr w:rsidR="00897475" w:rsidRPr="00897475" w14:paraId="43812360" w14:textId="77777777" w:rsidTr="0032767D">
        <w:tc>
          <w:tcPr>
            <w:tcW w:w="1166" w:type="pct"/>
            <w:gridSpan w:val="6"/>
            <w:tcBorders>
              <w:top w:val="nil"/>
              <w:left w:val="double" w:sz="6" w:space="0" w:color="auto"/>
              <w:bottom w:val="nil"/>
              <w:right w:val="nil"/>
            </w:tcBorders>
            <w:vAlign w:val="center"/>
          </w:tcPr>
          <w:p w14:paraId="45E38BC8" w14:textId="77777777" w:rsidR="0032767D" w:rsidRPr="00897475" w:rsidRDefault="0032767D" w:rsidP="00E366D3">
            <w:pPr>
              <w:spacing w:line="276" w:lineRule="auto"/>
            </w:pPr>
          </w:p>
        </w:tc>
        <w:tc>
          <w:tcPr>
            <w:tcW w:w="2016" w:type="pct"/>
            <w:gridSpan w:val="3"/>
            <w:tcBorders>
              <w:top w:val="nil"/>
              <w:left w:val="nil"/>
              <w:bottom w:val="single" w:sz="6" w:space="0" w:color="auto"/>
              <w:right w:val="nil"/>
            </w:tcBorders>
            <w:vAlign w:val="center"/>
          </w:tcPr>
          <w:p w14:paraId="45764EA6" w14:textId="77777777" w:rsidR="0032767D" w:rsidRPr="00897475" w:rsidRDefault="0032767D" w:rsidP="00E366D3">
            <w:pPr>
              <w:spacing w:line="276" w:lineRule="auto"/>
            </w:pPr>
          </w:p>
        </w:tc>
        <w:tc>
          <w:tcPr>
            <w:tcW w:w="1045" w:type="pct"/>
            <w:gridSpan w:val="4"/>
            <w:tcBorders>
              <w:top w:val="nil"/>
              <w:left w:val="nil"/>
              <w:bottom w:val="single" w:sz="6" w:space="0" w:color="auto"/>
              <w:right w:val="nil"/>
            </w:tcBorders>
            <w:vAlign w:val="center"/>
          </w:tcPr>
          <w:p w14:paraId="66B40BB9" w14:textId="77777777" w:rsidR="0032767D" w:rsidRPr="00897475" w:rsidRDefault="0032767D" w:rsidP="00E366D3">
            <w:pPr>
              <w:spacing w:line="276" w:lineRule="auto"/>
            </w:pPr>
          </w:p>
        </w:tc>
        <w:tc>
          <w:tcPr>
            <w:tcW w:w="769" w:type="pct"/>
            <w:tcBorders>
              <w:top w:val="nil"/>
              <w:left w:val="nil"/>
              <w:bottom w:val="single" w:sz="6" w:space="0" w:color="auto"/>
              <w:right w:val="double" w:sz="6" w:space="0" w:color="auto"/>
            </w:tcBorders>
            <w:vAlign w:val="center"/>
          </w:tcPr>
          <w:p w14:paraId="243294BF" w14:textId="77777777" w:rsidR="0032767D" w:rsidRPr="00897475" w:rsidRDefault="0032767D" w:rsidP="00E366D3">
            <w:pPr>
              <w:spacing w:line="276" w:lineRule="auto"/>
            </w:pPr>
          </w:p>
        </w:tc>
      </w:tr>
      <w:tr w:rsidR="00897475" w:rsidRPr="00897475" w14:paraId="0A96F0DA" w14:textId="77777777" w:rsidTr="0032767D">
        <w:tc>
          <w:tcPr>
            <w:tcW w:w="1081" w:type="pct"/>
            <w:gridSpan w:val="5"/>
            <w:tcBorders>
              <w:top w:val="nil"/>
              <w:left w:val="double" w:sz="6" w:space="0" w:color="auto"/>
              <w:bottom w:val="double" w:sz="6" w:space="0" w:color="auto"/>
              <w:right w:val="nil"/>
            </w:tcBorders>
            <w:vAlign w:val="center"/>
          </w:tcPr>
          <w:p w14:paraId="4C36F85C" w14:textId="77777777" w:rsidR="0032767D" w:rsidRPr="00897475" w:rsidRDefault="0032767D" w:rsidP="00E366D3">
            <w:pPr>
              <w:spacing w:line="276" w:lineRule="auto"/>
            </w:pPr>
          </w:p>
        </w:tc>
        <w:tc>
          <w:tcPr>
            <w:tcW w:w="2101" w:type="pct"/>
            <w:gridSpan w:val="4"/>
            <w:tcBorders>
              <w:top w:val="nil"/>
              <w:left w:val="nil"/>
              <w:bottom w:val="double" w:sz="6" w:space="0" w:color="auto"/>
              <w:right w:val="nil"/>
            </w:tcBorders>
            <w:vAlign w:val="center"/>
          </w:tcPr>
          <w:p w14:paraId="73E2BD22" w14:textId="77777777" w:rsidR="0032767D" w:rsidRPr="00897475" w:rsidRDefault="0032767D" w:rsidP="00E366D3">
            <w:pPr>
              <w:spacing w:line="276" w:lineRule="auto"/>
            </w:pPr>
          </w:p>
        </w:tc>
        <w:tc>
          <w:tcPr>
            <w:tcW w:w="1045" w:type="pct"/>
            <w:gridSpan w:val="4"/>
            <w:tcBorders>
              <w:top w:val="nil"/>
              <w:left w:val="nil"/>
              <w:bottom w:val="double" w:sz="6" w:space="0" w:color="auto"/>
              <w:right w:val="nil"/>
            </w:tcBorders>
            <w:vAlign w:val="center"/>
          </w:tcPr>
          <w:p w14:paraId="5C7EA7C7" w14:textId="77777777" w:rsidR="0032767D" w:rsidRPr="00897475" w:rsidRDefault="0032767D" w:rsidP="00E366D3">
            <w:pPr>
              <w:spacing w:line="276" w:lineRule="auto"/>
            </w:pPr>
          </w:p>
        </w:tc>
        <w:tc>
          <w:tcPr>
            <w:tcW w:w="769" w:type="pct"/>
            <w:tcBorders>
              <w:top w:val="nil"/>
              <w:left w:val="nil"/>
              <w:bottom w:val="double" w:sz="6" w:space="0" w:color="auto"/>
              <w:right w:val="double" w:sz="6" w:space="0" w:color="auto"/>
            </w:tcBorders>
            <w:vAlign w:val="center"/>
          </w:tcPr>
          <w:p w14:paraId="01F762D3" w14:textId="77777777" w:rsidR="0032767D" w:rsidRPr="00897475" w:rsidRDefault="0032767D" w:rsidP="00E366D3">
            <w:pPr>
              <w:spacing w:line="276" w:lineRule="auto"/>
            </w:pPr>
          </w:p>
        </w:tc>
      </w:tr>
      <w:tr w:rsidR="00897475" w:rsidRPr="00897475" w14:paraId="079B75E5" w14:textId="77777777" w:rsidTr="0032767D">
        <w:tc>
          <w:tcPr>
            <w:tcW w:w="4996" w:type="pct"/>
            <w:gridSpan w:val="14"/>
          </w:tcPr>
          <w:p w14:paraId="5BA29783" w14:textId="77777777" w:rsidR="0032767D" w:rsidRPr="00897475" w:rsidRDefault="0032767D" w:rsidP="00E366D3">
            <w:pPr>
              <w:spacing w:line="276" w:lineRule="auto"/>
            </w:pPr>
          </w:p>
        </w:tc>
      </w:tr>
      <w:tr w:rsidR="00897475" w:rsidRPr="00897475" w14:paraId="2BD57F41" w14:textId="77777777" w:rsidTr="0032767D">
        <w:tc>
          <w:tcPr>
            <w:tcW w:w="973" w:type="pct"/>
            <w:gridSpan w:val="3"/>
            <w:tcBorders>
              <w:top w:val="single" w:sz="6" w:space="0" w:color="auto"/>
              <w:left w:val="single" w:sz="6" w:space="0" w:color="auto"/>
              <w:bottom w:val="single" w:sz="6" w:space="0" w:color="auto"/>
              <w:right w:val="single" w:sz="6" w:space="0" w:color="auto"/>
            </w:tcBorders>
            <w:shd w:val="pct10" w:color="auto" w:fill="auto"/>
          </w:tcPr>
          <w:p w14:paraId="7206794D" w14:textId="77777777" w:rsidR="0032767D" w:rsidRPr="00897475" w:rsidRDefault="0032767D" w:rsidP="00E366D3">
            <w:pPr>
              <w:spacing w:line="276" w:lineRule="auto"/>
              <w:rPr>
                <w:b/>
              </w:rPr>
            </w:pPr>
            <w:r w:rsidRPr="00897475">
              <w:rPr>
                <w:b/>
              </w:rPr>
              <w:t>ΕΚΠΑΙΔΕΥΣΗ</w:t>
            </w:r>
          </w:p>
        </w:tc>
        <w:tc>
          <w:tcPr>
            <w:tcW w:w="4023" w:type="pct"/>
            <w:gridSpan w:val="11"/>
          </w:tcPr>
          <w:p w14:paraId="7D687821" w14:textId="77777777" w:rsidR="0032767D" w:rsidRPr="00897475" w:rsidRDefault="0032767D" w:rsidP="00E366D3">
            <w:pPr>
              <w:spacing w:line="276" w:lineRule="auto"/>
            </w:pPr>
          </w:p>
        </w:tc>
      </w:tr>
      <w:tr w:rsidR="00897475" w:rsidRPr="00897475" w14:paraId="5E258F65" w14:textId="77777777" w:rsidTr="0032767D">
        <w:tc>
          <w:tcPr>
            <w:tcW w:w="1259" w:type="pct"/>
            <w:gridSpan w:val="8"/>
            <w:tcBorders>
              <w:top w:val="double" w:sz="6" w:space="0" w:color="auto"/>
              <w:left w:val="double" w:sz="6" w:space="0" w:color="auto"/>
              <w:bottom w:val="nil"/>
              <w:right w:val="single" w:sz="6" w:space="0" w:color="auto"/>
            </w:tcBorders>
            <w:vAlign w:val="center"/>
          </w:tcPr>
          <w:p w14:paraId="387F9E6E" w14:textId="77777777" w:rsidR="0032767D" w:rsidRPr="00897475" w:rsidRDefault="0032767D" w:rsidP="00E366D3">
            <w:pPr>
              <w:spacing w:line="276" w:lineRule="auto"/>
              <w:jc w:val="center"/>
              <w:rPr>
                <w:b/>
              </w:rPr>
            </w:pPr>
            <w:r w:rsidRPr="00897475">
              <w:rPr>
                <w:b/>
              </w:rPr>
              <w:t>Όνομα Ιδρύματος</w:t>
            </w:r>
          </w:p>
        </w:tc>
        <w:tc>
          <w:tcPr>
            <w:tcW w:w="1923" w:type="pct"/>
            <w:tcBorders>
              <w:top w:val="double" w:sz="6" w:space="0" w:color="auto"/>
              <w:left w:val="nil"/>
              <w:bottom w:val="nil"/>
              <w:right w:val="single" w:sz="6" w:space="0" w:color="auto"/>
            </w:tcBorders>
            <w:vAlign w:val="center"/>
          </w:tcPr>
          <w:p w14:paraId="12EDB62F" w14:textId="77777777" w:rsidR="0032767D" w:rsidRPr="00897475" w:rsidRDefault="0032767D" w:rsidP="00E366D3">
            <w:pPr>
              <w:spacing w:line="276" w:lineRule="auto"/>
              <w:jc w:val="center"/>
              <w:rPr>
                <w:b/>
              </w:rPr>
            </w:pPr>
            <w:r w:rsidRPr="00897475">
              <w:rPr>
                <w:b/>
              </w:rPr>
              <w:t>Τίτλος Πτυχίου</w:t>
            </w:r>
          </w:p>
        </w:tc>
        <w:tc>
          <w:tcPr>
            <w:tcW w:w="1045" w:type="pct"/>
            <w:gridSpan w:val="4"/>
            <w:tcBorders>
              <w:top w:val="double" w:sz="6" w:space="0" w:color="auto"/>
              <w:left w:val="nil"/>
              <w:bottom w:val="nil"/>
              <w:right w:val="single" w:sz="6" w:space="0" w:color="auto"/>
            </w:tcBorders>
            <w:vAlign w:val="center"/>
          </w:tcPr>
          <w:p w14:paraId="4472E2D8" w14:textId="77777777" w:rsidR="0032767D" w:rsidRPr="00897475" w:rsidRDefault="0032767D" w:rsidP="00E366D3">
            <w:pPr>
              <w:spacing w:line="276" w:lineRule="auto"/>
              <w:jc w:val="center"/>
              <w:rPr>
                <w:b/>
              </w:rPr>
            </w:pPr>
            <w:r w:rsidRPr="00897475">
              <w:rPr>
                <w:b/>
              </w:rPr>
              <w:t>Ειδικότητα</w:t>
            </w:r>
          </w:p>
        </w:tc>
        <w:tc>
          <w:tcPr>
            <w:tcW w:w="769" w:type="pct"/>
            <w:tcBorders>
              <w:top w:val="double" w:sz="6" w:space="0" w:color="auto"/>
              <w:left w:val="nil"/>
              <w:bottom w:val="nil"/>
              <w:right w:val="double" w:sz="6" w:space="0" w:color="auto"/>
            </w:tcBorders>
            <w:vAlign w:val="center"/>
          </w:tcPr>
          <w:p w14:paraId="06755409" w14:textId="77777777" w:rsidR="0032767D" w:rsidRPr="00897475" w:rsidRDefault="0032767D" w:rsidP="00E366D3">
            <w:pPr>
              <w:spacing w:line="276" w:lineRule="auto"/>
              <w:jc w:val="center"/>
              <w:rPr>
                <w:b/>
              </w:rPr>
            </w:pPr>
            <w:r w:rsidRPr="00897475">
              <w:rPr>
                <w:b/>
              </w:rPr>
              <w:t>Ημερομηνία Απόκτησης Πτυχίου</w:t>
            </w:r>
          </w:p>
        </w:tc>
      </w:tr>
      <w:tr w:rsidR="00897475" w:rsidRPr="00897475" w14:paraId="66164541" w14:textId="77777777" w:rsidTr="0032767D">
        <w:tc>
          <w:tcPr>
            <w:tcW w:w="1259" w:type="pct"/>
            <w:gridSpan w:val="8"/>
            <w:tcBorders>
              <w:top w:val="double" w:sz="6" w:space="0" w:color="auto"/>
              <w:left w:val="double" w:sz="6" w:space="0" w:color="auto"/>
              <w:bottom w:val="single" w:sz="6" w:space="0" w:color="auto"/>
              <w:right w:val="single" w:sz="6" w:space="0" w:color="auto"/>
            </w:tcBorders>
          </w:tcPr>
          <w:p w14:paraId="61FB0362" w14:textId="77777777" w:rsidR="0032767D" w:rsidRPr="00897475" w:rsidRDefault="0032767D" w:rsidP="00E366D3">
            <w:pPr>
              <w:spacing w:line="276" w:lineRule="auto"/>
            </w:pPr>
          </w:p>
        </w:tc>
        <w:tc>
          <w:tcPr>
            <w:tcW w:w="1923" w:type="pct"/>
            <w:tcBorders>
              <w:top w:val="double" w:sz="6" w:space="0" w:color="auto"/>
              <w:left w:val="nil"/>
              <w:bottom w:val="single" w:sz="6" w:space="0" w:color="auto"/>
              <w:right w:val="single" w:sz="6" w:space="0" w:color="auto"/>
            </w:tcBorders>
          </w:tcPr>
          <w:p w14:paraId="75BDC3CE" w14:textId="77777777" w:rsidR="0032767D" w:rsidRPr="00897475" w:rsidRDefault="0032767D" w:rsidP="00E366D3">
            <w:pPr>
              <w:spacing w:line="276" w:lineRule="auto"/>
            </w:pPr>
          </w:p>
        </w:tc>
        <w:tc>
          <w:tcPr>
            <w:tcW w:w="1045" w:type="pct"/>
            <w:gridSpan w:val="4"/>
            <w:tcBorders>
              <w:top w:val="double" w:sz="6" w:space="0" w:color="auto"/>
              <w:left w:val="nil"/>
              <w:bottom w:val="single" w:sz="6" w:space="0" w:color="auto"/>
              <w:right w:val="single" w:sz="6" w:space="0" w:color="auto"/>
            </w:tcBorders>
          </w:tcPr>
          <w:p w14:paraId="0C0DA3AF" w14:textId="77777777" w:rsidR="0032767D" w:rsidRPr="00897475" w:rsidRDefault="0032767D" w:rsidP="00E366D3">
            <w:pPr>
              <w:spacing w:line="276" w:lineRule="auto"/>
            </w:pPr>
          </w:p>
        </w:tc>
        <w:tc>
          <w:tcPr>
            <w:tcW w:w="769" w:type="pct"/>
            <w:tcBorders>
              <w:top w:val="double" w:sz="6" w:space="0" w:color="auto"/>
              <w:left w:val="nil"/>
              <w:bottom w:val="single" w:sz="6" w:space="0" w:color="auto"/>
              <w:right w:val="double" w:sz="6" w:space="0" w:color="auto"/>
            </w:tcBorders>
          </w:tcPr>
          <w:p w14:paraId="024D2F25" w14:textId="77777777" w:rsidR="0032767D" w:rsidRPr="00897475" w:rsidRDefault="0032767D" w:rsidP="00E366D3">
            <w:pPr>
              <w:spacing w:line="276" w:lineRule="auto"/>
            </w:pPr>
          </w:p>
        </w:tc>
      </w:tr>
      <w:tr w:rsidR="00897475" w:rsidRPr="00897475" w14:paraId="3430CC84" w14:textId="77777777" w:rsidTr="0032767D">
        <w:tc>
          <w:tcPr>
            <w:tcW w:w="1259" w:type="pct"/>
            <w:gridSpan w:val="8"/>
            <w:tcBorders>
              <w:top w:val="nil"/>
              <w:left w:val="double" w:sz="6" w:space="0" w:color="auto"/>
              <w:bottom w:val="nil"/>
              <w:right w:val="single" w:sz="6" w:space="0" w:color="auto"/>
            </w:tcBorders>
          </w:tcPr>
          <w:p w14:paraId="7F6BABE6" w14:textId="77777777" w:rsidR="0032767D" w:rsidRPr="00897475" w:rsidRDefault="0032767D" w:rsidP="00E366D3">
            <w:pPr>
              <w:spacing w:line="276" w:lineRule="auto"/>
            </w:pPr>
          </w:p>
        </w:tc>
        <w:tc>
          <w:tcPr>
            <w:tcW w:w="1923" w:type="pct"/>
            <w:tcBorders>
              <w:top w:val="nil"/>
              <w:left w:val="nil"/>
              <w:bottom w:val="nil"/>
              <w:right w:val="single" w:sz="6" w:space="0" w:color="auto"/>
            </w:tcBorders>
          </w:tcPr>
          <w:p w14:paraId="60AE8CDD" w14:textId="77777777" w:rsidR="0032767D" w:rsidRPr="00897475" w:rsidRDefault="0032767D" w:rsidP="00E366D3">
            <w:pPr>
              <w:spacing w:line="276" w:lineRule="auto"/>
            </w:pPr>
          </w:p>
        </w:tc>
        <w:tc>
          <w:tcPr>
            <w:tcW w:w="1045" w:type="pct"/>
            <w:gridSpan w:val="4"/>
            <w:tcBorders>
              <w:top w:val="nil"/>
              <w:left w:val="nil"/>
              <w:bottom w:val="nil"/>
              <w:right w:val="single" w:sz="6" w:space="0" w:color="auto"/>
            </w:tcBorders>
          </w:tcPr>
          <w:p w14:paraId="235EF34C" w14:textId="77777777" w:rsidR="0032767D" w:rsidRPr="00897475" w:rsidRDefault="0032767D" w:rsidP="00E366D3">
            <w:pPr>
              <w:spacing w:line="276" w:lineRule="auto"/>
            </w:pPr>
          </w:p>
        </w:tc>
        <w:tc>
          <w:tcPr>
            <w:tcW w:w="769" w:type="pct"/>
            <w:tcBorders>
              <w:top w:val="nil"/>
              <w:left w:val="nil"/>
              <w:bottom w:val="nil"/>
              <w:right w:val="double" w:sz="6" w:space="0" w:color="auto"/>
            </w:tcBorders>
          </w:tcPr>
          <w:p w14:paraId="0CA86B80" w14:textId="77777777" w:rsidR="0032767D" w:rsidRPr="00897475" w:rsidRDefault="0032767D" w:rsidP="00E366D3">
            <w:pPr>
              <w:spacing w:line="276" w:lineRule="auto"/>
            </w:pPr>
          </w:p>
        </w:tc>
      </w:tr>
      <w:tr w:rsidR="00897475" w:rsidRPr="00897475" w14:paraId="2DA67F8B" w14:textId="77777777" w:rsidTr="0032767D">
        <w:tc>
          <w:tcPr>
            <w:tcW w:w="1259" w:type="pct"/>
            <w:gridSpan w:val="8"/>
            <w:tcBorders>
              <w:top w:val="single" w:sz="6" w:space="0" w:color="auto"/>
              <w:left w:val="double" w:sz="6" w:space="0" w:color="auto"/>
              <w:bottom w:val="double" w:sz="4" w:space="0" w:color="auto"/>
              <w:right w:val="single" w:sz="6" w:space="0" w:color="auto"/>
            </w:tcBorders>
          </w:tcPr>
          <w:p w14:paraId="4F22B493" w14:textId="77777777" w:rsidR="0032767D" w:rsidRPr="00897475" w:rsidRDefault="0032767D" w:rsidP="00E366D3">
            <w:pPr>
              <w:spacing w:line="276" w:lineRule="auto"/>
            </w:pPr>
          </w:p>
        </w:tc>
        <w:tc>
          <w:tcPr>
            <w:tcW w:w="1923" w:type="pct"/>
            <w:tcBorders>
              <w:top w:val="single" w:sz="6" w:space="0" w:color="auto"/>
              <w:left w:val="nil"/>
              <w:bottom w:val="double" w:sz="4" w:space="0" w:color="auto"/>
              <w:right w:val="single" w:sz="6" w:space="0" w:color="auto"/>
            </w:tcBorders>
          </w:tcPr>
          <w:p w14:paraId="01765654" w14:textId="77777777" w:rsidR="0032767D" w:rsidRPr="00897475" w:rsidRDefault="0032767D" w:rsidP="00E366D3">
            <w:pPr>
              <w:spacing w:line="276" w:lineRule="auto"/>
            </w:pPr>
          </w:p>
        </w:tc>
        <w:tc>
          <w:tcPr>
            <w:tcW w:w="1045" w:type="pct"/>
            <w:gridSpan w:val="4"/>
            <w:tcBorders>
              <w:top w:val="single" w:sz="6" w:space="0" w:color="auto"/>
              <w:left w:val="nil"/>
              <w:bottom w:val="double" w:sz="4" w:space="0" w:color="auto"/>
              <w:right w:val="single" w:sz="6" w:space="0" w:color="auto"/>
            </w:tcBorders>
          </w:tcPr>
          <w:p w14:paraId="33DA8FB6" w14:textId="77777777" w:rsidR="0032767D" w:rsidRPr="00897475" w:rsidRDefault="0032767D" w:rsidP="00E366D3">
            <w:pPr>
              <w:spacing w:line="276" w:lineRule="auto"/>
            </w:pPr>
          </w:p>
        </w:tc>
        <w:tc>
          <w:tcPr>
            <w:tcW w:w="769" w:type="pct"/>
            <w:tcBorders>
              <w:top w:val="single" w:sz="6" w:space="0" w:color="auto"/>
              <w:left w:val="nil"/>
              <w:bottom w:val="double" w:sz="4" w:space="0" w:color="auto"/>
              <w:right w:val="double" w:sz="6" w:space="0" w:color="auto"/>
            </w:tcBorders>
          </w:tcPr>
          <w:p w14:paraId="62C7FFA0" w14:textId="77777777" w:rsidR="0032767D" w:rsidRPr="00897475" w:rsidRDefault="0032767D" w:rsidP="00E366D3">
            <w:pPr>
              <w:spacing w:line="276" w:lineRule="auto"/>
            </w:pPr>
          </w:p>
        </w:tc>
      </w:tr>
      <w:tr w:rsidR="00897475" w:rsidRPr="00897475" w14:paraId="16C2FB00" w14:textId="77777777" w:rsidTr="0032767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6" w:type="pct"/>
            <w:gridSpan w:val="9"/>
            <w:tcBorders>
              <w:top w:val="double" w:sz="6" w:space="0" w:color="auto"/>
              <w:left w:val="double" w:sz="6" w:space="0" w:color="auto"/>
              <w:bottom w:val="double" w:sz="6" w:space="0" w:color="auto"/>
              <w:right w:val="double" w:sz="6" w:space="0" w:color="auto"/>
            </w:tcBorders>
            <w:shd w:val="pct10" w:color="auto" w:fill="auto"/>
          </w:tcPr>
          <w:p w14:paraId="6777D48E" w14:textId="77777777" w:rsidR="0032767D" w:rsidRPr="00897475" w:rsidRDefault="0032767D" w:rsidP="00E366D3">
            <w:pPr>
              <w:spacing w:after="0" w:line="276" w:lineRule="auto"/>
              <w:jc w:val="center"/>
              <w:rPr>
                <w:b/>
              </w:rPr>
            </w:pPr>
            <w:r w:rsidRPr="00897475">
              <w:rPr>
                <w:b/>
              </w:rPr>
              <w:t xml:space="preserve">ΚΑΤΗΓΟΡΙΑ ΣΤΕΛΕΧΟΥΣ </w:t>
            </w:r>
          </w:p>
          <w:p w14:paraId="7B223C5A" w14:textId="77777777" w:rsidR="0032767D" w:rsidRPr="00897475" w:rsidRDefault="0032767D" w:rsidP="00E366D3">
            <w:pPr>
              <w:spacing w:after="0" w:line="276" w:lineRule="auto"/>
              <w:jc w:val="center"/>
            </w:pPr>
            <w:r w:rsidRPr="00897475">
              <w:t>(στο προτεινόμενο, από τον υποψήφιο Οικονομικό Φορέα, σχήμα διοίκησης Έργου)</w:t>
            </w:r>
          </w:p>
        </w:tc>
        <w:tc>
          <w:tcPr>
            <w:tcW w:w="1814" w:type="pct"/>
            <w:gridSpan w:val="5"/>
            <w:tcBorders>
              <w:top w:val="double" w:sz="6" w:space="0" w:color="auto"/>
              <w:left w:val="double" w:sz="6" w:space="0" w:color="auto"/>
              <w:bottom w:val="double" w:sz="6" w:space="0" w:color="auto"/>
              <w:right w:val="double" w:sz="6" w:space="0" w:color="auto"/>
            </w:tcBorders>
          </w:tcPr>
          <w:p w14:paraId="6B7230B2" w14:textId="77777777" w:rsidR="0032767D" w:rsidRPr="00897475" w:rsidRDefault="0032767D" w:rsidP="00E366D3">
            <w:pPr>
              <w:spacing w:line="276" w:lineRule="auto"/>
            </w:pPr>
          </w:p>
        </w:tc>
      </w:tr>
    </w:tbl>
    <w:p w14:paraId="5123FCDA" w14:textId="77777777" w:rsidR="002111ED" w:rsidRPr="00897475" w:rsidRDefault="002111ED"/>
    <w:p w14:paraId="6CA80678" w14:textId="77777777" w:rsidR="0032767D" w:rsidRPr="00897475" w:rsidRDefault="0032767D"/>
    <w:tbl>
      <w:tblPr>
        <w:tblW w:w="5148" w:type="pct"/>
        <w:tblInd w:w="-2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879"/>
        <w:gridCol w:w="2513"/>
        <w:gridCol w:w="2129"/>
        <w:gridCol w:w="1975"/>
        <w:gridCol w:w="761"/>
      </w:tblGrid>
      <w:tr w:rsidR="00897475" w:rsidRPr="00897475" w14:paraId="604C3F6E" w14:textId="77777777" w:rsidTr="002111ED">
        <w:trPr>
          <w:cantSplit/>
        </w:trPr>
        <w:tc>
          <w:tcPr>
            <w:tcW w:w="5000" w:type="pct"/>
            <w:gridSpan w:val="5"/>
            <w:shd w:val="clear" w:color="auto" w:fill="E6E6E6"/>
            <w:vAlign w:val="center"/>
          </w:tcPr>
          <w:p w14:paraId="050D0A2E" w14:textId="77777777" w:rsidR="002111ED" w:rsidRPr="00897475" w:rsidRDefault="002111ED" w:rsidP="00E366D3">
            <w:pPr>
              <w:spacing w:before="120" w:after="0" w:line="276" w:lineRule="auto"/>
              <w:jc w:val="center"/>
              <w:rPr>
                <w:b/>
              </w:rPr>
            </w:pPr>
            <w:r w:rsidRPr="00897475">
              <w:rPr>
                <w:b/>
              </w:rPr>
              <w:t>ΕΠΑΓΓΕΛΜΑΤΙΚΗ ΕΜΠΕΙΡΙΑ</w:t>
            </w:r>
          </w:p>
        </w:tc>
      </w:tr>
      <w:tr w:rsidR="00897475" w:rsidRPr="00897475" w14:paraId="073F5EE6" w14:textId="77777777" w:rsidTr="002111ED">
        <w:trPr>
          <w:cantSplit/>
        </w:trPr>
        <w:tc>
          <w:tcPr>
            <w:tcW w:w="1403" w:type="pct"/>
            <w:vMerge w:val="restart"/>
            <w:shd w:val="clear" w:color="auto" w:fill="E6E6E6"/>
            <w:vAlign w:val="center"/>
          </w:tcPr>
          <w:p w14:paraId="682A4C0E" w14:textId="77777777" w:rsidR="002111ED" w:rsidRPr="00897475" w:rsidRDefault="002111ED" w:rsidP="00E366D3">
            <w:pPr>
              <w:spacing w:before="120" w:after="0" w:line="276" w:lineRule="auto"/>
              <w:jc w:val="center"/>
              <w:rPr>
                <w:b/>
              </w:rPr>
            </w:pPr>
            <w:r w:rsidRPr="00897475">
              <w:rPr>
                <w:b/>
              </w:rPr>
              <w:t>Έργο</w:t>
            </w:r>
          </w:p>
        </w:tc>
        <w:tc>
          <w:tcPr>
            <w:tcW w:w="1225" w:type="pct"/>
            <w:vMerge w:val="restart"/>
            <w:shd w:val="clear" w:color="auto" w:fill="E6E6E6"/>
            <w:vAlign w:val="center"/>
          </w:tcPr>
          <w:p w14:paraId="39B4A0E9" w14:textId="77777777" w:rsidR="002111ED" w:rsidRPr="00897475" w:rsidRDefault="002111ED" w:rsidP="00E366D3">
            <w:pPr>
              <w:spacing w:before="120" w:after="0" w:line="276" w:lineRule="auto"/>
              <w:jc w:val="center"/>
              <w:rPr>
                <w:b/>
              </w:rPr>
            </w:pPr>
            <w:r w:rsidRPr="00897475">
              <w:rPr>
                <w:b/>
              </w:rPr>
              <w:t>Εργοδότης</w:t>
            </w:r>
          </w:p>
        </w:tc>
        <w:tc>
          <w:tcPr>
            <w:tcW w:w="1038" w:type="pct"/>
            <w:vMerge w:val="restart"/>
            <w:shd w:val="clear" w:color="auto" w:fill="E6E6E6"/>
            <w:vAlign w:val="center"/>
          </w:tcPr>
          <w:p w14:paraId="618DCCBB" w14:textId="77777777" w:rsidR="002111ED" w:rsidRPr="00897475" w:rsidRDefault="002111ED" w:rsidP="00E366D3">
            <w:pPr>
              <w:spacing w:after="0" w:line="276" w:lineRule="auto"/>
              <w:jc w:val="center"/>
            </w:pPr>
            <w:r w:rsidRPr="00897475">
              <w:rPr>
                <w:b/>
              </w:rPr>
              <w:t>Θέση</w:t>
            </w:r>
            <w:r w:rsidRPr="00897475">
              <w:rPr>
                <w:rStyle w:val="af1"/>
              </w:rPr>
              <w:footnoteReference w:id="24"/>
            </w:r>
            <w:r w:rsidRPr="00897475">
              <w:rPr>
                <w:b/>
              </w:rPr>
              <w:t xml:space="preserve"> και Καθήκοντα στο Έργο </w:t>
            </w:r>
          </w:p>
        </w:tc>
        <w:tc>
          <w:tcPr>
            <w:tcW w:w="1334" w:type="pct"/>
            <w:gridSpan w:val="2"/>
            <w:shd w:val="clear" w:color="auto" w:fill="E6E6E6"/>
            <w:vAlign w:val="center"/>
          </w:tcPr>
          <w:p w14:paraId="17F403B8" w14:textId="77777777" w:rsidR="002111ED" w:rsidRPr="00897475" w:rsidRDefault="002111ED" w:rsidP="00E366D3">
            <w:pPr>
              <w:spacing w:before="120" w:after="0" w:line="276" w:lineRule="auto"/>
              <w:jc w:val="center"/>
              <w:rPr>
                <w:b/>
              </w:rPr>
            </w:pPr>
            <w:r w:rsidRPr="00897475">
              <w:rPr>
                <w:b/>
              </w:rPr>
              <w:t>Απασχόληση στο Έργο</w:t>
            </w:r>
          </w:p>
        </w:tc>
      </w:tr>
      <w:tr w:rsidR="00897475" w:rsidRPr="00897475" w14:paraId="76AACAD0" w14:textId="77777777" w:rsidTr="002111ED">
        <w:trPr>
          <w:cantSplit/>
        </w:trPr>
        <w:tc>
          <w:tcPr>
            <w:tcW w:w="1403" w:type="pct"/>
            <w:vMerge/>
            <w:shd w:val="clear" w:color="auto" w:fill="E6E6E6"/>
            <w:vAlign w:val="center"/>
          </w:tcPr>
          <w:p w14:paraId="252841BF" w14:textId="77777777" w:rsidR="002111ED" w:rsidRPr="00897475" w:rsidRDefault="002111ED" w:rsidP="00E366D3">
            <w:pPr>
              <w:spacing w:before="120" w:after="0" w:line="276" w:lineRule="auto"/>
              <w:jc w:val="left"/>
              <w:rPr>
                <w:b/>
              </w:rPr>
            </w:pPr>
          </w:p>
        </w:tc>
        <w:tc>
          <w:tcPr>
            <w:tcW w:w="1225" w:type="pct"/>
            <w:vMerge/>
            <w:shd w:val="clear" w:color="auto" w:fill="E6E6E6"/>
            <w:vAlign w:val="center"/>
          </w:tcPr>
          <w:p w14:paraId="146F0BF7" w14:textId="77777777" w:rsidR="002111ED" w:rsidRPr="00897475" w:rsidRDefault="002111ED" w:rsidP="00E366D3">
            <w:pPr>
              <w:spacing w:before="120" w:after="0" w:line="276" w:lineRule="auto"/>
              <w:jc w:val="left"/>
              <w:rPr>
                <w:b/>
              </w:rPr>
            </w:pPr>
          </w:p>
        </w:tc>
        <w:tc>
          <w:tcPr>
            <w:tcW w:w="1038" w:type="pct"/>
            <w:vMerge/>
            <w:shd w:val="clear" w:color="auto" w:fill="E6E6E6"/>
            <w:vAlign w:val="center"/>
          </w:tcPr>
          <w:p w14:paraId="032AB277" w14:textId="77777777" w:rsidR="002111ED" w:rsidRPr="00897475" w:rsidRDefault="002111ED" w:rsidP="00E366D3">
            <w:pPr>
              <w:spacing w:before="120" w:after="0" w:line="276" w:lineRule="auto"/>
              <w:jc w:val="left"/>
              <w:rPr>
                <w:b/>
              </w:rPr>
            </w:pPr>
          </w:p>
        </w:tc>
        <w:tc>
          <w:tcPr>
            <w:tcW w:w="963" w:type="pct"/>
            <w:shd w:val="clear" w:color="auto" w:fill="E6E6E6"/>
            <w:vAlign w:val="center"/>
          </w:tcPr>
          <w:p w14:paraId="180D2765" w14:textId="77777777" w:rsidR="002111ED" w:rsidRPr="00897475" w:rsidRDefault="002111ED" w:rsidP="00E366D3">
            <w:pPr>
              <w:spacing w:after="0" w:line="276" w:lineRule="auto"/>
              <w:jc w:val="center"/>
              <w:rPr>
                <w:b/>
              </w:rPr>
            </w:pPr>
            <w:r w:rsidRPr="00897475">
              <w:rPr>
                <w:b/>
              </w:rPr>
              <w:t>Περίοδος</w:t>
            </w:r>
          </w:p>
          <w:p w14:paraId="4BAD0EF5" w14:textId="77777777" w:rsidR="002111ED" w:rsidRPr="00897475" w:rsidRDefault="002111ED" w:rsidP="00E366D3">
            <w:pPr>
              <w:spacing w:after="0" w:line="276" w:lineRule="auto"/>
              <w:jc w:val="center"/>
              <w:rPr>
                <w:b/>
              </w:rPr>
            </w:pPr>
            <w:r w:rsidRPr="00897475">
              <w:t xml:space="preserve">(από </w:t>
            </w:r>
            <w:r w:rsidRPr="00897475">
              <w:rPr>
                <w:b/>
              </w:rPr>
              <w:t>-</w:t>
            </w:r>
            <w:r w:rsidRPr="00897475">
              <w:t xml:space="preserve"> έως)</w:t>
            </w:r>
          </w:p>
        </w:tc>
        <w:tc>
          <w:tcPr>
            <w:tcW w:w="371" w:type="pct"/>
            <w:shd w:val="clear" w:color="auto" w:fill="E6E6E6"/>
            <w:vAlign w:val="center"/>
          </w:tcPr>
          <w:p w14:paraId="49239F80" w14:textId="77777777" w:rsidR="002111ED" w:rsidRPr="00897475" w:rsidRDefault="002111ED" w:rsidP="00E366D3">
            <w:pPr>
              <w:spacing w:before="120" w:after="0" w:line="276" w:lineRule="auto"/>
              <w:jc w:val="center"/>
              <w:rPr>
                <w:b/>
              </w:rPr>
            </w:pPr>
            <w:r w:rsidRPr="00897475">
              <w:rPr>
                <w:b/>
              </w:rPr>
              <w:t>Α/Μ</w:t>
            </w:r>
          </w:p>
        </w:tc>
      </w:tr>
      <w:tr w:rsidR="00897475" w:rsidRPr="00897475" w14:paraId="6997408B" w14:textId="77777777" w:rsidTr="002111ED">
        <w:tc>
          <w:tcPr>
            <w:tcW w:w="1403" w:type="pct"/>
          </w:tcPr>
          <w:p w14:paraId="11337B30" w14:textId="77777777" w:rsidR="002111ED" w:rsidRPr="00897475" w:rsidRDefault="002111ED" w:rsidP="00E366D3">
            <w:pPr>
              <w:spacing w:before="120" w:after="0" w:line="276" w:lineRule="auto"/>
            </w:pPr>
          </w:p>
          <w:p w14:paraId="7F098A05" w14:textId="77777777" w:rsidR="002111ED" w:rsidRPr="00897475" w:rsidRDefault="002111ED" w:rsidP="00E366D3">
            <w:pPr>
              <w:spacing w:before="120" w:after="0" w:line="276" w:lineRule="auto"/>
            </w:pPr>
          </w:p>
        </w:tc>
        <w:tc>
          <w:tcPr>
            <w:tcW w:w="1225" w:type="pct"/>
          </w:tcPr>
          <w:p w14:paraId="2C00DAC1" w14:textId="77777777" w:rsidR="002111ED" w:rsidRPr="00897475" w:rsidRDefault="002111ED" w:rsidP="00E366D3">
            <w:pPr>
              <w:spacing w:before="120" w:after="0" w:line="276" w:lineRule="auto"/>
            </w:pPr>
          </w:p>
        </w:tc>
        <w:tc>
          <w:tcPr>
            <w:tcW w:w="1038" w:type="pct"/>
          </w:tcPr>
          <w:p w14:paraId="37D4D82F" w14:textId="77777777" w:rsidR="002111ED" w:rsidRPr="00897475" w:rsidRDefault="002111ED" w:rsidP="00E366D3">
            <w:pPr>
              <w:spacing w:before="120" w:after="0" w:line="276" w:lineRule="auto"/>
            </w:pPr>
          </w:p>
          <w:p w14:paraId="7B765425" w14:textId="77777777" w:rsidR="002111ED" w:rsidRPr="00897475" w:rsidRDefault="002111ED" w:rsidP="00E366D3">
            <w:pPr>
              <w:spacing w:before="120" w:after="0" w:line="276" w:lineRule="auto"/>
            </w:pPr>
          </w:p>
          <w:p w14:paraId="0586FDD1" w14:textId="77777777" w:rsidR="002111ED" w:rsidRPr="00897475" w:rsidRDefault="002111ED" w:rsidP="00E366D3">
            <w:pPr>
              <w:spacing w:before="120" w:after="0" w:line="276" w:lineRule="auto"/>
            </w:pPr>
          </w:p>
        </w:tc>
        <w:tc>
          <w:tcPr>
            <w:tcW w:w="963" w:type="pct"/>
          </w:tcPr>
          <w:p w14:paraId="26C3DD78" w14:textId="77777777" w:rsidR="002111ED" w:rsidRPr="00897475" w:rsidRDefault="002111ED" w:rsidP="00E366D3">
            <w:pPr>
              <w:spacing w:before="120" w:after="0" w:line="276" w:lineRule="auto"/>
              <w:jc w:val="center"/>
            </w:pPr>
            <w:r w:rsidRPr="00897475">
              <w:t>__ /__ / ___</w:t>
            </w:r>
          </w:p>
          <w:p w14:paraId="43141451" w14:textId="77777777" w:rsidR="002111ED" w:rsidRPr="00897475" w:rsidRDefault="002111ED" w:rsidP="00E366D3">
            <w:pPr>
              <w:spacing w:before="120" w:after="0" w:line="276" w:lineRule="auto"/>
              <w:jc w:val="center"/>
            </w:pPr>
            <w:r w:rsidRPr="00897475">
              <w:t>-</w:t>
            </w:r>
          </w:p>
          <w:p w14:paraId="745C4B74" w14:textId="77777777" w:rsidR="002111ED" w:rsidRPr="00897475" w:rsidRDefault="002111ED" w:rsidP="00E366D3">
            <w:pPr>
              <w:spacing w:before="120" w:after="0" w:line="276" w:lineRule="auto"/>
              <w:jc w:val="center"/>
            </w:pPr>
            <w:r w:rsidRPr="00897475">
              <w:t>__ /__ / ___</w:t>
            </w:r>
          </w:p>
        </w:tc>
        <w:tc>
          <w:tcPr>
            <w:tcW w:w="371" w:type="pct"/>
          </w:tcPr>
          <w:p w14:paraId="13C78DCA" w14:textId="77777777" w:rsidR="002111ED" w:rsidRPr="00897475" w:rsidRDefault="002111ED" w:rsidP="00E366D3">
            <w:pPr>
              <w:spacing w:before="120" w:after="0" w:line="276" w:lineRule="auto"/>
              <w:jc w:val="center"/>
            </w:pPr>
          </w:p>
        </w:tc>
      </w:tr>
      <w:tr w:rsidR="00897475" w:rsidRPr="00897475" w14:paraId="0C1B005D" w14:textId="77777777" w:rsidTr="002111ED">
        <w:tc>
          <w:tcPr>
            <w:tcW w:w="1403" w:type="pct"/>
          </w:tcPr>
          <w:p w14:paraId="6A93FD3E" w14:textId="77777777" w:rsidR="002111ED" w:rsidRPr="00897475" w:rsidRDefault="002111ED" w:rsidP="00E366D3">
            <w:pPr>
              <w:spacing w:before="120" w:after="0" w:line="276" w:lineRule="auto"/>
            </w:pPr>
          </w:p>
        </w:tc>
        <w:tc>
          <w:tcPr>
            <w:tcW w:w="1225" w:type="pct"/>
          </w:tcPr>
          <w:p w14:paraId="4A67312E" w14:textId="77777777" w:rsidR="002111ED" w:rsidRPr="00897475" w:rsidRDefault="002111ED" w:rsidP="00E366D3">
            <w:pPr>
              <w:spacing w:before="120" w:after="0" w:line="276" w:lineRule="auto"/>
            </w:pPr>
          </w:p>
        </w:tc>
        <w:tc>
          <w:tcPr>
            <w:tcW w:w="1038" w:type="pct"/>
          </w:tcPr>
          <w:p w14:paraId="73D67CA3" w14:textId="77777777" w:rsidR="002111ED" w:rsidRPr="00897475" w:rsidRDefault="002111ED" w:rsidP="00E366D3">
            <w:pPr>
              <w:spacing w:before="120" w:after="0" w:line="276" w:lineRule="auto"/>
            </w:pPr>
          </w:p>
        </w:tc>
        <w:tc>
          <w:tcPr>
            <w:tcW w:w="963" w:type="pct"/>
          </w:tcPr>
          <w:p w14:paraId="06786BA2" w14:textId="77777777" w:rsidR="002111ED" w:rsidRPr="00897475" w:rsidRDefault="002111ED" w:rsidP="00E366D3">
            <w:pPr>
              <w:spacing w:before="120" w:after="0" w:line="276" w:lineRule="auto"/>
              <w:jc w:val="center"/>
            </w:pPr>
            <w:r w:rsidRPr="00897475">
              <w:t>__ /__ / ___</w:t>
            </w:r>
          </w:p>
          <w:p w14:paraId="54C5E76A" w14:textId="77777777" w:rsidR="002111ED" w:rsidRPr="00897475" w:rsidRDefault="002111ED" w:rsidP="00E366D3">
            <w:pPr>
              <w:spacing w:before="120" w:after="0" w:line="276" w:lineRule="auto"/>
              <w:jc w:val="center"/>
            </w:pPr>
            <w:r w:rsidRPr="00897475">
              <w:t>-</w:t>
            </w:r>
          </w:p>
          <w:p w14:paraId="474BA4E0" w14:textId="77777777" w:rsidR="002111ED" w:rsidRPr="00897475" w:rsidRDefault="002111ED" w:rsidP="00E366D3">
            <w:pPr>
              <w:spacing w:before="120" w:after="0" w:line="276" w:lineRule="auto"/>
              <w:jc w:val="center"/>
            </w:pPr>
            <w:r w:rsidRPr="00897475">
              <w:t>__ /__ / ___</w:t>
            </w:r>
          </w:p>
        </w:tc>
        <w:tc>
          <w:tcPr>
            <w:tcW w:w="371" w:type="pct"/>
          </w:tcPr>
          <w:p w14:paraId="3C00F746" w14:textId="77777777" w:rsidR="002111ED" w:rsidRPr="00897475" w:rsidRDefault="002111ED" w:rsidP="00E366D3">
            <w:pPr>
              <w:spacing w:before="120" w:after="0" w:line="276" w:lineRule="auto"/>
              <w:jc w:val="center"/>
            </w:pPr>
          </w:p>
        </w:tc>
      </w:tr>
      <w:tr w:rsidR="00897475" w:rsidRPr="00897475" w14:paraId="4EEC869F" w14:textId="77777777" w:rsidTr="002111ED">
        <w:tc>
          <w:tcPr>
            <w:tcW w:w="1403" w:type="pct"/>
          </w:tcPr>
          <w:p w14:paraId="02E9B1A7" w14:textId="77777777" w:rsidR="002111ED" w:rsidRPr="00897475" w:rsidRDefault="002111ED" w:rsidP="00E366D3">
            <w:pPr>
              <w:spacing w:before="120" w:after="0" w:line="276" w:lineRule="auto"/>
            </w:pPr>
          </w:p>
        </w:tc>
        <w:tc>
          <w:tcPr>
            <w:tcW w:w="1225" w:type="pct"/>
          </w:tcPr>
          <w:p w14:paraId="5A50FA2E" w14:textId="77777777" w:rsidR="002111ED" w:rsidRPr="00897475" w:rsidRDefault="002111ED" w:rsidP="00E366D3">
            <w:pPr>
              <w:spacing w:before="120" w:after="0" w:line="276" w:lineRule="auto"/>
            </w:pPr>
          </w:p>
        </w:tc>
        <w:tc>
          <w:tcPr>
            <w:tcW w:w="1038" w:type="pct"/>
          </w:tcPr>
          <w:p w14:paraId="6F9A9E7D" w14:textId="77777777" w:rsidR="002111ED" w:rsidRPr="00897475" w:rsidRDefault="002111ED" w:rsidP="00E366D3">
            <w:pPr>
              <w:spacing w:before="120" w:after="0" w:line="276" w:lineRule="auto"/>
            </w:pPr>
          </w:p>
        </w:tc>
        <w:tc>
          <w:tcPr>
            <w:tcW w:w="963" w:type="pct"/>
          </w:tcPr>
          <w:p w14:paraId="19BF01D8" w14:textId="77777777" w:rsidR="002111ED" w:rsidRPr="00897475" w:rsidRDefault="002111ED" w:rsidP="00E366D3">
            <w:pPr>
              <w:spacing w:before="120" w:after="0" w:line="276" w:lineRule="auto"/>
              <w:jc w:val="center"/>
            </w:pPr>
            <w:r w:rsidRPr="00897475">
              <w:t>__ /__ / ___</w:t>
            </w:r>
          </w:p>
          <w:p w14:paraId="4FB68C9E" w14:textId="77777777" w:rsidR="002111ED" w:rsidRPr="00897475" w:rsidRDefault="002111ED" w:rsidP="00E366D3">
            <w:pPr>
              <w:spacing w:before="120" w:after="0" w:line="276" w:lineRule="auto"/>
              <w:jc w:val="center"/>
            </w:pPr>
            <w:r w:rsidRPr="00897475">
              <w:t>-</w:t>
            </w:r>
          </w:p>
          <w:p w14:paraId="293D5860" w14:textId="77777777" w:rsidR="002111ED" w:rsidRPr="00897475" w:rsidRDefault="002111ED" w:rsidP="00E366D3">
            <w:pPr>
              <w:spacing w:before="120" w:after="0" w:line="276" w:lineRule="auto"/>
              <w:jc w:val="center"/>
            </w:pPr>
            <w:r w:rsidRPr="00897475">
              <w:t>__ /__ / ___</w:t>
            </w:r>
          </w:p>
        </w:tc>
        <w:tc>
          <w:tcPr>
            <w:tcW w:w="371" w:type="pct"/>
          </w:tcPr>
          <w:p w14:paraId="31741F96" w14:textId="77777777" w:rsidR="002111ED" w:rsidRPr="00897475" w:rsidRDefault="002111ED" w:rsidP="00E366D3">
            <w:pPr>
              <w:spacing w:before="120" w:after="0" w:line="276" w:lineRule="auto"/>
              <w:jc w:val="center"/>
            </w:pPr>
          </w:p>
        </w:tc>
      </w:tr>
    </w:tbl>
    <w:p w14:paraId="62F56663" w14:textId="77777777" w:rsidR="00526E24" w:rsidRDefault="00526E24" w:rsidP="00BE5D16">
      <w:bookmarkStart w:id="633" w:name="_Toc496694236"/>
      <w:bookmarkStart w:id="634" w:name="_Ref510087097"/>
      <w:bookmarkStart w:id="635" w:name="_Ref40980475"/>
      <w:bookmarkStart w:id="636" w:name="_Ref55324393"/>
      <w:bookmarkStart w:id="637" w:name="_Toc31307762"/>
    </w:p>
    <w:p w14:paraId="7B65E1FE" w14:textId="77777777" w:rsidR="00526E24" w:rsidRDefault="00526E24" w:rsidP="00BE5D16"/>
    <w:p w14:paraId="0E9BBB0C" w14:textId="77777777" w:rsidR="00526E24" w:rsidRPr="00897475" w:rsidRDefault="00526E24"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38" w:name="_ΠΑΡΑΡΤΗΜΑ_V_–"/>
      <w:bookmarkStart w:id="639" w:name="_Toc75073563"/>
      <w:bookmarkEnd w:id="638"/>
      <w:r>
        <w:lastRenderedPageBreak/>
        <w:t xml:space="preserve">ΠΑΡΑΡΤΗΜΑ </w:t>
      </w:r>
      <w:r w:rsidRPr="00897475">
        <w:t xml:space="preserve">V – </w:t>
      </w:r>
      <w:r w:rsidRPr="00603221">
        <w:t>Υπόδειγμα Τεχνικής Προσφοράς</w:t>
      </w:r>
      <w:bookmarkEnd w:id="63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5833"/>
        <w:gridCol w:w="3118"/>
      </w:tblGrid>
      <w:tr w:rsidR="003F427B" w:rsidRPr="00AA1361" w14:paraId="0D3B126F" w14:textId="77777777" w:rsidTr="003F427B">
        <w:trPr>
          <w:trHeight w:val="775"/>
          <w:tblHeader/>
        </w:trPr>
        <w:tc>
          <w:tcPr>
            <w:tcW w:w="9634" w:type="dxa"/>
            <w:gridSpan w:val="3"/>
            <w:shd w:val="clear" w:color="000000" w:fill="B3B3B3"/>
            <w:vAlign w:val="center"/>
          </w:tcPr>
          <w:p w14:paraId="076372E3" w14:textId="77777777" w:rsidR="003F427B" w:rsidRPr="00DF5475" w:rsidRDefault="003F427B" w:rsidP="00330F2F">
            <w:pPr>
              <w:spacing w:before="60" w:after="60"/>
              <w:jc w:val="center"/>
              <w:rPr>
                <w:b/>
              </w:rPr>
            </w:pPr>
            <w:r w:rsidRPr="00DF5475">
              <w:rPr>
                <w:b/>
              </w:rPr>
              <w:t>Περιεχόμενα Τεχνικής Προσφοράς</w:t>
            </w:r>
          </w:p>
        </w:tc>
      </w:tr>
      <w:bookmarkEnd w:id="633"/>
      <w:bookmarkEnd w:id="634"/>
      <w:bookmarkEnd w:id="635"/>
      <w:bookmarkEnd w:id="636"/>
      <w:tr w:rsidR="00330F2F" w:rsidRPr="00AA1361" w14:paraId="2AD4D612" w14:textId="77777777" w:rsidTr="00D9556B">
        <w:trPr>
          <w:trHeight w:val="513"/>
          <w:tblHeader/>
        </w:trPr>
        <w:tc>
          <w:tcPr>
            <w:tcW w:w="683" w:type="dxa"/>
            <w:shd w:val="clear" w:color="000000" w:fill="B3B3B3"/>
            <w:vAlign w:val="center"/>
            <w:hideMark/>
          </w:tcPr>
          <w:p w14:paraId="2E3EE6FF" w14:textId="77777777" w:rsidR="00330F2F" w:rsidRPr="00274B25" w:rsidRDefault="00330F2F" w:rsidP="007D7BF4">
            <w:pPr>
              <w:spacing w:after="0"/>
              <w:jc w:val="center"/>
              <w:rPr>
                <w:b/>
                <w:lang w:eastAsia="el-GR"/>
              </w:rPr>
            </w:pPr>
            <w:r w:rsidRPr="00274B25">
              <w:rPr>
                <w:b/>
                <w:lang w:eastAsia="el-GR"/>
              </w:rPr>
              <w:t>Α/Α</w:t>
            </w:r>
          </w:p>
        </w:tc>
        <w:tc>
          <w:tcPr>
            <w:tcW w:w="5833" w:type="dxa"/>
            <w:shd w:val="clear" w:color="000000" w:fill="B3B3B3"/>
            <w:vAlign w:val="center"/>
            <w:hideMark/>
          </w:tcPr>
          <w:p w14:paraId="3E3080BB" w14:textId="77777777" w:rsidR="00330F2F" w:rsidRPr="00274B25" w:rsidRDefault="00330F2F" w:rsidP="007D7BF4">
            <w:pPr>
              <w:spacing w:after="0"/>
              <w:jc w:val="center"/>
              <w:rPr>
                <w:b/>
                <w:lang w:eastAsia="el-GR"/>
              </w:rPr>
            </w:pPr>
            <w:r>
              <w:rPr>
                <w:b/>
                <w:lang w:eastAsia="el-GR"/>
              </w:rPr>
              <w:t xml:space="preserve">Τίτλος ενότητας </w:t>
            </w:r>
          </w:p>
        </w:tc>
        <w:tc>
          <w:tcPr>
            <w:tcW w:w="3118" w:type="dxa"/>
            <w:shd w:val="clear" w:color="000000" w:fill="B3B3B3"/>
          </w:tcPr>
          <w:p w14:paraId="65C75355" w14:textId="77777777" w:rsidR="00330F2F" w:rsidRPr="00274B25" w:rsidRDefault="00330F2F" w:rsidP="00D9556B">
            <w:pPr>
              <w:spacing w:before="60" w:after="60"/>
              <w:jc w:val="center"/>
              <w:rPr>
                <w:b/>
                <w:lang w:eastAsia="el-GR"/>
              </w:rPr>
            </w:pPr>
            <w:r w:rsidRPr="00DF5475">
              <w:rPr>
                <w:b/>
              </w:rPr>
              <w:t>Σύμφωνα με παραγράφους:</w:t>
            </w:r>
          </w:p>
        </w:tc>
      </w:tr>
      <w:tr w:rsidR="00330F2F" w:rsidRPr="00274B25" w14:paraId="6D89A4D6" w14:textId="77777777" w:rsidTr="00D9556B">
        <w:trPr>
          <w:trHeight w:val="419"/>
        </w:trPr>
        <w:tc>
          <w:tcPr>
            <w:tcW w:w="683" w:type="dxa"/>
            <w:shd w:val="clear" w:color="auto" w:fill="F7CAAC" w:themeFill="accent2" w:themeFillTint="66"/>
            <w:vAlign w:val="center"/>
          </w:tcPr>
          <w:p w14:paraId="4225437C" w14:textId="77777777" w:rsidR="00330F2F" w:rsidRPr="00274B25" w:rsidRDefault="00330F2F"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tcPr>
          <w:p w14:paraId="2A9AC8CF" w14:textId="77777777" w:rsidR="00330F2F" w:rsidRPr="00274B25" w:rsidRDefault="00330F2F" w:rsidP="007D7BF4">
            <w:pPr>
              <w:spacing w:after="0"/>
              <w:rPr>
                <w:b/>
                <w:lang w:eastAsia="el-GR"/>
              </w:rPr>
            </w:pPr>
            <w:r w:rsidRPr="00274B25">
              <w:rPr>
                <w:b/>
                <w:lang w:eastAsia="el-GR"/>
              </w:rPr>
              <w:t>Γενικές Αρχές &amp; Απαιτήσεις</w:t>
            </w:r>
          </w:p>
        </w:tc>
        <w:tc>
          <w:tcPr>
            <w:tcW w:w="3118" w:type="dxa"/>
            <w:shd w:val="clear" w:color="auto" w:fill="F7CAAC" w:themeFill="accent2" w:themeFillTint="66"/>
          </w:tcPr>
          <w:p w14:paraId="0F168219" w14:textId="77777777" w:rsidR="00330F2F" w:rsidRPr="00274B25" w:rsidRDefault="00330F2F" w:rsidP="007D7BF4">
            <w:pPr>
              <w:spacing w:after="0"/>
              <w:rPr>
                <w:b/>
                <w:lang w:eastAsia="el-GR"/>
              </w:rPr>
            </w:pPr>
          </w:p>
        </w:tc>
      </w:tr>
      <w:tr w:rsidR="00B55B53" w:rsidRPr="00274B25" w14:paraId="77177B53" w14:textId="77777777" w:rsidTr="00D9556B">
        <w:trPr>
          <w:trHeight w:val="315"/>
        </w:trPr>
        <w:tc>
          <w:tcPr>
            <w:tcW w:w="683" w:type="dxa"/>
            <w:shd w:val="clear" w:color="auto" w:fill="auto"/>
            <w:vAlign w:val="center"/>
          </w:tcPr>
          <w:p w14:paraId="5485A8F1" w14:textId="77777777" w:rsidR="00B55B53" w:rsidRPr="00274B25" w:rsidRDefault="00B55B53" w:rsidP="00B55B53">
            <w:pPr>
              <w:suppressAutoHyphens/>
              <w:spacing w:before="120" w:after="0"/>
              <w:contextualSpacing/>
              <w:jc w:val="center"/>
              <w:rPr>
                <w:lang w:eastAsia="el-GR"/>
              </w:rPr>
            </w:pPr>
          </w:p>
        </w:tc>
        <w:tc>
          <w:tcPr>
            <w:tcW w:w="5833" w:type="dxa"/>
            <w:shd w:val="clear" w:color="auto" w:fill="auto"/>
            <w:vAlign w:val="center"/>
          </w:tcPr>
          <w:p w14:paraId="26AF017D" w14:textId="77777777" w:rsidR="00B55B53" w:rsidRPr="00274B25" w:rsidRDefault="00B55B53" w:rsidP="00B55B53">
            <w:pPr>
              <w:spacing w:after="0"/>
              <w:jc w:val="left"/>
              <w:rPr>
                <w:lang w:eastAsia="el-GR"/>
              </w:rPr>
            </w:pPr>
            <w:r w:rsidRPr="00274B25">
              <w:rPr>
                <w:lang w:eastAsia="el-GR"/>
              </w:rPr>
              <w:t>Κατανόηση Έργου</w:t>
            </w:r>
          </w:p>
        </w:tc>
        <w:tc>
          <w:tcPr>
            <w:tcW w:w="3118" w:type="dxa"/>
            <w:shd w:val="clear" w:color="auto" w:fill="auto"/>
          </w:tcPr>
          <w:p w14:paraId="22D8ED62" w14:textId="40644753" w:rsidR="00B55B53" w:rsidRPr="00274B25" w:rsidRDefault="00B55B53" w:rsidP="00B55B53">
            <w:pPr>
              <w:spacing w:after="0"/>
              <w:rPr>
                <w:lang w:eastAsia="el-GR"/>
              </w:rPr>
            </w:pPr>
            <w:r>
              <w:rPr>
                <w:lang w:eastAsia="el-GR"/>
              </w:rPr>
              <w:t xml:space="preserve">ΠΑΡΑΡΤΗΜΑ Ι - </w:t>
            </w:r>
            <w:r>
              <w:rPr>
                <w:lang w:eastAsia="el-GR"/>
              </w:rPr>
              <w:fldChar w:fldCharType="begin"/>
            </w:r>
            <w:r>
              <w:rPr>
                <w:lang w:eastAsia="el-GR"/>
              </w:rPr>
              <w:instrText xml:space="preserve"> REF _Ref62058113 \r \h </w:instrText>
            </w:r>
            <w:r>
              <w:rPr>
                <w:lang w:eastAsia="el-GR"/>
              </w:rPr>
            </w:r>
            <w:r>
              <w:rPr>
                <w:lang w:eastAsia="el-GR"/>
              </w:rPr>
              <w:fldChar w:fldCharType="separate"/>
            </w:r>
            <w:r w:rsidR="00CB4EC7">
              <w:rPr>
                <w:lang w:eastAsia="el-GR"/>
              </w:rPr>
              <w:t>7</w:t>
            </w:r>
            <w:r>
              <w:rPr>
                <w:lang w:eastAsia="el-GR"/>
              </w:rPr>
              <w:fldChar w:fldCharType="end"/>
            </w:r>
            <w:r>
              <w:rPr>
                <w:lang w:eastAsia="el-GR"/>
              </w:rPr>
              <w:t xml:space="preserve">, </w:t>
            </w:r>
            <w:r>
              <w:rPr>
                <w:lang w:eastAsia="el-GR"/>
              </w:rPr>
              <w:fldChar w:fldCharType="begin"/>
            </w:r>
            <w:r>
              <w:rPr>
                <w:lang w:eastAsia="el-GR"/>
              </w:rPr>
              <w:instrText xml:space="preserve"> REF _Ref62058133 \r \h </w:instrText>
            </w:r>
            <w:r>
              <w:rPr>
                <w:lang w:eastAsia="el-GR"/>
              </w:rPr>
            </w:r>
            <w:r>
              <w:rPr>
                <w:lang w:eastAsia="el-GR"/>
              </w:rPr>
              <w:fldChar w:fldCharType="separate"/>
            </w:r>
            <w:r w:rsidR="00CB4EC7">
              <w:rPr>
                <w:lang w:eastAsia="el-GR"/>
              </w:rPr>
              <w:t>8</w:t>
            </w:r>
            <w:r>
              <w:rPr>
                <w:lang w:eastAsia="el-GR"/>
              </w:rPr>
              <w:fldChar w:fldCharType="end"/>
            </w:r>
            <w:r>
              <w:rPr>
                <w:lang w:eastAsia="el-GR"/>
              </w:rPr>
              <w:t xml:space="preserve">, </w:t>
            </w:r>
            <w:r>
              <w:rPr>
                <w:lang w:eastAsia="el-GR"/>
              </w:rPr>
              <w:fldChar w:fldCharType="begin"/>
            </w:r>
            <w:r>
              <w:rPr>
                <w:lang w:eastAsia="el-GR"/>
              </w:rPr>
              <w:instrText xml:space="preserve"> REF _Ref62058121 \r \h </w:instrText>
            </w:r>
            <w:r>
              <w:rPr>
                <w:lang w:eastAsia="el-GR"/>
              </w:rPr>
            </w:r>
            <w:r>
              <w:rPr>
                <w:lang w:eastAsia="el-GR"/>
              </w:rPr>
              <w:fldChar w:fldCharType="separate"/>
            </w:r>
            <w:r w:rsidR="00CB4EC7">
              <w:rPr>
                <w:lang w:eastAsia="el-GR"/>
              </w:rPr>
              <w:t>9</w:t>
            </w:r>
            <w:r>
              <w:rPr>
                <w:lang w:eastAsia="el-GR"/>
              </w:rPr>
              <w:fldChar w:fldCharType="end"/>
            </w:r>
          </w:p>
        </w:tc>
      </w:tr>
      <w:tr w:rsidR="00B55B53" w:rsidRPr="00274B25" w14:paraId="77A43D55" w14:textId="77777777" w:rsidTr="00D9556B">
        <w:trPr>
          <w:trHeight w:val="315"/>
        </w:trPr>
        <w:tc>
          <w:tcPr>
            <w:tcW w:w="683" w:type="dxa"/>
            <w:shd w:val="clear" w:color="auto" w:fill="auto"/>
            <w:vAlign w:val="center"/>
          </w:tcPr>
          <w:p w14:paraId="5AE31E3B"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hideMark/>
          </w:tcPr>
          <w:p w14:paraId="560B99AB" w14:textId="77777777" w:rsidR="00B55B53" w:rsidRPr="00274B25" w:rsidRDefault="00B55B53" w:rsidP="00B55B53">
            <w:pPr>
              <w:spacing w:after="0"/>
              <w:jc w:val="left"/>
              <w:rPr>
                <w:lang w:eastAsia="el-GR"/>
              </w:rPr>
            </w:pPr>
            <w:r w:rsidRPr="00274B25">
              <w:rPr>
                <w:lang w:eastAsia="el-GR"/>
              </w:rPr>
              <w:t xml:space="preserve">Αρχιτεκτονική </w:t>
            </w:r>
          </w:p>
        </w:tc>
        <w:tc>
          <w:tcPr>
            <w:tcW w:w="3118" w:type="dxa"/>
          </w:tcPr>
          <w:p w14:paraId="161325F7" w14:textId="45CF1564" w:rsidR="00B55B53" w:rsidRPr="00274B25" w:rsidRDefault="00B55B53" w:rsidP="00B55B53">
            <w:pPr>
              <w:spacing w:after="0"/>
              <w:rPr>
                <w:lang w:eastAsia="el-GR"/>
              </w:rPr>
            </w:pPr>
            <w:r>
              <w:rPr>
                <w:lang w:eastAsia="el-GR"/>
              </w:rPr>
              <w:t xml:space="preserve">ΠΑΡΑΡΤΗΜΑ Ι - </w:t>
            </w:r>
            <w:r>
              <w:rPr>
                <w:lang w:eastAsia="el-GR"/>
              </w:rPr>
              <w:fldChar w:fldCharType="begin"/>
            </w:r>
            <w:r>
              <w:rPr>
                <w:lang w:eastAsia="el-GR"/>
              </w:rPr>
              <w:instrText xml:space="preserve"> REF _Ref62058168 \r \h </w:instrText>
            </w:r>
            <w:r>
              <w:rPr>
                <w:lang w:eastAsia="el-GR"/>
              </w:rPr>
            </w:r>
            <w:r>
              <w:rPr>
                <w:lang w:eastAsia="el-GR"/>
              </w:rPr>
              <w:fldChar w:fldCharType="separate"/>
            </w:r>
            <w:r w:rsidR="00CB4EC7">
              <w:rPr>
                <w:lang w:eastAsia="el-GR"/>
              </w:rPr>
              <w:t>10.1</w:t>
            </w:r>
            <w:r>
              <w:rPr>
                <w:lang w:eastAsia="el-GR"/>
              </w:rPr>
              <w:fldChar w:fldCharType="end"/>
            </w:r>
          </w:p>
        </w:tc>
      </w:tr>
      <w:tr w:rsidR="00B55B53" w:rsidRPr="00274B25" w14:paraId="3FD692F8" w14:textId="77777777" w:rsidTr="00D9556B">
        <w:trPr>
          <w:trHeight w:val="315"/>
        </w:trPr>
        <w:tc>
          <w:tcPr>
            <w:tcW w:w="683" w:type="dxa"/>
            <w:shd w:val="clear" w:color="auto" w:fill="F7CAAC" w:themeFill="accent2" w:themeFillTint="66"/>
            <w:vAlign w:val="center"/>
            <w:hideMark/>
          </w:tcPr>
          <w:p w14:paraId="72D1E674" w14:textId="77777777" w:rsidR="00B55B53" w:rsidRPr="00274B25" w:rsidRDefault="00B55B53"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hideMark/>
          </w:tcPr>
          <w:p w14:paraId="7982E4A7" w14:textId="77777777" w:rsidR="00B55B53" w:rsidRPr="00274B25" w:rsidRDefault="00B55B53" w:rsidP="00B55B53">
            <w:pPr>
              <w:spacing w:after="0"/>
              <w:jc w:val="left"/>
              <w:rPr>
                <w:b/>
                <w:lang w:eastAsia="el-GR"/>
              </w:rPr>
            </w:pPr>
            <w:r w:rsidRPr="00274B25">
              <w:rPr>
                <w:b/>
                <w:lang w:eastAsia="el-GR"/>
              </w:rPr>
              <w:t>Λειτουργικές Δυνατότητες Συστήματος</w:t>
            </w:r>
          </w:p>
        </w:tc>
        <w:tc>
          <w:tcPr>
            <w:tcW w:w="3118" w:type="dxa"/>
            <w:shd w:val="clear" w:color="auto" w:fill="F7CAAC" w:themeFill="accent2" w:themeFillTint="66"/>
          </w:tcPr>
          <w:p w14:paraId="2D8AC5E4" w14:textId="77777777" w:rsidR="00B55B53" w:rsidRPr="00274B25" w:rsidRDefault="00B55B53" w:rsidP="00B55B53">
            <w:pPr>
              <w:spacing w:after="0"/>
              <w:rPr>
                <w:lang w:eastAsia="el-GR"/>
              </w:rPr>
            </w:pPr>
          </w:p>
        </w:tc>
      </w:tr>
      <w:tr w:rsidR="00B55B53" w:rsidRPr="00274B25" w14:paraId="38FE0305" w14:textId="77777777" w:rsidTr="00D9556B">
        <w:trPr>
          <w:trHeight w:val="315"/>
        </w:trPr>
        <w:tc>
          <w:tcPr>
            <w:tcW w:w="683" w:type="dxa"/>
            <w:shd w:val="clear" w:color="auto" w:fill="auto"/>
            <w:vAlign w:val="center"/>
          </w:tcPr>
          <w:p w14:paraId="25D11773"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617D6B12" w14:textId="77777777" w:rsidR="00B55B53" w:rsidRPr="00274B25" w:rsidRDefault="00B55B53" w:rsidP="00B55B53">
            <w:pPr>
              <w:spacing w:after="0"/>
              <w:jc w:val="left"/>
            </w:pPr>
            <w:r w:rsidRPr="00F549F0">
              <w:t xml:space="preserve">Υποσύστημα </w:t>
            </w:r>
            <w:r w:rsidRPr="00F549F0">
              <w:rPr>
                <w:iCs/>
              </w:rPr>
              <w:t>Διαχείρισης Και Δρομολόγηση Μηνυμάτων</w:t>
            </w:r>
          </w:p>
        </w:tc>
        <w:tc>
          <w:tcPr>
            <w:tcW w:w="3118" w:type="dxa"/>
            <w:shd w:val="clear" w:color="auto" w:fill="auto"/>
          </w:tcPr>
          <w:p w14:paraId="238178A4" w14:textId="746B2E83" w:rsidR="00B55B53" w:rsidRPr="00EE59E8" w:rsidRDefault="00B55B53" w:rsidP="00B55B53">
            <w:pPr>
              <w:spacing w:after="0"/>
              <w:rPr>
                <w:color w:val="000000" w:themeColor="text1"/>
                <w:lang w:eastAsia="el-GR"/>
              </w:rPr>
            </w:pPr>
            <w:r>
              <w:rPr>
                <w:lang w:eastAsia="el-GR"/>
              </w:rPr>
              <w:t>ΠΑΡΑΡΤΗΜΑ Ι -</w:t>
            </w:r>
            <w:r>
              <w:rPr>
                <w:color w:val="000000" w:themeColor="text1"/>
                <w:lang w:eastAsia="el-GR"/>
              </w:rPr>
              <w:t xml:space="preserve"> </w:t>
            </w:r>
            <w:r>
              <w:rPr>
                <w:color w:val="000000" w:themeColor="text1"/>
                <w:lang w:eastAsia="el-GR"/>
              </w:rPr>
              <w:fldChar w:fldCharType="begin"/>
            </w:r>
            <w:r>
              <w:rPr>
                <w:color w:val="000000" w:themeColor="text1"/>
                <w:lang w:eastAsia="el-GR"/>
              </w:rPr>
              <w:instrText xml:space="preserve"> REF _Ref62058188 \r \h </w:instrText>
            </w:r>
            <w:r>
              <w:rPr>
                <w:color w:val="000000" w:themeColor="text1"/>
                <w:lang w:eastAsia="el-GR"/>
              </w:rPr>
            </w:r>
            <w:r>
              <w:rPr>
                <w:color w:val="000000" w:themeColor="text1"/>
                <w:lang w:eastAsia="el-GR"/>
              </w:rPr>
              <w:fldChar w:fldCharType="separate"/>
            </w:r>
            <w:r w:rsidR="00CB4EC7">
              <w:rPr>
                <w:color w:val="000000" w:themeColor="text1"/>
                <w:lang w:eastAsia="el-GR"/>
              </w:rPr>
              <w:t>11.1</w:t>
            </w:r>
            <w:r>
              <w:rPr>
                <w:color w:val="000000" w:themeColor="text1"/>
                <w:lang w:eastAsia="el-GR"/>
              </w:rPr>
              <w:fldChar w:fldCharType="end"/>
            </w:r>
          </w:p>
        </w:tc>
      </w:tr>
      <w:tr w:rsidR="00B55B53" w:rsidRPr="00274B25" w14:paraId="72A9DC3E" w14:textId="77777777" w:rsidTr="00D9556B">
        <w:trPr>
          <w:trHeight w:val="315"/>
        </w:trPr>
        <w:tc>
          <w:tcPr>
            <w:tcW w:w="683" w:type="dxa"/>
            <w:shd w:val="clear" w:color="auto" w:fill="auto"/>
            <w:vAlign w:val="center"/>
          </w:tcPr>
          <w:p w14:paraId="03C6AFAF"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84E9062" w14:textId="77777777" w:rsidR="00B55B53" w:rsidRPr="00274B25" w:rsidRDefault="00B55B53" w:rsidP="00B55B53">
            <w:pPr>
              <w:spacing w:after="0"/>
              <w:jc w:val="left"/>
            </w:pPr>
            <w:r w:rsidRPr="00F549F0">
              <w:t>Υποσύστημα Εγγύησης Και Διασφάλισης Του Αμετάβλητου Των Δεδομένων</w:t>
            </w:r>
          </w:p>
        </w:tc>
        <w:tc>
          <w:tcPr>
            <w:tcW w:w="3118" w:type="dxa"/>
          </w:tcPr>
          <w:p w14:paraId="7905E833" w14:textId="285C6041"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_Ref62058199 \r \h </w:instrText>
            </w:r>
            <w:r>
              <w:rPr>
                <w:lang w:eastAsia="el-GR"/>
              </w:rPr>
            </w:r>
            <w:r>
              <w:rPr>
                <w:lang w:eastAsia="el-GR"/>
              </w:rPr>
              <w:fldChar w:fldCharType="separate"/>
            </w:r>
            <w:r w:rsidR="00CB4EC7">
              <w:rPr>
                <w:lang w:eastAsia="el-GR"/>
              </w:rPr>
              <w:t>11.2</w:t>
            </w:r>
            <w:r>
              <w:rPr>
                <w:lang w:eastAsia="el-GR"/>
              </w:rPr>
              <w:fldChar w:fldCharType="end"/>
            </w:r>
          </w:p>
        </w:tc>
      </w:tr>
      <w:tr w:rsidR="00B55B53" w:rsidRPr="00274B25" w14:paraId="578A5526" w14:textId="77777777" w:rsidTr="00D9556B">
        <w:trPr>
          <w:trHeight w:val="315"/>
        </w:trPr>
        <w:tc>
          <w:tcPr>
            <w:tcW w:w="683" w:type="dxa"/>
            <w:shd w:val="clear" w:color="auto" w:fill="auto"/>
            <w:vAlign w:val="center"/>
          </w:tcPr>
          <w:p w14:paraId="79733021"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530A5AB2" w14:textId="77777777" w:rsidR="00B55B53" w:rsidRPr="00274B25" w:rsidRDefault="00B55B53" w:rsidP="00B55B53">
            <w:pPr>
              <w:spacing w:after="0"/>
              <w:jc w:val="left"/>
            </w:pPr>
            <w:r w:rsidRPr="00BF5655">
              <w:rPr>
                <w:iCs/>
              </w:rPr>
              <w:t>Διαδικτυακή Πύλη Govhub.Gr</w:t>
            </w:r>
          </w:p>
        </w:tc>
        <w:tc>
          <w:tcPr>
            <w:tcW w:w="3118" w:type="dxa"/>
          </w:tcPr>
          <w:p w14:paraId="4F46507B" w14:textId="4DEE284A"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_Ref62058231 \r \h </w:instrText>
            </w:r>
            <w:r>
              <w:rPr>
                <w:lang w:eastAsia="el-GR"/>
              </w:rPr>
            </w:r>
            <w:r>
              <w:rPr>
                <w:lang w:eastAsia="el-GR"/>
              </w:rPr>
              <w:fldChar w:fldCharType="separate"/>
            </w:r>
            <w:r w:rsidR="00CB4EC7">
              <w:rPr>
                <w:lang w:eastAsia="el-GR"/>
              </w:rPr>
              <w:t>11.3</w:t>
            </w:r>
            <w:r>
              <w:rPr>
                <w:lang w:eastAsia="el-GR"/>
              </w:rPr>
              <w:fldChar w:fldCharType="end"/>
            </w:r>
          </w:p>
        </w:tc>
      </w:tr>
      <w:tr w:rsidR="00B55B53" w:rsidRPr="00274B25" w14:paraId="7B5EA290" w14:textId="77777777" w:rsidTr="00D9556B">
        <w:trPr>
          <w:trHeight w:val="315"/>
        </w:trPr>
        <w:tc>
          <w:tcPr>
            <w:tcW w:w="683" w:type="dxa"/>
            <w:shd w:val="clear" w:color="auto" w:fill="auto"/>
            <w:vAlign w:val="center"/>
          </w:tcPr>
          <w:p w14:paraId="70F1842B"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C685F00" w14:textId="77777777" w:rsidR="00B55B53" w:rsidRPr="00274B25" w:rsidRDefault="00B55B53" w:rsidP="00B55B53">
            <w:pPr>
              <w:spacing w:after="0"/>
              <w:jc w:val="left"/>
            </w:pPr>
            <w:r w:rsidRPr="00BF5655">
              <w:rPr>
                <w:iCs/>
              </w:rPr>
              <w:t>Υποσύστημα Ενεργοποίησης Φορέων</w:t>
            </w:r>
          </w:p>
        </w:tc>
        <w:tc>
          <w:tcPr>
            <w:tcW w:w="3118" w:type="dxa"/>
          </w:tcPr>
          <w:p w14:paraId="4B118D18" w14:textId="5CE058CA"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_Ref62058239 \r \h </w:instrText>
            </w:r>
            <w:r>
              <w:rPr>
                <w:lang w:eastAsia="el-GR"/>
              </w:rPr>
            </w:r>
            <w:r>
              <w:rPr>
                <w:lang w:eastAsia="el-GR"/>
              </w:rPr>
              <w:fldChar w:fldCharType="separate"/>
            </w:r>
            <w:r w:rsidR="00CB4EC7">
              <w:rPr>
                <w:lang w:eastAsia="el-GR"/>
              </w:rPr>
              <w:t>11.4</w:t>
            </w:r>
            <w:r>
              <w:rPr>
                <w:lang w:eastAsia="el-GR"/>
              </w:rPr>
              <w:fldChar w:fldCharType="end"/>
            </w:r>
          </w:p>
        </w:tc>
      </w:tr>
      <w:tr w:rsidR="00B55B53" w:rsidRPr="00274B25" w14:paraId="522FA6D1" w14:textId="77777777" w:rsidTr="00D9556B">
        <w:trPr>
          <w:trHeight w:val="315"/>
        </w:trPr>
        <w:tc>
          <w:tcPr>
            <w:tcW w:w="683" w:type="dxa"/>
            <w:shd w:val="clear" w:color="auto" w:fill="auto"/>
            <w:vAlign w:val="center"/>
          </w:tcPr>
          <w:p w14:paraId="788F6E23"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3181306C" w14:textId="77777777" w:rsidR="00B55B53" w:rsidRPr="00274B25" w:rsidRDefault="00B55B53" w:rsidP="00B55B53">
            <w:pPr>
              <w:spacing w:after="0"/>
              <w:jc w:val="left"/>
            </w:pPr>
            <w:r w:rsidRPr="00BF5655">
              <w:rPr>
                <w:iCs/>
              </w:rPr>
              <w:t>Υποσύστημα Ενημέρωσης Χρηστών</w:t>
            </w:r>
          </w:p>
        </w:tc>
        <w:tc>
          <w:tcPr>
            <w:tcW w:w="3118" w:type="dxa"/>
          </w:tcPr>
          <w:p w14:paraId="442B74E1" w14:textId="18F78F08"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_Ref62058244 \r \h </w:instrText>
            </w:r>
            <w:r>
              <w:rPr>
                <w:lang w:eastAsia="el-GR"/>
              </w:rPr>
            </w:r>
            <w:r>
              <w:rPr>
                <w:lang w:eastAsia="el-GR"/>
              </w:rPr>
              <w:fldChar w:fldCharType="separate"/>
            </w:r>
            <w:r w:rsidR="00CB4EC7">
              <w:rPr>
                <w:lang w:eastAsia="el-GR"/>
              </w:rPr>
              <w:t>11.5</w:t>
            </w:r>
            <w:r>
              <w:rPr>
                <w:lang w:eastAsia="el-GR"/>
              </w:rPr>
              <w:fldChar w:fldCharType="end"/>
            </w:r>
          </w:p>
        </w:tc>
      </w:tr>
      <w:tr w:rsidR="00B55B53" w:rsidRPr="00274B25" w14:paraId="2E105CD6" w14:textId="77777777" w:rsidTr="00D9556B">
        <w:trPr>
          <w:trHeight w:val="315"/>
        </w:trPr>
        <w:tc>
          <w:tcPr>
            <w:tcW w:w="683" w:type="dxa"/>
            <w:shd w:val="clear" w:color="auto" w:fill="auto"/>
            <w:vAlign w:val="center"/>
          </w:tcPr>
          <w:p w14:paraId="091F79EB"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1794E59E" w14:textId="77777777" w:rsidR="00B55B53" w:rsidRPr="00274B25" w:rsidRDefault="00B55B53" w:rsidP="00B55B53">
            <w:pPr>
              <w:spacing w:after="0"/>
              <w:jc w:val="left"/>
            </w:pPr>
            <w:r w:rsidRPr="00BF5655">
              <w:rPr>
                <w:iCs/>
              </w:rPr>
              <w:t>Υποσύστημα Αυτεπάγγελτης Αναζήτησης Εγγράφων</w:t>
            </w:r>
            <w:r w:rsidRPr="00BF5655">
              <w:rPr>
                <w:iCs/>
              </w:rPr>
              <w:tab/>
            </w:r>
          </w:p>
        </w:tc>
        <w:tc>
          <w:tcPr>
            <w:tcW w:w="3118" w:type="dxa"/>
          </w:tcPr>
          <w:p w14:paraId="4639AF8C" w14:textId="11F5F6FB"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_Ref62058248 \r \h </w:instrText>
            </w:r>
            <w:r>
              <w:rPr>
                <w:lang w:eastAsia="el-GR"/>
              </w:rPr>
            </w:r>
            <w:r>
              <w:rPr>
                <w:lang w:eastAsia="el-GR"/>
              </w:rPr>
              <w:fldChar w:fldCharType="separate"/>
            </w:r>
            <w:r w:rsidR="00CB4EC7">
              <w:rPr>
                <w:lang w:eastAsia="el-GR"/>
              </w:rPr>
              <w:t>11.6</w:t>
            </w:r>
            <w:r>
              <w:rPr>
                <w:lang w:eastAsia="el-GR"/>
              </w:rPr>
              <w:fldChar w:fldCharType="end"/>
            </w:r>
          </w:p>
        </w:tc>
      </w:tr>
      <w:tr w:rsidR="00B55B53" w:rsidRPr="00274B25" w14:paraId="2C380055" w14:textId="77777777" w:rsidTr="00D9556B">
        <w:trPr>
          <w:trHeight w:val="315"/>
        </w:trPr>
        <w:tc>
          <w:tcPr>
            <w:tcW w:w="683" w:type="dxa"/>
            <w:shd w:val="clear" w:color="auto" w:fill="auto"/>
            <w:vAlign w:val="center"/>
          </w:tcPr>
          <w:p w14:paraId="44C64274"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04F02546" w14:textId="77777777" w:rsidR="00B55B53" w:rsidRPr="00274B25" w:rsidRDefault="00B55B53" w:rsidP="00B55B53">
            <w:pPr>
              <w:spacing w:after="0"/>
              <w:jc w:val="left"/>
            </w:pPr>
            <w:r w:rsidRPr="00BF5655">
              <w:rPr>
                <w:iCs/>
              </w:rPr>
              <w:t>Υποσύστημα Χορήγησης Επιδομάτων Σε Πληγέντες Από Φυσικές Καταστροφές</w:t>
            </w:r>
          </w:p>
        </w:tc>
        <w:tc>
          <w:tcPr>
            <w:tcW w:w="3118" w:type="dxa"/>
          </w:tcPr>
          <w:p w14:paraId="0BD2ACB3" w14:textId="2EFDDB96" w:rsidR="00B55B53" w:rsidRPr="0071375B" w:rsidRDefault="00B55B53" w:rsidP="00B55B53">
            <w:pPr>
              <w:spacing w:after="0"/>
              <w:rPr>
                <w:color w:val="000000" w:themeColor="text1"/>
                <w:highlight w:val="yellow"/>
                <w:lang w:eastAsia="el-GR"/>
              </w:rPr>
            </w:pPr>
            <w:r w:rsidRPr="003D0757">
              <w:rPr>
                <w:lang w:eastAsia="el-GR"/>
              </w:rPr>
              <w:t xml:space="preserve">ΠΑΡΑΡΤΗΜΑ Ι - </w:t>
            </w:r>
            <w:r>
              <w:rPr>
                <w:lang w:eastAsia="el-GR"/>
              </w:rPr>
              <w:fldChar w:fldCharType="begin"/>
            </w:r>
            <w:r>
              <w:rPr>
                <w:lang w:eastAsia="el-GR"/>
              </w:rPr>
              <w:instrText xml:space="preserve"> REF _Ref62058266 \r \h </w:instrText>
            </w:r>
            <w:r>
              <w:rPr>
                <w:lang w:eastAsia="el-GR"/>
              </w:rPr>
            </w:r>
            <w:r>
              <w:rPr>
                <w:lang w:eastAsia="el-GR"/>
              </w:rPr>
              <w:fldChar w:fldCharType="separate"/>
            </w:r>
            <w:r w:rsidR="00CB4EC7">
              <w:rPr>
                <w:lang w:eastAsia="el-GR"/>
              </w:rPr>
              <w:t>11.7</w:t>
            </w:r>
            <w:r>
              <w:rPr>
                <w:lang w:eastAsia="el-GR"/>
              </w:rPr>
              <w:fldChar w:fldCharType="end"/>
            </w:r>
          </w:p>
        </w:tc>
      </w:tr>
      <w:tr w:rsidR="00B55B53" w:rsidRPr="00274B25" w14:paraId="2B77DB51" w14:textId="77777777" w:rsidTr="00D9556B">
        <w:trPr>
          <w:trHeight w:val="315"/>
        </w:trPr>
        <w:tc>
          <w:tcPr>
            <w:tcW w:w="683" w:type="dxa"/>
            <w:shd w:val="clear" w:color="auto" w:fill="auto"/>
            <w:vAlign w:val="center"/>
          </w:tcPr>
          <w:p w14:paraId="7B718448"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4CECC254" w14:textId="77777777" w:rsidR="00B55B53" w:rsidRPr="00274B25" w:rsidRDefault="00B55B53" w:rsidP="00B55B53">
            <w:pPr>
              <w:spacing w:after="0"/>
              <w:jc w:val="left"/>
            </w:pPr>
            <w:r w:rsidRPr="00BF5655">
              <w:rPr>
                <w:iCs/>
              </w:rPr>
              <w:t>Υποσύστημα Στατιστικών Στοιχείων Και Γραφημάτων</w:t>
            </w:r>
          </w:p>
        </w:tc>
        <w:tc>
          <w:tcPr>
            <w:tcW w:w="3118" w:type="dxa"/>
          </w:tcPr>
          <w:p w14:paraId="31E7FA3E" w14:textId="670E6C16" w:rsidR="00B55B53" w:rsidRPr="0071375B" w:rsidRDefault="00B55B53" w:rsidP="00B55B53">
            <w:pPr>
              <w:spacing w:after="0"/>
              <w:rPr>
                <w:color w:val="000000" w:themeColor="text1"/>
                <w:highlight w:val="yellow"/>
                <w:lang w:eastAsia="el-GR"/>
              </w:rPr>
            </w:pPr>
            <w:r w:rsidRPr="00F83EB9">
              <w:rPr>
                <w:lang w:eastAsia="el-GR"/>
              </w:rPr>
              <w:t xml:space="preserve">ΠΑΡΑΡΤΗΜΑ Ι - </w:t>
            </w:r>
            <w:r>
              <w:rPr>
                <w:lang w:eastAsia="el-GR"/>
              </w:rPr>
              <w:fldChar w:fldCharType="begin"/>
            </w:r>
            <w:r>
              <w:rPr>
                <w:lang w:eastAsia="el-GR"/>
              </w:rPr>
              <w:instrText xml:space="preserve"> REF _Ref62058314 \r \h </w:instrText>
            </w:r>
            <w:r>
              <w:rPr>
                <w:lang w:eastAsia="el-GR"/>
              </w:rPr>
            </w:r>
            <w:r>
              <w:rPr>
                <w:lang w:eastAsia="el-GR"/>
              </w:rPr>
              <w:fldChar w:fldCharType="separate"/>
            </w:r>
            <w:r w:rsidR="00CB4EC7">
              <w:rPr>
                <w:lang w:eastAsia="el-GR"/>
              </w:rPr>
              <w:t>11.8</w:t>
            </w:r>
            <w:r>
              <w:rPr>
                <w:lang w:eastAsia="el-GR"/>
              </w:rPr>
              <w:fldChar w:fldCharType="end"/>
            </w:r>
          </w:p>
        </w:tc>
      </w:tr>
      <w:tr w:rsidR="00B55B53" w:rsidRPr="00274B25" w14:paraId="3AB4276B" w14:textId="77777777" w:rsidTr="00D9556B">
        <w:trPr>
          <w:trHeight w:val="315"/>
        </w:trPr>
        <w:tc>
          <w:tcPr>
            <w:tcW w:w="683" w:type="dxa"/>
            <w:shd w:val="clear" w:color="auto" w:fill="auto"/>
            <w:vAlign w:val="center"/>
          </w:tcPr>
          <w:p w14:paraId="30256E25"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26FF525E" w14:textId="77777777" w:rsidR="00B55B53" w:rsidRPr="00274B25" w:rsidRDefault="00B55B53" w:rsidP="00B55B53">
            <w:pPr>
              <w:spacing w:after="0"/>
              <w:jc w:val="left"/>
            </w:pPr>
            <w:r w:rsidRPr="00BF5655">
              <w:rPr>
                <w:iCs/>
              </w:rPr>
              <w:t>Υπηρεσίες Ασφάλειας</w:t>
            </w:r>
          </w:p>
        </w:tc>
        <w:tc>
          <w:tcPr>
            <w:tcW w:w="3118" w:type="dxa"/>
          </w:tcPr>
          <w:p w14:paraId="2C079A38" w14:textId="7F56B7D5" w:rsidR="00B55B53" w:rsidRPr="00EE59E8" w:rsidRDefault="00B55B53" w:rsidP="00B55B53">
            <w:pPr>
              <w:spacing w:after="0"/>
              <w:rPr>
                <w:color w:val="000000" w:themeColor="text1"/>
                <w:lang w:eastAsia="el-GR"/>
              </w:rPr>
            </w:pPr>
            <w:r w:rsidRPr="00F83EB9">
              <w:rPr>
                <w:lang w:eastAsia="el-GR"/>
              </w:rPr>
              <w:t xml:space="preserve">ΠΑΡΑΡΤΗΜΑ Ι - </w:t>
            </w:r>
            <w:r>
              <w:rPr>
                <w:lang w:eastAsia="el-GR"/>
              </w:rPr>
              <w:fldChar w:fldCharType="begin"/>
            </w:r>
            <w:r>
              <w:rPr>
                <w:lang w:eastAsia="el-GR"/>
              </w:rPr>
              <w:instrText xml:space="preserve"> REF _Ref62058323 \r \h </w:instrText>
            </w:r>
            <w:r>
              <w:rPr>
                <w:lang w:eastAsia="el-GR"/>
              </w:rPr>
            </w:r>
            <w:r>
              <w:rPr>
                <w:lang w:eastAsia="el-GR"/>
              </w:rPr>
              <w:fldChar w:fldCharType="separate"/>
            </w:r>
            <w:r w:rsidR="00CB4EC7">
              <w:rPr>
                <w:lang w:eastAsia="el-GR"/>
              </w:rPr>
              <w:t>12</w:t>
            </w:r>
            <w:r>
              <w:rPr>
                <w:lang w:eastAsia="el-GR"/>
              </w:rPr>
              <w:fldChar w:fldCharType="end"/>
            </w:r>
          </w:p>
        </w:tc>
      </w:tr>
      <w:tr w:rsidR="00B55B53" w:rsidRPr="00274B25" w14:paraId="0AB01FFA" w14:textId="77777777" w:rsidTr="00D9556B">
        <w:trPr>
          <w:trHeight w:val="315"/>
        </w:trPr>
        <w:tc>
          <w:tcPr>
            <w:tcW w:w="683" w:type="dxa"/>
            <w:shd w:val="clear" w:color="auto" w:fill="auto"/>
            <w:vAlign w:val="center"/>
          </w:tcPr>
          <w:p w14:paraId="2C58FBE1"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6CC3AF91" w14:textId="77777777" w:rsidR="00B55B53" w:rsidRPr="00274B25" w:rsidRDefault="00B55B53" w:rsidP="00B55B53">
            <w:pPr>
              <w:spacing w:after="0"/>
              <w:jc w:val="left"/>
              <w:rPr>
                <w:lang w:eastAsia="el-GR"/>
              </w:rPr>
            </w:pPr>
            <w:r w:rsidRPr="00BF5655">
              <w:rPr>
                <w:iCs/>
              </w:rPr>
              <w:t>Υπηρεσίες Μετάπτωσης Συστήματος</w:t>
            </w:r>
            <w:r w:rsidRPr="00BF5655">
              <w:rPr>
                <w:iCs/>
              </w:rPr>
              <w:tab/>
            </w:r>
          </w:p>
        </w:tc>
        <w:tc>
          <w:tcPr>
            <w:tcW w:w="3118" w:type="dxa"/>
          </w:tcPr>
          <w:p w14:paraId="2A333CCC" w14:textId="2E75F4A7" w:rsidR="00B55B53" w:rsidRPr="00EE59E8" w:rsidRDefault="00B55B53" w:rsidP="00B55B53">
            <w:pPr>
              <w:spacing w:after="0"/>
              <w:rPr>
                <w:lang w:eastAsia="el-GR"/>
              </w:rPr>
            </w:pPr>
            <w:r w:rsidRPr="00F83EB9">
              <w:rPr>
                <w:lang w:eastAsia="el-GR"/>
              </w:rPr>
              <w:t xml:space="preserve">ΠΑΡΑΡΤΗΜΑ Ι - </w:t>
            </w:r>
            <w:r>
              <w:rPr>
                <w:lang w:eastAsia="el-GR"/>
              </w:rPr>
              <w:fldChar w:fldCharType="begin"/>
            </w:r>
            <w:r>
              <w:rPr>
                <w:lang w:eastAsia="el-GR"/>
              </w:rPr>
              <w:instrText xml:space="preserve"> REF _Ref62058354 \r \h </w:instrText>
            </w:r>
            <w:r>
              <w:rPr>
                <w:lang w:eastAsia="el-GR"/>
              </w:rPr>
            </w:r>
            <w:r>
              <w:rPr>
                <w:lang w:eastAsia="el-GR"/>
              </w:rPr>
              <w:fldChar w:fldCharType="separate"/>
            </w:r>
            <w:r w:rsidR="00CB4EC7">
              <w:rPr>
                <w:lang w:eastAsia="el-GR"/>
              </w:rPr>
              <w:t>14</w:t>
            </w:r>
            <w:r>
              <w:rPr>
                <w:lang w:eastAsia="el-GR"/>
              </w:rPr>
              <w:fldChar w:fldCharType="end"/>
            </w:r>
          </w:p>
        </w:tc>
      </w:tr>
      <w:tr w:rsidR="00B55B53" w:rsidRPr="00274B25" w14:paraId="37878B02" w14:textId="77777777" w:rsidTr="00D9556B">
        <w:trPr>
          <w:trHeight w:val="315"/>
        </w:trPr>
        <w:tc>
          <w:tcPr>
            <w:tcW w:w="683" w:type="dxa"/>
            <w:shd w:val="clear" w:color="auto" w:fill="auto"/>
            <w:vAlign w:val="center"/>
          </w:tcPr>
          <w:p w14:paraId="21C76056"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8C784A7" w14:textId="77777777" w:rsidR="00B55B53" w:rsidRPr="00274B25" w:rsidRDefault="00B55B53" w:rsidP="00B55B53">
            <w:pPr>
              <w:spacing w:after="0"/>
              <w:jc w:val="left"/>
              <w:rPr>
                <w:lang w:eastAsia="el-GR"/>
              </w:rPr>
            </w:pPr>
            <w:r w:rsidRPr="00BF5655">
              <w:rPr>
                <w:iCs/>
              </w:rPr>
              <w:t>Υπηρεσίες Εκπαίδευσης</w:t>
            </w:r>
          </w:p>
        </w:tc>
        <w:tc>
          <w:tcPr>
            <w:tcW w:w="3118" w:type="dxa"/>
          </w:tcPr>
          <w:p w14:paraId="1938EA77" w14:textId="31D22D30" w:rsidR="00B55B53" w:rsidRPr="00EE59E8" w:rsidRDefault="00B55B53" w:rsidP="00B55B53">
            <w:pPr>
              <w:spacing w:after="0"/>
              <w:rPr>
                <w:lang w:eastAsia="el-GR"/>
              </w:rPr>
            </w:pPr>
            <w:r w:rsidRPr="00F83EB9">
              <w:rPr>
                <w:lang w:eastAsia="el-GR"/>
              </w:rPr>
              <w:t xml:space="preserve">ΠΑΡΑΡΤΗΜΑ Ι - </w:t>
            </w:r>
            <w:r>
              <w:rPr>
                <w:lang w:eastAsia="el-GR"/>
              </w:rPr>
              <w:fldChar w:fldCharType="begin"/>
            </w:r>
            <w:r>
              <w:rPr>
                <w:lang w:eastAsia="el-GR"/>
              </w:rPr>
              <w:instrText xml:space="preserve"> REF _Ref62058364 \r \h </w:instrText>
            </w:r>
            <w:r>
              <w:rPr>
                <w:lang w:eastAsia="el-GR"/>
              </w:rPr>
            </w:r>
            <w:r>
              <w:rPr>
                <w:lang w:eastAsia="el-GR"/>
              </w:rPr>
              <w:fldChar w:fldCharType="separate"/>
            </w:r>
            <w:r w:rsidR="00CB4EC7">
              <w:rPr>
                <w:lang w:eastAsia="el-GR"/>
              </w:rPr>
              <w:t>15</w:t>
            </w:r>
            <w:r>
              <w:rPr>
                <w:lang w:eastAsia="el-GR"/>
              </w:rPr>
              <w:fldChar w:fldCharType="end"/>
            </w:r>
          </w:p>
        </w:tc>
      </w:tr>
      <w:tr w:rsidR="00B55B53" w:rsidRPr="00274B25" w14:paraId="426EBCF2" w14:textId="77777777" w:rsidTr="00D9556B">
        <w:trPr>
          <w:trHeight w:val="315"/>
        </w:trPr>
        <w:tc>
          <w:tcPr>
            <w:tcW w:w="683" w:type="dxa"/>
            <w:shd w:val="clear" w:color="auto" w:fill="auto"/>
            <w:vAlign w:val="center"/>
          </w:tcPr>
          <w:p w14:paraId="65EC92E8"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3FCCBD8D" w14:textId="77777777" w:rsidR="00B55B53" w:rsidRPr="00274B25" w:rsidRDefault="00B55B53" w:rsidP="00B55B53">
            <w:pPr>
              <w:spacing w:after="0"/>
              <w:jc w:val="left"/>
            </w:pPr>
            <w:r w:rsidRPr="00414A26">
              <w:rPr>
                <w:iCs/>
              </w:rPr>
              <w:t>Υπηρεσίες Πιλοτικής Λειτουργίας</w:t>
            </w:r>
          </w:p>
        </w:tc>
        <w:tc>
          <w:tcPr>
            <w:tcW w:w="3118" w:type="dxa"/>
          </w:tcPr>
          <w:p w14:paraId="2C9099F3" w14:textId="429F7EBF" w:rsidR="00B55B53" w:rsidRPr="00EE59E8" w:rsidRDefault="00B55B53" w:rsidP="00B55B53">
            <w:pPr>
              <w:spacing w:after="0"/>
              <w:rPr>
                <w:lang w:eastAsia="el-GR"/>
              </w:rPr>
            </w:pPr>
            <w:r w:rsidRPr="00F83EB9">
              <w:rPr>
                <w:lang w:eastAsia="el-GR"/>
              </w:rPr>
              <w:t xml:space="preserve">ΠΑΡΑΡΤΗΜΑ Ι - </w:t>
            </w:r>
            <w:r>
              <w:rPr>
                <w:lang w:eastAsia="el-GR"/>
              </w:rPr>
              <w:fldChar w:fldCharType="begin"/>
            </w:r>
            <w:r>
              <w:rPr>
                <w:lang w:eastAsia="el-GR"/>
              </w:rPr>
              <w:instrText xml:space="preserve"> REF _Ref62058378 \r \h </w:instrText>
            </w:r>
            <w:r>
              <w:rPr>
                <w:lang w:eastAsia="el-GR"/>
              </w:rPr>
            </w:r>
            <w:r>
              <w:rPr>
                <w:lang w:eastAsia="el-GR"/>
              </w:rPr>
              <w:fldChar w:fldCharType="separate"/>
            </w:r>
            <w:r w:rsidR="00CB4EC7">
              <w:rPr>
                <w:lang w:eastAsia="el-GR"/>
              </w:rPr>
              <w:t>16</w:t>
            </w:r>
            <w:r>
              <w:rPr>
                <w:lang w:eastAsia="el-GR"/>
              </w:rPr>
              <w:fldChar w:fldCharType="end"/>
            </w:r>
          </w:p>
        </w:tc>
      </w:tr>
      <w:tr w:rsidR="00B55B53" w:rsidRPr="00274B25" w14:paraId="3CB24F73" w14:textId="77777777" w:rsidTr="00D9556B">
        <w:trPr>
          <w:trHeight w:val="315"/>
        </w:trPr>
        <w:tc>
          <w:tcPr>
            <w:tcW w:w="683" w:type="dxa"/>
            <w:shd w:val="clear" w:color="auto" w:fill="F7CAAC" w:themeFill="accent2" w:themeFillTint="66"/>
            <w:vAlign w:val="center"/>
            <w:hideMark/>
          </w:tcPr>
          <w:p w14:paraId="2D535633" w14:textId="77777777" w:rsidR="00B55B53" w:rsidRPr="00274B25" w:rsidRDefault="00B55B53"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hideMark/>
          </w:tcPr>
          <w:p w14:paraId="711EA489" w14:textId="77777777" w:rsidR="00B55B53" w:rsidRPr="00274B25" w:rsidRDefault="00B55B53" w:rsidP="00B55B53">
            <w:pPr>
              <w:spacing w:after="0"/>
              <w:jc w:val="left"/>
              <w:rPr>
                <w:b/>
                <w:lang w:eastAsia="el-GR"/>
              </w:rPr>
            </w:pPr>
            <w:r w:rsidRPr="00316B1E">
              <w:rPr>
                <w:b/>
                <w:bCs/>
              </w:rPr>
              <w:t>Υπηρεσίες Εγγύησης Καλής Λειτουργίας και Συντήρησης Συστήματος</w:t>
            </w:r>
          </w:p>
        </w:tc>
        <w:tc>
          <w:tcPr>
            <w:tcW w:w="3118" w:type="dxa"/>
            <w:shd w:val="clear" w:color="auto" w:fill="F7CAAC" w:themeFill="accent2" w:themeFillTint="66"/>
          </w:tcPr>
          <w:p w14:paraId="3F9B1CF2" w14:textId="77777777" w:rsidR="00B55B53" w:rsidRPr="00274B25" w:rsidRDefault="00B55B53" w:rsidP="00B55B53">
            <w:pPr>
              <w:spacing w:after="0"/>
              <w:rPr>
                <w:lang w:eastAsia="el-GR"/>
              </w:rPr>
            </w:pPr>
          </w:p>
        </w:tc>
      </w:tr>
      <w:tr w:rsidR="00B55B53" w:rsidRPr="00274B25" w14:paraId="11EF1C50" w14:textId="77777777" w:rsidTr="00D9556B">
        <w:trPr>
          <w:trHeight w:val="315"/>
        </w:trPr>
        <w:tc>
          <w:tcPr>
            <w:tcW w:w="683" w:type="dxa"/>
            <w:shd w:val="clear" w:color="auto" w:fill="auto"/>
            <w:vAlign w:val="center"/>
            <w:hideMark/>
          </w:tcPr>
          <w:p w14:paraId="1F9EB8F5" w14:textId="77777777" w:rsidR="00B55B53" w:rsidRPr="00274B25" w:rsidRDefault="00B55B53" w:rsidP="004A1D19">
            <w:pPr>
              <w:numPr>
                <w:ilvl w:val="1"/>
                <w:numId w:val="60"/>
              </w:numPr>
              <w:suppressAutoHyphens/>
              <w:spacing w:before="120" w:after="0"/>
              <w:ind w:left="0" w:firstLine="0"/>
              <w:contextualSpacing/>
              <w:jc w:val="center"/>
            </w:pPr>
          </w:p>
        </w:tc>
        <w:tc>
          <w:tcPr>
            <w:tcW w:w="5833" w:type="dxa"/>
            <w:shd w:val="clear" w:color="auto" w:fill="auto"/>
            <w:vAlign w:val="center"/>
            <w:hideMark/>
          </w:tcPr>
          <w:p w14:paraId="272A621A" w14:textId="77777777" w:rsidR="00B55B53" w:rsidRPr="003D1077" w:rsidRDefault="00B55B53" w:rsidP="00B55B53">
            <w:pPr>
              <w:spacing w:after="0"/>
              <w:jc w:val="left"/>
            </w:pPr>
            <w:r w:rsidRPr="003D1077">
              <w:rPr>
                <w:bCs/>
              </w:rPr>
              <w:t>Υπηρεσίες Εγγύησης Καλής Λειτουργίας και Συντήρησης Συστήματος</w:t>
            </w:r>
          </w:p>
        </w:tc>
        <w:tc>
          <w:tcPr>
            <w:tcW w:w="3118" w:type="dxa"/>
            <w:vAlign w:val="center"/>
          </w:tcPr>
          <w:p w14:paraId="200243C8" w14:textId="56F74148" w:rsidR="00B55B53" w:rsidRPr="00274B25" w:rsidRDefault="00B55B53" w:rsidP="00B55B53">
            <w:pPr>
              <w:spacing w:after="0"/>
              <w:rPr>
                <w:lang w:eastAsia="el-GR"/>
              </w:rPr>
            </w:pPr>
            <w:r w:rsidRPr="00F83EB9">
              <w:rPr>
                <w:lang w:eastAsia="el-GR"/>
              </w:rPr>
              <w:t>ΠΑΡΑΡΤΗΜΑ Ι -</w:t>
            </w:r>
            <w:r>
              <w:rPr>
                <w:lang w:eastAsia="el-GR"/>
              </w:rPr>
              <w:t xml:space="preserve"> </w:t>
            </w:r>
            <w:r>
              <w:rPr>
                <w:lang w:eastAsia="el-GR"/>
              </w:rPr>
              <w:fldChar w:fldCharType="begin"/>
            </w:r>
            <w:r>
              <w:rPr>
                <w:lang w:eastAsia="el-GR"/>
              </w:rPr>
              <w:instrText xml:space="preserve"> REF _Ref62058393 \r \h </w:instrText>
            </w:r>
            <w:r>
              <w:rPr>
                <w:lang w:eastAsia="el-GR"/>
              </w:rPr>
            </w:r>
            <w:r>
              <w:rPr>
                <w:lang w:eastAsia="el-GR"/>
              </w:rPr>
              <w:fldChar w:fldCharType="separate"/>
            </w:r>
            <w:r w:rsidR="00CB4EC7">
              <w:rPr>
                <w:lang w:eastAsia="el-GR"/>
              </w:rPr>
              <w:t>17</w:t>
            </w:r>
            <w:r>
              <w:rPr>
                <w:lang w:eastAsia="el-GR"/>
              </w:rPr>
              <w:fldChar w:fldCharType="end"/>
            </w:r>
            <w:r>
              <w:rPr>
                <w:lang w:eastAsia="el-GR"/>
              </w:rPr>
              <w:t>,</w:t>
            </w:r>
            <w:r>
              <w:rPr>
                <w:lang w:eastAsia="el-GR"/>
              </w:rPr>
              <w:fldChar w:fldCharType="begin"/>
            </w:r>
            <w:r>
              <w:rPr>
                <w:lang w:eastAsia="el-GR"/>
              </w:rPr>
              <w:instrText xml:space="preserve"> REF _Ref62058415 \r \h </w:instrText>
            </w:r>
            <w:r>
              <w:rPr>
                <w:lang w:eastAsia="el-GR"/>
              </w:rPr>
            </w:r>
            <w:r>
              <w:rPr>
                <w:lang w:eastAsia="el-GR"/>
              </w:rPr>
              <w:fldChar w:fldCharType="separate"/>
            </w:r>
            <w:r w:rsidR="00CB4EC7">
              <w:rPr>
                <w:lang w:eastAsia="el-GR"/>
              </w:rPr>
              <w:t>20</w:t>
            </w:r>
            <w:r>
              <w:rPr>
                <w:lang w:eastAsia="el-GR"/>
              </w:rPr>
              <w:fldChar w:fldCharType="end"/>
            </w:r>
          </w:p>
        </w:tc>
      </w:tr>
      <w:tr w:rsidR="00B55B53" w:rsidRPr="00274B25" w14:paraId="47133770" w14:textId="77777777" w:rsidTr="00D9556B">
        <w:tblPrEx>
          <w:jc w:val="center"/>
          <w:tblLook w:val="00A0" w:firstRow="1" w:lastRow="0" w:firstColumn="1" w:lastColumn="0" w:noHBand="0" w:noVBand="0"/>
        </w:tblPrEx>
        <w:trPr>
          <w:trHeight w:val="377"/>
          <w:jc w:val="center"/>
        </w:trPr>
        <w:tc>
          <w:tcPr>
            <w:tcW w:w="683" w:type="dxa"/>
            <w:shd w:val="clear" w:color="auto" w:fill="F7CAAC" w:themeFill="accent2" w:themeFillTint="66"/>
            <w:vAlign w:val="center"/>
          </w:tcPr>
          <w:p w14:paraId="1D1DD593" w14:textId="77777777" w:rsidR="00B55B53" w:rsidRPr="00274B25" w:rsidRDefault="00B55B53"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tcPr>
          <w:p w14:paraId="1C9717D6" w14:textId="77777777" w:rsidR="00B55B53" w:rsidRPr="00274B25" w:rsidRDefault="00B55B53" w:rsidP="00B55B53">
            <w:pPr>
              <w:numPr>
                <w:ilvl w:val="12"/>
                <w:numId w:val="0"/>
              </w:numPr>
              <w:spacing w:after="0"/>
              <w:jc w:val="left"/>
              <w:rPr>
                <w:b/>
                <w:lang w:eastAsia="el-GR"/>
              </w:rPr>
            </w:pPr>
            <w:r w:rsidRPr="00274B25">
              <w:rPr>
                <w:b/>
                <w:lang w:eastAsia="el-GR"/>
              </w:rPr>
              <w:t>Μεθοδολογία Υλοποίησης - Διοίκησης</w:t>
            </w:r>
          </w:p>
        </w:tc>
        <w:tc>
          <w:tcPr>
            <w:tcW w:w="3118" w:type="dxa"/>
            <w:shd w:val="clear" w:color="auto" w:fill="F7CAAC" w:themeFill="accent2" w:themeFillTint="66"/>
            <w:vAlign w:val="center"/>
          </w:tcPr>
          <w:p w14:paraId="6B7A1F64" w14:textId="77777777" w:rsidR="00B55B53" w:rsidRPr="00274B25" w:rsidRDefault="00B55B53" w:rsidP="00B55B53">
            <w:pPr>
              <w:numPr>
                <w:ilvl w:val="12"/>
                <w:numId w:val="0"/>
              </w:numPr>
              <w:jc w:val="center"/>
            </w:pPr>
          </w:p>
        </w:tc>
      </w:tr>
      <w:tr w:rsidR="00B55B53" w:rsidRPr="00274B25" w14:paraId="120C5915" w14:textId="77777777" w:rsidTr="00D9556B">
        <w:tblPrEx>
          <w:jc w:val="center"/>
          <w:tblLook w:val="00A0" w:firstRow="1" w:lastRow="0" w:firstColumn="1" w:lastColumn="0" w:noHBand="0" w:noVBand="0"/>
        </w:tblPrEx>
        <w:trPr>
          <w:jc w:val="center"/>
        </w:trPr>
        <w:tc>
          <w:tcPr>
            <w:tcW w:w="683" w:type="dxa"/>
            <w:vAlign w:val="center"/>
          </w:tcPr>
          <w:p w14:paraId="4742A41F"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629F0A55" w14:textId="77777777" w:rsidR="00B55B53" w:rsidRPr="00274B25" w:rsidRDefault="00B55B53" w:rsidP="00B55B53">
            <w:pPr>
              <w:numPr>
                <w:ilvl w:val="12"/>
                <w:numId w:val="0"/>
              </w:numPr>
              <w:jc w:val="left"/>
            </w:pPr>
            <w:r w:rsidRPr="009C095A">
              <w:t>Σχήμα Διοίκησης</w:t>
            </w:r>
            <w:r>
              <w:t xml:space="preserve">, </w:t>
            </w:r>
            <w:r w:rsidRPr="001143FD">
              <w:t>Μεθοδολογία διοίκησης &amp; διασφάλισης ποιότητας του έργου</w:t>
            </w:r>
            <w:r>
              <w:t>, Ομάδα Έργου</w:t>
            </w:r>
          </w:p>
        </w:tc>
        <w:tc>
          <w:tcPr>
            <w:tcW w:w="3118" w:type="dxa"/>
          </w:tcPr>
          <w:p w14:paraId="0A5C4D40" w14:textId="477C03E9" w:rsidR="00B55B53" w:rsidRPr="00274B25" w:rsidRDefault="00B55B53" w:rsidP="00B55B53">
            <w:pPr>
              <w:numPr>
                <w:ilvl w:val="12"/>
                <w:numId w:val="0"/>
              </w:numPr>
            </w:pPr>
            <w:r w:rsidRPr="00F83EB9">
              <w:rPr>
                <w:lang w:eastAsia="el-GR"/>
              </w:rPr>
              <w:t>ΠΑΡΑΡΤΗΜΑ Ι -</w:t>
            </w:r>
            <w:r>
              <w:rPr>
                <w:lang w:eastAsia="el-GR"/>
              </w:rPr>
              <w:t xml:space="preserve"> </w:t>
            </w:r>
            <w:r>
              <w:rPr>
                <w:lang w:eastAsia="el-GR"/>
              </w:rPr>
              <w:fldChar w:fldCharType="begin"/>
            </w:r>
            <w:r>
              <w:rPr>
                <w:lang w:eastAsia="el-GR"/>
              </w:rPr>
              <w:instrText xml:space="preserve"> REF _Ref62058511 \r \h </w:instrText>
            </w:r>
            <w:r>
              <w:rPr>
                <w:lang w:eastAsia="el-GR"/>
              </w:rPr>
            </w:r>
            <w:r>
              <w:rPr>
                <w:lang w:eastAsia="el-GR"/>
              </w:rPr>
              <w:fldChar w:fldCharType="separate"/>
            </w:r>
            <w:r w:rsidR="00CB4EC7">
              <w:rPr>
                <w:lang w:eastAsia="el-GR"/>
              </w:rPr>
              <w:t>19</w:t>
            </w:r>
            <w:r>
              <w:rPr>
                <w:lang w:eastAsia="el-GR"/>
              </w:rPr>
              <w:fldChar w:fldCharType="end"/>
            </w:r>
          </w:p>
        </w:tc>
      </w:tr>
      <w:tr w:rsidR="00B55B53" w:rsidRPr="00274B25" w14:paraId="70ECF387" w14:textId="77777777" w:rsidTr="00D9556B">
        <w:tblPrEx>
          <w:jc w:val="center"/>
          <w:tblLook w:val="00A0" w:firstRow="1" w:lastRow="0" w:firstColumn="1" w:lastColumn="0" w:noHBand="0" w:noVBand="0"/>
        </w:tblPrEx>
        <w:trPr>
          <w:jc w:val="center"/>
        </w:trPr>
        <w:tc>
          <w:tcPr>
            <w:tcW w:w="683" w:type="dxa"/>
            <w:vAlign w:val="center"/>
          </w:tcPr>
          <w:p w14:paraId="7EC24361"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D9FEEC0" w14:textId="77777777" w:rsidR="00B55B53" w:rsidRPr="00274B25" w:rsidRDefault="00B55B53" w:rsidP="00B55B53">
            <w:pPr>
              <w:numPr>
                <w:ilvl w:val="12"/>
                <w:numId w:val="0"/>
              </w:numPr>
              <w:jc w:val="left"/>
              <w:rPr>
                <w:b/>
              </w:rPr>
            </w:pPr>
            <w:r>
              <w:t>Χρονοδιάγραμμα, παραδοτέα και ορόσημα έργου</w:t>
            </w:r>
          </w:p>
        </w:tc>
        <w:tc>
          <w:tcPr>
            <w:tcW w:w="3118" w:type="dxa"/>
          </w:tcPr>
          <w:p w14:paraId="7B97282B" w14:textId="00155F7B" w:rsidR="00B55B53" w:rsidRPr="00274B25" w:rsidRDefault="00B55B53" w:rsidP="00B55B53">
            <w:r w:rsidRPr="00F83EB9">
              <w:rPr>
                <w:lang w:eastAsia="el-GR"/>
              </w:rPr>
              <w:t>ΠΑΡΑΡΤΗΜΑ Ι -</w:t>
            </w:r>
            <w:r>
              <w:t xml:space="preserve"> </w:t>
            </w:r>
            <w:r>
              <w:fldChar w:fldCharType="begin"/>
            </w:r>
            <w:r>
              <w:instrText xml:space="preserve"> REF _Ref62058550 \r \h </w:instrText>
            </w:r>
            <w:r>
              <w:fldChar w:fldCharType="separate"/>
            </w:r>
            <w:r w:rsidR="00CB4EC7">
              <w:t>18</w:t>
            </w:r>
            <w:r>
              <w:fldChar w:fldCharType="end"/>
            </w:r>
          </w:p>
        </w:tc>
      </w:tr>
      <w:tr w:rsidR="00B55B53" w:rsidRPr="00E36548" w14:paraId="5AFC380E" w14:textId="77777777" w:rsidTr="00D9556B">
        <w:trPr>
          <w:trHeight w:val="315"/>
        </w:trPr>
        <w:tc>
          <w:tcPr>
            <w:tcW w:w="68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D477043" w14:textId="77777777" w:rsidR="00B55B53" w:rsidRPr="003F427B" w:rsidRDefault="00B55B53" w:rsidP="00B55B53">
            <w:pPr>
              <w:suppressAutoHyphens/>
              <w:spacing w:before="60" w:after="60"/>
              <w:jc w:val="center"/>
              <w:rPr>
                <w:b/>
                <w:lang w:eastAsia="el-GR"/>
              </w:rPr>
            </w:pPr>
            <w:r w:rsidRPr="003F427B">
              <w:rPr>
                <w:b/>
                <w:lang w:eastAsia="el-GR"/>
              </w:rPr>
              <w:t>5</w:t>
            </w:r>
          </w:p>
        </w:tc>
        <w:tc>
          <w:tcPr>
            <w:tcW w:w="583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8AA9BAC" w14:textId="77777777" w:rsidR="00B55B53" w:rsidRPr="00252398" w:rsidRDefault="00B55B53" w:rsidP="00B55B53">
            <w:pPr>
              <w:spacing w:after="0"/>
              <w:rPr>
                <w:b/>
                <w:lang w:eastAsia="el-GR"/>
              </w:rPr>
            </w:pPr>
            <w:r w:rsidRPr="00DF5475">
              <w:rPr>
                <w:b/>
                <w:lang w:eastAsia="el-GR"/>
              </w:rPr>
              <w:t>Πίνακες Συμμόρφωσης</w:t>
            </w:r>
          </w:p>
        </w:tc>
        <w:tc>
          <w:tcPr>
            <w:tcW w:w="311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422ED73" w14:textId="77777777" w:rsidR="00B55B53" w:rsidRPr="00C00860" w:rsidRDefault="00530880" w:rsidP="00B55B53">
            <w:pPr>
              <w:spacing w:after="0"/>
              <w:rPr>
                <w:b/>
                <w:lang w:eastAsia="el-GR"/>
              </w:rPr>
            </w:pPr>
            <w:r>
              <w:rPr>
                <w:lang w:eastAsia="el-GR"/>
              </w:rPr>
              <w:t>ΠΑΡΑΡΤΗΜΑ ΙΙ</w:t>
            </w:r>
          </w:p>
        </w:tc>
      </w:tr>
      <w:tr w:rsidR="00B55B53" w:rsidRPr="00B42BA2" w14:paraId="3AC8137E" w14:textId="77777777" w:rsidTr="00D9556B">
        <w:trPr>
          <w:trHeight w:val="315"/>
        </w:trPr>
        <w:tc>
          <w:tcPr>
            <w:tcW w:w="68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8FF64C7" w14:textId="77777777" w:rsidR="00B55B53" w:rsidRPr="003F427B" w:rsidRDefault="00B55B53" w:rsidP="00B55B53">
            <w:pPr>
              <w:suppressAutoHyphens/>
              <w:spacing w:before="60" w:after="60"/>
              <w:jc w:val="center"/>
              <w:rPr>
                <w:b/>
                <w:lang w:eastAsia="el-GR"/>
              </w:rPr>
            </w:pPr>
            <w:r>
              <w:rPr>
                <w:b/>
                <w:lang w:eastAsia="el-GR"/>
              </w:rPr>
              <w:t>6.</w:t>
            </w:r>
          </w:p>
        </w:tc>
        <w:tc>
          <w:tcPr>
            <w:tcW w:w="583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8C9EB28" w14:textId="77777777" w:rsidR="00B55B53" w:rsidRPr="003F427B" w:rsidRDefault="00B55B53" w:rsidP="00B55B53">
            <w:pPr>
              <w:spacing w:after="0"/>
              <w:rPr>
                <w:b/>
                <w:lang w:eastAsia="el-GR"/>
              </w:rPr>
            </w:pPr>
            <w:r w:rsidRPr="00DF5475">
              <w:rPr>
                <w:b/>
                <w:lang w:eastAsia="el-GR"/>
              </w:rPr>
              <w:t xml:space="preserve">Πίνακες Οικονομικής Προσφοράς, </w:t>
            </w:r>
            <w:r w:rsidRPr="003F427B">
              <w:rPr>
                <w:b/>
                <w:lang w:eastAsia="el-GR"/>
              </w:rPr>
              <w:t>χωρίς τιμές</w:t>
            </w:r>
          </w:p>
          <w:p w14:paraId="154F0E3D" w14:textId="77777777" w:rsidR="00B55B53" w:rsidRPr="003F427B" w:rsidRDefault="00B55B53" w:rsidP="00B55B53">
            <w:pPr>
              <w:spacing w:after="0"/>
              <w:rPr>
                <w:b/>
                <w:i/>
                <w:sz w:val="20"/>
                <w:szCs w:val="20"/>
                <w:lang w:eastAsia="el-GR"/>
              </w:rPr>
            </w:pPr>
            <w:r w:rsidRPr="003F427B">
              <w:rPr>
                <w:b/>
                <w:i/>
                <w:sz w:val="20"/>
                <w:szCs w:val="20"/>
                <w:lang w:eastAsia="el-GR"/>
              </w:rPr>
              <w:t>(Η εμφάνιση τιμής/ τιμών στον εν λόγω πίνακα αποτελεί λόγο απόρριψης της προσφοράς)</w:t>
            </w:r>
          </w:p>
        </w:tc>
        <w:tc>
          <w:tcPr>
            <w:tcW w:w="311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4E1F030" w14:textId="77777777" w:rsidR="00B55B53" w:rsidRPr="00252398" w:rsidRDefault="00B55B53" w:rsidP="00B55B53">
            <w:pPr>
              <w:spacing w:after="0"/>
              <w:rPr>
                <w:b/>
                <w:lang w:eastAsia="el-GR"/>
              </w:rPr>
            </w:pPr>
          </w:p>
        </w:tc>
      </w:tr>
      <w:bookmarkEnd w:id="637"/>
    </w:tbl>
    <w:p w14:paraId="28A08923" w14:textId="77777777" w:rsidR="009954B5" w:rsidRPr="00897475" w:rsidRDefault="009954B5" w:rsidP="00F75107"/>
    <w:p w14:paraId="31B9DEAE" w14:textId="77777777" w:rsidR="00F75107" w:rsidRPr="00897475" w:rsidRDefault="00F75107" w:rsidP="00F75107">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40" w:name="_ΠΑΡΑΡΤΗΜΑ_VΙ_–"/>
      <w:bookmarkStart w:id="641" w:name="_Ref62050548"/>
      <w:bookmarkStart w:id="642" w:name="_Toc75073564"/>
      <w:bookmarkEnd w:id="640"/>
      <w:r>
        <w:lastRenderedPageBreak/>
        <w:t xml:space="preserve">ΠΑΡΑΡΤΗΜΑ </w:t>
      </w:r>
      <w:r w:rsidRPr="00897475">
        <w:t>V</w:t>
      </w:r>
      <w:r>
        <w:t>Ι</w:t>
      </w:r>
      <w:r w:rsidRPr="00897475">
        <w:t xml:space="preserve"> – </w:t>
      </w:r>
      <w:r w:rsidRPr="00603221">
        <w:t xml:space="preserve">Υπόδειγμα </w:t>
      </w:r>
      <w:r>
        <w:t xml:space="preserve">Οικονομικής </w:t>
      </w:r>
      <w:r w:rsidRPr="00603221">
        <w:t>Προσφοράς</w:t>
      </w:r>
      <w:bookmarkEnd w:id="641"/>
      <w:bookmarkEnd w:id="642"/>
    </w:p>
    <w:p w14:paraId="42A08051" w14:textId="77777777" w:rsidR="009954B5" w:rsidRDefault="009954B5" w:rsidP="009954B5"/>
    <w:p w14:paraId="22678BBA" w14:textId="77777777" w:rsidR="002809D0" w:rsidRPr="00C4217E" w:rsidRDefault="002809D0" w:rsidP="004A1D19">
      <w:pPr>
        <w:pStyle w:val="3"/>
        <w:numPr>
          <w:ilvl w:val="2"/>
          <w:numId w:val="55"/>
        </w:numPr>
        <w:ind w:left="1134" w:hanging="414"/>
      </w:pPr>
      <w:bookmarkStart w:id="643" w:name="_Toc62059418"/>
      <w:bookmarkStart w:id="644" w:name="_Toc62059637"/>
      <w:bookmarkStart w:id="645" w:name="_Toc62060258"/>
      <w:bookmarkStart w:id="646" w:name="_Toc62059436"/>
      <w:bookmarkStart w:id="647" w:name="_Toc62059655"/>
      <w:bookmarkStart w:id="648" w:name="_Toc62060276"/>
      <w:bookmarkStart w:id="649" w:name="_Toc62059448"/>
      <w:bookmarkStart w:id="650" w:name="_Toc62059667"/>
      <w:bookmarkStart w:id="651" w:name="_Toc62060288"/>
      <w:bookmarkStart w:id="652" w:name="_Toc62059460"/>
      <w:bookmarkStart w:id="653" w:name="_Toc62059679"/>
      <w:bookmarkStart w:id="654" w:name="_Toc62060300"/>
      <w:bookmarkStart w:id="655" w:name="_Toc62059480"/>
      <w:bookmarkStart w:id="656" w:name="_Toc62059699"/>
      <w:bookmarkStart w:id="657" w:name="_Toc62060320"/>
      <w:bookmarkStart w:id="658" w:name="_Toc366852697"/>
      <w:bookmarkStart w:id="659" w:name="_Ref508304036"/>
      <w:bookmarkStart w:id="660" w:name="_Toc10632750"/>
      <w:bookmarkStart w:id="661" w:name="_Toc42167517"/>
      <w:bookmarkStart w:id="662" w:name="_Toc53671370"/>
      <w:bookmarkStart w:id="663" w:name="_Toc75073565"/>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C4217E">
        <w:t>Έτοιμο Λογισμικό</w:t>
      </w:r>
      <w:bookmarkEnd w:id="658"/>
      <w:bookmarkEnd w:id="659"/>
      <w:bookmarkEnd w:id="660"/>
      <w:bookmarkEnd w:id="661"/>
      <w:bookmarkEnd w:id="662"/>
      <w:bookmarkEnd w:id="663"/>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676"/>
        <w:gridCol w:w="659"/>
        <w:gridCol w:w="831"/>
        <w:gridCol w:w="843"/>
        <w:gridCol w:w="729"/>
        <w:gridCol w:w="727"/>
        <w:gridCol w:w="1178"/>
        <w:gridCol w:w="992"/>
        <w:gridCol w:w="994"/>
        <w:gridCol w:w="883"/>
      </w:tblGrid>
      <w:tr w:rsidR="002809D0" w:rsidRPr="00C4217E" w14:paraId="5532ABC2" w14:textId="77777777" w:rsidTr="00DA2E02">
        <w:trPr>
          <w:cantSplit/>
          <w:tblHeader/>
        </w:trPr>
        <w:tc>
          <w:tcPr>
            <w:tcW w:w="226" w:type="pct"/>
            <w:vMerge w:val="restart"/>
            <w:shd w:val="pct15" w:color="auto" w:fill="FFFFFF"/>
            <w:vAlign w:val="center"/>
          </w:tcPr>
          <w:p w14:paraId="79683269" w14:textId="77777777" w:rsidR="002809D0" w:rsidRPr="00840707" w:rsidRDefault="002809D0" w:rsidP="00DA2E02">
            <w:pPr>
              <w:spacing w:after="0"/>
              <w:ind w:left="-108" w:right="-88" w:firstLine="108"/>
              <w:rPr>
                <w:sz w:val="18"/>
                <w:szCs w:val="18"/>
              </w:rPr>
            </w:pPr>
            <w:r w:rsidRPr="00840707">
              <w:rPr>
                <w:sz w:val="18"/>
                <w:szCs w:val="18"/>
              </w:rPr>
              <w:t>Α/Α</w:t>
            </w:r>
          </w:p>
        </w:tc>
        <w:tc>
          <w:tcPr>
            <w:tcW w:w="841" w:type="pct"/>
            <w:vMerge w:val="restart"/>
            <w:shd w:val="pct15" w:color="auto" w:fill="FFFFFF"/>
            <w:vAlign w:val="center"/>
          </w:tcPr>
          <w:p w14:paraId="2D62F02A" w14:textId="77777777" w:rsidR="002809D0" w:rsidRPr="00840707" w:rsidRDefault="002809D0" w:rsidP="00DA2E02">
            <w:pPr>
              <w:spacing w:after="0"/>
              <w:jc w:val="center"/>
              <w:rPr>
                <w:sz w:val="18"/>
                <w:szCs w:val="18"/>
              </w:rPr>
            </w:pPr>
            <w:r w:rsidRPr="00840707">
              <w:rPr>
                <w:sz w:val="18"/>
                <w:szCs w:val="18"/>
              </w:rPr>
              <w:t>ΠΕΡΙΓΡΑΦΗ</w:t>
            </w:r>
          </w:p>
        </w:tc>
        <w:tc>
          <w:tcPr>
            <w:tcW w:w="331" w:type="pct"/>
            <w:vMerge w:val="restart"/>
            <w:shd w:val="pct15" w:color="auto" w:fill="FFFFFF"/>
            <w:vAlign w:val="center"/>
          </w:tcPr>
          <w:p w14:paraId="47A44536" w14:textId="77777777" w:rsidR="002809D0" w:rsidRPr="00840707" w:rsidRDefault="002809D0" w:rsidP="00DA2E02">
            <w:pPr>
              <w:spacing w:after="0"/>
              <w:jc w:val="center"/>
              <w:rPr>
                <w:sz w:val="18"/>
                <w:szCs w:val="18"/>
              </w:rPr>
            </w:pPr>
            <w:r w:rsidRPr="00840707">
              <w:rPr>
                <w:sz w:val="18"/>
                <w:szCs w:val="18"/>
              </w:rPr>
              <w:t>ΤΥΠΟΣ</w:t>
            </w:r>
          </w:p>
        </w:tc>
        <w:tc>
          <w:tcPr>
            <w:tcW w:w="417" w:type="pct"/>
            <w:vMerge w:val="restart"/>
            <w:shd w:val="pct15" w:color="auto" w:fill="FFFFFF"/>
            <w:vAlign w:val="center"/>
          </w:tcPr>
          <w:p w14:paraId="04000D2D" w14:textId="77777777" w:rsidR="002809D0" w:rsidRPr="00840707" w:rsidRDefault="002809D0" w:rsidP="00DA2E02">
            <w:pPr>
              <w:spacing w:after="0"/>
              <w:jc w:val="center"/>
              <w:rPr>
                <w:sz w:val="18"/>
                <w:szCs w:val="18"/>
              </w:rPr>
            </w:pPr>
            <w:r w:rsidRPr="00840707">
              <w:rPr>
                <w:sz w:val="18"/>
                <w:szCs w:val="18"/>
              </w:rPr>
              <w:t>ΠΟΣΟΤΗΤΑ</w:t>
            </w:r>
          </w:p>
        </w:tc>
        <w:tc>
          <w:tcPr>
            <w:tcW w:w="788" w:type="pct"/>
            <w:gridSpan w:val="2"/>
            <w:shd w:val="pct15" w:color="auto" w:fill="FFFFFF"/>
            <w:vAlign w:val="center"/>
          </w:tcPr>
          <w:p w14:paraId="110621AF" w14:textId="77777777" w:rsidR="002809D0" w:rsidRPr="00840707" w:rsidRDefault="002809D0" w:rsidP="00DA2E02">
            <w:pPr>
              <w:spacing w:after="0"/>
              <w:jc w:val="center"/>
              <w:rPr>
                <w:sz w:val="18"/>
                <w:szCs w:val="18"/>
              </w:rPr>
            </w:pPr>
            <w:r w:rsidRPr="00840707">
              <w:rPr>
                <w:sz w:val="18"/>
                <w:szCs w:val="18"/>
              </w:rPr>
              <w:t>ΑΞΙΑ ΧΩΡΙΣ ΦΠΑ [€]</w:t>
            </w:r>
          </w:p>
        </w:tc>
        <w:tc>
          <w:tcPr>
            <w:tcW w:w="365" w:type="pct"/>
            <w:vMerge w:val="restart"/>
            <w:shd w:val="pct15" w:color="auto" w:fill="FFFFFF"/>
            <w:vAlign w:val="center"/>
          </w:tcPr>
          <w:p w14:paraId="3347021A" w14:textId="77777777" w:rsidR="002809D0" w:rsidRPr="00840707" w:rsidRDefault="002809D0" w:rsidP="00DA2E02">
            <w:pPr>
              <w:spacing w:after="0"/>
              <w:jc w:val="center"/>
              <w:rPr>
                <w:sz w:val="18"/>
                <w:szCs w:val="18"/>
              </w:rPr>
            </w:pPr>
            <w:r w:rsidRPr="00840707">
              <w:rPr>
                <w:sz w:val="18"/>
                <w:szCs w:val="18"/>
              </w:rPr>
              <w:t>ΦΠΑ [€]</w:t>
            </w:r>
          </w:p>
        </w:tc>
        <w:tc>
          <w:tcPr>
            <w:tcW w:w="591" w:type="pct"/>
            <w:vMerge w:val="restart"/>
            <w:shd w:val="pct15" w:color="auto" w:fill="FFFFFF"/>
            <w:vAlign w:val="center"/>
          </w:tcPr>
          <w:p w14:paraId="46287CE1" w14:textId="77777777" w:rsidR="002809D0" w:rsidRPr="00840707" w:rsidRDefault="002809D0" w:rsidP="00DA2E02">
            <w:pPr>
              <w:spacing w:after="0"/>
              <w:jc w:val="center"/>
              <w:rPr>
                <w:sz w:val="18"/>
                <w:szCs w:val="18"/>
              </w:rPr>
            </w:pPr>
            <w:r w:rsidRPr="00840707">
              <w:rPr>
                <w:sz w:val="18"/>
                <w:szCs w:val="18"/>
              </w:rPr>
              <w:t>ΣΥΝΟΛΙΚΗ ΑΞΙΑ</w:t>
            </w:r>
          </w:p>
          <w:p w14:paraId="1A4BB0FD" w14:textId="77777777" w:rsidR="002809D0" w:rsidRPr="00840707" w:rsidRDefault="002809D0" w:rsidP="00DA2E02">
            <w:pPr>
              <w:spacing w:after="0"/>
              <w:jc w:val="center"/>
              <w:rPr>
                <w:sz w:val="18"/>
                <w:szCs w:val="18"/>
              </w:rPr>
            </w:pPr>
            <w:r w:rsidRPr="00840707">
              <w:rPr>
                <w:sz w:val="18"/>
                <w:szCs w:val="18"/>
              </w:rPr>
              <w:t>ΜΕ ΦΠΑ [€]</w:t>
            </w:r>
          </w:p>
        </w:tc>
        <w:tc>
          <w:tcPr>
            <w:tcW w:w="1441" w:type="pct"/>
            <w:gridSpan w:val="3"/>
            <w:shd w:val="pct15" w:color="auto" w:fill="FFFFFF"/>
            <w:vAlign w:val="center"/>
          </w:tcPr>
          <w:p w14:paraId="64D186F1" w14:textId="77777777" w:rsidR="002809D0" w:rsidRPr="00840707" w:rsidRDefault="002809D0" w:rsidP="00DA2E02">
            <w:pPr>
              <w:spacing w:after="0"/>
              <w:jc w:val="center"/>
              <w:rPr>
                <w:sz w:val="18"/>
                <w:szCs w:val="18"/>
              </w:rPr>
            </w:pPr>
            <w:r w:rsidRPr="00840707">
              <w:rPr>
                <w:sz w:val="18"/>
                <w:szCs w:val="18"/>
              </w:rPr>
              <w:t>* ΚΟΣΤΟΣ ΣΥΝΤΗΡΗΣΗΣ ΧΩΡΙΣ ΦΠΑ [€]</w:t>
            </w:r>
          </w:p>
        </w:tc>
      </w:tr>
      <w:tr w:rsidR="002809D0" w:rsidRPr="00C4217E" w14:paraId="264454C8" w14:textId="77777777" w:rsidTr="00DA2E02">
        <w:trPr>
          <w:cantSplit/>
          <w:tblHeader/>
        </w:trPr>
        <w:tc>
          <w:tcPr>
            <w:tcW w:w="226" w:type="pct"/>
            <w:vMerge/>
            <w:shd w:val="pct15" w:color="auto" w:fill="FFFFFF"/>
            <w:vAlign w:val="center"/>
          </w:tcPr>
          <w:p w14:paraId="13F41403" w14:textId="77777777" w:rsidR="002809D0" w:rsidRPr="00840707" w:rsidRDefault="002809D0" w:rsidP="00DA2E02">
            <w:pPr>
              <w:spacing w:after="0"/>
              <w:jc w:val="center"/>
              <w:rPr>
                <w:sz w:val="18"/>
                <w:szCs w:val="18"/>
              </w:rPr>
            </w:pPr>
          </w:p>
        </w:tc>
        <w:tc>
          <w:tcPr>
            <w:tcW w:w="841" w:type="pct"/>
            <w:vMerge/>
            <w:shd w:val="pct15" w:color="auto" w:fill="FFFFFF"/>
            <w:vAlign w:val="center"/>
          </w:tcPr>
          <w:p w14:paraId="15B06519" w14:textId="77777777" w:rsidR="002809D0" w:rsidRPr="00840707" w:rsidRDefault="002809D0" w:rsidP="00DA2E02">
            <w:pPr>
              <w:spacing w:after="0"/>
              <w:jc w:val="center"/>
              <w:rPr>
                <w:sz w:val="18"/>
                <w:szCs w:val="18"/>
              </w:rPr>
            </w:pPr>
          </w:p>
        </w:tc>
        <w:tc>
          <w:tcPr>
            <w:tcW w:w="331" w:type="pct"/>
            <w:vMerge/>
            <w:shd w:val="pct15" w:color="auto" w:fill="FFFFFF"/>
            <w:vAlign w:val="center"/>
          </w:tcPr>
          <w:p w14:paraId="2B2337CA" w14:textId="77777777" w:rsidR="002809D0" w:rsidRPr="00840707" w:rsidRDefault="002809D0" w:rsidP="00DA2E02">
            <w:pPr>
              <w:spacing w:after="0"/>
              <w:jc w:val="center"/>
              <w:rPr>
                <w:sz w:val="18"/>
                <w:szCs w:val="18"/>
              </w:rPr>
            </w:pPr>
          </w:p>
        </w:tc>
        <w:tc>
          <w:tcPr>
            <w:tcW w:w="417" w:type="pct"/>
            <w:vMerge/>
            <w:shd w:val="pct15" w:color="auto" w:fill="FFFFFF"/>
            <w:vAlign w:val="center"/>
          </w:tcPr>
          <w:p w14:paraId="012013B5" w14:textId="77777777" w:rsidR="002809D0" w:rsidRPr="00840707" w:rsidRDefault="002809D0" w:rsidP="00DA2E02">
            <w:pPr>
              <w:spacing w:after="0"/>
              <w:jc w:val="center"/>
              <w:rPr>
                <w:sz w:val="18"/>
                <w:szCs w:val="18"/>
              </w:rPr>
            </w:pPr>
          </w:p>
        </w:tc>
        <w:tc>
          <w:tcPr>
            <w:tcW w:w="422" w:type="pct"/>
            <w:shd w:val="pct15" w:color="auto" w:fill="FFFFFF"/>
            <w:vAlign w:val="center"/>
          </w:tcPr>
          <w:p w14:paraId="46A0B9A1" w14:textId="77777777" w:rsidR="002809D0" w:rsidRPr="00840707" w:rsidRDefault="002809D0" w:rsidP="00DA2E02">
            <w:pPr>
              <w:spacing w:after="0"/>
              <w:jc w:val="center"/>
              <w:rPr>
                <w:spacing w:val="-4"/>
                <w:sz w:val="18"/>
                <w:szCs w:val="18"/>
              </w:rPr>
            </w:pPr>
            <w:r w:rsidRPr="00840707">
              <w:rPr>
                <w:spacing w:val="-4"/>
                <w:sz w:val="18"/>
                <w:szCs w:val="18"/>
              </w:rPr>
              <w:t>ΤΙΜΗ</w:t>
            </w:r>
          </w:p>
          <w:p w14:paraId="1EFE3C25" w14:textId="77777777" w:rsidR="002809D0" w:rsidRPr="00840707" w:rsidRDefault="002809D0" w:rsidP="00DA2E02">
            <w:pPr>
              <w:spacing w:after="0"/>
              <w:jc w:val="center"/>
              <w:rPr>
                <w:spacing w:val="-4"/>
                <w:sz w:val="18"/>
                <w:szCs w:val="18"/>
              </w:rPr>
            </w:pPr>
            <w:r w:rsidRPr="00840707">
              <w:rPr>
                <w:spacing w:val="-4"/>
                <w:sz w:val="18"/>
                <w:szCs w:val="18"/>
              </w:rPr>
              <w:t>ΜΟΝΑΔΑΣ</w:t>
            </w:r>
          </w:p>
        </w:tc>
        <w:tc>
          <w:tcPr>
            <w:tcW w:w="366" w:type="pct"/>
            <w:shd w:val="pct15" w:color="auto" w:fill="FFFFFF"/>
            <w:vAlign w:val="center"/>
          </w:tcPr>
          <w:p w14:paraId="1A56108A" w14:textId="77777777" w:rsidR="002809D0" w:rsidRPr="00840707" w:rsidRDefault="002809D0" w:rsidP="00DA2E02">
            <w:pPr>
              <w:spacing w:after="0"/>
              <w:jc w:val="center"/>
              <w:rPr>
                <w:sz w:val="18"/>
                <w:szCs w:val="18"/>
              </w:rPr>
            </w:pPr>
            <w:r w:rsidRPr="00840707">
              <w:rPr>
                <w:sz w:val="18"/>
                <w:szCs w:val="18"/>
              </w:rPr>
              <w:t>ΣΥΝΟΛΟ</w:t>
            </w:r>
          </w:p>
        </w:tc>
        <w:tc>
          <w:tcPr>
            <w:tcW w:w="365" w:type="pct"/>
            <w:vMerge/>
            <w:shd w:val="pct15" w:color="auto" w:fill="FFFFFF"/>
            <w:vAlign w:val="center"/>
          </w:tcPr>
          <w:p w14:paraId="72C54157" w14:textId="77777777" w:rsidR="002809D0" w:rsidRPr="00840707" w:rsidRDefault="002809D0" w:rsidP="00DA2E02">
            <w:pPr>
              <w:spacing w:after="0"/>
              <w:jc w:val="center"/>
              <w:rPr>
                <w:sz w:val="18"/>
                <w:szCs w:val="18"/>
              </w:rPr>
            </w:pPr>
          </w:p>
        </w:tc>
        <w:tc>
          <w:tcPr>
            <w:tcW w:w="591" w:type="pct"/>
            <w:vMerge/>
            <w:shd w:val="pct15" w:color="auto" w:fill="FFFFFF"/>
            <w:vAlign w:val="center"/>
          </w:tcPr>
          <w:p w14:paraId="1468A430" w14:textId="77777777" w:rsidR="002809D0" w:rsidRPr="00840707" w:rsidRDefault="002809D0" w:rsidP="00DA2E02">
            <w:pPr>
              <w:spacing w:after="0"/>
              <w:jc w:val="center"/>
              <w:rPr>
                <w:sz w:val="18"/>
                <w:szCs w:val="18"/>
              </w:rPr>
            </w:pPr>
          </w:p>
        </w:tc>
        <w:tc>
          <w:tcPr>
            <w:tcW w:w="498" w:type="pct"/>
            <w:shd w:val="pct15" w:color="auto" w:fill="FFFFFF"/>
            <w:vAlign w:val="center"/>
          </w:tcPr>
          <w:p w14:paraId="0D6F8967" w14:textId="77777777" w:rsidR="002809D0" w:rsidRPr="00840707" w:rsidRDefault="002809D0" w:rsidP="00DA2E02">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499" w:type="pct"/>
            <w:shd w:val="pct15" w:color="auto" w:fill="FFFFFF"/>
            <w:vAlign w:val="center"/>
          </w:tcPr>
          <w:p w14:paraId="0AF6DE3B" w14:textId="77777777" w:rsidR="002809D0" w:rsidRPr="00840707" w:rsidRDefault="002809D0" w:rsidP="00DA2E02">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445" w:type="pct"/>
            <w:shd w:val="pct15" w:color="auto" w:fill="FFFFFF"/>
            <w:vAlign w:val="center"/>
          </w:tcPr>
          <w:p w14:paraId="3BB83E8C" w14:textId="77777777" w:rsidR="002809D0" w:rsidRPr="00840707" w:rsidRDefault="002809D0" w:rsidP="00DA2E02">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2809D0" w:rsidRPr="00C4217E" w14:paraId="4F278B55" w14:textId="77777777" w:rsidTr="00DA2E02">
        <w:trPr>
          <w:trHeight w:val="340"/>
        </w:trPr>
        <w:tc>
          <w:tcPr>
            <w:tcW w:w="226" w:type="pct"/>
            <w:vAlign w:val="center"/>
          </w:tcPr>
          <w:p w14:paraId="267540EB" w14:textId="77777777" w:rsidR="002809D0" w:rsidRPr="00840707" w:rsidRDefault="002809D0" w:rsidP="00DA2E02">
            <w:pPr>
              <w:spacing w:before="100" w:beforeAutospacing="1" w:after="100" w:afterAutospacing="1"/>
              <w:rPr>
                <w:sz w:val="18"/>
                <w:szCs w:val="18"/>
              </w:rPr>
            </w:pPr>
          </w:p>
        </w:tc>
        <w:tc>
          <w:tcPr>
            <w:tcW w:w="841" w:type="pct"/>
            <w:vAlign w:val="center"/>
          </w:tcPr>
          <w:p w14:paraId="7B483D0D" w14:textId="77777777" w:rsidR="002809D0" w:rsidRPr="00840707" w:rsidRDefault="002809D0" w:rsidP="00DA2E02">
            <w:pPr>
              <w:spacing w:before="100" w:beforeAutospacing="1" w:after="100" w:afterAutospacing="1"/>
              <w:rPr>
                <w:sz w:val="18"/>
                <w:szCs w:val="18"/>
              </w:rPr>
            </w:pPr>
          </w:p>
        </w:tc>
        <w:tc>
          <w:tcPr>
            <w:tcW w:w="331" w:type="pct"/>
            <w:vAlign w:val="center"/>
          </w:tcPr>
          <w:p w14:paraId="1D5B1915" w14:textId="77777777" w:rsidR="002809D0" w:rsidRPr="00840707" w:rsidRDefault="002809D0" w:rsidP="00DA2E02">
            <w:pPr>
              <w:spacing w:before="100" w:beforeAutospacing="1" w:after="100" w:afterAutospacing="1"/>
              <w:rPr>
                <w:sz w:val="18"/>
                <w:szCs w:val="18"/>
              </w:rPr>
            </w:pPr>
          </w:p>
        </w:tc>
        <w:tc>
          <w:tcPr>
            <w:tcW w:w="417" w:type="pct"/>
            <w:vAlign w:val="center"/>
          </w:tcPr>
          <w:p w14:paraId="4ADDE9C2" w14:textId="77777777" w:rsidR="002809D0" w:rsidRPr="00840707" w:rsidRDefault="002809D0" w:rsidP="00DA2E02">
            <w:pPr>
              <w:spacing w:before="100" w:beforeAutospacing="1" w:after="100" w:afterAutospacing="1"/>
              <w:rPr>
                <w:sz w:val="18"/>
                <w:szCs w:val="18"/>
              </w:rPr>
            </w:pPr>
          </w:p>
        </w:tc>
        <w:tc>
          <w:tcPr>
            <w:tcW w:w="422" w:type="pct"/>
            <w:vAlign w:val="center"/>
          </w:tcPr>
          <w:p w14:paraId="3E5D9AFB" w14:textId="77777777" w:rsidR="002809D0" w:rsidRPr="00840707" w:rsidRDefault="002809D0" w:rsidP="00DA2E02">
            <w:pPr>
              <w:spacing w:before="100" w:beforeAutospacing="1" w:after="100" w:afterAutospacing="1"/>
              <w:rPr>
                <w:sz w:val="18"/>
                <w:szCs w:val="18"/>
              </w:rPr>
            </w:pPr>
          </w:p>
        </w:tc>
        <w:tc>
          <w:tcPr>
            <w:tcW w:w="366" w:type="pct"/>
            <w:vAlign w:val="center"/>
          </w:tcPr>
          <w:p w14:paraId="280F716B" w14:textId="77777777" w:rsidR="002809D0" w:rsidRPr="00840707" w:rsidRDefault="002809D0" w:rsidP="00DA2E02">
            <w:pPr>
              <w:spacing w:before="100" w:beforeAutospacing="1" w:after="100" w:afterAutospacing="1"/>
              <w:rPr>
                <w:sz w:val="18"/>
                <w:szCs w:val="18"/>
              </w:rPr>
            </w:pPr>
          </w:p>
        </w:tc>
        <w:tc>
          <w:tcPr>
            <w:tcW w:w="365" w:type="pct"/>
            <w:vAlign w:val="center"/>
          </w:tcPr>
          <w:p w14:paraId="737ECE5D" w14:textId="77777777" w:rsidR="002809D0" w:rsidRPr="00840707" w:rsidRDefault="002809D0" w:rsidP="00DA2E02">
            <w:pPr>
              <w:spacing w:before="100" w:beforeAutospacing="1" w:after="100" w:afterAutospacing="1"/>
              <w:rPr>
                <w:sz w:val="18"/>
                <w:szCs w:val="18"/>
              </w:rPr>
            </w:pPr>
          </w:p>
        </w:tc>
        <w:tc>
          <w:tcPr>
            <w:tcW w:w="591" w:type="pct"/>
            <w:vAlign w:val="center"/>
          </w:tcPr>
          <w:p w14:paraId="62BFC456" w14:textId="77777777" w:rsidR="002809D0" w:rsidRPr="00840707" w:rsidRDefault="002809D0" w:rsidP="00DA2E02">
            <w:pPr>
              <w:spacing w:before="100" w:beforeAutospacing="1" w:after="100" w:afterAutospacing="1"/>
              <w:rPr>
                <w:sz w:val="18"/>
                <w:szCs w:val="18"/>
              </w:rPr>
            </w:pPr>
          </w:p>
        </w:tc>
        <w:tc>
          <w:tcPr>
            <w:tcW w:w="498" w:type="pct"/>
            <w:vAlign w:val="center"/>
          </w:tcPr>
          <w:p w14:paraId="71DC0F80" w14:textId="77777777" w:rsidR="002809D0" w:rsidRPr="00840707" w:rsidRDefault="002809D0" w:rsidP="00DA2E02">
            <w:pPr>
              <w:spacing w:before="100" w:beforeAutospacing="1" w:after="100" w:afterAutospacing="1"/>
              <w:rPr>
                <w:sz w:val="18"/>
                <w:szCs w:val="18"/>
              </w:rPr>
            </w:pPr>
          </w:p>
        </w:tc>
        <w:tc>
          <w:tcPr>
            <w:tcW w:w="499" w:type="pct"/>
            <w:vAlign w:val="center"/>
          </w:tcPr>
          <w:p w14:paraId="224B8FCC" w14:textId="77777777" w:rsidR="002809D0" w:rsidRPr="00840707" w:rsidRDefault="002809D0" w:rsidP="00DA2E02">
            <w:pPr>
              <w:spacing w:before="100" w:beforeAutospacing="1" w:after="100" w:afterAutospacing="1"/>
              <w:rPr>
                <w:sz w:val="18"/>
                <w:szCs w:val="18"/>
              </w:rPr>
            </w:pPr>
          </w:p>
        </w:tc>
        <w:tc>
          <w:tcPr>
            <w:tcW w:w="445" w:type="pct"/>
            <w:vAlign w:val="center"/>
          </w:tcPr>
          <w:p w14:paraId="47D846F9" w14:textId="77777777" w:rsidR="002809D0" w:rsidRPr="00840707" w:rsidRDefault="002809D0" w:rsidP="00DA2E02">
            <w:pPr>
              <w:spacing w:before="100" w:beforeAutospacing="1" w:after="100" w:afterAutospacing="1"/>
              <w:rPr>
                <w:sz w:val="18"/>
                <w:szCs w:val="18"/>
              </w:rPr>
            </w:pPr>
          </w:p>
        </w:tc>
      </w:tr>
      <w:tr w:rsidR="002809D0" w:rsidRPr="00C4217E" w14:paraId="0AE9F03D" w14:textId="77777777" w:rsidTr="00DA2E02">
        <w:trPr>
          <w:trHeight w:val="340"/>
        </w:trPr>
        <w:tc>
          <w:tcPr>
            <w:tcW w:w="226" w:type="pct"/>
            <w:vAlign w:val="center"/>
          </w:tcPr>
          <w:p w14:paraId="3B1923A8" w14:textId="77777777" w:rsidR="002809D0" w:rsidRPr="00840707" w:rsidRDefault="002809D0" w:rsidP="00DA2E02">
            <w:pPr>
              <w:spacing w:before="100" w:beforeAutospacing="1" w:after="100" w:afterAutospacing="1"/>
              <w:rPr>
                <w:sz w:val="18"/>
                <w:szCs w:val="18"/>
              </w:rPr>
            </w:pPr>
          </w:p>
        </w:tc>
        <w:tc>
          <w:tcPr>
            <w:tcW w:w="841" w:type="pct"/>
            <w:vAlign w:val="center"/>
          </w:tcPr>
          <w:p w14:paraId="4E79AD76" w14:textId="77777777" w:rsidR="002809D0" w:rsidRPr="00840707" w:rsidRDefault="002809D0" w:rsidP="00DA2E02">
            <w:pPr>
              <w:spacing w:before="100" w:beforeAutospacing="1" w:after="100" w:afterAutospacing="1"/>
              <w:rPr>
                <w:sz w:val="18"/>
                <w:szCs w:val="18"/>
              </w:rPr>
            </w:pPr>
          </w:p>
        </w:tc>
        <w:tc>
          <w:tcPr>
            <w:tcW w:w="331" w:type="pct"/>
            <w:vAlign w:val="center"/>
          </w:tcPr>
          <w:p w14:paraId="2D006202" w14:textId="77777777" w:rsidR="002809D0" w:rsidRPr="00840707" w:rsidRDefault="002809D0" w:rsidP="00DA2E02">
            <w:pPr>
              <w:spacing w:before="100" w:beforeAutospacing="1" w:after="100" w:afterAutospacing="1"/>
              <w:rPr>
                <w:sz w:val="18"/>
                <w:szCs w:val="18"/>
              </w:rPr>
            </w:pPr>
          </w:p>
        </w:tc>
        <w:tc>
          <w:tcPr>
            <w:tcW w:w="417" w:type="pct"/>
            <w:vAlign w:val="center"/>
          </w:tcPr>
          <w:p w14:paraId="02BCADEA" w14:textId="77777777" w:rsidR="002809D0" w:rsidRPr="00840707" w:rsidRDefault="002809D0" w:rsidP="00DA2E02">
            <w:pPr>
              <w:spacing w:before="100" w:beforeAutospacing="1" w:after="100" w:afterAutospacing="1"/>
              <w:rPr>
                <w:sz w:val="18"/>
                <w:szCs w:val="18"/>
              </w:rPr>
            </w:pPr>
          </w:p>
        </w:tc>
        <w:tc>
          <w:tcPr>
            <w:tcW w:w="422" w:type="pct"/>
            <w:vAlign w:val="center"/>
          </w:tcPr>
          <w:p w14:paraId="1B688C8D" w14:textId="77777777" w:rsidR="002809D0" w:rsidRPr="00840707" w:rsidRDefault="002809D0" w:rsidP="00DA2E02">
            <w:pPr>
              <w:spacing w:before="100" w:beforeAutospacing="1" w:after="100" w:afterAutospacing="1"/>
              <w:rPr>
                <w:sz w:val="18"/>
                <w:szCs w:val="18"/>
              </w:rPr>
            </w:pPr>
          </w:p>
        </w:tc>
        <w:tc>
          <w:tcPr>
            <w:tcW w:w="366" w:type="pct"/>
            <w:vAlign w:val="center"/>
          </w:tcPr>
          <w:p w14:paraId="14E4CCF4" w14:textId="77777777" w:rsidR="002809D0" w:rsidRPr="00840707" w:rsidRDefault="002809D0" w:rsidP="00DA2E02">
            <w:pPr>
              <w:spacing w:before="100" w:beforeAutospacing="1" w:after="100" w:afterAutospacing="1"/>
              <w:rPr>
                <w:sz w:val="18"/>
                <w:szCs w:val="18"/>
              </w:rPr>
            </w:pPr>
          </w:p>
        </w:tc>
        <w:tc>
          <w:tcPr>
            <w:tcW w:w="365" w:type="pct"/>
            <w:vAlign w:val="center"/>
          </w:tcPr>
          <w:p w14:paraId="28975AF3" w14:textId="77777777" w:rsidR="002809D0" w:rsidRPr="00840707" w:rsidRDefault="002809D0" w:rsidP="00DA2E02">
            <w:pPr>
              <w:spacing w:before="100" w:beforeAutospacing="1" w:after="100" w:afterAutospacing="1"/>
              <w:rPr>
                <w:sz w:val="18"/>
                <w:szCs w:val="18"/>
              </w:rPr>
            </w:pPr>
          </w:p>
        </w:tc>
        <w:tc>
          <w:tcPr>
            <w:tcW w:w="591" w:type="pct"/>
            <w:vAlign w:val="center"/>
          </w:tcPr>
          <w:p w14:paraId="5188D97E" w14:textId="77777777" w:rsidR="002809D0" w:rsidRPr="00840707" w:rsidRDefault="002809D0" w:rsidP="00DA2E02">
            <w:pPr>
              <w:spacing w:before="100" w:beforeAutospacing="1" w:after="100" w:afterAutospacing="1"/>
              <w:rPr>
                <w:sz w:val="18"/>
                <w:szCs w:val="18"/>
              </w:rPr>
            </w:pPr>
          </w:p>
        </w:tc>
        <w:tc>
          <w:tcPr>
            <w:tcW w:w="498" w:type="pct"/>
            <w:vAlign w:val="center"/>
          </w:tcPr>
          <w:p w14:paraId="0A0C9FFA" w14:textId="77777777" w:rsidR="002809D0" w:rsidRPr="00840707" w:rsidRDefault="002809D0" w:rsidP="00DA2E02">
            <w:pPr>
              <w:spacing w:before="100" w:beforeAutospacing="1" w:after="100" w:afterAutospacing="1"/>
              <w:rPr>
                <w:sz w:val="18"/>
                <w:szCs w:val="18"/>
              </w:rPr>
            </w:pPr>
          </w:p>
        </w:tc>
        <w:tc>
          <w:tcPr>
            <w:tcW w:w="499" w:type="pct"/>
            <w:vAlign w:val="center"/>
          </w:tcPr>
          <w:p w14:paraId="2161EE33" w14:textId="77777777" w:rsidR="002809D0" w:rsidRPr="00840707" w:rsidRDefault="002809D0" w:rsidP="00DA2E02">
            <w:pPr>
              <w:spacing w:before="100" w:beforeAutospacing="1" w:after="100" w:afterAutospacing="1"/>
              <w:rPr>
                <w:sz w:val="18"/>
                <w:szCs w:val="18"/>
              </w:rPr>
            </w:pPr>
          </w:p>
        </w:tc>
        <w:tc>
          <w:tcPr>
            <w:tcW w:w="445" w:type="pct"/>
            <w:vAlign w:val="center"/>
          </w:tcPr>
          <w:p w14:paraId="44FBCCBB" w14:textId="77777777" w:rsidR="002809D0" w:rsidRPr="00840707" w:rsidRDefault="002809D0" w:rsidP="00DA2E02">
            <w:pPr>
              <w:spacing w:before="100" w:beforeAutospacing="1" w:after="100" w:afterAutospacing="1"/>
              <w:rPr>
                <w:sz w:val="18"/>
                <w:szCs w:val="18"/>
              </w:rPr>
            </w:pPr>
          </w:p>
        </w:tc>
      </w:tr>
      <w:tr w:rsidR="002809D0" w:rsidRPr="00C4217E" w14:paraId="5169E9C5" w14:textId="77777777" w:rsidTr="00DA2E02">
        <w:trPr>
          <w:trHeight w:val="340"/>
        </w:trPr>
        <w:tc>
          <w:tcPr>
            <w:tcW w:w="226" w:type="pct"/>
            <w:tcBorders>
              <w:bottom w:val="single" w:sz="4" w:space="0" w:color="auto"/>
            </w:tcBorders>
            <w:vAlign w:val="center"/>
          </w:tcPr>
          <w:p w14:paraId="4BB20084" w14:textId="77777777" w:rsidR="002809D0" w:rsidRPr="00840707" w:rsidRDefault="002809D0" w:rsidP="00DA2E02">
            <w:pPr>
              <w:spacing w:before="100" w:beforeAutospacing="1" w:after="100" w:afterAutospacing="1"/>
              <w:rPr>
                <w:sz w:val="18"/>
                <w:szCs w:val="18"/>
              </w:rPr>
            </w:pPr>
          </w:p>
        </w:tc>
        <w:tc>
          <w:tcPr>
            <w:tcW w:w="841" w:type="pct"/>
            <w:tcBorders>
              <w:bottom w:val="single" w:sz="4" w:space="0" w:color="auto"/>
            </w:tcBorders>
            <w:vAlign w:val="center"/>
          </w:tcPr>
          <w:p w14:paraId="06CAB62D" w14:textId="77777777" w:rsidR="002809D0" w:rsidRPr="00840707" w:rsidRDefault="002809D0" w:rsidP="00DA2E02">
            <w:pPr>
              <w:spacing w:before="100" w:beforeAutospacing="1" w:after="100" w:afterAutospacing="1"/>
              <w:rPr>
                <w:sz w:val="18"/>
                <w:szCs w:val="18"/>
              </w:rPr>
            </w:pPr>
          </w:p>
        </w:tc>
        <w:tc>
          <w:tcPr>
            <w:tcW w:w="331" w:type="pct"/>
            <w:tcBorders>
              <w:bottom w:val="single" w:sz="4" w:space="0" w:color="auto"/>
            </w:tcBorders>
            <w:vAlign w:val="center"/>
          </w:tcPr>
          <w:p w14:paraId="29BB973E" w14:textId="77777777" w:rsidR="002809D0" w:rsidRPr="00840707" w:rsidRDefault="002809D0" w:rsidP="00DA2E02">
            <w:pPr>
              <w:spacing w:before="100" w:beforeAutospacing="1" w:after="100" w:afterAutospacing="1"/>
              <w:rPr>
                <w:sz w:val="18"/>
                <w:szCs w:val="18"/>
              </w:rPr>
            </w:pPr>
          </w:p>
        </w:tc>
        <w:tc>
          <w:tcPr>
            <w:tcW w:w="417" w:type="pct"/>
            <w:tcBorders>
              <w:bottom w:val="single" w:sz="4" w:space="0" w:color="auto"/>
            </w:tcBorders>
            <w:vAlign w:val="center"/>
          </w:tcPr>
          <w:p w14:paraId="1CA5F686" w14:textId="77777777" w:rsidR="002809D0" w:rsidRPr="00840707" w:rsidRDefault="002809D0" w:rsidP="00DA2E02">
            <w:pPr>
              <w:spacing w:before="100" w:beforeAutospacing="1" w:after="100" w:afterAutospacing="1"/>
              <w:rPr>
                <w:sz w:val="18"/>
                <w:szCs w:val="18"/>
              </w:rPr>
            </w:pPr>
          </w:p>
        </w:tc>
        <w:tc>
          <w:tcPr>
            <w:tcW w:w="422" w:type="pct"/>
            <w:tcBorders>
              <w:bottom w:val="single" w:sz="4" w:space="0" w:color="auto"/>
            </w:tcBorders>
            <w:vAlign w:val="center"/>
          </w:tcPr>
          <w:p w14:paraId="25EF33B8" w14:textId="77777777" w:rsidR="002809D0" w:rsidRPr="00840707" w:rsidRDefault="002809D0" w:rsidP="00DA2E02">
            <w:pPr>
              <w:spacing w:before="100" w:beforeAutospacing="1" w:after="100" w:afterAutospacing="1"/>
              <w:rPr>
                <w:sz w:val="18"/>
                <w:szCs w:val="18"/>
              </w:rPr>
            </w:pPr>
          </w:p>
        </w:tc>
        <w:tc>
          <w:tcPr>
            <w:tcW w:w="366" w:type="pct"/>
            <w:vAlign w:val="center"/>
          </w:tcPr>
          <w:p w14:paraId="649FE6CB" w14:textId="77777777" w:rsidR="002809D0" w:rsidRPr="00840707" w:rsidRDefault="002809D0" w:rsidP="00DA2E02">
            <w:pPr>
              <w:spacing w:before="100" w:beforeAutospacing="1" w:after="100" w:afterAutospacing="1"/>
              <w:rPr>
                <w:sz w:val="18"/>
                <w:szCs w:val="18"/>
              </w:rPr>
            </w:pPr>
          </w:p>
        </w:tc>
        <w:tc>
          <w:tcPr>
            <w:tcW w:w="365" w:type="pct"/>
            <w:vAlign w:val="center"/>
          </w:tcPr>
          <w:p w14:paraId="6565E87D" w14:textId="77777777" w:rsidR="002809D0" w:rsidRPr="00840707" w:rsidRDefault="002809D0" w:rsidP="00DA2E02">
            <w:pPr>
              <w:spacing w:before="100" w:beforeAutospacing="1" w:after="100" w:afterAutospacing="1"/>
              <w:rPr>
                <w:sz w:val="18"/>
                <w:szCs w:val="18"/>
              </w:rPr>
            </w:pPr>
          </w:p>
        </w:tc>
        <w:tc>
          <w:tcPr>
            <w:tcW w:w="591" w:type="pct"/>
            <w:vAlign w:val="center"/>
          </w:tcPr>
          <w:p w14:paraId="1194EF16" w14:textId="77777777" w:rsidR="002809D0" w:rsidRPr="00840707" w:rsidRDefault="002809D0" w:rsidP="00DA2E02">
            <w:pPr>
              <w:spacing w:before="100" w:beforeAutospacing="1" w:after="100" w:afterAutospacing="1"/>
              <w:rPr>
                <w:sz w:val="18"/>
                <w:szCs w:val="18"/>
              </w:rPr>
            </w:pPr>
          </w:p>
        </w:tc>
        <w:tc>
          <w:tcPr>
            <w:tcW w:w="498" w:type="pct"/>
            <w:vAlign w:val="center"/>
          </w:tcPr>
          <w:p w14:paraId="19A4D325" w14:textId="77777777" w:rsidR="002809D0" w:rsidRPr="00840707" w:rsidRDefault="002809D0" w:rsidP="00DA2E02">
            <w:pPr>
              <w:spacing w:before="100" w:beforeAutospacing="1" w:after="100" w:afterAutospacing="1"/>
              <w:rPr>
                <w:sz w:val="18"/>
                <w:szCs w:val="18"/>
              </w:rPr>
            </w:pPr>
          </w:p>
        </w:tc>
        <w:tc>
          <w:tcPr>
            <w:tcW w:w="499" w:type="pct"/>
            <w:vAlign w:val="center"/>
          </w:tcPr>
          <w:p w14:paraId="6344F61A" w14:textId="77777777" w:rsidR="002809D0" w:rsidRPr="00840707" w:rsidRDefault="002809D0" w:rsidP="00DA2E02">
            <w:pPr>
              <w:spacing w:before="100" w:beforeAutospacing="1" w:after="100" w:afterAutospacing="1"/>
              <w:rPr>
                <w:sz w:val="18"/>
                <w:szCs w:val="18"/>
              </w:rPr>
            </w:pPr>
          </w:p>
        </w:tc>
        <w:tc>
          <w:tcPr>
            <w:tcW w:w="445" w:type="pct"/>
            <w:vAlign w:val="center"/>
          </w:tcPr>
          <w:p w14:paraId="67A21E1B" w14:textId="77777777" w:rsidR="002809D0" w:rsidRPr="00840707" w:rsidRDefault="002809D0" w:rsidP="00DA2E02">
            <w:pPr>
              <w:spacing w:before="100" w:beforeAutospacing="1" w:after="100" w:afterAutospacing="1"/>
              <w:rPr>
                <w:sz w:val="18"/>
                <w:szCs w:val="18"/>
              </w:rPr>
            </w:pPr>
          </w:p>
        </w:tc>
      </w:tr>
      <w:tr w:rsidR="002809D0" w:rsidRPr="00C4217E" w14:paraId="0DFEC2B4" w14:textId="77777777" w:rsidTr="00DA2E02">
        <w:trPr>
          <w:trHeight w:val="340"/>
        </w:trPr>
        <w:tc>
          <w:tcPr>
            <w:tcW w:w="2238" w:type="pct"/>
            <w:gridSpan w:val="5"/>
            <w:shd w:val="pct15" w:color="auto" w:fill="FFFFFF"/>
            <w:vAlign w:val="center"/>
          </w:tcPr>
          <w:p w14:paraId="6739FCFC" w14:textId="77777777" w:rsidR="002809D0" w:rsidRPr="00840707" w:rsidRDefault="002809D0" w:rsidP="00DA2E02">
            <w:pPr>
              <w:spacing w:before="100" w:beforeAutospacing="1" w:after="100" w:afterAutospacing="1"/>
              <w:jc w:val="center"/>
              <w:rPr>
                <w:sz w:val="18"/>
                <w:szCs w:val="18"/>
              </w:rPr>
            </w:pPr>
            <w:r w:rsidRPr="00840707">
              <w:rPr>
                <w:b/>
                <w:sz w:val="18"/>
                <w:szCs w:val="18"/>
              </w:rPr>
              <w:t>ΣΥΝΟΛΟ</w:t>
            </w:r>
          </w:p>
        </w:tc>
        <w:tc>
          <w:tcPr>
            <w:tcW w:w="366" w:type="pct"/>
            <w:vAlign w:val="center"/>
          </w:tcPr>
          <w:p w14:paraId="36AB4842" w14:textId="77777777" w:rsidR="002809D0" w:rsidRPr="00840707" w:rsidRDefault="002809D0" w:rsidP="00DA2E02">
            <w:pPr>
              <w:spacing w:before="100" w:beforeAutospacing="1" w:after="100" w:afterAutospacing="1"/>
              <w:rPr>
                <w:sz w:val="18"/>
                <w:szCs w:val="18"/>
              </w:rPr>
            </w:pPr>
          </w:p>
        </w:tc>
        <w:tc>
          <w:tcPr>
            <w:tcW w:w="365" w:type="pct"/>
            <w:vAlign w:val="center"/>
          </w:tcPr>
          <w:p w14:paraId="63FFD75A" w14:textId="77777777" w:rsidR="002809D0" w:rsidRPr="00840707" w:rsidRDefault="002809D0" w:rsidP="00DA2E02">
            <w:pPr>
              <w:spacing w:before="100" w:beforeAutospacing="1" w:after="100" w:afterAutospacing="1"/>
              <w:rPr>
                <w:sz w:val="18"/>
                <w:szCs w:val="18"/>
              </w:rPr>
            </w:pPr>
          </w:p>
        </w:tc>
        <w:tc>
          <w:tcPr>
            <w:tcW w:w="591" w:type="pct"/>
            <w:vAlign w:val="center"/>
          </w:tcPr>
          <w:p w14:paraId="68F58D8E" w14:textId="77777777" w:rsidR="002809D0" w:rsidRPr="00840707" w:rsidRDefault="002809D0" w:rsidP="00DA2E02">
            <w:pPr>
              <w:spacing w:before="100" w:beforeAutospacing="1" w:after="100" w:afterAutospacing="1"/>
              <w:rPr>
                <w:sz w:val="18"/>
                <w:szCs w:val="18"/>
              </w:rPr>
            </w:pPr>
          </w:p>
        </w:tc>
        <w:tc>
          <w:tcPr>
            <w:tcW w:w="498" w:type="pct"/>
            <w:vAlign w:val="center"/>
          </w:tcPr>
          <w:p w14:paraId="2F447613" w14:textId="77777777" w:rsidR="002809D0" w:rsidRPr="00840707" w:rsidRDefault="002809D0" w:rsidP="00DA2E02">
            <w:pPr>
              <w:spacing w:before="100" w:beforeAutospacing="1" w:after="100" w:afterAutospacing="1"/>
              <w:rPr>
                <w:sz w:val="18"/>
                <w:szCs w:val="18"/>
              </w:rPr>
            </w:pPr>
          </w:p>
        </w:tc>
        <w:tc>
          <w:tcPr>
            <w:tcW w:w="499" w:type="pct"/>
            <w:vAlign w:val="center"/>
          </w:tcPr>
          <w:p w14:paraId="7072898C" w14:textId="77777777" w:rsidR="002809D0" w:rsidRPr="00840707" w:rsidRDefault="002809D0" w:rsidP="00DA2E02">
            <w:pPr>
              <w:spacing w:before="100" w:beforeAutospacing="1" w:after="100" w:afterAutospacing="1"/>
              <w:rPr>
                <w:sz w:val="18"/>
                <w:szCs w:val="18"/>
              </w:rPr>
            </w:pPr>
          </w:p>
        </w:tc>
        <w:tc>
          <w:tcPr>
            <w:tcW w:w="445" w:type="pct"/>
            <w:vAlign w:val="center"/>
          </w:tcPr>
          <w:p w14:paraId="7513A71C" w14:textId="77777777" w:rsidR="002809D0" w:rsidRPr="00840707" w:rsidRDefault="002809D0" w:rsidP="00DA2E02">
            <w:pPr>
              <w:spacing w:before="100" w:beforeAutospacing="1" w:after="100" w:afterAutospacing="1"/>
              <w:rPr>
                <w:sz w:val="18"/>
                <w:szCs w:val="18"/>
              </w:rPr>
            </w:pPr>
          </w:p>
        </w:tc>
      </w:tr>
    </w:tbl>
    <w:p w14:paraId="01802BAA" w14:textId="77777777" w:rsidR="002809D0" w:rsidRPr="00840707" w:rsidRDefault="002809D0" w:rsidP="002809D0">
      <w:pPr>
        <w:spacing w:before="100" w:beforeAutospacing="1" w:after="100" w:afterAutospacing="1"/>
        <w:jc w:val="center"/>
        <w:rPr>
          <w:sz w:val="20"/>
        </w:rPr>
      </w:pPr>
      <w:r w:rsidRPr="00840707">
        <w:rPr>
          <w:sz w:val="20"/>
        </w:rPr>
        <w:t xml:space="preserve">* Το ΚΟΣΤΟΣ ΣΥΝΤΗΡΗΣΗΣ αφορά στα έτη μετά την ελάχιστη </w:t>
      </w:r>
      <w:r w:rsidRPr="00840707">
        <w:rPr>
          <w:b/>
          <w:sz w:val="20"/>
        </w:rPr>
        <w:t>ζητούμενη</w:t>
      </w:r>
      <w:r w:rsidRPr="00840707">
        <w:rPr>
          <w:sz w:val="20"/>
        </w:rPr>
        <w:t xml:space="preserve"> Περίοδο Εγγύησης.</w:t>
      </w:r>
    </w:p>
    <w:p w14:paraId="2D17DC0B" w14:textId="77777777" w:rsidR="002809D0" w:rsidRPr="00840707" w:rsidRDefault="002809D0" w:rsidP="002809D0">
      <w:pPr>
        <w:spacing w:before="100" w:beforeAutospacing="1" w:after="100" w:afterAutospacing="1"/>
        <w:jc w:val="center"/>
      </w:pPr>
    </w:p>
    <w:p w14:paraId="07617030" w14:textId="77777777" w:rsidR="002809D0" w:rsidRPr="00C4217E" w:rsidRDefault="002809D0" w:rsidP="004A1D19">
      <w:pPr>
        <w:pStyle w:val="3"/>
        <w:numPr>
          <w:ilvl w:val="2"/>
          <w:numId w:val="55"/>
        </w:numPr>
        <w:ind w:left="1134" w:hanging="414"/>
      </w:pPr>
      <w:bookmarkStart w:id="664" w:name="_Toc240445877"/>
      <w:bookmarkStart w:id="665" w:name="_Toc366852698"/>
      <w:bookmarkStart w:id="666" w:name="_Ref508304048"/>
      <w:bookmarkStart w:id="667" w:name="_Toc10632751"/>
      <w:bookmarkStart w:id="668" w:name="_Toc42167518"/>
      <w:bookmarkStart w:id="669" w:name="_Toc53671371"/>
      <w:bookmarkStart w:id="670" w:name="_Toc75073566"/>
      <w:r w:rsidRPr="00C4217E">
        <w:t>Εφαρμογές</w:t>
      </w:r>
      <w:bookmarkEnd w:id="664"/>
      <w:bookmarkEnd w:id="665"/>
      <w:bookmarkEnd w:id="666"/>
      <w:bookmarkEnd w:id="667"/>
      <w:bookmarkEnd w:id="668"/>
      <w:bookmarkEnd w:id="669"/>
      <w:bookmarkEnd w:id="670"/>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
        <w:gridCol w:w="1678"/>
        <w:gridCol w:w="659"/>
        <w:gridCol w:w="831"/>
        <w:gridCol w:w="845"/>
        <w:gridCol w:w="729"/>
        <w:gridCol w:w="727"/>
        <w:gridCol w:w="1006"/>
        <w:gridCol w:w="994"/>
        <w:gridCol w:w="994"/>
        <w:gridCol w:w="1048"/>
      </w:tblGrid>
      <w:tr w:rsidR="002809D0" w:rsidRPr="00C4217E" w14:paraId="68C6139B" w14:textId="77777777" w:rsidTr="00DA2E02">
        <w:trPr>
          <w:cantSplit/>
          <w:tblHeader/>
        </w:trPr>
        <w:tc>
          <w:tcPr>
            <w:tcW w:w="226" w:type="pct"/>
            <w:vMerge w:val="restart"/>
            <w:shd w:val="pct15" w:color="auto" w:fill="FFFFFF"/>
            <w:vAlign w:val="center"/>
          </w:tcPr>
          <w:p w14:paraId="4019866A" w14:textId="77777777" w:rsidR="002809D0" w:rsidRPr="00840707" w:rsidRDefault="002809D0" w:rsidP="00DA2E02">
            <w:pPr>
              <w:spacing w:after="0"/>
              <w:ind w:left="-108" w:right="-88"/>
              <w:jc w:val="center"/>
              <w:rPr>
                <w:sz w:val="18"/>
                <w:szCs w:val="18"/>
              </w:rPr>
            </w:pPr>
            <w:r w:rsidRPr="00840707">
              <w:rPr>
                <w:sz w:val="18"/>
                <w:szCs w:val="18"/>
              </w:rPr>
              <w:t>Α/Α</w:t>
            </w:r>
          </w:p>
        </w:tc>
        <w:tc>
          <w:tcPr>
            <w:tcW w:w="842" w:type="pct"/>
            <w:vMerge w:val="restart"/>
            <w:shd w:val="pct15" w:color="auto" w:fill="FFFFFF"/>
            <w:vAlign w:val="center"/>
          </w:tcPr>
          <w:p w14:paraId="2E466FB5" w14:textId="77777777" w:rsidR="002809D0" w:rsidRPr="00840707" w:rsidRDefault="002809D0" w:rsidP="00DA2E02">
            <w:pPr>
              <w:spacing w:after="0"/>
              <w:jc w:val="center"/>
              <w:rPr>
                <w:sz w:val="18"/>
                <w:szCs w:val="18"/>
              </w:rPr>
            </w:pPr>
            <w:r w:rsidRPr="00840707">
              <w:rPr>
                <w:sz w:val="18"/>
                <w:szCs w:val="18"/>
              </w:rPr>
              <w:t>ΠΕΡΙΓΡΑΦΗ</w:t>
            </w:r>
          </w:p>
        </w:tc>
        <w:tc>
          <w:tcPr>
            <w:tcW w:w="331" w:type="pct"/>
            <w:vMerge w:val="restart"/>
            <w:shd w:val="pct15" w:color="auto" w:fill="FFFFFF"/>
            <w:vAlign w:val="center"/>
          </w:tcPr>
          <w:p w14:paraId="5F3830CB" w14:textId="77777777" w:rsidR="002809D0" w:rsidRPr="00840707" w:rsidRDefault="002809D0" w:rsidP="00DA2E02">
            <w:pPr>
              <w:spacing w:after="0"/>
              <w:jc w:val="center"/>
              <w:rPr>
                <w:sz w:val="18"/>
                <w:szCs w:val="18"/>
              </w:rPr>
            </w:pPr>
            <w:r w:rsidRPr="00840707">
              <w:rPr>
                <w:sz w:val="18"/>
                <w:szCs w:val="18"/>
              </w:rPr>
              <w:t>ΤΥΠΟΣ</w:t>
            </w:r>
          </w:p>
        </w:tc>
        <w:tc>
          <w:tcPr>
            <w:tcW w:w="417" w:type="pct"/>
            <w:vMerge w:val="restart"/>
            <w:shd w:val="pct15" w:color="auto" w:fill="FFFFFF"/>
            <w:vAlign w:val="center"/>
          </w:tcPr>
          <w:p w14:paraId="09B4C4E0" w14:textId="77777777" w:rsidR="002809D0" w:rsidRPr="00840707" w:rsidRDefault="002809D0" w:rsidP="00DA2E02">
            <w:pPr>
              <w:spacing w:after="0"/>
              <w:jc w:val="center"/>
              <w:rPr>
                <w:sz w:val="18"/>
                <w:szCs w:val="18"/>
              </w:rPr>
            </w:pPr>
            <w:r w:rsidRPr="00840707">
              <w:rPr>
                <w:sz w:val="18"/>
                <w:szCs w:val="18"/>
              </w:rPr>
              <w:t>ΠΟΣΟΤΗΤΑ</w:t>
            </w:r>
          </w:p>
        </w:tc>
        <w:tc>
          <w:tcPr>
            <w:tcW w:w="790" w:type="pct"/>
            <w:gridSpan w:val="2"/>
            <w:shd w:val="pct15" w:color="auto" w:fill="FFFFFF"/>
            <w:vAlign w:val="center"/>
          </w:tcPr>
          <w:p w14:paraId="76F172C7" w14:textId="77777777" w:rsidR="002809D0" w:rsidRPr="00840707" w:rsidRDefault="002809D0" w:rsidP="00DA2E02">
            <w:pPr>
              <w:spacing w:after="0"/>
              <w:jc w:val="center"/>
              <w:rPr>
                <w:sz w:val="18"/>
                <w:szCs w:val="18"/>
              </w:rPr>
            </w:pPr>
            <w:r w:rsidRPr="00840707">
              <w:rPr>
                <w:sz w:val="18"/>
                <w:szCs w:val="18"/>
              </w:rPr>
              <w:t>ΑΞΙΑ ΧΩΡΙΣ ΦΠΑ [€]</w:t>
            </w:r>
          </w:p>
        </w:tc>
        <w:tc>
          <w:tcPr>
            <w:tcW w:w="365" w:type="pct"/>
            <w:vMerge w:val="restart"/>
            <w:shd w:val="pct15" w:color="auto" w:fill="FFFFFF"/>
            <w:vAlign w:val="center"/>
          </w:tcPr>
          <w:p w14:paraId="27CD3F58" w14:textId="77777777" w:rsidR="002809D0" w:rsidRPr="00840707" w:rsidRDefault="002809D0" w:rsidP="00DA2E02">
            <w:pPr>
              <w:spacing w:after="0"/>
              <w:jc w:val="center"/>
              <w:rPr>
                <w:sz w:val="18"/>
                <w:szCs w:val="18"/>
              </w:rPr>
            </w:pPr>
            <w:r w:rsidRPr="00840707">
              <w:rPr>
                <w:sz w:val="18"/>
                <w:szCs w:val="18"/>
              </w:rPr>
              <w:t>ΦΠΑ [€]</w:t>
            </w:r>
          </w:p>
        </w:tc>
        <w:tc>
          <w:tcPr>
            <w:tcW w:w="505" w:type="pct"/>
            <w:vMerge w:val="restart"/>
            <w:shd w:val="pct15" w:color="auto" w:fill="FFFFFF"/>
            <w:vAlign w:val="center"/>
          </w:tcPr>
          <w:p w14:paraId="0803E0F9" w14:textId="77777777" w:rsidR="002809D0" w:rsidRPr="00840707" w:rsidRDefault="002809D0" w:rsidP="00DA2E02">
            <w:pPr>
              <w:spacing w:after="0"/>
              <w:jc w:val="center"/>
              <w:rPr>
                <w:sz w:val="18"/>
                <w:szCs w:val="18"/>
              </w:rPr>
            </w:pPr>
            <w:r w:rsidRPr="00840707">
              <w:rPr>
                <w:sz w:val="18"/>
                <w:szCs w:val="18"/>
              </w:rPr>
              <w:t>ΣΥΝΟΛΙΚΗ ΑΞΙΑ</w:t>
            </w:r>
          </w:p>
          <w:p w14:paraId="17DA674F" w14:textId="77777777" w:rsidR="002809D0" w:rsidRPr="00840707" w:rsidRDefault="002809D0" w:rsidP="00DA2E02">
            <w:pPr>
              <w:spacing w:after="0"/>
              <w:jc w:val="center"/>
              <w:rPr>
                <w:sz w:val="18"/>
                <w:szCs w:val="18"/>
              </w:rPr>
            </w:pPr>
            <w:r w:rsidRPr="00840707">
              <w:rPr>
                <w:sz w:val="18"/>
                <w:szCs w:val="18"/>
              </w:rPr>
              <w:t>ΜΕ ΦΠΑ [€]</w:t>
            </w:r>
          </w:p>
        </w:tc>
        <w:tc>
          <w:tcPr>
            <w:tcW w:w="1524" w:type="pct"/>
            <w:gridSpan w:val="3"/>
            <w:shd w:val="pct15" w:color="auto" w:fill="FFFFFF"/>
            <w:vAlign w:val="center"/>
          </w:tcPr>
          <w:p w14:paraId="30B9F3AD" w14:textId="77777777" w:rsidR="002809D0" w:rsidRPr="00840707" w:rsidRDefault="002809D0" w:rsidP="00DA2E02">
            <w:pPr>
              <w:spacing w:after="0"/>
              <w:jc w:val="center"/>
              <w:rPr>
                <w:sz w:val="18"/>
                <w:szCs w:val="18"/>
              </w:rPr>
            </w:pPr>
            <w:r w:rsidRPr="00840707">
              <w:rPr>
                <w:sz w:val="18"/>
                <w:szCs w:val="18"/>
              </w:rPr>
              <w:t>* ΚΟΣΤΟΣ ΣΥΝΤΗΡΗΣΗΣ ΧΩΡΙΣ ΦΠΑ [€]</w:t>
            </w:r>
          </w:p>
        </w:tc>
      </w:tr>
      <w:tr w:rsidR="002809D0" w:rsidRPr="00C4217E" w14:paraId="5D0E516C" w14:textId="77777777" w:rsidTr="00DA2E02">
        <w:trPr>
          <w:cantSplit/>
          <w:tblHeader/>
        </w:trPr>
        <w:tc>
          <w:tcPr>
            <w:tcW w:w="226" w:type="pct"/>
            <w:vMerge/>
            <w:shd w:val="pct15" w:color="auto" w:fill="FFFFFF"/>
            <w:vAlign w:val="center"/>
          </w:tcPr>
          <w:p w14:paraId="11EB0065" w14:textId="77777777" w:rsidR="002809D0" w:rsidRPr="00840707" w:rsidRDefault="002809D0" w:rsidP="00DA2E02">
            <w:pPr>
              <w:spacing w:after="0"/>
              <w:jc w:val="center"/>
              <w:rPr>
                <w:sz w:val="18"/>
                <w:szCs w:val="18"/>
              </w:rPr>
            </w:pPr>
          </w:p>
        </w:tc>
        <w:tc>
          <w:tcPr>
            <w:tcW w:w="842" w:type="pct"/>
            <w:vMerge/>
            <w:shd w:val="pct15" w:color="auto" w:fill="FFFFFF"/>
            <w:vAlign w:val="center"/>
          </w:tcPr>
          <w:p w14:paraId="7F7AE96C" w14:textId="77777777" w:rsidR="002809D0" w:rsidRPr="00840707" w:rsidRDefault="002809D0" w:rsidP="00DA2E02">
            <w:pPr>
              <w:spacing w:after="0"/>
              <w:jc w:val="center"/>
              <w:rPr>
                <w:sz w:val="18"/>
                <w:szCs w:val="18"/>
              </w:rPr>
            </w:pPr>
          </w:p>
        </w:tc>
        <w:tc>
          <w:tcPr>
            <w:tcW w:w="331" w:type="pct"/>
            <w:vMerge/>
            <w:shd w:val="pct15" w:color="auto" w:fill="FFFFFF"/>
            <w:vAlign w:val="center"/>
          </w:tcPr>
          <w:p w14:paraId="2959C00F" w14:textId="77777777" w:rsidR="002809D0" w:rsidRPr="00840707" w:rsidRDefault="002809D0" w:rsidP="00DA2E02">
            <w:pPr>
              <w:spacing w:after="0"/>
              <w:jc w:val="center"/>
              <w:rPr>
                <w:sz w:val="18"/>
                <w:szCs w:val="18"/>
              </w:rPr>
            </w:pPr>
          </w:p>
        </w:tc>
        <w:tc>
          <w:tcPr>
            <w:tcW w:w="417" w:type="pct"/>
            <w:vMerge/>
            <w:shd w:val="pct15" w:color="auto" w:fill="FFFFFF"/>
            <w:vAlign w:val="center"/>
          </w:tcPr>
          <w:p w14:paraId="7329C19C" w14:textId="77777777" w:rsidR="002809D0" w:rsidRPr="00840707" w:rsidRDefault="002809D0" w:rsidP="00DA2E02">
            <w:pPr>
              <w:spacing w:after="0"/>
              <w:jc w:val="center"/>
              <w:rPr>
                <w:sz w:val="18"/>
                <w:szCs w:val="18"/>
              </w:rPr>
            </w:pPr>
          </w:p>
        </w:tc>
        <w:tc>
          <w:tcPr>
            <w:tcW w:w="424" w:type="pct"/>
            <w:shd w:val="pct15" w:color="auto" w:fill="FFFFFF"/>
            <w:vAlign w:val="center"/>
          </w:tcPr>
          <w:p w14:paraId="23F5666C" w14:textId="77777777" w:rsidR="002809D0" w:rsidRPr="00840707" w:rsidRDefault="002809D0" w:rsidP="00DA2E02">
            <w:pPr>
              <w:spacing w:after="0"/>
              <w:jc w:val="center"/>
              <w:rPr>
                <w:spacing w:val="-4"/>
                <w:sz w:val="18"/>
                <w:szCs w:val="18"/>
              </w:rPr>
            </w:pPr>
            <w:r w:rsidRPr="00840707">
              <w:rPr>
                <w:spacing w:val="-4"/>
                <w:sz w:val="18"/>
                <w:szCs w:val="18"/>
              </w:rPr>
              <w:t>ΤΙΜΗ</w:t>
            </w:r>
          </w:p>
          <w:p w14:paraId="186714AE" w14:textId="77777777" w:rsidR="002809D0" w:rsidRPr="00840707" w:rsidRDefault="002809D0" w:rsidP="00DA2E02">
            <w:pPr>
              <w:spacing w:after="0"/>
              <w:jc w:val="center"/>
              <w:rPr>
                <w:spacing w:val="-4"/>
                <w:sz w:val="18"/>
                <w:szCs w:val="18"/>
              </w:rPr>
            </w:pPr>
            <w:r w:rsidRPr="00840707">
              <w:rPr>
                <w:spacing w:val="-4"/>
                <w:sz w:val="18"/>
                <w:szCs w:val="18"/>
              </w:rPr>
              <w:t>ΜΟΝΑΔΑΣ</w:t>
            </w:r>
          </w:p>
        </w:tc>
        <w:tc>
          <w:tcPr>
            <w:tcW w:w="366" w:type="pct"/>
            <w:shd w:val="pct15" w:color="auto" w:fill="FFFFFF"/>
            <w:vAlign w:val="center"/>
          </w:tcPr>
          <w:p w14:paraId="459109B6" w14:textId="77777777" w:rsidR="002809D0" w:rsidRPr="00840707" w:rsidRDefault="002809D0" w:rsidP="00DA2E02">
            <w:pPr>
              <w:spacing w:after="0"/>
              <w:jc w:val="center"/>
              <w:rPr>
                <w:sz w:val="18"/>
                <w:szCs w:val="18"/>
              </w:rPr>
            </w:pPr>
            <w:r w:rsidRPr="00840707">
              <w:rPr>
                <w:sz w:val="18"/>
                <w:szCs w:val="18"/>
              </w:rPr>
              <w:t>ΣΥΝΟΛΟ</w:t>
            </w:r>
          </w:p>
        </w:tc>
        <w:tc>
          <w:tcPr>
            <w:tcW w:w="365" w:type="pct"/>
            <w:vMerge/>
            <w:shd w:val="pct15" w:color="auto" w:fill="FFFFFF"/>
            <w:vAlign w:val="center"/>
          </w:tcPr>
          <w:p w14:paraId="682E754A" w14:textId="77777777" w:rsidR="002809D0" w:rsidRPr="00840707" w:rsidRDefault="002809D0" w:rsidP="00DA2E02">
            <w:pPr>
              <w:spacing w:after="0"/>
              <w:jc w:val="center"/>
              <w:rPr>
                <w:sz w:val="18"/>
                <w:szCs w:val="18"/>
              </w:rPr>
            </w:pPr>
          </w:p>
        </w:tc>
        <w:tc>
          <w:tcPr>
            <w:tcW w:w="505" w:type="pct"/>
            <w:vMerge/>
            <w:shd w:val="pct15" w:color="auto" w:fill="FFFFFF"/>
            <w:vAlign w:val="center"/>
          </w:tcPr>
          <w:p w14:paraId="5956807B" w14:textId="77777777" w:rsidR="002809D0" w:rsidRPr="00840707" w:rsidRDefault="002809D0" w:rsidP="00DA2E02">
            <w:pPr>
              <w:spacing w:after="0"/>
              <w:jc w:val="center"/>
              <w:rPr>
                <w:sz w:val="18"/>
                <w:szCs w:val="18"/>
              </w:rPr>
            </w:pPr>
          </w:p>
        </w:tc>
        <w:tc>
          <w:tcPr>
            <w:tcW w:w="499" w:type="pct"/>
            <w:shd w:val="pct15" w:color="auto" w:fill="FFFFFF"/>
            <w:vAlign w:val="center"/>
          </w:tcPr>
          <w:p w14:paraId="668BDE66" w14:textId="77777777" w:rsidR="002809D0" w:rsidRPr="00840707" w:rsidRDefault="002809D0" w:rsidP="00DA2E02">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499" w:type="pct"/>
            <w:shd w:val="pct15" w:color="auto" w:fill="FFFFFF"/>
            <w:vAlign w:val="center"/>
          </w:tcPr>
          <w:p w14:paraId="1EDFE897" w14:textId="77777777" w:rsidR="002809D0" w:rsidRPr="00840707" w:rsidRDefault="002809D0" w:rsidP="00DA2E02">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526" w:type="pct"/>
            <w:shd w:val="pct15" w:color="auto" w:fill="FFFFFF"/>
            <w:vAlign w:val="center"/>
          </w:tcPr>
          <w:p w14:paraId="0EEAB429" w14:textId="77777777" w:rsidR="002809D0" w:rsidRPr="00840707" w:rsidRDefault="002809D0" w:rsidP="00DA2E02">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2809D0" w:rsidRPr="00C4217E" w14:paraId="5D2E82DB" w14:textId="77777777" w:rsidTr="00DA2E02">
        <w:trPr>
          <w:trHeight w:val="340"/>
        </w:trPr>
        <w:tc>
          <w:tcPr>
            <w:tcW w:w="226" w:type="pct"/>
            <w:vAlign w:val="center"/>
          </w:tcPr>
          <w:p w14:paraId="095695D9" w14:textId="77777777" w:rsidR="002809D0" w:rsidRPr="00840707" w:rsidRDefault="002809D0" w:rsidP="00DA2E02">
            <w:pPr>
              <w:spacing w:before="100" w:beforeAutospacing="1" w:after="100" w:afterAutospacing="1"/>
              <w:rPr>
                <w:sz w:val="18"/>
                <w:szCs w:val="18"/>
              </w:rPr>
            </w:pPr>
          </w:p>
        </w:tc>
        <w:tc>
          <w:tcPr>
            <w:tcW w:w="842" w:type="pct"/>
            <w:vAlign w:val="center"/>
          </w:tcPr>
          <w:p w14:paraId="59BF51BD" w14:textId="77777777" w:rsidR="002809D0" w:rsidRPr="00840707" w:rsidRDefault="002809D0" w:rsidP="00DA2E02">
            <w:pPr>
              <w:spacing w:before="100" w:beforeAutospacing="1" w:after="100" w:afterAutospacing="1"/>
              <w:rPr>
                <w:sz w:val="18"/>
                <w:szCs w:val="18"/>
              </w:rPr>
            </w:pPr>
          </w:p>
        </w:tc>
        <w:tc>
          <w:tcPr>
            <w:tcW w:w="331" w:type="pct"/>
            <w:vAlign w:val="center"/>
          </w:tcPr>
          <w:p w14:paraId="1BAFAA6F" w14:textId="77777777" w:rsidR="002809D0" w:rsidRPr="00840707" w:rsidRDefault="002809D0" w:rsidP="00DA2E02">
            <w:pPr>
              <w:spacing w:before="100" w:beforeAutospacing="1" w:after="100" w:afterAutospacing="1"/>
              <w:rPr>
                <w:sz w:val="18"/>
                <w:szCs w:val="18"/>
              </w:rPr>
            </w:pPr>
          </w:p>
        </w:tc>
        <w:tc>
          <w:tcPr>
            <w:tcW w:w="417" w:type="pct"/>
            <w:vAlign w:val="center"/>
          </w:tcPr>
          <w:p w14:paraId="3D2A37F2" w14:textId="77777777" w:rsidR="002809D0" w:rsidRPr="00840707" w:rsidRDefault="002809D0" w:rsidP="00DA2E02">
            <w:pPr>
              <w:spacing w:before="100" w:beforeAutospacing="1" w:after="100" w:afterAutospacing="1"/>
              <w:rPr>
                <w:sz w:val="18"/>
                <w:szCs w:val="18"/>
              </w:rPr>
            </w:pPr>
          </w:p>
        </w:tc>
        <w:tc>
          <w:tcPr>
            <w:tcW w:w="424" w:type="pct"/>
            <w:vAlign w:val="center"/>
          </w:tcPr>
          <w:p w14:paraId="17B10DAB" w14:textId="77777777" w:rsidR="002809D0" w:rsidRPr="00840707" w:rsidRDefault="002809D0" w:rsidP="00DA2E02">
            <w:pPr>
              <w:spacing w:before="100" w:beforeAutospacing="1" w:after="100" w:afterAutospacing="1"/>
              <w:rPr>
                <w:sz w:val="18"/>
                <w:szCs w:val="18"/>
              </w:rPr>
            </w:pPr>
          </w:p>
        </w:tc>
        <w:tc>
          <w:tcPr>
            <w:tcW w:w="366" w:type="pct"/>
            <w:vAlign w:val="center"/>
          </w:tcPr>
          <w:p w14:paraId="7E6608EC" w14:textId="77777777" w:rsidR="002809D0" w:rsidRPr="00840707" w:rsidRDefault="002809D0" w:rsidP="00DA2E02">
            <w:pPr>
              <w:spacing w:before="100" w:beforeAutospacing="1" w:after="100" w:afterAutospacing="1"/>
              <w:rPr>
                <w:sz w:val="18"/>
                <w:szCs w:val="18"/>
              </w:rPr>
            </w:pPr>
          </w:p>
        </w:tc>
        <w:tc>
          <w:tcPr>
            <w:tcW w:w="365" w:type="pct"/>
            <w:vAlign w:val="center"/>
          </w:tcPr>
          <w:p w14:paraId="2B714198" w14:textId="77777777" w:rsidR="002809D0" w:rsidRPr="00840707" w:rsidRDefault="002809D0" w:rsidP="00DA2E02">
            <w:pPr>
              <w:spacing w:before="100" w:beforeAutospacing="1" w:after="100" w:afterAutospacing="1"/>
              <w:rPr>
                <w:sz w:val="18"/>
                <w:szCs w:val="18"/>
              </w:rPr>
            </w:pPr>
          </w:p>
        </w:tc>
        <w:tc>
          <w:tcPr>
            <w:tcW w:w="505" w:type="pct"/>
            <w:vAlign w:val="center"/>
          </w:tcPr>
          <w:p w14:paraId="32EE2170" w14:textId="77777777" w:rsidR="002809D0" w:rsidRPr="00840707" w:rsidRDefault="002809D0" w:rsidP="00DA2E02">
            <w:pPr>
              <w:spacing w:before="100" w:beforeAutospacing="1" w:after="100" w:afterAutospacing="1"/>
              <w:rPr>
                <w:sz w:val="18"/>
                <w:szCs w:val="18"/>
              </w:rPr>
            </w:pPr>
          </w:p>
        </w:tc>
        <w:tc>
          <w:tcPr>
            <w:tcW w:w="499" w:type="pct"/>
            <w:vAlign w:val="center"/>
          </w:tcPr>
          <w:p w14:paraId="74858885" w14:textId="77777777" w:rsidR="002809D0" w:rsidRPr="00840707" w:rsidRDefault="002809D0" w:rsidP="00DA2E02">
            <w:pPr>
              <w:spacing w:before="100" w:beforeAutospacing="1" w:after="100" w:afterAutospacing="1"/>
              <w:rPr>
                <w:sz w:val="18"/>
                <w:szCs w:val="18"/>
              </w:rPr>
            </w:pPr>
          </w:p>
        </w:tc>
        <w:tc>
          <w:tcPr>
            <w:tcW w:w="499" w:type="pct"/>
            <w:vAlign w:val="center"/>
          </w:tcPr>
          <w:p w14:paraId="41D3576B" w14:textId="77777777" w:rsidR="002809D0" w:rsidRPr="00840707" w:rsidRDefault="002809D0" w:rsidP="00DA2E02">
            <w:pPr>
              <w:spacing w:before="100" w:beforeAutospacing="1" w:after="100" w:afterAutospacing="1"/>
              <w:rPr>
                <w:sz w:val="18"/>
                <w:szCs w:val="18"/>
              </w:rPr>
            </w:pPr>
          </w:p>
        </w:tc>
        <w:tc>
          <w:tcPr>
            <w:tcW w:w="526" w:type="pct"/>
            <w:vAlign w:val="center"/>
          </w:tcPr>
          <w:p w14:paraId="63CD7C82" w14:textId="77777777" w:rsidR="002809D0" w:rsidRPr="00840707" w:rsidRDefault="002809D0" w:rsidP="00DA2E02">
            <w:pPr>
              <w:spacing w:before="100" w:beforeAutospacing="1" w:after="100" w:afterAutospacing="1"/>
              <w:rPr>
                <w:sz w:val="18"/>
                <w:szCs w:val="18"/>
              </w:rPr>
            </w:pPr>
          </w:p>
        </w:tc>
      </w:tr>
      <w:tr w:rsidR="002809D0" w:rsidRPr="00C4217E" w14:paraId="3BADC7AD" w14:textId="77777777" w:rsidTr="00DA2E02">
        <w:trPr>
          <w:trHeight w:val="340"/>
        </w:trPr>
        <w:tc>
          <w:tcPr>
            <w:tcW w:w="226" w:type="pct"/>
            <w:vAlign w:val="center"/>
          </w:tcPr>
          <w:p w14:paraId="5C5F0085" w14:textId="77777777" w:rsidR="002809D0" w:rsidRPr="00840707" w:rsidRDefault="002809D0" w:rsidP="00DA2E02">
            <w:pPr>
              <w:spacing w:before="100" w:beforeAutospacing="1" w:after="100" w:afterAutospacing="1"/>
              <w:rPr>
                <w:sz w:val="18"/>
                <w:szCs w:val="18"/>
              </w:rPr>
            </w:pPr>
          </w:p>
        </w:tc>
        <w:tc>
          <w:tcPr>
            <w:tcW w:w="842" w:type="pct"/>
            <w:vAlign w:val="center"/>
          </w:tcPr>
          <w:p w14:paraId="43A3DCE9" w14:textId="77777777" w:rsidR="002809D0" w:rsidRPr="00840707" w:rsidRDefault="002809D0" w:rsidP="00DA2E02">
            <w:pPr>
              <w:spacing w:before="100" w:beforeAutospacing="1" w:after="100" w:afterAutospacing="1"/>
              <w:rPr>
                <w:sz w:val="18"/>
                <w:szCs w:val="18"/>
              </w:rPr>
            </w:pPr>
          </w:p>
        </w:tc>
        <w:tc>
          <w:tcPr>
            <w:tcW w:w="331" w:type="pct"/>
            <w:vAlign w:val="center"/>
          </w:tcPr>
          <w:p w14:paraId="005EB462" w14:textId="77777777" w:rsidR="002809D0" w:rsidRPr="00840707" w:rsidRDefault="002809D0" w:rsidP="00DA2E02">
            <w:pPr>
              <w:spacing w:before="100" w:beforeAutospacing="1" w:after="100" w:afterAutospacing="1"/>
              <w:rPr>
                <w:sz w:val="18"/>
                <w:szCs w:val="18"/>
              </w:rPr>
            </w:pPr>
          </w:p>
        </w:tc>
        <w:tc>
          <w:tcPr>
            <w:tcW w:w="417" w:type="pct"/>
            <w:vAlign w:val="center"/>
          </w:tcPr>
          <w:p w14:paraId="4C3ACFFE" w14:textId="77777777" w:rsidR="002809D0" w:rsidRPr="00840707" w:rsidRDefault="002809D0" w:rsidP="00DA2E02">
            <w:pPr>
              <w:spacing w:before="100" w:beforeAutospacing="1" w:after="100" w:afterAutospacing="1"/>
              <w:rPr>
                <w:sz w:val="18"/>
                <w:szCs w:val="18"/>
              </w:rPr>
            </w:pPr>
          </w:p>
        </w:tc>
        <w:tc>
          <w:tcPr>
            <w:tcW w:w="424" w:type="pct"/>
            <w:vAlign w:val="center"/>
          </w:tcPr>
          <w:p w14:paraId="074A2C8E" w14:textId="77777777" w:rsidR="002809D0" w:rsidRPr="00840707" w:rsidRDefault="002809D0" w:rsidP="00DA2E02">
            <w:pPr>
              <w:spacing w:before="100" w:beforeAutospacing="1" w:after="100" w:afterAutospacing="1"/>
              <w:rPr>
                <w:sz w:val="18"/>
                <w:szCs w:val="18"/>
              </w:rPr>
            </w:pPr>
          </w:p>
        </w:tc>
        <w:tc>
          <w:tcPr>
            <w:tcW w:w="366" w:type="pct"/>
            <w:vAlign w:val="center"/>
          </w:tcPr>
          <w:p w14:paraId="439BE6F4" w14:textId="77777777" w:rsidR="002809D0" w:rsidRPr="00840707" w:rsidRDefault="002809D0" w:rsidP="00DA2E02">
            <w:pPr>
              <w:spacing w:before="100" w:beforeAutospacing="1" w:after="100" w:afterAutospacing="1"/>
              <w:rPr>
                <w:sz w:val="18"/>
                <w:szCs w:val="18"/>
              </w:rPr>
            </w:pPr>
          </w:p>
        </w:tc>
        <w:tc>
          <w:tcPr>
            <w:tcW w:w="365" w:type="pct"/>
            <w:vAlign w:val="center"/>
          </w:tcPr>
          <w:p w14:paraId="4EF7EE4A" w14:textId="77777777" w:rsidR="002809D0" w:rsidRPr="00840707" w:rsidRDefault="002809D0" w:rsidP="00DA2E02">
            <w:pPr>
              <w:spacing w:before="100" w:beforeAutospacing="1" w:after="100" w:afterAutospacing="1"/>
              <w:rPr>
                <w:sz w:val="18"/>
                <w:szCs w:val="18"/>
              </w:rPr>
            </w:pPr>
          </w:p>
        </w:tc>
        <w:tc>
          <w:tcPr>
            <w:tcW w:w="505" w:type="pct"/>
            <w:vAlign w:val="center"/>
          </w:tcPr>
          <w:p w14:paraId="187D69F2" w14:textId="77777777" w:rsidR="002809D0" w:rsidRPr="00840707" w:rsidRDefault="002809D0" w:rsidP="00DA2E02">
            <w:pPr>
              <w:spacing w:before="100" w:beforeAutospacing="1" w:after="100" w:afterAutospacing="1"/>
              <w:rPr>
                <w:sz w:val="18"/>
                <w:szCs w:val="18"/>
              </w:rPr>
            </w:pPr>
          </w:p>
        </w:tc>
        <w:tc>
          <w:tcPr>
            <w:tcW w:w="499" w:type="pct"/>
            <w:vAlign w:val="center"/>
          </w:tcPr>
          <w:p w14:paraId="1E563352" w14:textId="77777777" w:rsidR="002809D0" w:rsidRPr="00840707" w:rsidRDefault="002809D0" w:rsidP="00DA2E02">
            <w:pPr>
              <w:spacing w:before="100" w:beforeAutospacing="1" w:after="100" w:afterAutospacing="1"/>
              <w:rPr>
                <w:sz w:val="18"/>
                <w:szCs w:val="18"/>
              </w:rPr>
            </w:pPr>
          </w:p>
        </w:tc>
        <w:tc>
          <w:tcPr>
            <w:tcW w:w="499" w:type="pct"/>
            <w:vAlign w:val="center"/>
          </w:tcPr>
          <w:p w14:paraId="6BFB926D" w14:textId="77777777" w:rsidR="002809D0" w:rsidRPr="00840707" w:rsidRDefault="002809D0" w:rsidP="00DA2E02">
            <w:pPr>
              <w:spacing w:before="100" w:beforeAutospacing="1" w:after="100" w:afterAutospacing="1"/>
              <w:rPr>
                <w:sz w:val="18"/>
                <w:szCs w:val="18"/>
              </w:rPr>
            </w:pPr>
          </w:p>
        </w:tc>
        <w:tc>
          <w:tcPr>
            <w:tcW w:w="526" w:type="pct"/>
            <w:vAlign w:val="center"/>
          </w:tcPr>
          <w:p w14:paraId="2D2D3DEF" w14:textId="77777777" w:rsidR="002809D0" w:rsidRPr="00840707" w:rsidRDefault="002809D0" w:rsidP="00DA2E02">
            <w:pPr>
              <w:spacing w:before="100" w:beforeAutospacing="1" w:after="100" w:afterAutospacing="1"/>
              <w:rPr>
                <w:sz w:val="18"/>
                <w:szCs w:val="18"/>
              </w:rPr>
            </w:pPr>
          </w:p>
        </w:tc>
      </w:tr>
      <w:tr w:rsidR="002809D0" w:rsidRPr="00C4217E" w14:paraId="3E63680E" w14:textId="77777777" w:rsidTr="00DA2E02">
        <w:trPr>
          <w:trHeight w:val="340"/>
        </w:trPr>
        <w:tc>
          <w:tcPr>
            <w:tcW w:w="226" w:type="pct"/>
            <w:tcBorders>
              <w:bottom w:val="single" w:sz="4" w:space="0" w:color="auto"/>
            </w:tcBorders>
            <w:vAlign w:val="center"/>
          </w:tcPr>
          <w:p w14:paraId="14D20720" w14:textId="77777777" w:rsidR="002809D0" w:rsidRPr="00840707" w:rsidRDefault="002809D0" w:rsidP="00DA2E02">
            <w:pPr>
              <w:spacing w:before="100" w:beforeAutospacing="1" w:after="100" w:afterAutospacing="1"/>
              <w:rPr>
                <w:sz w:val="18"/>
                <w:szCs w:val="18"/>
              </w:rPr>
            </w:pPr>
          </w:p>
        </w:tc>
        <w:tc>
          <w:tcPr>
            <w:tcW w:w="842" w:type="pct"/>
            <w:tcBorders>
              <w:bottom w:val="single" w:sz="4" w:space="0" w:color="auto"/>
            </w:tcBorders>
            <w:vAlign w:val="center"/>
          </w:tcPr>
          <w:p w14:paraId="586810D8" w14:textId="77777777" w:rsidR="002809D0" w:rsidRPr="00840707" w:rsidRDefault="002809D0" w:rsidP="00DA2E02">
            <w:pPr>
              <w:spacing w:before="100" w:beforeAutospacing="1" w:after="100" w:afterAutospacing="1"/>
              <w:rPr>
                <w:sz w:val="18"/>
                <w:szCs w:val="18"/>
              </w:rPr>
            </w:pPr>
          </w:p>
        </w:tc>
        <w:tc>
          <w:tcPr>
            <w:tcW w:w="331" w:type="pct"/>
            <w:tcBorders>
              <w:bottom w:val="single" w:sz="4" w:space="0" w:color="auto"/>
            </w:tcBorders>
            <w:vAlign w:val="center"/>
          </w:tcPr>
          <w:p w14:paraId="2B5B0D7B" w14:textId="77777777" w:rsidR="002809D0" w:rsidRPr="00840707" w:rsidRDefault="002809D0" w:rsidP="00DA2E02">
            <w:pPr>
              <w:spacing w:before="100" w:beforeAutospacing="1" w:after="100" w:afterAutospacing="1"/>
              <w:rPr>
                <w:sz w:val="18"/>
                <w:szCs w:val="18"/>
              </w:rPr>
            </w:pPr>
          </w:p>
        </w:tc>
        <w:tc>
          <w:tcPr>
            <w:tcW w:w="417" w:type="pct"/>
            <w:tcBorders>
              <w:bottom w:val="single" w:sz="4" w:space="0" w:color="auto"/>
            </w:tcBorders>
            <w:vAlign w:val="center"/>
          </w:tcPr>
          <w:p w14:paraId="5F20E772" w14:textId="77777777" w:rsidR="002809D0" w:rsidRPr="00840707" w:rsidRDefault="002809D0" w:rsidP="00DA2E02">
            <w:pPr>
              <w:spacing w:before="100" w:beforeAutospacing="1" w:after="100" w:afterAutospacing="1"/>
              <w:rPr>
                <w:sz w:val="18"/>
                <w:szCs w:val="18"/>
              </w:rPr>
            </w:pPr>
          </w:p>
        </w:tc>
        <w:tc>
          <w:tcPr>
            <w:tcW w:w="424" w:type="pct"/>
            <w:tcBorders>
              <w:bottom w:val="single" w:sz="4" w:space="0" w:color="auto"/>
            </w:tcBorders>
            <w:vAlign w:val="center"/>
          </w:tcPr>
          <w:p w14:paraId="0C5BF05C" w14:textId="77777777" w:rsidR="002809D0" w:rsidRPr="00840707" w:rsidRDefault="002809D0" w:rsidP="00DA2E02">
            <w:pPr>
              <w:spacing w:before="100" w:beforeAutospacing="1" w:after="100" w:afterAutospacing="1"/>
              <w:rPr>
                <w:sz w:val="18"/>
                <w:szCs w:val="18"/>
              </w:rPr>
            </w:pPr>
          </w:p>
        </w:tc>
        <w:tc>
          <w:tcPr>
            <w:tcW w:w="366" w:type="pct"/>
            <w:vAlign w:val="center"/>
          </w:tcPr>
          <w:p w14:paraId="3E20BB22" w14:textId="77777777" w:rsidR="002809D0" w:rsidRPr="00840707" w:rsidRDefault="002809D0" w:rsidP="00DA2E02">
            <w:pPr>
              <w:spacing w:before="100" w:beforeAutospacing="1" w:after="100" w:afterAutospacing="1"/>
              <w:rPr>
                <w:sz w:val="18"/>
                <w:szCs w:val="18"/>
              </w:rPr>
            </w:pPr>
          </w:p>
        </w:tc>
        <w:tc>
          <w:tcPr>
            <w:tcW w:w="365" w:type="pct"/>
            <w:vAlign w:val="center"/>
          </w:tcPr>
          <w:p w14:paraId="08B7ECA9" w14:textId="77777777" w:rsidR="002809D0" w:rsidRPr="00840707" w:rsidRDefault="002809D0" w:rsidP="00DA2E02">
            <w:pPr>
              <w:spacing w:before="100" w:beforeAutospacing="1" w:after="100" w:afterAutospacing="1"/>
              <w:rPr>
                <w:sz w:val="18"/>
                <w:szCs w:val="18"/>
              </w:rPr>
            </w:pPr>
          </w:p>
        </w:tc>
        <w:tc>
          <w:tcPr>
            <w:tcW w:w="505" w:type="pct"/>
            <w:vAlign w:val="center"/>
          </w:tcPr>
          <w:p w14:paraId="12FEB2B0" w14:textId="77777777" w:rsidR="002809D0" w:rsidRPr="00840707" w:rsidRDefault="002809D0" w:rsidP="00DA2E02">
            <w:pPr>
              <w:spacing w:before="100" w:beforeAutospacing="1" w:after="100" w:afterAutospacing="1"/>
              <w:rPr>
                <w:sz w:val="18"/>
                <w:szCs w:val="18"/>
              </w:rPr>
            </w:pPr>
          </w:p>
        </w:tc>
        <w:tc>
          <w:tcPr>
            <w:tcW w:w="499" w:type="pct"/>
            <w:vAlign w:val="center"/>
          </w:tcPr>
          <w:p w14:paraId="5019D29E" w14:textId="77777777" w:rsidR="002809D0" w:rsidRPr="00840707" w:rsidRDefault="002809D0" w:rsidP="00DA2E02">
            <w:pPr>
              <w:spacing w:before="100" w:beforeAutospacing="1" w:after="100" w:afterAutospacing="1"/>
              <w:rPr>
                <w:sz w:val="18"/>
                <w:szCs w:val="18"/>
              </w:rPr>
            </w:pPr>
          </w:p>
        </w:tc>
        <w:tc>
          <w:tcPr>
            <w:tcW w:w="499" w:type="pct"/>
            <w:vAlign w:val="center"/>
          </w:tcPr>
          <w:p w14:paraId="09B1D896" w14:textId="77777777" w:rsidR="002809D0" w:rsidRPr="00840707" w:rsidRDefault="002809D0" w:rsidP="00DA2E02">
            <w:pPr>
              <w:spacing w:before="100" w:beforeAutospacing="1" w:after="100" w:afterAutospacing="1"/>
              <w:rPr>
                <w:sz w:val="18"/>
                <w:szCs w:val="18"/>
              </w:rPr>
            </w:pPr>
          </w:p>
        </w:tc>
        <w:tc>
          <w:tcPr>
            <w:tcW w:w="526" w:type="pct"/>
            <w:vAlign w:val="center"/>
          </w:tcPr>
          <w:p w14:paraId="06CE9629" w14:textId="77777777" w:rsidR="002809D0" w:rsidRPr="00840707" w:rsidRDefault="002809D0" w:rsidP="00DA2E02">
            <w:pPr>
              <w:spacing w:before="100" w:beforeAutospacing="1" w:after="100" w:afterAutospacing="1"/>
              <w:rPr>
                <w:sz w:val="18"/>
                <w:szCs w:val="18"/>
              </w:rPr>
            </w:pPr>
          </w:p>
        </w:tc>
      </w:tr>
      <w:tr w:rsidR="002809D0" w:rsidRPr="00C4217E" w14:paraId="790F1674" w14:textId="77777777" w:rsidTr="00DA2E02">
        <w:trPr>
          <w:trHeight w:val="340"/>
        </w:trPr>
        <w:tc>
          <w:tcPr>
            <w:tcW w:w="2240" w:type="pct"/>
            <w:gridSpan w:val="5"/>
            <w:shd w:val="pct15" w:color="auto" w:fill="FFFFFF"/>
            <w:vAlign w:val="center"/>
          </w:tcPr>
          <w:p w14:paraId="069BADAB" w14:textId="77777777" w:rsidR="002809D0" w:rsidRPr="00840707" w:rsidRDefault="002809D0" w:rsidP="00DA2E02">
            <w:pPr>
              <w:spacing w:before="100" w:beforeAutospacing="1" w:after="100" w:afterAutospacing="1"/>
              <w:jc w:val="center"/>
              <w:rPr>
                <w:sz w:val="18"/>
                <w:szCs w:val="18"/>
              </w:rPr>
            </w:pPr>
            <w:r w:rsidRPr="00840707">
              <w:rPr>
                <w:b/>
                <w:sz w:val="18"/>
                <w:szCs w:val="18"/>
              </w:rPr>
              <w:t>ΣΥΝΟΛΟ</w:t>
            </w:r>
          </w:p>
        </w:tc>
        <w:tc>
          <w:tcPr>
            <w:tcW w:w="366" w:type="pct"/>
            <w:vAlign w:val="center"/>
          </w:tcPr>
          <w:p w14:paraId="1D621EAA" w14:textId="77777777" w:rsidR="002809D0" w:rsidRPr="00840707" w:rsidRDefault="002809D0" w:rsidP="00DA2E02">
            <w:pPr>
              <w:spacing w:before="100" w:beforeAutospacing="1" w:after="100" w:afterAutospacing="1"/>
              <w:rPr>
                <w:sz w:val="18"/>
                <w:szCs w:val="18"/>
              </w:rPr>
            </w:pPr>
          </w:p>
        </w:tc>
        <w:tc>
          <w:tcPr>
            <w:tcW w:w="365" w:type="pct"/>
            <w:vAlign w:val="center"/>
          </w:tcPr>
          <w:p w14:paraId="583F134F" w14:textId="77777777" w:rsidR="002809D0" w:rsidRPr="00840707" w:rsidRDefault="002809D0" w:rsidP="00DA2E02">
            <w:pPr>
              <w:spacing w:before="100" w:beforeAutospacing="1" w:after="100" w:afterAutospacing="1"/>
              <w:rPr>
                <w:sz w:val="18"/>
                <w:szCs w:val="18"/>
              </w:rPr>
            </w:pPr>
          </w:p>
        </w:tc>
        <w:tc>
          <w:tcPr>
            <w:tcW w:w="505" w:type="pct"/>
            <w:vAlign w:val="center"/>
          </w:tcPr>
          <w:p w14:paraId="06D49658" w14:textId="77777777" w:rsidR="002809D0" w:rsidRPr="00840707" w:rsidRDefault="002809D0" w:rsidP="00DA2E02">
            <w:pPr>
              <w:spacing w:before="100" w:beforeAutospacing="1" w:after="100" w:afterAutospacing="1"/>
              <w:rPr>
                <w:sz w:val="18"/>
                <w:szCs w:val="18"/>
              </w:rPr>
            </w:pPr>
          </w:p>
        </w:tc>
        <w:tc>
          <w:tcPr>
            <w:tcW w:w="499" w:type="pct"/>
            <w:vAlign w:val="center"/>
          </w:tcPr>
          <w:p w14:paraId="24985CE0" w14:textId="77777777" w:rsidR="002809D0" w:rsidRPr="00840707" w:rsidRDefault="002809D0" w:rsidP="00DA2E02">
            <w:pPr>
              <w:spacing w:before="100" w:beforeAutospacing="1" w:after="100" w:afterAutospacing="1"/>
              <w:rPr>
                <w:sz w:val="18"/>
                <w:szCs w:val="18"/>
              </w:rPr>
            </w:pPr>
          </w:p>
        </w:tc>
        <w:tc>
          <w:tcPr>
            <w:tcW w:w="499" w:type="pct"/>
            <w:vAlign w:val="center"/>
          </w:tcPr>
          <w:p w14:paraId="042FCBFB" w14:textId="77777777" w:rsidR="002809D0" w:rsidRPr="00840707" w:rsidRDefault="002809D0" w:rsidP="00DA2E02">
            <w:pPr>
              <w:spacing w:before="100" w:beforeAutospacing="1" w:after="100" w:afterAutospacing="1"/>
              <w:rPr>
                <w:sz w:val="18"/>
                <w:szCs w:val="18"/>
              </w:rPr>
            </w:pPr>
          </w:p>
        </w:tc>
        <w:tc>
          <w:tcPr>
            <w:tcW w:w="526" w:type="pct"/>
            <w:vAlign w:val="center"/>
          </w:tcPr>
          <w:p w14:paraId="38B0FE0D" w14:textId="77777777" w:rsidR="002809D0" w:rsidRPr="00840707" w:rsidRDefault="002809D0" w:rsidP="00DA2E02">
            <w:pPr>
              <w:spacing w:before="100" w:beforeAutospacing="1" w:after="100" w:afterAutospacing="1"/>
              <w:rPr>
                <w:sz w:val="18"/>
                <w:szCs w:val="18"/>
              </w:rPr>
            </w:pPr>
          </w:p>
        </w:tc>
      </w:tr>
    </w:tbl>
    <w:p w14:paraId="52DD6942" w14:textId="77777777" w:rsidR="002809D0" w:rsidRDefault="002809D0" w:rsidP="002809D0">
      <w:pPr>
        <w:spacing w:before="100" w:beforeAutospacing="1" w:after="100" w:afterAutospacing="1"/>
        <w:jc w:val="center"/>
        <w:rPr>
          <w:sz w:val="20"/>
        </w:rPr>
      </w:pPr>
      <w:r w:rsidRPr="00840707">
        <w:rPr>
          <w:sz w:val="20"/>
        </w:rPr>
        <w:t xml:space="preserve">* Το ΚΟΣΤΟΣ ΣΥΝΤΗΡΗΣΗΣ αφορά στα έτη μετά την ελάχιστη </w:t>
      </w:r>
      <w:r w:rsidRPr="00840707">
        <w:rPr>
          <w:b/>
          <w:sz w:val="20"/>
        </w:rPr>
        <w:t>ζητούμενη</w:t>
      </w:r>
      <w:r w:rsidRPr="00840707">
        <w:rPr>
          <w:sz w:val="20"/>
        </w:rPr>
        <w:t xml:space="preserve"> Περίοδο Εγγύησης.</w:t>
      </w:r>
    </w:p>
    <w:p w14:paraId="131BF267" w14:textId="77777777" w:rsidR="002809D0" w:rsidRPr="00C4217E" w:rsidRDefault="002809D0" w:rsidP="004A1D19">
      <w:pPr>
        <w:pStyle w:val="3"/>
        <w:numPr>
          <w:ilvl w:val="2"/>
          <w:numId w:val="55"/>
        </w:numPr>
        <w:ind w:left="1134" w:hanging="414"/>
      </w:pPr>
      <w:bookmarkStart w:id="671" w:name="_Toc240445878"/>
      <w:bookmarkStart w:id="672" w:name="_Toc366852699"/>
      <w:bookmarkStart w:id="673" w:name="_Ref508304059"/>
      <w:bookmarkStart w:id="674" w:name="_Toc10632752"/>
      <w:bookmarkStart w:id="675" w:name="_Toc42167519"/>
      <w:bookmarkStart w:id="676" w:name="_Toc53671372"/>
      <w:bookmarkStart w:id="677" w:name="_Toc75073567"/>
      <w:r w:rsidRPr="00C4217E">
        <w:lastRenderedPageBreak/>
        <w:t>Υπηρεσίες</w:t>
      </w:r>
      <w:bookmarkEnd w:id="671"/>
      <w:bookmarkEnd w:id="672"/>
      <w:bookmarkEnd w:id="673"/>
      <w:bookmarkEnd w:id="674"/>
      <w:bookmarkEnd w:id="675"/>
      <w:bookmarkEnd w:id="676"/>
      <w:bookmarkEnd w:id="677"/>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93"/>
        <w:gridCol w:w="4086"/>
        <w:gridCol w:w="6"/>
        <w:gridCol w:w="860"/>
        <w:gridCol w:w="1137"/>
        <w:gridCol w:w="986"/>
        <w:gridCol w:w="1070"/>
        <w:gridCol w:w="1198"/>
      </w:tblGrid>
      <w:tr w:rsidR="002809D0" w:rsidRPr="00C4217E" w14:paraId="7264C804" w14:textId="77777777" w:rsidTr="00DA2E02">
        <w:trPr>
          <w:cantSplit/>
          <w:tblHeader/>
        </w:trPr>
        <w:tc>
          <w:tcPr>
            <w:tcW w:w="251" w:type="pct"/>
            <w:vMerge w:val="restart"/>
            <w:shd w:val="pct15" w:color="auto" w:fill="FFFFFF"/>
            <w:vAlign w:val="center"/>
          </w:tcPr>
          <w:p w14:paraId="322F22B3" w14:textId="77777777" w:rsidR="002809D0" w:rsidRPr="00840707" w:rsidRDefault="002809D0" w:rsidP="00DA2E02">
            <w:pPr>
              <w:keepNext/>
              <w:keepLines/>
              <w:spacing w:before="60" w:after="60"/>
              <w:ind w:right="-191"/>
              <w:rPr>
                <w:sz w:val="18"/>
                <w:szCs w:val="18"/>
              </w:rPr>
            </w:pPr>
            <w:r w:rsidRPr="00840707">
              <w:rPr>
                <w:sz w:val="18"/>
                <w:szCs w:val="18"/>
              </w:rPr>
              <w:t>Α/Α</w:t>
            </w:r>
          </w:p>
        </w:tc>
        <w:tc>
          <w:tcPr>
            <w:tcW w:w="2077" w:type="pct"/>
            <w:vMerge w:val="restart"/>
            <w:shd w:val="pct15" w:color="auto" w:fill="FFFFFF"/>
            <w:vAlign w:val="center"/>
          </w:tcPr>
          <w:p w14:paraId="5552F93A" w14:textId="77777777" w:rsidR="002809D0" w:rsidRPr="00840707" w:rsidRDefault="002809D0" w:rsidP="00DA2E02">
            <w:pPr>
              <w:keepNext/>
              <w:keepLines/>
              <w:spacing w:before="60" w:after="60"/>
              <w:jc w:val="center"/>
              <w:rPr>
                <w:sz w:val="18"/>
                <w:szCs w:val="18"/>
              </w:rPr>
            </w:pPr>
            <w:r w:rsidRPr="00840707">
              <w:rPr>
                <w:sz w:val="18"/>
                <w:szCs w:val="18"/>
              </w:rPr>
              <w:t>ΠΕΡΙΓΡΑΦΗ</w:t>
            </w:r>
          </w:p>
        </w:tc>
        <w:tc>
          <w:tcPr>
            <w:tcW w:w="440" w:type="pct"/>
            <w:gridSpan w:val="2"/>
            <w:vMerge w:val="restart"/>
            <w:shd w:val="pct15" w:color="auto" w:fill="FFFFFF"/>
            <w:vAlign w:val="center"/>
          </w:tcPr>
          <w:p w14:paraId="6B301BDB" w14:textId="77777777" w:rsidR="002809D0" w:rsidRPr="00840707" w:rsidRDefault="002809D0" w:rsidP="00DA2E02">
            <w:pPr>
              <w:keepNext/>
              <w:keepLines/>
              <w:spacing w:before="60" w:after="60"/>
              <w:ind w:left="-100" w:right="-11"/>
              <w:jc w:val="center"/>
              <w:rPr>
                <w:sz w:val="18"/>
                <w:szCs w:val="18"/>
              </w:rPr>
            </w:pPr>
            <w:r w:rsidRPr="00840707">
              <w:rPr>
                <w:sz w:val="18"/>
                <w:szCs w:val="18"/>
              </w:rPr>
              <w:t>Ανθρωπομήνες</w:t>
            </w:r>
          </w:p>
        </w:tc>
        <w:tc>
          <w:tcPr>
            <w:tcW w:w="1079" w:type="pct"/>
            <w:gridSpan w:val="2"/>
            <w:tcBorders>
              <w:bottom w:val="single" w:sz="4" w:space="0" w:color="auto"/>
            </w:tcBorders>
            <w:shd w:val="pct15" w:color="auto" w:fill="FFFFFF"/>
            <w:vAlign w:val="center"/>
          </w:tcPr>
          <w:p w14:paraId="2FA98F14" w14:textId="77777777" w:rsidR="002809D0" w:rsidRPr="00840707" w:rsidRDefault="002809D0" w:rsidP="00DA2E02">
            <w:pPr>
              <w:keepNext/>
              <w:keepLines/>
              <w:spacing w:before="60" w:after="60"/>
              <w:rPr>
                <w:sz w:val="18"/>
                <w:szCs w:val="18"/>
              </w:rPr>
            </w:pPr>
            <w:r w:rsidRPr="00840707">
              <w:rPr>
                <w:sz w:val="18"/>
                <w:szCs w:val="18"/>
              </w:rPr>
              <w:t>ΑΞΙΑ ΧΩΡΙΣ ΦΠΑ [€]</w:t>
            </w:r>
          </w:p>
        </w:tc>
        <w:tc>
          <w:tcPr>
            <w:tcW w:w="544" w:type="pct"/>
            <w:vMerge w:val="restart"/>
            <w:shd w:val="pct15" w:color="auto" w:fill="FFFFFF"/>
            <w:vAlign w:val="center"/>
          </w:tcPr>
          <w:p w14:paraId="16E2C91C" w14:textId="77777777" w:rsidR="002809D0" w:rsidRPr="00840707" w:rsidRDefault="002809D0" w:rsidP="00DA2E02">
            <w:pPr>
              <w:keepNext/>
              <w:keepLines/>
              <w:spacing w:before="60" w:after="60"/>
              <w:rPr>
                <w:sz w:val="18"/>
                <w:szCs w:val="18"/>
              </w:rPr>
            </w:pPr>
            <w:r w:rsidRPr="00840707">
              <w:rPr>
                <w:sz w:val="18"/>
                <w:szCs w:val="18"/>
              </w:rPr>
              <w:t>ΦΠΑ [€]</w:t>
            </w:r>
          </w:p>
        </w:tc>
        <w:tc>
          <w:tcPr>
            <w:tcW w:w="609" w:type="pct"/>
            <w:vMerge w:val="restart"/>
            <w:shd w:val="pct15" w:color="auto" w:fill="FFFFFF"/>
            <w:vAlign w:val="center"/>
          </w:tcPr>
          <w:p w14:paraId="1549FEA8" w14:textId="77777777" w:rsidR="002809D0" w:rsidRPr="00840707" w:rsidRDefault="002809D0" w:rsidP="00DA2E02">
            <w:pPr>
              <w:keepNext/>
              <w:keepLines/>
              <w:spacing w:before="60" w:after="60"/>
              <w:rPr>
                <w:sz w:val="18"/>
                <w:szCs w:val="18"/>
              </w:rPr>
            </w:pPr>
            <w:r w:rsidRPr="00840707">
              <w:rPr>
                <w:sz w:val="18"/>
                <w:szCs w:val="18"/>
              </w:rPr>
              <w:t xml:space="preserve">ΣΥΝΟΛΙΚΗ ΑΞΙΑ </w:t>
            </w:r>
          </w:p>
          <w:p w14:paraId="52BB3172" w14:textId="77777777" w:rsidR="002809D0" w:rsidRPr="00840707" w:rsidRDefault="002809D0" w:rsidP="00DA2E02">
            <w:pPr>
              <w:keepNext/>
              <w:keepLines/>
              <w:spacing w:before="60" w:after="60"/>
              <w:rPr>
                <w:sz w:val="18"/>
                <w:szCs w:val="18"/>
              </w:rPr>
            </w:pPr>
            <w:r w:rsidRPr="00840707">
              <w:rPr>
                <w:sz w:val="18"/>
                <w:szCs w:val="18"/>
              </w:rPr>
              <w:t>ΜΕ ΦΠΑ [€]</w:t>
            </w:r>
          </w:p>
        </w:tc>
      </w:tr>
      <w:tr w:rsidR="002809D0" w:rsidRPr="00C4217E" w14:paraId="03F7F8FE" w14:textId="77777777" w:rsidTr="00DA2E02">
        <w:tc>
          <w:tcPr>
            <w:tcW w:w="251" w:type="pct"/>
            <w:vMerge/>
            <w:shd w:val="clear" w:color="auto" w:fill="FFFFFF"/>
            <w:vAlign w:val="center"/>
          </w:tcPr>
          <w:p w14:paraId="1F5A26FC" w14:textId="77777777" w:rsidR="002809D0" w:rsidRPr="00840707" w:rsidRDefault="002809D0" w:rsidP="00DA2E02">
            <w:pPr>
              <w:keepNext/>
              <w:keepLines/>
              <w:spacing w:before="60" w:after="60"/>
              <w:rPr>
                <w:sz w:val="18"/>
                <w:szCs w:val="18"/>
              </w:rPr>
            </w:pPr>
          </w:p>
        </w:tc>
        <w:tc>
          <w:tcPr>
            <w:tcW w:w="2077" w:type="pct"/>
            <w:vMerge/>
            <w:shd w:val="clear" w:color="auto" w:fill="FFFFFF"/>
            <w:vAlign w:val="center"/>
          </w:tcPr>
          <w:p w14:paraId="609649D1" w14:textId="77777777" w:rsidR="002809D0" w:rsidRPr="00840707" w:rsidRDefault="002809D0" w:rsidP="00DA2E02">
            <w:pPr>
              <w:keepNext/>
              <w:keepLines/>
              <w:spacing w:before="60" w:after="60"/>
              <w:rPr>
                <w:sz w:val="18"/>
                <w:szCs w:val="18"/>
              </w:rPr>
            </w:pPr>
          </w:p>
        </w:tc>
        <w:tc>
          <w:tcPr>
            <w:tcW w:w="440" w:type="pct"/>
            <w:gridSpan w:val="2"/>
            <w:vMerge/>
            <w:shd w:val="clear" w:color="auto" w:fill="FFFFFF"/>
            <w:vAlign w:val="center"/>
          </w:tcPr>
          <w:p w14:paraId="009AC094" w14:textId="77777777" w:rsidR="002809D0" w:rsidRPr="00840707" w:rsidRDefault="002809D0" w:rsidP="00DA2E02">
            <w:pPr>
              <w:keepNext/>
              <w:keepLines/>
              <w:spacing w:before="60" w:after="60"/>
              <w:rPr>
                <w:sz w:val="18"/>
                <w:szCs w:val="18"/>
              </w:rPr>
            </w:pPr>
          </w:p>
        </w:tc>
        <w:tc>
          <w:tcPr>
            <w:tcW w:w="578" w:type="pct"/>
            <w:shd w:val="pct15" w:color="auto" w:fill="FFFFFF"/>
            <w:vAlign w:val="center"/>
          </w:tcPr>
          <w:p w14:paraId="4BDAA596" w14:textId="77777777" w:rsidR="002809D0" w:rsidRPr="00840707" w:rsidRDefault="002809D0" w:rsidP="00DA2E02">
            <w:pPr>
              <w:keepNext/>
              <w:keepLines/>
              <w:spacing w:before="60" w:after="60"/>
              <w:jc w:val="center"/>
              <w:rPr>
                <w:sz w:val="18"/>
                <w:szCs w:val="18"/>
              </w:rPr>
            </w:pPr>
            <w:r w:rsidRPr="00840707">
              <w:rPr>
                <w:sz w:val="18"/>
                <w:szCs w:val="18"/>
              </w:rPr>
              <w:t>ΤΙΜΗ ΜΟΝΑΔΑΣ</w:t>
            </w:r>
          </w:p>
        </w:tc>
        <w:tc>
          <w:tcPr>
            <w:tcW w:w="501" w:type="pct"/>
            <w:shd w:val="pct15" w:color="auto" w:fill="FFFFFF"/>
            <w:vAlign w:val="center"/>
          </w:tcPr>
          <w:p w14:paraId="1E0F51B3" w14:textId="77777777" w:rsidR="002809D0" w:rsidRPr="00840707" w:rsidRDefault="002809D0" w:rsidP="00DA2E02">
            <w:pPr>
              <w:keepNext/>
              <w:keepLines/>
              <w:spacing w:before="60" w:after="60"/>
              <w:jc w:val="center"/>
              <w:rPr>
                <w:sz w:val="18"/>
                <w:szCs w:val="18"/>
              </w:rPr>
            </w:pPr>
            <w:r w:rsidRPr="00840707">
              <w:rPr>
                <w:sz w:val="18"/>
                <w:szCs w:val="18"/>
              </w:rPr>
              <w:t>ΣΥΝΟΛΟ</w:t>
            </w:r>
          </w:p>
        </w:tc>
        <w:tc>
          <w:tcPr>
            <w:tcW w:w="544" w:type="pct"/>
            <w:vMerge/>
            <w:shd w:val="clear" w:color="auto" w:fill="FFFFFF"/>
            <w:vAlign w:val="center"/>
          </w:tcPr>
          <w:p w14:paraId="4CBDF5AD" w14:textId="77777777" w:rsidR="002809D0" w:rsidRPr="00840707" w:rsidRDefault="002809D0" w:rsidP="00DA2E02">
            <w:pPr>
              <w:keepNext/>
              <w:keepLines/>
              <w:spacing w:before="60" w:after="60"/>
              <w:rPr>
                <w:sz w:val="18"/>
                <w:szCs w:val="18"/>
              </w:rPr>
            </w:pPr>
          </w:p>
        </w:tc>
        <w:tc>
          <w:tcPr>
            <w:tcW w:w="609" w:type="pct"/>
            <w:vMerge/>
            <w:shd w:val="clear" w:color="auto" w:fill="FFFFFF"/>
            <w:vAlign w:val="center"/>
          </w:tcPr>
          <w:p w14:paraId="2E86C9C9" w14:textId="77777777" w:rsidR="002809D0" w:rsidRPr="00840707" w:rsidRDefault="002809D0" w:rsidP="00DA2E02">
            <w:pPr>
              <w:keepNext/>
              <w:keepLines/>
              <w:spacing w:before="60" w:after="60"/>
              <w:rPr>
                <w:sz w:val="18"/>
                <w:szCs w:val="18"/>
              </w:rPr>
            </w:pPr>
          </w:p>
        </w:tc>
      </w:tr>
      <w:tr w:rsidR="002809D0" w:rsidRPr="00C4217E" w14:paraId="6118B2ED" w14:textId="77777777" w:rsidTr="00DA2E02">
        <w:trPr>
          <w:trHeight w:val="284"/>
        </w:trPr>
        <w:tc>
          <w:tcPr>
            <w:tcW w:w="251" w:type="pct"/>
            <w:shd w:val="clear" w:color="auto" w:fill="FFFFFF"/>
            <w:vAlign w:val="center"/>
          </w:tcPr>
          <w:p w14:paraId="5B17DB00" w14:textId="77777777" w:rsidR="002809D0" w:rsidRPr="00840707" w:rsidRDefault="002809D0" w:rsidP="00DA2E02">
            <w:pPr>
              <w:keepNext/>
              <w:keepLines/>
              <w:spacing w:before="60" w:after="60"/>
              <w:rPr>
                <w:sz w:val="18"/>
                <w:szCs w:val="18"/>
              </w:rPr>
            </w:pPr>
            <w:r w:rsidRPr="00840707">
              <w:rPr>
                <w:sz w:val="18"/>
                <w:szCs w:val="18"/>
              </w:rPr>
              <w:t>1.</w:t>
            </w:r>
          </w:p>
        </w:tc>
        <w:tc>
          <w:tcPr>
            <w:tcW w:w="2077" w:type="pct"/>
            <w:shd w:val="clear" w:color="auto" w:fill="FFFFFF"/>
            <w:vAlign w:val="center"/>
          </w:tcPr>
          <w:p w14:paraId="3D3967B7" w14:textId="77777777" w:rsidR="002809D0" w:rsidRPr="00DF5475" w:rsidRDefault="002809D0" w:rsidP="00DA2E02">
            <w:pPr>
              <w:keepNext/>
              <w:keepLines/>
              <w:spacing w:before="60" w:after="60"/>
              <w:rPr>
                <w:sz w:val="18"/>
                <w:szCs w:val="18"/>
                <w:highlight w:val="cyan"/>
              </w:rPr>
            </w:pPr>
          </w:p>
        </w:tc>
        <w:tc>
          <w:tcPr>
            <w:tcW w:w="440" w:type="pct"/>
            <w:gridSpan w:val="2"/>
            <w:shd w:val="clear" w:color="auto" w:fill="FFFFFF"/>
            <w:vAlign w:val="center"/>
          </w:tcPr>
          <w:p w14:paraId="5E4CB3B7" w14:textId="77777777" w:rsidR="002809D0" w:rsidRPr="00840707" w:rsidRDefault="002809D0" w:rsidP="00DA2E02">
            <w:pPr>
              <w:keepNext/>
              <w:keepLines/>
              <w:spacing w:before="60" w:after="60"/>
              <w:rPr>
                <w:sz w:val="18"/>
                <w:szCs w:val="18"/>
              </w:rPr>
            </w:pPr>
          </w:p>
        </w:tc>
        <w:tc>
          <w:tcPr>
            <w:tcW w:w="578" w:type="pct"/>
            <w:shd w:val="clear" w:color="auto" w:fill="FFFFFF"/>
            <w:vAlign w:val="center"/>
          </w:tcPr>
          <w:p w14:paraId="3F976453"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2DF08CC2"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0054C8B2"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4FA3FC73" w14:textId="77777777" w:rsidR="002809D0" w:rsidRPr="00840707" w:rsidRDefault="002809D0" w:rsidP="00DA2E02">
            <w:pPr>
              <w:keepNext/>
              <w:keepLines/>
              <w:spacing w:before="60" w:after="60"/>
              <w:rPr>
                <w:sz w:val="18"/>
                <w:szCs w:val="18"/>
              </w:rPr>
            </w:pPr>
          </w:p>
        </w:tc>
      </w:tr>
      <w:tr w:rsidR="002809D0" w:rsidRPr="00B42BA2" w14:paraId="67099CB1" w14:textId="77777777" w:rsidTr="00DA2E02">
        <w:trPr>
          <w:trHeight w:val="284"/>
        </w:trPr>
        <w:tc>
          <w:tcPr>
            <w:tcW w:w="251" w:type="pct"/>
            <w:shd w:val="clear" w:color="auto" w:fill="FFFFFF"/>
            <w:vAlign w:val="center"/>
          </w:tcPr>
          <w:p w14:paraId="0B950C96" w14:textId="77777777" w:rsidR="002809D0" w:rsidRPr="00840707" w:rsidRDefault="002809D0" w:rsidP="00DA2E02">
            <w:pPr>
              <w:keepNext/>
              <w:keepLines/>
              <w:spacing w:before="60" w:after="60"/>
              <w:rPr>
                <w:sz w:val="18"/>
                <w:szCs w:val="18"/>
              </w:rPr>
            </w:pPr>
            <w:r w:rsidRPr="00840707">
              <w:rPr>
                <w:sz w:val="18"/>
                <w:szCs w:val="18"/>
              </w:rPr>
              <w:t>2.</w:t>
            </w:r>
          </w:p>
        </w:tc>
        <w:tc>
          <w:tcPr>
            <w:tcW w:w="2077" w:type="pct"/>
            <w:shd w:val="clear" w:color="auto" w:fill="FFFFFF"/>
            <w:vAlign w:val="center"/>
          </w:tcPr>
          <w:p w14:paraId="70108BD7"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45D19D88"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15954FF0"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1C286263"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54532C48"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15D6A877" w14:textId="77777777" w:rsidR="002809D0" w:rsidRPr="00840707" w:rsidRDefault="002809D0" w:rsidP="00DA2E02">
            <w:pPr>
              <w:keepNext/>
              <w:keepLines/>
              <w:spacing w:before="60" w:after="60"/>
              <w:rPr>
                <w:sz w:val="18"/>
                <w:szCs w:val="18"/>
              </w:rPr>
            </w:pPr>
          </w:p>
        </w:tc>
      </w:tr>
      <w:tr w:rsidR="002809D0" w:rsidRPr="00C4217E" w14:paraId="098A60D2" w14:textId="77777777" w:rsidTr="00DA2E02">
        <w:trPr>
          <w:trHeight w:val="284"/>
        </w:trPr>
        <w:tc>
          <w:tcPr>
            <w:tcW w:w="251" w:type="pct"/>
            <w:shd w:val="clear" w:color="auto" w:fill="FFFFFF"/>
            <w:vAlign w:val="center"/>
          </w:tcPr>
          <w:p w14:paraId="76CD2CBB" w14:textId="77777777" w:rsidR="002809D0" w:rsidRPr="00840707" w:rsidRDefault="002809D0" w:rsidP="00DA2E02">
            <w:pPr>
              <w:keepNext/>
              <w:keepLines/>
              <w:spacing w:before="60" w:after="60"/>
              <w:rPr>
                <w:sz w:val="18"/>
                <w:szCs w:val="18"/>
              </w:rPr>
            </w:pPr>
            <w:r w:rsidRPr="00840707">
              <w:rPr>
                <w:sz w:val="18"/>
                <w:szCs w:val="18"/>
              </w:rPr>
              <w:t>3.</w:t>
            </w:r>
          </w:p>
        </w:tc>
        <w:tc>
          <w:tcPr>
            <w:tcW w:w="2077" w:type="pct"/>
            <w:shd w:val="clear" w:color="auto" w:fill="FFFFFF"/>
            <w:vAlign w:val="center"/>
          </w:tcPr>
          <w:p w14:paraId="3839FA7E"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234B97A8"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2605C061"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45B2137E"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5BA2A2D6"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094DD253" w14:textId="77777777" w:rsidR="002809D0" w:rsidRPr="00840707" w:rsidRDefault="002809D0" w:rsidP="00DA2E02">
            <w:pPr>
              <w:keepNext/>
              <w:keepLines/>
              <w:spacing w:before="60" w:after="60"/>
              <w:rPr>
                <w:sz w:val="18"/>
                <w:szCs w:val="18"/>
              </w:rPr>
            </w:pPr>
          </w:p>
        </w:tc>
      </w:tr>
      <w:tr w:rsidR="002809D0" w:rsidRPr="00C4217E" w14:paraId="10850F41" w14:textId="77777777" w:rsidTr="00DA2E02">
        <w:trPr>
          <w:trHeight w:val="284"/>
        </w:trPr>
        <w:tc>
          <w:tcPr>
            <w:tcW w:w="251" w:type="pct"/>
            <w:shd w:val="clear" w:color="auto" w:fill="FFFFFF"/>
            <w:vAlign w:val="center"/>
          </w:tcPr>
          <w:p w14:paraId="1CB10147" w14:textId="77777777" w:rsidR="002809D0" w:rsidRPr="00840707" w:rsidRDefault="002809D0" w:rsidP="00DA2E02">
            <w:pPr>
              <w:keepNext/>
              <w:keepLines/>
              <w:spacing w:before="60" w:after="60"/>
              <w:rPr>
                <w:sz w:val="18"/>
                <w:szCs w:val="18"/>
              </w:rPr>
            </w:pPr>
            <w:r w:rsidRPr="00840707">
              <w:rPr>
                <w:sz w:val="18"/>
                <w:szCs w:val="18"/>
              </w:rPr>
              <w:t>4.</w:t>
            </w:r>
          </w:p>
        </w:tc>
        <w:tc>
          <w:tcPr>
            <w:tcW w:w="2077" w:type="pct"/>
            <w:shd w:val="clear" w:color="auto" w:fill="FFFFFF"/>
            <w:vAlign w:val="center"/>
          </w:tcPr>
          <w:p w14:paraId="4D8AC1FB"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5F409512"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4BA3BA0A"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6324FE0D"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1D33328F"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502758C3" w14:textId="77777777" w:rsidR="002809D0" w:rsidRPr="00840707" w:rsidRDefault="002809D0" w:rsidP="00DA2E02">
            <w:pPr>
              <w:keepNext/>
              <w:keepLines/>
              <w:spacing w:before="60" w:after="60"/>
              <w:rPr>
                <w:sz w:val="18"/>
                <w:szCs w:val="18"/>
              </w:rPr>
            </w:pPr>
          </w:p>
        </w:tc>
      </w:tr>
      <w:tr w:rsidR="002809D0" w:rsidRPr="00C4217E" w14:paraId="295A0D86" w14:textId="77777777" w:rsidTr="00DA2E02">
        <w:trPr>
          <w:trHeight w:val="284"/>
        </w:trPr>
        <w:tc>
          <w:tcPr>
            <w:tcW w:w="251" w:type="pct"/>
            <w:shd w:val="clear" w:color="auto" w:fill="FFFFFF"/>
            <w:vAlign w:val="center"/>
          </w:tcPr>
          <w:p w14:paraId="5BA6DEFE" w14:textId="77777777" w:rsidR="002809D0" w:rsidRPr="00840707" w:rsidRDefault="002809D0" w:rsidP="00DA2E02">
            <w:pPr>
              <w:keepNext/>
              <w:keepLines/>
              <w:spacing w:before="60" w:after="60"/>
              <w:rPr>
                <w:sz w:val="18"/>
                <w:szCs w:val="18"/>
              </w:rPr>
            </w:pPr>
            <w:r w:rsidRPr="00840707">
              <w:rPr>
                <w:sz w:val="18"/>
                <w:szCs w:val="18"/>
              </w:rPr>
              <w:t>5.</w:t>
            </w:r>
          </w:p>
        </w:tc>
        <w:tc>
          <w:tcPr>
            <w:tcW w:w="2077" w:type="pct"/>
            <w:shd w:val="clear" w:color="auto" w:fill="FFFFFF"/>
            <w:vAlign w:val="center"/>
          </w:tcPr>
          <w:p w14:paraId="2BC5A0D3"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57B77D5E"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35515A43"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0D009163"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69D63CA8"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5AE1F3FD" w14:textId="77777777" w:rsidR="002809D0" w:rsidRPr="00840707" w:rsidRDefault="002809D0" w:rsidP="00DA2E02">
            <w:pPr>
              <w:keepNext/>
              <w:keepLines/>
              <w:spacing w:before="60" w:after="60"/>
              <w:rPr>
                <w:sz w:val="18"/>
                <w:szCs w:val="18"/>
              </w:rPr>
            </w:pPr>
          </w:p>
        </w:tc>
      </w:tr>
      <w:tr w:rsidR="002809D0" w:rsidRPr="00C4217E" w14:paraId="02581AE1" w14:textId="77777777" w:rsidTr="00DA2E02">
        <w:trPr>
          <w:trHeight w:val="284"/>
        </w:trPr>
        <w:tc>
          <w:tcPr>
            <w:tcW w:w="251" w:type="pct"/>
            <w:shd w:val="clear" w:color="auto" w:fill="FFFFFF"/>
            <w:vAlign w:val="center"/>
          </w:tcPr>
          <w:p w14:paraId="7EC594A2" w14:textId="77777777" w:rsidR="002809D0" w:rsidRPr="00840707" w:rsidRDefault="002809D0" w:rsidP="00DA2E02">
            <w:pPr>
              <w:keepNext/>
              <w:keepLines/>
              <w:spacing w:before="60" w:after="60"/>
              <w:rPr>
                <w:sz w:val="18"/>
                <w:szCs w:val="18"/>
              </w:rPr>
            </w:pPr>
            <w:r w:rsidRPr="00840707">
              <w:rPr>
                <w:sz w:val="18"/>
                <w:szCs w:val="18"/>
              </w:rPr>
              <w:t>6.</w:t>
            </w:r>
          </w:p>
        </w:tc>
        <w:tc>
          <w:tcPr>
            <w:tcW w:w="2077" w:type="pct"/>
            <w:shd w:val="clear" w:color="auto" w:fill="FFFFFF"/>
            <w:vAlign w:val="center"/>
          </w:tcPr>
          <w:p w14:paraId="7CE40B93"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539D0900"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4A6F35EB"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277447F2"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32F8E502"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11764C41" w14:textId="77777777" w:rsidR="002809D0" w:rsidRPr="00840707" w:rsidRDefault="002809D0" w:rsidP="00DA2E02">
            <w:pPr>
              <w:keepNext/>
              <w:keepLines/>
              <w:spacing w:before="60" w:after="60"/>
              <w:rPr>
                <w:sz w:val="18"/>
                <w:szCs w:val="18"/>
              </w:rPr>
            </w:pPr>
          </w:p>
        </w:tc>
      </w:tr>
      <w:tr w:rsidR="002809D0" w:rsidRPr="00C4217E" w14:paraId="574A49A0" w14:textId="77777777" w:rsidTr="00DA2E02">
        <w:trPr>
          <w:trHeight w:val="337"/>
        </w:trPr>
        <w:tc>
          <w:tcPr>
            <w:tcW w:w="251" w:type="pct"/>
            <w:shd w:val="clear" w:color="auto" w:fill="FFFFFF"/>
            <w:vAlign w:val="center"/>
          </w:tcPr>
          <w:p w14:paraId="090BE53C" w14:textId="77777777" w:rsidR="002809D0" w:rsidRPr="00840707" w:rsidRDefault="002809D0" w:rsidP="00DA2E02">
            <w:pPr>
              <w:keepNext/>
              <w:keepLines/>
              <w:spacing w:before="60" w:after="60"/>
              <w:rPr>
                <w:sz w:val="18"/>
                <w:szCs w:val="18"/>
              </w:rPr>
            </w:pPr>
            <w:r w:rsidRPr="00840707">
              <w:rPr>
                <w:sz w:val="18"/>
                <w:szCs w:val="18"/>
              </w:rPr>
              <w:t>7.</w:t>
            </w:r>
          </w:p>
        </w:tc>
        <w:tc>
          <w:tcPr>
            <w:tcW w:w="2077" w:type="pct"/>
            <w:shd w:val="clear" w:color="auto" w:fill="FFFFFF"/>
            <w:vAlign w:val="center"/>
          </w:tcPr>
          <w:p w14:paraId="2865EAD2"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right w:val="single" w:sz="4" w:space="0" w:color="auto"/>
            </w:tcBorders>
            <w:shd w:val="clear" w:color="auto" w:fill="FFFFFF"/>
            <w:vAlign w:val="center"/>
          </w:tcPr>
          <w:p w14:paraId="68EE315A" w14:textId="77777777" w:rsidR="002809D0" w:rsidRPr="00840707" w:rsidRDefault="002809D0" w:rsidP="00DA2E02">
            <w:pPr>
              <w:keepNext/>
              <w:keepLines/>
              <w:spacing w:before="60" w:after="60"/>
              <w:rPr>
                <w:sz w:val="18"/>
                <w:szCs w:val="18"/>
              </w:rPr>
            </w:pPr>
          </w:p>
        </w:tc>
        <w:tc>
          <w:tcPr>
            <w:tcW w:w="578" w:type="pct"/>
            <w:tcBorders>
              <w:left w:val="single" w:sz="4" w:space="0" w:color="auto"/>
              <w:bottom w:val="single" w:sz="4" w:space="0" w:color="auto"/>
            </w:tcBorders>
            <w:shd w:val="clear" w:color="auto" w:fill="FFFFFF"/>
            <w:vAlign w:val="center"/>
          </w:tcPr>
          <w:p w14:paraId="14E827B2" w14:textId="77777777" w:rsidR="002809D0" w:rsidRPr="00840707" w:rsidRDefault="002809D0" w:rsidP="00DA2E02">
            <w:pPr>
              <w:keepNext/>
              <w:keepLines/>
              <w:spacing w:before="60" w:after="60"/>
              <w:rPr>
                <w:sz w:val="18"/>
                <w:szCs w:val="18"/>
              </w:rPr>
            </w:pPr>
          </w:p>
        </w:tc>
        <w:tc>
          <w:tcPr>
            <w:tcW w:w="501" w:type="pct"/>
            <w:tcBorders>
              <w:bottom w:val="single" w:sz="4" w:space="0" w:color="auto"/>
            </w:tcBorders>
            <w:shd w:val="clear" w:color="auto" w:fill="FFFFFF"/>
            <w:vAlign w:val="center"/>
          </w:tcPr>
          <w:p w14:paraId="2947994E" w14:textId="77777777" w:rsidR="002809D0" w:rsidRPr="00840707" w:rsidRDefault="002809D0" w:rsidP="00DA2E02">
            <w:pPr>
              <w:keepNext/>
              <w:keepLines/>
              <w:spacing w:before="60" w:after="60"/>
              <w:rPr>
                <w:sz w:val="18"/>
                <w:szCs w:val="18"/>
              </w:rPr>
            </w:pPr>
          </w:p>
        </w:tc>
        <w:tc>
          <w:tcPr>
            <w:tcW w:w="544" w:type="pct"/>
            <w:tcBorders>
              <w:bottom w:val="single" w:sz="4" w:space="0" w:color="auto"/>
            </w:tcBorders>
            <w:shd w:val="clear" w:color="auto" w:fill="FFFFFF"/>
            <w:vAlign w:val="center"/>
          </w:tcPr>
          <w:p w14:paraId="3AD0FD4F" w14:textId="77777777" w:rsidR="002809D0" w:rsidRPr="00840707" w:rsidRDefault="002809D0" w:rsidP="00DA2E02">
            <w:pPr>
              <w:keepNext/>
              <w:keepLines/>
              <w:spacing w:before="60" w:after="60"/>
              <w:rPr>
                <w:sz w:val="18"/>
                <w:szCs w:val="18"/>
              </w:rPr>
            </w:pPr>
          </w:p>
        </w:tc>
        <w:tc>
          <w:tcPr>
            <w:tcW w:w="609" w:type="pct"/>
            <w:tcBorders>
              <w:bottom w:val="single" w:sz="4" w:space="0" w:color="auto"/>
            </w:tcBorders>
            <w:shd w:val="clear" w:color="auto" w:fill="FFFFFF"/>
            <w:vAlign w:val="center"/>
          </w:tcPr>
          <w:p w14:paraId="7E928D79" w14:textId="77777777" w:rsidR="002809D0" w:rsidRPr="00840707" w:rsidRDefault="002809D0" w:rsidP="00DA2E02">
            <w:pPr>
              <w:keepNext/>
              <w:keepLines/>
              <w:spacing w:before="60" w:after="60"/>
              <w:rPr>
                <w:sz w:val="18"/>
                <w:szCs w:val="18"/>
              </w:rPr>
            </w:pPr>
          </w:p>
        </w:tc>
      </w:tr>
      <w:tr w:rsidR="002809D0" w:rsidRPr="00C4217E" w14:paraId="3F1F5FE7" w14:textId="77777777" w:rsidTr="00DA2E02">
        <w:trPr>
          <w:trHeight w:val="284"/>
        </w:trPr>
        <w:tc>
          <w:tcPr>
            <w:tcW w:w="251" w:type="pct"/>
            <w:shd w:val="clear" w:color="auto" w:fill="FFFFFF"/>
          </w:tcPr>
          <w:p w14:paraId="57F763E7" w14:textId="77777777" w:rsidR="002809D0" w:rsidRPr="00840707" w:rsidRDefault="002809D0" w:rsidP="00DA2E02">
            <w:pPr>
              <w:keepNext/>
              <w:keepLines/>
              <w:spacing w:before="60" w:after="60"/>
              <w:rPr>
                <w:i/>
                <w:iCs/>
                <w:sz w:val="18"/>
                <w:szCs w:val="20"/>
              </w:rPr>
            </w:pPr>
            <w:r w:rsidRPr="00252398">
              <w:rPr>
                <w:i/>
                <w:iCs/>
                <w:sz w:val="18"/>
                <w:szCs w:val="20"/>
              </w:rPr>
              <w:t>…</w:t>
            </w:r>
          </w:p>
        </w:tc>
        <w:tc>
          <w:tcPr>
            <w:tcW w:w="2077" w:type="pct"/>
            <w:shd w:val="clear" w:color="auto" w:fill="FFFFFF"/>
          </w:tcPr>
          <w:p w14:paraId="48C07A85" w14:textId="77777777" w:rsidR="002809D0" w:rsidRPr="00840707" w:rsidRDefault="002809D0" w:rsidP="00DA2E02">
            <w:pPr>
              <w:keepNext/>
              <w:keepLines/>
              <w:spacing w:before="60" w:after="60"/>
              <w:rPr>
                <w:i/>
                <w:iCs/>
                <w:sz w:val="18"/>
                <w:szCs w:val="20"/>
              </w:rPr>
            </w:pPr>
          </w:p>
        </w:tc>
        <w:tc>
          <w:tcPr>
            <w:tcW w:w="440" w:type="pct"/>
            <w:gridSpan w:val="2"/>
            <w:tcBorders>
              <w:bottom w:val="single" w:sz="4" w:space="0" w:color="auto"/>
              <w:right w:val="single" w:sz="4" w:space="0" w:color="auto"/>
            </w:tcBorders>
            <w:shd w:val="clear" w:color="auto" w:fill="FFFFFF"/>
            <w:vAlign w:val="center"/>
          </w:tcPr>
          <w:p w14:paraId="1B2925D9" w14:textId="77777777" w:rsidR="002809D0" w:rsidRPr="00840707" w:rsidRDefault="002809D0" w:rsidP="00DA2E02">
            <w:pPr>
              <w:keepNext/>
              <w:keepLines/>
              <w:spacing w:before="60" w:after="60"/>
              <w:rPr>
                <w:i/>
                <w:iCs/>
                <w:sz w:val="18"/>
                <w:szCs w:val="20"/>
              </w:rPr>
            </w:pPr>
          </w:p>
        </w:tc>
        <w:tc>
          <w:tcPr>
            <w:tcW w:w="578" w:type="pct"/>
            <w:tcBorders>
              <w:left w:val="single" w:sz="4" w:space="0" w:color="auto"/>
              <w:bottom w:val="single" w:sz="4" w:space="0" w:color="auto"/>
            </w:tcBorders>
            <w:shd w:val="clear" w:color="auto" w:fill="FFFFFF"/>
            <w:vAlign w:val="center"/>
          </w:tcPr>
          <w:p w14:paraId="149DAE08" w14:textId="77777777" w:rsidR="002809D0" w:rsidRPr="00840707" w:rsidRDefault="002809D0" w:rsidP="00DA2E02">
            <w:pPr>
              <w:keepNext/>
              <w:keepLines/>
              <w:spacing w:before="60" w:after="60"/>
              <w:rPr>
                <w:i/>
                <w:iCs/>
                <w:sz w:val="18"/>
                <w:szCs w:val="20"/>
              </w:rPr>
            </w:pPr>
          </w:p>
        </w:tc>
        <w:tc>
          <w:tcPr>
            <w:tcW w:w="501" w:type="pct"/>
            <w:tcBorders>
              <w:bottom w:val="single" w:sz="4" w:space="0" w:color="auto"/>
            </w:tcBorders>
            <w:shd w:val="clear" w:color="auto" w:fill="FFFFFF"/>
            <w:vAlign w:val="center"/>
          </w:tcPr>
          <w:p w14:paraId="002A253A" w14:textId="77777777" w:rsidR="002809D0" w:rsidRPr="00840707" w:rsidRDefault="002809D0" w:rsidP="00DA2E02">
            <w:pPr>
              <w:keepNext/>
              <w:keepLines/>
              <w:spacing w:before="60" w:after="60"/>
              <w:rPr>
                <w:i/>
                <w:iCs/>
                <w:sz w:val="18"/>
                <w:szCs w:val="20"/>
              </w:rPr>
            </w:pPr>
          </w:p>
        </w:tc>
        <w:tc>
          <w:tcPr>
            <w:tcW w:w="544" w:type="pct"/>
            <w:tcBorders>
              <w:bottom w:val="single" w:sz="4" w:space="0" w:color="auto"/>
            </w:tcBorders>
            <w:shd w:val="clear" w:color="auto" w:fill="FFFFFF"/>
            <w:vAlign w:val="center"/>
          </w:tcPr>
          <w:p w14:paraId="6BE2DE03" w14:textId="77777777" w:rsidR="002809D0" w:rsidRPr="00840707" w:rsidRDefault="002809D0" w:rsidP="00DA2E02">
            <w:pPr>
              <w:keepNext/>
              <w:keepLines/>
              <w:spacing w:before="60" w:after="60"/>
              <w:rPr>
                <w:i/>
                <w:iCs/>
                <w:sz w:val="18"/>
                <w:szCs w:val="20"/>
              </w:rPr>
            </w:pPr>
          </w:p>
        </w:tc>
        <w:tc>
          <w:tcPr>
            <w:tcW w:w="609" w:type="pct"/>
            <w:tcBorders>
              <w:bottom w:val="single" w:sz="4" w:space="0" w:color="auto"/>
            </w:tcBorders>
            <w:shd w:val="clear" w:color="auto" w:fill="FFFFFF"/>
            <w:vAlign w:val="center"/>
          </w:tcPr>
          <w:p w14:paraId="796BFEEA" w14:textId="77777777" w:rsidR="002809D0" w:rsidRPr="00840707" w:rsidRDefault="002809D0" w:rsidP="00DA2E02">
            <w:pPr>
              <w:keepNext/>
              <w:keepLines/>
              <w:spacing w:before="60" w:after="60"/>
              <w:rPr>
                <w:i/>
                <w:iCs/>
                <w:sz w:val="18"/>
                <w:szCs w:val="20"/>
              </w:rPr>
            </w:pPr>
          </w:p>
        </w:tc>
      </w:tr>
      <w:tr w:rsidR="002809D0" w:rsidRPr="00C4217E" w14:paraId="729B1A11" w14:textId="77777777" w:rsidTr="00DA2E02">
        <w:trPr>
          <w:trHeight w:val="284"/>
        </w:trPr>
        <w:tc>
          <w:tcPr>
            <w:tcW w:w="2331" w:type="pct"/>
            <w:gridSpan w:val="3"/>
            <w:tcBorders>
              <w:right w:val="single" w:sz="4" w:space="0" w:color="auto"/>
            </w:tcBorders>
            <w:shd w:val="pct15" w:color="auto" w:fill="auto"/>
            <w:vAlign w:val="center"/>
          </w:tcPr>
          <w:p w14:paraId="31AEF55D" w14:textId="77777777" w:rsidR="002809D0" w:rsidRPr="00840707" w:rsidRDefault="002809D0" w:rsidP="00DA2E02">
            <w:pPr>
              <w:keepNext/>
              <w:keepLines/>
              <w:spacing w:before="60" w:after="60"/>
              <w:jc w:val="center"/>
              <w:rPr>
                <w:sz w:val="18"/>
                <w:szCs w:val="18"/>
              </w:rPr>
            </w:pPr>
            <w:r w:rsidRPr="00840707">
              <w:rPr>
                <w:b/>
                <w:sz w:val="18"/>
                <w:szCs w:val="18"/>
              </w:rPr>
              <w:t>ΣΥΝΟΛΟ</w:t>
            </w:r>
          </w:p>
        </w:tc>
        <w:tc>
          <w:tcPr>
            <w:tcW w:w="437" w:type="pct"/>
            <w:tcBorders>
              <w:right w:val="single" w:sz="4" w:space="0" w:color="auto"/>
            </w:tcBorders>
            <w:shd w:val="pct15" w:color="auto" w:fill="auto"/>
            <w:vAlign w:val="center"/>
          </w:tcPr>
          <w:p w14:paraId="2007BF76" w14:textId="77777777" w:rsidR="002809D0" w:rsidRPr="00840707" w:rsidRDefault="002809D0" w:rsidP="00DA2E02">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6448E111" w14:textId="77777777" w:rsidR="002809D0" w:rsidRPr="00840707" w:rsidRDefault="002809D0" w:rsidP="00DA2E02">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5AEF22CA" w14:textId="77777777" w:rsidR="002809D0" w:rsidRPr="00840707" w:rsidRDefault="002809D0" w:rsidP="00DA2E02">
            <w:pPr>
              <w:keepNext/>
              <w:keepLines/>
              <w:spacing w:before="60" w:after="60"/>
              <w:rPr>
                <w:sz w:val="18"/>
                <w:szCs w:val="18"/>
              </w:rPr>
            </w:pPr>
          </w:p>
        </w:tc>
        <w:tc>
          <w:tcPr>
            <w:tcW w:w="544" w:type="pct"/>
            <w:shd w:val="clear" w:color="auto" w:fill="D9D9D9" w:themeFill="background1" w:themeFillShade="D9"/>
            <w:vAlign w:val="center"/>
          </w:tcPr>
          <w:p w14:paraId="23168284" w14:textId="77777777" w:rsidR="002809D0" w:rsidRPr="00840707" w:rsidRDefault="002809D0" w:rsidP="00DA2E02">
            <w:pPr>
              <w:keepNext/>
              <w:keepLines/>
              <w:spacing w:before="60" w:after="60"/>
              <w:rPr>
                <w:sz w:val="18"/>
                <w:szCs w:val="18"/>
              </w:rPr>
            </w:pPr>
          </w:p>
        </w:tc>
        <w:tc>
          <w:tcPr>
            <w:tcW w:w="609" w:type="pct"/>
            <w:shd w:val="clear" w:color="auto" w:fill="D9D9D9" w:themeFill="background1" w:themeFillShade="D9"/>
            <w:vAlign w:val="center"/>
          </w:tcPr>
          <w:p w14:paraId="3199C158" w14:textId="77777777" w:rsidR="002809D0" w:rsidRPr="00840707" w:rsidRDefault="002809D0" w:rsidP="00DA2E02">
            <w:pPr>
              <w:keepNext/>
              <w:keepLines/>
              <w:spacing w:before="60" w:after="60"/>
              <w:rPr>
                <w:sz w:val="18"/>
                <w:szCs w:val="18"/>
              </w:rPr>
            </w:pPr>
          </w:p>
        </w:tc>
      </w:tr>
    </w:tbl>
    <w:p w14:paraId="4343FADB" w14:textId="77777777" w:rsidR="002809D0" w:rsidRDefault="002809D0" w:rsidP="002809D0">
      <w:bookmarkStart w:id="678" w:name="_Toc240445879"/>
      <w:bookmarkStart w:id="679" w:name="_Toc366852700"/>
      <w:bookmarkStart w:id="680" w:name="_Ref508304072"/>
      <w:bookmarkStart w:id="681" w:name="_Toc10632753"/>
      <w:bookmarkStart w:id="682" w:name="_Toc42167520"/>
    </w:p>
    <w:p w14:paraId="21FB86FE" w14:textId="77777777" w:rsidR="002809D0" w:rsidRPr="00C4217E" w:rsidRDefault="002809D0" w:rsidP="004A1D19">
      <w:pPr>
        <w:pStyle w:val="3"/>
        <w:numPr>
          <w:ilvl w:val="2"/>
          <w:numId w:val="55"/>
        </w:numPr>
        <w:ind w:left="1134" w:hanging="414"/>
      </w:pPr>
      <w:bookmarkStart w:id="683" w:name="_Toc53671373"/>
      <w:bookmarkStart w:id="684" w:name="_Toc75073568"/>
      <w:r w:rsidRPr="00C4217E">
        <w:t>Άλλες δαπάνες</w:t>
      </w:r>
      <w:bookmarkEnd w:id="678"/>
      <w:bookmarkEnd w:id="679"/>
      <w:bookmarkEnd w:id="680"/>
      <w:bookmarkEnd w:id="681"/>
      <w:bookmarkEnd w:id="682"/>
      <w:bookmarkEnd w:id="683"/>
      <w:bookmarkEnd w:id="684"/>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
        <w:gridCol w:w="3193"/>
        <w:gridCol w:w="1289"/>
        <w:gridCol w:w="1222"/>
        <w:gridCol w:w="1108"/>
        <w:gridCol w:w="1231"/>
        <w:gridCol w:w="1283"/>
      </w:tblGrid>
      <w:tr w:rsidR="002809D0" w:rsidRPr="00C4217E" w14:paraId="1FEB97B2" w14:textId="77777777" w:rsidTr="00DA2E02">
        <w:trPr>
          <w:cantSplit/>
        </w:trPr>
        <w:tc>
          <w:tcPr>
            <w:tcW w:w="260" w:type="pct"/>
            <w:vMerge w:val="restart"/>
            <w:shd w:val="clear" w:color="auto" w:fill="E6E6E6"/>
            <w:vAlign w:val="center"/>
          </w:tcPr>
          <w:p w14:paraId="4976732C" w14:textId="77777777" w:rsidR="002809D0" w:rsidRPr="00840707" w:rsidRDefault="002809D0" w:rsidP="00DA2E02">
            <w:pPr>
              <w:keepNext/>
              <w:keepLines/>
              <w:spacing w:before="60" w:after="60"/>
              <w:jc w:val="center"/>
              <w:rPr>
                <w:sz w:val="18"/>
                <w:szCs w:val="18"/>
              </w:rPr>
            </w:pPr>
            <w:r w:rsidRPr="00840707">
              <w:rPr>
                <w:sz w:val="18"/>
                <w:szCs w:val="18"/>
              </w:rPr>
              <w:t>Α/Α</w:t>
            </w:r>
          </w:p>
        </w:tc>
        <w:tc>
          <w:tcPr>
            <w:tcW w:w="1619" w:type="pct"/>
            <w:vMerge w:val="restart"/>
            <w:shd w:val="clear" w:color="auto" w:fill="E6E6E6"/>
            <w:vAlign w:val="center"/>
          </w:tcPr>
          <w:p w14:paraId="602D41F7" w14:textId="77777777" w:rsidR="002809D0" w:rsidRPr="00840707" w:rsidRDefault="002809D0" w:rsidP="00DA2E02">
            <w:pPr>
              <w:keepNext/>
              <w:keepLines/>
              <w:spacing w:before="60" w:after="60"/>
              <w:jc w:val="center"/>
              <w:rPr>
                <w:sz w:val="18"/>
                <w:szCs w:val="18"/>
              </w:rPr>
            </w:pPr>
            <w:r w:rsidRPr="00840707">
              <w:rPr>
                <w:sz w:val="18"/>
                <w:szCs w:val="18"/>
              </w:rPr>
              <w:t>ΠΕΡΙΓΡΑΦΗ</w:t>
            </w:r>
          </w:p>
        </w:tc>
        <w:tc>
          <w:tcPr>
            <w:tcW w:w="650" w:type="pct"/>
            <w:vMerge w:val="restart"/>
            <w:shd w:val="clear" w:color="auto" w:fill="E6E6E6"/>
            <w:vAlign w:val="center"/>
          </w:tcPr>
          <w:p w14:paraId="4348788C" w14:textId="77777777" w:rsidR="002809D0" w:rsidRPr="00840707" w:rsidRDefault="002809D0" w:rsidP="00DA2E02">
            <w:pPr>
              <w:keepNext/>
              <w:keepLines/>
              <w:spacing w:before="60" w:after="60"/>
              <w:jc w:val="center"/>
              <w:rPr>
                <w:sz w:val="18"/>
                <w:szCs w:val="18"/>
              </w:rPr>
            </w:pPr>
            <w:r w:rsidRPr="00840707">
              <w:rPr>
                <w:sz w:val="18"/>
                <w:szCs w:val="18"/>
              </w:rPr>
              <w:t>ΠΟΣΟΤΗΤΑ</w:t>
            </w:r>
          </w:p>
        </w:tc>
        <w:tc>
          <w:tcPr>
            <w:tcW w:w="1173" w:type="pct"/>
            <w:gridSpan w:val="2"/>
            <w:shd w:val="clear" w:color="auto" w:fill="E6E6E6"/>
            <w:vAlign w:val="center"/>
          </w:tcPr>
          <w:p w14:paraId="4E456834" w14:textId="77777777" w:rsidR="002809D0" w:rsidRPr="00840707" w:rsidRDefault="002809D0" w:rsidP="00DA2E02">
            <w:pPr>
              <w:keepNext/>
              <w:keepLines/>
              <w:spacing w:before="60" w:after="60"/>
              <w:jc w:val="center"/>
              <w:rPr>
                <w:sz w:val="18"/>
                <w:szCs w:val="18"/>
              </w:rPr>
            </w:pPr>
            <w:r w:rsidRPr="00840707">
              <w:rPr>
                <w:sz w:val="18"/>
                <w:szCs w:val="18"/>
              </w:rPr>
              <w:t>ΑΞΙΑ ΧΩΡΙΣ ΦΠΑ [€]</w:t>
            </w:r>
          </w:p>
        </w:tc>
        <w:tc>
          <w:tcPr>
            <w:tcW w:w="621" w:type="pct"/>
            <w:vMerge w:val="restart"/>
            <w:shd w:val="clear" w:color="auto" w:fill="E6E6E6"/>
            <w:vAlign w:val="center"/>
          </w:tcPr>
          <w:p w14:paraId="57BB6875" w14:textId="77777777" w:rsidR="002809D0" w:rsidRPr="00840707" w:rsidRDefault="002809D0" w:rsidP="00DA2E02">
            <w:pPr>
              <w:keepNext/>
              <w:keepLines/>
              <w:spacing w:before="60" w:after="60"/>
              <w:jc w:val="center"/>
              <w:rPr>
                <w:sz w:val="18"/>
                <w:szCs w:val="18"/>
              </w:rPr>
            </w:pPr>
            <w:r w:rsidRPr="00840707">
              <w:rPr>
                <w:sz w:val="18"/>
                <w:szCs w:val="18"/>
              </w:rPr>
              <w:t>ΦΠΑ [€]</w:t>
            </w:r>
          </w:p>
        </w:tc>
        <w:tc>
          <w:tcPr>
            <w:tcW w:w="677" w:type="pct"/>
            <w:vMerge w:val="restart"/>
            <w:shd w:val="clear" w:color="auto" w:fill="E6E6E6"/>
            <w:vAlign w:val="center"/>
          </w:tcPr>
          <w:p w14:paraId="4BA33AFA" w14:textId="77777777" w:rsidR="002809D0" w:rsidRPr="00840707" w:rsidRDefault="002809D0" w:rsidP="00DA2E02">
            <w:pPr>
              <w:keepNext/>
              <w:keepLines/>
              <w:spacing w:before="60" w:after="60"/>
              <w:jc w:val="center"/>
              <w:rPr>
                <w:sz w:val="18"/>
                <w:szCs w:val="18"/>
              </w:rPr>
            </w:pPr>
            <w:r w:rsidRPr="00840707">
              <w:rPr>
                <w:sz w:val="18"/>
                <w:szCs w:val="18"/>
              </w:rPr>
              <w:t xml:space="preserve">ΣΥΝΟΛΙΚΗ ΑΞΙΑ </w:t>
            </w:r>
          </w:p>
          <w:p w14:paraId="501A66EE" w14:textId="77777777" w:rsidR="002809D0" w:rsidRPr="00840707" w:rsidRDefault="002809D0" w:rsidP="00DA2E02">
            <w:pPr>
              <w:keepNext/>
              <w:keepLines/>
              <w:spacing w:before="60" w:after="60"/>
              <w:jc w:val="center"/>
              <w:rPr>
                <w:sz w:val="18"/>
                <w:szCs w:val="18"/>
              </w:rPr>
            </w:pPr>
            <w:r w:rsidRPr="00840707">
              <w:rPr>
                <w:sz w:val="18"/>
                <w:szCs w:val="18"/>
              </w:rPr>
              <w:t>ΜΕ ΦΠΑ [€]</w:t>
            </w:r>
          </w:p>
        </w:tc>
      </w:tr>
      <w:tr w:rsidR="002809D0" w:rsidRPr="00C4217E" w14:paraId="2B153414" w14:textId="77777777" w:rsidTr="00DA2E02">
        <w:trPr>
          <w:cantSplit/>
        </w:trPr>
        <w:tc>
          <w:tcPr>
            <w:tcW w:w="229" w:type="pct"/>
            <w:vMerge/>
            <w:shd w:val="clear" w:color="auto" w:fill="E6E6E6"/>
            <w:vAlign w:val="center"/>
          </w:tcPr>
          <w:p w14:paraId="2C275C56" w14:textId="77777777" w:rsidR="002809D0" w:rsidRPr="00840707" w:rsidRDefault="002809D0" w:rsidP="00DA2E02">
            <w:pPr>
              <w:spacing w:before="60" w:after="60"/>
              <w:rPr>
                <w:sz w:val="18"/>
                <w:szCs w:val="18"/>
              </w:rPr>
            </w:pPr>
          </w:p>
        </w:tc>
        <w:tc>
          <w:tcPr>
            <w:tcW w:w="1623" w:type="pct"/>
            <w:vMerge/>
            <w:shd w:val="clear" w:color="auto" w:fill="E6E6E6"/>
            <w:vAlign w:val="center"/>
          </w:tcPr>
          <w:p w14:paraId="7D0E0C75" w14:textId="77777777" w:rsidR="002809D0" w:rsidRPr="00840707" w:rsidRDefault="002809D0" w:rsidP="00DA2E02">
            <w:pPr>
              <w:spacing w:before="60" w:after="60"/>
              <w:rPr>
                <w:sz w:val="18"/>
                <w:szCs w:val="18"/>
              </w:rPr>
            </w:pPr>
          </w:p>
        </w:tc>
        <w:tc>
          <w:tcPr>
            <w:tcW w:w="655" w:type="pct"/>
            <w:vMerge/>
            <w:shd w:val="clear" w:color="auto" w:fill="E6E6E6"/>
            <w:vAlign w:val="center"/>
          </w:tcPr>
          <w:p w14:paraId="1F00CDB5" w14:textId="77777777" w:rsidR="002809D0" w:rsidRPr="00840707" w:rsidRDefault="002809D0" w:rsidP="00DA2E02">
            <w:pPr>
              <w:spacing w:before="60" w:after="60"/>
              <w:rPr>
                <w:sz w:val="18"/>
                <w:szCs w:val="18"/>
              </w:rPr>
            </w:pPr>
          </w:p>
        </w:tc>
        <w:tc>
          <w:tcPr>
            <w:tcW w:w="621" w:type="pct"/>
            <w:shd w:val="clear" w:color="auto" w:fill="E6E6E6"/>
            <w:vAlign w:val="center"/>
          </w:tcPr>
          <w:p w14:paraId="7CE04D20" w14:textId="77777777" w:rsidR="002809D0" w:rsidRPr="00840707" w:rsidRDefault="002809D0" w:rsidP="00DA2E02">
            <w:pPr>
              <w:spacing w:before="60" w:after="60"/>
              <w:jc w:val="center"/>
              <w:rPr>
                <w:sz w:val="18"/>
                <w:szCs w:val="18"/>
              </w:rPr>
            </w:pPr>
            <w:r w:rsidRPr="00840707">
              <w:rPr>
                <w:sz w:val="18"/>
                <w:szCs w:val="18"/>
              </w:rPr>
              <w:t>ΤΙΜΗ ΜΟΝΑΔΑΣ</w:t>
            </w:r>
          </w:p>
        </w:tc>
        <w:tc>
          <w:tcPr>
            <w:tcW w:w="563" w:type="pct"/>
            <w:shd w:val="clear" w:color="auto" w:fill="E6E6E6"/>
            <w:vAlign w:val="center"/>
          </w:tcPr>
          <w:p w14:paraId="43FBC38E" w14:textId="77777777" w:rsidR="002809D0" w:rsidRPr="00840707" w:rsidRDefault="002809D0" w:rsidP="00DA2E02">
            <w:pPr>
              <w:spacing w:before="60" w:after="60"/>
              <w:jc w:val="center"/>
              <w:rPr>
                <w:sz w:val="18"/>
                <w:szCs w:val="18"/>
              </w:rPr>
            </w:pPr>
            <w:r w:rsidRPr="00840707">
              <w:rPr>
                <w:sz w:val="18"/>
                <w:szCs w:val="18"/>
              </w:rPr>
              <w:t>ΣΥΝΟΛΟ</w:t>
            </w:r>
          </w:p>
        </w:tc>
        <w:tc>
          <w:tcPr>
            <w:tcW w:w="626" w:type="pct"/>
            <w:vMerge/>
            <w:shd w:val="clear" w:color="auto" w:fill="E6E6E6"/>
            <w:vAlign w:val="center"/>
          </w:tcPr>
          <w:p w14:paraId="2C89ED0A" w14:textId="77777777" w:rsidR="002809D0" w:rsidRPr="00840707" w:rsidRDefault="002809D0" w:rsidP="00DA2E02">
            <w:pPr>
              <w:spacing w:before="60" w:after="60"/>
              <w:rPr>
                <w:sz w:val="18"/>
                <w:szCs w:val="18"/>
              </w:rPr>
            </w:pPr>
          </w:p>
        </w:tc>
        <w:tc>
          <w:tcPr>
            <w:tcW w:w="682" w:type="pct"/>
            <w:vMerge/>
            <w:shd w:val="clear" w:color="auto" w:fill="E6E6E6"/>
            <w:vAlign w:val="center"/>
          </w:tcPr>
          <w:p w14:paraId="425752ED" w14:textId="77777777" w:rsidR="002809D0" w:rsidRPr="00840707" w:rsidRDefault="002809D0" w:rsidP="00DA2E02">
            <w:pPr>
              <w:spacing w:before="60" w:after="60"/>
              <w:rPr>
                <w:sz w:val="18"/>
                <w:szCs w:val="18"/>
              </w:rPr>
            </w:pPr>
          </w:p>
        </w:tc>
      </w:tr>
      <w:tr w:rsidR="002809D0" w:rsidRPr="00C4217E" w14:paraId="2ED787B4" w14:textId="77777777" w:rsidTr="00DA2E02">
        <w:trPr>
          <w:trHeight w:val="284"/>
        </w:trPr>
        <w:tc>
          <w:tcPr>
            <w:tcW w:w="229" w:type="pct"/>
            <w:vAlign w:val="center"/>
          </w:tcPr>
          <w:p w14:paraId="677B9EE8" w14:textId="77777777" w:rsidR="002809D0" w:rsidRPr="00840707" w:rsidRDefault="002809D0" w:rsidP="00DA2E02">
            <w:pPr>
              <w:spacing w:before="60" w:after="60"/>
              <w:rPr>
                <w:sz w:val="18"/>
                <w:szCs w:val="18"/>
              </w:rPr>
            </w:pPr>
          </w:p>
        </w:tc>
        <w:tc>
          <w:tcPr>
            <w:tcW w:w="1623" w:type="pct"/>
            <w:vAlign w:val="center"/>
          </w:tcPr>
          <w:p w14:paraId="0C8C1A9A" w14:textId="77777777" w:rsidR="002809D0" w:rsidRPr="00840707" w:rsidRDefault="002809D0" w:rsidP="00DA2E02">
            <w:pPr>
              <w:spacing w:before="60" w:after="60"/>
              <w:rPr>
                <w:sz w:val="18"/>
                <w:szCs w:val="18"/>
              </w:rPr>
            </w:pPr>
          </w:p>
        </w:tc>
        <w:tc>
          <w:tcPr>
            <w:tcW w:w="655" w:type="pct"/>
            <w:vAlign w:val="center"/>
          </w:tcPr>
          <w:p w14:paraId="75E54422" w14:textId="77777777" w:rsidR="002809D0" w:rsidRPr="00840707" w:rsidRDefault="002809D0" w:rsidP="00DA2E02">
            <w:pPr>
              <w:spacing w:before="60" w:after="60"/>
              <w:rPr>
                <w:sz w:val="18"/>
                <w:szCs w:val="18"/>
              </w:rPr>
            </w:pPr>
          </w:p>
        </w:tc>
        <w:tc>
          <w:tcPr>
            <w:tcW w:w="621" w:type="pct"/>
            <w:vAlign w:val="center"/>
          </w:tcPr>
          <w:p w14:paraId="7773C369" w14:textId="77777777" w:rsidR="002809D0" w:rsidRPr="00840707" w:rsidRDefault="002809D0" w:rsidP="00DA2E02">
            <w:pPr>
              <w:spacing w:before="60" w:after="60"/>
              <w:rPr>
                <w:sz w:val="18"/>
                <w:szCs w:val="18"/>
              </w:rPr>
            </w:pPr>
          </w:p>
        </w:tc>
        <w:tc>
          <w:tcPr>
            <w:tcW w:w="563" w:type="pct"/>
            <w:vAlign w:val="center"/>
          </w:tcPr>
          <w:p w14:paraId="2F1C851D" w14:textId="77777777" w:rsidR="002809D0" w:rsidRPr="00840707" w:rsidRDefault="002809D0" w:rsidP="00DA2E02">
            <w:pPr>
              <w:spacing w:before="60" w:after="60"/>
              <w:rPr>
                <w:sz w:val="18"/>
                <w:szCs w:val="18"/>
              </w:rPr>
            </w:pPr>
          </w:p>
        </w:tc>
        <w:tc>
          <w:tcPr>
            <w:tcW w:w="626" w:type="pct"/>
            <w:vAlign w:val="center"/>
          </w:tcPr>
          <w:p w14:paraId="742B67A6" w14:textId="77777777" w:rsidR="002809D0" w:rsidRPr="00840707" w:rsidRDefault="002809D0" w:rsidP="00DA2E02">
            <w:pPr>
              <w:spacing w:before="60" w:after="60"/>
              <w:rPr>
                <w:sz w:val="18"/>
                <w:szCs w:val="18"/>
              </w:rPr>
            </w:pPr>
          </w:p>
        </w:tc>
        <w:tc>
          <w:tcPr>
            <w:tcW w:w="682" w:type="pct"/>
            <w:vAlign w:val="center"/>
          </w:tcPr>
          <w:p w14:paraId="40343B66" w14:textId="77777777" w:rsidR="002809D0" w:rsidRPr="00840707" w:rsidRDefault="002809D0" w:rsidP="00DA2E02">
            <w:pPr>
              <w:spacing w:before="60" w:after="60"/>
              <w:rPr>
                <w:sz w:val="18"/>
                <w:szCs w:val="18"/>
              </w:rPr>
            </w:pPr>
          </w:p>
        </w:tc>
      </w:tr>
      <w:tr w:rsidR="002809D0" w:rsidRPr="00C4217E" w14:paraId="419597F6" w14:textId="77777777" w:rsidTr="00DA2E02">
        <w:trPr>
          <w:trHeight w:val="284"/>
        </w:trPr>
        <w:tc>
          <w:tcPr>
            <w:tcW w:w="229" w:type="pct"/>
            <w:vAlign w:val="center"/>
          </w:tcPr>
          <w:p w14:paraId="1D7DE174" w14:textId="77777777" w:rsidR="002809D0" w:rsidRPr="00840707" w:rsidRDefault="002809D0" w:rsidP="00DA2E02">
            <w:pPr>
              <w:spacing w:before="60" w:after="60"/>
              <w:rPr>
                <w:sz w:val="18"/>
                <w:szCs w:val="18"/>
              </w:rPr>
            </w:pPr>
          </w:p>
        </w:tc>
        <w:tc>
          <w:tcPr>
            <w:tcW w:w="1623" w:type="pct"/>
            <w:vAlign w:val="center"/>
          </w:tcPr>
          <w:p w14:paraId="013EE98C" w14:textId="77777777" w:rsidR="002809D0" w:rsidRPr="00840707" w:rsidRDefault="002809D0" w:rsidP="00DA2E02">
            <w:pPr>
              <w:spacing w:before="60" w:after="60"/>
              <w:rPr>
                <w:sz w:val="18"/>
                <w:szCs w:val="18"/>
              </w:rPr>
            </w:pPr>
          </w:p>
        </w:tc>
        <w:tc>
          <w:tcPr>
            <w:tcW w:w="655" w:type="pct"/>
            <w:tcBorders>
              <w:bottom w:val="single" w:sz="4" w:space="0" w:color="auto"/>
            </w:tcBorders>
            <w:vAlign w:val="center"/>
          </w:tcPr>
          <w:p w14:paraId="6592617F" w14:textId="77777777" w:rsidR="002809D0" w:rsidRPr="00840707" w:rsidRDefault="002809D0" w:rsidP="00DA2E02">
            <w:pPr>
              <w:spacing w:before="60" w:after="60"/>
              <w:rPr>
                <w:sz w:val="18"/>
                <w:szCs w:val="18"/>
              </w:rPr>
            </w:pPr>
          </w:p>
        </w:tc>
        <w:tc>
          <w:tcPr>
            <w:tcW w:w="621" w:type="pct"/>
            <w:tcBorders>
              <w:bottom w:val="single" w:sz="4" w:space="0" w:color="auto"/>
            </w:tcBorders>
            <w:vAlign w:val="center"/>
          </w:tcPr>
          <w:p w14:paraId="3BB32379" w14:textId="77777777" w:rsidR="002809D0" w:rsidRPr="00840707" w:rsidRDefault="002809D0" w:rsidP="00DA2E02">
            <w:pPr>
              <w:spacing w:before="60" w:after="60"/>
              <w:rPr>
                <w:sz w:val="18"/>
                <w:szCs w:val="18"/>
              </w:rPr>
            </w:pPr>
          </w:p>
        </w:tc>
        <w:tc>
          <w:tcPr>
            <w:tcW w:w="563" w:type="pct"/>
            <w:vAlign w:val="center"/>
          </w:tcPr>
          <w:p w14:paraId="6264B232" w14:textId="77777777" w:rsidR="002809D0" w:rsidRPr="00840707" w:rsidRDefault="002809D0" w:rsidP="00DA2E02">
            <w:pPr>
              <w:spacing w:before="60" w:after="60"/>
              <w:rPr>
                <w:sz w:val="18"/>
                <w:szCs w:val="18"/>
              </w:rPr>
            </w:pPr>
          </w:p>
        </w:tc>
        <w:tc>
          <w:tcPr>
            <w:tcW w:w="626" w:type="pct"/>
            <w:vAlign w:val="center"/>
          </w:tcPr>
          <w:p w14:paraId="4C150ED1" w14:textId="77777777" w:rsidR="002809D0" w:rsidRPr="00840707" w:rsidRDefault="002809D0" w:rsidP="00DA2E02">
            <w:pPr>
              <w:spacing w:before="60" w:after="60"/>
              <w:rPr>
                <w:sz w:val="18"/>
                <w:szCs w:val="18"/>
              </w:rPr>
            </w:pPr>
          </w:p>
        </w:tc>
        <w:tc>
          <w:tcPr>
            <w:tcW w:w="682" w:type="pct"/>
            <w:vAlign w:val="center"/>
          </w:tcPr>
          <w:p w14:paraId="5EE63BEB" w14:textId="77777777" w:rsidR="002809D0" w:rsidRPr="00840707" w:rsidRDefault="002809D0" w:rsidP="00DA2E02">
            <w:pPr>
              <w:spacing w:before="60" w:after="60"/>
              <w:rPr>
                <w:sz w:val="18"/>
                <w:szCs w:val="18"/>
              </w:rPr>
            </w:pPr>
          </w:p>
        </w:tc>
      </w:tr>
      <w:tr w:rsidR="002809D0" w:rsidRPr="00C4217E" w14:paraId="1FAD5BAB" w14:textId="77777777" w:rsidTr="00DA2E02">
        <w:trPr>
          <w:trHeight w:val="284"/>
        </w:trPr>
        <w:tc>
          <w:tcPr>
            <w:tcW w:w="229" w:type="pct"/>
            <w:tcBorders>
              <w:bottom w:val="single" w:sz="4" w:space="0" w:color="auto"/>
            </w:tcBorders>
            <w:vAlign w:val="center"/>
          </w:tcPr>
          <w:p w14:paraId="22F3A04B" w14:textId="77777777" w:rsidR="002809D0" w:rsidRPr="00840707" w:rsidRDefault="002809D0" w:rsidP="00DA2E02">
            <w:pPr>
              <w:spacing w:before="60" w:after="60"/>
              <w:rPr>
                <w:sz w:val="18"/>
                <w:szCs w:val="18"/>
              </w:rPr>
            </w:pPr>
          </w:p>
        </w:tc>
        <w:tc>
          <w:tcPr>
            <w:tcW w:w="1623" w:type="pct"/>
            <w:tcBorders>
              <w:bottom w:val="single" w:sz="4" w:space="0" w:color="auto"/>
            </w:tcBorders>
            <w:vAlign w:val="center"/>
          </w:tcPr>
          <w:p w14:paraId="7759349C" w14:textId="77777777" w:rsidR="002809D0" w:rsidRPr="00840707" w:rsidRDefault="002809D0" w:rsidP="00DA2E02">
            <w:pPr>
              <w:spacing w:before="60" w:after="60"/>
              <w:rPr>
                <w:sz w:val="18"/>
                <w:szCs w:val="18"/>
              </w:rPr>
            </w:pPr>
          </w:p>
        </w:tc>
        <w:tc>
          <w:tcPr>
            <w:tcW w:w="655" w:type="pct"/>
            <w:tcBorders>
              <w:bottom w:val="single" w:sz="4" w:space="0" w:color="auto"/>
            </w:tcBorders>
            <w:vAlign w:val="center"/>
          </w:tcPr>
          <w:p w14:paraId="34443CEF" w14:textId="77777777" w:rsidR="002809D0" w:rsidRPr="00840707" w:rsidRDefault="002809D0" w:rsidP="00DA2E02">
            <w:pPr>
              <w:spacing w:before="60" w:after="60"/>
              <w:rPr>
                <w:sz w:val="18"/>
                <w:szCs w:val="18"/>
              </w:rPr>
            </w:pPr>
          </w:p>
        </w:tc>
        <w:tc>
          <w:tcPr>
            <w:tcW w:w="621" w:type="pct"/>
            <w:tcBorders>
              <w:bottom w:val="single" w:sz="4" w:space="0" w:color="auto"/>
            </w:tcBorders>
            <w:vAlign w:val="center"/>
          </w:tcPr>
          <w:p w14:paraId="38E264D5" w14:textId="77777777" w:rsidR="002809D0" w:rsidRPr="00840707" w:rsidRDefault="002809D0" w:rsidP="00DA2E02">
            <w:pPr>
              <w:spacing w:before="60" w:after="60"/>
              <w:rPr>
                <w:sz w:val="18"/>
                <w:szCs w:val="18"/>
              </w:rPr>
            </w:pPr>
          </w:p>
        </w:tc>
        <w:tc>
          <w:tcPr>
            <w:tcW w:w="563" w:type="pct"/>
            <w:tcBorders>
              <w:bottom w:val="single" w:sz="4" w:space="0" w:color="auto"/>
            </w:tcBorders>
            <w:vAlign w:val="center"/>
          </w:tcPr>
          <w:p w14:paraId="60430835" w14:textId="77777777" w:rsidR="002809D0" w:rsidRPr="00840707" w:rsidRDefault="002809D0" w:rsidP="00DA2E02">
            <w:pPr>
              <w:spacing w:before="60" w:after="60"/>
              <w:rPr>
                <w:sz w:val="18"/>
                <w:szCs w:val="18"/>
              </w:rPr>
            </w:pPr>
          </w:p>
        </w:tc>
        <w:tc>
          <w:tcPr>
            <w:tcW w:w="626" w:type="pct"/>
            <w:vAlign w:val="center"/>
          </w:tcPr>
          <w:p w14:paraId="069EC860" w14:textId="77777777" w:rsidR="002809D0" w:rsidRPr="00840707" w:rsidRDefault="002809D0" w:rsidP="00DA2E02">
            <w:pPr>
              <w:spacing w:before="60" w:after="60"/>
              <w:rPr>
                <w:sz w:val="18"/>
                <w:szCs w:val="18"/>
              </w:rPr>
            </w:pPr>
          </w:p>
        </w:tc>
        <w:tc>
          <w:tcPr>
            <w:tcW w:w="682" w:type="pct"/>
            <w:vAlign w:val="center"/>
          </w:tcPr>
          <w:p w14:paraId="1479CCAA" w14:textId="77777777" w:rsidR="002809D0" w:rsidRPr="00840707" w:rsidRDefault="002809D0" w:rsidP="00DA2E02">
            <w:pPr>
              <w:spacing w:before="60" w:after="60"/>
              <w:rPr>
                <w:sz w:val="18"/>
                <w:szCs w:val="18"/>
              </w:rPr>
            </w:pPr>
          </w:p>
        </w:tc>
      </w:tr>
      <w:tr w:rsidR="002809D0" w:rsidRPr="00C4217E" w14:paraId="07A2DC48" w14:textId="77777777" w:rsidTr="00DA2E02">
        <w:tblPrEx>
          <w:shd w:val="clear" w:color="auto" w:fill="FFFFFF"/>
        </w:tblPrEx>
        <w:trPr>
          <w:trHeight w:val="284"/>
        </w:trPr>
        <w:tc>
          <w:tcPr>
            <w:tcW w:w="1" w:type="pct"/>
            <w:gridSpan w:val="4"/>
            <w:tcBorders>
              <w:right w:val="single" w:sz="4" w:space="0" w:color="auto"/>
            </w:tcBorders>
            <w:shd w:val="pct15" w:color="auto" w:fill="auto"/>
            <w:vAlign w:val="center"/>
          </w:tcPr>
          <w:p w14:paraId="58A274A7" w14:textId="77777777" w:rsidR="002809D0" w:rsidRPr="00840707" w:rsidRDefault="002809D0" w:rsidP="00DA2E02">
            <w:pPr>
              <w:spacing w:before="60" w:after="60"/>
              <w:jc w:val="center"/>
              <w:rPr>
                <w:sz w:val="18"/>
                <w:szCs w:val="18"/>
              </w:rPr>
            </w:pPr>
            <w:bookmarkStart w:id="685" w:name="_Toc240445880"/>
            <w:r w:rsidRPr="00840707">
              <w:rPr>
                <w:b/>
                <w:sz w:val="18"/>
                <w:szCs w:val="18"/>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6B621A16" w14:textId="77777777" w:rsidR="002809D0" w:rsidRPr="00840707" w:rsidRDefault="002809D0" w:rsidP="00DA2E02">
            <w:pPr>
              <w:spacing w:before="60" w:after="60"/>
              <w:rPr>
                <w:sz w:val="18"/>
                <w:szCs w:val="18"/>
              </w:rPr>
            </w:pPr>
          </w:p>
        </w:tc>
        <w:tc>
          <w:tcPr>
            <w:tcW w:w="626" w:type="pct"/>
            <w:shd w:val="clear" w:color="auto" w:fill="FFFFFF"/>
            <w:vAlign w:val="center"/>
          </w:tcPr>
          <w:p w14:paraId="2D8F9BA7" w14:textId="77777777" w:rsidR="002809D0" w:rsidRPr="00840707" w:rsidRDefault="002809D0" w:rsidP="00DA2E02">
            <w:pPr>
              <w:spacing w:before="60" w:after="60"/>
              <w:rPr>
                <w:sz w:val="18"/>
                <w:szCs w:val="18"/>
              </w:rPr>
            </w:pPr>
          </w:p>
        </w:tc>
        <w:tc>
          <w:tcPr>
            <w:tcW w:w="682" w:type="pct"/>
            <w:shd w:val="clear" w:color="auto" w:fill="FFFFFF"/>
            <w:vAlign w:val="center"/>
          </w:tcPr>
          <w:p w14:paraId="7953319A" w14:textId="77777777" w:rsidR="002809D0" w:rsidRPr="00840707" w:rsidRDefault="002809D0" w:rsidP="00DA2E02">
            <w:pPr>
              <w:spacing w:before="60" w:after="60"/>
              <w:rPr>
                <w:sz w:val="18"/>
                <w:szCs w:val="18"/>
              </w:rPr>
            </w:pPr>
          </w:p>
        </w:tc>
      </w:tr>
    </w:tbl>
    <w:p w14:paraId="0DE96909" w14:textId="77777777" w:rsidR="002809D0" w:rsidRPr="00252398" w:rsidRDefault="002809D0" w:rsidP="002809D0">
      <w:bookmarkStart w:id="686" w:name="_Toc46178225"/>
      <w:bookmarkStart w:id="687" w:name="_Toc46178713"/>
      <w:bookmarkStart w:id="688" w:name="_Toc46179200"/>
      <w:bookmarkStart w:id="689" w:name="_Toc63254467"/>
      <w:bookmarkStart w:id="690" w:name="_Ref104352824"/>
      <w:bookmarkStart w:id="691" w:name="_Ref104352827"/>
      <w:bookmarkStart w:id="692" w:name="_Ref104352962"/>
      <w:bookmarkStart w:id="693" w:name="_Toc240445882"/>
      <w:bookmarkStart w:id="694" w:name="_Toc366852703"/>
      <w:bookmarkStart w:id="695" w:name="_Toc10632754"/>
      <w:bookmarkStart w:id="696" w:name="_Toc42167521"/>
      <w:bookmarkEnd w:id="685"/>
      <w:bookmarkEnd w:id="686"/>
      <w:bookmarkEnd w:id="687"/>
      <w:bookmarkEnd w:id="688"/>
    </w:p>
    <w:p w14:paraId="4E6F3E8F" w14:textId="77777777" w:rsidR="002809D0" w:rsidRPr="00C4217E" w:rsidRDefault="002809D0" w:rsidP="004A1D19">
      <w:pPr>
        <w:pStyle w:val="3"/>
        <w:numPr>
          <w:ilvl w:val="2"/>
          <w:numId w:val="55"/>
        </w:numPr>
        <w:ind w:left="1134" w:hanging="414"/>
      </w:pPr>
      <w:bookmarkStart w:id="697" w:name="_Ref52978018"/>
      <w:bookmarkStart w:id="698" w:name="_Toc53671374"/>
      <w:bookmarkStart w:id="699" w:name="_Toc75073569"/>
      <w:r w:rsidRPr="00C4217E">
        <w:t>Συγκεντρωτικός Πίνακας Οικονομικής Προσφοράς</w:t>
      </w:r>
      <w:bookmarkEnd w:id="689"/>
      <w:r w:rsidRPr="00C4217E">
        <w:t xml:space="preserve"> Έργου</w:t>
      </w:r>
      <w:bookmarkEnd w:id="690"/>
      <w:bookmarkEnd w:id="691"/>
      <w:bookmarkEnd w:id="692"/>
      <w:bookmarkEnd w:id="693"/>
      <w:bookmarkEnd w:id="694"/>
      <w:bookmarkEnd w:id="695"/>
      <w:bookmarkEnd w:id="696"/>
      <w:bookmarkEnd w:id="697"/>
      <w:bookmarkEnd w:id="698"/>
      <w:bookmarkEnd w:id="6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329"/>
        <w:gridCol w:w="1684"/>
        <w:gridCol w:w="1686"/>
        <w:gridCol w:w="1686"/>
      </w:tblGrid>
      <w:tr w:rsidR="002809D0" w:rsidRPr="00B07C02" w14:paraId="4666B50D" w14:textId="77777777" w:rsidTr="00DA2E02">
        <w:trPr>
          <w:cantSplit/>
          <w:trHeight w:val="280"/>
        </w:trPr>
        <w:tc>
          <w:tcPr>
            <w:tcW w:w="290" w:type="pct"/>
            <w:vMerge w:val="restart"/>
            <w:shd w:val="pct15" w:color="auto" w:fill="FFFFFF"/>
            <w:vAlign w:val="center"/>
          </w:tcPr>
          <w:p w14:paraId="1CBFC7F2" w14:textId="77777777" w:rsidR="002809D0" w:rsidRPr="00840707" w:rsidRDefault="002809D0" w:rsidP="00DA2E02">
            <w:pPr>
              <w:keepNext/>
              <w:keepLines/>
              <w:spacing w:before="60" w:after="60"/>
              <w:rPr>
                <w:sz w:val="18"/>
                <w:szCs w:val="18"/>
              </w:rPr>
            </w:pPr>
            <w:r w:rsidRPr="00840707">
              <w:rPr>
                <w:sz w:val="18"/>
                <w:szCs w:val="18"/>
              </w:rPr>
              <w:t>Α/Α</w:t>
            </w:r>
          </w:p>
        </w:tc>
        <w:tc>
          <w:tcPr>
            <w:tcW w:w="2173" w:type="pct"/>
            <w:vMerge w:val="restart"/>
            <w:shd w:val="pct15" w:color="auto" w:fill="FFFFFF"/>
            <w:vAlign w:val="center"/>
          </w:tcPr>
          <w:p w14:paraId="04665A25" w14:textId="77777777" w:rsidR="002809D0" w:rsidRPr="00840707" w:rsidRDefault="002809D0" w:rsidP="00DA2E02">
            <w:pPr>
              <w:keepNext/>
              <w:keepLines/>
              <w:spacing w:before="60" w:after="60"/>
              <w:rPr>
                <w:sz w:val="18"/>
                <w:szCs w:val="18"/>
              </w:rPr>
            </w:pPr>
            <w:r w:rsidRPr="00840707">
              <w:rPr>
                <w:sz w:val="18"/>
                <w:szCs w:val="18"/>
              </w:rPr>
              <w:t>ΠΕΡΙΓΡΑΦΗ</w:t>
            </w:r>
          </w:p>
        </w:tc>
        <w:tc>
          <w:tcPr>
            <w:tcW w:w="845" w:type="pct"/>
            <w:vMerge w:val="restart"/>
            <w:shd w:val="pct15" w:color="auto" w:fill="FFFFFF"/>
            <w:vAlign w:val="center"/>
          </w:tcPr>
          <w:p w14:paraId="659CFF00" w14:textId="77777777" w:rsidR="002809D0" w:rsidRPr="00840707" w:rsidRDefault="002809D0" w:rsidP="00DA2E02">
            <w:pPr>
              <w:keepNext/>
              <w:keepLines/>
              <w:spacing w:before="60" w:after="60"/>
              <w:jc w:val="center"/>
              <w:rPr>
                <w:sz w:val="18"/>
                <w:szCs w:val="18"/>
              </w:rPr>
            </w:pPr>
            <w:r w:rsidRPr="00840707">
              <w:rPr>
                <w:sz w:val="18"/>
                <w:szCs w:val="18"/>
              </w:rPr>
              <w:t>ΣΥΝΟΛΙΚΗ ΑΞΙΑ ΕΡΓΟΥ</w:t>
            </w:r>
          </w:p>
          <w:p w14:paraId="52EFA0BB" w14:textId="77777777" w:rsidR="002809D0" w:rsidRPr="00840707" w:rsidRDefault="002809D0" w:rsidP="00DA2E02">
            <w:pPr>
              <w:keepNext/>
              <w:keepLines/>
              <w:spacing w:before="60" w:after="60"/>
              <w:jc w:val="center"/>
              <w:rPr>
                <w:sz w:val="18"/>
                <w:szCs w:val="18"/>
              </w:rPr>
            </w:pPr>
            <w:r w:rsidRPr="00840707">
              <w:rPr>
                <w:sz w:val="18"/>
                <w:szCs w:val="18"/>
              </w:rPr>
              <w:t>ΧΩΡΙΣ ΦΠΑ [€]</w:t>
            </w:r>
          </w:p>
        </w:tc>
        <w:tc>
          <w:tcPr>
            <w:tcW w:w="846" w:type="pct"/>
            <w:vMerge w:val="restart"/>
            <w:shd w:val="pct15" w:color="auto" w:fill="FFFFFF"/>
            <w:vAlign w:val="center"/>
          </w:tcPr>
          <w:p w14:paraId="4DF5F7D4" w14:textId="77777777" w:rsidR="002809D0" w:rsidRPr="00840707" w:rsidRDefault="002809D0" w:rsidP="00DA2E02">
            <w:pPr>
              <w:keepNext/>
              <w:keepLines/>
              <w:spacing w:before="60" w:after="60"/>
              <w:jc w:val="center"/>
              <w:rPr>
                <w:sz w:val="18"/>
                <w:szCs w:val="18"/>
              </w:rPr>
            </w:pPr>
            <w:r w:rsidRPr="00840707">
              <w:rPr>
                <w:sz w:val="18"/>
                <w:szCs w:val="18"/>
              </w:rPr>
              <w:t>ΦΠΑ [€]</w:t>
            </w:r>
          </w:p>
        </w:tc>
        <w:tc>
          <w:tcPr>
            <w:tcW w:w="846" w:type="pct"/>
            <w:vMerge w:val="restart"/>
            <w:shd w:val="pct15" w:color="auto" w:fill="FFFFFF"/>
            <w:vAlign w:val="center"/>
          </w:tcPr>
          <w:p w14:paraId="70316E4F" w14:textId="77777777" w:rsidR="002809D0" w:rsidRPr="00840707" w:rsidRDefault="002809D0" w:rsidP="00DA2E02">
            <w:pPr>
              <w:keepNext/>
              <w:keepLines/>
              <w:spacing w:before="60" w:after="60"/>
              <w:jc w:val="center"/>
              <w:rPr>
                <w:sz w:val="18"/>
                <w:szCs w:val="18"/>
              </w:rPr>
            </w:pPr>
            <w:r w:rsidRPr="00840707">
              <w:rPr>
                <w:sz w:val="18"/>
                <w:szCs w:val="18"/>
              </w:rPr>
              <w:t>ΣΥΝΟΛΙΚΗ ΑΞΙΑ ΕΡΓΟΥ</w:t>
            </w:r>
          </w:p>
          <w:p w14:paraId="3361B4ED" w14:textId="77777777" w:rsidR="002809D0" w:rsidRPr="00840707" w:rsidRDefault="002809D0" w:rsidP="00DA2E02">
            <w:pPr>
              <w:keepNext/>
              <w:keepLines/>
              <w:spacing w:before="60" w:after="60"/>
              <w:jc w:val="center"/>
              <w:rPr>
                <w:sz w:val="18"/>
                <w:szCs w:val="18"/>
              </w:rPr>
            </w:pPr>
            <w:r w:rsidRPr="00840707">
              <w:rPr>
                <w:sz w:val="18"/>
                <w:szCs w:val="18"/>
              </w:rPr>
              <w:t>ΜΕ ΦΠΑ [€]</w:t>
            </w:r>
          </w:p>
        </w:tc>
      </w:tr>
      <w:tr w:rsidR="002809D0" w:rsidRPr="00B07C02" w14:paraId="5C7A2E51" w14:textId="77777777" w:rsidTr="00DA2E02">
        <w:trPr>
          <w:cantSplit/>
          <w:trHeight w:val="340"/>
        </w:trPr>
        <w:tc>
          <w:tcPr>
            <w:tcW w:w="290" w:type="pct"/>
            <w:vMerge/>
            <w:shd w:val="pct15" w:color="auto" w:fill="FFFFFF"/>
            <w:vAlign w:val="center"/>
          </w:tcPr>
          <w:p w14:paraId="6D3C7C1A" w14:textId="77777777" w:rsidR="002809D0" w:rsidRPr="00840707" w:rsidRDefault="002809D0" w:rsidP="00DA2E02">
            <w:pPr>
              <w:keepNext/>
              <w:keepLines/>
              <w:spacing w:before="60" w:after="60"/>
              <w:rPr>
                <w:sz w:val="18"/>
                <w:szCs w:val="18"/>
              </w:rPr>
            </w:pPr>
          </w:p>
        </w:tc>
        <w:tc>
          <w:tcPr>
            <w:tcW w:w="2173" w:type="pct"/>
            <w:vMerge/>
            <w:shd w:val="pct15" w:color="auto" w:fill="FFFFFF"/>
            <w:vAlign w:val="center"/>
          </w:tcPr>
          <w:p w14:paraId="4471DD1E" w14:textId="77777777" w:rsidR="002809D0" w:rsidRPr="00840707" w:rsidRDefault="002809D0" w:rsidP="00DA2E02">
            <w:pPr>
              <w:keepNext/>
              <w:keepLines/>
              <w:spacing w:before="60" w:after="60"/>
              <w:rPr>
                <w:sz w:val="18"/>
                <w:szCs w:val="18"/>
              </w:rPr>
            </w:pPr>
          </w:p>
        </w:tc>
        <w:tc>
          <w:tcPr>
            <w:tcW w:w="845" w:type="pct"/>
            <w:vMerge/>
            <w:shd w:val="pct15" w:color="auto" w:fill="FFFFFF"/>
            <w:vAlign w:val="center"/>
          </w:tcPr>
          <w:p w14:paraId="5F3CA27C" w14:textId="77777777" w:rsidR="002809D0" w:rsidRPr="00840707" w:rsidRDefault="002809D0" w:rsidP="00DA2E02">
            <w:pPr>
              <w:keepNext/>
              <w:keepLines/>
              <w:spacing w:before="60" w:after="60"/>
              <w:rPr>
                <w:sz w:val="18"/>
                <w:szCs w:val="18"/>
              </w:rPr>
            </w:pPr>
          </w:p>
        </w:tc>
        <w:tc>
          <w:tcPr>
            <w:tcW w:w="846" w:type="pct"/>
            <w:vMerge/>
            <w:shd w:val="pct15" w:color="auto" w:fill="FFFFFF"/>
            <w:vAlign w:val="center"/>
          </w:tcPr>
          <w:p w14:paraId="3432600A" w14:textId="77777777" w:rsidR="002809D0" w:rsidRPr="00840707" w:rsidRDefault="002809D0" w:rsidP="00DA2E02">
            <w:pPr>
              <w:keepNext/>
              <w:keepLines/>
              <w:spacing w:before="60" w:after="60"/>
              <w:rPr>
                <w:sz w:val="18"/>
                <w:szCs w:val="18"/>
              </w:rPr>
            </w:pPr>
          </w:p>
        </w:tc>
        <w:tc>
          <w:tcPr>
            <w:tcW w:w="846" w:type="pct"/>
            <w:vMerge/>
            <w:shd w:val="pct15" w:color="auto" w:fill="FFFFFF"/>
            <w:vAlign w:val="center"/>
          </w:tcPr>
          <w:p w14:paraId="0B9B362E" w14:textId="77777777" w:rsidR="002809D0" w:rsidRPr="00840707" w:rsidRDefault="002809D0" w:rsidP="00DA2E02">
            <w:pPr>
              <w:keepNext/>
              <w:keepLines/>
              <w:spacing w:before="60" w:after="60"/>
              <w:rPr>
                <w:sz w:val="18"/>
                <w:szCs w:val="18"/>
              </w:rPr>
            </w:pPr>
          </w:p>
        </w:tc>
      </w:tr>
      <w:tr w:rsidR="002809D0" w:rsidRPr="00C4217E" w14:paraId="6B3682CA" w14:textId="77777777" w:rsidTr="00DA2E02">
        <w:trPr>
          <w:trHeight w:val="284"/>
        </w:trPr>
        <w:tc>
          <w:tcPr>
            <w:tcW w:w="290" w:type="pct"/>
            <w:vAlign w:val="center"/>
          </w:tcPr>
          <w:p w14:paraId="564FCEB0" w14:textId="77777777" w:rsidR="002809D0" w:rsidRPr="00840707" w:rsidRDefault="002809D0" w:rsidP="00DA2E02">
            <w:pPr>
              <w:keepNext/>
              <w:keepLines/>
              <w:spacing w:before="60" w:after="60"/>
              <w:rPr>
                <w:sz w:val="18"/>
                <w:szCs w:val="18"/>
              </w:rPr>
            </w:pPr>
            <w:r w:rsidRPr="00840707">
              <w:rPr>
                <w:sz w:val="18"/>
                <w:szCs w:val="18"/>
              </w:rPr>
              <w:t>1</w:t>
            </w:r>
          </w:p>
        </w:tc>
        <w:tc>
          <w:tcPr>
            <w:tcW w:w="2173" w:type="pct"/>
            <w:vAlign w:val="center"/>
          </w:tcPr>
          <w:p w14:paraId="4EB91A0B" w14:textId="77777777" w:rsidR="002809D0" w:rsidRPr="00840707" w:rsidRDefault="00D9556B" w:rsidP="00BA00A2">
            <w:pPr>
              <w:keepNext/>
              <w:keepLines/>
              <w:spacing w:before="60" w:after="60"/>
              <w:rPr>
                <w:sz w:val="18"/>
                <w:szCs w:val="18"/>
              </w:rPr>
            </w:pPr>
            <w:r w:rsidRPr="00840707">
              <w:rPr>
                <w:sz w:val="18"/>
                <w:szCs w:val="18"/>
              </w:rPr>
              <w:t xml:space="preserve">Έτοιμο Λογισμικό </w:t>
            </w:r>
            <w:r w:rsidR="002809D0" w:rsidRPr="00840707">
              <w:rPr>
                <w:sz w:val="18"/>
                <w:szCs w:val="18"/>
              </w:rPr>
              <w:t xml:space="preserve"> (</w:t>
            </w:r>
            <w:r w:rsidR="00BA00A2">
              <w:rPr>
                <w:sz w:val="18"/>
                <w:szCs w:val="18"/>
              </w:rPr>
              <w:t>Πίνακας 1</w:t>
            </w:r>
            <w:r w:rsidR="002809D0" w:rsidRPr="00840707">
              <w:rPr>
                <w:sz w:val="18"/>
                <w:szCs w:val="18"/>
              </w:rPr>
              <w:t>)</w:t>
            </w:r>
          </w:p>
        </w:tc>
        <w:tc>
          <w:tcPr>
            <w:tcW w:w="845" w:type="pct"/>
            <w:vAlign w:val="center"/>
          </w:tcPr>
          <w:p w14:paraId="2E28E540" w14:textId="77777777" w:rsidR="002809D0" w:rsidRPr="00840707" w:rsidRDefault="002809D0" w:rsidP="00DA2E02">
            <w:pPr>
              <w:keepNext/>
              <w:keepLines/>
              <w:spacing w:before="60" w:after="60"/>
              <w:rPr>
                <w:sz w:val="18"/>
                <w:szCs w:val="18"/>
              </w:rPr>
            </w:pPr>
          </w:p>
        </w:tc>
        <w:tc>
          <w:tcPr>
            <w:tcW w:w="846" w:type="pct"/>
            <w:vAlign w:val="center"/>
          </w:tcPr>
          <w:p w14:paraId="71EF8623" w14:textId="77777777" w:rsidR="002809D0" w:rsidRPr="00840707" w:rsidRDefault="002809D0" w:rsidP="00DA2E02">
            <w:pPr>
              <w:keepNext/>
              <w:keepLines/>
              <w:spacing w:before="60" w:after="60"/>
              <w:rPr>
                <w:sz w:val="18"/>
                <w:szCs w:val="18"/>
              </w:rPr>
            </w:pPr>
          </w:p>
        </w:tc>
        <w:tc>
          <w:tcPr>
            <w:tcW w:w="846" w:type="pct"/>
            <w:vAlign w:val="center"/>
          </w:tcPr>
          <w:p w14:paraId="0CF9EE45" w14:textId="77777777" w:rsidR="002809D0" w:rsidRPr="00840707" w:rsidRDefault="002809D0" w:rsidP="00DA2E02">
            <w:pPr>
              <w:keepNext/>
              <w:keepLines/>
              <w:spacing w:before="60" w:after="60"/>
              <w:rPr>
                <w:sz w:val="18"/>
                <w:szCs w:val="18"/>
              </w:rPr>
            </w:pPr>
          </w:p>
        </w:tc>
      </w:tr>
      <w:tr w:rsidR="002809D0" w:rsidRPr="00C4217E" w14:paraId="653C0A74" w14:textId="77777777" w:rsidTr="00DA2E02">
        <w:trPr>
          <w:trHeight w:val="284"/>
        </w:trPr>
        <w:tc>
          <w:tcPr>
            <w:tcW w:w="290" w:type="pct"/>
            <w:vAlign w:val="center"/>
          </w:tcPr>
          <w:p w14:paraId="2544624A" w14:textId="77777777" w:rsidR="002809D0" w:rsidRPr="00840707" w:rsidRDefault="002809D0" w:rsidP="00DA2E02">
            <w:pPr>
              <w:keepNext/>
              <w:keepLines/>
              <w:spacing w:before="60" w:after="60"/>
              <w:rPr>
                <w:sz w:val="18"/>
                <w:szCs w:val="18"/>
              </w:rPr>
            </w:pPr>
            <w:r w:rsidRPr="00840707">
              <w:rPr>
                <w:sz w:val="18"/>
                <w:szCs w:val="18"/>
              </w:rPr>
              <w:t>2</w:t>
            </w:r>
          </w:p>
        </w:tc>
        <w:tc>
          <w:tcPr>
            <w:tcW w:w="2173" w:type="pct"/>
            <w:vAlign w:val="center"/>
          </w:tcPr>
          <w:p w14:paraId="4B7B81BB" w14:textId="77777777" w:rsidR="002809D0" w:rsidRPr="00840707" w:rsidRDefault="002809D0" w:rsidP="00BA00A2">
            <w:pPr>
              <w:keepNext/>
              <w:keepLines/>
              <w:spacing w:before="60" w:after="60"/>
              <w:rPr>
                <w:sz w:val="18"/>
                <w:szCs w:val="18"/>
              </w:rPr>
            </w:pPr>
            <w:r w:rsidRPr="00840707">
              <w:rPr>
                <w:sz w:val="18"/>
                <w:szCs w:val="18"/>
              </w:rPr>
              <w:t xml:space="preserve"> </w:t>
            </w:r>
            <w:r w:rsidR="00D9556B" w:rsidRPr="00840707">
              <w:rPr>
                <w:sz w:val="18"/>
                <w:szCs w:val="18"/>
              </w:rPr>
              <w:t xml:space="preserve">Εφαρμογές </w:t>
            </w:r>
            <w:r w:rsidRPr="00840707">
              <w:rPr>
                <w:sz w:val="18"/>
                <w:szCs w:val="18"/>
              </w:rPr>
              <w:t xml:space="preserve">(Πίνακας </w:t>
            </w:r>
            <w:r w:rsidR="00BA00A2">
              <w:rPr>
                <w:sz w:val="18"/>
                <w:szCs w:val="18"/>
              </w:rPr>
              <w:t>2</w:t>
            </w:r>
            <w:r w:rsidRPr="00840707">
              <w:rPr>
                <w:sz w:val="18"/>
                <w:szCs w:val="18"/>
              </w:rPr>
              <w:t>)</w:t>
            </w:r>
          </w:p>
        </w:tc>
        <w:tc>
          <w:tcPr>
            <w:tcW w:w="845" w:type="pct"/>
            <w:vAlign w:val="center"/>
          </w:tcPr>
          <w:p w14:paraId="5C2CBC66" w14:textId="77777777" w:rsidR="002809D0" w:rsidRPr="00840707" w:rsidRDefault="002809D0" w:rsidP="00DA2E02">
            <w:pPr>
              <w:keepNext/>
              <w:keepLines/>
              <w:spacing w:before="60" w:after="60"/>
              <w:rPr>
                <w:sz w:val="18"/>
                <w:szCs w:val="18"/>
              </w:rPr>
            </w:pPr>
          </w:p>
        </w:tc>
        <w:tc>
          <w:tcPr>
            <w:tcW w:w="846" w:type="pct"/>
            <w:vAlign w:val="center"/>
          </w:tcPr>
          <w:p w14:paraId="3B446A40" w14:textId="77777777" w:rsidR="002809D0" w:rsidRPr="00840707" w:rsidRDefault="002809D0" w:rsidP="00DA2E02">
            <w:pPr>
              <w:keepNext/>
              <w:keepLines/>
              <w:spacing w:before="60" w:after="60"/>
              <w:rPr>
                <w:sz w:val="18"/>
                <w:szCs w:val="18"/>
              </w:rPr>
            </w:pPr>
          </w:p>
        </w:tc>
        <w:tc>
          <w:tcPr>
            <w:tcW w:w="846" w:type="pct"/>
            <w:vAlign w:val="center"/>
          </w:tcPr>
          <w:p w14:paraId="4AACE0E2" w14:textId="77777777" w:rsidR="002809D0" w:rsidRPr="00840707" w:rsidRDefault="002809D0" w:rsidP="00DA2E02">
            <w:pPr>
              <w:keepNext/>
              <w:keepLines/>
              <w:spacing w:before="60" w:after="60"/>
              <w:rPr>
                <w:sz w:val="18"/>
                <w:szCs w:val="18"/>
              </w:rPr>
            </w:pPr>
          </w:p>
        </w:tc>
      </w:tr>
      <w:tr w:rsidR="002809D0" w:rsidRPr="00C4217E" w14:paraId="53C5F2D9" w14:textId="77777777" w:rsidTr="00DA2E02">
        <w:trPr>
          <w:trHeight w:val="284"/>
        </w:trPr>
        <w:tc>
          <w:tcPr>
            <w:tcW w:w="290" w:type="pct"/>
            <w:vAlign w:val="center"/>
          </w:tcPr>
          <w:p w14:paraId="4B69E180" w14:textId="77777777" w:rsidR="002809D0" w:rsidRPr="00840707" w:rsidRDefault="002809D0" w:rsidP="00DA2E02">
            <w:pPr>
              <w:keepNext/>
              <w:keepLines/>
              <w:spacing w:before="60" w:after="60"/>
              <w:rPr>
                <w:sz w:val="18"/>
                <w:szCs w:val="18"/>
              </w:rPr>
            </w:pPr>
            <w:r w:rsidRPr="00840707">
              <w:rPr>
                <w:sz w:val="18"/>
                <w:szCs w:val="18"/>
              </w:rPr>
              <w:t>3</w:t>
            </w:r>
          </w:p>
        </w:tc>
        <w:tc>
          <w:tcPr>
            <w:tcW w:w="2173" w:type="pct"/>
            <w:vAlign w:val="center"/>
          </w:tcPr>
          <w:p w14:paraId="37FCD1C7" w14:textId="77777777" w:rsidR="002809D0" w:rsidRPr="00840707" w:rsidRDefault="002809D0" w:rsidP="00BA00A2">
            <w:pPr>
              <w:keepNext/>
              <w:keepLines/>
              <w:spacing w:before="60" w:after="60"/>
              <w:rPr>
                <w:sz w:val="18"/>
                <w:szCs w:val="18"/>
              </w:rPr>
            </w:pPr>
            <w:r w:rsidRPr="00840707">
              <w:rPr>
                <w:sz w:val="18"/>
                <w:szCs w:val="18"/>
              </w:rPr>
              <w:t xml:space="preserve"> </w:t>
            </w:r>
            <w:r w:rsidR="00D9556B" w:rsidRPr="00840707">
              <w:rPr>
                <w:sz w:val="18"/>
                <w:szCs w:val="18"/>
              </w:rPr>
              <w:t xml:space="preserve">Υπηρεσίες </w:t>
            </w:r>
            <w:r w:rsidRPr="00840707">
              <w:rPr>
                <w:sz w:val="18"/>
                <w:szCs w:val="18"/>
              </w:rPr>
              <w:t xml:space="preserve">(Πίνακας </w:t>
            </w:r>
            <w:r w:rsidR="00BA00A2">
              <w:rPr>
                <w:sz w:val="18"/>
                <w:szCs w:val="18"/>
              </w:rPr>
              <w:t>3</w:t>
            </w:r>
            <w:r w:rsidRPr="00840707">
              <w:rPr>
                <w:sz w:val="18"/>
                <w:szCs w:val="18"/>
              </w:rPr>
              <w:t>)</w:t>
            </w:r>
          </w:p>
        </w:tc>
        <w:tc>
          <w:tcPr>
            <w:tcW w:w="845" w:type="pct"/>
            <w:vAlign w:val="center"/>
          </w:tcPr>
          <w:p w14:paraId="790896CE" w14:textId="77777777" w:rsidR="002809D0" w:rsidRPr="00840707" w:rsidRDefault="002809D0" w:rsidP="00DA2E02">
            <w:pPr>
              <w:keepNext/>
              <w:keepLines/>
              <w:spacing w:before="60" w:after="60"/>
              <w:rPr>
                <w:sz w:val="18"/>
                <w:szCs w:val="18"/>
              </w:rPr>
            </w:pPr>
          </w:p>
        </w:tc>
        <w:tc>
          <w:tcPr>
            <w:tcW w:w="846" w:type="pct"/>
            <w:vAlign w:val="center"/>
          </w:tcPr>
          <w:p w14:paraId="598E6308" w14:textId="77777777" w:rsidR="002809D0" w:rsidRPr="00840707" w:rsidRDefault="002809D0" w:rsidP="00DA2E02">
            <w:pPr>
              <w:keepNext/>
              <w:keepLines/>
              <w:spacing w:before="60" w:after="60"/>
              <w:rPr>
                <w:sz w:val="18"/>
                <w:szCs w:val="18"/>
              </w:rPr>
            </w:pPr>
          </w:p>
        </w:tc>
        <w:tc>
          <w:tcPr>
            <w:tcW w:w="846" w:type="pct"/>
            <w:vAlign w:val="center"/>
          </w:tcPr>
          <w:p w14:paraId="467A1009" w14:textId="77777777" w:rsidR="002809D0" w:rsidRPr="00840707" w:rsidRDefault="002809D0" w:rsidP="00DA2E02">
            <w:pPr>
              <w:keepNext/>
              <w:keepLines/>
              <w:spacing w:before="60" w:after="60"/>
              <w:rPr>
                <w:sz w:val="18"/>
                <w:szCs w:val="18"/>
              </w:rPr>
            </w:pPr>
          </w:p>
        </w:tc>
      </w:tr>
      <w:tr w:rsidR="002809D0" w:rsidRPr="00C4217E" w14:paraId="55A53476" w14:textId="77777777" w:rsidTr="00DA2E02">
        <w:trPr>
          <w:trHeight w:val="284"/>
        </w:trPr>
        <w:tc>
          <w:tcPr>
            <w:tcW w:w="290" w:type="pct"/>
            <w:vAlign w:val="center"/>
          </w:tcPr>
          <w:p w14:paraId="6C0256E8" w14:textId="77777777" w:rsidR="002809D0" w:rsidRPr="00840707" w:rsidRDefault="002809D0" w:rsidP="00DA2E02">
            <w:pPr>
              <w:keepNext/>
              <w:keepLines/>
              <w:spacing w:before="60" w:after="60"/>
              <w:rPr>
                <w:sz w:val="18"/>
                <w:szCs w:val="18"/>
              </w:rPr>
            </w:pPr>
            <w:r w:rsidRPr="00840707">
              <w:rPr>
                <w:sz w:val="18"/>
                <w:szCs w:val="18"/>
              </w:rPr>
              <w:t>4</w:t>
            </w:r>
          </w:p>
        </w:tc>
        <w:tc>
          <w:tcPr>
            <w:tcW w:w="2173" w:type="pct"/>
            <w:vAlign w:val="center"/>
          </w:tcPr>
          <w:p w14:paraId="30CCE796" w14:textId="77777777" w:rsidR="002809D0" w:rsidRPr="00840707" w:rsidRDefault="00D9556B" w:rsidP="00BA00A2">
            <w:pPr>
              <w:keepNext/>
              <w:keepLines/>
              <w:spacing w:before="60" w:after="60"/>
              <w:rPr>
                <w:sz w:val="18"/>
                <w:szCs w:val="18"/>
              </w:rPr>
            </w:pPr>
            <w:r w:rsidRPr="00840707">
              <w:rPr>
                <w:sz w:val="18"/>
                <w:szCs w:val="18"/>
              </w:rPr>
              <w:t xml:space="preserve">Άλλες δαπάνες </w:t>
            </w:r>
            <w:r w:rsidR="002809D0" w:rsidRPr="00840707">
              <w:rPr>
                <w:sz w:val="18"/>
                <w:szCs w:val="18"/>
              </w:rPr>
              <w:t xml:space="preserve"> (Πίνακας </w:t>
            </w:r>
            <w:r w:rsidR="00BA00A2">
              <w:rPr>
                <w:sz w:val="18"/>
                <w:szCs w:val="18"/>
              </w:rPr>
              <w:t>4</w:t>
            </w:r>
            <w:r w:rsidR="002809D0" w:rsidRPr="00840707">
              <w:rPr>
                <w:sz w:val="18"/>
                <w:szCs w:val="18"/>
              </w:rPr>
              <w:t>)</w:t>
            </w:r>
          </w:p>
        </w:tc>
        <w:tc>
          <w:tcPr>
            <w:tcW w:w="845" w:type="pct"/>
            <w:vAlign w:val="center"/>
          </w:tcPr>
          <w:p w14:paraId="3FDD2F26" w14:textId="77777777" w:rsidR="002809D0" w:rsidRPr="00840707" w:rsidRDefault="002809D0" w:rsidP="00DA2E02">
            <w:pPr>
              <w:keepNext/>
              <w:keepLines/>
              <w:spacing w:before="60" w:after="60"/>
              <w:rPr>
                <w:sz w:val="18"/>
                <w:szCs w:val="18"/>
              </w:rPr>
            </w:pPr>
          </w:p>
        </w:tc>
        <w:tc>
          <w:tcPr>
            <w:tcW w:w="846" w:type="pct"/>
            <w:vAlign w:val="center"/>
          </w:tcPr>
          <w:p w14:paraId="23668D7D" w14:textId="77777777" w:rsidR="002809D0" w:rsidRPr="00840707" w:rsidRDefault="002809D0" w:rsidP="00DA2E02">
            <w:pPr>
              <w:keepNext/>
              <w:keepLines/>
              <w:spacing w:before="60" w:after="60"/>
              <w:rPr>
                <w:sz w:val="18"/>
                <w:szCs w:val="18"/>
              </w:rPr>
            </w:pPr>
          </w:p>
        </w:tc>
        <w:tc>
          <w:tcPr>
            <w:tcW w:w="846" w:type="pct"/>
            <w:vAlign w:val="center"/>
          </w:tcPr>
          <w:p w14:paraId="304EAF3B" w14:textId="77777777" w:rsidR="002809D0" w:rsidRPr="00840707" w:rsidRDefault="002809D0" w:rsidP="00DA2E02">
            <w:pPr>
              <w:keepNext/>
              <w:keepLines/>
              <w:spacing w:before="60" w:after="60"/>
              <w:rPr>
                <w:sz w:val="18"/>
                <w:szCs w:val="18"/>
              </w:rPr>
            </w:pPr>
          </w:p>
        </w:tc>
      </w:tr>
      <w:tr w:rsidR="002809D0" w:rsidRPr="00C4217E" w14:paraId="22288AA9" w14:textId="77777777" w:rsidTr="00DA2E02">
        <w:trPr>
          <w:trHeight w:val="284"/>
        </w:trPr>
        <w:tc>
          <w:tcPr>
            <w:tcW w:w="290" w:type="pct"/>
            <w:shd w:val="clear" w:color="auto" w:fill="A0A0A0"/>
            <w:vAlign w:val="center"/>
          </w:tcPr>
          <w:p w14:paraId="3DDA7E64" w14:textId="77777777" w:rsidR="002809D0" w:rsidRPr="00840707" w:rsidRDefault="002809D0" w:rsidP="00DA2E02">
            <w:pPr>
              <w:keepNext/>
              <w:keepLines/>
              <w:spacing w:before="60" w:after="60"/>
              <w:rPr>
                <w:sz w:val="18"/>
                <w:szCs w:val="18"/>
              </w:rPr>
            </w:pPr>
          </w:p>
        </w:tc>
        <w:tc>
          <w:tcPr>
            <w:tcW w:w="2173" w:type="pct"/>
            <w:shd w:val="clear" w:color="auto" w:fill="A0A0A0"/>
            <w:vAlign w:val="center"/>
          </w:tcPr>
          <w:p w14:paraId="022F8EE9" w14:textId="77777777" w:rsidR="002809D0" w:rsidRPr="00840707" w:rsidRDefault="002809D0" w:rsidP="00DA2E02">
            <w:pPr>
              <w:pStyle w:val="a7"/>
              <w:keepNext/>
              <w:keepLines/>
              <w:spacing w:before="60" w:after="60"/>
              <w:rPr>
                <w:b/>
                <w:sz w:val="18"/>
                <w:szCs w:val="18"/>
              </w:rPr>
            </w:pPr>
            <w:r w:rsidRPr="00840707">
              <w:rPr>
                <w:b/>
                <w:sz w:val="18"/>
                <w:szCs w:val="18"/>
              </w:rPr>
              <w:t>ΓΕΝΙΚΟ ΣΥΝΟΛΟ</w:t>
            </w:r>
          </w:p>
        </w:tc>
        <w:tc>
          <w:tcPr>
            <w:tcW w:w="845" w:type="pct"/>
            <w:shd w:val="clear" w:color="auto" w:fill="A0A0A0"/>
            <w:vAlign w:val="center"/>
          </w:tcPr>
          <w:p w14:paraId="758A262E" w14:textId="77777777" w:rsidR="002809D0" w:rsidRPr="00840707" w:rsidRDefault="002809D0" w:rsidP="00DA2E02">
            <w:pPr>
              <w:keepNext/>
              <w:keepLines/>
              <w:spacing w:before="60" w:after="60"/>
              <w:rPr>
                <w:sz w:val="18"/>
                <w:szCs w:val="18"/>
              </w:rPr>
            </w:pPr>
          </w:p>
        </w:tc>
        <w:tc>
          <w:tcPr>
            <w:tcW w:w="846" w:type="pct"/>
            <w:shd w:val="clear" w:color="auto" w:fill="A0A0A0"/>
            <w:vAlign w:val="center"/>
          </w:tcPr>
          <w:p w14:paraId="4FE7B2FD" w14:textId="77777777" w:rsidR="002809D0" w:rsidRPr="00840707" w:rsidRDefault="002809D0" w:rsidP="00DA2E02">
            <w:pPr>
              <w:keepNext/>
              <w:keepLines/>
              <w:spacing w:before="60" w:after="60"/>
              <w:rPr>
                <w:sz w:val="18"/>
                <w:szCs w:val="18"/>
              </w:rPr>
            </w:pPr>
          </w:p>
        </w:tc>
        <w:tc>
          <w:tcPr>
            <w:tcW w:w="846" w:type="pct"/>
            <w:shd w:val="clear" w:color="auto" w:fill="A0A0A0"/>
            <w:vAlign w:val="center"/>
          </w:tcPr>
          <w:p w14:paraId="06CA83A2" w14:textId="77777777" w:rsidR="002809D0" w:rsidRPr="00840707" w:rsidRDefault="002809D0" w:rsidP="00DA2E02">
            <w:pPr>
              <w:keepNext/>
              <w:keepLines/>
              <w:spacing w:before="60" w:after="60"/>
              <w:rPr>
                <w:sz w:val="18"/>
                <w:szCs w:val="18"/>
              </w:rPr>
            </w:pPr>
          </w:p>
        </w:tc>
      </w:tr>
    </w:tbl>
    <w:p w14:paraId="085C40B4" w14:textId="77777777" w:rsidR="002809D0" w:rsidRPr="00840707" w:rsidRDefault="002809D0" w:rsidP="002809D0">
      <w:pPr>
        <w:rPr>
          <w:b/>
        </w:rPr>
      </w:pPr>
      <w:bookmarkStart w:id="700" w:name="_Ref104352863"/>
      <w:bookmarkStart w:id="701" w:name="_Ref104352865"/>
      <w:bookmarkStart w:id="702" w:name="_Ref104352990"/>
      <w:bookmarkStart w:id="703" w:name="_Toc240445883"/>
      <w:bookmarkStart w:id="704" w:name="_Toc366852704"/>
      <w:bookmarkStart w:id="705" w:name="_Toc10632755"/>
      <w:bookmarkStart w:id="706" w:name="_Toc42167522"/>
    </w:p>
    <w:p w14:paraId="562ADB8F" w14:textId="77777777" w:rsidR="002809D0" w:rsidRPr="00C4217E" w:rsidRDefault="00F2273E" w:rsidP="00F2273E">
      <w:pPr>
        <w:pStyle w:val="3"/>
        <w:numPr>
          <w:ilvl w:val="0"/>
          <w:numId w:val="0"/>
        </w:numPr>
        <w:ind w:left="1440" w:hanging="720"/>
      </w:pPr>
      <w:bookmarkStart w:id="707" w:name="_Ref46148857"/>
      <w:bookmarkStart w:id="708" w:name="_Toc53671375"/>
      <w:bookmarkStart w:id="709" w:name="_Toc75073570"/>
      <w:r>
        <w:lastRenderedPageBreak/>
        <w:t xml:space="preserve">6. </w:t>
      </w:r>
      <w:r w:rsidR="002809D0" w:rsidRPr="00C4217E">
        <w:t>Συγκεντρωτικός Πίνακας Οικονομικής Προσφοράς Συντήρησης</w:t>
      </w:r>
      <w:bookmarkEnd w:id="700"/>
      <w:bookmarkEnd w:id="701"/>
      <w:bookmarkEnd w:id="702"/>
      <w:bookmarkEnd w:id="703"/>
      <w:bookmarkEnd w:id="704"/>
      <w:bookmarkEnd w:id="705"/>
      <w:bookmarkEnd w:id="706"/>
      <w:bookmarkEnd w:id="707"/>
      <w:bookmarkEnd w:id="708"/>
      <w:bookmarkEnd w:id="70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1448"/>
        <w:gridCol w:w="1883"/>
        <w:gridCol w:w="1512"/>
        <w:gridCol w:w="729"/>
        <w:gridCol w:w="1512"/>
        <w:gridCol w:w="1739"/>
      </w:tblGrid>
      <w:tr w:rsidR="00D9556B" w:rsidRPr="00C4217E" w14:paraId="4EE38926" w14:textId="77777777" w:rsidTr="00D9556B">
        <w:trPr>
          <w:cantSplit/>
          <w:tblHeader/>
          <w:jc w:val="center"/>
        </w:trPr>
        <w:tc>
          <w:tcPr>
            <w:tcW w:w="571" w:type="pct"/>
            <w:shd w:val="clear" w:color="auto" w:fill="E6E6E6"/>
            <w:vAlign w:val="center"/>
          </w:tcPr>
          <w:p w14:paraId="4535D032" w14:textId="77777777" w:rsidR="00D9556B" w:rsidRPr="00840707" w:rsidRDefault="00D9556B" w:rsidP="00DA2E02">
            <w:pPr>
              <w:spacing w:after="0"/>
              <w:jc w:val="center"/>
              <w:rPr>
                <w:sz w:val="18"/>
                <w:szCs w:val="18"/>
              </w:rPr>
            </w:pPr>
            <w:r w:rsidRPr="00840707">
              <w:rPr>
                <w:sz w:val="18"/>
                <w:szCs w:val="18"/>
              </w:rPr>
              <w:t>ΕΤΟΣ*</w:t>
            </w:r>
          </w:p>
        </w:tc>
        <w:tc>
          <w:tcPr>
            <w:tcW w:w="727" w:type="pct"/>
            <w:shd w:val="clear" w:color="auto" w:fill="E6E6E6"/>
            <w:vAlign w:val="center"/>
          </w:tcPr>
          <w:p w14:paraId="3C80E070" w14:textId="77777777" w:rsidR="00D9556B" w:rsidRPr="00840707" w:rsidRDefault="00D9556B" w:rsidP="00DA2E02">
            <w:pPr>
              <w:spacing w:after="0"/>
              <w:jc w:val="center"/>
              <w:rPr>
                <w:sz w:val="18"/>
                <w:szCs w:val="18"/>
              </w:rPr>
            </w:pPr>
            <w:r w:rsidRPr="00840707">
              <w:rPr>
                <w:sz w:val="18"/>
                <w:szCs w:val="18"/>
              </w:rPr>
              <w:t>ΕΤΗΣΙΑ ΣΥΝΤΗΡΗΣΗ ΕΤΟΙΜΟΥ ΛΟΓΙΣΜΙΚΟΥ</w:t>
            </w:r>
          </w:p>
          <w:p w14:paraId="372EED19" w14:textId="77777777" w:rsidR="00D9556B" w:rsidRPr="00840707" w:rsidRDefault="00D9556B" w:rsidP="00DA2E02">
            <w:pPr>
              <w:spacing w:after="0"/>
              <w:jc w:val="center"/>
              <w:rPr>
                <w:sz w:val="18"/>
                <w:szCs w:val="18"/>
              </w:rPr>
            </w:pPr>
            <w:r w:rsidRPr="00840707">
              <w:rPr>
                <w:sz w:val="18"/>
                <w:szCs w:val="18"/>
              </w:rPr>
              <w:t>(ΧΩΡΙΣ ΦΠΑ) [€]</w:t>
            </w:r>
          </w:p>
        </w:tc>
        <w:tc>
          <w:tcPr>
            <w:tcW w:w="945" w:type="pct"/>
            <w:shd w:val="clear" w:color="auto" w:fill="E6E6E6"/>
            <w:vAlign w:val="center"/>
          </w:tcPr>
          <w:p w14:paraId="1E4AABB4" w14:textId="77777777" w:rsidR="00D9556B" w:rsidRPr="00840707" w:rsidRDefault="00D9556B" w:rsidP="00DA2E02">
            <w:pPr>
              <w:spacing w:after="0"/>
              <w:jc w:val="center"/>
              <w:rPr>
                <w:sz w:val="18"/>
                <w:szCs w:val="18"/>
              </w:rPr>
            </w:pPr>
            <w:r w:rsidRPr="00840707">
              <w:rPr>
                <w:sz w:val="18"/>
                <w:szCs w:val="18"/>
              </w:rPr>
              <w:t>ΕΤΗΣΙΑ ΣΥΝΤΗΡΗΣΗ ΕΦΑΡΜΟΓΗΣ/ΩΝ</w:t>
            </w:r>
          </w:p>
          <w:p w14:paraId="31A9E724" w14:textId="77777777" w:rsidR="00D9556B" w:rsidRPr="00840707" w:rsidRDefault="00D9556B" w:rsidP="00DA2E02">
            <w:pPr>
              <w:spacing w:after="0"/>
              <w:jc w:val="center"/>
              <w:rPr>
                <w:sz w:val="18"/>
                <w:szCs w:val="18"/>
              </w:rPr>
            </w:pPr>
            <w:r w:rsidRPr="00840707">
              <w:rPr>
                <w:sz w:val="18"/>
                <w:szCs w:val="18"/>
              </w:rPr>
              <w:t>(ΧΩΡΙΣ ΦΠΑ) [€]</w:t>
            </w:r>
          </w:p>
        </w:tc>
        <w:tc>
          <w:tcPr>
            <w:tcW w:w="759" w:type="pct"/>
            <w:shd w:val="clear" w:color="auto" w:fill="E6E6E6"/>
            <w:vAlign w:val="center"/>
          </w:tcPr>
          <w:p w14:paraId="5E15263F" w14:textId="77777777" w:rsidR="00D9556B" w:rsidRPr="00840707" w:rsidRDefault="00D9556B" w:rsidP="00DA2E02">
            <w:pPr>
              <w:spacing w:after="0"/>
              <w:jc w:val="center"/>
              <w:rPr>
                <w:sz w:val="18"/>
                <w:szCs w:val="18"/>
              </w:rPr>
            </w:pPr>
            <w:r w:rsidRPr="00840707">
              <w:rPr>
                <w:sz w:val="18"/>
                <w:szCs w:val="18"/>
              </w:rPr>
              <w:t>ΣΥΝΟΛΙΚΗ ΕΤΗΣΙΑ ΑΞΙΑ ΣΥΝΤΗΡΗΣΗΣ (ΧΩΡΙΣ ΦΠΑ) [€]</w:t>
            </w:r>
          </w:p>
        </w:tc>
        <w:tc>
          <w:tcPr>
            <w:tcW w:w="366" w:type="pct"/>
            <w:shd w:val="clear" w:color="auto" w:fill="E6E6E6"/>
            <w:vAlign w:val="center"/>
          </w:tcPr>
          <w:p w14:paraId="6C691461" w14:textId="77777777" w:rsidR="00D9556B" w:rsidRPr="00840707" w:rsidRDefault="00D9556B" w:rsidP="00DA2E02">
            <w:pPr>
              <w:spacing w:after="0"/>
              <w:jc w:val="center"/>
              <w:rPr>
                <w:sz w:val="18"/>
                <w:szCs w:val="18"/>
              </w:rPr>
            </w:pPr>
            <w:r w:rsidRPr="00840707">
              <w:rPr>
                <w:sz w:val="18"/>
                <w:szCs w:val="18"/>
              </w:rPr>
              <w:t>ΦΠΑ [€]</w:t>
            </w:r>
          </w:p>
        </w:tc>
        <w:tc>
          <w:tcPr>
            <w:tcW w:w="759" w:type="pct"/>
            <w:shd w:val="clear" w:color="auto" w:fill="E6E6E6"/>
            <w:vAlign w:val="center"/>
          </w:tcPr>
          <w:p w14:paraId="163FB0BF" w14:textId="77777777" w:rsidR="00D9556B" w:rsidRPr="00840707" w:rsidRDefault="00D9556B" w:rsidP="00DA2E02">
            <w:pPr>
              <w:spacing w:after="0"/>
              <w:jc w:val="center"/>
              <w:rPr>
                <w:sz w:val="18"/>
                <w:szCs w:val="18"/>
              </w:rPr>
            </w:pPr>
            <w:r w:rsidRPr="00840707">
              <w:rPr>
                <w:sz w:val="18"/>
                <w:szCs w:val="18"/>
              </w:rPr>
              <w:t>ΣΥΝΟΛΙΚΗ ΕΤΗΣΙΑ ΑΞΙΑ ΣΥΝΤΗΡΗΣΗΣ</w:t>
            </w:r>
          </w:p>
          <w:p w14:paraId="246C4B42" w14:textId="77777777" w:rsidR="00D9556B" w:rsidRPr="00840707" w:rsidRDefault="00D9556B" w:rsidP="00DA2E02">
            <w:pPr>
              <w:spacing w:after="0"/>
              <w:jc w:val="center"/>
              <w:rPr>
                <w:sz w:val="18"/>
                <w:szCs w:val="18"/>
              </w:rPr>
            </w:pPr>
            <w:r w:rsidRPr="00840707">
              <w:rPr>
                <w:sz w:val="18"/>
                <w:szCs w:val="18"/>
              </w:rPr>
              <w:t>(ΜΕ ΦΠΑ) [€]</w:t>
            </w:r>
          </w:p>
        </w:tc>
        <w:tc>
          <w:tcPr>
            <w:tcW w:w="873" w:type="pct"/>
            <w:shd w:val="clear" w:color="auto" w:fill="E6E6E6"/>
            <w:vAlign w:val="center"/>
          </w:tcPr>
          <w:p w14:paraId="698FDB78" w14:textId="77777777" w:rsidR="00D9556B" w:rsidRPr="00840707" w:rsidRDefault="00D9556B" w:rsidP="00DA2E02">
            <w:pPr>
              <w:spacing w:after="0"/>
              <w:jc w:val="center"/>
              <w:rPr>
                <w:sz w:val="18"/>
                <w:szCs w:val="18"/>
              </w:rPr>
            </w:pPr>
            <w:r w:rsidRPr="00840707">
              <w:rPr>
                <w:sz w:val="18"/>
                <w:szCs w:val="18"/>
              </w:rPr>
              <w:t>ΕΤΗΣΙΟ ΠΟΣΟΣΤΟ ΣΥΝΤΗΡΗΣΗΣ**</w:t>
            </w:r>
          </w:p>
        </w:tc>
      </w:tr>
      <w:tr w:rsidR="00D9556B" w:rsidRPr="00C4217E" w14:paraId="65316F2B" w14:textId="77777777" w:rsidTr="00D9556B">
        <w:trPr>
          <w:trHeight w:val="284"/>
          <w:jc w:val="center"/>
        </w:trPr>
        <w:tc>
          <w:tcPr>
            <w:tcW w:w="571" w:type="pct"/>
            <w:vAlign w:val="center"/>
          </w:tcPr>
          <w:p w14:paraId="0A1148A1" w14:textId="77777777" w:rsidR="00D9556B" w:rsidRPr="00840707" w:rsidRDefault="00D9556B" w:rsidP="00DA2E02">
            <w:pPr>
              <w:spacing w:before="60" w:after="60"/>
              <w:rPr>
                <w:sz w:val="18"/>
                <w:szCs w:val="18"/>
              </w:rPr>
            </w:pPr>
            <w:r w:rsidRPr="00840707">
              <w:rPr>
                <w:sz w:val="18"/>
                <w:szCs w:val="18"/>
              </w:rPr>
              <w:t>1</w:t>
            </w:r>
            <w:r w:rsidRPr="00840707">
              <w:rPr>
                <w:sz w:val="18"/>
                <w:szCs w:val="18"/>
                <w:vertAlign w:val="superscript"/>
              </w:rPr>
              <w:t>ο</w:t>
            </w:r>
          </w:p>
        </w:tc>
        <w:tc>
          <w:tcPr>
            <w:tcW w:w="727" w:type="pct"/>
          </w:tcPr>
          <w:p w14:paraId="541C0973" w14:textId="77777777" w:rsidR="00D9556B" w:rsidRPr="00840707" w:rsidRDefault="00D9556B" w:rsidP="00DA2E02">
            <w:pPr>
              <w:spacing w:before="60" w:after="60"/>
              <w:rPr>
                <w:sz w:val="18"/>
                <w:szCs w:val="18"/>
              </w:rPr>
            </w:pPr>
          </w:p>
        </w:tc>
        <w:tc>
          <w:tcPr>
            <w:tcW w:w="945" w:type="pct"/>
            <w:vAlign w:val="center"/>
          </w:tcPr>
          <w:p w14:paraId="52A36D1F" w14:textId="77777777" w:rsidR="00D9556B" w:rsidRPr="00840707" w:rsidRDefault="00D9556B" w:rsidP="00DA2E02">
            <w:pPr>
              <w:spacing w:before="60" w:after="60"/>
              <w:rPr>
                <w:sz w:val="18"/>
                <w:szCs w:val="18"/>
              </w:rPr>
            </w:pPr>
          </w:p>
        </w:tc>
        <w:tc>
          <w:tcPr>
            <w:tcW w:w="759" w:type="pct"/>
          </w:tcPr>
          <w:p w14:paraId="629E3120" w14:textId="77777777" w:rsidR="00D9556B" w:rsidRPr="00840707" w:rsidRDefault="00D9556B" w:rsidP="00DA2E02">
            <w:pPr>
              <w:spacing w:before="60" w:after="60"/>
              <w:rPr>
                <w:sz w:val="18"/>
                <w:szCs w:val="18"/>
              </w:rPr>
            </w:pPr>
          </w:p>
        </w:tc>
        <w:tc>
          <w:tcPr>
            <w:tcW w:w="366" w:type="pct"/>
            <w:vAlign w:val="center"/>
          </w:tcPr>
          <w:p w14:paraId="69CF83EC" w14:textId="77777777" w:rsidR="00D9556B" w:rsidRPr="00840707" w:rsidRDefault="00D9556B" w:rsidP="00DA2E02">
            <w:pPr>
              <w:spacing w:before="60" w:after="60"/>
              <w:rPr>
                <w:sz w:val="18"/>
                <w:szCs w:val="18"/>
              </w:rPr>
            </w:pPr>
          </w:p>
        </w:tc>
        <w:tc>
          <w:tcPr>
            <w:tcW w:w="759" w:type="pct"/>
            <w:vAlign w:val="center"/>
          </w:tcPr>
          <w:p w14:paraId="5904D2C5" w14:textId="77777777" w:rsidR="00D9556B" w:rsidRPr="00840707" w:rsidRDefault="00D9556B" w:rsidP="00DA2E02">
            <w:pPr>
              <w:spacing w:before="60" w:after="60"/>
              <w:rPr>
                <w:sz w:val="18"/>
                <w:szCs w:val="18"/>
              </w:rPr>
            </w:pPr>
          </w:p>
        </w:tc>
        <w:tc>
          <w:tcPr>
            <w:tcW w:w="873" w:type="pct"/>
            <w:vAlign w:val="center"/>
          </w:tcPr>
          <w:p w14:paraId="2916A7D5" w14:textId="77777777" w:rsidR="00D9556B" w:rsidRPr="00840707" w:rsidRDefault="00D9556B" w:rsidP="00DA2E02">
            <w:pPr>
              <w:spacing w:before="60" w:after="60"/>
              <w:rPr>
                <w:sz w:val="18"/>
                <w:szCs w:val="18"/>
              </w:rPr>
            </w:pPr>
          </w:p>
        </w:tc>
      </w:tr>
      <w:tr w:rsidR="00D9556B" w:rsidRPr="00C4217E" w14:paraId="3F3506A0" w14:textId="77777777" w:rsidTr="00D9556B">
        <w:trPr>
          <w:trHeight w:val="284"/>
          <w:jc w:val="center"/>
        </w:trPr>
        <w:tc>
          <w:tcPr>
            <w:tcW w:w="571" w:type="pct"/>
            <w:vAlign w:val="center"/>
          </w:tcPr>
          <w:p w14:paraId="3482A7D4" w14:textId="77777777" w:rsidR="00D9556B" w:rsidRPr="00840707" w:rsidRDefault="00D9556B" w:rsidP="00DA2E02">
            <w:pPr>
              <w:spacing w:before="60" w:after="60"/>
              <w:rPr>
                <w:sz w:val="18"/>
                <w:szCs w:val="18"/>
              </w:rPr>
            </w:pPr>
            <w:r w:rsidRPr="00840707">
              <w:rPr>
                <w:sz w:val="18"/>
                <w:szCs w:val="18"/>
              </w:rPr>
              <w:t>2</w:t>
            </w:r>
            <w:r w:rsidRPr="00840707">
              <w:rPr>
                <w:sz w:val="18"/>
                <w:szCs w:val="18"/>
                <w:vertAlign w:val="superscript"/>
              </w:rPr>
              <w:t>ο</w:t>
            </w:r>
          </w:p>
        </w:tc>
        <w:tc>
          <w:tcPr>
            <w:tcW w:w="727" w:type="pct"/>
          </w:tcPr>
          <w:p w14:paraId="136D3660" w14:textId="77777777" w:rsidR="00D9556B" w:rsidRPr="00840707" w:rsidRDefault="00D9556B" w:rsidP="00DA2E02">
            <w:pPr>
              <w:spacing w:before="60" w:after="60"/>
              <w:rPr>
                <w:sz w:val="18"/>
                <w:szCs w:val="18"/>
              </w:rPr>
            </w:pPr>
          </w:p>
        </w:tc>
        <w:tc>
          <w:tcPr>
            <w:tcW w:w="945" w:type="pct"/>
            <w:vAlign w:val="center"/>
          </w:tcPr>
          <w:p w14:paraId="5FCBC9DB" w14:textId="77777777" w:rsidR="00D9556B" w:rsidRPr="00840707" w:rsidRDefault="00D9556B" w:rsidP="00DA2E02">
            <w:pPr>
              <w:spacing w:before="60" w:after="60"/>
              <w:rPr>
                <w:sz w:val="18"/>
                <w:szCs w:val="18"/>
              </w:rPr>
            </w:pPr>
          </w:p>
        </w:tc>
        <w:tc>
          <w:tcPr>
            <w:tcW w:w="759" w:type="pct"/>
          </w:tcPr>
          <w:p w14:paraId="280BAD41" w14:textId="77777777" w:rsidR="00D9556B" w:rsidRPr="00840707" w:rsidRDefault="00D9556B" w:rsidP="00DA2E02">
            <w:pPr>
              <w:spacing w:before="60" w:after="60"/>
              <w:rPr>
                <w:sz w:val="18"/>
                <w:szCs w:val="18"/>
              </w:rPr>
            </w:pPr>
          </w:p>
        </w:tc>
        <w:tc>
          <w:tcPr>
            <w:tcW w:w="366" w:type="pct"/>
            <w:vAlign w:val="center"/>
          </w:tcPr>
          <w:p w14:paraId="63025028" w14:textId="77777777" w:rsidR="00D9556B" w:rsidRPr="00840707" w:rsidRDefault="00D9556B" w:rsidP="00DA2E02">
            <w:pPr>
              <w:spacing w:before="60" w:after="60"/>
              <w:rPr>
                <w:sz w:val="18"/>
                <w:szCs w:val="18"/>
              </w:rPr>
            </w:pPr>
          </w:p>
        </w:tc>
        <w:tc>
          <w:tcPr>
            <w:tcW w:w="759" w:type="pct"/>
            <w:vAlign w:val="center"/>
          </w:tcPr>
          <w:p w14:paraId="6AC9FB8D" w14:textId="77777777" w:rsidR="00D9556B" w:rsidRPr="00840707" w:rsidRDefault="00D9556B" w:rsidP="00DA2E02">
            <w:pPr>
              <w:spacing w:before="60" w:after="60"/>
              <w:rPr>
                <w:sz w:val="18"/>
                <w:szCs w:val="18"/>
              </w:rPr>
            </w:pPr>
          </w:p>
        </w:tc>
        <w:tc>
          <w:tcPr>
            <w:tcW w:w="873" w:type="pct"/>
            <w:vAlign w:val="center"/>
          </w:tcPr>
          <w:p w14:paraId="61C43513" w14:textId="77777777" w:rsidR="00D9556B" w:rsidRPr="00840707" w:rsidRDefault="00D9556B" w:rsidP="00DA2E02">
            <w:pPr>
              <w:spacing w:before="60" w:after="60"/>
              <w:rPr>
                <w:sz w:val="18"/>
                <w:szCs w:val="18"/>
              </w:rPr>
            </w:pPr>
          </w:p>
        </w:tc>
      </w:tr>
      <w:tr w:rsidR="00D9556B" w:rsidRPr="00C4217E" w14:paraId="5EE6D6E0" w14:textId="77777777" w:rsidTr="00D9556B">
        <w:trPr>
          <w:trHeight w:val="284"/>
          <w:jc w:val="center"/>
        </w:trPr>
        <w:tc>
          <w:tcPr>
            <w:tcW w:w="571" w:type="pct"/>
            <w:vAlign w:val="center"/>
          </w:tcPr>
          <w:p w14:paraId="704BF11A" w14:textId="77777777" w:rsidR="00D9556B" w:rsidRPr="00840707" w:rsidRDefault="00D9556B" w:rsidP="00DA2E02">
            <w:pPr>
              <w:spacing w:before="60" w:after="60"/>
              <w:rPr>
                <w:sz w:val="18"/>
                <w:szCs w:val="18"/>
              </w:rPr>
            </w:pPr>
            <w:r w:rsidRPr="00840707">
              <w:rPr>
                <w:sz w:val="18"/>
                <w:szCs w:val="18"/>
              </w:rPr>
              <w:t>3</w:t>
            </w:r>
            <w:r w:rsidRPr="00840707">
              <w:rPr>
                <w:sz w:val="18"/>
                <w:szCs w:val="18"/>
                <w:vertAlign w:val="superscript"/>
              </w:rPr>
              <w:t>ο</w:t>
            </w:r>
          </w:p>
        </w:tc>
        <w:tc>
          <w:tcPr>
            <w:tcW w:w="727" w:type="pct"/>
          </w:tcPr>
          <w:p w14:paraId="2C6D6F81" w14:textId="77777777" w:rsidR="00D9556B" w:rsidRPr="00840707" w:rsidRDefault="00D9556B" w:rsidP="00DA2E02">
            <w:pPr>
              <w:spacing w:before="60" w:after="60"/>
              <w:rPr>
                <w:sz w:val="18"/>
                <w:szCs w:val="18"/>
              </w:rPr>
            </w:pPr>
          </w:p>
        </w:tc>
        <w:tc>
          <w:tcPr>
            <w:tcW w:w="945" w:type="pct"/>
            <w:vAlign w:val="center"/>
          </w:tcPr>
          <w:p w14:paraId="7D5B617B" w14:textId="77777777" w:rsidR="00D9556B" w:rsidRPr="00840707" w:rsidRDefault="00D9556B" w:rsidP="00DA2E02">
            <w:pPr>
              <w:spacing w:before="60" w:after="60"/>
              <w:rPr>
                <w:sz w:val="18"/>
                <w:szCs w:val="18"/>
              </w:rPr>
            </w:pPr>
          </w:p>
        </w:tc>
        <w:tc>
          <w:tcPr>
            <w:tcW w:w="759" w:type="pct"/>
          </w:tcPr>
          <w:p w14:paraId="35B79FAC" w14:textId="77777777" w:rsidR="00D9556B" w:rsidRPr="00840707" w:rsidRDefault="00D9556B" w:rsidP="00DA2E02">
            <w:pPr>
              <w:spacing w:before="60" w:after="60"/>
              <w:rPr>
                <w:sz w:val="18"/>
                <w:szCs w:val="18"/>
              </w:rPr>
            </w:pPr>
          </w:p>
        </w:tc>
        <w:tc>
          <w:tcPr>
            <w:tcW w:w="366" w:type="pct"/>
            <w:vAlign w:val="center"/>
          </w:tcPr>
          <w:p w14:paraId="60756A37" w14:textId="77777777" w:rsidR="00D9556B" w:rsidRPr="00840707" w:rsidRDefault="00D9556B" w:rsidP="00DA2E02">
            <w:pPr>
              <w:spacing w:before="60" w:after="60"/>
              <w:rPr>
                <w:sz w:val="18"/>
                <w:szCs w:val="18"/>
              </w:rPr>
            </w:pPr>
          </w:p>
        </w:tc>
        <w:tc>
          <w:tcPr>
            <w:tcW w:w="759" w:type="pct"/>
            <w:vAlign w:val="center"/>
          </w:tcPr>
          <w:p w14:paraId="1378ACEE" w14:textId="77777777" w:rsidR="00D9556B" w:rsidRPr="00840707" w:rsidRDefault="00D9556B" w:rsidP="00DA2E02">
            <w:pPr>
              <w:spacing w:before="60" w:after="60"/>
              <w:rPr>
                <w:sz w:val="18"/>
                <w:szCs w:val="18"/>
              </w:rPr>
            </w:pPr>
          </w:p>
        </w:tc>
        <w:tc>
          <w:tcPr>
            <w:tcW w:w="873" w:type="pct"/>
            <w:vAlign w:val="center"/>
          </w:tcPr>
          <w:p w14:paraId="178EDDFC" w14:textId="77777777" w:rsidR="00D9556B" w:rsidRPr="00840707" w:rsidRDefault="00D9556B" w:rsidP="00DA2E02">
            <w:pPr>
              <w:spacing w:before="60" w:after="60"/>
              <w:rPr>
                <w:sz w:val="18"/>
                <w:szCs w:val="18"/>
              </w:rPr>
            </w:pPr>
          </w:p>
        </w:tc>
      </w:tr>
      <w:tr w:rsidR="00D9556B" w:rsidRPr="00C4217E" w14:paraId="4A28D1DE" w14:textId="77777777" w:rsidTr="00D9556B">
        <w:trPr>
          <w:trHeight w:val="284"/>
          <w:jc w:val="center"/>
        </w:trPr>
        <w:tc>
          <w:tcPr>
            <w:tcW w:w="571" w:type="pct"/>
            <w:shd w:val="clear" w:color="auto" w:fill="E0E0E0"/>
            <w:vAlign w:val="center"/>
          </w:tcPr>
          <w:p w14:paraId="58CE3068" w14:textId="77777777" w:rsidR="00D9556B" w:rsidRPr="00840707" w:rsidRDefault="00D9556B" w:rsidP="00DA2E02">
            <w:pPr>
              <w:spacing w:before="100" w:beforeAutospacing="1" w:after="100" w:afterAutospacing="1"/>
              <w:ind w:left="-120" w:right="-123" w:firstLine="120"/>
              <w:rPr>
                <w:b/>
                <w:sz w:val="18"/>
                <w:szCs w:val="18"/>
              </w:rPr>
            </w:pPr>
            <w:r w:rsidRPr="00840707">
              <w:rPr>
                <w:b/>
                <w:sz w:val="18"/>
                <w:szCs w:val="18"/>
              </w:rPr>
              <w:t>ΣΥΝΟΛΟ</w:t>
            </w:r>
          </w:p>
        </w:tc>
        <w:tc>
          <w:tcPr>
            <w:tcW w:w="727" w:type="pct"/>
            <w:shd w:val="clear" w:color="auto" w:fill="FFFFFF"/>
          </w:tcPr>
          <w:p w14:paraId="7923E83C" w14:textId="77777777" w:rsidR="00D9556B" w:rsidRPr="00840707" w:rsidRDefault="00D9556B" w:rsidP="00DA2E02">
            <w:pPr>
              <w:spacing w:before="100" w:beforeAutospacing="1" w:after="100" w:afterAutospacing="1"/>
              <w:rPr>
                <w:sz w:val="18"/>
                <w:szCs w:val="18"/>
              </w:rPr>
            </w:pPr>
          </w:p>
        </w:tc>
        <w:tc>
          <w:tcPr>
            <w:tcW w:w="945" w:type="pct"/>
            <w:shd w:val="clear" w:color="auto" w:fill="FFFFFF"/>
            <w:vAlign w:val="center"/>
          </w:tcPr>
          <w:p w14:paraId="7191398F" w14:textId="77777777" w:rsidR="00D9556B" w:rsidRPr="00840707" w:rsidRDefault="00D9556B" w:rsidP="00DA2E02">
            <w:pPr>
              <w:spacing w:before="100" w:beforeAutospacing="1" w:after="100" w:afterAutospacing="1"/>
              <w:rPr>
                <w:sz w:val="18"/>
                <w:szCs w:val="18"/>
              </w:rPr>
            </w:pPr>
          </w:p>
        </w:tc>
        <w:tc>
          <w:tcPr>
            <w:tcW w:w="759" w:type="pct"/>
            <w:shd w:val="clear" w:color="auto" w:fill="FFFFFF"/>
          </w:tcPr>
          <w:p w14:paraId="6B5A1536" w14:textId="77777777" w:rsidR="00D9556B" w:rsidRPr="00840707" w:rsidRDefault="00D9556B" w:rsidP="00DA2E02">
            <w:pPr>
              <w:spacing w:before="100" w:beforeAutospacing="1" w:after="100" w:afterAutospacing="1"/>
              <w:rPr>
                <w:sz w:val="18"/>
                <w:szCs w:val="18"/>
              </w:rPr>
            </w:pPr>
          </w:p>
        </w:tc>
        <w:tc>
          <w:tcPr>
            <w:tcW w:w="366" w:type="pct"/>
            <w:shd w:val="clear" w:color="auto" w:fill="FFFFFF"/>
            <w:vAlign w:val="center"/>
          </w:tcPr>
          <w:p w14:paraId="79ECB8F7" w14:textId="77777777" w:rsidR="00D9556B" w:rsidRPr="00840707" w:rsidRDefault="00D9556B" w:rsidP="00DA2E02">
            <w:pPr>
              <w:spacing w:before="100" w:beforeAutospacing="1" w:after="100" w:afterAutospacing="1"/>
              <w:rPr>
                <w:sz w:val="18"/>
                <w:szCs w:val="18"/>
              </w:rPr>
            </w:pPr>
          </w:p>
        </w:tc>
        <w:tc>
          <w:tcPr>
            <w:tcW w:w="759" w:type="pct"/>
            <w:shd w:val="clear" w:color="auto" w:fill="FFFFFF"/>
            <w:vAlign w:val="center"/>
          </w:tcPr>
          <w:p w14:paraId="0980E1C8" w14:textId="77777777" w:rsidR="00D9556B" w:rsidRPr="00840707" w:rsidRDefault="00D9556B" w:rsidP="00DA2E02">
            <w:pPr>
              <w:spacing w:before="100" w:beforeAutospacing="1" w:after="100" w:afterAutospacing="1"/>
              <w:rPr>
                <w:sz w:val="18"/>
                <w:szCs w:val="18"/>
              </w:rPr>
            </w:pPr>
          </w:p>
        </w:tc>
        <w:tc>
          <w:tcPr>
            <w:tcW w:w="873" w:type="pct"/>
            <w:shd w:val="clear" w:color="auto" w:fill="FFFFFF"/>
            <w:vAlign w:val="center"/>
          </w:tcPr>
          <w:p w14:paraId="3062677C" w14:textId="77777777" w:rsidR="00D9556B" w:rsidRPr="00840707" w:rsidRDefault="00D9556B" w:rsidP="00DA2E02">
            <w:pPr>
              <w:spacing w:before="100" w:beforeAutospacing="1" w:after="100" w:afterAutospacing="1"/>
              <w:rPr>
                <w:sz w:val="18"/>
                <w:szCs w:val="18"/>
              </w:rPr>
            </w:pPr>
          </w:p>
        </w:tc>
      </w:tr>
    </w:tbl>
    <w:p w14:paraId="1B0818FA" w14:textId="77777777" w:rsidR="002809D0" w:rsidRPr="00840707" w:rsidRDefault="002809D0" w:rsidP="002809D0">
      <w:pPr>
        <w:spacing w:before="100" w:beforeAutospacing="1" w:after="100" w:afterAutospacing="1"/>
        <w:rPr>
          <w:sz w:val="20"/>
        </w:rPr>
      </w:pPr>
      <w:r w:rsidRPr="00840707">
        <w:rPr>
          <w:sz w:val="20"/>
        </w:rPr>
        <w:t xml:space="preserve">* ΕΤΟΣ: μετά την </w:t>
      </w:r>
      <w:r w:rsidRPr="00840707">
        <w:rPr>
          <w:b/>
          <w:sz w:val="20"/>
        </w:rPr>
        <w:t>ελάχιστη</w:t>
      </w:r>
      <w:r w:rsidRPr="00840707">
        <w:rPr>
          <w:sz w:val="20"/>
        </w:rPr>
        <w:t xml:space="preserve"> ζητούμενη Περίοδο Εγγύησης</w:t>
      </w:r>
    </w:p>
    <w:p w14:paraId="20B2F4CE" w14:textId="77777777" w:rsidR="002809D0" w:rsidRPr="00840707" w:rsidRDefault="002809D0" w:rsidP="002809D0">
      <w:pPr>
        <w:spacing w:before="100" w:beforeAutospacing="1" w:after="100" w:afterAutospacing="1"/>
      </w:pPr>
      <w:r w:rsidRPr="00840707">
        <w:rPr>
          <w:sz w:val="20"/>
        </w:rPr>
        <w:t xml:space="preserve">** Το </w:t>
      </w:r>
      <w:r w:rsidRPr="00840707">
        <w:rPr>
          <w:b/>
          <w:sz w:val="20"/>
        </w:rPr>
        <w:t xml:space="preserve">ΕΤΗΣΙΟ ΠΟΣΟΣΤΟ ΣΥΝΤΗΡΗΣΗΣ </w:t>
      </w:r>
      <w:r w:rsidRPr="00840707">
        <w:rPr>
          <w:sz w:val="20"/>
        </w:rPr>
        <w:t xml:space="preserve">(για την κάθε γραμμή του Πίνακα </w:t>
      </w:r>
      <w:r w:rsidR="00D9556B">
        <w:rPr>
          <w:sz w:val="20"/>
        </w:rPr>
        <w:t>6</w:t>
      </w:r>
      <w:r w:rsidRPr="00840707">
        <w:rPr>
          <w:sz w:val="20"/>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rPr>
        <w:t xml:space="preserve">Πίνακα </w:t>
      </w:r>
      <w:r w:rsidR="00D9556B" w:rsidRPr="00D9556B">
        <w:rPr>
          <w:b/>
          <w:bCs/>
        </w:rPr>
        <w:t>5</w:t>
      </w:r>
      <w:r w:rsidRPr="00840707">
        <w:rPr>
          <w:sz w:val="20"/>
        </w:rPr>
        <w:t>.</w:t>
      </w:r>
    </w:p>
    <w:p w14:paraId="0C664F57" w14:textId="77777777" w:rsidR="002809D0" w:rsidRDefault="002809D0" w:rsidP="002809D0">
      <w:pPr>
        <w:rPr>
          <w:i/>
          <w:color w:val="5B9BD5"/>
        </w:rPr>
      </w:pPr>
    </w:p>
    <w:p w14:paraId="4BFE818A" w14:textId="77777777" w:rsidR="009954B5" w:rsidRPr="00897475" w:rsidRDefault="00BF0E72"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710" w:name="_ΠΑΡΑΡΤΗΜΑ_VII_–"/>
      <w:bookmarkStart w:id="711" w:name="_Toc31307764"/>
      <w:bookmarkStart w:id="712" w:name="_Toc75073571"/>
      <w:bookmarkStart w:id="713" w:name="_Ref77946867"/>
      <w:bookmarkStart w:id="714" w:name="_Ref77947753"/>
      <w:bookmarkEnd w:id="710"/>
      <w:r>
        <w:lastRenderedPageBreak/>
        <w:t>Π</w:t>
      </w:r>
      <w:r w:rsidR="00CA6659" w:rsidRPr="00897475">
        <w:t>ΑΡΑΡΤΗΜΑ VII – Υποδείγματα Εγγυητικών Επιστολών</w:t>
      </w:r>
      <w:bookmarkEnd w:id="711"/>
      <w:bookmarkEnd w:id="712"/>
      <w:bookmarkEnd w:id="713"/>
      <w:bookmarkEnd w:id="714"/>
    </w:p>
    <w:p w14:paraId="7DBC692A" w14:textId="77777777" w:rsidR="00CA6659" w:rsidRPr="00897475" w:rsidRDefault="007E740C" w:rsidP="004A1D19">
      <w:pPr>
        <w:pStyle w:val="2"/>
        <w:numPr>
          <w:ilvl w:val="0"/>
          <w:numId w:val="10"/>
        </w:numPr>
      </w:pPr>
      <w:bookmarkStart w:id="715" w:name="_Toc31307765"/>
      <w:bookmarkStart w:id="716" w:name="_Toc75073572"/>
      <w:r w:rsidRPr="00897475">
        <w:t>Εγγυητική Επιστολή Συμμετοχής</w:t>
      </w:r>
      <w:bookmarkEnd w:id="715"/>
      <w:bookmarkEnd w:id="716"/>
    </w:p>
    <w:p w14:paraId="401B6EE3" w14:textId="77777777" w:rsidR="00EA0986" w:rsidRPr="007D7A54" w:rsidRDefault="00EA0986" w:rsidP="00EA0986">
      <w:pPr>
        <w:spacing w:after="0"/>
        <w:rPr>
          <w:sz w:val="20"/>
          <w:szCs w:val="20"/>
          <w:lang w:eastAsia="el-GR"/>
        </w:rPr>
      </w:pPr>
      <w:r w:rsidRPr="007D7A54">
        <w:rPr>
          <w:sz w:val="20"/>
          <w:szCs w:val="20"/>
          <w:lang w:eastAsia="el-GR"/>
        </w:rPr>
        <w:t xml:space="preserve">ΕΚΔΟΤΗΣ </w:t>
      </w:r>
      <w:r w:rsidRPr="007D7A54">
        <w:rPr>
          <w:sz w:val="20"/>
          <w:szCs w:val="20"/>
        </w:rPr>
        <w:t>(Πλήρης επωνυμία).</w:t>
      </w:r>
      <w:r w:rsidRPr="007D7A54">
        <w:rPr>
          <w:sz w:val="20"/>
          <w:szCs w:val="20"/>
          <w:lang w:eastAsia="el-GR"/>
        </w:rPr>
        <w:t>.......................................................................</w:t>
      </w:r>
    </w:p>
    <w:p w14:paraId="7779D367" w14:textId="77777777" w:rsidR="00EA0986" w:rsidRPr="007D7A54" w:rsidRDefault="00EA0986" w:rsidP="00EA0986">
      <w:pPr>
        <w:spacing w:after="0"/>
        <w:jc w:val="right"/>
        <w:rPr>
          <w:sz w:val="20"/>
          <w:szCs w:val="20"/>
          <w:lang w:eastAsia="el-GR"/>
        </w:rPr>
      </w:pPr>
      <w:r w:rsidRPr="007D7A54">
        <w:rPr>
          <w:sz w:val="20"/>
          <w:szCs w:val="20"/>
          <w:lang w:eastAsia="el-GR"/>
        </w:rPr>
        <w:t>Ημερομηνία έκδοσης...........................</w:t>
      </w:r>
    </w:p>
    <w:p w14:paraId="17B00790" w14:textId="77777777" w:rsidR="00EA0986" w:rsidRPr="007D7A54" w:rsidRDefault="00EA0986" w:rsidP="00256546">
      <w:pPr>
        <w:spacing w:before="120" w:after="0"/>
        <w:rPr>
          <w:sz w:val="20"/>
          <w:szCs w:val="20"/>
          <w:lang w:eastAsia="el-GR"/>
        </w:rPr>
      </w:pPr>
      <w:r w:rsidRPr="007D7A54">
        <w:rPr>
          <w:sz w:val="20"/>
          <w:szCs w:val="20"/>
          <w:lang w:eastAsia="el-GR"/>
        </w:rPr>
        <w:t xml:space="preserve">Προς: Την Κοινωνία της Πληροφορίας </w:t>
      </w:r>
      <w:r w:rsidR="00DB75F3" w:rsidRPr="007D7A54">
        <w:rPr>
          <w:sz w:val="20"/>
          <w:szCs w:val="20"/>
          <w:lang w:eastAsia="el-GR"/>
        </w:rPr>
        <w:t>Μ</w:t>
      </w:r>
      <w:r w:rsidR="000E5082" w:rsidRPr="007D7A54">
        <w:rPr>
          <w:sz w:val="20"/>
          <w:szCs w:val="20"/>
          <w:lang w:eastAsia="el-GR"/>
        </w:rPr>
        <w:t>.</w:t>
      </w:r>
      <w:r w:rsidRPr="007D7A54">
        <w:rPr>
          <w:sz w:val="20"/>
          <w:szCs w:val="20"/>
          <w:lang w:eastAsia="el-GR"/>
        </w:rPr>
        <w:t>Α</w:t>
      </w:r>
      <w:r w:rsidR="000E5082" w:rsidRPr="007D7A54">
        <w:rPr>
          <w:sz w:val="20"/>
          <w:szCs w:val="20"/>
          <w:lang w:eastAsia="el-GR"/>
        </w:rPr>
        <w:t>.</w:t>
      </w:r>
      <w:r w:rsidRPr="007D7A54">
        <w:rPr>
          <w:sz w:val="20"/>
          <w:szCs w:val="20"/>
          <w:lang w:eastAsia="el-GR"/>
        </w:rPr>
        <w:t>Ε</w:t>
      </w:r>
    </w:p>
    <w:p w14:paraId="571EDD94" w14:textId="77777777" w:rsidR="00EA0986" w:rsidRPr="007D7A54" w:rsidRDefault="00EA0986" w:rsidP="00256546">
      <w:pPr>
        <w:spacing w:before="120" w:after="0"/>
        <w:rPr>
          <w:sz w:val="20"/>
          <w:szCs w:val="20"/>
          <w:lang w:eastAsia="el-GR"/>
        </w:rPr>
      </w:pPr>
      <w:r w:rsidRPr="007D7A54">
        <w:rPr>
          <w:sz w:val="20"/>
          <w:szCs w:val="20"/>
        </w:rPr>
        <w:t xml:space="preserve">Χανδρή 3 και Κύπρου, ΤΚ 18346, Μοσχάτο </w:t>
      </w:r>
      <w:r w:rsidRPr="007D7A54">
        <w:rPr>
          <w:sz w:val="20"/>
          <w:szCs w:val="20"/>
          <w:lang w:eastAsia="el-GR"/>
        </w:rPr>
        <w:t>Αθήνα</w:t>
      </w:r>
    </w:p>
    <w:p w14:paraId="56274E6E" w14:textId="77777777" w:rsidR="00EA0986" w:rsidRPr="007D7A54" w:rsidRDefault="00EA0986" w:rsidP="00256546">
      <w:pPr>
        <w:spacing w:before="120" w:after="0"/>
        <w:rPr>
          <w:sz w:val="20"/>
          <w:szCs w:val="20"/>
          <w:lang w:eastAsia="el-GR"/>
        </w:rPr>
      </w:pPr>
      <w:r w:rsidRPr="007D7A54">
        <w:rPr>
          <w:sz w:val="20"/>
          <w:szCs w:val="20"/>
          <w:lang w:eastAsia="el-GR"/>
        </w:rPr>
        <w:t xml:space="preserve">Εγγύηση μας υπ’ αριθμ. ……………….. ποσού ………………….……. ευρώ </w:t>
      </w:r>
    </w:p>
    <w:p w14:paraId="3CF8BFBB" w14:textId="77777777" w:rsidR="00EA0986" w:rsidRPr="007D7A54" w:rsidRDefault="00EA0986" w:rsidP="00256546">
      <w:pPr>
        <w:spacing w:before="120" w:after="0"/>
        <w:rPr>
          <w:sz w:val="20"/>
          <w:szCs w:val="20"/>
          <w:lang w:eastAsia="el-GR"/>
        </w:rPr>
      </w:pPr>
      <w:r w:rsidRPr="007D7A54">
        <w:rPr>
          <w:sz w:val="20"/>
          <w:szCs w:val="20"/>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DE046BF" w14:textId="77777777" w:rsidR="00EA0986" w:rsidRPr="007D7A54" w:rsidRDefault="00EA0986" w:rsidP="00256546">
      <w:pPr>
        <w:spacing w:before="120" w:after="0"/>
        <w:rPr>
          <w:sz w:val="20"/>
          <w:szCs w:val="20"/>
          <w:lang w:eastAsia="el-GR"/>
        </w:rPr>
      </w:pPr>
      <w:r w:rsidRPr="007D7A54">
        <w:rPr>
          <w:i/>
          <w:sz w:val="20"/>
          <w:szCs w:val="20"/>
          <w:u w:val="single"/>
          <w:lang w:eastAsia="el-GR"/>
        </w:rPr>
        <w:t>{σε περίπτωση φυσικού προσώπου}:</w:t>
      </w:r>
      <w:r w:rsidRPr="007D7A54">
        <w:rPr>
          <w:bCs/>
          <w:sz w:val="20"/>
          <w:szCs w:val="20"/>
        </w:rPr>
        <w:t xml:space="preserve"> </w:t>
      </w:r>
      <w:r w:rsidRPr="007D7A54">
        <w:rPr>
          <w:rFonts w:eastAsia="Calibri"/>
          <w:bCs/>
          <w:sz w:val="20"/>
          <w:szCs w:val="20"/>
        </w:rPr>
        <w:t>(</w:t>
      </w:r>
      <w:r w:rsidRPr="007D7A54">
        <w:rPr>
          <w:sz w:val="20"/>
          <w:szCs w:val="20"/>
          <w:lang w:eastAsia="el-GR"/>
        </w:rPr>
        <w:t>ονοματεπώνυμο, πατρώνυμο) .............................., ΑΦΜ: ................ οδός............................. αριθμός.................ΤΚ………………</w:t>
      </w:r>
    </w:p>
    <w:p w14:paraId="1006D0C0" w14:textId="77777777" w:rsidR="00EA0986" w:rsidRPr="007D7A54" w:rsidRDefault="00EA0986" w:rsidP="00256546">
      <w:pPr>
        <w:spacing w:before="120" w:after="0"/>
        <w:rPr>
          <w:sz w:val="20"/>
          <w:szCs w:val="20"/>
          <w:lang w:eastAsia="el-GR"/>
        </w:rPr>
      </w:pPr>
      <w:r w:rsidRPr="007D7A54">
        <w:rPr>
          <w:sz w:val="20"/>
          <w:szCs w:val="20"/>
          <w:lang w:eastAsia="el-GR"/>
        </w:rPr>
        <w:t>{</w:t>
      </w:r>
      <w:r w:rsidRPr="007D7A54">
        <w:rPr>
          <w:i/>
          <w:sz w:val="20"/>
          <w:szCs w:val="20"/>
          <w:u w:val="single"/>
          <w:lang w:eastAsia="el-GR"/>
        </w:rPr>
        <w:t>Σε περίπτωση μεμονωμένης εταιρίας:</w:t>
      </w:r>
      <w:r w:rsidRPr="007D7A54">
        <w:rPr>
          <w:sz w:val="20"/>
          <w:szCs w:val="20"/>
          <w:lang w:eastAsia="el-GR"/>
        </w:rPr>
        <w:t xml:space="preserve"> της Εταιρίας ………. ΑΦΜ: ...... οδός …………. αριθμός … ΤΚ ………..,}</w:t>
      </w:r>
    </w:p>
    <w:p w14:paraId="7083148A" w14:textId="77777777" w:rsidR="00EA0986" w:rsidRPr="007D7A54" w:rsidRDefault="00EA0986" w:rsidP="00256546">
      <w:pPr>
        <w:spacing w:before="120" w:after="0"/>
        <w:rPr>
          <w:sz w:val="20"/>
          <w:szCs w:val="20"/>
          <w:lang w:eastAsia="el-GR"/>
        </w:rPr>
      </w:pPr>
      <w:r w:rsidRPr="007D7A54">
        <w:rPr>
          <w:sz w:val="20"/>
          <w:szCs w:val="20"/>
          <w:lang w:eastAsia="el-GR"/>
        </w:rPr>
        <w:t>{</w:t>
      </w:r>
      <w:r w:rsidRPr="007D7A54">
        <w:rPr>
          <w:i/>
          <w:sz w:val="20"/>
          <w:szCs w:val="20"/>
          <w:u w:val="single"/>
          <w:lang w:eastAsia="el-GR"/>
        </w:rPr>
        <w:t>ή σε περίπτωση Ένωσης ή Κοινοπραξίας:</w:t>
      </w:r>
      <w:r w:rsidRPr="007D7A54">
        <w:rPr>
          <w:sz w:val="20"/>
          <w:szCs w:val="20"/>
          <w:lang w:eastAsia="el-GR"/>
        </w:rPr>
        <w:t xml:space="preserve"> των Εταιριών </w:t>
      </w:r>
    </w:p>
    <w:p w14:paraId="6FB7D436" w14:textId="77777777" w:rsidR="00EA0986" w:rsidRPr="007D7A54" w:rsidRDefault="00EA0986" w:rsidP="00256546">
      <w:pPr>
        <w:spacing w:before="120" w:after="0"/>
        <w:rPr>
          <w:sz w:val="20"/>
          <w:szCs w:val="20"/>
          <w:lang w:eastAsia="el-GR"/>
        </w:rPr>
      </w:pPr>
      <w:r w:rsidRPr="007D7A54">
        <w:rPr>
          <w:sz w:val="20"/>
          <w:szCs w:val="20"/>
          <w:lang w:eastAsia="el-GR"/>
        </w:rPr>
        <w:t>α) (πλήρη επωνυμία) …… ΑΦΜ…….….... οδός............................. αριθμός.................ΤΚ………………</w:t>
      </w:r>
    </w:p>
    <w:p w14:paraId="7A5512FA" w14:textId="77777777" w:rsidR="00EA0986" w:rsidRPr="007D7A54" w:rsidRDefault="00EA0986" w:rsidP="00256546">
      <w:pPr>
        <w:spacing w:before="120" w:after="0"/>
        <w:rPr>
          <w:sz w:val="20"/>
          <w:szCs w:val="20"/>
          <w:lang w:eastAsia="el-GR"/>
        </w:rPr>
      </w:pPr>
      <w:r w:rsidRPr="007D7A54">
        <w:rPr>
          <w:sz w:val="20"/>
          <w:szCs w:val="20"/>
          <w:lang w:eastAsia="el-GR"/>
        </w:rPr>
        <w:t>β) (πλήρη επωνυμία) …… ΑΦΜ…….….... οδός............................. αριθμός.................ΤΚ………………</w:t>
      </w:r>
    </w:p>
    <w:p w14:paraId="2CC5E84C" w14:textId="77777777" w:rsidR="00EA0986" w:rsidRPr="007D7A54" w:rsidRDefault="00EA0986" w:rsidP="00256546">
      <w:pPr>
        <w:spacing w:before="120" w:after="0"/>
        <w:rPr>
          <w:sz w:val="20"/>
          <w:szCs w:val="20"/>
          <w:lang w:eastAsia="el-GR"/>
        </w:rPr>
      </w:pPr>
      <w:r w:rsidRPr="007D7A54">
        <w:rPr>
          <w:sz w:val="20"/>
          <w:szCs w:val="20"/>
          <w:lang w:eastAsia="el-GR"/>
        </w:rPr>
        <w:t>γ) (πλήρη επωνυμία) …… ΑΦΜ…….….... οδός............................. αριθμός.................ΤΚ………………</w:t>
      </w:r>
    </w:p>
    <w:p w14:paraId="3F6D7F9B" w14:textId="77777777" w:rsidR="00EA0986" w:rsidRPr="007D7A54" w:rsidRDefault="00EA0986" w:rsidP="00256546">
      <w:pPr>
        <w:spacing w:before="120" w:after="0"/>
        <w:rPr>
          <w:sz w:val="20"/>
          <w:szCs w:val="20"/>
          <w:lang w:eastAsia="el-GR"/>
        </w:rPr>
      </w:pPr>
      <w:r w:rsidRPr="007D7A54">
        <w:rPr>
          <w:sz w:val="20"/>
          <w:szCs w:val="20"/>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6C52889" w14:textId="77777777" w:rsidR="00EA0986" w:rsidRPr="007D7A54" w:rsidRDefault="00EA0986" w:rsidP="00256546">
      <w:pPr>
        <w:spacing w:before="120" w:after="0"/>
        <w:rPr>
          <w:sz w:val="20"/>
          <w:szCs w:val="20"/>
          <w:lang w:eastAsia="el-GR"/>
        </w:rPr>
      </w:pPr>
      <w:r w:rsidRPr="007D7A54">
        <w:rPr>
          <w:sz w:val="20"/>
          <w:szCs w:val="20"/>
          <w:lang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34B0F7B2" w14:textId="77777777" w:rsidR="00EA0986" w:rsidRPr="007D7A54" w:rsidRDefault="00EA0986" w:rsidP="00256546">
      <w:pPr>
        <w:spacing w:before="120" w:after="0"/>
        <w:rPr>
          <w:sz w:val="20"/>
          <w:szCs w:val="20"/>
          <w:lang w:eastAsia="el-GR"/>
        </w:rPr>
      </w:pPr>
      <w:r w:rsidRPr="007D7A54">
        <w:rPr>
          <w:sz w:val="20"/>
          <w:szCs w:val="20"/>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41B3F09" w14:textId="77777777" w:rsidR="00EA0986" w:rsidRPr="007D7A54" w:rsidRDefault="00EA0986" w:rsidP="00256546">
      <w:pPr>
        <w:spacing w:before="120" w:after="0"/>
        <w:rPr>
          <w:sz w:val="20"/>
          <w:szCs w:val="20"/>
          <w:lang w:eastAsia="el-GR"/>
        </w:rPr>
      </w:pPr>
      <w:r w:rsidRPr="007D7A54">
        <w:rPr>
          <w:sz w:val="20"/>
          <w:szCs w:val="20"/>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44DE7CE" w14:textId="77777777" w:rsidR="00EA0986" w:rsidRPr="007D7A54" w:rsidRDefault="00EA0986" w:rsidP="00256546">
      <w:pPr>
        <w:spacing w:before="120" w:after="0"/>
        <w:rPr>
          <w:sz w:val="20"/>
          <w:szCs w:val="20"/>
          <w:lang w:eastAsia="el-GR"/>
        </w:rPr>
      </w:pPr>
      <w:r w:rsidRPr="007D7A54">
        <w:rPr>
          <w:sz w:val="20"/>
          <w:szCs w:val="20"/>
          <w:lang w:eastAsia="el-GR"/>
        </w:rPr>
        <w:t>Η παρούσα ισχύει μέχρι και την (</w:t>
      </w:r>
      <w:r w:rsidRPr="007D7A54">
        <w:rPr>
          <w:i/>
          <w:sz w:val="20"/>
          <w:szCs w:val="20"/>
          <w:lang w:eastAsia="el-GR"/>
        </w:rPr>
        <w:t xml:space="preserve">ο χρόνος ισχύος πρέπει να είναι μεγαλύτερος τουλάχιστον κατά τριάντα (30) ημέρες μετά τη λήξη χρόνου ισχύος της Προσφοράς </w:t>
      </w:r>
      <w:r w:rsidRPr="007D7A54">
        <w:rPr>
          <w:sz w:val="20"/>
          <w:szCs w:val="20"/>
          <w:lang w:eastAsia="el-GR"/>
        </w:rPr>
        <w:t xml:space="preserve">) …………………………………… </w:t>
      </w:r>
    </w:p>
    <w:p w14:paraId="5BC291C4" w14:textId="77777777" w:rsidR="00EA0986" w:rsidRPr="007D7A54" w:rsidRDefault="00EA0986" w:rsidP="00256546">
      <w:pPr>
        <w:spacing w:before="120" w:after="0"/>
        <w:rPr>
          <w:sz w:val="20"/>
          <w:szCs w:val="20"/>
          <w:lang w:eastAsia="el-GR"/>
        </w:rPr>
      </w:pPr>
      <w:r w:rsidRPr="007D7A54">
        <w:rPr>
          <w:sz w:val="20"/>
          <w:szCs w:val="20"/>
          <w:lang w:eastAsia="el-GR"/>
        </w:rPr>
        <w:t>Σε περίπτωση κατάπτωσης της εγγύησης, το ποσό της κατάπτωσης υπόκειται στο εκάστοτε ισχύον πάγιο τέλος χαρτοσήμου.</w:t>
      </w:r>
    </w:p>
    <w:p w14:paraId="525EF46D" w14:textId="0521D261" w:rsidR="00EA0986" w:rsidRPr="007D7A54" w:rsidRDefault="00EA0986" w:rsidP="00256546">
      <w:pPr>
        <w:spacing w:before="120" w:after="0"/>
        <w:rPr>
          <w:sz w:val="20"/>
          <w:szCs w:val="20"/>
          <w:lang w:eastAsia="el-GR"/>
        </w:rPr>
      </w:pPr>
      <w:r w:rsidRPr="007D7A54">
        <w:rPr>
          <w:sz w:val="20"/>
          <w:szCs w:val="20"/>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r w:rsidR="00256546" w:rsidRPr="007D7A54">
        <w:rPr>
          <w:sz w:val="20"/>
          <w:szCs w:val="20"/>
          <w:lang w:eastAsia="el-GR"/>
        </w:rPr>
        <w:t xml:space="preserve">σύμφωνα με την παρ. </w:t>
      </w:r>
      <w:r w:rsidR="00256546" w:rsidRPr="007D7A54">
        <w:rPr>
          <w:b/>
          <w:bCs/>
          <w:sz w:val="20"/>
          <w:szCs w:val="20"/>
        </w:rPr>
        <w:fldChar w:fldCharType="begin"/>
      </w:r>
      <w:r w:rsidR="00256546" w:rsidRPr="007D7A54">
        <w:rPr>
          <w:sz w:val="20"/>
          <w:szCs w:val="20"/>
          <w:lang w:eastAsia="el-GR"/>
        </w:rPr>
        <w:instrText xml:space="preserve"> REF _Ref496542081 \r \h </w:instrText>
      </w:r>
      <w:r w:rsidR="00256546" w:rsidRPr="007D7A54">
        <w:rPr>
          <w:b/>
          <w:bCs/>
          <w:sz w:val="20"/>
          <w:szCs w:val="20"/>
        </w:rPr>
        <w:instrText xml:space="preserve"> \* MERGEFORMAT </w:instrText>
      </w:r>
      <w:r w:rsidR="00256546" w:rsidRPr="007D7A54">
        <w:rPr>
          <w:b/>
          <w:bCs/>
          <w:sz w:val="20"/>
          <w:szCs w:val="20"/>
        </w:rPr>
      </w:r>
      <w:r w:rsidR="00256546" w:rsidRPr="007D7A54">
        <w:rPr>
          <w:b/>
          <w:bCs/>
          <w:sz w:val="20"/>
          <w:szCs w:val="20"/>
        </w:rPr>
        <w:fldChar w:fldCharType="separate"/>
      </w:r>
      <w:r w:rsidR="00CB4EC7">
        <w:rPr>
          <w:sz w:val="20"/>
          <w:szCs w:val="20"/>
          <w:lang w:eastAsia="el-GR"/>
        </w:rPr>
        <w:t>2.2.2</w:t>
      </w:r>
      <w:r w:rsidR="00256546" w:rsidRPr="007D7A54">
        <w:rPr>
          <w:b/>
          <w:bCs/>
          <w:sz w:val="20"/>
          <w:szCs w:val="20"/>
        </w:rPr>
        <w:fldChar w:fldCharType="end"/>
      </w:r>
      <w:r w:rsidR="00256546" w:rsidRPr="007D7A54">
        <w:rPr>
          <w:sz w:val="20"/>
          <w:szCs w:val="20"/>
          <w:lang w:eastAsia="el-GR"/>
        </w:rPr>
        <w:t xml:space="preserve"> της παρούσας , </w:t>
      </w:r>
      <w:r w:rsidRPr="007D7A54">
        <w:rPr>
          <w:sz w:val="20"/>
          <w:szCs w:val="20"/>
          <w:lang w:eastAsia="el-GR"/>
        </w:rPr>
        <w:t xml:space="preserve">με την προϋπόθεση ότι το σχετικό αίτημά σας θα μας υποβληθεί πριν από την ημερομηνία λήξης της. </w:t>
      </w:r>
    </w:p>
    <w:p w14:paraId="1FD3ECD7" w14:textId="77777777" w:rsidR="00EA0986" w:rsidRPr="007D7A54" w:rsidRDefault="00EA0986" w:rsidP="00256546">
      <w:pPr>
        <w:spacing w:before="120" w:after="0"/>
        <w:rPr>
          <w:sz w:val="20"/>
          <w:szCs w:val="20"/>
          <w:lang w:eastAsia="el-GR"/>
        </w:rPr>
      </w:pPr>
      <w:r w:rsidRPr="007D7A54">
        <w:rPr>
          <w:sz w:val="20"/>
          <w:szCs w:val="20"/>
          <w:lang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ED7BC4" w:rsidRPr="007D7A54">
        <w:rPr>
          <w:sz w:val="20"/>
          <w:szCs w:val="20"/>
          <w:lang w:eastAsia="el-GR"/>
        </w:rPr>
        <w:t>.</w:t>
      </w:r>
      <w:r w:rsidRPr="007D7A54">
        <w:rPr>
          <w:sz w:val="20"/>
          <w:szCs w:val="20"/>
          <w:lang w:eastAsia="el-GR"/>
        </w:rPr>
        <w:tab/>
      </w:r>
      <w:r w:rsidRPr="007D7A54">
        <w:rPr>
          <w:sz w:val="20"/>
          <w:szCs w:val="20"/>
          <w:lang w:eastAsia="el-GR"/>
        </w:rPr>
        <w:tab/>
      </w:r>
      <w:r w:rsidRPr="007D7A54">
        <w:rPr>
          <w:sz w:val="20"/>
          <w:szCs w:val="20"/>
          <w:lang w:eastAsia="el-GR"/>
        </w:rPr>
        <w:tab/>
      </w:r>
    </w:p>
    <w:p w14:paraId="2031B585" w14:textId="77777777" w:rsidR="00EA0986" w:rsidRPr="007D7A54" w:rsidRDefault="00EA0986" w:rsidP="00EA0986">
      <w:pPr>
        <w:spacing w:after="0"/>
        <w:jc w:val="right"/>
        <w:rPr>
          <w:sz w:val="20"/>
          <w:szCs w:val="20"/>
        </w:rPr>
      </w:pPr>
      <w:r w:rsidRPr="007D7A54">
        <w:rPr>
          <w:sz w:val="20"/>
          <w:szCs w:val="20"/>
          <w:lang w:eastAsia="el-GR"/>
        </w:rPr>
        <w:t>(Εξουσιοδοτημένη υπογραφή)</w:t>
      </w:r>
    </w:p>
    <w:p w14:paraId="2E0D78BF" w14:textId="77777777" w:rsidR="007E740C" w:rsidRPr="007D7A54" w:rsidRDefault="007E740C" w:rsidP="007E740C">
      <w:pPr>
        <w:rPr>
          <w:sz w:val="20"/>
          <w:szCs w:val="20"/>
        </w:rPr>
      </w:pPr>
    </w:p>
    <w:p w14:paraId="55DE1186" w14:textId="77777777" w:rsidR="007E740C" w:rsidRPr="007D7A54" w:rsidRDefault="007E740C" w:rsidP="00CA6659">
      <w:pPr>
        <w:rPr>
          <w:sz w:val="20"/>
          <w:szCs w:val="20"/>
        </w:rPr>
      </w:pPr>
    </w:p>
    <w:p w14:paraId="43532F3A" w14:textId="77777777" w:rsidR="002D335B" w:rsidRPr="007D7A54" w:rsidRDefault="002D335B">
      <w:pPr>
        <w:spacing w:line="259" w:lineRule="auto"/>
        <w:jc w:val="left"/>
        <w:rPr>
          <w:sz w:val="20"/>
          <w:szCs w:val="20"/>
        </w:rPr>
      </w:pPr>
      <w:r w:rsidRPr="007D7A54">
        <w:rPr>
          <w:sz w:val="20"/>
          <w:szCs w:val="20"/>
        </w:rPr>
        <w:br w:type="page"/>
      </w:r>
    </w:p>
    <w:p w14:paraId="69478CF9" w14:textId="77777777" w:rsidR="002D335B" w:rsidRPr="00897475" w:rsidRDefault="002D335B" w:rsidP="004A1D19">
      <w:pPr>
        <w:pStyle w:val="2"/>
        <w:numPr>
          <w:ilvl w:val="0"/>
          <w:numId w:val="10"/>
        </w:numPr>
      </w:pPr>
      <w:bookmarkStart w:id="717" w:name="_Toc31307766"/>
      <w:bookmarkStart w:id="718" w:name="_Toc75073573"/>
      <w:r w:rsidRPr="00897475">
        <w:lastRenderedPageBreak/>
        <w:t>Εγγυητική Επιστολή Καλής Εκτέλεσης</w:t>
      </w:r>
      <w:bookmarkEnd w:id="717"/>
      <w:bookmarkEnd w:id="718"/>
    </w:p>
    <w:p w14:paraId="78F8228A" w14:textId="77777777" w:rsidR="00327766" w:rsidRPr="00897475" w:rsidRDefault="00327766" w:rsidP="00327766">
      <w:bookmarkStart w:id="719" w:name="_Toc336420407"/>
      <w:r w:rsidRPr="00897475">
        <w:t>ΕΚΔΟΤΗΣ (Πλήρης επωνυμία).......................................................................</w:t>
      </w:r>
      <w:bookmarkEnd w:id="719"/>
    </w:p>
    <w:p w14:paraId="62521286" w14:textId="77777777" w:rsidR="00327766" w:rsidRPr="00897475" w:rsidRDefault="00327766" w:rsidP="00327766">
      <w:pPr>
        <w:jc w:val="right"/>
      </w:pPr>
      <w:r w:rsidRPr="00897475">
        <w:t>Ημερομηνία έκδοσης...........................</w:t>
      </w:r>
    </w:p>
    <w:p w14:paraId="019D8B68" w14:textId="77777777" w:rsidR="00327766" w:rsidRPr="00897475" w:rsidRDefault="00327766" w:rsidP="00327766">
      <w:r w:rsidRPr="00897475">
        <w:t xml:space="preserve">Προς: Την Κοινωνία της Πληροφορίας </w:t>
      </w:r>
      <w:r w:rsidR="00DB75F3">
        <w:t>Μ</w:t>
      </w:r>
      <w:r w:rsidR="000E5082">
        <w:t>.</w:t>
      </w:r>
      <w:r w:rsidRPr="00897475">
        <w:t>Α</w:t>
      </w:r>
      <w:r w:rsidR="000E5082">
        <w:t>.</w:t>
      </w:r>
      <w:r w:rsidRPr="00897475">
        <w:t>Ε</w:t>
      </w:r>
    </w:p>
    <w:p w14:paraId="13F9B767" w14:textId="77777777" w:rsidR="00327766" w:rsidRPr="00897475" w:rsidRDefault="00327766" w:rsidP="00327766">
      <w:pPr>
        <w:rPr>
          <w:lang w:eastAsia="el-GR"/>
        </w:rPr>
      </w:pPr>
      <w:r w:rsidRPr="00897475">
        <w:t xml:space="preserve">Χανδρή 3 και Κύπρου, ΤΚ 18346, Μοσχάτο </w:t>
      </w:r>
      <w:r w:rsidRPr="00897475">
        <w:rPr>
          <w:lang w:eastAsia="el-GR"/>
        </w:rPr>
        <w:t>Αθήνα</w:t>
      </w:r>
    </w:p>
    <w:p w14:paraId="6DFD9ABF" w14:textId="77777777" w:rsidR="00327766" w:rsidRPr="00897475" w:rsidRDefault="00327766" w:rsidP="00327766"/>
    <w:p w14:paraId="35267CCC" w14:textId="77777777" w:rsidR="00327766" w:rsidRPr="00897475" w:rsidRDefault="00327766" w:rsidP="00327766">
      <w:r w:rsidRPr="00897475">
        <w:t xml:space="preserve">Εγγύηση μας υπ’ αριθμ. ……………….. ποσού ………………….……. ευρώ </w:t>
      </w:r>
    </w:p>
    <w:p w14:paraId="208E7374" w14:textId="77777777" w:rsidR="00327766" w:rsidRPr="00897475" w:rsidRDefault="00327766" w:rsidP="00327766">
      <w:pPr>
        <w:rPr>
          <w:lang w:eastAsia="el-GR"/>
        </w:rPr>
      </w:pPr>
      <w:r w:rsidRPr="00897475">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3EFFEB6" w14:textId="77777777" w:rsidR="00327766" w:rsidRPr="00897475" w:rsidRDefault="00327766" w:rsidP="00327766">
      <w:pPr>
        <w:rPr>
          <w:lang w:eastAsia="el-GR"/>
        </w:rPr>
      </w:pPr>
      <w:r w:rsidRPr="00897475">
        <w:rPr>
          <w:i/>
          <w:u w:val="single"/>
          <w:lang w:eastAsia="el-GR"/>
        </w:rPr>
        <w:t>{σε περίπτωση φυσικού προσώπου}:</w:t>
      </w:r>
      <w:r w:rsidRPr="00897475">
        <w:rPr>
          <w:bCs/>
        </w:rPr>
        <w:t xml:space="preserve"> </w:t>
      </w:r>
      <w:r w:rsidRPr="00897475">
        <w:rPr>
          <w:rFonts w:eastAsia="Calibri"/>
          <w:bCs/>
        </w:rPr>
        <w:t>(</w:t>
      </w:r>
      <w:r w:rsidRPr="00897475">
        <w:rPr>
          <w:lang w:eastAsia="el-GR"/>
        </w:rPr>
        <w:t>ονοματεπώνυμο, πατρώνυμο) .............................., ΑΦΜ: ................ οδός............................. αριθμός.................ΤΚ………………</w:t>
      </w:r>
    </w:p>
    <w:p w14:paraId="790B5039" w14:textId="77777777" w:rsidR="00327766" w:rsidRPr="00897475" w:rsidRDefault="00327766" w:rsidP="00327766">
      <w:pPr>
        <w:rPr>
          <w:lang w:eastAsia="el-GR"/>
        </w:rPr>
      </w:pPr>
      <w:r w:rsidRPr="00897475">
        <w:rPr>
          <w:lang w:eastAsia="el-GR"/>
        </w:rPr>
        <w:t>{</w:t>
      </w:r>
      <w:r w:rsidRPr="00897475">
        <w:rPr>
          <w:i/>
          <w:u w:val="single"/>
          <w:lang w:eastAsia="el-GR"/>
        </w:rPr>
        <w:t>Σε περίπτωση μεμονωμένης εταιρίας:</w:t>
      </w:r>
      <w:r w:rsidRPr="00897475">
        <w:rPr>
          <w:lang w:eastAsia="el-GR"/>
        </w:rPr>
        <w:t xml:space="preserve"> της Εταιρίας ………. ΑΦΜ: ...... οδός …………. αριθμός … ΤΚ ………..,}</w:t>
      </w:r>
    </w:p>
    <w:p w14:paraId="42119F2E" w14:textId="77777777" w:rsidR="00327766" w:rsidRPr="00897475" w:rsidRDefault="00327766" w:rsidP="00327766">
      <w:pPr>
        <w:rPr>
          <w:lang w:eastAsia="el-GR"/>
        </w:rPr>
      </w:pPr>
      <w:r w:rsidRPr="00897475">
        <w:rPr>
          <w:lang w:eastAsia="el-GR"/>
        </w:rPr>
        <w:t>{</w:t>
      </w:r>
      <w:r w:rsidRPr="00897475">
        <w:rPr>
          <w:i/>
          <w:u w:val="single"/>
          <w:lang w:eastAsia="el-GR"/>
        </w:rPr>
        <w:t>ή σε περίπτωση Ένωσης ή Κοινοπραξίας:</w:t>
      </w:r>
      <w:r w:rsidRPr="00897475">
        <w:rPr>
          <w:lang w:eastAsia="el-GR"/>
        </w:rPr>
        <w:t xml:space="preserve"> των Εταιριών </w:t>
      </w:r>
    </w:p>
    <w:p w14:paraId="391486F2" w14:textId="77777777" w:rsidR="00327766" w:rsidRPr="00897475" w:rsidRDefault="00327766" w:rsidP="00327766">
      <w:pPr>
        <w:rPr>
          <w:lang w:eastAsia="el-GR"/>
        </w:rPr>
      </w:pPr>
      <w:r w:rsidRPr="00897475">
        <w:rPr>
          <w:lang w:eastAsia="el-GR"/>
        </w:rPr>
        <w:t>α) (πλήρη επωνυμία) …… ΑΦΜ…….….... οδός............................. αριθμός.................ΤΚ………………</w:t>
      </w:r>
    </w:p>
    <w:p w14:paraId="6389C695" w14:textId="77777777" w:rsidR="00327766" w:rsidRPr="00897475" w:rsidRDefault="00327766" w:rsidP="00327766">
      <w:pPr>
        <w:rPr>
          <w:lang w:eastAsia="el-GR"/>
        </w:rPr>
      </w:pPr>
      <w:r w:rsidRPr="00897475">
        <w:rPr>
          <w:lang w:eastAsia="el-GR"/>
        </w:rPr>
        <w:t>β) (πλήρη επωνυμία) …… ΑΦΜ…….….... οδός............................. αριθμός.................ΤΚ………………</w:t>
      </w:r>
    </w:p>
    <w:p w14:paraId="379425B6" w14:textId="77777777" w:rsidR="00327766" w:rsidRPr="00897475" w:rsidRDefault="00327766" w:rsidP="00327766">
      <w:pPr>
        <w:rPr>
          <w:lang w:eastAsia="el-GR"/>
        </w:rPr>
      </w:pPr>
      <w:r w:rsidRPr="00897475">
        <w:rPr>
          <w:lang w:eastAsia="el-GR"/>
        </w:rPr>
        <w:t>γ) (πλήρη επωνυμία) …… ΑΦΜ…….….... οδός............................. αριθμός.................ΤΚ………………</w:t>
      </w:r>
    </w:p>
    <w:p w14:paraId="497779F4" w14:textId="77777777" w:rsidR="00327766" w:rsidRPr="00897475" w:rsidRDefault="00327766" w:rsidP="00327766">
      <w:r w:rsidRPr="00897475">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78E6062" w14:textId="77777777" w:rsidR="00327766" w:rsidRPr="00897475" w:rsidRDefault="00327766" w:rsidP="00327766">
      <w:r w:rsidRPr="00897475">
        <w:t>για την καλή εκτέλεση της υπ αριθ ..... σύμβασης “(τίτλος σύμβασης)”, σύμφωνα με την (αριθμό/ημερομηνία) ........................ Διακήρυξης.</w:t>
      </w:r>
    </w:p>
    <w:p w14:paraId="7C1441CD" w14:textId="77777777" w:rsidR="00327766" w:rsidRPr="00897475" w:rsidRDefault="00327766" w:rsidP="00327766">
      <w:r w:rsidRPr="00897475">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02D4A23" w14:textId="2CE32846" w:rsidR="00256546" w:rsidRPr="00603221" w:rsidRDefault="00327766" w:rsidP="00256546">
      <w:r w:rsidRPr="00897475">
        <w:t>Η παρούσα ισχύει μέχρι και την ...............</w:t>
      </w:r>
      <w:r w:rsidR="00256546" w:rsidRPr="00256546">
        <w:rPr>
          <w:iCs/>
        </w:rPr>
        <w:t xml:space="preserve"> </w:t>
      </w:r>
      <w:r w:rsidR="00256546" w:rsidRPr="00603221">
        <w:rPr>
          <w:b/>
          <w:color w:val="000000" w:themeColor="text1"/>
        </w:rPr>
        <w:t>διάρκεια ισχύος σύμφωνα με την παρ.</w:t>
      </w:r>
      <w:r w:rsidR="00256546" w:rsidRPr="00603221">
        <w:t xml:space="preserve"> </w:t>
      </w:r>
      <w:r w:rsidR="00256546" w:rsidRPr="00603221">
        <w:rPr>
          <w:b/>
        </w:rPr>
        <w:fldChar w:fldCharType="begin"/>
      </w:r>
      <w:r w:rsidR="00256546" w:rsidRPr="00603221">
        <w:rPr>
          <w:b/>
        </w:rPr>
        <w:instrText xml:space="preserve"> REF _Ref496542746 \r \h  \* MERGEFORMAT </w:instrText>
      </w:r>
      <w:r w:rsidR="00256546" w:rsidRPr="00603221">
        <w:rPr>
          <w:b/>
        </w:rPr>
      </w:r>
      <w:r w:rsidR="00256546" w:rsidRPr="00603221">
        <w:rPr>
          <w:b/>
        </w:rPr>
        <w:fldChar w:fldCharType="separate"/>
      </w:r>
      <w:r w:rsidR="00CB4EC7">
        <w:rPr>
          <w:b/>
        </w:rPr>
        <w:t>4.1</w:t>
      </w:r>
      <w:r w:rsidR="00256546" w:rsidRPr="00603221">
        <w:rPr>
          <w:b/>
        </w:rPr>
        <w:fldChar w:fldCharType="end"/>
      </w:r>
      <w:r w:rsidR="00256546">
        <w:rPr>
          <w:b/>
        </w:rPr>
        <w:t xml:space="preserve"> </w:t>
      </w:r>
      <w:r w:rsidR="00256546" w:rsidRPr="00603221">
        <w:rPr>
          <w:b/>
          <w:color w:val="000000" w:themeColor="text1"/>
        </w:rPr>
        <w:t>της παρούσας</w:t>
      </w:r>
      <w:r w:rsidR="00256546" w:rsidRPr="00603221">
        <w:t>)</w:t>
      </w:r>
    </w:p>
    <w:p w14:paraId="5481F382" w14:textId="77777777" w:rsidR="00327766" w:rsidRPr="00897475" w:rsidRDefault="00327766" w:rsidP="00327766">
      <w:r w:rsidRPr="00897475">
        <w:t>Σε περίπτωση κατάπτωσης της εγγύησης, το ποσό της κατάπτωσης υπόκειται στο εκάστοτε ισχύον πάγιο τέλος χαρτοσήμου.</w:t>
      </w:r>
    </w:p>
    <w:p w14:paraId="1867B76B" w14:textId="77777777" w:rsidR="00327766" w:rsidRPr="00897475" w:rsidRDefault="00327766" w:rsidP="00327766">
      <w:r w:rsidRPr="00897475">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DF43AA4" w14:textId="77777777" w:rsidR="00327766" w:rsidRPr="00897475" w:rsidRDefault="00327766" w:rsidP="00327766">
      <w:pPr>
        <w:jc w:val="right"/>
      </w:pPr>
    </w:p>
    <w:p w14:paraId="7D7A9D4F" w14:textId="77777777" w:rsidR="00327766" w:rsidRPr="00897475" w:rsidRDefault="00327766" w:rsidP="00327766">
      <w:pPr>
        <w:jc w:val="right"/>
        <w:rPr>
          <w:lang w:eastAsia="el-GR"/>
        </w:rPr>
      </w:pPr>
      <w:r w:rsidRPr="00897475">
        <w:rPr>
          <w:lang w:eastAsia="el-GR"/>
        </w:rPr>
        <w:t>(Εξουσιοδοτημένη υπογραφή)</w:t>
      </w:r>
    </w:p>
    <w:p w14:paraId="63F1E9F1" w14:textId="77777777" w:rsidR="00D94EC0" w:rsidRDefault="00D94EC0" w:rsidP="00327766">
      <w:pPr>
        <w:jc w:val="right"/>
        <w:rPr>
          <w:lang w:eastAsia="el-GR"/>
        </w:rPr>
      </w:pPr>
    </w:p>
    <w:p w14:paraId="52A8A156" w14:textId="77777777" w:rsidR="00256546" w:rsidRDefault="00256546" w:rsidP="00327766">
      <w:pPr>
        <w:jc w:val="right"/>
        <w:rPr>
          <w:lang w:eastAsia="el-GR"/>
        </w:rPr>
      </w:pPr>
    </w:p>
    <w:p w14:paraId="2A423177" w14:textId="77777777" w:rsidR="00256546" w:rsidRPr="00603221" w:rsidRDefault="00256546" w:rsidP="004A1D19">
      <w:pPr>
        <w:pStyle w:val="2"/>
        <w:numPr>
          <w:ilvl w:val="0"/>
          <w:numId w:val="10"/>
        </w:numPr>
      </w:pPr>
      <w:bookmarkStart w:id="720" w:name="_Toc75073574"/>
      <w:bookmarkStart w:id="721" w:name="_Toc496694242"/>
      <w:bookmarkStart w:id="722" w:name="_Toc75073575"/>
      <w:bookmarkEnd w:id="720"/>
      <w:r w:rsidRPr="00603221">
        <w:lastRenderedPageBreak/>
        <w:t>Εγγυητική Επιστολή Προκαταβολής</w:t>
      </w:r>
      <w:bookmarkEnd w:id="721"/>
      <w:bookmarkEnd w:id="722"/>
      <w:r w:rsidRPr="00603221">
        <w:t xml:space="preserve"> </w:t>
      </w:r>
    </w:p>
    <w:p w14:paraId="4870782C" w14:textId="77777777" w:rsidR="00256546" w:rsidRPr="00603221" w:rsidRDefault="00256546" w:rsidP="00256546">
      <w:pPr>
        <w:spacing w:after="0"/>
        <w:jc w:val="left"/>
      </w:pPr>
    </w:p>
    <w:p w14:paraId="1DBF16F0" w14:textId="77777777" w:rsidR="00256546" w:rsidRPr="00603221" w:rsidRDefault="00256546" w:rsidP="00256546">
      <w:pPr>
        <w:spacing w:line="276" w:lineRule="auto"/>
      </w:pPr>
      <w:r w:rsidRPr="00603221">
        <w:t>ΕΚΔΟΤΗΣ: .......................................................................</w:t>
      </w:r>
    </w:p>
    <w:p w14:paraId="46DFBEB1" w14:textId="77777777" w:rsidR="00256546" w:rsidRPr="00603221" w:rsidRDefault="00256546" w:rsidP="00256546">
      <w:pPr>
        <w:spacing w:line="276" w:lineRule="auto"/>
        <w:jc w:val="right"/>
      </w:pPr>
      <w:r w:rsidRPr="00603221">
        <w:t>Ημερομηνία έκδοσης: ...........................</w:t>
      </w:r>
    </w:p>
    <w:p w14:paraId="10A36D69" w14:textId="77777777" w:rsidR="00256546" w:rsidRPr="00603221" w:rsidRDefault="00256546" w:rsidP="00256546">
      <w:pPr>
        <w:spacing w:line="276" w:lineRule="auto"/>
      </w:pPr>
      <w:r w:rsidRPr="00603221">
        <w:t xml:space="preserve">Προς: </w:t>
      </w:r>
    </w:p>
    <w:p w14:paraId="68A91834" w14:textId="77777777" w:rsidR="00256546" w:rsidRPr="00603221" w:rsidRDefault="00256546" w:rsidP="00256546">
      <w:pPr>
        <w:spacing w:after="120"/>
        <w:rPr>
          <w:lang w:eastAsia="el-GR"/>
        </w:rPr>
      </w:pPr>
      <w:r w:rsidRPr="00603221">
        <w:rPr>
          <w:lang w:eastAsia="el-GR"/>
        </w:rPr>
        <w:t>Κοινωνία της Πληροφορίας Α.Ε.</w:t>
      </w:r>
    </w:p>
    <w:p w14:paraId="3A127289" w14:textId="77777777" w:rsidR="00256546" w:rsidRPr="00603221" w:rsidRDefault="00256546" w:rsidP="00256546">
      <w:pPr>
        <w:spacing w:after="120"/>
        <w:rPr>
          <w:lang w:eastAsia="el-GR"/>
        </w:rPr>
      </w:pPr>
      <w:r w:rsidRPr="00603221">
        <w:rPr>
          <w:lang w:eastAsia="el-GR"/>
        </w:rPr>
        <w:t xml:space="preserve"> Χανδρή 3, ΤΚ 18346 Μοσχάτο Αθήνα</w:t>
      </w:r>
    </w:p>
    <w:p w14:paraId="70C0BDF8" w14:textId="77777777" w:rsidR="00256546" w:rsidRPr="00603221" w:rsidRDefault="00256546" w:rsidP="00256546">
      <w:pPr>
        <w:spacing w:after="120"/>
        <w:rPr>
          <w:lang w:eastAsia="el-GR"/>
        </w:rPr>
      </w:pPr>
      <w:r w:rsidRPr="00603221">
        <w:rPr>
          <w:lang w:eastAsia="el-GR"/>
        </w:rPr>
        <w:t>ΑΦΜ: 999983307</w:t>
      </w:r>
    </w:p>
    <w:p w14:paraId="2D44C8E2" w14:textId="77777777" w:rsidR="00256546" w:rsidRPr="00603221" w:rsidRDefault="00256546" w:rsidP="00256546">
      <w:r w:rsidRPr="00603221">
        <w:t xml:space="preserve">Εγγύηση μας υπ’ αριθμ. ……………….. ποσού ………………….……. ευρώ </w:t>
      </w:r>
    </w:p>
    <w:p w14:paraId="42DB4E42" w14:textId="77777777" w:rsidR="00256546" w:rsidRPr="00603221" w:rsidRDefault="00256546" w:rsidP="00256546">
      <w:pPr>
        <w:rPr>
          <w:lang w:eastAsia="el-GR"/>
        </w:rPr>
      </w:pPr>
      <w:r w:rsidRPr="00603221">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5610BE" w14:textId="77777777" w:rsidR="00256546" w:rsidRPr="00603221" w:rsidRDefault="00256546" w:rsidP="00256546">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 ΑΦΜ: ................ οδός............................. αριθμός.................ΤΚ………………</w:t>
      </w:r>
    </w:p>
    <w:p w14:paraId="6ACD2FE6" w14:textId="77777777" w:rsidR="00256546" w:rsidRPr="00603221" w:rsidRDefault="00256546" w:rsidP="00256546">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5CB37387" w14:textId="77777777" w:rsidR="00256546" w:rsidRPr="00603221" w:rsidRDefault="00256546" w:rsidP="00256546">
      <w:pPr>
        <w:rPr>
          <w:lang w:eastAsia="el-GR"/>
        </w:rPr>
      </w:pPr>
      <w:r w:rsidRPr="00603221">
        <w:rPr>
          <w:lang w:eastAsia="el-GR"/>
        </w:rPr>
        <w:t>{</w:t>
      </w:r>
      <w:r w:rsidRPr="00603221">
        <w:rPr>
          <w:i/>
          <w:color w:val="FF0000"/>
          <w:u w:val="single"/>
          <w:lang w:eastAsia="el-GR"/>
        </w:rPr>
        <w:t>ή σε περίπτωση Ένωσης ή Κοινοπραξίας:</w:t>
      </w:r>
      <w:r w:rsidRPr="00603221">
        <w:rPr>
          <w:lang w:eastAsia="el-GR"/>
        </w:rPr>
        <w:t xml:space="preserve"> των Εταιριών </w:t>
      </w:r>
    </w:p>
    <w:p w14:paraId="6B63EE50" w14:textId="77777777" w:rsidR="00256546" w:rsidRPr="00603221" w:rsidRDefault="00256546" w:rsidP="00256546">
      <w:pPr>
        <w:rPr>
          <w:lang w:eastAsia="el-GR"/>
        </w:rPr>
      </w:pPr>
      <w:r w:rsidRPr="00603221">
        <w:rPr>
          <w:lang w:eastAsia="el-GR"/>
        </w:rPr>
        <w:t>α) (πλήρη επωνυμία) …… ΑΦΜ…….….... οδός............................. αριθμός.................ΤΚ………………</w:t>
      </w:r>
    </w:p>
    <w:p w14:paraId="73BA5EF5" w14:textId="77777777" w:rsidR="00256546" w:rsidRPr="00603221" w:rsidRDefault="00256546" w:rsidP="00256546">
      <w:pPr>
        <w:rPr>
          <w:lang w:eastAsia="el-GR"/>
        </w:rPr>
      </w:pPr>
      <w:r w:rsidRPr="00603221">
        <w:rPr>
          <w:lang w:eastAsia="el-GR"/>
        </w:rPr>
        <w:t>β) (πλήρη επωνυμία) …… ΑΦΜ…….….... οδός............................. αριθμός.................ΤΚ………………</w:t>
      </w:r>
    </w:p>
    <w:p w14:paraId="4FD9CC6C" w14:textId="77777777" w:rsidR="00256546" w:rsidRPr="00603221" w:rsidRDefault="00256546" w:rsidP="00256546">
      <w:pPr>
        <w:rPr>
          <w:lang w:eastAsia="el-GR"/>
        </w:rPr>
      </w:pPr>
      <w:r w:rsidRPr="00603221">
        <w:rPr>
          <w:lang w:eastAsia="el-GR"/>
        </w:rPr>
        <w:t>γ) (πλήρη επωνυμία) …… ΑΦΜ…….….... οδός............................. αριθμός.................ΤΚ………………</w:t>
      </w:r>
    </w:p>
    <w:p w14:paraId="718428F8" w14:textId="77777777" w:rsidR="00256546" w:rsidRPr="00603221" w:rsidRDefault="00256546" w:rsidP="00256546">
      <w:pPr>
        <w:spacing w:line="276" w:lineRule="auto"/>
        <w:rPr>
          <w:color w:val="000000" w:themeColor="text1"/>
        </w:rPr>
      </w:pPr>
      <w:r w:rsidRPr="00603221">
        <w:rPr>
          <w:color w:val="000000" w:themeColor="text1"/>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62494D9" w14:textId="77777777" w:rsidR="00256546" w:rsidRPr="00603221" w:rsidRDefault="00256546" w:rsidP="00256546">
      <w:pPr>
        <w:spacing w:line="276" w:lineRule="auto"/>
        <w:rPr>
          <w:color w:val="000000" w:themeColor="text1"/>
        </w:rPr>
      </w:pPr>
      <w:r w:rsidRPr="00603221">
        <w:rPr>
          <w:color w:val="000000" w:themeColor="text1"/>
        </w:rPr>
        <w:t xml:space="preserve">για την λήψη προκαταβολής για τη χορήγηση του …% </w:t>
      </w:r>
      <w:r w:rsidRPr="00603221">
        <w:rPr>
          <w:color w:val="000000" w:themeColor="text1"/>
          <w:lang w:eastAsia="el-GR"/>
        </w:rPr>
        <w:t xml:space="preserve">(συμπληρώνετε το συνολικό ποσοστό της λαμβανόμενης προκαταβολής) </w:t>
      </w:r>
      <w:r w:rsidRPr="00603221">
        <w:rPr>
          <w:color w:val="000000" w:themeColor="text1"/>
        </w:rPr>
        <w:t xml:space="preserve">της συμβατικής αξίας μη περιλαμβανομένου του ΦΠΑ, ευρώ ………… </w:t>
      </w:r>
      <w:r w:rsidRPr="00603221">
        <w:rPr>
          <w:color w:val="000000" w:themeColor="text1"/>
          <w:lang w:eastAsia="el-GR"/>
        </w:rPr>
        <w:t xml:space="preserve">(συμπληρώνετε το συνολικό ποσό της λαμβανόμενης προκαταβολής) </w:t>
      </w:r>
      <w:r w:rsidRPr="00603221">
        <w:rPr>
          <w:color w:val="000000" w:themeColor="text1"/>
        </w:rPr>
        <w:t xml:space="preserve">σύμφωνα με τη σύμβαση με αριθμό...................και τη Διακήρυξή σας με αριθμό………., στο πλαίσιο του διαγωνισμού της </w:t>
      </w:r>
      <w:r w:rsidRPr="00603221">
        <w:rPr>
          <w:color w:val="000000" w:themeColor="text1"/>
          <w:lang w:eastAsia="el-GR"/>
        </w:rPr>
        <w:t xml:space="preserve">(συμπληρώνετε την ημερομηνία διενέργειας του διαγωνισμού) </w:t>
      </w:r>
      <w:r w:rsidRPr="00603221">
        <w:rPr>
          <w:color w:val="000000" w:themeColor="text1"/>
        </w:rPr>
        <w:t xml:space="preserve">…………. για εκτέλεση του έργου </w:t>
      </w:r>
      <w:r w:rsidRPr="00603221">
        <w:rPr>
          <w:color w:val="000000" w:themeColor="text1"/>
          <w:lang w:eastAsia="el-GR"/>
        </w:rPr>
        <w:t xml:space="preserve">(συμπληρώνετε τον τίτλο του έργου) </w:t>
      </w:r>
      <w:r w:rsidRPr="00603221">
        <w:rPr>
          <w:color w:val="000000" w:themeColor="text1"/>
        </w:rPr>
        <w:t xml:space="preserve">……… ……… συνολικής αξίας </w:t>
      </w:r>
      <w:r w:rsidRPr="00603221">
        <w:rPr>
          <w:color w:val="000000" w:themeColor="text1"/>
          <w:lang w:eastAsia="el-GR"/>
        </w:rPr>
        <w:t xml:space="preserve">(συμπληρώνετε το συνολικό συμβατικό τίμημα με διευκρίνιση εάν περιλαμβάνει ή όχι τον ΦΠΑ) </w:t>
      </w:r>
      <w:r w:rsidRPr="00603221">
        <w:rPr>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46F3241" w14:textId="77777777" w:rsidR="00256546" w:rsidRPr="00603221" w:rsidRDefault="00256546" w:rsidP="00256546">
      <w:pPr>
        <w:spacing w:line="276" w:lineRule="auto"/>
        <w:rPr>
          <w:color w:val="000000" w:themeColor="text1"/>
        </w:rPr>
      </w:pPr>
      <w:r w:rsidRPr="00603221">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8E7D754" w14:textId="33053B42" w:rsidR="00256546" w:rsidRPr="00603221" w:rsidRDefault="00256546" w:rsidP="00256546">
      <w:pPr>
        <w:spacing w:line="276" w:lineRule="auto"/>
        <w:rPr>
          <w:color w:val="000000" w:themeColor="text1"/>
        </w:rPr>
      </w:pPr>
      <w:r w:rsidRPr="00603221">
        <w:rPr>
          <w:color w:val="000000" w:themeColor="text1"/>
        </w:rPr>
        <w:lastRenderedPageBreak/>
        <w:t xml:space="preserve">Η παρούσα ισχύει </w:t>
      </w:r>
      <w:r w:rsidRPr="00603221">
        <w:rPr>
          <w:iCs/>
          <w:color w:val="000000" w:themeColor="text1"/>
        </w:rPr>
        <w:t>μέχρι και την ………………(Σημείωση προς την Τράπεζα</w:t>
      </w:r>
      <w:r w:rsidRPr="00603221">
        <w:rPr>
          <w:b/>
          <w:color w:val="000000" w:themeColor="text1"/>
        </w:rPr>
        <w:t xml:space="preserve">: διάρκεια ισχύος σύμφωνα με την παρ. </w:t>
      </w:r>
      <w:r>
        <w:rPr>
          <w:b/>
        </w:rPr>
        <w:fldChar w:fldCharType="begin"/>
      </w:r>
      <w:r>
        <w:rPr>
          <w:b/>
          <w:color w:val="000000" w:themeColor="text1"/>
        </w:rPr>
        <w:instrText xml:space="preserve"> REF _Ref496542746 \r \h </w:instrText>
      </w:r>
      <w:r>
        <w:rPr>
          <w:b/>
        </w:rPr>
      </w:r>
      <w:r>
        <w:rPr>
          <w:b/>
        </w:rPr>
        <w:fldChar w:fldCharType="separate"/>
      </w:r>
      <w:r w:rsidR="00CB4EC7">
        <w:rPr>
          <w:b/>
          <w:color w:val="000000" w:themeColor="text1"/>
        </w:rPr>
        <w:t>4.1</w:t>
      </w:r>
      <w:r>
        <w:rPr>
          <w:b/>
        </w:rPr>
        <w:fldChar w:fldCharType="end"/>
      </w:r>
      <w:r w:rsidRPr="00603221">
        <w:rPr>
          <w:b/>
          <w:color w:val="000000" w:themeColor="text1"/>
        </w:rPr>
        <w:t xml:space="preserve"> της παρούσας </w:t>
      </w:r>
      <w:r w:rsidRPr="00603221">
        <w:rPr>
          <w:iCs/>
          <w:color w:val="000000" w:themeColor="text1"/>
        </w:rPr>
        <w:t>)»</w:t>
      </w:r>
      <w:r w:rsidRPr="00603221">
        <w:rPr>
          <w:color w:val="000000" w:themeColor="text1"/>
        </w:rPr>
        <w:t>.</w:t>
      </w:r>
    </w:p>
    <w:p w14:paraId="213CAB20" w14:textId="77777777" w:rsidR="00256546" w:rsidRPr="00603221" w:rsidRDefault="00256546" w:rsidP="00256546">
      <w:pPr>
        <w:overflowPunct w:val="0"/>
        <w:autoSpaceDE w:val="0"/>
        <w:autoSpaceDN w:val="0"/>
        <w:adjustRightInd w:val="0"/>
        <w:spacing w:line="276" w:lineRule="auto"/>
        <w:textAlignment w:val="baseline"/>
        <w:rPr>
          <w:color w:val="000000" w:themeColor="text1"/>
        </w:rPr>
      </w:pPr>
      <w:r w:rsidRPr="00603221">
        <w:rPr>
          <w:color w:val="000000" w:themeColor="text1"/>
        </w:rPr>
        <w:t>Σε περίπτωση κατάπτωσης της εγγύησης, το ποσό της κατάπτωσης υπόκειται στο εκάστοτε ισχύον πάγιο τέλος χαρτοσήμου.</w:t>
      </w:r>
    </w:p>
    <w:p w14:paraId="2F7DBCE6" w14:textId="77777777" w:rsidR="00256546" w:rsidRPr="00603221" w:rsidRDefault="00256546" w:rsidP="00256546">
      <w:pPr>
        <w:spacing w:line="276" w:lineRule="auto"/>
        <w:jc w:val="right"/>
      </w:pPr>
      <w:r w:rsidRPr="00603221">
        <w:t>(Εξουσιοδοτημένη υπογραφή)</w:t>
      </w:r>
    </w:p>
    <w:p w14:paraId="05C487F8" w14:textId="77777777" w:rsidR="00D35E0F" w:rsidRPr="00897475" w:rsidRDefault="00256546" w:rsidP="00256546">
      <w:pPr>
        <w:jc w:val="right"/>
        <w:rPr>
          <w:lang w:eastAsia="el-GR"/>
        </w:rPr>
      </w:pPr>
      <w:r w:rsidRPr="00603221">
        <w:rPr>
          <w:lang w:eastAsia="el-GR"/>
        </w:rPr>
        <w:br w:type="page"/>
      </w:r>
    </w:p>
    <w:p w14:paraId="5FA0E259" w14:textId="77777777" w:rsidR="002D335B" w:rsidRPr="00897475" w:rsidRDefault="00B66B1D" w:rsidP="004A1D19">
      <w:pPr>
        <w:pStyle w:val="2"/>
        <w:numPr>
          <w:ilvl w:val="0"/>
          <w:numId w:val="10"/>
        </w:numPr>
      </w:pPr>
      <w:bookmarkStart w:id="723" w:name="_Toc62060330"/>
      <w:bookmarkStart w:id="724" w:name="_Toc62060331"/>
      <w:bookmarkStart w:id="725" w:name="_Toc62060332"/>
      <w:bookmarkStart w:id="726" w:name="_Toc31307767"/>
      <w:bookmarkStart w:id="727" w:name="_Toc75073576"/>
      <w:bookmarkEnd w:id="723"/>
      <w:bookmarkEnd w:id="724"/>
      <w:bookmarkEnd w:id="725"/>
      <w:r w:rsidRPr="00897475">
        <w:lastRenderedPageBreak/>
        <w:t>Εγγυητική Επιστολή Καλής Λειτουργίας</w:t>
      </w:r>
      <w:bookmarkEnd w:id="726"/>
      <w:bookmarkEnd w:id="727"/>
    </w:p>
    <w:p w14:paraId="3A186572" w14:textId="77777777" w:rsidR="00BA5BBD" w:rsidRPr="00897475" w:rsidRDefault="00BA5BBD" w:rsidP="00BA5BBD">
      <w:pPr>
        <w:spacing w:line="276" w:lineRule="auto"/>
      </w:pPr>
      <w:r w:rsidRPr="00897475">
        <w:t>ΕΚΔΟΤΗΣ: .......................................................................</w:t>
      </w:r>
    </w:p>
    <w:p w14:paraId="54F89C95" w14:textId="77777777" w:rsidR="00BA5BBD" w:rsidRPr="00897475" w:rsidRDefault="00BA5BBD" w:rsidP="00BA5BBD">
      <w:pPr>
        <w:spacing w:line="276" w:lineRule="auto"/>
        <w:jc w:val="right"/>
      </w:pPr>
      <w:r w:rsidRPr="00897475">
        <w:t>Ημερομηνία έκδοσης: ...........................</w:t>
      </w:r>
    </w:p>
    <w:p w14:paraId="609BD59F" w14:textId="77777777" w:rsidR="00BA5BBD" w:rsidRPr="00897475" w:rsidRDefault="00BA5BBD" w:rsidP="00BA5BBD">
      <w:pPr>
        <w:spacing w:line="276" w:lineRule="auto"/>
      </w:pPr>
      <w:r w:rsidRPr="00897475">
        <w:t xml:space="preserve">Προς: </w:t>
      </w:r>
    </w:p>
    <w:p w14:paraId="555F1844" w14:textId="77777777" w:rsidR="00BA5BBD" w:rsidRPr="00897475" w:rsidRDefault="00D35E0F" w:rsidP="00BA5BBD">
      <w:pPr>
        <w:spacing w:line="276" w:lineRule="auto"/>
        <w:rPr>
          <w:lang w:eastAsia="el-GR"/>
        </w:rPr>
      </w:pPr>
      <w:r>
        <w:rPr>
          <w:lang w:eastAsia="el-GR"/>
        </w:rPr>
        <w:t xml:space="preserve">Υπουργείο Ψηφιακής Διακυβέρνησης </w:t>
      </w:r>
    </w:p>
    <w:p w14:paraId="3C32CAEF" w14:textId="77777777" w:rsidR="00BA5BBD" w:rsidRPr="00897475" w:rsidRDefault="00BA5BBD" w:rsidP="00BA5BBD">
      <w:r w:rsidRPr="00897475">
        <w:t xml:space="preserve">Εγγύηση μας υπ’ αριθμ. ……………….. ποσού ………………….……. ευρώ </w:t>
      </w:r>
    </w:p>
    <w:p w14:paraId="03A011B0" w14:textId="77777777" w:rsidR="00BA5BBD" w:rsidRPr="00897475" w:rsidRDefault="00BA5BBD" w:rsidP="00BA5BBD">
      <w:pPr>
        <w:rPr>
          <w:lang w:eastAsia="el-GR"/>
        </w:rPr>
      </w:pPr>
      <w:r w:rsidRPr="00897475">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ED33EC4" w14:textId="77777777" w:rsidR="00BA5BBD" w:rsidRPr="00897475" w:rsidRDefault="00BA5BBD" w:rsidP="00BA5BBD">
      <w:pPr>
        <w:rPr>
          <w:lang w:eastAsia="el-GR"/>
        </w:rPr>
      </w:pPr>
      <w:r w:rsidRPr="00897475">
        <w:rPr>
          <w:i/>
          <w:u w:val="single"/>
          <w:lang w:eastAsia="el-GR"/>
        </w:rPr>
        <w:t>{σε περίπτωση φυσικού προσώπου}:</w:t>
      </w:r>
      <w:r w:rsidRPr="00897475">
        <w:rPr>
          <w:bCs/>
        </w:rPr>
        <w:t xml:space="preserve"> </w:t>
      </w:r>
      <w:r w:rsidRPr="00897475">
        <w:rPr>
          <w:rFonts w:eastAsia="Calibri"/>
          <w:bCs/>
        </w:rPr>
        <w:t>(</w:t>
      </w:r>
      <w:r w:rsidRPr="00897475">
        <w:rPr>
          <w:lang w:eastAsia="el-GR"/>
        </w:rPr>
        <w:t>ονοματεπώνυμο, πατρώνυμο) .............................., ΑΦΜ: ................ οδός............................. αριθμός.................ΤΚ………………</w:t>
      </w:r>
    </w:p>
    <w:p w14:paraId="791BB706" w14:textId="77777777" w:rsidR="00BA5BBD" w:rsidRPr="00897475" w:rsidRDefault="00BA5BBD" w:rsidP="00BA5BBD">
      <w:pPr>
        <w:rPr>
          <w:lang w:eastAsia="el-GR"/>
        </w:rPr>
      </w:pPr>
      <w:r w:rsidRPr="00897475">
        <w:rPr>
          <w:lang w:eastAsia="el-GR"/>
        </w:rPr>
        <w:t>{</w:t>
      </w:r>
      <w:r w:rsidRPr="00897475">
        <w:rPr>
          <w:i/>
          <w:u w:val="single"/>
          <w:lang w:eastAsia="el-GR"/>
        </w:rPr>
        <w:t>Σε περίπτωση μεμονωμένης εταιρίας:</w:t>
      </w:r>
      <w:r w:rsidRPr="00897475">
        <w:rPr>
          <w:lang w:eastAsia="el-GR"/>
        </w:rPr>
        <w:t xml:space="preserve"> της Εταιρίας ………. ΑΦΜ: ...... οδός …………. αριθμός … ΤΚ ………..,}</w:t>
      </w:r>
    </w:p>
    <w:p w14:paraId="37494882" w14:textId="77777777" w:rsidR="00BA5BBD" w:rsidRPr="00897475" w:rsidRDefault="00BA5BBD" w:rsidP="00BA5BBD">
      <w:pPr>
        <w:rPr>
          <w:lang w:eastAsia="el-GR"/>
        </w:rPr>
      </w:pPr>
      <w:r w:rsidRPr="00897475">
        <w:rPr>
          <w:lang w:eastAsia="el-GR"/>
        </w:rPr>
        <w:t>{</w:t>
      </w:r>
      <w:r w:rsidRPr="00897475">
        <w:rPr>
          <w:i/>
          <w:u w:val="single"/>
          <w:lang w:eastAsia="el-GR"/>
        </w:rPr>
        <w:t>ή σε περίπτωση Ένωσης ή Κοινοπραξίας:</w:t>
      </w:r>
      <w:r w:rsidRPr="00897475">
        <w:rPr>
          <w:lang w:eastAsia="el-GR"/>
        </w:rPr>
        <w:t xml:space="preserve"> των Εταιριών </w:t>
      </w:r>
    </w:p>
    <w:p w14:paraId="116F694A" w14:textId="77777777" w:rsidR="00BA5BBD" w:rsidRPr="00897475" w:rsidRDefault="00BA5BBD" w:rsidP="00BA5BBD">
      <w:pPr>
        <w:rPr>
          <w:lang w:eastAsia="el-GR"/>
        </w:rPr>
      </w:pPr>
      <w:r w:rsidRPr="00897475">
        <w:rPr>
          <w:lang w:eastAsia="el-GR"/>
        </w:rPr>
        <w:t>α) (πλήρη επωνυμία) …… ΑΦΜ…….….... οδός............................. αριθμός.................ΤΚ………………</w:t>
      </w:r>
    </w:p>
    <w:p w14:paraId="7A26E8FD" w14:textId="77777777" w:rsidR="00BA5BBD" w:rsidRPr="00897475" w:rsidRDefault="00BA5BBD" w:rsidP="00BA5BBD">
      <w:pPr>
        <w:rPr>
          <w:lang w:eastAsia="el-GR"/>
        </w:rPr>
      </w:pPr>
      <w:r w:rsidRPr="00897475">
        <w:rPr>
          <w:lang w:eastAsia="el-GR"/>
        </w:rPr>
        <w:t>β) (πλήρη επωνυμία) …… ΑΦΜ…….….... οδός............................. αριθμός.................ΤΚ………………</w:t>
      </w:r>
    </w:p>
    <w:p w14:paraId="41C51916" w14:textId="77777777" w:rsidR="00BA5BBD" w:rsidRPr="00897475" w:rsidRDefault="00BA5BBD" w:rsidP="00BA5BBD">
      <w:pPr>
        <w:rPr>
          <w:lang w:eastAsia="el-GR"/>
        </w:rPr>
      </w:pPr>
      <w:r w:rsidRPr="00897475">
        <w:rPr>
          <w:lang w:eastAsia="el-GR"/>
        </w:rPr>
        <w:t>γ) (πλήρη επωνυμία) …… ΑΦΜ…….….... οδός............................. αριθμός.................ΤΚ………………</w:t>
      </w:r>
    </w:p>
    <w:p w14:paraId="41603F7A" w14:textId="77777777" w:rsidR="00BA5BBD" w:rsidRPr="00897475" w:rsidRDefault="00BA5BBD" w:rsidP="00BA5BBD">
      <w:pPr>
        <w:spacing w:line="276" w:lineRule="auto"/>
      </w:pPr>
      <w:r w:rsidRPr="00897475">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700709" w14:textId="77777777" w:rsidR="00BA5BBD" w:rsidRPr="00897475" w:rsidRDefault="00BA5BBD" w:rsidP="00BA5BBD">
      <w:pPr>
        <w:spacing w:line="276" w:lineRule="auto"/>
      </w:pPr>
      <w:r w:rsidRPr="00897475">
        <w:t xml:space="preserve">για την καλή λειτουργία του αντικειμένου της σύμβασης με αριθμό...................και τη Διακήρυξή σας με αριθμό………., στο πλαίσιο του διαγωνισμού της </w:t>
      </w:r>
      <w:r w:rsidRPr="00897475">
        <w:rPr>
          <w:lang w:eastAsia="el-GR"/>
        </w:rPr>
        <w:t xml:space="preserve">(συμπληρώνετε την ημερομηνία διενέργειας του διαγωνισμού) </w:t>
      </w:r>
      <w:r w:rsidRPr="00897475">
        <w:t>…………. .</w:t>
      </w:r>
    </w:p>
    <w:p w14:paraId="78CAA455" w14:textId="77777777" w:rsidR="00BA5BBD" w:rsidRPr="00897475" w:rsidRDefault="00BA5BBD" w:rsidP="00BA5BBD">
      <w:pPr>
        <w:spacing w:line="276" w:lineRule="auto"/>
      </w:pPr>
      <w:r w:rsidRPr="00897475">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10F3656" w14:textId="4274E79E" w:rsidR="00256546" w:rsidRPr="00603221" w:rsidRDefault="00BA5BBD" w:rsidP="00256546">
      <w:r w:rsidRPr="005C4A8C">
        <w:t xml:space="preserve">Η παρούσα ισχύει </w:t>
      </w:r>
      <w:r w:rsidRPr="005C4A8C">
        <w:rPr>
          <w:iCs/>
        </w:rPr>
        <w:t>μέχρι και την ………………</w:t>
      </w:r>
      <w:r w:rsidR="00256546" w:rsidRPr="00603221">
        <w:t>(</w:t>
      </w:r>
      <w:r w:rsidR="00256546" w:rsidRPr="00603221">
        <w:rPr>
          <w:b/>
          <w:color w:val="000000" w:themeColor="text1"/>
        </w:rPr>
        <w:t>διάρκεια ισχύος σύμφωνα με την παρ.</w:t>
      </w:r>
      <w:r w:rsidR="00256546" w:rsidRPr="00603221">
        <w:t xml:space="preserve"> </w:t>
      </w:r>
      <w:r w:rsidR="00256546" w:rsidRPr="00603221">
        <w:rPr>
          <w:b/>
        </w:rPr>
        <w:fldChar w:fldCharType="begin"/>
      </w:r>
      <w:r w:rsidR="00256546" w:rsidRPr="00603221">
        <w:rPr>
          <w:b/>
        </w:rPr>
        <w:instrText xml:space="preserve"> REF _Ref496542746 \r \h  \* MERGEFORMAT </w:instrText>
      </w:r>
      <w:r w:rsidR="00256546" w:rsidRPr="00603221">
        <w:rPr>
          <w:b/>
        </w:rPr>
      </w:r>
      <w:r w:rsidR="00256546" w:rsidRPr="00603221">
        <w:rPr>
          <w:b/>
        </w:rPr>
        <w:fldChar w:fldCharType="separate"/>
      </w:r>
      <w:r w:rsidR="00CB4EC7">
        <w:rPr>
          <w:b/>
        </w:rPr>
        <w:t>4.1</w:t>
      </w:r>
      <w:r w:rsidR="00256546" w:rsidRPr="00603221">
        <w:rPr>
          <w:b/>
        </w:rPr>
        <w:fldChar w:fldCharType="end"/>
      </w:r>
      <w:r w:rsidR="00256546">
        <w:rPr>
          <w:b/>
        </w:rPr>
        <w:t xml:space="preserve"> </w:t>
      </w:r>
      <w:r w:rsidR="00256546" w:rsidRPr="00603221">
        <w:rPr>
          <w:b/>
          <w:color w:val="000000" w:themeColor="text1"/>
        </w:rPr>
        <w:t>της παρούσας</w:t>
      </w:r>
      <w:r w:rsidR="00256546" w:rsidRPr="00603221">
        <w:t>)</w:t>
      </w:r>
    </w:p>
    <w:p w14:paraId="0FA432A0" w14:textId="77777777" w:rsidR="00BA5BBD" w:rsidRPr="00897475" w:rsidRDefault="00BA5BBD" w:rsidP="00BA5BBD">
      <w:pPr>
        <w:overflowPunct w:val="0"/>
        <w:autoSpaceDE w:val="0"/>
        <w:autoSpaceDN w:val="0"/>
        <w:adjustRightInd w:val="0"/>
        <w:spacing w:line="276" w:lineRule="auto"/>
        <w:textAlignment w:val="baseline"/>
      </w:pPr>
      <w:r w:rsidRPr="00897475">
        <w:t>Σε περίπτωση κατάπτωσης της εγγύησης, το ποσό της κατάπτωσης υπόκειται στο εκάστοτε ισχύον πάγιο τέλος χαρτοσήμου.</w:t>
      </w:r>
    </w:p>
    <w:p w14:paraId="2936CC23" w14:textId="77777777" w:rsidR="00B66B1D" w:rsidRDefault="00BA5BBD" w:rsidP="00BF0E72">
      <w:r w:rsidRPr="00897475">
        <w:t xml:space="preserve">(Εξουσιοδοτημένη </w:t>
      </w:r>
      <w:r w:rsidR="00F60AFE" w:rsidRPr="00897475">
        <w:t>υπογραφή</w:t>
      </w:r>
      <w:r w:rsidR="00F60AFE">
        <w:t>)</w:t>
      </w:r>
    </w:p>
    <w:p w14:paraId="36423468" w14:textId="77777777" w:rsidR="001C4CF2" w:rsidRDefault="001C4CF2" w:rsidP="00BF0E72"/>
    <w:p w14:paraId="24E13D85" w14:textId="77777777" w:rsidR="001C4CF2" w:rsidRDefault="001C4CF2" w:rsidP="00BF0E72"/>
    <w:p w14:paraId="7001D295" w14:textId="77777777" w:rsidR="001C4CF2" w:rsidRDefault="001C4CF2" w:rsidP="00BF0E72"/>
    <w:p w14:paraId="10F891F9" w14:textId="77777777" w:rsidR="001C4CF2" w:rsidRDefault="001C4CF2" w:rsidP="00BF0E72"/>
    <w:p w14:paraId="2B04AA0A" w14:textId="77777777" w:rsidR="001C4CF2" w:rsidRDefault="001C4CF2" w:rsidP="00BF0E72"/>
    <w:p w14:paraId="6CFC1E64" w14:textId="77777777" w:rsidR="001C4CF2" w:rsidRPr="003329FF" w:rsidRDefault="001C4CF2" w:rsidP="001C4CF2">
      <w:pPr>
        <w:pStyle w:val="2"/>
        <w:numPr>
          <w:ilvl w:val="0"/>
          <w:numId w:val="0"/>
        </w:numPr>
        <w:ind w:left="576" w:hanging="576"/>
      </w:pPr>
      <w:bookmarkStart w:id="728" w:name="_Toc74567013"/>
      <w:bookmarkStart w:id="729" w:name="_Toc75073577"/>
      <w:r w:rsidRPr="003329FF">
        <w:lastRenderedPageBreak/>
        <w:t xml:space="preserve">ΠΑΡΑΡΤΗΜΑ </w:t>
      </w:r>
      <w:r>
        <w:t>ΙΧ</w:t>
      </w:r>
      <w:r w:rsidRPr="003329FF">
        <w:t xml:space="preserve"> – </w:t>
      </w:r>
      <w:r w:rsidRPr="00E75240">
        <w:t>ΕΝΗΜΕΡΩΣΗ ΓΙΑ ΤΗΝ ΕΠΕΞΕΡΓΑΣΙΑ ΠΡΟΣΩΠΙΚΩΝ ΔΕΔΟΜΕΝΩΝ</w:t>
      </w:r>
      <w:bookmarkEnd w:id="728"/>
      <w:bookmarkEnd w:id="729"/>
      <w:r w:rsidRPr="003329FF">
        <w:t xml:space="preserve"> </w:t>
      </w:r>
    </w:p>
    <w:p w14:paraId="1F26DD96" w14:textId="77777777" w:rsidR="001C4CF2" w:rsidRPr="00BA50B2" w:rsidRDefault="001C4CF2" w:rsidP="001C4CF2">
      <w:r w:rsidRPr="00BA50B2">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10F95B1" w14:textId="77777777" w:rsidR="001C4CF2" w:rsidRPr="00BA50B2" w:rsidRDefault="001C4CF2" w:rsidP="001C4CF2">
      <w:r w:rsidRPr="00BA50B2">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DEE64BE" w14:textId="77777777" w:rsidR="001C4CF2" w:rsidRPr="00BA50B2" w:rsidRDefault="001C4CF2" w:rsidP="001C4CF2">
      <w:r w:rsidRPr="00BA50B2">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D9BA4C3" w14:textId="77777777" w:rsidR="001C4CF2" w:rsidRPr="00BA50B2" w:rsidRDefault="001C4CF2" w:rsidP="001C4CF2">
      <w:r w:rsidRPr="00BA50B2">
        <w:t xml:space="preserve">ΙΙΙ. Αποδέκτες των ανωτέρω (υπό Α) δεδομένων στους οποίους κοινοποιούνται είναι: </w:t>
      </w:r>
    </w:p>
    <w:p w14:paraId="570CC194" w14:textId="77777777" w:rsidR="001C4CF2" w:rsidRPr="00BA50B2" w:rsidRDefault="001C4CF2" w:rsidP="001C4CF2">
      <w:r w:rsidRPr="00BA50B2">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F6B249B" w14:textId="77777777" w:rsidR="001C4CF2" w:rsidRPr="00BA50B2" w:rsidRDefault="001C4CF2" w:rsidP="001C4CF2">
      <w:r w:rsidRPr="00BA50B2">
        <w:t>(β) Το Δημόσιο, άλλοι δημόσιοι φορείς ή δικαστικές αρχές ή άλλες αρχές ή δικαιοδοτικά όργανα, στο πλαίσιο των αρμοδιοτήτων τους.</w:t>
      </w:r>
    </w:p>
    <w:p w14:paraId="6C681FFA" w14:textId="77777777" w:rsidR="001C4CF2" w:rsidRPr="00BA50B2" w:rsidRDefault="001C4CF2" w:rsidP="001C4CF2">
      <w:r w:rsidRPr="00BA50B2">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19FB992" w14:textId="77777777" w:rsidR="001C4CF2" w:rsidRPr="00BA50B2" w:rsidRDefault="001C4CF2" w:rsidP="001C4CF2">
      <w:r>
        <w:t>IV</w:t>
      </w:r>
      <w:r w:rsidRPr="00BA50B2">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79F0AB5" w14:textId="77777777" w:rsidR="001C4CF2" w:rsidRPr="00BA50B2" w:rsidRDefault="001C4CF2" w:rsidP="001C4CF2">
      <w:r>
        <w:t>V</w:t>
      </w:r>
      <w:r w:rsidRPr="00BA50B2">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B6A6E30" w14:textId="77777777" w:rsidR="001C4CF2" w:rsidRPr="00BA50B2" w:rsidRDefault="001C4CF2" w:rsidP="001C4CF2">
      <w:r>
        <w:t>VI</w:t>
      </w:r>
      <w:r w:rsidRPr="00BA50B2">
        <w:t xml:space="preserve">. </w:t>
      </w:r>
      <w:r>
        <w:t>H</w:t>
      </w:r>
      <w:r w:rsidRPr="00BA50B2">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D11F643" w14:textId="77777777" w:rsidR="001C4CF2" w:rsidRPr="00BA50B2" w:rsidRDefault="001C4CF2" w:rsidP="001C4CF2"/>
    <w:p w14:paraId="4521457A" w14:textId="77777777" w:rsidR="001C4CF2" w:rsidRPr="00603221" w:rsidRDefault="001C4CF2" w:rsidP="001C4CF2">
      <w:pPr>
        <w:jc w:val="left"/>
      </w:pPr>
    </w:p>
    <w:p w14:paraId="28732AB2" w14:textId="77777777" w:rsidR="001C4CF2" w:rsidRPr="00701AB4" w:rsidRDefault="001C4CF2" w:rsidP="00BF0E72"/>
    <w:sectPr w:rsidR="001C4CF2" w:rsidRPr="00701AB4" w:rsidSect="000B39AE">
      <w:headerReference w:type="default" r:id="rId41"/>
      <w:footerReference w:type="default" r:id="rId42"/>
      <w:headerReference w:type="first" r:id="rId43"/>
      <w:pgSz w:w="12240" w:h="15840"/>
      <w:pgMar w:top="1491" w:right="1134" w:bottom="1276" w:left="1134" w:header="720"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3BA9A" w14:textId="77777777" w:rsidR="00BD0155" w:rsidRDefault="00BD0155" w:rsidP="00A43C93">
      <w:pPr>
        <w:spacing w:after="0"/>
      </w:pPr>
      <w:r>
        <w:separator/>
      </w:r>
    </w:p>
  </w:endnote>
  <w:endnote w:type="continuationSeparator" w:id="0">
    <w:p w14:paraId="2A7F0142" w14:textId="77777777" w:rsidR="00BD0155" w:rsidRDefault="00BD0155" w:rsidP="00A43C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Yu Gothic"/>
    <w:charset w:val="00"/>
    <w:family w:val="auto"/>
    <w:pitch w:val="variable"/>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EUAlbertina">
    <w:altName w:val="Times New Roman"/>
    <w:charset w:val="00"/>
    <w:family w:val="roman"/>
    <w:pitch w:val="default"/>
  </w:font>
  <w:font w:name="Verdana">
    <w:panose1 w:val="020B0604030504040204"/>
    <w:charset w:val="A1"/>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MT">
    <w:altName w:val="Arial"/>
    <w:charset w:val="00"/>
    <w:family w:val="swiss"/>
    <w:pitch w:val="variable"/>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31AA3" w:rsidRPr="00A73BD3" w14:paraId="7BC7A7E4" w14:textId="77777777" w:rsidTr="00E43291">
      <w:tc>
        <w:tcPr>
          <w:tcW w:w="8747" w:type="dxa"/>
          <w:tcBorders>
            <w:top w:val="single" w:sz="4" w:space="0" w:color="auto"/>
          </w:tcBorders>
        </w:tcPr>
        <w:p w14:paraId="66D1C3F7" w14:textId="77777777" w:rsidR="00D31AA3" w:rsidRPr="0094650E" w:rsidRDefault="00D31AA3" w:rsidP="000B39AE">
          <w:pPr>
            <w:pStyle w:val="af8"/>
            <w:spacing w:after="0"/>
            <w:rPr>
              <w:rStyle w:val="a9"/>
              <w:rFonts w:cs="Tahoma"/>
              <w:sz w:val="20"/>
              <w:szCs w:val="22"/>
              <w:lang w:val="el-GR"/>
            </w:rPr>
          </w:pPr>
          <w:r w:rsidRPr="0094650E">
            <w:rPr>
              <w:rStyle w:val="a9"/>
              <w:rFonts w:cs="Tahoma"/>
              <w:sz w:val="20"/>
              <w:szCs w:val="22"/>
              <w:lang w:val="el-GR"/>
            </w:rPr>
            <w:t xml:space="preserve">Κοινωνία της Πληροφορίας </w:t>
          </w:r>
          <w:r>
            <w:rPr>
              <w:rStyle w:val="a9"/>
              <w:rFonts w:cs="Tahoma"/>
              <w:sz w:val="20"/>
              <w:szCs w:val="22"/>
              <w:lang w:val="el-GR"/>
            </w:rPr>
            <w:t>Μ.</w:t>
          </w:r>
          <w:r w:rsidRPr="0094650E">
            <w:rPr>
              <w:rStyle w:val="a9"/>
              <w:rFonts w:cs="Tahoma"/>
              <w:sz w:val="20"/>
              <w:szCs w:val="22"/>
              <w:lang w:val="el-GR"/>
            </w:rPr>
            <w:t xml:space="preserve">Α.Ε. </w:t>
          </w:r>
        </w:p>
      </w:tc>
      <w:tc>
        <w:tcPr>
          <w:tcW w:w="1108" w:type="dxa"/>
          <w:tcBorders>
            <w:top w:val="single" w:sz="4" w:space="0" w:color="auto"/>
          </w:tcBorders>
        </w:tcPr>
        <w:p w14:paraId="1857CFB2" w14:textId="77777777" w:rsidR="00D31AA3" w:rsidRPr="0094650E" w:rsidRDefault="00D31AA3" w:rsidP="000B39AE">
          <w:pPr>
            <w:pStyle w:val="af8"/>
            <w:spacing w:after="0"/>
            <w:jc w:val="right"/>
            <w:rPr>
              <w:rStyle w:val="a9"/>
              <w:rFonts w:cs="Tahoma"/>
              <w:sz w:val="20"/>
              <w:szCs w:val="22"/>
            </w:rPr>
          </w:pPr>
          <w:r w:rsidRPr="0094650E">
            <w:rPr>
              <w:rStyle w:val="a9"/>
              <w:rFonts w:cs="Tahoma"/>
              <w:sz w:val="20"/>
              <w:szCs w:val="22"/>
            </w:rPr>
            <w:fldChar w:fldCharType="begin"/>
          </w:r>
          <w:r w:rsidRPr="0094650E">
            <w:rPr>
              <w:rStyle w:val="a9"/>
              <w:rFonts w:cs="Tahoma"/>
              <w:sz w:val="20"/>
              <w:szCs w:val="22"/>
            </w:rPr>
            <w:instrText xml:space="preserve"> PAGE </w:instrText>
          </w:r>
          <w:r w:rsidRPr="0094650E">
            <w:rPr>
              <w:rStyle w:val="a9"/>
              <w:rFonts w:cs="Tahoma"/>
              <w:sz w:val="20"/>
              <w:szCs w:val="22"/>
            </w:rPr>
            <w:fldChar w:fldCharType="separate"/>
          </w:r>
          <w:r w:rsidR="00CB4EC7">
            <w:rPr>
              <w:rStyle w:val="a9"/>
              <w:rFonts w:cs="Tahoma"/>
              <w:noProof/>
              <w:sz w:val="20"/>
              <w:szCs w:val="22"/>
            </w:rPr>
            <w:t>21</w:t>
          </w:r>
          <w:r w:rsidRPr="0094650E">
            <w:rPr>
              <w:rStyle w:val="a9"/>
              <w:rFonts w:cs="Tahoma"/>
              <w:sz w:val="20"/>
              <w:szCs w:val="22"/>
            </w:rPr>
            <w:fldChar w:fldCharType="end"/>
          </w:r>
          <w:r w:rsidRPr="0094650E">
            <w:rPr>
              <w:rStyle w:val="a9"/>
              <w:rFonts w:cs="Tahoma"/>
              <w:sz w:val="20"/>
              <w:szCs w:val="22"/>
            </w:rPr>
            <w:t xml:space="preserve"> - </w:t>
          </w:r>
          <w:r w:rsidRPr="0094650E">
            <w:rPr>
              <w:rStyle w:val="a9"/>
              <w:rFonts w:cs="Tahoma"/>
              <w:sz w:val="20"/>
              <w:szCs w:val="22"/>
            </w:rPr>
            <w:fldChar w:fldCharType="begin"/>
          </w:r>
          <w:r w:rsidRPr="0094650E">
            <w:rPr>
              <w:rStyle w:val="a9"/>
              <w:rFonts w:cs="Tahoma"/>
              <w:sz w:val="20"/>
              <w:szCs w:val="22"/>
            </w:rPr>
            <w:instrText xml:space="preserve"> NUMPAGES </w:instrText>
          </w:r>
          <w:r w:rsidRPr="0094650E">
            <w:rPr>
              <w:rStyle w:val="a9"/>
              <w:rFonts w:cs="Tahoma"/>
              <w:sz w:val="20"/>
              <w:szCs w:val="22"/>
            </w:rPr>
            <w:fldChar w:fldCharType="separate"/>
          </w:r>
          <w:r w:rsidR="00CB4EC7">
            <w:rPr>
              <w:rStyle w:val="a9"/>
              <w:rFonts w:cs="Tahoma"/>
              <w:noProof/>
              <w:sz w:val="20"/>
              <w:szCs w:val="22"/>
            </w:rPr>
            <w:t>143</w:t>
          </w:r>
          <w:r w:rsidRPr="0094650E">
            <w:rPr>
              <w:rStyle w:val="a9"/>
              <w:rFonts w:cs="Tahoma"/>
              <w:sz w:val="20"/>
              <w:szCs w:val="22"/>
            </w:rPr>
            <w:fldChar w:fldCharType="end"/>
          </w:r>
        </w:p>
      </w:tc>
    </w:tr>
  </w:tbl>
  <w:p w14:paraId="3580D9ED" w14:textId="77777777" w:rsidR="00D31AA3" w:rsidRDefault="00D31AA3">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D1191" w14:textId="77777777" w:rsidR="00BD0155" w:rsidRDefault="00BD0155" w:rsidP="00A43C93">
      <w:pPr>
        <w:spacing w:after="0"/>
      </w:pPr>
      <w:r>
        <w:separator/>
      </w:r>
    </w:p>
  </w:footnote>
  <w:footnote w:type="continuationSeparator" w:id="0">
    <w:p w14:paraId="2C05BAB5" w14:textId="77777777" w:rsidR="00BD0155" w:rsidRDefault="00BD0155" w:rsidP="00A43C93">
      <w:pPr>
        <w:spacing w:after="0"/>
      </w:pPr>
      <w:r>
        <w:continuationSeparator/>
      </w:r>
    </w:p>
  </w:footnote>
  <w:footnote w:id="1">
    <w:p w14:paraId="138D10BE" w14:textId="77777777" w:rsidR="00D31AA3" w:rsidRPr="007D3A48" w:rsidRDefault="00D31AA3" w:rsidP="00A84410">
      <w:pPr>
        <w:pStyle w:val="fooot"/>
        <w:ind w:left="425" w:hanging="425"/>
        <w:rPr>
          <w:lang w:val="el-GR"/>
        </w:rPr>
      </w:pPr>
      <w:r>
        <w:rPr>
          <w:rStyle w:val="aa"/>
        </w:rPr>
        <w:footnoteRef/>
      </w:r>
      <w:r>
        <w:rPr>
          <w:lang w:val="el-GR"/>
        </w:rPr>
        <w:tab/>
        <w:t xml:space="preserve">Μόνο για συμβάσεις άνω των ορίων </w:t>
      </w:r>
    </w:p>
  </w:footnote>
  <w:footnote w:id="2">
    <w:p w14:paraId="25C8178D" w14:textId="77777777" w:rsidR="00D31AA3" w:rsidRPr="007D3A48" w:rsidRDefault="00D31AA3" w:rsidP="00A84410">
      <w:pPr>
        <w:pStyle w:val="fooot"/>
        <w:ind w:left="425" w:hanging="425"/>
        <w:rPr>
          <w:lang w:val="el-GR"/>
        </w:rPr>
      </w:pPr>
      <w:r>
        <w:rPr>
          <w:rStyle w:val="aa"/>
        </w:rPr>
        <w:footnoteRef/>
      </w:r>
      <w:r>
        <w:rPr>
          <w:rStyle w:val="aa"/>
          <w:lang w:val="el-GR"/>
        </w:rPr>
        <w:tab/>
        <w:t xml:space="preserve">Μόνο για συμβάσεις άνω των ορίων </w:t>
      </w:r>
    </w:p>
  </w:footnote>
  <w:footnote w:id="3">
    <w:p w14:paraId="083C3D7D" w14:textId="77777777" w:rsidR="00D31AA3" w:rsidRPr="00175691" w:rsidRDefault="00D31AA3" w:rsidP="004D7F96">
      <w:pPr>
        <w:pStyle w:val="afa"/>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0A0F9FE8" w14:textId="77777777" w:rsidR="00D31AA3" w:rsidRPr="00BD65F6" w:rsidRDefault="00D31AA3" w:rsidP="00A64000">
      <w:pPr>
        <w:pStyle w:val="afa"/>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1476434D" w14:textId="77777777" w:rsidR="00D31AA3" w:rsidRPr="006B2C94" w:rsidRDefault="00D31AA3" w:rsidP="004E7EC1">
      <w:pPr>
        <w:pStyle w:val="afa"/>
        <w:rPr>
          <w:lang w:val="el-GR"/>
        </w:rPr>
      </w:pPr>
      <w:r>
        <w:rPr>
          <w:rStyle w:val="aa"/>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1800A768" w14:textId="77777777" w:rsidR="00D31AA3" w:rsidRPr="006B2C94" w:rsidRDefault="00D31AA3" w:rsidP="004E7EC1">
      <w:pPr>
        <w:pStyle w:val="afa"/>
        <w:rPr>
          <w:lang w:val="el-GR"/>
        </w:rPr>
      </w:pPr>
    </w:p>
  </w:footnote>
  <w:footnote w:id="6">
    <w:p w14:paraId="6C2310BA" w14:textId="77777777" w:rsidR="00D31AA3" w:rsidRPr="006B2C94" w:rsidRDefault="00D31AA3" w:rsidP="00FE3C66">
      <w:pPr>
        <w:pStyle w:val="afa"/>
        <w:rPr>
          <w:lang w:val="el-GR"/>
        </w:rPr>
      </w:pPr>
      <w:r>
        <w:rPr>
          <w:rStyle w:val="a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1845A882" w14:textId="77777777" w:rsidR="00D31AA3" w:rsidRPr="00BD65F6" w:rsidRDefault="00D31AA3" w:rsidP="00FE3C66">
      <w:pPr>
        <w:pStyle w:val="afa"/>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8">
    <w:p w14:paraId="435E3D4C" w14:textId="77777777" w:rsidR="00D31AA3" w:rsidRPr="0029307B" w:rsidRDefault="00D31AA3" w:rsidP="00751969">
      <w:pPr>
        <w:pStyle w:val="afa"/>
        <w:rPr>
          <w:lang w:val="el-GR"/>
        </w:rPr>
      </w:pPr>
      <w:r>
        <w:rPr>
          <w:rStyle w:val="af1"/>
        </w:rPr>
        <w:footnoteRef/>
      </w:r>
      <w:r w:rsidRPr="0029307B">
        <w:rPr>
          <w:lang w:val="el-GR"/>
        </w:rPr>
        <w:t xml:space="preserve"> </w:t>
      </w:r>
      <w:r>
        <w:rPr>
          <w:lang w:val="el-GR"/>
        </w:rPr>
        <w:tab/>
      </w:r>
      <w:r w:rsidRPr="00683902">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9">
    <w:p w14:paraId="11625DAF" w14:textId="77777777" w:rsidR="00D31AA3" w:rsidRPr="005B2FD1" w:rsidRDefault="00D31AA3" w:rsidP="00FE3C66">
      <w:pPr>
        <w:pStyle w:val="afa"/>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0">
    <w:p w14:paraId="05B0CA96" w14:textId="77777777" w:rsidR="00D31AA3" w:rsidRPr="006B2C94" w:rsidRDefault="00D31AA3" w:rsidP="00A06144">
      <w:pPr>
        <w:pStyle w:val="afa"/>
        <w:rPr>
          <w:lang w:val="el-GR"/>
        </w:rPr>
      </w:pPr>
      <w:r>
        <w:rPr>
          <w:rStyle w:val="aa"/>
        </w:rPr>
        <w:footnoteRef/>
      </w:r>
      <w:r>
        <w:rPr>
          <w:lang w:val="el-GR"/>
        </w:rPr>
        <w:tab/>
        <w:t>Άρθρο 96, παρ. 7 του ν. 4412/2016</w:t>
      </w:r>
    </w:p>
  </w:footnote>
  <w:footnote w:id="11">
    <w:p w14:paraId="6A587EF5" w14:textId="77777777" w:rsidR="00D31AA3" w:rsidRPr="009C1E20" w:rsidRDefault="00D31AA3" w:rsidP="00A06144">
      <w:pPr>
        <w:pStyle w:val="afa"/>
        <w:rPr>
          <w:lang w:val="el-GR"/>
        </w:rPr>
      </w:pPr>
      <w:r>
        <w:rPr>
          <w:rStyle w:val="af1"/>
        </w:rPr>
        <w:footnoteRef/>
      </w:r>
      <w:r w:rsidRPr="009C1E20">
        <w:rPr>
          <w:lang w:val="el-GR"/>
        </w:rPr>
        <w:t xml:space="preserve">  </w:t>
      </w:r>
      <w:r>
        <w:rPr>
          <w:lang w:val="el-GR"/>
        </w:rPr>
        <w:t xml:space="preserve">    Άρθρο 15 ΚΥΑ ΕΣΗΔΗΣ Προμήθειες και Υπηρεσίες</w:t>
      </w:r>
    </w:p>
  </w:footnote>
  <w:footnote w:id="12">
    <w:p w14:paraId="600B6C1F" w14:textId="77777777" w:rsidR="00D31AA3" w:rsidRPr="00F93782" w:rsidRDefault="00D31AA3" w:rsidP="00B50918">
      <w:pPr>
        <w:pStyle w:val="afa"/>
        <w:rPr>
          <w:lang w:val="el-GR"/>
        </w:rPr>
      </w:pPr>
      <w:r>
        <w:rPr>
          <w:rStyle w:val="af1"/>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3">
    <w:p w14:paraId="313FC96A" w14:textId="77777777" w:rsidR="00D31AA3" w:rsidRPr="001036EA" w:rsidRDefault="00D31AA3" w:rsidP="00FE01A1">
      <w:pPr>
        <w:pStyle w:val="afa"/>
        <w:ind w:left="426" w:hanging="426"/>
        <w:rPr>
          <w:lang w:val="el-GR"/>
        </w:rPr>
      </w:pPr>
      <w:r>
        <w:rPr>
          <w:rStyle w:val="ae"/>
        </w:rPr>
        <w:footnoteRef/>
      </w:r>
      <w:r>
        <w:rPr>
          <w:lang w:val="el-GR"/>
        </w:rPr>
        <w:tab/>
        <w:t>Άρθρο 90 παρ. 2 και 4 του ν. 4412/2016.</w:t>
      </w:r>
    </w:p>
  </w:footnote>
  <w:footnote w:id="14">
    <w:p w14:paraId="771EAD6A" w14:textId="77777777" w:rsidR="00D31AA3" w:rsidRPr="00701AB4" w:rsidRDefault="00D31AA3" w:rsidP="00701AB4">
      <w:pPr>
        <w:pStyle w:val="afa"/>
        <w:ind w:left="426" w:hanging="426"/>
        <w:rPr>
          <w:lang w:val="el-GR"/>
        </w:rPr>
      </w:pPr>
      <w:r>
        <w:rPr>
          <w:rStyle w:val="af1"/>
        </w:rPr>
        <w:footnoteRef/>
      </w:r>
      <w:r w:rsidRPr="00B13518">
        <w:rPr>
          <w:lang w:val="el-GR"/>
        </w:rPr>
        <w:t xml:space="preserve"> </w:t>
      </w:r>
      <w:r>
        <w:rPr>
          <w:lang w:val="el-GR"/>
        </w:rPr>
        <w:t xml:space="preserve">    </w:t>
      </w:r>
      <w:r w:rsidRPr="00FF640E">
        <w:rPr>
          <w:lang w:val="el-GR"/>
        </w:rPr>
        <w:t>Άρθρο</w:t>
      </w:r>
      <w:r w:rsidRPr="00701AB4">
        <w:rPr>
          <w:lang w:val="el-GR"/>
        </w:rPr>
        <w:t xml:space="preserve"> 100</w:t>
      </w:r>
      <w:r w:rsidRPr="00FF640E">
        <w:rPr>
          <w:lang w:val="el-GR"/>
        </w:rPr>
        <w:t>, παρ. 6</w:t>
      </w:r>
      <w:r w:rsidRPr="00701AB4">
        <w:rPr>
          <w:lang w:val="el-GR"/>
        </w:rPr>
        <w:t xml:space="preserve"> του ν.</w:t>
      </w:r>
      <w:r w:rsidRPr="00FF640E">
        <w:rPr>
          <w:lang w:val="el-GR"/>
        </w:rPr>
        <w:t xml:space="preserve"> </w:t>
      </w:r>
      <w:r w:rsidRPr="00701AB4">
        <w:rPr>
          <w:lang w:val="el-GR"/>
        </w:rPr>
        <w:t>4412/2016</w:t>
      </w:r>
      <w:r>
        <w:rPr>
          <w:lang w:val="el-GR"/>
        </w:rPr>
        <w:t xml:space="preserve"> </w:t>
      </w:r>
    </w:p>
  </w:footnote>
  <w:footnote w:id="15">
    <w:p w14:paraId="6EEFA767" w14:textId="77777777" w:rsidR="00D31AA3" w:rsidRPr="00BD65F6" w:rsidRDefault="00D31AA3" w:rsidP="00132854">
      <w:pPr>
        <w:pStyle w:val="afa"/>
        <w:rPr>
          <w:lang w:val="el-GR"/>
        </w:rPr>
      </w:pPr>
      <w:r>
        <w:rPr>
          <w:rStyle w:val="ae"/>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7AF609D5" w14:textId="77777777" w:rsidR="00D31AA3" w:rsidRPr="00BD65F6" w:rsidRDefault="00D31AA3" w:rsidP="00132854">
      <w:pPr>
        <w:pStyle w:val="afa"/>
        <w:rPr>
          <w:lang w:val="el-GR"/>
        </w:rPr>
      </w:pPr>
      <w:r>
        <w:rPr>
          <w:rStyle w:val="ae"/>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4BE4347A" w14:textId="77777777" w:rsidR="00D31AA3" w:rsidRPr="002913F6" w:rsidRDefault="00D31AA3" w:rsidP="008A50A5">
      <w:pPr>
        <w:pStyle w:val="afa"/>
        <w:rPr>
          <w:lang w:val="el-GR"/>
        </w:rPr>
      </w:pPr>
      <w:r>
        <w:rPr>
          <w:rStyle w:val="ae"/>
        </w:rPr>
        <w:footnoteRef/>
      </w:r>
      <w:r>
        <w:rPr>
          <w:lang w:val="el-GR"/>
        </w:rPr>
        <w:tab/>
        <w:t>Άρθρο 105 παρ. 7 του ν. 4412/2016, όπως αντικαταστάθηκε από το άρθρο 45 του ν. 4782/2021.</w:t>
      </w:r>
    </w:p>
  </w:footnote>
  <w:footnote w:id="18">
    <w:p w14:paraId="0CBE0F27" w14:textId="77777777" w:rsidR="00D31AA3" w:rsidRPr="00D52587" w:rsidRDefault="00D31AA3" w:rsidP="00EF78AA">
      <w:pPr>
        <w:pStyle w:val="afa"/>
        <w:rPr>
          <w:lang w:val="el-GR"/>
        </w:rPr>
      </w:pPr>
      <w:r>
        <w:rPr>
          <w:rStyle w:val="af1"/>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9">
    <w:p w14:paraId="7258150B" w14:textId="77777777" w:rsidR="00D31AA3" w:rsidRPr="00827575" w:rsidRDefault="00D31AA3" w:rsidP="00EF78AA">
      <w:pPr>
        <w:pStyle w:val="afa"/>
        <w:rPr>
          <w:lang w:val="el-GR"/>
        </w:rPr>
      </w:pPr>
      <w:r>
        <w:rPr>
          <w:rStyle w:val="af1"/>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0">
    <w:p w14:paraId="382C4AF2" w14:textId="77777777" w:rsidR="00D31AA3" w:rsidRPr="002913F6" w:rsidRDefault="00D31AA3" w:rsidP="00EF78AA">
      <w:pPr>
        <w:pStyle w:val="afa"/>
        <w:rPr>
          <w:lang w:val="el-GR"/>
        </w:rPr>
      </w:pPr>
      <w:r>
        <w:rPr>
          <w:rStyle w:val="af1"/>
        </w:rPr>
        <w:footnoteRef/>
      </w:r>
      <w:r w:rsidRPr="002913F6">
        <w:rPr>
          <w:lang w:val="el-GR"/>
        </w:rPr>
        <w:t xml:space="preserve"> </w:t>
      </w:r>
      <w:r>
        <w:rPr>
          <w:lang w:val="el-GR"/>
        </w:rPr>
        <w:tab/>
        <w:t>Ά</w:t>
      </w:r>
      <w:r w:rsidRPr="002913F6">
        <w:rPr>
          <w:lang w:val="el-GR"/>
        </w:rPr>
        <w:t>ρθρο 372 παρ. 1 Ν. 4412/2016</w:t>
      </w:r>
    </w:p>
  </w:footnote>
  <w:footnote w:id="21">
    <w:p w14:paraId="1643FAD0" w14:textId="77777777" w:rsidR="00D31AA3" w:rsidRPr="00BD65F6" w:rsidRDefault="00D31AA3" w:rsidP="00EF78AA">
      <w:pPr>
        <w:pStyle w:val="afa"/>
        <w:rPr>
          <w:lang w:val="el-GR"/>
        </w:rPr>
      </w:pPr>
      <w:r>
        <w:rPr>
          <w:rStyle w:val="af1"/>
        </w:rPr>
        <w:footnoteRef/>
      </w:r>
      <w:r w:rsidRPr="00BD65F6">
        <w:rPr>
          <w:lang w:val="el-GR"/>
        </w:rPr>
        <w:t xml:space="preserve"> </w:t>
      </w:r>
      <w:r>
        <w:rPr>
          <w:lang w:val="el-GR"/>
        </w:rPr>
        <w:tab/>
      </w:r>
      <w:r w:rsidRPr="00BD65F6">
        <w:rPr>
          <w:lang w:val="el-GR"/>
        </w:rPr>
        <w:t xml:space="preserve">Βλ. τις μεταβατικές διατάξεις των άρθρων 140 παρ. 3 και 142 παρ. 1 β) Ν. 4782/2021 ως προς την έναρξη εφαρμογής των νέων ειδικών δικονομικών διατάξεων του άρθρου 138 </w:t>
      </w:r>
      <w:r>
        <w:rPr>
          <w:lang w:val="el-GR"/>
        </w:rPr>
        <w:t>ν</w:t>
      </w:r>
      <w:r w:rsidRPr="00BD65F6">
        <w:rPr>
          <w:lang w:val="el-GR"/>
        </w:rPr>
        <w:t xml:space="preserve">. 4782/2021, με το οποίο επέρχονται σημαντικές αλλαγές στις ισχύουσες διατάξεις περί δικαστικής προστασίας του άρθρου 372 </w:t>
      </w:r>
      <w:r>
        <w:rPr>
          <w:lang w:val="el-GR"/>
        </w:rPr>
        <w:t>ν</w:t>
      </w:r>
      <w:r w:rsidRPr="00BD65F6">
        <w:rPr>
          <w:lang w:val="el-GR"/>
        </w:rPr>
        <w:t>. 4412/2016 .</w:t>
      </w:r>
    </w:p>
  </w:footnote>
  <w:footnote w:id="22">
    <w:p w14:paraId="48F9A952" w14:textId="77777777" w:rsidR="00D31AA3" w:rsidRPr="00FF4138" w:rsidRDefault="00D31AA3" w:rsidP="00850B71">
      <w:pPr>
        <w:pStyle w:val="afa"/>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3">
    <w:p w14:paraId="2CE18BA0" w14:textId="77777777" w:rsidR="00D31AA3" w:rsidRPr="00701AB4" w:rsidDel="000E71D5" w:rsidRDefault="00D31AA3" w:rsidP="00017BBD">
      <w:pPr>
        <w:pStyle w:val="afa"/>
        <w:rPr>
          <w:del w:id="340" w:author="Vostro-L-" w:date="2021-06-18T15:15:00Z"/>
          <w:lang w:val="en-US"/>
        </w:rPr>
      </w:pPr>
      <w:r w:rsidRPr="00022C43">
        <w:rPr>
          <w:rStyle w:val="0"/>
        </w:rPr>
        <w:footnoteRef/>
      </w:r>
      <w:r w:rsidRPr="00701AB4">
        <w:rPr>
          <w:lang w:val="en-US"/>
        </w:rPr>
        <w:t xml:space="preserve">  </w:t>
      </w:r>
      <w:r w:rsidRPr="00701AB4">
        <w:rPr>
          <w:lang w:val="en-US"/>
        </w:rPr>
        <w:tab/>
      </w:r>
      <w:r>
        <w:rPr>
          <w:lang w:val="el-GR"/>
        </w:rPr>
        <w:t>Ά</w:t>
      </w:r>
      <w:r w:rsidRPr="00022C43">
        <w:rPr>
          <w:lang w:val="el-GR"/>
        </w:rPr>
        <w:t>ρθρο</w:t>
      </w:r>
      <w:r w:rsidRPr="00701AB4">
        <w:rPr>
          <w:lang w:val="en-US"/>
        </w:rPr>
        <w:t xml:space="preserve"> 205</w:t>
      </w:r>
      <w:r w:rsidRPr="00022C43">
        <w:rPr>
          <w:lang w:val="el-GR"/>
        </w:rPr>
        <w:t>Α</w:t>
      </w:r>
      <w:r w:rsidRPr="00701AB4">
        <w:rPr>
          <w:lang w:val="en-US"/>
        </w:rPr>
        <w:t xml:space="preserve"> </w:t>
      </w:r>
      <w:r w:rsidRPr="00022C43">
        <w:rPr>
          <w:lang w:val="el-GR"/>
        </w:rPr>
        <w:t>του</w:t>
      </w:r>
      <w:r w:rsidRPr="00701AB4">
        <w:rPr>
          <w:lang w:val="en-US"/>
        </w:rPr>
        <w:t xml:space="preserve"> </w:t>
      </w:r>
      <w:r w:rsidRPr="00022C43">
        <w:rPr>
          <w:lang w:val="el-GR"/>
        </w:rPr>
        <w:t>ν</w:t>
      </w:r>
      <w:r w:rsidRPr="00701AB4">
        <w:rPr>
          <w:lang w:val="en-US"/>
        </w:rPr>
        <w:t>. 4412/2016</w:t>
      </w:r>
    </w:p>
  </w:footnote>
  <w:footnote w:id="24">
    <w:p w14:paraId="63B654FC" w14:textId="77777777" w:rsidR="00D31AA3" w:rsidRPr="00EE7F42" w:rsidRDefault="00D31AA3" w:rsidP="002111ED">
      <w:pPr>
        <w:pStyle w:val="afa"/>
        <w:rPr>
          <w:lang w:val="en-US"/>
        </w:rPr>
      </w:pPr>
      <w:r>
        <w:rPr>
          <w:rStyle w:val="af1"/>
        </w:rPr>
        <w:footnoteRef/>
      </w:r>
      <w:r w:rsidRPr="00017BBD">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AEDA7" w14:textId="77777777" w:rsidR="00D31AA3" w:rsidRPr="000B39AE" w:rsidRDefault="00D31AA3" w:rsidP="000B39AE">
    <w:pPr>
      <w:pStyle w:val="af9"/>
      <w:pBdr>
        <w:bottom w:val="single" w:sz="4" w:space="1" w:color="auto"/>
      </w:pBdr>
      <w:rPr>
        <w:i/>
        <w:iCs/>
        <w:sz w:val="18"/>
        <w:szCs w:val="20"/>
        <w:lang w:val="el-GR"/>
      </w:rPr>
    </w:pPr>
    <w:r w:rsidRPr="000B39AE">
      <w:rPr>
        <w:i/>
        <w:iCs/>
        <w:sz w:val="18"/>
        <w:szCs w:val="20"/>
        <w:lang w:val="el-GR"/>
      </w:rPr>
      <w:t xml:space="preserve">Διακήρυξη Ηλεκτρονικού Διεθνούς Ανοικτού Άνω των Ορίων Διαγωνισμού για το Έργο: «Υπηρεσίες Επέκτασης αρχιτεκτονικής κόμβου υπηρεσιών </w:t>
    </w:r>
    <w:r w:rsidRPr="000B39AE">
      <w:rPr>
        <w:i/>
        <w:iCs/>
        <w:sz w:val="18"/>
        <w:szCs w:val="20"/>
      </w:rPr>
      <w:t>govHUB</w:t>
    </w:r>
    <w:r w:rsidRPr="000B39AE">
      <w:rPr>
        <w:i/>
        <w:iCs/>
        <w:sz w:val="18"/>
        <w:szCs w:val="20"/>
        <w:lang w:val="el-GR"/>
      </w:rPr>
      <w:t xml:space="preserve"> και υλοποίηση ψηφιακών υπηρεσιών ηλεκτρονικής διακυβέρνησης»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D31AA3" w:rsidRPr="00F82A8D" w14:paraId="059852A0" w14:textId="77777777" w:rsidTr="00504AF3">
      <w:trPr>
        <w:trHeight w:val="417"/>
      </w:trPr>
      <w:tc>
        <w:tcPr>
          <w:tcW w:w="2869" w:type="dxa"/>
          <w:vMerge w:val="restart"/>
          <w:tcBorders>
            <w:top w:val="nil"/>
            <w:left w:val="nil"/>
            <w:bottom w:val="nil"/>
            <w:right w:val="nil"/>
          </w:tcBorders>
          <w:shd w:val="clear" w:color="auto" w:fill="auto"/>
        </w:tcPr>
        <w:p w14:paraId="3448E357" w14:textId="77777777" w:rsidR="00D31AA3" w:rsidRPr="00FC0EB4" w:rsidRDefault="00D31AA3" w:rsidP="00504AF3">
          <w:pPr>
            <w:spacing w:after="0"/>
            <w:ind w:right="-442"/>
            <w:jc w:val="left"/>
            <w:rPr>
              <w:b/>
              <w:lang w:val="en-US"/>
            </w:rPr>
          </w:pPr>
          <w:r>
            <w:rPr>
              <w:noProof/>
              <w:lang w:eastAsia="el-GR"/>
            </w:rPr>
            <w:drawing>
              <wp:inline distT="0" distB="0" distL="0" distR="0" wp14:anchorId="1DE131C7" wp14:editId="633F6EDD">
                <wp:extent cx="1762085" cy="543281"/>
                <wp:effectExtent l="0" t="0" r="0" b="9169"/>
                <wp:docPr id="40"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6B465E30" w14:textId="77777777" w:rsidR="00D31AA3" w:rsidRPr="00C82832" w:rsidRDefault="00D31AA3" w:rsidP="00504AF3">
          <w:pPr>
            <w:tabs>
              <w:tab w:val="right" w:pos="8306"/>
            </w:tabs>
            <w:spacing w:after="0"/>
            <w:ind w:right="-102"/>
            <w:jc w:val="center"/>
            <w:rPr>
              <w:sz w:val="16"/>
              <w:szCs w:val="16"/>
            </w:rPr>
          </w:pPr>
          <w:r w:rsidRPr="00C82832">
            <w:rPr>
              <w:noProof/>
              <w:sz w:val="16"/>
              <w:szCs w:val="16"/>
            </w:rPr>
            <w:t>Χανδρή</w:t>
          </w:r>
          <w:r w:rsidRPr="00C82832">
            <w:rPr>
              <w:sz w:val="16"/>
              <w:szCs w:val="16"/>
            </w:rPr>
            <w:t xml:space="preserve"> 3, 183 46 - Μοσχάτο (Αττική)  </w:t>
          </w:r>
          <w:r w:rsidRPr="00FC0EB4">
            <w:rPr>
              <w:sz w:val="16"/>
              <w:szCs w:val="16"/>
            </w:rPr>
            <w:sym w:font="Symbol" w:char="00B7"/>
          </w:r>
          <w:r w:rsidRPr="00C82832">
            <w:rPr>
              <w:sz w:val="16"/>
              <w:szCs w:val="16"/>
            </w:rPr>
            <w:t xml:space="preserve">  Τηλ.: 213 1300 700  </w:t>
          </w:r>
          <w:r w:rsidRPr="00FC0EB4">
            <w:rPr>
              <w:sz w:val="16"/>
              <w:szCs w:val="16"/>
            </w:rPr>
            <w:sym w:font="Symbol" w:char="00B7"/>
          </w:r>
          <w:r w:rsidRPr="00C82832">
            <w:rPr>
              <w:sz w:val="16"/>
              <w:szCs w:val="16"/>
            </w:rPr>
            <w:t xml:space="preserve">  </w:t>
          </w:r>
          <w:r w:rsidRPr="00FC0EB4">
            <w:rPr>
              <w:sz w:val="16"/>
              <w:szCs w:val="16"/>
            </w:rPr>
            <w:t>Fax</w:t>
          </w:r>
          <w:r w:rsidRPr="00C82832">
            <w:rPr>
              <w:sz w:val="16"/>
              <w:szCs w:val="16"/>
            </w:rPr>
            <w:t>: 213 1300 800-1</w:t>
          </w:r>
        </w:p>
      </w:tc>
    </w:tr>
    <w:tr w:rsidR="00D31AA3" w:rsidRPr="00CB4EC7" w14:paraId="05D21439" w14:textId="77777777" w:rsidTr="00504AF3">
      <w:tc>
        <w:tcPr>
          <w:tcW w:w="2869" w:type="dxa"/>
          <w:vMerge/>
          <w:tcBorders>
            <w:left w:val="nil"/>
            <w:bottom w:val="nil"/>
            <w:right w:val="nil"/>
          </w:tcBorders>
          <w:shd w:val="clear" w:color="auto" w:fill="auto"/>
        </w:tcPr>
        <w:p w14:paraId="3FA668EA" w14:textId="77777777" w:rsidR="00D31AA3" w:rsidRPr="00C82832" w:rsidRDefault="00D31AA3" w:rsidP="00504AF3">
          <w:pPr>
            <w:spacing w:after="0"/>
            <w:ind w:right="-442"/>
            <w:jc w:val="left"/>
            <w:rPr>
              <w:b/>
            </w:rPr>
          </w:pPr>
        </w:p>
      </w:tc>
      <w:tc>
        <w:tcPr>
          <w:tcW w:w="6661" w:type="dxa"/>
          <w:tcBorders>
            <w:left w:val="nil"/>
            <w:bottom w:val="nil"/>
            <w:right w:val="nil"/>
          </w:tcBorders>
          <w:shd w:val="clear" w:color="auto" w:fill="auto"/>
          <w:vAlign w:val="center"/>
        </w:tcPr>
        <w:p w14:paraId="6E13B9F6" w14:textId="77777777" w:rsidR="00D31AA3" w:rsidRPr="00FC0EB4" w:rsidRDefault="00D31AA3" w:rsidP="00504AF3">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D31AA3" w:rsidRPr="00F82A8D" w14:paraId="6EF4F6CD" w14:textId="77777777" w:rsidTr="00504AF3">
      <w:trPr>
        <w:trHeight w:val="58"/>
      </w:trPr>
      <w:tc>
        <w:tcPr>
          <w:tcW w:w="2869" w:type="dxa"/>
          <w:vMerge/>
          <w:tcBorders>
            <w:left w:val="nil"/>
            <w:bottom w:val="nil"/>
            <w:right w:val="nil"/>
          </w:tcBorders>
          <w:shd w:val="clear" w:color="auto" w:fill="auto"/>
        </w:tcPr>
        <w:p w14:paraId="675E79F0" w14:textId="77777777" w:rsidR="00D31AA3" w:rsidRPr="00FC0EB4" w:rsidRDefault="00D31AA3" w:rsidP="00504AF3">
          <w:pPr>
            <w:spacing w:after="0"/>
            <w:ind w:right="-442"/>
            <w:jc w:val="left"/>
            <w:rPr>
              <w:b/>
              <w:lang w:val="en-US"/>
            </w:rPr>
          </w:pPr>
        </w:p>
      </w:tc>
      <w:tc>
        <w:tcPr>
          <w:tcW w:w="6661" w:type="dxa"/>
          <w:tcBorders>
            <w:top w:val="nil"/>
            <w:left w:val="nil"/>
            <w:bottom w:val="nil"/>
            <w:right w:val="nil"/>
          </w:tcBorders>
          <w:shd w:val="clear" w:color="auto" w:fill="auto"/>
        </w:tcPr>
        <w:p w14:paraId="2E78E4F9" w14:textId="77777777" w:rsidR="00D31AA3" w:rsidRPr="00C82832" w:rsidRDefault="00D31AA3" w:rsidP="00504AF3">
          <w:pPr>
            <w:tabs>
              <w:tab w:val="center" w:pos="4153"/>
              <w:tab w:val="right" w:pos="8306"/>
            </w:tabs>
            <w:spacing w:after="0"/>
            <w:ind w:right="-261"/>
            <w:jc w:val="center"/>
            <w:rPr>
              <w:noProof/>
              <w:sz w:val="16"/>
              <w:szCs w:val="16"/>
            </w:rPr>
          </w:pPr>
          <w:r w:rsidRPr="00C82832">
            <w:rPr>
              <w:noProof/>
              <w:sz w:val="16"/>
              <w:szCs w:val="16"/>
            </w:rPr>
            <w:t xml:space="preserve">ΝΠΙΔ Μη Κερδοσκοπικό </w:t>
          </w:r>
          <w:r w:rsidRPr="00FC0EB4">
            <w:rPr>
              <w:noProof/>
              <w:sz w:val="16"/>
              <w:szCs w:val="16"/>
            </w:rPr>
            <w:sym w:font="Symbol" w:char="00B7"/>
          </w:r>
          <w:r w:rsidRPr="00C82832">
            <w:rPr>
              <w:noProof/>
              <w:sz w:val="16"/>
              <w:szCs w:val="16"/>
            </w:rPr>
            <w:t xml:space="preserve"> Αρ. ΓΕΜΗ: </w:t>
          </w:r>
          <w:r w:rsidRPr="00C82832">
            <w:rPr>
              <w:sz w:val="16"/>
              <w:szCs w:val="16"/>
            </w:rPr>
            <w:t>004261201000</w:t>
          </w:r>
        </w:p>
      </w:tc>
    </w:tr>
  </w:tbl>
  <w:p w14:paraId="46AD0837" w14:textId="77777777" w:rsidR="00D31AA3" w:rsidRPr="00DF5475" w:rsidRDefault="00D31AA3" w:rsidP="00504AF3">
    <w:pPr>
      <w:pStyle w:val="af9"/>
      <w:rPr>
        <w:rFonts w:cs="Tahoma"/>
        <w:i/>
        <w:iCs/>
        <w:sz w:val="20"/>
        <w:szCs w:val="22"/>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7" w15:restartNumberingAfterBreak="0">
    <w:nsid w:val="01CF128E"/>
    <w:multiLevelType w:val="multilevel"/>
    <w:tmpl w:val="0409001F"/>
    <w:lvl w:ilvl="0">
      <w:start w:val="1"/>
      <w:numFmt w:val="decimal"/>
      <w:lvlText w:val="%1."/>
      <w:lvlJc w:val="left"/>
      <w:pPr>
        <w:ind w:left="76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373A4C"/>
    <w:multiLevelType w:val="hybridMultilevel"/>
    <w:tmpl w:val="531275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57934A4"/>
    <w:multiLevelType w:val="hybridMultilevel"/>
    <w:tmpl w:val="4F3AE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AF91F12"/>
    <w:multiLevelType w:val="hybridMultilevel"/>
    <w:tmpl w:val="5D087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D6B64F3"/>
    <w:multiLevelType w:val="hybridMultilevel"/>
    <w:tmpl w:val="EB98D43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108459CB"/>
    <w:multiLevelType w:val="hybridMultilevel"/>
    <w:tmpl w:val="5B7AD386"/>
    <w:lvl w:ilvl="0" w:tplc="6A9098B2">
      <w:start w:val="2"/>
      <w:numFmt w:val="bullet"/>
      <w:lvlText w:val="-"/>
      <w:lvlJc w:val="left"/>
      <w:pPr>
        <w:ind w:left="720" w:hanging="360"/>
      </w:pPr>
      <w:rPr>
        <w:rFonts w:ascii="Tahoma" w:eastAsia="Times New Roman"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E03A48"/>
    <w:multiLevelType w:val="hybridMultilevel"/>
    <w:tmpl w:val="4B4AAF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7164D29"/>
    <w:multiLevelType w:val="hybridMultilevel"/>
    <w:tmpl w:val="B7582D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A72D22"/>
    <w:multiLevelType w:val="hybridMultilevel"/>
    <w:tmpl w:val="6898F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353EF9"/>
    <w:multiLevelType w:val="hybridMultilevel"/>
    <w:tmpl w:val="DD409BCC"/>
    <w:lvl w:ilvl="0" w:tplc="61EC2D38">
      <w:start w:val="1"/>
      <w:numFmt w:val="decimal"/>
      <w:lvlText w:val="12.%1"/>
      <w:lvlJc w:val="left"/>
      <w:pPr>
        <w:ind w:left="1440" w:hanging="360"/>
      </w:pPr>
      <w:rPr>
        <w:rFonts w:hint="default"/>
      </w:rPr>
    </w:lvl>
    <w:lvl w:ilvl="1" w:tplc="04080019">
      <w:start w:val="1"/>
      <w:numFmt w:val="lowerLetter"/>
      <w:lvlText w:val="%2."/>
      <w:lvlJc w:val="left"/>
      <w:pPr>
        <w:ind w:left="1440" w:hanging="360"/>
      </w:pPr>
    </w:lvl>
    <w:lvl w:ilvl="2" w:tplc="C77096B4">
      <w:start w:val="1"/>
      <w:numFmt w:val="decimal"/>
      <w:lvlText w:val="12.%3"/>
      <w:lvlJc w:val="right"/>
      <w:pPr>
        <w:ind w:left="2160" w:hanging="18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24E04BFC"/>
    <w:multiLevelType w:val="hybridMultilevel"/>
    <w:tmpl w:val="E0D04C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5241801"/>
    <w:multiLevelType w:val="hybridMultilevel"/>
    <w:tmpl w:val="4378A11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65C48AA"/>
    <w:multiLevelType w:val="hybridMultilevel"/>
    <w:tmpl w:val="D20C98BA"/>
    <w:lvl w:ilvl="0" w:tplc="04080001">
      <w:start w:val="1"/>
      <w:numFmt w:val="bullet"/>
      <w:lvlText w:val=""/>
      <w:lvlJc w:val="left"/>
      <w:pPr>
        <w:ind w:left="789" w:hanging="360"/>
      </w:pPr>
      <w:rPr>
        <w:rFonts w:ascii="Symbol" w:hAnsi="Symbol" w:hint="default"/>
      </w:rPr>
    </w:lvl>
    <w:lvl w:ilvl="1" w:tplc="04080003" w:tentative="1">
      <w:start w:val="1"/>
      <w:numFmt w:val="bullet"/>
      <w:lvlText w:val="o"/>
      <w:lvlJc w:val="left"/>
      <w:pPr>
        <w:ind w:left="1509" w:hanging="360"/>
      </w:pPr>
      <w:rPr>
        <w:rFonts w:ascii="Courier New" w:hAnsi="Courier New" w:cs="Courier New" w:hint="default"/>
      </w:rPr>
    </w:lvl>
    <w:lvl w:ilvl="2" w:tplc="04080005" w:tentative="1">
      <w:start w:val="1"/>
      <w:numFmt w:val="bullet"/>
      <w:lvlText w:val=""/>
      <w:lvlJc w:val="left"/>
      <w:pPr>
        <w:ind w:left="2229" w:hanging="360"/>
      </w:pPr>
      <w:rPr>
        <w:rFonts w:ascii="Wingdings" w:hAnsi="Wingdings" w:hint="default"/>
      </w:rPr>
    </w:lvl>
    <w:lvl w:ilvl="3" w:tplc="04080001" w:tentative="1">
      <w:start w:val="1"/>
      <w:numFmt w:val="bullet"/>
      <w:lvlText w:val=""/>
      <w:lvlJc w:val="left"/>
      <w:pPr>
        <w:ind w:left="2949" w:hanging="360"/>
      </w:pPr>
      <w:rPr>
        <w:rFonts w:ascii="Symbol" w:hAnsi="Symbol" w:hint="default"/>
      </w:rPr>
    </w:lvl>
    <w:lvl w:ilvl="4" w:tplc="04080003" w:tentative="1">
      <w:start w:val="1"/>
      <w:numFmt w:val="bullet"/>
      <w:lvlText w:val="o"/>
      <w:lvlJc w:val="left"/>
      <w:pPr>
        <w:ind w:left="3669" w:hanging="360"/>
      </w:pPr>
      <w:rPr>
        <w:rFonts w:ascii="Courier New" w:hAnsi="Courier New" w:cs="Courier New" w:hint="default"/>
      </w:rPr>
    </w:lvl>
    <w:lvl w:ilvl="5" w:tplc="04080005" w:tentative="1">
      <w:start w:val="1"/>
      <w:numFmt w:val="bullet"/>
      <w:lvlText w:val=""/>
      <w:lvlJc w:val="left"/>
      <w:pPr>
        <w:ind w:left="4389" w:hanging="360"/>
      </w:pPr>
      <w:rPr>
        <w:rFonts w:ascii="Wingdings" w:hAnsi="Wingdings" w:hint="default"/>
      </w:rPr>
    </w:lvl>
    <w:lvl w:ilvl="6" w:tplc="04080001" w:tentative="1">
      <w:start w:val="1"/>
      <w:numFmt w:val="bullet"/>
      <w:lvlText w:val=""/>
      <w:lvlJc w:val="left"/>
      <w:pPr>
        <w:ind w:left="5109" w:hanging="360"/>
      </w:pPr>
      <w:rPr>
        <w:rFonts w:ascii="Symbol" w:hAnsi="Symbol" w:hint="default"/>
      </w:rPr>
    </w:lvl>
    <w:lvl w:ilvl="7" w:tplc="04080003" w:tentative="1">
      <w:start w:val="1"/>
      <w:numFmt w:val="bullet"/>
      <w:lvlText w:val="o"/>
      <w:lvlJc w:val="left"/>
      <w:pPr>
        <w:ind w:left="5829" w:hanging="360"/>
      </w:pPr>
      <w:rPr>
        <w:rFonts w:ascii="Courier New" w:hAnsi="Courier New" w:cs="Courier New" w:hint="default"/>
      </w:rPr>
    </w:lvl>
    <w:lvl w:ilvl="8" w:tplc="04080005" w:tentative="1">
      <w:start w:val="1"/>
      <w:numFmt w:val="bullet"/>
      <w:lvlText w:val=""/>
      <w:lvlJc w:val="left"/>
      <w:pPr>
        <w:ind w:left="6549" w:hanging="360"/>
      </w:pPr>
      <w:rPr>
        <w:rFonts w:ascii="Wingdings" w:hAnsi="Wingdings" w:hint="default"/>
      </w:rPr>
    </w:lvl>
  </w:abstractNum>
  <w:abstractNum w:abstractNumId="25" w15:restartNumberingAfterBreak="0">
    <w:nsid w:val="281154A6"/>
    <w:multiLevelType w:val="hybridMultilevel"/>
    <w:tmpl w:val="79FAF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7"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1714" w:hanging="360"/>
      </w:pPr>
      <w:rPr>
        <w:rFonts w:hint="default"/>
      </w:rPr>
    </w:lvl>
    <w:lvl w:ilvl="1" w:tplc="04080019" w:tentative="1">
      <w:start w:val="1"/>
      <w:numFmt w:val="lowerLetter"/>
      <w:lvlText w:val="%2."/>
      <w:lvlJc w:val="left"/>
      <w:pPr>
        <w:ind w:left="2434" w:hanging="360"/>
      </w:pPr>
    </w:lvl>
    <w:lvl w:ilvl="2" w:tplc="0408001B" w:tentative="1">
      <w:start w:val="1"/>
      <w:numFmt w:val="lowerRoman"/>
      <w:lvlText w:val="%3."/>
      <w:lvlJc w:val="right"/>
      <w:pPr>
        <w:ind w:left="3154" w:hanging="180"/>
      </w:pPr>
    </w:lvl>
    <w:lvl w:ilvl="3" w:tplc="0408000F" w:tentative="1">
      <w:start w:val="1"/>
      <w:numFmt w:val="decimal"/>
      <w:lvlText w:val="%4."/>
      <w:lvlJc w:val="left"/>
      <w:pPr>
        <w:ind w:left="3874" w:hanging="360"/>
      </w:pPr>
    </w:lvl>
    <w:lvl w:ilvl="4" w:tplc="04080019" w:tentative="1">
      <w:start w:val="1"/>
      <w:numFmt w:val="lowerLetter"/>
      <w:lvlText w:val="%5."/>
      <w:lvlJc w:val="left"/>
      <w:pPr>
        <w:ind w:left="4594" w:hanging="360"/>
      </w:pPr>
    </w:lvl>
    <w:lvl w:ilvl="5" w:tplc="0408001B" w:tentative="1">
      <w:start w:val="1"/>
      <w:numFmt w:val="lowerRoman"/>
      <w:lvlText w:val="%6."/>
      <w:lvlJc w:val="right"/>
      <w:pPr>
        <w:ind w:left="5314" w:hanging="180"/>
      </w:pPr>
    </w:lvl>
    <w:lvl w:ilvl="6" w:tplc="0408000F" w:tentative="1">
      <w:start w:val="1"/>
      <w:numFmt w:val="decimal"/>
      <w:lvlText w:val="%7."/>
      <w:lvlJc w:val="left"/>
      <w:pPr>
        <w:ind w:left="6034" w:hanging="360"/>
      </w:pPr>
    </w:lvl>
    <w:lvl w:ilvl="7" w:tplc="04080019" w:tentative="1">
      <w:start w:val="1"/>
      <w:numFmt w:val="lowerLetter"/>
      <w:lvlText w:val="%8."/>
      <w:lvlJc w:val="left"/>
      <w:pPr>
        <w:ind w:left="6754" w:hanging="360"/>
      </w:pPr>
    </w:lvl>
    <w:lvl w:ilvl="8" w:tplc="0408001B" w:tentative="1">
      <w:start w:val="1"/>
      <w:numFmt w:val="lowerRoman"/>
      <w:lvlText w:val="%9."/>
      <w:lvlJc w:val="right"/>
      <w:pPr>
        <w:ind w:left="7474" w:hanging="180"/>
      </w:pPr>
    </w:lvl>
  </w:abstractNum>
  <w:abstractNum w:abstractNumId="29" w15:restartNumberingAfterBreak="0">
    <w:nsid w:val="2C5D3021"/>
    <w:multiLevelType w:val="hybridMultilevel"/>
    <w:tmpl w:val="567E88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CD3595E"/>
    <w:multiLevelType w:val="multilevel"/>
    <w:tmpl w:val="CB9469CE"/>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b/>
      </w:rPr>
    </w:lvl>
    <w:lvl w:ilvl="2">
      <w:start w:val="1"/>
      <w:numFmt w:val="decimal"/>
      <w:pStyle w:val="3"/>
      <w:isLgl/>
      <w:lvlText w:val="%1.%2.%3"/>
      <w:lvlJc w:val="left"/>
      <w:pPr>
        <w:ind w:left="1428" w:hanging="720"/>
      </w:pPr>
      <w:rPr>
        <w:b/>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isLgl/>
      <w:lvlText w:val="%1.%2.%3.%4"/>
      <w:lvlJc w:val="left"/>
      <w:pPr>
        <w:ind w:left="4689" w:hanging="720"/>
      </w:pPr>
      <w:rPr>
        <w:rFonts w:ascii="Tahoma" w:hAnsi="Tahoma" w:cs="Tahoma" w:hint="default"/>
        <w:b/>
        <w:i w:val="0"/>
        <w:iCs/>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2DBF22DD"/>
    <w:multiLevelType w:val="hybridMultilevel"/>
    <w:tmpl w:val="4768C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DE57343"/>
    <w:multiLevelType w:val="hybridMultilevel"/>
    <w:tmpl w:val="551228D8"/>
    <w:lvl w:ilvl="0" w:tplc="0409000F">
      <w:start w:val="1"/>
      <w:numFmt w:val="decimal"/>
      <w:lvlText w:val="%1."/>
      <w:lvlJc w:val="left"/>
      <w:pPr>
        <w:tabs>
          <w:tab w:val="num" w:pos="360"/>
        </w:tabs>
        <w:ind w:left="360" w:hanging="360"/>
      </w:pPr>
      <w:rPr>
        <w:rFonts w:hint="default"/>
      </w:rPr>
    </w:lvl>
    <w:lvl w:ilvl="1" w:tplc="04090013">
      <w:start w:val="1"/>
      <w:numFmt w:val="upperRoman"/>
      <w:lvlText w:val="%2."/>
      <w:lvlJc w:val="right"/>
      <w:pPr>
        <w:tabs>
          <w:tab w:val="num" w:pos="1080"/>
        </w:tabs>
        <w:ind w:left="1080" w:hanging="360"/>
      </w:pPr>
      <w:rPr>
        <w:rFonts w:hint="default"/>
      </w:rPr>
    </w:lvl>
    <w:lvl w:ilvl="2" w:tplc="04080005">
      <w:start w:val="1"/>
      <w:numFmt w:val="lowerRoman"/>
      <w:lvlText w:val="%3."/>
      <w:lvlJc w:val="right"/>
      <w:pPr>
        <w:tabs>
          <w:tab w:val="num" w:pos="1800"/>
        </w:tabs>
        <w:ind w:left="1800" w:hanging="180"/>
      </w:pPr>
      <w:rPr>
        <w:rFonts w:cs="Times New Roman"/>
      </w:rPr>
    </w:lvl>
    <w:lvl w:ilvl="3" w:tplc="0408000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34"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35"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36" w15:restartNumberingAfterBreak="0">
    <w:nsid w:val="2FFD40E1"/>
    <w:multiLevelType w:val="hybridMultilevel"/>
    <w:tmpl w:val="51F815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37044580"/>
    <w:multiLevelType w:val="hybridMultilevel"/>
    <w:tmpl w:val="1E4A52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387173B6"/>
    <w:multiLevelType w:val="hybridMultilevel"/>
    <w:tmpl w:val="E162FD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41" w15:restartNumberingAfterBreak="0">
    <w:nsid w:val="3F8B0662"/>
    <w:multiLevelType w:val="hybridMultilevel"/>
    <w:tmpl w:val="373C48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406C3961"/>
    <w:multiLevelType w:val="hybridMultilevel"/>
    <w:tmpl w:val="DFC631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2639"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4" w15:restartNumberingAfterBreak="0">
    <w:nsid w:val="41505A50"/>
    <w:multiLevelType w:val="hybridMultilevel"/>
    <w:tmpl w:val="CF8A6D8C"/>
    <w:lvl w:ilvl="0" w:tplc="04080001">
      <w:start w:val="1"/>
      <w:numFmt w:val="bullet"/>
      <w:lvlText w:val=""/>
      <w:lvlJc w:val="left"/>
      <w:pPr>
        <w:ind w:left="790" w:hanging="360"/>
      </w:pPr>
      <w:rPr>
        <w:rFonts w:ascii="Symbol" w:hAnsi="Symbol" w:hint="default"/>
      </w:rPr>
    </w:lvl>
    <w:lvl w:ilvl="1" w:tplc="04080003" w:tentative="1">
      <w:start w:val="1"/>
      <w:numFmt w:val="bullet"/>
      <w:lvlText w:val="o"/>
      <w:lvlJc w:val="left"/>
      <w:pPr>
        <w:ind w:left="1510" w:hanging="360"/>
      </w:pPr>
      <w:rPr>
        <w:rFonts w:ascii="Courier New" w:hAnsi="Courier New" w:cs="Courier New" w:hint="default"/>
      </w:rPr>
    </w:lvl>
    <w:lvl w:ilvl="2" w:tplc="04080005" w:tentative="1">
      <w:start w:val="1"/>
      <w:numFmt w:val="bullet"/>
      <w:lvlText w:val=""/>
      <w:lvlJc w:val="left"/>
      <w:pPr>
        <w:ind w:left="2230" w:hanging="360"/>
      </w:pPr>
      <w:rPr>
        <w:rFonts w:ascii="Wingdings" w:hAnsi="Wingdings" w:hint="default"/>
      </w:rPr>
    </w:lvl>
    <w:lvl w:ilvl="3" w:tplc="04080001" w:tentative="1">
      <w:start w:val="1"/>
      <w:numFmt w:val="bullet"/>
      <w:lvlText w:val=""/>
      <w:lvlJc w:val="left"/>
      <w:pPr>
        <w:ind w:left="2950" w:hanging="360"/>
      </w:pPr>
      <w:rPr>
        <w:rFonts w:ascii="Symbol" w:hAnsi="Symbol" w:hint="default"/>
      </w:rPr>
    </w:lvl>
    <w:lvl w:ilvl="4" w:tplc="04080003" w:tentative="1">
      <w:start w:val="1"/>
      <w:numFmt w:val="bullet"/>
      <w:lvlText w:val="o"/>
      <w:lvlJc w:val="left"/>
      <w:pPr>
        <w:ind w:left="3670" w:hanging="360"/>
      </w:pPr>
      <w:rPr>
        <w:rFonts w:ascii="Courier New" w:hAnsi="Courier New" w:cs="Courier New" w:hint="default"/>
      </w:rPr>
    </w:lvl>
    <w:lvl w:ilvl="5" w:tplc="04080005" w:tentative="1">
      <w:start w:val="1"/>
      <w:numFmt w:val="bullet"/>
      <w:lvlText w:val=""/>
      <w:lvlJc w:val="left"/>
      <w:pPr>
        <w:ind w:left="4390" w:hanging="360"/>
      </w:pPr>
      <w:rPr>
        <w:rFonts w:ascii="Wingdings" w:hAnsi="Wingdings" w:hint="default"/>
      </w:rPr>
    </w:lvl>
    <w:lvl w:ilvl="6" w:tplc="04080001" w:tentative="1">
      <w:start w:val="1"/>
      <w:numFmt w:val="bullet"/>
      <w:lvlText w:val=""/>
      <w:lvlJc w:val="left"/>
      <w:pPr>
        <w:ind w:left="5110" w:hanging="360"/>
      </w:pPr>
      <w:rPr>
        <w:rFonts w:ascii="Symbol" w:hAnsi="Symbol" w:hint="default"/>
      </w:rPr>
    </w:lvl>
    <w:lvl w:ilvl="7" w:tplc="04080003" w:tentative="1">
      <w:start w:val="1"/>
      <w:numFmt w:val="bullet"/>
      <w:lvlText w:val="o"/>
      <w:lvlJc w:val="left"/>
      <w:pPr>
        <w:ind w:left="5830" w:hanging="360"/>
      </w:pPr>
      <w:rPr>
        <w:rFonts w:ascii="Courier New" w:hAnsi="Courier New" w:cs="Courier New" w:hint="default"/>
      </w:rPr>
    </w:lvl>
    <w:lvl w:ilvl="8" w:tplc="04080005" w:tentative="1">
      <w:start w:val="1"/>
      <w:numFmt w:val="bullet"/>
      <w:lvlText w:val=""/>
      <w:lvlJc w:val="left"/>
      <w:pPr>
        <w:ind w:left="6550" w:hanging="360"/>
      </w:pPr>
      <w:rPr>
        <w:rFonts w:ascii="Wingdings" w:hAnsi="Wingdings" w:hint="default"/>
      </w:rPr>
    </w:lvl>
  </w:abstractNum>
  <w:abstractNum w:abstractNumId="45" w15:restartNumberingAfterBreak="0">
    <w:nsid w:val="4337514B"/>
    <w:multiLevelType w:val="multilevel"/>
    <w:tmpl w:val="6E1224F4"/>
    <w:lvl w:ilvl="0">
      <w:start w:val="1"/>
      <w:numFmt w:val="decimal"/>
      <w:pStyle w:val="2"/>
      <w:lvlText w:val="%1."/>
      <w:lvlJc w:val="left"/>
      <w:pPr>
        <w:ind w:left="357" w:hanging="357"/>
      </w:pPr>
      <w:rPr>
        <w:rFonts w:hint="default"/>
      </w:rPr>
    </w:lvl>
    <w:lvl w:ilvl="1">
      <w:start w:val="1"/>
      <w:numFmt w:val="decimal"/>
      <w:lvlText w:val="%1.%2."/>
      <w:lvlJc w:val="left"/>
      <w:pPr>
        <w:ind w:left="-3203" w:hanging="624"/>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470" w:hanging="35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5"/>
      <w:lvlText w:val="%1.%2.%3.%4."/>
      <w:lvlJc w:val="left"/>
      <w:pPr>
        <w:ind w:left="-3470" w:hanging="357"/>
      </w:pPr>
      <w:rPr>
        <w:rFonts w:hint="default"/>
      </w:rPr>
    </w:lvl>
    <w:lvl w:ilvl="4">
      <w:start w:val="1"/>
      <w:numFmt w:val="decimal"/>
      <w:pStyle w:val="6"/>
      <w:lvlText w:val="%1.%2.%3.%4.%5."/>
      <w:lvlJc w:val="left"/>
      <w:pPr>
        <w:ind w:left="-3470" w:hanging="357"/>
      </w:pPr>
      <w:rPr>
        <w:rFonts w:hint="default"/>
      </w:rPr>
    </w:lvl>
    <w:lvl w:ilvl="5">
      <w:start w:val="1"/>
      <w:numFmt w:val="decimal"/>
      <w:pStyle w:val="7"/>
      <w:lvlText w:val="%1.%2.%3.%4.%5.%6."/>
      <w:lvlJc w:val="left"/>
      <w:pPr>
        <w:ind w:left="-3470" w:hanging="357"/>
      </w:pPr>
      <w:rPr>
        <w:rFonts w:hint="default"/>
      </w:rPr>
    </w:lvl>
    <w:lvl w:ilvl="6">
      <w:start w:val="1"/>
      <w:numFmt w:val="decimal"/>
      <w:lvlText w:val="%1.%2.%3.%4.%5.%6.%7."/>
      <w:lvlJc w:val="left"/>
      <w:pPr>
        <w:ind w:left="-3470" w:hanging="357"/>
      </w:pPr>
      <w:rPr>
        <w:rFonts w:hint="default"/>
      </w:rPr>
    </w:lvl>
    <w:lvl w:ilvl="7">
      <w:start w:val="1"/>
      <w:numFmt w:val="decimal"/>
      <w:lvlText w:val="%1.%2.%3.%4.%5.%6.%7.%8."/>
      <w:lvlJc w:val="left"/>
      <w:pPr>
        <w:ind w:left="-3470" w:hanging="357"/>
      </w:pPr>
      <w:rPr>
        <w:rFonts w:hint="default"/>
      </w:rPr>
    </w:lvl>
    <w:lvl w:ilvl="8">
      <w:start w:val="1"/>
      <w:numFmt w:val="decimal"/>
      <w:lvlText w:val="%1.%2.%3.%4.%5.%6.%7.%8.%9."/>
      <w:lvlJc w:val="left"/>
      <w:pPr>
        <w:ind w:left="-3470" w:hanging="357"/>
      </w:pPr>
      <w:rPr>
        <w:rFonts w:hint="default"/>
      </w:rPr>
    </w:lvl>
  </w:abstractNum>
  <w:abstractNum w:abstractNumId="46" w15:restartNumberingAfterBreak="0">
    <w:nsid w:val="435712D7"/>
    <w:multiLevelType w:val="multilevel"/>
    <w:tmpl w:val="CB2E4924"/>
    <w:lvl w:ilvl="0">
      <w:start w:val="2"/>
      <w:numFmt w:val="decimal"/>
      <w:lvlText w:val="%1"/>
      <w:lvlJc w:val="left"/>
      <w:pPr>
        <w:ind w:left="600" w:hanging="600"/>
      </w:pPr>
      <w:rPr>
        <w:rFonts w:hint="default"/>
        <w:i w:val="0"/>
      </w:rPr>
    </w:lvl>
    <w:lvl w:ilvl="1">
      <w:start w:val="3"/>
      <w:numFmt w:val="decimal"/>
      <w:lvlText w:val="%1.%2"/>
      <w:lvlJc w:val="left"/>
      <w:pPr>
        <w:ind w:left="720" w:hanging="72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2160" w:hanging="2160"/>
      </w:pPr>
      <w:rPr>
        <w:rFonts w:hint="default"/>
        <w:i w:val="0"/>
      </w:rPr>
    </w:lvl>
    <w:lvl w:ilvl="8">
      <w:start w:val="1"/>
      <w:numFmt w:val="decimal"/>
      <w:lvlText w:val="%1.%2.%3.%4.%5.%6.%7.%8.%9"/>
      <w:lvlJc w:val="left"/>
      <w:pPr>
        <w:ind w:left="2520" w:hanging="2520"/>
      </w:pPr>
      <w:rPr>
        <w:rFonts w:hint="default"/>
        <w:i w:val="0"/>
      </w:rPr>
    </w:lvl>
  </w:abstractNum>
  <w:abstractNum w:abstractNumId="4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FC39A7"/>
    <w:multiLevelType w:val="hybridMultilevel"/>
    <w:tmpl w:val="F8764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49C541FE"/>
    <w:multiLevelType w:val="hybridMultilevel"/>
    <w:tmpl w:val="81E4880E"/>
    <w:lvl w:ilvl="0" w:tplc="A24CC670">
      <w:start w:val="1"/>
      <w:numFmt w:val="decimal"/>
      <w:lvlText w:val="%1)"/>
      <w:lvlJc w:val="right"/>
      <w:pPr>
        <w:ind w:left="720" w:hanging="360"/>
      </w:pPr>
      <w:rPr>
        <w:rFonts w:hint="default"/>
        <w:color w:val="auto"/>
      </w:rPr>
    </w:lvl>
    <w:lvl w:ilvl="1" w:tplc="27F414D8">
      <w:numFmt w:val="bullet"/>
      <w:lvlText w:val="•"/>
      <w:lvlJc w:val="left"/>
      <w:pPr>
        <w:ind w:left="1440" w:hanging="360"/>
      </w:pPr>
      <w:rPr>
        <w:rFonts w:ascii="Tahoma" w:eastAsia="Calibri"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4A630604"/>
    <w:multiLevelType w:val="hybridMultilevel"/>
    <w:tmpl w:val="CDE2D59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55" w15:restartNumberingAfterBreak="0">
    <w:nsid w:val="4D4B6987"/>
    <w:multiLevelType w:val="hybridMultilevel"/>
    <w:tmpl w:val="526EA7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1668ED"/>
    <w:multiLevelType w:val="hybridMultilevel"/>
    <w:tmpl w:val="1E724C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50E3567"/>
    <w:multiLevelType w:val="hybridMultilevel"/>
    <w:tmpl w:val="3134E8FC"/>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597701"/>
    <w:multiLevelType w:val="multilevel"/>
    <w:tmpl w:val="51E05D0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4" w15:restartNumberingAfterBreak="0">
    <w:nsid w:val="565D702C"/>
    <w:multiLevelType w:val="hybridMultilevel"/>
    <w:tmpl w:val="0FB4EA1A"/>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568A3D4D"/>
    <w:multiLevelType w:val="hybridMultilevel"/>
    <w:tmpl w:val="0122CA1E"/>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570773FB"/>
    <w:multiLevelType w:val="hybridMultilevel"/>
    <w:tmpl w:val="61880E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596D6372"/>
    <w:multiLevelType w:val="multilevel"/>
    <w:tmpl w:val="4566BB6A"/>
    <w:lvl w:ilvl="0">
      <w:start w:val="1"/>
      <w:numFmt w:val="decimal"/>
      <w:lvlText w:val="%1."/>
      <w:lvlJc w:val="left"/>
      <w:pPr>
        <w:ind w:left="720" w:hanging="360"/>
      </w:pPr>
      <w:rPr>
        <w:rFonts w:hint="default"/>
        <w:b w:val="0"/>
        <w:u w:val="none"/>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5C167F33"/>
    <w:multiLevelType w:val="hybridMultilevel"/>
    <w:tmpl w:val="3AA88D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5D735948"/>
    <w:multiLevelType w:val="hybridMultilevel"/>
    <w:tmpl w:val="BA666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5E6052F3"/>
    <w:multiLevelType w:val="hybridMultilevel"/>
    <w:tmpl w:val="F5DC92E8"/>
    <w:lvl w:ilvl="0" w:tplc="04080001">
      <w:start w:val="1"/>
      <w:numFmt w:val="bullet"/>
      <w:lvlText w:val=""/>
      <w:lvlJc w:val="left"/>
      <w:pPr>
        <w:ind w:left="720" w:hanging="360"/>
      </w:pPr>
      <w:rPr>
        <w:rFonts w:ascii="Symbol" w:hAnsi="Symbol" w:hint="default"/>
      </w:rPr>
    </w:lvl>
    <w:lvl w:ilvl="1" w:tplc="3CDC462A">
      <w:numFmt w:val="bullet"/>
      <w:lvlText w:val="•"/>
      <w:lvlJc w:val="left"/>
      <w:pPr>
        <w:ind w:left="1800" w:hanging="720"/>
      </w:pPr>
      <w:rPr>
        <w:rFonts w:ascii="Tahoma" w:eastAsiaTheme="minorHAnsi"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613C7642"/>
    <w:multiLevelType w:val="hybridMultilevel"/>
    <w:tmpl w:val="1B4EC6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628D0ECA"/>
    <w:multiLevelType w:val="hybridMultilevel"/>
    <w:tmpl w:val="311A3F0C"/>
    <w:lvl w:ilvl="0" w:tplc="FFFFFFFF">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516539D"/>
    <w:multiLevelType w:val="hybridMultilevel"/>
    <w:tmpl w:val="E230C5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65717508"/>
    <w:multiLevelType w:val="hybridMultilevel"/>
    <w:tmpl w:val="278A2C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7" w15:restartNumberingAfterBreak="0">
    <w:nsid w:val="685E259B"/>
    <w:multiLevelType w:val="hybridMultilevel"/>
    <w:tmpl w:val="F6B413E0"/>
    <w:lvl w:ilvl="0" w:tplc="E6FE3D8E">
      <w:start w:val="1"/>
      <w:numFmt w:val="decimal"/>
      <w:lvlText w:val="%1."/>
      <w:lvlJc w:val="left"/>
      <w:pPr>
        <w:tabs>
          <w:tab w:val="num" w:pos="360"/>
        </w:tabs>
        <w:ind w:left="360" w:hanging="360"/>
      </w:pPr>
      <w:rPr>
        <w:rFonts w:hint="default"/>
        <w:b/>
        <w:bCs/>
      </w:rPr>
    </w:lvl>
    <w:lvl w:ilvl="1" w:tplc="0409000F">
      <w:start w:val="1"/>
      <w:numFmt w:val="decimal"/>
      <w:lvlText w:val="%2."/>
      <w:lvlJc w:val="left"/>
      <w:pPr>
        <w:tabs>
          <w:tab w:val="num" w:pos="1080"/>
        </w:tabs>
        <w:ind w:left="1080" w:hanging="360"/>
      </w:pPr>
      <w:rPr>
        <w:rFonts w:hint="default"/>
      </w:rPr>
    </w:lvl>
    <w:lvl w:ilvl="2" w:tplc="04080005">
      <w:start w:val="1"/>
      <w:numFmt w:val="lowerRoman"/>
      <w:lvlText w:val="%3."/>
      <w:lvlJc w:val="right"/>
      <w:pPr>
        <w:tabs>
          <w:tab w:val="num" w:pos="1800"/>
        </w:tabs>
        <w:ind w:left="1800" w:hanging="180"/>
      </w:pPr>
      <w:rPr>
        <w:rFonts w:cs="Times New Roman"/>
      </w:rPr>
    </w:lvl>
    <w:lvl w:ilvl="3" w:tplc="0408000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9897ECD"/>
    <w:multiLevelType w:val="hybridMultilevel"/>
    <w:tmpl w:val="830CF3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6A0B7F87"/>
    <w:multiLevelType w:val="multilevel"/>
    <w:tmpl w:val="0409001F"/>
    <w:lvl w:ilvl="0">
      <w:start w:val="1"/>
      <w:numFmt w:val="decimal"/>
      <w:lvlText w:val="%1."/>
      <w:lvlJc w:val="left"/>
      <w:pPr>
        <w:ind w:left="76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E3A7BB1"/>
    <w:multiLevelType w:val="multilevel"/>
    <w:tmpl w:val="628609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5042"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72840FB3"/>
    <w:multiLevelType w:val="hybridMultilevel"/>
    <w:tmpl w:val="D840B646"/>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4" w15:restartNumberingAfterBreak="0">
    <w:nsid w:val="73C46BAB"/>
    <w:multiLevelType w:val="hybridMultilevel"/>
    <w:tmpl w:val="8BACD50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744B391F"/>
    <w:multiLevelType w:val="hybridMultilevel"/>
    <w:tmpl w:val="1CAA07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87" w15:restartNumberingAfterBreak="0">
    <w:nsid w:val="76491B1A"/>
    <w:multiLevelType w:val="hybridMultilevel"/>
    <w:tmpl w:val="567429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765D19CB"/>
    <w:multiLevelType w:val="hybridMultilevel"/>
    <w:tmpl w:val="C7CA2B88"/>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0" w15:restartNumberingAfterBreak="0">
    <w:nsid w:val="79E7605C"/>
    <w:multiLevelType w:val="hybridMultilevel"/>
    <w:tmpl w:val="C6F89192"/>
    <w:lvl w:ilvl="0" w:tplc="FFFFFFFF">
      <w:start w:val="1"/>
      <w:numFmt w:val="bullet"/>
      <w:lvlText w:val=""/>
      <w:lvlJc w:val="left"/>
      <w:pPr>
        <w:tabs>
          <w:tab w:val="num" w:pos="720"/>
        </w:tabs>
        <w:ind w:left="720" w:hanging="360"/>
      </w:pPr>
      <w:rPr>
        <w:rFonts w:ascii="Symbol" w:hAnsi="Symbol" w:hint="default"/>
        <w:b w:val="0"/>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7BAA0A02"/>
    <w:multiLevelType w:val="hybridMultilevel"/>
    <w:tmpl w:val="34561196"/>
    <w:lvl w:ilvl="0" w:tplc="354283D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3" w15:restartNumberingAfterBreak="0">
    <w:nsid w:val="7D0753C3"/>
    <w:multiLevelType w:val="multilevel"/>
    <w:tmpl w:val="4944321C"/>
    <w:lvl w:ilvl="0">
      <w:start w:val="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F2A47C6"/>
    <w:multiLevelType w:val="hybridMultilevel"/>
    <w:tmpl w:val="68589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5"/>
  </w:num>
  <w:num w:numId="2">
    <w:abstractNumId w:val="1"/>
  </w:num>
  <w:num w:numId="3">
    <w:abstractNumId w:val="2"/>
  </w:num>
  <w:num w:numId="4">
    <w:abstractNumId w:val="91"/>
  </w:num>
  <w:num w:numId="5">
    <w:abstractNumId w:val="30"/>
  </w:num>
  <w:num w:numId="6">
    <w:abstractNumId w:val="80"/>
  </w:num>
  <w:num w:numId="7">
    <w:abstractNumId w:val="94"/>
  </w:num>
  <w:num w:numId="8">
    <w:abstractNumId w:val="50"/>
  </w:num>
  <w:num w:numId="9">
    <w:abstractNumId w:val="72"/>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4"/>
  </w:num>
  <w:num w:numId="13">
    <w:abstractNumId w:val="88"/>
  </w:num>
  <w:num w:numId="14">
    <w:abstractNumId w:val="65"/>
  </w:num>
  <w:num w:numId="15">
    <w:abstractNumId w:val="16"/>
  </w:num>
  <w:num w:numId="16">
    <w:abstractNumId w:val="85"/>
  </w:num>
  <w:num w:numId="17">
    <w:abstractNumId w:val="92"/>
  </w:num>
  <w:num w:numId="18">
    <w:abstractNumId w:val="69"/>
  </w:num>
  <w:num w:numId="19">
    <w:abstractNumId w:val="42"/>
  </w:num>
  <w:num w:numId="20">
    <w:abstractNumId w:val="87"/>
  </w:num>
  <w:num w:numId="21">
    <w:abstractNumId w:val="22"/>
  </w:num>
  <w:num w:numId="22">
    <w:abstractNumId w:val="51"/>
  </w:num>
  <w:num w:numId="23">
    <w:abstractNumId w:val="84"/>
  </w:num>
  <w:num w:numId="24">
    <w:abstractNumId w:val="71"/>
  </w:num>
  <w:num w:numId="25">
    <w:abstractNumId w:val="38"/>
  </w:num>
  <w:num w:numId="26">
    <w:abstractNumId w:val="66"/>
  </w:num>
  <w:num w:numId="27">
    <w:abstractNumId w:val="24"/>
  </w:num>
  <w:num w:numId="28">
    <w:abstractNumId w:val="95"/>
  </w:num>
  <w:num w:numId="29">
    <w:abstractNumId w:val="31"/>
  </w:num>
  <w:num w:numId="30">
    <w:abstractNumId w:val="49"/>
  </w:num>
  <w:num w:numId="31">
    <w:abstractNumId w:val="59"/>
  </w:num>
  <w:num w:numId="32">
    <w:abstractNumId w:val="10"/>
  </w:num>
  <w:num w:numId="33">
    <w:abstractNumId w:val="21"/>
  </w:num>
  <w:num w:numId="34">
    <w:abstractNumId w:val="44"/>
  </w:num>
  <w:num w:numId="35">
    <w:abstractNumId w:val="8"/>
  </w:num>
  <w:num w:numId="36">
    <w:abstractNumId w:val="78"/>
  </w:num>
  <w:num w:numId="37">
    <w:abstractNumId w:val="68"/>
  </w:num>
  <w:num w:numId="38">
    <w:abstractNumId w:val="29"/>
  </w:num>
  <w:num w:numId="39">
    <w:abstractNumId w:val="25"/>
  </w:num>
  <w:num w:numId="40">
    <w:abstractNumId w:val="9"/>
  </w:num>
  <w:num w:numId="41">
    <w:abstractNumId w:val="36"/>
  </w:num>
  <w:num w:numId="42">
    <w:abstractNumId w:val="74"/>
  </w:num>
  <w:num w:numId="43">
    <w:abstractNumId w:val="70"/>
  </w:num>
  <w:num w:numId="44">
    <w:abstractNumId w:val="75"/>
  </w:num>
  <w:num w:numId="45">
    <w:abstractNumId w:val="15"/>
  </w:num>
  <w:num w:numId="46">
    <w:abstractNumId w:val="41"/>
  </w:num>
  <w:num w:numId="47">
    <w:abstractNumId w:val="77"/>
  </w:num>
  <w:num w:numId="48">
    <w:abstractNumId w:val="33"/>
  </w:num>
  <w:num w:numId="49">
    <w:abstractNumId w:val="67"/>
  </w:num>
  <w:num w:numId="50">
    <w:abstractNumId w:val="90"/>
  </w:num>
  <w:num w:numId="51">
    <w:abstractNumId w:val="14"/>
  </w:num>
  <w:num w:numId="52">
    <w:abstractNumId w:val="76"/>
  </w:num>
  <w:num w:numId="53">
    <w:abstractNumId w:val="53"/>
  </w:num>
  <w:num w:numId="54">
    <w:abstractNumId w:val="17"/>
  </w:num>
  <w:num w:numId="55">
    <w:abstractNumId w:val="43"/>
  </w:num>
  <w:num w:numId="56">
    <w:abstractNumId w:val="47"/>
  </w:num>
  <w:num w:numId="57">
    <w:abstractNumId w:val="26"/>
  </w:num>
  <w:num w:numId="58">
    <w:abstractNumId w:val="54"/>
  </w:num>
  <w:num w:numId="59">
    <w:abstractNumId w:val="89"/>
  </w:num>
  <w:num w:numId="60">
    <w:abstractNumId w:val="7"/>
  </w:num>
  <w:num w:numId="61">
    <w:abstractNumId w:val="37"/>
  </w:num>
  <w:num w:numId="62">
    <w:abstractNumId w:val="40"/>
  </w:num>
  <w:num w:numId="63">
    <w:abstractNumId w:val="48"/>
  </w:num>
  <w:num w:numId="64">
    <w:abstractNumId w:val="13"/>
  </w:num>
  <w:num w:numId="65">
    <w:abstractNumId w:val="34"/>
  </w:num>
  <w:num w:numId="66">
    <w:abstractNumId w:val="56"/>
  </w:num>
  <w:num w:numId="67">
    <w:abstractNumId w:val="39"/>
  </w:num>
  <w:num w:numId="68">
    <w:abstractNumId w:val="61"/>
  </w:num>
  <w:num w:numId="69">
    <w:abstractNumId w:val="27"/>
  </w:num>
  <w:num w:numId="70">
    <w:abstractNumId w:val="19"/>
  </w:num>
  <w:num w:numId="71">
    <w:abstractNumId w:val="58"/>
  </w:num>
  <w:num w:numId="72">
    <w:abstractNumId w:val="32"/>
  </w:num>
  <w:num w:numId="73">
    <w:abstractNumId w:val="52"/>
  </w:num>
  <w:num w:numId="74">
    <w:abstractNumId w:val="35"/>
  </w:num>
  <w:num w:numId="75">
    <w:abstractNumId w:val="83"/>
  </w:num>
  <w:num w:numId="76">
    <w:abstractNumId w:val="18"/>
  </w:num>
  <w:num w:numId="77">
    <w:abstractNumId w:val="55"/>
  </w:num>
  <w:num w:numId="78">
    <w:abstractNumId w:val="12"/>
  </w:num>
  <w:num w:numId="79">
    <w:abstractNumId w:val="11"/>
  </w:num>
  <w:num w:numId="80">
    <w:abstractNumId w:val="57"/>
  </w:num>
  <w:num w:numId="81">
    <w:abstractNumId w:val="73"/>
  </w:num>
  <w:num w:numId="82">
    <w:abstractNumId w:val="86"/>
  </w:num>
  <w:num w:numId="83">
    <w:abstractNumId w:val="23"/>
  </w:num>
  <w:num w:numId="84">
    <w:abstractNumId w:val="60"/>
  </w:num>
  <w:num w:numId="85">
    <w:abstractNumId w:val="82"/>
  </w:num>
  <w:num w:numId="86">
    <w:abstractNumId w:val="20"/>
  </w:num>
  <w:num w:numId="87">
    <w:abstractNumId w:val="6"/>
  </w:num>
  <w:num w:numId="88">
    <w:abstractNumId w:val="81"/>
  </w:num>
  <w:num w:numId="89">
    <w:abstractNumId w:val="28"/>
  </w:num>
  <w:num w:numId="90">
    <w:abstractNumId w:val="5"/>
  </w:num>
  <w:num w:numId="91">
    <w:abstractNumId w:val="62"/>
  </w:num>
  <w:num w:numId="9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0"/>
    <w:lvlOverride w:ilvl="0">
      <w:startOverride w:val="1"/>
    </w:lvlOverride>
  </w:num>
  <w:num w:numId="94">
    <w:abstractNumId w:val="46"/>
  </w:num>
  <w:num w:numId="95">
    <w:abstractNumId w:val="93"/>
  </w:num>
  <w:num w:numId="96">
    <w:abstractNumId w:val="63"/>
  </w:num>
  <w:numIdMacAtCleanup w:val="9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ostro-L-">
    <w15:presenceInfo w15:providerId="None" w15:userId="Vostr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mailMerge>
    <w:mainDocumentType w:val="formLetters"/>
    <w:dataType w:val="textFile"/>
    <w:activeRecord w:val="-1"/>
  </w:mailMerge>
  <w:revisionView w:inkAnnotations="0"/>
  <w:doNotTrackFormattin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C9"/>
    <w:rsid w:val="00000FC7"/>
    <w:rsid w:val="00002860"/>
    <w:rsid w:val="00004599"/>
    <w:rsid w:val="000051C9"/>
    <w:rsid w:val="00006995"/>
    <w:rsid w:val="00006E7A"/>
    <w:rsid w:val="000072EA"/>
    <w:rsid w:val="000075DF"/>
    <w:rsid w:val="000108DE"/>
    <w:rsid w:val="00010BDD"/>
    <w:rsid w:val="00011390"/>
    <w:rsid w:val="000113D8"/>
    <w:rsid w:val="0001404A"/>
    <w:rsid w:val="0001522B"/>
    <w:rsid w:val="00015FDC"/>
    <w:rsid w:val="00016BDD"/>
    <w:rsid w:val="00017BBD"/>
    <w:rsid w:val="00017EBE"/>
    <w:rsid w:val="000205E5"/>
    <w:rsid w:val="00021424"/>
    <w:rsid w:val="00022278"/>
    <w:rsid w:val="00022575"/>
    <w:rsid w:val="000233E1"/>
    <w:rsid w:val="00024CC2"/>
    <w:rsid w:val="00025A5C"/>
    <w:rsid w:val="00026ADD"/>
    <w:rsid w:val="00026E52"/>
    <w:rsid w:val="00027123"/>
    <w:rsid w:val="000273F4"/>
    <w:rsid w:val="0003075E"/>
    <w:rsid w:val="00030C61"/>
    <w:rsid w:val="00031D39"/>
    <w:rsid w:val="00031F2E"/>
    <w:rsid w:val="00032743"/>
    <w:rsid w:val="00032B58"/>
    <w:rsid w:val="00033119"/>
    <w:rsid w:val="000347D0"/>
    <w:rsid w:val="00034FEE"/>
    <w:rsid w:val="000356CD"/>
    <w:rsid w:val="0003684F"/>
    <w:rsid w:val="00036EB6"/>
    <w:rsid w:val="0003752B"/>
    <w:rsid w:val="00041A33"/>
    <w:rsid w:val="00042822"/>
    <w:rsid w:val="000444CC"/>
    <w:rsid w:val="00044C4E"/>
    <w:rsid w:val="00046692"/>
    <w:rsid w:val="0004688C"/>
    <w:rsid w:val="00050409"/>
    <w:rsid w:val="00054874"/>
    <w:rsid w:val="00056314"/>
    <w:rsid w:val="00056ABE"/>
    <w:rsid w:val="00056B86"/>
    <w:rsid w:val="00056FF7"/>
    <w:rsid w:val="000603E9"/>
    <w:rsid w:val="00062F42"/>
    <w:rsid w:val="00063004"/>
    <w:rsid w:val="000643DB"/>
    <w:rsid w:val="00065198"/>
    <w:rsid w:val="00065EC8"/>
    <w:rsid w:val="00067059"/>
    <w:rsid w:val="00071D80"/>
    <w:rsid w:val="00072E2B"/>
    <w:rsid w:val="0007489A"/>
    <w:rsid w:val="00075E8D"/>
    <w:rsid w:val="000762C9"/>
    <w:rsid w:val="000763D4"/>
    <w:rsid w:val="00076BE7"/>
    <w:rsid w:val="000773A3"/>
    <w:rsid w:val="00080B7F"/>
    <w:rsid w:val="000815A0"/>
    <w:rsid w:val="00082560"/>
    <w:rsid w:val="0008349C"/>
    <w:rsid w:val="00083B45"/>
    <w:rsid w:val="00083C10"/>
    <w:rsid w:val="000870E3"/>
    <w:rsid w:val="00093E3D"/>
    <w:rsid w:val="00093F44"/>
    <w:rsid w:val="000958AF"/>
    <w:rsid w:val="00096B0B"/>
    <w:rsid w:val="00096DDD"/>
    <w:rsid w:val="00097E52"/>
    <w:rsid w:val="000A0747"/>
    <w:rsid w:val="000A110D"/>
    <w:rsid w:val="000A1602"/>
    <w:rsid w:val="000A1BE3"/>
    <w:rsid w:val="000A1EED"/>
    <w:rsid w:val="000A3631"/>
    <w:rsid w:val="000A5468"/>
    <w:rsid w:val="000A5F56"/>
    <w:rsid w:val="000A6C43"/>
    <w:rsid w:val="000A71FE"/>
    <w:rsid w:val="000A7827"/>
    <w:rsid w:val="000A78C0"/>
    <w:rsid w:val="000B1AFB"/>
    <w:rsid w:val="000B25A5"/>
    <w:rsid w:val="000B39AE"/>
    <w:rsid w:val="000B418E"/>
    <w:rsid w:val="000B4594"/>
    <w:rsid w:val="000B5354"/>
    <w:rsid w:val="000B65E8"/>
    <w:rsid w:val="000B6C44"/>
    <w:rsid w:val="000B73B6"/>
    <w:rsid w:val="000C0D49"/>
    <w:rsid w:val="000C55B9"/>
    <w:rsid w:val="000C56A2"/>
    <w:rsid w:val="000C5BA2"/>
    <w:rsid w:val="000C5F7E"/>
    <w:rsid w:val="000C5FC7"/>
    <w:rsid w:val="000C7B5C"/>
    <w:rsid w:val="000D0BEB"/>
    <w:rsid w:val="000D0FE8"/>
    <w:rsid w:val="000D1D4C"/>
    <w:rsid w:val="000D20FA"/>
    <w:rsid w:val="000D5BD7"/>
    <w:rsid w:val="000D6486"/>
    <w:rsid w:val="000D7757"/>
    <w:rsid w:val="000D7B83"/>
    <w:rsid w:val="000E0ED7"/>
    <w:rsid w:val="000E3AD1"/>
    <w:rsid w:val="000E3CEF"/>
    <w:rsid w:val="000E3DB9"/>
    <w:rsid w:val="000E5082"/>
    <w:rsid w:val="000E6968"/>
    <w:rsid w:val="000E71D5"/>
    <w:rsid w:val="000F1381"/>
    <w:rsid w:val="000F1E9B"/>
    <w:rsid w:val="000F364C"/>
    <w:rsid w:val="000F3EE2"/>
    <w:rsid w:val="000F4798"/>
    <w:rsid w:val="000F5FB8"/>
    <w:rsid w:val="000F68BC"/>
    <w:rsid w:val="000F6961"/>
    <w:rsid w:val="001001CE"/>
    <w:rsid w:val="00101DF6"/>
    <w:rsid w:val="00102B7F"/>
    <w:rsid w:val="001032E1"/>
    <w:rsid w:val="00103DEF"/>
    <w:rsid w:val="001053E0"/>
    <w:rsid w:val="001061D9"/>
    <w:rsid w:val="00106E58"/>
    <w:rsid w:val="00107C2A"/>
    <w:rsid w:val="001100FB"/>
    <w:rsid w:val="001111C7"/>
    <w:rsid w:val="00111B6E"/>
    <w:rsid w:val="0011243F"/>
    <w:rsid w:val="00113096"/>
    <w:rsid w:val="00113F96"/>
    <w:rsid w:val="001143FD"/>
    <w:rsid w:val="00115318"/>
    <w:rsid w:val="00115F19"/>
    <w:rsid w:val="00116230"/>
    <w:rsid w:val="001164CD"/>
    <w:rsid w:val="00120347"/>
    <w:rsid w:val="00120D59"/>
    <w:rsid w:val="0012204B"/>
    <w:rsid w:val="001230A5"/>
    <w:rsid w:val="00124224"/>
    <w:rsid w:val="0012422A"/>
    <w:rsid w:val="0012444E"/>
    <w:rsid w:val="00125517"/>
    <w:rsid w:val="00125E83"/>
    <w:rsid w:val="00126F18"/>
    <w:rsid w:val="0012755B"/>
    <w:rsid w:val="001301BF"/>
    <w:rsid w:val="00131859"/>
    <w:rsid w:val="001322C8"/>
    <w:rsid w:val="00132854"/>
    <w:rsid w:val="0013392D"/>
    <w:rsid w:val="00133DAA"/>
    <w:rsid w:val="00134CDE"/>
    <w:rsid w:val="00135684"/>
    <w:rsid w:val="001357B7"/>
    <w:rsid w:val="00135DD1"/>
    <w:rsid w:val="001364FD"/>
    <w:rsid w:val="00136A11"/>
    <w:rsid w:val="00137217"/>
    <w:rsid w:val="00142396"/>
    <w:rsid w:val="00142404"/>
    <w:rsid w:val="00142432"/>
    <w:rsid w:val="00142B96"/>
    <w:rsid w:val="00143D6C"/>
    <w:rsid w:val="00145D4A"/>
    <w:rsid w:val="00147155"/>
    <w:rsid w:val="001501D7"/>
    <w:rsid w:val="001519F9"/>
    <w:rsid w:val="00151FE0"/>
    <w:rsid w:val="001535EB"/>
    <w:rsid w:val="0015587F"/>
    <w:rsid w:val="00155F42"/>
    <w:rsid w:val="00156EBE"/>
    <w:rsid w:val="00157CD5"/>
    <w:rsid w:val="0016075F"/>
    <w:rsid w:val="00162323"/>
    <w:rsid w:val="001631BF"/>
    <w:rsid w:val="001643CD"/>
    <w:rsid w:val="00164763"/>
    <w:rsid w:val="0016563B"/>
    <w:rsid w:val="00165862"/>
    <w:rsid w:val="00165DB2"/>
    <w:rsid w:val="0016616F"/>
    <w:rsid w:val="00167000"/>
    <w:rsid w:val="001673B0"/>
    <w:rsid w:val="00172756"/>
    <w:rsid w:val="00174E03"/>
    <w:rsid w:val="0017551D"/>
    <w:rsid w:val="001757D5"/>
    <w:rsid w:val="00175E4D"/>
    <w:rsid w:val="00177BB7"/>
    <w:rsid w:val="001807F9"/>
    <w:rsid w:val="00182783"/>
    <w:rsid w:val="001827D2"/>
    <w:rsid w:val="00183A63"/>
    <w:rsid w:val="00183B04"/>
    <w:rsid w:val="00183E7D"/>
    <w:rsid w:val="00184563"/>
    <w:rsid w:val="00187F04"/>
    <w:rsid w:val="00190017"/>
    <w:rsid w:val="00191722"/>
    <w:rsid w:val="0019278F"/>
    <w:rsid w:val="001945EE"/>
    <w:rsid w:val="00195619"/>
    <w:rsid w:val="00195686"/>
    <w:rsid w:val="0019568B"/>
    <w:rsid w:val="00196612"/>
    <w:rsid w:val="001A0859"/>
    <w:rsid w:val="001A10B6"/>
    <w:rsid w:val="001A2D01"/>
    <w:rsid w:val="001A4DD7"/>
    <w:rsid w:val="001A513D"/>
    <w:rsid w:val="001A5CF4"/>
    <w:rsid w:val="001A667F"/>
    <w:rsid w:val="001A6A7A"/>
    <w:rsid w:val="001B1CE3"/>
    <w:rsid w:val="001B2160"/>
    <w:rsid w:val="001B2370"/>
    <w:rsid w:val="001B2D9A"/>
    <w:rsid w:val="001B3382"/>
    <w:rsid w:val="001B33BA"/>
    <w:rsid w:val="001B47DB"/>
    <w:rsid w:val="001B4BAA"/>
    <w:rsid w:val="001B60F3"/>
    <w:rsid w:val="001C073E"/>
    <w:rsid w:val="001C1313"/>
    <w:rsid w:val="001C1723"/>
    <w:rsid w:val="001C38EA"/>
    <w:rsid w:val="001C3E02"/>
    <w:rsid w:val="001C4916"/>
    <w:rsid w:val="001C4CF2"/>
    <w:rsid w:val="001C58DE"/>
    <w:rsid w:val="001C62ED"/>
    <w:rsid w:val="001C6523"/>
    <w:rsid w:val="001C721A"/>
    <w:rsid w:val="001C787B"/>
    <w:rsid w:val="001D1631"/>
    <w:rsid w:val="001D188A"/>
    <w:rsid w:val="001D36D8"/>
    <w:rsid w:val="001D4145"/>
    <w:rsid w:val="001D48E1"/>
    <w:rsid w:val="001D55E3"/>
    <w:rsid w:val="001D5ECD"/>
    <w:rsid w:val="001D79CF"/>
    <w:rsid w:val="001E19D3"/>
    <w:rsid w:val="001E242F"/>
    <w:rsid w:val="001E2FAA"/>
    <w:rsid w:val="001E331E"/>
    <w:rsid w:val="001E332B"/>
    <w:rsid w:val="001E33CF"/>
    <w:rsid w:val="001E472D"/>
    <w:rsid w:val="001E4B3D"/>
    <w:rsid w:val="001E5691"/>
    <w:rsid w:val="001E6C83"/>
    <w:rsid w:val="001E746F"/>
    <w:rsid w:val="001E78C5"/>
    <w:rsid w:val="001E78F0"/>
    <w:rsid w:val="001E7B79"/>
    <w:rsid w:val="001F0A02"/>
    <w:rsid w:val="001F0D2A"/>
    <w:rsid w:val="001F0FC6"/>
    <w:rsid w:val="001F167C"/>
    <w:rsid w:val="001F21BB"/>
    <w:rsid w:val="001F2425"/>
    <w:rsid w:val="001F2E64"/>
    <w:rsid w:val="001F2E85"/>
    <w:rsid w:val="001F4011"/>
    <w:rsid w:val="001F4094"/>
    <w:rsid w:val="001F4462"/>
    <w:rsid w:val="001F4D65"/>
    <w:rsid w:val="001F51AE"/>
    <w:rsid w:val="001F7E8A"/>
    <w:rsid w:val="002022C4"/>
    <w:rsid w:val="0020289B"/>
    <w:rsid w:val="00203219"/>
    <w:rsid w:val="002036F9"/>
    <w:rsid w:val="00203BBA"/>
    <w:rsid w:val="002053B5"/>
    <w:rsid w:val="0020696D"/>
    <w:rsid w:val="0020713D"/>
    <w:rsid w:val="00207CF9"/>
    <w:rsid w:val="00210118"/>
    <w:rsid w:val="00211033"/>
    <w:rsid w:val="00211145"/>
    <w:rsid w:val="00211158"/>
    <w:rsid w:val="002111ED"/>
    <w:rsid w:val="002115AC"/>
    <w:rsid w:val="002123B1"/>
    <w:rsid w:val="00212592"/>
    <w:rsid w:val="00214616"/>
    <w:rsid w:val="002147D1"/>
    <w:rsid w:val="00214876"/>
    <w:rsid w:val="002150BD"/>
    <w:rsid w:val="00215A2C"/>
    <w:rsid w:val="00215B83"/>
    <w:rsid w:val="00215E10"/>
    <w:rsid w:val="002172CB"/>
    <w:rsid w:val="00217D94"/>
    <w:rsid w:val="00221965"/>
    <w:rsid w:val="00224705"/>
    <w:rsid w:val="00224E40"/>
    <w:rsid w:val="00225469"/>
    <w:rsid w:val="00225AB9"/>
    <w:rsid w:val="0022639B"/>
    <w:rsid w:val="00226513"/>
    <w:rsid w:val="00226DD5"/>
    <w:rsid w:val="0023199F"/>
    <w:rsid w:val="0023201D"/>
    <w:rsid w:val="0023395B"/>
    <w:rsid w:val="00233FD8"/>
    <w:rsid w:val="00234BDB"/>
    <w:rsid w:val="00235E58"/>
    <w:rsid w:val="0023746D"/>
    <w:rsid w:val="00240081"/>
    <w:rsid w:val="0024008E"/>
    <w:rsid w:val="00240812"/>
    <w:rsid w:val="00241866"/>
    <w:rsid w:val="00242340"/>
    <w:rsid w:val="00242869"/>
    <w:rsid w:val="00243654"/>
    <w:rsid w:val="002438B7"/>
    <w:rsid w:val="00244026"/>
    <w:rsid w:val="00244ABF"/>
    <w:rsid w:val="002453E9"/>
    <w:rsid w:val="00245426"/>
    <w:rsid w:val="00245C24"/>
    <w:rsid w:val="00250DA4"/>
    <w:rsid w:val="00251621"/>
    <w:rsid w:val="0025194C"/>
    <w:rsid w:val="00251EDD"/>
    <w:rsid w:val="002520CF"/>
    <w:rsid w:val="00255891"/>
    <w:rsid w:val="00256546"/>
    <w:rsid w:val="00256C01"/>
    <w:rsid w:val="00256EC2"/>
    <w:rsid w:val="0025760D"/>
    <w:rsid w:val="00257696"/>
    <w:rsid w:val="00257CD2"/>
    <w:rsid w:val="00260ACE"/>
    <w:rsid w:val="0026413B"/>
    <w:rsid w:val="00264884"/>
    <w:rsid w:val="002657C8"/>
    <w:rsid w:val="002666CC"/>
    <w:rsid w:val="00266BAA"/>
    <w:rsid w:val="0026745F"/>
    <w:rsid w:val="00267B58"/>
    <w:rsid w:val="002709D7"/>
    <w:rsid w:val="002738DF"/>
    <w:rsid w:val="00273B43"/>
    <w:rsid w:val="00274BCB"/>
    <w:rsid w:val="002773D0"/>
    <w:rsid w:val="00280601"/>
    <w:rsid w:val="002809D0"/>
    <w:rsid w:val="002825E9"/>
    <w:rsid w:val="00284084"/>
    <w:rsid w:val="002850E1"/>
    <w:rsid w:val="0028596C"/>
    <w:rsid w:val="0029034E"/>
    <w:rsid w:val="0029147E"/>
    <w:rsid w:val="00291A1C"/>
    <w:rsid w:val="0029202F"/>
    <w:rsid w:val="0029249B"/>
    <w:rsid w:val="002926C0"/>
    <w:rsid w:val="00292E18"/>
    <w:rsid w:val="0029312E"/>
    <w:rsid w:val="0029341C"/>
    <w:rsid w:val="0029346D"/>
    <w:rsid w:val="00293998"/>
    <w:rsid w:val="00294918"/>
    <w:rsid w:val="00297B50"/>
    <w:rsid w:val="002A0FBE"/>
    <w:rsid w:val="002A1F25"/>
    <w:rsid w:val="002A25D5"/>
    <w:rsid w:val="002A5D59"/>
    <w:rsid w:val="002A6530"/>
    <w:rsid w:val="002A6BC4"/>
    <w:rsid w:val="002B0143"/>
    <w:rsid w:val="002B0A77"/>
    <w:rsid w:val="002B1B7D"/>
    <w:rsid w:val="002B1CFF"/>
    <w:rsid w:val="002B1D14"/>
    <w:rsid w:val="002B2A1D"/>
    <w:rsid w:val="002B38BC"/>
    <w:rsid w:val="002B39D5"/>
    <w:rsid w:val="002B3CCF"/>
    <w:rsid w:val="002B3DEF"/>
    <w:rsid w:val="002B3E64"/>
    <w:rsid w:val="002B3E86"/>
    <w:rsid w:val="002B47E4"/>
    <w:rsid w:val="002B544A"/>
    <w:rsid w:val="002B59C7"/>
    <w:rsid w:val="002B7EED"/>
    <w:rsid w:val="002C1AC0"/>
    <w:rsid w:val="002C1EA0"/>
    <w:rsid w:val="002C22C8"/>
    <w:rsid w:val="002C483F"/>
    <w:rsid w:val="002C7487"/>
    <w:rsid w:val="002D00BF"/>
    <w:rsid w:val="002D2960"/>
    <w:rsid w:val="002D335B"/>
    <w:rsid w:val="002D3EC8"/>
    <w:rsid w:val="002D4C76"/>
    <w:rsid w:val="002D5F23"/>
    <w:rsid w:val="002D67C6"/>
    <w:rsid w:val="002D7A03"/>
    <w:rsid w:val="002E06D1"/>
    <w:rsid w:val="002E15C6"/>
    <w:rsid w:val="002E1612"/>
    <w:rsid w:val="002E4328"/>
    <w:rsid w:val="002E5C23"/>
    <w:rsid w:val="002F0338"/>
    <w:rsid w:val="002F13B0"/>
    <w:rsid w:val="002F3FC7"/>
    <w:rsid w:val="002F42BE"/>
    <w:rsid w:val="00300FC4"/>
    <w:rsid w:val="003017CF"/>
    <w:rsid w:val="003037FB"/>
    <w:rsid w:val="00303A74"/>
    <w:rsid w:val="003047B9"/>
    <w:rsid w:val="00304F3E"/>
    <w:rsid w:val="0030533B"/>
    <w:rsid w:val="00305872"/>
    <w:rsid w:val="00305F06"/>
    <w:rsid w:val="00306942"/>
    <w:rsid w:val="0030763B"/>
    <w:rsid w:val="00307764"/>
    <w:rsid w:val="003100CE"/>
    <w:rsid w:val="00310C01"/>
    <w:rsid w:val="00312D15"/>
    <w:rsid w:val="00316B1E"/>
    <w:rsid w:val="00316B21"/>
    <w:rsid w:val="003215CA"/>
    <w:rsid w:val="00321911"/>
    <w:rsid w:val="00321B1A"/>
    <w:rsid w:val="00321C67"/>
    <w:rsid w:val="0032447F"/>
    <w:rsid w:val="00324F5E"/>
    <w:rsid w:val="003252B6"/>
    <w:rsid w:val="003262B5"/>
    <w:rsid w:val="00327156"/>
    <w:rsid w:val="0032767D"/>
    <w:rsid w:val="00327766"/>
    <w:rsid w:val="00330C8E"/>
    <w:rsid w:val="00330CD8"/>
    <w:rsid w:val="00330F2F"/>
    <w:rsid w:val="00331265"/>
    <w:rsid w:val="00332B12"/>
    <w:rsid w:val="00334157"/>
    <w:rsid w:val="0033435C"/>
    <w:rsid w:val="00341E79"/>
    <w:rsid w:val="003442C7"/>
    <w:rsid w:val="00346D78"/>
    <w:rsid w:val="00346F17"/>
    <w:rsid w:val="003504C4"/>
    <w:rsid w:val="003505D9"/>
    <w:rsid w:val="0035272A"/>
    <w:rsid w:val="00352B06"/>
    <w:rsid w:val="00352C78"/>
    <w:rsid w:val="00353B6D"/>
    <w:rsid w:val="00354B61"/>
    <w:rsid w:val="003550F2"/>
    <w:rsid w:val="0035531A"/>
    <w:rsid w:val="00355A5E"/>
    <w:rsid w:val="00355AF7"/>
    <w:rsid w:val="00357608"/>
    <w:rsid w:val="0036308F"/>
    <w:rsid w:val="003637CE"/>
    <w:rsid w:val="00363C93"/>
    <w:rsid w:val="00363ECB"/>
    <w:rsid w:val="00364966"/>
    <w:rsid w:val="00365A47"/>
    <w:rsid w:val="00365D1A"/>
    <w:rsid w:val="00366462"/>
    <w:rsid w:val="0036691D"/>
    <w:rsid w:val="00367CFC"/>
    <w:rsid w:val="00370A76"/>
    <w:rsid w:val="0037392A"/>
    <w:rsid w:val="00377263"/>
    <w:rsid w:val="00380B3E"/>
    <w:rsid w:val="00382A34"/>
    <w:rsid w:val="0038578C"/>
    <w:rsid w:val="003862A7"/>
    <w:rsid w:val="00393408"/>
    <w:rsid w:val="0039435C"/>
    <w:rsid w:val="003958C9"/>
    <w:rsid w:val="0039633A"/>
    <w:rsid w:val="003971FA"/>
    <w:rsid w:val="003972A9"/>
    <w:rsid w:val="003A0BFF"/>
    <w:rsid w:val="003A15E8"/>
    <w:rsid w:val="003A1F4F"/>
    <w:rsid w:val="003A26B7"/>
    <w:rsid w:val="003A3E84"/>
    <w:rsid w:val="003A5377"/>
    <w:rsid w:val="003A6013"/>
    <w:rsid w:val="003A647E"/>
    <w:rsid w:val="003A662F"/>
    <w:rsid w:val="003A755F"/>
    <w:rsid w:val="003A7586"/>
    <w:rsid w:val="003A79AB"/>
    <w:rsid w:val="003B0012"/>
    <w:rsid w:val="003B00B1"/>
    <w:rsid w:val="003B03D9"/>
    <w:rsid w:val="003B0921"/>
    <w:rsid w:val="003B16AF"/>
    <w:rsid w:val="003B21F0"/>
    <w:rsid w:val="003B35B4"/>
    <w:rsid w:val="003B5232"/>
    <w:rsid w:val="003B58D9"/>
    <w:rsid w:val="003B5EBA"/>
    <w:rsid w:val="003B7A86"/>
    <w:rsid w:val="003C10D3"/>
    <w:rsid w:val="003C10F0"/>
    <w:rsid w:val="003C3C84"/>
    <w:rsid w:val="003C3CB4"/>
    <w:rsid w:val="003C4B54"/>
    <w:rsid w:val="003C52E5"/>
    <w:rsid w:val="003C57C2"/>
    <w:rsid w:val="003C6F23"/>
    <w:rsid w:val="003C7A6D"/>
    <w:rsid w:val="003C7AA2"/>
    <w:rsid w:val="003D045D"/>
    <w:rsid w:val="003D1077"/>
    <w:rsid w:val="003D28CF"/>
    <w:rsid w:val="003D296B"/>
    <w:rsid w:val="003D2C0B"/>
    <w:rsid w:val="003D3043"/>
    <w:rsid w:val="003D30BE"/>
    <w:rsid w:val="003D55D0"/>
    <w:rsid w:val="003D5DD0"/>
    <w:rsid w:val="003D5FB8"/>
    <w:rsid w:val="003D61E3"/>
    <w:rsid w:val="003E08CA"/>
    <w:rsid w:val="003E153B"/>
    <w:rsid w:val="003E4D2A"/>
    <w:rsid w:val="003E7501"/>
    <w:rsid w:val="003E794F"/>
    <w:rsid w:val="003F127C"/>
    <w:rsid w:val="003F1F2C"/>
    <w:rsid w:val="003F203F"/>
    <w:rsid w:val="003F2C00"/>
    <w:rsid w:val="003F427B"/>
    <w:rsid w:val="003F652B"/>
    <w:rsid w:val="003F7022"/>
    <w:rsid w:val="003F76DF"/>
    <w:rsid w:val="003F7B80"/>
    <w:rsid w:val="003F7D34"/>
    <w:rsid w:val="003F7DEC"/>
    <w:rsid w:val="00401A6F"/>
    <w:rsid w:val="00401C38"/>
    <w:rsid w:val="004053A3"/>
    <w:rsid w:val="00406AD1"/>
    <w:rsid w:val="00407E9B"/>
    <w:rsid w:val="00410250"/>
    <w:rsid w:val="00410488"/>
    <w:rsid w:val="00413CEA"/>
    <w:rsid w:val="00414678"/>
    <w:rsid w:val="00414A26"/>
    <w:rsid w:val="004175E2"/>
    <w:rsid w:val="00417EE7"/>
    <w:rsid w:val="004208D4"/>
    <w:rsid w:val="00420BC2"/>
    <w:rsid w:val="00424DA5"/>
    <w:rsid w:val="004250E4"/>
    <w:rsid w:val="00425935"/>
    <w:rsid w:val="00425E1B"/>
    <w:rsid w:val="004271F9"/>
    <w:rsid w:val="0043118C"/>
    <w:rsid w:val="004313E3"/>
    <w:rsid w:val="00431740"/>
    <w:rsid w:val="00431BDE"/>
    <w:rsid w:val="00431E24"/>
    <w:rsid w:val="00432331"/>
    <w:rsid w:val="00432B16"/>
    <w:rsid w:val="004339B1"/>
    <w:rsid w:val="00440B64"/>
    <w:rsid w:val="004417BC"/>
    <w:rsid w:val="00441939"/>
    <w:rsid w:val="00442B47"/>
    <w:rsid w:val="00442C0A"/>
    <w:rsid w:val="00444330"/>
    <w:rsid w:val="00445159"/>
    <w:rsid w:val="004468A4"/>
    <w:rsid w:val="00446A5A"/>
    <w:rsid w:val="00447662"/>
    <w:rsid w:val="00447CCD"/>
    <w:rsid w:val="00447F40"/>
    <w:rsid w:val="00450618"/>
    <w:rsid w:val="00453582"/>
    <w:rsid w:val="004539F5"/>
    <w:rsid w:val="00453BF5"/>
    <w:rsid w:val="00453CCC"/>
    <w:rsid w:val="00453FD1"/>
    <w:rsid w:val="004549EE"/>
    <w:rsid w:val="00455191"/>
    <w:rsid w:val="004551C2"/>
    <w:rsid w:val="00456C20"/>
    <w:rsid w:val="00460114"/>
    <w:rsid w:val="004602FE"/>
    <w:rsid w:val="004622D9"/>
    <w:rsid w:val="004635E3"/>
    <w:rsid w:val="004643F0"/>
    <w:rsid w:val="00466297"/>
    <w:rsid w:val="00466E0B"/>
    <w:rsid w:val="00467F9F"/>
    <w:rsid w:val="00471931"/>
    <w:rsid w:val="00472714"/>
    <w:rsid w:val="00472E17"/>
    <w:rsid w:val="0047309E"/>
    <w:rsid w:val="004737F5"/>
    <w:rsid w:val="00475931"/>
    <w:rsid w:val="00475D1C"/>
    <w:rsid w:val="00475F0A"/>
    <w:rsid w:val="00476406"/>
    <w:rsid w:val="0047687C"/>
    <w:rsid w:val="004803FC"/>
    <w:rsid w:val="004808B4"/>
    <w:rsid w:val="00480AD3"/>
    <w:rsid w:val="004826F8"/>
    <w:rsid w:val="00483163"/>
    <w:rsid w:val="00484214"/>
    <w:rsid w:val="00484AE7"/>
    <w:rsid w:val="00485170"/>
    <w:rsid w:val="00485A25"/>
    <w:rsid w:val="004866CA"/>
    <w:rsid w:val="00486C61"/>
    <w:rsid w:val="004901DE"/>
    <w:rsid w:val="00490A65"/>
    <w:rsid w:val="00490AC0"/>
    <w:rsid w:val="004921E5"/>
    <w:rsid w:val="00492C75"/>
    <w:rsid w:val="00492D60"/>
    <w:rsid w:val="00493F79"/>
    <w:rsid w:val="00494A5F"/>
    <w:rsid w:val="00495091"/>
    <w:rsid w:val="0049576F"/>
    <w:rsid w:val="004959F8"/>
    <w:rsid w:val="00495C61"/>
    <w:rsid w:val="004A1BF6"/>
    <w:rsid w:val="004A1D19"/>
    <w:rsid w:val="004A1F76"/>
    <w:rsid w:val="004A2A72"/>
    <w:rsid w:val="004A2DFB"/>
    <w:rsid w:val="004A3919"/>
    <w:rsid w:val="004A397D"/>
    <w:rsid w:val="004A4588"/>
    <w:rsid w:val="004A63EB"/>
    <w:rsid w:val="004A672C"/>
    <w:rsid w:val="004A7507"/>
    <w:rsid w:val="004B048D"/>
    <w:rsid w:val="004B22C5"/>
    <w:rsid w:val="004B2D33"/>
    <w:rsid w:val="004B31C3"/>
    <w:rsid w:val="004B3FC8"/>
    <w:rsid w:val="004B50A8"/>
    <w:rsid w:val="004B6081"/>
    <w:rsid w:val="004B6875"/>
    <w:rsid w:val="004B6DD8"/>
    <w:rsid w:val="004B78F8"/>
    <w:rsid w:val="004C016C"/>
    <w:rsid w:val="004C1002"/>
    <w:rsid w:val="004C1226"/>
    <w:rsid w:val="004C14A0"/>
    <w:rsid w:val="004C22CE"/>
    <w:rsid w:val="004C26A2"/>
    <w:rsid w:val="004C2C4F"/>
    <w:rsid w:val="004C2F70"/>
    <w:rsid w:val="004C3B6A"/>
    <w:rsid w:val="004C3FF7"/>
    <w:rsid w:val="004C51F6"/>
    <w:rsid w:val="004C5B67"/>
    <w:rsid w:val="004C5D10"/>
    <w:rsid w:val="004C6D03"/>
    <w:rsid w:val="004C79C6"/>
    <w:rsid w:val="004C7AB3"/>
    <w:rsid w:val="004D2F8D"/>
    <w:rsid w:val="004D4567"/>
    <w:rsid w:val="004D5281"/>
    <w:rsid w:val="004D5B95"/>
    <w:rsid w:val="004D73E3"/>
    <w:rsid w:val="004D79F9"/>
    <w:rsid w:val="004D7B92"/>
    <w:rsid w:val="004D7F96"/>
    <w:rsid w:val="004E0EA3"/>
    <w:rsid w:val="004E1D60"/>
    <w:rsid w:val="004E226E"/>
    <w:rsid w:val="004E2698"/>
    <w:rsid w:val="004E3B29"/>
    <w:rsid w:val="004E3C03"/>
    <w:rsid w:val="004E44D5"/>
    <w:rsid w:val="004E68AE"/>
    <w:rsid w:val="004E70CA"/>
    <w:rsid w:val="004E7441"/>
    <w:rsid w:val="004E7EC1"/>
    <w:rsid w:val="004F011F"/>
    <w:rsid w:val="004F0173"/>
    <w:rsid w:val="004F0321"/>
    <w:rsid w:val="004F132C"/>
    <w:rsid w:val="004F1E7E"/>
    <w:rsid w:val="004F2719"/>
    <w:rsid w:val="004F2E86"/>
    <w:rsid w:val="004F43E9"/>
    <w:rsid w:val="004F5781"/>
    <w:rsid w:val="004F5DB7"/>
    <w:rsid w:val="004F71D6"/>
    <w:rsid w:val="00504073"/>
    <w:rsid w:val="0050482F"/>
    <w:rsid w:val="00504AF3"/>
    <w:rsid w:val="0050763C"/>
    <w:rsid w:val="00507A26"/>
    <w:rsid w:val="00507A7B"/>
    <w:rsid w:val="0051599B"/>
    <w:rsid w:val="00515A91"/>
    <w:rsid w:val="00515CE3"/>
    <w:rsid w:val="0051660F"/>
    <w:rsid w:val="00516B90"/>
    <w:rsid w:val="005203FE"/>
    <w:rsid w:val="005208A4"/>
    <w:rsid w:val="005212BE"/>
    <w:rsid w:val="00522052"/>
    <w:rsid w:val="0052413C"/>
    <w:rsid w:val="00526072"/>
    <w:rsid w:val="00526E24"/>
    <w:rsid w:val="00527369"/>
    <w:rsid w:val="005276F8"/>
    <w:rsid w:val="00530880"/>
    <w:rsid w:val="005329EE"/>
    <w:rsid w:val="00533896"/>
    <w:rsid w:val="0053407B"/>
    <w:rsid w:val="005366FB"/>
    <w:rsid w:val="00537285"/>
    <w:rsid w:val="0054232E"/>
    <w:rsid w:val="005438C1"/>
    <w:rsid w:val="00544A86"/>
    <w:rsid w:val="00544DBA"/>
    <w:rsid w:val="005455B9"/>
    <w:rsid w:val="00547CE8"/>
    <w:rsid w:val="00547ED5"/>
    <w:rsid w:val="005537EF"/>
    <w:rsid w:val="005538AC"/>
    <w:rsid w:val="0055532C"/>
    <w:rsid w:val="00555A9C"/>
    <w:rsid w:val="00555DBA"/>
    <w:rsid w:val="0056058D"/>
    <w:rsid w:val="00560916"/>
    <w:rsid w:val="00561E97"/>
    <w:rsid w:val="00562A3B"/>
    <w:rsid w:val="00563493"/>
    <w:rsid w:val="00564FAA"/>
    <w:rsid w:val="005657AC"/>
    <w:rsid w:val="00565D2C"/>
    <w:rsid w:val="0056646A"/>
    <w:rsid w:val="00566E2E"/>
    <w:rsid w:val="00570481"/>
    <w:rsid w:val="00570C2A"/>
    <w:rsid w:val="005721BC"/>
    <w:rsid w:val="00573EF3"/>
    <w:rsid w:val="0057414C"/>
    <w:rsid w:val="00575ECC"/>
    <w:rsid w:val="0057601E"/>
    <w:rsid w:val="00576099"/>
    <w:rsid w:val="005774B7"/>
    <w:rsid w:val="00577BC0"/>
    <w:rsid w:val="00580033"/>
    <w:rsid w:val="00580A23"/>
    <w:rsid w:val="0058190A"/>
    <w:rsid w:val="00583D7B"/>
    <w:rsid w:val="00584DFE"/>
    <w:rsid w:val="0058538B"/>
    <w:rsid w:val="005855AA"/>
    <w:rsid w:val="00585C48"/>
    <w:rsid w:val="00585C97"/>
    <w:rsid w:val="00591A09"/>
    <w:rsid w:val="005939DD"/>
    <w:rsid w:val="00594599"/>
    <w:rsid w:val="00594F9D"/>
    <w:rsid w:val="0059551D"/>
    <w:rsid w:val="00596099"/>
    <w:rsid w:val="00596A4F"/>
    <w:rsid w:val="005972CC"/>
    <w:rsid w:val="00597528"/>
    <w:rsid w:val="00597A4E"/>
    <w:rsid w:val="005A08C4"/>
    <w:rsid w:val="005A0A35"/>
    <w:rsid w:val="005A0AAC"/>
    <w:rsid w:val="005A2102"/>
    <w:rsid w:val="005A40CA"/>
    <w:rsid w:val="005A4B1F"/>
    <w:rsid w:val="005A4C7F"/>
    <w:rsid w:val="005A5A27"/>
    <w:rsid w:val="005A5B08"/>
    <w:rsid w:val="005A7687"/>
    <w:rsid w:val="005B223D"/>
    <w:rsid w:val="005B2D6F"/>
    <w:rsid w:val="005B32ED"/>
    <w:rsid w:val="005B378A"/>
    <w:rsid w:val="005B5150"/>
    <w:rsid w:val="005B6C41"/>
    <w:rsid w:val="005B7521"/>
    <w:rsid w:val="005C0154"/>
    <w:rsid w:val="005C0E8E"/>
    <w:rsid w:val="005C37FF"/>
    <w:rsid w:val="005C3CFE"/>
    <w:rsid w:val="005C4A8C"/>
    <w:rsid w:val="005C4C27"/>
    <w:rsid w:val="005C5332"/>
    <w:rsid w:val="005C70B4"/>
    <w:rsid w:val="005C7F7F"/>
    <w:rsid w:val="005D02DE"/>
    <w:rsid w:val="005D07AC"/>
    <w:rsid w:val="005D0CD0"/>
    <w:rsid w:val="005D3BCC"/>
    <w:rsid w:val="005D3C3E"/>
    <w:rsid w:val="005D61EB"/>
    <w:rsid w:val="005D6A90"/>
    <w:rsid w:val="005D6F6F"/>
    <w:rsid w:val="005D770A"/>
    <w:rsid w:val="005E0C36"/>
    <w:rsid w:val="005E1FEF"/>
    <w:rsid w:val="005E223B"/>
    <w:rsid w:val="005E2470"/>
    <w:rsid w:val="005E3519"/>
    <w:rsid w:val="005E465E"/>
    <w:rsid w:val="005E62CD"/>
    <w:rsid w:val="005E6D06"/>
    <w:rsid w:val="005F019F"/>
    <w:rsid w:val="005F1B5E"/>
    <w:rsid w:val="005F3123"/>
    <w:rsid w:val="005F3486"/>
    <w:rsid w:val="005F4156"/>
    <w:rsid w:val="005F4F55"/>
    <w:rsid w:val="005F5A33"/>
    <w:rsid w:val="005F5BCE"/>
    <w:rsid w:val="005F5C16"/>
    <w:rsid w:val="005F6ECF"/>
    <w:rsid w:val="005F7E71"/>
    <w:rsid w:val="0060074C"/>
    <w:rsid w:val="006007E9"/>
    <w:rsid w:val="00600BED"/>
    <w:rsid w:val="00602A09"/>
    <w:rsid w:val="00602AAB"/>
    <w:rsid w:val="00602E61"/>
    <w:rsid w:val="00603291"/>
    <w:rsid w:val="0060353B"/>
    <w:rsid w:val="0060383B"/>
    <w:rsid w:val="00603CEC"/>
    <w:rsid w:val="00604537"/>
    <w:rsid w:val="00606B03"/>
    <w:rsid w:val="00607937"/>
    <w:rsid w:val="00610192"/>
    <w:rsid w:val="006111D0"/>
    <w:rsid w:val="006118D7"/>
    <w:rsid w:val="00612623"/>
    <w:rsid w:val="00612C09"/>
    <w:rsid w:val="0061315A"/>
    <w:rsid w:val="00614823"/>
    <w:rsid w:val="006171DE"/>
    <w:rsid w:val="00620974"/>
    <w:rsid w:val="00621722"/>
    <w:rsid w:val="00622E05"/>
    <w:rsid w:val="00623434"/>
    <w:rsid w:val="00623840"/>
    <w:rsid w:val="00623A77"/>
    <w:rsid w:val="00624D3A"/>
    <w:rsid w:val="0062643F"/>
    <w:rsid w:val="00626D84"/>
    <w:rsid w:val="00627621"/>
    <w:rsid w:val="00630A8F"/>
    <w:rsid w:val="00631199"/>
    <w:rsid w:val="0063136A"/>
    <w:rsid w:val="00634302"/>
    <w:rsid w:val="00634973"/>
    <w:rsid w:val="006403A6"/>
    <w:rsid w:val="00640CA7"/>
    <w:rsid w:val="00640DE3"/>
    <w:rsid w:val="0064196A"/>
    <w:rsid w:val="00641AF0"/>
    <w:rsid w:val="0064255B"/>
    <w:rsid w:val="006430A7"/>
    <w:rsid w:val="00645439"/>
    <w:rsid w:val="006456A3"/>
    <w:rsid w:val="0064637A"/>
    <w:rsid w:val="00646726"/>
    <w:rsid w:val="006467E0"/>
    <w:rsid w:val="00647E70"/>
    <w:rsid w:val="0065144E"/>
    <w:rsid w:val="0065217C"/>
    <w:rsid w:val="00652DE2"/>
    <w:rsid w:val="00653543"/>
    <w:rsid w:val="00653A5B"/>
    <w:rsid w:val="00654615"/>
    <w:rsid w:val="00654FA5"/>
    <w:rsid w:val="00655F29"/>
    <w:rsid w:val="006568B7"/>
    <w:rsid w:val="00660397"/>
    <w:rsid w:val="006609BF"/>
    <w:rsid w:val="00662CB9"/>
    <w:rsid w:val="00663AEC"/>
    <w:rsid w:val="006646C8"/>
    <w:rsid w:val="00665583"/>
    <w:rsid w:val="00665FA5"/>
    <w:rsid w:val="00670757"/>
    <w:rsid w:val="0067347E"/>
    <w:rsid w:val="00673D42"/>
    <w:rsid w:val="00674706"/>
    <w:rsid w:val="00676731"/>
    <w:rsid w:val="00681266"/>
    <w:rsid w:val="00681867"/>
    <w:rsid w:val="00681936"/>
    <w:rsid w:val="00681BD7"/>
    <w:rsid w:val="00683902"/>
    <w:rsid w:val="00684C73"/>
    <w:rsid w:val="006877DC"/>
    <w:rsid w:val="00692054"/>
    <w:rsid w:val="006932B6"/>
    <w:rsid w:val="00694B5F"/>
    <w:rsid w:val="00694EB7"/>
    <w:rsid w:val="00695832"/>
    <w:rsid w:val="0069598A"/>
    <w:rsid w:val="00696F0B"/>
    <w:rsid w:val="00697CB2"/>
    <w:rsid w:val="006A0A6C"/>
    <w:rsid w:val="006A0CB8"/>
    <w:rsid w:val="006A315C"/>
    <w:rsid w:val="006A398B"/>
    <w:rsid w:val="006A39F7"/>
    <w:rsid w:val="006A3C1E"/>
    <w:rsid w:val="006A4ED1"/>
    <w:rsid w:val="006A4FCA"/>
    <w:rsid w:val="006A62BC"/>
    <w:rsid w:val="006A703B"/>
    <w:rsid w:val="006A7400"/>
    <w:rsid w:val="006A74A4"/>
    <w:rsid w:val="006B3091"/>
    <w:rsid w:val="006B4108"/>
    <w:rsid w:val="006B4360"/>
    <w:rsid w:val="006B7C67"/>
    <w:rsid w:val="006C146B"/>
    <w:rsid w:val="006C1935"/>
    <w:rsid w:val="006C46D8"/>
    <w:rsid w:val="006C515D"/>
    <w:rsid w:val="006C60EB"/>
    <w:rsid w:val="006C6F86"/>
    <w:rsid w:val="006C7180"/>
    <w:rsid w:val="006D01CB"/>
    <w:rsid w:val="006D0374"/>
    <w:rsid w:val="006D0CD4"/>
    <w:rsid w:val="006D4377"/>
    <w:rsid w:val="006D5393"/>
    <w:rsid w:val="006D54D8"/>
    <w:rsid w:val="006D5992"/>
    <w:rsid w:val="006D5A39"/>
    <w:rsid w:val="006D5F74"/>
    <w:rsid w:val="006D6797"/>
    <w:rsid w:val="006D6DA2"/>
    <w:rsid w:val="006D7D6B"/>
    <w:rsid w:val="006D7D78"/>
    <w:rsid w:val="006E0032"/>
    <w:rsid w:val="006E08C4"/>
    <w:rsid w:val="006E0985"/>
    <w:rsid w:val="006E1865"/>
    <w:rsid w:val="006E1A6C"/>
    <w:rsid w:val="006E32FA"/>
    <w:rsid w:val="006E3751"/>
    <w:rsid w:val="006E3B2B"/>
    <w:rsid w:val="006E4143"/>
    <w:rsid w:val="006E4BB9"/>
    <w:rsid w:val="006E4D03"/>
    <w:rsid w:val="006E5BC9"/>
    <w:rsid w:val="006E647D"/>
    <w:rsid w:val="006E7328"/>
    <w:rsid w:val="006F0026"/>
    <w:rsid w:val="006F169B"/>
    <w:rsid w:val="006F229F"/>
    <w:rsid w:val="006F2D86"/>
    <w:rsid w:val="006F2EB9"/>
    <w:rsid w:val="006F323F"/>
    <w:rsid w:val="006F41D9"/>
    <w:rsid w:val="006F5882"/>
    <w:rsid w:val="006F5F87"/>
    <w:rsid w:val="006F67DB"/>
    <w:rsid w:val="006F7B8F"/>
    <w:rsid w:val="00700002"/>
    <w:rsid w:val="00700F6A"/>
    <w:rsid w:val="0070181D"/>
    <w:rsid w:val="00701AB4"/>
    <w:rsid w:val="00702B33"/>
    <w:rsid w:val="007036A9"/>
    <w:rsid w:val="00703A1F"/>
    <w:rsid w:val="00703CBA"/>
    <w:rsid w:val="00704443"/>
    <w:rsid w:val="00707DBB"/>
    <w:rsid w:val="00710222"/>
    <w:rsid w:val="00711B4B"/>
    <w:rsid w:val="00711F37"/>
    <w:rsid w:val="0071375B"/>
    <w:rsid w:val="00714785"/>
    <w:rsid w:val="00714FDE"/>
    <w:rsid w:val="007159D6"/>
    <w:rsid w:val="00715B40"/>
    <w:rsid w:val="007162AE"/>
    <w:rsid w:val="00720192"/>
    <w:rsid w:val="007214D6"/>
    <w:rsid w:val="007229F6"/>
    <w:rsid w:val="0072388C"/>
    <w:rsid w:val="007242E9"/>
    <w:rsid w:val="00724BEC"/>
    <w:rsid w:val="00725163"/>
    <w:rsid w:val="00725D73"/>
    <w:rsid w:val="00726F74"/>
    <w:rsid w:val="007270CB"/>
    <w:rsid w:val="00730D4B"/>
    <w:rsid w:val="00732CC1"/>
    <w:rsid w:val="007335E5"/>
    <w:rsid w:val="0073431E"/>
    <w:rsid w:val="00734EA5"/>
    <w:rsid w:val="00735290"/>
    <w:rsid w:val="00736E2A"/>
    <w:rsid w:val="0074492F"/>
    <w:rsid w:val="007461A2"/>
    <w:rsid w:val="007463FB"/>
    <w:rsid w:val="00746EE3"/>
    <w:rsid w:val="0075049C"/>
    <w:rsid w:val="00750928"/>
    <w:rsid w:val="00750BE3"/>
    <w:rsid w:val="00750CE0"/>
    <w:rsid w:val="0075135B"/>
    <w:rsid w:val="00751969"/>
    <w:rsid w:val="007537E6"/>
    <w:rsid w:val="00757B0C"/>
    <w:rsid w:val="00760068"/>
    <w:rsid w:val="00760A4D"/>
    <w:rsid w:val="007625C4"/>
    <w:rsid w:val="00763BEF"/>
    <w:rsid w:val="007653A8"/>
    <w:rsid w:val="00765931"/>
    <w:rsid w:val="007661A7"/>
    <w:rsid w:val="00767277"/>
    <w:rsid w:val="00770D99"/>
    <w:rsid w:val="00770F7D"/>
    <w:rsid w:val="00771321"/>
    <w:rsid w:val="00771499"/>
    <w:rsid w:val="007719D9"/>
    <w:rsid w:val="00771E5D"/>
    <w:rsid w:val="00771FCA"/>
    <w:rsid w:val="00773577"/>
    <w:rsid w:val="00773FD3"/>
    <w:rsid w:val="00774B00"/>
    <w:rsid w:val="00780222"/>
    <w:rsid w:val="00781012"/>
    <w:rsid w:val="007827CA"/>
    <w:rsid w:val="007828EA"/>
    <w:rsid w:val="00782CB7"/>
    <w:rsid w:val="00784950"/>
    <w:rsid w:val="0078515F"/>
    <w:rsid w:val="007856BF"/>
    <w:rsid w:val="00785DE3"/>
    <w:rsid w:val="007873F8"/>
    <w:rsid w:val="00787A93"/>
    <w:rsid w:val="00792A9C"/>
    <w:rsid w:val="007953C2"/>
    <w:rsid w:val="00796A5A"/>
    <w:rsid w:val="00796C3E"/>
    <w:rsid w:val="00797FF9"/>
    <w:rsid w:val="007A05E5"/>
    <w:rsid w:val="007A0CA4"/>
    <w:rsid w:val="007A0EB4"/>
    <w:rsid w:val="007A17A8"/>
    <w:rsid w:val="007A17DC"/>
    <w:rsid w:val="007A2C32"/>
    <w:rsid w:val="007A3ED7"/>
    <w:rsid w:val="007A593F"/>
    <w:rsid w:val="007B1747"/>
    <w:rsid w:val="007B1D4E"/>
    <w:rsid w:val="007B250C"/>
    <w:rsid w:val="007B2F31"/>
    <w:rsid w:val="007B3D56"/>
    <w:rsid w:val="007B47F4"/>
    <w:rsid w:val="007B61D6"/>
    <w:rsid w:val="007B72D9"/>
    <w:rsid w:val="007C08A7"/>
    <w:rsid w:val="007C1002"/>
    <w:rsid w:val="007C1685"/>
    <w:rsid w:val="007C20B9"/>
    <w:rsid w:val="007C2A21"/>
    <w:rsid w:val="007C2E04"/>
    <w:rsid w:val="007C3AE6"/>
    <w:rsid w:val="007C457E"/>
    <w:rsid w:val="007C594A"/>
    <w:rsid w:val="007C5F29"/>
    <w:rsid w:val="007C6FA7"/>
    <w:rsid w:val="007D240B"/>
    <w:rsid w:val="007D273A"/>
    <w:rsid w:val="007D5B4C"/>
    <w:rsid w:val="007D61CE"/>
    <w:rsid w:val="007D66FD"/>
    <w:rsid w:val="007D6F95"/>
    <w:rsid w:val="007D75BB"/>
    <w:rsid w:val="007D7A54"/>
    <w:rsid w:val="007D7BF4"/>
    <w:rsid w:val="007E03D7"/>
    <w:rsid w:val="007E18BC"/>
    <w:rsid w:val="007E1B46"/>
    <w:rsid w:val="007E4DBF"/>
    <w:rsid w:val="007E54E6"/>
    <w:rsid w:val="007E6A7B"/>
    <w:rsid w:val="007E6B8F"/>
    <w:rsid w:val="007E7043"/>
    <w:rsid w:val="007E740C"/>
    <w:rsid w:val="007E78BD"/>
    <w:rsid w:val="007E7B4F"/>
    <w:rsid w:val="007F0AE9"/>
    <w:rsid w:val="007F0E9C"/>
    <w:rsid w:val="007F18D5"/>
    <w:rsid w:val="007F2E16"/>
    <w:rsid w:val="007F4DCF"/>
    <w:rsid w:val="007F5039"/>
    <w:rsid w:val="007F5DEF"/>
    <w:rsid w:val="007F61D6"/>
    <w:rsid w:val="007F67F8"/>
    <w:rsid w:val="00801722"/>
    <w:rsid w:val="00803106"/>
    <w:rsid w:val="008032E3"/>
    <w:rsid w:val="00803F0A"/>
    <w:rsid w:val="00807E66"/>
    <w:rsid w:val="00812A5D"/>
    <w:rsid w:val="00814524"/>
    <w:rsid w:val="00815C0F"/>
    <w:rsid w:val="0081698C"/>
    <w:rsid w:val="00820851"/>
    <w:rsid w:val="0082089C"/>
    <w:rsid w:val="00821E7C"/>
    <w:rsid w:val="00821EC1"/>
    <w:rsid w:val="008222A6"/>
    <w:rsid w:val="00822807"/>
    <w:rsid w:val="00823015"/>
    <w:rsid w:val="008242B2"/>
    <w:rsid w:val="00825284"/>
    <w:rsid w:val="00825B1A"/>
    <w:rsid w:val="0082614B"/>
    <w:rsid w:val="0082654D"/>
    <w:rsid w:val="00827A3E"/>
    <w:rsid w:val="00827CC1"/>
    <w:rsid w:val="0083016A"/>
    <w:rsid w:val="00830D81"/>
    <w:rsid w:val="008317F2"/>
    <w:rsid w:val="00834444"/>
    <w:rsid w:val="008351D7"/>
    <w:rsid w:val="008372F8"/>
    <w:rsid w:val="0084090D"/>
    <w:rsid w:val="00840F1C"/>
    <w:rsid w:val="008413AC"/>
    <w:rsid w:val="00841DD7"/>
    <w:rsid w:val="00847504"/>
    <w:rsid w:val="00850091"/>
    <w:rsid w:val="00850359"/>
    <w:rsid w:val="00850B71"/>
    <w:rsid w:val="0085191E"/>
    <w:rsid w:val="00851ABD"/>
    <w:rsid w:val="00851DD3"/>
    <w:rsid w:val="00852B03"/>
    <w:rsid w:val="00854EF9"/>
    <w:rsid w:val="00855483"/>
    <w:rsid w:val="00857A1A"/>
    <w:rsid w:val="0086087F"/>
    <w:rsid w:val="00860EC2"/>
    <w:rsid w:val="0086244C"/>
    <w:rsid w:val="00862535"/>
    <w:rsid w:val="008633D6"/>
    <w:rsid w:val="00865D36"/>
    <w:rsid w:val="00867904"/>
    <w:rsid w:val="008679DE"/>
    <w:rsid w:val="0087021F"/>
    <w:rsid w:val="00870587"/>
    <w:rsid w:val="00872798"/>
    <w:rsid w:val="00872C3B"/>
    <w:rsid w:val="008735F4"/>
    <w:rsid w:val="00874C1B"/>
    <w:rsid w:val="00875D2A"/>
    <w:rsid w:val="008807E8"/>
    <w:rsid w:val="00881391"/>
    <w:rsid w:val="008816CF"/>
    <w:rsid w:val="008820BC"/>
    <w:rsid w:val="0088384F"/>
    <w:rsid w:val="008838CA"/>
    <w:rsid w:val="00884DBE"/>
    <w:rsid w:val="0088547E"/>
    <w:rsid w:val="00886552"/>
    <w:rsid w:val="008908C0"/>
    <w:rsid w:val="008923B5"/>
    <w:rsid w:val="00892856"/>
    <w:rsid w:val="008950DE"/>
    <w:rsid w:val="00895291"/>
    <w:rsid w:val="00895511"/>
    <w:rsid w:val="008972CF"/>
    <w:rsid w:val="00897475"/>
    <w:rsid w:val="008A0069"/>
    <w:rsid w:val="008A0812"/>
    <w:rsid w:val="008A198D"/>
    <w:rsid w:val="008A1B0B"/>
    <w:rsid w:val="008A3344"/>
    <w:rsid w:val="008A428E"/>
    <w:rsid w:val="008A50A5"/>
    <w:rsid w:val="008A6684"/>
    <w:rsid w:val="008A68D7"/>
    <w:rsid w:val="008A7078"/>
    <w:rsid w:val="008A71A6"/>
    <w:rsid w:val="008A7931"/>
    <w:rsid w:val="008A7D30"/>
    <w:rsid w:val="008B1EC8"/>
    <w:rsid w:val="008B24CA"/>
    <w:rsid w:val="008B257A"/>
    <w:rsid w:val="008B259C"/>
    <w:rsid w:val="008B2CD6"/>
    <w:rsid w:val="008B3B6B"/>
    <w:rsid w:val="008B46BF"/>
    <w:rsid w:val="008B4ACB"/>
    <w:rsid w:val="008B5261"/>
    <w:rsid w:val="008B56A7"/>
    <w:rsid w:val="008B622B"/>
    <w:rsid w:val="008B62FF"/>
    <w:rsid w:val="008B6301"/>
    <w:rsid w:val="008B6D14"/>
    <w:rsid w:val="008B769F"/>
    <w:rsid w:val="008C0020"/>
    <w:rsid w:val="008C0166"/>
    <w:rsid w:val="008C04AF"/>
    <w:rsid w:val="008C0839"/>
    <w:rsid w:val="008C0BD1"/>
    <w:rsid w:val="008C110F"/>
    <w:rsid w:val="008C17AF"/>
    <w:rsid w:val="008C2AA2"/>
    <w:rsid w:val="008C65D2"/>
    <w:rsid w:val="008C7743"/>
    <w:rsid w:val="008C77D8"/>
    <w:rsid w:val="008D11DA"/>
    <w:rsid w:val="008D2E38"/>
    <w:rsid w:val="008D413A"/>
    <w:rsid w:val="008D485C"/>
    <w:rsid w:val="008D63E0"/>
    <w:rsid w:val="008D706E"/>
    <w:rsid w:val="008D73BC"/>
    <w:rsid w:val="008E0ED9"/>
    <w:rsid w:val="008E2117"/>
    <w:rsid w:val="008E265A"/>
    <w:rsid w:val="008E32E7"/>
    <w:rsid w:val="008E331E"/>
    <w:rsid w:val="008E40F9"/>
    <w:rsid w:val="008E6044"/>
    <w:rsid w:val="008E7791"/>
    <w:rsid w:val="008F0F9E"/>
    <w:rsid w:val="008F1578"/>
    <w:rsid w:val="008F1AEB"/>
    <w:rsid w:val="008F232F"/>
    <w:rsid w:val="008F3462"/>
    <w:rsid w:val="008F3B2F"/>
    <w:rsid w:val="008F3DB1"/>
    <w:rsid w:val="008F4FD5"/>
    <w:rsid w:val="008F63EF"/>
    <w:rsid w:val="008F7D4E"/>
    <w:rsid w:val="00900956"/>
    <w:rsid w:val="00901987"/>
    <w:rsid w:val="009021E8"/>
    <w:rsid w:val="00903382"/>
    <w:rsid w:val="0090371B"/>
    <w:rsid w:val="009059D0"/>
    <w:rsid w:val="0090684A"/>
    <w:rsid w:val="00906C02"/>
    <w:rsid w:val="00911682"/>
    <w:rsid w:val="0091183B"/>
    <w:rsid w:val="009119DB"/>
    <w:rsid w:val="00911DE8"/>
    <w:rsid w:val="009129A9"/>
    <w:rsid w:val="00912B26"/>
    <w:rsid w:val="00913ABD"/>
    <w:rsid w:val="00914444"/>
    <w:rsid w:val="00915195"/>
    <w:rsid w:val="009158F9"/>
    <w:rsid w:val="00915DC7"/>
    <w:rsid w:val="00915F6B"/>
    <w:rsid w:val="0091681E"/>
    <w:rsid w:val="00917C3E"/>
    <w:rsid w:val="0092079D"/>
    <w:rsid w:val="0092150F"/>
    <w:rsid w:val="00923529"/>
    <w:rsid w:val="0092494F"/>
    <w:rsid w:val="00924ECD"/>
    <w:rsid w:val="00926878"/>
    <w:rsid w:val="00926BF0"/>
    <w:rsid w:val="00926DBB"/>
    <w:rsid w:val="00926E98"/>
    <w:rsid w:val="0092733C"/>
    <w:rsid w:val="0093145F"/>
    <w:rsid w:val="009326B0"/>
    <w:rsid w:val="00932755"/>
    <w:rsid w:val="00933129"/>
    <w:rsid w:val="00933980"/>
    <w:rsid w:val="009339FE"/>
    <w:rsid w:val="00934746"/>
    <w:rsid w:val="0093557D"/>
    <w:rsid w:val="00935B4A"/>
    <w:rsid w:val="009374E0"/>
    <w:rsid w:val="009376C5"/>
    <w:rsid w:val="00937DE8"/>
    <w:rsid w:val="0094065E"/>
    <w:rsid w:val="009411EA"/>
    <w:rsid w:val="00941DC8"/>
    <w:rsid w:val="00942216"/>
    <w:rsid w:val="00944013"/>
    <w:rsid w:val="0094462A"/>
    <w:rsid w:val="0094649D"/>
    <w:rsid w:val="00947296"/>
    <w:rsid w:val="009475AE"/>
    <w:rsid w:val="0095115F"/>
    <w:rsid w:val="00951812"/>
    <w:rsid w:val="009525F9"/>
    <w:rsid w:val="00953A5D"/>
    <w:rsid w:val="009546A9"/>
    <w:rsid w:val="00954E89"/>
    <w:rsid w:val="0095575B"/>
    <w:rsid w:val="00955CC3"/>
    <w:rsid w:val="00956DE4"/>
    <w:rsid w:val="00957181"/>
    <w:rsid w:val="009600D9"/>
    <w:rsid w:val="00960BFE"/>
    <w:rsid w:val="00962C2C"/>
    <w:rsid w:val="0096351C"/>
    <w:rsid w:val="009653EE"/>
    <w:rsid w:val="00965CAC"/>
    <w:rsid w:val="0096738C"/>
    <w:rsid w:val="00967787"/>
    <w:rsid w:val="00970C9E"/>
    <w:rsid w:val="009717BF"/>
    <w:rsid w:val="00971FAC"/>
    <w:rsid w:val="00972AA3"/>
    <w:rsid w:val="00972D65"/>
    <w:rsid w:val="009747A1"/>
    <w:rsid w:val="00974CBE"/>
    <w:rsid w:val="0097542E"/>
    <w:rsid w:val="00975F60"/>
    <w:rsid w:val="00976E41"/>
    <w:rsid w:val="00980C44"/>
    <w:rsid w:val="00980CB0"/>
    <w:rsid w:val="009824E7"/>
    <w:rsid w:val="00983B96"/>
    <w:rsid w:val="00983DBC"/>
    <w:rsid w:val="0098416D"/>
    <w:rsid w:val="00985DFE"/>
    <w:rsid w:val="00985FC8"/>
    <w:rsid w:val="009867BC"/>
    <w:rsid w:val="00986CE7"/>
    <w:rsid w:val="0098794F"/>
    <w:rsid w:val="009900F2"/>
    <w:rsid w:val="00990412"/>
    <w:rsid w:val="009933DC"/>
    <w:rsid w:val="0099341A"/>
    <w:rsid w:val="00993A5F"/>
    <w:rsid w:val="009954B5"/>
    <w:rsid w:val="009958D2"/>
    <w:rsid w:val="00996027"/>
    <w:rsid w:val="009A024C"/>
    <w:rsid w:val="009A0BE2"/>
    <w:rsid w:val="009A1226"/>
    <w:rsid w:val="009A16F6"/>
    <w:rsid w:val="009A27CF"/>
    <w:rsid w:val="009A3651"/>
    <w:rsid w:val="009A3681"/>
    <w:rsid w:val="009A39E1"/>
    <w:rsid w:val="009A4F57"/>
    <w:rsid w:val="009A58EB"/>
    <w:rsid w:val="009A5CED"/>
    <w:rsid w:val="009A6C34"/>
    <w:rsid w:val="009A73AC"/>
    <w:rsid w:val="009B1697"/>
    <w:rsid w:val="009B2234"/>
    <w:rsid w:val="009B2C10"/>
    <w:rsid w:val="009B37CF"/>
    <w:rsid w:val="009B5966"/>
    <w:rsid w:val="009C06B2"/>
    <w:rsid w:val="009C095A"/>
    <w:rsid w:val="009C1B55"/>
    <w:rsid w:val="009C1E7C"/>
    <w:rsid w:val="009C273E"/>
    <w:rsid w:val="009C33AE"/>
    <w:rsid w:val="009C6559"/>
    <w:rsid w:val="009C7522"/>
    <w:rsid w:val="009D0935"/>
    <w:rsid w:val="009D1225"/>
    <w:rsid w:val="009D1582"/>
    <w:rsid w:val="009D15AD"/>
    <w:rsid w:val="009D1A10"/>
    <w:rsid w:val="009D21FC"/>
    <w:rsid w:val="009D4305"/>
    <w:rsid w:val="009D4CB2"/>
    <w:rsid w:val="009D6451"/>
    <w:rsid w:val="009D7CEA"/>
    <w:rsid w:val="009E2449"/>
    <w:rsid w:val="009E4CA8"/>
    <w:rsid w:val="009E56DC"/>
    <w:rsid w:val="009E6F6F"/>
    <w:rsid w:val="009F04F3"/>
    <w:rsid w:val="009F10AB"/>
    <w:rsid w:val="009F1515"/>
    <w:rsid w:val="009F277E"/>
    <w:rsid w:val="009F3480"/>
    <w:rsid w:val="009F67A3"/>
    <w:rsid w:val="00A00513"/>
    <w:rsid w:val="00A04614"/>
    <w:rsid w:val="00A0582B"/>
    <w:rsid w:val="00A05FB2"/>
    <w:rsid w:val="00A06144"/>
    <w:rsid w:val="00A063F7"/>
    <w:rsid w:val="00A0709A"/>
    <w:rsid w:val="00A077EB"/>
    <w:rsid w:val="00A07B73"/>
    <w:rsid w:val="00A1113B"/>
    <w:rsid w:val="00A133A1"/>
    <w:rsid w:val="00A141F3"/>
    <w:rsid w:val="00A146D3"/>
    <w:rsid w:val="00A149FE"/>
    <w:rsid w:val="00A15578"/>
    <w:rsid w:val="00A15B0D"/>
    <w:rsid w:val="00A1664A"/>
    <w:rsid w:val="00A201F9"/>
    <w:rsid w:val="00A20A74"/>
    <w:rsid w:val="00A223C0"/>
    <w:rsid w:val="00A22E64"/>
    <w:rsid w:val="00A23410"/>
    <w:rsid w:val="00A25463"/>
    <w:rsid w:val="00A26F62"/>
    <w:rsid w:val="00A279F9"/>
    <w:rsid w:val="00A30B85"/>
    <w:rsid w:val="00A336A3"/>
    <w:rsid w:val="00A356AC"/>
    <w:rsid w:val="00A36588"/>
    <w:rsid w:val="00A37F9A"/>
    <w:rsid w:val="00A408CC"/>
    <w:rsid w:val="00A40E76"/>
    <w:rsid w:val="00A41248"/>
    <w:rsid w:val="00A4143B"/>
    <w:rsid w:val="00A41BB3"/>
    <w:rsid w:val="00A43C93"/>
    <w:rsid w:val="00A440DD"/>
    <w:rsid w:val="00A45A49"/>
    <w:rsid w:val="00A45DB3"/>
    <w:rsid w:val="00A4690B"/>
    <w:rsid w:val="00A4730C"/>
    <w:rsid w:val="00A4760F"/>
    <w:rsid w:val="00A50BAD"/>
    <w:rsid w:val="00A51061"/>
    <w:rsid w:val="00A51949"/>
    <w:rsid w:val="00A52C44"/>
    <w:rsid w:val="00A52D82"/>
    <w:rsid w:val="00A54F95"/>
    <w:rsid w:val="00A5523C"/>
    <w:rsid w:val="00A55AAA"/>
    <w:rsid w:val="00A55D80"/>
    <w:rsid w:val="00A55FF9"/>
    <w:rsid w:val="00A56703"/>
    <w:rsid w:val="00A57912"/>
    <w:rsid w:val="00A57AD1"/>
    <w:rsid w:val="00A57EE9"/>
    <w:rsid w:val="00A57F81"/>
    <w:rsid w:val="00A61245"/>
    <w:rsid w:val="00A623EF"/>
    <w:rsid w:val="00A62B9C"/>
    <w:rsid w:val="00A63283"/>
    <w:rsid w:val="00A63804"/>
    <w:rsid w:val="00A64000"/>
    <w:rsid w:val="00A6442B"/>
    <w:rsid w:val="00A660AA"/>
    <w:rsid w:val="00A67EBE"/>
    <w:rsid w:val="00A706E6"/>
    <w:rsid w:val="00A72EA8"/>
    <w:rsid w:val="00A7410F"/>
    <w:rsid w:val="00A744A0"/>
    <w:rsid w:val="00A749F6"/>
    <w:rsid w:val="00A753ED"/>
    <w:rsid w:val="00A75FFC"/>
    <w:rsid w:val="00A80531"/>
    <w:rsid w:val="00A80E27"/>
    <w:rsid w:val="00A813C1"/>
    <w:rsid w:val="00A81766"/>
    <w:rsid w:val="00A823A0"/>
    <w:rsid w:val="00A83E2B"/>
    <w:rsid w:val="00A83E2C"/>
    <w:rsid w:val="00A84410"/>
    <w:rsid w:val="00A85139"/>
    <w:rsid w:val="00A8570D"/>
    <w:rsid w:val="00A92ABA"/>
    <w:rsid w:val="00A92FE7"/>
    <w:rsid w:val="00A931A0"/>
    <w:rsid w:val="00A935AC"/>
    <w:rsid w:val="00A96632"/>
    <w:rsid w:val="00A96F87"/>
    <w:rsid w:val="00A96F90"/>
    <w:rsid w:val="00A97487"/>
    <w:rsid w:val="00A97D5B"/>
    <w:rsid w:val="00AA2C32"/>
    <w:rsid w:val="00AA395D"/>
    <w:rsid w:val="00AA3C1C"/>
    <w:rsid w:val="00AA40F3"/>
    <w:rsid w:val="00AA63AA"/>
    <w:rsid w:val="00AA6BFC"/>
    <w:rsid w:val="00AA73C8"/>
    <w:rsid w:val="00AA75BA"/>
    <w:rsid w:val="00AA7663"/>
    <w:rsid w:val="00AA7938"/>
    <w:rsid w:val="00AB0399"/>
    <w:rsid w:val="00AB0762"/>
    <w:rsid w:val="00AB13EA"/>
    <w:rsid w:val="00AB19A5"/>
    <w:rsid w:val="00AB309F"/>
    <w:rsid w:val="00AB3985"/>
    <w:rsid w:val="00AB3C82"/>
    <w:rsid w:val="00AB5A79"/>
    <w:rsid w:val="00AB5B0A"/>
    <w:rsid w:val="00AB5EB4"/>
    <w:rsid w:val="00AB6B05"/>
    <w:rsid w:val="00AB6F39"/>
    <w:rsid w:val="00AC0227"/>
    <w:rsid w:val="00AC162F"/>
    <w:rsid w:val="00AC1FD2"/>
    <w:rsid w:val="00AC2643"/>
    <w:rsid w:val="00AC30BF"/>
    <w:rsid w:val="00AC4895"/>
    <w:rsid w:val="00AC5C82"/>
    <w:rsid w:val="00AC6D35"/>
    <w:rsid w:val="00AD25CA"/>
    <w:rsid w:val="00AD3969"/>
    <w:rsid w:val="00AD3C8A"/>
    <w:rsid w:val="00AD3F03"/>
    <w:rsid w:val="00AD41B0"/>
    <w:rsid w:val="00AD4308"/>
    <w:rsid w:val="00AE0BB8"/>
    <w:rsid w:val="00AE1C5D"/>
    <w:rsid w:val="00AE2C31"/>
    <w:rsid w:val="00AE452A"/>
    <w:rsid w:val="00AE5D61"/>
    <w:rsid w:val="00AE6583"/>
    <w:rsid w:val="00AE76C9"/>
    <w:rsid w:val="00AE7952"/>
    <w:rsid w:val="00AF04F8"/>
    <w:rsid w:val="00AF0750"/>
    <w:rsid w:val="00AF0A72"/>
    <w:rsid w:val="00AF20E0"/>
    <w:rsid w:val="00AF4D4A"/>
    <w:rsid w:val="00AF64B7"/>
    <w:rsid w:val="00B00884"/>
    <w:rsid w:val="00B0091D"/>
    <w:rsid w:val="00B011F0"/>
    <w:rsid w:val="00B0296F"/>
    <w:rsid w:val="00B02A59"/>
    <w:rsid w:val="00B02C88"/>
    <w:rsid w:val="00B03293"/>
    <w:rsid w:val="00B037B0"/>
    <w:rsid w:val="00B041C7"/>
    <w:rsid w:val="00B044AB"/>
    <w:rsid w:val="00B05904"/>
    <w:rsid w:val="00B05905"/>
    <w:rsid w:val="00B06E8E"/>
    <w:rsid w:val="00B104BE"/>
    <w:rsid w:val="00B10EA2"/>
    <w:rsid w:val="00B1145E"/>
    <w:rsid w:val="00B13538"/>
    <w:rsid w:val="00B16F7C"/>
    <w:rsid w:val="00B172AB"/>
    <w:rsid w:val="00B2101C"/>
    <w:rsid w:val="00B2208A"/>
    <w:rsid w:val="00B22251"/>
    <w:rsid w:val="00B23CBD"/>
    <w:rsid w:val="00B23E4C"/>
    <w:rsid w:val="00B2509D"/>
    <w:rsid w:val="00B26684"/>
    <w:rsid w:val="00B26F03"/>
    <w:rsid w:val="00B27515"/>
    <w:rsid w:val="00B33A66"/>
    <w:rsid w:val="00B344D7"/>
    <w:rsid w:val="00B365D0"/>
    <w:rsid w:val="00B3691E"/>
    <w:rsid w:val="00B3739E"/>
    <w:rsid w:val="00B3773C"/>
    <w:rsid w:val="00B37823"/>
    <w:rsid w:val="00B40FD8"/>
    <w:rsid w:val="00B422B0"/>
    <w:rsid w:val="00B42637"/>
    <w:rsid w:val="00B43CAE"/>
    <w:rsid w:val="00B445D1"/>
    <w:rsid w:val="00B45143"/>
    <w:rsid w:val="00B453BA"/>
    <w:rsid w:val="00B45599"/>
    <w:rsid w:val="00B46CCE"/>
    <w:rsid w:val="00B472D5"/>
    <w:rsid w:val="00B47AC1"/>
    <w:rsid w:val="00B504B0"/>
    <w:rsid w:val="00B50658"/>
    <w:rsid w:val="00B50918"/>
    <w:rsid w:val="00B51BC5"/>
    <w:rsid w:val="00B52E39"/>
    <w:rsid w:val="00B54FDF"/>
    <w:rsid w:val="00B55458"/>
    <w:rsid w:val="00B55B53"/>
    <w:rsid w:val="00B56539"/>
    <w:rsid w:val="00B61B15"/>
    <w:rsid w:val="00B62E57"/>
    <w:rsid w:val="00B64290"/>
    <w:rsid w:val="00B642BA"/>
    <w:rsid w:val="00B645E5"/>
    <w:rsid w:val="00B658F9"/>
    <w:rsid w:val="00B65A35"/>
    <w:rsid w:val="00B66178"/>
    <w:rsid w:val="00B66B1D"/>
    <w:rsid w:val="00B701E6"/>
    <w:rsid w:val="00B70930"/>
    <w:rsid w:val="00B725D0"/>
    <w:rsid w:val="00B73342"/>
    <w:rsid w:val="00B73CE0"/>
    <w:rsid w:val="00B73E7E"/>
    <w:rsid w:val="00B7415F"/>
    <w:rsid w:val="00B74C3B"/>
    <w:rsid w:val="00B74DE2"/>
    <w:rsid w:val="00B75B41"/>
    <w:rsid w:val="00B80754"/>
    <w:rsid w:val="00B819F6"/>
    <w:rsid w:val="00B81E92"/>
    <w:rsid w:val="00B85902"/>
    <w:rsid w:val="00B868F5"/>
    <w:rsid w:val="00B911AB"/>
    <w:rsid w:val="00B91619"/>
    <w:rsid w:val="00B92B29"/>
    <w:rsid w:val="00B93013"/>
    <w:rsid w:val="00B94F61"/>
    <w:rsid w:val="00B95572"/>
    <w:rsid w:val="00B95AB7"/>
    <w:rsid w:val="00B97A77"/>
    <w:rsid w:val="00BA009C"/>
    <w:rsid w:val="00BA00A2"/>
    <w:rsid w:val="00BA021B"/>
    <w:rsid w:val="00BA06D4"/>
    <w:rsid w:val="00BA1B81"/>
    <w:rsid w:val="00BA3539"/>
    <w:rsid w:val="00BA37B3"/>
    <w:rsid w:val="00BA3B71"/>
    <w:rsid w:val="00BA3D87"/>
    <w:rsid w:val="00BA4C2D"/>
    <w:rsid w:val="00BA5312"/>
    <w:rsid w:val="00BA5BBD"/>
    <w:rsid w:val="00BB0460"/>
    <w:rsid w:val="00BB05B9"/>
    <w:rsid w:val="00BB0FB4"/>
    <w:rsid w:val="00BB1431"/>
    <w:rsid w:val="00BB3A49"/>
    <w:rsid w:val="00BB4836"/>
    <w:rsid w:val="00BB4EE7"/>
    <w:rsid w:val="00BC4C7C"/>
    <w:rsid w:val="00BC638A"/>
    <w:rsid w:val="00BC7D26"/>
    <w:rsid w:val="00BD0155"/>
    <w:rsid w:val="00BD1A4A"/>
    <w:rsid w:val="00BD2EF7"/>
    <w:rsid w:val="00BD3366"/>
    <w:rsid w:val="00BD34A5"/>
    <w:rsid w:val="00BD5F46"/>
    <w:rsid w:val="00BD7B94"/>
    <w:rsid w:val="00BE0AE9"/>
    <w:rsid w:val="00BE10B3"/>
    <w:rsid w:val="00BE1472"/>
    <w:rsid w:val="00BE2ADE"/>
    <w:rsid w:val="00BE3874"/>
    <w:rsid w:val="00BE3D0C"/>
    <w:rsid w:val="00BE5D16"/>
    <w:rsid w:val="00BE63AE"/>
    <w:rsid w:val="00BE6E07"/>
    <w:rsid w:val="00BE7002"/>
    <w:rsid w:val="00BE7418"/>
    <w:rsid w:val="00BF062E"/>
    <w:rsid w:val="00BF0E72"/>
    <w:rsid w:val="00BF0F4C"/>
    <w:rsid w:val="00BF1ED8"/>
    <w:rsid w:val="00BF2893"/>
    <w:rsid w:val="00BF2AFC"/>
    <w:rsid w:val="00BF398A"/>
    <w:rsid w:val="00BF44FA"/>
    <w:rsid w:val="00BF4F42"/>
    <w:rsid w:val="00BF518B"/>
    <w:rsid w:val="00BF5655"/>
    <w:rsid w:val="00BF5972"/>
    <w:rsid w:val="00BF6386"/>
    <w:rsid w:val="00BF78AB"/>
    <w:rsid w:val="00C00F91"/>
    <w:rsid w:val="00C0132E"/>
    <w:rsid w:val="00C023F6"/>
    <w:rsid w:val="00C02969"/>
    <w:rsid w:val="00C02A8C"/>
    <w:rsid w:val="00C036CB"/>
    <w:rsid w:val="00C03C37"/>
    <w:rsid w:val="00C05BFC"/>
    <w:rsid w:val="00C07199"/>
    <w:rsid w:val="00C114DE"/>
    <w:rsid w:val="00C1255F"/>
    <w:rsid w:val="00C12579"/>
    <w:rsid w:val="00C133DA"/>
    <w:rsid w:val="00C1545E"/>
    <w:rsid w:val="00C157E6"/>
    <w:rsid w:val="00C159FB"/>
    <w:rsid w:val="00C1643B"/>
    <w:rsid w:val="00C17001"/>
    <w:rsid w:val="00C22ADB"/>
    <w:rsid w:val="00C231C4"/>
    <w:rsid w:val="00C24096"/>
    <w:rsid w:val="00C24112"/>
    <w:rsid w:val="00C24524"/>
    <w:rsid w:val="00C253D0"/>
    <w:rsid w:val="00C25FAD"/>
    <w:rsid w:val="00C3028B"/>
    <w:rsid w:val="00C302C5"/>
    <w:rsid w:val="00C312F7"/>
    <w:rsid w:val="00C32793"/>
    <w:rsid w:val="00C32919"/>
    <w:rsid w:val="00C33D89"/>
    <w:rsid w:val="00C34120"/>
    <w:rsid w:val="00C368C1"/>
    <w:rsid w:val="00C369F8"/>
    <w:rsid w:val="00C36D3E"/>
    <w:rsid w:val="00C379A4"/>
    <w:rsid w:val="00C37AF8"/>
    <w:rsid w:val="00C403B1"/>
    <w:rsid w:val="00C409F5"/>
    <w:rsid w:val="00C4215E"/>
    <w:rsid w:val="00C4249B"/>
    <w:rsid w:val="00C43E54"/>
    <w:rsid w:val="00C4488B"/>
    <w:rsid w:val="00C44E54"/>
    <w:rsid w:val="00C44F2A"/>
    <w:rsid w:val="00C45653"/>
    <w:rsid w:val="00C464FB"/>
    <w:rsid w:val="00C46B55"/>
    <w:rsid w:val="00C46E5F"/>
    <w:rsid w:val="00C47B13"/>
    <w:rsid w:val="00C47D64"/>
    <w:rsid w:val="00C504C7"/>
    <w:rsid w:val="00C515D7"/>
    <w:rsid w:val="00C52276"/>
    <w:rsid w:val="00C52535"/>
    <w:rsid w:val="00C52DAB"/>
    <w:rsid w:val="00C532D6"/>
    <w:rsid w:val="00C533FD"/>
    <w:rsid w:val="00C544FA"/>
    <w:rsid w:val="00C562B5"/>
    <w:rsid w:val="00C56930"/>
    <w:rsid w:val="00C60B87"/>
    <w:rsid w:val="00C61341"/>
    <w:rsid w:val="00C62B1A"/>
    <w:rsid w:val="00C62BA0"/>
    <w:rsid w:val="00C64AE8"/>
    <w:rsid w:val="00C64D5F"/>
    <w:rsid w:val="00C658E7"/>
    <w:rsid w:val="00C65950"/>
    <w:rsid w:val="00C659F5"/>
    <w:rsid w:val="00C65F83"/>
    <w:rsid w:val="00C677E1"/>
    <w:rsid w:val="00C702F0"/>
    <w:rsid w:val="00C70C29"/>
    <w:rsid w:val="00C70D25"/>
    <w:rsid w:val="00C72017"/>
    <w:rsid w:val="00C75812"/>
    <w:rsid w:val="00C768BE"/>
    <w:rsid w:val="00C76B7E"/>
    <w:rsid w:val="00C76DED"/>
    <w:rsid w:val="00C811B7"/>
    <w:rsid w:val="00C83A2F"/>
    <w:rsid w:val="00C841A3"/>
    <w:rsid w:val="00C869D0"/>
    <w:rsid w:val="00C8711A"/>
    <w:rsid w:val="00C8774C"/>
    <w:rsid w:val="00C87C76"/>
    <w:rsid w:val="00C87DB7"/>
    <w:rsid w:val="00C903F5"/>
    <w:rsid w:val="00C909C6"/>
    <w:rsid w:val="00C91F53"/>
    <w:rsid w:val="00C94E72"/>
    <w:rsid w:val="00CA30FA"/>
    <w:rsid w:val="00CA5CAA"/>
    <w:rsid w:val="00CA6659"/>
    <w:rsid w:val="00CA6912"/>
    <w:rsid w:val="00CA7149"/>
    <w:rsid w:val="00CA7931"/>
    <w:rsid w:val="00CA7B71"/>
    <w:rsid w:val="00CB0D8B"/>
    <w:rsid w:val="00CB0F79"/>
    <w:rsid w:val="00CB1818"/>
    <w:rsid w:val="00CB21CA"/>
    <w:rsid w:val="00CB285E"/>
    <w:rsid w:val="00CB3A4F"/>
    <w:rsid w:val="00CB427D"/>
    <w:rsid w:val="00CB4EC7"/>
    <w:rsid w:val="00CB77B8"/>
    <w:rsid w:val="00CC0552"/>
    <w:rsid w:val="00CC2F30"/>
    <w:rsid w:val="00CC3F15"/>
    <w:rsid w:val="00CC40B4"/>
    <w:rsid w:val="00CC486C"/>
    <w:rsid w:val="00CC705B"/>
    <w:rsid w:val="00CC77B5"/>
    <w:rsid w:val="00CD0D26"/>
    <w:rsid w:val="00CD1044"/>
    <w:rsid w:val="00CD476B"/>
    <w:rsid w:val="00CD4863"/>
    <w:rsid w:val="00CD7060"/>
    <w:rsid w:val="00CD70C5"/>
    <w:rsid w:val="00CD7DFB"/>
    <w:rsid w:val="00CD7F38"/>
    <w:rsid w:val="00CE0639"/>
    <w:rsid w:val="00CE2801"/>
    <w:rsid w:val="00CE3A71"/>
    <w:rsid w:val="00CE7F2D"/>
    <w:rsid w:val="00CF06A1"/>
    <w:rsid w:val="00CF1E59"/>
    <w:rsid w:val="00CF41B7"/>
    <w:rsid w:val="00CF6E54"/>
    <w:rsid w:val="00CF796B"/>
    <w:rsid w:val="00D009C6"/>
    <w:rsid w:val="00D027D2"/>
    <w:rsid w:val="00D0545D"/>
    <w:rsid w:val="00D05540"/>
    <w:rsid w:val="00D06146"/>
    <w:rsid w:val="00D12908"/>
    <w:rsid w:val="00D13B15"/>
    <w:rsid w:val="00D14EAC"/>
    <w:rsid w:val="00D157AF"/>
    <w:rsid w:val="00D1763C"/>
    <w:rsid w:val="00D20C97"/>
    <w:rsid w:val="00D21692"/>
    <w:rsid w:val="00D228A8"/>
    <w:rsid w:val="00D2324E"/>
    <w:rsid w:val="00D23450"/>
    <w:rsid w:val="00D25891"/>
    <w:rsid w:val="00D25C86"/>
    <w:rsid w:val="00D2630E"/>
    <w:rsid w:val="00D268CA"/>
    <w:rsid w:val="00D26C23"/>
    <w:rsid w:val="00D26C92"/>
    <w:rsid w:val="00D304D0"/>
    <w:rsid w:val="00D308E0"/>
    <w:rsid w:val="00D30D05"/>
    <w:rsid w:val="00D3193C"/>
    <w:rsid w:val="00D31AA3"/>
    <w:rsid w:val="00D3468D"/>
    <w:rsid w:val="00D351C9"/>
    <w:rsid w:val="00D35BA2"/>
    <w:rsid w:val="00D35E0F"/>
    <w:rsid w:val="00D36F53"/>
    <w:rsid w:val="00D37640"/>
    <w:rsid w:val="00D37EE0"/>
    <w:rsid w:val="00D37F41"/>
    <w:rsid w:val="00D40C9C"/>
    <w:rsid w:val="00D43C2E"/>
    <w:rsid w:val="00D43F7E"/>
    <w:rsid w:val="00D44B3B"/>
    <w:rsid w:val="00D450C2"/>
    <w:rsid w:val="00D466C5"/>
    <w:rsid w:val="00D46732"/>
    <w:rsid w:val="00D46F78"/>
    <w:rsid w:val="00D474B0"/>
    <w:rsid w:val="00D500B4"/>
    <w:rsid w:val="00D518CE"/>
    <w:rsid w:val="00D51EB2"/>
    <w:rsid w:val="00D528CB"/>
    <w:rsid w:val="00D531E8"/>
    <w:rsid w:val="00D548EF"/>
    <w:rsid w:val="00D5494E"/>
    <w:rsid w:val="00D564D8"/>
    <w:rsid w:val="00D568F5"/>
    <w:rsid w:val="00D57316"/>
    <w:rsid w:val="00D60D00"/>
    <w:rsid w:val="00D60DC7"/>
    <w:rsid w:val="00D60DF3"/>
    <w:rsid w:val="00D60EC5"/>
    <w:rsid w:val="00D63E36"/>
    <w:rsid w:val="00D63FB4"/>
    <w:rsid w:val="00D64149"/>
    <w:rsid w:val="00D64611"/>
    <w:rsid w:val="00D64F22"/>
    <w:rsid w:val="00D65BA2"/>
    <w:rsid w:val="00D7009B"/>
    <w:rsid w:val="00D70339"/>
    <w:rsid w:val="00D72D71"/>
    <w:rsid w:val="00D73232"/>
    <w:rsid w:val="00D74995"/>
    <w:rsid w:val="00D75EBB"/>
    <w:rsid w:val="00D764EF"/>
    <w:rsid w:val="00D76980"/>
    <w:rsid w:val="00D77FBC"/>
    <w:rsid w:val="00D81026"/>
    <w:rsid w:val="00D81E06"/>
    <w:rsid w:val="00D8672E"/>
    <w:rsid w:val="00D91319"/>
    <w:rsid w:val="00D919AC"/>
    <w:rsid w:val="00D9205F"/>
    <w:rsid w:val="00D937BC"/>
    <w:rsid w:val="00D93FF8"/>
    <w:rsid w:val="00D943E8"/>
    <w:rsid w:val="00D94E77"/>
    <w:rsid w:val="00D94EC0"/>
    <w:rsid w:val="00D9556B"/>
    <w:rsid w:val="00D95D39"/>
    <w:rsid w:val="00D96562"/>
    <w:rsid w:val="00D9693C"/>
    <w:rsid w:val="00D9700A"/>
    <w:rsid w:val="00D9725B"/>
    <w:rsid w:val="00D97463"/>
    <w:rsid w:val="00DA08E3"/>
    <w:rsid w:val="00DA20F4"/>
    <w:rsid w:val="00DA2E02"/>
    <w:rsid w:val="00DA4A64"/>
    <w:rsid w:val="00DA6234"/>
    <w:rsid w:val="00DB06E4"/>
    <w:rsid w:val="00DB0CF9"/>
    <w:rsid w:val="00DB471B"/>
    <w:rsid w:val="00DB52E1"/>
    <w:rsid w:val="00DB57BD"/>
    <w:rsid w:val="00DB66A7"/>
    <w:rsid w:val="00DB75F3"/>
    <w:rsid w:val="00DB7DFA"/>
    <w:rsid w:val="00DC2E1A"/>
    <w:rsid w:val="00DC44CF"/>
    <w:rsid w:val="00DC4B60"/>
    <w:rsid w:val="00DC4C86"/>
    <w:rsid w:val="00DC61C5"/>
    <w:rsid w:val="00DC6A18"/>
    <w:rsid w:val="00DC7CDF"/>
    <w:rsid w:val="00DD4C59"/>
    <w:rsid w:val="00DD4E7F"/>
    <w:rsid w:val="00DD6464"/>
    <w:rsid w:val="00DD670F"/>
    <w:rsid w:val="00DD790A"/>
    <w:rsid w:val="00DE14DD"/>
    <w:rsid w:val="00DE2876"/>
    <w:rsid w:val="00DE3192"/>
    <w:rsid w:val="00DE3A45"/>
    <w:rsid w:val="00DE3C2B"/>
    <w:rsid w:val="00DE3DEA"/>
    <w:rsid w:val="00DE444E"/>
    <w:rsid w:val="00DE45BA"/>
    <w:rsid w:val="00DE5DAE"/>
    <w:rsid w:val="00DE64E9"/>
    <w:rsid w:val="00DE6CC0"/>
    <w:rsid w:val="00DE7CCC"/>
    <w:rsid w:val="00DF0603"/>
    <w:rsid w:val="00DF1671"/>
    <w:rsid w:val="00DF171F"/>
    <w:rsid w:val="00DF2819"/>
    <w:rsid w:val="00DF3068"/>
    <w:rsid w:val="00DF422C"/>
    <w:rsid w:val="00DF4BB5"/>
    <w:rsid w:val="00DF50DC"/>
    <w:rsid w:val="00DF670A"/>
    <w:rsid w:val="00DF7E36"/>
    <w:rsid w:val="00E004FB"/>
    <w:rsid w:val="00E01C08"/>
    <w:rsid w:val="00E0329F"/>
    <w:rsid w:val="00E04560"/>
    <w:rsid w:val="00E045B7"/>
    <w:rsid w:val="00E04729"/>
    <w:rsid w:val="00E0650E"/>
    <w:rsid w:val="00E072E6"/>
    <w:rsid w:val="00E07E92"/>
    <w:rsid w:val="00E101E2"/>
    <w:rsid w:val="00E12CF3"/>
    <w:rsid w:val="00E133F8"/>
    <w:rsid w:val="00E1703B"/>
    <w:rsid w:val="00E20081"/>
    <w:rsid w:val="00E2110D"/>
    <w:rsid w:val="00E21664"/>
    <w:rsid w:val="00E216EF"/>
    <w:rsid w:val="00E2262A"/>
    <w:rsid w:val="00E24C62"/>
    <w:rsid w:val="00E25E7F"/>
    <w:rsid w:val="00E2624D"/>
    <w:rsid w:val="00E267B9"/>
    <w:rsid w:val="00E27E34"/>
    <w:rsid w:val="00E3167D"/>
    <w:rsid w:val="00E31E3C"/>
    <w:rsid w:val="00E3224C"/>
    <w:rsid w:val="00E324AA"/>
    <w:rsid w:val="00E33FF8"/>
    <w:rsid w:val="00E354CC"/>
    <w:rsid w:val="00E35CC1"/>
    <w:rsid w:val="00E35FFB"/>
    <w:rsid w:val="00E361DE"/>
    <w:rsid w:val="00E366D3"/>
    <w:rsid w:val="00E3678D"/>
    <w:rsid w:val="00E37088"/>
    <w:rsid w:val="00E41236"/>
    <w:rsid w:val="00E42198"/>
    <w:rsid w:val="00E429F6"/>
    <w:rsid w:val="00E43291"/>
    <w:rsid w:val="00E43D67"/>
    <w:rsid w:val="00E4440A"/>
    <w:rsid w:val="00E44763"/>
    <w:rsid w:val="00E44D66"/>
    <w:rsid w:val="00E4575C"/>
    <w:rsid w:val="00E45856"/>
    <w:rsid w:val="00E45BE8"/>
    <w:rsid w:val="00E519D2"/>
    <w:rsid w:val="00E520A8"/>
    <w:rsid w:val="00E53698"/>
    <w:rsid w:val="00E556DD"/>
    <w:rsid w:val="00E56875"/>
    <w:rsid w:val="00E56F63"/>
    <w:rsid w:val="00E6030E"/>
    <w:rsid w:val="00E609DD"/>
    <w:rsid w:val="00E610CA"/>
    <w:rsid w:val="00E6227E"/>
    <w:rsid w:val="00E66A04"/>
    <w:rsid w:val="00E66C79"/>
    <w:rsid w:val="00E67397"/>
    <w:rsid w:val="00E678C0"/>
    <w:rsid w:val="00E67ACA"/>
    <w:rsid w:val="00E70D24"/>
    <w:rsid w:val="00E724CF"/>
    <w:rsid w:val="00E74014"/>
    <w:rsid w:val="00E74B5D"/>
    <w:rsid w:val="00E75A47"/>
    <w:rsid w:val="00E75B41"/>
    <w:rsid w:val="00E763C8"/>
    <w:rsid w:val="00E80B08"/>
    <w:rsid w:val="00E81037"/>
    <w:rsid w:val="00E81B64"/>
    <w:rsid w:val="00E82C07"/>
    <w:rsid w:val="00E8361C"/>
    <w:rsid w:val="00E84D29"/>
    <w:rsid w:val="00E84E8F"/>
    <w:rsid w:val="00E86B4C"/>
    <w:rsid w:val="00E9020D"/>
    <w:rsid w:val="00E90DB0"/>
    <w:rsid w:val="00E912AB"/>
    <w:rsid w:val="00E91B27"/>
    <w:rsid w:val="00E925CB"/>
    <w:rsid w:val="00E927E3"/>
    <w:rsid w:val="00E9681C"/>
    <w:rsid w:val="00E968D0"/>
    <w:rsid w:val="00E96A96"/>
    <w:rsid w:val="00E978B5"/>
    <w:rsid w:val="00E97E23"/>
    <w:rsid w:val="00EA0986"/>
    <w:rsid w:val="00EA0E1B"/>
    <w:rsid w:val="00EA2275"/>
    <w:rsid w:val="00EA468A"/>
    <w:rsid w:val="00EA4FED"/>
    <w:rsid w:val="00EA5280"/>
    <w:rsid w:val="00EA6615"/>
    <w:rsid w:val="00EA6964"/>
    <w:rsid w:val="00EB0606"/>
    <w:rsid w:val="00EB2B59"/>
    <w:rsid w:val="00EB32EC"/>
    <w:rsid w:val="00EB38B3"/>
    <w:rsid w:val="00EB3BCA"/>
    <w:rsid w:val="00EB3E79"/>
    <w:rsid w:val="00EB43AA"/>
    <w:rsid w:val="00EB465A"/>
    <w:rsid w:val="00EB51E7"/>
    <w:rsid w:val="00EB5360"/>
    <w:rsid w:val="00EB5A42"/>
    <w:rsid w:val="00EB69C6"/>
    <w:rsid w:val="00EB6D68"/>
    <w:rsid w:val="00EB79AB"/>
    <w:rsid w:val="00EC0593"/>
    <w:rsid w:val="00EC06FD"/>
    <w:rsid w:val="00EC070A"/>
    <w:rsid w:val="00EC1301"/>
    <w:rsid w:val="00EC1E4C"/>
    <w:rsid w:val="00EC2040"/>
    <w:rsid w:val="00EC2461"/>
    <w:rsid w:val="00EC2ADA"/>
    <w:rsid w:val="00EC4AB6"/>
    <w:rsid w:val="00EC6EF3"/>
    <w:rsid w:val="00EC71C8"/>
    <w:rsid w:val="00EC7A2C"/>
    <w:rsid w:val="00EC7ABA"/>
    <w:rsid w:val="00EC7EAB"/>
    <w:rsid w:val="00ED0F2A"/>
    <w:rsid w:val="00ED16EE"/>
    <w:rsid w:val="00ED24FD"/>
    <w:rsid w:val="00ED267F"/>
    <w:rsid w:val="00ED31C2"/>
    <w:rsid w:val="00ED4B46"/>
    <w:rsid w:val="00ED5B0E"/>
    <w:rsid w:val="00ED6138"/>
    <w:rsid w:val="00ED7B11"/>
    <w:rsid w:val="00ED7BC4"/>
    <w:rsid w:val="00EE1285"/>
    <w:rsid w:val="00EE364D"/>
    <w:rsid w:val="00EE59E8"/>
    <w:rsid w:val="00EE66B1"/>
    <w:rsid w:val="00EE7CDB"/>
    <w:rsid w:val="00EF070C"/>
    <w:rsid w:val="00EF196E"/>
    <w:rsid w:val="00EF2092"/>
    <w:rsid w:val="00EF29ED"/>
    <w:rsid w:val="00EF335E"/>
    <w:rsid w:val="00EF3458"/>
    <w:rsid w:val="00EF3F24"/>
    <w:rsid w:val="00EF78AA"/>
    <w:rsid w:val="00F02227"/>
    <w:rsid w:val="00F052C0"/>
    <w:rsid w:val="00F066A0"/>
    <w:rsid w:val="00F0764A"/>
    <w:rsid w:val="00F07A5E"/>
    <w:rsid w:val="00F07CD8"/>
    <w:rsid w:val="00F07D4F"/>
    <w:rsid w:val="00F104EC"/>
    <w:rsid w:val="00F1177E"/>
    <w:rsid w:val="00F11BDC"/>
    <w:rsid w:val="00F11D1F"/>
    <w:rsid w:val="00F13026"/>
    <w:rsid w:val="00F136D8"/>
    <w:rsid w:val="00F13FA1"/>
    <w:rsid w:val="00F145FF"/>
    <w:rsid w:val="00F165BB"/>
    <w:rsid w:val="00F16FF7"/>
    <w:rsid w:val="00F20563"/>
    <w:rsid w:val="00F21CEB"/>
    <w:rsid w:val="00F2273E"/>
    <w:rsid w:val="00F23277"/>
    <w:rsid w:val="00F232E5"/>
    <w:rsid w:val="00F25386"/>
    <w:rsid w:val="00F25D26"/>
    <w:rsid w:val="00F261D4"/>
    <w:rsid w:val="00F301E0"/>
    <w:rsid w:val="00F32483"/>
    <w:rsid w:val="00F33F30"/>
    <w:rsid w:val="00F34058"/>
    <w:rsid w:val="00F34BFD"/>
    <w:rsid w:val="00F34D6B"/>
    <w:rsid w:val="00F35803"/>
    <w:rsid w:val="00F359C7"/>
    <w:rsid w:val="00F36199"/>
    <w:rsid w:val="00F369C1"/>
    <w:rsid w:val="00F37643"/>
    <w:rsid w:val="00F37729"/>
    <w:rsid w:val="00F3781D"/>
    <w:rsid w:val="00F4018F"/>
    <w:rsid w:val="00F409FF"/>
    <w:rsid w:val="00F40FA1"/>
    <w:rsid w:val="00F424FE"/>
    <w:rsid w:val="00F43E74"/>
    <w:rsid w:val="00F44BFB"/>
    <w:rsid w:val="00F45B51"/>
    <w:rsid w:val="00F45BFE"/>
    <w:rsid w:val="00F4742E"/>
    <w:rsid w:val="00F51FD5"/>
    <w:rsid w:val="00F52421"/>
    <w:rsid w:val="00F52C31"/>
    <w:rsid w:val="00F531E0"/>
    <w:rsid w:val="00F549F0"/>
    <w:rsid w:val="00F55566"/>
    <w:rsid w:val="00F557DA"/>
    <w:rsid w:val="00F56016"/>
    <w:rsid w:val="00F56132"/>
    <w:rsid w:val="00F567E0"/>
    <w:rsid w:val="00F5720D"/>
    <w:rsid w:val="00F6036A"/>
    <w:rsid w:val="00F609E9"/>
    <w:rsid w:val="00F60AFE"/>
    <w:rsid w:val="00F61130"/>
    <w:rsid w:val="00F634AC"/>
    <w:rsid w:val="00F634DC"/>
    <w:rsid w:val="00F64F8D"/>
    <w:rsid w:val="00F657A1"/>
    <w:rsid w:val="00F65A0A"/>
    <w:rsid w:val="00F7049A"/>
    <w:rsid w:val="00F70B88"/>
    <w:rsid w:val="00F71148"/>
    <w:rsid w:val="00F71AF1"/>
    <w:rsid w:val="00F71D0D"/>
    <w:rsid w:val="00F72580"/>
    <w:rsid w:val="00F745B5"/>
    <w:rsid w:val="00F74B73"/>
    <w:rsid w:val="00F75107"/>
    <w:rsid w:val="00F757FC"/>
    <w:rsid w:val="00F771DB"/>
    <w:rsid w:val="00F80140"/>
    <w:rsid w:val="00F80ACE"/>
    <w:rsid w:val="00F80D2C"/>
    <w:rsid w:val="00F82E70"/>
    <w:rsid w:val="00F83AD3"/>
    <w:rsid w:val="00F86052"/>
    <w:rsid w:val="00F90247"/>
    <w:rsid w:val="00F929C5"/>
    <w:rsid w:val="00F93E59"/>
    <w:rsid w:val="00F94BCF"/>
    <w:rsid w:val="00F95065"/>
    <w:rsid w:val="00F95A68"/>
    <w:rsid w:val="00F95D2B"/>
    <w:rsid w:val="00F9673D"/>
    <w:rsid w:val="00F97109"/>
    <w:rsid w:val="00F973D1"/>
    <w:rsid w:val="00F97E03"/>
    <w:rsid w:val="00FA0DE6"/>
    <w:rsid w:val="00FA1652"/>
    <w:rsid w:val="00FA21B8"/>
    <w:rsid w:val="00FA2C98"/>
    <w:rsid w:val="00FA2E0C"/>
    <w:rsid w:val="00FA36C2"/>
    <w:rsid w:val="00FA5A3A"/>
    <w:rsid w:val="00FA5B36"/>
    <w:rsid w:val="00FB03E3"/>
    <w:rsid w:val="00FB0404"/>
    <w:rsid w:val="00FB1405"/>
    <w:rsid w:val="00FB1598"/>
    <w:rsid w:val="00FB2603"/>
    <w:rsid w:val="00FB6E00"/>
    <w:rsid w:val="00FB6E86"/>
    <w:rsid w:val="00FB7647"/>
    <w:rsid w:val="00FB78AB"/>
    <w:rsid w:val="00FB7BCE"/>
    <w:rsid w:val="00FC096D"/>
    <w:rsid w:val="00FC1B23"/>
    <w:rsid w:val="00FC307B"/>
    <w:rsid w:val="00FC3B78"/>
    <w:rsid w:val="00FC3E55"/>
    <w:rsid w:val="00FC5506"/>
    <w:rsid w:val="00FC599C"/>
    <w:rsid w:val="00FC67A1"/>
    <w:rsid w:val="00FC72AC"/>
    <w:rsid w:val="00FC7864"/>
    <w:rsid w:val="00FC7A58"/>
    <w:rsid w:val="00FC7AFA"/>
    <w:rsid w:val="00FD1447"/>
    <w:rsid w:val="00FD2378"/>
    <w:rsid w:val="00FD2AEF"/>
    <w:rsid w:val="00FD2B42"/>
    <w:rsid w:val="00FD35A9"/>
    <w:rsid w:val="00FD7775"/>
    <w:rsid w:val="00FE01A1"/>
    <w:rsid w:val="00FE138F"/>
    <w:rsid w:val="00FE17AB"/>
    <w:rsid w:val="00FE1B54"/>
    <w:rsid w:val="00FE3BB8"/>
    <w:rsid w:val="00FE3C66"/>
    <w:rsid w:val="00FE4F74"/>
    <w:rsid w:val="00FE51C5"/>
    <w:rsid w:val="00FE570E"/>
    <w:rsid w:val="00FE59D7"/>
    <w:rsid w:val="00FE60F2"/>
    <w:rsid w:val="00FE6B78"/>
    <w:rsid w:val="00FE6FB8"/>
    <w:rsid w:val="00FF1769"/>
    <w:rsid w:val="00FF1B72"/>
    <w:rsid w:val="00FF2C1E"/>
    <w:rsid w:val="00FF4BB1"/>
    <w:rsid w:val="00FF5802"/>
    <w:rsid w:val="00FF62C3"/>
    <w:rsid w:val="00FF7313"/>
    <w:rsid w:val="00FF7BB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A67197"/>
  <w15:docId w15:val="{78D0A203-9F7B-4F6F-96C5-8CFAC30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7B"/>
    <w:pPr>
      <w:spacing w:line="240" w:lineRule="auto"/>
      <w:jc w:val="both"/>
    </w:pPr>
    <w:rPr>
      <w:rFonts w:ascii="Tahoma" w:hAnsi="Tahoma" w:cs="Tahoma"/>
      <w:lang w:val="el-GR"/>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0762C9"/>
    <w:pPr>
      <w:numPr>
        <w:numId w:val="5"/>
      </w:numPr>
      <w:outlineLvl w:val="0"/>
    </w:pPr>
    <w:rPr>
      <w:b/>
      <w:bCs/>
    </w:rPr>
  </w:style>
  <w:style w:type="paragraph" w:styleId="2">
    <w:name w:val="heading 2"/>
    <w:aliases w:val="P2"/>
    <w:basedOn w:val="1"/>
    <w:next w:val="a"/>
    <w:link w:val="2Char"/>
    <w:unhideWhenUsed/>
    <w:qFormat/>
    <w:rsid w:val="00135DD1"/>
    <w:pPr>
      <w:numPr>
        <w:numId w:val="1"/>
      </w:numPr>
      <w:outlineLvl w:val="1"/>
    </w:pPr>
  </w:style>
  <w:style w:type="paragraph" w:styleId="3">
    <w:name w:val="heading 3"/>
    <w:aliases w:val="P3"/>
    <w:basedOn w:val="a"/>
    <w:next w:val="a"/>
    <w:link w:val="3Char"/>
    <w:unhideWhenUsed/>
    <w:qFormat/>
    <w:rsid w:val="00956DE4"/>
    <w:pPr>
      <w:keepNext/>
      <w:numPr>
        <w:ilvl w:val="2"/>
        <w:numId w:val="5"/>
      </w:numPr>
      <w:suppressAutoHyphens/>
      <w:spacing w:before="240" w:after="60"/>
      <w:ind w:left="720"/>
      <w:outlineLvl w:val="2"/>
    </w:pPr>
    <w:rPr>
      <w:b/>
      <w:bCs/>
    </w:rPr>
  </w:style>
  <w:style w:type="paragraph" w:styleId="4">
    <w:name w:val="heading 4"/>
    <w:aliases w:val="P4"/>
    <w:basedOn w:val="a"/>
    <w:next w:val="a"/>
    <w:link w:val="4Char"/>
    <w:unhideWhenUsed/>
    <w:qFormat/>
    <w:rsid w:val="0012444E"/>
    <w:pPr>
      <w:numPr>
        <w:ilvl w:val="3"/>
        <w:numId w:val="5"/>
      </w:numPr>
      <w:ind w:left="6816"/>
      <w:outlineLvl w:val="3"/>
    </w:pPr>
    <w:rPr>
      <w:b/>
      <w:bCs/>
    </w:rPr>
  </w:style>
  <w:style w:type="paragraph" w:styleId="5">
    <w:name w:val="heading 5"/>
    <w:aliases w:val="P5,H5,H51,h5,H52,H511,H53,H512,H521,H5111,H54,H513,H55,H514,H56,H515,H522,H5112,H531,H5121,H541,H5131,H551,H5141,H57,H516,H523,H5113,H532,H5122,H542,H5132,H552,H5142,H58,H517,H524,H5114,H533,H5123,H543,H5133,H553,H5143,H59,H518,H525,H5115"/>
    <w:basedOn w:val="4"/>
    <w:next w:val="a"/>
    <w:link w:val="5Char"/>
    <w:unhideWhenUsed/>
    <w:qFormat/>
    <w:rsid w:val="00135DD1"/>
    <w:pPr>
      <w:numPr>
        <w:numId w:val="1"/>
      </w:numPr>
      <w:outlineLvl w:val="4"/>
    </w:pPr>
  </w:style>
  <w:style w:type="paragraph" w:styleId="6">
    <w:name w:val="heading 6"/>
    <w:aliases w:val="P6"/>
    <w:basedOn w:val="5"/>
    <w:next w:val="a"/>
    <w:link w:val="6Char"/>
    <w:unhideWhenUsed/>
    <w:qFormat/>
    <w:rsid w:val="003C7AA2"/>
    <w:pPr>
      <w:numPr>
        <w:ilvl w:val="4"/>
      </w:numPr>
      <w:outlineLvl w:val="5"/>
    </w:pPr>
    <w:rPr>
      <w:lang w:val="en-US"/>
    </w:rPr>
  </w:style>
  <w:style w:type="paragraph" w:styleId="7">
    <w:name w:val="heading 7"/>
    <w:aliases w:val="P7,Επικεφαλίδα 7 Char Char,Επικεφαλίδα 7 Char Char Char,Επικεφαλίδα 7 Char Char + Justified,Heading 7 Char Char,Heading 7 Char Char Char,Heading 7 Char1,Heading 7 Char Char1 Char,Heading 7 Char Char1 Char Char Char Char Char Ch"/>
    <w:basedOn w:val="6"/>
    <w:next w:val="a"/>
    <w:link w:val="7Char"/>
    <w:unhideWhenUsed/>
    <w:qFormat/>
    <w:rsid w:val="003C7AA2"/>
    <w:pPr>
      <w:numPr>
        <w:ilvl w:val="5"/>
      </w:numPr>
      <w:outlineLvl w:val="6"/>
    </w:pPr>
  </w:style>
  <w:style w:type="paragraph" w:styleId="8">
    <w:name w:val="heading 8"/>
    <w:basedOn w:val="a"/>
    <w:next w:val="a"/>
    <w:link w:val="8Char"/>
    <w:qFormat/>
    <w:rsid w:val="0086087F"/>
    <w:pPr>
      <w:tabs>
        <w:tab w:val="num" w:pos="1797"/>
        <w:tab w:val="left" w:pos="3119"/>
      </w:tabs>
      <w:spacing w:before="120" w:after="60"/>
      <w:ind w:left="1797" w:hanging="1440"/>
      <w:outlineLvl w:val="7"/>
    </w:pPr>
    <w:rPr>
      <w:rFonts w:eastAsia="Times New Roman" w:cs="Times New Roman"/>
      <w:sz w:val="18"/>
      <w:szCs w:val="20"/>
      <w:u w:val="single"/>
    </w:rPr>
  </w:style>
  <w:style w:type="paragraph" w:styleId="9">
    <w:name w:val="heading 9"/>
    <w:aliases w:val="AC&amp;E_1,App Heading"/>
    <w:basedOn w:val="a"/>
    <w:next w:val="a"/>
    <w:link w:val="9Char"/>
    <w:qFormat/>
    <w:rsid w:val="0086087F"/>
    <w:pPr>
      <w:tabs>
        <w:tab w:val="num" w:pos="1941"/>
        <w:tab w:val="left" w:pos="3119"/>
      </w:tabs>
      <w:spacing w:before="60" w:after="60"/>
      <w:ind w:left="1941" w:hanging="1584"/>
      <w:jc w:val="left"/>
      <w:outlineLvl w:val="8"/>
    </w:pPr>
    <w:rPr>
      <w:rFonts w:eastAsia="Times New Roman" w:cs="Times New Roman"/>
      <w:sz w:val="1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Kommentar,Bullet List,FooterText,numbered,Paragraphe de liste1,lp1,Diligence Check,Bullet2,Bullet21,bl1,Bullet22,Bullet23,Bullet211,Bullet24,Bullet25,Bullet26,Bullet27,bl11,Bullet212,Bullet28,bl12,Bullet213,Bullet29,bl13,Bullet214,bl14"/>
    <w:basedOn w:val="a"/>
    <w:link w:val="Char"/>
    <w:uiPriority w:val="34"/>
    <w:qFormat/>
    <w:rsid w:val="000762C9"/>
    <w:pPr>
      <w:ind w:left="720"/>
      <w:contextualSpacing/>
    </w:p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135DD1"/>
    <w:rPr>
      <w:rFonts w:ascii="Tahoma" w:hAnsi="Tahoma" w:cs="Tahoma"/>
      <w:b/>
      <w:bCs/>
      <w:lang w:val="el-GR"/>
    </w:rPr>
  </w:style>
  <w:style w:type="paragraph" w:styleId="a4">
    <w:name w:val="Balloon Text"/>
    <w:basedOn w:val="a"/>
    <w:link w:val="Char1"/>
    <w:uiPriority w:val="99"/>
    <w:unhideWhenUsed/>
    <w:rsid w:val="000762C9"/>
    <w:pPr>
      <w:spacing w:after="0"/>
    </w:pPr>
    <w:rPr>
      <w:rFonts w:ascii="Segoe UI" w:hAnsi="Segoe UI" w:cs="Segoe UI"/>
      <w:sz w:val="18"/>
      <w:szCs w:val="18"/>
    </w:rPr>
  </w:style>
  <w:style w:type="character" w:customStyle="1" w:styleId="Char1">
    <w:name w:val="Κείμενο πλαισίου Char1"/>
    <w:basedOn w:val="a0"/>
    <w:link w:val="a4"/>
    <w:uiPriority w:val="99"/>
    <w:rsid w:val="000762C9"/>
    <w:rPr>
      <w:rFonts w:ascii="Segoe UI" w:hAnsi="Segoe UI" w:cs="Segoe UI"/>
      <w:sz w:val="18"/>
      <w:szCs w:val="18"/>
    </w:rPr>
  </w:style>
  <w:style w:type="character" w:customStyle="1" w:styleId="2Char">
    <w:name w:val="Επικεφαλίδα 2 Char"/>
    <w:aliases w:val="P2 Char"/>
    <w:basedOn w:val="a0"/>
    <w:link w:val="2"/>
    <w:rsid w:val="00135DD1"/>
    <w:rPr>
      <w:rFonts w:ascii="Tahoma" w:hAnsi="Tahoma" w:cs="Tahoma"/>
      <w:b/>
      <w:bCs/>
      <w:lang w:val="el-GR"/>
    </w:rPr>
  </w:style>
  <w:style w:type="character" w:customStyle="1" w:styleId="3Char">
    <w:name w:val="Επικεφαλίδα 3 Char"/>
    <w:aliases w:val="P3 Char"/>
    <w:basedOn w:val="a0"/>
    <w:link w:val="3"/>
    <w:rsid w:val="00956DE4"/>
    <w:rPr>
      <w:rFonts w:ascii="Tahoma" w:hAnsi="Tahoma" w:cs="Tahoma"/>
      <w:b/>
      <w:bCs/>
      <w:lang w:val="el-GR"/>
    </w:rPr>
  </w:style>
  <w:style w:type="character" w:customStyle="1" w:styleId="4Char">
    <w:name w:val="Επικεφαλίδα 4 Char"/>
    <w:aliases w:val="P4 Char"/>
    <w:basedOn w:val="a0"/>
    <w:link w:val="4"/>
    <w:rsid w:val="0012444E"/>
    <w:rPr>
      <w:rFonts w:ascii="Tahoma" w:hAnsi="Tahoma" w:cs="Tahoma"/>
      <w:b/>
      <w:bCs/>
      <w:lang w:val="el-GR"/>
    </w:rPr>
  </w:style>
  <w:style w:type="character" w:customStyle="1" w:styleId="5Char">
    <w:name w:val="Επικεφαλίδα 5 Char"/>
    <w:aliases w:val="P5 Char,H5 Char,H51 Char,h5 Char,H52 Char,H511 Char,H53 Char,H512 Char,H521 Char,H5111 Char,H54 Char,H513 Char,H55 Char,H514 Char,H56 Char,H515 Char,H522 Char,H5112 Char,H531 Char,H5121 Char,H541 Char,H5131 Char,H551 Char,H5141 Char"/>
    <w:basedOn w:val="a0"/>
    <w:link w:val="5"/>
    <w:rsid w:val="00135DD1"/>
    <w:rPr>
      <w:rFonts w:ascii="Tahoma" w:hAnsi="Tahoma" w:cs="Tahoma"/>
      <w:b/>
      <w:bCs/>
      <w:lang w:val="el-GR"/>
    </w:rPr>
  </w:style>
  <w:style w:type="character" w:customStyle="1" w:styleId="Char">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3"/>
    <w:uiPriority w:val="34"/>
    <w:qFormat/>
    <w:locked/>
    <w:rsid w:val="009A39E1"/>
    <w:rPr>
      <w:rFonts w:ascii="Tahoma" w:hAnsi="Tahoma" w:cs="Tahoma"/>
      <w:lang w:val="el-GR"/>
    </w:rPr>
  </w:style>
  <w:style w:type="table" w:styleId="a5">
    <w:name w:val="Table Grid"/>
    <w:basedOn w:val="a1"/>
    <w:uiPriority w:val="59"/>
    <w:rsid w:val="00746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Char">
    <w:name w:val="Επικεφαλίδα 6 Char"/>
    <w:aliases w:val="P6 Char"/>
    <w:basedOn w:val="a0"/>
    <w:link w:val="6"/>
    <w:rsid w:val="003C7AA2"/>
    <w:rPr>
      <w:rFonts w:ascii="Tahoma" w:hAnsi="Tahoma" w:cs="Tahoma"/>
      <w:b/>
      <w:bCs/>
    </w:rPr>
  </w:style>
  <w:style w:type="character" w:styleId="a6">
    <w:name w:val="annotation reference"/>
    <w:basedOn w:val="a0"/>
    <w:unhideWhenUsed/>
    <w:qFormat/>
    <w:rsid w:val="00D35BA2"/>
    <w:rPr>
      <w:sz w:val="16"/>
      <w:szCs w:val="16"/>
    </w:rPr>
  </w:style>
  <w:style w:type="paragraph" w:styleId="a7">
    <w:name w:val="annotation text"/>
    <w:basedOn w:val="a"/>
    <w:link w:val="Char10"/>
    <w:unhideWhenUsed/>
    <w:qFormat/>
    <w:rsid w:val="00D35BA2"/>
    <w:rPr>
      <w:sz w:val="20"/>
      <w:szCs w:val="20"/>
    </w:rPr>
  </w:style>
  <w:style w:type="character" w:customStyle="1" w:styleId="Char10">
    <w:name w:val="Κείμενο σχολίου Char1"/>
    <w:basedOn w:val="a0"/>
    <w:link w:val="a7"/>
    <w:uiPriority w:val="99"/>
    <w:qFormat/>
    <w:rsid w:val="00D35BA2"/>
    <w:rPr>
      <w:rFonts w:ascii="Tahoma" w:hAnsi="Tahoma" w:cs="Tahoma"/>
      <w:sz w:val="20"/>
      <w:szCs w:val="20"/>
      <w:lang w:val="el-GR"/>
    </w:rPr>
  </w:style>
  <w:style w:type="paragraph" w:styleId="a8">
    <w:name w:val="annotation subject"/>
    <w:basedOn w:val="a7"/>
    <w:next w:val="a7"/>
    <w:link w:val="Char11"/>
    <w:uiPriority w:val="99"/>
    <w:unhideWhenUsed/>
    <w:rsid w:val="00D35BA2"/>
    <w:rPr>
      <w:b/>
      <w:bCs/>
    </w:rPr>
  </w:style>
  <w:style w:type="character" w:customStyle="1" w:styleId="Char11">
    <w:name w:val="Θέμα σχολίου Char1"/>
    <w:basedOn w:val="Char10"/>
    <w:link w:val="a8"/>
    <w:uiPriority w:val="99"/>
    <w:rsid w:val="00D35BA2"/>
    <w:rPr>
      <w:rFonts w:ascii="Tahoma" w:hAnsi="Tahoma" w:cs="Tahoma"/>
      <w:b/>
      <w:bCs/>
      <w:sz w:val="20"/>
      <w:szCs w:val="20"/>
      <w:lang w:val="el-GR"/>
    </w:rPr>
  </w:style>
  <w:style w:type="character" w:customStyle="1" w:styleId="ListParagraphChar1">
    <w:name w:val="List Paragraph Char1"/>
    <w:uiPriority w:val="34"/>
    <w:rsid w:val="00D26C92"/>
    <w:rPr>
      <w:rFonts w:ascii="Calibri" w:hAnsi="Calibri"/>
      <w:sz w:val="22"/>
      <w:szCs w:val="22"/>
      <w:lang w:val="el-GR" w:eastAsia="en-US" w:bidi="ar-SA"/>
    </w:rPr>
  </w:style>
  <w:style w:type="character" w:styleId="-">
    <w:name w:val="Hyperlink"/>
    <w:uiPriority w:val="99"/>
    <w:rsid w:val="00594F9D"/>
    <w:rPr>
      <w:rFonts w:ascii="Tahoma" w:hAnsi="Tahoma"/>
      <w:color w:val="0000FF"/>
      <w:sz w:val="22"/>
      <w:u w:val="single"/>
    </w:rPr>
  </w:style>
  <w:style w:type="paragraph" w:customStyle="1" w:styleId="TabletextChar">
    <w:name w:val="Table text Char"/>
    <w:basedOn w:val="a"/>
    <w:link w:val="TabletextCharChar"/>
    <w:rsid w:val="00594F9D"/>
    <w:pPr>
      <w:widowControl w:val="0"/>
      <w:spacing w:after="120"/>
      <w:jc w:val="left"/>
    </w:pPr>
    <w:rPr>
      <w:rFonts w:eastAsia="Times New Roman" w:cs="Times New Roman"/>
      <w:sz w:val="20"/>
      <w:szCs w:val="20"/>
    </w:rPr>
  </w:style>
  <w:style w:type="character" w:customStyle="1" w:styleId="TabletextCharChar">
    <w:name w:val="Table text Char Char"/>
    <w:link w:val="TabletextChar"/>
    <w:rsid w:val="00594F9D"/>
    <w:rPr>
      <w:rFonts w:ascii="Tahoma" w:eastAsia="Times New Roman" w:hAnsi="Tahoma" w:cs="Times New Roman"/>
      <w:sz w:val="20"/>
      <w:szCs w:val="20"/>
      <w:lang w:val="el-GR"/>
    </w:rPr>
  </w:style>
  <w:style w:type="paragraph" w:customStyle="1" w:styleId="D1">
    <w:name w:val="D1"/>
    <w:basedOn w:val="1"/>
    <w:next w:val="a"/>
    <w:link w:val="D1Char"/>
    <w:qFormat/>
    <w:rsid w:val="005A40CA"/>
    <w:pPr>
      <w:keepNext/>
      <w:pageBreakBefore/>
      <w:numPr>
        <w:numId w:val="0"/>
      </w:numPr>
      <w:pBdr>
        <w:top w:val="none" w:sz="0" w:space="0" w:color="000000"/>
        <w:left w:val="none" w:sz="0" w:space="0" w:color="000000"/>
        <w:bottom w:val="single" w:sz="18" w:space="1" w:color="000080"/>
        <w:right w:val="none" w:sz="0" w:space="0" w:color="000000"/>
      </w:pBdr>
      <w:suppressAutoHyphens/>
      <w:spacing w:before="320"/>
      <w:ind w:left="360" w:hanging="360"/>
    </w:pPr>
    <w:rPr>
      <w:color w:val="002060"/>
    </w:rPr>
  </w:style>
  <w:style w:type="character" w:customStyle="1" w:styleId="7Char">
    <w:name w:val="Επικεφαλίδα 7 Char"/>
    <w:aliases w:val="P7 Char,Επικεφαλίδα 7 Char Char Char1,Επικεφαλίδα 7 Char Char Char Char,Επικεφαλίδα 7 Char Char + Justified Char,Heading 7 Char Char Char1,Heading 7 Char Char Char Char,Heading 7 Char1 Char,Heading 7 Char Char1 Char Char"/>
    <w:basedOn w:val="a0"/>
    <w:link w:val="7"/>
    <w:rsid w:val="003C7AA2"/>
    <w:rPr>
      <w:rFonts w:ascii="Tahoma" w:hAnsi="Tahoma" w:cs="Tahoma"/>
      <w:b/>
      <w:bCs/>
    </w:rPr>
  </w:style>
  <w:style w:type="character" w:customStyle="1" w:styleId="D1Char">
    <w:name w:val="D1 Char"/>
    <w:basedOn w:val="1Char"/>
    <w:link w:val="D1"/>
    <w:rsid w:val="005A40CA"/>
    <w:rPr>
      <w:rFonts w:ascii="Tahoma" w:hAnsi="Tahoma" w:cs="Tahoma"/>
      <w:b/>
      <w:bCs/>
      <w:color w:val="002060"/>
      <w:lang w:val="el-GR"/>
    </w:rPr>
  </w:style>
  <w:style w:type="character" w:customStyle="1" w:styleId="8Char">
    <w:name w:val="Επικεφαλίδα 8 Char"/>
    <w:basedOn w:val="a0"/>
    <w:link w:val="8"/>
    <w:uiPriority w:val="9"/>
    <w:rsid w:val="0086087F"/>
    <w:rPr>
      <w:rFonts w:ascii="Tahoma" w:eastAsia="Times New Roman" w:hAnsi="Tahoma" w:cs="Times New Roman"/>
      <w:sz w:val="18"/>
      <w:szCs w:val="20"/>
      <w:u w:val="single"/>
      <w:lang w:val="el-GR"/>
    </w:rPr>
  </w:style>
  <w:style w:type="character" w:customStyle="1" w:styleId="9Char">
    <w:name w:val="Επικεφαλίδα 9 Char"/>
    <w:aliases w:val="AC&amp;E_1 Char,App Heading Char"/>
    <w:basedOn w:val="a0"/>
    <w:link w:val="9"/>
    <w:uiPriority w:val="9"/>
    <w:rsid w:val="0086087F"/>
    <w:rPr>
      <w:rFonts w:ascii="Tahoma" w:eastAsia="Times New Roman" w:hAnsi="Tahoma" w:cs="Times New Roman"/>
      <w:sz w:val="18"/>
      <w:szCs w:val="20"/>
      <w:u w:val="single"/>
      <w:lang w:val="el-GR"/>
    </w:rPr>
  </w:style>
  <w:style w:type="character" w:customStyle="1" w:styleId="WW8Num1z0">
    <w:name w:val="WW8Num1z0"/>
    <w:rsid w:val="0086087F"/>
  </w:style>
  <w:style w:type="character" w:customStyle="1" w:styleId="WW8Num1z1">
    <w:name w:val="WW8Num1z1"/>
    <w:rsid w:val="0086087F"/>
  </w:style>
  <w:style w:type="character" w:customStyle="1" w:styleId="WW8Num1z2">
    <w:name w:val="WW8Num1z2"/>
    <w:rsid w:val="0086087F"/>
  </w:style>
  <w:style w:type="character" w:customStyle="1" w:styleId="WW8Num1z3">
    <w:name w:val="WW8Num1z3"/>
    <w:rsid w:val="0086087F"/>
  </w:style>
  <w:style w:type="character" w:customStyle="1" w:styleId="WW8Num1z4">
    <w:name w:val="WW8Num1z4"/>
    <w:rsid w:val="0086087F"/>
    <w:rPr>
      <w:rFonts w:ascii="Arial" w:hAnsi="Arial" w:cs="Times New Roman"/>
      <w:b w:val="0"/>
      <w:i w:val="0"/>
      <w:sz w:val="20"/>
      <w:szCs w:val="20"/>
    </w:rPr>
  </w:style>
  <w:style w:type="character" w:customStyle="1" w:styleId="WW8Num1z5">
    <w:name w:val="WW8Num1z5"/>
    <w:rsid w:val="0086087F"/>
  </w:style>
  <w:style w:type="character" w:customStyle="1" w:styleId="WW8Num1z6">
    <w:name w:val="WW8Num1z6"/>
    <w:rsid w:val="0086087F"/>
  </w:style>
  <w:style w:type="character" w:customStyle="1" w:styleId="WW8Num1z7">
    <w:name w:val="WW8Num1z7"/>
    <w:rsid w:val="0086087F"/>
  </w:style>
  <w:style w:type="character" w:customStyle="1" w:styleId="WW8Num1z8">
    <w:name w:val="WW8Num1z8"/>
    <w:rsid w:val="0086087F"/>
  </w:style>
  <w:style w:type="character" w:customStyle="1" w:styleId="WW8Num2z0">
    <w:name w:val="WW8Num2z0"/>
    <w:rsid w:val="0086087F"/>
  </w:style>
  <w:style w:type="character" w:customStyle="1" w:styleId="WW8Num2z1">
    <w:name w:val="WW8Num2z1"/>
    <w:rsid w:val="0086087F"/>
  </w:style>
  <w:style w:type="character" w:customStyle="1" w:styleId="WW8Num2z2">
    <w:name w:val="WW8Num2z2"/>
    <w:rsid w:val="0086087F"/>
  </w:style>
  <w:style w:type="character" w:customStyle="1" w:styleId="WW8Num2z3">
    <w:name w:val="WW8Num2z3"/>
    <w:rsid w:val="0086087F"/>
  </w:style>
  <w:style w:type="character" w:customStyle="1" w:styleId="WW8Num2z4">
    <w:name w:val="WW8Num2z4"/>
    <w:rsid w:val="0086087F"/>
    <w:rPr>
      <w:rFonts w:ascii="Arial" w:hAnsi="Arial" w:cs="Times New Roman"/>
      <w:b w:val="0"/>
      <w:i w:val="0"/>
      <w:sz w:val="20"/>
      <w:szCs w:val="20"/>
    </w:rPr>
  </w:style>
  <w:style w:type="character" w:customStyle="1" w:styleId="WW8Num2z5">
    <w:name w:val="WW8Num2z5"/>
    <w:rsid w:val="0086087F"/>
  </w:style>
  <w:style w:type="character" w:customStyle="1" w:styleId="WW8Num2z6">
    <w:name w:val="WW8Num2z6"/>
    <w:rsid w:val="0086087F"/>
  </w:style>
  <w:style w:type="character" w:customStyle="1" w:styleId="WW8Num2z7">
    <w:name w:val="WW8Num2z7"/>
    <w:rsid w:val="0086087F"/>
  </w:style>
  <w:style w:type="character" w:customStyle="1" w:styleId="WW8Num2z8">
    <w:name w:val="WW8Num2z8"/>
    <w:rsid w:val="0086087F"/>
  </w:style>
  <w:style w:type="character" w:customStyle="1" w:styleId="WW8Num3z0">
    <w:name w:val="WW8Num3z0"/>
    <w:rsid w:val="0086087F"/>
    <w:rPr>
      <w:rFonts w:ascii="Symbol" w:hAnsi="Symbol" w:cs="Symbol"/>
      <w:lang w:val="el-GR"/>
    </w:rPr>
  </w:style>
  <w:style w:type="character" w:customStyle="1" w:styleId="WW8Num4z0">
    <w:name w:val="WW8Num4z0"/>
    <w:rsid w:val="0086087F"/>
    <w:rPr>
      <w:lang w:val="el-GR"/>
    </w:rPr>
  </w:style>
  <w:style w:type="character" w:customStyle="1" w:styleId="WW8Num5z0">
    <w:name w:val="WW8Num5z0"/>
    <w:rsid w:val="0086087F"/>
    <w:rPr>
      <w:rFonts w:ascii="Webdings" w:hAnsi="Webdings" w:cs="Webdings"/>
      <w:color w:val="333399"/>
      <w:sz w:val="16"/>
    </w:rPr>
  </w:style>
  <w:style w:type="character" w:customStyle="1" w:styleId="WW8Num6z0">
    <w:name w:val="WW8Num6z0"/>
    <w:rsid w:val="0086087F"/>
    <w:rPr>
      <w:rFonts w:ascii="Symbol" w:hAnsi="Symbol" w:cs="Symbol"/>
      <w:strike/>
      <w:color w:val="0070C0"/>
      <w:kern w:val="1"/>
      <w:position w:val="0"/>
      <w:sz w:val="24"/>
      <w:vertAlign w:val="baseline"/>
      <w:lang w:val="el-GR"/>
    </w:rPr>
  </w:style>
  <w:style w:type="character" w:customStyle="1" w:styleId="WW8Num7z0">
    <w:name w:val="WW8Num7z0"/>
    <w:rsid w:val="0086087F"/>
    <w:rPr>
      <w:rFonts w:ascii="Symbol" w:hAnsi="Symbol" w:cs="Symbol"/>
      <w:shd w:val="clear" w:color="auto" w:fill="C0C0C0"/>
      <w:lang w:val="el-GR"/>
    </w:rPr>
  </w:style>
  <w:style w:type="character" w:customStyle="1" w:styleId="WW8Num8z0">
    <w:name w:val="WW8Num8z0"/>
    <w:rsid w:val="0086087F"/>
    <w:rPr>
      <w:b/>
      <w:bCs/>
      <w:szCs w:val="22"/>
      <w:lang w:val="el-GR"/>
    </w:rPr>
  </w:style>
  <w:style w:type="character" w:customStyle="1" w:styleId="WW8Num8z1">
    <w:name w:val="WW8Num8z1"/>
    <w:rsid w:val="0086087F"/>
  </w:style>
  <w:style w:type="character" w:customStyle="1" w:styleId="WW8Num8z2">
    <w:name w:val="WW8Num8z2"/>
    <w:rsid w:val="0086087F"/>
  </w:style>
  <w:style w:type="character" w:customStyle="1" w:styleId="WW8Num8z3">
    <w:name w:val="WW8Num8z3"/>
    <w:rsid w:val="0086087F"/>
  </w:style>
  <w:style w:type="character" w:customStyle="1" w:styleId="WW8Num8z4">
    <w:name w:val="WW8Num8z4"/>
    <w:rsid w:val="0086087F"/>
  </w:style>
  <w:style w:type="character" w:customStyle="1" w:styleId="WW8Num8z5">
    <w:name w:val="WW8Num8z5"/>
    <w:rsid w:val="0086087F"/>
  </w:style>
  <w:style w:type="character" w:customStyle="1" w:styleId="WW8Num8z6">
    <w:name w:val="WW8Num8z6"/>
    <w:rsid w:val="0086087F"/>
  </w:style>
  <w:style w:type="character" w:customStyle="1" w:styleId="WW8Num8z7">
    <w:name w:val="WW8Num8z7"/>
    <w:rsid w:val="0086087F"/>
  </w:style>
  <w:style w:type="character" w:customStyle="1" w:styleId="WW8Num8z8">
    <w:name w:val="WW8Num8z8"/>
    <w:rsid w:val="0086087F"/>
  </w:style>
  <w:style w:type="character" w:customStyle="1" w:styleId="WW8Num9z0">
    <w:name w:val="WW8Num9z0"/>
    <w:rsid w:val="0086087F"/>
    <w:rPr>
      <w:b/>
      <w:bCs/>
      <w:szCs w:val="22"/>
      <w:lang w:val="el-GR"/>
    </w:rPr>
  </w:style>
  <w:style w:type="character" w:customStyle="1" w:styleId="WW8Num9z1">
    <w:name w:val="WW8Num9z1"/>
    <w:rsid w:val="0086087F"/>
    <w:rPr>
      <w:rFonts w:eastAsia="Calibri"/>
      <w:lang w:val="el-GR"/>
    </w:rPr>
  </w:style>
  <w:style w:type="character" w:customStyle="1" w:styleId="WW8Num9z2">
    <w:name w:val="WW8Num9z2"/>
    <w:rsid w:val="0086087F"/>
  </w:style>
  <w:style w:type="character" w:customStyle="1" w:styleId="WW8Num9z3">
    <w:name w:val="WW8Num9z3"/>
    <w:rsid w:val="0086087F"/>
  </w:style>
  <w:style w:type="character" w:customStyle="1" w:styleId="WW8Num9z4">
    <w:name w:val="WW8Num9z4"/>
    <w:rsid w:val="0086087F"/>
  </w:style>
  <w:style w:type="character" w:customStyle="1" w:styleId="WW8Num9z5">
    <w:name w:val="WW8Num9z5"/>
    <w:rsid w:val="0086087F"/>
  </w:style>
  <w:style w:type="character" w:customStyle="1" w:styleId="WW8Num9z6">
    <w:name w:val="WW8Num9z6"/>
    <w:rsid w:val="0086087F"/>
  </w:style>
  <w:style w:type="character" w:customStyle="1" w:styleId="WW8Num9z7">
    <w:name w:val="WW8Num9z7"/>
    <w:rsid w:val="0086087F"/>
  </w:style>
  <w:style w:type="character" w:customStyle="1" w:styleId="WW8Num9z8">
    <w:name w:val="WW8Num9z8"/>
    <w:rsid w:val="0086087F"/>
  </w:style>
  <w:style w:type="character" w:customStyle="1" w:styleId="WW8Num10z0">
    <w:name w:val="WW8Num10z0"/>
    <w:rsid w:val="0086087F"/>
    <w:rPr>
      <w:rFonts w:ascii="Symbol" w:hAnsi="Symbol" w:cs="OpenSymbol"/>
      <w:color w:val="5B9BD5"/>
    </w:rPr>
  </w:style>
  <w:style w:type="character" w:customStyle="1" w:styleId="WW8Num11z0">
    <w:name w:val="WW8Num11z0"/>
    <w:rsid w:val="0086087F"/>
    <w:rPr>
      <w:rFonts w:ascii="Angsana New" w:hAnsi="Angsana New" w:cs="Angsana New" w:hint="default"/>
      <w:color w:val="000000"/>
      <w:kern w:val="1"/>
      <w:szCs w:val="22"/>
      <w:shd w:val="clear" w:color="auto" w:fill="FFFFFF"/>
      <w:lang w:val="el-GR"/>
    </w:rPr>
  </w:style>
  <w:style w:type="character" w:customStyle="1" w:styleId="WW8Num7z1">
    <w:name w:val="WW8Num7z1"/>
    <w:rsid w:val="0086087F"/>
  </w:style>
  <w:style w:type="character" w:customStyle="1" w:styleId="WW8Num7z2">
    <w:name w:val="WW8Num7z2"/>
    <w:rsid w:val="0086087F"/>
  </w:style>
  <w:style w:type="character" w:customStyle="1" w:styleId="WW8Num7z3">
    <w:name w:val="WW8Num7z3"/>
    <w:rsid w:val="0086087F"/>
  </w:style>
  <w:style w:type="character" w:customStyle="1" w:styleId="WW8Num7z4">
    <w:name w:val="WW8Num7z4"/>
    <w:rsid w:val="0086087F"/>
  </w:style>
  <w:style w:type="character" w:customStyle="1" w:styleId="WW8Num7z5">
    <w:name w:val="WW8Num7z5"/>
    <w:rsid w:val="0086087F"/>
  </w:style>
  <w:style w:type="character" w:customStyle="1" w:styleId="WW8Num7z6">
    <w:name w:val="WW8Num7z6"/>
    <w:rsid w:val="0086087F"/>
  </w:style>
  <w:style w:type="character" w:customStyle="1" w:styleId="WW8Num7z7">
    <w:name w:val="WW8Num7z7"/>
    <w:rsid w:val="0086087F"/>
  </w:style>
  <w:style w:type="character" w:customStyle="1" w:styleId="WW8Num7z8">
    <w:name w:val="WW8Num7z8"/>
    <w:rsid w:val="0086087F"/>
  </w:style>
  <w:style w:type="character" w:customStyle="1" w:styleId="WW8Num10z1">
    <w:name w:val="WW8Num10z1"/>
    <w:rsid w:val="0086087F"/>
    <w:rPr>
      <w:rFonts w:ascii="Courier New" w:hAnsi="Courier New" w:cs="Courier New" w:hint="default"/>
    </w:rPr>
  </w:style>
  <w:style w:type="character" w:customStyle="1" w:styleId="WW8Num10z3">
    <w:name w:val="WW8Num10z3"/>
    <w:rsid w:val="0086087F"/>
    <w:rPr>
      <w:rFonts w:ascii="Symbol" w:hAnsi="Symbol" w:cs="Symbol" w:hint="default"/>
    </w:rPr>
  </w:style>
  <w:style w:type="character" w:customStyle="1" w:styleId="WW8Num11z1">
    <w:name w:val="WW8Num11z1"/>
    <w:rsid w:val="0086087F"/>
    <w:rPr>
      <w:rFonts w:ascii="Courier New" w:hAnsi="Courier New" w:cs="Courier New" w:hint="default"/>
    </w:rPr>
  </w:style>
  <w:style w:type="character" w:customStyle="1" w:styleId="WW8Num11z3">
    <w:name w:val="WW8Num11z3"/>
    <w:rsid w:val="0086087F"/>
    <w:rPr>
      <w:rFonts w:ascii="Symbol" w:hAnsi="Symbol" w:cs="Symbol" w:hint="default"/>
    </w:rPr>
  </w:style>
  <w:style w:type="character" w:customStyle="1" w:styleId="WW8Num12z0">
    <w:name w:val="WW8Num12z0"/>
    <w:rsid w:val="0086087F"/>
    <w:rPr>
      <w:rFonts w:ascii="Angsana New" w:hAnsi="Angsana New" w:cs="Angsana New" w:hint="default"/>
      <w:color w:val="000000"/>
      <w:kern w:val="1"/>
      <w:szCs w:val="22"/>
      <w:shd w:val="clear" w:color="auto" w:fill="FFFFFF"/>
      <w:lang w:val="el-GR"/>
    </w:rPr>
  </w:style>
  <w:style w:type="character" w:customStyle="1" w:styleId="WW8Num12z1">
    <w:name w:val="WW8Num12z1"/>
    <w:rsid w:val="0086087F"/>
    <w:rPr>
      <w:rFonts w:ascii="Courier New" w:hAnsi="Courier New" w:cs="Courier New" w:hint="default"/>
    </w:rPr>
  </w:style>
  <w:style w:type="character" w:customStyle="1" w:styleId="WW8Num12z2">
    <w:name w:val="WW8Num12z2"/>
    <w:rsid w:val="0086087F"/>
    <w:rPr>
      <w:rFonts w:ascii="Wingdings" w:hAnsi="Wingdings" w:cs="Wingdings" w:hint="default"/>
    </w:rPr>
  </w:style>
  <w:style w:type="character" w:customStyle="1" w:styleId="WW8Num12z3">
    <w:name w:val="WW8Num12z3"/>
    <w:rsid w:val="0086087F"/>
    <w:rPr>
      <w:rFonts w:ascii="Symbol" w:hAnsi="Symbol" w:cs="Symbol" w:hint="default"/>
    </w:rPr>
  </w:style>
  <w:style w:type="character" w:customStyle="1" w:styleId="10">
    <w:name w:val="Προεπιλεγμένη γραμματοσειρά1"/>
    <w:rsid w:val="0086087F"/>
  </w:style>
  <w:style w:type="character" w:customStyle="1" w:styleId="30">
    <w:name w:val="Προεπιλεγμένη γραμματοσειρά3"/>
    <w:rsid w:val="0086087F"/>
  </w:style>
  <w:style w:type="character" w:customStyle="1" w:styleId="WW-DefaultParagraphFont">
    <w:name w:val="WW-Default Paragraph Font"/>
    <w:rsid w:val="0086087F"/>
  </w:style>
  <w:style w:type="character" w:customStyle="1" w:styleId="WW8Num10z2">
    <w:name w:val="WW8Num10z2"/>
    <w:rsid w:val="0086087F"/>
  </w:style>
  <w:style w:type="character" w:customStyle="1" w:styleId="WW8Num10z4">
    <w:name w:val="WW8Num10z4"/>
    <w:rsid w:val="0086087F"/>
  </w:style>
  <w:style w:type="character" w:customStyle="1" w:styleId="WW8Num10z5">
    <w:name w:val="WW8Num10z5"/>
    <w:rsid w:val="0086087F"/>
  </w:style>
  <w:style w:type="character" w:customStyle="1" w:styleId="WW8Num10z6">
    <w:name w:val="WW8Num10z6"/>
    <w:rsid w:val="0086087F"/>
  </w:style>
  <w:style w:type="character" w:customStyle="1" w:styleId="WW8Num10z7">
    <w:name w:val="WW8Num10z7"/>
    <w:rsid w:val="0086087F"/>
  </w:style>
  <w:style w:type="character" w:customStyle="1" w:styleId="WW8Num10z8">
    <w:name w:val="WW8Num10z8"/>
    <w:rsid w:val="0086087F"/>
  </w:style>
  <w:style w:type="character" w:customStyle="1" w:styleId="DefaultParagraphFont2">
    <w:name w:val="Default Paragraph Font2"/>
    <w:rsid w:val="0086087F"/>
  </w:style>
  <w:style w:type="character" w:customStyle="1" w:styleId="WW8Num11z2">
    <w:name w:val="WW8Num11z2"/>
    <w:rsid w:val="0086087F"/>
  </w:style>
  <w:style w:type="character" w:customStyle="1" w:styleId="WW8Num11z4">
    <w:name w:val="WW8Num11z4"/>
    <w:rsid w:val="0086087F"/>
  </w:style>
  <w:style w:type="character" w:customStyle="1" w:styleId="WW8Num11z5">
    <w:name w:val="WW8Num11z5"/>
    <w:rsid w:val="0086087F"/>
  </w:style>
  <w:style w:type="character" w:customStyle="1" w:styleId="WW8Num11z6">
    <w:name w:val="WW8Num11z6"/>
    <w:rsid w:val="0086087F"/>
  </w:style>
  <w:style w:type="character" w:customStyle="1" w:styleId="WW8Num11z7">
    <w:name w:val="WW8Num11z7"/>
    <w:rsid w:val="0086087F"/>
  </w:style>
  <w:style w:type="character" w:customStyle="1" w:styleId="WW8Num11z8">
    <w:name w:val="WW8Num11z8"/>
    <w:rsid w:val="0086087F"/>
  </w:style>
  <w:style w:type="character" w:customStyle="1" w:styleId="WW8Num12z4">
    <w:name w:val="WW8Num12z4"/>
    <w:rsid w:val="0086087F"/>
  </w:style>
  <w:style w:type="character" w:customStyle="1" w:styleId="WW8Num12z5">
    <w:name w:val="WW8Num12z5"/>
    <w:rsid w:val="0086087F"/>
  </w:style>
  <w:style w:type="character" w:customStyle="1" w:styleId="WW8Num12z6">
    <w:name w:val="WW8Num12z6"/>
    <w:rsid w:val="0086087F"/>
  </w:style>
  <w:style w:type="character" w:customStyle="1" w:styleId="WW8Num12z7">
    <w:name w:val="WW8Num12z7"/>
    <w:rsid w:val="0086087F"/>
  </w:style>
  <w:style w:type="character" w:customStyle="1" w:styleId="WW8Num12z8">
    <w:name w:val="WW8Num12z8"/>
    <w:rsid w:val="0086087F"/>
  </w:style>
  <w:style w:type="character" w:customStyle="1" w:styleId="WW8Num13z0">
    <w:name w:val="WW8Num13z0"/>
    <w:rsid w:val="0086087F"/>
    <w:rPr>
      <w:rFonts w:ascii="Symbol" w:hAnsi="Symbol" w:cs="OpenSymbol"/>
    </w:rPr>
  </w:style>
  <w:style w:type="character" w:customStyle="1" w:styleId="WW-DefaultParagraphFont1">
    <w:name w:val="WW-Default Paragraph Font1"/>
    <w:rsid w:val="0086087F"/>
  </w:style>
  <w:style w:type="character" w:customStyle="1" w:styleId="WW8Num13z1">
    <w:name w:val="WW8Num13z1"/>
    <w:rsid w:val="0086087F"/>
    <w:rPr>
      <w:rFonts w:eastAsia="Calibri"/>
      <w:lang w:val="el-GR"/>
    </w:rPr>
  </w:style>
  <w:style w:type="character" w:customStyle="1" w:styleId="WW8Num13z2">
    <w:name w:val="WW8Num13z2"/>
    <w:rsid w:val="0086087F"/>
  </w:style>
  <w:style w:type="character" w:customStyle="1" w:styleId="WW8Num13z3">
    <w:name w:val="WW8Num13z3"/>
    <w:rsid w:val="0086087F"/>
  </w:style>
  <w:style w:type="character" w:customStyle="1" w:styleId="WW8Num13z4">
    <w:name w:val="WW8Num13z4"/>
    <w:rsid w:val="0086087F"/>
  </w:style>
  <w:style w:type="character" w:customStyle="1" w:styleId="WW8Num13z5">
    <w:name w:val="WW8Num13z5"/>
    <w:rsid w:val="0086087F"/>
  </w:style>
  <w:style w:type="character" w:customStyle="1" w:styleId="WW8Num13z6">
    <w:name w:val="WW8Num13z6"/>
    <w:rsid w:val="0086087F"/>
  </w:style>
  <w:style w:type="character" w:customStyle="1" w:styleId="WW8Num13z7">
    <w:name w:val="WW8Num13z7"/>
    <w:rsid w:val="0086087F"/>
  </w:style>
  <w:style w:type="character" w:customStyle="1" w:styleId="WW8Num13z8">
    <w:name w:val="WW8Num13z8"/>
    <w:rsid w:val="0086087F"/>
  </w:style>
  <w:style w:type="character" w:customStyle="1" w:styleId="WW8Num14z0">
    <w:name w:val="WW8Num14z0"/>
    <w:rsid w:val="0086087F"/>
    <w:rPr>
      <w:rFonts w:ascii="Symbol" w:hAnsi="Symbol" w:cs="OpenSymbol"/>
    </w:rPr>
  </w:style>
  <w:style w:type="character" w:customStyle="1" w:styleId="WW8Num14z1">
    <w:name w:val="WW8Num14z1"/>
    <w:rsid w:val="0086087F"/>
  </w:style>
  <w:style w:type="character" w:customStyle="1" w:styleId="WW8Num14z2">
    <w:name w:val="WW8Num14z2"/>
    <w:rsid w:val="0086087F"/>
  </w:style>
  <w:style w:type="character" w:customStyle="1" w:styleId="WW8Num14z3">
    <w:name w:val="WW8Num14z3"/>
    <w:rsid w:val="0086087F"/>
  </w:style>
  <w:style w:type="character" w:customStyle="1" w:styleId="WW8Num14z4">
    <w:name w:val="WW8Num14z4"/>
    <w:rsid w:val="0086087F"/>
  </w:style>
  <w:style w:type="character" w:customStyle="1" w:styleId="WW8Num14z5">
    <w:name w:val="WW8Num14z5"/>
    <w:rsid w:val="0086087F"/>
  </w:style>
  <w:style w:type="character" w:customStyle="1" w:styleId="WW8Num14z6">
    <w:name w:val="WW8Num14z6"/>
    <w:rsid w:val="0086087F"/>
  </w:style>
  <w:style w:type="character" w:customStyle="1" w:styleId="WW8Num14z7">
    <w:name w:val="WW8Num14z7"/>
    <w:rsid w:val="0086087F"/>
  </w:style>
  <w:style w:type="character" w:customStyle="1" w:styleId="WW8Num14z8">
    <w:name w:val="WW8Num14z8"/>
    <w:rsid w:val="0086087F"/>
  </w:style>
  <w:style w:type="character" w:customStyle="1" w:styleId="WW8Num15z0">
    <w:name w:val="WW8Num15z0"/>
    <w:rsid w:val="0086087F"/>
  </w:style>
  <w:style w:type="character" w:customStyle="1" w:styleId="WW8Num15z1">
    <w:name w:val="WW8Num15z1"/>
    <w:rsid w:val="0086087F"/>
  </w:style>
  <w:style w:type="character" w:customStyle="1" w:styleId="WW8Num15z2">
    <w:name w:val="WW8Num15z2"/>
    <w:rsid w:val="0086087F"/>
  </w:style>
  <w:style w:type="character" w:customStyle="1" w:styleId="WW8Num15z3">
    <w:name w:val="WW8Num15z3"/>
    <w:rsid w:val="0086087F"/>
  </w:style>
  <w:style w:type="character" w:customStyle="1" w:styleId="WW8Num15z4">
    <w:name w:val="WW8Num15z4"/>
    <w:rsid w:val="0086087F"/>
  </w:style>
  <w:style w:type="character" w:customStyle="1" w:styleId="WW8Num15z5">
    <w:name w:val="WW8Num15z5"/>
    <w:rsid w:val="0086087F"/>
  </w:style>
  <w:style w:type="character" w:customStyle="1" w:styleId="WW8Num15z6">
    <w:name w:val="WW8Num15z6"/>
    <w:rsid w:val="0086087F"/>
  </w:style>
  <w:style w:type="character" w:customStyle="1" w:styleId="WW8Num15z7">
    <w:name w:val="WW8Num15z7"/>
    <w:rsid w:val="0086087F"/>
  </w:style>
  <w:style w:type="character" w:customStyle="1" w:styleId="WW8Num15z8">
    <w:name w:val="WW8Num15z8"/>
    <w:rsid w:val="0086087F"/>
  </w:style>
  <w:style w:type="character" w:customStyle="1" w:styleId="WW8Num16z0">
    <w:name w:val="WW8Num16z0"/>
    <w:rsid w:val="0086087F"/>
  </w:style>
  <w:style w:type="character" w:customStyle="1" w:styleId="WW8Num16z1">
    <w:name w:val="WW8Num16z1"/>
    <w:rsid w:val="0086087F"/>
  </w:style>
  <w:style w:type="character" w:customStyle="1" w:styleId="WW8Num16z2">
    <w:name w:val="WW8Num16z2"/>
    <w:rsid w:val="0086087F"/>
  </w:style>
  <w:style w:type="character" w:customStyle="1" w:styleId="WW8Num16z3">
    <w:name w:val="WW8Num16z3"/>
    <w:rsid w:val="0086087F"/>
  </w:style>
  <w:style w:type="character" w:customStyle="1" w:styleId="WW8Num16z4">
    <w:name w:val="WW8Num16z4"/>
    <w:rsid w:val="0086087F"/>
  </w:style>
  <w:style w:type="character" w:customStyle="1" w:styleId="WW8Num16z5">
    <w:name w:val="WW8Num16z5"/>
    <w:rsid w:val="0086087F"/>
  </w:style>
  <w:style w:type="character" w:customStyle="1" w:styleId="WW8Num16z6">
    <w:name w:val="WW8Num16z6"/>
    <w:rsid w:val="0086087F"/>
  </w:style>
  <w:style w:type="character" w:customStyle="1" w:styleId="WW8Num16z7">
    <w:name w:val="WW8Num16z7"/>
    <w:rsid w:val="0086087F"/>
  </w:style>
  <w:style w:type="character" w:customStyle="1" w:styleId="WW8Num16z8">
    <w:name w:val="WW8Num16z8"/>
    <w:rsid w:val="0086087F"/>
  </w:style>
  <w:style w:type="character" w:customStyle="1" w:styleId="WW-DefaultParagraphFont11">
    <w:name w:val="WW-Default Paragraph Font11"/>
    <w:rsid w:val="0086087F"/>
  </w:style>
  <w:style w:type="character" w:customStyle="1" w:styleId="WW-DefaultParagraphFont111">
    <w:name w:val="WW-Default Paragraph Font111"/>
    <w:rsid w:val="0086087F"/>
  </w:style>
  <w:style w:type="character" w:customStyle="1" w:styleId="WW-DefaultParagraphFont1111">
    <w:name w:val="WW-Default Paragraph Font1111"/>
    <w:rsid w:val="0086087F"/>
  </w:style>
  <w:style w:type="character" w:customStyle="1" w:styleId="WW-DefaultParagraphFont11111">
    <w:name w:val="WW-Default Paragraph Font11111"/>
    <w:rsid w:val="0086087F"/>
  </w:style>
  <w:style w:type="character" w:customStyle="1" w:styleId="WW-DefaultParagraphFont111111">
    <w:name w:val="WW-Default Paragraph Font111111"/>
    <w:rsid w:val="0086087F"/>
  </w:style>
  <w:style w:type="character" w:customStyle="1" w:styleId="WW8Num17z0">
    <w:name w:val="WW8Num17z0"/>
    <w:rsid w:val="0086087F"/>
  </w:style>
  <w:style w:type="character" w:customStyle="1" w:styleId="WW8Num17z1">
    <w:name w:val="WW8Num17z1"/>
    <w:rsid w:val="0086087F"/>
  </w:style>
  <w:style w:type="character" w:customStyle="1" w:styleId="WW8Num17z2">
    <w:name w:val="WW8Num17z2"/>
    <w:rsid w:val="0086087F"/>
  </w:style>
  <w:style w:type="character" w:customStyle="1" w:styleId="WW8Num17z3">
    <w:name w:val="WW8Num17z3"/>
    <w:rsid w:val="0086087F"/>
  </w:style>
  <w:style w:type="character" w:customStyle="1" w:styleId="WW8Num17z4">
    <w:name w:val="WW8Num17z4"/>
    <w:rsid w:val="0086087F"/>
  </w:style>
  <w:style w:type="character" w:customStyle="1" w:styleId="WW8Num17z5">
    <w:name w:val="WW8Num17z5"/>
    <w:rsid w:val="0086087F"/>
  </w:style>
  <w:style w:type="character" w:customStyle="1" w:styleId="WW8Num17z6">
    <w:name w:val="WW8Num17z6"/>
    <w:rsid w:val="0086087F"/>
  </w:style>
  <w:style w:type="character" w:customStyle="1" w:styleId="WW8Num17z7">
    <w:name w:val="WW8Num17z7"/>
    <w:rsid w:val="0086087F"/>
  </w:style>
  <w:style w:type="character" w:customStyle="1" w:styleId="WW8Num17z8">
    <w:name w:val="WW8Num17z8"/>
    <w:rsid w:val="0086087F"/>
  </w:style>
  <w:style w:type="character" w:customStyle="1" w:styleId="WW8Num18z0">
    <w:name w:val="WW8Num18z0"/>
    <w:rsid w:val="0086087F"/>
  </w:style>
  <w:style w:type="character" w:customStyle="1" w:styleId="WW8Num18z1">
    <w:name w:val="WW8Num18z1"/>
    <w:rsid w:val="0086087F"/>
  </w:style>
  <w:style w:type="character" w:customStyle="1" w:styleId="WW8Num18z2">
    <w:name w:val="WW8Num18z2"/>
    <w:rsid w:val="0086087F"/>
  </w:style>
  <w:style w:type="character" w:customStyle="1" w:styleId="WW8Num18z3">
    <w:name w:val="WW8Num18z3"/>
    <w:rsid w:val="0086087F"/>
  </w:style>
  <w:style w:type="character" w:customStyle="1" w:styleId="WW8Num18z4">
    <w:name w:val="WW8Num18z4"/>
    <w:rsid w:val="0086087F"/>
  </w:style>
  <w:style w:type="character" w:customStyle="1" w:styleId="WW8Num18z5">
    <w:name w:val="WW8Num18z5"/>
    <w:rsid w:val="0086087F"/>
  </w:style>
  <w:style w:type="character" w:customStyle="1" w:styleId="WW8Num18z6">
    <w:name w:val="WW8Num18z6"/>
    <w:rsid w:val="0086087F"/>
  </w:style>
  <w:style w:type="character" w:customStyle="1" w:styleId="WW8Num18z7">
    <w:name w:val="WW8Num18z7"/>
    <w:rsid w:val="0086087F"/>
  </w:style>
  <w:style w:type="character" w:customStyle="1" w:styleId="WW8Num18z8">
    <w:name w:val="WW8Num18z8"/>
    <w:rsid w:val="0086087F"/>
  </w:style>
  <w:style w:type="character" w:customStyle="1" w:styleId="WW8Num3z1">
    <w:name w:val="WW8Num3z1"/>
    <w:rsid w:val="0086087F"/>
  </w:style>
  <w:style w:type="character" w:customStyle="1" w:styleId="WW8Num3z2">
    <w:name w:val="WW8Num3z2"/>
    <w:rsid w:val="0086087F"/>
  </w:style>
  <w:style w:type="character" w:customStyle="1" w:styleId="WW8Num3z3">
    <w:name w:val="WW8Num3z3"/>
    <w:rsid w:val="0086087F"/>
  </w:style>
  <w:style w:type="character" w:customStyle="1" w:styleId="WW8Num3z4">
    <w:name w:val="WW8Num3z4"/>
    <w:rsid w:val="0086087F"/>
    <w:rPr>
      <w:rFonts w:ascii="Arial" w:hAnsi="Arial" w:cs="Times New Roman"/>
      <w:b w:val="0"/>
      <w:i w:val="0"/>
      <w:sz w:val="20"/>
      <w:szCs w:val="20"/>
    </w:rPr>
  </w:style>
  <w:style w:type="character" w:customStyle="1" w:styleId="WW8Num3z5">
    <w:name w:val="WW8Num3z5"/>
    <w:rsid w:val="0086087F"/>
  </w:style>
  <w:style w:type="character" w:customStyle="1" w:styleId="WW8Num3z6">
    <w:name w:val="WW8Num3z6"/>
    <w:rsid w:val="0086087F"/>
  </w:style>
  <w:style w:type="character" w:customStyle="1" w:styleId="WW8Num3z7">
    <w:name w:val="WW8Num3z7"/>
    <w:rsid w:val="0086087F"/>
  </w:style>
  <w:style w:type="character" w:customStyle="1" w:styleId="WW8Num3z8">
    <w:name w:val="WW8Num3z8"/>
    <w:rsid w:val="0086087F"/>
  </w:style>
  <w:style w:type="character" w:customStyle="1" w:styleId="WW-DefaultParagraphFont1111111">
    <w:name w:val="WW-Default Paragraph Font1111111"/>
    <w:rsid w:val="0086087F"/>
  </w:style>
  <w:style w:type="character" w:customStyle="1" w:styleId="WW-DefaultParagraphFont11111111">
    <w:name w:val="WW-Default Paragraph Font11111111"/>
    <w:rsid w:val="0086087F"/>
  </w:style>
  <w:style w:type="character" w:customStyle="1" w:styleId="WW-DefaultParagraphFont111111111">
    <w:name w:val="WW-Default Paragraph Font111111111"/>
    <w:rsid w:val="0086087F"/>
  </w:style>
  <w:style w:type="character" w:customStyle="1" w:styleId="WW-DefaultParagraphFont1111111111">
    <w:name w:val="WW-Default Paragraph Font1111111111"/>
    <w:rsid w:val="0086087F"/>
  </w:style>
  <w:style w:type="character" w:customStyle="1" w:styleId="20">
    <w:name w:val="Προεπιλεγμένη γραμματοσειρά2"/>
    <w:rsid w:val="0086087F"/>
  </w:style>
  <w:style w:type="character" w:customStyle="1" w:styleId="WW8Num19z0">
    <w:name w:val="WW8Num19z0"/>
    <w:rsid w:val="0086087F"/>
    <w:rPr>
      <w:rFonts w:ascii="Calibri" w:hAnsi="Calibri" w:cs="Calibri"/>
    </w:rPr>
  </w:style>
  <w:style w:type="character" w:customStyle="1" w:styleId="WW8Num19z1">
    <w:name w:val="WW8Num19z1"/>
    <w:rsid w:val="0086087F"/>
  </w:style>
  <w:style w:type="character" w:customStyle="1" w:styleId="WW8Num20z0">
    <w:name w:val="WW8Num20z0"/>
    <w:rsid w:val="0086087F"/>
    <w:rPr>
      <w:rFonts w:ascii="Calibri" w:eastAsia="Calibri" w:hAnsi="Calibri" w:cs="Times New Roman"/>
    </w:rPr>
  </w:style>
  <w:style w:type="character" w:customStyle="1" w:styleId="WW8Num20z1">
    <w:name w:val="WW8Num20z1"/>
    <w:rsid w:val="0086087F"/>
    <w:rPr>
      <w:rFonts w:ascii="Courier New" w:hAnsi="Courier New" w:cs="Courier New"/>
    </w:rPr>
  </w:style>
  <w:style w:type="character" w:customStyle="1" w:styleId="WW8Num20z2">
    <w:name w:val="WW8Num20z2"/>
    <w:rsid w:val="0086087F"/>
    <w:rPr>
      <w:rFonts w:ascii="Wingdings" w:hAnsi="Wingdings" w:cs="Wingdings"/>
    </w:rPr>
  </w:style>
  <w:style w:type="character" w:customStyle="1" w:styleId="WW8Num20z3">
    <w:name w:val="WW8Num20z3"/>
    <w:rsid w:val="0086087F"/>
    <w:rPr>
      <w:rFonts w:ascii="Symbol" w:hAnsi="Symbol" w:cs="Symbol"/>
    </w:rPr>
  </w:style>
  <w:style w:type="character" w:customStyle="1" w:styleId="WW-DefaultParagraphFont11111111111">
    <w:name w:val="WW-Default Paragraph Font11111111111"/>
    <w:rsid w:val="0086087F"/>
  </w:style>
  <w:style w:type="character" w:customStyle="1" w:styleId="WW8Num19z2">
    <w:name w:val="WW8Num19z2"/>
    <w:rsid w:val="0086087F"/>
  </w:style>
  <w:style w:type="character" w:customStyle="1" w:styleId="WW8Num19z3">
    <w:name w:val="WW8Num19z3"/>
    <w:rsid w:val="0086087F"/>
  </w:style>
  <w:style w:type="character" w:customStyle="1" w:styleId="WW8Num19z4">
    <w:name w:val="WW8Num19z4"/>
    <w:rsid w:val="0086087F"/>
  </w:style>
  <w:style w:type="character" w:customStyle="1" w:styleId="WW8Num19z5">
    <w:name w:val="WW8Num19z5"/>
    <w:rsid w:val="0086087F"/>
  </w:style>
  <w:style w:type="character" w:customStyle="1" w:styleId="WW8Num19z6">
    <w:name w:val="WW8Num19z6"/>
    <w:rsid w:val="0086087F"/>
  </w:style>
  <w:style w:type="character" w:customStyle="1" w:styleId="WW8Num19z7">
    <w:name w:val="WW8Num19z7"/>
    <w:rsid w:val="0086087F"/>
  </w:style>
  <w:style w:type="character" w:customStyle="1" w:styleId="WW8Num19z8">
    <w:name w:val="WW8Num19z8"/>
    <w:rsid w:val="0086087F"/>
  </w:style>
  <w:style w:type="character" w:customStyle="1" w:styleId="WW8Num20z4">
    <w:name w:val="WW8Num20z4"/>
    <w:rsid w:val="0086087F"/>
  </w:style>
  <w:style w:type="character" w:customStyle="1" w:styleId="WW8Num20z5">
    <w:name w:val="WW8Num20z5"/>
    <w:rsid w:val="0086087F"/>
  </w:style>
  <w:style w:type="character" w:customStyle="1" w:styleId="WW8Num20z6">
    <w:name w:val="WW8Num20z6"/>
    <w:rsid w:val="0086087F"/>
  </w:style>
  <w:style w:type="character" w:customStyle="1" w:styleId="WW8Num20z7">
    <w:name w:val="WW8Num20z7"/>
    <w:rsid w:val="0086087F"/>
  </w:style>
  <w:style w:type="character" w:customStyle="1" w:styleId="WW8Num20z8">
    <w:name w:val="WW8Num20z8"/>
    <w:rsid w:val="0086087F"/>
  </w:style>
  <w:style w:type="character" w:customStyle="1" w:styleId="WW-DefaultParagraphFont111111111111">
    <w:name w:val="WW-Default Paragraph Font111111111111"/>
    <w:rsid w:val="0086087F"/>
  </w:style>
  <w:style w:type="character" w:customStyle="1" w:styleId="WW-DefaultParagraphFont1111111111111">
    <w:name w:val="WW-Default Paragraph Font1111111111111"/>
    <w:rsid w:val="0086087F"/>
  </w:style>
  <w:style w:type="character" w:customStyle="1" w:styleId="WW8Num21z0">
    <w:name w:val="WW8Num21z0"/>
    <w:rsid w:val="0086087F"/>
    <w:rPr>
      <w:rFonts w:ascii="Calibri" w:eastAsia="Times New Roman" w:hAnsi="Calibri" w:cs="Calibri"/>
    </w:rPr>
  </w:style>
  <w:style w:type="character" w:customStyle="1" w:styleId="WW8Num21z1">
    <w:name w:val="WW8Num21z1"/>
    <w:rsid w:val="0086087F"/>
    <w:rPr>
      <w:rFonts w:ascii="Courier New" w:hAnsi="Courier New" w:cs="Courier New"/>
    </w:rPr>
  </w:style>
  <w:style w:type="character" w:customStyle="1" w:styleId="WW8Num21z2">
    <w:name w:val="WW8Num21z2"/>
    <w:rsid w:val="0086087F"/>
    <w:rPr>
      <w:rFonts w:ascii="Wingdings" w:hAnsi="Wingdings" w:cs="Wingdings"/>
    </w:rPr>
  </w:style>
  <w:style w:type="character" w:customStyle="1" w:styleId="WW8Num21z3">
    <w:name w:val="WW8Num21z3"/>
    <w:rsid w:val="0086087F"/>
    <w:rPr>
      <w:rFonts w:ascii="Symbol" w:hAnsi="Symbol" w:cs="Symbol"/>
    </w:rPr>
  </w:style>
  <w:style w:type="character" w:customStyle="1" w:styleId="WW8Num22z0">
    <w:name w:val="WW8Num22z0"/>
    <w:rsid w:val="0086087F"/>
    <w:rPr>
      <w:rFonts w:ascii="Symbol" w:hAnsi="Symbol" w:cs="Symbol"/>
    </w:rPr>
  </w:style>
  <w:style w:type="character" w:customStyle="1" w:styleId="WW8Num22z1">
    <w:name w:val="WW8Num22z1"/>
    <w:rsid w:val="0086087F"/>
    <w:rPr>
      <w:rFonts w:ascii="Courier New" w:hAnsi="Courier New" w:cs="Courier New"/>
    </w:rPr>
  </w:style>
  <w:style w:type="character" w:customStyle="1" w:styleId="WW8Num22z2">
    <w:name w:val="WW8Num22z2"/>
    <w:rsid w:val="0086087F"/>
    <w:rPr>
      <w:rFonts w:ascii="Wingdings" w:hAnsi="Wingdings" w:cs="Wingdings"/>
    </w:rPr>
  </w:style>
  <w:style w:type="character" w:customStyle="1" w:styleId="WW8Num23z0">
    <w:name w:val="WW8Num23z0"/>
    <w:rsid w:val="0086087F"/>
    <w:rPr>
      <w:rFonts w:ascii="Calibri" w:eastAsia="Times New Roman" w:hAnsi="Calibri" w:cs="Calibri"/>
    </w:rPr>
  </w:style>
  <w:style w:type="character" w:customStyle="1" w:styleId="WW8Num23z1">
    <w:name w:val="WW8Num23z1"/>
    <w:rsid w:val="0086087F"/>
    <w:rPr>
      <w:rFonts w:ascii="Courier New" w:hAnsi="Courier New" w:cs="Courier New"/>
    </w:rPr>
  </w:style>
  <w:style w:type="character" w:customStyle="1" w:styleId="WW8Num23z2">
    <w:name w:val="WW8Num23z2"/>
    <w:rsid w:val="0086087F"/>
    <w:rPr>
      <w:rFonts w:ascii="Wingdings" w:hAnsi="Wingdings" w:cs="Wingdings"/>
    </w:rPr>
  </w:style>
  <w:style w:type="character" w:customStyle="1" w:styleId="WW8Num23z3">
    <w:name w:val="WW8Num23z3"/>
    <w:rsid w:val="0086087F"/>
    <w:rPr>
      <w:rFonts w:ascii="Symbol" w:hAnsi="Symbol" w:cs="Symbol"/>
    </w:rPr>
  </w:style>
  <w:style w:type="character" w:customStyle="1" w:styleId="WW8Num24z0">
    <w:name w:val="WW8Num24z0"/>
    <w:rsid w:val="0086087F"/>
    <w:rPr>
      <w:rFonts w:ascii="Symbol" w:hAnsi="Symbol" w:cs="Symbol"/>
      <w:strike/>
      <w:color w:val="0070C0"/>
      <w:position w:val="0"/>
      <w:sz w:val="24"/>
      <w:vertAlign w:val="baseline"/>
      <w:lang w:val="el-GR"/>
    </w:rPr>
  </w:style>
  <w:style w:type="character" w:customStyle="1" w:styleId="WW8Num24z1">
    <w:name w:val="WW8Num24z1"/>
    <w:rsid w:val="0086087F"/>
    <w:rPr>
      <w:rFonts w:ascii="Courier New" w:hAnsi="Courier New" w:cs="Courier New"/>
    </w:rPr>
  </w:style>
  <w:style w:type="character" w:customStyle="1" w:styleId="WW8Num24z2">
    <w:name w:val="WW8Num24z2"/>
    <w:rsid w:val="0086087F"/>
    <w:rPr>
      <w:rFonts w:ascii="Wingdings" w:hAnsi="Wingdings" w:cs="Wingdings"/>
    </w:rPr>
  </w:style>
  <w:style w:type="character" w:customStyle="1" w:styleId="WW8Num25z0">
    <w:name w:val="WW8Num25z0"/>
    <w:rsid w:val="0086087F"/>
    <w:rPr>
      <w:rFonts w:ascii="Symbol" w:hAnsi="Symbol" w:cs="Symbol"/>
    </w:rPr>
  </w:style>
  <w:style w:type="character" w:customStyle="1" w:styleId="WW8Num25z1">
    <w:name w:val="WW8Num25z1"/>
    <w:rsid w:val="0086087F"/>
    <w:rPr>
      <w:rFonts w:ascii="Courier New" w:hAnsi="Courier New" w:cs="Courier New"/>
    </w:rPr>
  </w:style>
  <w:style w:type="character" w:customStyle="1" w:styleId="WW8Num25z2">
    <w:name w:val="WW8Num25z2"/>
    <w:rsid w:val="0086087F"/>
    <w:rPr>
      <w:rFonts w:ascii="Wingdings" w:hAnsi="Wingdings" w:cs="Wingdings"/>
    </w:rPr>
  </w:style>
  <w:style w:type="character" w:customStyle="1" w:styleId="WW8Num26z0">
    <w:name w:val="WW8Num26z0"/>
    <w:rsid w:val="0086087F"/>
    <w:rPr>
      <w:rFonts w:ascii="Symbol" w:hAnsi="Symbol" w:cs="Symbol"/>
    </w:rPr>
  </w:style>
  <w:style w:type="character" w:customStyle="1" w:styleId="WW8Num26z1">
    <w:name w:val="WW8Num26z1"/>
    <w:rsid w:val="0086087F"/>
    <w:rPr>
      <w:rFonts w:ascii="Courier New" w:hAnsi="Courier New" w:cs="Courier New"/>
    </w:rPr>
  </w:style>
  <w:style w:type="character" w:customStyle="1" w:styleId="WW8Num26z2">
    <w:name w:val="WW8Num26z2"/>
    <w:rsid w:val="0086087F"/>
    <w:rPr>
      <w:rFonts w:ascii="Wingdings" w:hAnsi="Wingdings" w:cs="Wingdings"/>
    </w:rPr>
  </w:style>
  <w:style w:type="character" w:customStyle="1" w:styleId="WW8Num27z0">
    <w:name w:val="WW8Num27z0"/>
    <w:rsid w:val="0086087F"/>
    <w:rPr>
      <w:rFonts w:ascii="Calibri" w:eastAsia="Times New Roman" w:hAnsi="Calibri" w:cs="Calibri"/>
    </w:rPr>
  </w:style>
  <w:style w:type="character" w:customStyle="1" w:styleId="WW8Num27z1">
    <w:name w:val="WW8Num27z1"/>
    <w:rsid w:val="0086087F"/>
    <w:rPr>
      <w:rFonts w:ascii="Courier New" w:hAnsi="Courier New" w:cs="Courier New"/>
    </w:rPr>
  </w:style>
  <w:style w:type="character" w:customStyle="1" w:styleId="WW8Num27z2">
    <w:name w:val="WW8Num27z2"/>
    <w:rsid w:val="0086087F"/>
    <w:rPr>
      <w:rFonts w:ascii="Wingdings" w:hAnsi="Wingdings" w:cs="Wingdings"/>
    </w:rPr>
  </w:style>
  <w:style w:type="character" w:customStyle="1" w:styleId="WW8Num27z3">
    <w:name w:val="WW8Num27z3"/>
    <w:rsid w:val="0086087F"/>
    <w:rPr>
      <w:rFonts w:ascii="Symbol" w:hAnsi="Symbol" w:cs="Symbol"/>
    </w:rPr>
  </w:style>
  <w:style w:type="character" w:customStyle="1" w:styleId="WW8Num28z0">
    <w:name w:val="WW8Num28z0"/>
    <w:rsid w:val="0086087F"/>
    <w:rPr>
      <w:rFonts w:ascii="Symbol" w:hAnsi="Symbol" w:cs="Symbol"/>
    </w:rPr>
  </w:style>
  <w:style w:type="character" w:customStyle="1" w:styleId="WW8Num28z1">
    <w:name w:val="WW8Num28z1"/>
    <w:rsid w:val="0086087F"/>
    <w:rPr>
      <w:rFonts w:ascii="Courier New" w:hAnsi="Courier New" w:cs="Courier New"/>
    </w:rPr>
  </w:style>
  <w:style w:type="character" w:customStyle="1" w:styleId="WW8Num28z2">
    <w:name w:val="WW8Num28z2"/>
    <w:rsid w:val="0086087F"/>
    <w:rPr>
      <w:rFonts w:ascii="Wingdings" w:hAnsi="Wingdings" w:cs="Wingdings"/>
    </w:rPr>
  </w:style>
  <w:style w:type="character" w:customStyle="1" w:styleId="WW8Num29z0">
    <w:name w:val="WW8Num29z0"/>
    <w:rsid w:val="0086087F"/>
    <w:rPr>
      <w:rFonts w:ascii="Calibri" w:eastAsia="Times New Roman" w:hAnsi="Calibri" w:cs="Calibri"/>
    </w:rPr>
  </w:style>
  <w:style w:type="character" w:customStyle="1" w:styleId="WW8Num29z1">
    <w:name w:val="WW8Num29z1"/>
    <w:rsid w:val="0086087F"/>
    <w:rPr>
      <w:rFonts w:ascii="Courier New" w:hAnsi="Courier New" w:cs="Courier New"/>
    </w:rPr>
  </w:style>
  <w:style w:type="character" w:customStyle="1" w:styleId="WW8Num29z2">
    <w:name w:val="WW8Num29z2"/>
    <w:rsid w:val="0086087F"/>
    <w:rPr>
      <w:rFonts w:ascii="Wingdings" w:hAnsi="Wingdings" w:cs="Wingdings"/>
    </w:rPr>
  </w:style>
  <w:style w:type="character" w:customStyle="1" w:styleId="WW8Num29z3">
    <w:name w:val="WW8Num29z3"/>
    <w:rsid w:val="0086087F"/>
    <w:rPr>
      <w:rFonts w:ascii="Symbol" w:hAnsi="Symbol" w:cs="Symbol"/>
    </w:rPr>
  </w:style>
  <w:style w:type="character" w:customStyle="1" w:styleId="WW8Num30z0">
    <w:name w:val="WW8Num30z0"/>
    <w:rsid w:val="0086087F"/>
    <w:rPr>
      <w:rFonts w:ascii="Symbol" w:hAnsi="Symbol" w:cs="Symbol"/>
      <w:shd w:val="clear" w:color="auto" w:fill="FFFF00"/>
    </w:rPr>
  </w:style>
  <w:style w:type="character" w:customStyle="1" w:styleId="WW8Num30z1">
    <w:name w:val="WW8Num30z1"/>
    <w:rsid w:val="0086087F"/>
    <w:rPr>
      <w:rFonts w:ascii="Courier New" w:hAnsi="Courier New" w:cs="Courier New"/>
    </w:rPr>
  </w:style>
  <w:style w:type="character" w:customStyle="1" w:styleId="WW8Num30z2">
    <w:name w:val="WW8Num30z2"/>
    <w:rsid w:val="0086087F"/>
    <w:rPr>
      <w:rFonts w:ascii="Wingdings" w:hAnsi="Wingdings" w:cs="Wingdings"/>
    </w:rPr>
  </w:style>
  <w:style w:type="character" w:customStyle="1" w:styleId="WW8Num31z0">
    <w:name w:val="WW8Num31z0"/>
    <w:rsid w:val="0086087F"/>
    <w:rPr>
      <w:rFonts w:cs="Times New Roman"/>
    </w:rPr>
  </w:style>
  <w:style w:type="character" w:customStyle="1" w:styleId="WW8Num32z0">
    <w:name w:val="WW8Num32z0"/>
    <w:rsid w:val="0086087F"/>
  </w:style>
  <w:style w:type="character" w:customStyle="1" w:styleId="WW8Num32z1">
    <w:name w:val="WW8Num32z1"/>
    <w:rsid w:val="0086087F"/>
  </w:style>
  <w:style w:type="character" w:customStyle="1" w:styleId="WW8Num32z2">
    <w:name w:val="WW8Num32z2"/>
    <w:rsid w:val="0086087F"/>
  </w:style>
  <w:style w:type="character" w:customStyle="1" w:styleId="WW8Num32z3">
    <w:name w:val="WW8Num32z3"/>
    <w:rsid w:val="0086087F"/>
  </w:style>
  <w:style w:type="character" w:customStyle="1" w:styleId="WW8Num32z4">
    <w:name w:val="WW8Num32z4"/>
    <w:rsid w:val="0086087F"/>
  </w:style>
  <w:style w:type="character" w:customStyle="1" w:styleId="WW8Num32z5">
    <w:name w:val="WW8Num32z5"/>
    <w:rsid w:val="0086087F"/>
  </w:style>
  <w:style w:type="character" w:customStyle="1" w:styleId="WW8Num32z6">
    <w:name w:val="WW8Num32z6"/>
    <w:rsid w:val="0086087F"/>
  </w:style>
  <w:style w:type="character" w:customStyle="1" w:styleId="WW8Num32z7">
    <w:name w:val="WW8Num32z7"/>
    <w:rsid w:val="0086087F"/>
  </w:style>
  <w:style w:type="character" w:customStyle="1" w:styleId="WW8Num32z8">
    <w:name w:val="WW8Num32z8"/>
    <w:rsid w:val="0086087F"/>
  </w:style>
  <w:style w:type="character" w:customStyle="1" w:styleId="WW8Num33z0">
    <w:name w:val="WW8Num33z0"/>
    <w:rsid w:val="0086087F"/>
    <w:rPr>
      <w:rFonts w:ascii="Symbol" w:eastAsia="Calibri" w:hAnsi="Symbol" w:cs="Symbol"/>
    </w:rPr>
  </w:style>
  <w:style w:type="character" w:customStyle="1" w:styleId="WW8Num33z1">
    <w:name w:val="WW8Num33z1"/>
    <w:rsid w:val="0086087F"/>
    <w:rPr>
      <w:rFonts w:ascii="Courier New" w:hAnsi="Courier New" w:cs="Courier New"/>
    </w:rPr>
  </w:style>
  <w:style w:type="character" w:customStyle="1" w:styleId="WW8Num33z2">
    <w:name w:val="WW8Num33z2"/>
    <w:rsid w:val="0086087F"/>
    <w:rPr>
      <w:rFonts w:ascii="Wingdings" w:hAnsi="Wingdings" w:cs="Wingdings"/>
    </w:rPr>
  </w:style>
  <w:style w:type="character" w:customStyle="1" w:styleId="WW8Num34z0">
    <w:name w:val="WW8Num34z0"/>
    <w:rsid w:val="0086087F"/>
    <w:rPr>
      <w:rFonts w:ascii="Symbol" w:hAnsi="Symbol" w:cs="Symbol"/>
    </w:rPr>
  </w:style>
  <w:style w:type="character" w:customStyle="1" w:styleId="WW8Num34z1">
    <w:name w:val="WW8Num34z1"/>
    <w:rsid w:val="0086087F"/>
    <w:rPr>
      <w:rFonts w:ascii="Courier New" w:hAnsi="Courier New" w:cs="Courier New"/>
    </w:rPr>
  </w:style>
  <w:style w:type="character" w:customStyle="1" w:styleId="WW8Num34z2">
    <w:name w:val="WW8Num34z2"/>
    <w:rsid w:val="0086087F"/>
    <w:rPr>
      <w:rFonts w:ascii="Wingdings" w:hAnsi="Wingdings" w:cs="Wingdings"/>
    </w:rPr>
  </w:style>
  <w:style w:type="character" w:customStyle="1" w:styleId="WW8Num35z0">
    <w:name w:val="WW8Num35z0"/>
    <w:rsid w:val="0086087F"/>
    <w:rPr>
      <w:rFonts w:ascii="Calibri" w:eastAsia="Times New Roman" w:hAnsi="Calibri" w:cs="Calibri"/>
    </w:rPr>
  </w:style>
  <w:style w:type="character" w:customStyle="1" w:styleId="WW8Num35z1">
    <w:name w:val="WW8Num35z1"/>
    <w:rsid w:val="0086087F"/>
    <w:rPr>
      <w:rFonts w:ascii="Courier New" w:hAnsi="Courier New" w:cs="Courier New"/>
    </w:rPr>
  </w:style>
  <w:style w:type="character" w:customStyle="1" w:styleId="WW8Num35z2">
    <w:name w:val="WW8Num35z2"/>
    <w:rsid w:val="0086087F"/>
    <w:rPr>
      <w:rFonts w:ascii="Wingdings" w:hAnsi="Wingdings" w:cs="Wingdings"/>
    </w:rPr>
  </w:style>
  <w:style w:type="character" w:customStyle="1" w:styleId="WW8Num35z3">
    <w:name w:val="WW8Num35z3"/>
    <w:rsid w:val="0086087F"/>
    <w:rPr>
      <w:rFonts w:ascii="Symbol" w:hAnsi="Symbol" w:cs="Symbol"/>
    </w:rPr>
  </w:style>
  <w:style w:type="character" w:customStyle="1" w:styleId="WW8Num36z0">
    <w:name w:val="WW8Num36z0"/>
    <w:rsid w:val="0086087F"/>
    <w:rPr>
      <w:lang w:val="el-GR"/>
    </w:rPr>
  </w:style>
  <w:style w:type="character" w:customStyle="1" w:styleId="WW8Num36z1">
    <w:name w:val="WW8Num36z1"/>
    <w:rsid w:val="0086087F"/>
  </w:style>
  <w:style w:type="character" w:customStyle="1" w:styleId="WW8Num36z2">
    <w:name w:val="WW8Num36z2"/>
    <w:rsid w:val="0086087F"/>
  </w:style>
  <w:style w:type="character" w:customStyle="1" w:styleId="WW8Num36z3">
    <w:name w:val="WW8Num36z3"/>
    <w:rsid w:val="0086087F"/>
  </w:style>
  <w:style w:type="character" w:customStyle="1" w:styleId="WW8Num36z4">
    <w:name w:val="WW8Num36z4"/>
    <w:rsid w:val="0086087F"/>
  </w:style>
  <w:style w:type="character" w:customStyle="1" w:styleId="WW8Num36z5">
    <w:name w:val="WW8Num36z5"/>
    <w:rsid w:val="0086087F"/>
  </w:style>
  <w:style w:type="character" w:customStyle="1" w:styleId="WW8Num36z6">
    <w:name w:val="WW8Num36z6"/>
    <w:rsid w:val="0086087F"/>
  </w:style>
  <w:style w:type="character" w:customStyle="1" w:styleId="WW8Num36z7">
    <w:name w:val="WW8Num36z7"/>
    <w:rsid w:val="0086087F"/>
  </w:style>
  <w:style w:type="character" w:customStyle="1" w:styleId="WW8Num36z8">
    <w:name w:val="WW8Num36z8"/>
    <w:rsid w:val="0086087F"/>
  </w:style>
  <w:style w:type="character" w:customStyle="1" w:styleId="WW8Num37z0">
    <w:name w:val="WW8Num37z0"/>
    <w:rsid w:val="0086087F"/>
    <w:rPr>
      <w:rFonts w:ascii="Calibri" w:eastAsia="Times New Roman" w:hAnsi="Calibri" w:cs="Calibri"/>
    </w:rPr>
  </w:style>
  <w:style w:type="character" w:customStyle="1" w:styleId="WW8Num37z1">
    <w:name w:val="WW8Num37z1"/>
    <w:rsid w:val="0086087F"/>
    <w:rPr>
      <w:rFonts w:ascii="Courier New" w:hAnsi="Courier New" w:cs="Courier New"/>
    </w:rPr>
  </w:style>
  <w:style w:type="character" w:customStyle="1" w:styleId="WW8Num37z2">
    <w:name w:val="WW8Num37z2"/>
    <w:rsid w:val="0086087F"/>
    <w:rPr>
      <w:rFonts w:ascii="Wingdings" w:hAnsi="Wingdings" w:cs="Wingdings"/>
    </w:rPr>
  </w:style>
  <w:style w:type="character" w:customStyle="1" w:styleId="WW8Num37z3">
    <w:name w:val="WW8Num37z3"/>
    <w:rsid w:val="0086087F"/>
    <w:rPr>
      <w:rFonts w:ascii="Symbol" w:hAnsi="Symbol" w:cs="Symbol"/>
    </w:rPr>
  </w:style>
  <w:style w:type="character" w:customStyle="1" w:styleId="WW8Num38z0">
    <w:name w:val="WW8Num38z0"/>
    <w:rsid w:val="0086087F"/>
  </w:style>
  <w:style w:type="character" w:customStyle="1" w:styleId="WW8Num38z1">
    <w:name w:val="WW8Num38z1"/>
    <w:rsid w:val="0086087F"/>
  </w:style>
  <w:style w:type="character" w:customStyle="1" w:styleId="WW8Num38z2">
    <w:name w:val="WW8Num38z2"/>
    <w:rsid w:val="0086087F"/>
  </w:style>
  <w:style w:type="character" w:customStyle="1" w:styleId="WW8Num38z3">
    <w:name w:val="WW8Num38z3"/>
    <w:rsid w:val="0086087F"/>
  </w:style>
  <w:style w:type="character" w:customStyle="1" w:styleId="WW8Num38z4">
    <w:name w:val="WW8Num38z4"/>
    <w:rsid w:val="0086087F"/>
  </w:style>
  <w:style w:type="character" w:customStyle="1" w:styleId="WW8Num38z5">
    <w:name w:val="WW8Num38z5"/>
    <w:rsid w:val="0086087F"/>
  </w:style>
  <w:style w:type="character" w:customStyle="1" w:styleId="WW8Num38z6">
    <w:name w:val="WW8Num38z6"/>
    <w:rsid w:val="0086087F"/>
  </w:style>
  <w:style w:type="character" w:customStyle="1" w:styleId="WW8Num38z7">
    <w:name w:val="WW8Num38z7"/>
    <w:rsid w:val="0086087F"/>
  </w:style>
  <w:style w:type="character" w:customStyle="1" w:styleId="WW8Num38z8">
    <w:name w:val="WW8Num38z8"/>
    <w:rsid w:val="0086087F"/>
  </w:style>
  <w:style w:type="character" w:customStyle="1" w:styleId="WW-DefaultParagraphFont11111111111111">
    <w:name w:val="WW-Default Paragraph Font11111111111111"/>
    <w:rsid w:val="0086087F"/>
  </w:style>
  <w:style w:type="character" w:customStyle="1" w:styleId="WW8Num4z1">
    <w:name w:val="WW8Num4z1"/>
    <w:rsid w:val="0086087F"/>
    <w:rPr>
      <w:rFonts w:cs="Times New Roman"/>
    </w:rPr>
  </w:style>
  <w:style w:type="character" w:customStyle="1" w:styleId="WW8Num5z1">
    <w:name w:val="WW8Num5z1"/>
    <w:rsid w:val="0086087F"/>
    <w:rPr>
      <w:rFonts w:cs="Times New Roman"/>
    </w:rPr>
  </w:style>
  <w:style w:type="character" w:customStyle="1" w:styleId="WW8Num6z1">
    <w:name w:val="WW8Num6z1"/>
    <w:rsid w:val="0086087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6087F"/>
  </w:style>
  <w:style w:type="character" w:customStyle="1" w:styleId="WW8Num29z5">
    <w:name w:val="WW8Num29z5"/>
    <w:rsid w:val="0086087F"/>
  </w:style>
  <w:style w:type="character" w:customStyle="1" w:styleId="WW8Num29z6">
    <w:name w:val="WW8Num29z6"/>
    <w:rsid w:val="0086087F"/>
  </w:style>
  <w:style w:type="character" w:customStyle="1" w:styleId="WW8Num29z7">
    <w:name w:val="WW8Num29z7"/>
    <w:rsid w:val="0086087F"/>
  </w:style>
  <w:style w:type="character" w:customStyle="1" w:styleId="WW8Num29z8">
    <w:name w:val="WW8Num29z8"/>
    <w:rsid w:val="0086087F"/>
  </w:style>
  <w:style w:type="character" w:customStyle="1" w:styleId="WW8Num30z3">
    <w:name w:val="WW8Num30z3"/>
    <w:rsid w:val="0086087F"/>
    <w:rPr>
      <w:rFonts w:ascii="Symbol" w:hAnsi="Symbol" w:cs="Symbol"/>
    </w:rPr>
  </w:style>
  <w:style w:type="character" w:customStyle="1" w:styleId="WW8Num31z1">
    <w:name w:val="WW8Num31z1"/>
    <w:rsid w:val="0086087F"/>
  </w:style>
  <w:style w:type="character" w:customStyle="1" w:styleId="WW8Num31z2">
    <w:name w:val="WW8Num31z2"/>
    <w:rsid w:val="0086087F"/>
  </w:style>
  <w:style w:type="character" w:customStyle="1" w:styleId="WW8Num31z3">
    <w:name w:val="WW8Num31z3"/>
    <w:rsid w:val="0086087F"/>
  </w:style>
  <w:style w:type="character" w:customStyle="1" w:styleId="WW8Num31z4">
    <w:name w:val="WW8Num31z4"/>
    <w:rsid w:val="0086087F"/>
  </w:style>
  <w:style w:type="character" w:customStyle="1" w:styleId="WW8Num31z5">
    <w:name w:val="WW8Num31z5"/>
    <w:rsid w:val="0086087F"/>
  </w:style>
  <w:style w:type="character" w:customStyle="1" w:styleId="WW8Num31z6">
    <w:name w:val="WW8Num31z6"/>
    <w:rsid w:val="0086087F"/>
  </w:style>
  <w:style w:type="character" w:customStyle="1" w:styleId="WW8Num31z7">
    <w:name w:val="WW8Num31z7"/>
    <w:rsid w:val="0086087F"/>
  </w:style>
  <w:style w:type="character" w:customStyle="1" w:styleId="WW8Num31z8">
    <w:name w:val="WW8Num31z8"/>
    <w:rsid w:val="0086087F"/>
  </w:style>
  <w:style w:type="character" w:customStyle="1" w:styleId="WW8Num39z0">
    <w:name w:val="WW8Num39z0"/>
    <w:rsid w:val="0086087F"/>
    <w:rPr>
      <w:rFonts w:ascii="Calibri" w:eastAsia="Times New Roman" w:hAnsi="Calibri" w:cs="Calibri"/>
    </w:rPr>
  </w:style>
  <w:style w:type="character" w:customStyle="1" w:styleId="WW8Num39z1">
    <w:name w:val="WW8Num39z1"/>
    <w:rsid w:val="0086087F"/>
    <w:rPr>
      <w:rFonts w:ascii="Courier New" w:hAnsi="Courier New" w:cs="Courier New"/>
    </w:rPr>
  </w:style>
  <w:style w:type="character" w:customStyle="1" w:styleId="WW8Num39z2">
    <w:name w:val="WW8Num39z2"/>
    <w:rsid w:val="0086087F"/>
    <w:rPr>
      <w:rFonts w:ascii="Wingdings" w:hAnsi="Wingdings" w:cs="Wingdings"/>
    </w:rPr>
  </w:style>
  <w:style w:type="character" w:customStyle="1" w:styleId="WW8Num39z3">
    <w:name w:val="WW8Num39z3"/>
    <w:rsid w:val="0086087F"/>
    <w:rPr>
      <w:rFonts w:ascii="Symbol" w:hAnsi="Symbol" w:cs="Symbol"/>
    </w:rPr>
  </w:style>
  <w:style w:type="character" w:customStyle="1" w:styleId="WW8Num40z0">
    <w:name w:val="WW8Num40z0"/>
    <w:rsid w:val="0086087F"/>
    <w:rPr>
      <w:rFonts w:ascii="Symbol" w:hAnsi="Symbol" w:cs="Symbol"/>
    </w:rPr>
  </w:style>
  <w:style w:type="character" w:customStyle="1" w:styleId="WW8Num40z1">
    <w:name w:val="WW8Num40z1"/>
    <w:rsid w:val="0086087F"/>
    <w:rPr>
      <w:rFonts w:ascii="Courier New" w:hAnsi="Courier New" w:cs="Courier New"/>
    </w:rPr>
  </w:style>
  <w:style w:type="character" w:customStyle="1" w:styleId="WW8Num40z2">
    <w:name w:val="WW8Num40z2"/>
    <w:rsid w:val="0086087F"/>
    <w:rPr>
      <w:rFonts w:ascii="Wingdings" w:hAnsi="Wingdings" w:cs="Wingdings"/>
    </w:rPr>
  </w:style>
  <w:style w:type="character" w:customStyle="1" w:styleId="WW8Num41z0">
    <w:name w:val="WW8Num41z0"/>
    <w:rsid w:val="0086087F"/>
    <w:rPr>
      <w:rFonts w:ascii="Arial" w:hAnsi="Arial" w:cs="Times New Roman"/>
      <w:b/>
      <w:i w:val="0"/>
      <w:sz w:val="20"/>
      <w:szCs w:val="20"/>
    </w:rPr>
  </w:style>
  <w:style w:type="character" w:customStyle="1" w:styleId="WW8Num41z1">
    <w:name w:val="WW8Num41z1"/>
    <w:rsid w:val="0086087F"/>
    <w:rPr>
      <w:rFonts w:cs="Times New Roman"/>
    </w:rPr>
  </w:style>
  <w:style w:type="character" w:customStyle="1" w:styleId="WW8Num41z2">
    <w:name w:val="WW8Num41z2"/>
    <w:rsid w:val="0086087F"/>
    <w:rPr>
      <w:rFonts w:ascii="Arial" w:hAnsi="Arial" w:cs="Times New Roman"/>
      <w:b w:val="0"/>
      <w:i w:val="0"/>
    </w:rPr>
  </w:style>
  <w:style w:type="character" w:customStyle="1" w:styleId="WW8Num41z3">
    <w:name w:val="WW8Num41z3"/>
    <w:rsid w:val="0086087F"/>
    <w:rPr>
      <w:rFonts w:ascii="Arial" w:hAnsi="Arial" w:cs="Times New Roman"/>
      <w:b w:val="0"/>
      <w:i w:val="0"/>
      <w:sz w:val="20"/>
      <w:szCs w:val="20"/>
    </w:rPr>
  </w:style>
  <w:style w:type="character" w:customStyle="1" w:styleId="DefaultParagraphFont1">
    <w:name w:val="Default Paragraph Font1"/>
    <w:rsid w:val="0086087F"/>
  </w:style>
  <w:style w:type="character" w:customStyle="1" w:styleId="DateChar">
    <w:name w:val="Date Char"/>
    <w:rsid w:val="0086087F"/>
    <w:rPr>
      <w:sz w:val="24"/>
      <w:szCs w:val="24"/>
      <w:lang w:val="en-GB"/>
    </w:rPr>
  </w:style>
  <w:style w:type="character" w:customStyle="1" w:styleId="FooterChar">
    <w:name w:val="Footer Char"/>
    <w:uiPriority w:val="99"/>
    <w:rsid w:val="0086087F"/>
    <w:rPr>
      <w:rFonts w:eastAsia="MS Mincho" w:cs="Times New Roman"/>
      <w:sz w:val="24"/>
      <w:szCs w:val="24"/>
      <w:lang w:val="en-US" w:eastAsia="ja-JP"/>
    </w:rPr>
  </w:style>
  <w:style w:type="character" w:customStyle="1" w:styleId="CommentReference1">
    <w:name w:val="Comment Reference1"/>
    <w:rsid w:val="0086087F"/>
    <w:rPr>
      <w:sz w:val="16"/>
    </w:rPr>
  </w:style>
  <w:style w:type="character" w:customStyle="1" w:styleId="HeaderChar">
    <w:name w:val="Header Char"/>
    <w:aliases w:val="hd Char,ho Char,header odd Char,Header Titlos Prosforas Char"/>
    <w:rsid w:val="0086087F"/>
    <w:rPr>
      <w:rFonts w:cs="Times New Roman"/>
      <w:sz w:val="24"/>
      <w:szCs w:val="24"/>
      <w:lang w:val="en-GB"/>
    </w:rPr>
  </w:style>
  <w:style w:type="character" w:styleId="a9">
    <w:name w:val="page number"/>
    <w:rsid w:val="0086087F"/>
    <w:rPr>
      <w:rFonts w:cs="Times New Roman"/>
    </w:rPr>
  </w:style>
  <w:style w:type="character" w:customStyle="1" w:styleId="BodyTextChar">
    <w:name w:val="Body Text Char"/>
    <w:rsid w:val="0086087F"/>
    <w:rPr>
      <w:rFonts w:cs="Times New Roman"/>
      <w:sz w:val="24"/>
      <w:szCs w:val="24"/>
      <w:lang w:val="en-GB"/>
    </w:rPr>
  </w:style>
  <w:style w:type="character" w:customStyle="1" w:styleId="11">
    <w:name w:val="Κείμενο κράτησης θέσης1"/>
    <w:rsid w:val="0086087F"/>
    <w:rPr>
      <w:rFonts w:cs="Times New Roman"/>
      <w:color w:val="808080"/>
    </w:rPr>
  </w:style>
  <w:style w:type="character" w:customStyle="1" w:styleId="aa">
    <w:name w:val="Χαρακτήρες υποσημείωσης"/>
    <w:rsid w:val="0086087F"/>
    <w:rPr>
      <w:rFonts w:cs="Times New Roman"/>
      <w:vertAlign w:val="superscript"/>
    </w:rPr>
  </w:style>
  <w:style w:type="character" w:customStyle="1" w:styleId="FootnoteTextChar">
    <w:name w:val="Footnote Text Char"/>
    <w:rsid w:val="0086087F"/>
    <w:rPr>
      <w:rFonts w:ascii="Calibri" w:hAnsi="Calibri" w:cs="Times New Roman"/>
    </w:rPr>
  </w:style>
  <w:style w:type="character" w:customStyle="1" w:styleId="DocTitleChar">
    <w:name w:val="Doc Title Char"/>
    <w:basedOn w:val="1Char"/>
    <w:rsid w:val="0086087F"/>
    <w:rPr>
      <w:rFonts w:ascii="Arial" w:hAnsi="Arial" w:cs="Arial"/>
      <w:b/>
      <w:bCs/>
      <w:color w:val="333399"/>
      <w:sz w:val="28"/>
      <w:szCs w:val="32"/>
      <w:lang w:val="en-US"/>
    </w:rPr>
  </w:style>
  <w:style w:type="character" w:customStyle="1" w:styleId="Style1Char">
    <w:name w:val="Style1 Char"/>
    <w:rsid w:val="0086087F"/>
    <w:rPr>
      <w:rFonts w:ascii="Calibri" w:hAnsi="Calibri" w:cs="Calibri"/>
      <w:b/>
      <w:bCs/>
      <w:color w:val="333399"/>
      <w:sz w:val="40"/>
      <w:szCs w:val="40"/>
      <w:lang w:val="en-US"/>
    </w:rPr>
  </w:style>
  <w:style w:type="character" w:customStyle="1" w:styleId="ContentsChar">
    <w:name w:val="Contents Char"/>
    <w:rsid w:val="0086087F"/>
    <w:rPr>
      <w:rFonts w:ascii="Calibri" w:hAnsi="Calibri" w:cs="Calibri"/>
      <w:b/>
      <w:bCs/>
      <w:color w:val="333399"/>
      <w:sz w:val="28"/>
      <w:szCs w:val="32"/>
      <w:lang w:val="en-US"/>
    </w:rPr>
  </w:style>
  <w:style w:type="character" w:customStyle="1" w:styleId="EndnoteTextChar">
    <w:name w:val="Endnote Text Char"/>
    <w:rsid w:val="0086087F"/>
    <w:rPr>
      <w:rFonts w:ascii="Calibri" w:hAnsi="Calibri" w:cs="Calibri"/>
      <w:lang w:val="en-GB"/>
    </w:rPr>
  </w:style>
  <w:style w:type="character" w:customStyle="1" w:styleId="ab">
    <w:name w:val="Χαρακτήρες σημείωσης τέλους"/>
    <w:rsid w:val="0086087F"/>
    <w:rPr>
      <w:vertAlign w:val="superscript"/>
    </w:rPr>
  </w:style>
  <w:style w:type="character" w:customStyle="1" w:styleId="FootnoteReference2">
    <w:name w:val="Footnote Reference2"/>
    <w:rsid w:val="0086087F"/>
    <w:rPr>
      <w:vertAlign w:val="superscript"/>
    </w:rPr>
  </w:style>
  <w:style w:type="character" w:customStyle="1" w:styleId="EndnoteReference1">
    <w:name w:val="Endnote Reference1"/>
    <w:rsid w:val="0086087F"/>
    <w:rPr>
      <w:vertAlign w:val="superscript"/>
    </w:rPr>
  </w:style>
  <w:style w:type="character" w:customStyle="1" w:styleId="ac">
    <w:name w:val="Κουκκίδες"/>
    <w:rsid w:val="0086087F"/>
    <w:rPr>
      <w:rFonts w:ascii="OpenSymbol" w:eastAsia="OpenSymbol" w:hAnsi="OpenSymbol" w:cs="OpenSymbol"/>
    </w:rPr>
  </w:style>
  <w:style w:type="character" w:styleId="ad">
    <w:name w:val="Strong"/>
    <w:uiPriority w:val="22"/>
    <w:qFormat/>
    <w:rsid w:val="0086087F"/>
    <w:rPr>
      <w:b/>
      <w:bCs/>
    </w:rPr>
  </w:style>
  <w:style w:type="character" w:customStyle="1" w:styleId="ae">
    <w:name w:val="Σύμβολο υποσημείωσης"/>
    <w:rsid w:val="0086087F"/>
    <w:rPr>
      <w:vertAlign w:val="superscript"/>
    </w:rPr>
  </w:style>
  <w:style w:type="character" w:styleId="af">
    <w:name w:val="Emphasis"/>
    <w:qFormat/>
    <w:rsid w:val="0086087F"/>
    <w:rPr>
      <w:i/>
      <w:iCs/>
    </w:rPr>
  </w:style>
  <w:style w:type="character" w:customStyle="1" w:styleId="af0">
    <w:name w:val="Χαρακτήρες αρίθμησης"/>
    <w:rsid w:val="0086087F"/>
  </w:style>
  <w:style w:type="character" w:customStyle="1" w:styleId="normalwithoutspacingChar">
    <w:name w:val="normal_without_spacing Char"/>
    <w:rsid w:val="0086087F"/>
    <w:rPr>
      <w:rFonts w:ascii="Calibri" w:hAnsi="Calibri" w:cs="Calibri"/>
      <w:sz w:val="22"/>
      <w:szCs w:val="24"/>
    </w:rPr>
  </w:style>
  <w:style w:type="character" w:customStyle="1" w:styleId="FootnoteTextChar1">
    <w:name w:val="Footnote Text Char1"/>
    <w:rsid w:val="0086087F"/>
    <w:rPr>
      <w:rFonts w:ascii="Calibri" w:hAnsi="Calibri" w:cs="Calibri"/>
      <w:lang w:val="en-IE" w:eastAsia="zh-CN"/>
    </w:rPr>
  </w:style>
  <w:style w:type="character" w:customStyle="1" w:styleId="foothangingChar">
    <w:name w:val="foot_hanging Char"/>
    <w:rsid w:val="0086087F"/>
    <w:rPr>
      <w:rFonts w:ascii="Calibri" w:hAnsi="Calibri" w:cs="Calibri"/>
      <w:sz w:val="18"/>
      <w:szCs w:val="18"/>
      <w:lang w:val="en-IE" w:eastAsia="zh-CN"/>
    </w:rPr>
  </w:style>
  <w:style w:type="character" w:customStyle="1" w:styleId="HTMLPreformattedChar">
    <w:name w:val="HTML Preformatted Char"/>
    <w:rsid w:val="0086087F"/>
    <w:rPr>
      <w:rFonts w:ascii="Courier New" w:hAnsi="Courier New" w:cs="Courier New"/>
    </w:rPr>
  </w:style>
  <w:style w:type="character" w:customStyle="1" w:styleId="apple-converted-space">
    <w:name w:val="apple-converted-space"/>
    <w:basedOn w:val="WW-DefaultParagraphFont11111111111111"/>
    <w:rsid w:val="0086087F"/>
  </w:style>
  <w:style w:type="character" w:customStyle="1" w:styleId="BodyTextIndent3Char">
    <w:name w:val="Body Text Indent 3 Char"/>
    <w:rsid w:val="0086087F"/>
    <w:rPr>
      <w:rFonts w:ascii="Calibri" w:hAnsi="Calibri" w:cs="Calibri"/>
      <w:sz w:val="16"/>
      <w:szCs w:val="16"/>
      <w:lang w:val="en-GB"/>
    </w:rPr>
  </w:style>
  <w:style w:type="character" w:customStyle="1" w:styleId="WW-FootnoteReference">
    <w:name w:val="WW-Footnote Reference"/>
    <w:rsid w:val="0086087F"/>
    <w:rPr>
      <w:vertAlign w:val="superscript"/>
    </w:rPr>
  </w:style>
  <w:style w:type="character" w:customStyle="1" w:styleId="WW-EndnoteReference">
    <w:name w:val="WW-Endnote Reference"/>
    <w:rsid w:val="0086087F"/>
    <w:rPr>
      <w:vertAlign w:val="superscript"/>
    </w:rPr>
  </w:style>
  <w:style w:type="character" w:customStyle="1" w:styleId="FootnoteReference1">
    <w:name w:val="Footnote Reference1"/>
    <w:rsid w:val="0086087F"/>
    <w:rPr>
      <w:vertAlign w:val="superscript"/>
    </w:rPr>
  </w:style>
  <w:style w:type="character" w:customStyle="1" w:styleId="FootnoteTextChar2">
    <w:name w:val="Footnote Text Char2"/>
    <w:rsid w:val="0086087F"/>
    <w:rPr>
      <w:rFonts w:ascii="Calibri" w:hAnsi="Calibri" w:cs="Calibri"/>
      <w:sz w:val="18"/>
      <w:lang w:val="en-IE" w:eastAsia="zh-CN"/>
    </w:rPr>
  </w:style>
  <w:style w:type="character" w:customStyle="1" w:styleId="foothangingChar1">
    <w:name w:val="foot_hanging Char1"/>
    <w:rsid w:val="0086087F"/>
    <w:rPr>
      <w:rFonts w:ascii="Calibri" w:hAnsi="Calibri" w:cs="Calibri"/>
      <w:sz w:val="18"/>
      <w:szCs w:val="18"/>
      <w:lang w:val="en-IE" w:eastAsia="zh-CN"/>
    </w:rPr>
  </w:style>
  <w:style w:type="character" w:customStyle="1" w:styleId="footersChar">
    <w:name w:val="footers Char"/>
    <w:basedOn w:val="foothangingChar1"/>
    <w:rsid w:val="0086087F"/>
    <w:rPr>
      <w:rFonts w:ascii="Calibri" w:hAnsi="Calibri" w:cs="Calibri"/>
      <w:sz w:val="18"/>
      <w:szCs w:val="18"/>
      <w:lang w:val="en-IE" w:eastAsia="zh-CN"/>
    </w:rPr>
  </w:style>
  <w:style w:type="character" w:customStyle="1" w:styleId="CommentTextChar1">
    <w:name w:val="Comment Text Char1"/>
    <w:rsid w:val="0086087F"/>
    <w:rPr>
      <w:rFonts w:ascii="Calibri" w:hAnsi="Calibri" w:cs="Calibri"/>
      <w:lang w:val="en-GB" w:eastAsia="zh-CN"/>
    </w:rPr>
  </w:style>
  <w:style w:type="character" w:customStyle="1" w:styleId="HTMLPreformattedChar1">
    <w:name w:val="HTML Preformatted Char1"/>
    <w:rsid w:val="0086087F"/>
    <w:rPr>
      <w:rFonts w:ascii="Courier New" w:hAnsi="Courier New" w:cs="Courier New"/>
      <w:lang w:eastAsia="zh-CN"/>
    </w:rPr>
  </w:style>
  <w:style w:type="character" w:customStyle="1" w:styleId="BodyText3Char">
    <w:name w:val="Body Text 3 Char"/>
    <w:rsid w:val="0086087F"/>
    <w:rPr>
      <w:rFonts w:ascii="Calibri" w:hAnsi="Calibri" w:cs="Calibri"/>
      <w:sz w:val="16"/>
      <w:szCs w:val="16"/>
      <w:lang w:val="en-GB" w:eastAsia="zh-CN"/>
    </w:rPr>
  </w:style>
  <w:style w:type="character" w:customStyle="1" w:styleId="WW-FootnoteReference1">
    <w:name w:val="WW-Footnote Reference1"/>
    <w:rsid w:val="0086087F"/>
    <w:rPr>
      <w:vertAlign w:val="superscript"/>
    </w:rPr>
  </w:style>
  <w:style w:type="character" w:customStyle="1" w:styleId="WW-EndnoteReference1">
    <w:name w:val="WW-Endnote Reference1"/>
    <w:rsid w:val="0086087F"/>
    <w:rPr>
      <w:vertAlign w:val="superscript"/>
    </w:rPr>
  </w:style>
  <w:style w:type="character" w:customStyle="1" w:styleId="WW-FootnoteReference2">
    <w:name w:val="WW-Footnote Reference2"/>
    <w:rsid w:val="0086087F"/>
    <w:rPr>
      <w:vertAlign w:val="superscript"/>
    </w:rPr>
  </w:style>
  <w:style w:type="character" w:customStyle="1" w:styleId="WW-EndnoteReference2">
    <w:name w:val="WW-Endnote Reference2"/>
    <w:rsid w:val="0086087F"/>
    <w:rPr>
      <w:vertAlign w:val="superscript"/>
    </w:rPr>
  </w:style>
  <w:style w:type="character" w:customStyle="1" w:styleId="FootnoteTextChar3">
    <w:name w:val="Footnote Text Char3"/>
    <w:rsid w:val="0086087F"/>
    <w:rPr>
      <w:rFonts w:ascii="Calibri" w:hAnsi="Calibri" w:cs="Calibri"/>
      <w:sz w:val="18"/>
      <w:lang w:val="en-IE" w:eastAsia="zh-CN"/>
    </w:rPr>
  </w:style>
  <w:style w:type="character" w:customStyle="1" w:styleId="foothangingChar2">
    <w:name w:val="foot_hanging Char2"/>
    <w:rsid w:val="0086087F"/>
    <w:rPr>
      <w:rFonts w:ascii="Calibri" w:hAnsi="Calibri" w:cs="Calibri"/>
      <w:sz w:val="18"/>
      <w:szCs w:val="18"/>
      <w:lang w:val="en-IE" w:eastAsia="zh-CN"/>
    </w:rPr>
  </w:style>
  <w:style w:type="character" w:customStyle="1" w:styleId="footersChar1">
    <w:name w:val="footers Char1"/>
    <w:basedOn w:val="foothangingChar2"/>
    <w:rsid w:val="0086087F"/>
    <w:rPr>
      <w:rFonts w:ascii="Calibri" w:hAnsi="Calibri" w:cs="Calibri"/>
      <w:sz w:val="18"/>
      <w:szCs w:val="18"/>
      <w:lang w:val="en-IE" w:eastAsia="zh-CN"/>
    </w:rPr>
  </w:style>
  <w:style w:type="character" w:customStyle="1" w:styleId="foootChar">
    <w:name w:val="fooot Char"/>
    <w:basedOn w:val="footersChar1"/>
    <w:rsid w:val="0086087F"/>
    <w:rPr>
      <w:rFonts w:ascii="Calibri" w:hAnsi="Calibri" w:cs="Calibri"/>
      <w:sz w:val="18"/>
      <w:szCs w:val="18"/>
      <w:lang w:val="en-IE" w:eastAsia="zh-CN"/>
    </w:rPr>
  </w:style>
  <w:style w:type="character" w:customStyle="1" w:styleId="12">
    <w:name w:val="Παραπομπή υποσημείωσης1"/>
    <w:rsid w:val="0086087F"/>
    <w:rPr>
      <w:vertAlign w:val="superscript"/>
    </w:rPr>
  </w:style>
  <w:style w:type="character" w:customStyle="1" w:styleId="13">
    <w:name w:val="Παραπομπή σημείωσης τέλους1"/>
    <w:rsid w:val="0086087F"/>
    <w:rPr>
      <w:vertAlign w:val="superscript"/>
    </w:rPr>
  </w:style>
  <w:style w:type="character" w:customStyle="1" w:styleId="Char0">
    <w:name w:val="Κείμενο πλαισίου Char"/>
    <w:rsid w:val="0086087F"/>
    <w:rPr>
      <w:rFonts w:ascii="Tahoma" w:hAnsi="Tahoma" w:cs="Tahoma"/>
      <w:sz w:val="16"/>
      <w:szCs w:val="16"/>
      <w:lang w:val="en-GB"/>
    </w:rPr>
  </w:style>
  <w:style w:type="character" w:customStyle="1" w:styleId="14">
    <w:name w:val="Παραπομπή σχολίου1"/>
    <w:rsid w:val="0086087F"/>
    <w:rPr>
      <w:sz w:val="16"/>
      <w:szCs w:val="16"/>
    </w:rPr>
  </w:style>
  <w:style w:type="character" w:customStyle="1" w:styleId="Char2">
    <w:name w:val="Κείμενο σχολίου Char"/>
    <w:rsid w:val="0086087F"/>
    <w:rPr>
      <w:rFonts w:ascii="Calibri" w:hAnsi="Calibri" w:cs="Calibri"/>
      <w:lang w:val="en-GB"/>
    </w:rPr>
  </w:style>
  <w:style w:type="character" w:customStyle="1" w:styleId="Char3">
    <w:name w:val="Θέμα σχολίου Char"/>
    <w:rsid w:val="0086087F"/>
    <w:rPr>
      <w:rFonts w:ascii="Calibri" w:hAnsi="Calibri" w:cs="Calibri"/>
      <w:b/>
      <w:bCs/>
      <w:lang w:val="en-GB"/>
    </w:rPr>
  </w:style>
  <w:style w:type="character" w:customStyle="1" w:styleId="-HTMLChar">
    <w:name w:val="Προ-διαμορφωμένο HTML Char"/>
    <w:rsid w:val="0086087F"/>
    <w:rPr>
      <w:rFonts w:ascii="Courier New" w:eastAsia="Times New Roman" w:hAnsi="Courier New" w:cs="Courier New"/>
    </w:rPr>
  </w:style>
  <w:style w:type="character" w:customStyle="1" w:styleId="WW-FootnoteReference3">
    <w:name w:val="WW-Footnote Reference3"/>
    <w:rsid w:val="0086087F"/>
    <w:rPr>
      <w:vertAlign w:val="superscript"/>
    </w:rPr>
  </w:style>
  <w:style w:type="character" w:customStyle="1" w:styleId="WW-EndnoteReference3">
    <w:name w:val="WW-Endnote Reference3"/>
    <w:rsid w:val="0086087F"/>
    <w:rPr>
      <w:vertAlign w:val="superscript"/>
    </w:rPr>
  </w:style>
  <w:style w:type="character" w:customStyle="1" w:styleId="WW-FootnoteReference4">
    <w:name w:val="WW-Footnote Reference4"/>
    <w:rsid w:val="0086087F"/>
    <w:rPr>
      <w:vertAlign w:val="superscript"/>
    </w:rPr>
  </w:style>
  <w:style w:type="character" w:customStyle="1" w:styleId="WW-EndnoteReference4">
    <w:name w:val="WW-Endnote Reference4"/>
    <w:rsid w:val="0086087F"/>
    <w:rPr>
      <w:vertAlign w:val="superscript"/>
    </w:rPr>
  </w:style>
  <w:style w:type="character" w:customStyle="1" w:styleId="WW-FootnoteReference5">
    <w:name w:val="WW-Footnote Reference5"/>
    <w:rsid w:val="0086087F"/>
    <w:rPr>
      <w:vertAlign w:val="superscript"/>
    </w:rPr>
  </w:style>
  <w:style w:type="character" w:customStyle="1" w:styleId="WW-EndnoteReference5">
    <w:name w:val="WW-Endnote Reference5"/>
    <w:rsid w:val="0086087F"/>
    <w:rPr>
      <w:vertAlign w:val="superscript"/>
    </w:rPr>
  </w:style>
  <w:style w:type="character" w:customStyle="1" w:styleId="WW-FootnoteReference6">
    <w:name w:val="WW-Footnote Reference6"/>
    <w:rsid w:val="0086087F"/>
    <w:rPr>
      <w:vertAlign w:val="superscript"/>
    </w:rPr>
  </w:style>
  <w:style w:type="character" w:styleId="-0">
    <w:name w:val="FollowedHyperlink"/>
    <w:rsid w:val="0086087F"/>
    <w:rPr>
      <w:color w:val="800000"/>
      <w:u w:val="single"/>
    </w:rPr>
  </w:style>
  <w:style w:type="character" w:customStyle="1" w:styleId="WW-EndnoteReference6">
    <w:name w:val="WW-Endnote Reference6"/>
    <w:rsid w:val="0086087F"/>
    <w:rPr>
      <w:vertAlign w:val="superscript"/>
    </w:rPr>
  </w:style>
  <w:style w:type="character" w:customStyle="1" w:styleId="WW-FootnoteReference7">
    <w:name w:val="WW-Footnote Reference7"/>
    <w:rsid w:val="0086087F"/>
    <w:rPr>
      <w:vertAlign w:val="superscript"/>
    </w:rPr>
  </w:style>
  <w:style w:type="character" w:customStyle="1" w:styleId="WW-EndnoteReference7">
    <w:name w:val="WW-Endnote Reference7"/>
    <w:rsid w:val="0086087F"/>
    <w:rPr>
      <w:vertAlign w:val="superscript"/>
    </w:rPr>
  </w:style>
  <w:style w:type="character" w:customStyle="1" w:styleId="WW-FootnoteReference8">
    <w:name w:val="WW-Footnote Reference8"/>
    <w:rsid w:val="0086087F"/>
    <w:rPr>
      <w:vertAlign w:val="superscript"/>
    </w:rPr>
  </w:style>
  <w:style w:type="character" w:customStyle="1" w:styleId="WW-EndnoteReference8">
    <w:name w:val="WW-Endnote Reference8"/>
    <w:rsid w:val="0086087F"/>
    <w:rPr>
      <w:vertAlign w:val="superscript"/>
    </w:rPr>
  </w:style>
  <w:style w:type="character" w:customStyle="1" w:styleId="WW-FootnoteReference9">
    <w:name w:val="WW-Footnote Reference9"/>
    <w:rsid w:val="0086087F"/>
    <w:rPr>
      <w:vertAlign w:val="superscript"/>
    </w:rPr>
  </w:style>
  <w:style w:type="character" w:customStyle="1" w:styleId="WW-EndnoteReference9">
    <w:name w:val="WW-Endnote Reference9"/>
    <w:rsid w:val="0086087F"/>
    <w:rPr>
      <w:vertAlign w:val="superscript"/>
    </w:rPr>
  </w:style>
  <w:style w:type="character" w:customStyle="1" w:styleId="WW-FootnoteReference10">
    <w:name w:val="WW-Footnote Reference10"/>
    <w:rsid w:val="0086087F"/>
    <w:rPr>
      <w:vertAlign w:val="superscript"/>
    </w:rPr>
  </w:style>
  <w:style w:type="character" w:customStyle="1" w:styleId="WW-EndnoteReference10">
    <w:name w:val="WW-Endnote Reference10"/>
    <w:rsid w:val="0086087F"/>
    <w:rPr>
      <w:vertAlign w:val="superscript"/>
    </w:rPr>
  </w:style>
  <w:style w:type="character" w:customStyle="1" w:styleId="WW-FootnoteReference11">
    <w:name w:val="WW-Footnote Reference11"/>
    <w:rsid w:val="0086087F"/>
    <w:rPr>
      <w:vertAlign w:val="superscript"/>
    </w:rPr>
  </w:style>
  <w:style w:type="character" w:customStyle="1" w:styleId="WW-EndnoteReference11">
    <w:name w:val="WW-Endnote Reference11"/>
    <w:rsid w:val="0086087F"/>
    <w:rPr>
      <w:vertAlign w:val="superscript"/>
    </w:rPr>
  </w:style>
  <w:style w:type="character" w:customStyle="1" w:styleId="WW-FootnoteReference12">
    <w:name w:val="WW-Footnote Reference12"/>
    <w:rsid w:val="0086087F"/>
    <w:rPr>
      <w:vertAlign w:val="superscript"/>
    </w:rPr>
  </w:style>
  <w:style w:type="character" w:customStyle="1" w:styleId="WW-EndnoteReference12">
    <w:name w:val="WW-Endnote Reference12"/>
    <w:rsid w:val="0086087F"/>
    <w:rPr>
      <w:vertAlign w:val="superscript"/>
    </w:rPr>
  </w:style>
  <w:style w:type="character" w:customStyle="1" w:styleId="WW-FootnoteReference13">
    <w:name w:val="WW-Footnote Reference13"/>
    <w:rsid w:val="0086087F"/>
    <w:rPr>
      <w:vertAlign w:val="superscript"/>
    </w:rPr>
  </w:style>
  <w:style w:type="character" w:customStyle="1" w:styleId="WW-EndnoteReference13">
    <w:name w:val="WW-Endnote Reference13"/>
    <w:rsid w:val="0086087F"/>
    <w:rPr>
      <w:vertAlign w:val="superscript"/>
    </w:rPr>
  </w:style>
  <w:style w:type="character" w:customStyle="1" w:styleId="22">
    <w:name w:val="Παραπομπή υποσημείωσης2"/>
    <w:rsid w:val="0086087F"/>
    <w:rPr>
      <w:vertAlign w:val="superscript"/>
    </w:rPr>
  </w:style>
  <w:style w:type="character" w:customStyle="1" w:styleId="23">
    <w:name w:val="Παραπομπή σημείωσης τέλους2"/>
    <w:rsid w:val="0086087F"/>
    <w:rPr>
      <w:vertAlign w:val="superscript"/>
    </w:rPr>
  </w:style>
  <w:style w:type="character" w:customStyle="1" w:styleId="WW-FootnoteReference14">
    <w:name w:val="WW-Footnote Reference14"/>
    <w:rsid w:val="0086087F"/>
    <w:rPr>
      <w:vertAlign w:val="superscript"/>
    </w:rPr>
  </w:style>
  <w:style w:type="character" w:customStyle="1" w:styleId="WW-EndnoteReference14">
    <w:name w:val="WW-Endnote Reference14"/>
    <w:rsid w:val="0086087F"/>
    <w:rPr>
      <w:vertAlign w:val="superscript"/>
    </w:rPr>
  </w:style>
  <w:style w:type="character" w:styleId="af1">
    <w:name w:val="footnote reference"/>
    <w:aliases w:val="Footnote symbol,Footnote reference number,note TESI"/>
    <w:rsid w:val="0086087F"/>
    <w:rPr>
      <w:vertAlign w:val="superscript"/>
    </w:rPr>
  </w:style>
  <w:style w:type="character" w:styleId="af2">
    <w:name w:val="endnote reference"/>
    <w:rsid w:val="0086087F"/>
    <w:rPr>
      <w:vertAlign w:val="superscript"/>
    </w:rPr>
  </w:style>
  <w:style w:type="paragraph" w:customStyle="1" w:styleId="af3">
    <w:name w:val="Επικεφαλίδα"/>
    <w:basedOn w:val="a"/>
    <w:next w:val="af4"/>
    <w:rsid w:val="0086087F"/>
    <w:pPr>
      <w:keepNext/>
      <w:suppressAutoHyphens/>
      <w:spacing w:before="240" w:after="120"/>
    </w:pPr>
    <w:rPr>
      <w:rFonts w:ascii="Liberation Sans" w:eastAsia="Microsoft YaHei" w:hAnsi="Liberation Sans" w:cs="Mangal"/>
      <w:sz w:val="28"/>
      <w:szCs w:val="28"/>
      <w:lang w:val="en-GB" w:eastAsia="zh-CN"/>
    </w:rPr>
  </w:style>
  <w:style w:type="paragraph" w:styleId="af4">
    <w:name w:val="Body Text"/>
    <w:basedOn w:val="a"/>
    <w:link w:val="Char4"/>
    <w:rsid w:val="0086087F"/>
    <w:pPr>
      <w:suppressAutoHyphens/>
      <w:spacing w:after="240"/>
    </w:pPr>
    <w:rPr>
      <w:rFonts w:eastAsia="Times New Roman" w:cs="Calibri"/>
      <w:szCs w:val="24"/>
      <w:lang w:val="en-GB" w:eastAsia="zh-CN"/>
    </w:rPr>
  </w:style>
  <w:style w:type="character" w:customStyle="1" w:styleId="Char4">
    <w:name w:val="Σώμα κειμένου Char"/>
    <w:basedOn w:val="a0"/>
    <w:link w:val="af4"/>
    <w:rsid w:val="0086087F"/>
    <w:rPr>
      <w:rFonts w:ascii="Tahoma" w:eastAsia="Times New Roman" w:hAnsi="Tahoma" w:cs="Calibri"/>
      <w:szCs w:val="24"/>
      <w:lang w:val="en-GB" w:eastAsia="zh-CN"/>
    </w:rPr>
  </w:style>
  <w:style w:type="paragraph" w:styleId="af5">
    <w:name w:val="List"/>
    <w:basedOn w:val="af4"/>
    <w:rsid w:val="0086087F"/>
    <w:rPr>
      <w:rFonts w:cs="Mangal"/>
    </w:rPr>
  </w:style>
  <w:style w:type="paragraph" w:styleId="af6">
    <w:name w:val="caption"/>
    <w:basedOn w:val="a"/>
    <w:qFormat/>
    <w:rsid w:val="0086087F"/>
    <w:pPr>
      <w:suppressLineNumbers/>
      <w:suppressAutoHyphens/>
      <w:spacing w:before="120" w:after="120"/>
    </w:pPr>
    <w:rPr>
      <w:rFonts w:eastAsia="Times New Roman" w:cs="Mangal"/>
      <w:i/>
      <w:iCs/>
      <w:sz w:val="24"/>
      <w:szCs w:val="24"/>
      <w:lang w:val="en-GB" w:eastAsia="zh-CN"/>
    </w:rPr>
  </w:style>
  <w:style w:type="paragraph" w:customStyle="1" w:styleId="af7">
    <w:name w:val="Ευρετήριο"/>
    <w:basedOn w:val="a"/>
    <w:rsid w:val="0086087F"/>
    <w:pPr>
      <w:suppressLineNumbers/>
      <w:suppressAutoHyphens/>
      <w:spacing w:after="120"/>
    </w:pPr>
    <w:rPr>
      <w:rFonts w:eastAsia="Times New Roman" w:cs="Mangal"/>
      <w:szCs w:val="24"/>
      <w:lang w:val="en-GB" w:eastAsia="zh-CN"/>
    </w:rPr>
  </w:style>
  <w:style w:type="paragraph" w:customStyle="1" w:styleId="15">
    <w:name w:val="Λεζάντα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24">
    <w:name w:val="Λεζάντα2"/>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Caption1">
    <w:name w:val="Caption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
    <w:name w:val="WW-Caption"/>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
    <w:name w:val="WW-Caption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
    <w:name w:val="WW-Caption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
    <w:name w:val="WW-Caption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
    <w:name w:val="WW-Caption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
    <w:name w:val="WW-Caption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
    <w:name w:val="WW-Caption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
    <w:name w:val="WW-Caption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
    <w:name w:val="WW-Caption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
    <w:name w:val="WW-Caption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
    <w:name w:val="WW-Caption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
    <w:name w:val="WW-Caption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
    <w:name w:val="WW-Caption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1">
    <w:name w:val="WW-Caption1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11">
    <w:name w:val="WW-Caption11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Bullet">
    <w:name w:val="Bullet"/>
    <w:basedOn w:val="a"/>
    <w:rsid w:val="0086087F"/>
    <w:pPr>
      <w:numPr>
        <w:numId w:val="3"/>
      </w:numPr>
      <w:suppressAutoHyphens/>
      <w:spacing w:after="100"/>
    </w:pPr>
    <w:rPr>
      <w:rFonts w:eastAsia="MS Mincho" w:cs="Calibri"/>
      <w:szCs w:val="24"/>
      <w:lang w:val="en-US" w:eastAsia="ja-JP"/>
    </w:rPr>
  </w:style>
  <w:style w:type="paragraph" w:customStyle="1" w:styleId="16">
    <w:name w:val="Ημερομηνία1"/>
    <w:basedOn w:val="a"/>
    <w:next w:val="a"/>
    <w:rsid w:val="0086087F"/>
    <w:pPr>
      <w:suppressAutoHyphens/>
      <w:spacing w:after="100"/>
    </w:pPr>
    <w:rPr>
      <w:rFonts w:eastAsia="MS Mincho" w:cs="Calibri"/>
      <w:szCs w:val="24"/>
      <w:lang w:val="en-US" w:eastAsia="ja-JP"/>
    </w:rPr>
  </w:style>
  <w:style w:type="paragraph" w:customStyle="1" w:styleId="DocTitle">
    <w:name w:val="Doc Title"/>
    <w:basedOn w:val="1"/>
    <w:rsid w:val="0086087F"/>
    <w:pPr>
      <w:keepNext/>
      <w:pageBreakBefore/>
      <w:pBdr>
        <w:top w:val="none" w:sz="0" w:space="0" w:color="000000"/>
        <w:left w:val="none" w:sz="0" w:space="0" w:color="000000"/>
        <w:bottom w:val="single" w:sz="18" w:space="1" w:color="000080"/>
        <w:right w:val="none" w:sz="0" w:space="0" w:color="000000"/>
      </w:pBdr>
      <w:suppressAutoHyphens/>
      <w:spacing w:before="320"/>
    </w:pPr>
    <w:rPr>
      <w:rFonts w:ascii="Arial" w:eastAsia="Times New Roman" w:hAnsi="Arial" w:cs="Arial"/>
      <w:color w:val="333399"/>
      <w:sz w:val="28"/>
      <w:szCs w:val="32"/>
      <w:lang w:val="en-US" w:eastAsia="zh-CN"/>
    </w:rPr>
  </w:style>
  <w:style w:type="paragraph" w:customStyle="1" w:styleId="inserttext">
    <w:name w:val="insert text"/>
    <w:basedOn w:val="a"/>
    <w:rsid w:val="0086087F"/>
    <w:pPr>
      <w:suppressAutoHyphens/>
      <w:spacing w:after="100"/>
      <w:ind w:left="794"/>
    </w:pPr>
    <w:rPr>
      <w:rFonts w:eastAsia="MS Mincho" w:cs="Calibri"/>
      <w:szCs w:val="24"/>
      <w:lang w:val="en-US" w:eastAsia="ja-JP"/>
    </w:rPr>
  </w:style>
  <w:style w:type="paragraph" w:styleId="af8">
    <w:name w:val="footer"/>
    <w:basedOn w:val="a"/>
    <w:link w:val="Char5"/>
    <w:rsid w:val="0086087F"/>
    <w:pPr>
      <w:suppressAutoHyphens/>
      <w:spacing w:after="100"/>
    </w:pPr>
    <w:rPr>
      <w:rFonts w:eastAsia="MS Mincho" w:cs="Calibri"/>
      <w:szCs w:val="24"/>
      <w:lang w:val="en-US" w:eastAsia="ja-JP"/>
    </w:rPr>
  </w:style>
  <w:style w:type="character" w:customStyle="1" w:styleId="Char5">
    <w:name w:val="Υποσέλιδο Char"/>
    <w:basedOn w:val="a0"/>
    <w:link w:val="af8"/>
    <w:rsid w:val="0086087F"/>
    <w:rPr>
      <w:rFonts w:ascii="Tahoma" w:eastAsia="MS Mincho" w:hAnsi="Tahoma" w:cs="Calibri"/>
      <w:szCs w:val="24"/>
      <w:lang w:eastAsia="ja-JP"/>
    </w:rPr>
  </w:style>
  <w:style w:type="paragraph" w:styleId="af9">
    <w:name w:val="header"/>
    <w:aliases w:val="hd,ho,header odd,Header Titlos Prosforas"/>
    <w:basedOn w:val="a"/>
    <w:link w:val="Char6"/>
    <w:uiPriority w:val="99"/>
    <w:rsid w:val="0086087F"/>
    <w:pPr>
      <w:suppressAutoHyphens/>
      <w:spacing w:after="120"/>
    </w:pPr>
    <w:rPr>
      <w:rFonts w:eastAsia="Times New Roman" w:cs="Calibri"/>
      <w:szCs w:val="24"/>
      <w:lang w:val="en-GB" w:eastAsia="zh-CN"/>
    </w:rPr>
  </w:style>
  <w:style w:type="character" w:customStyle="1" w:styleId="Char6">
    <w:name w:val="Κεφαλίδα Char"/>
    <w:aliases w:val="hd Char1,ho Char1,header odd Char1,Header Titlos Prosforas Char1"/>
    <w:basedOn w:val="a0"/>
    <w:link w:val="af9"/>
    <w:uiPriority w:val="99"/>
    <w:rsid w:val="0086087F"/>
    <w:rPr>
      <w:rFonts w:ascii="Tahoma" w:eastAsia="Times New Roman" w:hAnsi="Tahoma" w:cs="Calibri"/>
      <w:szCs w:val="24"/>
      <w:lang w:val="en-GB" w:eastAsia="zh-CN"/>
    </w:rPr>
  </w:style>
  <w:style w:type="paragraph" w:customStyle="1" w:styleId="17">
    <w:name w:val="Κείμενο πλαισίου1"/>
    <w:basedOn w:val="a"/>
    <w:rsid w:val="0086087F"/>
    <w:pPr>
      <w:suppressAutoHyphens/>
      <w:spacing w:after="120"/>
    </w:pPr>
    <w:rPr>
      <w:rFonts w:eastAsia="Times New Roman"/>
      <w:sz w:val="16"/>
      <w:szCs w:val="16"/>
      <w:lang w:val="en-GB" w:eastAsia="zh-CN"/>
    </w:rPr>
  </w:style>
  <w:style w:type="paragraph" w:customStyle="1" w:styleId="CommentText1">
    <w:name w:val="Comment Text1"/>
    <w:basedOn w:val="a"/>
    <w:rsid w:val="0086087F"/>
    <w:pPr>
      <w:suppressAutoHyphens/>
      <w:spacing w:after="120"/>
    </w:pPr>
    <w:rPr>
      <w:rFonts w:eastAsia="Times New Roman" w:cs="Calibri"/>
      <w:sz w:val="20"/>
      <w:szCs w:val="20"/>
      <w:lang w:val="en-GB" w:eastAsia="zh-CN"/>
    </w:rPr>
  </w:style>
  <w:style w:type="paragraph" w:customStyle="1" w:styleId="CommentSubject1">
    <w:name w:val="Comment Subject1"/>
    <w:basedOn w:val="CommentText1"/>
    <w:next w:val="CommentText1"/>
    <w:rsid w:val="0086087F"/>
    <w:rPr>
      <w:b/>
      <w:bCs/>
    </w:rPr>
  </w:style>
  <w:style w:type="paragraph" w:customStyle="1" w:styleId="18">
    <w:name w:val="Αναθεώρηση1"/>
    <w:rsid w:val="0086087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6087F"/>
    <w:pPr>
      <w:suppressAutoHyphens/>
      <w:spacing w:before="280" w:after="200"/>
    </w:pPr>
    <w:rPr>
      <w:rFonts w:ascii="Arial Unicode MS" w:eastAsia="Arial Unicode MS" w:hAnsi="Arial Unicode MS" w:cs="Arial Unicode MS"/>
      <w:szCs w:val="24"/>
      <w:lang w:val="en-GB" w:eastAsia="zh-CN"/>
    </w:rPr>
  </w:style>
  <w:style w:type="paragraph" w:customStyle="1" w:styleId="19">
    <w:name w:val="Παράγραφος λίστας1"/>
    <w:basedOn w:val="a"/>
    <w:rsid w:val="0086087F"/>
    <w:pPr>
      <w:suppressAutoHyphens/>
      <w:spacing w:after="200"/>
      <w:ind w:left="720"/>
      <w:contextualSpacing/>
    </w:pPr>
    <w:rPr>
      <w:rFonts w:eastAsia="Times New Roman" w:cs="Calibri"/>
      <w:szCs w:val="24"/>
      <w:lang w:val="en-GB" w:eastAsia="zh-CN"/>
    </w:rPr>
  </w:style>
  <w:style w:type="paragraph" w:styleId="afa">
    <w:name w:val="footnote text"/>
    <w:basedOn w:val="a"/>
    <w:link w:val="Char7"/>
    <w:rsid w:val="0086087F"/>
    <w:pPr>
      <w:suppressAutoHyphens/>
      <w:spacing w:after="0"/>
      <w:ind w:left="425" w:hanging="425"/>
    </w:pPr>
    <w:rPr>
      <w:rFonts w:eastAsia="Times New Roman" w:cs="Calibri"/>
      <w:sz w:val="18"/>
      <w:szCs w:val="20"/>
      <w:lang w:val="en-IE" w:eastAsia="zh-CN"/>
    </w:rPr>
  </w:style>
  <w:style w:type="character" w:customStyle="1" w:styleId="Char7">
    <w:name w:val="Κείμενο υποσημείωσης Char"/>
    <w:basedOn w:val="a0"/>
    <w:link w:val="afa"/>
    <w:rsid w:val="0086087F"/>
    <w:rPr>
      <w:rFonts w:ascii="Tahoma" w:eastAsia="Times New Roman" w:hAnsi="Tahoma" w:cs="Calibri"/>
      <w:sz w:val="18"/>
      <w:szCs w:val="20"/>
      <w:lang w:val="en-IE" w:eastAsia="zh-CN"/>
    </w:rPr>
  </w:style>
  <w:style w:type="paragraph" w:styleId="1a">
    <w:name w:val="toc 1"/>
    <w:basedOn w:val="a"/>
    <w:next w:val="a"/>
    <w:uiPriority w:val="39"/>
    <w:rsid w:val="0086087F"/>
    <w:pPr>
      <w:suppressAutoHyphens/>
      <w:spacing w:before="120" w:after="120"/>
      <w:jc w:val="left"/>
    </w:pPr>
    <w:rPr>
      <w:rFonts w:eastAsia="Times New Roman" w:cs="Calibri"/>
      <w:b/>
      <w:bCs/>
      <w:caps/>
      <w:sz w:val="20"/>
      <w:szCs w:val="20"/>
      <w:lang w:val="en-GB" w:eastAsia="zh-CN"/>
    </w:rPr>
  </w:style>
  <w:style w:type="paragraph" w:styleId="25">
    <w:name w:val="toc 2"/>
    <w:basedOn w:val="a"/>
    <w:next w:val="a"/>
    <w:uiPriority w:val="39"/>
    <w:rsid w:val="0086087F"/>
    <w:pPr>
      <w:suppressAutoHyphens/>
      <w:spacing w:after="0"/>
      <w:ind w:left="220"/>
      <w:jc w:val="left"/>
    </w:pPr>
    <w:rPr>
      <w:rFonts w:eastAsia="Times New Roman" w:cs="Calibri"/>
      <w:smallCaps/>
      <w:sz w:val="20"/>
      <w:szCs w:val="20"/>
      <w:lang w:val="en-GB" w:eastAsia="zh-CN"/>
    </w:rPr>
  </w:style>
  <w:style w:type="paragraph" w:styleId="31">
    <w:name w:val="toc 3"/>
    <w:basedOn w:val="a"/>
    <w:next w:val="a"/>
    <w:uiPriority w:val="39"/>
    <w:rsid w:val="0086087F"/>
    <w:pPr>
      <w:suppressAutoHyphens/>
      <w:spacing w:after="0"/>
      <w:ind w:left="440"/>
      <w:jc w:val="left"/>
    </w:pPr>
    <w:rPr>
      <w:rFonts w:eastAsia="Times New Roman" w:cs="Calibri"/>
      <w:i/>
      <w:iCs/>
      <w:sz w:val="20"/>
      <w:szCs w:val="20"/>
      <w:lang w:val="en-GB" w:eastAsia="zh-CN"/>
    </w:rPr>
  </w:style>
  <w:style w:type="paragraph" w:styleId="40">
    <w:name w:val="toc 4"/>
    <w:basedOn w:val="a"/>
    <w:next w:val="a"/>
    <w:uiPriority w:val="39"/>
    <w:rsid w:val="0086087F"/>
    <w:pPr>
      <w:suppressAutoHyphens/>
      <w:spacing w:after="0"/>
      <w:ind w:left="660"/>
      <w:jc w:val="left"/>
    </w:pPr>
    <w:rPr>
      <w:rFonts w:eastAsia="Times New Roman" w:cs="Calibri"/>
      <w:sz w:val="18"/>
      <w:szCs w:val="18"/>
      <w:lang w:val="en-GB" w:eastAsia="zh-CN"/>
    </w:rPr>
  </w:style>
  <w:style w:type="paragraph" w:styleId="50">
    <w:name w:val="toc 5"/>
    <w:basedOn w:val="a"/>
    <w:next w:val="a"/>
    <w:uiPriority w:val="39"/>
    <w:rsid w:val="0086087F"/>
    <w:pPr>
      <w:suppressAutoHyphens/>
      <w:spacing w:after="0"/>
      <w:ind w:left="880"/>
      <w:jc w:val="left"/>
    </w:pPr>
    <w:rPr>
      <w:rFonts w:eastAsia="Times New Roman" w:cs="Calibri"/>
      <w:sz w:val="18"/>
      <w:szCs w:val="18"/>
      <w:lang w:val="en-GB" w:eastAsia="zh-CN"/>
    </w:rPr>
  </w:style>
  <w:style w:type="paragraph" w:styleId="60">
    <w:name w:val="toc 6"/>
    <w:basedOn w:val="a"/>
    <w:next w:val="a"/>
    <w:uiPriority w:val="39"/>
    <w:rsid w:val="0086087F"/>
    <w:pPr>
      <w:suppressAutoHyphens/>
      <w:spacing w:after="0"/>
      <w:ind w:left="1100"/>
      <w:jc w:val="left"/>
    </w:pPr>
    <w:rPr>
      <w:rFonts w:eastAsia="Times New Roman" w:cs="Calibri"/>
      <w:sz w:val="18"/>
      <w:szCs w:val="18"/>
      <w:lang w:val="en-GB" w:eastAsia="zh-CN"/>
    </w:rPr>
  </w:style>
  <w:style w:type="paragraph" w:styleId="70">
    <w:name w:val="toc 7"/>
    <w:basedOn w:val="a"/>
    <w:next w:val="a"/>
    <w:uiPriority w:val="39"/>
    <w:rsid w:val="0086087F"/>
    <w:pPr>
      <w:suppressAutoHyphens/>
      <w:spacing w:after="0"/>
      <w:ind w:left="1320"/>
      <w:jc w:val="left"/>
    </w:pPr>
    <w:rPr>
      <w:rFonts w:eastAsia="Times New Roman" w:cs="Calibri"/>
      <w:sz w:val="18"/>
      <w:szCs w:val="18"/>
      <w:lang w:val="en-GB" w:eastAsia="zh-CN"/>
    </w:rPr>
  </w:style>
  <w:style w:type="paragraph" w:styleId="80">
    <w:name w:val="toc 8"/>
    <w:basedOn w:val="a"/>
    <w:next w:val="a"/>
    <w:uiPriority w:val="39"/>
    <w:rsid w:val="0086087F"/>
    <w:pPr>
      <w:suppressAutoHyphens/>
      <w:spacing w:after="0"/>
      <w:ind w:left="1540"/>
      <w:jc w:val="left"/>
    </w:pPr>
    <w:rPr>
      <w:rFonts w:eastAsia="Times New Roman" w:cs="Calibri"/>
      <w:sz w:val="18"/>
      <w:szCs w:val="18"/>
      <w:lang w:val="en-GB" w:eastAsia="zh-CN"/>
    </w:rPr>
  </w:style>
  <w:style w:type="paragraph" w:styleId="90">
    <w:name w:val="toc 9"/>
    <w:basedOn w:val="a"/>
    <w:next w:val="a"/>
    <w:uiPriority w:val="39"/>
    <w:rsid w:val="0086087F"/>
    <w:pPr>
      <w:suppressAutoHyphens/>
      <w:spacing w:after="0"/>
      <w:ind w:left="1760"/>
      <w:jc w:val="left"/>
    </w:pPr>
    <w:rPr>
      <w:rFonts w:eastAsia="Times New Roman" w:cs="Calibri"/>
      <w:sz w:val="18"/>
      <w:szCs w:val="18"/>
      <w:lang w:val="en-GB" w:eastAsia="zh-CN"/>
    </w:rPr>
  </w:style>
  <w:style w:type="paragraph" w:customStyle="1" w:styleId="Style1">
    <w:name w:val="Style1"/>
    <w:basedOn w:val="DocTitle"/>
    <w:rsid w:val="0086087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6087F"/>
    <w:pPr>
      <w:keepNext/>
      <w:pageBreakBefore/>
      <w:pBdr>
        <w:top w:val="none" w:sz="0" w:space="0" w:color="000000"/>
        <w:left w:val="none" w:sz="0" w:space="0" w:color="000000"/>
        <w:bottom w:val="single" w:sz="18" w:space="1" w:color="000080"/>
        <w:right w:val="none" w:sz="0" w:space="0" w:color="000000"/>
      </w:pBdr>
      <w:suppressAutoHyphens/>
      <w:spacing w:before="320"/>
    </w:pPr>
    <w:rPr>
      <w:rFonts w:ascii="Calibri" w:eastAsia="Times New Roman" w:hAnsi="Calibri" w:cs="Calibri"/>
      <w:color w:val="333399"/>
      <w:sz w:val="28"/>
      <w:szCs w:val="32"/>
      <w:lang w:eastAsia="zh-CN"/>
    </w:rPr>
  </w:style>
  <w:style w:type="paragraph" w:styleId="afb">
    <w:name w:val="endnote text"/>
    <w:basedOn w:val="a"/>
    <w:link w:val="Char8"/>
    <w:rsid w:val="0086087F"/>
    <w:pPr>
      <w:suppressAutoHyphens/>
      <w:spacing w:after="120"/>
    </w:pPr>
    <w:rPr>
      <w:rFonts w:eastAsia="Times New Roman" w:cs="Calibri"/>
      <w:sz w:val="20"/>
      <w:szCs w:val="20"/>
      <w:lang w:val="en-GB" w:eastAsia="zh-CN"/>
    </w:rPr>
  </w:style>
  <w:style w:type="character" w:customStyle="1" w:styleId="Char8">
    <w:name w:val="Κείμενο σημείωσης τέλους Char"/>
    <w:basedOn w:val="a0"/>
    <w:link w:val="afb"/>
    <w:rsid w:val="0086087F"/>
    <w:rPr>
      <w:rFonts w:ascii="Tahoma" w:eastAsia="Times New Roman" w:hAnsi="Tahoma" w:cs="Calibri"/>
      <w:sz w:val="20"/>
      <w:szCs w:val="20"/>
      <w:lang w:val="en-GB" w:eastAsia="zh-CN"/>
    </w:rPr>
  </w:style>
  <w:style w:type="paragraph" w:customStyle="1" w:styleId="Default">
    <w:name w:val="Default"/>
    <w:rsid w:val="0086087F"/>
    <w:pPr>
      <w:widowControl w:val="0"/>
      <w:suppressAutoHyphens/>
      <w:spacing w:after="0" w:line="240" w:lineRule="auto"/>
    </w:pPr>
    <w:rPr>
      <w:rFonts w:ascii="Cambria" w:eastAsia="SimSun" w:hAnsi="Cambria" w:cs="Mangal"/>
      <w:color w:val="000000"/>
      <w:sz w:val="24"/>
      <w:szCs w:val="24"/>
      <w:lang w:val="el-GR" w:eastAsia="zh-CN" w:bidi="hi-IN"/>
    </w:rPr>
  </w:style>
  <w:style w:type="paragraph" w:customStyle="1" w:styleId="afc">
    <w:name w:val="Προμορφοποιημένο κείμενο"/>
    <w:basedOn w:val="a"/>
    <w:rsid w:val="0086087F"/>
    <w:pPr>
      <w:suppressAutoHyphens/>
      <w:spacing w:after="120"/>
    </w:pPr>
    <w:rPr>
      <w:rFonts w:eastAsia="Times New Roman" w:cs="Calibri"/>
      <w:szCs w:val="24"/>
      <w:lang w:val="en-GB" w:eastAsia="zh-CN"/>
    </w:rPr>
  </w:style>
  <w:style w:type="paragraph" w:styleId="afd">
    <w:name w:val="Body Text Indent"/>
    <w:basedOn w:val="a"/>
    <w:link w:val="Char9"/>
    <w:rsid w:val="0086087F"/>
    <w:pPr>
      <w:suppressAutoHyphens/>
      <w:spacing w:after="120"/>
      <w:ind w:firstLine="1134"/>
    </w:pPr>
    <w:rPr>
      <w:rFonts w:ascii="Arial" w:eastAsia="Times New Roman" w:hAnsi="Arial" w:cs="Arial"/>
      <w:szCs w:val="24"/>
      <w:lang w:val="en-GB" w:eastAsia="zh-CN"/>
    </w:rPr>
  </w:style>
  <w:style w:type="character" w:customStyle="1" w:styleId="Char9">
    <w:name w:val="Σώμα κείμενου με εσοχή Char"/>
    <w:basedOn w:val="a0"/>
    <w:link w:val="afd"/>
    <w:rsid w:val="0086087F"/>
    <w:rPr>
      <w:rFonts w:ascii="Arial" w:eastAsia="Times New Roman" w:hAnsi="Arial" w:cs="Arial"/>
      <w:szCs w:val="24"/>
      <w:lang w:val="en-GB" w:eastAsia="zh-CN"/>
    </w:rPr>
  </w:style>
  <w:style w:type="paragraph" w:customStyle="1" w:styleId="normalwithoutspacing">
    <w:name w:val="normal_without_spacing"/>
    <w:basedOn w:val="a"/>
    <w:rsid w:val="0086087F"/>
    <w:pPr>
      <w:suppressAutoHyphens/>
      <w:spacing w:after="60"/>
    </w:pPr>
    <w:rPr>
      <w:rFonts w:eastAsia="Times New Roman" w:cs="Calibri"/>
      <w:szCs w:val="24"/>
      <w:lang w:eastAsia="zh-CN"/>
    </w:rPr>
  </w:style>
  <w:style w:type="paragraph" w:customStyle="1" w:styleId="foothanging">
    <w:name w:val="foot_hanging"/>
    <w:basedOn w:val="afa"/>
    <w:rsid w:val="0086087F"/>
    <w:pPr>
      <w:ind w:left="426" w:hanging="426"/>
    </w:pPr>
    <w:rPr>
      <w:szCs w:val="18"/>
    </w:rPr>
  </w:style>
  <w:style w:type="paragraph" w:customStyle="1" w:styleId="-HTML1">
    <w:name w:val="Προ-διαμορφωμένο HTML1"/>
    <w:basedOn w:val="a"/>
    <w:rsid w:val="00860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zh-CN"/>
    </w:rPr>
  </w:style>
  <w:style w:type="paragraph" w:customStyle="1" w:styleId="LO-normal">
    <w:name w:val="LO-normal"/>
    <w:rsid w:val="0086087F"/>
    <w:pPr>
      <w:suppressAutoHyphens/>
      <w:spacing w:after="0" w:line="276" w:lineRule="auto"/>
    </w:pPr>
    <w:rPr>
      <w:rFonts w:ascii="Arial" w:eastAsia="Arial" w:hAnsi="Arial" w:cs="Arial"/>
      <w:color w:val="000000"/>
      <w:lang w:val="el-GR" w:eastAsia="zh-CN"/>
    </w:rPr>
  </w:style>
  <w:style w:type="paragraph" w:customStyle="1" w:styleId="310">
    <w:name w:val="Σώμα κείμενου με εσοχή 31"/>
    <w:basedOn w:val="a"/>
    <w:rsid w:val="0086087F"/>
    <w:pPr>
      <w:spacing w:after="120" w:line="312" w:lineRule="auto"/>
      <w:ind w:left="283"/>
    </w:pPr>
    <w:rPr>
      <w:rFonts w:eastAsia="Times New Roman" w:cs="Times New Roman"/>
      <w:sz w:val="16"/>
      <w:szCs w:val="16"/>
      <w:lang w:val="en-GB" w:eastAsia="zh-CN"/>
    </w:rPr>
  </w:style>
  <w:style w:type="paragraph" w:customStyle="1" w:styleId="1b">
    <w:name w:val="Χωρίς διάστιχο1"/>
    <w:rsid w:val="0086087F"/>
    <w:pPr>
      <w:suppressAutoHyphens/>
      <w:spacing w:after="0" w:line="240" w:lineRule="auto"/>
      <w:jc w:val="both"/>
    </w:pPr>
    <w:rPr>
      <w:rFonts w:ascii="Calibri" w:eastAsia="Times New Roman" w:hAnsi="Calibri" w:cs="Calibri"/>
      <w:szCs w:val="24"/>
      <w:lang w:val="en-GB" w:eastAsia="zh-CN"/>
    </w:rPr>
  </w:style>
  <w:style w:type="paragraph" w:customStyle="1" w:styleId="afe">
    <w:name w:val="Περιεχόμενα πίνακα"/>
    <w:basedOn w:val="a"/>
    <w:rsid w:val="0086087F"/>
    <w:pPr>
      <w:suppressLineNumbers/>
      <w:suppressAutoHyphens/>
      <w:spacing w:after="120"/>
    </w:pPr>
    <w:rPr>
      <w:rFonts w:eastAsia="Times New Roman" w:cs="Calibri"/>
      <w:szCs w:val="24"/>
      <w:lang w:val="en-GB" w:eastAsia="zh-CN"/>
    </w:rPr>
  </w:style>
  <w:style w:type="paragraph" w:customStyle="1" w:styleId="aff">
    <w:name w:val="Επικεφαλίδα πίνακα"/>
    <w:basedOn w:val="afe"/>
    <w:rsid w:val="0086087F"/>
    <w:pPr>
      <w:jc w:val="center"/>
    </w:pPr>
    <w:rPr>
      <w:b/>
      <w:bCs/>
    </w:rPr>
  </w:style>
  <w:style w:type="paragraph" w:customStyle="1" w:styleId="footers">
    <w:name w:val="footers"/>
    <w:basedOn w:val="foothanging"/>
    <w:rsid w:val="0086087F"/>
  </w:style>
  <w:style w:type="paragraph" w:customStyle="1" w:styleId="Standard">
    <w:name w:val="Standard"/>
    <w:rsid w:val="0086087F"/>
    <w:pPr>
      <w:widowControl w:val="0"/>
      <w:suppressAutoHyphens/>
      <w:spacing w:after="0" w:line="240" w:lineRule="auto"/>
      <w:textAlignment w:val="baseline"/>
    </w:pPr>
    <w:rPr>
      <w:rFonts w:ascii="Times New Roman" w:eastAsia="SimSun" w:hAnsi="Times New Roman" w:cs="Lucida Sans"/>
      <w:kern w:val="1"/>
      <w:sz w:val="24"/>
      <w:szCs w:val="24"/>
      <w:lang w:val="el-GR" w:eastAsia="zh-CN" w:bidi="hi-IN"/>
    </w:rPr>
  </w:style>
  <w:style w:type="paragraph" w:customStyle="1" w:styleId="Textbody">
    <w:name w:val="Text body"/>
    <w:basedOn w:val="Standard"/>
    <w:rsid w:val="0086087F"/>
    <w:pPr>
      <w:spacing w:after="120"/>
    </w:pPr>
  </w:style>
  <w:style w:type="paragraph" w:customStyle="1" w:styleId="Footnote">
    <w:name w:val="Footnote"/>
    <w:basedOn w:val="Standard"/>
    <w:rsid w:val="0086087F"/>
    <w:pPr>
      <w:suppressLineNumbers/>
      <w:ind w:left="283" w:hanging="283"/>
    </w:pPr>
    <w:rPr>
      <w:sz w:val="20"/>
      <w:szCs w:val="20"/>
    </w:rPr>
  </w:style>
  <w:style w:type="paragraph" w:customStyle="1" w:styleId="311">
    <w:name w:val="Σώμα κείμενου 31"/>
    <w:basedOn w:val="a"/>
    <w:rsid w:val="0086087F"/>
    <w:pPr>
      <w:suppressAutoHyphens/>
      <w:spacing w:after="120"/>
    </w:pPr>
    <w:rPr>
      <w:rFonts w:eastAsia="Times New Roman" w:cs="Calibri"/>
      <w:sz w:val="16"/>
      <w:szCs w:val="16"/>
      <w:lang w:val="en-GB" w:eastAsia="zh-CN"/>
    </w:rPr>
  </w:style>
  <w:style w:type="paragraph" w:customStyle="1" w:styleId="fooot">
    <w:name w:val="fooot"/>
    <w:basedOn w:val="footers"/>
    <w:rsid w:val="0086087F"/>
  </w:style>
  <w:style w:type="paragraph" w:customStyle="1" w:styleId="1c">
    <w:name w:val="Κείμενο σχολίου1"/>
    <w:basedOn w:val="a"/>
    <w:rsid w:val="0086087F"/>
    <w:pPr>
      <w:suppressAutoHyphens/>
      <w:spacing w:after="120"/>
    </w:pPr>
    <w:rPr>
      <w:rFonts w:eastAsia="Times New Roman" w:cs="Calibri"/>
      <w:sz w:val="20"/>
      <w:szCs w:val="20"/>
      <w:lang w:val="en-GB" w:eastAsia="zh-CN"/>
    </w:rPr>
  </w:style>
  <w:style w:type="paragraph" w:styleId="-HTML">
    <w:name w:val="HTML Preformatted"/>
    <w:basedOn w:val="a"/>
    <w:link w:val="-HTMLChar1"/>
    <w:uiPriority w:val="99"/>
    <w:rsid w:val="00860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uiPriority w:val="99"/>
    <w:rsid w:val="0086087F"/>
    <w:rPr>
      <w:rFonts w:ascii="Courier New" w:eastAsia="Times New Roman" w:hAnsi="Courier New" w:cs="Courier New"/>
      <w:sz w:val="20"/>
      <w:szCs w:val="20"/>
      <w:lang w:eastAsia="zh-CN"/>
    </w:rPr>
  </w:style>
  <w:style w:type="paragraph" w:styleId="aff0">
    <w:name w:val="Revision"/>
    <w:rsid w:val="0086087F"/>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86087F"/>
    <w:pPr>
      <w:numPr>
        <w:numId w:val="2"/>
      </w:numPr>
      <w:spacing w:after="0"/>
    </w:pPr>
    <w:rPr>
      <w:rFonts w:ascii="Trebuchet MS" w:eastAsia="Times New Roman" w:hAnsi="Trebuchet MS" w:cs="Times New Roman"/>
      <w:szCs w:val="20"/>
      <w:lang w:val="en-US" w:eastAsia="zh-CN"/>
    </w:rPr>
  </w:style>
  <w:style w:type="paragraph" w:customStyle="1" w:styleId="100">
    <w:name w:val="Περιεχόμενα 10"/>
    <w:basedOn w:val="af7"/>
    <w:rsid w:val="0086087F"/>
    <w:pPr>
      <w:tabs>
        <w:tab w:val="right" w:leader="dot" w:pos="7091"/>
      </w:tabs>
      <w:ind w:left="2547"/>
    </w:pPr>
  </w:style>
  <w:style w:type="character" w:customStyle="1" w:styleId="CommentTextChar2">
    <w:name w:val="Comment Text Char2"/>
    <w:basedOn w:val="a0"/>
    <w:uiPriority w:val="99"/>
    <w:semiHidden/>
    <w:rsid w:val="0086087F"/>
    <w:rPr>
      <w:rFonts w:ascii="Calibri" w:hAnsi="Calibri" w:cs="Calibri"/>
      <w:lang w:val="en-GB" w:eastAsia="zh-CN"/>
    </w:rPr>
  </w:style>
  <w:style w:type="character" w:customStyle="1" w:styleId="Mention1">
    <w:name w:val="Mention1"/>
    <w:basedOn w:val="a0"/>
    <w:uiPriority w:val="99"/>
    <w:semiHidden/>
    <w:unhideWhenUsed/>
    <w:rsid w:val="0086087F"/>
    <w:rPr>
      <w:color w:val="2B579A"/>
      <w:shd w:val="clear" w:color="auto" w:fill="E6E6E6"/>
    </w:rPr>
  </w:style>
  <w:style w:type="character" w:customStyle="1" w:styleId="32">
    <w:name w:val="Παραπομπή υποσημείωσης3"/>
    <w:rsid w:val="0086087F"/>
    <w:rPr>
      <w:vertAlign w:val="superscript"/>
    </w:rPr>
  </w:style>
  <w:style w:type="character" w:customStyle="1" w:styleId="UnresolvedMention1">
    <w:name w:val="Unresolved Mention1"/>
    <w:basedOn w:val="a0"/>
    <w:uiPriority w:val="99"/>
    <w:semiHidden/>
    <w:unhideWhenUsed/>
    <w:rsid w:val="0086087F"/>
    <w:rPr>
      <w:color w:val="808080"/>
      <w:shd w:val="clear" w:color="auto" w:fill="E6E6E6"/>
    </w:rPr>
  </w:style>
  <w:style w:type="character" w:customStyle="1" w:styleId="WW-FootnoteReference15">
    <w:name w:val="WW-Footnote Reference15"/>
    <w:rsid w:val="0086087F"/>
    <w:rPr>
      <w:vertAlign w:val="superscript"/>
    </w:rPr>
  </w:style>
  <w:style w:type="numbering" w:customStyle="1" w:styleId="Style2">
    <w:name w:val="Style2"/>
    <w:uiPriority w:val="99"/>
    <w:rsid w:val="0086087F"/>
    <w:pPr>
      <w:numPr>
        <w:numId w:val="4"/>
      </w:numPr>
    </w:pPr>
  </w:style>
  <w:style w:type="paragraph" w:customStyle="1" w:styleId="Style18">
    <w:name w:val="Style18"/>
    <w:basedOn w:val="a"/>
    <w:uiPriority w:val="99"/>
    <w:rsid w:val="0086087F"/>
    <w:pPr>
      <w:widowControl w:val="0"/>
      <w:autoSpaceDE w:val="0"/>
      <w:autoSpaceDN w:val="0"/>
      <w:adjustRightInd w:val="0"/>
      <w:spacing w:after="0" w:line="210" w:lineRule="exact"/>
      <w:ind w:firstLine="165"/>
    </w:pPr>
    <w:rPr>
      <w:rFonts w:ascii="Microsoft Sans Serif" w:eastAsiaTheme="minorEastAsia" w:hAnsi="Microsoft Sans Serif" w:cs="Microsoft Sans Serif"/>
      <w:sz w:val="24"/>
      <w:szCs w:val="24"/>
      <w:lang w:eastAsia="el-GR"/>
    </w:rPr>
  </w:style>
  <w:style w:type="character" w:customStyle="1" w:styleId="FontStyle124">
    <w:name w:val="Font Style124"/>
    <w:basedOn w:val="a0"/>
    <w:uiPriority w:val="99"/>
    <w:rsid w:val="0086087F"/>
    <w:rPr>
      <w:rFonts w:ascii="Microsoft Sans Serif" w:hAnsi="Microsoft Sans Serif" w:cs="Microsoft Sans Serif"/>
      <w:sz w:val="14"/>
      <w:szCs w:val="14"/>
    </w:rPr>
  </w:style>
  <w:style w:type="paragraph" w:customStyle="1" w:styleId="Style35">
    <w:name w:val="Style35"/>
    <w:basedOn w:val="a"/>
    <w:uiPriority w:val="99"/>
    <w:rsid w:val="0086087F"/>
    <w:pPr>
      <w:widowControl w:val="0"/>
      <w:autoSpaceDE w:val="0"/>
      <w:autoSpaceDN w:val="0"/>
      <w:adjustRightInd w:val="0"/>
      <w:spacing w:after="0" w:line="210" w:lineRule="exact"/>
      <w:ind w:firstLine="169"/>
    </w:pPr>
    <w:rPr>
      <w:rFonts w:ascii="Microsoft Sans Serif" w:eastAsiaTheme="minorEastAsia" w:hAnsi="Microsoft Sans Serif" w:cs="Microsoft Sans Serif"/>
      <w:sz w:val="24"/>
      <w:szCs w:val="24"/>
      <w:lang w:eastAsia="el-GR"/>
    </w:rPr>
  </w:style>
  <w:style w:type="paragraph" w:customStyle="1" w:styleId="Tabletext">
    <w:name w:val="Table text"/>
    <w:aliases w:val="ta"/>
    <w:basedOn w:val="a"/>
    <w:link w:val="TabletextChar1"/>
    <w:rsid w:val="0086087F"/>
    <w:pPr>
      <w:widowControl w:val="0"/>
      <w:spacing w:after="120"/>
      <w:jc w:val="left"/>
    </w:pPr>
    <w:rPr>
      <w:rFonts w:eastAsia="Times New Roman" w:cs="Times New Roman"/>
      <w:sz w:val="20"/>
      <w:szCs w:val="20"/>
    </w:rPr>
  </w:style>
  <w:style w:type="character" w:customStyle="1" w:styleId="TabletextChar1">
    <w:name w:val="Table text Char1"/>
    <w:link w:val="Tabletext"/>
    <w:locked/>
    <w:rsid w:val="0086087F"/>
    <w:rPr>
      <w:rFonts w:ascii="Tahoma" w:eastAsia="Times New Roman" w:hAnsi="Tahoma" w:cs="Times New Roman"/>
      <w:sz w:val="20"/>
      <w:szCs w:val="20"/>
      <w:lang w:val="el-GR"/>
    </w:rPr>
  </w:style>
  <w:style w:type="character" w:customStyle="1" w:styleId="Heading1Char1">
    <w:name w:val="Heading 1 Char1"/>
    <w:basedOn w:val="a0"/>
    <w:rsid w:val="0086087F"/>
    <w:rPr>
      <w:rFonts w:ascii="Arial" w:hAnsi="Arial" w:cs="Arial"/>
      <w:b/>
      <w:bCs/>
      <w:color w:val="333399"/>
      <w:sz w:val="28"/>
      <w:szCs w:val="32"/>
      <w:lang w:val="en-US" w:eastAsia="zh-CN"/>
    </w:rPr>
  </w:style>
  <w:style w:type="numbering" w:customStyle="1" w:styleId="Style3">
    <w:name w:val="Style3"/>
    <w:uiPriority w:val="99"/>
    <w:rsid w:val="0086087F"/>
    <w:pPr>
      <w:numPr>
        <w:numId w:val="7"/>
      </w:numPr>
    </w:pPr>
  </w:style>
  <w:style w:type="character" w:customStyle="1" w:styleId="UnresolvedMention2">
    <w:name w:val="Unresolved Mention2"/>
    <w:basedOn w:val="a0"/>
    <w:uiPriority w:val="99"/>
    <w:semiHidden/>
    <w:unhideWhenUsed/>
    <w:rsid w:val="0086087F"/>
    <w:rPr>
      <w:color w:val="808080"/>
      <w:shd w:val="clear" w:color="auto" w:fill="E6E6E6"/>
    </w:rPr>
  </w:style>
  <w:style w:type="character" w:styleId="aff1">
    <w:name w:val="Book Title"/>
    <w:basedOn w:val="a0"/>
    <w:uiPriority w:val="33"/>
    <w:qFormat/>
    <w:rsid w:val="0086087F"/>
    <w:rPr>
      <w:b/>
      <w:bCs/>
      <w:i/>
      <w:iCs/>
      <w:spacing w:val="5"/>
    </w:rPr>
  </w:style>
  <w:style w:type="paragraph" w:styleId="aff2">
    <w:name w:val="Subtitle"/>
    <w:basedOn w:val="a"/>
    <w:next w:val="a"/>
    <w:link w:val="Chara"/>
    <w:uiPriority w:val="11"/>
    <w:qFormat/>
    <w:rsid w:val="0086087F"/>
    <w:pPr>
      <w:numPr>
        <w:ilvl w:val="1"/>
      </w:numPr>
      <w:suppressAutoHyphens/>
    </w:pPr>
    <w:rPr>
      <w:rFonts w:asciiTheme="minorHAnsi" w:eastAsiaTheme="minorEastAsia" w:hAnsiTheme="minorHAnsi" w:cstheme="minorBidi"/>
      <w:color w:val="5A5A5A" w:themeColor="text1" w:themeTint="A5"/>
      <w:spacing w:val="15"/>
      <w:lang w:val="en-GB" w:eastAsia="zh-CN"/>
    </w:rPr>
  </w:style>
  <w:style w:type="character" w:customStyle="1" w:styleId="Chara">
    <w:name w:val="Υπότιτλος Char"/>
    <w:basedOn w:val="a0"/>
    <w:link w:val="aff2"/>
    <w:uiPriority w:val="11"/>
    <w:rsid w:val="0086087F"/>
    <w:rPr>
      <w:rFonts w:eastAsiaTheme="minorEastAsia"/>
      <w:color w:val="5A5A5A" w:themeColor="text1" w:themeTint="A5"/>
      <w:spacing w:val="15"/>
      <w:lang w:val="en-GB" w:eastAsia="zh-CN"/>
    </w:rPr>
  </w:style>
  <w:style w:type="paragraph" w:styleId="aff3">
    <w:name w:val="Intense Quote"/>
    <w:basedOn w:val="a"/>
    <w:next w:val="a"/>
    <w:link w:val="Charb"/>
    <w:uiPriority w:val="30"/>
    <w:qFormat/>
    <w:rsid w:val="0086087F"/>
    <w:pPr>
      <w:pBdr>
        <w:top w:val="single" w:sz="4" w:space="10" w:color="4472C4" w:themeColor="accent1"/>
        <w:bottom w:val="single" w:sz="4" w:space="10" w:color="4472C4" w:themeColor="accent1"/>
      </w:pBdr>
      <w:suppressAutoHyphens/>
      <w:spacing w:before="360" w:after="360"/>
      <w:ind w:left="864" w:right="864"/>
      <w:jc w:val="center"/>
    </w:pPr>
    <w:rPr>
      <w:rFonts w:eastAsia="Times New Roman" w:cs="Calibri"/>
      <w:i/>
      <w:iCs/>
      <w:color w:val="4472C4" w:themeColor="accent1"/>
      <w:szCs w:val="24"/>
      <w:lang w:val="en-GB" w:eastAsia="zh-CN"/>
    </w:rPr>
  </w:style>
  <w:style w:type="character" w:customStyle="1" w:styleId="Charb">
    <w:name w:val="Έντονο απόσπασμα Char"/>
    <w:basedOn w:val="a0"/>
    <w:link w:val="aff3"/>
    <w:uiPriority w:val="30"/>
    <w:rsid w:val="0086087F"/>
    <w:rPr>
      <w:rFonts w:ascii="Tahoma" w:eastAsia="Times New Roman" w:hAnsi="Tahoma" w:cs="Calibri"/>
      <w:i/>
      <w:iCs/>
      <w:color w:val="4472C4" w:themeColor="accent1"/>
      <w:szCs w:val="24"/>
      <w:lang w:val="en-GB" w:eastAsia="zh-CN"/>
    </w:rPr>
  </w:style>
  <w:style w:type="paragraph" w:customStyle="1" w:styleId="firstpage">
    <w:name w:val="first page"/>
    <w:basedOn w:val="1"/>
    <w:link w:val="firstpageChar"/>
    <w:semiHidden/>
    <w:rsid w:val="0086087F"/>
    <w:pPr>
      <w:keepNext/>
      <w:numPr>
        <w:numId w:val="0"/>
      </w:numPr>
      <w:pBdr>
        <w:bottom w:val="single" w:sz="6" w:space="1" w:color="auto"/>
      </w:pBdr>
      <w:shd w:val="clear" w:color="auto" w:fill="E0E0E0"/>
      <w:spacing w:before="360" w:after="120"/>
      <w:ind w:left="1418" w:hanging="1418"/>
      <w:jc w:val="left"/>
      <w:outlineLvl w:val="9"/>
    </w:pPr>
    <w:rPr>
      <w:rFonts w:eastAsia="Times New Roman" w:cs="Times New Roman"/>
      <w:bCs w:val="0"/>
      <w:spacing w:val="20"/>
      <w:kern w:val="28"/>
      <w:sz w:val="24"/>
      <w:szCs w:val="20"/>
    </w:rPr>
  </w:style>
  <w:style w:type="character" w:customStyle="1" w:styleId="firstpageChar">
    <w:name w:val="first page Char"/>
    <w:basedOn w:val="a0"/>
    <w:link w:val="firstpage"/>
    <w:semiHidden/>
    <w:rsid w:val="0086087F"/>
    <w:rPr>
      <w:rFonts w:ascii="Tahoma" w:eastAsia="Times New Roman" w:hAnsi="Tahoma" w:cs="Times New Roman"/>
      <w:b/>
      <w:spacing w:val="20"/>
      <w:kern w:val="28"/>
      <w:sz w:val="24"/>
      <w:szCs w:val="20"/>
      <w:shd w:val="clear" w:color="auto" w:fill="E0E0E0"/>
      <w:lang w:val="el-GR"/>
    </w:rPr>
  </w:style>
  <w:style w:type="character" w:customStyle="1" w:styleId="WW-FootnoteReference17">
    <w:name w:val="WW-Footnote Reference17"/>
    <w:rsid w:val="0086087F"/>
    <w:rPr>
      <w:vertAlign w:val="superscript"/>
    </w:rPr>
  </w:style>
  <w:style w:type="character" w:customStyle="1" w:styleId="41">
    <w:name w:val="Παραπομπή υποσημείωσης4"/>
    <w:rsid w:val="0086087F"/>
    <w:rPr>
      <w:vertAlign w:val="superscript"/>
    </w:rPr>
  </w:style>
  <w:style w:type="character" w:customStyle="1" w:styleId="WW-EndnoteReference17">
    <w:name w:val="WW-Endnote Reference17"/>
    <w:rsid w:val="0086087F"/>
    <w:rPr>
      <w:vertAlign w:val="superscript"/>
    </w:rPr>
  </w:style>
  <w:style w:type="character" w:customStyle="1" w:styleId="WW-FootnoteReference19">
    <w:name w:val="WW-Footnote Reference19"/>
    <w:rsid w:val="0086087F"/>
    <w:rPr>
      <w:vertAlign w:val="superscript"/>
    </w:rPr>
  </w:style>
  <w:style w:type="character" w:customStyle="1" w:styleId="UnresolvedMention3">
    <w:name w:val="Unresolved Mention3"/>
    <w:basedOn w:val="a0"/>
    <w:uiPriority w:val="99"/>
    <w:semiHidden/>
    <w:unhideWhenUsed/>
    <w:rsid w:val="0086087F"/>
    <w:rPr>
      <w:color w:val="808080"/>
      <w:shd w:val="clear" w:color="auto" w:fill="E6E6E6"/>
    </w:rPr>
  </w:style>
  <w:style w:type="character" w:customStyle="1" w:styleId="WW-FootnoteReference16">
    <w:name w:val="WW-Footnote Reference16"/>
    <w:rsid w:val="0086087F"/>
    <w:rPr>
      <w:vertAlign w:val="superscript"/>
    </w:rPr>
  </w:style>
  <w:style w:type="paragraph" w:customStyle="1" w:styleId="para-1">
    <w:name w:val="para-1"/>
    <w:basedOn w:val="a"/>
    <w:rsid w:val="0086087F"/>
    <w:pPr>
      <w:tabs>
        <w:tab w:val="left" w:pos="1021"/>
        <w:tab w:val="left" w:pos="1588"/>
        <w:tab w:val="left" w:pos="2155"/>
        <w:tab w:val="left" w:pos="2722"/>
        <w:tab w:val="left" w:pos="3289"/>
      </w:tabs>
      <w:suppressAutoHyphens/>
      <w:spacing w:after="0"/>
      <w:ind w:left="1021" w:hanging="1021"/>
    </w:pPr>
    <w:rPr>
      <w:rFonts w:ascii="Arial" w:eastAsia="Times New Roman" w:hAnsi="Arial" w:cs="Arial"/>
      <w:spacing w:val="5"/>
      <w:szCs w:val="20"/>
      <w:lang w:eastAsia="zh-CN"/>
    </w:rPr>
  </w:style>
  <w:style w:type="paragraph" w:customStyle="1" w:styleId="Heading4">
    <w:name w:val="Heading4"/>
    <w:basedOn w:val="4"/>
    <w:link w:val="Heading4Char"/>
    <w:rsid w:val="00956DE4"/>
  </w:style>
  <w:style w:type="character" w:customStyle="1" w:styleId="Heading4Char">
    <w:name w:val="Heading4 Char"/>
    <w:basedOn w:val="4Char"/>
    <w:link w:val="Heading4"/>
    <w:rsid w:val="00956DE4"/>
    <w:rPr>
      <w:rFonts w:ascii="Tahoma" w:hAnsi="Tahoma" w:cs="Tahoma"/>
      <w:b/>
      <w:bCs/>
      <w:lang w:val="el-GR"/>
    </w:rPr>
  </w:style>
  <w:style w:type="paragraph" w:styleId="aff4">
    <w:name w:val="TOC Heading"/>
    <w:basedOn w:val="1"/>
    <w:next w:val="a"/>
    <w:uiPriority w:val="39"/>
    <w:unhideWhenUsed/>
    <w:qFormat/>
    <w:rsid w:val="00AD4308"/>
    <w:pPr>
      <w:keepNext/>
      <w:keepLines/>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customStyle="1" w:styleId="CM4">
    <w:name w:val="CM4"/>
    <w:basedOn w:val="a"/>
    <w:next w:val="a"/>
    <w:rsid w:val="00D64611"/>
    <w:pPr>
      <w:autoSpaceDE w:val="0"/>
      <w:autoSpaceDN w:val="0"/>
      <w:adjustRightInd w:val="0"/>
      <w:spacing w:after="0"/>
      <w:jc w:val="left"/>
    </w:pPr>
    <w:rPr>
      <w:rFonts w:ascii="EUAlbertina" w:eastAsia="Times New Roman" w:hAnsi="EUAlbertina" w:cs="Times New Roman"/>
      <w:sz w:val="24"/>
      <w:szCs w:val="24"/>
      <w:lang w:val="en-US" w:eastAsia="el-GR"/>
    </w:rPr>
  </w:style>
  <w:style w:type="character" w:customStyle="1" w:styleId="UnresolvedMention4">
    <w:name w:val="Unresolved Mention4"/>
    <w:basedOn w:val="a0"/>
    <w:uiPriority w:val="99"/>
    <w:semiHidden/>
    <w:unhideWhenUsed/>
    <w:rsid w:val="00A706E6"/>
    <w:rPr>
      <w:color w:val="605E5C"/>
      <w:shd w:val="clear" w:color="auto" w:fill="E1DFDD"/>
    </w:rPr>
  </w:style>
  <w:style w:type="character" w:customStyle="1" w:styleId="UnresolvedMention5">
    <w:name w:val="Unresolved Mention5"/>
    <w:basedOn w:val="a0"/>
    <w:uiPriority w:val="99"/>
    <w:semiHidden/>
    <w:unhideWhenUsed/>
    <w:rsid w:val="003C57C2"/>
    <w:rPr>
      <w:color w:val="605E5C"/>
      <w:shd w:val="clear" w:color="auto" w:fill="E1DFDD"/>
    </w:rPr>
  </w:style>
  <w:style w:type="paragraph" w:styleId="aff5">
    <w:name w:val="Title"/>
    <w:basedOn w:val="a"/>
    <w:next w:val="a"/>
    <w:link w:val="Charc"/>
    <w:uiPriority w:val="10"/>
    <w:qFormat/>
    <w:rsid w:val="001631BF"/>
    <w:pPr>
      <w:spacing w:before="120" w:after="120" w:line="259" w:lineRule="auto"/>
      <w:contextualSpacing/>
    </w:pPr>
    <w:rPr>
      <w:rFonts w:eastAsiaTheme="majorEastAsia" w:cstheme="majorBidi"/>
      <w:b/>
      <w:spacing w:val="-10"/>
      <w:kern w:val="28"/>
      <w:szCs w:val="56"/>
    </w:rPr>
  </w:style>
  <w:style w:type="character" w:customStyle="1" w:styleId="Charc">
    <w:name w:val="Τίτλος Char"/>
    <w:basedOn w:val="a0"/>
    <w:link w:val="aff5"/>
    <w:uiPriority w:val="10"/>
    <w:rsid w:val="001631BF"/>
    <w:rPr>
      <w:rFonts w:ascii="Tahoma" w:eastAsiaTheme="majorEastAsia" w:hAnsi="Tahoma" w:cstheme="majorBidi"/>
      <w:b/>
      <w:spacing w:val="-10"/>
      <w:kern w:val="28"/>
      <w:szCs w:val="56"/>
      <w:lang w:val="el-GR"/>
    </w:rPr>
  </w:style>
  <w:style w:type="table" w:customStyle="1" w:styleId="4-11">
    <w:name w:val="Πίνακας 4 με πλέγμα - Έμφαση 11"/>
    <w:basedOn w:val="a1"/>
    <w:uiPriority w:val="49"/>
    <w:rsid w:val="001631BF"/>
    <w:pPr>
      <w:spacing w:before="100" w:after="0" w:line="240" w:lineRule="auto"/>
    </w:pPr>
    <w:rPr>
      <w:rFonts w:eastAsiaTheme="minorEastAsia"/>
      <w:sz w:val="20"/>
      <w:szCs w:val="20"/>
      <w:lang w:eastAsia="ja-JP"/>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210">
    <w:name w:val="Απλός πίνακας 21"/>
    <w:basedOn w:val="a1"/>
    <w:uiPriority w:val="42"/>
    <w:rsid w:val="001631BF"/>
    <w:pPr>
      <w:spacing w:before="120" w:after="0" w:line="240" w:lineRule="auto"/>
    </w:pPr>
    <w:rPr>
      <w:rFonts w:eastAsiaTheme="minorEastAsia"/>
      <w:lang w:eastAsia="ja-JP"/>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6">
    <w:name w:val="Unresolved Mention6"/>
    <w:basedOn w:val="a0"/>
    <w:uiPriority w:val="99"/>
    <w:semiHidden/>
    <w:unhideWhenUsed/>
    <w:rsid w:val="001B2370"/>
    <w:rPr>
      <w:color w:val="605E5C"/>
      <w:shd w:val="clear" w:color="auto" w:fill="E1DFDD"/>
    </w:rPr>
  </w:style>
  <w:style w:type="table" w:customStyle="1" w:styleId="1d">
    <w:name w:val="Πλέγμα πίνακα1"/>
    <w:basedOn w:val="a1"/>
    <w:next w:val="a5"/>
    <w:uiPriority w:val="59"/>
    <w:rsid w:val="00BD2EF7"/>
    <w:pPr>
      <w:spacing w:after="0" w:line="240" w:lineRule="auto"/>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_Num#"/>
    <w:basedOn w:val="a"/>
    <w:rsid w:val="00BF2AFC"/>
    <w:pPr>
      <w:numPr>
        <w:numId w:val="81"/>
      </w:numPr>
      <w:spacing w:after="120"/>
    </w:pPr>
    <w:rPr>
      <w:rFonts w:eastAsia="Times New Roman" w:cs="Times New Roman"/>
      <w:szCs w:val="20"/>
    </w:rPr>
  </w:style>
  <w:style w:type="character" w:customStyle="1" w:styleId="1e">
    <w:name w:val="Ανεπίλυτη αναφορά1"/>
    <w:basedOn w:val="a0"/>
    <w:uiPriority w:val="99"/>
    <w:semiHidden/>
    <w:unhideWhenUsed/>
    <w:rsid w:val="00354B61"/>
    <w:rPr>
      <w:color w:val="605E5C"/>
      <w:shd w:val="clear" w:color="auto" w:fill="E1DFDD"/>
    </w:rPr>
  </w:style>
  <w:style w:type="paragraph" w:styleId="Web">
    <w:name w:val="Normal (Web)"/>
    <w:basedOn w:val="a"/>
    <w:uiPriority w:val="99"/>
    <w:semiHidden/>
    <w:unhideWhenUsed/>
    <w:rsid w:val="001B2160"/>
    <w:pPr>
      <w:spacing w:before="100" w:beforeAutospacing="1" w:after="100" w:afterAutospacing="1"/>
      <w:jc w:val="left"/>
    </w:pPr>
    <w:rPr>
      <w:rFonts w:ascii="Times New Roman" w:eastAsia="Times New Roman" w:hAnsi="Times New Roman" w:cs="Times New Roman"/>
      <w:sz w:val="24"/>
      <w:szCs w:val="24"/>
      <w:lang w:val="en-US" w:bidi="he-IL"/>
    </w:rPr>
  </w:style>
  <w:style w:type="paragraph" w:customStyle="1" w:styleId="Par3">
    <w:name w:val="Par3"/>
    <w:basedOn w:val="3"/>
    <w:qFormat/>
    <w:rsid w:val="00072E2B"/>
    <w:pPr>
      <w:keepLines/>
      <w:numPr>
        <w:ilvl w:val="0"/>
        <w:numId w:val="0"/>
      </w:numPr>
      <w:tabs>
        <w:tab w:val="left" w:pos="851"/>
      </w:tabs>
      <w:suppressAutoHyphens w:val="0"/>
      <w:spacing w:before="360" w:after="120" w:line="276" w:lineRule="auto"/>
      <w:ind w:firstLine="1418"/>
      <w:jc w:val="left"/>
    </w:pPr>
    <w:rPr>
      <w:rFonts w:ascii="Verdana" w:eastAsiaTheme="majorEastAsia" w:hAnsi="Verdana" w:cstheme="majorBidi"/>
      <w:bCs w:val="0"/>
      <w:color w:val="00000A"/>
      <w:sz w:val="24"/>
      <w:szCs w:val="24"/>
    </w:rPr>
  </w:style>
  <w:style w:type="paragraph" w:customStyle="1" w:styleId="Par5">
    <w:name w:val="Par5"/>
    <w:basedOn w:val="5"/>
    <w:qFormat/>
    <w:rsid w:val="00072E2B"/>
    <w:pPr>
      <w:keepNext/>
      <w:keepLines/>
      <w:numPr>
        <w:ilvl w:val="0"/>
        <w:numId w:val="0"/>
      </w:numPr>
      <w:tabs>
        <w:tab w:val="left" w:pos="1276"/>
      </w:tabs>
      <w:spacing w:before="120" w:after="120" w:line="276" w:lineRule="auto"/>
      <w:ind w:firstLine="1276"/>
      <w:jc w:val="left"/>
    </w:pPr>
    <w:rPr>
      <w:rFonts w:ascii="Verdana" w:eastAsiaTheme="majorEastAsia" w:hAnsi="Verdana" w:cstheme="majorBidi"/>
      <w:bCs w:val="0"/>
      <w:color w:val="000000" w:themeColor="text1"/>
      <w:sz w:val="20"/>
      <w:szCs w:val="18"/>
    </w:rPr>
  </w:style>
  <w:style w:type="character" w:customStyle="1" w:styleId="UnresolvedMention7">
    <w:name w:val="Unresolved Mention7"/>
    <w:basedOn w:val="a0"/>
    <w:uiPriority w:val="99"/>
    <w:semiHidden/>
    <w:unhideWhenUsed/>
    <w:rsid w:val="000B39AE"/>
    <w:rPr>
      <w:color w:val="605E5C"/>
      <w:shd w:val="clear" w:color="auto" w:fill="E1DFDD"/>
    </w:rPr>
  </w:style>
  <w:style w:type="character" w:customStyle="1" w:styleId="UnresolvedMention8">
    <w:name w:val="Unresolved Mention8"/>
    <w:basedOn w:val="a0"/>
    <w:uiPriority w:val="99"/>
    <w:semiHidden/>
    <w:unhideWhenUsed/>
    <w:rsid w:val="006D5F74"/>
    <w:rPr>
      <w:color w:val="605E5C"/>
      <w:shd w:val="clear" w:color="auto" w:fill="E1DFDD"/>
    </w:rPr>
  </w:style>
  <w:style w:type="character" w:customStyle="1" w:styleId="0">
    <w:name w:val="Παραπομπή υποσημείωσης_0"/>
    <w:uiPriority w:val="99"/>
    <w:rsid w:val="004D7F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46988">
      <w:bodyDiv w:val="1"/>
      <w:marLeft w:val="0"/>
      <w:marRight w:val="0"/>
      <w:marTop w:val="0"/>
      <w:marBottom w:val="0"/>
      <w:divBdr>
        <w:top w:val="none" w:sz="0" w:space="0" w:color="auto"/>
        <w:left w:val="none" w:sz="0" w:space="0" w:color="auto"/>
        <w:bottom w:val="none" w:sz="0" w:space="0" w:color="auto"/>
        <w:right w:val="none" w:sz="0" w:space="0" w:color="auto"/>
      </w:divBdr>
    </w:div>
    <w:div w:id="950210891">
      <w:bodyDiv w:val="1"/>
      <w:marLeft w:val="0"/>
      <w:marRight w:val="0"/>
      <w:marTop w:val="0"/>
      <w:marBottom w:val="0"/>
      <w:divBdr>
        <w:top w:val="none" w:sz="0" w:space="0" w:color="auto"/>
        <w:left w:val="none" w:sz="0" w:space="0" w:color="auto"/>
        <w:bottom w:val="none" w:sz="0" w:space="0" w:color="auto"/>
        <w:right w:val="none" w:sz="0" w:space="0" w:color="auto"/>
      </w:divBdr>
    </w:div>
    <w:div w:id="1119027688">
      <w:bodyDiv w:val="1"/>
      <w:marLeft w:val="0"/>
      <w:marRight w:val="0"/>
      <w:marTop w:val="0"/>
      <w:marBottom w:val="0"/>
      <w:divBdr>
        <w:top w:val="none" w:sz="0" w:space="0" w:color="auto"/>
        <w:left w:val="none" w:sz="0" w:space="0" w:color="auto"/>
        <w:bottom w:val="none" w:sz="0" w:space="0" w:color="auto"/>
        <w:right w:val="none" w:sz="0" w:space="0" w:color="auto"/>
      </w:divBdr>
    </w:div>
    <w:div w:id="1470587205">
      <w:bodyDiv w:val="1"/>
      <w:marLeft w:val="0"/>
      <w:marRight w:val="0"/>
      <w:marTop w:val="0"/>
      <w:marBottom w:val="0"/>
      <w:divBdr>
        <w:top w:val="none" w:sz="0" w:space="0" w:color="auto"/>
        <w:left w:val="none" w:sz="0" w:space="0" w:color="auto"/>
        <w:bottom w:val="none" w:sz="0" w:space="0" w:color="auto"/>
        <w:right w:val="none" w:sz="0" w:space="0" w:color="auto"/>
      </w:divBdr>
      <w:divsChild>
        <w:div w:id="248807266">
          <w:marLeft w:val="0"/>
          <w:marRight w:val="0"/>
          <w:marTop w:val="0"/>
          <w:marBottom w:val="0"/>
          <w:divBdr>
            <w:top w:val="none" w:sz="0" w:space="0" w:color="auto"/>
            <w:left w:val="none" w:sz="0" w:space="0" w:color="auto"/>
            <w:bottom w:val="none" w:sz="0" w:space="0" w:color="auto"/>
            <w:right w:val="none" w:sz="0" w:space="0" w:color="auto"/>
          </w:divBdr>
        </w:div>
      </w:divsChild>
    </w:div>
    <w:div w:id="195516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image" Target="media/image6.png"/><Relationship Id="rId21" Type="http://schemas.openxmlformats.org/officeDocument/2006/relationships/hyperlink" Target="http://www.promitheus.gov.gr/" TargetMode="External"/><Relationship Id="rId34" Type="http://schemas.openxmlformats.org/officeDocument/2006/relationships/hyperlink" Target="https://tetragonika.govapp.gr/"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promitheus.gov.gr" TargetMode="External"/><Relationship Id="rId32" Type="http://schemas.openxmlformats.org/officeDocument/2006/relationships/image" Target="media/image4.jpeg"/><Relationship Id="rId37" Type="http://schemas.openxmlformats.org/officeDocument/2006/relationships/hyperlink" Target="https://aitimata.kedke.gr/" TargetMode="External"/><Relationship Id="rId40" Type="http://schemas.openxmlformats.org/officeDocument/2006/relationships/image" Target="media/image7.png"/><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hsppa.gr/" TargetMode="External"/><Relationship Id="rId28" Type="http://schemas.openxmlformats.org/officeDocument/2006/relationships/hyperlink" Target="http://www.eaadhsy.gr/n4412/art79a" TargetMode="External"/><Relationship Id="rId36" Type="http://schemas.openxmlformats.org/officeDocument/2006/relationships/hyperlink" Target="https://pelopas.govapp.gr/" TargetMode="External"/><Relationship Id="rId10" Type="http://schemas.openxmlformats.org/officeDocument/2006/relationships/image" Target="media/image2.png"/><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ktpae.gr" TargetMode="External"/><Relationship Id="rId22" Type="http://schemas.openxmlformats.org/officeDocument/2006/relationships/hyperlink" Target="http://www.eaadhsy.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www.espa.gr/el/Pages/elibraryFS.aspx?item=2087" TargetMode="External"/><Relationship Id="rId35" Type="http://schemas.openxmlformats.org/officeDocument/2006/relationships/hyperlink" Target="https://dt.govapp.gr/" TargetMode="External"/><Relationship Id="rId43" Type="http://schemas.openxmlformats.org/officeDocument/2006/relationships/header" Target="header2.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promitheus.gov.gr" TargetMode="External"/><Relationship Id="rId17" Type="http://schemas.openxmlformats.org/officeDocument/2006/relationships/hyperlink" Target="https://www.eaadhsy.gr/images/%CE%92-2454_2021-KYA_%CE%95%CE%A3%CE%97%CE%94%CE%97%CE%A3_%CE%A0%CF%81%CE%BF%CE%BC%CE%AE%CE%B8%CE%B5%CE%B9%CE%B5%CF%82_%CE%A5%CF%80%CE%B7%CF%81%CE%B5%CF%83%CE%AF%CE%B5%CF%82.pdf" TargetMode="External"/><Relationship Id="rId25" Type="http://schemas.openxmlformats.org/officeDocument/2006/relationships/hyperlink" Target="http://www.eaadhsy.gr/n4412/n4412fulltextlinks.html" TargetMode="External"/><Relationship Id="rId33" Type="http://schemas.openxmlformats.org/officeDocument/2006/relationships/image" Target="media/image5.jpeg"/><Relationship Id="rId38" Type="http://schemas.openxmlformats.org/officeDocument/2006/relationships/hyperlink" Target="https://www.gsis.gr/dimosia-dioikisi/G-Cloud" TargetMode="External"/><Relationship Id="rId46" Type="http://schemas.openxmlformats.org/officeDocument/2006/relationships/theme" Target="theme/theme1.xml"/><Relationship Id="rId20" Type="http://schemas.openxmlformats.org/officeDocument/2006/relationships/hyperlink" Target="http://www.ktpae.gr" TargetMode="External"/><Relationship Id="rId41"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AB0BB-930A-43BC-A5CF-1D8667332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55166</Words>
  <Characters>297899</Characters>
  <Application>Microsoft Office Word</Application>
  <DocSecurity>4</DocSecurity>
  <Lines>2482</Lines>
  <Paragraphs>704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Vostro-L-</dc:creator>
  <cp:lastModifiedBy>Σταυρουλοπούλου Γεωργία</cp:lastModifiedBy>
  <cp:revision>2</cp:revision>
  <cp:lastPrinted>2021-07-23T12:54:00Z</cp:lastPrinted>
  <dcterms:created xsi:type="dcterms:W3CDTF">2021-07-23T13:03:00Z</dcterms:created>
  <dcterms:modified xsi:type="dcterms:W3CDTF">2021-07-23T13:03:00Z</dcterms:modified>
</cp:coreProperties>
</file>