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26C7EEFC" w:rsidR="0024279E" w:rsidRPr="00B86104" w:rsidRDefault="0024279E" w:rsidP="00A406A5">
      <w:pPr>
        <w:jc w:val="center"/>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7959F4">
        <w:rPr>
          <w:b/>
          <w:sz w:val="32"/>
          <w:szCs w:val="32"/>
          <w:lang w:val="el-GR"/>
        </w:rPr>
        <w:t xml:space="preserve">Υπηρεσίες </w:t>
      </w:r>
      <w:r w:rsidR="000F7AA1">
        <w:rPr>
          <w:b/>
          <w:sz w:val="32"/>
          <w:szCs w:val="32"/>
          <w:lang w:val="el-GR"/>
        </w:rPr>
        <w:t>δ</w:t>
      </w:r>
      <w:r w:rsidR="000F7AA1" w:rsidRPr="002B4677">
        <w:rPr>
          <w:b/>
          <w:sz w:val="32"/>
          <w:szCs w:val="32"/>
          <w:lang w:val="el-GR"/>
        </w:rPr>
        <w:t xml:space="preserve">ημοσιότητας </w:t>
      </w:r>
      <w:r w:rsidR="00C326F6">
        <w:rPr>
          <w:b/>
          <w:sz w:val="32"/>
          <w:szCs w:val="32"/>
          <w:lang w:val="el-GR"/>
        </w:rPr>
        <w:t>στο πλαίσιο</w:t>
      </w:r>
      <w:r w:rsidR="0000349A" w:rsidRPr="008063A1">
        <w:rPr>
          <w:b/>
          <w:sz w:val="32"/>
          <w:szCs w:val="32"/>
          <w:lang w:val="el-GR"/>
        </w:rPr>
        <w:t xml:space="preserve"> του Προγράμματος </w:t>
      </w:r>
      <w:bookmarkStart w:id="0" w:name="_Hlk106713046"/>
      <w:r w:rsidR="002B4677" w:rsidRPr="002B4677">
        <w:rPr>
          <w:b/>
          <w:sz w:val="32"/>
          <w:szCs w:val="32"/>
          <w:lang w:val="el-GR"/>
        </w:rPr>
        <w:t>«</w:t>
      </w:r>
      <w:bookmarkEnd w:id="0"/>
      <w:r w:rsidR="00FE5F6B" w:rsidRPr="00FE5F6B">
        <w:rPr>
          <w:b/>
          <w:sz w:val="32"/>
          <w:szCs w:val="32"/>
          <w:lang w:val="el-GR"/>
        </w:rPr>
        <w:t>Τουρισμός για όλους</w:t>
      </w:r>
      <w:r w:rsidR="008739D4">
        <w:rPr>
          <w:b/>
          <w:sz w:val="32"/>
          <w:szCs w:val="32"/>
          <w:lang w:val="el-GR"/>
        </w:rPr>
        <w:t xml:space="preserve"> 2024</w:t>
      </w:r>
      <w:r w:rsidR="002B4677" w:rsidRPr="002B4677">
        <w:rPr>
          <w:b/>
          <w:sz w:val="32"/>
          <w:szCs w:val="32"/>
          <w:lang w:val="el-GR"/>
        </w:rPr>
        <w:t>»</w:t>
      </w:r>
      <w:r w:rsidRPr="002B4677">
        <w:rPr>
          <w:b/>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061783" w14:paraId="0BCC5B53" w14:textId="77777777" w:rsidTr="5386D906">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389E5DD4" w:rsidR="001F455A" w:rsidRPr="00274473" w:rsidRDefault="001F455A" w:rsidP="00994167">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εκτιμώμενη αξία σύμβασης</w:t>
            </w:r>
            <w:r>
              <w:rPr>
                <w:rFonts w:cs="Tahoma"/>
                <w:sz w:val="22"/>
                <w:szCs w:val="22"/>
              </w:rPr>
              <w:t xml:space="preserve"> </w:t>
            </w:r>
            <w:r w:rsidR="00D86293" w:rsidRPr="00D86293">
              <w:rPr>
                <w:rFonts w:cs="Tahoma"/>
                <w:sz w:val="22"/>
                <w:szCs w:val="22"/>
              </w:rPr>
              <w:t>€</w:t>
            </w:r>
            <w:r w:rsidR="00631E78" w:rsidRPr="00631E78">
              <w:rPr>
                <w:rFonts w:cs="Tahoma"/>
                <w:sz w:val="22"/>
                <w:szCs w:val="22"/>
              </w:rPr>
              <w:t>21</w:t>
            </w:r>
            <w:r w:rsidR="00F25DF6" w:rsidRPr="00F25DF6">
              <w:rPr>
                <w:rFonts w:cs="Tahoma"/>
                <w:sz w:val="22"/>
                <w:szCs w:val="22"/>
              </w:rPr>
              <w:t>2</w:t>
            </w:r>
            <w:r w:rsidR="00D70DF4">
              <w:rPr>
                <w:rFonts w:cs="Tahoma"/>
                <w:sz w:val="22"/>
                <w:szCs w:val="22"/>
              </w:rPr>
              <w:t>.</w:t>
            </w:r>
            <w:r w:rsidR="00F25DF6" w:rsidRPr="00B32226">
              <w:rPr>
                <w:rFonts w:cs="Tahoma"/>
                <w:sz w:val="22"/>
                <w:szCs w:val="22"/>
              </w:rPr>
              <w:t>5</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€2</w:t>
            </w:r>
            <w:r w:rsidR="00D75D93" w:rsidRPr="00D75D93">
              <w:rPr>
                <w:rFonts w:cs="Tahoma"/>
                <w:sz w:val="22"/>
                <w:szCs w:val="22"/>
              </w:rPr>
              <w:t>6</w:t>
            </w:r>
            <w:r w:rsidR="00B32226" w:rsidRPr="00B32226">
              <w:rPr>
                <w:rFonts w:cs="Tahoma"/>
                <w:sz w:val="22"/>
                <w:szCs w:val="22"/>
              </w:rPr>
              <w:t>3</w:t>
            </w:r>
            <w:r w:rsidR="00D70DF4">
              <w:rPr>
                <w:rFonts w:cs="Tahoma"/>
                <w:sz w:val="22"/>
                <w:szCs w:val="22"/>
              </w:rPr>
              <w:t>.</w:t>
            </w:r>
            <w:r w:rsidR="00B32226" w:rsidRPr="00B32226">
              <w:rPr>
                <w:rFonts w:cs="Tahoma"/>
                <w:sz w:val="22"/>
                <w:szCs w:val="22"/>
              </w:rPr>
              <w:t>5</w:t>
            </w:r>
            <w:r w:rsidR="004C05F8">
              <w:rPr>
                <w:rFonts w:cs="Tahoma"/>
                <w:sz w:val="22"/>
                <w:szCs w:val="22"/>
              </w:rPr>
              <w:t>0</w:t>
            </w:r>
            <w:r w:rsidR="00C622A6">
              <w:rPr>
                <w:rFonts w:cs="Tahoma"/>
                <w:sz w:val="22"/>
                <w:szCs w:val="22"/>
              </w:rPr>
              <w:t>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D75D93" w:rsidRPr="00D75D93">
              <w:rPr>
                <w:rFonts w:cs="Tahoma"/>
                <w:sz w:val="22"/>
                <w:szCs w:val="22"/>
              </w:rPr>
              <w:t>51</w:t>
            </w:r>
            <w:r w:rsidR="00D70DF4">
              <w:rPr>
                <w:rFonts w:cs="Tahoma"/>
                <w:sz w:val="22"/>
                <w:szCs w:val="22"/>
              </w:rPr>
              <w:t>.</w:t>
            </w:r>
            <w:r w:rsidR="00B32226" w:rsidRPr="00B32226">
              <w:rPr>
                <w:rFonts w:cs="Tahoma"/>
                <w:sz w:val="22"/>
                <w:szCs w:val="22"/>
              </w:rPr>
              <w:t>0</w:t>
            </w:r>
            <w:r w:rsidR="004C05F8">
              <w:rPr>
                <w:rFonts w:cs="Tahoma"/>
                <w:sz w:val="22"/>
                <w:szCs w:val="22"/>
              </w:rPr>
              <w:t>00</w:t>
            </w:r>
            <w:r w:rsidR="00D70DF4">
              <w:rPr>
                <w:rFonts w:cs="Tahoma"/>
                <w:sz w:val="22"/>
                <w:szCs w:val="22"/>
              </w:rPr>
              <w:t>,</w:t>
            </w:r>
            <w:r w:rsidR="00D86293" w:rsidRPr="00D86293">
              <w:rPr>
                <w:rFonts w:cs="Tahoma"/>
                <w:sz w:val="22"/>
                <w:szCs w:val="22"/>
              </w:rPr>
              <w:t>00</w:t>
            </w:r>
          </w:p>
        </w:tc>
      </w:tr>
      <w:tr w:rsidR="00C622A6" w:rsidRPr="00061783" w14:paraId="35B1EA53" w14:textId="77777777" w:rsidTr="5386D906">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426D2C94" w14:textId="759A6D81" w:rsidR="00894F95" w:rsidRPr="00894F95" w:rsidRDefault="00894F95" w:rsidP="00894F95">
            <w:pPr>
              <w:suppressAutoHyphens w:val="0"/>
              <w:spacing w:after="0"/>
              <w:rPr>
                <w:lang w:val="el-GR" w:eastAsia="en-US"/>
              </w:rPr>
            </w:pPr>
            <w:r w:rsidRPr="00894F95">
              <w:rPr>
                <w:lang w:val="el-GR" w:eastAsia="en-US"/>
              </w:rPr>
              <w:t xml:space="preserve">79341000-6 Υπηρεσίες διαφήμισης </w:t>
            </w:r>
          </w:p>
          <w:p w14:paraId="5C7F80FB" w14:textId="00697D75" w:rsidR="00894F95" w:rsidRPr="00894F95" w:rsidRDefault="00894F95" w:rsidP="00894F95">
            <w:pPr>
              <w:suppressAutoHyphens w:val="0"/>
              <w:spacing w:after="0"/>
              <w:rPr>
                <w:lang w:val="el-GR" w:eastAsia="en-US"/>
              </w:rPr>
            </w:pPr>
          </w:p>
          <w:p w14:paraId="3440D180" w14:textId="5F280B24" w:rsidR="00C622A6" w:rsidRPr="004B24A7" w:rsidRDefault="00894F95" w:rsidP="00994167">
            <w:pPr>
              <w:suppressAutoHyphens w:val="0"/>
              <w:spacing w:after="91" w:line="236" w:lineRule="auto"/>
              <w:rPr>
                <w:lang w:val="el-GR"/>
              </w:rPr>
            </w:pPr>
            <w:r w:rsidRPr="5386D906">
              <w:rPr>
                <w:lang w:val="el-GR" w:eastAsia="en-US"/>
              </w:rPr>
              <w:t>79341100-7 Υπηρεσίες παροχής συμβουλών σε θέματα διαφήμισης</w:t>
            </w:r>
          </w:p>
        </w:tc>
      </w:tr>
      <w:tr w:rsidR="0024279E" w:rsidRPr="00061783" w14:paraId="5035F07E" w14:textId="77777777" w:rsidTr="5386D906">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1ED3570A" w14:textId="77777777" w:rsidTr="5386D906">
        <w:tc>
          <w:tcPr>
            <w:tcW w:w="2830" w:type="dxa"/>
            <w:shd w:val="clear" w:color="auto" w:fill="auto"/>
            <w:vAlign w:val="center"/>
          </w:tcPr>
          <w:p w14:paraId="4057F07C"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7D198534" w:rsidR="0024279E" w:rsidRPr="00603221" w:rsidDel="005977E7" w:rsidRDefault="00104D6B" w:rsidP="00C82832">
            <w:pPr>
              <w:autoSpaceDE w:val="0"/>
              <w:autoSpaceDN w:val="0"/>
              <w:adjustRightInd w:val="0"/>
              <w:spacing w:before="120" w:after="0"/>
              <w:jc w:val="left"/>
              <w:rPr>
                <w:b/>
                <w:color w:val="000000"/>
              </w:rPr>
            </w:pPr>
            <w:r>
              <w:rPr>
                <w:b/>
                <w:bCs/>
                <w:color w:val="000000"/>
                <w:lang w:val="el-GR"/>
              </w:rPr>
              <w:t>20</w:t>
            </w:r>
            <w:r w:rsidR="007716B4" w:rsidRPr="00104D6B">
              <w:rPr>
                <w:b/>
                <w:bCs/>
                <w:color w:val="000000"/>
                <w:lang w:val="el-GR"/>
              </w:rPr>
              <w:t>-</w:t>
            </w:r>
            <w:r>
              <w:rPr>
                <w:b/>
                <w:bCs/>
                <w:color w:val="000000"/>
                <w:lang w:val="el-GR"/>
              </w:rPr>
              <w:t>02</w:t>
            </w:r>
            <w:r w:rsidR="007716B4" w:rsidRPr="00104D6B">
              <w:rPr>
                <w:b/>
                <w:bCs/>
                <w:color w:val="000000"/>
                <w:lang w:val="el-GR"/>
              </w:rPr>
              <w:t>-</w:t>
            </w:r>
            <w:r w:rsidR="007716B4">
              <w:rPr>
                <w:b/>
                <w:bCs/>
                <w:color w:val="000000"/>
                <w:lang w:val="el-GR"/>
              </w:rPr>
              <w:t>2024</w:t>
            </w:r>
          </w:p>
        </w:tc>
      </w:tr>
      <w:tr w:rsidR="00C82832" w:rsidRPr="00DF02B0" w:rsidDel="005977E7" w14:paraId="63755E45" w14:textId="77777777" w:rsidTr="5386D906">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7FB5549A" w:rsidR="00C82832" w:rsidRPr="00603221" w:rsidDel="005977E7" w:rsidRDefault="003B18AD" w:rsidP="00C82832">
            <w:pPr>
              <w:autoSpaceDE w:val="0"/>
              <w:autoSpaceDN w:val="0"/>
              <w:adjustRightInd w:val="0"/>
              <w:spacing w:before="120" w:after="0"/>
              <w:rPr>
                <w:b/>
                <w:color w:val="000000"/>
                <w:highlight w:val="yellow"/>
              </w:rPr>
            </w:pPr>
            <w:r>
              <w:rPr>
                <w:b/>
                <w:bCs/>
                <w:color w:val="000000"/>
                <w:lang w:val="el-GR"/>
              </w:rPr>
              <w:t>05</w:t>
            </w:r>
            <w:r w:rsidR="005D05C9" w:rsidRPr="005D05C9">
              <w:rPr>
                <w:b/>
                <w:bCs/>
                <w:color w:val="000000"/>
                <w:lang w:val="el-GR"/>
              </w:rPr>
              <w:t>-02-2024</w:t>
            </w:r>
          </w:p>
        </w:tc>
      </w:tr>
      <w:tr w:rsidR="00C82832" w:rsidRPr="00DF02B0" w:rsidDel="005977E7" w14:paraId="304DC306" w14:textId="77777777" w:rsidTr="5386D906">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31804150" w:rsidR="00C82832" w:rsidRPr="00603221" w:rsidDel="005977E7" w:rsidRDefault="003B18AD" w:rsidP="00C82832">
            <w:pPr>
              <w:autoSpaceDE w:val="0"/>
              <w:autoSpaceDN w:val="0"/>
              <w:adjustRightInd w:val="0"/>
              <w:spacing w:before="120" w:after="0"/>
              <w:rPr>
                <w:b/>
                <w:color w:val="000000"/>
                <w:highlight w:val="yellow"/>
              </w:rPr>
            </w:pPr>
            <w:r>
              <w:rPr>
                <w:b/>
                <w:bCs/>
                <w:color w:val="000000"/>
                <w:lang w:val="el-GR"/>
              </w:rPr>
              <w:t>05</w:t>
            </w:r>
            <w:r w:rsidR="005D05C9" w:rsidRPr="005D05C9">
              <w:rPr>
                <w:b/>
                <w:bCs/>
                <w:color w:val="000000"/>
                <w:lang w:val="el-GR"/>
              </w:rPr>
              <w:t>-02-2024</w:t>
            </w:r>
          </w:p>
        </w:tc>
      </w:tr>
      <w:tr w:rsidR="00C82832" w:rsidRPr="003C0732" w:rsidDel="005977E7" w14:paraId="56137155" w14:textId="77777777" w:rsidTr="5386D906">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1D5FAF87" w:rsidR="00C82832" w:rsidRPr="00603221" w:rsidRDefault="003B18AD" w:rsidP="00C82832">
            <w:pPr>
              <w:autoSpaceDE w:val="0"/>
              <w:autoSpaceDN w:val="0"/>
              <w:adjustRightInd w:val="0"/>
              <w:spacing w:before="120" w:after="0"/>
              <w:rPr>
                <w:b/>
                <w:highlight w:val="magenta"/>
                <w:lang w:val="el-GR"/>
              </w:rPr>
            </w:pPr>
            <w:r>
              <w:rPr>
                <w:b/>
                <w:bCs/>
                <w:color w:val="000000"/>
                <w:lang w:val="el-GR"/>
              </w:rPr>
              <w:t>05</w:t>
            </w:r>
            <w:r w:rsidR="005D05C9" w:rsidRPr="005D05C9">
              <w:rPr>
                <w:b/>
                <w:bCs/>
                <w:color w:val="000000"/>
                <w:lang w:val="el-GR"/>
              </w:rPr>
              <w:t>-02-2024</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5386D906">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061783" w14:paraId="1C99A434" w14:textId="77777777" w:rsidTr="5386D906">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1E405CDD" w:rsidR="0024279E" w:rsidRPr="00337D8E" w:rsidRDefault="00D75D93" w:rsidP="00337D8E">
            <w:pPr>
              <w:pStyle w:val="TabletextChar"/>
              <w:rPr>
                <w:rFonts w:cs="Tahoma"/>
                <w:b/>
                <w:sz w:val="22"/>
                <w:szCs w:val="22"/>
              </w:rPr>
            </w:pPr>
            <w:r w:rsidRPr="00D75D93">
              <w:rPr>
                <w:rFonts w:cs="Tahoma"/>
                <w:b/>
                <w:sz w:val="22"/>
                <w:szCs w:val="22"/>
              </w:rPr>
              <w:t>«</w:t>
            </w:r>
            <w:r w:rsidR="00E048CE">
              <w:rPr>
                <w:rFonts w:cs="Tahoma"/>
                <w:b/>
                <w:sz w:val="22"/>
                <w:szCs w:val="22"/>
              </w:rPr>
              <w:t>Υπηρεσίες δημοσιότητας στο πλαίσιο</w:t>
            </w:r>
            <w:r w:rsidRPr="00D75D93">
              <w:rPr>
                <w:rFonts w:cs="Tahoma"/>
                <w:b/>
                <w:sz w:val="22"/>
                <w:szCs w:val="22"/>
              </w:rPr>
              <w:t xml:space="preserve"> του Προγράμματος «</w:t>
            </w:r>
            <w:r w:rsidR="00FB41CA">
              <w:rPr>
                <w:rFonts w:cs="Tahoma"/>
                <w:b/>
                <w:sz w:val="22"/>
                <w:szCs w:val="22"/>
              </w:rPr>
              <w:t>Τουρισμός για όλους 2024</w:t>
            </w:r>
            <w:r w:rsidRPr="00D75D93">
              <w:rPr>
                <w:rFonts w:cs="Tahoma"/>
                <w:b/>
                <w:sz w:val="22"/>
                <w:szCs w:val="22"/>
              </w:rPr>
              <w:t>»»</w:t>
            </w:r>
          </w:p>
        </w:tc>
      </w:tr>
      <w:tr w:rsidR="0024279E" w:rsidRPr="00317788" w14:paraId="46881B27" w14:textId="77777777" w:rsidTr="5386D906">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5386D906">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26375CA2"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5B128F">
              <w:rPr>
                <w:rFonts w:cs="Tahoma"/>
                <w:b/>
                <w:sz w:val="22"/>
                <w:szCs w:val="22"/>
              </w:rPr>
              <w:t>ΤΟΥΡΙΣΜΟΥ</w:t>
            </w:r>
          </w:p>
        </w:tc>
      </w:tr>
      <w:tr w:rsidR="004B24A7" w:rsidRPr="00DF02B0" w14:paraId="54746909" w14:textId="77777777" w:rsidTr="5386D906">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34E97E3B" w:rsidR="004B24A7" w:rsidRPr="004B24A7" w:rsidRDefault="004B24A7" w:rsidP="004B24A7">
            <w:pPr>
              <w:pStyle w:val="TabletextChar"/>
              <w:rPr>
                <w:rFonts w:cs="Tahoma"/>
                <w:b/>
                <w:sz w:val="22"/>
                <w:szCs w:val="22"/>
              </w:rPr>
            </w:pPr>
            <w:r w:rsidRPr="004B24A7">
              <w:rPr>
                <w:rFonts w:cs="Tahoma"/>
                <w:b/>
                <w:sz w:val="22"/>
                <w:szCs w:val="22"/>
              </w:rPr>
              <w:t xml:space="preserve">ΥΠΟΥΡΓΕΙΟ </w:t>
            </w:r>
            <w:r w:rsidR="005B128F">
              <w:rPr>
                <w:rFonts w:cs="Tahoma"/>
                <w:b/>
                <w:sz w:val="22"/>
                <w:szCs w:val="22"/>
              </w:rPr>
              <w:t>ΤΟΥΡΙΣΜΟΥ</w:t>
            </w:r>
          </w:p>
        </w:tc>
      </w:tr>
      <w:tr w:rsidR="004B24A7" w:rsidRPr="00DF02B0" w14:paraId="17DCF025" w14:textId="77777777" w:rsidTr="5386D906">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7C9C6CEE" w:rsidR="004B24A7" w:rsidRPr="00603221" w:rsidRDefault="004B24A7" w:rsidP="004B24A7">
            <w:pPr>
              <w:pStyle w:val="TabletextChar"/>
              <w:rPr>
                <w:rFonts w:cs="Tahoma"/>
                <w:b/>
                <w:sz w:val="22"/>
                <w:szCs w:val="22"/>
              </w:rPr>
            </w:pPr>
            <w:r w:rsidRPr="004B24A7">
              <w:rPr>
                <w:rFonts w:cs="Tahoma"/>
                <w:b/>
                <w:sz w:val="22"/>
                <w:szCs w:val="22"/>
              </w:rPr>
              <w:t xml:space="preserve">ΥΠΟΥΡΓΕΙΟ </w:t>
            </w:r>
            <w:r w:rsidR="005B128F">
              <w:rPr>
                <w:rFonts w:cs="Tahoma"/>
                <w:b/>
                <w:sz w:val="22"/>
                <w:szCs w:val="22"/>
              </w:rPr>
              <w:t>ΤΟΥΡΙΣΜΟΥ</w:t>
            </w:r>
          </w:p>
        </w:tc>
      </w:tr>
      <w:tr w:rsidR="004B24A7" w:rsidRPr="00B86104" w14:paraId="48E5B3C2" w14:textId="77777777" w:rsidTr="5386D906">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061783" w14:paraId="0793C63A" w14:textId="77777777" w:rsidTr="5386D90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1CC3773F" w14:textId="77777777" w:rsidR="00894F95" w:rsidRPr="00894F95" w:rsidRDefault="00894F95" w:rsidP="00894F95">
            <w:pPr>
              <w:suppressAutoHyphens w:val="0"/>
              <w:spacing w:after="0"/>
              <w:rPr>
                <w:lang w:val="el-GR" w:eastAsia="en-US"/>
              </w:rPr>
            </w:pPr>
            <w:r w:rsidRPr="00894F95">
              <w:rPr>
                <w:lang w:val="el-GR" w:eastAsia="en-US"/>
              </w:rPr>
              <w:t xml:space="preserve">79341000-6 Υπηρεσίες διαφήμισης </w:t>
            </w:r>
          </w:p>
          <w:p w14:paraId="11C25F97" w14:textId="77777777" w:rsidR="00894F95" w:rsidRPr="00894F95" w:rsidRDefault="00894F95" w:rsidP="00894F95">
            <w:pPr>
              <w:suppressAutoHyphens w:val="0"/>
              <w:spacing w:after="0"/>
              <w:rPr>
                <w:lang w:val="el-GR" w:eastAsia="en-US"/>
              </w:rPr>
            </w:pPr>
          </w:p>
          <w:p w14:paraId="68D9E411" w14:textId="77777777" w:rsidR="00894F95" w:rsidRPr="00894F95" w:rsidRDefault="00894F95" w:rsidP="00894F95">
            <w:pPr>
              <w:suppressAutoHyphens w:val="0"/>
              <w:spacing w:after="0"/>
              <w:rPr>
                <w:lang w:val="el-GR" w:eastAsia="en-US"/>
              </w:rPr>
            </w:pPr>
            <w:r w:rsidRPr="00894F95">
              <w:rPr>
                <w:lang w:val="el-GR" w:eastAsia="en-US"/>
              </w:rPr>
              <w:t>79341100-7 Υπηρεσίες παροχής συμβουλών σε θέματα διαφήμισης</w:t>
            </w:r>
          </w:p>
          <w:p w14:paraId="10AE3E2C" w14:textId="6886F720" w:rsidR="00E049A1" w:rsidRPr="00894F95" w:rsidRDefault="00E049A1" w:rsidP="00E049A1">
            <w:pPr>
              <w:rPr>
                <w:rFonts w:cstheme="minorHAnsi"/>
                <w:lang w:val="el-GR"/>
              </w:rPr>
            </w:pPr>
          </w:p>
        </w:tc>
      </w:tr>
      <w:tr w:rsidR="004B24A7" w:rsidRPr="00061783" w14:paraId="57505348" w14:textId="77777777" w:rsidTr="5386D906">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p>
        </w:tc>
      </w:tr>
      <w:tr w:rsidR="00E049A1" w:rsidRPr="00061783" w14:paraId="118555D2" w14:textId="77777777" w:rsidTr="5386D906">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1A01CBED" w:rsidR="00E049A1" w:rsidRPr="00603221" w:rsidRDefault="3E57F71A" w:rsidP="00E049A1">
            <w:pPr>
              <w:pStyle w:val="TabletextChar"/>
              <w:spacing w:before="120" w:after="0" w:line="240" w:lineRule="auto"/>
              <w:jc w:val="both"/>
              <w:rPr>
                <w:rFonts w:cs="Tahoma"/>
                <w:sz w:val="22"/>
                <w:szCs w:val="22"/>
              </w:rPr>
            </w:pPr>
            <w:r w:rsidRPr="5386D906">
              <w:rPr>
                <w:rFonts w:cs="Tahoma"/>
                <w:sz w:val="22"/>
                <w:szCs w:val="22"/>
              </w:rPr>
              <w:t xml:space="preserve">Συνολική εκτιμώμενη αξία σύμβασης €212.500,00 μη </w:t>
            </w:r>
            <w:r w:rsidR="691AB2E9" w:rsidRPr="5386D906">
              <w:rPr>
                <w:rFonts w:cs="Tahoma"/>
                <w:sz w:val="22"/>
                <w:szCs w:val="22"/>
              </w:rPr>
              <w:t>π</w:t>
            </w:r>
            <w:r w:rsidRPr="5386D906">
              <w:rPr>
                <w:rFonts w:cs="Tahoma"/>
                <w:sz w:val="22"/>
                <w:szCs w:val="22"/>
              </w:rPr>
              <w:t>εριλαμβανομένου ΦΠΑ, προϋπολογισμός με ΦΠΑ: €263.500,00, ΦΠΑ 24% €51.000,00</w:t>
            </w:r>
          </w:p>
        </w:tc>
      </w:tr>
      <w:tr w:rsidR="005D2BD7" w:rsidRPr="00061783" w14:paraId="38877388" w14:textId="77777777" w:rsidTr="5386D906">
        <w:tc>
          <w:tcPr>
            <w:tcW w:w="3708" w:type="dxa"/>
            <w:vAlign w:val="center"/>
          </w:tcPr>
          <w:p w14:paraId="433A0B87" w14:textId="77777777" w:rsidR="005D2BD7" w:rsidRPr="00603221" w:rsidRDefault="005D2BD7" w:rsidP="005D2BD7">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4D91F03" w14:textId="7C021DA2" w:rsidR="005D2BD7" w:rsidRPr="00A9450D" w:rsidRDefault="005D2BD7" w:rsidP="005D2BD7">
            <w:pPr>
              <w:pStyle w:val="normalwithoutspacing"/>
            </w:pPr>
            <w:r w:rsidRPr="00920804">
              <w:t xml:space="preserve">Η δαπάνη επιχορηγείται </w:t>
            </w:r>
            <w:r>
              <w:t>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00587676">
              <w:rPr>
                <w:vertAlign w:val="superscript"/>
              </w:rPr>
              <w:t>ο</w:t>
            </w:r>
            <w:r>
              <w:t xml:space="preserve"> κύκλο κατ’ εφαρμογή των διατάξεων του άρθρου 45Α του ν. 4933/2022 (Α’ 99)</w:t>
            </w:r>
          </w:p>
        </w:tc>
      </w:tr>
      <w:tr w:rsidR="004063F1" w:rsidRPr="00DF02B0" w14:paraId="40743E67" w14:textId="77777777" w:rsidTr="5386D906">
        <w:tc>
          <w:tcPr>
            <w:tcW w:w="3708" w:type="dxa"/>
            <w:vAlign w:val="center"/>
          </w:tcPr>
          <w:p w14:paraId="3F680026" w14:textId="77777777" w:rsidR="004063F1" w:rsidRPr="00603221" w:rsidDel="00CD2F0B" w:rsidRDefault="004063F1" w:rsidP="004063F1">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5E31F8C4" w:rsidR="004063F1" w:rsidRPr="00A00118" w:rsidRDefault="004063F1" w:rsidP="004063F1">
            <w:pPr>
              <w:rPr>
                <w:lang w:val="el-GR"/>
              </w:rPr>
            </w:pPr>
            <w:r w:rsidRPr="00A00118">
              <w:rPr>
                <w:lang w:val="el-GR"/>
              </w:rPr>
              <w:t xml:space="preserve"> </w:t>
            </w:r>
            <w:r w:rsidR="009A13D7">
              <w:rPr>
                <w:lang w:val="el-GR"/>
              </w:rPr>
              <w:t>Δώδεκα (12)</w:t>
            </w:r>
            <w:r w:rsidRPr="00A00118">
              <w:rPr>
                <w:lang w:val="el-GR"/>
              </w:rPr>
              <w:t xml:space="preserve"> μήνες </w:t>
            </w:r>
          </w:p>
        </w:tc>
      </w:tr>
      <w:tr w:rsidR="004063F1" w:rsidRPr="00DF02B0" w14:paraId="0CEEFBF4" w14:textId="77777777" w:rsidTr="5386D906">
        <w:tc>
          <w:tcPr>
            <w:tcW w:w="3708" w:type="dxa"/>
            <w:vAlign w:val="center"/>
          </w:tcPr>
          <w:p w14:paraId="468AB927" w14:textId="77777777" w:rsidR="004063F1" w:rsidRPr="00603221" w:rsidRDefault="004063F1" w:rsidP="004063F1">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797A23CB" w:rsidR="004063F1" w:rsidRPr="00C82832" w:rsidRDefault="009B6DC2" w:rsidP="004063F1">
            <w:pPr>
              <w:pStyle w:val="TabletextChar"/>
              <w:rPr>
                <w:rFonts w:cs="Tahoma"/>
                <w:b/>
                <w:sz w:val="22"/>
                <w:szCs w:val="24"/>
              </w:rPr>
            </w:pPr>
            <w:r w:rsidRPr="009B6DC2">
              <w:rPr>
                <w:b/>
                <w:bCs/>
                <w:color w:val="000000"/>
              </w:rPr>
              <w:t>05</w:t>
            </w:r>
            <w:r w:rsidR="004063F1" w:rsidRPr="009B6DC2">
              <w:rPr>
                <w:b/>
                <w:bCs/>
                <w:color w:val="000000"/>
              </w:rPr>
              <w:t>-</w:t>
            </w:r>
            <w:r w:rsidRPr="009B6DC2">
              <w:rPr>
                <w:b/>
                <w:bCs/>
                <w:color w:val="000000"/>
              </w:rPr>
              <w:t>02</w:t>
            </w:r>
            <w:r w:rsidR="004063F1" w:rsidRPr="009B6DC2">
              <w:rPr>
                <w:b/>
                <w:bCs/>
                <w:color w:val="000000"/>
              </w:rPr>
              <w:t>-</w:t>
            </w:r>
            <w:r w:rsidR="004063F1">
              <w:rPr>
                <w:b/>
                <w:bCs/>
                <w:color w:val="000000"/>
              </w:rPr>
              <w:t>2024</w:t>
            </w:r>
          </w:p>
        </w:tc>
      </w:tr>
      <w:tr w:rsidR="004063F1" w:rsidRPr="00DF02B0" w14:paraId="4F1733B5" w14:textId="77777777" w:rsidTr="5386D906">
        <w:tc>
          <w:tcPr>
            <w:tcW w:w="3708" w:type="dxa"/>
            <w:vAlign w:val="center"/>
          </w:tcPr>
          <w:p w14:paraId="47446C13" w14:textId="77777777" w:rsidR="004063F1" w:rsidRPr="00603221" w:rsidRDefault="004063F1" w:rsidP="004063F1">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09ED6B79" w:rsidR="004063F1" w:rsidRPr="00C82832" w:rsidRDefault="006F18F4" w:rsidP="004063F1">
            <w:pPr>
              <w:pStyle w:val="TabletextChar"/>
              <w:rPr>
                <w:rFonts w:cs="Tahoma"/>
                <w:b/>
                <w:sz w:val="22"/>
                <w:szCs w:val="24"/>
              </w:rPr>
            </w:pPr>
            <w:r>
              <w:rPr>
                <w:b/>
                <w:bCs/>
                <w:color w:val="000000"/>
              </w:rPr>
              <w:t>12</w:t>
            </w:r>
            <w:r w:rsidR="004063F1" w:rsidRPr="00FB58C8">
              <w:rPr>
                <w:b/>
                <w:bCs/>
                <w:color w:val="000000"/>
              </w:rPr>
              <w:t>-</w:t>
            </w:r>
            <w:r w:rsidR="00FB58C8" w:rsidRPr="00FB58C8">
              <w:rPr>
                <w:b/>
                <w:bCs/>
                <w:color w:val="000000"/>
              </w:rPr>
              <w:t>02</w:t>
            </w:r>
            <w:r w:rsidR="004063F1" w:rsidRPr="00FB58C8">
              <w:rPr>
                <w:b/>
                <w:bCs/>
                <w:color w:val="000000"/>
              </w:rPr>
              <w:t>-</w:t>
            </w:r>
            <w:r w:rsidR="004063F1">
              <w:rPr>
                <w:b/>
                <w:bCs/>
                <w:color w:val="000000"/>
              </w:rPr>
              <w:t>2024</w:t>
            </w:r>
          </w:p>
        </w:tc>
      </w:tr>
      <w:tr w:rsidR="004063F1" w:rsidRPr="00D4573F" w14:paraId="631BFE92" w14:textId="77777777" w:rsidTr="5386D906">
        <w:tc>
          <w:tcPr>
            <w:tcW w:w="3708" w:type="dxa"/>
            <w:vAlign w:val="center"/>
          </w:tcPr>
          <w:p w14:paraId="48277820" w14:textId="3E2158D6" w:rsidR="004063F1" w:rsidRPr="00603221" w:rsidRDefault="1A31C9EC" w:rsidP="5386D906">
            <w:pPr>
              <w:pStyle w:val="TabletextChar"/>
              <w:rPr>
                <w:rFonts w:cs="Tahoma"/>
                <w:b/>
                <w:bCs/>
                <w:sz w:val="22"/>
                <w:szCs w:val="22"/>
              </w:rPr>
            </w:pPr>
            <w:r w:rsidRPr="5386D906">
              <w:rPr>
                <w:rFonts w:cs="Tahoma"/>
                <w:b/>
                <w:bCs/>
                <w:sz w:val="22"/>
                <w:szCs w:val="22"/>
              </w:rPr>
              <w:t xml:space="preserve">ΗΜΕΡΟΜΗΝΙΑ </w:t>
            </w:r>
            <w:r w:rsidR="5EA6D82E" w:rsidRPr="5386D906">
              <w:rPr>
                <w:rFonts w:cs="Tahoma"/>
                <w:b/>
                <w:bCs/>
                <w:sz w:val="22"/>
                <w:szCs w:val="22"/>
              </w:rPr>
              <w:t>Ε</w:t>
            </w:r>
            <w:r w:rsidRPr="5386D906">
              <w:rPr>
                <w:rFonts w:cs="Tahoma"/>
                <w:b/>
                <w:bCs/>
                <w:sz w:val="22"/>
                <w:szCs w:val="22"/>
              </w:rPr>
              <w:t>ΝΑΡΞΗΣ ΗΛΕΚΤΡΟΝΙΚΗΣ ΥΠΟΒΟΛΗΣ ΠΡΟΣΦΟΡΩΝ</w:t>
            </w:r>
          </w:p>
        </w:tc>
        <w:tc>
          <w:tcPr>
            <w:tcW w:w="6147" w:type="dxa"/>
            <w:vAlign w:val="center"/>
          </w:tcPr>
          <w:p w14:paraId="2D384782" w14:textId="0FAB7955" w:rsidR="004063F1" w:rsidRPr="00A406A5" w:rsidRDefault="003B6231" w:rsidP="004063F1">
            <w:pPr>
              <w:pStyle w:val="TabletextChar"/>
              <w:rPr>
                <w:rFonts w:cs="Tahoma"/>
                <w:b/>
                <w:color w:val="000000"/>
                <w:sz w:val="22"/>
                <w:szCs w:val="22"/>
                <w:highlight w:val="magenta"/>
              </w:rPr>
            </w:pPr>
            <w:r w:rsidRPr="003B6231">
              <w:rPr>
                <w:b/>
                <w:bCs/>
                <w:color w:val="000000"/>
              </w:rPr>
              <w:t>05</w:t>
            </w:r>
            <w:r w:rsidR="004063F1" w:rsidRPr="003B6231">
              <w:rPr>
                <w:b/>
                <w:bCs/>
                <w:color w:val="000000"/>
              </w:rPr>
              <w:t>-</w:t>
            </w:r>
            <w:r w:rsidRPr="003B6231">
              <w:rPr>
                <w:b/>
                <w:bCs/>
                <w:color w:val="000000"/>
              </w:rPr>
              <w:t>02</w:t>
            </w:r>
            <w:r w:rsidR="004063F1" w:rsidRPr="003B6231">
              <w:rPr>
                <w:b/>
                <w:bCs/>
                <w:color w:val="000000"/>
              </w:rPr>
              <w:t>-</w:t>
            </w:r>
            <w:r w:rsidR="004063F1">
              <w:rPr>
                <w:b/>
                <w:bCs/>
                <w:color w:val="000000"/>
              </w:rPr>
              <w:t>2024</w:t>
            </w:r>
          </w:p>
        </w:tc>
      </w:tr>
      <w:tr w:rsidR="004063F1" w:rsidRPr="00104D6B" w14:paraId="368A194C" w14:textId="77777777" w:rsidTr="5386D906">
        <w:tc>
          <w:tcPr>
            <w:tcW w:w="3708" w:type="dxa"/>
            <w:vAlign w:val="center"/>
          </w:tcPr>
          <w:p w14:paraId="440217A8" w14:textId="77777777" w:rsidR="004063F1" w:rsidRPr="00603221" w:rsidRDefault="004063F1" w:rsidP="004063F1">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1F526219" w14:textId="5DD572CF" w:rsidR="004063F1" w:rsidRPr="009A13D7" w:rsidRDefault="004319CD" w:rsidP="004063F1">
            <w:pPr>
              <w:autoSpaceDE w:val="0"/>
              <w:autoSpaceDN w:val="0"/>
              <w:adjustRightInd w:val="0"/>
              <w:spacing w:after="0" w:line="276" w:lineRule="auto"/>
              <w:jc w:val="left"/>
              <w:rPr>
                <w:lang w:val="el-GR"/>
              </w:rPr>
            </w:pPr>
            <w:r w:rsidRPr="004319CD">
              <w:rPr>
                <w:b/>
                <w:bCs/>
                <w:color w:val="000000"/>
                <w:lang w:val="el-GR"/>
              </w:rPr>
              <w:t>20-02-2024</w:t>
            </w:r>
            <w:r>
              <w:rPr>
                <w:b/>
                <w:bCs/>
                <w:color w:val="000000"/>
                <w:lang w:val="el-GR"/>
              </w:rPr>
              <w:t xml:space="preserve"> </w:t>
            </w:r>
            <w:r w:rsidR="001B5D26" w:rsidRPr="00E263B2">
              <w:rPr>
                <w:color w:val="000000"/>
                <w:lang w:val="el-GR"/>
              </w:rPr>
              <w:t xml:space="preserve">ημέρα </w:t>
            </w:r>
            <w:r>
              <w:rPr>
                <w:b/>
                <w:bCs/>
                <w:color w:val="000000"/>
                <w:lang w:val="el-GR"/>
              </w:rPr>
              <w:t>Τρίτη</w:t>
            </w:r>
            <w:r w:rsidR="001B5D26" w:rsidRPr="00E263B2">
              <w:rPr>
                <w:color w:val="000000"/>
                <w:lang w:val="el-GR"/>
              </w:rPr>
              <w:t xml:space="preserve"> ώρα </w:t>
            </w:r>
            <w:r>
              <w:rPr>
                <w:b/>
                <w:bCs/>
                <w:color w:val="000000"/>
                <w:lang w:val="el-GR"/>
              </w:rPr>
              <w:t>14</w:t>
            </w:r>
            <w:r w:rsidR="001B5D26" w:rsidRPr="00E263B2">
              <w:rPr>
                <w:b/>
                <w:bCs/>
                <w:color w:val="000000"/>
                <w:lang w:val="el-GR"/>
              </w:rPr>
              <w:t>:</w:t>
            </w:r>
            <w:r>
              <w:rPr>
                <w:b/>
                <w:bCs/>
                <w:color w:val="000000"/>
                <w:lang w:val="el-GR"/>
              </w:rPr>
              <w:t>00</w:t>
            </w:r>
          </w:p>
        </w:tc>
      </w:tr>
      <w:tr w:rsidR="004B24A7" w:rsidRPr="00061783" w14:paraId="64305677" w14:textId="77777777" w:rsidTr="5386D906">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 xml:space="preserve">&amp; ΤΡΟΠΟΣ ΚΑΤΑΘΕΣΗΣ </w:t>
            </w:r>
            <w:r w:rsidRPr="00603221">
              <w:rPr>
                <w:rFonts w:cs="Tahoma"/>
                <w:b/>
                <w:sz w:val="22"/>
                <w:szCs w:val="22"/>
              </w:rPr>
              <w:lastRenderedPageBreak/>
              <w:t>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Ηλεκτρονική Υποβολή:</w:t>
            </w:r>
          </w:p>
          <w:p w14:paraId="7F3974EF"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lastRenderedPageBreak/>
              <w:t xml:space="preserve">Στη διαδικτυακή πύλη </w:t>
            </w:r>
            <w:r w:rsidRPr="00603221">
              <w:rPr>
                <w:lang w:val="en-US"/>
              </w:rPr>
              <w:t>www</w:t>
            </w:r>
            <w:r w:rsidRPr="00603221">
              <w:rPr>
                <w:lang w:val="el-GR"/>
              </w:rPr>
              <w:t>.</w:t>
            </w:r>
            <w:r w:rsidRPr="00603221">
              <w:rPr>
                <w:lang w:val="en-US"/>
              </w:rPr>
              <w:t>promitheus</w:t>
            </w:r>
            <w:r w:rsidRPr="00603221">
              <w:rPr>
                <w:lang w:val="el-GR"/>
              </w:rPr>
              <w:t>.</w:t>
            </w:r>
            <w:r w:rsidRPr="00603221">
              <w:rPr>
                <w:lang w:val="en-US"/>
              </w:rPr>
              <w:t>gov</w:t>
            </w:r>
            <w:r w:rsidRPr="00603221">
              <w:rPr>
                <w:lang w:val="el-GR"/>
              </w:rPr>
              <w:t>.</w:t>
            </w:r>
            <w:r w:rsidRPr="00603221">
              <w:rPr>
                <w:lang w:val="en-US"/>
              </w:rPr>
              <w:t>gr</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CC7F57" w:rsidRPr="00DF02B0" w14:paraId="3EA623D4" w14:textId="77777777" w:rsidTr="5386D906">
        <w:tc>
          <w:tcPr>
            <w:tcW w:w="3708" w:type="dxa"/>
          </w:tcPr>
          <w:p w14:paraId="2D7201C0" w14:textId="77777777" w:rsidR="00CC7F57" w:rsidRPr="00603221" w:rsidRDefault="00CC7F57" w:rsidP="00CC7F57">
            <w:pPr>
              <w:pStyle w:val="TabletextChar"/>
              <w:rPr>
                <w:rFonts w:cs="Tahoma"/>
                <w:b/>
                <w:sz w:val="22"/>
                <w:szCs w:val="22"/>
              </w:rPr>
            </w:pPr>
            <w:r w:rsidRPr="00603221">
              <w:rPr>
                <w:rFonts w:cs="Tahoma"/>
                <w:b/>
                <w:sz w:val="22"/>
                <w:szCs w:val="22"/>
              </w:rPr>
              <w:lastRenderedPageBreak/>
              <w:t>ΗΜΕΡΟΜΗΝΙΑ ΑΝΑΡΤΗΣΗΣ ΣΤΗ ΔΙΑΔΙΚΤΥΑΚΗ ΠΥΛΗ ΤΟΥ ΕΣΗΔΗΣ</w:t>
            </w:r>
          </w:p>
        </w:tc>
        <w:tc>
          <w:tcPr>
            <w:tcW w:w="6147" w:type="dxa"/>
            <w:vAlign w:val="center"/>
          </w:tcPr>
          <w:p w14:paraId="09B9F985" w14:textId="7EF53440" w:rsidR="00CC7F57" w:rsidRPr="00603221" w:rsidRDefault="000643BB" w:rsidP="00CC7F57">
            <w:pPr>
              <w:autoSpaceDE w:val="0"/>
              <w:autoSpaceDN w:val="0"/>
              <w:adjustRightInd w:val="0"/>
              <w:spacing w:after="0" w:line="276" w:lineRule="auto"/>
              <w:jc w:val="left"/>
              <w:rPr>
                <w:color w:val="000000"/>
              </w:rPr>
            </w:pPr>
            <w:r w:rsidRPr="000643BB">
              <w:rPr>
                <w:b/>
                <w:bCs/>
                <w:color w:val="000000"/>
                <w:lang w:val="el-GR"/>
              </w:rPr>
              <w:t>05</w:t>
            </w:r>
            <w:r w:rsidR="00CC7F57" w:rsidRPr="000643BB">
              <w:rPr>
                <w:b/>
                <w:bCs/>
                <w:color w:val="000000"/>
              </w:rPr>
              <w:t>-</w:t>
            </w:r>
            <w:r w:rsidRPr="000643BB">
              <w:rPr>
                <w:b/>
                <w:bCs/>
                <w:color w:val="000000"/>
                <w:lang w:val="el-GR"/>
              </w:rPr>
              <w:t>02</w:t>
            </w:r>
            <w:r w:rsidR="00CC7F57" w:rsidRPr="000643BB">
              <w:rPr>
                <w:b/>
                <w:bCs/>
                <w:color w:val="000000"/>
              </w:rPr>
              <w:t>-</w:t>
            </w:r>
            <w:r w:rsidR="00CC7F57">
              <w:rPr>
                <w:b/>
                <w:bCs/>
                <w:color w:val="000000"/>
              </w:rPr>
              <w:t>2024</w:t>
            </w:r>
          </w:p>
        </w:tc>
      </w:tr>
      <w:tr w:rsidR="00CC7F57" w:rsidRPr="00104D6B" w14:paraId="5C69C8D8" w14:textId="77777777" w:rsidTr="5386D906">
        <w:tc>
          <w:tcPr>
            <w:tcW w:w="3708" w:type="dxa"/>
            <w:vAlign w:val="center"/>
          </w:tcPr>
          <w:p w14:paraId="06B964EB" w14:textId="77777777" w:rsidR="00CC7F57" w:rsidRPr="00603221" w:rsidRDefault="00CC7F57" w:rsidP="00CC7F5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363549C0" w:rsidR="00CC7F57" w:rsidRPr="00603221" w:rsidRDefault="00D04EA9" w:rsidP="00CC7F57">
            <w:pPr>
              <w:pStyle w:val="TabletextChar"/>
              <w:rPr>
                <w:rFonts w:cs="Tahoma"/>
                <w:sz w:val="22"/>
                <w:szCs w:val="22"/>
              </w:rPr>
            </w:pPr>
            <w:r w:rsidRPr="00D04EA9">
              <w:rPr>
                <w:b/>
                <w:color w:val="000000"/>
              </w:rPr>
              <w:t>22</w:t>
            </w:r>
            <w:r w:rsidR="00CC7F57" w:rsidRPr="00D04EA9">
              <w:rPr>
                <w:b/>
                <w:color w:val="000000"/>
              </w:rPr>
              <w:t>-</w:t>
            </w:r>
            <w:r w:rsidRPr="00D04EA9">
              <w:rPr>
                <w:b/>
                <w:color w:val="000000"/>
              </w:rPr>
              <w:t>02</w:t>
            </w:r>
            <w:r w:rsidR="00CC7F57" w:rsidRPr="00D04EA9">
              <w:rPr>
                <w:b/>
                <w:color w:val="000000"/>
              </w:rPr>
              <w:t xml:space="preserve">-2024, </w:t>
            </w:r>
            <w:r w:rsidR="00CC7F57" w:rsidRPr="00E263B2">
              <w:rPr>
                <w:color w:val="000000"/>
              </w:rPr>
              <w:t xml:space="preserve">ημέρα </w:t>
            </w:r>
            <w:r>
              <w:rPr>
                <w:b/>
                <w:bCs/>
                <w:color w:val="000000"/>
              </w:rPr>
              <w:t>Πέμπτη</w:t>
            </w:r>
            <w:r w:rsidR="008820DB" w:rsidRPr="00EF34AF">
              <w:rPr>
                <w:color w:val="000000"/>
              </w:rPr>
              <w:t xml:space="preserve"> </w:t>
            </w:r>
            <w:r w:rsidR="00CC7F57" w:rsidRPr="00E263B2">
              <w:rPr>
                <w:color w:val="000000"/>
              </w:rPr>
              <w:t xml:space="preserve">και ώρα </w:t>
            </w:r>
            <w:r>
              <w:rPr>
                <w:b/>
                <w:bCs/>
                <w:color w:val="000000"/>
              </w:rPr>
              <w:t>14</w:t>
            </w:r>
            <w:r w:rsidR="008820DB" w:rsidRPr="00EF34AF">
              <w:rPr>
                <w:b/>
                <w:bCs/>
                <w:color w:val="000000"/>
              </w:rPr>
              <w:t>:</w:t>
            </w:r>
            <w:r>
              <w:rPr>
                <w:b/>
                <w:bCs/>
                <w:color w:val="000000"/>
              </w:rPr>
              <w:t>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11"/>
          <w:footerReference w:type="default" r:id="rId12"/>
          <w:headerReference w:type="first" r:id="rId13"/>
          <w:footerReference w:type="first" r:id="rId14"/>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End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59B10FC5" w14:textId="3393DF35" w:rsidR="00116229" w:rsidRDefault="005D6014">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58025442" w:history="1">
            <w:r w:rsidR="00116229" w:rsidRPr="003E2A27">
              <w:rPr>
                <w:rStyle w:val="-"/>
                <w:noProof/>
                <w:lang w:val="el-GR"/>
                <w14:scene3d>
                  <w14:camera w14:prst="orthographicFront"/>
                  <w14:lightRig w14:rig="threePt" w14:dir="t">
                    <w14:rot w14:lat="0" w14:lon="0" w14:rev="0"/>
                  </w14:lightRig>
                </w14:scene3d>
              </w:rPr>
              <w:t>1.</w:t>
            </w:r>
            <w:r w:rsidR="00116229">
              <w:rPr>
                <w:rFonts w:asciiTheme="minorHAnsi" w:eastAsiaTheme="minorEastAsia" w:hAnsiTheme="minorHAnsi" w:cstheme="minorBidi"/>
                <w:b w:val="0"/>
                <w:bCs w:val="0"/>
                <w:caps w:val="0"/>
                <w:noProof/>
                <w:kern w:val="2"/>
                <w:sz w:val="22"/>
                <w:szCs w:val="22"/>
                <w:lang w:val="en-US" w:eastAsia="en-US"/>
                <w14:ligatures w14:val="standardContextual"/>
              </w:rPr>
              <w:tab/>
            </w:r>
            <w:r w:rsidR="00116229" w:rsidRPr="003E2A27">
              <w:rPr>
                <w:rStyle w:val="-"/>
                <w:noProof/>
                <w:lang w:val="el-GR"/>
              </w:rPr>
              <w:t>ΑΝΑΘΕΤΟΥΣΑ ΑΡΧΗ ΚΑΙ ΑΝΤΙΚΕΙΜΕΝΟ ΣΥΜΒΑΣΗΣ</w:t>
            </w:r>
            <w:r w:rsidR="00116229">
              <w:rPr>
                <w:noProof/>
                <w:webHidden/>
              </w:rPr>
              <w:tab/>
            </w:r>
            <w:r w:rsidR="00116229">
              <w:rPr>
                <w:noProof/>
                <w:webHidden/>
              </w:rPr>
              <w:fldChar w:fldCharType="begin"/>
            </w:r>
            <w:r w:rsidR="00116229">
              <w:rPr>
                <w:noProof/>
                <w:webHidden/>
              </w:rPr>
              <w:instrText xml:space="preserve"> PAGEREF _Toc158025442 \h </w:instrText>
            </w:r>
            <w:r w:rsidR="00116229">
              <w:rPr>
                <w:noProof/>
                <w:webHidden/>
              </w:rPr>
            </w:r>
            <w:r w:rsidR="00116229">
              <w:rPr>
                <w:noProof/>
                <w:webHidden/>
              </w:rPr>
              <w:fldChar w:fldCharType="separate"/>
            </w:r>
            <w:r w:rsidR="00061783">
              <w:rPr>
                <w:noProof/>
                <w:webHidden/>
              </w:rPr>
              <w:t>6</w:t>
            </w:r>
            <w:r w:rsidR="00116229">
              <w:rPr>
                <w:noProof/>
                <w:webHidden/>
              </w:rPr>
              <w:fldChar w:fldCharType="end"/>
            </w:r>
          </w:hyperlink>
        </w:p>
        <w:p w14:paraId="78B6D121" w14:textId="3E0C053D"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43" w:history="1">
            <w:r w:rsidR="00116229" w:rsidRPr="003E2A27">
              <w:rPr>
                <w:rStyle w:val="-"/>
                <w:noProof/>
                <w:lang w:val="el-GR"/>
              </w:rPr>
              <w:t>1.1</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Στοιχεία Αναθέτουσας Αρχής</w:t>
            </w:r>
            <w:r w:rsidR="00116229">
              <w:rPr>
                <w:noProof/>
                <w:webHidden/>
              </w:rPr>
              <w:tab/>
            </w:r>
            <w:r w:rsidR="00116229">
              <w:rPr>
                <w:noProof/>
                <w:webHidden/>
              </w:rPr>
              <w:fldChar w:fldCharType="begin"/>
            </w:r>
            <w:r w:rsidR="00116229">
              <w:rPr>
                <w:noProof/>
                <w:webHidden/>
              </w:rPr>
              <w:instrText xml:space="preserve"> PAGEREF _Toc158025443 \h </w:instrText>
            </w:r>
            <w:r w:rsidR="00116229">
              <w:rPr>
                <w:noProof/>
                <w:webHidden/>
              </w:rPr>
            </w:r>
            <w:r w:rsidR="00116229">
              <w:rPr>
                <w:noProof/>
                <w:webHidden/>
              </w:rPr>
              <w:fldChar w:fldCharType="separate"/>
            </w:r>
            <w:r>
              <w:rPr>
                <w:noProof/>
                <w:webHidden/>
              </w:rPr>
              <w:t>6</w:t>
            </w:r>
            <w:r w:rsidR="00116229">
              <w:rPr>
                <w:noProof/>
                <w:webHidden/>
              </w:rPr>
              <w:fldChar w:fldCharType="end"/>
            </w:r>
          </w:hyperlink>
        </w:p>
        <w:p w14:paraId="1881D3A8" w14:textId="261F9830"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44" w:history="1">
            <w:r w:rsidR="00116229" w:rsidRPr="003E2A27">
              <w:rPr>
                <w:rStyle w:val="-"/>
                <w:noProof/>
                <w:lang w:val="el-GR"/>
              </w:rPr>
              <w:t>1.2</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Στοιχεία Διαδικασίας - Χρηματοδότηση</w:t>
            </w:r>
            <w:r w:rsidR="00116229">
              <w:rPr>
                <w:noProof/>
                <w:webHidden/>
              </w:rPr>
              <w:tab/>
            </w:r>
            <w:r w:rsidR="00116229">
              <w:rPr>
                <w:noProof/>
                <w:webHidden/>
              </w:rPr>
              <w:fldChar w:fldCharType="begin"/>
            </w:r>
            <w:r w:rsidR="00116229">
              <w:rPr>
                <w:noProof/>
                <w:webHidden/>
              </w:rPr>
              <w:instrText xml:space="preserve"> PAGEREF _Toc158025444 \h </w:instrText>
            </w:r>
            <w:r w:rsidR="00116229">
              <w:rPr>
                <w:noProof/>
                <w:webHidden/>
              </w:rPr>
            </w:r>
            <w:r w:rsidR="00116229">
              <w:rPr>
                <w:noProof/>
                <w:webHidden/>
              </w:rPr>
              <w:fldChar w:fldCharType="separate"/>
            </w:r>
            <w:r>
              <w:rPr>
                <w:noProof/>
                <w:webHidden/>
              </w:rPr>
              <w:t>6</w:t>
            </w:r>
            <w:r w:rsidR="00116229">
              <w:rPr>
                <w:noProof/>
                <w:webHidden/>
              </w:rPr>
              <w:fldChar w:fldCharType="end"/>
            </w:r>
          </w:hyperlink>
        </w:p>
        <w:p w14:paraId="47A18077" w14:textId="27AFBFDC"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45" w:history="1">
            <w:r w:rsidR="00116229" w:rsidRPr="003E2A27">
              <w:rPr>
                <w:rStyle w:val="-"/>
                <w:noProof/>
                <w:lang w:val="el-GR"/>
              </w:rPr>
              <w:t>1.3</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Συνοπτική Περιγραφή φυσικού και οικονομικού αντικειμένου της σύμβασης</w:t>
            </w:r>
            <w:r w:rsidR="00116229">
              <w:rPr>
                <w:noProof/>
                <w:webHidden/>
              </w:rPr>
              <w:tab/>
            </w:r>
            <w:r w:rsidR="00116229">
              <w:rPr>
                <w:noProof/>
                <w:webHidden/>
              </w:rPr>
              <w:fldChar w:fldCharType="begin"/>
            </w:r>
            <w:r w:rsidR="00116229">
              <w:rPr>
                <w:noProof/>
                <w:webHidden/>
              </w:rPr>
              <w:instrText xml:space="preserve"> PAGEREF _Toc158025445 \h </w:instrText>
            </w:r>
            <w:r w:rsidR="00116229">
              <w:rPr>
                <w:noProof/>
                <w:webHidden/>
              </w:rPr>
            </w:r>
            <w:r w:rsidR="00116229">
              <w:rPr>
                <w:noProof/>
                <w:webHidden/>
              </w:rPr>
              <w:fldChar w:fldCharType="separate"/>
            </w:r>
            <w:r>
              <w:rPr>
                <w:noProof/>
                <w:webHidden/>
              </w:rPr>
              <w:t>7</w:t>
            </w:r>
            <w:r w:rsidR="00116229">
              <w:rPr>
                <w:noProof/>
                <w:webHidden/>
              </w:rPr>
              <w:fldChar w:fldCharType="end"/>
            </w:r>
          </w:hyperlink>
        </w:p>
        <w:p w14:paraId="19CA240F" w14:textId="3A1BA511"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46" w:history="1">
            <w:r w:rsidR="00116229" w:rsidRPr="003E2A27">
              <w:rPr>
                <w:rStyle w:val="-"/>
                <w:noProof/>
                <w:lang w:val="el-GR"/>
              </w:rPr>
              <w:t>1.4</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Θεσμικό πλαίσιο</w:t>
            </w:r>
            <w:r w:rsidR="00116229">
              <w:rPr>
                <w:noProof/>
                <w:webHidden/>
              </w:rPr>
              <w:tab/>
            </w:r>
            <w:r w:rsidR="00116229">
              <w:rPr>
                <w:noProof/>
                <w:webHidden/>
              </w:rPr>
              <w:fldChar w:fldCharType="begin"/>
            </w:r>
            <w:r w:rsidR="00116229">
              <w:rPr>
                <w:noProof/>
                <w:webHidden/>
              </w:rPr>
              <w:instrText xml:space="preserve"> PAGEREF _Toc158025446 \h </w:instrText>
            </w:r>
            <w:r w:rsidR="00116229">
              <w:rPr>
                <w:noProof/>
                <w:webHidden/>
              </w:rPr>
            </w:r>
            <w:r w:rsidR="00116229">
              <w:rPr>
                <w:noProof/>
                <w:webHidden/>
              </w:rPr>
              <w:fldChar w:fldCharType="separate"/>
            </w:r>
            <w:r>
              <w:rPr>
                <w:noProof/>
                <w:webHidden/>
              </w:rPr>
              <w:t>7</w:t>
            </w:r>
            <w:r w:rsidR="00116229">
              <w:rPr>
                <w:noProof/>
                <w:webHidden/>
              </w:rPr>
              <w:fldChar w:fldCharType="end"/>
            </w:r>
          </w:hyperlink>
        </w:p>
        <w:p w14:paraId="7AD60A38" w14:textId="6633A702"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47" w:history="1">
            <w:r w:rsidR="00116229" w:rsidRPr="003E2A27">
              <w:rPr>
                <w:rStyle w:val="-"/>
                <w:noProof/>
                <w:lang w:val="el-GR"/>
              </w:rPr>
              <w:t>1.5</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Προθεσμία παραλαβής προσφορών και διενέργεια διαγωνισμού</w:t>
            </w:r>
            <w:r w:rsidR="00116229">
              <w:rPr>
                <w:noProof/>
                <w:webHidden/>
              </w:rPr>
              <w:tab/>
            </w:r>
            <w:r w:rsidR="00116229">
              <w:rPr>
                <w:noProof/>
                <w:webHidden/>
              </w:rPr>
              <w:fldChar w:fldCharType="begin"/>
            </w:r>
            <w:r w:rsidR="00116229">
              <w:rPr>
                <w:noProof/>
                <w:webHidden/>
              </w:rPr>
              <w:instrText xml:space="preserve"> PAGEREF _Toc158025447 \h </w:instrText>
            </w:r>
            <w:r w:rsidR="00116229">
              <w:rPr>
                <w:noProof/>
                <w:webHidden/>
              </w:rPr>
            </w:r>
            <w:r w:rsidR="00116229">
              <w:rPr>
                <w:noProof/>
                <w:webHidden/>
              </w:rPr>
              <w:fldChar w:fldCharType="separate"/>
            </w:r>
            <w:r>
              <w:rPr>
                <w:noProof/>
                <w:webHidden/>
              </w:rPr>
              <w:t>12</w:t>
            </w:r>
            <w:r w:rsidR="00116229">
              <w:rPr>
                <w:noProof/>
                <w:webHidden/>
              </w:rPr>
              <w:fldChar w:fldCharType="end"/>
            </w:r>
          </w:hyperlink>
        </w:p>
        <w:p w14:paraId="0052FE15" w14:textId="63A29B81"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48" w:history="1">
            <w:r w:rsidR="00116229" w:rsidRPr="003E2A27">
              <w:rPr>
                <w:rStyle w:val="-"/>
                <w:noProof/>
                <w:lang w:val="el-GR"/>
              </w:rPr>
              <w:t>1.6</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Δημοσιότητα</w:t>
            </w:r>
            <w:r w:rsidR="00116229">
              <w:rPr>
                <w:noProof/>
                <w:webHidden/>
              </w:rPr>
              <w:tab/>
            </w:r>
            <w:r w:rsidR="00116229">
              <w:rPr>
                <w:noProof/>
                <w:webHidden/>
              </w:rPr>
              <w:fldChar w:fldCharType="begin"/>
            </w:r>
            <w:r w:rsidR="00116229">
              <w:rPr>
                <w:noProof/>
                <w:webHidden/>
              </w:rPr>
              <w:instrText xml:space="preserve"> PAGEREF _Toc158025448 \h </w:instrText>
            </w:r>
            <w:r w:rsidR="00116229">
              <w:rPr>
                <w:noProof/>
                <w:webHidden/>
              </w:rPr>
            </w:r>
            <w:r w:rsidR="00116229">
              <w:rPr>
                <w:noProof/>
                <w:webHidden/>
              </w:rPr>
              <w:fldChar w:fldCharType="separate"/>
            </w:r>
            <w:r>
              <w:rPr>
                <w:noProof/>
                <w:webHidden/>
              </w:rPr>
              <w:t>12</w:t>
            </w:r>
            <w:r w:rsidR="00116229">
              <w:rPr>
                <w:noProof/>
                <w:webHidden/>
              </w:rPr>
              <w:fldChar w:fldCharType="end"/>
            </w:r>
          </w:hyperlink>
        </w:p>
        <w:p w14:paraId="0AEA294C" w14:textId="1C40BA25"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49" w:history="1">
            <w:r w:rsidR="00116229" w:rsidRPr="003E2A27">
              <w:rPr>
                <w:rStyle w:val="-"/>
                <w:noProof/>
                <w:lang w:val="el-GR"/>
              </w:rPr>
              <w:t>1.7</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Αρχές εφαρμοζόμενες στη διαδικασία σύναψης</w:t>
            </w:r>
            <w:r w:rsidR="00116229">
              <w:rPr>
                <w:noProof/>
                <w:webHidden/>
              </w:rPr>
              <w:tab/>
            </w:r>
            <w:r w:rsidR="00116229">
              <w:rPr>
                <w:noProof/>
                <w:webHidden/>
              </w:rPr>
              <w:fldChar w:fldCharType="begin"/>
            </w:r>
            <w:r w:rsidR="00116229">
              <w:rPr>
                <w:noProof/>
                <w:webHidden/>
              </w:rPr>
              <w:instrText xml:space="preserve"> PAGEREF _Toc158025449 \h </w:instrText>
            </w:r>
            <w:r w:rsidR="00116229">
              <w:rPr>
                <w:noProof/>
                <w:webHidden/>
              </w:rPr>
            </w:r>
            <w:r w:rsidR="00116229">
              <w:rPr>
                <w:noProof/>
                <w:webHidden/>
              </w:rPr>
              <w:fldChar w:fldCharType="separate"/>
            </w:r>
            <w:r>
              <w:rPr>
                <w:noProof/>
                <w:webHidden/>
              </w:rPr>
              <w:t>12</w:t>
            </w:r>
            <w:r w:rsidR="00116229">
              <w:rPr>
                <w:noProof/>
                <w:webHidden/>
              </w:rPr>
              <w:fldChar w:fldCharType="end"/>
            </w:r>
          </w:hyperlink>
        </w:p>
        <w:p w14:paraId="543F0EE5" w14:textId="1A6E4B1B" w:rsidR="00116229" w:rsidRDefault="00061783">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58025450" w:history="1">
            <w:r w:rsidR="00116229" w:rsidRPr="003E2A27">
              <w:rPr>
                <w:rStyle w:val="-"/>
                <w:noProof/>
                <w14:scene3d>
                  <w14:camera w14:prst="orthographicFront"/>
                  <w14:lightRig w14:rig="threePt" w14:dir="t">
                    <w14:rot w14:lat="0" w14:lon="0" w14:rev="0"/>
                  </w14:lightRig>
                </w14:scene3d>
              </w:rPr>
              <w:t>2.</w:t>
            </w:r>
            <w:r w:rsidR="00116229">
              <w:rPr>
                <w:rFonts w:asciiTheme="minorHAnsi" w:eastAsiaTheme="minorEastAsia" w:hAnsiTheme="minorHAnsi" w:cstheme="minorBidi"/>
                <w:b w:val="0"/>
                <w:bCs w:val="0"/>
                <w:caps w:val="0"/>
                <w:noProof/>
                <w:kern w:val="2"/>
                <w:sz w:val="22"/>
                <w:szCs w:val="22"/>
                <w:lang w:val="en-US" w:eastAsia="en-US"/>
                <w14:ligatures w14:val="standardContextual"/>
              </w:rPr>
              <w:tab/>
            </w:r>
            <w:r w:rsidR="00116229" w:rsidRPr="003E2A27">
              <w:rPr>
                <w:rStyle w:val="-"/>
                <w:noProof/>
              </w:rPr>
              <w:t>ΓΕΝΙΚΟΙ ΚΑΙ ΕΙΔΙΚΟΙ ΟΡΟΙ ΣΥΜΜΕΤΟΧΗΣ</w:t>
            </w:r>
            <w:r w:rsidR="00116229">
              <w:rPr>
                <w:noProof/>
                <w:webHidden/>
              </w:rPr>
              <w:tab/>
            </w:r>
            <w:r w:rsidR="00116229">
              <w:rPr>
                <w:noProof/>
                <w:webHidden/>
              </w:rPr>
              <w:fldChar w:fldCharType="begin"/>
            </w:r>
            <w:r w:rsidR="00116229">
              <w:rPr>
                <w:noProof/>
                <w:webHidden/>
              </w:rPr>
              <w:instrText xml:space="preserve"> PAGEREF _Toc158025450 \h </w:instrText>
            </w:r>
            <w:r w:rsidR="00116229">
              <w:rPr>
                <w:noProof/>
                <w:webHidden/>
              </w:rPr>
            </w:r>
            <w:r w:rsidR="00116229">
              <w:rPr>
                <w:noProof/>
                <w:webHidden/>
              </w:rPr>
              <w:fldChar w:fldCharType="separate"/>
            </w:r>
            <w:r>
              <w:rPr>
                <w:noProof/>
                <w:webHidden/>
              </w:rPr>
              <w:t>14</w:t>
            </w:r>
            <w:r w:rsidR="00116229">
              <w:rPr>
                <w:noProof/>
                <w:webHidden/>
              </w:rPr>
              <w:fldChar w:fldCharType="end"/>
            </w:r>
          </w:hyperlink>
        </w:p>
        <w:p w14:paraId="122B3795" w14:textId="1A33BE4F"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51" w:history="1">
            <w:r w:rsidR="00116229" w:rsidRPr="003E2A27">
              <w:rPr>
                <w:rStyle w:val="-"/>
                <w:noProof/>
                <w:lang w:val="el-GR"/>
              </w:rPr>
              <w:t>2.1</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Γενικές Πληροφορίες</w:t>
            </w:r>
            <w:r w:rsidR="00116229">
              <w:rPr>
                <w:noProof/>
                <w:webHidden/>
              </w:rPr>
              <w:tab/>
            </w:r>
            <w:r w:rsidR="00116229">
              <w:rPr>
                <w:noProof/>
                <w:webHidden/>
              </w:rPr>
              <w:fldChar w:fldCharType="begin"/>
            </w:r>
            <w:r w:rsidR="00116229">
              <w:rPr>
                <w:noProof/>
                <w:webHidden/>
              </w:rPr>
              <w:instrText xml:space="preserve"> PAGEREF _Toc158025451 \h </w:instrText>
            </w:r>
            <w:r w:rsidR="00116229">
              <w:rPr>
                <w:noProof/>
                <w:webHidden/>
              </w:rPr>
            </w:r>
            <w:r w:rsidR="00116229">
              <w:rPr>
                <w:noProof/>
                <w:webHidden/>
              </w:rPr>
              <w:fldChar w:fldCharType="separate"/>
            </w:r>
            <w:r>
              <w:rPr>
                <w:noProof/>
                <w:webHidden/>
              </w:rPr>
              <w:t>14</w:t>
            </w:r>
            <w:r w:rsidR="00116229">
              <w:rPr>
                <w:noProof/>
                <w:webHidden/>
              </w:rPr>
              <w:fldChar w:fldCharType="end"/>
            </w:r>
          </w:hyperlink>
        </w:p>
        <w:p w14:paraId="1F0015DD" w14:textId="59241903"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52" w:history="1">
            <w:r w:rsidR="00116229" w:rsidRPr="003E2A27">
              <w:rPr>
                <w:rStyle w:val="-"/>
                <w:noProof/>
                <w:lang w:val="el-GR"/>
              </w:rPr>
              <w:t>2.1.1</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Έγγραφα της σύμβασης</w:t>
            </w:r>
            <w:r w:rsidR="00116229">
              <w:rPr>
                <w:noProof/>
                <w:webHidden/>
              </w:rPr>
              <w:tab/>
            </w:r>
            <w:r w:rsidR="00116229">
              <w:rPr>
                <w:noProof/>
                <w:webHidden/>
              </w:rPr>
              <w:fldChar w:fldCharType="begin"/>
            </w:r>
            <w:r w:rsidR="00116229">
              <w:rPr>
                <w:noProof/>
                <w:webHidden/>
              </w:rPr>
              <w:instrText xml:space="preserve"> PAGEREF _Toc158025452 \h </w:instrText>
            </w:r>
            <w:r w:rsidR="00116229">
              <w:rPr>
                <w:noProof/>
                <w:webHidden/>
              </w:rPr>
            </w:r>
            <w:r w:rsidR="00116229">
              <w:rPr>
                <w:noProof/>
                <w:webHidden/>
              </w:rPr>
              <w:fldChar w:fldCharType="separate"/>
            </w:r>
            <w:r>
              <w:rPr>
                <w:noProof/>
                <w:webHidden/>
              </w:rPr>
              <w:t>14</w:t>
            </w:r>
            <w:r w:rsidR="00116229">
              <w:rPr>
                <w:noProof/>
                <w:webHidden/>
              </w:rPr>
              <w:fldChar w:fldCharType="end"/>
            </w:r>
          </w:hyperlink>
        </w:p>
        <w:p w14:paraId="615384BE" w14:textId="3CA4341B"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53" w:history="1">
            <w:r w:rsidR="00116229" w:rsidRPr="003E2A27">
              <w:rPr>
                <w:rStyle w:val="-"/>
                <w:noProof/>
                <w:lang w:val="el-GR"/>
              </w:rPr>
              <w:t>2.1.2</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Επικοινωνία – Πρόσβαση στα έγγραφα της Σύμβασης</w:t>
            </w:r>
            <w:r w:rsidR="00116229">
              <w:rPr>
                <w:noProof/>
                <w:webHidden/>
              </w:rPr>
              <w:tab/>
            </w:r>
            <w:r w:rsidR="00116229">
              <w:rPr>
                <w:noProof/>
                <w:webHidden/>
              </w:rPr>
              <w:fldChar w:fldCharType="begin"/>
            </w:r>
            <w:r w:rsidR="00116229">
              <w:rPr>
                <w:noProof/>
                <w:webHidden/>
              </w:rPr>
              <w:instrText xml:space="preserve"> PAGEREF _Toc158025453 \h </w:instrText>
            </w:r>
            <w:r w:rsidR="00116229">
              <w:rPr>
                <w:noProof/>
                <w:webHidden/>
              </w:rPr>
            </w:r>
            <w:r w:rsidR="00116229">
              <w:rPr>
                <w:noProof/>
                <w:webHidden/>
              </w:rPr>
              <w:fldChar w:fldCharType="separate"/>
            </w:r>
            <w:r>
              <w:rPr>
                <w:noProof/>
                <w:webHidden/>
              </w:rPr>
              <w:t>14</w:t>
            </w:r>
            <w:r w:rsidR="00116229">
              <w:rPr>
                <w:noProof/>
                <w:webHidden/>
              </w:rPr>
              <w:fldChar w:fldCharType="end"/>
            </w:r>
          </w:hyperlink>
        </w:p>
        <w:p w14:paraId="5C185579" w14:textId="5C8C2518"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54" w:history="1">
            <w:r w:rsidR="00116229" w:rsidRPr="003E2A27">
              <w:rPr>
                <w:rStyle w:val="-"/>
                <w:noProof/>
                <w:lang w:val="el-GR"/>
              </w:rPr>
              <w:t>2.1.3</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Παροχή Διευκρινίσεων</w:t>
            </w:r>
            <w:r w:rsidR="00116229">
              <w:rPr>
                <w:noProof/>
                <w:webHidden/>
              </w:rPr>
              <w:tab/>
            </w:r>
            <w:r w:rsidR="00116229">
              <w:rPr>
                <w:noProof/>
                <w:webHidden/>
              </w:rPr>
              <w:fldChar w:fldCharType="begin"/>
            </w:r>
            <w:r w:rsidR="00116229">
              <w:rPr>
                <w:noProof/>
                <w:webHidden/>
              </w:rPr>
              <w:instrText xml:space="preserve"> PAGEREF _Toc158025454 \h </w:instrText>
            </w:r>
            <w:r w:rsidR="00116229">
              <w:rPr>
                <w:noProof/>
                <w:webHidden/>
              </w:rPr>
            </w:r>
            <w:r w:rsidR="00116229">
              <w:rPr>
                <w:noProof/>
                <w:webHidden/>
              </w:rPr>
              <w:fldChar w:fldCharType="separate"/>
            </w:r>
            <w:r>
              <w:rPr>
                <w:noProof/>
                <w:webHidden/>
              </w:rPr>
              <w:t>14</w:t>
            </w:r>
            <w:r w:rsidR="00116229">
              <w:rPr>
                <w:noProof/>
                <w:webHidden/>
              </w:rPr>
              <w:fldChar w:fldCharType="end"/>
            </w:r>
          </w:hyperlink>
        </w:p>
        <w:p w14:paraId="2C93E4BD" w14:textId="4BBB0362"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55" w:history="1">
            <w:r w:rsidR="00116229" w:rsidRPr="003E2A27">
              <w:rPr>
                <w:rStyle w:val="-"/>
                <w:noProof/>
                <w:lang w:val="el-GR"/>
              </w:rPr>
              <w:t>2.1.4</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Γλώσσα</w:t>
            </w:r>
            <w:r w:rsidR="00116229">
              <w:rPr>
                <w:noProof/>
                <w:webHidden/>
              </w:rPr>
              <w:tab/>
            </w:r>
            <w:r w:rsidR="00116229">
              <w:rPr>
                <w:noProof/>
                <w:webHidden/>
              </w:rPr>
              <w:fldChar w:fldCharType="begin"/>
            </w:r>
            <w:r w:rsidR="00116229">
              <w:rPr>
                <w:noProof/>
                <w:webHidden/>
              </w:rPr>
              <w:instrText xml:space="preserve"> PAGEREF _Toc158025455 \h </w:instrText>
            </w:r>
            <w:r w:rsidR="00116229">
              <w:rPr>
                <w:noProof/>
                <w:webHidden/>
              </w:rPr>
            </w:r>
            <w:r w:rsidR="00116229">
              <w:rPr>
                <w:noProof/>
                <w:webHidden/>
              </w:rPr>
              <w:fldChar w:fldCharType="separate"/>
            </w:r>
            <w:r>
              <w:rPr>
                <w:noProof/>
                <w:webHidden/>
              </w:rPr>
              <w:t>15</w:t>
            </w:r>
            <w:r w:rsidR="00116229">
              <w:rPr>
                <w:noProof/>
                <w:webHidden/>
              </w:rPr>
              <w:fldChar w:fldCharType="end"/>
            </w:r>
          </w:hyperlink>
        </w:p>
        <w:p w14:paraId="40BB0213" w14:textId="47CDDE1A"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56" w:history="1">
            <w:r w:rsidR="00116229" w:rsidRPr="003E2A27">
              <w:rPr>
                <w:rStyle w:val="-"/>
                <w:noProof/>
                <w:lang w:val="el-GR"/>
              </w:rPr>
              <w:t>2.1.5</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Εγγυήσεις</w:t>
            </w:r>
            <w:r w:rsidR="00116229">
              <w:rPr>
                <w:noProof/>
                <w:webHidden/>
              </w:rPr>
              <w:tab/>
            </w:r>
            <w:r w:rsidR="00116229">
              <w:rPr>
                <w:noProof/>
                <w:webHidden/>
              </w:rPr>
              <w:fldChar w:fldCharType="begin"/>
            </w:r>
            <w:r w:rsidR="00116229">
              <w:rPr>
                <w:noProof/>
                <w:webHidden/>
              </w:rPr>
              <w:instrText xml:space="preserve"> PAGEREF _Toc158025456 \h </w:instrText>
            </w:r>
            <w:r w:rsidR="00116229">
              <w:rPr>
                <w:noProof/>
                <w:webHidden/>
              </w:rPr>
            </w:r>
            <w:r w:rsidR="00116229">
              <w:rPr>
                <w:noProof/>
                <w:webHidden/>
              </w:rPr>
              <w:fldChar w:fldCharType="separate"/>
            </w:r>
            <w:r>
              <w:rPr>
                <w:noProof/>
                <w:webHidden/>
              </w:rPr>
              <w:t>15</w:t>
            </w:r>
            <w:r w:rsidR="00116229">
              <w:rPr>
                <w:noProof/>
                <w:webHidden/>
              </w:rPr>
              <w:fldChar w:fldCharType="end"/>
            </w:r>
          </w:hyperlink>
        </w:p>
        <w:p w14:paraId="614B5D74" w14:textId="4606669E"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57" w:history="1">
            <w:r w:rsidR="00116229" w:rsidRPr="003E2A27">
              <w:rPr>
                <w:rStyle w:val="-"/>
                <w:noProof/>
                <w:lang w:val="el-GR"/>
              </w:rPr>
              <w:t>2.1.6</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Προστασία Προσωπικών Δεδομένων</w:t>
            </w:r>
            <w:r w:rsidR="00116229">
              <w:rPr>
                <w:noProof/>
                <w:webHidden/>
              </w:rPr>
              <w:tab/>
            </w:r>
            <w:r w:rsidR="00116229">
              <w:rPr>
                <w:noProof/>
                <w:webHidden/>
              </w:rPr>
              <w:fldChar w:fldCharType="begin"/>
            </w:r>
            <w:r w:rsidR="00116229">
              <w:rPr>
                <w:noProof/>
                <w:webHidden/>
              </w:rPr>
              <w:instrText xml:space="preserve"> PAGEREF _Toc158025457 \h </w:instrText>
            </w:r>
            <w:r w:rsidR="00116229">
              <w:rPr>
                <w:noProof/>
                <w:webHidden/>
              </w:rPr>
            </w:r>
            <w:r w:rsidR="00116229">
              <w:rPr>
                <w:noProof/>
                <w:webHidden/>
              </w:rPr>
              <w:fldChar w:fldCharType="separate"/>
            </w:r>
            <w:r>
              <w:rPr>
                <w:noProof/>
                <w:webHidden/>
              </w:rPr>
              <w:t>16</w:t>
            </w:r>
            <w:r w:rsidR="00116229">
              <w:rPr>
                <w:noProof/>
                <w:webHidden/>
              </w:rPr>
              <w:fldChar w:fldCharType="end"/>
            </w:r>
          </w:hyperlink>
        </w:p>
        <w:p w14:paraId="234D2114" w14:textId="73D61967"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58" w:history="1">
            <w:r w:rsidR="00116229" w:rsidRPr="003E2A27">
              <w:rPr>
                <w:rStyle w:val="-"/>
                <w:noProof/>
                <w:lang w:val="el-GR"/>
              </w:rPr>
              <w:t>2.2</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Δικαίωμα Συμμετοχής - Κριτήρια Ποιοτικής Επιλογής</w:t>
            </w:r>
            <w:r w:rsidR="00116229">
              <w:rPr>
                <w:noProof/>
                <w:webHidden/>
              </w:rPr>
              <w:tab/>
            </w:r>
            <w:r w:rsidR="00116229">
              <w:rPr>
                <w:noProof/>
                <w:webHidden/>
              </w:rPr>
              <w:fldChar w:fldCharType="begin"/>
            </w:r>
            <w:r w:rsidR="00116229">
              <w:rPr>
                <w:noProof/>
                <w:webHidden/>
              </w:rPr>
              <w:instrText xml:space="preserve"> PAGEREF _Toc158025458 \h </w:instrText>
            </w:r>
            <w:r w:rsidR="00116229">
              <w:rPr>
                <w:noProof/>
                <w:webHidden/>
              </w:rPr>
            </w:r>
            <w:r w:rsidR="00116229">
              <w:rPr>
                <w:noProof/>
                <w:webHidden/>
              </w:rPr>
              <w:fldChar w:fldCharType="separate"/>
            </w:r>
            <w:r>
              <w:rPr>
                <w:noProof/>
                <w:webHidden/>
              </w:rPr>
              <w:t>17</w:t>
            </w:r>
            <w:r w:rsidR="00116229">
              <w:rPr>
                <w:noProof/>
                <w:webHidden/>
              </w:rPr>
              <w:fldChar w:fldCharType="end"/>
            </w:r>
          </w:hyperlink>
        </w:p>
        <w:p w14:paraId="60FAD25B" w14:textId="31A79BB2"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59" w:history="1">
            <w:r w:rsidR="00116229" w:rsidRPr="003E2A27">
              <w:rPr>
                <w:rStyle w:val="-"/>
                <w:noProof/>
                <w:lang w:val="el-GR"/>
              </w:rPr>
              <w:t>2.2.1</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Δικαιούμενοι συμμετοχής</w:t>
            </w:r>
            <w:r w:rsidR="00116229">
              <w:rPr>
                <w:noProof/>
                <w:webHidden/>
              </w:rPr>
              <w:tab/>
            </w:r>
            <w:r w:rsidR="00116229">
              <w:rPr>
                <w:noProof/>
                <w:webHidden/>
              </w:rPr>
              <w:fldChar w:fldCharType="begin"/>
            </w:r>
            <w:r w:rsidR="00116229">
              <w:rPr>
                <w:noProof/>
                <w:webHidden/>
              </w:rPr>
              <w:instrText xml:space="preserve"> PAGEREF _Toc158025459 \h </w:instrText>
            </w:r>
            <w:r w:rsidR="00116229">
              <w:rPr>
                <w:noProof/>
                <w:webHidden/>
              </w:rPr>
            </w:r>
            <w:r w:rsidR="00116229">
              <w:rPr>
                <w:noProof/>
                <w:webHidden/>
              </w:rPr>
              <w:fldChar w:fldCharType="separate"/>
            </w:r>
            <w:r>
              <w:rPr>
                <w:noProof/>
                <w:webHidden/>
              </w:rPr>
              <w:t>17</w:t>
            </w:r>
            <w:r w:rsidR="00116229">
              <w:rPr>
                <w:noProof/>
                <w:webHidden/>
              </w:rPr>
              <w:fldChar w:fldCharType="end"/>
            </w:r>
          </w:hyperlink>
        </w:p>
        <w:p w14:paraId="1164E1F3" w14:textId="7A4B000A"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60" w:history="1">
            <w:r w:rsidR="00116229" w:rsidRPr="003E2A27">
              <w:rPr>
                <w:rStyle w:val="-"/>
                <w:noProof/>
                <w:lang w:val="el-GR"/>
              </w:rPr>
              <w:t>2.2.2</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Εγγύηση συμμετοχής</w:t>
            </w:r>
            <w:r w:rsidR="00116229">
              <w:rPr>
                <w:noProof/>
                <w:webHidden/>
              </w:rPr>
              <w:tab/>
            </w:r>
            <w:r w:rsidR="00116229">
              <w:rPr>
                <w:noProof/>
                <w:webHidden/>
              </w:rPr>
              <w:fldChar w:fldCharType="begin"/>
            </w:r>
            <w:r w:rsidR="00116229">
              <w:rPr>
                <w:noProof/>
                <w:webHidden/>
              </w:rPr>
              <w:instrText xml:space="preserve"> PAGEREF _Toc158025460 \h </w:instrText>
            </w:r>
            <w:r w:rsidR="00116229">
              <w:rPr>
                <w:noProof/>
                <w:webHidden/>
              </w:rPr>
            </w:r>
            <w:r w:rsidR="00116229">
              <w:rPr>
                <w:noProof/>
                <w:webHidden/>
              </w:rPr>
              <w:fldChar w:fldCharType="separate"/>
            </w:r>
            <w:r>
              <w:rPr>
                <w:noProof/>
                <w:webHidden/>
              </w:rPr>
              <w:t>18</w:t>
            </w:r>
            <w:r w:rsidR="00116229">
              <w:rPr>
                <w:noProof/>
                <w:webHidden/>
              </w:rPr>
              <w:fldChar w:fldCharType="end"/>
            </w:r>
          </w:hyperlink>
        </w:p>
        <w:p w14:paraId="663CE88A" w14:textId="4CC579DE"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61" w:history="1">
            <w:r w:rsidR="00116229" w:rsidRPr="003E2A27">
              <w:rPr>
                <w:rStyle w:val="-"/>
                <w:noProof/>
                <w:lang w:val="el-GR"/>
              </w:rPr>
              <w:t>2.2.3</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Λόγοι αποκλεισμού</w:t>
            </w:r>
            <w:r w:rsidR="00116229">
              <w:rPr>
                <w:noProof/>
                <w:webHidden/>
              </w:rPr>
              <w:tab/>
            </w:r>
            <w:r w:rsidR="00116229">
              <w:rPr>
                <w:noProof/>
                <w:webHidden/>
              </w:rPr>
              <w:fldChar w:fldCharType="begin"/>
            </w:r>
            <w:r w:rsidR="00116229">
              <w:rPr>
                <w:noProof/>
                <w:webHidden/>
              </w:rPr>
              <w:instrText xml:space="preserve"> PAGEREF _Toc158025461 \h </w:instrText>
            </w:r>
            <w:r w:rsidR="00116229">
              <w:rPr>
                <w:noProof/>
                <w:webHidden/>
              </w:rPr>
            </w:r>
            <w:r w:rsidR="00116229">
              <w:rPr>
                <w:noProof/>
                <w:webHidden/>
              </w:rPr>
              <w:fldChar w:fldCharType="separate"/>
            </w:r>
            <w:r>
              <w:rPr>
                <w:noProof/>
                <w:webHidden/>
              </w:rPr>
              <w:t>19</w:t>
            </w:r>
            <w:r w:rsidR="00116229">
              <w:rPr>
                <w:noProof/>
                <w:webHidden/>
              </w:rPr>
              <w:fldChar w:fldCharType="end"/>
            </w:r>
          </w:hyperlink>
        </w:p>
        <w:p w14:paraId="49B1D7FD" w14:textId="6111906A" w:rsidR="00116229" w:rsidRDefault="00061783">
          <w:pPr>
            <w:pStyle w:val="31"/>
            <w:tabs>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62" w:history="1">
            <w:r w:rsidR="00116229" w:rsidRPr="003E2A27">
              <w:rPr>
                <w:rStyle w:val="-"/>
                <w:noProof/>
                <w:lang w:val="el-GR"/>
              </w:rPr>
              <w:t>Κριτήρια Ποιοτικής Επιλογής &amp; αποδεικτά στοιχεία</w:t>
            </w:r>
            <w:r w:rsidR="00116229">
              <w:rPr>
                <w:noProof/>
                <w:webHidden/>
              </w:rPr>
              <w:tab/>
            </w:r>
            <w:r w:rsidR="00116229">
              <w:rPr>
                <w:noProof/>
                <w:webHidden/>
              </w:rPr>
              <w:fldChar w:fldCharType="begin"/>
            </w:r>
            <w:r w:rsidR="00116229">
              <w:rPr>
                <w:noProof/>
                <w:webHidden/>
              </w:rPr>
              <w:instrText xml:space="preserve"> PAGEREF _Toc158025462 \h </w:instrText>
            </w:r>
            <w:r w:rsidR="00116229">
              <w:rPr>
                <w:noProof/>
                <w:webHidden/>
              </w:rPr>
            </w:r>
            <w:r w:rsidR="00116229">
              <w:rPr>
                <w:noProof/>
                <w:webHidden/>
              </w:rPr>
              <w:fldChar w:fldCharType="separate"/>
            </w:r>
            <w:r>
              <w:rPr>
                <w:noProof/>
                <w:webHidden/>
              </w:rPr>
              <w:t>22</w:t>
            </w:r>
            <w:r w:rsidR="00116229">
              <w:rPr>
                <w:noProof/>
                <w:webHidden/>
              </w:rPr>
              <w:fldChar w:fldCharType="end"/>
            </w:r>
          </w:hyperlink>
        </w:p>
        <w:p w14:paraId="46B7E74A" w14:textId="20316A27"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63" w:history="1">
            <w:r w:rsidR="00116229" w:rsidRPr="003E2A27">
              <w:rPr>
                <w:rStyle w:val="-"/>
                <w:noProof/>
                <w:lang w:val="el-GR"/>
              </w:rPr>
              <w:t>2.2.4</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Καταλληλόλητα άσκησης επαγγελματικής δραστηριότητας</w:t>
            </w:r>
            <w:r w:rsidR="00116229">
              <w:rPr>
                <w:noProof/>
                <w:webHidden/>
              </w:rPr>
              <w:tab/>
            </w:r>
            <w:r w:rsidR="00116229">
              <w:rPr>
                <w:noProof/>
                <w:webHidden/>
              </w:rPr>
              <w:fldChar w:fldCharType="begin"/>
            </w:r>
            <w:r w:rsidR="00116229">
              <w:rPr>
                <w:noProof/>
                <w:webHidden/>
              </w:rPr>
              <w:instrText xml:space="preserve"> PAGEREF _Toc158025463 \h </w:instrText>
            </w:r>
            <w:r w:rsidR="00116229">
              <w:rPr>
                <w:noProof/>
                <w:webHidden/>
              </w:rPr>
            </w:r>
            <w:r w:rsidR="00116229">
              <w:rPr>
                <w:noProof/>
                <w:webHidden/>
              </w:rPr>
              <w:fldChar w:fldCharType="separate"/>
            </w:r>
            <w:r>
              <w:rPr>
                <w:noProof/>
                <w:webHidden/>
              </w:rPr>
              <w:t>22</w:t>
            </w:r>
            <w:r w:rsidR="00116229">
              <w:rPr>
                <w:noProof/>
                <w:webHidden/>
              </w:rPr>
              <w:fldChar w:fldCharType="end"/>
            </w:r>
          </w:hyperlink>
        </w:p>
        <w:p w14:paraId="1830EEAE" w14:textId="25650028"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64" w:history="1">
            <w:r w:rsidR="00116229" w:rsidRPr="003E2A27">
              <w:rPr>
                <w:rStyle w:val="-"/>
                <w:noProof/>
                <w:lang w:val="el-GR"/>
              </w:rPr>
              <w:t>2.2.5</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Οικονομική και χρηματοοικονομική επάρκεια</w:t>
            </w:r>
            <w:r w:rsidR="00116229">
              <w:rPr>
                <w:noProof/>
                <w:webHidden/>
              </w:rPr>
              <w:tab/>
            </w:r>
            <w:r w:rsidR="00116229">
              <w:rPr>
                <w:noProof/>
                <w:webHidden/>
              </w:rPr>
              <w:fldChar w:fldCharType="begin"/>
            </w:r>
            <w:r w:rsidR="00116229">
              <w:rPr>
                <w:noProof/>
                <w:webHidden/>
              </w:rPr>
              <w:instrText xml:space="preserve"> PAGEREF _Toc158025464 \h </w:instrText>
            </w:r>
            <w:r w:rsidR="00116229">
              <w:rPr>
                <w:noProof/>
                <w:webHidden/>
              </w:rPr>
            </w:r>
            <w:r w:rsidR="00116229">
              <w:rPr>
                <w:noProof/>
                <w:webHidden/>
              </w:rPr>
              <w:fldChar w:fldCharType="separate"/>
            </w:r>
            <w:r>
              <w:rPr>
                <w:noProof/>
                <w:webHidden/>
              </w:rPr>
              <w:t>23</w:t>
            </w:r>
            <w:r w:rsidR="00116229">
              <w:rPr>
                <w:noProof/>
                <w:webHidden/>
              </w:rPr>
              <w:fldChar w:fldCharType="end"/>
            </w:r>
          </w:hyperlink>
        </w:p>
        <w:p w14:paraId="28415929" w14:textId="04EA45B8"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65" w:history="1">
            <w:r w:rsidR="00116229" w:rsidRPr="003E2A27">
              <w:rPr>
                <w:rStyle w:val="-"/>
                <w:noProof/>
                <w:lang w:val="el-GR"/>
              </w:rPr>
              <w:t>2.2.6</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Τεχνική και επαγγελματική ικανότητα</w:t>
            </w:r>
            <w:r w:rsidR="00116229">
              <w:rPr>
                <w:noProof/>
                <w:webHidden/>
              </w:rPr>
              <w:tab/>
            </w:r>
            <w:r w:rsidR="00116229">
              <w:rPr>
                <w:noProof/>
                <w:webHidden/>
              </w:rPr>
              <w:fldChar w:fldCharType="begin"/>
            </w:r>
            <w:r w:rsidR="00116229">
              <w:rPr>
                <w:noProof/>
                <w:webHidden/>
              </w:rPr>
              <w:instrText xml:space="preserve"> PAGEREF _Toc158025465 \h </w:instrText>
            </w:r>
            <w:r w:rsidR="00116229">
              <w:rPr>
                <w:noProof/>
                <w:webHidden/>
              </w:rPr>
            </w:r>
            <w:r w:rsidR="00116229">
              <w:rPr>
                <w:noProof/>
                <w:webHidden/>
              </w:rPr>
              <w:fldChar w:fldCharType="separate"/>
            </w:r>
            <w:r>
              <w:rPr>
                <w:noProof/>
                <w:webHidden/>
              </w:rPr>
              <w:t>23</w:t>
            </w:r>
            <w:r w:rsidR="00116229">
              <w:rPr>
                <w:noProof/>
                <w:webHidden/>
              </w:rPr>
              <w:fldChar w:fldCharType="end"/>
            </w:r>
          </w:hyperlink>
        </w:p>
        <w:p w14:paraId="6E064C77" w14:textId="2E67E265"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466" w:history="1">
            <w:r w:rsidR="00116229" w:rsidRPr="003E2A27">
              <w:rPr>
                <w:rStyle w:val="-"/>
                <w:noProof/>
                <w:lang w:val="el-GR" w:eastAsia="en-US"/>
              </w:rPr>
              <w:t>2.2.6.1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eastAsia="en-US"/>
              </w:rPr>
              <w:t>Τεχνική Ικανότητα</w:t>
            </w:r>
            <w:r w:rsidR="00116229">
              <w:rPr>
                <w:noProof/>
                <w:webHidden/>
              </w:rPr>
              <w:tab/>
            </w:r>
            <w:r w:rsidR="00116229">
              <w:rPr>
                <w:noProof/>
                <w:webHidden/>
              </w:rPr>
              <w:fldChar w:fldCharType="begin"/>
            </w:r>
            <w:r w:rsidR="00116229">
              <w:rPr>
                <w:noProof/>
                <w:webHidden/>
              </w:rPr>
              <w:instrText xml:space="preserve"> PAGEREF _Toc158025466 \h </w:instrText>
            </w:r>
            <w:r w:rsidR="00116229">
              <w:rPr>
                <w:noProof/>
                <w:webHidden/>
              </w:rPr>
            </w:r>
            <w:r w:rsidR="00116229">
              <w:rPr>
                <w:noProof/>
                <w:webHidden/>
              </w:rPr>
              <w:fldChar w:fldCharType="separate"/>
            </w:r>
            <w:r>
              <w:rPr>
                <w:noProof/>
                <w:webHidden/>
              </w:rPr>
              <w:t>23</w:t>
            </w:r>
            <w:r w:rsidR="00116229">
              <w:rPr>
                <w:noProof/>
                <w:webHidden/>
              </w:rPr>
              <w:fldChar w:fldCharType="end"/>
            </w:r>
          </w:hyperlink>
        </w:p>
        <w:p w14:paraId="02B05184" w14:textId="40625DA8"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467" w:history="1">
            <w:r w:rsidR="00116229" w:rsidRPr="003E2A27">
              <w:rPr>
                <w:rStyle w:val="-"/>
                <w:noProof/>
                <w:lang w:val="el-GR" w:eastAsia="en-US"/>
              </w:rPr>
              <w:t>2.2.6.2</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eastAsia="en-US"/>
              </w:rPr>
              <w:t>Επαγγελματική Ικανότητα – Ομάδα Έργου</w:t>
            </w:r>
            <w:r w:rsidR="00116229">
              <w:rPr>
                <w:noProof/>
                <w:webHidden/>
              </w:rPr>
              <w:tab/>
            </w:r>
            <w:r w:rsidR="00116229">
              <w:rPr>
                <w:noProof/>
                <w:webHidden/>
              </w:rPr>
              <w:fldChar w:fldCharType="begin"/>
            </w:r>
            <w:r w:rsidR="00116229">
              <w:rPr>
                <w:noProof/>
                <w:webHidden/>
              </w:rPr>
              <w:instrText xml:space="preserve"> PAGEREF _Toc158025467 \h </w:instrText>
            </w:r>
            <w:r w:rsidR="00116229">
              <w:rPr>
                <w:noProof/>
                <w:webHidden/>
              </w:rPr>
            </w:r>
            <w:r w:rsidR="00116229">
              <w:rPr>
                <w:noProof/>
                <w:webHidden/>
              </w:rPr>
              <w:fldChar w:fldCharType="separate"/>
            </w:r>
            <w:r>
              <w:rPr>
                <w:noProof/>
                <w:webHidden/>
              </w:rPr>
              <w:t>24</w:t>
            </w:r>
            <w:r w:rsidR="00116229">
              <w:rPr>
                <w:noProof/>
                <w:webHidden/>
              </w:rPr>
              <w:fldChar w:fldCharType="end"/>
            </w:r>
          </w:hyperlink>
        </w:p>
        <w:p w14:paraId="4133F82A" w14:textId="0DC65C1A"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68" w:history="1">
            <w:r w:rsidR="00116229" w:rsidRPr="003E2A27">
              <w:rPr>
                <w:rStyle w:val="-"/>
                <w:noProof/>
                <w:lang w:val="el-GR"/>
              </w:rPr>
              <w:t>2.2.7</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Πρότυπα διασφάλισης ποιότητας και πρότυπα περιβαλλοντικής διαχείρισης</w:t>
            </w:r>
            <w:r w:rsidR="00116229">
              <w:rPr>
                <w:noProof/>
                <w:webHidden/>
              </w:rPr>
              <w:tab/>
            </w:r>
            <w:r w:rsidR="00116229">
              <w:rPr>
                <w:noProof/>
                <w:webHidden/>
              </w:rPr>
              <w:fldChar w:fldCharType="begin"/>
            </w:r>
            <w:r w:rsidR="00116229">
              <w:rPr>
                <w:noProof/>
                <w:webHidden/>
              </w:rPr>
              <w:instrText xml:space="preserve"> PAGEREF _Toc158025468 \h </w:instrText>
            </w:r>
            <w:r w:rsidR="00116229">
              <w:rPr>
                <w:noProof/>
                <w:webHidden/>
              </w:rPr>
            </w:r>
            <w:r w:rsidR="00116229">
              <w:rPr>
                <w:noProof/>
                <w:webHidden/>
              </w:rPr>
              <w:fldChar w:fldCharType="separate"/>
            </w:r>
            <w:r>
              <w:rPr>
                <w:noProof/>
                <w:webHidden/>
              </w:rPr>
              <w:t>24</w:t>
            </w:r>
            <w:r w:rsidR="00116229">
              <w:rPr>
                <w:noProof/>
                <w:webHidden/>
              </w:rPr>
              <w:fldChar w:fldCharType="end"/>
            </w:r>
          </w:hyperlink>
        </w:p>
        <w:p w14:paraId="01C43A7B" w14:textId="2399CE2A"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69" w:history="1">
            <w:r w:rsidR="00116229" w:rsidRPr="003E2A27">
              <w:rPr>
                <w:rStyle w:val="-"/>
                <w:noProof/>
                <w:lang w:val="el-GR"/>
              </w:rPr>
              <w:t>2.2.8</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Στήριξη στην ικανότητα τρίτων – Υπεργολαβία</w:t>
            </w:r>
            <w:r w:rsidR="00116229">
              <w:rPr>
                <w:noProof/>
                <w:webHidden/>
              </w:rPr>
              <w:tab/>
            </w:r>
            <w:r w:rsidR="00116229">
              <w:rPr>
                <w:noProof/>
                <w:webHidden/>
              </w:rPr>
              <w:fldChar w:fldCharType="begin"/>
            </w:r>
            <w:r w:rsidR="00116229">
              <w:rPr>
                <w:noProof/>
                <w:webHidden/>
              </w:rPr>
              <w:instrText xml:space="preserve"> PAGEREF _Toc158025469 \h </w:instrText>
            </w:r>
            <w:r w:rsidR="00116229">
              <w:rPr>
                <w:noProof/>
                <w:webHidden/>
              </w:rPr>
            </w:r>
            <w:r w:rsidR="00116229">
              <w:rPr>
                <w:noProof/>
                <w:webHidden/>
              </w:rPr>
              <w:fldChar w:fldCharType="separate"/>
            </w:r>
            <w:r>
              <w:rPr>
                <w:noProof/>
                <w:webHidden/>
              </w:rPr>
              <w:t>25</w:t>
            </w:r>
            <w:r w:rsidR="00116229">
              <w:rPr>
                <w:noProof/>
                <w:webHidden/>
              </w:rPr>
              <w:fldChar w:fldCharType="end"/>
            </w:r>
          </w:hyperlink>
        </w:p>
        <w:p w14:paraId="60043548" w14:textId="7EB3DEFE"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470" w:history="1">
            <w:r w:rsidR="00116229" w:rsidRPr="003E2A27">
              <w:rPr>
                <w:rStyle w:val="-"/>
                <w:noProof/>
                <w:lang w:val="el-GR"/>
              </w:rPr>
              <w:t>2.2.8.1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Στήριξη στην ικανότητα τρίτων</w:t>
            </w:r>
            <w:r w:rsidR="00116229">
              <w:rPr>
                <w:noProof/>
                <w:webHidden/>
              </w:rPr>
              <w:tab/>
            </w:r>
            <w:r w:rsidR="00116229">
              <w:rPr>
                <w:noProof/>
                <w:webHidden/>
              </w:rPr>
              <w:fldChar w:fldCharType="begin"/>
            </w:r>
            <w:r w:rsidR="00116229">
              <w:rPr>
                <w:noProof/>
                <w:webHidden/>
              </w:rPr>
              <w:instrText xml:space="preserve"> PAGEREF _Toc158025470 \h </w:instrText>
            </w:r>
            <w:r w:rsidR="00116229">
              <w:rPr>
                <w:noProof/>
                <w:webHidden/>
              </w:rPr>
            </w:r>
            <w:r w:rsidR="00116229">
              <w:rPr>
                <w:noProof/>
                <w:webHidden/>
              </w:rPr>
              <w:fldChar w:fldCharType="separate"/>
            </w:r>
            <w:r>
              <w:rPr>
                <w:noProof/>
                <w:webHidden/>
              </w:rPr>
              <w:t>25</w:t>
            </w:r>
            <w:r w:rsidR="00116229">
              <w:rPr>
                <w:noProof/>
                <w:webHidden/>
              </w:rPr>
              <w:fldChar w:fldCharType="end"/>
            </w:r>
          </w:hyperlink>
        </w:p>
        <w:p w14:paraId="1C7CF8A2" w14:textId="3EF3CD97"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471" w:history="1">
            <w:r w:rsidR="00116229" w:rsidRPr="003E2A27">
              <w:rPr>
                <w:rStyle w:val="-"/>
                <w:noProof/>
                <w:lang w:val="el-GR"/>
              </w:rPr>
              <w:t>2.2.8.2</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Υπεργολαβία</w:t>
            </w:r>
            <w:r w:rsidR="00116229">
              <w:rPr>
                <w:noProof/>
                <w:webHidden/>
              </w:rPr>
              <w:tab/>
            </w:r>
            <w:r w:rsidR="00116229">
              <w:rPr>
                <w:noProof/>
                <w:webHidden/>
              </w:rPr>
              <w:fldChar w:fldCharType="begin"/>
            </w:r>
            <w:r w:rsidR="00116229">
              <w:rPr>
                <w:noProof/>
                <w:webHidden/>
              </w:rPr>
              <w:instrText xml:space="preserve"> PAGEREF _Toc158025471 \h </w:instrText>
            </w:r>
            <w:r w:rsidR="00116229">
              <w:rPr>
                <w:noProof/>
                <w:webHidden/>
              </w:rPr>
            </w:r>
            <w:r w:rsidR="00116229">
              <w:rPr>
                <w:noProof/>
                <w:webHidden/>
              </w:rPr>
              <w:fldChar w:fldCharType="separate"/>
            </w:r>
            <w:r>
              <w:rPr>
                <w:noProof/>
                <w:webHidden/>
              </w:rPr>
              <w:t>25</w:t>
            </w:r>
            <w:r w:rsidR="00116229">
              <w:rPr>
                <w:noProof/>
                <w:webHidden/>
              </w:rPr>
              <w:fldChar w:fldCharType="end"/>
            </w:r>
          </w:hyperlink>
        </w:p>
        <w:p w14:paraId="015B116F" w14:textId="2D00EE77"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72" w:history="1">
            <w:r w:rsidR="00116229" w:rsidRPr="003E2A27">
              <w:rPr>
                <w:rStyle w:val="-"/>
                <w:noProof/>
                <w:lang w:val="el-GR"/>
              </w:rPr>
              <w:t>2.2.9</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Κανόνες απόδειξης ποιοτικής επιλογής</w:t>
            </w:r>
            <w:r w:rsidR="00116229">
              <w:rPr>
                <w:noProof/>
                <w:webHidden/>
              </w:rPr>
              <w:tab/>
            </w:r>
            <w:r w:rsidR="00116229">
              <w:rPr>
                <w:noProof/>
                <w:webHidden/>
              </w:rPr>
              <w:fldChar w:fldCharType="begin"/>
            </w:r>
            <w:r w:rsidR="00116229">
              <w:rPr>
                <w:noProof/>
                <w:webHidden/>
              </w:rPr>
              <w:instrText xml:space="preserve"> PAGEREF _Toc158025472 \h </w:instrText>
            </w:r>
            <w:r w:rsidR="00116229">
              <w:rPr>
                <w:noProof/>
                <w:webHidden/>
              </w:rPr>
            </w:r>
            <w:r w:rsidR="00116229">
              <w:rPr>
                <w:noProof/>
                <w:webHidden/>
              </w:rPr>
              <w:fldChar w:fldCharType="separate"/>
            </w:r>
            <w:r>
              <w:rPr>
                <w:noProof/>
                <w:webHidden/>
              </w:rPr>
              <w:t>26</w:t>
            </w:r>
            <w:r w:rsidR="00116229">
              <w:rPr>
                <w:noProof/>
                <w:webHidden/>
              </w:rPr>
              <w:fldChar w:fldCharType="end"/>
            </w:r>
          </w:hyperlink>
        </w:p>
        <w:p w14:paraId="1DB873BE" w14:textId="5F4B15ED"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473" w:history="1">
            <w:r w:rsidR="00116229" w:rsidRPr="003E2A27">
              <w:rPr>
                <w:rStyle w:val="-"/>
                <w:noProof/>
                <w:lang w:val="el-GR"/>
              </w:rPr>
              <w:t>2.2.9.1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Προκαταρκτική απόδειξη κατά την υποβολή προσφορών</w:t>
            </w:r>
            <w:r w:rsidR="00116229">
              <w:rPr>
                <w:noProof/>
                <w:webHidden/>
              </w:rPr>
              <w:tab/>
            </w:r>
            <w:r w:rsidR="00116229">
              <w:rPr>
                <w:noProof/>
                <w:webHidden/>
              </w:rPr>
              <w:fldChar w:fldCharType="begin"/>
            </w:r>
            <w:r w:rsidR="00116229">
              <w:rPr>
                <w:noProof/>
                <w:webHidden/>
              </w:rPr>
              <w:instrText xml:space="preserve"> PAGEREF _Toc158025473 \h </w:instrText>
            </w:r>
            <w:r w:rsidR="00116229">
              <w:rPr>
                <w:noProof/>
                <w:webHidden/>
              </w:rPr>
            </w:r>
            <w:r w:rsidR="00116229">
              <w:rPr>
                <w:noProof/>
                <w:webHidden/>
              </w:rPr>
              <w:fldChar w:fldCharType="separate"/>
            </w:r>
            <w:r>
              <w:rPr>
                <w:noProof/>
                <w:webHidden/>
              </w:rPr>
              <w:t>26</w:t>
            </w:r>
            <w:r w:rsidR="00116229">
              <w:rPr>
                <w:noProof/>
                <w:webHidden/>
              </w:rPr>
              <w:fldChar w:fldCharType="end"/>
            </w:r>
          </w:hyperlink>
        </w:p>
        <w:p w14:paraId="483CFE24" w14:textId="6E826CA5"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474" w:history="1">
            <w:r w:rsidR="00116229" w:rsidRPr="003E2A27">
              <w:rPr>
                <w:rStyle w:val="-"/>
                <w:noProof/>
                <w:lang w:val="el-GR"/>
              </w:rPr>
              <w:t>2.2.9.2</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Αποδεικτικά μέσα - Δικαιολογητικά προσωρινού αναδόχου</w:t>
            </w:r>
            <w:r w:rsidR="00116229">
              <w:rPr>
                <w:noProof/>
                <w:webHidden/>
              </w:rPr>
              <w:tab/>
            </w:r>
            <w:r w:rsidR="00116229">
              <w:rPr>
                <w:noProof/>
                <w:webHidden/>
              </w:rPr>
              <w:fldChar w:fldCharType="begin"/>
            </w:r>
            <w:r w:rsidR="00116229">
              <w:rPr>
                <w:noProof/>
                <w:webHidden/>
              </w:rPr>
              <w:instrText xml:space="preserve"> PAGEREF _Toc158025474 \h </w:instrText>
            </w:r>
            <w:r w:rsidR="00116229">
              <w:rPr>
                <w:noProof/>
                <w:webHidden/>
              </w:rPr>
            </w:r>
            <w:r w:rsidR="00116229">
              <w:rPr>
                <w:noProof/>
                <w:webHidden/>
              </w:rPr>
              <w:fldChar w:fldCharType="separate"/>
            </w:r>
            <w:r>
              <w:rPr>
                <w:noProof/>
                <w:webHidden/>
              </w:rPr>
              <w:t>27</w:t>
            </w:r>
            <w:r w:rsidR="00116229">
              <w:rPr>
                <w:noProof/>
                <w:webHidden/>
              </w:rPr>
              <w:fldChar w:fldCharType="end"/>
            </w:r>
          </w:hyperlink>
        </w:p>
        <w:p w14:paraId="66EE804F" w14:textId="2EA74581"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75" w:history="1">
            <w:r w:rsidR="00116229" w:rsidRPr="003E2A27">
              <w:rPr>
                <w:rStyle w:val="-"/>
                <w:noProof/>
                <w:lang w:val="el-GR"/>
              </w:rPr>
              <w:t>2.3</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Κριτήρια Ανάθεσης</w:t>
            </w:r>
            <w:r w:rsidR="00116229">
              <w:rPr>
                <w:noProof/>
                <w:webHidden/>
              </w:rPr>
              <w:tab/>
            </w:r>
            <w:r w:rsidR="00116229">
              <w:rPr>
                <w:noProof/>
                <w:webHidden/>
              </w:rPr>
              <w:fldChar w:fldCharType="begin"/>
            </w:r>
            <w:r w:rsidR="00116229">
              <w:rPr>
                <w:noProof/>
                <w:webHidden/>
              </w:rPr>
              <w:instrText xml:space="preserve"> PAGEREF _Toc158025475 \h </w:instrText>
            </w:r>
            <w:r w:rsidR="00116229">
              <w:rPr>
                <w:noProof/>
                <w:webHidden/>
              </w:rPr>
            </w:r>
            <w:r w:rsidR="00116229">
              <w:rPr>
                <w:noProof/>
                <w:webHidden/>
              </w:rPr>
              <w:fldChar w:fldCharType="separate"/>
            </w:r>
            <w:r>
              <w:rPr>
                <w:noProof/>
                <w:webHidden/>
              </w:rPr>
              <w:t>36</w:t>
            </w:r>
            <w:r w:rsidR="00116229">
              <w:rPr>
                <w:noProof/>
                <w:webHidden/>
              </w:rPr>
              <w:fldChar w:fldCharType="end"/>
            </w:r>
          </w:hyperlink>
        </w:p>
        <w:p w14:paraId="66BD34F5" w14:textId="76A53268"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76" w:history="1">
            <w:r w:rsidR="00116229" w:rsidRPr="003E2A27">
              <w:rPr>
                <w:rStyle w:val="-"/>
                <w:noProof/>
                <w:lang w:val="el-GR"/>
              </w:rPr>
              <w:t>2.3.1</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Κριτήριο ανάθεσης</w:t>
            </w:r>
            <w:r w:rsidR="00116229">
              <w:rPr>
                <w:noProof/>
                <w:webHidden/>
              </w:rPr>
              <w:tab/>
            </w:r>
            <w:r w:rsidR="00116229">
              <w:rPr>
                <w:noProof/>
                <w:webHidden/>
              </w:rPr>
              <w:fldChar w:fldCharType="begin"/>
            </w:r>
            <w:r w:rsidR="00116229">
              <w:rPr>
                <w:noProof/>
                <w:webHidden/>
              </w:rPr>
              <w:instrText xml:space="preserve"> PAGEREF _Toc158025476 \h </w:instrText>
            </w:r>
            <w:r w:rsidR="00116229">
              <w:rPr>
                <w:noProof/>
                <w:webHidden/>
              </w:rPr>
            </w:r>
            <w:r w:rsidR="00116229">
              <w:rPr>
                <w:noProof/>
                <w:webHidden/>
              </w:rPr>
              <w:fldChar w:fldCharType="separate"/>
            </w:r>
            <w:r>
              <w:rPr>
                <w:noProof/>
                <w:webHidden/>
              </w:rPr>
              <w:t>36</w:t>
            </w:r>
            <w:r w:rsidR="00116229">
              <w:rPr>
                <w:noProof/>
                <w:webHidden/>
              </w:rPr>
              <w:fldChar w:fldCharType="end"/>
            </w:r>
          </w:hyperlink>
        </w:p>
        <w:p w14:paraId="03A5882E" w14:textId="705AB1FB"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477" w:history="1">
            <w:r w:rsidR="00116229" w:rsidRPr="003E2A27">
              <w:rPr>
                <w:rStyle w:val="-"/>
                <w:noProof/>
                <w:lang w:val="el-GR"/>
              </w:rPr>
              <w:t>2.3.1.1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Διαμόρφωση συγκριτικού κόστους Προσφοράς</w:t>
            </w:r>
            <w:r w:rsidR="00116229">
              <w:rPr>
                <w:noProof/>
                <w:webHidden/>
              </w:rPr>
              <w:tab/>
            </w:r>
            <w:r w:rsidR="00116229">
              <w:rPr>
                <w:noProof/>
                <w:webHidden/>
              </w:rPr>
              <w:fldChar w:fldCharType="begin"/>
            </w:r>
            <w:r w:rsidR="00116229">
              <w:rPr>
                <w:noProof/>
                <w:webHidden/>
              </w:rPr>
              <w:instrText xml:space="preserve"> PAGEREF _Toc158025477 \h </w:instrText>
            </w:r>
            <w:r w:rsidR="00116229">
              <w:rPr>
                <w:noProof/>
                <w:webHidden/>
              </w:rPr>
            </w:r>
            <w:r w:rsidR="00116229">
              <w:rPr>
                <w:noProof/>
                <w:webHidden/>
              </w:rPr>
              <w:fldChar w:fldCharType="separate"/>
            </w:r>
            <w:r>
              <w:rPr>
                <w:noProof/>
                <w:webHidden/>
              </w:rPr>
              <w:t>36</w:t>
            </w:r>
            <w:r w:rsidR="00116229">
              <w:rPr>
                <w:noProof/>
                <w:webHidden/>
              </w:rPr>
              <w:fldChar w:fldCharType="end"/>
            </w:r>
          </w:hyperlink>
        </w:p>
        <w:p w14:paraId="0065F2C7" w14:textId="2713263F"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78" w:history="1">
            <w:r w:rsidR="00116229" w:rsidRPr="003E2A27">
              <w:rPr>
                <w:rStyle w:val="-"/>
                <w:noProof/>
                <w:lang w:val="el-GR"/>
              </w:rPr>
              <w:t>2.4</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Κατάρτιση - Περιεχόμενο Προσφορών</w:t>
            </w:r>
            <w:r w:rsidR="00116229">
              <w:rPr>
                <w:noProof/>
                <w:webHidden/>
              </w:rPr>
              <w:tab/>
            </w:r>
            <w:r w:rsidR="00116229">
              <w:rPr>
                <w:noProof/>
                <w:webHidden/>
              </w:rPr>
              <w:fldChar w:fldCharType="begin"/>
            </w:r>
            <w:r w:rsidR="00116229">
              <w:rPr>
                <w:noProof/>
                <w:webHidden/>
              </w:rPr>
              <w:instrText xml:space="preserve"> PAGEREF _Toc158025478 \h </w:instrText>
            </w:r>
            <w:r w:rsidR="00116229">
              <w:rPr>
                <w:noProof/>
                <w:webHidden/>
              </w:rPr>
            </w:r>
            <w:r w:rsidR="00116229">
              <w:rPr>
                <w:noProof/>
                <w:webHidden/>
              </w:rPr>
              <w:fldChar w:fldCharType="separate"/>
            </w:r>
            <w:r>
              <w:rPr>
                <w:noProof/>
                <w:webHidden/>
              </w:rPr>
              <w:t>37</w:t>
            </w:r>
            <w:r w:rsidR="00116229">
              <w:rPr>
                <w:noProof/>
                <w:webHidden/>
              </w:rPr>
              <w:fldChar w:fldCharType="end"/>
            </w:r>
          </w:hyperlink>
        </w:p>
        <w:p w14:paraId="621F7A42" w14:textId="192B91E9"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79" w:history="1">
            <w:r w:rsidR="00116229" w:rsidRPr="003E2A27">
              <w:rPr>
                <w:rStyle w:val="-"/>
                <w:noProof/>
                <w:lang w:val="el-GR"/>
              </w:rPr>
              <w:t>2.4.1</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Γενικοί όροι υποβολής προσφορών</w:t>
            </w:r>
            <w:r w:rsidR="00116229">
              <w:rPr>
                <w:noProof/>
                <w:webHidden/>
              </w:rPr>
              <w:tab/>
            </w:r>
            <w:r w:rsidR="00116229">
              <w:rPr>
                <w:noProof/>
                <w:webHidden/>
              </w:rPr>
              <w:fldChar w:fldCharType="begin"/>
            </w:r>
            <w:r w:rsidR="00116229">
              <w:rPr>
                <w:noProof/>
                <w:webHidden/>
              </w:rPr>
              <w:instrText xml:space="preserve"> PAGEREF _Toc158025479 \h </w:instrText>
            </w:r>
            <w:r w:rsidR="00116229">
              <w:rPr>
                <w:noProof/>
                <w:webHidden/>
              </w:rPr>
            </w:r>
            <w:r w:rsidR="00116229">
              <w:rPr>
                <w:noProof/>
                <w:webHidden/>
              </w:rPr>
              <w:fldChar w:fldCharType="separate"/>
            </w:r>
            <w:r>
              <w:rPr>
                <w:noProof/>
                <w:webHidden/>
              </w:rPr>
              <w:t>37</w:t>
            </w:r>
            <w:r w:rsidR="00116229">
              <w:rPr>
                <w:noProof/>
                <w:webHidden/>
              </w:rPr>
              <w:fldChar w:fldCharType="end"/>
            </w:r>
          </w:hyperlink>
        </w:p>
        <w:p w14:paraId="6CA21822" w14:textId="2E890C7B"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80" w:history="1">
            <w:r w:rsidR="00116229" w:rsidRPr="003E2A27">
              <w:rPr>
                <w:rStyle w:val="-"/>
                <w:noProof/>
                <w:lang w:val="el-GR"/>
              </w:rPr>
              <w:t>2.4.2</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Χρόνος και Τρόπος υποβολής προσφορών</w:t>
            </w:r>
            <w:r w:rsidR="00116229">
              <w:rPr>
                <w:noProof/>
                <w:webHidden/>
              </w:rPr>
              <w:tab/>
            </w:r>
            <w:r w:rsidR="00116229">
              <w:rPr>
                <w:noProof/>
                <w:webHidden/>
              </w:rPr>
              <w:fldChar w:fldCharType="begin"/>
            </w:r>
            <w:r w:rsidR="00116229">
              <w:rPr>
                <w:noProof/>
                <w:webHidden/>
              </w:rPr>
              <w:instrText xml:space="preserve"> PAGEREF _Toc158025480 \h </w:instrText>
            </w:r>
            <w:r w:rsidR="00116229">
              <w:rPr>
                <w:noProof/>
                <w:webHidden/>
              </w:rPr>
            </w:r>
            <w:r w:rsidR="00116229">
              <w:rPr>
                <w:noProof/>
                <w:webHidden/>
              </w:rPr>
              <w:fldChar w:fldCharType="separate"/>
            </w:r>
            <w:r>
              <w:rPr>
                <w:noProof/>
                <w:webHidden/>
              </w:rPr>
              <w:t>37</w:t>
            </w:r>
            <w:r w:rsidR="00116229">
              <w:rPr>
                <w:noProof/>
                <w:webHidden/>
              </w:rPr>
              <w:fldChar w:fldCharType="end"/>
            </w:r>
          </w:hyperlink>
        </w:p>
        <w:p w14:paraId="2184B6A2" w14:textId="0CC30C44"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81" w:history="1">
            <w:r w:rsidR="00116229" w:rsidRPr="003E2A27">
              <w:rPr>
                <w:rStyle w:val="-"/>
                <w:noProof/>
                <w:lang w:val="el-GR"/>
              </w:rPr>
              <w:t>2.4.3</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Περιεχόμενα Φακέλου «Δικαιολογητικά Συμμετοχής - Τεχνική Προσφορά»</w:t>
            </w:r>
            <w:r w:rsidR="00116229">
              <w:rPr>
                <w:noProof/>
                <w:webHidden/>
              </w:rPr>
              <w:tab/>
            </w:r>
            <w:r w:rsidR="00116229">
              <w:rPr>
                <w:noProof/>
                <w:webHidden/>
              </w:rPr>
              <w:fldChar w:fldCharType="begin"/>
            </w:r>
            <w:r w:rsidR="00116229">
              <w:rPr>
                <w:noProof/>
                <w:webHidden/>
              </w:rPr>
              <w:instrText xml:space="preserve"> PAGEREF _Toc158025481 \h </w:instrText>
            </w:r>
            <w:r w:rsidR="00116229">
              <w:rPr>
                <w:noProof/>
                <w:webHidden/>
              </w:rPr>
            </w:r>
            <w:r w:rsidR="00116229">
              <w:rPr>
                <w:noProof/>
                <w:webHidden/>
              </w:rPr>
              <w:fldChar w:fldCharType="separate"/>
            </w:r>
            <w:r>
              <w:rPr>
                <w:noProof/>
                <w:webHidden/>
              </w:rPr>
              <w:t>40</w:t>
            </w:r>
            <w:r w:rsidR="00116229">
              <w:rPr>
                <w:noProof/>
                <w:webHidden/>
              </w:rPr>
              <w:fldChar w:fldCharType="end"/>
            </w:r>
          </w:hyperlink>
        </w:p>
        <w:p w14:paraId="7B5F1613" w14:textId="5E12FBED"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482" w:history="1">
            <w:r w:rsidR="00116229" w:rsidRPr="003E2A27">
              <w:rPr>
                <w:rStyle w:val="-"/>
                <w:noProof/>
              </w:rPr>
              <w:t>2.4.3.1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rPr>
              <w:t>Δικαιολογητικά Συμμετοχής</w:t>
            </w:r>
            <w:r w:rsidR="00116229">
              <w:rPr>
                <w:noProof/>
                <w:webHidden/>
              </w:rPr>
              <w:tab/>
            </w:r>
            <w:r w:rsidR="00116229">
              <w:rPr>
                <w:noProof/>
                <w:webHidden/>
              </w:rPr>
              <w:fldChar w:fldCharType="begin"/>
            </w:r>
            <w:r w:rsidR="00116229">
              <w:rPr>
                <w:noProof/>
                <w:webHidden/>
              </w:rPr>
              <w:instrText xml:space="preserve"> PAGEREF _Toc158025482 \h </w:instrText>
            </w:r>
            <w:r w:rsidR="00116229">
              <w:rPr>
                <w:noProof/>
                <w:webHidden/>
              </w:rPr>
            </w:r>
            <w:r w:rsidR="00116229">
              <w:rPr>
                <w:noProof/>
                <w:webHidden/>
              </w:rPr>
              <w:fldChar w:fldCharType="separate"/>
            </w:r>
            <w:r>
              <w:rPr>
                <w:noProof/>
                <w:webHidden/>
              </w:rPr>
              <w:t>40</w:t>
            </w:r>
            <w:r w:rsidR="00116229">
              <w:rPr>
                <w:noProof/>
                <w:webHidden/>
              </w:rPr>
              <w:fldChar w:fldCharType="end"/>
            </w:r>
          </w:hyperlink>
        </w:p>
        <w:p w14:paraId="09DEE412" w14:textId="52CFA676"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483" w:history="1">
            <w:r w:rsidR="00116229" w:rsidRPr="003E2A27">
              <w:rPr>
                <w:rStyle w:val="-"/>
                <w:noProof/>
                <w:lang w:val="el-GR"/>
              </w:rPr>
              <w:t>2.4.3.2</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Τεχνική Προσφορά</w:t>
            </w:r>
            <w:r w:rsidR="00116229">
              <w:rPr>
                <w:noProof/>
                <w:webHidden/>
              </w:rPr>
              <w:tab/>
            </w:r>
            <w:r w:rsidR="00116229">
              <w:rPr>
                <w:noProof/>
                <w:webHidden/>
              </w:rPr>
              <w:fldChar w:fldCharType="begin"/>
            </w:r>
            <w:r w:rsidR="00116229">
              <w:rPr>
                <w:noProof/>
                <w:webHidden/>
              </w:rPr>
              <w:instrText xml:space="preserve"> PAGEREF _Toc158025483 \h </w:instrText>
            </w:r>
            <w:r w:rsidR="00116229">
              <w:rPr>
                <w:noProof/>
                <w:webHidden/>
              </w:rPr>
            </w:r>
            <w:r w:rsidR="00116229">
              <w:rPr>
                <w:noProof/>
                <w:webHidden/>
              </w:rPr>
              <w:fldChar w:fldCharType="separate"/>
            </w:r>
            <w:r>
              <w:rPr>
                <w:noProof/>
                <w:webHidden/>
              </w:rPr>
              <w:t>42</w:t>
            </w:r>
            <w:r w:rsidR="00116229">
              <w:rPr>
                <w:noProof/>
                <w:webHidden/>
              </w:rPr>
              <w:fldChar w:fldCharType="end"/>
            </w:r>
          </w:hyperlink>
        </w:p>
        <w:p w14:paraId="46E0421B" w14:textId="5759641A"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84" w:history="1">
            <w:r w:rsidR="00116229" w:rsidRPr="003E2A27">
              <w:rPr>
                <w:rStyle w:val="-"/>
                <w:noProof/>
                <w:lang w:val="el-GR"/>
              </w:rPr>
              <w:t>2.4.4</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Περιεχόμενα Φακέλου «Οικονομική Προσφορά» / Τρόπος σύνταξης και υποβολής οικονομικών προσφορών</w:t>
            </w:r>
            <w:r w:rsidR="00116229">
              <w:rPr>
                <w:noProof/>
                <w:webHidden/>
              </w:rPr>
              <w:tab/>
            </w:r>
            <w:r w:rsidR="00116229">
              <w:rPr>
                <w:noProof/>
                <w:webHidden/>
              </w:rPr>
              <w:fldChar w:fldCharType="begin"/>
            </w:r>
            <w:r w:rsidR="00116229">
              <w:rPr>
                <w:noProof/>
                <w:webHidden/>
              </w:rPr>
              <w:instrText xml:space="preserve"> PAGEREF _Toc158025484 \h </w:instrText>
            </w:r>
            <w:r w:rsidR="00116229">
              <w:rPr>
                <w:noProof/>
                <w:webHidden/>
              </w:rPr>
            </w:r>
            <w:r w:rsidR="00116229">
              <w:rPr>
                <w:noProof/>
                <w:webHidden/>
              </w:rPr>
              <w:fldChar w:fldCharType="separate"/>
            </w:r>
            <w:r>
              <w:rPr>
                <w:noProof/>
                <w:webHidden/>
              </w:rPr>
              <w:t>42</w:t>
            </w:r>
            <w:r w:rsidR="00116229">
              <w:rPr>
                <w:noProof/>
                <w:webHidden/>
              </w:rPr>
              <w:fldChar w:fldCharType="end"/>
            </w:r>
          </w:hyperlink>
        </w:p>
        <w:p w14:paraId="2454EF29" w14:textId="35915A50"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85" w:history="1">
            <w:r w:rsidR="00116229" w:rsidRPr="003E2A27">
              <w:rPr>
                <w:rStyle w:val="-"/>
                <w:noProof/>
                <w:lang w:val="el-GR"/>
              </w:rPr>
              <w:t>2.4.5</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Χρόνος ισχύος των προσφορών</w:t>
            </w:r>
            <w:r w:rsidR="00116229">
              <w:rPr>
                <w:noProof/>
                <w:webHidden/>
              </w:rPr>
              <w:tab/>
            </w:r>
            <w:r w:rsidR="00116229">
              <w:rPr>
                <w:noProof/>
                <w:webHidden/>
              </w:rPr>
              <w:fldChar w:fldCharType="begin"/>
            </w:r>
            <w:r w:rsidR="00116229">
              <w:rPr>
                <w:noProof/>
                <w:webHidden/>
              </w:rPr>
              <w:instrText xml:space="preserve"> PAGEREF _Toc158025485 \h </w:instrText>
            </w:r>
            <w:r w:rsidR="00116229">
              <w:rPr>
                <w:noProof/>
                <w:webHidden/>
              </w:rPr>
            </w:r>
            <w:r w:rsidR="00116229">
              <w:rPr>
                <w:noProof/>
                <w:webHidden/>
              </w:rPr>
              <w:fldChar w:fldCharType="separate"/>
            </w:r>
            <w:r>
              <w:rPr>
                <w:noProof/>
                <w:webHidden/>
              </w:rPr>
              <w:t>43</w:t>
            </w:r>
            <w:r w:rsidR="00116229">
              <w:rPr>
                <w:noProof/>
                <w:webHidden/>
              </w:rPr>
              <w:fldChar w:fldCharType="end"/>
            </w:r>
          </w:hyperlink>
        </w:p>
        <w:p w14:paraId="6967BA34" w14:textId="49553A03"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86" w:history="1">
            <w:r w:rsidR="00116229" w:rsidRPr="003E2A27">
              <w:rPr>
                <w:rStyle w:val="-"/>
                <w:noProof/>
                <w:lang w:val="el-GR"/>
              </w:rPr>
              <w:t>2.4.6</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Λόγοι απόρριψης προσφορών</w:t>
            </w:r>
            <w:r w:rsidR="00116229">
              <w:rPr>
                <w:noProof/>
                <w:webHidden/>
              </w:rPr>
              <w:tab/>
            </w:r>
            <w:r w:rsidR="00116229">
              <w:rPr>
                <w:noProof/>
                <w:webHidden/>
              </w:rPr>
              <w:fldChar w:fldCharType="begin"/>
            </w:r>
            <w:r w:rsidR="00116229">
              <w:rPr>
                <w:noProof/>
                <w:webHidden/>
              </w:rPr>
              <w:instrText xml:space="preserve"> PAGEREF _Toc158025486 \h </w:instrText>
            </w:r>
            <w:r w:rsidR="00116229">
              <w:rPr>
                <w:noProof/>
                <w:webHidden/>
              </w:rPr>
            </w:r>
            <w:r w:rsidR="00116229">
              <w:rPr>
                <w:noProof/>
                <w:webHidden/>
              </w:rPr>
              <w:fldChar w:fldCharType="separate"/>
            </w:r>
            <w:r>
              <w:rPr>
                <w:noProof/>
                <w:webHidden/>
              </w:rPr>
              <w:t>43</w:t>
            </w:r>
            <w:r w:rsidR="00116229">
              <w:rPr>
                <w:noProof/>
                <w:webHidden/>
              </w:rPr>
              <w:fldChar w:fldCharType="end"/>
            </w:r>
          </w:hyperlink>
        </w:p>
        <w:p w14:paraId="4B5F5394" w14:textId="587810BC" w:rsidR="00116229" w:rsidRDefault="00061783">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58025487" w:history="1">
            <w:r w:rsidR="00116229" w:rsidRPr="003E2A27">
              <w:rPr>
                <w:rStyle w:val="-"/>
                <w:noProof/>
                <w14:scene3d>
                  <w14:camera w14:prst="orthographicFront"/>
                  <w14:lightRig w14:rig="threePt" w14:dir="t">
                    <w14:rot w14:lat="0" w14:lon="0" w14:rev="0"/>
                  </w14:lightRig>
                </w14:scene3d>
              </w:rPr>
              <w:t>3.</w:t>
            </w:r>
            <w:r w:rsidR="00116229">
              <w:rPr>
                <w:rFonts w:asciiTheme="minorHAnsi" w:eastAsiaTheme="minorEastAsia" w:hAnsiTheme="minorHAnsi" w:cstheme="minorBidi"/>
                <w:b w:val="0"/>
                <w:bCs w:val="0"/>
                <w:caps w:val="0"/>
                <w:noProof/>
                <w:kern w:val="2"/>
                <w:sz w:val="22"/>
                <w:szCs w:val="22"/>
                <w:lang w:val="en-US" w:eastAsia="en-US"/>
                <w14:ligatures w14:val="standardContextual"/>
              </w:rPr>
              <w:tab/>
            </w:r>
            <w:r w:rsidR="00116229" w:rsidRPr="003E2A27">
              <w:rPr>
                <w:rStyle w:val="-"/>
                <w:noProof/>
              </w:rPr>
              <w:t>ΔΙΕΝΕΡΓΕΙΑ ΔΙΑΔΙΚΑΣΙΑΣ - ΑΞΙΟΛΟΓΗΣΗ ΠΡΟΣΦΟΡΩΝ</w:t>
            </w:r>
            <w:r w:rsidR="00116229">
              <w:rPr>
                <w:noProof/>
                <w:webHidden/>
              </w:rPr>
              <w:tab/>
            </w:r>
            <w:r w:rsidR="00116229">
              <w:rPr>
                <w:noProof/>
                <w:webHidden/>
              </w:rPr>
              <w:fldChar w:fldCharType="begin"/>
            </w:r>
            <w:r w:rsidR="00116229">
              <w:rPr>
                <w:noProof/>
                <w:webHidden/>
              </w:rPr>
              <w:instrText xml:space="preserve"> PAGEREF _Toc158025487 \h </w:instrText>
            </w:r>
            <w:r w:rsidR="00116229">
              <w:rPr>
                <w:noProof/>
                <w:webHidden/>
              </w:rPr>
            </w:r>
            <w:r w:rsidR="00116229">
              <w:rPr>
                <w:noProof/>
                <w:webHidden/>
              </w:rPr>
              <w:fldChar w:fldCharType="separate"/>
            </w:r>
            <w:r>
              <w:rPr>
                <w:noProof/>
                <w:webHidden/>
              </w:rPr>
              <w:t>45</w:t>
            </w:r>
            <w:r w:rsidR="00116229">
              <w:rPr>
                <w:noProof/>
                <w:webHidden/>
              </w:rPr>
              <w:fldChar w:fldCharType="end"/>
            </w:r>
          </w:hyperlink>
        </w:p>
        <w:p w14:paraId="231623D1" w14:textId="34FA7228"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88" w:history="1">
            <w:r w:rsidR="00116229" w:rsidRPr="003E2A27">
              <w:rPr>
                <w:rStyle w:val="-"/>
                <w:noProof/>
                <w:lang w:val="el-GR"/>
              </w:rPr>
              <w:t>3.1</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Αποσφράγιση και αξιολόγηση προσφορών</w:t>
            </w:r>
            <w:r w:rsidR="00116229">
              <w:rPr>
                <w:noProof/>
                <w:webHidden/>
              </w:rPr>
              <w:tab/>
            </w:r>
            <w:r w:rsidR="00116229">
              <w:rPr>
                <w:noProof/>
                <w:webHidden/>
              </w:rPr>
              <w:fldChar w:fldCharType="begin"/>
            </w:r>
            <w:r w:rsidR="00116229">
              <w:rPr>
                <w:noProof/>
                <w:webHidden/>
              </w:rPr>
              <w:instrText xml:space="preserve"> PAGEREF _Toc158025488 \h </w:instrText>
            </w:r>
            <w:r w:rsidR="00116229">
              <w:rPr>
                <w:noProof/>
                <w:webHidden/>
              </w:rPr>
            </w:r>
            <w:r w:rsidR="00116229">
              <w:rPr>
                <w:noProof/>
                <w:webHidden/>
              </w:rPr>
              <w:fldChar w:fldCharType="separate"/>
            </w:r>
            <w:r>
              <w:rPr>
                <w:noProof/>
                <w:webHidden/>
              </w:rPr>
              <w:t>45</w:t>
            </w:r>
            <w:r w:rsidR="00116229">
              <w:rPr>
                <w:noProof/>
                <w:webHidden/>
              </w:rPr>
              <w:fldChar w:fldCharType="end"/>
            </w:r>
          </w:hyperlink>
        </w:p>
        <w:p w14:paraId="2368D49B" w14:textId="46FE520E"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89" w:history="1">
            <w:r w:rsidR="00116229" w:rsidRPr="003E2A27">
              <w:rPr>
                <w:rStyle w:val="-"/>
                <w:noProof/>
                <w:lang w:val="el-GR"/>
              </w:rPr>
              <w:t>3.1.1</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Ηλεκτρονική αποσφράγιση προσφορών</w:t>
            </w:r>
            <w:r w:rsidR="00116229">
              <w:rPr>
                <w:noProof/>
                <w:webHidden/>
              </w:rPr>
              <w:tab/>
            </w:r>
            <w:r w:rsidR="00116229">
              <w:rPr>
                <w:noProof/>
                <w:webHidden/>
              </w:rPr>
              <w:fldChar w:fldCharType="begin"/>
            </w:r>
            <w:r w:rsidR="00116229">
              <w:rPr>
                <w:noProof/>
                <w:webHidden/>
              </w:rPr>
              <w:instrText xml:space="preserve"> PAGEREF _Toc158025489 \h </w:instrText>
            </w:r>
            <w:r w:rsidR="00116229">
              <w:rPr>
                <w:noProof/>
                <w:webHidden/>
              </w:rPr>
            </w:r>
            <w:r w:rsidR="00116229">
              <w:rPr>
                <w:noProof/>
                <w:webHidden/>
              </w:rPr>
              <w:fldChar w:fldCharType="separate"/>
            </w:r>
            <w:r>
              <w:rPr>
                <w:noProof/>
                <w:webHidden/>
              </w:rPr>
              <w:t>45</w:t>
            </w:r>
            <w:r w:rsidR="00116229">
              <w:rPr>
                <w:noProof/>
                <w:webHidden/>
              </w:rPr>
              <w:fldChar w:fldCharType="end"/>
            </w:r>
          </w:hyperlink>
        </w:p>
        <w:p w14:paraId="07B10352" w14:textId="0CDE4E8E" w:rsidR="00116229" w:rsidRDefault="00061783">
          <w:pPr>
            <w:pStyle w:val="31"/>
            <w:tabs>
              <w:tab w:val="left" w:pos="132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490" w:history="1">
            <w:r w:rsidR="00116229" w:rsidRPr="003E2A27">
              <w:rPr>
                <w:rStyle w:val="-"/>
                <w:noProof/>
                <w:lang w:val="el-GR"/>
              </w:rPr>
              <w:t>3.1.2</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Αξιολόγηση προσφορών</w:t>
            </w:r>
            <w:r w:rsidR="00116229">
              <w:rPr>
                <w:noProof/>
                <w:webHidden/>
              </w:rPr>
              <w:tab/>
            </w:r>
            <w:r w:rsidR="00116229">
              <w:rPr>
                <w:noProof/>
                <w:webHidden/>
              </w:rPr>
              <w:fldChar w:fldCharType="begin"/>
            </w:r>
            <w:r w:rsidR="00116229">
              <w:rPr>
                <w:noProof/>
                <w:webHidden/>
              </w:rPr>
              <w:instrText xml:space="preserve"> PAGEREF _Toc158025490 \h </w:instrText>
            </w:r>
            <w:r w:rsidR="00116229">
              <w:rPr>
                <w:noProof/>
                <w:webHidden/>
              </w:rPr>
            </w:r>
            <w:r w:rsidR="00116229">
              <w:rPr>
                <w:noProof/>
                <w:webHidden/>
              </w:rPr>
              <w:fldChar w:fldCharType="separate"/>
            </w:r>
            <w:r>
              <w:rPr>
                <w:noProof/>
                <w:webHidden/>
              </w:rPr>
              <w:t>45</w:t>
            </w:r>
            <w:r w:rsidR="00116229">
              <w:rPr>
                <w:noProof/>
                <w:webHidden/>
              </w:rPr>
              <w:fldChar w:fldCharType="end"/>
            </w:r>
          </w:hyperlink>
        </w:p>
        <w:p w14:paraId="2CD91F6E" w14:textId="220BE614"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91" w:history="1">
            <w:r w:rsidR="00116229" w:rsidRPr="003E2A27">
              <w:rPr>
                <w:rStyle w:val="-"/>
                <w:noProof/>
                <w:lang w:val="el-GR"/>
              </w:rPr>
              <w:t>3.2</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Πρόσκληση υποβολής δικαιολογητικών προσωρινού αναδόχου - Δικαιολογητικά προσωρινού αναδόχου</w:t>
            </w:r>
            <w:r w:rsidR="00116229">
              <w:rPr>
                <w:noProof/>
                <w:webHidden/>
              </w:rPr>
              <w:tab/>
            </w:r>
            <w:r w:rsidR="00116229">
              <w:rPr>
                <w:noProof/>
                <w:webHidden/>
              </w:rPr>
              <w:fldChar w:fldCharType="begin"/>
            </w:r>
            <w:r w:rsidR="00116229">
              <w:rPr>
                <w:noProof/>
                <w:webHidden/>
              </w:rPr>
              <w:instrText xml:space="preserve"> PAGEREF _Toc158025491 \h </w:instrText>
            </w:r>
            <w:r w:rsidR="00116229">
              <w:rPr>
                <w:noProof/>
                <w:webHidden/>
              </w:rPr>
            </w:r>
            <w:r w:rsidR="00116229">
              <w:rPr>
                <w:noProof/>
                <w:webHidden/>
              </w:rPr>
              <w:fldChar w:fldCharType="separate"/>
            </w:r>
            <w:r>
              <w:rPr>
                <w:noProof/>
                <w:webHidden/>
              </w:rPr>
              <w:t>46</w:t>
            </w:r>
            <w:r w:rsidR="00116229">
              <w:rPr>
                <w:noProof/>
                <w:webHidden/>
              </w:rPr>
              <w:fldChar w:fldCharType="end"/>
            </w:r>
          </w:hyperlink>
        </w:p>
        <w:p w14:paraId="2097931C" w14:textId="74D1DB16"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92" w:history="1">
            <w:r w:rsidR="00116229" w:rsidRPr="003E2A27">
              <w:rPr>
                <w:rStyle w:val="-"/>
                <w:noProof/>
                <w:lang w:val="el-GR"/>
              </w:rPr>
              <w:t>3.3</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Κατακύρωση - σύναψη σύμβασης</w:t>
            </w:r>
            <w:r w:rsidR="00116229">
              <w:rPr>
                <w:noProof/>
                <w:webHidden/>
              </w:rPr>
              <w:tab/>
            </w:r>
            <w:r w:rsidR="00116229">
              <w:rPr>
                <w:noProof/>
                <w:webHidden/>
              </w:rPr>
              <w:fldChar w:fldCharType="begin"/>
            </w:r>
            <w:r w:rsidR="00116229">
              <w:rPr>
                <w:noProof/>
                <w:webHidden/>
              </w:rPr>
              <w:instrText xml:space="preserve"> PAGEREF _Toc158025492 \h </w:instrText>
            </w:r>
            <w:r w:rsidR="00116229">
              <w:rPr>
                <w:noProof/>
                <w:webHidden/>
              </w:rPr>
            </w:r>
            <w:r w:rsidR="00116229">
              <w:rPr>
                <w:noProof/>
                <w:webHidden/>
              </w:rPr>
              <w:fldChar w:fldCharType="separate"/>
            </w:r>
            <w:r>
              <w:rPr>
                <w:noProof/>
                <w:webHidden/>
              </w:rPr>
              <w:t>48</w:t>
            </w:r>
            <w:r w:rsidR="00116229">
              <w:rPr>
                <w:noProof/>
                <w:webHidden/>
              </w:rPr>
              <w:fldChar w:fldCharType="end"/>
            </w:r>
          </w:hyperlink>
        </w:p>
        <w:p w14:paraId="71F34BF8" w14:textId="4C51A975"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93" w:history="1">
            <w:r w:rsidR="00116229" w:rsidRPr="003E2A27">
              <w:rPr>
                <w:rStyle w:val="-"/>
                <w:noProof/>
                <w:lang w:val="el-GR"/>
              </w:rPr>
              <w:t>3.4</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Προδικαστικές Προσφυγές - Προσωρινή και Οριστική Δικαστική Προστασία</w:t>
            </w:r>
            <w:r w:rsidR="00116229">
              <w:rPr>
                <w:noProof/>
                <w:webHidden/>
              </w:rPr>
              <w:tab/>
            </w:r>
            <w:r w:rsidR="00116229">
              <w:rPr>
                <w:noProof/>
                <w:webHidden/>
              </w:rPr>
              <w:fldChar w:fldCharType="begin"/>
            </w:r>
            <w:r w:rsidR="00116229">
              <w:rPr>
                <w:noProof/>
                <w:webHidden/>
              </w:rPr>
              <w:instrText xml:space="preserve"> PAGEREF _Toc158025493 \h </w:instrText>
            </w:r>
            <w:r w:rsidR="00116229">
              <w:rPr>
                <w:noProof/>
                <w:webHidden/>
              </w:rPr>
            </w:r>
            <w:r w:rsidR="00116229">
              <w:rPr>
                <w:noProof/>
                <w:webHidden/>
              </w:rPr>
              <w:fldChar w:fldCharType="separate"/>
            </w:r>
            <w:r>
              <w:rPr>
                <w:noProof/>
                <w:webHidden/>
              </w:rPr>
              <w:t>49</w:t>
            </w:r>
            <w:r w:rsidR="00116229">
              <w:rPr>
                <w:noProof/>
                <w:webHidden/>
              </w:rPr>
              <w:fldChar w:fldCharType="end"/>
            </w:r>
          </w:hyperlink>
        </w:p>
        <w:p w14:paraId="1DB66F25" w14:textId="61560D25"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94" w:history="1">
            <w:r w:rsidR="00116229" w:rsidRPr="003E2A27">
              <w:rPr>
                <w:rStyle w:val="-"/>
                <w:noProof/>
                <w:lang w:val="el-GR"/>
              </w:rPr>
              <w:t>3.5</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Ματαίωση Διαδικασίας</w:t>
            </w:r>
            <w:r w:rsidR="00116229">
              <w:rPr>
                <w:noProof/>
                <w:webHidden/>
              </w:rPr>
              <w:tab/>
            </w:r>
            <w:r w:rsidR="00116229">
              <w:rPr>
                <w:noProof/>
                <w:webHidden/>
              </w:rPr>
              <w:fldChar w:fldCharType="begin"/>
            </w:r>
            <w:r w:rsidR="00116229">
              <w:rPr>
                <w:noProof/>
                <w:webHidden/>
              </w:rPr>
              <w:instrText xml:space="preserve"> PAGEREF _Toc158025494 \h </w:instrText>
            </w:r>
            <w:r w:rsidR="00116229">
              <w:rPr>
                <w:noProof/>
                <w:webHidden/>
              </w:rPr>
            </w:r>
            <w:r w:rsidR="00116229">
              <w:rPr>
                <w:noProof/>
                <w:webHidden/>
              </w:rPr>
              <w:fldChar w:fldCharType="separate"/>
            </w:r>
            <w:r>
              <w:rPr>
                <w:noProof/>
                <w:webHidden/>
              </w:rPr>
              <w:t>53</w:t>
            </w:r>
            <w:r w:rsidR="00116229">
              <w:rPr>
                <w:noProof/>
                <w:webHidden/>
              </w:rPr>
              <w:fldChar w:fldCharType="end"/>
            </w:r>
          </w:hyperlink>
        </w:p>
        <w:p w14:paraId="7AD29044" w14:textId="4135D0AF" w:rsidR="00116229" w:rsidRDefault="00061783">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58025495" w:history="1">
            <w:r w:rsidR="00116229" w:rsidRPr="003E2A27">
              <w:rPr>
                <w:rStyle w:val="-"/>
                <w:noProof/>
                <w14:scene3d>
                  <w14:camera w14:prst="orthographicFront"/>
                  <w14:lightRig w14:rig="threePt" w14:dir="t">
                    <w14:rot w14:lat="0" w14:lon="0" w14:rev="0"/>
                  </w14:lightRig>
                </w14:scene3d>
              </w:rPr>
              <w:t>4.</w:t>
            </w:r>
            <w:r w:rsidR="00116229">
              <w:rPr>
                <w:rFonts w:asciiTheme="minorHAnsi" w:eastAsiaTheme="minorEastAsia" w:hAnsiTheme="minorHAnsi" w:cstheme="minorBidi"/>
                <w:b w:val="0"/>
                <w:bCs w:val="0"/>
                <w:caps w:val="0"/>
                <w:noProof/>
                <w:kern w:val="2"/>
                <w:sz w:val="22"/>
                <w:szCs w:val="22"/>
                <w:lang w:val="en-US" w:eastAsia="en-US"/>
                <w14:ligatures w14:val="standardContextual"/>
              </w:rPr>
              <w:tab/>
            </w:r>
            <w:r w:rsidR="00116229" w:rsidRPr="003E2A27">
              <w:rPr>
                <w:rStyle w:val="-"/>
                <w:noProof/>
              </w:rPr>
              <w:t>ΟΡΟΙ ΕΚΤΕΛΕΣΗΣ ΤΗΣ ΣΥΜΒΑΣΗΣ</w:t>
            </w:r>
            <w:r w:rsidR="00116229">
              <w:rPr>
                <w:noProof/>
                <w:webHidden/>
              </w:rPr>
              <w:tab/>
            </w:r>
            <w:r w:rsidR="00116229">
              <w:rPr>
                <w:noProof/>
                <w:webHidden/>
              </w:rPr>
              <w:fldChar w:fldCharType="begin"/>
            </w:r>
            <w:r w:rsidR="00116229">
              <w:rPr>
                <w:noProof/>
                <w:webHidden/>
              </w:rPr>
              <w:instrText xml:space="preserve"> PAGEREF _Toc158025495 \h </w:instrText>
            </w:r>
            <w:r w:rsidR="00116229">
              <w:rPr>
                <w:noProof/>
                <w:webHidden/>
              </w:rPr>
            </w:r>
            <w:r w:rsidR="00116229">
              <w:rPr>
                <w:noProof/>
                <w:webHidden/>
              </w:rPr>
              <w:fldChar w:fldCharType="separate"/>
            </w:r>
            <w:r>
              <w:rPr>
                <w:noProof/>
                <w:webHidden/>
              </w:rPr>
              <w:t>54</w:t>
            </w:r>
            <w:r w:rsidR="00116229">
              <w:rPr>
                <w:noProof/>
                <w:webHidden/>
              </w:rPr>
              <w:fldChar w:fldCharType="end"/>
            </w:r>
          </w:hyperlink>
        </w:p>
        <w:p w14:paraId="7AF578E3" w14:textId="3FAC9431"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96" w:history="1">
            <w:r w:rsidR="00116229" w:rsidRPr="003E2A27">
              <w:rPr>
                <w:rStyle w:val="-"/>
                <w:noProof/>
                <w:lang w:val="el-GR"/>
              </w:rPr>
              <w:t>4.1</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Εγγυήσεις (καλής εκτέλεσης)</w:t>
            </w:r>
            <w:r w:rsidR="00116229">
              <w:rPr>
                <w:noProof/>
                <w:webHidden/>
              </w:rPr>
              <w:tab/>
            </w:r>
            <w:r w:rsidR="00116229">
              <w:rPr>
                <w:noProof/>
                <w:webHidden/>
              </w:rPr>
              <w:fldChar w:fldCharType="begin"/>
            </w:r>
            <w:r w:rsidR="00116229">
              <w:rPr>
                <w:noProof/>
                <w:webHidden/>
              </w:rPr>
              <w:instrText xml:space="preserve"> PAGEREF _Toc158025496 \h </w:instrText>
            </w:r>
            <w:r w:rsidR="00116229">
              <w:rPr>
                <w:noProof/>
                <w:webHidden/>
              </w:rPr>
            </w:r>
            <w:r w:rsidR="00116229">
              <w:rPr>
                <w:noProof/>
                <w:webHidden/>
              </w:rPr>
              <w:fldChar w:fldCharType="separate"/>
            </w:r>
            <w:r>
              <w:rPr>
                <w:noProof/>
                <w:webHidden/>
              </w:rPr>
              <w:t>54</w:t>
            </w:r>
            <w:r w:rsidR="00116229">
              <w:rPr>
                <w:noProof/>
                <w:webHidden/>
              </w:rPr>
              <w:fldChar w:fldCharType="end"/>
            </w:r>
          </w:hyperlink>
        </w:p>
        <w:p w14:paraId="362B83CB" w14:textId="0F94A62F"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97" w:history="1">
            <w:r w:rsidR="00116229" w:rsidRPr="003E2A27">
              <w:rPr>
                <w:rStyle w:val="-"/>
                <w:noProof/>
                <w:lang w:val="el-GR"/>
              </w:rPr>
              <w:t>4.2</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Συμβατικό πλαίσιο – Εφαρμοστέα νομοθεσία</w:t>
            </w:r>
            <w:r w:rsidR="00116229">
              <w:rPr>
                <w:noProof/>
                <w:webHidden/>
              </w:rPr>
              <w:tab/>
            </w:r>
            <w:r w:rsidR="00116229">
              <w:rPr>
                <w:noProof/>
                <w:webHidden/>
              </w:rPr>
              <w:fldChar w:fldCharType="begin"/>
            </w:r>
            <w:r w:rsidR="00116229">
              <w:rPr>
                <w:noProof/>
                <w:webHidden/>
              </w:rPr>
              <w:instrText xml:space="preserve"> PAGEREF _Toc158025497 \h </w:instrText>
            </w:r>
            <w:r w:rsidR="00116229">
              <w:rPr>
                <w:noProof/>
                <w:webHidden/>
              </w:rPr>
            </w:r>
            <w:r w:rsidR="00116229">
              <w:rPr>
                <w:noProof/>
                <w:webHidden/>
              </w:rPr>
              <w:fldChar w:fldCharType="separate"/>
            </w:r>
            <w:r>
              <w:rPr>
                <w:noProof/>
                <w:webHidden/>
              </w:rPr>
              <w:t>55</w:t>
            </w:r>
            <w:r w:rsidR="00116229">
              <w:rPr>
                <w:noProof/>
                <w:webHidden/>
              </w:rPr>
              <w:fldChar w:fldCharType="end"/>
            </w:r>
          </w:hyperlink>
        </w:p>
        <w:p w14:paraId="3E6BC8CE" w14:textId="27D5887A"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98" w:history="1">
            <w:r w:rsidR="00116229" w:rsidRPr="003E2A27">
              <w:rPr>
                <w:rStyle w:val="-"/>
                <w:noProof/>
                <w:lang w:val="el-GR"/>
              </w:rPr>
              <w:t>4.3</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Όροι εκτέλεσης της σύμβασης</w:t>
            </w:r>
            <w:r w:rsidR="00116229">
              <w:rPr>
                <w:noProof/>
                <w:webHidden/>
              </w:rPr>
              <w:tab/>
            </w:r>
            <w:r w:rsidR="00116229">
              <w:rPr>
                <w:noProof/>
                <w:webHidden/>
              </w:rPr>
              <w:fldChar w:fldCharType="begin"/>
            </w:r>
            <w:r w:rsidR="00116229">
              <w:rPr>
                <w:noProof/>
                <w:webHidden/>
              </w:rPr>
              <w:instrText xml:space="preserve"> PAGEREF _Toc158025498 \h </w:instrText>
            </w:r>
            <w:r w:rsidR="00116229">
              <w:rPr>
                <w:noProof/>
                <w:webHidden/>
              </w:rPr>
            </w:r>
            <w:r w:rsidR="00116229">
              <w:rPr>
                <w:noProof/>
                <w:webHidden/>
              </w:rPr>
              <w:fldChar w:fldCharType="separate"/>
            </w:r>
            <w:r>
              <w:rPr>
                <w:noProof/>
                <w:webHidden/>
              </w:rPr>
              <w:t>55</w:t>
            </w:r>
            <w:r w:rsidR="00116229">
              <w:rPr>
                <w:noProof/>
                <w:webHidden/>
              </w:rPr>
              <w:fldChar w:fldCharType="end"/>
            </w:r>
          </w:hyperlink>
        </w:p>
        <w:p w14:paraId="48035A4E" w14:textId="13EBB598"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499" w:history="1">
            <w:r w:rsidR="00116229" w:rsidRPr="003E2A27">
              <w:rPr>
                <w:rStyle w:val="-"/>
                <w:noProof/>
                <w:lang w:val="el-GR"/>
              </w:rPr>
              <w:t>4.4</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Υπεργολαβία</w:t>
            </w:r>
            <w:r w:rsidR="00116229">
              <w:rPr>
                <w:noProof/>
                <w:webHidden/>
              </w:rPr>
              <w:tab/>
            </w:r>
            <w:r w:rsidR="00116229">
              <w:rPr>
                <w:noProof/>
                <w:webHidden/>
              </w:rPr>
              <w:fldChar w:fldCharType="begin"/>
            </w:r>
            <w:r w:rsidR="00116229">
              <w:rPr>
                <w:noProof/>
                <w:webHidden/>
              </w:rPr>
              <w:instrText xml:space="preserve"> PAGEREF _Toc158025499 \h </w:instrText>
            </w:r>
            <w:r w:rsidR="00116229">
              <w:rPr>
                <w:noProof/>
                <w:webHidden/>
              </w:rPr>
            </w:r>
            <w:r w:rsidR="00116229">
              <w:rPr>
                <w:noProof/>
                <w:webHidden/>
              </w:rPr>
              <w:fldChar w:fldCharType="separate"/>
            </w:r>
            <w:r>
              <w:rPr>
                <w:noProof/>
                <w:webHidden/>
              </w:rPr>
              <w:t>58</w:t>
            </w:r>
            <w:r w:rsidR="00116229">
              <w:rPr>
                <w:noProof/>
                <w:webHidden/>
              </w:rPr>
              <w:fldChar w:fldCharType="end"/>
            </w:r>
          </w:hyperlink>
        </w:p>
        <w:p w14:paraId="43AC4983" w14:textId="079BD9E6"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00" w:history="1">
            <w:r w:rsidR="00116229" w:rsidRPr="003E2A27">
              <w:rPr>
                <w:rStyle w:val="-"/>
                <w:noProof/>
                <w:lang w:val="el-GR"/>
              </w:rPr>
              <w:t>4.5</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Τροποποίηση σύμβασης κατά τη διάρκειά της</w:t>
            </w:r>
            <w:r w:rsidR="00116229">
              <w:rPr>
                <w:noProof/>
                <w:webHidden/>
              </w:rPr>
              <w:tab/>
            </w:r>
            <w:r w:rsidR="00116229">
              <w:rPr>
                <w:noProof/>
                <w:webHidden/>
              </w:rPr>
              <w:fldChar w:fldCharType="begin"/>
            </w:r>
            <w:r w:rsidR="00116229">
              <w:rPr>
                <w:noProof/>
                <w:webHidden/>
              </w:rPr>
              <w:instrText xml:space="preserve"> PAGEREF _Toc158025500 \h </w:instrText>
            </w:r>
            <w:r w:rsidR="00116229">
              <w:rPr>
                <w:noProof/>
                <w:webHidden/>
              </w:rPr>
            </w:r>
            <w:r w:rsidR="00116229">
              <w:rPr>
                <w:noProof/>
                <w:webHidden/>
              </w:rPr>
              <w:fldChar w:fldCharType="separate"/>
            </w:r>
            <w:r>
              <w:rPr>
                <w:noProof/>
                <w:webHidden/>
              </w:rPr>
              <w:t>59</w:t>
            </w:r>
            <w:r w:rsidR="00116229">
              <w:rPr>
                <w:noProof/>
                <w:webHidden/>
              </w:rPr>
              <w:fldChar w:fldCharType="end"/>
            </w:r>
          </w:hyperlink>
        </w:p>
        <w:p w14:paraId="438D0500" w14:textId="34DD40D4"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01" w:history="1">
            <w:r w:rsidR="00116229" w:rsidRPr="003E2A27">
              <w:rPr>
                <w:rStyle w:val="-"/>
                <w:noProof/>
                <w:lang w:val="el-GR"/>
              </w:rPr>
              <w:t>4.5.1.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Υποκατάσταση Αναδόχου</w:t>
            </w:r>
            <w:r w:rsidR="00116229">
              <w:rPr>
                <w:noProof/>
                <w:webHidden/>
              </w:rPr>
              <w:tab/>
            </w:r>
            <w:r w:rsidR="00116229">
              <w:rPr>
                <w:noProof/>
                <w:webHidden/>
              </w:rPr>
              <w:fldChar w:fldCharType="begin"/>
            </w:r>
            <w:r w:rsidR="00116229">
              <w:rPr>
                <w:noProof/>
                <w:webHidden/>
              </w:rPr>
              <w:instrText xml:space="preserve"> PAGEREF _Toc158025501 \h </w:instrText>
            </w:r>
            <w:r w:rsidR="00116229">
              <w:rPr>
                <w:noProof/>
                <w:webHidden/>
              </w:rPr>
            </w:r>
            <w:r w:rsidR="00116229">
              <w:rPr>
                <w:noProof/>
                <w:webHidden/>
              </w:rPr>
              <w:fldChar w:fldCharType="separate"/>
            </w:r>
            <w:r>
              <w:rPr>
                <w:noProof/>
                <w:webHidden/>
              </w:rPr>
              <w:t>59</w:t>
            </w:r>
            <w:r w:rsidR="00116229">
              <w:rPr>
                <w:noProof/>
                <w:webHidden/>
              </w:rPr>
              <w:fldChar w:fldCharType="end"/>
            </w:r>
          </w:hyperlink>
        </w:p>
        <w:p w14:paraId="1405A5BF" w14:textId="6CD3F445"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02" w:history="1">
            <w:r w:rsidR="00116229" w:rsidRPr="003E2A27">
              <w:rPr>
                <w:rStyle w:val="-"/>
                <w:noProof/>
                <w:lang w:val="el-GR"/>
              </w:rPr>
              <w:t>4.5.2.</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Τροποποιήσεις ήσσονος αξίας</w:t>
            </w:r>
            <w:r w:rsidR="00116229">
              <w:rPr>
                <w:noProof/>
                <w:webHidden/>
              </w:rPr>
              <w:tab/>
            </w:r>
            <w:r w:rsidR="00116229">
              <w:rPr>
                <w:noProof/>
                <w:webHidden/>
              </w:rPr>
              <w:fldChar w:fldCharType="begin"/>
            </w:r>
            <w:r w:rsidR="00116229">
              <w:rPr>
                <w:noProof/>
                <w:webHidden/>
              </w:rPr>
              <w:instrText xml:space="preserve"> PAGEREF _Toc158025502 \h </w:instrText>
            </w:r>
            <w:r w:rsidR="00116229">
              <w:rPr>
                <w:noProof/>
                <w:webHidden/>
              </w:rPr>
            </w:r>
            <w:r w:rsidR="00116229">
              <w:rPr>
                <w:noProof/>
                <w:webHidden/>
              </w:rPr>
              <w:fldChar w:fldCharType="separate"/>
            </w:r>
            <w:r>
              <w:rPr>
                <w:noProof/>
                <w:webHidden/>
              </w:rPr>
              <w:t>59</w:t>
            </w:r>
            <w:r w:rsidR="00116229">
              <w:rPr>
                <w:noProof/>
                <w:webHidden/>
              </w:rPr>
              <w:fldChar w:fldCharType="end"/>
            </w:r>
          </w:hyperlink>
        </w:p>
        <w:p w14:paraId="37B45493" w14:textId="1809D749"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03" w:history="1">
            <w:r w:rsidR="00116229" w:rsidRPr="003E2A27">
              <w:rPr>
                <w:rStyle w:val="-"/>
                <w:noProof/>
                <w:lang w:val="el-GR"/>
              </w:rPr>
              <w:t>4.6</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Δικαίωμα μονομερούς λύσης της σύμβασης</w:t>
            </w:r>
            <w:r w:rsidR="00116229">
              <w:rPr>
                <w:noProof/>
                <w:webHidden/>
              </w:rPr>
              <w:tab/>
            </w:r>
            <w:r w:rsidR="00116229">
              <w:rPr>
                <w:noProof/>
                <w:webHidden/>
              </w:rPr>
              <w:fldChar w:fldCharType="begin"/>
            </w:r>
            <w:r w:rsidR="00116229">
              <w:rPr>
                <w:noProof/>
                <w:webHidden/>
              </w:rPr>
              <w:instrText xml:space="preserve"> PAGEREF _Toc158025503 \h </w:instrText>
            </w:r>
            <w:r w:rsidR="00116229">
              <w:rPr>
                <w:noProof/>
                <w:webHidden/>
              </w:rPr>
            </w:r>
            <w:r w:rsidR="00116229">
              <w:rPr>
                <w:noProof/>
                <w:webHidden/>
              </w:rPr>
              <w:fldChar w:fldCharType="separate"/>
            </w:r>
            <w:r>
              <w:rPr>
                <w:noProof/>
                <w:webHidden/>
              </w:rPr>
              <w:t>60</w:t>
            </w:r>
            <w:r w:rsidR="00116229">
              <w:rPr>
                <w:noProof/>
                <w:webHidden/>
              </w:rPr>
              <w:fldChar w:fldCharType="end"/>
            </w:r>
          </w:hyperlink>
        </w:p>
        <w:p w14:paraId="1C1D4A1F" w14:textId="530C8BD5" w:rsidR="00116229" w:rsidRDefault="00061783">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58025504" w:history="1">
            <w:r w:rsidR="00116229" w:rsidRPr="003E2A27">
              <w:rPr>
                <w:rStyle w:val="-"/>
                <w:noProof/>
                <w:lang w:val="el-GR"/>
                <w14:scene3d>
                  <w14:camera w14:prst="orthographicFront"/>
                  <w14:lightRig w14:rig="threePt" w14:dir="t">
                    <w14:rot w14:lat="0" w14:lon="0" w14:rev="0"/>
                  </w14:lightRig>
                </w14:scene3d>
              </w:rPr>
              <w:t>5.</w:t>
            </w:r>
            <w:r w:rsidR="00116229">
              <w:rPr>
                <w:rFonts w:asciiTheme="minorHAnsi" w:eastAsiaTheme="minorEastAsia" w:hAnsiTheme="minorHAnsi" w:cstheme="minorBidi"/>
                <w:b w:val="0"/>
                <w:bCs w:val="0"/>
                <w:caps w:val="0"/>
                <w:noProof/>
                <w:kern w:val="2"/>
                <w:sz w:val="22"/>
                <w:szCs w:val="22"/>
                <w:lang w:val="en-US" w:eastAsia="en-US"/>
                <w14:ligatures w14:val="standardContextual"/>
              </w:rPr>
              <w:tab/>
            </w:r>
            <w:r w:rsidR="00116229" w:rsidRPr="003E2A27">
              <w:rPr>
                <w:rStyle w:val="-"/>
                <w:noProof/>
                <w:lang w:val="el-GR"/>
              </w:rPr>
              <w:t>ΕΙΔΙΚΟΙ ΟΡΟΙ ΕΚΤΕΛΕΣΗΣ ΤΗΣ ΣΥΜΒΑΣΗΣ</w:t>
            </w:r>
            <w:r w:rsidR="00116229">
              <w:rPr>
                <w:noProof/>
                <w:webHidden/>
              </w:rPr>
              <w:tab/>
            </w:r>
            <w:r w:rsidR="00116229">
              <w:rPr>
                <w:noProof/>
                <w:webHidden/>
              </w:rPr>
              <w:fldChar w:fldCharType="begin"/>
            </w:r>
            <w:r w:rsidR="00116229">
              <w:rPr>
                <w:noProof/>
                <w:webHidden/>
              </w:rPr>
              <w:instrText xml:space="preserve"> PAGEREF _Toc158025504 \h </w:instrText>
            </w:r>
            <w:r w:rsidR="00116229">
              <w:rPr>
                <w:noProof/>
                <w:webHidden/>
              </w:rPr>
            </w:r>
            <w:r w:rsidR="00116229">
              <w:rPr>
                <w:noProof/>
                <w:webHidden/>
              </w:rPr>
              <w:fldChar w:fldCharType="separate"/>
            </w:r>
            <w:r>
              <w:rPr>
                <w:noProof/>
                <w:webHidden/>
              </w:rPr>
              <w:t>61</w:t>
            </w:r>
            <w:r w:rsidR="00116229">
              <w:rPr>
                <w:noProof/>
                <w:webHidden/>
              </w:rPr>
              <w:fldChar w:fldCharType="end"/>
            </w:r>
          </w:hyperlink>
        </w:p>
        <w:p w14:paraId="2AB13C03" w14:textId="15E8E507"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05" w:history="1">
            <w:r w:rsidR="00116229" w:rsidRPr="003E2A27">
              <w:rPr>
                <w:rStyle w:val="-"/>
                <w:noProof/>
                <w:lang w:val="el-GR"/>
              </w:rPr>
              <w:t>5.1</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Τρόπος πληρωμής</w:t>
            </w:r>
            <w:r w:rsidR="00116229">
              <w:rPr>
                <w:noProof/>
                <w:webHidden/>
              </w:rPr>
              <w:tab/>
            </w:r>
            <w:r w:rsidR="00116229">
              <w:rPr>
                <w:noProof/>
                <w:webHidden/>
              </w:rPr>
              <w:fldChar w:fldCharType="begin"/>
            </w:r>
            <w:r w:rsidR="00116229">
              <w:rPr>
                <w:noProof/>
                <w:webHidden/>
              </w:rPr>
              <w:instrText xml:space="preserve"> PAGEREF _Toc158025505 \h </w:instrText>
            </w:r>
            <w:r w:rsidR="00116229">
              <w:rPr>
                <w:noProof/>
                <w:webHidden/>
              </w:rPr>
            </w:r>
            <w:r w:rsidR="00116229">
              <w:rPr>
                <w:noProof/>
                <w:webHidden/>
              </w:rPr>
              <w:fldChar w:fldCharType="separate"/>
            </w:r>
            <w:r>
              <w:rPr>
                <w:noProof/>
                <w:webHidden/>
              </w:rPr>
              <w:t>61</w:t>
            </w:r>
            <w:r w:rsidR="00116229">
              <w:rPr>
                <w:noProof/>
                <w:webHidden/>
              </w:rPr>
              <w:fldChar w:fldCharType="end"/>
            </w:r>
          </w:hyperlink>
        </w:p>
        <w:p w14:paraId="6C581422" w14:textId="6C46B13C"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06" w:history="1">
            <w:r w:rsidR="00116229" w:rsidRPr="003E2A27">
              <w:rPr>
                <w:rStyle w:val="-"/>
                <w:noProof/>
                <w:lang w:val="el-GR"/>
              </w:rPr>
              <w:t>5.2</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Κήρυξη οικονομικού φορέα έκπτωτου - Κυρώσεις</w:t>
            </w:r>
            <w:r w:rsidR="00116229">
              <w:rPr>
                <w:noProof/>
                <w:webHidden/>
              </w:rPr>
              <w:tab/>
            </w:r>
            <w:r w:rsidR="00116229">
              <w:rPr>
                <w:noProof/>
                <w:webHidden/>
              </w:rPr>
              <w:fldChar w:fldCharType="begin"/>
            </w:r>
            <w:r w:rsidR="00116229">
              <w:rPr>
                <w:noProof/>
                <w:webHidden/>
              </w:rPr>
              <w:instrText xml:space="preserve"> PAGEREF _Toc158025506 \h </w:instrText>
            </w:r>
            <w:r w:rsidR="00116229">
              <w:rPr>
                <w:noProof/>
                <w:webHidden/>
              </w:rPr>
            </w:r>
            <w:r w:rsidR="00116229">
              <w:rPr>
                <w:noProof/>
                <w:webHidden/>
              </w:rPr>
              <w:fldChar w:fldCharType="separate"/>
            </w:r>
            <w:r>
              <w:rPr>
                <w:noProof/>
                <w:webHidden/>
              </w:rPr>
              <w:t>61</w:t>
            </w:r>
            <w:r w:rsidR="00116229">
              <w:rPr>
                <w:noProof/>
                <w:webHidden/>
              </w:rPr>
              <w:fldChar w:fldCharType="end"/>
            </w:r>
          </w:hyperlink>
        </w:p>
        <w:p w14:paraId="0A093C6A" w14:textId="3135EC24"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07" w:history="1">
            <w:r w:rsidR="00116229" w:rsidRPr="003E2A27">
              <w:rPr>
                <w:rStyle w:val="-"/>
                <w:noProof/>
                <w:lang w:val="el-GR"/>
              </w:rPr>
              <w:t>5.3</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Διοικητικές προσφυγές κατά τη διαδικασία εκτέλεσης</w:t>
            </w:r>
            <w:r w:rsidR="00116229">
              <w:rPr>
                <w:noProof/>
                <w:webHidden/>
              </w:rPr>
              <w:tab/>
            </w:r>
            <w:r w:rsidR="00116229">
              <w:rPr>
                <w:noProof/>
                <w:webHidden/>
              </w:rPr>
              <w:fldChar w:fldCharType="begin"/>
            </w:r>
            <w:r w:rsidR="00116229">
              <w:rPr>
                <w:noProof/>
                <w:webHidden/>
              </w:rPr>
              <w:instrText xml:space="preserve"> PAGEREF _Toc158025507 \h </w:instrText>
            </w:r>
            <w:r w:rsidR="00116229">
              <w:rPr>
                <w:noProof/>
                <w:webHidden/>
              </w:rPr>
            </w:r>
            <w:r w:rsidR="00116229">
              <w:rPr>
                <w:noProof/>
                <w:webHidden/>
              </w:rPr>
              <w:fldChar w:fldCharType="separate"/>
            </w:r>
            <w:r>
              <w:rPr>
                <w:noProof/>
                <w:webHidden/>
              </w:rPr>
              <w:t>63</w:t>
            </w:r>
            <w:r w:rsidR="00116229">
              <w:rPr>
                <w:noProof/>
                <w:webHidden/>
              </w:rPr>
              <w:fldChar w:fldCharType="end"/>
            </w:r>
          </w:hyperlink>
        </w:p>
        <w:p w14:paraId="1F5F5CE4" w14:textId="541BC13B"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08" w:history="1">
            <w:r w:rsidR="00116229" w:rsidRPr="003E2A27">
              <w:rPr>
                <w:rStyle w:val="-"/>
                <w:noProof/>
                <w:lang w:val="el-GR"/>
              </w:rPr>
              <w:t>5.4</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Δικαστική επίλυση διαφορών</w:t>
            </w:r>
            <w:r w:rsidR="00116229">
              <w:rPr>
                <w:noProof/>
                <w:webHidden/>
              </w:rPr>
              <w:tab/>
            </w:r>
            <w:r w:rsidR="00116229">
              <w:rPr>
                <w:noProof/>
                <w:webHidden/>
              </w:rPr>
              <w:fldChar w:fldCharType="begin"/>
            </w:r>
            <w:r w:rsidR="00116229">
              <w:rPr>
                <w:noProof/>
                <w:webHidden/>
              </w:rPr>
              <w:instrText xml:space="preserve"> PAGEREF _Toc158025508 \h </w:instrText>
            </w:r>
            <w:r w:rsidR="00116229">
              <w:rPr>
                <w:noProof/>
                <w:webHidden/>
              </w:rPr>
            </w:r>
            <w:r w:rsidR="00116229">
              <w:rPr>
                <w:noProof/>
                <w:webHidden/>
              </w:rPr>
              <w:fldChar w:fldCharType="separate"/>
            </w:r>
            <w:r>
              <w:rPr>
                <w:noProof/>
                <w:webHidden/>
              </w:rPr>
              <w:t>63</w:t>
            </w:r>
            <w:r w:rsidR="00116229">
              <w:rPr>
                <w:noProof/>
                <w:webHidden/>
              </w:rPr>
              <w:fldChar w:fldCharType="end"/>
            </w:r>
          </w:hyperlink>
        </w:p>
        <w:p w14:paraId="287B5B04" w14:textId="69641EBA" w:rsidR="00116229" w:rsidRDefault="00061783">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58025509" w:history="1">
            <w:r w:rsidR="00116229" w:rsidRPr="003E2A27">
              <w:rPr>
                <w:rStyle w:val="-"/>
                <w:noProof/>
                <w14:scene3d>
                  <w14:camera w14:prst="orthographicFront"/>
                  <w14:lightRig w14:rig="threePt" w14:dir="t">
                    <w14:rot w14:lat="0" w14:lon="0" w14:rev="0"/>
                  </w14:lightRig>
                </w14:scene3d>
              </w:rPr>
              <w:t>6.</w:t>
            </w:r>
            <w:r w:rsidR="00116229">
              <w:rPr>
                <w:rFonts w:asciiTheme="minorHAnsi" w:eastAsiaTheme="minorEastAsia" w:hAnsiTheme="minorHAnsi" w:cstheme="minorBidi"/>
                <w:b w:val="0"/>
                <w:bCs w:val="0"/>
                <w:caps w:val="0"/>
                <w:noProof/>
                <w:kern w:val="2"/>
                <w:sz w:val="22"/>
                <w:szCs w:val="22"/>
                <w:lang w:val="en-US" w:eastAsia="en-US"/>
                <w14:ligatures w14:val="standardContextual"/>
              </w:rPr>
              <w:tab/>
            </w:r>
            <w:r w:rsidR="00116229" w:rsidRPr="003E2A27">
              <w:rPr>
                <w:rStyle w:val="-"/>
                <w:noProof/>
              </w:rPr>
              <w:t>ΧΡΟΝΟΣ ΚΑΙ ΤΡΟΠΟΣ ΕΚΤΕΛΕΣΗΣ</w:t>
            </w:r>
            <w:r w:rsidR="00116229">
              <w:rPr>
                <w:noProof/>
                <w:webHidden/>
              </w:rPr>
              <w:tab/>
            </w:r>
            <w:r w:rsidR="00116229">
              <w:rPr>
                <w:noProof/>
                <w:webHidden/>
              </w:rPr>
              <w:fldChar w:fldCharType="begin"/>
            </w:r>
            <w:r w:rsidR="00116229">
              <w:rPr>
                <w:noProof/>
                <w:webHidden/>
              </w:rPr>
              <w:instrText xml:space="preserve"> PAGEREF _Toc158025509 \h </w:instrText>
            </w:r>
            <w:r w:rsidR="00116229">
              <w:rPr>
                <w:noProof/>
                <w:webHidden/>
              </w:rPr>
            </w:r>
            <w:r w:rsidR="00116229">
              <w:rPr>
                <w:noProof/>
                <w:webHidden/>
              </w:rPr>
              <w:fldChar w:fldCharType="separate"/>
            </w:r>
            <w:r>
              <w:rPr>
                <w:noProof/>
                <w:webHidden/>
              </w:rPr>
              <w:t>65</w:t>
            </w:r>
            <w:r w:rsidR="00116229">
              <w:rPr>
                <w:noProof/>
                <w:webHidden/>
              </w:rPr>
              <w:fldChar w:fldCharType="end"/>
            </w:r>
          </w:hyperlink>
        </w:p>
        <w:p w14:paraId="1F5F672C" w14:textId="0845E0B1"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10" w:history="1">
            <w:r w:rsidR="00116229" w:rsidRPr="003E2A27">
              <w:rPr>
                <w:rStyle w:val="-"/>
                <w:noProof/>
                <w:lang w:val="el-GR"/>
              </w:rPr>
              <w:t>6.1</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Παρακολούθηση της σύμβασης</w:t>
            </w:r>
            <w:r w:rsidR="00116229">
              <w:rPr>
                <w:noProof/>
                <w:webHidden/>
              </w:rPr>
              <w:tab/>
            </w:r>
            <w:r w:rsidR="00116229">
              <w:rPr>
                <w:noProof/>
                <w:webHidden/>
              </w:rPr>
              <w:fldChar w:fldCharType="begin"/>
            </w:r>
            <w:r w:rsidR="00116229">
              <w:rPr>
                <w:noProof/>
                <w:webHidden/>
              </w:rPr>
              <w:instrText xml:space="preserve"> PAGEREF _Toc158025510 \h </w:instrText>
            </w:r>
            <w:r w:rsidR="00116229">
              <w:rPr>
                <w:noProof/>
                <w:webHidden/>
              </w:rPr>
            </w:r>
            <w:r w:rsidR="00116229">
              <w:rPr>
                <w:noProof/>
                <w:webHidden/>
              </w:rPr>
              <w:fldChar w:fldCharType="separate"/>
            </w:r>
            <w:r>
              <w:rPr>
                <w:noProof/>
                <w:webHidden/>
              </w:rPr>
              <w:t>65</w:t>
            </w:r>
            <w:r w:rsidR="00116229">
              <w:rPr>
                <w:noProof/>
                <w:webHidden/>
              </w:rPr>
              <w:fldChar w:fldCharType="end"/>
            </w:r>
          </w:hyperlink>
        </w:p>
        <w:p w14:paraId="2A05B7BC" w14:textId="2DF261DF"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11" w:history="1">
            <w:r w:rsidR="00116229" w:rsidRPr="003E2A27">
              <w:rPr>
                <w:rStyle w:val="-"/>
                <w:noProof/>
                <w:lang w:val="el-GR"/>
              </w:rPr>
              <w:t>6.2</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Διάρκεια σύμβασης</w:t>
            </w:r>
            <w:r w:rsidR="00116229">
              <w:rPr>
                <w:noProof/>
                <w:webHidden/>
              </w:rPr>
              <w:tab/>
            </w:r>
            <w:r w:rsidR="00116229">
              <w:rPr>
                <w:noProof/>
                <w:webHidden/>
              </w:rPr>
              <w:fldChar w:fldCharType="begin"/>
            </w:r>
            <w:r w:rsidR="00116229">
              <w:rPr>
                <w:noProof/>
                <w:webHidden/>
              </w:rPr>
              <w:instrText xml:space="preserve"> PAGEREF _Toc158025511 \h </w:instrText>
            </w:r>
            <w:r w:rsidR="00116229">
              <w:rPr>
                <w:noProof/>
                <w:webHidden/>
              </w:rPr>
            </w:r>
            <w:r w:rsidR="00116229">
              <w:rPr>
                <w:noProof/>
                <w:webHidden/>
              </w:rPr>
              <w:fldChar w:fldCharType="separate"/>
            </w:r>
            <w:r>
              <w:rPr>
                <w:noProof/>
                <w:webHidden/>
              </w:rPr>
              <w:t>65</w:t>
            </w:r>
            <w:r w:rsidR="00116229">
              <w:rPr>
                <w:noProof/>
                <w:webHidden/>
              </w:rPr>
              <w:fldChar w:fldCharType="end"/>
            </w:r>
          </w:hyperlink>
        </w:p>
        <w:p w14:paraId="38667C57" w14:textId="4D14B7AD"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12" w:history="1">
            <w:r w:rsidR="00116229" w:rsidRPr="003E2A27">
              <w:rPr>
                <w:rStyle w:val="-"/>
                <w:noProof/>
                <w:lang w:val="el-GR"/>
              </w:rPr>
              <w:t>6.3</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Παραλαβή του αντικειμένου της σύμβασης</w:t>
            </w:r>
            <w:r w:rsidR="00116229">
              <w:rPr>
                <w:noProof/>
                <w:webHidden/>
              </w:rPr>
              <w:tab/>
            </w:r>
            <w:r w:rsidR="00116229">
              <w:rPr>
                <w:noProof/>
                <w:webHidden/>
              </w:rPr>
              <w:fldChar w:fldCharType="begin"/>
            </w:r>
            <w:r w:rsidR="00116229">
              <w:rPr>
                <w:noProof/>
                <w:webHidden/>
              </w:rPr>
              <w:instrText xml:space="preserve"> PAGEREF _Toc158025512 \h </w:instrText>
            </w:r>
            <w:r w:rsidR="00116229">
              <w:rPr>
                <w:noProof/>
                <w:webHidden/>
              </w:rPr>
            </w:r>
            <w:r w:rsidR="00116229">
              <w:rPr>
                <w:noProof/>
                <w:webHidden/>
              </w:rPr>
              <w:fldChar w:fldCharType="separate"/>
            </w:r>
            <w:r>
              <w:rPr>
                <w:noProof/>
                <w:webHidden/>
              </w:rPr>
              <w:t>65</w:t>
            </w:r>
            <w:r w:rsidR="00116229">
              <w:rPr>
                <w:noProof/>
                <w:webHidden/>
              </w:rPr>
              <w:fldChar w:fldCharType="end"/>
            </w:r>
          </w:hyperlink>
        </w:p>
        <w:p w14:paraId="4EBCF5AA" w14:textId="44473249"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13" w:history="1">
            <w:r w:rsidR="00116229" w:rsidRPr="003E2A27">
              <w:rPr>
                <w:rStyle w:val="-"/>
                <w:noProof/>
                <w:lang w:val="el-GR"/>
              </w:rPr>
              <w:t>6.4</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Απόρριψη παραδοτέων – Αντικατάσταση</w:t>
            </w:r>
            <w:r w:rsidR="00116229">
              <w:rPr>
                <w:noProof/>
                <w:webHidden/>
              </w:rPr>
              <w:tab/>
            </w:r>
            <w:r w:rsidR="00116229">
              <w:rPr>
                <w:noProof/>
                <w:webHidden/>
              </w:rPr>
              <w:fldChar w:fldCharType="begin"/>
            </w:r>
            <w:r w:rsidR="00116229">
              <w:rPr>
                <w:noProof/>
                <w:webHidden/>
              </w:rPr>
              <w:instrText xml:space="preserve"> PAGEREF _Toc158025513 \h </w:instrText>
            </w:r>
            <w:r w:rsidR="00116229">
              <w:rPr>
                <w:noProof/>
                <w:webHidden/>
              </w:rPr>
            </w:r>
            <w:r w:rsidR="00116229">
              <w:rPr>
                <w:noProof/>
                <w:webHidden/>
              </w:rPr>
              <w:fldChar w:fldCharType="separate"/>
            </w:r>
            <w:r>
              <w:rPr>
                <w:noProof/>
                <w:webHidden/>
              </w:rPr>
              <w:t>66</w:t>
            </w:r>
            <w:r w:rsidR="00116229">
              <w:rPr>
                <w:noProof/>
                <w:webHidden/>
              </w:rPr>
              <w:fldChar w:fldCharType="end"/>
            </w:r>
          </w:hyperlink>
        </w:p>
        <w:p w14:paraId="42294F5A" w14:textId="2AAD202F" w:rsidR="00116229" w:rsidRDefault="00061783">
          <w:pPr>
            <w:pStyle w:val="25"/>
            <w:tabs>
              <w:tab w:val="left" w:pos="880"/>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14" w:history="1">
            <w:r w:rsidR="00116229" w:rsidRPr="003E2A27">
              <w:rPr>
                <w:rStyle w:val="-"/>
                <w:noProof/>
                <w:lang w:val="el-GR"/>
              </w:rPr>
              <w:t>6.5</w:t>
            </w:r>
            <w:r w:rsidR="00116229">
              <w:rPr>
                <w:rFonts w:asciiTheme="minorHAnsi" w:eastAsiaTheme="minorEastAsia" w:hAnsiTheme="minorHAnsi" w:cstheme="minorBidi"/>
                <w:smallCaps w:val="0"/>
                <w:noProof/>
                <w:kern w:val="2"/>
                <w:sz w:val="22"/>
                <w:szCs w:val="22"/>
                <w:lang w:val="en-US" w:eastAsia="en-US"/>
                <w14:ligatures w14:val="standardContextual"/>
              </w:rPr>
              <w:tab/>
            </w:r>
            <w:r w:rsidR="00116229" w:rsidRPr="003E2A27">
              <w:rPr>
                <w:rStyle w:val="-"/>
                <w:noProof/>
                <w:lang w:val="el-GR"/>
              </w:rPr>
              <w:t>Αναπροσαρμογή τιμής</w:t>
            </w:r>
            <w:r w:rsidR="00116229">
              <w:rPr>
                <w:noProof/>
                <w:webHidden/>
              </w:rPr>
              <w:tab/>
            </w:r>
            <w:r w:rsidR="00116229">
              <w:rPr>
                <w:noProof/>
                <w:webHidden/>
              </w:rPr>
              <w:fldChar w:fldCharType="begin"/>
            </w:r>
            <w:r w:rsidR="00116229">
              <w:rPr>
                <w:noProof/>
                <w:webHidden/>
              </w:rPr>
              <w:instrText xml:space="preserve"> PAGEREF _Toc158025514 \h </w:instrText>
            </w:r>
            <w:r w:rsidR="00116229">
              <w:rPr>
                <w:noProof/>
                <w:webHidden/>
              </w:rPr>
            </w:r>
            <w:r w:rsidR="00116229">
              <w:rPr>
                <w:noProof/>
                <w:webHidden/>
              </w:rPr>
              <w:fldChar w:fldCharType="separate"/>
            </w:r>
            <w:r>
              <w:rPr>
                <w:noProof/>
                <w:webHidden/>
              </w:rPr>
              <w:t>67</w:t>
            </w:r>
            <w:r w:rsidR="00116229">
              <w:rPr>
                <w:noProof/>
                <w:webHidden/>
              </w:rPr>
              <w:fldChar w:fldCharType="end"/>
            </w:r>
          </w:hyperlink>
        </w:p>
        <w:p w14:paraId="45D60C4F" w14:textId="4378C077" w:rsidR="00116229" w:rsidRDefault="00061783">
          <w:pPr>
            <w:pStyle w:val="1a"/>
            <w:tabs>
              <w:tab w:val="left" w:pos="440"/>
              <w:tab w:val="right" w:leader="dot" w:pos="9628"/>
            </w:tabs>
            <w:rPr>
              <w:rFonts w:asciiTheme="minorHAnsi" w:eastAsiaTheme="minorEastAsia" w:hAnsiTheme="minorHAnsi" w:cstheme="minorBidi"/>
              <w:b w:val="0"/>
              <w:bCs w:val="0"/>
              <w:caps w:val="0"/>
              <w:noProof/>
              <w:kern w:val="2"/>
              <w:sz w:val="22"/>
              <w:szCs w:val="22"/>
              <w:lang w:val="en-US" w:eastAsia="en-US"/>
              <w14:ligatures w14:val="standardContextual"/>
            </w:rPr>
          </w:pPr>
          <w:hyperlink w:anchor="_Toc158025515" w:history="1">
            <w:r w:rsidR="00116229" w:rsidRPr="003E2A27">
              <w:rPr>
                <w:rStyle w:val="-"/>
                <w:noProof/>
                <w14:scene3d>
                  <w14:camera w14:prst="orthographicFront"/>
                  <w14:lightRig w14:rig="threePt" w14:dir="t">
                    <w14:rot w14:lat="0" w14:lon="0" w14:rev="0"/>
                  </w14:lightRig>
                </w14:scene3d>
              </w:rPr>
              <w:t>7.</w:t>
            </w:r>
            <w:r w:rsidR="00116229">
              <w:rPr>
                <w:rFonts w:asciiTheme="minorHAnsi" w:eastAsiaTheme="minorEastAsia" w:hAnsiTheme="minorHAnsi" w:cstheme="minorBidi"/>
                <w:b w:val="0"/>
                <w:bCs w:val="0"/>
                <w:caps w:val="0"/>
                <w:noProof/>
                <w:kern w:val="2"/>
                <w:sz w:val="22"/>
                <w:szCs w:val="22"/>
                <w:lang w:val="en-US" w:eastAsia="en-US"/>
                <w14:ligatures w14:val="standardContextual"/>
              </w:rPr>
              <w:tab/>
            </w:r>
            <w:r w:rsidR="00116229" w:rsidRPr="003E2A27">
              <w:rPr>
                <w:rStyle w:val="-"/>
                <w:noProof/>
              </w:rPr>
              <w:t>ΠΑΡΑΡΤΗΜΑΤΑ</w:t>
            </w:r>
            <w:r w:rsidR="00116229">
              <w:rPr>
                <w:noProof/>
                <w:webHidden/>
              </w:rPr>
              <w:tab/>
            </w:r>
            <w:r w:rsidR="00116229">
              <w:rPr>
                <w:noProof/>
                <w:webHidden/>
              </w:rPr>
              <w:fldChar w:fldCharType="begin"/>
            </w:r>
            <w:r w:rsidR="00116229">
              <w:rPr>
                <w:noProof/>
                <w:webHidden/>
              </w:rPr>
              <w:instrText xml:space="preserve"> PAGEREF _Toc158025515 \h </w:instrText>
            </w:r>
            <w:r w:rsidR="00116229">
              <w:rPr>
                <w:noProof/>
                <w:webHidden/>
              </w:rPr>
            </w:r>
            <w:r w:rsidR="00116229">
              <w:rPr>
                <w:noProof/>
                <w:webHidden/>
              </w:rPr>
              <w:fldChar w:fldCharType="separate"/>
            </w:r>
            <w:r>
              <w:rPr>
                <w:noProof/>
                <w:webHidden/>
              </w:rPr>
              <w:t>68</w:t>
            </w:r>
            <w:r w:rsidR="00116229">
              <w:rPr>
                <w:noProof/>
                <w:webHidden/>
              </w:rPr>
              <w:fldChar w:fldCharType="end"/>
            </w:r>
          </w:hyperlink>
        </w:p>
        <w:p w14:paraId="3FA2F9A8" w14:textId="6A7A0B35"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16" w:history="1">
            <w:r w:rsidR="00116229" w:rsidRPr="003E2A27">
              <w:rPr>
                <w:rStyle w:val="-"/>
                <w:noProof/>
                <w:lang w:val="el-GR"/>
              </w:rPr>
              <w:t>ΠΑΡΑΡΤΗΜΑ Ι – Αναλυτική Περιγραφή Φυσικού και Οικονομικού Αντικειμένου της Σύμβασης</w:t>
            </w:r>
            <w:r w:rsidR="00116229">
              <w:rPr>
                <w:noProof/>
                <w:webHidden/>
              </w:rPr>
              <w:tab/>
            </w:r>
            <w:r w:rsidR="00116229">
              <w:rPr>
                <w:noProof/>
                <w:webHidden/>
              </w:rPr>
              <w:fldChar w:fldCharType="begin"/>
            </w:r>
            <w:r w:rsidR="00116229">
              <w:rPr>
                <w:noProof/>
                <w:webHidden/>
              </w:rPr>
              <w:instrText xml:space="preserve"> PAGEREF _Toc158025516 \h </w:instrText>
            </w:r>
            <w:r w:rsidR="00116229">
              <w:rPr>
                <w:noProof/>
                <w:webHidden/>
              </w:rPr>
            </w:r>
            <w:r w:rsidR="00116229">
              <w:rPr>
                <w:noProof/>
                <w:webHidden/>
              </w:rPr>
              <w:fldChar w:fldCharType="separate"/>
            </w:r>
            <w:r>
              <w:rPr>
                <w:noProof/>
                <w:webHidden/>
              </w:rPr>
              <w:t>68</w:t>
            </w:r>
            <w:r w:rsidR="00116229">
              <w:rPr>
                <w:noProof/>
                <w:webHidden/>
              </w:rPr>
              <w:fldChar w:fldCharType="end"/>
            </w:r>
          </w:hyperlink>
        </w:p>
        <w:p w14:paraId="6A507C64" w14:textId="2FB5076B" w:rsidR="00116229" w:rsidRDefault="00061783">
          <w:pPr>
            <w:pStyle w:val="40"/>
            <w:tabs>
              <w:tab w:val="left" w:pos="110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17" w:history="1">
            <w:r w:rsidR="00116229" w:rsidRPr="003E2A27">
              <w:rPr>
                <w:rStyle w:val="-"/>
                <w:rFonts w:eastAsia="SimSun"/>
                <w:noProof/>
                <w:lang w:val="el-GR"/>
              </w:rPr>
              <w:t>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ΠΕΡΙΓΡΑΦΗ ΦΥΣΙΚΟΥ ΑΝΤΙΚΕΙΜΕΝΟΥ ΤΗΣ ΣΥΜΒΑΣΗΣ</w:t>
            </w:r>
            <w:r w:rsidR="00116229">
              <w:rPr>
                <w:noProof/>
                <w:webHidden/>
              </w:rPr>
              <w:tab/>
            </w:r>
            <w:r w:rsidR="00116229">
              <w:rPr>
                <w:noProof/>
                <w:webHidden/>
              </w:rPr>
              <w:fldChar w:fldCharType="begin"/>
            </w:r>
            <w:r w:rsidR="00116229">
              <w:rPr>
                <w:noProof/>
                <w:webHidden/>
              </w:rPr>
              <w:instrText xml:space="preserve"> PAGEREF _Toc158025517 \h </w:instrText>
            </w:r>
            <w:r w:rsidR="00116229">
              <w:rPr>
                <w:noProof/>
                <w:webHidden/>
              </w:rPr>
            </w:r>
            <w:r w:rsidR="00116229">
              <w:rPr>
                <w:noProof/>
                <w:webHidden/>
              </w:rPr>
              <w:fldChar w:fldCharType="separate"/>
            </w:r>
            <w:r>
              <w:rPr>
                <w:noProof/>
                <w:webHidden/>
              </w:rPr>
              <w:t>68</w:t>
            </w:r>
            <w:r w:rsidR="00116229">
              <w:rPr>
                <w:noProof/>
                <w:webHidden/>
              </w:rPr>
              <w:fldChar w:fldCharType="end"/>
            </w:r>
          </w:hyperlink>
        </w:p>
        <w:p w14:paraId="2CC10AC8" w14:textId="0E03018F" w:rsidR="00116229" w:rsidRDefault="00061783">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18" w:history="1">
            <w:r w:rsidR="00116229" w:rsidRPr="003E2A27">
              <w:rPr>
                <w:rStyle w:val="-"/>
                <w:rFonts w:eastAsia="SimSun"/>
                <w:noProof/>
                <w:lang w:val="el-GR"/>
              </w:rPr>
              <w:t>1.1.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rFonts w:eastAsia="SimSun"/>
                <w:noProof/>
                <w:lang w:val="el-GR"/>
              </w:rPr>
              <w:t>ΠΕΡΙΒΑΛΛΟΝ ΤΗΣ ΣΥΜΒΑΣΗΣ</w:t>
            </w:r>
            <w:r w:rsidR="00116229">
              <w:rPr>
                <w:noProof/>
                <w:webHidden/>
              </w:rPr>
              <w:tab/>
            </w:r>
            <w:r w:rsidR="00116229">
              <w:rPr>
                <w:noProof/>
                <w:webHidden/>
              </w:rPr>
              <w:fldChar w:fldCharType="begin"/>
            </w:r>
            <w:r w:rsidR="00116229">
              <w:rPr>
                <w:noProof/>
                <w:webHidden/>
              </w:rPr>
              <w:instrText xml:space="preserve"> PAGEREF _Toc158025518 \h </w:instrText>
            </w:r>
            <w:r w:rsidR="00116229">
              <w:rPr>
                <w:noProof/>
                <w:webHidden/>
              </w:rPr>
            </w:r>
            <w:r w:rsidR="00116229">
              <w:rPr>
                <w:noProof/>
                <w:webHidden/>
              </w:rPr>
              <w:fldChar w:fldCharType="separate"/>
            </w:r>
            <w:r>
              <w:rPr>
                <w:noProof/>
                <w:webHidden/>
              </w:rPr>
              <w:t>68</w:t>
            </w:r>
            <w:r w:rsidR="00116229">
              <w:rPr>
                <w:noProof/>
                <w:webHidden/>
              </w:rPr>
              <w:fldChar w:fldCharType="end"/>
            </w:r>
          </w:hyperlink>
        </w:p>
        <w:p w14:paraId="04C75734" w14:textId="0F9DB4F3" w:rsidR="00116229" w:rsidRDefault="00061783">
          <w:pPr>
            <w:pStyle w:val="40"/>
            <w:tabs>
              <w:tab w:val="left" w:pos="154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19" w:history="1">
            <w:r w:rsidR="00116229" w:rsidRPr="003E2A27">
              <w:rPr>
                <w:rStyle w:val="-"/>
                <w:rFonts w:eastAsia="SimSun"/>
                <w:noProof/>
                <w:lang w:val="el-GR"/>
              </w:rPr>
              <w:t>1.1.1.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rFonts w:eastAsia="SimSun"/>
                <w:noProof/>
                <w:lang w:val="el-GR"/>
              </w:rPr>
              <w:t>Φορέας Διαχείρισης και Φορέας Υλοποίησης – Αναθέτουσα Αρχή</w:t>
            </w:r>
            <w:r w:rsidR="00116229">
              <w:rPr>
                <w:noProof/>
                <w:webHidden/>
              </w:rPr>
              <w:tab/>
            </w:r>
            <w:r w:rsidR="00116229">
              <w:rPr>
                <w:noProof/>
                <w:webHidden/>
              </w:rPr>
              <w:fldChar w:fldCharType="begin"/>
            </w:r>
            <w:r w:rsidR="00116229">
              <w:rPr>
                <w:noProof/>
                <w:webHidden/>
              </w:rPr>
              <w:instrText xml:space="preserve"> PAGEREF _Toc158025519 \h </w:instrText>
            </w:r>
            <w:r w:rsidR="00116229">
              <w:rPr>
                <w:noProof/>
                <w:webHidden/>
              </w:rPr>
            </w:r>
            <w:r w:rsidR="00116229">
              <w:rPr>
                <w:noProof/>
                <w:webHidden/>
              </w:rPr>
              <w:fldChar w:fldCharType="separate"/>
            </w:r>
            <w:r>
              <w:rPr>
                <w:noProof/>
                <w:webHidden/>
              </w:rPr>
              <w:t>68</w:t>
            </w:r>
            <w:r w:rsidR="00116229">
              <w:rPr>
                <w:noProof/>
                <w:webHidden/>
              </w:rPr>
              <w:fldChar w:fldCharType="end"/>
            </w:r>
          </w:hyperlink>
        </w:p>
        <w:p w14:paraId="6E69105F" w14:textId="5B81C92E" w:rsidR="00116229" w:rsidRDefault="00061783">
          <w:pPr>
            <w:pStyle w:val="50"/>
            <w:tabs>
              <w:tab w:val="left" w:pos="176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20" w:history="1">
            <w:r w:rsidR="00116229" w:rsidRPr="003E2A27">
              <w:rPr>
                <w:rStyle w:val="-"/>
                <w:rFonts w:eastAsia="SimSun"/>
                <w:noProof/>
                <w:lang w:val="el-GR"/>
              </w:rPr>
              <w:t>1.1.1.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rFonts w:eastAsia="SimSun"/>
                <w:bCs/>
                <w:noProof/>
                <w:lang w:val="el-GR"/>
              </w:rPr>
              <w:t>Φορέας Χρηματοδότησης - Κύριος του Έργου – Φορέας Λειτουργίας</w:t>
            </w:r>
            <w:r w:rsidR="00116229">
              <w:rPr>
                <w:noProof/>
                <w:webHidden/>
              </w:rPr>
              <w:tab/>
            </w:r>
            <w:r w:rsidR="00116229">
              <w:rPr>
                <w:noProof/>
                <w:webHidden/>
              </w:rPr>
              <w:fldChar w:fldCharType="begin"/>
            </w:r>
            <w:r w:rsidR="00116229">
              <w:rPr>
                <w:noProof/>
                <w:webHidden/>
              </w:rPr>
              <w:instrText xml:space="preserve"> PAGEREF _Toc158025520 \h </w:instrText>
            </w:r>
            <w:r w:rsidR="00116229">
              <w:rPr>
                <w:noProof/>
                <w:webHidden/>
              </w:rPr>
            </w:r>
            <w:r w:rsidR="00116229">
              <w:rPr>
                <w:noProof/>
                <w:webHidden/>
              </w:rPr>
              <w:fldChar w:fldCharType="separate"/>
            </w:r>
            <w:r>
              <w:rPr>
                <w:noProof/>
                <w:webHidden/>
              </w:rPr>
              <w:t>70</w:t>
            </w:r>
            <w:r w:rsidR="00116229">
              <w:rPr>
                <w:noProof/>
                <w:webHidden/>
              </w:rPr>
              <w:fldChar w:fldCharType="end"/>
            </w:r>
          </w:hyperlink>
        </w:p>
        <w:p w14:paraId="4FA60C57" w14:textId="4C88F973" w:rsidR="00116229" w:rsidRDefault="00061783">
          <w:pPr>
            <w:pStyle w:val="50"/>
            <w:tabs>
              <w:tab w:val="left" w:pos="176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21" w:history="1">
            <w:r w:rsidR="00116229" w:rsidRPr="003E2A27">
              <w:rPr>
                <w:rStyle w:val="-"/>
                <w:rFonts w:eastAsia="SimSun"/>
                <w:noProof/>
                <w:lang w:val="el-GR"/>
              </w:rPr>
              <w:t>1.1.2.</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rFonts w:eastAsia="SimSun"/>
                <w:bCs/>
                <w:noProof/>
                <w:lang w:val="el-GR"/>
              </w:rPr>
              <w:t>Όργανα &amp; Επιτροπές Παρακολούθησης, Διακυβέρνησης και Ελέγχου του Έργου</w:t>
            </w:r>
            <w:r w:rsidR="00116229">
              <w:rPr>
                <w:noProof/>
                <w:webHidden/>
              </w:rPr>
              <w:tab/>
            </w:r>
            <w:r w:rsidR="00116229">
              <w:rPr>
                <w:noProof/>
                <w:webHidden/>
              </w:rPr>
              <w:fldChar w:fldCharType="begin"/>
            </w:r>
            <w:r w:rsidR="00116229">
              <w:rPr>
                <w:noProof/>
                <w:webHidden/>
              </w:rPr>
              <w:instrText xml:space="preserve"> PAGEREF _Toc158025521 \h </w:instrText>
            </w:r>
            <w:r w:rsidR="00116229">
              <w:rPr>
                <w:noProof/>
                <w:webHidden/>
              </w:rPr>
            </w:r>
            <w:r w:rsidR="00116229">
              <w:rPr>
                <w:noProof/>
                <w:webHidden/>
              </w:rPr>
              <w:fldChar w:fldCharType="separate"/>
            </w:r>
            <w:r>
              <w:rPr>
                <w:noProof/>
                <w:webHidden/>
              </w:rPr>
              <w:t>70</w:t>
            </w:r>
            <w:r w:rsidR="00116229">
              <w:rPr>
                <w:noProof/>
                <w:webHidden/>
              </w:rPr>
              <w:fldChar w:fldCharType="end"/>
            </w:r>
          </w:hyperlink>
        </w:p>
        <w:p w14:paraId="30343AF3" w14:textId="1A7E2589" w:rsidR="00116229" w:rsidRDefault="00061783">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522" w:history="1">
            <w:r w:rsidR="00116229" w:rsidRPr="003E2A27">
              <w:rPr>
                <w:rStyle w:val="-"/>
                <w:noProof/>
                <w:lang w:val="el-GR"/>
              </w:rPr>
              <w:t>1.</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Περιγραφή Φυσικού Αντικειμένου της Σύμβασης</w:t>
            </w:r>
            <w:r w:rsidR="00116229">
              <w:rPr>
                <w:noProof/>
                <w:webHidden/>
              </w:rPr>
              <w:tab/>
            </w:r>
            <w:r w:rsidR="00116229">
              <w:rPr>
                <w:noProof/>
                <w:webHidden/>
              </w:rPr>
              <w:fldChar w:fldCharType="begin"/>
            </w:r>
            <w:r w:rsidR="00116229">
              <w:rPr>
                <w:noProof/>
                <w:webHidden/>
              </w:rPr>
              <w:instrText xml:space="preserve"> PAGEREF _Toc158025522 \h </w:instrText>
            </w:r>
            <w:r w:rsidR="00116229">
              <w:rPr>
                <w:noProof/>
                <w:webHidden/>
              </w:rPr>
            </w:r>
            <w:r w:rsidR="00116229">
              <w:rPr>
                <w:noProof/>
                <w:webHidden/>
              </w:rPr>
              <w:fldChar w:fldCharType="separate"/>
            </w:r>
            <w:r>
              <w:rPr>
                <w:noProof/>
                <w:webHidden/>
              </w:rPr>
              <w:t>71</w:t>
            </w:r>
            <w:r w:rsidR="00116229">
              <w:rPr>
                <w:noProof/>
                <w:webHidden/>
              </w:rPr>
              <w:fldChar w:fldCharType="end"/>
            </w:r>
          </w:hyperlink>
        </w:p>
        <w:p w14:paraId="5EC651D8" w14:textId="1DF5078B" w:rsidR="00116229" w:rsidRDefault="00061783">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23" w:history="1">
            <w:r w:rsidR="00116229" w:rsidRPr="003E2A27">
              <w:rPr>
                <w:rStyle w:val="-"/>
                <w:noProof/>
                <w:lang w:val="el-GR"/>
              </w:rPr>
              <w:t>1.1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ΠΕΡΙΒΑΛΛΟΝ ΤΟΥ ΕΡΓΟΥ</w:t>
            </w:r>
            <w:r w:rsidR="00116229">
              <w:rPr>
                <w:noProof/>
                <w:webHidden/>
              </w:rPr>
              <w:tab/>
            </w:r>
            <w:r w:rsidR="00116229">
              <w:rPr>
                <w:noProof/>
                <w:webHidden/>
              </w:rPr>
              <w:fldChar w:fldCharType="begin"/>
            </w:r>
            <w:r w:rsidR="00116229">
              <w:rPr>
                <w:noProof/>
                <w:webHidden/>
              </w:rPr>
              <w:instrText xml:space="preserve"> PAGEREF _Toc158025523 \h </w:instrText>
            </w:r>
            <w:r w:rsidR="00116229">
              <w:rPr>
                <w:noProof/>
                <w:webHidden/>
              </w:rPr>
            </w:r>
            <w:r w:rsidR="00116229">
              <w:rPr>
                <w:noProof/>
                <w:webHidden/>
              </w:rPr>
              <w:fldChar w:fldCharType="separate"/>
            </w:r>
            <w:r>
              <w:rPr>
                <w:noProof/>
                <w:webHidden/>
              </w:rPr>
              <w:t>71</w:t>
            </w:r>
            <w:r w:rsidR="00116229">
              <w:rPr>
                <w:noProof/>
                <w:webHidden/>
              </w:rPr>
              <w:fldChar w:fldCharType="end"/>
            </w:r>
          </w:hyperlink>
        </w:p>
        <w:p w14:paraId="793EB5F0" w14:textId="439F862A" w:rsidR="00116229" w:rsidRDefault="00061783">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24" w:history="1">
            <w:r w:rsidR="00116229" w:rsidRPr="003E2A27">
              <w:rPr>
                <w:rStyle w:val="-"/>
                <w:noProof/>
                <w:lang w:val="el-GR"/>
              </w:rPr>
              <w:t>1.2</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Αντικείμενο της Σύμβασης</w:t>
            </w:r>
            <w:r w:rsidR="00116229">
              <w:rPr>
                <w:noProof/>
                <w:webHidden/>
              </w:rPr>
              <w:tab/>
            </w:r>
            <w:r w:rsidR="00116229">
              <w:rPr>
                <w:noProof/>
                <w:webHidden/>
              </w:rPr>
              <w:fldChar w:fldCharType="begin"/>
            </w:r>
            <w:r w:rsidR="00116229">
              <w:rPr>
                <w:noProof/>
                <w:webHidden/>
              </w:rPr>
              <w:instrText xml:space="preserve"> PAGEREF _Toc158025524 \h </w:instrText>
            </w:r>
            <w:r w:rsidR="00116229">
              <w:rPr>
                <w:noProof/>
                <w:webHidden/>
              </w:rPr>
            </w:r>
            <w:r w:rsidR="00116229">
              <w:rPr>
                <w:noProof/>
                <w:webHidden/>
              </w:rPr>
              <w:fldChar w:fldCharType="separate"/>
            </w:r>
            <w:r>
              <w:rPr>
                <w:noProof/>
                <w:webHidden/>
              </w:rPr>
              <w:t>72</w:t>
            </w:r>
            <w:r w:rsidR="00116229">
              <w:rPr>
                <w:noProof/>
                <w:webHidden/>
              </w:rPr>
              <w:fldChar w:fldCharType="end"/>
            </w:r>
          </w:hyperlink>
        </w:p>
        <w:p w14:paraId="75D6BCA8" w14:textId="514C9C9E" w:rsidR="00116229" w:rsidRDefault="00061783">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25" w:history="1">
            <w:r w:rsidR="00116229" w:rsidRPr="003E2A27">
              <w:rPr>
                <w:rStyle w:val="-"/>
                <w:b/>
                <w:bCs/>
                <w:noProof/>
                <w:lang w:val="el-GR"/>
              </w:rPr>
              <w:t>Παραδοτέα Έργου</w:t>
            </w:r>
            <w:r w:rsidR="00116229">
              <w:rPr>
                <w:noProof/>
                <w:webHidden/>
              </w:rPr>
              <w:tab/>
            </w:r>
            <w:r w:rsidR="00116229">
              <w:rPr>
                <w:noProof/>
                <w:webHidden/>
              </w:rPr>
              <w:fldChar w:fldCharType="begin"/>
            </w:r>
            <w:r w:rsidR="00116229">
              <w:rPr>
                <w:noProof/>
                <w:webHidden/>
              </w:rPr>
              <w:instrText xml:space="preserve"> PAGEREF _Toc158025525 \h </w:instrText>
            </w:r>
            <w:r w:rsidR="00116229">
              <w:rPr>
                <w:noProof/>
                <w:webHidden/>
              </w:rPr>
            </w:r>
            <w:r w:rsidR="00116229">
              <w:rPr>
                <w:noProof/>
                <w:webHidden/>
              </w:rPr>
              <w:fldChar w:fldCharType="separate"/>
            </w:r>
            <w:r>
              <w:rPr>
                <w:noProof/>
                <w:webHidden/>
              </w:rPr>
              <w:t>73</w:t>
            </w:r>
            <w:r w:rsidR="00116229">
              <w:rPr>
                <w:noProof/>
                <w:webHidden/>
              </w:rPr>
              <w:fldChar w:fldCharType="end"/>
            </w:r>
          </w:hyperlink>
        </w:p>
        <w:p w14:paraId="4A107EA1" w14:textId="06B90BD9" w:rsidR="00116229" w:rsidRDefault="00061783">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526" w:history="1">
            <w:r w:rsidR="00116229" w:rsidRPr="003E2A27">
              <w:rPr>
                <w:rStyle w:val="-"/>
                <w:noProof/>
                <w:lang w:val="el-GR"/>
              </w:rPr>
              <w:t>2.</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Μεθοδολογία Υλοποίησης</w:t>
            </w:r>
            <w:r w:rsidR="00116229">
              <w:rPr>
                <w:noProof/>
                <w:webHidden/>
              </w:rPr>
              <w:tab/>
            </w:r>
            <w:r w:rsidR="00116229">
              <w:rPr>
                <w:noProof/>
                <w:webHidden/>
              </w:rPr>
              <w:fldChar w:fldCharType="begin"/>
            </w:r>
            <w:r w:rsidR="00116229">
              <w:rPr>
                <w:noProof/>
                <w:webHidden/>
              </w:rPr>
              <w:instrText xml:space="preserve"> PAGEREF _Toc158025526 \h </w:instrText>
            </w:r>
            <w:r w:rsidR="00116229">
              <w:rPr>
                <w:noProof/>
                <w:webHidden/>
              </w:rPr>
            </w:r>
            <w:r w:rsidR="00116229">
              <w:rPr>
                <w:noProof/>
                <w:webHidden/>
              </w:rPr>
              <w:fldChar w:fldCharType="separate"/>
            </w:r>
            <w:r>
              <w:rPr>
                <w:noProof/>
                <w:webHidden/>
              </w:rPr>
              <w:t>73</w:t>
            </w:r>
            <w:r w:rsidR="00116229">
              <w:rPr>
                <w:noProof/>
                <w:webHidden/>
              </w:rPr>
              <w:fldChar w:fldCharType="end"/>
            </w:r>
          </w:hyperlink>
        </w:p>
        <w:p w14:paraId="75D6BB3B" w14:textId="026F3591" w:rsidR="00116229" w:rsidRDefault="00061783">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27" w:history="1">
            <w:r w:rsidR="00116229" w:rsidRPr="003E2A27">
              <w:rPr>
                <w:rStyle w:val="-"/>
                <w:noProof/>
                <w:lang w:val="el-GR"/>
              </w:rPr>
              <w:t>2.1</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Χρονοδιάγραμμα</w:t>
            </w:r>
            <w:r w:rsidR="00116229">
              <w:rPr>
                <w:noProof/>
                <w:webHidden/>
              </w:rPr>
              <w:tab/>
            </w:r>
            <w:r w:rsidR="00116229">
              <w:rPr>
                <w:noProof/>
                <w:webHidden/>
              </w:rPr>
              <w:fldChar w:fldCharType="begin"/>
            </w:r>
            <w:r w:rsidR="00116229">
              <w:rPr>
                <w:noProof/>
                <w:webHidden/>
              </w:rPr>
              <w:instrText xml:space="preserve"> PAGEREF _Toc158025527 \h </w:instrText>
            </w:r>
            <w:r w:rsidR="00116229">
              <w:rPr>
                <w:noProof/>
                <w:webHidden/>
              </w:rPr>
            </w:r>
            <w:r w:rsidR="00116229">
              <w:rPr>
                <w:noProof/>
                <w:webHidden/>
              </w:rPr>
              <w:fldChar w:fldCharType="separate"/>
            </w:r>
            <w:r>
              <w:rPr>
                <w:noProof/>
                <w:webHidden/>
              </w:rPr>
              <w:t>73</w:t>
            </w:r>
            <w:r w:rsidR="00116229">
              <w:rPr>
                <w:noProof/>
                <w:webHidden/>
              </w:rPr>
              <w:fldChar w:fldCharType="end"/>
            </w:r>
          </w:hyperlink>
        </w:p>
        <w:p w14:paraId="49D9B0FB" w14:textId="375ABED4" w:rsidR="00116229" w:rsidRDefault="00061783">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28" w:history="1">
            <w:r w:rsidR="00116229" w:rsidRPr="003E2A27">
              <w:rPr>
                <w:rStyle w:val="-"/>
                <w:noProof/>
                <w:lang w:val="el-GR"/>
              </w:rPr>
              <w:t>2.2</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Ομάδα Έργου/Σχήμα Διοίκησης Έργου</w:t>
            </w:r>
            <w:r w:rsidR="00116229">
              <w:rPr>
                <w:noProof/>
                <w:webHidden/>
              </w:rPr>
              <w:tab/>
            </w:r>
            <w:r w:rsidR="00116229">
              <w:rPr>
                <w:noProof/>
                <w:webHidden/>
              </w:rPr>
              <w:fldChar w:fldCharType="begin"/>
            </w:r>
            <w:r w:rsidR="00116229">
              <w:rPr>
                <w:noProof/>
                <w:webHidden/>
              </w:rPr>
              <w:instrText xml:space="preserve"> PAGEREF _Toc158025528 \h </w:instrText>
            </w:r>
            <w:r w:rsidR="00116229">
              <w:rPr>
                <w:noProof/>
                <w:webHidden/>
              </w:rPr>
            </w:r>
            <w:r w:rsidR="00116229">
              <w:rPr>
                <w:noProof/>
                <w:webHidden/>
              </w:rPr>
              <w:fldChar w:fldCharType="separate"/>
            </w:r>
            <w:r>
              <w:rPr>
                <w:noProof/>
                <w:webHidden/>
              </w:rPr>
              <w:t>74</w:t>
            </w:r>
            <w:r w:rsidR="00116229">
              <w:rPr>
                <w:noProof/>
                <w:webHidden/>
              </w:rPr>
              <w:fldChar w:fldCharType="end"/>
            </w:r>
          </w:hyperlink>
        </w:p>
        <w:p w14:paraId="3F677269" w14:textId="79266504" w:rsidR="00116229" w:rsidRDefault="00061783">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29" w:history="1">
            <w:r w:rsidR="00116229" w:rsidRPr="003E2A27">
              <w:rPr>
                <w:rStyle w:val="-"/>
                <w:noProof/>
                <w:lang w:val="el-GR"/>
              </w:rPr>
              <w:t>2.3</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Μεθοδολογία διασφάλισης ποιότητας</w:t>
            </w:r>
            <w:r w:rsidR="00116229">
              <w:rPr>
                <w:noProof/>
                <w:webHidden/>
              </w:rPr>
              <w:tab/>
            </w:r>
            <w:r w:rsidR="00116229">
              <w:rPr>
                <w:noProof/>
                <w:webHidden/>
              </w:rPr>
              <w:fldChar w:fldCharType="begin"/>
            </w:r>
            <w:r w:rsidR="00116229">
              <w:rPr>
                <w:noProof/>
                <w:webHidden/>
              </w:rPr>
              <w:instrText xml:space="preserve"> PAGEREF _Toc158025529 \h </w:instrText>
            </w:r>
            <w:r w:rsidR="00116229">
              <w:rPr>
                <w:noProof/>
                <w:webHidden/>
              </w:rPr>
            </w:r>
            <w:r w:rsidR="00116229">
              <w:rPr>
                <w:noProof/>
                <w:webHidden/>
              </w:rPr>
              <w:fldChar w:fldCharType="separate"/>
            </w:r>
            <w:r>
              <w:rPr>
                <w:noProof/>
                <w:webHidden/>
              </w:rPr>
              <w:t>74</w:t>
            </w:r>
            <w:r w:rsidR="00116229">
              <w:rPr>
                <w:noProof/>
                <w:webHidden/>
              </w:rPr>
              <w:fldChar w:fldCharType="end"/>
            </w:r>
          </w:hyperlink>
        </w:p>
        <w:p w14:paraId="7E9D0F31" w14:textId="125E74BB" w:rsidR="00116229" w:rsidRDefault="00061783">
          <w:pPr>
            <w:pStyle w:val="40"/>
            <w:tabs>
              <w:tab w:val="left" w:pos="1320"/>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30" w:history="1">
            <w:r w:rsidR="00116229" w:rsidRPr="003E2A27">
              <w:rPr>
                <w:rStyle w:val="-"/>
                <w:noProof/>
                <w:lang w:val="el-GR"/>
              </w:rPr>
              <w:t>2.4</w:t>
            </w:r>
            <w:r w:rsidR="00116229">
              <w:rPr>
                <w:rFonts w:asciiTheme="minorHAnsi" w:eastAsiaTheme="minorEastAsia" w:hAnsiTheme="minorHAnsi" w:cstheme="minorBidi"/>
                <w:noProof/>
                <w:kern w:val="2"/>
                <w:sz w:val="22"/>
                <w:szCs w:val="22"/>
                <w:lang w:val="en-US" w:eastAsia="en-US"/>
                <w14:ligatures w14:val="standardContextual"/>
              </w:rPr>
              <w:tab/>
            </w:r>
            <w:r w:rsidR="00116229" w:rsidRPr="003E2A27">
              <w:rPr>
                <w:rStyle w:val="-"/>
                <w:noProof/>
                <w:lang w:val="el-GR"/>
              </w:rPr>
              <w:t>Τόπος υλοποίησης/ παροχής των υπηρεσιών</w:t>
            </w:r>
            <w:r w:rsidR="00116229">
              <w:rPr>
                <w:noProof/>
                <w:webHidden/>
              </w:rPr>
              <w:tab/>
            </w:r>
            <w:r w:rsidR="00116229">
              <w:rPr>
                <w:noProof/>
                <w:webHidden/>
              </w:rPr>
              <w:fldChar w:fldCharType="begin"/>
            </w:r>
            <w:r w:rsidR="00116229">
              <w:rPr>
                <w:noProof/>
                <w:webHidden/>
              </w:rPr>
              <w:instrText xml:space="preserve"> PAGEREF _Toc158025530 \h </w:instrText>
            </w:r>
            <w:r w:rsidR="00116229">
              <w:rPr>
                <w:noProof/>
                <w:webHidden/>
              </w:rPr>
            </w:r>
            <w:r w:rsidR="00116229">
              <w:rPr>
                <w:noProof/>
                <w:webHidden/>
              </w:rPr>
              <w:fldChar w:fldCharType="separate"/>
            </w:r>
            <w:r>
              <w:rPr>
                <w:noProof/>
                <w:webHidden/>
              </w:rPr>
              <w:t>75</w:t>
            </w:r>
            <w:r w:rsidR="00116229">
              <w:rPr>
                <w:noProof/>
                <w:webHidden/>
              </w:rPr>
              <w:fldChar w:fldCharType="end"/>
            </w:r>
          </w:hyperlink>
        </w:p>
        <w:p w14:paraId="6A5CBDF7" w14:textId="36C15B80"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31" w:history="1">
            <w:r w:rsidR="00116229" w:rsidRPr="003E2A27">
              <w:rPr>
                <w:rStyle w:val="-"/>
                <w:noProof/>
                <w:lang w:val="el-GR"/>
              </w:rPr>
              <w:t>ΠΑΡΑΡΤΗΜΑ ΙΙ – Πίνακες Συμμόρφωσης</w:t>
            </w:r>
            <w:r w:rsidR="00116229">
              <w:rPr>
                <w:noProof/>
                <w:webHidden/>
              </w:rPr>
              <w:tab/>
            </w:r>
            <w:r w:rsidR="00116229">
              <w:rPr>
                <w:noProof/>
                <w:webHidden/>
              </w:rPr>
              <w:fldChar w:fldCharType="begin"/>
            </w:r>
            <w:r w:rsidR="00116229">
              <w:rPr>
                <w:noProof/>
                <w:webHidden/>
              </w:rPr>
              <w:instrText xml:space="preserve"> PAGEREF _Toc158025531 \h </w:instrText>
            </w:r>
            <w:r w:rsidR="00116229">
              <w:rPr>
                <w:noProof/>
                <w:webHidden/>
              </w:rPr>
            </w:r>
            <w:r w:rsidR="00116229">
              <w:rPr>
                <w:noProof/>
                <w:webHidden/>
              </w:rPr>
              <w:fldChar w:fldCharType="separate"/>
            </w:r>
            <w:r>
              <w:rPr>
                <w:noProof/>
                <w:webHidden/>
              </w:rPr>
              <w:t>76</w:t>
            </w:r>
            <w:r w:rsidR="00116229">
              <w:rPr>
                <w:noProof/>
                <w:webHidden/>
              </w:rPr>
              <w:fldChar w:fldCharType="end"/>
            </w:r>
          </w:hyperlink>
        </w:p>
        <w:p w14:paraId="02F08D9E" w14:textId="1DE79740"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32" w:history="1">
            <w:r w:rsidR="00116229" w:rsidRPr="003E2A27">
              <w:rPr>
                <w:rStyle w:val="-"/>
                <w:noProof/>
                <w:lang w:val="el-GR"/>
              </w:rPr>
              <w:t>ΠΑΡΑΡΤΗΜΑ ΙΙI – ΕΥΡΩΠΑΙΚΟ ΕΝΙΑΙΟ ΕΓΓΡΑΦΟ ΣΥΜΒΑΣΗΣ (ΕΕΕΣ)</w:t>
            </w:r>
            <w:r w:rsidR="00116229">
              <w:rPr>
                <w:noProof/>
                <w:webHidden/>
              </w:rPr>
              <w:tab/>
            </w:r>
            <w:r w:rsidR="00116229">
              <w:rPr>
                <w:noProof/>
                <w:webHidden/>
              </w:rPr>
              <w:fldChar w:fldCharType="begin"/>
            </w:r>
            <w:r w:rsidR="00116229">
              <w:rPr>
                <w:noProof/>
                <w:webHidden/>
              </w:rPr>
              <w:instrText xml:space="preserve"> PAGEREF _Toc158025532 \h </w:instrText>
            </w:r>
            <w:r w:rsidR="00116229">
              <w:rPr>
                <w:noProof/>
                <w:webHidden/>
              </w:rPr>
            </w:r>
            <w:r w:rsidR="00116229">
              <w:rPr>
                <w:noProof/>
                <w:webHidden/>
              </w:rPr>
              <w:fldChar w:fldCharType="separate"/>
            </w:r>
            <w:r>
              <w:rPr>
                <w:noProof/>
                <w:webHidden/>
              </w:rPr>
              <w:t>77</w:t>
            </w:r>
            <w:r w:rsidR="00116229">
              <w:rPr>
                <w:noProof/>
                <w:webHidden/>
              </w:rPr>
              <w:fldChar w:fldCharType="end"/>
            </w:r>
          </w:hyperlink>
        </w:p>
        <w:p w14:paraId="6175948D" w14:textId="7D0AD613" w:rsidR="00116229" w:rsidRDefault="00061783">
          <w:pPr>
            <w:pStyle w:val="40"/>
            <w:tabs>
              <w:tab w:val="right" w:leader="dot" w:pos="9628"/>
            </w:tabs>
            <w:rPr>
              <w:rFonts w:asciiTheme="minorHAnsi" w:eastAsiaTheme="minorEastAsia" w:hAnsiTheme="minorHAnsi" w:cstheme="minorBidi"/>
              <w:noProof/>
              <w:kern w:val="2"/>
              <w:sz w:val="22"/>
              <w:szCs w:val="22"/>
              <w:lang w:val="en-US" w:eastAsia="en-US"/>
              <w14:ligatures w14:val="standardContextual"/>
            </w:rPr>
          </w:pPr>
          <w:hyperlink w:anchor="_Toc158025533" w:history="1">
            <w:r w:rsidR="00116229" w:rsidRPr="003E2A27">
              <w:rPr>
                <w:rStyle w:val="-"/>
                <w:noProof/>
                <w:lang w:val="el-GR"/>
              </w:rPr>
              <w:t>ΕΥΡΩΠΑΙΚΟ ΕΝΙΑΙΟ ΕΓΓΡΑΦΟ ΣΥΜΒΑΣΗΣ (ΕΕΕΣ)</w:t>
            </w:r>
            <w:r w:rsidR="00116229">
              <w:rPr>
                <w:noProof/>
                <w:webHidden/>
              </w:rPr>
              <w:tab/>
            </w:r>
            <w:r w:rsidR="00116229">
              <w:rPr>
                <w:noProof/>
                <w:webHidden/>
              </w:rPr>
              <w:fldChar w:fldCharType="begin"/>
            </w:r>
            <w:r w:rsidR="00116229">
              <w:rPr>
                <w:noProof/>
                <w:webHidden/>
              </w:rPr>
              <w:instrText xml:space="preserve"> PAGEREF _Toc158025533 \h </w:instrText>
            </w:r>
            <w:r w:rsidR="00116229">
              <w:rPr>
                <w:noProof/>
                <w:webHidden/>
              </w:rPr>
            </w:r>
            <w:r w:rsidR="00116229">
              <w:rPr>
                <w:noProof/>
                <w:webHidden/>
              </w:rPr>
              <w:fldChar w:fldCharType="separate"/>
            </w:r>
            <w:r>
              <w:rPr>
                <w:noProof/>
                <w:webHidden/>
              </w:rPr>
              <w:t>77</w:t>
            </w:r>
            <w:r w:rsidR="00116229">
              <w:rPr>
                <w:noProof/>
                <w:webHidden/>
              </w:rPr>
              <w:fldChar w:fldCharType="end"/>
            </w:r>
          </w:hyperlink>
        </w:p>
        <w:p w14:paraId="76D0E13A" w14:textId="3D8EB136"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34" w:history="1">
            <w:r w:rsidR="00116229" w:rsidRPr="003E2A27">
              <w:rPr>
                <w:rStyle w:val="-"/>
                <w:noProof/>
                <w:lang w:val="el-GR"/>
              </w:rPr>
              <w:t>ΠΑΡΑΡΤΗΜΑ Ι</w:t>
            </w:r>
            <w:r w:rsidR="00116229" w:rsidRPr="003E2A27">
              <w:rPr>
                <w:rStyle w:val="-"/>
                <w:noProof/>
              </w:rPr>
              <w:t>V</w:t>
            </w:r>
            <w:r w:rsidR="00116229" w:rsidRPr="003E2A27">
              <w:rPr>
                <w:rStyle w:val="-"/>
                <w:noProof/>
                <w:lang w:val="el-GR"/>
              </w:rPr>
              <w:t xml:space="preserve"> – Υπόδειγμα Βιογραφικού Σημειώματος</w:t>
            </w:r>
            <w:r w:rsidR="00116229">
              <w:rPr>
                <w:noProof/>
                <w:webHidden/>
              </w:rPr>
              <w:tab/>
            </w:r>
            <w:r w:rsidR="00116229">
              <w:rPr>
                <w:noProof/>
                <w:webHidden/>
              </w:rPr>
              <w:fldChar w:fldCharType="begin"/>
            </w:r>
            <w:r w:rsidR="00116229">
              <w:rPr>
                <w:noProof/>
                <w:webHidden/>
              </w:rPr>
              <w:instrText xml:space="preserve"> PAGEREF _Toc158025534 \h </w:instrText>
            </w:r>
            <w:r w:rsidR="00116229">
              <w:rPr>
                <w:noProof/>
                <w:webHidden/>
              </w:rPr>
            </w:r>
            <w:r w:rsidR="00116229">
              <w:rPr>
                <w:noProof/>
                <w:webHidden/>
              </w:rPr>
              <w:fldChar w:fldCharType="separate"/>
            </w:r>
            <w:r>
              <w:rPr>
                <w:noProof/>
                <w:webHidden/>
              </w:rPr>
              <w:t>78</w:t>
            </w:r>
            <w:r w:rsidR="00116229">
              <w:rPr>
                <w:noProof/>
                <w:webHidden/>
              </w:rPr>
              <w:fldChar w:fldCharType="end"/>
            </w:r>
          </w:hyperlink>
        </w:p>
        <w:p w14:paraId="465D7684" w14:textId="30A99700"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35" w:history="1">
            <w:r w:rsidR="00116229" w:rsidRPr="003E2A27">
              <w:rPr>
                <w:rStyle w:val="-"/>
                <w:noProof/>
              </w:rPr>
              <w:t>ΠΑΡΑΡΤΗΜΑ V – Υπόδειγμα Τεχνικής Προσφοράς</w:t>
            </w:r>
            <w:r w:rsidR="00116229">
              <w:rPr>
                <w:noProof/>
                <w:webHidden/>
              </w:rPr>
              <w:tab/>
            </w:r>
            <w:r w:rsidR="00116229">
              <w:rPr>
                <w:noProof/>
                <w:webHidden/>
              </w:rPr>
              <w:fldChar w:fldCharType="begin"/>
            </w:r>
            <w:r w:rsidR="00116229">
              <w:rPr>
                <w:noProof/>
                <w:webHidden/>
              </w:rPr>
              <w:instrText xml:space="preserve"> PAGEREF _Toc158025535 \h </w:instrText>
            </w:r>
            <w:r w:rsidR="00116229">
              <w:rPr>
                <w:noProof/>
                <w:webHidden/>
              </w:rPr>
            </w:r>
            <w:r w:rsidR="00116229">
              <w:rPr>
                <w:noProof/>
                <w:webHidden/>
              </w:rPr>
              <w:fldChar w:fldCharType="separate"/>
            </w:r>
            <w:r>
              <w:rPr>
                <w:noProof/>
                <w:webHidden/>
              </w:rPr>
              <w:t>81</w:t>
            </w:r>
            <w:r w:rsidR="00116229">
              <w:rPr>
                <w:noProof/>
                <w:webHidden/>
              </w:rPr>
              <w:fldChar w:fldCharType="end"/>
            </w:r>
          </w:hyperlink>
        </w:p>
        <w:p w14:paraId="0A9876F4" w14:textId="7274B4CB"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36" w:history="1">
            <w:r w:rsidR="00116229" w:rsidRPr="003E2A27">
              <w:rPr>
                <w:rStyle w:val="-"/>
                <w:noProof/>
                <w:lang w:val="el-GR"/>
              </w:rPr>
              <w:t xml:space="preserve">ΠΑΡΑΡΤΗΜΑ </w:t>
            </w:r>
            <w:r w:rsidR="00116229" w:rsidRPr="003E2A27">
              <w:rPr>
                <w:rStyle w:val="-"/>
                <w:noProof/>
              </w:rPr>
              <w:t>VI</w:t>
            </w:r>
            <w:r w:rsidR="00116229" w:rsidRPr="003E2A27">
              <w:rPr>
                <w:rStyle w:val="-"/>
                <w:noProof/>
                <w:lang w:val="el-GR"/>
              </w:rPr>
              <w:t xml:space="preserve"> – Υπόδειγμα Οικονομικής Προσφοράς</w:t>
            </w:r>
            <w:r w:rsidR="00116229">
              <w:rPr>
                <w:noProof/>
                <w:webHidden/>
              </w:rPr>
              <w:tab/>
            </w:r>
            <w:r w:rsidR="00116229">
              <w:rPr>
                <w:noProof/>
                <w:webHidden/>
              </w:rPr>
              <w:fldChar w:fldCharType="begin"/>
            </w:r>
            <w:r w:rsidR="00116229">
              <w:rPr>
                <w:noProof/>
                <w:webHidden/>
              </w:rPr>
              <w:instrText xml:space="preserve"> PAGEREF _Toc158025536 \h </w:instrText>
            </w:r>
            <w:r w:rsidR="00116229">
              <w:rPr>
                <w:noProof/>
                <w:webHidden/>
              </w:rPr>
            </w:r>
            <w:r w:rsidR="00116229">
              <w:rPr>
                <w:noProof/>
                <w:webHidden/>
              </w:rPr>
              <w:fldChar w:fldCharType="separate"/>
            </w:r>
            <w:r>
              <w:rPr>
                <w:noProof/>
                <w:webHidden/>
              </w:rPr>
              <w:t>82</w:t>
            </w:r>
            <w:r w:rsidR="00116229">
              <w:rPr>
                <w:noProof/>
                <w:webHidden/>
              </w:rPr>
              <w:fldChar w:fldCharType="end"/>
            </w:r>
          </w:hyperlink>
        </w:p>
        <w:p w14:paraId="16182FAE" w14:textId="7D358561" w:rsidR="00116229" w:rsidRDefault="00061783">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537" w:history="1">
            <w:r w:rsidR="00116229" w:rsidRPr="003E2A27">
              <w:rPr>
                <w:rStyle w:val="-"/>
                <w:noProof/>
                <w:lang w:val="el-GR"/>
              </w:rPr>
              <w:t>1.</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Συγκεντρωτικός Πίνακας Οικονομικής Προσφοράς Έργου</w:t>
            </w:r>
            <w:r w:rsidR="00116229">
              <w:rPr>
                <w:noProof/>
                <w:webHidden/>
              </w:rPr>
              <w:tab/>
            </w:r>
            <w:r w:rsidR="00116229">
              <w:rPr>
                <w:noProof/>
                <w:webHidden/>
              </w:rPr>
              <w:fldChar w:fldCharType="begin"/>
            </w:r>
            <w:r w:rsidR="00116229">
              <w:rPr>
                <w:noProof/>
                <w:webHidden/>
              </w:rPr>
              <w:instrText xml:space="preserve"> PAGEREF _Toc158025537 \h </w:instrText>
            </w:r>
            <w:r w:rsidR="00116229">
              <w:rPr>
                <w:noProof/>
                <w:webHidden/>
              </w:rPr>
            </w:r>
            <w:r w:rsidR="00116229">
              <w:rPr>
                <w:noProof/>
                <w:webHidden/>
              </w:rPr>
              <w:fldChar w:fldCharType="separate"/>
            </w:r>
            <w:r>
              <w:rPr>
                <w:noProof/>
                <w:webHidden/>
              </w:rPr>
              <w:t>82</w:t>
            </w:r>
            <w:r w:rsidR="00116229">
              <w:rPr>
                <w:noProof/>
                <w:webHidden/>
              </w:rPr>
              <w:fldChar w:fldCharType="end"/>
            </w:r>
          </w:hyperlink>
        </w:p>
        <w:p w14:paraId="38E9F32A" w14:textId="5DD74381"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38" w:history="1">
            <w:r w:rsidR="00116229" w:rsidRPr="003E2A27">
              <w:rPr>
                <w:rStyle w:val="-"/>
                <w:noProof/>
                <w:lang w:val="el-GR"/>
              </w:rPr>
              <w:t xml:space="preserve">ΠΑΡΑΡΤΗΜΑ </w:t>
            </w:r>
            <w:r w:rsidR="00116229" w:rsidRPr="003E2A27">
              <w:rPr>
                <w:rStyle w:val="-"/>
                <w:noProof/>
              </w:rPr>
              <w:t>VI</w:t>
            </w:r>
            <w:r w:rsidR="00116229" w:rsidRPr="003E2A27">
              <w:rPr>
                <w:rStyle w:val="-"/>
                <w:noProof/>
                <w:lang w:val="el-GR"/>
              </w:rPr>
              <w:t>Ι – Άλλες Δηλώσεις</w:t>
            </w:r>
            <w:r w:rsidR="00116229">
              <w:rPr>
                <w:noProof/>
                <w:webHidden/>
              </w:rPr>
              <w:tab/>
            </w:r>
            <w:r w:rsidR="00116229">
              <w:rPr>
                <w:noProof/>
                <w:webHidden/>
              </w:rPr>
              <w:fldChar w:fldCharType="begin"/>
            </w:r>
            <w:r w:rsidR="00116229">
              <w:rPr>
                <w:noProof/>
                <w:webHidden/>
              </w:rPr>
              <w:instrText xml:space="preserve"> PAGEREF _Toc158025538 \h </w:instrText>
            </w:r>
            <w:r w:rsidR="00116229">
              <w:rPr>
                <w:noProof/>
                <w:webHidden/>
              </w:rPr>
            </w:r>
            <w:r w:rsidR="00116229">
              <w:rPr>
                <w:noProof/>
                <w:webHidden/>
              </w:rPr>
              <w:fldChar w:fldCharType="separate"/>
            </w:r>
            <w:r>
              <w:rPr>
                <w:noProof/>
                <w:webHidden/>
              </w:rPr>
              <w:t>83</w:t>
            </w:r>
            <w:r w:rsidR="00116229">
              <w:rPr>
                <w:noProof/>
                <w:webHidden/>
              </w:rPr>
              <w:fldChar w:fldCharType="end"/>
            </w:r>
          </w:hyperlink>
        </w:p>
        <w:p w14:paraId="02225AA5" w14:textId="0014BF6B"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39" w:history="1">
            <w:r w:rsidR="00116229" w:rsidRPr="003E2A27">
              <w:rPr>
                <w:rStyle w:val="-"/>
                <w:noProof/>
                <w:lang w:val="el-GR"/>
              </w:rPr>
              <w:t xml:space="preserve">ΠΑΡΑΡΤΗΜΑ </w:t>
            </w:r>
            <w:r w:rsidR="00116229" w:rsidRPr="003E2A27">
              <w:rPr>
                <w:rStyle w:val="-"/>
                <w:noProof/>
              </w:rPr>
              <w:t>VIII</w:t>
            </w:r>
            <w:r w:rsidR="00116229" w:rsidRPr="003E2A27">
              <w:rPr>
                <w:rStyle w:val="-"/>
                <w:noProof/>
                <w:lang w:val="el-GR"/>
              </w:rPr>
              <w:t xml:space="preserve"> – Υποδείγματα Εγγυητικών Επιστολών</w:t>
            </w:r>
            <w:r w:rsidR="00116229">
              <w:rPr>
                <w:noProof/>
                <w:webHidden/>
              </w:rPr>
              <w:tab/>
            </w:r>
            <w:r w:rsidR="00116229">
              <w:rPr>
                <w:noProof/>
                <w:webHidden/>
              </w:rPr>
              <w:fldChar w:fldCharType="begin"/>
            </w:r>
            <w:r w:rsidR="00116229">
              <w:rPr>
                <w:noProof/>
                <w:webHidden/>
              </w:rPr>
              <w:instrText xml:space="preserve"> PAGEREF _Toc158025539 \h </w:instrText>
            </w:r>
            <w:r w:rsidR="00116229">
              <w:rPr>
                <w:noProof/>
                <w:webHidden/>
              </w:rPr>
            </w:r>
            <w:r w:rsidR="00116229">
              <w:rPr>
                <w:noProof/>
                <w:webHidden/>
              </w:rPr>
              <w:fldChar w:fldCharType="separate"/>
            </w:r>
            <w:r>
              <w:rPr>
                <w:noProof/>
                <w:webHidden/>
              </w:rPr>
              <w:t>84</w:t>
            </w:r>
            <w:r w:rsidR="00116229">
              <w:rPr>
                <w:noProof/>
                <w:webHidden/>
              </w:rPr>
              <w:fldChar w:fldCharType="end"/>
            </w:r>
          </w:hyperlink>
        </w:p>
        <w:p w14:paraId="7AFC0AE2" w14:textId="30262ADE" w:rsidR="00116229" w:rsidRDefault="00061783">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540" w:history="1">
            <w:r w:rsidR="00116229" w:rsidRPr="003E2A27">
              <w:rPr>
                <w:rStyle w:val="-"/>
                <w:noProof/>
                <w:lang w:val="el-GR"/>
              </w:rPr>
              <w:t>I.</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Εγγυητική Επιστολή Συμμετοχής</w:t>
            </w:r>
            <w:r w:rsidR="00116229">
              <w:rPr>
                <w:noProof/>
                <w:webHidden/>
              </w:rPr>
              <w:tab/>
            </w:r>
            <w:r w:rsidR="00116229">
              <w:rPr>
                <w:noProof/>
                <w:webHidden/>
              </w:rPr>
              <w:fldChar w:fldCharType="begin"/>
            </w:r>
            <w:r w:rsidR="00116229">
              <w:rPr>
                <w:noProof/>
                <w:webHidden/>
              </w:rPr>
              <w:instrText xml:space="preserve"> PAGEREF _Toc158025540 \h </w:instrText>
            </w:r>
            <w:r w:rsidR="00116229">
              <w:rPr>
                <w:noProof/>
                <w:webHidden/>
              </w:rPr>
            </w:r>
            <w:r w:rsidR="00116229">
              <w:rPr>
                <w:noProof/>
                <w:webHidden/>
              </w:rPr>
              <w:fldChar w:fldCharType="separate"/>
            </w:r>
            <w:r>
              <w:rPr>
                <w:noProof/>
                <w:webHidden/>
              </w:rPr>
              <w:t>84</w:t>
            </w:r>
            <w:r w:rsidR="00116229">
              <w:rPr>
                <w:noProof/>
                <w:webHidden/>
              </w:rPr>
              <w:fldChar w:fldCharType="end"/>
            </w:r>
          </w:hyperlink>
        </w:p>
        <w:p w14:paraId="323A80FB" w14:textId="0F1C42C3" w:rsidR="00116229" w:rsidRDefault="00061783">
          <w:pPr>
            <w:pStyle w:val="31"/>
            <w:tabs>
              <w:tab w:val="left" w:pos="880"/>
              <w:tab w:val="right" w:leader="dot" w:pos="9628"/>
            </w:tabs>
            <w:rPr>
              <w:rFonts w:asciiTheme="minorHAnsi" w:eastAsiaTheme="minorEastAsia" w:hAnsiTheme="minorHAnsi" w:cstheme="minorBidi"/>
              <w:i w:val="0"/>
              <w:iCs w:val="0"/>
              <w:noProof/>
              <w:kern w:val="2"/>
              <w:sz w:val="22"/>
              <w:szCs w:val="22"/>
              <w:lang w:val="en-US" w:eastAsia="en-US"/>
              <w14:ligatures w14:val="standardContextual"/>
            </w:rPr>
          </w:pPr>
          <w:hyperlink w:anchor="_Toc158025541" w:history="1">
            <w:r w:rsidR="00116229" w:rsidRPr="003E2A27">
              <w:rPr>
                <w:rStyle w:val="-"/>
                <w:noProof/>
                <w:lang w:val="el-GR"/>
              </w:rPr>
              <w:t>II.</w:t>
            </w:r>
            <w:r w:rsidR="00116229">
              <w:rPr>
                <w:rFonts w:asciiTheme="minorHAnsi" w:eastAsiaTheme="minorEastAsia" w:hAnsiTheme="minorHAnsi" w:cstheme="minorBidi"/>
                <w:i w:val="0"/>
                <w:iCs w:val="0"/>
                <w:noProof/>
                <w:kern w:val="2"/>
                <w:sz w:val="22"/>
                <w:szCs w:val="22"/>
                <w:lang w:val="en-US" w:eastAsia="en-US"/>
                <w14:ligatures w14:val="standardContextual"/>
              </w:rPr>
              <w:tab/>
            </w:r>
            <w:r w:rsidR="00116229" w:rsidRPr="003E2A27">
              <w:rPr>
                <w:rStyle w:val="-"/>
                <w:noProof/>
                <w:lang w:val="el-GR"/>
              </w:rPr>
              <w:t>Εγγυητική Επιστολή Καλής Εκτέλεσης</w:t>
            </w:r>
            <w:r w:rsidR="00116229">
              <w:rPr>
                <w:noProof/>
                <w:webHidden/>
              </w:rPr>
              <w:tab/>
            </w:r>
            <w:r w:rsidR="00116229">
              <w:rPr>
                <w:noProof/>
                <w:webHidden/>
              </w:rPr>
              <w:fldChar w:fldCharType="begin"/>
            </w:r>
            <w:r w:rsidR="00116229">
              <w:rPr>
                <w:noProof/>
                <w:webHidden/>
              </w:rPr>
              <w:instrText xml:space="preserve"> PAGEREF _Toc158025541 \h </w:instrText>
            </w:r>
            <w:r w:rsidR="00116229">
              <w:rPr>
                <w:noProof/>
                <w:webHidden/>
              </w:rPr>
            </w:r>
            <w:r w:rsidR="00116229">
              <w:rPr>
                <w:noProof/>
                <w:webHidden/>
              </w:rPr>
              <w:fldChar w:fldCharType="separate"/>
            </w:r>
            <w:r>
              <w:rPr>
                <w:noProof/>
                <w:webHidden/>
              </w:rPr>
              <w:t>85</w:t>
            </w:r>
            <w:r w:rsidR="00116229">
              <w:rPr>
                <w:noProof/>
                <w:webHidden/>
              </w:rPr>
              <w:fldChar w:fldCharType="end"/>
            </w:r>
          </w:hyperlink>
        </w:p>
        <w:p w14:paraId="0972F7ED" w14:textId="246A220B"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42" w:history="1">
            <w:r w:rsidR="00116229" w:rsidRPr="003E2A27">
              <w:rPr>
                <w:rStyle w:val="-"/>
                <w:noProof/>
                <w:lang w:val="el-GR"/>
              </w:rPr>
              <w:t>ΠΑΡΑΡΤΗΜΑ IX– ΕΝΗΜΕΡΩΣΗ ΓΙΑ ΤΗΝ ΕΠΕΞΕΡΓΑΣΙΑ ΠΡΟΣΩΠΙΚΩΝ ΔΕΔΟΜΕΝΩΝ</w:t>
            </w:r>
            <w:r w:rsidR="00116229">
              <w:rPr>
                <w:noProof/>
                <w:webHidden/>
              </w:rPr>
              <w:tab/>
            </w:r>
            <w:r w:rsidR="00116229">
              <w:rPr>
                <w:noProof/>
                <w:webHidden/>
              </w:rPr>
              <w:fldChar w:fldCharType="begin"/>
            </w:r>
            <w:r w:rsidR="00116229">
              <w:rPr>
                <w:noProof/>
                <w:webHidden/>
              </w:rPr>
              <w:instrText xml:space="preserve"> PAGEREF _Toc158025542 \h </w:instrText>
            </w:r>
            <w:r w:rsidR="00116229">
              <w:rPr>
                <w:noProof/>
                <w:webHidden/>
              </w:rPr>
            </w:r>
            <w:r w:rsidR="00116229">
              <w:rPr>
                <w:noProof/>
                <w:webHidden/>
              </w:rPr>
              <w:fldChar w:fldCharType="separate"/>
            </w:r>
            <w:r>
              <w:rPr>
                <w:noProof/>
                <w:webHidden/>
              </w:rPr>
              <w:t>86</w:t>
            </w:r>
            <w:r w:rsidR="00116229">
              <w:rPr>
                <w:noProof/>
                <w:webHidden/>
              </w:rPr>
              <w:fldChar w:fldCharType="end"/>
            </w:r>
          </w:hyperlink>
        </w:p>
        <w:p w14:paraId="1A9DF14D" w14:textId="553E7736" w:rsidR="00116229" w:rsidRDefault="00061783">
          <w:pPr>
            <w:pStyle w:val="25"/>
            <w:tabs>
              <w:tab w:val="right" w:leader="dot" w:pos="9628"/>
            </w:tabs>
            <w:rPr>
              <w:rFonts w:asciiTheme="minorHAnsi" w:eastAsiaTheme="minorEastAsia" w:hAnsiTheme="minorHAnsi" w:cstheme="minorBidi"/>
              <w:smallCaps w:val="0"/>
              <w:noProof/>
              <w:kern w:val="2"/>
              <w:sz w:val="22"/>
              <w:szCs w:val="22"/>
              <w:lang w:val="en-US" w:eastAsia="en-US"/>
              <w14:ligatures w14:val="standardContextual"/>
            </w:rPr>
          </w:pPr>
          <w:hyperlink w:anchor="_Toc158025543" w:history="1">
            <w:r w:rsidR="00116229" w:rsidRPr="003E2A27">
              <w:rPr>
                <w:rStyle w:val="-"/>
                <w:noProof/>
                <w:lang w:val="el-GR"/>
              </w:rPr>
              <w:t xml:space="preserve">ΠΑΡΑΡΤΗΜΑ </w:t>
            </w:r>
            <w:r w:rsidR="00116229" w:rsidRPr="003E2A27">
              <w:rPr>
                <w:rStyle w:val="-"/>
                <w:noProof/>
              </w:rPr>
              <w:t>X</w:t>
            </w:r>
            <w:r w:rsidR="00116229" w:rsidRPr="003E2A27">
              <w:rPr>
                <w:rStyle w:val="-"/>
                <w:noProof/>
                <w:lang w:val="el-GR"/>
              </w:rPr>
              <w:t xml:space="preserve"> – Ρήτρα Ακεραιότητας</w:t>
            </w:r>
            <w:r w:rsidR="00116229">
              <w:rPr>
                <w:noProof/>
                <w:webHidden/>
              </w:rPr>
              <w:tab/>
            </w:r>
            <w:r w:rsidR="00116229">
              <w:rPr>
                <w:noProof/>
                <w:webHidden/>
              </w:rPr>
              <w:fldChar w:fldCharType="begin"/>
            </w:r>
            <w:r w:rsidR="00116229">
              <w:rPr>
                <w:noProof/>
                <w:webHidden/>
              </w:rPr>
              <w:instrText xml:space="preserve"> PAGEREF _Toc158025543 \h </w:instrText>
            </w:r>
            <w:r w:rsidR="00116229">
              <w:rPr>
                <w:noProof/>
                <w:webHidden/>
              </w:rPr>
            </w:r>
            <w:r w:rsidR="00116229">
              <w:rPr>
                <w:noProof/>
                <w:webHidden/>
              </w:rPr>
              <w:fldChar w:fldCharType="separate"/>
            </w:r>
            <w:r>
              <w:rPr>
                <w:noProof/>
                <w:webHidden/>
              </w:rPr>
              <w:t>87</w:t>
            </w:r>
            <w:r w:rsidR="00116229">
              <w:rPr>
                <w:noProof/>
                <w:webHidden/>
              </w:rPr>
              <w:fldChar w:fldCharType="end"/>
            </w:r>
          </w:hyperlink>
        </w:p>
        <w:p w14:paraId="25698511" w14:textId="383EE546"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5"/>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8"/>
        </w:numPr>
        <w:rPr>
          <w:lang w:val="el-GR"/>
        </w:rPr>
      </w:pPr>
      <w:bookmarkStart w:id="9" w:name="_Toc97194404"/>
      <w:bookmarkStart w:id="10" w:name="_Toc158025442"/>
      <w:r w:rsidRPr="003329FF">
        <w:rPr>
          <w:lang w:val="el-GR"/>
        </w:rPr>
        <w:lastRenderedPageBreak/>
        <w:t>ΑΝΑΘΕΤΟΥΣΑ ΑΡΧΗ ΚΑΙ ΑΝΤΙΚΕΙΜΕΝΟ ΣΥΜΒΑΣΗΣ</w:t>
      </w:r>
      <w:bookmarkEnd w:id="9"/>
      <w:bookmarkEnd w:id="10"/>
    </w:p>
    <w:p w14:paraId="473A9C05" w14:textId="77777777" w:rsidR="008338F0" w:rsidRPr="0032146B" w:rsidRDefault="003355E7">
      <w:pPr>
        <w:pStyle w:val="2"/>
        <w:numPr>
          <w:ilvl w:val="1"/>
          <w:numId w:val="19"/>
        </w:numPr>
        <w:rPr>
          <w:lang w:val="el-GR"/>
        </w:rPr>
      </w:pPr>
      <w:bookmarkStart w:id="11" w:name="_Toc97194256"/>
      <w:bookmarkStart w:id="12" w:name="_Toc97194405"/>
      <w:bookmarkStart w:id="13" w:name="_Toc158025443"/>
      <w:r w:rsidRPr="0032146B">
        <w:rPr>
          <w:lang w:val="el-GR"/>
        </w:rPr>
        <w:t>Στοιχεία Αναθέτουσας Αρχής</w:t>
      </w:r>
      <w:bookmarkEnd w:id="11"/>
      <w:bookmarkEnd w:id="12"/>
      <w:bookmarkEnd w:id="13"/>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061783" w14:paraId="1271556F"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DD1BD7C" w14:textId="7356EA38" w:rsidR="008338F0" w:rsidRPr="00603221" w:rsidRDefault="00061783">
            <w:pPr>
              <w:pStyle w:val="normalwithoutspacing"/>
              <w:snapToGrid w:val="0"/>
              <w:rPr>
                <w:lang w:val="en-US"/>
              </w:rPr>
            </w:pPr>
            <w:hyperlink r:id="rId16" w:history="1">
              <w:r w:rsidR="00E817D9" w:rsidRPr="00D009BC">
                <w:rPr>
                  <w:rStyle w:val="-"/>
                  <w:lang w:val="en-US"/>
                </w:rPr>
                <w:t>info@ktpae.gr</w:t>
              </w:r>
            </w:hyperlink>
          </w:p>
        </w:tc>
      </w:tr>
      <w:tr w:rsidR="008338F0" w:rsidRPr="00DF02B0" w14:paraId="23BFA2BC"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210A5084" w14:textId="15EDC122" w:rsidR="008338F0" w:rsidRPr="00094287" w:rsidRDefault="007547C3">
            <w:pPr>
              <w:pStyle w:val="normalwithoutspacing"/>
              <w:snapToGrid w:val="0"/>
              <w:rPr>
                <w:highlight w:val="magenta"/>
              </w:rPr>
            </w:pPr>
            <w:r w:rsidRPr="007547C3">
              <w:t>Δράκου Μερόπη</w:t>
            </w:r>
          </w:p>
        </w:tc>
      </w:tr>
      <w:tr w:rsidR="008338F0" w:rsidRPr="00DF02B0" w14:paraId="433853CF"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C5E03C" w14:textId="6D744967" w:rsidR="008338F0" w:rsidRPr="00603221" w:rsidRDefault="00061783">
            <w:pPr>
              <w:pStyle w:val="normalwithoutspacing"/>
              <w:snapToGrid w:val="0"/>
            </w:pPr>
            <w:hyperlink r:id="rId17" w:history="1">
              <w:r w:rsidR="00E817D9" w:rsidRPr="00D009BC">
                <w:rPr>
                  <w:rStyle w:val="-"/>
                </w:rPr>
                <w:t>http://www.ktpae.gr</w:t>
              </w:r>
            </w:hyperlink>
          </w:p>
        </w:tc>
      </w:tr>
      <w:tr w:rsidR="008338F0" w:rsidRPr="00D72C0C" w14:paraId="5772DFEA" w14:textId="77777777" w:rsidTr="1EC40E64">
        <w:tc>
          <w:tcPr>
            <w:tcW w:w="5245" w:type="dxa"/>
            <w:tcBorders>
              <w:top w:val="single" w:sz="4" w:space="0" w:color="000000" w:themeColor="text1"/>
              <w:left w:val="single" w:sz="4" w:space="0" w:color="000000" w:themeColor="text1"/>
              <w:bottom w:val="single" w:sz="4" w:space="0" w:color="000000" w:themeColor="text1"/>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716F99D" w14:textId="77777777" w:rsidR="008338F0" w:rsidRPr="00603221" w:rsidRDefault="00E817D9">
            <w:pPr>
              <w:pStyle w:val="normalwithoutspacing"/>
              <w:snapToGrid w:val="0"/>
            </w:pPr>
            <w:r w:rsidRPr="004A4152">
              <w:t>https://www.ktpae.gr/</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1C305BB8"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w:t>
      </w:r>
      <w:r w:rsidR="00910C04">
        <w:t xml:space="preserve">. </w:t>
      </w:r>
      <w:r w:rsidR="00DB2700" w:rsidRPr="00603221">
        <w:t xml:space="preserve"> </w:t>
      </w:r>
    </w:p>
    <w:p w14:paraId="06989723" w14:textId="77777777" w:rsidR="006F0660" w:rsidRDefault="006F0660">
      <w:pPr>
        <w:pStyle w:val="normalwithoutspacing"/>
        <w:rPr>
          <w:b/>
        </w:rPr>
      </w:pPr>
    </w:p>
    <w:p w14:paraId="5D55A5F6" w14:textId="2C2AD3CD" w:rsidR="008338F0" w:rsidRPr="00603221" w:rsidRDefault="003355E7">
      <w:pPr>
        <w:pStyle w:val="normalwithoutspacing"/>
      </w:pPr>
      <w:r w:rsidRPr="5386D906">
        <w:rPr>
          <w:b/>
          <w:bCs/>
        </w:rPr>
        <w:t>Κύρια δραστηριότητα</w:t>
      </w:r>
      <w:r w:rsidR="002E76AD" w:rsidRPr="00B10BA1">
        <w:rPr>
          <w:b/>
          <w:bCs/>
        </w:rPr>
        <w:t xml:space="preserve"> </w:t>
      </w:r>
      <w:r w:rsidR="61C8BDD4" w:rsidRPr="5386D906">
        <w:rPr>
          <w:b/>
          <w:bCs/>
        </w:rPr>
        <w:t>Αναθέτουσας Αρχής</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3B1B098A"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2D10B9">
        <w:t>.</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1AF4539C"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w:t>
      </w:r>
      <w:r w:rsidR="002E1FDE" w:rsidRPr="00603221">
        <w:t xml:space="preserve"> και μέσω της διαδικτυακής πύλης της Αναθέτουσας Αρχής </w:t>
      </w:r>
      <w:hyperlink r:id="rId18"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2A385A3F"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w:t>
      </w:r>
      <w:hyperlink r:id="rId19"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4" w:name="_Ref89085315"/>
      <w:bookmarkStart w:id="15" w:name="_Toc97194257"/>
      <w:bookmarkStart w:id="16" w:name="_Toc97194406"/>
      <w:bookmarkStart w:id="17" w:name="_Toc158025444"/>
      <w:r w:rsidRPr="00603221">
        <w:rPr>
          <w:rFonts w:cs="Tahoma"/>
          <w:lang w:val="el-GR"/>
        </w:rPr>
        <w:t>Στοιχεία Διαδικασίας - Χρηματοδότηση</w:t>
      </w:r>
      <w:bookmarkEnd w:id="14"/>
      <w:bookmarkEnd w:id="15"/>
      <w:bookmarkEnd w:id="16"/>
      <w:bookmarkEnd w:id="17"/>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t>Χρηματοδότηση της σύμβασης</w:t>
      </w:r>
    </w:p>
    <w:p w14:paraId="76ED8666" w14:textId="4EEADCCE" w:rsidR="00092F07" w:rsidRPr="00092F07" w:rsidRDefault="00092F07" w:rsidP="00092F07">
      <w:pPr>
        <w:pStyle w:val="normalwithoutspacing"/>
      </w:pPr>
      <w:r>
        <w:lastRenderedPageBreak/>
        <w:t xml:space="preserve">Φορέας χρηματοδότησης της Σύμβασης είναι το Υπουργείο </w:t>
      </w:r>
      <w:r w:rsidR="0BA71395">
        <w:t>Τουρισμού</w:t>
      </w:r>
      <w:r>
        <w:t xml:space="preserve">. </w:t>
      </w:r>
    </w:p>
    <w:p w14:paraId="2EFEF35A" w14:textId="46B7707D" w:rsidR="00B02215" w:rsidRPr="00603221" w:rsidRDefault="00B02215" w:rsidP="00B02215">
      <w:pPr>
        <w:pStyle w:val="normalwithoutspacing"/>
      </w:pPr>
      <w:r w:rsidRPr="00920804">
        <w:t xml:space="preserve">Η δαπάνη επιχορηγείται </w:t>
      </w:r>
      <w:r>
        <w:t>στο σύνολο από το εθνικό σκέλος του Εθνικού Προγράμματος Ανάπτυξης μέσω του Ειδικού Προγράμματος Αντιμετώπισης Έκτακτων Αναγκών και συγκεκριμένα από μεταφορά πιστώσεων από το Έργο «Τουρισμός για όλους 2022-2025» της συλλογικής απόφασης ΣΑ ΝΑ711 του Υπουργείου Τουρισμού του ειδικού φορέα 501-0000000 και για τον 2</w:t>
      </w:r>
      <w:r w:rsidRPr="00587676">
        <w:rPr>
          <w:vertAlign w:val="superscript"/>
        </w:rPr>
        <w:t>ο</w:t>
      </w:r>
      <w:r>
        <w:t xml:space="preserve"> κύκλο κατ’ εφαρμογή των διατάξεων του άρθρου 45Α του ν. 4933/2022 (Α’ 99).</w:t>
      </w: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18" w:name="_Toc97194258"/>
      <w:bookmarkStart w:id="19" w:name="_Toc97194407"/>
      <w:bookmarkStart w:id="20" w:name="_Toc158025445"/>
      <w:r w:rsidRPr="00603221">
        <w:rPr>
          <w:rFonts w:cs="Tahoma"/>
          <w:lang w:val="el-GR"/>
        </w:rPr>
        <w:t>Συνοπτική Περιγραφή φυσικού και οικονομικού αντικειμένου της σύμβασης</w:t>
      </w:r>
      <w:bookmarkEnd w:id="18"/>
      <w:bookmarkEnd w:id="19"/>
      <w:bookmarkEnd w:id="20"/>
      <w:r w:rsidRPr="00603221">
        <w:rPr>
          <w:rFonts w:cs="Tahoma"/>
          <w:lang w:val="el-GR"/>
        </w:rPr>
        <w:t xml:space="preserve"> </w:t>
      </w:r>
    </w:p>
    <w:p w14:paraId="1BF1E2A9" w14:textId="2325B456" w:rsidR="000E3C4E" w:rsidRPr="00F2571B" w:rsidRDefault="000E3C4E" w:rsidP="000E3C4E">
      <w:pPr>
        <w:rPr>
          <w:lang w:val="el-GR"/>
        </w:rPr>
      </w:pPr>
      <w:r w:rsidRPr="6B5E6357">
        <w:rPr>
          <w:lang w:val="el-GR"/>
        </w:rPr>
        <w:t xml:space="preserve">Αντικείμενο της σύμβασης είναι </w:t>
      </w:r>
      <w:r w:rsidR="00337D8E" w:rsidRPr="6B5E6357">
        <w:rPr>
          <w:rFonts w:cstheme="minorBidi"/>
          <w:color w:val="000000" w:themeColor="text1"/>
          <w:lang w:val="el-GR"/>
        </w:rPr>
        <w:t xml:space="preserve">η παροχή </w:t>
      </w:r>
      <w:r w:rsidR="00642AAC" w:rsidRPr="6B5E6357">
        <w:rPr>
          <w:rFonts w:cstheme="minorBidi"/>
          <w:color w:val="000000" w:themeColor="text1"/>
          <w:lang w:val="el-GR"/>
        </w:rPr>
        <w:t xml:space="preserve">υπηρεσιών </w:t>
      </w:r>
      <w:r w:rsidR="00337D8E" w:rsidRPr="6B5E6357">
        <w:rPr>
          <w:rFonts w:cstheme="minorBidi"/>
          <w:color w:val="000000" w:themeColor="text1"/>
          <w:lang w:val="el-GR"/>
        </w:rPr>
        <w:t>δημοσιότητας</w:t>
      </w:r>
      <w:r w:rsidRPr="6B5E6357">
        <w:rPr>
          <w:rFonts w:cstheme="minorBidi"/>
          <w:color w:val="000000" w:themeColor="text1"/>
          <w:lang w:val="el-GR"/>
        </w:rPr>
        <w:t xml:space="preserve"> </w:t>
      </w:r>
      <w:r w:rsidR="0000349A" w:rsidRPr="6B5E6357">
        <w:rPr>
          <w:rFonts w:cstheme="minorBidi"/>
          <w:color w:val="000000" w:themeColor="text1"/>
          <w:lang w:val="el-GR"/>
        </w:rPr>
        <w:t xml:space="preserve">για τις ανάγκες του Προγράμματος </w:t>
      </w:r>
      <w:r w:rsidR="001B78D3" w:rsidRPr="00E263B2">
        <w:rPr>
          <w:rFonts w:eastAsia="Calibri"/>
          <w:lang w:val="el-GR"/>
        </w:rPr>
        <w:t>«</w:t>
      </w:r>
      <w:r w:rsidR="00BD2C63" w:rsidRPr="00097BE6">
        <w:rPr>
          <w:lang w:val="el-GR"/>
        </w:rPr>
        <w:t>Τουρισμός για όλους</w:t>
      </w:r>
      <w:r w:rsidR="004D1DCE" w:rsidRPr="00097BE6">
        <w:rPr>
          <w:lang w:val="el-GR"/>
        </w:rPr>
        <w:t xml:space="preserve"> 2024</w:t>
      </w:r>
      <w:r w:rsidR="001B78D3" w:rsidRPr="00E263B2">
        <w:rPr>
          <w:rFonts w:eastAsia="Calibri"/>
          <w:lang w:val="el-GR"/>
        </w:rPr>
        <w:t>»</w:t>
      </w:r>
      <w:r w:rsidR="32C09E03" w:rsidRPr="00E263B2">
        <w:rPr>
          <w:rFonts w:eastAsia="Calibri"/>
          <w:lang w:val="el-GR"/>
        </w:rPr>
        <w:t>.</w:t>
      </w:r>
    </w:p>
    <w:p w14:paraId="343EB3A6" w14:textId="7884177D" w:rsidR="00894F95" w:rsidRPr="00894F95" w:rsidRDefault="003355E7" w:rsidP="00894F95">
      <w:pPr>
        <w:suppressAutoHyphens w:val="0"/>
        <w:spacing w:after="0"/>
        <w:rPr>
          <w:lang w:val="el-GR" w:eastAsia="en-US"/>
        </w:rPr>
      </w:pPr>
      <w:r w:rsidRPr="5386D906">
        <w:rPr>
          <w:lang w:val="el-GR"/>
        </w:rPr>
        <w:t>Οι παρεχόμενες υπηρεσίες κατατάσσονται στους ακόλουθους κωδικούς του Κοινού Λεξιλογίου δημοσίων συμβάσεων (CPV):</w:t>
      </w:r>
      <w:r w:rsidR="00894F95" w:rsidRPr="5386D906">
        <w:rPr>
          <w:lang w:val="el-GR" w:eastAsia="en-US"/>
        </w:rPr>
        <w:t xml:space="preserve"> 79341000-6 Υπηρεσίες διαφήμισης </w:t>
      </w:r>
      <w:r w:rsidR="00E604F5" w:rsidRPr="5386D906">
        <w:rPr>
          <w:lang w:val="el-GR" w:eastAsia="en-US"/>
        </w:rPr>
        <w:t xml:space="preserve">και </w:t>
      </w:r>
      <w:r w:rsidR="00894F95" w:rsidRPr="5386D906">
        <w:rPr>
          <w:lang w:val="el-GR" w:eastAsia="en-US"/>
        </w:rPr>
        <w:t>79341100-7 Υπηρεσίες παροχής συμβουλών σε θέματα διαφήμισης</w:t>
      </w:r>
      <w:r w:rsidR="000147F3" w:rsidRPr="5386D906">
        <w:rPr>
          <w:lang w:val="el-GR" w:eastAsia="en-US"/>
        </w:rPr>
        <w:t>.</w:t>
      </w:r>
    </w:p>
    <w:p w14:paraId="10970E25" w14:textId="77777777" w:rsidR="00894F95" w:rsidRDefault="00894F95" w:rsidP="00894F95">
      <w:pPr>
        <w:spacing w:before="120"/>
        <w:contextualSpacing/>
        <w:rPr>
          <w:rFonts w:cstheme="minorHAnsi"/>
          <w:lang w:val="el-GR"/>
        </w:rPr>
      </w:pPr>
    </w:p>
    <w:p w14:paraId="71C7DAB1" w14:textId="76751581" w:rsidR="00531E90" w:rsidRDefault="00531E90">
      <w:pPr>
        <w:rPr>
          <w:lang w:val="el-GR"/>
        </w:rPr>
      </w:pPr>
      <w:r w:rsidRPr="5386D906">
        <w:rPr>
          <w:lang w:val="el-GR"/>
        </w:rPr>
        <w:t xml:space="preserve">Συνολική εκτιμώμενη αξία σύμβασης €212.500,00 μη </w:t>
      </w:r>
      <w:r w:rsidR="2EDB475A" w:rsidRPr="5386D906">
        <w:rPr>
          <w:lang w:val="el-GR"/>
        </w:rPr>
        <w:t>π</w:t>
      </w:r>
      <w:r w:rsidRPr="5386D906">
        <w:rPr>
          <w:lang w:val="el-GR"/>
        </w:rPr>
        <w:t>εριλαμβανομένου ΦΠΑ, προϋπολογισμός με ΦΠΑ: €263.500,00, ΦΠΑ 24% €51.000,00.</w:t>
      </w:r>
    </w:p>
    <w:p w14:paraId="40797A5E" w14:textId="017EAD30"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917576" w:rsidRPr="00A56F06">
        <w:rPr>
          <w:b/>
          <w:bCs/>
          <w:lang w:val="el-GR"/>
        </w:rPr>
        <w:t>δώδε</w:t>
      </w:r>
      <w:r w:rsidR="00E604F5" w:rsidRPr="00A56F06">
        <w:rPr>
          <w:b/>
          <w:bCs/>
          <w:lang w:val="el-GR"/>
        </w:rPr>
        <w:t xml:space="preserve">κα (12) </w:t>
      </w:r>
      <w:r w:rsidRPr="00A56F06">
        <w:rPr>
          <w:b/>
          <w:bCs/>
          <w:lang w:val="el-GR"/>
        </w:rPr>
        <w:t>μήνες</w:t>
      </w:r>
      <w:r w:rsidR="002E6472" w:rsidRPr="00672C9B">
        <w:rPr>
          <w:lang w:val="el-GR"/>
        </w:rPr>
        <w:t>.</w:t>
      </w:r>
    </w:p>
    <w:p w14:paraId="0F585134" w14:textId="61DFECA0"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8D102A"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1"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1"/>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2" w:name="_Toc97194259"/>
      <w:bookmarkStart w:id="23" w:name="_Toc97194408"/>
      <w:bookmarkStart w:id="24" w:name="_Toc158025446"/>
      <w:r w:rsidRPr="00603221">
        <w:rPr>
          <w:rFonts w:cs="Tahoma"/>
          <w:lang w:val="el-GR"/>
        </w:rPr>
        <w:t>Θεσμικό πλαίσιο</w:t>
      </w:r>
      <w:bookmarkEnd w:id="22"/>
      <w:bookmarkEnd w:id="23"/>
      <w:bookmarkEnd w:id="24"/>
      <w:r w:rsidRPr="00603221">
        <w:rPr>
          <w:rFonts w:cs="Tahoma"/>
          <w:lang w:val="el-GR"/>
        </w:rPr>
        <w:t xml:space="preserve"> </w:t>
      </w:r>
    </w:p>
    <w:p w14:paraId="623E741C" w14:textId="77777777" w:rsidR="002D10B9" w:rsidRPr="00603221" w:rsidRDefault="002D10B9" w:rsidP="002D10B9">
      <w:pPr>
        <w:tabs>
          <w:tab w:val="left" w:pos="284"/>
        </w:tabs>
        <w:rPr>
          <w:lang w:val="el-GR"/>
        </w:rPr>
      </w:pPr>
      <w:bookmarkStart w:id="25" w:name="_Hlk147319640"/>
      <w:bookmarkStart w:id="26" w:name="_Hlk71646966"/>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bookmarkEnd w:id="25"/>
    <w:p w14:paraId="33C9A8E2" w14:textId="77777777" w:rsidR="00E3317F" w:rsidRPr="00E3317F" w:rsidRDefault="00E3317F" w:rsidP="00E3317F">
      <w:pPr>
        <w:numPr>
          <w:ilvl w:val="0"/>
          <w:numId w:val="48"/>
        </w:numPr>
        <w:suppressAutoHyphens w:val="0"/>
        <w:snapToGrid w:val="0"/>
        <w:spacing w:before="120" w:after="0"/>
        <w:rPr>
          <w:iCs/>
          <w:lang w:val="el-GR" w:eastAsia="en-US"/>
        </w:rPr>
      </w:pPr>
      <w:r w:rsidRPr="00E3317F">
        <w:rPr>
          <w:iCs/>
          <w:lang w:val="el-GR" w:eastAsia="en-US"/>
        </w:rPr>
        <w:t>Το Α.88 του Ν. 1892/1990 «Για τον εκσυγχρονισμό και την ανάπτυξη και άλλες διατάξεις» (ΦΕΚ 101/Α/31-07-1990).</w:t>
      </w:r>
    </w:p>
    <w:p w14:paraId="5A60A411" w14:textId="77777777" w:rsidR="00E3317F" w:rsidRPr="00E3317F" w:rsidRDefault="00E3317F" w:rsidP="00E3317F">
      <w:pPr>
        <w:numPr>
          <w:ilvl w:val="0"/>
          <w:numId w:val="48"/>
        </w:numPr>
        <w:suppressAutoHyphens w:val="0"/>
        <w:snapToGrid w:val="0"/>
        <w:spacing w:before="120" w:after="0"/>
        <w:rPr>
          <w:iCs/>
          <w:lang w:val="el-GR" w:eastAsia="en-US"/>
        </w:rPr>
      </w:pPr>
      <w:r w:rsidRPr="00E3317F">
        <w:rPr>
          <w:iCs/>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8830255" w14:textId="77777777" w:rsidR="00E3317F" w:rsidRPr="00E3317F" w:rsidRDefault="00E3317F" w:rsidP="00E3317F">
      <w:pPr>
        <w:numPr>
          <w:ilvl w:val="0"/>
          <w:numId w:val="48"/>
        </w:numPr>
        <w:suppressAutoHyphens w:val="0"/>
        <w:snapToGrid w:val="0"/>
        <w:spacing w:before="120" w:after="0"/>
        <w:rPr>
          <w:iCs/>
          <w:lang w:val="el-GR" w:eastAsia="en-US"/>
        </w:rPr>
      </w:pPr>
      <w:r w:rsidRPr="00E3317F">
        <w:rPr>
          <w:iCs/>
          <w:lang w:val="el-GR" w:eastAsia="en-US"/>
        </w:rPr>
        <w:t>Τον Ν.2690/1999 (Α’ 45) «Κύρωση του Κώδικα Διοικητικής Διαδικασίας και άλλες διατάξεις» και ιδίως των άρθρων 1,2, 7, 11 και 13 έως 15</w:t>
      </w:r>
    </w:p>
    <w:p w14:paraId="64FD4EC5"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2859/2000 “Κύρωση Κώδικα Φόρου Προστιθέμενης Αξίας” (ΦΕΚ 248/Α/07-11-2000).</w:t>
      </w:r>
    </w:p>
    <w:p w14:paraId="64C3B7E0" w14:textId="77777777" w:rsidR="00E3317F" w:rsidRPr="00B61FA7" w:rsidRDefault="00E3317F" w:rsidP="00E3317F">
      <w:pPr>
        <w:numPr>
          <w:ilvl w:val="0"/>
          <w:numId w:val="48"/>
        </w:numPr>
        <w:suppressAutoHyphens w:val="0"/>
        <w:snapToGrid w:val="0"/>
        <w:spacing w:before="120" w:after="0" w:line="300" w:lineRule="auto"/>
        <w:rPr>
          <w:lang w:val="el-GR"/>
        </w:rPr>
      </w:pPr>
      <w:r w:rsidRPr="00B61FA7">
        <w:rPr>
          <w:lang w:val="el-GR" w:eastAsia="en-US"/>
        </w:rPr>
        <w:t>Το Α.24 του Ν. 2860/2000 «Διαχείριση, παρακολούθηση και έλεγχος του κοινοτικού πλαισίου στήριξης και άλλες διατάξεις» (ΦΕΚ 251/Α/14-11-2000), όπως</w:t>
      </w:r>
      <w:r w:rsidRPr="00B61FA7">
        <w:rPr>
          <w:lang w:val="el-GR"/>
        </w:rPr>
        <w:t xml:space="preserve">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A3760">
        <w:t>L</w:t>
      </w:r>
      <w:r w:rsidRPr="00B61FA7">
        <w:rPr>
          <w:lang w:val="el-GR"/>
        </w:rPr>
        <w:t xml:space="preserve"> 156/16.6.2012) στο ελληνικό δίκαιο, τροποποίηση του ν. 3419/2005 (Α 297) και άλλες διατάξεις» (ΦΕΚ 265/Α/23-12-2014) και ισχύει.</w:t>
      </w:r>
    </w:p>
    <w:p w14:paraId="4372042F" w14:textId="77777777" w:rsidR="00E3317F" w:rsidRPr="004A3760" w:rsidRDefault="00E3317F" w:rsidP="00E3317F">
      <w:pPr>
        <w:numPr>
          <w:ilvl w:val="0"/>
          <w:numId w:val="48"/>
        </w:numPr>
        <w:suppressAutoHyphens w:val="0"/>
        <w:snapToGrid w:val="0"/>
        <w:spacing w:before="120" w:after="0"/>
        <w:rPr>
          <w:iCs/>
          <w:lang w:eastAsia="en-US"/>
        </w:rPr>
      </w:pPr>
      <w:r w:rsidRPr="00B61FA7">
        <w:rPr>
          <w:iCs/>
          <w:lang w:val="el-GR" w:eastAsia="en-US"/>
        </w:rPr>
        <w:lastRenderedPageBreak/>
        <w:t xml:space="preserve">Τον </w:t>
      </w:r>
      <w:r w:rsidRPr="004A3760">
        <w:rPr>
          <w:iCs/>
          <w:lang w:eastAsia="en-US"/>
        </w:rPr>
        <w:t>N</w:t>
      </w:r>
      <w:r w:rsidRPr="00B61FA7">
        <w:rPr>
          <w:iCs/>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4A3760">
        <w:rPr>
          <w:iCs/>
          <w:lang w:eastAsia="en-US"/>
        </w:rPr>
        <w:t>(ΦΕΚ 309/A/31-12-2003), όπως τροποποιήθηκε και ισχύει.</w:t>
      </w:r>
    </w:p>
    <w:p w14:paraId="081769ED" w14:textId="77777777" w:rsidR="00E3317F" w:rsidRPr="004A3760" w:rsidRDefault="00E3317F" w:rsidP="00E3317F">
      <w:pPr>
        <w:numPr>
          <w:ilvl w:val="0"/>
          <w:numId w:val="48"/>
        </w:numPr>
        <w:suppressAutoHyphens w:val="0"/>
        <w:snapToGrid w:val="0"/>
        <w:spacing w:before="120" w:after="0"/>
        <w:rPr>
          <w:iCs/>
          <w:lang w:eastAsia="en-US"/>
        </w:rPr>
      </w:pPr>
      <w:r w:rsidRPr="00B61FA7">
        <w:rPr>
          <w:iCs/>
          <w:lang w:val="el-GR" w:eastAsia="en-US"/>
        </w:rPr>
        <w:t xml:space="preserve">Τον Ν. 3310/2005 «Μέτρα για τη διασφάλιση της διαφάνειας και την αποτροπή καταστρατηγήσεων κατά τη διαδικασία σύναψης δημοσίων συμβάσεων» )ΦΕΚ 30/Α/14-02-2005)σε συνδυασμό με την υπ’ αριθ. </w:t>
      </w:r>
      <w:r w:rsidRPr="004A3760">
        <w:rPr>
          <w:iCs/>
          <w:lang w:eastAsia="en-US"/>
        </w:rPr>
        <w:t>1108437/2565/ΔΟΣ/15-11-2005 απόφαση του Υφυπουργού Οικονομίας και Οικονομικών .</w:t>
      </w:r>
    </w:p>
    <w:p w14:paraId="05475D54"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3389/2005 «Συμπράξεις Δημόσιου και Ιδιωτικού Τομέα» (ΦΕΚ 232/Α/ 22-09-2005).</w:t>
      </w:r>
    </w:p>
    <w:p w14:paraId="1DD403C9"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3419/2005 “Γενικό Εμπορικό Μητρώο (Γ.Ε.ΜΗ.) και Εκσυγχρονισμός της Επιμελητηριακής Νομοθεσίας” (ΦΕΚ 297/Α/06-12-2005).</w:t>
      </w:r>
    </w:p>
    <w:p w14:paraId="69A1E632" w14:textId="77777777" w:rsidR="00E3317F" w:rsidRPr="004A3760" w:rsidRDefault="00E3317F" w:rsidP="00E3317F">
      <w:pPr>
        <w:numPr>
          <w:ilvl w:val="0"/>
          <w:numId w:val="48"/>
        </w:numPr>
        <w:suppressAutoHyphens w:val="0"/>
        <w:snapToGrid w:val="0"/>
        <w:spacing w:before="120" w:after="0"/>
        <w:rPr>
          <w:iCs/>
          <w:lang w:eastAsia="en-US"/>
        </w:rPr>
      </w:pPr>
      <w:r w:rsidRPr="00B61FA7">
        <w:rPr>
          <w:iCs/>
          <w:lang w:val="el-GR" w:eastAsia="en-US"/>
        </w:rPr>
        <w:t xml:space="preserve">Τον </w:t>
      </w:r>
      <w:r w:rsidRPr="004A3760">
        <w:rPr>
          <w:iCs/>
          <w:lang w:eastAsia="en-US"/>
        </w:rPr>
        <w:t>N</w:t>
      </w:r>
      <w:r w:rsidRPr="00B61FA7">
        <w:rPr>
          <w:iCs/>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4A3760">
        <w:rPr>
          <w:iCs/>
          <w:lang w:eastAsia="en-US"/>
        </w:rPr>
        <w:t>ΦΕΚ (967/Β/21-07-2006).</w:t>
      </w:r>
    </w:p>
    <w:p w14:paraId="03090481"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A3760">
        <w:rPr>
          <w:iCs/>
          <w:lang w:eastAsia="en-US"/>
        </w:rPr>
        <w:t>B</w:t>
      </w:r>
      <w:r w:rsidRPr="00B61FA7">
        <w:rPr>
          <w:iCs/>
          <w:lang w:val="el-GR" w:eastAsia="en-US"/>
        </w:rPr>
        <w:t>/23-08-2007).</w:t>
      </w:r>
    </w:p>
    <w:p w14:paraId="0BFE7167" w14:textId="77777777" w:rsidR="00E3317F" w:rsidRPr="004A3760" w:rsidRDefault="00E3317F" w:rsidP="00E3317F">
      <w:pPr>
        <w:numPr>
          <w:ilvl w:val="0"/>
          <w:numId w:val="48"/>
        </w:numPr>
        <w:suppressAutoHyphens w:val="0"/>
        <w:snapToGrid w:val="0"/>
        <w:spacing w:before="120" w:after="0"/>
        <w:rPr>
          <w:iCs/>
          <w:lang w:eastAsia="en-US"/>
        </w:rPr>
      </w:pPr>
      <w:r w:rsidRPr="00B61FA7">
        <w:rPr>
          <w:iCs/>
          <w:lang w:val="el-GR" w:eastAsia="en-US"/>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4A3760">
        <w:rPr>
          <w:iCs/>
          <w:lang w:eastAsia="en-US"/>
        </w:rPr>
        <w:t>N</w:t>
      </w:r>
      <w:r w:rsidRPr="00B61FA7">
        <w:rPr>
          <w:iCs/>
          <w:lang w:val="el-GR" w:eastAsia="en-US"/>
        </w:rPr>
        <w:t xml:space="preserve">. 3588/2007 (πτωχευτικός κώδικας) - Προπτωχευτική διαδικασία εξυγίανσης και άλλες διατάξεις.” </w:t>
      </w:r>
      <w:r w:rsidRPr="004A3760">
        <w:rPr>
          <w:iCs/>
          <w:lang w:eastAsia="en-US"/>
        </w:rPr>
        <w:t>(ΦΕΚ 204/Α/15-09-2011), εκτός της παρ. 3 του Α.2.</w:t>
      </w:r>
    </w:p>
    <w:p w14:paraId="3B513A29"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4152/2013 «Επείγοντα μέτρα εφαρμογής των νόμων 4046/2012, 4093/2012 και 4127/2013» (ΦΕΚ 107/Α/09-05-2013).</w:t>
      </w:r>
    </w:p>
    <w:p w14:paraId="36311B24"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14EAFFFC"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 Π.Δ. 28/2015 “Κωδικοποίηση διατάξεων για την πρόσβαση σε δημόσια έγγραφα και στοιχεία» ΦΕΚ (34/Α/23-03-2015).</w:t>
      </w:r>
    </w:p>
    <w:p w14:paraId="166B1A1A"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4389/2016 (ΦΕΚ Α’ 94) «Επείγουσες διατάξεις για την εφαρμογή της συμφωνίας δημοσιονομικών στόχων και διαρθρωτικών μεταρρυθμίσεων και άλλες διατάξεις» και ειδικότερα του άρθρου 7, της παραγράφου 1 και 5, του άρθρου 14 και του άρθρου 41 του Κεφαλαίου Α’ «Σύσταση Ανεξάρτητης Αρχής Δημοσίων Εσόδων», όπως ισχύει.</w:t>
      </w:r>
    </w:p>
    <w:p w14:paraId="25D509B9"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78E2D379"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w:t>
      </w:r>
      <w:r w:rsidRPr="004A3760">
        <w:rPr>
          <w:iCs/>
          <w:lang w:eastAsia="en-US"/>
        </w:rPr>
        <w:t>EE</w:t>
      </w:r>
      <w:r w:rsidRPr="00B61FA7">
        <w:rPr>
          <w:iCs/>
          <w:lang w:val="el-GR" w:eastAsia="en-US"/>
        </w:rPr>
        <w:t xml:space="preserve"> </w:t>
      </w:r>
      <w:r w:rsidRPr="004A3760">
        <w:rPr>
          <w:iCs/>
          <w:lang w:eastAsia="en-US"/>
        </w:rPr>
        <w:t>L</w:t>
      </w:r>
      <w:r w:rsidRPr="00B61FA7">
        <w:rPr>
          <w:iCs/>
          <w:lang w:val="el-GR" w:eastAsia="en-US"/>
        </w:rPr>
        <w:t xml:space="preserve"> 94/1/28-03-2014) και άλλες διατάξεις» (ΦΕΚ 148/Α/08-08-2016). </w:t>
      </w:r>
    </w:p>
    <w:p w14:paraId="30D7BDEC"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 Π.Δ. 80/2016 περί αναλήψεως υποχρεώσεων από τους Διατάκτες (ΦΕΚ 145 Α’/05-08-2016) όπως ισχύει.</w:t>
      </w:r>
    </w:p>
    <w:p w14:paraId="5F9DCF0A"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 Π.Δ. 39/2017 “Κανονισμός εξέτασης Προδικαστικών Προσφυγών ενώπιων της Αρχής Εξέτασης Προδικαστικών Προσφυγών” (ΦΕΚ 64/Α/04-05-2017).</w:t>
      </w:r>
    </w:p>
    <w:p w14:paraId="441C9756" w14:textId="77777777" w:rsidR="00E3317F" w:rsidRPr="00B61FA7" w:rsidRDefault="00E3317F" w:rsidP="00E3317F">
      <w:pPr>
        <w:pStyle w:val="aff"/>
        <w:numPr>
          <w:ilvl w:val="0"/>
          <w:numId w:val="48"/>
        </w:numPr>
        <w:suppressAutoHyphens w:val="0"/>
        <w:autoSpaceDE w:val="0"/>
        <w:autoSpaceDN w:val="0"/>
        <w:snapToGrid w:val="0"/>
        <w:spacing w:before="120" w:after="0" w:line="300" w:lineRule="auto"/>
        <w:contextualSpacing w:val="0"/>
        <w:rPr>
          <w:lang w:val="el-GR"/>
        </w:rPr>
      </w:pPr>
      <w:r w:rsidRPr="00B61FA7">
        <w:rPr>
          <w:lang w:val="el-GR"/>
        </w:rPr>
        <w:lastRenderedPageBreak/>
        <w:t>Το Α.39 του Ν. 4578/2018 «Μείωση ασφαλιστικών εισφορών και άλλες διατάξεις» (ΦΕΚ 200/Α/03-12-2018).</w:t>
      </w:r>
    </w:p>
    <w:p w14:paraId="17E69CE1"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Τη με αριθμό 3/2018 Γνωμοδότηση του Νομικού Συμβουλίου του Κράτους.</w:t>
      </w:r>
    </w:p>
    <w:p w14:paraId="051D2707"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 από 13-07-2018 έντυπο της ΕΑΔΔΗΣΥ με θέμα: «ΥΠΟΧΡΕΩΣΕΙΣ ΔΗΜΟΣΙΕΥΣΕΩΝ ΣΤΟΝ ΕΘΝΙΚΟ ΤΥΠΟ ΚΑΤΑ ΤΟΝ Ν.4412/2016».</w:t>
      </w:r>
    </w:p>
    <w:p w14:paraId="4A6EEF5D" w14:textId="77777777" w:rsidR="00E3317F" w:rsidRPr="00F95D90" w:rsidRDefault="00E3317F" w:rsidP="00E3317F">
      <w:pPr>
        <w:numPr>
          <w:ilvl w:val="0"/>
          <w:numId w:val="48"/>
        </w:numPr>
        <w:suppressAutoHyphens w:val="0"/>
        <w:snapToGrid w:val="0"/>
        <w:spacing w:before="120" w:after="0" w:line="300" w:lineRule="auto"/>
        <w:rPr>
          <w:lang w:eastAsia="en-US"/>
        </w:rPr>
      </w:pPr>
      <w:r w:rsidRPr="00B61FA7">
        <w:rPr>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4A3760">
        <w:rPr>
          <w:lang w:eastAsia="en-US"/>
        </w:rPr>
        <w:t>(ΦΕΚ 119/Α/08-07-2019).</w:t>
      </w:r>
    </w:p>
    <w:p w14:paraId="1CE1A8FD"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181CC276" w14:textId="77777777" w:rsidR="00E3317F" w:rsidRPr="004A3760" w:rsidRDefault="00E3317F" w:rsidP="00E3317F">
      <w:pPr>
        <w:numPr>
          <w:ilvl w:val="0"/>
          <w:numId w:val="48"/>
        </w:numPr>
        <w:suppressAutoHyphens w:val="0"/>
        <w:snapToGrid w:val="0"/>
        <w:spacing w:before="120" w:after="0"/>
        <w:rPr>
          <w:iCs/>
          <w:lang w:eastAsia="en-US"/>
        </w:rPr>
      </w:pPr>
      <w:r w:rsidRPr="00B61FA7">
        <w:rPr>
          <w:iCs/>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A3760">
        <w:rPr>
          <w:iCs/>
          <w:lang w:eastAsia="en-US"/>
        </w:rPr>
        <w:t>(ΦΕΚ 133/Α/07-08-2019).</w:t>
      </w:r>
    </w:p>
    <w:p w14:paraId="225CE676"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4635/2019 (ιδίως  των άρθρων 85 επ.) “Επενδύω στην Ελλάδα και άλλες διατάξεις” (ΦΕΚ 167/Α/30-10-2019).</w:t>
      </w:r>
    </w:p>
    <w:p w14:paraId="6101FC2E"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Τα Α. 270 έως και 281 του Ν. 4738/2020 «Ρύθμιση Οφειλών και παροχή δεύτερης ευκαιρίας και άλλες διατάξεις» (ΦΕΚ 207/Α/27-10-2020) και ιδίως το Α.272 για την σύσταση στο Υπουργείου Οικονομικών της αυτοτελούς Ειδικής Υπηρεσίας Συντονισμού.</w:t>
      </w:r>
    </w:p>
    <w:p w14:paraId="24345D36"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07E894B2"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 xml:space="preserve">Τα Α.74 έως 83 – «ΚΕΦΑΛΑΙΟ ΙΑ΄/ΨΗΦΙΑΚΗ ΔΙΑΦΑΝΕΙΑ - ΠΡΟΓΡΑΜΜΑ ΔΙΑΥΓΕΙΑ» του Ν.4727/23-09-2020 (ΦΕΚ/Α/184/23-09-2020) -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 </w:t>
      </w:r>
    </w:p>
    <w:p w14:paraId="009D2D5C"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 Π.Δ. 40/2020 «Οργανισμός του Υπουργείου Ψηφιακής Διακυβέρνησης» (ΦΕΚ 85 Α’/15-04-2020).</w:t>
      </w:r>
    </w:p>
    <w:p w14:paraId="28E1DAD8"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4A3760">
        <w:rPr>
          <w:iCs/>
          <w:lang w:eastAsia="en-US"/>
        </w:rPr>
        <w:t>COVID</w:t>
      </w:r>
      <w:r w:rsidRPr="00B61FA7">
        <w:rPr>
          <w:iCs/>
          <w:lang w:val="el-GR" w:eastAsia="en-US"/>
        </w:rPr>
        <w:t>- 19, επείγουσες δημοσιονομικές και φορολογικές ρυθμίσεις και άλλες διατάξεις» (ΦΕΚ 17/</w:t>
      </w:r>
      <w:r w:rsidRPr="004A3760">
        <w:rPr>
          <w:iCs/>
          <w:lang w:eastAsia="en-US"/>
        </w:rPr>
        <w:t>A</w:t>
      </w:r>
      <w:r w:rsidRPr="00B61FA7">
        <w:rPr>
          <w:iCs/>
          <w:lang w:val="el-GR" w:eastAsia="en-US"/>
        </w:rPr>
        <w:t>/05-02-2021).</w:t>
      </w:r>
    </w:p>
    <w:p w14:paraId="7B9561B0" w14:textId="77777777" w:rsidR="00E3317F" w:rsidRPr="00B61FA7" w:rsidRDefault="00E3317F" w:rsidP="00E3317F">
      <w:pPr>
        <w:numPr>
          <w:ilvl w:val="0"/>
          <w:numId w:val="48"/>
        </w:numPr>
        <w:suppressAutoHyphens w:val="0"/>
        <w:snapToGrid w:val="0"/>
        <w:spacing w:before="120" w:after="0" w:line="300" w:lineRule="auto"/>
        <w:rPr>
          <w:lang w:val="el-GR" w:eastAsia="en-US"/>
        </w:rPr>
      </w:pPr>
      <w:r w:rsidRPr="00B61FA7">
        <w:rPr>
          <w:lang w:val="el-GR" w:eastAsia="en-US"/>
        </w:rPr>
        <w:t>Την υπ’ αρ. 62564 Απόφαση του Υφυπουργού Ανάπτυξης &amp; Επενδύσεων “Σύστημα Διαχείρισης και Ελέγχου - Κανόνες επιλεξιμότητας δαπανών για τα προγράμματα του Εθνικού Προγράμματος Ανάπτυξης (ΕΠΑ) 2021-2025” (ΦΕΚ 2442/Β/07-06-2021), όπως τροποποιήθηκε και ισχύει.</w:t>
      </w:r>
    </w:p>
    <w:p w14:paraId="2CD1A4BF"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1AA02BD"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lastRenderedPageBreak/>
        <w:t>Τον Ν. 4912/2022 «Ενιαία Αρχή Δημοσίων Συμβάσεων και άλλες διατάξεις του Υπουργείου Δικαιοσύνης»(ΦΕΚ 59/</w:t>
      </w:r>
      <w:r w:rsidRPr="004A3760">
        <w:rPr>
          <w:iCs/>
          <w:lang w:eastAsia="en-US"/>
        </w:rPr>
        <w:t>A</w:t>
      </w:r>
      <w:r w:rsidRPr="00B61FA7">
        <w:rPr>
          <w:iCs/>
          <w:lang w:val="el-GR" w:eastAsia="en-US"/>
        </w:rPr>
        <w:t>/17-03-2022), σε συνδυασμό με τη Πράξη Υπουργικού Συμβουλίου 29 της 27-09-2022 ΦΕΚ Υ.Ο.Δ.Δ. 908/30-09-2022.</w:t>
      </w:r>
    </w:p>
    <w:p w14:paraId="7237CDD8"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Ν. 4919/2022 (Α’ 71) «Σύσταση εταιρειών μέσω των Υπηρεσιών Μίας Στάσης (Υ.Μ.Σ.) και τήρηση του Γενικού Εμπορικού Μητρώου (Γ.Ε.ΜΗ.)</w:t>
      </w:r>
    </w:p>
    <w:p w14:paraId="61E0D8B8"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Την Αριθμ. 63446/2021 ΚΥΑ: «Καθορισμός Εθνικού Μορφότυπου ηλεκτρονικού τιμολογίου στο πλαίσιο των Δημοσίων Συμβάσεων» (2338/Β/02-06-2021).</w:t>
      </w:r>
    </w:p>
    <w:p w14:paraId="09E6FCF7"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Την Αριθμ. 64233 ΚΥΑ: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D833557"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Την Αριθμ. 76928 ΚΥΑ: «Ρύθμιση ειδικότερων θεμάτων λειτουργίας και διαχείρισης του Κεντρικού Ηλεκτρονικού Μητρώου Δημοσίων Συμβάσεων (ΚΗΜΔΗΣ)» (ΦΕΚ 3075/Β/13-07-2021).</w:t>
      </w:r>
    </w:p>
    <w:p w14:paraId="2DA251DA"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Την Αριθμ. ΚΥΑ οικ. 98979 ΕΞ 2021/10-08-2021 (Β’ 3766) «Ηλεκτρονική Τιμολόγηση στο πλαίσιο των Δημόσιων Συμβάσεων δυνάμει του ν. 4601/2019» (Α΄44).</w:t>
      </w:r>
    </w:p>
    <w:p w14:paraId="472AECCA" w14:textId="77777777" w:rsidR="00E3317F" w:rsidRPr="00B61FA7" w:rsidRDefault="00E3317F" w:rsidP="00E3317F">
      <w:pPr>
        <w:pStyle w:val="aff"/>
        <w:numPr>
          <w:ilvl w:val="0"/>
          <w:numId w:val="48"/>
        </w:numPr>
        <w:suppressAutoHyphens w:val="0"/>
        <w:spacing w:before="120"/>
        <w:contextualSpacing w:val="0"/>
        <w:rPr>
          <w:bCs/>
          <w:lang w:val="el-GR"/>
        </w:rPr>
      </w:pPr>
      <w:r w:rsidRPr="00B61FA7">
        <w:rPr>
          <w:bCs/>
          <w:lang w:val="el-GR"/>
        </w:rPr>
        <w:t>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54CADDFE" w14:textId="77777777" w:rsidR="00E3317F" w:rsidRPr="00B61FA7" w:rsidRDefault="00E3317F" w:rsidP="00E3317F">
      <w:pPr>
        <w:pStyle w:val="aff"/>
        <w:numPr>
          <w:ilvl w:val="0"/>
          <w:numId w:val="48"/>
        </w:numPr>
        <w:suppressAutoHyphens w:val="0"/>
        <w:autoSpaceDE w:val="0"/>
        <w:autoSpaceDN w:val="0"/>
        <w:snapToGrid w:val="0"/>
        <w:spacing w:before="120" w:after="0" w:line="300" w:lineRule="auto"/>
        <w:contextualSpacing w:val="0"/>
        <w:rPr>
          <w:lang w:val="el-GR"/>
        </w:rPr>
      </w:pPr>
      <w:r w:rsidRPr="00B61FA7">
        <w:rPr>
          <w:lang w:val="el-GR"/>
        </w:rPr>
        <w:t>Το Ν. 4933/2022 (ΦΕΚ Α</w:t>
      </w:r>
      <w:r w:rsidRPr="004A3760">
        <w:t> </w:t>
      </w:r>
      <w:r w:rsidRPr="00B61FA7">
        <w:rPr>
          <w:lang w:val="el-GR"/>
        </w:rPr>
        <w:t xml:space="preserve"> 99/20-05-2022)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 ΕΟΚ του Συμβουλίου και των Οδηγιών 98/6/ΕΚ, 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ισχύει. </w:t>
      </w:r>
    </w:p>
    <w:p w14:paraId="05B34699"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 xml:space="preserve">Τον Ν. 5004/2022 «Κύρωση κρατικού προϋπολογισμού οικονομικού έτους 2023» (ΦΕΚ 235 </w:t>
      </w:r>
      <w:r w:rsidRPr="004A3760">
        <w:rPr>
          <w:iCs/>
          <w:lang w:eastAsia="en-US"/>
        </w:rPr>
        <w:t>A</w:t>
      </w:r>
      <w:r w:rsidRPr="00B61FA7">
        <w:rPr>
          <w:iCs/>
          <w:lang w:val="el-GR" w:eastAsia="en-US"/>
        </w:rPr>
        <w:t>’/19-12-2022).</w:t>
      </w:r>
    </w:p>
    <w:p w14:paraId="49A80F95" w14:textId="77777777" w:rsidR="00E3317F" w:rsidRPr="00B61FA7" w:rsidRDefault="00E3317F" w:rsidP="00E3317F">
      <w:pPr>
        <w:numPr>
          <w:ilvl w:val="0"/>
          <w:numId w:val="48"/>
        </w:numPr>
        <w:suppressAutoHyphens w:val="0"/>
        <w:spacing w:before="120" w:after="0" w:line="276" w:lineRule="auto"/>
        <w:rPr>
          <w:lang w:val="el-GR"/>
        </w:rPr>
      </w:pPr>
      <w:r w:rsidRPr="00B61FA7">
        <w:rPr>
          <w:lang w:val="el-GR"/>
        </w:rPr>
        <w:t>Τα άρθρα 45 και 45Α του Ν. 4933/2022 (Α’ 99 ) «Προσαρμογή της ελληνικής νομοθεσίας προς την Οδηγία (ΕΕ) 2019/2161 του Ευρωπαϊκού Κοινοβουλίου και του Συμβουλίου της 27ης Νοεμβρίου 2019 για την τροποποίηση της Οδηγίας 93/13/ΕΟΚ του Συμβουλίου και των Οδηγιών 98/6/ΕΚ,2005/29/ΕΚ και 2011/83/ΕΕ του Ευρωπαϊκού Κοινοβουλίου και του Συμβουλίου όσον αφορά στην καλύτερη επιβολή και τον εκσυγχρονισμό των κανόνων της Ένωσης για την προστασία των καταναλωτών και άλλες διατάξεις», όπως τροποποιήθηκε με το άρθρο 56 του ν.4955/2022 (Α’139)  και προστέθηκε με το άρθρο 7 του ν. 5061/2023 (Α’ 179) αντίστοιχα.</w:t>
      </w:r>
    </w:p>
    <w:p w14:paraId="490457E3"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 Π.Δ. 77/2023 «Σύσταση Υπουργείου και μετονομασία Υπουργείων - Σύσταση, κατάργηση και μετονομασία Γενικών και Ειδικών Γραμματειών-Μεταφορά αρμοδιοτήτων, υπηρεσιακών μονάδων, θέσεων προσωπικού και εποπτευομένων φορέων» (ΦΕΚ 130 Α’/27-06-2023).</w:t>
      </w:r>
    </w:p>
    <w:p w14:paraId="46AC7050"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Την υπ’ αριθμ. Κ.Υ.Α. 52445 ΕΞ 2023 (</w:t>
      </w:r>
      <w:r w:rsidRPr="004A3760">
        <w:rPr>
          <w:iCs/>
          <w:lang w:eastAsia="en-US"/>
        </w:rPr>
        <w:t>B</w:t>
      </w:r>
      <w:r w:rsidRPr="00B61FA7">
        <w:rPr>
          <w:iCs/>
          <w:lang w:val="el-GR" w:eastAsia="en-US"/>
        </w:rPr>
        <w:t>’ 2385/12-04-2023) «Υποχρέωση υποβολής ηλεκτρονικών τιμολογίων από τους οικονομικούς φορείς».</w:t>
      </w:r>
    </w:p>
    <w:p w14:paraId="605D8686"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4A3760">
        <w:rPr>
          <w:iCs/>
          <w:lang w:eastAsia="en-US"/>
        </w:rPr>
        <w:t>L</w:t>
      </w:r>
      <w:r w:rsidRPr="00B61FA7">
        <w:rPr>
          <w:iCs/>
          <w:lang w:val="el-GR" w:eastAsia="en-US"/>
        </w:rPr>
        <w:t xml:space="preserve"> 119).</w:t>
      </w:r>
    </w:p>
    <w:p w14:paraId="7EFEBE3C" w14:textId="77777777" w:rsidR="00E3317F" w:rsidRPr="00B61FA7" w:rsidRDefault="00E3317F" w:rsidP="00E3317F">
      <w:pPr>
        <w:numPr>
          <w:ilvl w:val="0"/>
          <w:numId w:val="48"/>
        </w:numPr>
        <w:suppressAutoHyphens w:val="0"/>
        <w:snapToGrid w:val="0"/>
        <w:spacing w:before="120" w:after="0"/>
        <w:rPr>
          <w:iCs/>
          <w:lang w:val="el-GR" w:eastAsia="en-US"/>
        </w:rPr>
      </w:pPr>
      <w:r w:rsidRPr="00B61FA7">
        <w:rPr>
          <w:iCs/>
          <w:lang w:val="el-GR" w:eastAsia="en-US"/>
        </w:rPr>
        <w:lastRenderedPageBreak/>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0DD4F1CC" w14:textId="77777777" w:rsidR="00E3317F" w:rsidRPr="00B61FA7" w:rsidRDefault="00E3317F" w:rsidP="00E3317F">
      <w:pPr>
        <w:numPr>
          <w:ilvl w:val="0"/>
          <w:numId w:val="48"/>
        </w:numPr>
        <w:suppressAutoHyphens w:val="0"/>
        <w:snapToGrid w:val="0"/>
        <w:spacing w:before="120" w:after="0" w:line="300" w:lineRule="auto"/>
        <w:rPr>
          <w:lang w:val="el-GR" w:eastAsia="en-US"/>
        </w:rPr>
      </w:pPr>
      <w:r w:rsidRPr="00B61FA7">
        <w:rPr>
          <w:lang w:val="el-GR" w:eastAsia="en-US"/>
        </w:rPr>
        <w:t>Το Εγχειρίδιο Διαδικασιών ΣΔΕ ΠΔΕ / ΕΠΑ.</w:t>
      </w:r>
    </w:p>
    <w:p w14:paraId="3D4CC519" w14:textId="77777777" w:rsidR="00E3317F" w:rsidRPr="00B61FA7" w:rsidRDefault="00E3317F" w:rsidP="00E3317F">
      <w:pPr>
        <w:pStyle w:val="aff"/>
        <w:numPr>
          <w:ilvl w:val="0"/>
          <w:numId w:val="48"/>
        </w:numPr>
        <w:suppressAutoHyphens w:val="0"/>
        <w:autoSpaceDE w:val="0"/>
        <w:autoSpaceDN w:val="0"/>
        <w:snapToGrid w:val="0"/>
        <w:spacing w:before="120" w:after="0" w:line="300" w:lineRule="auto"/>
        <w:contextualSpacing w:val="0"/>
        <w:rPr>
          <w:lang w:val="el-GR"/>
        </w:rPr>
      </w:pPr>
      <w:r w:rsidRPr="00B61FA7">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45322D71" w14:textId="77777777" w:rsidR="00E3317F" w:rsidRPr="004A3760" w:rsidRDefault="00E3317F" w:rsidP="00E3317F">
      <w:pPr>
        <w:pStyle w:val="aff"/>
        <w:numPr>
          <w:ilvl w:val="0"/>
          <w:numId w:val="48"/>
        </w:numPr>
        <w:suppressAutoHyphens w:val="0"/>
        <w:autoSpaceDE w:val="0"/>
        <w:autoSpaceDN w:val="0"/>
        <w:snapToGrid w:val="0"/>
        <w:spacing w:before="120" w:after="0" w:line="300" w:lineRule="auto"/>
        <w:contextualSpacing w:val="0"/>
      </w:pPr>
      <w:r w:rsidRPr="00B61FA7">
        <w:rPr>
          <w:lang w:val="el-GR"/>
        </w:rPr>
        <w:t xml:space="preserve">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4A3760">
        <w:t>(Β’ 164)» ΦΕΚ 2060/Β’/2021))» (ΦΕΚ 5807/Β/10-12-2021).</w:t>
      </w:r>
    </w:p>
    <w:p w14:paraId="31062E54" w14:textId="77777777" w:rsidR="00E3317F" w:rsidRPr="004A3760" w:rsidRDefault="00E3317F" w:rsidP="00E3317F">
      <w:pPr>
        <w:pStyle w:val="aff"/>
        <w:numPr>
          <w:ilvl w:val="0"/>
          <w:numId w:val="48"/>
        </w:numPr>
        <w:suppressAutoHyphens w:val="0"/>
        <w:autoSpaceDE w:val="0"/>
        <w:autoSpaceDN w:val="0"/>
        <w:snapToGrid w:val="0"/>
        <w:spacing w:before="120" w:after="0" w:line="300" w:lineRule="auto"/>
        <w:contextualSpacing w:val="0"/>
      </w:pPr>
      <w:r w:rsidRPr="00B61FA7">
        <w:rPr>
          <w:lang w:val="el-GR"/>
        </w:rPr>
        <w:t xml:space="preserve">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4A3760">
        <w:t>(ΦΕΚ 752/ΥΟΔΔ/24-08-2022).</w:t>
      </w:r>
    </w:p>
    <w:p w14:paraId="552C2408" w14:textId="77777777" w:rsidR="00E3317F" w:rsidRPr="00B61FA7" w:rsidRDefault="00E3317F" w:rsidP="00E3317F">
      <w:pPr>
        <w:pStyle w:val="aff"/>
        <w:numPr>
          <w:ilvl w:val="0"/>
          <w:numId w:val="48"/>
        </w:numPr>
        <w:suppressAutoHyphens w:val="0"/>
        <w:autoSpaceDE w:val="0"/>
        <w:autoSpaceDN w:val="0"/>
        <w:snapToGrid w:val="0"/>
        <w:spacing w:before="120" w:after="0" w:line="300" w:lineRule="auto"/>
        <w:contextualSpacing w:val="0"/>
        <w:rPr>
          <w:lang w:val="el-GR"/>
        </w:rPr>
      </w:pPr>
      <w:r w:rsidRPr="00B61FA7">
        <w:rPr>
          <w:lang w:val="el-GR"/>
        </w:rPr>
        <w:t xml:space="preserve">Την από 30-11-2023 Προγραμματική Συμφωνία </w:t>
      </w:r>
      <w:r w:rsidRPr="00B61FA7">
        <w:rPr>
          <w:iCs/>
          <w:lang w:val="el-GR" w:eastAsia="en-US"/>
        </w:rPr>
        <w:t>(ΑΠ ΚτΠ Μ.Α.Ε. 25842/05-12-2023)</w:t>
      </w:r>
      <w:r w:rsidRPr="00B61FA7">
        <w:rPr>
          <w:lang w:val="el-GR"/>
        </w:rPr>
        <w:t xml:space="preserve"> μεταξύ του Υπουργείου Τουρισμού και της ΚτΠ Μ.Α.Ε., με την οποία ορίζεται η ΚτΠ Μ.Α.Ε. Δικαιούχος για την εκτέλεση του Έργου: «Τουρισμός για όλους 2024», ήτοι του 2</w:t>
      </w:r>
      <w:r w:rsidRPr="00B61FA7">
        <w:rPr>
          <w:vertAlign w:val="superscript"/>
          <w:lang w:val="el-GR"/>
        </w:rPr>
        <w:t>ου</w:t>
      </w:r>
      <w:r w:rsidRPr="00B61FA7">
        <w:rPr>
          <w:lang w:val="el-GR"/>
        </w:rPr>
        <w:t xml:space="preserve"> κύκλου του Έργου «Τουρισμός για όλους 2022-2025» ευθύνης του Υπουργείου Τουρισμού.</w:t>
      </w:r>
    </w:p>
    <w:p w14:paraId="196F26BE" w14:textId="77777777" w:rsidR="00E3317F" w:rsidRPr="00B61FA7" w:rsidRDefault="00E3317F" w:rsidP="00E3317F">
      <w:pPr>
        <w:numPr>
          <w:ilvl w:val="0"/>
          <w:numId w:val="48"/>
        </w:numPr>
        <w:suppressAutoHyphens w:val="0"/>
        <w:spacing w:before="120" w:after="0" w:line="276" w:lineRule="auto"/>
        <w:rPr>
          <w:lang w:val="el-GR"/>
        </w:rPr>
      </w:pPr>
      <w:r w:rsidRPr="00B61FA7">
        <w:rPr>
          <w:lang w:val="el-GR"/>
        </w:rPr>
        <w:t>Την απόφαση έγκρισης Ένταξης στο Ειδικό Πρόγραμμα Εκτάκτων Αναγκών 2021-2025, του έργου «Τουρισμός για Όλους για τα έτη 2022-2025» (κωδικός ΟΠΣ 5138770) (ΑΠ ΚτΠ Μ.Α.Ε.: 12074/08-07-2022), όπως ισχύει.</w:t>
      </w:r>
    </w:p>
    <w:p w14:paraId="582E06B6" w14:textId="77777777" w:rsidR="00E3317F" w:rsidRPr="00B61FA7" w:rsidRDefault="00E3317F" w:rsidP="00E3317F">
      <w:pPr>
        <w:numPr>
          <w:ilvl w:val="0"/>
          <w:numId w:val="48"/>
        </w:numPr>
        <w:suppressAutoHyphens w:val="0"/>
        <w:spacing w:before="120" w:after="0" w:line="276" w:lineRule="auto"/>
        <w:rPr>
          <w:bCs/>
          <w:lang w:val="el-GR"/>
        </w:rPr>
      </w:pPr>
      <w:r w:rsidRPr="00B61FA7">
        <w:rPr>
          <w:bCs/>
          <w:lang w:val="el-GR"/>
        </w:rPr>
        <w:t>Την υπ’ αρ. 297/08-01-2024 ΚΥΑ των Υπουργών Εθνικής Οικονομίας και Οικονομικών, Τουρισμού και Ψηφιακής Διακυβέρνησης με θέμα: Πρόγραμμα «Τουρισμός για όλους έτους 2024» (ΦΕΚ 79/Β’/08-01-2024).</w:t>
      </w:r>
    </w:p>
    <w:p w14:paraId="78C45D17" w14:textId="77777777" w:rsidR="00E3317F" w:rsidRPr="00B61FA7" w:rsidRDefault="00E3317F" w:rsidP="00E3317F">
      <w:pPr>
        <w:numPr>
          <w:ilvl w:val="0"/>
          <w:numId w:val="48"/>
        </w:numPr>
        <w:suppressAutoHyphens w:val="0"/>
        <w:spacing w:before="120" w:after="0" w:line="276" w:lineRule="auto"/>
        <w:rPr>
          <w:bCs/>
          <w:lang w:val="el-GR"/>
        </w:rPr>
      </w:pPr>
      <w:bookmarkStart w:id="27" w:name="_Hlk152326522"/>
      <w:r w:rsidRPr="00B61FA7">
        <w:rPr>
          <w:bCs/>
          <w:lang w:val="el-GR"/>
        </w:rPr>
        <w:t>Την υπ’ αρ. πρωτ. ΚτΠ Μ.Α.Ε. 537/10-01-2024 Παροχή Σύμφωνης Γνώμης επί της Ολοκλήρωσης της Φάσης Α’ και έναρξης της Φάσης Β’ για το έργο: «Τουρισμός για όλους 2023-2024».</w:t>
      </w:r>
    </w:p>
    <w:bookmarkEnd w:id="27"/>
    <w:p w14:paraId="2034278E" w14:textId="77777777" w:rsidR="00E3317F" w:rsidRPr="00B61FA7" w:rsidRDefault="00E3317F" w:rsidP="00E3317F">
      <w:pPr>
        <w:pStyle w:val="aff"/>
        <w:numPr>
          <w:ilvl w:val="0"/>
          <w:numId w:val="48"/>
        </w:numPr>
        <w:suppressAutoHyphens w:val="0"/>
        <w:autoSpaceDE w:val="0"/>
        <w:autoSpaceDN w:val="0"/>
        <w:snapToGrid w:val="0"/>
        <w:spacing w:before="120" w:after="0" w:line="300" w:lineRule="auto"/>
        <w:contextualSpacing w:val="0"/>
        <w:rPr>
          <w:lang w:val="el-GR"/>
        </w:rPr>
      </w:pPr>
      <w:r w:rsidRPr="00B61FA7">
        <w:rPr>
          <w:lang w:val="el-GR"/>
        </w:rPr>
        <w:lastRenderedPageBreak/>
        <w:t xml:space="preserve">Την Απόφαση του Διοικητικού Συμβουλίου της  ΚτΠ Μ.Α.Ε. κατά την υπ’ αρ. 969/02-02-2024 Συνεδρίασή του (Θέμα 3.3). </w:t>
      </w:r>
    </w:p>
    <w:p w14:paraId="0BDE3128" w14:textId="77777777" w:rsidR="00E3317F" w:rsidRPr="00B61FA7" w:rsidRDefault="00E3317F" w:rsidP="00E3317F">
      <w:pPr>
        <w:pStyle w:val="aff"/>
        <w:numPr>
          <w:ilvl w:val="0"/>
          <w:numId w:val="48"/>
        </w:numPr>
        <w:suppressAutoHyphens w:val="0"/>
        <w:autoSpaceDE w:val="0"/>
        <w:autoSpaceDN w:val="0"/>
        <w:snapToGrid w:val="0"/>
        <w:spacing w:before="120" w:after="0" w:line="300" w:lineRule="auto"/>
        <w:contextualSpacing w:val="0"/>
        <w:rPr>
          <w:lang w:val="el-GR"/>
        </w:rPr>
      </w:pPr>
      <w:r w:rsidRPr="00B61FA7">
        <w:rPr>
          <w:lang w:val="el-GR"/>
        </w:rPr>
        <w:t>Την Απόφαση του ΔΣ της ΚτΠ Μ.Α.Ε. κατά την υπ’ αρ. 856/25-08-2022 Συνεδρίασή του, με θέμα Εκλογή Διευθύνοντος Συμβούλου (Θέμα 1).</w:t>
      </w:r>
    </w:p>
    <w:p w14:paraId="66107258" w14:textId="77777777" w:rsidR="00E3317F" w:rsidRPr="00B61FA7" w:rsidRDefault="00E3317F" w:rsidP="00E3317F">
      <w:pPr>
        <w:pStyle w:val="aff"/>
        <w:numPr>
          <w:ilvl w:val="0"/>
          <w:numId w:val="48"/>
        </w:numPr>
        <w:suppressAutoHyphens w:val="0"/>
        <w:autoSpaceDE w:val="0"/>
        <w:autoSpaceDN w:val="0"/>
        <w:snapToGrid w:val="0"/>
        <w:spacing w:before="120" w:after="0" w:line="300" w:lineRule="auto"/>
        <w:contextualSpacing w:val="0"/>
        <w:rPr>
          <w:lang w:val="el-GR"/>
        </w:rPr>
      </w:pPr>
      <w:r w:rsidRPr="00B61FA7">
        <w:rPr>
          <w:lang w:val="el-GR"/>
        </w:rPr>
        <w:t>Την Απόφαση του ΔΣ της ΚτΠ Μ.Α.Ε. κατά την υπ’ αρ. 857/26-08-2022 Συνεδρίασή του, με θέμα γενικές εξουσιοδοτήσεις προς Διευθύνοντα Σύμβουλο (Θ.2.2).</w:t>
      </w:r>
    </w:p>
    <w:p w14:paraId="1FFF7742" w14:textId="77777777" w:rsidR="00E3317F" w:rsidRPr="00B61FA7" w:rsidRDefault="00E3317F" w:rsidP="00E3317F">
      <w:pPr>
        <w:pStyle w:val="aff"/>
        <w:numPr>
          <w:ilvl w:val="0"/>
          <w:numId w:val="48"/>
        </w:numPr>
        <w:suppressAutoHyphens w:val="0"/>
        <w:autoSpaceDE w:val="0"/>
        <w:autoSpaceDN w:val="0"/>
        <w:snapToGrid w:val="0"/>
        <w:spacing w:before="120" w:after="0" w:line="300" w:lineRule="auto"/>
        <w:contextualSpacing w:val="0"/>
        <w:rPr>
          <w:lang w:val="el-GR"/>
        </w:rPr>
      </w:pPr>
      <w:r w:rsidRPr="00B61FA7">
        <w:rPr>
          <w:lang w:val="el-GR"/>
        </w:rPr>
        <w:t>Την Απόφαση του Διευθύνοντος Συμβούλου της ΚτΠ Μ.Α.Ε. με Αρ. Πρωτ. 22683/20-12-2022 (ΟΕ: 23-10-2023) και θέμα «Εξουσιοδότηση δικαιώματος υπογραφής σε Γενικούς Διευθυντές και Διευθυντές της ΚτΠ Μ.Α.Ε.».</w:t>
      </w:r>
    </w:p>
    <w:p w14:paraId="26FA390F" w14:textId="77777777" w:rsidR="00182529" w:rsidRPr="009C4B99" w:rsidRDefault="00182529" w:rsidP="003F50B0">
      <w:pPr>
        <w:suppressAutoHyphens w:val="0"/>
        <w:spacing w:before="120"/>
        <w:rPr>
          <w:bCs/>
          <w:lang w:val="el-GR" w:eastAsia="en-US"/>
        </w:rPr>
      </w:pPr>
    </w:p>
    <w:bookmarkEnd w:id="26"/>
    <w:p w14:paraId="0D60A7E5" w14:textId="57C7FC03" w:rsidR="008338F0" w:rsidRPr="00603221" w:rsidRDefault="003355E7" w:rsidP="003A109E">
      <w:pPr>
        <w:pStyle w:val="2"/>
        <w:rPr>
          <w:rFonts w:cs="Tahoma"/>
          <w:lang w:val="el-GR"/>
        </w:rPr>
      </w:pPr>
      <w:r w:rsidRPr="00C570AF">
        <w:rPr>
          <w:rFonts w:cs="Tahoma"/>
          <w:lang w:val="el-GR"/>
        </w:rPr>
        <w:tab/>
      </w:r>
      <w:bookmarkStart w:id="28" w:name="_Ref40979373"/>
      <w:bookmarkStart w:id="29" w:name="_Toc97194260"/>
      <w:bookmarkStart w:id="30" w:name="_Toc97194409"/>
      <w:bookmarkStart w:id="31" w:name="_Toc158025447"/>
      <w:r w:rsidRPr="00603221">
        <w:rPr>
          <w:rFonts w:cs="Tahoma"/>
          <w:lang w:val="el-GR"/>
        </w:rPr>
        <w:t>Προθεσμία παραλαβής προσφορών και διενέργεια διαγωνισμού</w:t>
      </w:r>
      <w:bookmarkEnd w:id="28"/>
      <w:bookmarkEnd w:id="29"/>
      <w:bookmarkEnd w:id="30"/>
      <w:bookmarkEnd w:id="31"/>
      <w:r w:rsidRPr="00603221">
        <w:rPr>
          <w:rFonts w:cs="Tahoma"/>
          <w:lang w:val="el-GR"/>
        </w:rPr>
        <w:t xml:space="preserve"> </w:t>
      </w:r>
    </w:p>
    <w:p w14:paraId="00CC6D2B" w14:textId="5CDC6E40" w:rsidR="00FB5586" w:rsidRPr="00441443" w:rsidRDefault="00FB5586" w:rsidP="00FB5586">
      <w:pPr>
        <w:spacing w:before="240"/>
        <w:rPr>
          <w:b/>
          <w:bCs/>
          <w:color w:val="000000"/>
          <w:lang w:val="el-GR"/>
        </w:rPr>
      </w:pPr>
      <w:r w:rsidRPr="00603221">
        <w:rPr>
          <w:lang w:val="el-GR" w:eastAsia="el-GR"/>
        </w:rPr>
        <w:t>Η καταληκτική ημερομηνία παραλαβής των προσφορών είναι η</w:t>
      </w:r>
      <w:r w:rsidRPr="009F3708">
        <w:rPr>
          <w:lang w:val="el-GR" w:eastAsia="el-GR"/>
        </w:rPr>
        <w:t xml:space="preserve"> </w:t>
      </w:r>
      <w:r w:rsidR="00B61FA7" w:rsidRPr="005B2BAA">
        <w:rPr>
          <w:b/>
          <w:bCs/>
          <w:lang w:val="el-GR" w:eastAsia="el-GR"/>
        </w:rPr>
        <w:t>20</w:t>
      </w:r>
      <w:r w:rsidRPr="005B2BAA">
        <w:rPr>
          <w:b/>
          <w:bCs/>
          <w:lang w:val="el-GR" w:eastAsia="el-GR"/>
        </w:rPr>
        <w:t>-</w:t>
      </w:r>
      <w:r w:rsidR="00B61FA7" w:rsidRPr="005B2BAA">
        <w:rPr>
          <w:b/>
          <w:bCs/>
          <w:lang w:val="el-GR" w:eastAsia="el-GR"/>
        </w:rPr>
        <w:t>02</w:t>
      </w:r>
      <w:r w:rsidRPr="005B2BAA">
        <w:rPr>
          <w:b/>
          <w:bCs/>
          <w:lang w:val="el-GR" w:eastAsia="el-GR"/>
        </w:rPr>
        <w:t>-2024</w:t>
      </w:r>
      <w:r w:rsidRPr="009F3708">
        <w:rPr>
          <w:lang w:val="el-GR"/>
        </w:rPr>
        <w:t xml:space="preserve"> </w:t>
      </w:r>
      <w:r w:rsidR="00B61FA7">
        <w:rPr>
          <w:lang w:val="el-GR"/>
        </w:rPr>
        <w:t>ημέρα Τρίτη</w:t>
      </w:r>
      <w:r>
        <w:rPr>
          <w:lang w:val="el-GR" w:eastAsia="el-GR"/>
        </w:rPr>
        <w:t xml:space="preserve"> ώρα </w:t>
      </w:r>
      <w:r w:rsidR="00B61FA7" w:rsidRPr="005B2BAA">
        <w:rPr>
          <w:b/>
          <w:bCs/>
          <w:lang w:val="el-GR" w:eastAsia="el-GR"/>
        </w:rPr>
        <w:t>14</w:t>
      </w:r>
      <w:r w:rsidRPr="005B2BAA">
        <w:rPr>
          <w:b/>
          <w:bCs/>
          <w:lang w:val="el-GR" w:eastAsia="el-GR"/>
        </w:rPr>
        <w:t>:00</w:t>
      </w:r>
      <w:r w:rsidRPr="00603221">
        <w:rPr>
          <w:lang w:val="el-GR" w:eastAsia="el-GR"/>
        </w:rPr>
        <w:t xml:space="preserve"> και η </w:t>
      </w:r>
      <w:r w:rsidRPr="00603221">
        <w:rPr>
          <w:color w:val="000000"/>
          <w:lang w:val="el-GR"/>
        </w:rPr>
        <w:t>Ημερομηνία έναρξης υποβολής προσφορών είναι η</w:t>
      </w:r>
      <w:r>
        <w:rPr>
          <w:color w:val="000000"/>
          <w:lang w:val="el-GR"/>
        </w:rPr>
        <w:t xml:space="preserve"> </w:t>
      </w:r>
      <w:r w:rsidR="00B61FA7" w:rsidRPr="005B2BAA">
        <w:rPr>
          <w:b/>
          <w:bCs/>
          <w:lang w:val="el-GR" w:eastAsia="el-GR"/>
        </w:rPr>
        <w:t>05</w:t>
      </w:r>
      <w:r w:rsidRPr="005B2BAA">
        <w:rPr>
          <w:b/>
          <w:bCs/>
          <w:lang w:val="el-GR" w:eastAsia="el-GR"/>
        </w:rPr>
        <w:t>-</w:t>
      </w:r>
      <w:r w:rsidR="00B61FA7" w:rsidRPr="005B2BAA">
        <w:rPr>
          <w:b/>
          <w:bCs/>
          <w:lang w:val="el-GR" w:eastAsia="el-GR"/>
        </w:rPr>
        <w:t>02</w:t>
      </w:r>
      <w:r w:rsidRPr="005B2BAA">
        <w:rPr>
          <w:b/>
          <w:bCs/>
          <w:lang w:val="el-GR" w:eastAsia="el-GR"/>
        </w:rPr>
        <w:t>-2024</w:t>
      </w:r>
      <w:r w:rsidRPr="007F415B">
        <w:rPr>
          <w:b/>
          <w:bCs/>
          <w:color w:val="000000"/>
          <w:lang w:val="el-GR"/>
        </w:rPr>
        <w:t>.</w:t>
      </w:r>
    </w:p>
    <w:p w14:paraId="3D84A96B" w14:textId="69B79B30" w:rsidR="00FB5586" w:rsidRPr="00603221" w:rsidRDefault="00FB5586" w:rsidP="00FB5586">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Pr>
          <w:b/>
          <w:lang w:val="el-GR"/>
        </w:rPr>
        <w:t xml:space="preserve">δύο </w:t>
      </w:r>
      <w:r w:rsidRPr="00603221">
        <w:rPr>
          <w:b/>
          <w:lang w:val="el-GR"/>
        </w:rPr>
        <w:t>(</w:t>
      </w:r>
      <w:r>
        <w:rPr>
          <w:b/>
          <w:lang w:val="el-GR"/>
        </w:rPr>
        <w:t>2</w:t>
      </w:r>
      <w:r w:rsidRPr="00603221">
        <w:rPr>
          <w:b/>
          <w:lang w:val="el-GR"/>
        </w:rPr>
        <w:t>) εργάσιμες</w:t>
      </w:r>
      <w:r w:rsidRPr="00603221">
        <w:rPr>
          <w:lang w:val="el-GR"/>
        </w:rPr>
        <w:t xml:space="preserve"> ημέρες μετά την καταληκτική ημερομηνία υποβολής των προσφορών </w:t>
      </w:r>
      <w:r w:rsidRPr="00603221">
        <w:rPr>
          <w:b/>
          <w:lang w:val="el-GR"/>
        </w:rPr>
        <w:t xml:space="preserve">ήτοι </w:t>
      </w:r>
      <w:r w:rsidR="00B61FA7" w:rsidRPr="00B61FA7">
        <w:rPr>
          <w:b/>
          <w:lang w:val="el-GR"/>
        </w:rPr>
        <w:t>22</w:t>
      </w:r>
      <w:r w:rsidRPr="00B61FA7">
        <w:rPr>
          <w:b/>
          <w:lang w:val="el-GR"/>
        </w:rPr>
        <w:t>-</w:t>
      </w:r>
      <w:r w:rsidR="00B61FA7" w:rsidRPr="00B61FA7">
        <w:rPr>
          <w:b/>
          <w:lang w:val="el-GR"/>
        </w:rPr>
        <w:t>02</w:t>
      </w:r>
      <w:r w:rsidRPr="00B61FA7">
        <w:rPr>
          <w:b/>
          <w:lang w:val="el-GR"/>
        </w:rPr>
        <w:t>-2024</w:t>
      </w:r>
      <w:r w:rsidRPr="00B61FA7">
        <w:rPr>
          <w:lang w:val="el-GR"/>
        </w:rPr>
        <w:t xml:space="preserve"> </w:t>
      </w:r>
      <w:r w:rsidRPr="00B61FA7">
        <w:rPr>
          <w:b/>
          <w:lang w:val="el-GR"/>
        </w:rPr>
        <w:t xml:space="preserve"> και ώρα </w:t>
      </w:r>
      <w:r w:rsidR="00B61FA7" w:rsidRPr="00B61FA7">
        <w:rPr>
          <w:b/>
          <w:bCs/>
          <w:lang w:val="el-GR" w:eastAsia="el-GR"/>
        </w:rPr>
        <w:t>14</w:t>
      </w:r>
      <w:r w:rsidRPr="00B61FA7">
        <w:rPr>
          <w:b/>
          <w:lang w:val="el-GR"/>
        </w:rPr>
        <w:t>:00</w:t>
      </w:r>
      <w:r w:rsidRPr="00EE29E7">
        <w:rPr>
          <w:b/>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2" w:name="_Ref65241722"/>
      <w:bookmarkStart w:id="33" w:name="_Ref65241727"/>
      <w:bookmarkStart w:id="34" w:name="_Toc97194261"/>
      <w:bookmarkStart w:id="35" w:name="_Toc97194410"/>
      <w:bookmarkStart w:id="36" w:name="_Toc158025448"/>
      <w:r w:rsidRPr="00603221">
        <w:rPr>
          <w:rFonts w:cs="Tahoma"/>
          <w:lang w:val="el-GR"/>
        </w:rPr>
        <w:t>Δημοσιότητα</w:t>
      </w:r>
      <w:bookmarkEnd w:id="32"/>
      <w:bookmarkEnd w:id="33"/>
      <w:bookmarkEnd w:id="34"/>
      <w:bookmarkEnd w:id="35"/>
      <w:bookmarkEnd w:id="36"/>
    </w:p>
    <w:p w14:paraId="58594BF6" w14:textId="4F3BA7FF" w:rsidR="00990A3B" w:rsidRPr="00603221" w:rsidRDefault="00990A3B" w:rsidP="00990A3B">
      <w:pPr>
        <w:rPr>
          <w:lang w:val="el-GR"/>
        </w:rPr>
      </w:pPr>
      <w:r w:rsidRPr="00603221">
        <w:rPr>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Pr>
          <w:lang w:val="el-GR"/>
        </w:rPr>
        <w:t xml:space="preserve">στις </w:t>
      </w:r>
      <w:r w:rsidR="00DC73A2" w:rsidRPr="00DC73A2">
        <w:rPr>
          <w:b/>
          <w:bCs/>
          <w:lang w:val="el-GR"/>
        </w:rPr>
        <w:t>05-02-2024</w:t>
      </w:r>
      <w:r w:rsidRPr="00A97588">
        <w:rPr>
          <w:b/>
          <w:bCs/>
          <w:lang w:val="el-GR"/>
        </w:rPr>
        <w:t>.</w:t>
      </w:r>
      <w:r>
        <w:rPr>
          <w:lang w:val="el-GR"/>
        </w:rPr>
        <w:t xml:space="preserve"> </w:t>
      </w:r>
    </w:p>
    <w:p w14:paraId="74C3FAB3" w14:textId="34694430" w:rsidR="00990A3B" w:rsidRDefault="00990A3B" w:rsidP="00990A3B">
      <w:pPr>
        <w:rPr>
          <w:lang w:val="el-GR"/>
        </w:rPr>
      </w:pPr>
      <w:r w:rsidRPr="006B3C5C">
        <w:rPr>
          <w:lang w:val="el-GR"/>
        </w:rPr>
        <w:t xml:space="preserve">Τα έγγραφα της σύμβασης </w:t>
      </w:r>
      <w:bookmarkStart w:id="37" w:name="_Hlk75874003"/>
      <w:r w:rsidRPr="006B3C5C">
        <w:rPr>
          <w:lang w:val="el-GR"/>
        </w:rPr>
        <w:t xml:space="preserve">της παρούσας Διακήρυξης καταχωρήθηκαν </w:t>
      </w:r>
      <w:bookmarkEnd w:id="3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75605C" w:rsidRPr="0075605C">
        <w:rPr>
          <w:b/>
          <w:bCs/>
          <w:lang w:val="el-GR"/>
        </w:rPr>
        <w:t>05-02-2024</w:t>
      </w:r>
      <w:r w:rsidR="0075605C">
        <w:rPr>
          <w:b/>
          <w:bCs/>
          <w:lang w:val="el-GR"/>
        </w:rPr>
        <w:t xml:space="preserve"> </w:t>
      </w:r>
      <w:r w:rsidRPr="006B3C5C">
        <w:rPr>
          <w:lang w:val="el-GR"/>
        </w:rPr>
        <w:t>η οποία έλαβε Συστημικό Αύξοντα Αριθμό</w:t>
      </w:r>
      <w:bookmarkStart w:id="38" w:name="_Hlk75874030"/>
      <w:r w:rsidRPr="006B3C5C">
        <w:rPr>
          <w:lang w:val="el-GR"/>
        </w:rPr>
        <w:t>:</w:t>
      </w:r>
      <w:bookmarkEnd w:id="38"/>
      <w:r>
        <w:rPr>
          <w:lang w:val="el-GR"/>
        </w:rPr>
        <w:t xml:space="preserve"> </w:t>
      </w:r>
      <w:r w:rsidR="006500F2" w:rsidRPr="006500F2">
        <w:rPr>
          <w:b/>
          <w:bCs/>
          <w:lang w:val="el-GR"/>
        </w:rPr>
        <w:t xml:space="preserve">344361 </w:t>
      </w:r>
      <w:r w:rsidRPr="006B3C5C">
        <w:rPr>
          <w:lang w:val="el-GR"/>
        </w:rPr>
        <w:t>και αναρτήθηκαν στη Διαδικτυακή Πύλη (</w:t>
      </w:r>
      <w:hyperlink r:id="rId20" w:history="1">
        <w:r w:rsidRPr="00012FAE">
          <w:rPr>
            <w:rStyle w:val="-"/>
            <w:lang w:val="el-GR"/>
          </w:rPr>
          <w:t>www.promitheus.gov.gr</w:t>
        </w:r>
      </w:hyperlink>
      <w:r w:rsidRPr="006B3C5C">
        <w:rPr>
          <w:lang w:val="el-GR"/>
        </w:rPr>
        <w:t>) του ΟΠΣ ΕΣΗΔΗΣ</w:t>
      </w:r>
      <w:r>
        <w:rPr>
          <w:lang w:val="el-GR"/>
        </w:rPr>
        <w:t>.</w:t>
      </w:r>
    </w:p>
    <w:p w14:paraId="1D75992B" w14:textId="4F1F9A4D" w:rsidR="00990A3B" w:rsidRDefault="00367B06" w:rsidP="00990A3B">
      <w:pPr>
        <w:rPr>
          <w:lang w:val="el-GR"/>
        </w:rPr>
      </w:pPr>
      <w:r>
        <w:rPr>
          <w:lang w:val="el-GR"/>
        </w:rPr>
        <w:t>Π</w:t>
      </w:r>
      <w:r w:rsidR="00990A3B">
        <w:rPr>
          <w:lang w:val="el-GR"/>
        </w:rPr>
        <w:t>ε</w:t>
      </w:r>
      <w:r w:rsidR="00990A3B" w:rsidRPr="00181C40">
        <w:rPr>
          <w:lang w:val="el-GR"/>
        </w:rPr>
        <w:t xml:space="preserve">ρίληψη της παρούσας Διακήρυξης όπως προβλέπεται στην περίπτωση </w:t>
      </w:r>
      <w:bookmarkStart w:id="39" w:name="_Hlk75874098"/>
      <w:r w:rsidR="00990A3B" w:rsidRPr="00181C40">
        <w:rPr>
          <w:lang w:val="el-GR"/>
        </w:rPr>
        <w:t xml:space="preserve">(ιστ) </w:t>
      </w:r>
      <w:bookmarkEnd w:id="39"/>
      <w:r w:rsidR="00990A3B"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990A3B" w:rsidRPr="00603221">
        <w:rPr>
          <w:lang w:val="el-GR" w:eastAsia="el-GR"/>
        </w:rPr>
        <w:t xml:space="preserve">στις </w:t>
      </w:r>
      <w:r w:rsidR="0075605C" w:rsidRPr="0075605C">
        <w:rPr>
          <w:b/>
          <w:bCs/>
          <w:lang w:val="el-GR"/>
        </w:rPr>
        <w:t>05-02-2024</w:t>
      </w:r>
      <w:r w:rsidR="00990A3B" w:rsidRPr="00A97588">
        <w:rPr>
          <w:b/>
          <w:bCs/>
          <w:lang w:val="el-GR"/>
        </w:rPr>
        <w:t>.</w:t>
      </w:r>
    </w:p>
    <w:p w14:paraId="4381CF14" w14:textId="0E13E63B" w:rsidR="00990A3B" w:rsidRPr="00603221" w:rsidRDefault="00990A3B" w:rsidP="40B1066A">
      <w:pPr>
        <w:pStyle w:val="normalwithoutspacing"/>
        <w:snapToGrid w:val="0"/>
        <w:rPr>
          <w:i/>
          <w:iCs/>
          <w:color w:val="5B9BD5"/>
          <w:kern w:val="1"/>
        </w:rPr>
      </w:pPr>
      <w:r>
        <w:t xml:space="preserve">Η Διακήρυξη θα αναρτηθεί στο διαδίκτυο, στην ιστοσελίδα της αναθέτουσας αρχής, στη διεύθυνση (URL):  </w:t>
      </w:r>
      <w:hyperlink r:id="rId21">
        <w:r w:rsidRPr="40B1066A">
          <w:rPr>
            <w:rStyle w:val="-"/>
          </w:rPr>
          <w:t>http://www.ktpae.gr</w:t>
        </w:r>
      </w:hyperlink>
      <w:r>
        <w:t xml:space="preserve">  στη θέση Διαγωνισμοί στις </w:t>
      </w:r>
      <w:r w:rsidR="003C5A56" w:rsidRPr="003C5A56">
        <w:rPr>
          <w:b/>
          <w:bCs/>
        </w:rPr>
        <w:t>05-02-2024</w:t>
      </w:r>
      <w:r w:rsidRPr="40B1066A">
        <w:rPr>
          <w:b/>
          <w:bCs/>
        </w:rPr>
        <w:t>.</w:t>
      </w:r>
      <w:r w:rsidR="003C5A56">
        <w:rPr>
          <w:b/>
          <w:bCs/>
        </w:rPr>
        <w:t xml:space="preserve"> </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0" w:name="_Toc97194262"/>
      <w:bookmarkStart w:id="41" w:name="_Toc97194411"/>
      <w:bookmarkStart w:id="42" w:name="_Toc158025449"/>
      <w:r w:rsidRPr="00603221">
        <w:rPr>
          <w:rFonts w:cs="Tahoma"/>
          <w:lang w:val="el-GR"/>
        </w:rPr>
        <w:t>Αρχές εφαρμοζόμενες στη διαδικασία σύναψης</w:t>
      </w:r>
      <w:bookmarkEnd w:id="40"/>
      <w:bookmarkEnd w:id="41"/>
      <w:bookmarkEnd w:id="42"/>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77777777" w:rsidR="008338F0" w:rsidRPr="00603221" w:rsidRDefault="003355E7">
      <w:pPr>
        <w:rPr>
          <w:lang w:val="el-GR"/>
        </w:rPr>
      </w:pPr>
      <w:r w:rsidRPr="00603221">
        <w:rPr>
          <w:lang w:val="el-GR"/>
        </w:rPr>
        <w:lastRenderedPageBreak/>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3" w:name="_Toc97194412"/>
      <w:bookmarkStart w:id="44" w:name="_Toc158025450"/>
      <w:r w:rsidRPr="00603221">
        <w:rPr>
          <w:rFonts w:cs="Tahoma"/>
          <w:sz w:val="22"/>
          <w:szCs w:val="22"/>
        </w:rPr>
        <w:t>ΓΕΝΙΚΟΙ ΚΑΙ ΕΙΔΙΚΟΙ ΟΡΟΙ ΣΥΜΜΕΤΟΧΗΣ</w:t>
      </w:r>
      <w:bookmarkEnd w:id="43"/>
      <w:bookmarkEnd w:id="44"/>
    </w:p>
    <w:p w14:paraId="240D7CED" w14:textId="77777777" w:rsidR="00092ADB" w:rsidRPr="00603221" w:rsidRDefault="00092ADB" w:rsidP="003A109E">
      <w:pPr>
        <w:pStyle w:val="2"/>
        <w:rPr>
          <w:rFonts w:cs="Tahoma"/>
          <w:lang w:val="el-GR"/>
        </w:rPr>
      </w:pPr>
      <w:bookmarkStart w:id="45" w:name="__RefHeading___Toc491949729"/>
      <w:bookmarkStart w:id="46" w:name="__RefHeading___Toc491949730"/>
      <w:bookmarkStart w:id="47" w:name="_Hlk494445205"/>
      <w:bookmarkEnd w:id="45"/>
      <w:bookmarkEnd w:id="46"/>
      <w:r w:rsidRPr="00603221">
        <w:rPr>
          <w:rFonts w:cs="Tahoma"/>
          <w:lang w:val="el-GR"/>
        </w:rPr>
        <w:tab/>
      </w:r>
      <w:bookmarkStart w:id="48" w:name="_Toc97194263"/>
      <w:bookmarkStart w:id="49" w:name="_Toc97194413"/>
      <w:bookmarkStart w:id="50" w:name="_Toc158025451"/>
      <w:r w:rsidRPr="00603221">
        <w:rPr>
          <w:rFonts w:cs="Tahoma"/>
          <w:lang w:val="el-GR"/>
        </w:rPr>
        <w:t>Γενικές Πληροφορίες</w:t>
      </w:r>
      <w:bookmarkEnd w:id="48"/>
      <w:bookmarkEnd w:id="49"/>
      <w:bookmarkEnd w:id="50"/>
    </w:p>
    <w:p w14:paraId="347E50D6" w14:textId="77777777" w:rsidR="008338F0" w:rsidRPr="00603221" w:rsidRDefault="003355E7" w:rsidP="000631F7">
      <w:pPr>
        <w:pStyle w:val="3"/>
        <w:ind w:left="1276"/>
        <w:rPr>
          <w:lang w:val="el-GR"/>
        </w:rPr>
      </w:pPr>
      <w:bookmarkStart w:id="51" w:name="_Toc97194264"/>
      <w:bookmarkStart w:id="52" w:name="_Toc97194414"/>
      <w:bookmarkStart w:id="53" w:name="_Toc158025452"/>
      <w:bookmarkEnd w:id="47"/>
      <w:r w:rsidRPr="00603221">
        <w:rPr>
          <w:lang w:val="el-GR"/>
        </w:rPr>
        <w:t>Έγγραφα της σύμβασης</w:t>
      </w:r>
      <w:bookmarkEnd w:id="51"/>
      <w:bookmarkEnd w:id="52"/>
      <w:bookmarkEnd w:id="53"/>
    </w:p>
    <w:p w14:paraId="6CEFF92E" w14:textId="77777777" w:rsidR="008338F0" w:rsidRPr="00603221" w:rsidRDefault="003355E7">
      <w:pPr>
        <w:rPr>
          <w:lang w:val="el-GR"/>
        </w:rPr>
      </w:pPr>
      <w:r w:rsidRPr="00603221">
        <w:rPr>
          <w:lang w:val="el-GR"/>
        </w:rPr>
        <w:t>Τα έγγραφα της παρούσας διαδικασίας σύναψης είναι τα ακόλουθα:</w:t>
      </w:r>
    </w:p>
    <w:p w14:paraId="61B446C3" w14:textId="60AD896B" w:rsidR="008338F0" w:rsidRPr="003F2A53" w:rsidRDefault="003355E7">
      <w:pPr>
        <w:numPr>
          <w:ilvl w:val="0"/>
          <w:numId w:val="3"/>
        </w:numPr>
        <w:spacing w:after="40"/>
        <w:ind w:left="567" w:hanging="567"/>
        <w:rPr>
          <w:rFonts w:eastAsia="Calibri"/>
          <w:lang w:val="el-GR"/>
        </w:rPr>
      </w:pPr>
      <w:r w:rsidRPr="003F2A53">
        <w:rPr>
          <w:lang w:val="el-GR"/>
        </w:rPr>
        <w:t>η παρούσα Διακήρυξη</w:t>
      </w:r>
      <w:r w:rsidR="006B6AD9" w:rsidRPr="003F2A53">
        <w:rPr>
          <w:lang w:val="el-GR"/>
        </w:rPr>
        <w:t xml:space="preserve"> </w:t>
      </w:r>
      <w:r w:rsidRPr="003F2A53">
        <w:rPr>
          <w:lang w:val="el-GR"/>
        </w:rPr>
        <w:t>με τα Παραρτήματα που αποτελούν αναπόσπαστο μέρος αυτής</w:t>
      </w:r>
    </w:p>
    <w:p w14:paraId="5C0B8E50" w14:textId="68A7ADED" w:rsidR="008338F0" w:rsidRPr="003F2A53" w:rsidRDefault="003355E7" w:rsidP="00E263B2">
      <w:pPr>
        <w:numPr>
          <w:ilvl w:val="0"/>
          <w:numId w:val="3"/>
        </w:numPr>
        <w:spacing w:after="40"/>
        <w:ind w:left="567" w:hanging="567"/>
        <w:rPr>
          <w:lang w:val="el-GR"/>
        </w:rPr>
      </w:pPr>
      <w:r w:rsidRPr="003F2A53">
        <w:rPr>
          <w:lang w:val="el-GR"/>
        </w:rPr>
        <w:t>το</w:t>
      </w:r>
      <w:r w:rsidR="00E1337D" w:rsidRPr="003F2A53">
        <w:rPr>
          <w:lang w:val="el-GR"/>
        </w:rPr>
        <w:t xml:space="preserve"> </w:t>
      </w:r>
      <w:r w:rsidRPr="003F2A53">
        <w:rPr>
          <w:lang w:val="el-GR"/>
        </w:rPr>
        <w:t>Ευρωπαϊκό Ενιαίο Έγγραφο Σύμβασης [ΕΕΕΣ]</w:t>
      </w:r>
    </w:p>
    <w:p w14:paraId="425F8D58" w14:textId="77777777" w:rsidR="008338F0" w:rsidRPr="003F2A53" w:rsidRDefault="003355E7">
      <w:pPr>
        <w:numPr>
          <w:ilvl w:val="0"/>
          <w:numId w:val="3"/>
        </w:numPr>
        <w:spacing w:after="40"/>
        <w:ind w:left="567" w:hanging="567"/>
        <w:rPr>
          <w:lang w:val="el-GR"/>
        </w:rPr>
      </w:pPr>
      <w:r w:rsidRPr="003F2A53">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4" w:name="_Toc97194265"/>
      <w:bookmarkStart w:id="55" w:name="_Toc97194415"/>
      <w:bookmarkStart w:id="56" w:name="_Toc158025453"/>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4"/>
      <w:bookmarkEnd w:id="55"/>
      <w:bookmarkEnd w:id="56"/>
    </w:p>
    <w:p w14:paraId="59977BE9" w14:textId="4CA5C51C"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2"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7" w:name="_Ref75870613"/>
      <w:bookmarkStart w:id="58" w:name="_Toc97194266"/>
      <w:bookmarkStart w:id="59" w:name="_Toc97194416"/>
      <w:bookmarkStart w:id="60" w:name="_Toc158025454"/>
      <w:r w:rsidRPr="00603221">
        <w:rPr>
          <w:lang w:val="el-GR"/>
        </w:rPr>
        <w:t>Παροχή Διευκρινίσεων</w:t>
      </w:r>
      <w:bookmarkEnd w:id="57"/>
      <w:bookmarkEnd w:id="58"/>
      <w:bookmarkEnd w:id="59"/>
      <w:bookmarkEnd w:id="60"/>
    </w:p>
    <w:p w14:paraId="04A6955A" w14:textId="5471F63B"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AF1EF4">
        <w:rPr>
          <w:lang w:val="el-GR"/>
        </w:rPr>
        <w:t xml:space="preserve">τις </w:t>
      </w:r>
      <w:r w:rsidR="00733E72">
        <w:rPr>
          <w:b/>
          <w:bCs/>
          <w:lang w:val="el-GR"/>
        </w:rPr>
        <w:t>12</w:t>
      </w:r>
      <w:r w:rsidR="00AF1EF4" w:rsidRPr="008E47E5">
        <w:rPr>
          <w:b/>
          <w:bCs/>
          <w:lang w:val="el-GR"/>
        </w:rPr>
        <w:t>-</w:t>
      </w:r>
      <w:r w:rsidR="008E47E5">
        <w:rPr>
          <w:b/>
          <w:bCs/>
          <w:lang w:val="el-GR"/>
        </w:rPr>
        <w:t>02</w:t>
      </w:r>
      <w:r w:rsidR="00AF1EF4" w:rsidRPr="00AF1EF4">
        <w:rPr>
          <w:b/>
          <w:bCs/>
          <w:lang w:val="el-GR"/>
        </w:rPr>
        <w:t>-202</w:t>
      </w:r>
      <w:r w:rsidR="0073386D">
        <w:rPr>
          <w:b/>
          <w:bCs/>
          <w:lang w:val="el-GR"/>
        </w:rPr>
        <w:t>4</w:t>
      </w:r>
      <w:r w:rsidR="00AF1EF4">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3"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1" w:name="_Ref75870681"/>
      <w:bookmarkStart w:id="62" w:name="_Toc97194267"/>
      <w:bookmarkStart w:id="63" w:name="_Toc97194417"/>
      <w:bookmarkStart w:id="64" w:name="_Toc158025455"/>
      <w:r w:rsidRPr="00603221">
        <w:rPr>
          <w:lang w:val="el-GR"/>
        </w:rPr>
        <w:lastRenderedPageBreak/>
        <w:t>Γλώσσα</w:t>
      </w:r>
      <w:bookmarkEnd w:id="61"/>
      <w:bookmarkEnd w:id="62"/>
      <w:bookmarkEnd w:id="63"/>
      <w:bookmarkEnd w:id="64"/>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323F7C31" w:rsidR="005A6D30" w:rsidRPr="006B2C94" w:rsidRDefault="005A6D30" w:rsidP="005A6D30">
      <w:pPr>
        <w:rPr>
          <w:lang w:val="el-GR"/>
        </w:rPr>
      </w:pPr>
      <w:r w:rsidRPr="40B1066A">
        <w:rPr>
          <w:color w:val="000000" w:themeColor="text1"/>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40B1066A">
        <w:rPr>
          <w:rStyle w:val="FootnoteReference2"/>
          <w:color w:val="000000" w:themeColor="text1"/>
          <w:lang w:val="el-GR"/>
        </w:rPr>
        <w:t xml:space="preserve"> </w:t>
      </w: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5" w:name="_Ref496624630"/>
      <w:bookmarkStart w:id="66" w:name="_Ref496624815"/>
      <w:bookmarkStart w:id="67" w:name="_Ref496625091"/>
      <w:bookmarkStart w:id="68" w:name="_Toc97194268"/>
      <w:bookmarkStart w:id="69" w:name="_Toc97194418"/>
      <w:bookmarkStart w:id="70" w:name="_Toc158025456"/>
      <w:r w:rsidRPr="00603221">
        <w:rPr>
          <w:lang w:val="el-GR"/>
        </w:rPr>
        <w:t>Εγγυήσεις</w:t>
      </w:r>
      <w:bookmarkEnd w:id="65"/>
      <w:bookmarkEnd w:id="66"/>
      <w:bookmarkEnd w:id="67"/>
      <w:bookmarkEnd w:id="68"/>
      <w:bookmarkEnd w:id="69"/>
      <w:bookmarkEnd w:id="70"/>
    </w:p>
    <w:p w14:paraId="00B15F19" w14:textId="4F7838B3" w:rsidR="008338F0" w:rsidRDefault="006771AF" w:rsidP="0054025C">
      <w:pPr>
        <w:rPr>
          <w:color w:val="000000"/>
          <w:lang w:val="el-GR"/>
        </w:rPr>
      </w:pPr>
      <w:bookmarkStart w:id="7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2"/>
    </w:p>
    <w:p w14:paraId="401DC43E" w14:textId="77B2500C"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w:t>
      </w:r>
      <w:r w:rsidR="00750826">
        <w:rPr>
          <w:color w:val="000000"/>
          <w:lang w:val="el-GR"/>
        </w:rPr>
        <w:t>υποβολής προσφορών</w:t>
      </w:r>
      <w:r w:rsidRPr="00603221">
        <w:rPr>
          <w:color w:val="000000"/>
          <w:lang w:val="el-GR"/>
        </w:rPr>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617BF607" w:rsidR="00401C3F" w:rsidRPr="00747D5B" w:rsidRDefault="00401C3F">
      <w:pPr>
        <w:rPr>
          <w:color w:val="000000"/>
          <w:lang w:val="el-GR"/>
        </w:rPr>
      </w:pPr>
      <w:r w:rsidRPr="00603221">
        <w:rPr>
          <w:color w:val="000000"/>
          <w:lang w:val="el-GR"/>
        </w:rPr>
        <w:t xml:space="preserve">Οι εγγυητικές επιστολές συντάσσονται σύμφωνα με τα υποδείγματα του </w:t>
      </w:r>
      <w:r w:rsidR="00CF6D1A" w:rsidRPr="00603221">
        <w:rPr>
          <w:color w:val="000000"/>
          <w:lang w:val="el-GR"/>
        </w:rPr>
        <w:t>Παραρτήματος</w:t>
      </w:r>
      <w:r w:rsidR="00747D5B">
        <w:rPr>
          <w:color w:val="000000"/>
          <w:lang w:val="el-GR"/>
        </w:rPr>
        <w:t xml:space="preserve"> </w:t>
      </w:r>
      <w:r w:rsidR="00367B06">
        <w:rPr>
          <w:color w:val="000000"/>
          <w:lang w:val="el-GR"/>
        </w:rPr>
        <w:t xml:space="preserve">ΠΑΡΑΡΤΗΜΑ </w:t>
      </w:r>
      <w:r w:rsidR="00747D5B">
        <w:rPr>
          <w:color w:val="000000"/>
          <w:lang w:val="en-US"/>
        </w:rPr>
        <w:t>VIII</w:t>
      </w:r>
      <w:r w:rsidR="00367B06">
        <w:rPr>
          <w:color w:val="000000"/>
          <w:lang w:val="el-GR"/>
        </w:rPr>
        <w:t>– Υποδείγματα Εγγυητικών Επιστολών της παρούσας</w:t>
      </w:r>
      <w:r w:rsidR="00747D5B" w:rsidRPr="00747D5B">
        <w:rPr>
          <w:color w:val="000000"/>
          <w:lang w:val="el-GR"/>
        </w:rPr>
        <w:t>.</w:t>
      </w:r>
    </w:p>
    <w:p w14:paraId="35D4B144" w14:textId="77777777" w:rsidR="00F97C41" w:rsidRPr="00F97C41" w:rsidRDefault="00F97C41">
      <w:pPr>
        <w:rPr>
          <w:color w:val="000000"/>
          <w:lang w:val="el-GR"/>
        </w:rPr>
      </w:pPr>
      <w:r w:rsidRPr="00033BA0">
        <w:rPr>
          <w:color w:val="000000"/>
          <w:lang w:val="el-GR"/>
        </w:rPr>
        <w:lastRenderedPageBreak/>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3" w:name="_Toc97194269"/>
      <w:bookmarkStart w:id="74" w:name="_Toc97194419"/>
      <w:bookmarkStart w:id="75" w:name="_Toc158025457"/>
      <w:r w:rsidRPr="000A60A0">
        <w:rPr>
          <w:lang w:val="el-GR"/>
        </w:rPr>
        <w:t>Προστασία Προσωπικών Δεδομένων</w:t>
      </w:r>
      <w:bookmarkEnd w:id="73"/>
      <w:bookmarkEnd w:id="74"/>
      <w:bookmarkEnd w:id="75"/>
      <w:r w:rsidRPr="000A60A0">
        <w:rPr>
          <w:lang w:val="el-GR"/>
        </w:rPr>
        <w:t xml:space="preserve"> </w:t>
      </w:r>
    </w:p>
    <w:p w14:paraId="3BC1122F" w14:textId="5FCCAB8B"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στο παράρτημα</w:t>
      </w:r>
      <w:r w:rsidR="009136C1">
        <w:rPr>
          <w:lang w:val="el-GR"/>
        </w:rPr>
        <w:t xml:space="preserve"> </w:t>
      </w:r>
      <w:r w:rsidR="009136C1">
        <w:rPr>
          <w:lang w:val="en-US"/>
        </w:rPr>
        <w:t>IX</w:t>
      </w:r>
      <w:r w:rsidR="009136C1" w:rsidRPr="009136C1">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1"/>
    <w:p w14:paraId="0A47A717" w14:textId="77777777" w:rsidR="008338F0" w:rsidRPr="00603221" w:rsidRDefault="003355E7" w:rsidP="003A109E">
      <w:pPr>
        <w:pStyle w:val="2"/>
        <w:rPr>
          <w:rFonts w:cs="Tahoma"/>
          <w:lang w:val="el-GR"/>
        </w:rPr>
      </w:pPr>
      <w:r w:rsidRPr="00603221">
        <w:rPr>
          <w:rFonts w:cs="Tahoma"/>
          <w:lang w:val="el-GR"/>
        </w:rPr>
        <w:tab/>
      </w:r>
      <w:bookmarkStart w:id="76" w:name="_Toc97194270"/>
      <w:bookmarkStart w:id="77" w:name="_Toc97194420"/>
      <w:bookmarkStart w:id="78" w:name="_Toc158025458"/>
      <w:r w:rsidRPr="00603221">
        <w:rPr>
          <w:rFonts w:cs="Tahoma"/>
          <w:lang w:val="el-GR"/>
        </w:rPr>
        <w:t>Δικαίωμα Συμμετοχής - Κριτήρια Ποιοτικής Επιλογής</w:t>
      </w:r>
      <w:bookmarkEnd w:id="76"/>
      <w:bookmarkEnd w:id="77"/>
      <w:bookmarkEnd w:id="78"/>
    </w:p>
    <w:p w14:paraId="79E1C284" w14:textId="77777777" w:rsidR="008338F0" w:rsidRPr="00603221" w:rsidRDefault="003355E7" w:rsidP="0072750F">
      <w:pPr>
        <w:pStyle w:val="3"/>
        <w:ind w:left="1276"/>
        <w:rPr>
          <w:lang w:val="el-GR"/>
        </w:rPr>
      </w:pPr>
      <w:bookmarkStart w:id="79" w:name="_Ref496541397"/>
      <w:bookmarkStart w:id="80" w:name="_Toc97194271"/>
      <w:bookmarkStart w:id="81" w:name="_Toc97194421"/>
      <w:bookmarkStart w:id="82" w:name="_Toc158025459"/>
      <w:r w:rsidRPr="00603221">
        <w:rPr>
          <w:lang w:val="el-GR"/>
        </w:rPr>
        <w:t>Δικαιούμενοι συμμετοχής</w:t>
      </w:r>
      <w:bookmarkEnd w:id="79"/>
      <w:bookmarkEnd w:id="80"/>
      <w:bookmarkEnd w:id="81"/>
      <w:bookmarkEnd w:id="82"/>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050F33C0" w:rsidR="008338F0" w:rsidRPr="00603221" w:rsidRDefault="003355E7">
      <w:pPr>
        <w:rPr>
          <w:lang w:val="el-GR"/>
        </w:rPr>
      </w:pPr>
      <w:r w:rsidRPr="40B1066A">
        <w:rPr>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D3B0E" w:rsidRPr="40B1066A">
        <w:rPr>
          <w:lang w:val="el-GR"/>
        </w:rPr>
        <w:t>,</w:t>
      </w:r>
      <w:r w:rsidR="336FF293" w:rsidRPr="40B1066A">
        <w:rPr>
          <w:lang w:val="el-GR"/>
        </w:rPr>
        <w:t xml:space="preserve"> </w:t>
      </w:r>
      <w:r w:rsidRPr="40B1066A">
        <w:rPr>
          <w:lang w:val="el-GR"/>
        </w:rPr>
        <w:t>5</w:t>
      </w:r>
      <w:r w:rsidR="00CD3B0E" w:rsidRPr="40B1066A">
        <w:rPr>
          <w:lang w:val="el-GR"/>
        </w:rPr>
        <w:t>, 6</w:t>
      </w:r>
      <w:r w:rsidRPr="40B1066A">
        <w:rPr>
          <w:lang w:val="el-GR"/>
        </w:rPr>
        <w:t xml:space="preserve"> και</w:t>
      </w:r>
      <w:r w:rsidR="00CD3B0E" w:rsidRPr="40B1066A">
        <w:rPr>
          <w:lang w:val="el-GR"/>
        </w:rPr>
        <w:t xml:space="preserve"> 7 και</w:t>
      </w:r>
      <w:r w:rsidRPr="40B1066A">
        <w:rPr>
          <w:lang w:val="el-GR"/>
        </w:rPr>
        <w:t xml:space="preserve"> τις γενικές σημειώσεις του σχετικού με την Ένωση Προσαρτήματος </w:t>
      </w:r>
      <w:r>
        <w:t>I</w:t>
      </w:r>
      <w:r w:rsidRPr="40B1066A">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2BF8BBF8"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w:t>
      </w:r>
      <w:r w:rsidR="0032182D">
        <w:rPr>
          <w:lang w:val="el-GR"/>
        </w:rPr>
        <w:t>,</w:t>
      </w:r>
      <w:r w:rsidRPr="00303AE1">
        <w:rPr>
          <w:lang w:val="el-GR"/>
        </w:rPr>
        <w:t xml:space="preserve">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003A702D">
        <w:rPr>
          <w:lang w:val="el-GR"/>
        </w:rPr>
        <w:t>.</w:t>
      </w:r>
    </w:p>
    <w:p w14:paraId="42922809" w14:textId="219326EA" w:rsidR="009F688B" w:rsidRPr="003E44A9" w:rsidRDefault="00E97E4D" w:rsidP="009F688B">
      <w:pPr>
        <w:rPr>
          <w:lang w:val="el-GR"/>
        </w:rPr>
      </w:pPr>
      <w:bookmarkStart w:id="83" w:name="_Hlk118712403"/>
      <w:r w:rsidRPr="00E97E4D">
        <w:rPr>
          <w:b/>
          <w:bCs/>
          <w:lang w:val="el-GR"/>
        </w:rPr>
        <w:t>2.</w:t>
      </w:r>
      <w:r w:rsidRPr="00E97E4D">
        <w:rPr>
          <w:lang w:val="el-GR"/>
        </w:rPr>
        <w:t xml:space="preserve"> </w:t>
      </w:r>
      <w:r w:rsidR="009F688B" w:rsidRPr="003E44A9">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w:t>
      </w:r>
      <w:r w:rsidR="00337D8E">
        <w:rPr>
          <w:lang w:val="el-GR"/>
        </w:rPr>
        <w:t xml:space="preserve">της </w:t>
      </w:r>
      <w:r w:rsidR="009F688B" w:rsidRPr="003E44A9">
        <w:rPr>
          <w:lang w:val="el-GR"/>
        </w:rPr>
        <w:t>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3340FC08"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\h </w:instrText>
      </w:r>
      <w:r>
        <w:rPr>
          <w:lang w:val="el-GR"/>
        </w:rPr>
      </w:r>
      <w:r>
        <w:rPr>
          <w:lang w:val="el-GR"/>
        </w:rPr>
        <w:fldChar w:fldCharType="separate"/>
      </w:r>
      <w:r w:rsidR="008D102A" w:rsidRPr="00603221">
        <w:rPr>
          <w:lang w:val="el-GR"/>
        </w:rPr>
        <w:t xml:space="preserve">ΠΑΡΑΡΤΗΜΑ </w:t>
      </w:r>
      <w:r w:rsidR="008D102A" w:rsidRPr="00603221">
        <w:t>VI</w:t>
      </w:r>
      <w:r w:rsidR="008D102A"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3"/>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4" w:name="_Ref496542081"/>
      <w:bookmarkStart w:id="85" w:name="_Toc97194272"/>
      <w:bookmarkStart w:id="86" w:name="_Toc97194422"/>
      <w:bookmarkStart w:id="87" w:name="_Toc158025460"/>
      <w:r w:rsidRPr="00603221">
        <w:rPr>
          <w:lang w:val="el-GR"/>
        </w:rPr>
        <w:t>Εγγύηση συμμετοχής</w:t>
      </w:r>
      <w:bookmarkEnd w:id="84"/>
      <w:bookmarkEnd w:id="85"/>
      <w:bookmarkEnd w:id="86"/>
      <w:bookmarkEnd w:id="87"/>
    </w:p>
    <w:p w14:paraId="075B8B68" w14:textId="3BF5520C" w:rsidR="00C960CF" w:rsidRPr="00603221" w:rsidRDefault="003355E7" w:rsidP="00C8038E">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963EE5" w:rsidRPr="00963EE5">
        <w:rPr>
          <w:lang w:val="el-GR"/>
        </w:rPr>
        <w:t xml:space="preserve">«ΠΑΡΑΡΤΗΜΑ VIII – Υποδείγματα Εγγυητικών Επιστολών» </w:t>
      </w:r>
      <w:r w:rsidR="00C960CF" w:rsidRPr="00603221">
        <w:rPr>
          <w:lang w:val="el-GR"/>
        </w:rPr>
        <w:t>της παρούσας</w:t>
      </w:r>
      <w:r w:rsidRPr="00603221">
        <w:rPr>
          <w:lang w:val="el-GR"/>
        </w:rPr>
        <w:t>.</w:t>
      </w:r>
    </w:p>
    <w:p w14:paraId="37E366F6" w14:textId="5EFD7097" w:rsidR="00DF0C2D" w:rsidRPr="00603221"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5B672D">
        <w:rPr>
          <w:b/>
          <w:bCs/>
          <w:lang w:val="el-GR"/>
        </w:rPr>
        <w:t xml:space="preserve">τεσσάρων χιλιάδων διακοσίων </w:t>
      </w:r>
      <w:r w:rsidR="003E44A9" w:rsidRPr="00723994">
        <w:rPr>
          <w:b/>
          <w:bCs/>
          <w:lang w:val="el-GR"/>
        </w:rPr>
        <w:t xml:space="preserve">Ευρώ </w:t>
      </w:r>
      <w:r w:rsidRPr="00723994">
        <w:rPr>
          <w:b/>
          <w:bCs/>
          <w:lang w:val="el-GR"/>
        </w:rPr>
        <w:t>(</w:t>
      </w:r>
      <w:r w:rsidR="002C5823" w:rsidRPr="002C5823">
        <w:rPr>
          <w:b/>
          <w:bCs/>
          <w:lang w:val="el-GR"/>
        </w:rPr>
        <w:t>4</w:t>
      </w:r>
      <w:r w:rsidR="002A63C2" w:rsidRPr="00723994">
        <w:rPr>
          <w:b/>
          <w:bCs/>
          <w:lang w:val="el-GR"/>
        </w:rPr>
        <w:t>.</w:t>
      </w:r>
      <w:r w:rsidR="003027DE">
        <w:rPr>
          <w:b/>
          <w:bCs/>
          <w:lang w:val="el-GR"/>
        </w:rPr>
        <w:t>250</w:t>
      </w:r>
      <w:r w:rsidR="002A63C2" w:rsidRPr="00723994">
        <w:rPr>
          <w:b/>
          <w:bCs/>
          <w:lang w:val="el-GR"/>
        </w:rPr>
        <w:t>,00 €</w:t>
      </w:r>
      <w:r w:rsidRPr="0072399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03D2F6F2"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8D102A">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0D74309D"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8D102A">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3BD52B38" w:rsidR="00E975FD" w:rsidRDefault="00FA4CDD">
      <w:pPr>
        <w:rPr>
          <w:lang w:val="el-GR"/>
        </w:rPr>
      </w:pPr>
      <w:r>
        <w:rPr>
          <w:lang w:val="el-GR"/>
        </w:rPr>
        <w:t>μ</w:t>
      </w:r>
      <w:r w:rsidR="00FC1B9E">
        <w:rPr>
          <w:lang w:val="el-GR"/>
        </w:rPr>
        <w:t>ετά από:</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lastRenderedPageBreak/>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097361DF"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D102A">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D102A">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8D102A">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D102A">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8D102A">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8D102A">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8" w:name="_Ref496541356"/>
      <w:bookmarkStart w:id="89" w:name="_Ref496541742"/>
      <w:bookmarkStart w:id="90" w:name="_Ref496541775"/>
      <w:bookmarkStart w:id="91" w:name="_Ref496541863"/>
      <w:bookmarkStart w:id="92" w:name="_Toc97194273"/>
      <w:bookmarkStart w:id="93" w:name="_Toc97194423"/>
      <w:bookmarkStart w:id="94" w:name="_Toc158025461"/>
      <w:r w:rsidRPr="00603221">
        <w:rPr>
          <w:lang w:val="el-GR"/>
        </w:rPr>
        <w:t>Λόγοι αποκλεισμού</w:t>
      </w:r>
      <w:bookmarkEnd w:id="88"/>
      <w:bookmarkEnd w:id="89"/>
      <w:bookmarkEnd w:id="90"/>
      <w:bookmarkEnd w:id="91"/>
      <w:bookmarkEnd w:id="92"/>
      <w:bookmarkEnd w:id="93"/>
      <w:bookmarkEnd w:id="94"/>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2"/>
        </w:numPr>
        <w:spacing w:before="240"/>
        <w:ind w:left="0" w:firstLine="0"/>
        <w:rPr>
          <w:lang w:val="el-GR"/>
        </w:rPr>
      </w:pPr>
      <w:bookmarkStart w:id="95" w:name="_Ref496540567"/>
      <w:r w:rsidRPr="00603221">
        <w:rPr>
          <w:lang w:val="el-GR"/>
        </w:rPr>
        <w:t xml:space="preserve"> </w:t>
      </w:r>
      <w:bookmarkStart w:id="96"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5"/>
      <w:bookmarkEnd w:id="96"/>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2A7E527F"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r w:rsidR="00EB4923">
        <w:rPr>
          <w:lang w:val="el-GR"/>
        </w:rPr>
        <w:t>,</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w:t>
      </w:r>
      <w:r w:rsidR="00105242" w:rsidRPr="00105242">
        <w:rPr>
          <w:lang w:val="el-GR"/>
        </w:rPr>
        <w:lastRenderedPageBreak/>
        <w:t>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20044FDF" w:rsidR="009A3D76" w:rsidRDefault="009A3D76" w:rsidP="009A3D76">
      <w:pPr>
        <w:rPr>
          <w:lang w:val="el-GR"/>
        </w:rPr>
      </w:pPr>
      <w:r>
        <w:rPr>
          <w:lang w:val="el-GR"/>
        </w:rPr>
        <w:t>- στις περιπτώσεις εταιρειών περιορισμένης ευθύνης (Ε.Π.Ε.)</w:t>
      </w:r>
      <w:r w:rsidR="003B7A5D">
        <w:rPr>
          <w:lang w:val="el-GR"/>
        </w:rPr>
        <w:t>,</w:t>
      </w:r>
      <w:r>
        <w:rPr>
          <w:lang w:val="el-GR"/>
        </w:rPr>
        <w:t xml:space="preserve">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AD0B601" w14:textId="77777777" w:rsidR="00A465E2" w:rsidRPr="00821852" w:rsidRDefault="00A465E2" w:rsidP="009A3D76">
      <w:pPr>
        <w:rPr>
          <w:b/>
          <w:bCs/>
          <w:lang w:val="el-GR"/>
        </w:rPr>
      </w:pPr>
    </w:p>
    <w:p w14:paraId="0B49B17C" w14:textId="77777777" w:rsidR="005A0ACC" w:rsidRDefault="000326F6">
      <w:pPr>
        <w:pStyle w:val="aff"/>
        <w:numPr>
          <w:ilvl w:val="3"/>
          <w:numId w:val="12"/>
        </w:numPr>
        <w:tabs>
          <w:tab w:val="left" w:pos="0"/>
          <w:tab w:val="left" w:pos="709"/>
          <w:tab w:val="left" w:pos="1134"/>
        </w:tabs>
        <w:spacing w:before="240"/>
        <w:ind w:left="0" w:firstLine="0"/>
        <w:rPr>
          <w:lang w:val="el-GR"/>
        </w:rPr>
      </w:pPr>
      <w:bookmarkStart w:id="97" w:name="_Ref503518036"/>
      <w:r w:rsidRPr="00603221">
        <w:rPr>
          <w:lang w:val="el-GR"/>
        </w:rPr>
        <w:t>Σ</w:t>
      </w:r>
      <w:r w:rsidR="005A0ACC" w:rsidRPr="00603221">
        <w:rPr>
          <w:lang w:val="el-GR"/>
        </w:rPr>
        <w:t>τις ακόλουθες περιπτώσεις</w:t>
      </w:r>
      <w:bookmarkEnd w:id="97"/>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lastRenderedPageBreak/>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4B2FAB9A" w:rsidR="00B04AF3" w:rsidRPr="00603221" w:rsidRDefault="003355E7">
      <w:pPr>
        <w:pStyle w:val="aff"/>
        <w:numPr>
          <w:ilvl w:val="3"/>
          <w:numId w:val="12"/>
        </w:numPr>
        <w:tabs>
          <w:tab w:val="left" w:pos="0"/>
          <w:tab w:val="left" w:pos="709"/>
          <w:tab w:val="left" w:pos="1134"/>
        </w:tabs>
        <w:spacing w:before="240"/>
        <w:ind w:left="0" w:firstLine="0"/>
        <w:rPr>
          <w:i/>
          <w:color w:val="5B9BD5"/>
          <w:lang w:val="el-GR"/>
        </w:rPr>
      </w:pPr>
      <w:bookmarkStart w:id="98"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98"/>
      <w:r w:rsidRPr="00603221">
        <w:rPr>
          <w:lang w:val="el-GR"/>
        </w:rPr>
        <w:t xml:space="preserve"> </w:t>
      </w:r>
    </w:p>
    <w:p w14:paraId="0E1EDDD9" w14:textId="1BD44C28"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r w:rsidR="00253A05">
        <w:rPr>
          <w:lang w:val="el-GR"/>
        </w:rPr>
        <w:t>,</w:t>
      </w:r>
    </w:p>
    <w:p w14:paraId="513193AA" w14:textId="6EB67511"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w:t>
      </w:r>
      <w:r w:rsidR="00253A05">
        <w:rPr>
          <w:lang w:val="el-GR"/>
        </w:rPr>
        <w:t>,</w:t>
      </w:r>
      <w:r w:rsidR="00A23EAB">
        <w:rPr>
          <w:lang w:val="el-GR"/>
        </w:rPr>
        <w:t xml:space="preserve">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BA956C8" w14:textId="68B5F2B4" w:rsidR="00A23EAB" w:rsidRPr="00603221"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8D102A">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8D102A" w:rsidRPr="009E58E5">
        <w:rPr>
          <w:lang w:val="el-GR"/>
        </w:rPr>
        <w:t>Αποδεικτικά μέσα -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2A733164" w14:textId="77777777" w:rsidR="008338F0" w:rsidRPr="00603221" w:rsidRDefault="003355E7">
      <w:pPr>
        <w:rPr>
          <w:lang w:val="el-GR"/>
        </w:rPr>
      </w:pPr>
      <w:r w:rsidRPr="00603221">
        <w:rPr>
          <w:lang w:val="el-GR"/>
        </w:rPr>
        <w:lastRenderedPageBreak/>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777CE021" w14:textId="77777777" w:rsidR="006D3DA7" w:rsidRDefault="006D3DA7" w:rsidP="006D3DA7">
      <w:pPr>
        <w:pStyle w:val="aff"/>
        <w:tabs>
          <w:tab w:val="left" w:pos="0"/>
          <w:tab w:val="left" w:pos="709"/>
          <w:tab w:val="left" w:pos="1134"/>
        </w:tabs>
        <w:spacing w:before="240"/>
        <w:ind w:left="0"/>
        <w:rPr>
          <w:lang w:val="el-GR"/>
        </w:rPr>
      </w:pPr>
    </w:p>
    <w:p w14:paraId="256BE5A4" w14:textId="562B715D" w:rsidR="002A7C7B" w:rsidRDefault="002A7C7B">
      <w:pPr>
        <w:pStyle w:val="aff"/>
        <w:numPr>
          <w:ilvl w:val="3"/>
          <w:numId w:val="12"/>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68C0B523" w:rsidR="002A7C7B" w:rsidRPr="002A7C7B" w:rsidRDefault="003355E7" w:rsidP="40B1066A">
      <w:pPr>
        <w:pStyle w:val="aff"/>
        <w:numPr>
          <w:ilvl w:val="3"/>
          <w:numId w:val="12"/>
        </w:numPr>
        <w:tabs>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8D102A">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8D102A">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w:t>
      </w:r>
      <w:r w:rsidR="3E722923" w:rsidRPr="002A7C7B">
        <w:rPr>
          <w:lang w:val="el-GR"/>
        </w:rPr>
        <w:t xml:space="preserve"> </w:t>
      </w:r>
      <w:r w:rsidR="002A7C7B" w:rsidRPr="002A7C7B">
        <w:rPr>
          <w:lang w:val="el-GR"/>
        </w:rPr>
        <w:t>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2"/>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2"/>
        </w:numPr>
        <w:tabs>
          <w:tab w:val="left" w:pos="0"/>
          <w:tab w:val="left" w:pos="709"/>
          <w:tab w:val="left" w:pos="1134"/>
        </w:tabs>
        <w:spacing w:before="240"/>
        <w:ind w:left="0" w:firstLine="0"/>
        <w:rPr>
          <w:lang w:val="el-GR"/>
        </w:rPr>
      </w:pPr>
      <w:r w:rsidRPr="00821852">
        <w:rPr>
          <w:lang w:val="el-GR"/>
        </w:rPr>
        <w:t xml:space="preserve"> </w:t>
      </w:r>
      <w:bookmarkStart w:id="99"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99"/>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0" w:name="_Toc97194274"/>
      <w:bookmarkStart w:id="101" w:name="_Toc97194424"/>
      <w:bookmarkStart w:id="102" w:name="_Toc158025462"/>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0"/>
      <w:bookmarkEnd w:id="101"/>
      <w:bookmarkEnd w:id="102"/>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3" w:name="_Ref74510337"/>
      <w:bookmarkStart w:id="104" w:name="_Toc97194275"/>
      <w:bookmarkStart w:id="105" w:name="_Toc97194425"/>
      <w:bookmarkStart w:id="106" w:name="_Toc158025463"/>
      <w:r w:rsidRPr="00603221" w:rsidDel="00893E05">
        <w:rPr>
          <w:lang w:val="el-GR"/>
        </w:rPr>
        <w:t>Καταλληλόλητα άσκησης επαγγελματικής δραστηριότητας</w:t>
      </w:r>
      <w:bookmarkEnd w:id="103"/>
      <w:bookmarkEnd w:id="104"/>
      <w:bookmarkEnd w:id="105"/>
      <w:bookmarkEnd w:id="106"/>
      <w:r w:rsidRPr="00603221" w:rsidDel="00893E05">
        <w:rPr>
          <w:lang w:val="el-GR"/>
        </w:rPr>
        <w:t xml:space="preserve"> </w:t>
      </w:r>
    </w:p>
    <w:p w14:paraId="7A2B028E" w14:textId="2552CC93" w:rsidR="002F2E92" w:rsidRPr="00723994" w:rsidDel="00893E05" w:rsidRDefault="00F86B7A" w:rsidP="00723994">
      <w:pPr>
        <w:pStyle w:val="aff"/>
        <w:ind w:left="0"/>
        <w:rPr>
          <w:lang w:val="el-GR"/>
        </w:rPr>
      </w:pPr>
      <w:bookmarkStart w:id="107"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7"/>
      <w:r w:rsidR="00D75A0F" w:rsidRPr="00723994">
        <w:rPr>
          <w:lang w:val="el-GR"/>
        </w:rPr>
        <w:t xml:space="preserve">ήτοι υπηρεσίες </w:t>
      </w:r>
      <w:r w:rsidR="0075146F">
        <w:rPr>
          <w:lang w:val="el-GR"/>
        </w:rPr>
        <w:t>δημοσιότητας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272CC207" w:rsidR="007E243D" w:rsidRDefault="007E243D" w:rsidP="00086782">
      <w:pPr>
        <w:pStyle w:val="aff"/>
        <w:ind w:left="0"/>
        <w:rPr>
          <w:lang w:val="el-GR"/>
        </w:rPr>
      </w:pPr>
      <w:r w:rsidRPr="00252398" w:rsidDel="00893E05">
        <w:rPr>
          <w:lang w:val="el-GR"/>
        </w:rPr>
        <w:lastRenderedPageBreak/>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24ADDA8" w:rsidR="00BE6F4C" w:rsidDel="00893E05" w:rsidRDefault="00BE6F4C" w:rsidP="00086782">
      <w:pPr>
        <w:pStyle w:val="aff"/>
        <w:ind w:left="0"/>
        <w:rPr>
          <w:lang w:val="el-GR"/>
        </w:rPr>
      </w:pPr>
      <w:r w:rsidRPr="00BE6F4C" w:rsidDel="00893E05">
        <w:rPr>
          <w:lang w:val="el-GR"/>
        </w:rPr>
        <w:t xml:space="preserve">Στην περίπτωση οικονομικών φορέων εγκατεστημένων σε κράτος μέλους του Ευρωπαϊκού Οικονομικού Χώρου (Ε.Ο.Χ) ή σε τρίτες χώρες που </w:t>
      </w:r>
      <w:r w:rsidR="008C3156">
        <w:rPr>
          <w:lang w:val="el-GR"/>
        </w:rPr>
        <w:t xml:space="preserve">έχουν </w:t>
      </w:r>
      <w:r w:rsidRPr="00BE6F4C" w:rsidDel="00893E05">
        <w:rPr>
          <w:lang w:val="el-GR"/>
        </w:rPr>
        <w:t>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0F3183B" w14:textId="77777777" w:rsidR="00C53743" w:rsidRDefault="00C53743" w:rsidP="00C53743">
      <w:pPr>
        <w:pStyle w:val="aff"/>
        <w:ind w:left="0"/>
        <w:rPr>
          <w:lang w:val="el-GR"/>
        </w:rPr>
      </w:pPr>
      <w:r>
        <w:rPr>
          <w:rFonts w:eastAsia="Calibri"/>
          <w:bCs/>
          <w:color w:val="000000"/>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2F4CAEF8" w14:textId="77777777" w:rsidR="00FA4CDD" w:rsidRDefault="00FA4CDD" w:rsidP="00086782">
      <w:pPr>
        <w:pStyle w:val="aff"/>
        <w:ind w:left="0"/>
        <w:rPr>
          <w:lang w:val="el-GR"/>
        </w:rPr>
      </w:pPr>
    </w:p>
    <w:p w14:paraId="2BE12AB9" w14:textId="0CFCEE56" w:rsidR="00BE6F4C" w:rsidRPr="00BE6F4C" w:rsidDel="00893E05"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7830D1BF" w14:textId="77777777" w:rsidR="008338F0" w:rsidRPr="00603221" w:rsidRDefault="003355E7" w:rsidP="00086782">
      <w:pPr>
        <w:pStyle w:val="3"/>
        <w:ind w:left="1276"/>
        <w:rPr>
          <w:lang w:val="el-GR"/>
        </w:rPr>
      </w:pPr>
      <w:bookmarkStart w:id="108" w:name="_Toc74566826"/>
      <w:bookmarkStart w:id="109" w:name="_Ref496541309"/>
      <w:bookmarkStart w:id="110" w:name="_Ref496541508"/>
      <w:bookmarkStart w:id="111" w:name="_Toc97194277"/>
      <w:bookmarkStart w:id="112" w:name="_Toc97194426"/>
      <w:bookmarkStart w:id="113" w:name="_Toc158025464"/>
      <w:bookmarkEnd w:id="108"/>
      <w:r w:rsidRPr="00603221">
        <w:rPr>
          <w:lang w:val="el-GR"/>
        </w:rPr>
        <w:t>Οικονομική και χρηματοοικονομική επάρκεια</w:t>
      </w:r>
      <w:bookmarkEnd w:id="109"/>
      <w:bookmarkEnd w:id="110"/>
      <w:bookmarkEnd w:id="111"/>
      <w:bookmarkEnd w:id="112"/>
      <w:bookmarkEnd w:id="113"/>
    </w:p>
    <w:p w14:paraId="03EB84BA" w14:textId="0EB9AF2B" w:rsidR="00E83D26" w:rsidRDefault="00F86B7A" w:rsidP="00D6202B">
      <w:pPr>
        <w:rPr>
          <w:lang w:val="el-GR"/>
        </w:rPr>
      </w:pPr>
      <w:bookmarkStart w:id="114" w:name="_Toc97194278"/>
      <w:r w:rsidRPr="00AF7A8A">
        <w:rPr>
          <w:lang w:val="el-GR"/>
        </w:rPr>
        <w:t xml:space="preserve">Οι οικονομικοί φορείς που συμμετέχουν στη διαδικασία σύναψης της παρούσας απαιτείται να έχουν </w:t>
      </w:r>
      <w:r w:rsidR="00E17EA6" w:rsidRPr="00AF7A8A">
        <w:rPr>
          <w:lang w:val="el-GR"/>
        </w:rPr>
        <w:t xml:space="preserve">μέσο γενικό ετήσιο κύκλο εργασιών για τις τρεις </w:t>
      </w:r>
      <w:r w:rsidR="00966FED" w:rsidRPr="00AF7A8A">
        <w:rPr>
          <w:lang w:val="el-GR"/>
        </w:rPr>
        <w:t xml:space="preserve">(3) </w:t>
      </w:r>
      <w:r w:rsidR="00E17EA6" w:rsidRPr="00AF7A8A">
        <w:rPr>
          <w:lang w:val="el-GR"/>
        </w:rPr>
        <w:t>τελευταίες οικονομικές χρήσεις</w:t>
      </w:r>
      <w:r w:rsidR="005140E7" w:rsidRPr="005140E7">
        <w:rPr>
          <w:lang w:val="el-GR"/>
        </w:rPr>
        <w:t xml:space="preserve"> (202</w:t>
      </w:r>
      <w:r w:rsidR="001E5ADE">
        <w:rPr>
          <w:lang w:val="el-GR"/>
        </w:rPr>
        <w:t>1</w:t>
      </w:r>
      <w:r w:rsidR="005140E7" w:rsidRPr="005140E7">
        <w:rPr>
          <w:lang w:val="el-GR"/>
        </w:rPr>
        <w:t>-202</w:t>
      </w:r>
      <w:r w:rsidR="001E5ADE">
        <w:rPr>
          <w:lang w:val="el-GR"/>
        </w:rPr>
        <w:t>2</w:t>
      </w:r>
      <w:r w:rsidR="005140E7" w:rsidRPr="005140E7">
        <w:rPr>
          <w:lang w:val="el-GR"/>
        </w:rPr>
        <w:t>-202</w:t>
      </w:r>
      <w:r w:rsidR="001E5ADE">
        <w:rPr>
          <w:lang w:val="el-GR"/>
        </w:rPr>
        <w:t>3</w:t>
      </w:r>
      <w:r w:rsidR="005140E7" w:rsidRPr="005140E7">
        <w:rPr>
          <w:lang w:val="el-GR"/>
        </w:rPr>
        <w:t>)</w:t>
      </w:r>
      <w:r w:rsidR="00E17EA6" w:rsidRPr="00AF7A8A">
        <w:rPr>
          <w:lang w:val="el-GR"/>
        </w:rPr>
        <w:t xml:space="preserve"> ή, τις οικονομικές χρήσεις κατά τις οποίες ο οικονομικός φορέας δραστηριοποιείται, αν είναι λιγότερες από τρεις</w:t>
      </w:r>
      <w:r w:rsidR="00AF7A8A">
        <w:rPr>
          <w:lang w:val="el-GR"/>
        </w:rPr>
        <w:t xml:space="preserve">, κατ’ ελάχιστον ίσο με το </w:t>
      </w:r>
      <w:r w:rsidR="007032F4">
        <w:rPr>
          <w:lang w:val="el-GR"/>
        </w:rPr>
        <w:t>διακόσια</w:t>
      </w:r>
      <w:r w:rsidR="00A465E2">
        <w:rPr>
          <w:lang w:val="el-GR"/>
        </w:rPr>
        <w:t xml:space="preserve"> </w:t>
      </w:r>
      <w:r w:rsidR="00AF7A8A">
        <w:rPr>
          <w:lang w:val="el-GR"/>
        </w:rPr>
        <w:t>τοις εκατό (</w:t>
      </w:r>
      <w:r w:rsidR="007032F4">
        <w:rPr>
          <w:lang w:val="el-GR"/>
        </w:rPr>
        <w:t>20</w:t>
      </w:r>
      <w:r w:rsidR="0069435C" w:rsidRPr="00AF7A8A">
        <w:rPr>
          <w:lang w:val="el-GR"/>
        </w:rPr>
        <w:t>0%</w:t>
      </w:r>
      <w:r w:rsidR="00AF7A8A">
        <w:rPr>
          <w:lang w:val="el-GR"/>
        </w:rPr>
        <w:t>)</w:t>
      </w:r>
      <w:r w:rsidRPr="00AF7A8A">
        <w:rPr>
          <w:lang w:val="el-GR"/>
        </w:rPr>
        <w:t xml:space="preserve"> </w:t>
      </w:r>
      <w:r w:rsidR="003E44A9" w:rsidRPr="00AF7A8A">
        <w:rPr>
          <w:lang w:val="el-GR"/>
        </w:rPr>
        <w:t xml:space="preserve">της εκτιμώμενης αξίας </w:t>
      </w:r>
      <w:r w:rsidR="00AF7A8A">
        <w:rPr>
          <w:lang w:val="el-GR"/>
        </w:rPr>
        <w:t>της</w:t>
      </w:r>
      <w:r w:rsidR="00AF7A8A" w:rsidRPr="00AF7A8A">
        <w:rPr>
          <w:lang w:val="el-GR"/>
        </w:rPr>
        <w:t xml:space="preserve"> </w:t>
      </w:r>
      <w:r w:rsidRPr="00AF7A8A">
        <w:rPr>
          <w:lang w:val="el-GR"/>
        </w:rPr>
        <w:t xml:space="preserve">υπό ανάθεση </w:t>
      </w:r>
      <w:r w:rsidR="00AF7A8A">
        <w:rPr>
          <w:lang w:val="el-GR"/>
        </w:rPr>
        <w:t xml:space="preserve">σύμβασης μη περιλαμβανομένου </w:t>
      </w:r>
      <w:r w:rsidR="003E44A9" w:rsidRPr="00EF0725">
        <w:rPr>
          <w:lang w:val="el-GR"/>
        </w:rPr>
        <w:t>Φ</w:t>
      </w:r>
      <w:r w:rsidR="00AF7A8A">
        <w:rPr>
          <w:lang w:val="el-GR"/>
        </w:rPr>
        <w:t>.</w:t>
      </w:r>
      <w:r w:rsidR="003E44A9" w:rsidRPr="00AF7A8A">
        <w:rPr>
          <w:lang w:val="el-GR"/>
        </w:rPr>
        <w:t>Π</w:t>
      </w:r>
      <w:r w:rsidR="00AF7A8A">
        <w:rPr>
          <w:lang w:val="el-GR"/>
        </w:rPr>
        <w:t>.</w:t>
      </w:r>
      <w:r w:rsidR="003E44A9" w:rsidRPr="00AF7A8A">
        <w:rPr>
          <w:lang w:val="el-GR"/>
        </w:rPr>
        <w:t>Α</w:t>
      </w:r>
      <w:r w:rsidR="00AF7A8A">
        <w:rPr>
          <w:lang w:val="el-GR"/>
        </w:rPr>
        <w:t xml:space="preserve">., </w:t>
      </w:r>
      <w:r w:rsidRPr="00EF0725">
        <w:rPr>
          <w:lang w:val="el-GR"/>
        </w:rPr>
        <w:t xml:space="preserve">για </w:t>
      </w:r>
      <w:r w:rsidR="00AF7A8A">
        <w:rPr>
          <w:lang w:val="el-GR"/>
        </w:rPr>
        <w:t>την οποία</w:t>
      </w:r>
      <w:r w:rsidRPr="00AF7A8A">
        <w:rPr>
          <w:lang w:val="el-GR"/>
        </w:rPr>
        <w:t xml:space="preserve"> υποβάλλει προσφορά.</w:t>
      </w:r>
      <w:r w:rsidR="00E83D26" w:rsidRPr="00AF7A8A">
        <w:rPr>
          <w:lang w:val="el-GR"/>
        </w:rPr>
        <w:t xml:space="preserve"> </w:t>
      </w:r>
      <w:bookmarkEnd w:id="114"/>
    </w:p>
    <w:p w14:paraId="7D4F7C41" w14:textId="77777777" w:rsidR="00722D14" w:rsidRDefault="00722D14" w:rsidP="00722D14">
      <w:pPr>
        <w:rPr>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p>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5" w:name="_Ref496541329"/>
      <w:bookmarkStart w:id="116" w:name="_Ref496541556"/>
      <w:bookmarkStart w:id="117" w:name="_Toc97194279"/>
      <w:bookmarkStart w:id="118" w:name="_Toc97194427"/>
      <w:bookmarkStart w:id="119" w:name="_Toc158025465"/>
      <w:r w:rsidRPr="00603221">
        <w:rPr>
          <w:lang w:val="el-GR"/>
        </w:rPr>
        <w:t>Τεχνική και επαγγελματική ικανότητα</w:t>
      </w:r>
      <w:bookmarkEnd w:id="115"/>
      <w:bookmarkEnd w:id="116"/>
      <w:bookmarkEnd w:id="117"/>
      <w:bookmarkEnd w:id="118"/>
      <w:bookmarkEnd w:id="119"/>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0" w:name="_Ref61980826"/>
      <w:bookmarkStart w:id="121" w:name="_Toc97194280"/>
      <w:bookmarkStart w:id="122" w:name="_Toc158025466"/>
      <w:bookmarkStart w:id="123" w:name="_Ref40965350"/>
      <w:r>
        <w:rPr>
          <w:lang w:val="el-GR" w:eastAsia="en-US"/>
        </w:rPr>
        <w:t>Τεχνική Ικανότητα</w:t>
      </w:r>
      <w:bookmarkEnd w:id="120"/>
      <w:bookmarkEnd w:id="121"/>
      <w:bookmarkEnd w:id="122"/>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4"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A709E0C" w14:textId="7E91B377" w:rsidR="0075146F" w:rsidRPr="009A4DBA" w:rsidRDefault="0069435C" w:rsidP="0075146F">
      <w:pPr>
        <w:shd w:val="clear" w:color="auto" w:fill="FFFFFF"/>
        <w:spacing w:after="0" w:line="293" w:lineRule="atLeast"/>
        <w:textAlignment w:val="baseline"/>
        <w:rPr>
          <w:bCs/>
          <w:lang w:val="el-GR"/>
        </w:rPr>
      </w:pPr>
      <w:r>
        <w:rPr>
          <w:bCs/>
          <w:lang w:val="el-GR"/>
        </w:rPr>
        <w:t xml:space="preserve">Συγκεκριμένα </w:t>
      </w:r>
      <w:r w:rsidRPr="00FC0BE5">
        <w:rPr>
          <w:bCs/>
          <w:lang w:val="el-GR"/>
        </w:rPr>
        <w:t>απαιτείται</w:t>
      </w:r>
      <w:r>
        <w:rPr>
          <w:bCs/>
          <w:lang w:val="el-GR"/>
        </w:rPr>
        <w:t xml:space="preserve"> </w:t>
      </w:r>
      <w:bookmarkEnd w:id="124"/>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w:t>
      </w:r>
      <w:r w:rsidR="0075146F" w:rsidRPr="0075146F">
        <w:rPr>
          <w:rFonts w:cstheme="minorHAnsi"/>
          <w:lang w:val="el-GR" w:eastAsia="el-GR"/>
        </w:rPr>
        <w:t xml:space="preserve"> </w:t>
      </w:r>
      <w:r w:rsidR="0075146F">
        <w:rPr>
          <w:rFonts w:cstheme="minorHAnsi"/>
          <w:lang w:val="el-GR" w:eastAsia="el-GR"/>
        </w:rPr>
        <w:t>να έχουν ολοκληρώσει</w:t>
      </w:r>
      <w:r w:rsidR="0075146F" w:rsidRPr="0075146F">
        <w:rPr>
          <w:rFonts w:cstheme="minorHAnsi"/>
          <w:lang w:val="el-GR" w:eastAsia="el-GR"/>
        </w:rPr>
        <w:t xml:space="preserve">, τουλάχιστον </w:t>
      </w:r>
      <w:r w:rsidR="00BD71D8" w:rsidRPr="009A4DBA">
        <w:rPr>
          <w:bCs/>
          <w:lang w:val="el-GR"/>
        </w:rPr>
        <w:t>δύο</w:t>
      </w:r>
      <w:r w:rsidR="009A4DBA" w:rsidRPr="009A4DBA">
        <w:rPr>
          <w:bCs/>
          <w:lang w:val="el-GR"/>
        </w:rPr>
        <w:t xml:space="preserve"> </w:t>
      </w:r>
      <w:r w:rsidR="0075146F" w:rsidRPr="009A4DBA">
        <w:rPr>
          <w:bCs/>
          <w:lang w:val="el-GR"/>
        </w:rPr>
        <w:t>(</w:t>
      </w:r>
      <w:r w:rsidR="00BD71D8" w:rsidRPr="009A4DBA">
        <w:rPr>
          <w:bCs/>
          <w:lang w:val="el-GR"/>
        </w:rPr>
        <w:t>2</w:t>
      </w:r>
      <w:r w:rsidR="0075146F" w:rsidRPr="009A4DBA">
        <w:rPr>
          <w:bCs/>
          <w:lang w:val="el-GR"/>
        </w:rPr>
        <w:t>) ανάλογ</w:t>
      </w:r>
      <w:r w:rsidR="00BD71D8" w:rsidRPr="009A4DBA">
        <w:rPr>
          <w:bCs/>
          <w:lang w:val="el-GR"/>
        </w:rPr>
        <w:t>α</w:t>
      </w:r>
      <w:r w:rsidR="0075146F" w:rsidRPr="009A4DBA">
        <w:rPr>
          <w:bCs/>
          <w:lang w:val="el-GR"/>
        </w:rPr>
        <w:t xml:space="preserve"> έργ</w:t>
      </w:r>
      <w:r w:rsidR="00BD71D8" w:rsidRPr="009A4DBA">
        <w:rPr>
          <w:bCs/>
          <w:lang w:val="el-GR"/>
        </w:rPr>
        <w:t>α</w:t>
      </w:r>
      <w:r w:rsidR="0075146F" w:rsidRPr="009A4DBA">
        <w:rPr>
          <w:bCs/>
          <w:lang w:val="el-GR"/>
        </w:rPr>
        <w:t xml:space="preserve"> παροχής υπηρεσιών. </w:t>
      </w:r>
    </w:p>
    <w:p w14:paraId="2D6C1E1C" w14:textId="77777777" w:rsidR="0075146F" w:rsidRPr="0075146F" w:rsidRDefault="0075146F" w:rsidP="0075146F">
      <w:pPr>
        <w:shd w:val="clear" w:color="auto" w:fill="FFFFFF"/>
        <w:spacing w:after="0" w:line="293" w:lineRule="atLeast"/>
        <w:textAlignment w:val="baseline"/>
        <w:rPr>
          <w:rFonts w:cstheme="minorHAnsi"/>
          <w:lang w:val="el-GR" w:eastAsia="el-GR"/>
        </w:rPr>
      </w:pPr>
      <w:r w:rsidRPr="0075146F">
        <w:rPr>
          <w:rFonts w:cstheme="minorHAnsi"/>
          <w:lang w:val="el-GR" w:eastAsia="el-GR"/>
        </w:rPr>
        <w:t xml:space="preserve">Ως ανάλογο έργο νοείται το έργο που πληροί τους παρακάτω όρους: </w:t>
      </w:r>
    </w:p>
    <w:p w14:paraId="5175A3C9" w14:textId="5A55A78B" w:rsidR="0075146F" w:rsidRPr="009A4DBA" w:rsidRDefault="0075146F">
      <w:pPr>
        <w:numPr>
          <w:ilvl w:val="0"/>
          <w:numId w:val="32"/>
        </w:numPr>
        <w:shd w:val="clear" w:color="auto" w:fill="FFFFFF"/>
        <w:suppressAutoHyphens w:val="0"/>
        <w:spacing w:after="0" w:line="293" w:lineRule="atLeast"/>
        <w:contextualSpacing/>
        <w:textAlignment w:val="baseline"/>
        <w:rPr>
          <w:rFonts w:cstheme="minorHAnsi"/>
          <w:lang w:val="el-GR" w:eastAsia="el-GR"/>
        </w:rPr>
      </w:pPr>
      <w:r w:rsidRPr="009A4DBA">
        <w:rPr>
          <w:rFonts w:cstheme="minorHAnsi"/>
          <w:lang w:val="el-GR" w:eastAsia="el-GR"/>
        </w:rPr>
        <w:t>παροχή υπηρεσιών δημοσιότητας</w:t>
      </w:r>
      <w:r w:rsidR="004126E4" w:rsidRPr="009A4DBA">
        <w:rPr>
          <w:rFonts w:cstheme="minorHAnsi"/>
          <w:lang w:val="el-GR" w:eastAsia="el-GR"/>
        </w:rPr>
        <w:t xml:space="preserve"> σε φορείς δημοσίου με αντικείμενο </w:t>
      </w:r>
      <w:r w:rsidR="009A4DBA" w:rsidRPr="009A4DBA">
        <w:rPr>
          <w:rFonts w:cstheme="minorHAnsi"/>
          <w:lang w:val="el-GR" w:eastAsia="el-GR"/>
        </w:rPr>
        <w:t xml:space="preserve">τις δράσεις </w:t>
      </w:r>
      <w:r w:rsidR="004126E4" w:rsidRPr="009A4DBA">
        <w:rPr>
          <w:rFonts w:cstheme="minorHAnsi"/>
          <w:lang w:val="el-GR" w:eastAsia="el-GR"/>
        </w:rPr>
        <w:t>ενίσχυση</w:t>
      </w:r>
      <w:r w:rsidR="009A4DBA" w:rsidRPr="009A4DBA">
        <w:rPr>
          <w:rFonts w:cstheme="minorHAnsi"/>
          <w:lang w:val="el-GR" w:eastAsia="el-GR"/>
        </w:rPr>
        <w:t>ς</w:t>
      </w:r>
      <w:r w:rsidR="004126E4" w:rsidRPr="009A4DBA">
        <w:rPr>
          <w:rFonts w:cstheme="minorHAnsi"/>
          <w:lang w:val="el-GR" w:eastAsia="el-GR"/>
        </w:rPr>
        <w:t xml:space="preserve"> πολιτών </w:t>
      </w:r>
    </w:p>
    <w:p w14:paraId="6B3F8E84" w14:textId="77777777" w:rsidR="00493C63" w:rsidRDefault="00493C63" w:rsidP="0075146F">
      <w:pPr>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63AADE82" w14:textId="77777777" w:rsidR="002D10B9" w:rsidRDefault="002D10B9" w:rsidP="00166AA6">
      <w:pPr>
        <w:rPr>
          <w:lang w:val="el-GR"/>
        </w:rPr>
      </w:pPr>
    </w:p>
    <w:p w14:paraId="515F669D" w14:textId="77777777" w:rsidR="00CC2818" w:rsidRPr="006E6191" w:rsidRDefault="00CC2818" w:rsidP="00CC2818">
      <w:pPr>
        <w:pStyle w:val="4"/>
        <w:rPr>
          <w:lang w:val="el-GR" w:eastAsia="en-US"/>
        </w:rPr>
      </w:pPr>
      <w:bookmarkStart w:id="125" w:name="_Toc97194281"/>
      <w:bookmarkStart w:id="126" w:name="_Ref122528826"/>
      <w:bookmarkStart w:id="127" w:name="_Toc158025467"/>
      <w:bookmarkEnd w:id="123"/>
      <w:r w:rsidRPr="00CC2818">
        <w:rPr>
          <w:lang w:val="el-GR" w:eastAsia="en-US"/>
        </w:rPr>
        <w:lastRenderedPageBreak/>
        <w:t>Επαγγελματική Ικανότητα – Ομάδα Έργου</w:t>
      </w:r>
      <w:bookmarkEnd w:id="125"/>
      <w:bookmarkEnd w:id="126"/>
      <w:bookmarkEnd w:id="127"/>
    </w:p>
    <w:p w14:paraId="3DD94C43" w14:textId="7B1C49D3" w:rsidR="00451F31" w:rsidRPr="00BE6670" w:rsidRDefault="00451F31" w:rsidP="00451F31">
      <w:pPr>
        <w:spacing w:line="252" w:lineRule="auto"/>
        <w:rPr>
          <w:lang w:val="el-GR"/>
        </w:rPr>
      </w:pPr>
      <w:bookmarkStart w:id="128" w:name="_Ref40965313"/>
      <w:r w:rsidRPr="5386D906">
        <w:rPr>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47336D03" w14:textId="77777777" w:rsidR="009A3E22" w:rsidRPr="009A3E22" w:rsidRDefault="009A3E22" w:rsidP="009A3E22">
      <w:pPr>
        <w:widowControl w:val="0"/>
        <w:spacing w:before="120" w:after="0"/>
        <w:rPr>
          <w:lang w:val="el-GR"/>
        </w:rPr>
      </w:pPr>
    </w:p>
    <w:bookmarkEnd w:id="128"/>
    <w:p w14:paraId="74688965" w14:textId="77777777" w:rsidR="00850EBA" w:rsidRPr="009A4DBA" w:rsidRDefault="00850EBA" w:rsidP="00850EBA">
      <w:pPr>
        <w:spacing w:before="120" w:after="0"/>
        <w:rPr>
          <w:lang w:val="el-GR"/>
        </w:rPr>
      </w:pPr>
      <w:r w:rsidRPr="009A4DBA">
        <w:rPr>
          <w:lang w:val="el-GR"/>
        </w:rPr>
        <w:t xml:space="preserve">α) Έναν Υπεύθυνο Έργου με τα ακόλουθα προσόντα: </w:t>
      </w:r>
    </w:p>
    <w:p w14:paraId="696BE0EC" w14:textId="54E81BDA" w:rsidR="00850EBA" w:rsidRPr="009A4DBA" w:rsidRDefault="00850EBA" w:rsidP="00850EBA">
      <w:pPr>
        <w:spacing w:before="120" w:after="0"/>
        <w:rPr>
          <w:rFonts w:cstheme="minorHAnsi"/>
          <w:bCs/>
          <w:lang w:val="el-GR"/>
        </w:rPr>
      </w:pPr>
      <w:r w:rsidRPr="009A4DBA">
        <w:rPr>
          <w:rFonts w:ascii="Symbol" w:eastAsia="Symbol" w:hAnsi="Symbol" w:cs="Symbol"/>
        </w:rPr>
        <w:t>·</w:t>
      </w:r>
      <w:r w:rsidRPr="009A4DBA">
        <w:rPr>
          <w:lang w:val="el-GR"/>
        </w:rPr>
        <w:t xml:space="preserve"> Πτυχιούχος Τριτοβάθμιας Εκπαίδευσης με τίτλο σπουδών συναφή με το αντικείμενο του διαγωνισμού. Να διαθέτει τουλάχιστον 15ετή επαγγελματική εμπειρία στην επικοινωνία και τουλάχιστον 5ετή επαγγελματική εμπειρία στην υλοποίηση έργων δημοσιότητας δημοσίου. </w:t>
      </w:r>
    </w:p>
    <w:p w14:paraId="6AA0BA0A" w14:textId="4B498AAE" w:rsidR="00850EBA" w:rsidRPr="009A4DBA" w:rsidRDefault="00850EBA" w:rsidP="00850EBA">
      <w:pPr>
        <w:widowControl w:val="0"/>
        <w:spacing w:before="120" w:after="0"/>
        <w:ind w:left="720"/>
        <w:rPr>
          <w:rFonts w:eastAsia="Calibri" w:cstheme="minorHAnsi"/>
          <w:b/>
          <w:lang w:val="el-GR"/>
        </w:rPr>
      </w:pPr>
    </w:p>
    <w:p w14:paraId="330DF896" w14:textId="77777777" w:rsidR="00850EBA" w:rsidRPr="009A4DBA" w:rsidRDefault="00850EBA" w:rsidP="00850EBA">
      <w:pPr>
        <w:widowControl w:val="0"/>
        <w:spacing w:before="120" w:after="0"/>
        <w:rPr>
          <w:lang w:val="el-GR"/>
        </w:rPr>
      </w:pPr>
      <w:r w:rsidRPr="009A4DBA">
        <w:rPr>
          <w:lang w:val="el-GR"/>
        </w:rPr>
        <w:t xml:space="preserve">β) Έναν Αναπληρωτή Υπεύθυνο Έργου με τα ακόλουθα προσόντα: </w:t>
      </w:r>
    </w:p>
    <w:p w14:paraId="3A065BFF" w14:textId="628D2CBB" w:rsidR="00850EBA" w:rsidRPr="009A4DBA" w:rsidRDefault="00850EBA" w:rsidP="00850EBA">
      <w:pPr>
        <w:widowControl w:val="0"/>
        <w:spacing w:before="120" w:after="0"/>
        <w:rPr>
          <w:lang w:val="el-GR"/>
        </w:rPr>
      </w:pPr>
      <w:r w:rsidRPr="009A4DBA">
        <w:rPr>
          <w:rFonts w:ascii="Symbol" w:eastAsia="Symbol" w:hAnsi="Symbol" w:cs="Symbol"/>
        </w:rPr>
        <w:t>·</w:t>
      </w:r>
      <w:r w:rsidRPr="009A4DBA">
        <w:rPr>
          <w:lang w:val="el-GR"/>
        </w:rPr>
        <w:t xml:space="preserve"> Πτυχιούχος Τριτοβάθμιας Εκπαίδευσης με τίτλο Σπουδών </w:t>
      </w:r>
      <w:r w:rsidR="005A4DB0" w:rsidRPr="009A4DBA">
        <w:rPr>
          <w:lang w:val="el-GR"/>
        </w:rPr>
        <w:t xml:space="preserve">συναφή με το αντικείμενο του διαγωνισμού ή </w:t>
      </w:r>
      <w:r w:rsidRPr="009A4DBA">
        <w:rPr>
          <w:lang w:val="el-GR"/>
        </w:rPr>
        <w:t>στη Διοίκηση Επιχειρήσεων. Να διαθέτει τουλάχιστον 10ετή επαγγελματική εμπειρία στο χώρο της επικοινωνίας.</w:t>
      </w:r>
    </w:p>
    <w:p w14:paraId="210426BF" w14:textId="77777777" w:rsidR="00850EBA" w:rsidRPr="009A4DBA" w:rsidRDefault="00850EBA" w:rsidP="00850EBA">
      <w:pPr>
        <w:widowControl w:val="0"/>
        <w:spacing w:before="120" w:after="0"/>
        <w:rPr>
          <w:rFonts w:eastAsia="Calibri" w:cstheme="minorHAnsi"/>
          <w:b/>
          <w:lang w:val="el-GR"/>
        </w:rPr>
      </w:pPr>
    </w:p>
    <w:p w14:paraId="7402750E" w14:textId="1FDA568C" w:rsidR="00850EBA" w:rsidRPr="009A4DBA" w:rsidRDefault="00850EBA" w:rsidP="00850EBA">
      <w:pPr>
        <w:widowControl w:val="0"/>
        <w:spacing w:before="120"/>
        <w:contextualSpacing/>
        <w:rPr>
          <w:lang w:val="el-GR"/>
        </w:rPr>
      </w:pPr>
      <w:r w:rsidRPr="009A4DBA">
        <w:rPr>
          <w:lang w:val="el-GR"/>
        </w:rPr>
        <w:t>γ) Έναν Υπεύθυνο Δημιουργικού με τα ακόλουθα προσόντα:</w:t>
      </w:r>
    </w:p>
    <w:p w14:paraId="1D518CA7" w14:textId="7D0DA280" w:rsidR="00850EBA" w:rsidRPr="009A4DBA" w:rsidRDefault="00850EBA" w:rsidP="00850EBA">
      <w:pPr>
        <w:widowControl w:val="0"/>
        <w:spacing w:before="120"/>
        <w:ind w:left="360"/>
        <w:contextualSpacing/>
        <w:rPr>
          <w:lang w:val="el-GR"/>
        </w:rPr>
      </w:pPr>
      <w:r w:rsidRPr="009A4DBA">
        <w:rPr>
          <w:lang w:val="el-GR"/>
        </w:rPr>
        <w:t xml:space="preserve"> • Πτυχιούχος σχολής γραφιστικής με</w:t>
      </w:r>
      <w:r w:rsidR="00713656" w:rsidRPr="009A4DBA">
        <w:rPr>
          <w:lang w:val="el-GR"/>
        </w:rPr>
        <w:t xml:space="preserve"> τουλάχιστον 10</w:t>
      </w:r>
      <w:r w:rsidRPr="009A4DBA">
        <w:rPr>
          <w:lang w:val="el-GR"/>
        </w:rPr>
        <w:t>ετή επαγγελματική εμπειρία στο χώρο της επικοινωνίας και τουλάχιστον 5ετή επαγγελματική εμπειρία σε έργα δημοσιότητας δημοσίου.</w:t>
      </w:r>
    </w:p>
    <w:p w14:paraId="17BDD575" w14:textId="77777777" w:rsidR="00850EBA" w:rsidRPr="009A4DBA" w:rsidRDefault="00850EBA" w:rsidP="00850EBA">
      <w:pPr>
        <w:widowControl w:val="0"/>
        <w:spacing w:before="120"/>
        <w:contextualSpacing/>
        <w:rPr>
          <w:rFonts w:cstheme="minorHAnsi"/>
          <w:lang w:val="el-GR"/>
        </w:rPr>
      </w:pPr>
    </w:p>
    <w:p w14:paraId="1606B510" w14:textId="424ABD97" w:rsidR="00850EBA" w:rsidRPr="009A4DBA" w:rsidRDefault="004126E4" w:rsidP="00850EBA">
      <w:pPr>
        <w:widowControl w:val="0"/>
        <w:spacing w:before="120"/>
        <w:contextualSpacing/>
        <w:rPr>
          <w:lang w:val="el-GR"/>
        </w:rPr>
      </w:pPr>
      <w:r w:rsidRPr="009A4DBA">
        <w:rPr>
          <w:rFonts w:cstheme="minorHAnsi"/>
          <w:lang w:val="el-GR"/>
        </w:rPr>
        <w:t xml:space="preserve">δ) Ένα </w:t>
      </w:r>
      <w:r w:rsidR="002C5823" w:rsidRPr="009A4DBA">
        <w:rPr>
          <w:rFonts w:cstheme="minorHAnsi"/>
          <w:lang w:val="el-GR"/>
        </w:rPr>
        <w:t>Στέλεχος</w:t>
      </w:r>
      <w:r w:rsidR="00850EBA" w:rsidRPr="009A4DBA">
        <w:rPr>
          <w:rFonts w:cstheme="minorHAnsi"/>
          <w:lang w:val="el-GR"/>
        </w:rPr>
        <w:t xml:space="preserve"> υποστήριξης των δράσεων δημοσιότητας</w:t>
      </w:r>
    </w:p>
    <w:p w14:paraId="42F8EABF" w14:textId="7207624F" w:rsidR="00850EBA" w:rsidRPr="009A4DBA" w:rsidRDefault="004126E4" w:rsidP="00850EBA">
      <w:pPr>
        <w:widowControl w:val="0"/>
        <w:spacing w:before="120"/>
        <w:ind w:left="360"/>
        <w:contextualSpacing/>
        <w:rPr>
          <w:lang w:val="el-GR"/>
        </w:rPr>
      </w:pPr>
      <w:r w:rsidRPr="009A4DBA">
        <w:rPr>
          <w:lang w:val="el-GR"/>
        </w:rPr>
        <w:t>• Π</w:t>
      </w:r>
      <w:r w:rsidR="00374457" w:rsidRPr="009A4DBA">
        <w:rPr>
          <w:lang w:val="el-GR"/>
        </w:rPr>
        <w:t>τυχιούχο</w:t>
      </w:r>
      <w:r w:rsidRPr="009A4DBA">
        <w:rPr>
          <w:lang w:val="el-GR"/>
        </w:rPr>
        <w:t>ς</w:t>
      </w:r>
      <w:r w:rsidR="00374457" w:rsidRPr="009A4DBA">
        <w:rPr>
          <w:lang w:val="el-GR"/>
        </w:rPr>
        <w:t xml:space="preserve"> </w:t>
      </w:r>
      <w:r w:rsidR="009F623E" w:rsidRPr="009A4DBA">
        <w:rPr>
          <w:lang w:val="el-GR"/>
        </w:rPr>
        <w:t xml:space="preserve">Τριτοβάθμιας Εκπαίδευσης </w:t>
      </w:r>
      <w:r w:rsidR="00850EBA" w:rsidRPr="009A4DBA">
        <w:rPr>
          <w:lang w:val="el-GR"/>
        </w:rPr>
        <w:t xml:space="preserve">με </w:t>
      </w:r>
      <w:r w:rsidR="009A4DBA" w:rsidRPr="009A4DBA">
        <w:rPr>
          <w:lang w:val="el-GR"/>
        </w:rPr>
        <w:t xml:space="preserve">τουλάχιστον </w:t>
      </w:r>
      <w:r w:rsidR="00850EBA" w:rsidRPr="009A4DBA">
        <w:rPr>
          <w:lang w:val="el-GR"/>
        </w:rPr>
        <w:t>10ετή επαγγελματική εμπειρία στο χώρο της επικοινωνίας και τουλάχιστον 5ετή επαγγελματική εμπειρία σε έργα δημοσίου.</w:t>
      </w:r>
    </w:p>
    <w:p w14:paraId="079B85CC" w14:textId="77777777" w:rsidR="00850EBA" w:rsidRDefault="00850EBA" w:rsidP="00063FB6">
      <w:pPr>
        <w:rPr>
          <w:lang w:val="el-GR"/>
        </w:rPr>
      </w:pPr>
    </w:p>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29" w:name="_Ref496541343"/>
      <w:bookmarkStart w:id="130" w:name="_Ref496541651"/>
      <w:bookmarkStart w:id="131" w:name="_Toc97194282"/>
      <w:bookmarkStart w:id="132" w:name="_Toc97194428"/>
      <w:bookmarkStart w:id="133" w:name="_Toc158025468"/>
      <w:r w:rsidRPr="001F4428">
        <w:rPr>
          <w:lang w:val="el-GR"/>
        </w:rPr>
        <w:t xml:space="preserve">Πρότυπα διασφάλισης ποιότητας </w:t>
      </w:r>
      <w:r w:rsidRPr="00086782">
        <w:rPr>
          <w:lang w:val="el-GR"/>
        </w:rPr>
        <w:t>και πρότυπα περιβαλλοντικής διαχείρισης</w:t>
      </w:r>
      <w:bookmarkEnd w:id="129"/>
      <w:bookmarkEnd w:id="130"/>
      <w:bookmarkEnd w:id="131"/>
      <w:bookmarkEnd w:id="132"/>
      <w:bookmarkEnd w:id="133"/>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076A9563" w14:textId="0B823D97" w:rsidR="00C651CD" w:rsidRPr="009A4DBA" w:rsidRDefault="00C651CD" w:rsidP="00C651CD">
      <w:pPr>
        <w:rPr>
          <w:lang w:val="el-GR"/>
        </w:rPr>
      </w:pPr>
      <w:r w:rsidRPr="009A4DBA">
        <w:rPr>
          <w:rFonts w:eastAsia="Calibri"/>
          <w:b/>
          <w:bCs/>
          <w:color w:val="000000"/>
          <w:lang w:val="el-GR"/>
        </w:rPr>
        <w:t>β)</w:t>
      </w:r>
      <w:r w:rsidRPr="009A4DBA">
        <w:rPr>
          <w:rFonts w:eastAsia="Calibri"/>
          <w:bCs/>
          <w:color w:val="000000"/>
          <w:lang w:val="el-GR"/>
        </w:rPr>
        <w:t xml:space="preserve"> Πιστοποιητικό </w:t>
      </w:r>
      <w:r w:rsidRPr="009A4DBA">
        <w:rPr>
          <w:lang w:val="el-GR"/>
        </w:rPr>
        <w:t xml:space="preserve">συμμόρφωσης με το πρότυπο </w:t>
      </w:r>
      <w:r w:rsidRPr="009A4DBA">
        <w:rPr>
          <w:b/>
          <w:lang w:val="el-GR"/>
        </w:rPr>
        <w:t>ΕΛΟΤ 1435</w:t>
      </w:r>
      <w:r w:rsidR="0067674B" w:rsidRPr="009A4DBA">
        <w:rPr>
          <w:b/>
          <w:lang w:val="el-GR"/>
        </w:rPr>
        <w:t xml:space="preserve"> </w:t>
      </w:r>
      <w:r w:rsidR="0067674B" w:rsidRPr="009A4DBA">
        <w:rPr>
          <w:lang w:val="el-GR"/>
        </w:rPr>
        <w:t>“Υπηρεσίες Επικοινωνίας – Απαιτήσεις για παρόχους”</w:t>
      </w:r>
      <w:r w:rsidR="009A4DBA">
        <w:rPr>
          <w:lang w:val="el-GR"/>
        </w:rPr>
        <w:t>,</w:t>
      </w:r>
    </w:p>
    <w:p w14:paraId="0EA10FCE" w14:textId="11FEA779" w:rsidR="004A55A5" w:rsidRPr="004A55A5" w:rsidRDefault="004A55A5" w:rsidP="004A55A5">
      <w:pPr>
        <w:rPr>
          <w:rFonts w:eastAsia="Calibri"/>
          <w:color w:val="000000"/>
          <w:lang w:val="el-GR"/>
        </w:rPr>
      </w:pPr>
      <w:r w:rsidRPr="004A55A5">
        <w:rPr>
          <w:rFonts w:eastAsia="Calibri"/>
          <w:b/>
          <w:bCs/>
          <w:color w:val="000000"/>
          <w:lang w:val="el-GR"/>
        </w:rPr>
        <w:t xml:space="preserve">γ) </w:t>
      </w:r>
      <w:r w:rsidRPr="004A55A5">
        <w:rPr>
          <w:rFonts w:eastAsia="Calibri"/>
          <w:color w:val="000000"/>
          <w:lang w:val="el-GR"/>
        </w:rPr>
        <w:t>Πιστοποιητικό συμμόρφωσης συστήματος περιβαλλοντικής διαχείρισης ISO 14001:2015,</w:t>
      </w:r>
    </w:p>
    <w:p w14:paraId="53E8126C" w14:textId="716B8706" w:rsidR="004A55A5" w:rsidRPr="004A55A5" w:rsidRDefault="004A55A5" w:rsidP="004A55A5">
      <w:pPr>
        <w:rPr>
          <w:rFonts w:eastAsia="Calibri"/>
          <w:b/>
          <w:bCs/>
          <w:color w:val="000000"/>
          <w:lang w:val="el-GR"/>
        </w:rPr>
      </w:pPr>
      <w:r w:rsidRPr="004A55A5">
        <w:rPr>
          <w:rFonts w:eastAsia="Calibri"/>
          <w:b/>
          <w:bCs/>
          <w:color w:val="000000"/>
          <w:lang w:val="el-GR"/>
        </w:rPr>
        <w:t xml:space="preserve">δ) </w:t>
      </w:r>
      <w:r w:rsidRPr="004A55A5">
        <w:rPr>
          <w:rFonts w:eastAsia="Calibri"/>
          <w:color w:val="000000"/>
          <w:lang w:val="el-GR"/>
        </w:rPr>
        <w:t>Σύστημα διαχείρισης ασφάλειας πληροφοριών ISO/IEC 27001</w:t>
      </w:r>
      <w:r>
        <w:rPr>
          <w:rFonts w:eastAsia="Calibri"/>
          <w:color w:val="000000"/>
          <w:lang w:val="el-GR"/>
        </w:rPr>
        <w:t>.</w:t>
      </w:r>
    </w:p>
    <w:p w14:paraId="369AB471" w14:textId="77777777" w:rsidR="00C651CD" w:rsidRPr="004A55A5" w:rsidRDefault="00C651CD" w:rsidP="003329FF">
      <w:pPr>
        <w:rPr>
          <w:rFonts w:eastAsia="Calibri"/>
          <w:b/>
          <w:bCs/>
          <w:color w:val="000000"/>
          <w:lang w:val="el-GR"/>
        </w:rPr>
      </w:pPr>
    </w:p>
    <w:p w14:paraId="70ACF795"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4" w:name="_Ref496541185"/>
      <w:bookmarkStart w:id="135" w:name="_Ref496541244"/>
      <w:bookmarkStart w:id="136" w:name="_Ref496541410"/>
      <w:bookmarkStart w:id="137" w:name="_Ref496541700"/>
      <w:bookmarkStart w:id="138" w:name="_Ref74505980"/>
      <w:bookmarkStart w:id="139" w:name="_Toc97194283"/>
      <w:bookmarkStart w:id="140" w:name="_Toc97194429"/>
      <w:bookmarkStart w:id="141" w:name="_Toc158025469"/>
      <w:r w:rsidRPr="00DD72A9">
        <w:rPr>
          <w:lang w:val="el-GR"/>
        </w:rPr>
        <w:t>Στήριξη στην ικανότητα τρίτων</w:t>
      </w:r>
      <w:bookmarkEnd w:id="134"/>
      <w:bookmarkEnd w:id="135"/>
      <w:bookmarkEnd w:id="136"/>
      <w:bookmarkEnd w:id="137"/>
      <w:r w:rsidRPr="00DD72A9">
        <w:rPr>
          <w:lang w:val="el-GR"/>
        </w:rPr>
        <w:t xml:space="preserve"> </w:t>
      </w:r>
      <w:r w:rsidR="0049631E" w:rsidRPr="00821852">
        <w:rPr>
          <w:lang w:val="el-GR"/>
        </w:rPr>
        <w:t>– Υπεργολαβία</w:t>
      </w:r>
      <w:bookmarkEnd w:id="138"/>
      <w:bookmarkEnd w:id="139"/>
      <w:bookmarkEnd w:id="140"/>
      <w:bookmarkEnd w:id="141"/>
    </w:p>
    <w:p w14:paraId="65B8F417" w14:textId="77777777" w:rsidR="0049631E" w:rsidRPr="00A334BA" w:rsidRDefault="0049631E" w:rsidP="00821852">
      <w:pPr>
        <w:pStyle w:val="4"/>
        <w:rPr>
          <w:lang w:val="el-GR"/>
        </w:rPr>
      </w:pPr>
      <w:bookmarkStart w:id="142" w:name="_Toc97194284"/>
      <w:bookmarkStart w:id="143" w:name="_Toc158025470"/>
      <w:r w:rsidRPr="00A334BA">
        <w:rPr>
          <w:lang w:val="el-GR"/>
        </w:rPr>
        <w:t>Στήριξη στην ικανότητα τρίτων</w:t>
      </w:r>
      <w:bookmarkEnd w:id="142"/>
      <w:bookmarkEnd w:id="143"/>
    </w:p>
    <w:p w14:paraId="0378F059" w14:textId="3553DAD4"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8D102A">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58194968"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B523C8">
        <w:rPr>
          <w:lang w:val="el-GR"/>
        </w:rPr>
        <w:t>.</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4"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3A0CFAB2" w:rsidR="00695491" w:rsidRDefault="00695491" w:rsidP="00695491">
      <w:pPr>
        <w:rPr>
          <w:lang w:val="el-GR"/>
        </w:rPr>
      </w:pPr>
      <w:r w:rsidRPr="40B1066A">
        <w:rPr>
          <w:lang w:val="el-GR"/>
        </w:rPr>
        <w:t>Επισημαίνεται ότι σε περίπτωση που ο υποψήφιος Ανάδοχος αποτελεί Ένωση/Κοινοπραξία</w:t>
      </w:r>
      <w:r w:rsidR="00A81E32" w:rsidRPr="40B1066A">
        <w:rPr>
          <w:lang w:val="el-GR"/>
        </w:rPr>
        <w:t xml:space="preserve"> </w:t>
      </w:r>
      <w:r w:rsidRPr="40B1066A">
        <w:rPr>
          <w:lang w:val="el-GR"/>
        </w:rPr>
        <w:t>επιτρέπεται η μερική κάλυψη των προϋποθέσεων από τα Μέλη της, αρκεί όμως συνολικά-αθροιστικά να καλύπτονται όλες.</w:t>
      </w:r>
    </w:p>
    <w:bookmarkEnd w:id="144"/>
    <w:p w14:paraId="67DFCF77" w14:textId="049F8A41" w:rsidR="00C70B7E" w:rsidRPr="00CF3BE7" w:rsidRDefault="00C70B7E" w:rsidP="00C70B7E">
      <w:pPr>
        <w:rPr>
          <w:bCs/>
          <w:lang w:val="el-GR" w:eastAsia="ar-SA"/>
        </w:rPr>
      </w:pPr>
      <w:r w:rsidRPr="00C11E79">
        <w:rPr>
          <w:bCs/>
          <w:lang w:val="el-GR"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8D102A">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5" w:name="_Toc97194285"/>
      <w:bookmarkStart w:id="146" w:name="_Toc158025471"/>
      <w:r w:rsidRPr="003C1E1A">
        <w:rPr>
          <w:lang w:val="el-GR"/>
        </w:rPr>
        <w:t>Υπεργολαβία</w:t>
      </w:r>
      <w:bookmarkEnd w:id="145"/>
      <w:bookmarkEnd w:id="146"/>
      <w:r w:rsidRPr="003C1E1A">
        <w:rPr>
          <w:lang w:val="el-GR"/>
        </w:rPr>
        <w:t xml:space="preserve"> </w:t>
      </w:r>
    </w:p>
    <w:p w14:paraId="633050B2" w14:textId="1F695E26"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D102A">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8D102A">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47" w:name="_Toc97194286"/>
      <w:bookmarkStart w:id="148" w:name="_Toc97194430"/>
      <w:bookmarkStart w:id="149" w:name="_Toc158025472"/>
      <w:r w:rsidRPr="00603221">
        <w:rPr>
          <w:lang w:val="el-GR"/>
        </w:rPr>
        <w:lastRenderedPageBreak/>
        <w:t>Κανόνες απόδειξης ποιοτικής επιλογής</w:t>
      </w:r>
      <w:bookmarkEnd w:id="147"/>
      <w:bookmarkEnd w:id="148"/>
      <w:bookmarkEnd w:id="149"/>
    </w:p>
    <w:p w14:paraId="1DF38431" w14:textId="64F9BD64"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8D102A">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8D102A">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8D102A">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8D102A">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704CD2CC" w:rsidR="00E72FB5" w:rsidRPr="0049623E" w:rsidRDefault="00E72FB5" w:rsidP="40B1066A">
      <w:pPr>
        <w:rPr>
          <w:lang w:val="el-GR" w:eastAsia="ar-SA"/>
        </w:rPr>
      </w:pPr>
      <w:r w:rsidRPr="40B1066A">
        <w:rPr>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sidRPr="40B1066A">
        <w:rPr>
          <w:lang w:val="el-GR" w:eastAsia="ar-SA"/>
        </w:rPr>
        <w:fldChar w:fldCharType="begin"/>
      </w:r>
      <w:r w:rsidRPr="40B1066A">
        <w:rPr>
          <w:lang w:val="el-GR" w:eastAsia="ar-SA"/>
        </w:rPr>
        <w:instrText xml:space="preserve"> REF _Ref74505980 \r \h </w:instrText>
      </w:r>
      <w:r w:rsidRPr="40B1066A">
        <w:rPr>
          <w:lang w:val="el-GR" w:eastAsia="ar-SA"/>
        </w:rPr>
      </w:r>
      <w:r w:rsidRPr="40B1066A">
        <w:rPr>
          <w:lang w:val="el-GR" w:eastAsia="ar-SA"/>
        </w:rPr>
        <w:fldChar w:fldCharType="separate"/>
      </w:r>
      <w:r w:rsidR="008D102A" w:rsidRPr="40B1066A">
        <w:rPr>
          <w:lang w:val="el-GR" w:eastAsia="ar-SA"/>
        </w:rPr>
        <w:t>2.2.8</w:t>
      </w:r>
      <w:r w:rsidRPr="40B1066A">
        <w:rPr>
          <w:lang w:val="el-GR" w:eastAsia="ar-SA"/>
        </w:rPr>
        <w:fldChar w:fldCharType="end"/>
      </w:r>
      <w:r w:rsidRPr="40B1066A">
        <w:rPr>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40B1066A">
        <w:rPr>
          <w:lang w:val="el-GR" w:eastAsia="ar-SA"/>
        </w:rPr>
        <w:fldChar w:fldCharType="begin"/>
      </w:r>
      <w:r w:rsidRPr="40B1066A">
        <w:rPr>
          <w:lang w:val="el-GR" w:eastAsia="ar-SA"/>
        </w:rPr>
        <w:instrText xml:space="preserve"> REF _Ref74505997 \r \h </w:instrText>
      </w:r>
      <w:r w:rsidRPr="40B1066A">
        <w:rPr>
          <w:lang w:val="el-GR" w:eastAsia="ar-SA"/>
        </w:rPr>
      </w:r>
      <w:r w:rsidRPr="40B1066A">
        <w:rPr>
          <w:lang w:val="el-GR" w:eastAsia="ar-SA"/>
        </w:rPr>
        <w:fldChar w:fldCharType="separate"/>
      </w:r>
      <w:r w:rsidR="008D102A" w:rsidRPr="40B1066A">
        <w:rPr>
          <w:lang w:val="el-GR" w:eastAsia="ar-SA"/>
        </w:rPr>
        <w:t>2.2.9.1</w:t>
      </w:r>
      <w:r w:rsidRPr="40B1066A">
        <w:rPr>
          <w:lang w:val="el-GR" w:eastAsia="ar-SA"/>
        </w:rPr>
        <w:fldChar w:fldCharType="end"/>
      </w:r>
      <w:r w:rsidRPr="40B1066A">
        <w:rPr>
          <w:lang w:val="el-GR" w:eastAsia="ar-SA"/>
        </w:rPr>
        <w:t xml:space="preserve"> και </w:t>
      </w:r>
      <w:r w:rsidRPr="40B1066A">
        <w:rPr>
          <w:lang w:val="el-GR" w:eastAsia="ar-SA"/>
        </w:rPr>
        <w:fldChar w:fldCharType="begin"/>
      </w:r>
      <w:r w:rsidRPr="40B1066A">
        <w:rPr>
          <w:lang w:val="el-GR" w:eastAsia="ar-SA"/>
        </w:rPr>
        <w:instrText xml:space="preserve"> REF _Ref40957856 \r \h </w:instrText>
      </w:r>
      <w:r w:rsidRPr="40B1066A">
        <w:rPr>
          <w:lang w:val="el-GR" w:eastAsia="ar-SA"/>
        </w:rPr>
      </w:r>
      <w:r w:rsidRPr="40B1066A">
        <w:rPr>
          <w:lang w:val="el-GR" w:eastAsia="ar-SA"/>
        </w:rPr>
        <w:fldChar w:fldCharType="separate"/>
      </w:r>
      <w:r w:rsidR="008D102A" w:rsidRPr="40B1066A">
        <w:rPr>
          <w:lang w:val="el-GR" w:eastAsia="ar-SA"/>
        </w:rPr>
        <w:t>2.2.9.2</w:t>
      </w:r>
      <w:r w:rsidRPr="40B1066A">
        <w:rPr>
          <w:lang w:val="el-GR" w:eastAsia="ar-SA"/>
        </w:rPr>
        <w:fldChar w:fldCharType="end"/>
      </w:r>
      <w:r w:rsidRPr="40B1066A">
        <w:rPr>
          <w:lang w:val="el-GR" w:eastAsia="ar-SA"/>
        </w:rPr>
        <w:t xml:space="preserve"> 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D102A">
        <w:rPr>
          <w:lang w:val="el-GR" w:eastAsia="ar-SA"/>
        </w:rPr>
        <w:t>2.2.3</w:t>
      </w:r>
      <w:r>
        <w:rPr>
          <w:lang w:val="el-GR" w:eastAsia="ar-SA"/>
        </w:rPr>
        <w:fldChar w:fldCharType="end"/>
      </w:r>
      <w:r w:rsidRPr="40B1066A">
        <w:rPr>
          <w:lang w:val="el-GR" w:eastAsia="ar-SA"/>
        </w:rPr>
        <w:t xml:space="preserve"> της παρούσας και ότι πληρούν τα σχετικά κριτήρια επιλογής κατά περίπτωση (παράγραφοι </w:t>
      </w:r>
      <w:r w:rsidRPr="40B1066A">
        <w:rPr>
          <w:lang w:val="el-GR" w:eastAsia="ar-SA"/>
        </w:rPr>
        <w:fldChar w:fldCharType="begin"/>
      </w:r>
      <w:r w:rsidRPr="40B1066A">
        <w:rPr>
          <w:lang w:val="el-GR" w:eastAsia="ar-SA"/>
        </w:rPr>
        <w:instrText xml:space="preserve"> REF _Ref496541309 \r \h </w:instrText>
      </w:r>
      <w:r w:rsidRPr="40B1066A">
        <w:rPr>
          <w:lang w:val="el-GR" w:eastAsia="ar-SA"/>
        </w:rPr>
      </w:r>
      <w:r w:rsidRPr="40B1066A">
        <w:rPr>
          <w:lang w:val="el-GR" w:eastAsia="ar-SA"/>
        </w:rPr>
        <w:fldChar w:fldCharType="separate"/>
      </w:r>
      <w:r w:rsidR="008D102A" w:rsidRPr="40B1066A">
        <w:rPr>
          <w:lang w:val="el-GR" w:eastAsia="ar-SA"/>
        </w:rPr>
        <w:t>2.2.5</w:t>
      </w:r>
      <w:r w:rsidR="5C0A7E83" w:rsidRPr="40B1066A">
        <w:rPr>
          <w:lang w:val="el-GR" w:eastAsia="ar-SA"/>
        </w:rPr>
        <w:t xml:space="preserve">, </w:t>
      </w:r>
      <w:r w:rsidRPr="40B1066A">
        <w:rPr>
          <w:lang w:val="el-GR" w:eastAsia="ar-SA"/>
        </w:rPr>
        <w:fldChar w:fldCharType="end"/>
      </w:r>
      <w:r w:rsidRPr="40B1066A">
        <w:rPr>
          <w:lang w:val="el-GR" w:eastAsia="ar-SA"/>
        </w:rPr>
        <w:fldChar w:fldCharType="begin"/>
      </w:r>
      <w:r w:rsidRPr="40B1066A">
        <w:rPr>
          <w:lang w:val="el-GR" w:eastAsia="ar-SA"/>
        </w:rPr>
        <w:instrText xml:space="preserve"> REF _Ref496541329 \r \h </w:instrText>
      </w:r>
      <w:r w:rsidRPr="40B1066A">
        <w:rPr>
          <w:lang w:val="el-GR" w:eastAsia="ar-SA"/>
        </w:rPr>
      </w:r>
      <w:r w:rsidRPr="40B1066A">
        <w:rPr>
          <w:lang w:val="el-GR" w:eastAsia="ar-SA"/>
        </w:rPr>
        <w:fldChar w:fldCharType="separate"/>
      </w:r>
      <w:r w:rsidR="008D102A" w:rsidRPr="40B1066A">
        <w:rPr>
          <w:lang w:val="el-GR" w:eastAsia="ar-SA"/>
        </w:rPr>
        <w:t>2.2.6</w:t>
      </w:r>
      <w:r w:rsidRPr="40B1066A">
        <w:rPr>
          <w:lang w:val="el-GR" w:eastAsia="ar-SA"/>
        </w:rPr>
        <w:fldChar w:fldCharType="end"/>
      </w:r>
      <w:r w:rsidR="00B71569">
        <w:rPr>
          <w:lang w:val="el-GR" w:eastAsia="ar-SA"/>
        </w:rPr>
        <w:t xml:space="preserve"> </w:t>
      </w:r>
      <w:r w:rsidRPr="40B1066A">
        <w:rPr>
          <w:lang w:val="el-GR" w:eastAsia="ar-SA"/>
        </w:rPr>
        <w:t>και 2.2.</w:t>
      </w:r>
      <w:r w:rsidR="00B71569">
        <w:rPr>
          <w:lang w:val="el-GR" w:eastAsia="ar-SA"/>
        </w:rPr>
        <w:t>7</w:t>
      </w:r>
      <w:r w:rsidRPr="40B1066A">
        <w:rPr>
          <w:lang w:val="el-GR" w:eastAsia="ar-SA"/>
        </w:rPr>
        <w:t>).</w:t>
      </w:r>
    </w:p>
    <w:p w14:paraId="36BBB508" w14:textId="29D2C5F1" w:rsidR="00E72FB5" w:rsidRPr="0049623E" w:rsidRDefault="00E72FB5" w:rsidP="40B1066A">
      <w:pPr>
        <w:rPr>
          <w:lang w:val="el-GR" w:eastAsia="ar-SA"/>
        </w:rPr>
      </w:pPr>
      <w:r w:rsidRPr="40B1066A">
        <w:rPr>
          <w:lang w:val="el-GR" w:eastAsia="ar-SA"/>
        </w:rPr>
        <w:t xml:space="preserve">Στην περίπτωση που </w:t>
      </w:r>
      <w:r w:rsidRPr="40B1066A">
        <w:rPr>
          <w:lang w:val="en-US" w:eastAsia="ar-SA"/>
        </w:rPr>
        <w:t>o</w:t>
      </w:r>
      <w:r w:rsidRPr="40B1066A">
        <w:rPr>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40B1066A">
        <w:rPr>
          <w:lang w:val="el-GR" w:eastAsia="ar-SA"/>
        </w:rPr>
        <w:fldChar w:fldCharType="begin"/>
      </w:r>
      <w:r w:rsidRPr="40B1066A">
        <w:rPr>
          <w:lang w:val="el-GR" w:eastAsia="ar-SA"/>
        </w:rPr>
        <w:instrText xml:space="preserve"> REF _Ref74505997 \r \h </w:instrText>
      </w:r>
      <w:r w:rsidRPr="40B1066A">
        <w:rPr>
          <w:lang w:val="el-GR" w:eastAsia="ar-SA"/>
        </w:rPr>
      </w:r>
      <w:r w:rsidRPr="40B1066A">
        <w:rPr>
          <w:lang w:val="el-GR" w:eastAsia="ar-SA"/>
        </w:rPr>
        <w:fldChar w:fldCharType="separate"/>
      </w:r>
      <w:r w:rsidR="008D102A" w:rsidRPr="40B1066A">
        <w:rPr>
          <w:lang w:val="el-GR" w:eastAsia="ar-SA"/>
        </w:rPr>
        <w:t>2.2.9.1</w:t>
      </w:r>
      <w:r w:rsidRPr="40B1066A">
        <w:rPr>
          <w:lang w:val="el-GR" w:eastAsia="ar-SA"/>
        </w:rPr>
        <w:fldChar w:fldCharType="end"/>
      </w:r>
      <w:r w:rsidRPr="40B1066A">
        <w:rPr>
          <w:lang w:val="el-GR" w:eastAsia="ar-SA"/>
        </w:rPr>
        <w:t xml:space="preserve"> και </w:t>
      </w:r>
      <w:r w:rsidRPr="40B1066A">
        <w:rPr>
          <w:lang w:val="el-GR" w:eastAsia="ar-SA"/>
        </w:rPr>
        <w:fldChar w:fldCharType="begin"/>
      </w:r>
      <w:r w:rsidRPr="40B1066A">
        <w:rPr>
          <w:lang w:val="el-GR" w:eastAsia="ar-SA"/>
        </w:rPr>
        <w:instrText xml:space="preserve"> REF _Ref40957856 \r \h </w:instrText>
      </w:r>
      <w:r w:rsidRPr="40B1066A">
        <w:rPr>
          <w:lang w:val="el-GR" w:eastAsia="ar-SA"/>
        </w:rPr>
      </w:r>
      <w:r w:rsidRPr="40B1066A">
        <w:rPr>
          <w:lang w:val="el-GR" w:eastAsia="ar-SA"/>
        </w:rPr>
        <w:fldChar w:fldCharType="separate"/>
      </w:r>
      <w:r w:rsidR="008D102A" w:rsidRPr="40B1066A">
        <w:rPr>
          <w:lang w:val="el-GR" w:eastAsia="ar-SA"/>
        </w:rPr>
        <w:t>2.2.9.2</w:t>
      </w:r>
      <w:r w:rsidRPr="40B1066A">
        <w:rPr>
          <w:lang w:val="el-GR" w:eastAsia="ar-SA"/>
        </w:rPr>
        <w:fldChar w:fldCharType="end"/>
      </w:r>
      <w:r w:rsidRPr="40B1066A">
        <w:rPr>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8D102A">
        <w:rPr>
          <w:lang w:val="el-GR" w:eastAsia="ar-SA"/>
        </w:rPr>
        <w:t>2.2.3</w:t>
      </w:r>
      <w:r w:rsidR="79863A0D">
        <w:rPr>
          <w:lang w:val="el-GR" w:eastAsia="ar-SA"/>
        </w:rPr>
        <w:t xml:space="preserve"> </w:t>
      </w:r>
      <w:r>
        <w:rPr>
          <w:lang w:val="el-GR" w:eastAsia="ar-SA"/>
        </w:rPr>
        <w:fldChar w:fldCharType="end"/>
      </w:r>
      <w:r w:rsidRPr="40B1066A">
        <w:rPr>
          <w:lang w:val="el-GR" w:eastAsia="ar-SA"/>
        </w:rPr>
        <w:t xml:space="preserve">της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0" w:name="_Ref74505997"/>
      <w:bookmarkStart w:id="151" w:name="_Toc97194287"/>
      <w:bookmarkStart w:id="152" w:name="_Toc158025473"/>
      <w:r w:rsidRPr="00723994">
        <w:rPr>
          <w:lang w:val="el-GR"/>
        </w:rPr>
        <w:t>Προκαταρκτική απόδειξη κατά την υποβολή προσφορών</w:t>
      </w:r>
      <w:bookmarkEnd w:id="150"/>
      <w:bookmarkEnd w:id="151"/>
      <w:bookmarkEnd w:id="152"/>
      <w:r w:rsidRPr="00723994">
        <w:rPr>
          <w:lang w:val="el-GR"/>
        </w:rPr>
        <w:t xml:space="preserve"> </w:t>
      </w:r>
    </w:p>
    <w:p w14:paraId="31F00A1A" w14:textId="02159C10"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8D102A">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8D102A">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8D102A"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8D102A"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2"/>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w:t>
      </w:r>
      <w:r>
        <w:rPr>
          <w:lang w:val="el-GR"/>
        </w:rPr>
        <w:lastRenderedPageBreak/>
        <w:t xml:space="preserve">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5"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3"/>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77777777" w:rsidR="00C0210C" w:rsidRPr="009E58E5" w:rsidRDefault="00C0210C" w:rsidP="00C0210C">
      <w:pPr>
        <w:pStyle w:val="4"/>
        <w:rPr>
          <w:lang w:val="el-GR"/>
        </w:rPr>
      </w:pPr>
      <w:bookmarkStart w:id="153" w:name="_Toc74566838"/>
      <w:bookmarkStart w:id="154" w:name="_Toc74566839"/>
      <w:bookmarkStart w:id="155" w:name="_Toc74566840"/>
      <w:bookmarkStart w:id="156" w:name="_Toc74566841"/>
      <w:bookmarkStart w:id="157" w:name="_Toc74566842"/>
      <w:bookmarkStart w:id="158" w:name="_Toc74566843"/>
      <w:bookmarkStart w:id="159" w:name="_Toc74566844"/>
      <w:bookmarkStart w:id="160" w:name="_Toc74566845"/>
      <w:bookmarkStart w:id="161" w:name="_Toc74566846"/>
      <w:bookmarkStart w:id="162" w:name="_Toc74566847"/>
      <w:bookmarkStart w:id="163" w:name="_Toc74566848"/>
      <w:bookmarkStart w:id="164" w:name="_Toc74566849"/>
      <w:bookmarkStart w:id="165" w:name="_Hlk35420523"/>
      <w:bookmarkStart w:id="166" w:name="_Ref40957856"/>
      <w:bookmarkStart w:id="167" w:name="_Toc97194288"/>
      <w:bookmarkStart w:id="168" w:name="_Toc158025474"/>
      <w:bookmarkEnd w:id="153"/>
      <w:bookmarkEnd w:id="154"/>
      <w:bookmarkEnd w:id="155"/>
      <w:bookmarkEnd w:id="156"/>
      <w:bookmarkEnd w:id="157"/>
      <w:bookmarkEnd w:id="158"/>
      <w:bookmarkEnd w:id="159"/>
      <w:bookmarkEnd w:id="160"/>
      <w:bookmarkEnd w:id="161"/>
      <w:bookmarkEnd w:id="162"/>
      <w:bookmarkEnd w:id="163"/>
      <w:bookmarkEnd w:id="164"/>
      <w:r w:rsidRPr="009E58E5">
        <w:rPr>
          <w:lang w:val="el-GR"/>
        </w:rPr>
        <w:t xml:space="preserve">Αποδεικτικά μέσα </w:t>
      </w:r>
      <w:r w:rsidRPr="009E58E5">
        <w:footnoteReference w:id="4"/>
      </w:r>
      <w:bookmarkEnd w:id="165"/>
      <w:r w:rsidRPr="009E58E5">
        <w:rPr>
          <w:lang w:val="el-GR"/>
        </w:rPr>
        <w:t>- Δικαιολογητικά προσωρινού αναδόχου</w:t>
      </w:r>
      <w:bookmarkEnd w:id="166"/>
      <w:bookmarkEnd w:id="167"/>
      <w:bookmarkEnd w:id="168"/>
    </w:p>
    <w:p w14:paraId="25E723E4" w14:textId="59417A2F"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8D102A">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2F58972E" w14:textId="77777777" w:rsidR="00B9111A" w:rsidRDefault="00B9111A" w:rsidP="00B9111A">
      <w:pPr>
        <w:rPr>
          <w:bCs/>
          <w:lang w:val="el-GR"/>
        </w:rPr>
      </w:pPr>
      <w:r>
        <w:rPr>
          <w:bCs/>
          <w:lang w:val="el-GR"/>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2A25C083"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8D102A">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79EC920B"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8D102A">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648CD17B"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D102A">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D102A">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7225062F"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8D102A">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59A0C931"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8D102A">
        <w:rPr>
          <w:lang w:val="el-GR"/>
        </w:rPr>
        <w:t>2.2.3.1</w:t>
      </w:r>
      <w:r w:rsidRPr="00821852">
        <w:rPr>
          <w:lang w:val="el-GR"/>
        </w:rPr>
        <w:fldChar w:fldCharType="end"/>
      </w:r>
      <w:r w:rsidRPr="00C27CEC">
        <w:rPr>
          <w:color w:val="000000"/>
          <w:lang w:val="el-GR"/>
        </w:rPr>
        <w:t>,</w:t>
      </w:r>
    </w:p>
    <w:p w14:paraId="0FE55007" w14:textId="2F213748"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8D102A">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5"/>
      </w:r>
      <w:r w:rsidRPr="005609B2">
        <w:rPr>
          <w:color w:val="000000"/>
          <w:lang w:val="el-GR"/>
        </w:rPr>
        <w:t xml:space="preserve"> </w:t>
      </w:r>
      <w:r w:rsidR="36DA3176" w:rsidRPr="005609B2">
        <w:rPr>
          <w:color w:val="000000"/>
          <w:lang w:val="el-GR"/>
        </w:rPr>
        <w:t>.</w:t>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t>Ιδίως οι οικονομικοί φορείς που είναι εγκατεστημένοι στην Ελλάδα προσκομίζουν:</w:t>
      </w:r>
    </w:p>
    <w:p w14:paraId="7442D7F9" w14:textId="5A98AE71" w:rsidR="00B9111A" w:rsidRPr="00821852" w:rsidRDefault="00C27CEC" w:rsidP="00C27CEC">
      <w:pPr>
        <w:rPr>
          <w:b/>
          <w:lang w:val="el-GR"/>
        </w:rPr>
      </w:pPr>
      <w:r>
        <w:rPr>
          <w:b/>
          <w:bCs/>
          <w:color w:val="000000"/>
          <w:lang w:val="en-US"/>
        </w:rPr>
        <w:lastRenderedPageBreak/>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8D102A">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 xml:space="preserve">περίπτωση α’ αποδεικτικό ενημερότητας εκδιδόμενο από την </w:t>
      </w:r>
      <w:r w:rsidR="0000349A">
        <w:rPr>
          <w:color w:val="000000"/>
          <w:lang w:val="el-GR"/>
        </w:rPr>
        <w:t>Α.Α.Δ.Ε.</w:t>
      </w:r>
    </w:p>
    <w:p w14:paraId="436458C7" w14:textId="10BEB7B2"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8D102A">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4EF4092B"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8D102A">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2EF2BFFD"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8D102A">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69"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69"/>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15C66EDD"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8D102A">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758ECAB4"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8D102A">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529C0D78"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8D102A">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0" w:name="_Hlk67663604"/>
      <w:r w:rsidR="00A61AA7" w:rsidRPr="00603221">
        <w:rPr>
          <w:b/>
          <w:lang w:val="el-GR"/>
        </w:rPr>
        <w:t xml:space="preserve">οι οικονομικοί φορείς </w:t>
      </w:r>
      <w:bookmarkEnd w:id="170"/>
      <w:r w:rsidR="00A61AA7" w:rsidRPr="00603221">
        <w:rPr>
          <w:b/>
          <w:lang w:val="el-GR"/>
        </w:rPr>
        <w:t>προσκομίζουν τα αναφερόμενα στον κατωτέρω πίνακα:</w:t>
      </w:r>
    </w:p>
    <w:p w14:paraId="61686EB1" w14:textId="2E24AA24" w:rsidR="008338F0" w:rsidRPr="00603221" w:rsidRDefault="008338F0">
      <w:pPr>
        <w:rPr>
          <w:b/>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061783"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t>1</w:t>
            </w:r>
            <w:r w:rsidRPr="00603221">
              <w:rPr>
                <w:b/>
              </w:rPr>
              <w:t>.</w:t>
            </w:r>
          </w:p>
        </w:tc>
        <w:tc>
          <w:tcPr>
            <w:tcW w:w="9180" w:type="dxa"/>
            <w:shd w:val="clear" w:color="auto" w:fill="D9D9D9"/>
          </w:tcPr>
          <w:p w14:paraId="699B5B48" w14:textId="3BE7000A"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 xml:space="preserve">υπηρεσιών </w:t>
            </w:r>
            <w:r w:rsidR="00493C63">
              <w:rPr>
                <w:b/>
                <w:bCs/>
                <w:lang w:val="el-GR"/>
              </w:rPr>
              <w:t>δημοσιότητας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63EE5"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lastRenderedPageBreak/>
              <w:t>1.1</w:t>
            </w:r>
          </w:p>
        </w:tc>
        <w:tc>
          <w:tcPr>
            <w:tcW w:w="9180" w:type="dxa"/>
          </w:tcPr>
          <w:p w14:paraId="5E3A5C12" w14:textId="0E0B395B" w:rsidR="00872F65" w:rsidRPr="00872F65" w:rsidRDefault="00872F65" w:rsidP="00872F65">
            <w:pPr>
              <w:autoSpaceDE w:val="0"/>
              <w:autoSpaceDN w:val="0"/>
              <w:adjustRightInd w:val="0"/>
              <w:spacing w:after="0"/>
              <w:rPr>
                <w:lang w:val="el-GR"/>
              </w:rPr>
            </w:pPr>
            <w:r>
              <w:rPr>
                <w:lang w:val="el-GR"/>
              </w:rPr>
              <w:t>Π</w:t>
            </w:r>
            <w:r w:rsidRPr="00872F65">
              <w:rPr>
                <w:lang w:val="el-GR"/>
              </w:rPr>
              <w:t xml:space="preserve">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w:t>
            </w:r>
            <w:r w:rsidR="00493C63">
              <w:rPr>
                <w:lang w:val="el-GR"/>
              </w:rPr>
              <w:t>–</w:t>
            </w:r>
            <w:r w:rsidRPr="00872F65">
              <w:rPr>
                <w:lang w:val="el-GR"/>
              </w:rPr>
              <w:t xml:space="preserve">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1"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1"/>
    <w:p w14:paraId="36F608EF" w14:textId="77777777" w:rsidR="00270326" w:rsidRPr="00603221" w:rsidRDefault="00270326">
      <w:pPr>
        <w:rPr>
          <w:lang w:val="el-GR"/>
        </w:rPr>
      </w:pPr>
    </w:p>
    <w:p w14:paraId="17C17E23" w14:textId="4FE86BA9"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8D102A">
        <w:rPr>
          <w:b/>
          <w:lang w:val="el-GR"/>
        </w:rPr>
        <w:t>2.2.5</w:t>
      </w:r>
      <w:r w:rsidR="00B622FA" w:rsidRPr="00603221">
        <w:rPr>
          <w:b/>
          <w:lang w:val="el-GR"/>
        </w:rPr>
        <w:fldChar w:fldCharType="end"/>
      </w:r>
      <w:r w:rsidRPr="00603221">
        <w:rPr>
          <w:b/>
          <w:lang w:val="el-GR"/>
        </w:rPr>
        <w:t xml:space="preserve"> </w:t>
      </w:r>
      <w:bookmarkStart w:id="172"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63EE5" w14:paraId="364D20BB" w14:textId="77777777" w:rsidTr="40B1066A">
        <w:trPr>
          <w:trHeight w:val="711"/>
        </w:trPr>
        <w:tc>
          <w:tcPr>
            <w:tcW w:w="675" w:type="dxa"/>
            <w:shd w:val="clear" w:color="auto" w:fill="D9D9D9" w:themeFill="background1" w:themeFillShade="D9"/>
          </w:tcPr>
          <w:bookmarkEnd w:id="172"/>
          <w:p w14:paraId="7510B8DD" w14:textId="77777777" w:rsidR="00D56132" w:rsidRPr="00603221" w:rsidRDefault="00C40FB9" w:rsidP="009C5EA6">
            <w:pPr>
              <w:rPr>
                <w:b/>
              </w:rPr>
            </w:pPr>
            <w:r w:rsidRPr="00603221">
              <w:rPr>
                <w:b/>
                <w:lang w:val="el-GR"/>
              </w:rPr>
              <w:t>2</w:t>
            </w:r>
            <w:r w:rsidR="00D56132" w:rsidRPr="00603221">
              <w:rPr>
                <w:b/>
              </w:rPr>
              <w:t>.</w:t>
            </w:r>
          </w:p>
        </w:tc>
        <w:tc>
          <w:tcPr>
            <w:tcW w:w="9180" w:type="dxa"/>
            <w:shd w:val="clear" w:color="auto" w:fill="D9D9D9" w:themeFill="background1" w:themeFillShade="D9"/>
          </w:tcPr>
          <w:p w14:paraId="64C8A1CB" w14:textId="4F92266C" w:rsidR="005140E7" w:rsidRPr="005140E7" w:rsidRDefault="005140E7" w:rsidP="009C5EA6">
            <w:pPr>
              <w:autoSpaceDE w:val="0"/>
              <w:autoSpaceDN w:val="0"/>
              <w:adjustRightInd w:val="0"/>
              <w:rPr>
                <w:b/>
                <w:bCs/>
                <w:lang w:val="el-GR"/>
              </w:rPr>
            </w:pPr>
            <w:r w:rsidRPr="005140E7">
              <w:rPr>
                <w:b/>
                <w:bCs/>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(202</w:t>
            </w:r>
            <w:r w:rsidR="001E5ADE">
              <w:rPr>
                <w:b/>
                <w:bCs/>
                <w:lang w:val="el-GR"/>
              </w:rPr>
              <w:t>1</w:t>
            </w:r>
            <w:r w:rsidRPr="005140E7">
              <w:rPr>
                <w:b/>
                <w:bCs/>
                <w:lang w:val="el-GR"/>
              </w:rPr>
              <w:t>-202</w:t>
            </w:r>
            <w:r w:rsidR="001E5ADE">
              <w:rPr>
                <w:b/>
                <w:bCs/>
                <w:lang w:val="el-GR"/>
              </w:rPr>
              <w:t>2</w:t>
            </w:r>
            <w:r w:rsidRPr="005140E7">
              <w:rPr>
                <w:b/>
                <w:bCs/>
                <w:lang w:val="el-GR"/>
              </w:rPr>
              <w:t>-202</w:t>
            </w:r>
            <w:r w:rsidR="001E5ADE">
              <w:rPr>
                <w:b/>
                <w:bCs/>
                <w:lang w:val="el-GR"/>
              </w:rPr>
              <w:t>3</w:t>
            </w:r>
            <w:r w:rsidRPr="005140E7">
              <w:rPr>
                <w:b/>
                <w:bCs/>
                <w:lang w:val="el-GR"/>
              </w:rPr>
              <w:t xml:space="preserve">) ή, τις οικονομικές χρήσεις κατά τις οποίες ο οικονομικός φορέας δραστηριοποιείται, αν είναι λιγότερες από τρεις, κατ’ ελάχιστον ίσο με το </w:t>
            </w:r>
            <w:r w:rsidR="007032F4">
              <w:rPr>
                <w:b/>
                <w:bCs/>
                <w:lang w:val="el-GR"/>
              </w:rPr>
              <w:t>διακόσια</w:t>
            </w:r>
            <w:r w:rsidR="00A465E2" w:rsidRPr="005140E7">
              <w:rPr>
                <w:b/>
                <w:bCs/>
                <w:lang w:val="el-GR"/>
              </w:rPr>
              <w:t xml:space="preserve"> </w:t>
            </w:r>
            <w:r w:rsidRPr="005140E7">
              <w:rPr>
                <w:b/>
                <w:bCs/>
                <w:lang w:val="el-GR"/>
              </w:rPr>
              <w:t>τοις εκατό (</w:t>
            </w:r>
            <w:r w:rsidR="007032F4">
              <w:rPr>
                <w:b/>
                <w:bCs/>
                <w:lang w:val="el-GR"/>
              </w:rPr>
              <w:t>20</w:t>
            </w:r>
            <w:r w:rsidRPr="005140E7">
              <w:rPr>
                <w:b/>
                <w:bCs/>
                <w:lang w:val="el-GR"/>
              </w:rPr>
              <w:t>0%) της εκτιμώμενης αξίας της υπό ανάθεση σύμβασης μη περιλαμβανομένου Φ.Π.Α., για την οποία υποβάλλει προσφορά.</w:t>
            </w:r>
          </w:p>
          <w:p w14:paraId="4DA461EA" w14:textId="2BB851FF" w:rsidR="00D56132" w:rsidRPr="00603221" w:rsidRDefault="005140E7" w:rsidP="009C5EA6">
            <w:pPr>
              <w:autoSpaceDE w:val="0"/>
              <w:autoSpaceDN w:val="0"/>
              <w:adjustRightInd w:val="0"/>
              <w:rPr>
                <w:lang w:val="el-GR" w:eastAsia="el-GR"/>
              </w:rPr>
            </w:pPr>
            <w:r w:rsidRPr="00EC68AB">
              <w:rPr>
                <w:color w:val="000000"/>
                <w:lang w:val="el-GR" w:eastAsia="en-GB"/>
              </w:rPr>
              <w:t>Οι οικονομικοί φορείς οφείλουν να αποδείξουν το ανωτέρω κριτήριο ποιοτικής επιλογής υποβάλλοντας ένα ή περισσότερα από τα ακόλουθα δικαιολογητικά:</w:t>
            </w:r>
          </w:p>
        </w:tc>
      </w:tr>
      <w:tr w:rsidR="00D56132" w:rsidRPr="00963EE5" w14:paraId="1C9B40BC" w14:textId="77777777" w:rsidTr="40B1066A">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8810A99" w14:textId="0BA49C47"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w:t>
            </w:r>
            <w:r w:rsidRPr="00EC68AB">
              <w:rPr>
                <w:color w:val="26282A"/>
                <w:lang w:eastAsia="en-GB"/>
              </w:rPr>
              <w:t> </w:t>
            </w:r>
            <w:r w:rsidRPr="00EC68AB">
              <w:rPr>
                <w:color w:val="26282A"/>
                <w:lang w:val="el-GR" w:eastAsia="en-GB"/>
              </w:rPr>
              <w:t>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(202</w:t>
            </w:r>
            <w:r w:rsidR="001E5ADE">
              <w:rPr>
                <w:color w:val="26282A"/>
                <w:lang w:val="el-GR" w:eastAsia="en-GB"/>
              </w:rPr>
              <w:t>1</w:t>
            </w:r>
            <w:r w:rsidRPr="00EC68AB">
              <w:rPr>
                <w:color w:val="26282A"/>
                <w:lang w:val="el-GR" w:eastAsia="en-GB"/>
              </w:rPr>
              <w:t>,</w:t>
            </w:r>
            <w:r w:rsidR="00164ED8">
              <w:rPr>
                <w:color w:val="26282A"/>
                <w:lang w:val="el-GR" w:eastAsia="en-GB"/>
              </w:rPr>
              <w:t xml:space="preserve"> </w:t>
            </w:r>
            <w:r w:rsidRPr="00EC68AB">
              <w:rPr>
                <w:color w:val="26282A"/>
                <w:lang w:val="el-GR" w:eastAsia="en-GB"/>
              </w:rPr>
              <w:t>202</w:t>
            </w:r>
            <w:r w:rsidR="001E5ADE">
              <w:rPr>
                <w:color w:val="26282A"/>
                <w:lang w:val="el-GR" w:eastAsia="en-GB"/>
              </w:rPr>
              <w:t>2</w:t>
            </w:r>
            <w:r w:rsidRPr="00EC68AB">
              <w:rPr>
                <w:color w:val="26282A"/>
                <w:lang w:val="el-GR" w:eastAsia="en-GB"/>
              </w:rPr>
              <w:t>,</w:t>
            </w:r>
            <w:r w:rsidR="00164ED8">
              <w:rPr>
                <w:color w:val="26282A"/>
                <w:lang w:val="el-GR" w:eastAsia="en-GB"/>
              </w:rPr>
              <w:t xml:space="preserve"> </w:t>
            </w:r>
            <w:r w:rsidRPr="00EC68AB">
              <w:rPr>
                <w:color w:val="26282A"/>
                <w:lang w:val="el-GR" w:eastAsia="en-GB"/>
              </w:rPr>
              <w:t>202</w:t>
            </w:r>
            <w:r w:rsidR="001E5ADE">
              <w:rPr>
                <w:color w:val="26282A"/>
                <w:lang w:val="el-GR" w:eastAsia="en-GB"/>
              </w:rPr>
              <w:t>3</w:t>
            </w:r>
            <w:r w:rsidRPr="00EC68AB">
              <w:rPr>
                <w:color w:val="26282A"/>
                <w:lang w:val="el-GR" w:eastAsia="en-GB"/>
              </w:rPr>
              <w:t>) ή για όσο διάστημα ασκούν την επιχειρηματική τους δράση εφόσον είναι μικρότερο των τριών ετών.</w:t>
            </w:r>
          </w:p>
          <w:p w14:paraId="49806872" w14:textId="240BCB80" w:rsidR="005140E7" w:rsidRPr="00EC68AB" w:rsidRDefault="005140E7" w:rsidP="005140E7">
            <w:pPr>
              <w:suppressAutoHyphens w:val="0"/>
              <w:spacing w:before="100" w:beforeAutospacing="1" w:after="100" w:afterAutospacing="1"/>
              <w:ind w:left="142"/>
              <w:rPr>
                <w:color w:val="26282A"/>
                <w:lang w:val="el-GR" w:eastAsia="en-GB"/>
              </w:rPr>
            </w:pPr>
            <w:r w:rsidRPr="00EC68AB">
              <w:rPr>
                <w:color w:val="26282A"/>
                <w:lang w:val="el-GR" w:eastAsia="en-GB"/>
              </w:rPr>
              <w:t>Στην περίπτωση που οι χρηματοοικονομικές καταστάσεις ή τα αποσπάσματα δημοσιευμένων χρηματοοικονομικών καταστάσεων του 202</w:t>
            </w:r>
            <w:r w:rsidR="001E5ADE">
              <w:rPr>
                <w:color w:val="26282A"/>
                <w:lang w:val="el-GR" w:eastAsia="en-GB"/>
              </w:rPr>
              <w:t>3</w:t>
            </w:r>
            <w:r w:rsidRPr="00EC68AB">
              <w:rPr>
                <w:color w:val="26282A"/>
                <w:lang w:val="el-GR" w:eastAsia="en-GB"/>
              </w:rPr>
              <w:t xml:space="preserve"> δεν έχουν δημοσιευτεί υποβάλλεται το ισοζύγιο του μηνός Δεκεμβρίου 202</w:t>
            </w:r>
            <w:r w:rsidR="001E5ADE">
              <w:rPr>
                <w:color w:val="26282A"/>
                <w:lang w:val="el-GR" w:eastAsia="en-GB"/>
              </w:rPr>
              <w:t>3</w:t>
            </w:r>
            <w:r w:rsidRPr="00EC68AB">
              <w:rPr>
                <w:color w:val="26282A"/>
                <w:lang w:val="el-GR" w:eastAsia="en-GB"/>
              </w:rPr>
              <w:t xml:space="preserve"> συνοδευόμενο από δήλωση του ν. 1599/86 όπου δηλώνεται το ύψος του ετήσιου κύκλου εργασιών για το εν λόγω έτος.</w:t>
            </w:r>
          </w:p>
          <w:p w14:paraId="5E33C796" w14:textId="6A2C709A" w:rsidR="005140E7" w:rsidRPr="00EC68AB" w:rsidRDefault="005140E7" w:rsidP="5386D906">
            <w:pPr>
              <w:suppressAutoHyphens w:val="0"/>
              <w:spacing w:before="100" w:beforeAutospacing="1" w:after="100" w:afterAutospacing="1"/>
              <w:ind w:left="142"/>
              <w:rPr>
                <w:color w:val="26282A"/>
                <w:lang w:val="el-GR" w:eastAsia="en-GB"/>
              </w:rPr>
            </w:pPr>
            <w:r w:rsidRPr="5386D906">
              <w:rPr>
                <w:color w:val="26282A"/>
                <w:lang w:val="el-GR" w:eastAsia="en-GB"/>
              </w:rPr>
              <w:t>Εάν ο προσφέρων δεν υποχρεούται στην έκδοση ισολογισμού καταθέτει αντίγραφα των δηλώσεων Ε3 για τις τρεις τελευταίες χρήσεις (202</w:t>
            </w:r>
            <w:r w:rsidR="001E5ADE" w:rsidRPr="5386D906">
              <w:rPr>
                <w:color w:val="26282A"/>
                <w:lang w:val="el-GR" w:eastAsia="en-GB"/>
              </w:rPr>
              <w:t>1</w:t>
            </w:r>
            <w:r w:rsidRPr="5386D906">
              <w:rPr>
                <w:color w:val="26282A"/>
                <w:lang w:val="el-GR" w:eastAsia="en-GB"/>
              </w:rPr>
              <w:t>,</w:t>
            </w:r>
            <w:r w:rsidR="0DA990FB" w:rsidRPr="5386D906">
              <w:rPr>
                <w:color w:val="26282A"/>
                <w:lang w:val="el-GR" w:eastAsia="en-GB"/>
              </w:rPr>
              <w:t xml:space="preserve"> </w:t>
            </w:r>
            <w:r w:rsidRPr="5386D906">
              <w:rPr>
                <w:color w:val="26282A"/>
                <w:lang w:val="el-GR" w:eastAsia="en-GB"/>
              </w:rPr>
              <w:t>202</w:t>
            </w:r>
            <w:r w:rsidR="001E5ADE" w:rsidRPr="5386D906">
              <w:rPr>
                <w:color w:val="26282A"/>
                <w:lang w:val="el-GR" w:eastAsia="en-GB"/>
              </w:rPr>
              <w:t>2</w:t>
            </w:r>
            <w:r w:rsidRPr="5386D906">
              <w:rPr>
                <w:color w:val="26282A"/>
                <w:lang w:val="el-GR" w:eastAsia="en-GB"/>
              </w:rPr>
              <w:t>,</w:t>
            </w:r>
            <w:r w:rsidR="4B1347F2" w:rsidRPr="5386D906">
              <w:rPr>
                <w:color w:val="26282A"/>
                <w:lang w:val="el-GR" w:eastAsia="en-GB"/>
              </w:rPr>
              <w:t xml:space="preserve"> </w:t>
            </w:r>
            <w:r w:rsidRPr="5386D906">
              <w:rPr>
                <w:color w:val="26282A"/>
                <w:lang w:val="el-GR" w:eastAsia="en-GB"/>
              </w:rPr>
              <w:t>202</w:t>
            </w:r>
            <w:r w:rsidR="001E5ADE" w:rsidRPr="5386D906">
              <w:rPr>
                <w:color w:val="26282A"/>
                <w:lang w:val="el-GR" w:eastAsia="en-GB"/>
              </w:rPr>
              <w:t>3</w:t>
            </w:r>
            <w:r w:rsidRPr="5386D906">
              <w:rPr>
                <w:color w:val="26282A"/>
                <w:lang w:val="el-GR" w:eastAsia="en-GB"/>
              </w:rPr>
              <w:t>).</w:t>
            </w:r>
          </w:p>
          <w:p w14:paraId="4A4A39E1" w14:textId="029BBD76" w:rsidR="00D56132" w:rsidRPr="00603221" w:rsidRDefault="005140E7" w:rsidP="5386D906">
            <w:pPr>
              <w:rPr>
                <w:b/>
                <w:bCs/>
                <w:lang w:val="el-GR" w:eastAsia="el-GR"/>
              </w:rPr>
            </w:pPr>
            <w:r w:rsidRPr="40B1066A">
              <w:rPr>
                <w:color w:val="26282A"/>
                <w:lang w:val="el-GR" w:eastAsia="en-GB"/>
              </w:rPr>
              <w:t>-</w:t>
            </w:r>
            <w:r w:rsidRPr="40B1066A">
              <w:rPr>
                <w:color w:val="26282A"/>
                <w:lang w:eastAsia="en-GB"/>
              </w:rPr>
              <w:t>   </w:t>
            </w:r>
            <w:r w:rsidRPr="40B1066A">
              <w:rPr>
                <w:color w:val="26282A"/>
                <w:lang w:val="el-GR" w:eastAsia="en-GB"/>
              </w:rPr>
              <w:t xml:space="preserve">Υπεύθυνη δήλωση, όπου θα δηλώνεται ότι, </w:t>
            </w:r>
            <w:r w:rsidRPr="40B1066A">
              <w:rPr>
                <w:color w:val="26282A"/>
                <w:lang w:val="en-US" w:eastAsia="en-GB"/>
              </w:rPr>
              <w:t>o</w:t>
            </w:r>
            <w:r w:rsidRPr="40B1066A">
              <w:rPr>
                <w:color w:val="26282A"/>
                <w:lang w:val="el-GR" w:eastAsia="en-GB"/>
              </w:rPr>
              <w:t xml:space="preserve"> </w:t>
            </w:r>
            <w:r w:rsidRPr="40B1066A">
              <w:rPr>
                <w:b/>
                <w:bCs/>
                <w:lang w:val="el-GR"/>
              </w:rPr>
              <w:t>μέσος γενικός ετήσιος κύκλος εργασιών</w:t>
            </w:r>
            <w:r w:rsidRPr="40B1066A">
              <w:rPr>
                <w:color w:val="26282A"/>
                <w:lang w:val="el-GR" w:eastAsia="en-GB"/>
              </w:rPr>
              <w:t xml:space="preserve"> του προσφέροντος οικονομικού φορέα κατά τις τρεις (3) τελευταίες διαχειριστικές χρήσεις</w:t>
            </w:r>
            <w:r w:rsidRPr="40B1066A">
              <w:rPr>
                <w:color w:val="26282A"/>
                <w:lang w:eastAsia="en-GB"/>
              </w:rPr>
              <w:t> </w:t>
            </w:r>
            <w:bookmarkStart w:id="173" w:name="m_7156982799556942414__Hlk120794400"/>
            <w:r w:rsidRPr="40B1066A">
              <w:rPr>
                <w:color w:val="222222"/>
                <w:lang w:val="el-GR" w:eastAsia="en-GB"/>
              </w:rPr>
              <w:t>(202</w:t>
            </w:r>
            <w:r w:rsidR="001E5ADE" w:rsidRPr="40B1066A">
              <w:rPr>
                <w:color w:val="222222"/>
                <w:lang w:val="el-GR" w:eastAsia="en-GB"/>
              </w:rPr>
              <w:t>1</w:t>
            </w:r>
            <w:r w:rsidRPr="40B1066A">
              <w:rPr>
                <w:color w:val="222222"/>
                <w:lang w:val="el-GR" w:eastAsia="en-GB"/>
              </w:rPr>
              <w:t>,</w:t>
            </w:r>
            <w:r w:rsidR="2B36B10D" w:rsidRPr="40B1066A">
              <w:rPr>
                <w:color w:val="222222"/>
                <w:lang w:val="el-GR" w:eastAsia="en-GB"/>
              </w:rPr>
              <w:t xml:space="preserve"> </w:t>
            </w:r>
            <w:r w:rsidRPr="40B1066A">
              <w:rPr>
                <w:color w:val="222222"/>
                <w:lang w:val="el-GR" w:eastAsia="en-GB"/>
              </w:rPr>
              <w:t>202</w:t>
            </w:r>
            <w:r w:rsidR="001E5ADE" w:rsidRPr="40B1066A">
              <w:rPr>
                <w:color w:val="222222"/>
                <w:lang w:val="el-GR" w:eastAsia="en-GB"/>
              </w:rPr>
              <w:t>2</w:t>
            </w:r>
            <w:r w:rsidRPr="40B1066A">
              <w:rPr>
                <w:color w:val="222222"/>
                <w:lang w:val="el-GR" w:eastAsia="en-GB"/>
              </w:rPr>
              <w:t>,</w:t>
            </w:r>
            <w:r w:rsidR="2B36B10D" w:rsidRPr="40B1066A">
              <w:rPr>
                <w:color w:val="222222"/>
                <w:lang w:val="el-GR" w:eastAsia="en-GB"/>
              </w:rPr>
              <w:t xml:space="preserve"> </w:t>
            </w:r>
            <w:r w:rsidRPr="40B1066A">
              <w:rPr>
                <w:color w:val="222222"/>
                <w:lang w:val="el-GR" w:eastAsia="en-GB"/>
              </w:rPr>
              <w:t>202</w:t>
            </w:r>
            <w:r w:rsidR="001E5ADE" w:rsidRPr="40B1066A">
              <w:rPr>
                <w:color w:val="222222"/>
                <w:lang w:val="el-GR" w:eastAsia="en-GB"/>
              </w:rPr>
              <w:t>3</w:t>
            </w:r>
            <w:r w:rsidRPr="40B1066A">
              <w:rPr>
                <w:color w:val="222222"/>
                <w:lang w:val="el-GR" w:eastAsia="en-GB"/>
              </w:rPr>
              <w:t>)</w:t>
            </w:r>
            <w:r w:rsidR="2577EFC3" w:rsidRPr="40B1066A">
              <w:rPr>
                <w:color w:val="222222"/>
                <w:lang w:val="el-GR" w:eastAsia="en-GB"/>
              </w:rPr>
              <w:t xml:space="preserve"> </w:t>
            </w:r>
            <w:r w:rsidRPr="40B1066A">
              <w:rPr>
                <w:color w:val="222222"/>
                <w:lang w:eastAsia="en-GB"/>
              </w:rPr>
              <w:t> </w:t>
            </w:r>
            <w:bookmarkEnd w:id="173"/>
            <w:r w:rsidRPr="40B1066A">
              <w:rPr>
                <w:color w:val="26282A"/>
                <w:lang w:val="el-GR" w:eastAsia="en-GB"/>
              </w:rPr>
              <w:t xml:space="preserve">ή για όσο διάστημα ασκεί την επιχειρησιακή του δράση εφόσον </w:t>
            </w:r>
            <w:r w:rsidRPr="40B1066A">
              <w:rPr>
                <w:color w:val="26282A"/>
                <w:lang w:val="el-GR" w:eastAsia="en-GB"/>
              </w:rPr>
              <w:lastRenderedPageBreak/>
              <w:t xml:space="preserve">αυτό είναι μικρότερο, είναι τουλάχιστον ίσος με το </w:t>
            </w:r>
            <w:r w:rsidR="583F744B" w:rsidRPr="40B1066A">
              <w:rPr>
                <w:color w:val="26282A"/>
                <w:lang w:val="el-GR" w:eastAsia="en-GB"/>
              </w:rPr>
              <w:t>διακόσια</w:t>
            </w:r>
            <w:r w:rsidR="00A465E2" w:rsidRPr="40B1066A">
              <w:rPr>
                <w:color w:val="26282A"/>
                <w:lang w:val="el-GR" w:eastAsia="en-GB"/>
              </w:rPr>
              <w:t xml:space="preserve"> </w:t>
            </w:r>
            <w:r w:rsidRPr="40B1066A">
              <w:rPr>
                <w:color w:val="26282A"/>
                <w:lang w:val="el-GR" w:eastAsia="en-GB"/>
              </w:rPr>
              <w:t>τοις εκατό (</w:t>
            </w:r>
            <w:r w:rsidR="007032F4" w:rsidRPr="40B1066A">
              <w:rPr>
                <w:color w:val="26282A"/>
                <w:lang w:val="el-GR" w:eastAsia="en-GB"/>
              </w:rPr>
              <w:t>20</w:t>
            </w:r>
            <w:r w:rsidRPr="40B1066A">
              <w:rPr>
                <w:color w:val="26282A"/>
                <w:lang w:val="el-GR" w:eastAsia="en-GB"/>
              </w:rPr>
              <w:t>0%) του προϋπολογισμού του υπό ανάθεση έργου, μη συμπεριλαμβανομένου Φ.Π.Α.</w:t>
            </w:r>
          </w:p>
        </w:tc>
      </w:tr>
    </w:tbl>
    <w:p w14:paraId="0B0F3787" w14:textId="77777777" w:rsidR="00D56132" w:rsidRPr="00603221" w:rsidRDefault="00D56132">
      <w:pPr>
        <w:rPr>
          <w:b/>
          <w:lang w:val="el-GR"/>
        </w:rPr>
      </w:pPr>
    </w:p>
    <w:p w14:paraId="61D1F79A" w14:textId="4C4569A8"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8D102A">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63EE5" w14:paraId="3AE6A0A7" w14:textId="77777777" w:rsidTr="7343FD8C">
        <w:trPr>
          <w:trHeight w:val="758"/>
        </w:trPr>
        <w:tc>
          <w:tcPr>
            <w:tcW w:w="675" w:type="dxa"/>
            <w:shd w:val="clear" w:color="auto" w:fill="D9D9D9" w:themeFill="background1" w:themeFillShade="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hemeFill="background1" w:themeFillShade="D9"/>
          </w:tcPr>
          <w:p w14:paraId="6BFCDABE" w14:textId="17AFBB9D"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8D102A">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963EE5" w14:paraId="22AA5E17" w14:textId="77777777" w:rsidTr="7343FD8C">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63EE5"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963EE5"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9"/>
              </w:numPr>
              <w:suppressAutoHyphens w:val="0"/>
              <w:ind w:left="419" w:hanging="357"/>
              <w:rPr>
                <w:lang w:val="el-GR"/>
              </w:rPr>
            </w:pPr>
            <w:r w:rsidRPr="00603221">
              <w:rPr>
                <w:lang w:val="el-GR"/>
              </w:rPr>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9"/>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963EE5" w14:paraId="2BAD2037" w14:textId="77777777" w:rsidTr="7343FD8C">
        <w:tc>
          <w:tcPr>
            <w:tcW w:w="675" w:type="dxa"/>
            <w:shd w:val="clear" w:color="auto" w:fill="D9D9D9" w:themeFill="background1" w:themeFillShade="D9"/>
          </w:tcPr>
          <w:p w14:paraId="129730E8" w14:textId="77777777" w:rsidR="00135A3A" w:rsidRPr="00603221" w:rsidRDefault="00135A3A" w:rsidP="00135A3A">
            <w:pPr>
              <w:rPr>
                <w:b/>
              </w:rPr>
            </w:pPr>
            <w:r w:rsidRPr="00603221">
              <w:rPr>
                <w:b/>
                <w:lang w:val="el-GR"/>
              </w:rPr>
              <w:t>4</w:t>
            </w:r>
            <w:r w:rsidRPr="00603221">
              <w:rPr>
                <w:b/>
              </w:rPr>
              <w:t>.</w:t>
            </w:r>
          </w:p>
        </w:tc>
        <w:tc>
          <w:tcPr>
            <w:tcW w:w="9180" w:type="dxa"/>
            <w:shd w:val="clear" w:color="auto" w:fill="D9D9D9" w:themeFill="background1" w:themeFillShade="D9"/>
          </w:tcPr>
          <w:p w14:paraId="3B5A2ADD" w14:textId="34EE013E"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8D102A">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963EE5" w14:paraId="2B86241E" w14:textId="77777777" w:rsidTr="7343FD8C">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963EE5"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63EE5"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963EE5"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963EE5"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963EE5"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963EE5"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963EE5"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963EE5"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963EE5"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963EE5"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963EE5"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963EE5"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963EE5"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963EE5"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963EE5"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68152036" w:rsidR="00135A3A" w:rsidRPr="00603221" w:rsidRDefault="00135A3A" w:rsidP="00135A3A">
            <w:pPr>
              <w:spacing w:line="276" w:lineRule="auto"/>
              <w:rPr>
                <w:lang w:val="el-GR"/>
              </w:rPr>
            </w:pPr>
            <w:r w:rsidRPr="7343FD8C">
              <w:rPr>
                <w:lang w:val="el-GR"/>
              </w:rPr>
              <w:t xml:space="preserve">*ως </w:t>
            </w:r>
            <w:r w:rsidRPr="7343FD8C">
              <w:rPr>
                <w:b/>
                <w:bCs/>
                <w:lang w:val="el-GR"/>
              </w:rPr>
              <w:t>Ποσοστό Συμμετοχής</w:t>
            </w:r>
            <w:r w:rsidRPr="7343FD8C">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w:t>
            </w:r>
            <w:r w:rsidR="2C7E054D" w:rsidRPr="7343FD8C">
              <w:rPr>
                <w:lang w:val="el-GR"/>
              </w:rPr>
              <w:t xml:space="preserve"> </w:t>
            </w:r>
            <w:r w:rsidRPr="7343FD8C">
              <w:rPr>
                <w:lang w:val="el-GR"/>
              </w:rPr>
              <w:t>2,</w:t>
            </w:r>
            <w:r w:rsidR="24ABB00D" w:rsidRPr="7343FD8C">
              <w:rPr>
                <w:lang w:val="el-GR"/>
              </w:rPr>
              <w:t xml:space="preserve"> </w:t>
            </w:r>
            <w:r w:rsidRPr="7343FD8C">
              <w:rPr>
                <w:lang w:val="el-GR"/>
              </w:rPr>
              <w:t>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7343FD8C">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371C1CA1"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8D102A" w:rsidRPr="00603221">
              <w:rPr>
                <w:lang w:val="el-GR"/>
              </w:rPr>
              <w:t xml:space="preserve">ΠΑΡΑΡΤΗΜΑ </w:t>
            </w:r>
            <w:r w:rsidR="008D102A" w:rsidRPr="008D102A">
              <w:t>Ι</w:t>
            </w:r>
            <w:r w:rsidR="008D102A" w:rsidRPr="00603221">
              <w:t>V</w:t>
            </w:r>
            <w:r w:rsidR="008D102A"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5DAA3E76"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8D102A">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963EE5"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7ED68E43"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8D102A">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lastRenderedPageBreak/>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963EE5" w14:paraId="1346EF5B" w14:textId="77777777" w:rsidTr="009C5EA6">
        <w:trPr>
          <w:trHeight w:val="1480"/>
        </w:trPr>
        <w:tc>
          <w:tcPr>
            <w:tcW w:w="675" w:type="dxa"/>
          </w:tcPr>
          <w:p w14:paraId="77D8C9CD" w14:textId="77777777" w:rsidR="00BD358F" w:rsidRPr="00603221" w:rsidRDefault="00C40FB9" w:rsidP="009C5EA6">
            <w:r w:rsidRPr="00603221">
              <w:rPr>
                <w:lang w:val="el-GR"/>
              </w:rPr>
              <w:lastRenderedPageBreak/>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lastRenderedPageBreak/>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4DB9661C" w:rsidR="002B2F6A" w:rsidRDefault="003355E7" w:rsidP="002B2F6A">
      <w:pPr>
        <w:rPr>
          <w:lang w:val="el-GR"/>
        </w:rPr>
      </w:pPr>
      <w:r w:rsidRPr="00603221">
        <w:rPr>
          <w:b/>
          <w:bCs/>
          <w:lang w:val="el-GR"/>
        </w:rPr>
        <w:t>Β.</w:t>
      </w:r>
      <w:r w:rsidR="00A465E2">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4989A6BF" w:rsidR="002B2F6A" w:rsidRDefault="002B2F6A" w:rsidP="002B2F6A">
      <w:pPr>
        <w:rPr>
          <w:color w:val="000000"/>
          <w:lang w:val="el-GR"/>
        </w:rPr>
      </w:pPr>
      <w:r w:rsidRPr="7343FD8C">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35349E86" w:rsidRPr="7343FD8C">
        <w:rPr>
          <w:lang w:val="el-GR"/>
        </w:rPr>
        <w:t xml:space="preserve"> </w:t>
      </w:r>
      <w:r w:rsidRPr="7343FD8C">
        <w:rPr>
          <w:color w:val="000000" w:themeColor="text1"/>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w:t>
      </w:r>
      <w:r>
        <w:rPr>
          <w:color w:val="000000"/>
          <w:lang w:val="el-GR"/>
        </w:rPr>
        <w:lastRenderedPageBreak/>
        <w:t>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562B82B7" w14:textId="77777777" w:rsidR="002D10B9" w:rsidRDefault="002D10B9" w:rsidP="00EB1543">
      <w:pPr>
        <w:rPr>
          <w:b/>
          <w:bCs/>
          <w:lang w:val="el-GR"/>
        </w:rPr>
      </w:pPr>
    </w:p>
    <w:p w14:paraId="0148A76D" w14:textId="6D57A395" w:rsidR="00EB1543" w:rsidRPr="00603221" w:rsidRDefault="00EB1543" w:rsidP="00EB1543">
      <w:pPr>
        <w:rPr>
          <w:color w:val="000000"/>
          <w:lang w:val="el-GR"/>
        </w:rPr>
      </w:pPr>
      <w:r w:rsidRPr="00603221">
        <w:rPr>
          <w:b/>
          <w:bCs/>
          <w:lang w:val="el-GR"/>
        </w:rPr>
        <w:t>Β.</w:t>
      </w:r>
      <w:r w:rsidR="00A465E2">
        <w:rPr>
          <w:b/>
          <w:bCs/>
          <w:lang w:val="el-GR"/>
        </w:rPr>
        <w:t>10</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37AC2230" w14:textId="77777777" w:rsidR="002D10B9" w:rsidRDefault="002D10B9" w:rsidP="002B2F6A">
      <w:pPr>
        <w:rPr>
          <w:b/>
          <w:bCs/>
          <w:lang w:val="el-GR"/>
        </w:rPr>
      </w:pPr>
    </w:p>
    <w:p w14:paraId="5B4BA456" w14:textId="5E427C6C" w:rsidR="002B2F6A" w:rsidRPr="00611572" w:rsidRDefault="002B2F6A" w:rsidP="002B2F6A">
      <w:pPr>
        <w:rPr>
          <w:b/>
          <w:bCs/>
          <w:lang w:val="el-GR"/>
        </w:rPr>
      </w:pPr>
      <w:r>
        <w:rPr>
          <w:b/>
          <w:bCs/>
          <w:lang w:val="el-GR"/>
        </w:rPr>
        <w:t>Β.1</w:t>
      </w:r>
      <w:r w:rsidR="00A465E2">
        <w:rPr>
          <w:b/>
          <w:bCs/>
          <w:lang w:val="el-GR"/>
        </w:rPr>
        <w:t>1</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5"/>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5AC0D8F6" w:rsidR="00597F8A" w:rsidRPr="003E1CBC" w:rsidRDefault="002B2F6A" w:rsidP="00EF0725">
      <w:pPr>
        <w:numPr>
          <w:ilvl w:val="0"/>
          <w:numId w:val="5"/>
        </w:numPr>
        <w:suppressAutoHyphens w:val="0"/>
        <w:spacing w:after="0"/>
        <w:jc w:val="left"/>
        <w:rPr>
          <w:lang w:val="el-GR"/>
        </w:rPr>
      </w:pPr>
      <w:r w:rsidRPr="003E1CBC">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A465E2">
        <w:rPr>
          <w:b/>
          <w:bCs/>
          <w:lang w:val="el-GR"/>
        </w:rPr>
        <w:t>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74" w:name="_Toc97194289"/>
      <w:bookmarkStart w:id="175" w:name="_Toc97194431"/>
      <w:bookmarkStart w:id="176" w:name="_Toc158025475"/>
      <w:r w:rsidRPr="00603221">
        <w:rPr>
          <w:rFonts w:cs="Tahoma"/>
          <w:lang w:val="el-GR"/>
        </w:rPr>
        <w:t>Κριτήρια Ανάθεσης</w:t>
      </w:r>
      <w:bookmarkEnd w:id="174"/>
      <w:bookmarkEnd w:id="175"/>
      <w:bookmarkEnd w:id="176"/>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77" w:name="_Ref496542191"/>
      <w:bookmarkStart w:id="178" w:name="_Toc97194290"/>
      <w:bookmarkStart w:id="179" w:name="_Toc97194432"/>
      <w:bookmarkStart w:id="180" w:name="_Toc158025476"/>
      <w:r w:rsidRPr="00603221">
        <w:rPr>
          <w:lang w:val="el-GR"/>
        </w:rPr>
        <w:t>Κριτήριο ανάθεσης</w:t>
      </w:r>
      <w:bookmarkEnd w:id="177"/>
      <w:bookmarkEnd w:id="178"/>
      <w:bookmarkEnd w:id="179"/>
      <w:bookmarkEnd w:id="180"/>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1" w:name="_Toc9049526"/>
      <w:bookmarkStart w:id="182" w:name="_Toc9050798"/>
      <w:bookmarkStart w:id="183" w:name="_Toc16061711"/>
      <w:bookmarkStart w:id="184" w:name="_Toc25743321"/>
      <w:bookmarkStart w:id="185" w:name="_Toc26592535"/>
      <w:bookmarkStart w:id="186" w:name="_Toc43634791"/>
      <w:bookmarkStart w:id="187" w:name="_Toc44821171"/>
      <w:bookmarkStart w:id="188" w:name="_Toc48552963"/>
      <w:bookmarkStart w:id="189" w:name="_Toc49074409"/>
      <w:bookmarkStart w:id="190" w:name="_Toc286055470"/>
      <w:bookmarkStart w:id="191" w:name="_Toc97194294"/>
      <w:bookmarkStart w:id="192" w:name="_Toc158025477"/>
      <w:r w:rsidRPr="00603221">
        <w:rPr>
          <w:rFonts w:cs="Tahoma"/>
          <w:szCs w:val="22"/>
          <w:u w:val="single"/>
          <w:lang w:val="el-GR"/>
        </w:rPr>
        <w:t>Διαμόρφωση συγκριτικού κόστους Προσφοράς</w:t>
      </w:r>
      <w:bookmarkEnd w:id="181"/>
      <w:bookmarkEnd w:id="182"/>
      <w:bookmarkEnd w:id="183"/>
      <w:bookmarkEnd w:id="184"/>
      <w:bookmarkEnd w:id="185"/>
      <w:bookmarkEnd w:id="186"/>
      <w:bookmarkEnd w:id="187"/>
      <w:bookmarkEnd w:id="188"/>
      <w:bookmarkEnd w:id="189"/>
      <w:bookmarkEnd w:id="190"/>
      <w:bookmarkEnd w:id="191"/>
      <w:bookmarkEnd w:id="192"/>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79FAC556" w:rsidR="0001217D" w:rsidRPr="00123153" w:rsidRDefault="0001217D">
      <w:pPr>
        <w:numPr>
          <w:ilvl w:val="0"/>
          <w:numId w:val="11"/>
        </w:numPr>
        <w:suppressAutoHyphens w:val="0"/>
        <w:ind w:left="6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8D102A" w:rsidRPr="00603221">
        <w:rPr>
          <w:lang w:val="el-GR"/>
        </w:rPr>
        <w:t xml:space="preserve">ΠΑΡΑΡΤΗΜΑ </w:t>
      </w:r>
      <w:r w:rsidR="008D102A" w:rsidRPr="00603221">
        <w:t>VI</w:t>
      </w:r>
      <w:r w:rsidR="008D102A"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8D102A"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Οικονομικού Φορέα</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3" w:name="_Toc97194296"/>
      <w:bookmarkStart w:id="194" w:name="_Toc97194435"/>
      <w:bookmarkStart w:id="195" w:name="_Toc158025478"/>
      <w:r w:rsidRPr="00603221">
        <w:rPr>
          <w:rFonts w:cs="Tahoma"/>
          <w:lang w:val="el-GR"/>
        </w:rPr>
        <w:t>Κατάρτιση - Περιεχόμενο Προσφορών</w:t>
      </w:r>
      <w:bookmarkEnd w:id="193"/>
      <w:bookmarkEnd w:id="194"/>
      <w:bookmarkEnd w:id="195"/>
    </w:p>
    <w:p w14:paraId="6130DDE8" w14:textId="77777777" w:rsidR="008338F0" w:rsidRPr="00603221" w:rsidRDefault="003355E7" w:rsidP="005A1609">
      <w:pPr>
        <w:pStyle w:val="3"/>
        <w:ind w:left="709" w:hanging="709"/>
        <w:rPr>
          <w:lang w:val="el-GR"/>
        </w:rPr>
      </w:pPr>
      <w:bookmarkStart w:id="196" w:name="_Ref496542253"/>
      <w:bookmarkStart w:id="197" w:name="_Toc97194297"/>
      <w:bookmarkStart w:id="198" w:name="_Toc97194436"/>
      <w:bookmarkStart w:id="199" w:name="_Toc158025479"/>
      <w:r w:rsidRPr="00603221">
        <w:rPr>
          <w:lang w:val="el-GR"/>
        </w:rPr>
        <w:t>Γενικοί όροι υποβολής προσφορών</w:t>
      </w:r>
      <w:bookmarkEnd w:id="196"/>
      <w:bookmarkEnd w:id="197"/>
      <w:bookmarkEnd w:id="198"/>
      <w:bookmarkEnd w:id="199"/>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2BC01AEE" w:rsidR="008338F0" w:rsidRDefault="003355E7" w:rsidP="5386D906">
      <w:pPr>
        <w:rPr>
          <w:i/>
          <w:iCs/>
          <w:color w:val="5B9BD5"/>
          <w:lang w:val="el-GR"/>
        </w:rPr>
      </w:pPr>
      <w:r w:rsidRPr="5386D906">
        <w:rPr>
          <w:lang w:val="el-GR"/>
        </w:rPr>
        <w:t>Δεν επιτρέπονται εναλλακτικές προσφορές</w:t>
      </w:r>
      <w:r w:rsidR="4B2D0998" w:rsidRPr="5386D906">
        <w:rPr>
          <w:lang w:val="el-GR"/>
        </w:rPr>
        <w:t>.</w:t>
      </w:r>
      <w:r w:rsidRPr="5386D906">
        <w:rPr>
          <w:lang w:val="el-GR"/>
        </w:rPr>
        <w:t xml:space="preserve"> </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6"/>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7"/>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0" w:name="_Toc74566860"/>
      <w:bookmarkStart w:id="201" w:name="_Ref496542299"/>
      <w:bookmarkStart w:id="202" w:name="_Toc97194298"/>
      <w:bookmarkStart w:id="203" w:name="_Toc97194437"/>
      <w:bookmarkStart w:id="204" w:name="_Toc158025480"/>
      <w:bookmarkEnd w:id="200"/>
      <w:r w:rsidRPr="00603221">
        <w:rPr>
          <w:lang w:val="el-GR"/>
        </w:rPr>
        <w:t>Χρόνος και Τρόπος υποβολής προσφορών</w:t>
      </w:r>
      <w:bookmarkEnd w:id="201"/>
      <w:bookmarkEnd w:id="202"/>
      <w:bookmarkEnd w:id="203"/>
      <w:bookmarkEnd w:id="204"/>
      <w:r w:rsidRPr="00603221">
        <w:rPr>
          <w:lang w:val="el-GR"/>
        </w:rPr>
        <w:t xml:space="preserve"> </w:t>
      </w:r>
    </w:p>
    <w:p w14:paraId="27788B99" w14:textId="5A03FC27" w:rsidR="008338F0" w:rsidRDefault="008338F0" w:rsidP="00DB2BAF">
      <w:pPr>
        <w:rPr>
          <w:lang w:val="el-GR"/>
        </w:rPr>
      </w:pPr>
    </w:p>
    <w:p w14:paraId="5690412D" w14:textId="30A3DE8B" w:rsidR="004B759E" w:rsidRPr="00821852" w:rsidRDefault="000F0E29" w:rsidP="00D472F0">
      <w:pPr>
        <w:rPr>
          <w:b/>
          <w:bCs/>
          <w:lang w:val="el-GR"/>
        </w:rPr>
      </w:pPr>
      <w:bookmarkStart w:id="205" w:name="_Toc74566862"/>
      <w:bookmarkStart w:id="206" w:name="_Toc97194299"/>
      <w:bookmarkEnd w:id="205"/>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8D102A">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06"/>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07"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07"/>
    </w:p>
    <w:p w14:paraId="2BFB3CEA" w14:textId="77777777" w:rsidR="004B759E" w:rsidRDefault="004B759E" w:rsidP="004B759E">
      <w:pPr>
        <w:spacing w:after="0"/>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08" w:name="_Toc74566865"/>
      <w:bookmarkStart w:id="209" w:name="_Toc97194301"/>
      <w:bookmarkEnd w:id="208"/>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09"/>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0" w:name="_Ref75869622"/>
      <w:bookmarkStart w:id="211" w:name="_Toc97194302"/>
    </w:p>
    <w:p w14:paraId="5C483A6C" w14:textId="4B7561F5"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8"/>
      </w:r>
      <w:r w:rsidR="00486D17" w:rsidRPr="00821852">
        <w:rPr>
          <w:lang w:val="el-GR"/>
        </w:rPr>
        <w:t xml:space="preserve">.  </w:t>
      </w:r>
      <w:bookmarkStart w:id="212" w:name="_Toc74566867"/>
      <w:bookmarkStart w:id="213" w:name="_Toc74566868"/>
      <w:bookmarkStart w:id="214" w:name="_Toc74566869"/>
      <w:bookmarkStart w:id="215" w:name="_Toc74566870"/>
      <w:bookmarkEnd w:id="212"/>
      <w:bookmarkEnd w:id="213"/>
      <w:bookmarkEnd w:id="214"/>
      <w:bookmarkEnd w:id="215"/>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8D102A" w:rsidRPr="008D102A">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8D102A" w:rsidRPr="00603221">
        <w:rPr>
          <w:lang w:val="el-GR"/>
        </w:rPr>
        <w:t xml:space="preserve">ΠΑΡΑΡΤΗΜΑ </w:t>
      </w:r>
      <w:r w:rsidR="008D102A" w:rsidRPr="008D102A">
        <w:rPr>
          <w:lang w:val="el-GR"/>
        </w:rPr>
        <w:t>VI</w:t>
      </w:r>
      <w:r w:rsidR="008D102A"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0"/>
      <w:bookmarkEnd w:id="211"/>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16" w:name="_Toc74566872"/>
      <w:bookmarkStart w:id="217" w:name="_Toc74566873"/>
      <w:bookmarkStart w:id="218" w:name="_Toc97194304"/>
      <w:bookmarkEnd w:id="216"/>
      <w:bookmarkEnd w:id="217"/>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18"/>
    </w:p>
    <w:p w14:paraId="1A503652" w14:textId="77777777" w:rsidR="004E36A7" w:rsidRPr="008A2283" w:rsidRDefault="004E36A7" w:rsidP="004E36A7">
      <w:pPr>
        <w:rPr>
          <w:color w:val="000000"/>
          <w:lang w:val="el-GR"/>
        </w:rPr>
      </w:pPr>
      <w:bookmarkStart w:id="219"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lastRenderedPageBreak/>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19"/>
    </w:p>
    <w:p w14:paraId="5383EF47" w14:textId="03D5E5BF" w:rsidR="000674D2" w:rsidRPr="00CB7A20" w:rsidRDefault="000674D2" w:rsidP="000674D2">
      <w:pPr>
        <w:rPr>
          <w:lang w:val="el-GR"/>
        </w:rPr>
      </w:pPr>
      <w:r w:rsidRPr="7343FD8C">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7343FD8C">
        <w:rPr>
          <w:rFonts w:ascii="Times New Roman" w:eastAsia="Calibri" w:hAnsi="Times New Roman" w:cs="Times New Roman"/>
          <w:lang w:val="el-GR" w:eastAsia="el-GR"/>
        </w:rPr>
        <w:t xml:space="preserve"> </w:t>
      </w:r>
      <w:r w:rsidRPr="7343FD8C">
        <w:rPr>
          <w:lang w:val="el-GR"/>
        </w:rPr>
        <w:t>Τέτοια στοιχεία και δικαιολογητικά ενδεικτικά είναι:</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 xml:space="preserve">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w:t>
      </w:r>
      <w:r w:rsidRPr="00CB7A20">
        <w:rPr>
          <w:lang w:val="el-GR"/>
        </w:rPr>
        <w:lastRenderedPageBreak/>
        <w:t>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0" w:name="_Ref496542340"/>
      <w:bookmarkStart w:id="221" w:name="_Toc97194305"/>
      <w:bookmarkStart w:id="222" w:name="_Toc97194438"/>
      <w:bookmarkStart w:id="223" w:name="_Toc158025481"/>
      <w:r w:rsidRPr="00603221">
        <w:rPr>
          <w:lang w:val="el-GR"/>
        </w:rPr>
        <w:t>Περιεχόμενα Φακέλου «Δικαιολογητικά Συμμετοχής - Τεχνική Προσφορά»</w:t>
      </w:r>
      <w:bookmarkEnd w:id="220"/>
      <w:bookmarkEnd w:id="221"/>
      <w:bookmarkEnd w:id="222"/>
      <w:bookmarkEnd w:id="223"/>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24" w:name="_Toc74566876"/>
      <w:bookmarkStart w:id="225" w:name="_Ref55324286"/>
      <w:bookmarkStart w:id="226" w:name="_Toc97194306"/>
      <w:bookmarkStart w:id="227" w:name="_Toc158025482"/>
      <w:bookmarkEnd w:id="224"/>
      <w:r w:rsidRPr="003329FF">
        <w:rPr>
          <w:rStyle w:val="Heading4Char"/>
          <w:rFonts w:ascii="Tahoma" w:hAnsi="Tahoma" w:cs="Tahoma"/>
          <w:b/>
          <w:bCs/>
          <w:sz w:val="22"/>
        </w:rPr>
        <w:t>Δικαιολογητικά Συμμετοχής</w:t>
      </w:r>
      <w:bookmarkEnd w:id="225"/>
      <w:bookmarkEnd w:id="226"/>
      <w:bookmarkEnd w:id="227"/>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6F96082C"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28"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8D102A">
        <w:rPr>
          <w:lang w:val="el-GR"/>
        </w:rPr>
        <w:t>2.1.5</w:t>
      </w:r>
      <w:r w:rsidRPr="00603221">
        <w:rPr>
          <w:lang w:val="el-GR"/>
        </w:rPr>
        <w:fldChar w:fldCharType="end"/>
      </w:r>
      <w:bookmarkEnd w:id="228"/>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8D102A">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44D56993" w:rsidR="00CD4F51" w:rsidRPr="00B07864" w:rsidRDefault="00CD4F51" w:rsidP="00CD4F51">
      <w:pPr>
        <w:rPr>
          <w:lang w:val="el-GR"/>
        </w:rPr>
      </w:pPr>
      <w:bookmarkStart w:id="229"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8D102A" w:rsidRPr="00603221">
        <w:rPr>
          <w:lang w:val="el-GR"/>
        </w:rPr>
        <w:t xml:space="preserve">ΠΑΡΑΡΤΗΜΑ </w:t>
      </w:r>
      <w:r w:rsidR="008D102A" w:rsidRPr="00603221">
        <w:t>VI</w:t>
      </w:r>
      <w:r w:rsidR="008D102A" w:rsidRPr="00603221">
        <w:rPr>
          <w:lang w:val="el-GR"/>
        </w:rPr>
        <w:t>Ι – Άλλες Δηλώσεις</w:t>
      </w:r>
      <w:r w:rsidR="009F688B">
        <w:rPr>
          <w:lang w:val="el-GR"/>
        </w:rPr>
        <w:fldChar w:fldCharType="end"/>
      </w:r>
      <w:r w:rsidRPr="00B07864">
        <w:rPr>
          <w:lang w:val="el-GR"/>
        </w:rPr>
        <w:t>.</w:t>
      </w:r>
    </w:p>
    <w:bookmarkEnd w:id="229"/>
    <w:p w14:paraId="0AF6E168" w14:textId="77777777" w:rsidR="007702DC" w:rsidRDefault="007702DC" w:rsidP="002C7E9A">
      <w:pPr>
        <w:rPr>
          <w:lang w:val="el-GR"/>
        </w:rPr>
      </w:pPr>
    </w:p>
    <w:p w14:paraId="3C320E46" w14:textId="60FB499E"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8D102A"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lastRenderedPageBreak/>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6"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77777777"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1FAC0880"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8D102A"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6"/>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w:t>
      </w:r>
      <w:r w:rsidRPr="00603221">
        <w:rPr>
          <w:lang w:val="el-GR"/>
        </w:rPr>
        <w:lastRenderedPageBreak/>
        <w:t xml:space="preserve">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0" w:name="_Toc97194307"/>
      <w:bookmarkStart w:id="231" w:name="_Toc158025483"/>
      <w:r w:rsidRPr="00603221">
        <w:rPr>
          <w:rFonts w:cs="Tahoma"/>
          <w:szCs w:val="22"/>
          <w:lang w:val="el-GR"/>
        </w:rPr>
        <w:t>Τεχνική Προσφορά</w:t>
      </w:r>
      <w:bookmarkEnd w:id="230"/>
      <w:bookmarkEnd w:id="231"/>
      <w:r w:rsidRPr="00603221">
        <w:rPr>
          <w:rFonts w:cs="Tahoma"/>
          <w:szCs w:val="22"/>
          <w:lang w:val="el-GR"/>
        </w:rPr>
        <w:t xml:space="preserve"> </w:t>
      </w:r>
      <w:r w:rsidR="00E1337D" w:rsidRPr="00603221">
        <w:rPr>
          <w:rFonts w:cs="Tahoma"/>
          <w:szCs w:val="22"/>
          <w:lang w:val="el-GR"/>
        </w:rPr>
        <w:t xml:space="preserve"> </w:t>
      </w:r>
    </w:p>
    <w:p w14:paraId="34F3DD8A" w14:textId="7BF7847D"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8D102A"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8D102A"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2F2B91BB"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8D102A" w:rsidRPr="008D102A">
        <w:rPr>
          <w:lang w:val="el-GR"/>
        </w:rPr>
        <w:t xml:space="preserve">ΠΑΡΑΡΤΗΜΑ </w:t>
      </w:r>
      <w:r w:rsidR="008D102A" w:rsidRPr="00603221">
        <w:t>V</w:t>
      </w:r>
      <w:r w:rsidR="008D102A" w:rsidRPr="008D102A">
        <w:rPr>
          <w:lang w:val="el-GR"/>
        </w:rPr>
        <w:t xml:space="preserve">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6AAF6667" w:rsidRPr="00603221">
        <w:rPr>
          <w:lang w:val="el-GR"/>
        </w:rPr>
        <w:t xml:space="preserve"> </w:t>
      </w:r>
      <w:r w:rsidR="003A206A" w:rsidRPr="00603221">
        <w:rPr>
          <w:u w:val="single"/>
          <w:lang w:val="el-GR"/>
        </w:rPr>
        <w:t>(</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2" w:name="_Ref496542376"/>
      <w:bookmarkStart w:id="233" w:name="_Toc97194308"/>
      <w:bookmarkStart w:id="234" w:name="_Toc97194439"/>
      <w:bookmarkStart w:id="235" w:name="_Toc158025484"/>
      <w:r w:rsidRPr="00603221">
        <w:rPr>
          <w:lang w:val="el-GR"/>
        </w:rPr>
        <w:t>Περιεχόμενα Φακέλου «Οικονομική Προσφορά» / Τρόπος σύνταξης και υποβολής οικονομικών προσφορών</w:t>
      </w:r>
      <w:bookmarkEnd w:id="232"/>
      <w:bookmarkEnd w:id="233"/>
      <w:bookmarkEnd w:id="234"/>
      <w:bookmarkEnd w:id="235"/>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680E4583"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8D102A" w:rsidRPr="00603221">
        <w:rPr>
          <w:lang w:val="el-GR"/>
        </w:rPr>
        <w:t xml:space="preserve">ΠΑΡΑΡΤΗΜΑ </w:t>
      </w:r>
      <w:r w:rsidR="008D102A" w:rsidRPr="00603221">
        <w:t>VI</w:t>
      </w:r>
      <w:r w:rsidR="008D102A"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3FDB8D3B" w:rsidR="008338F0" w:rsidRPr="00603221" w:rsidRDefault="003355E7">
      <w:pPr>
        <w:rPr>
          <w:lang w:val="el-GR"/>
        </w:rPr>
      </w:pPr>
      <w:r w:rsidRPr="7343FD8C">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7343FD8C">
        <w:rPr>
          <w:lang w:val="el-GR" w:eastAsia="el-GR"/>
        </w:rPr>
        <w:t xml:space="preserve"> </w:t>
      </w:r>
      <w:r w:rsidR="001852F3" w:rsidRPr="7343FD8C">
        <w:rPr>
          <w:lang w:val="el-GR" w:eastAsia="el-GR"/>
        </w:rPr>
        <w:t xml:space="preserve">της παρούσας. </w:t>
      </w:r>
    </w:p>
    <w:p w14:paraId="33E67197" w14:textId="64C5D6CA" w:rsidR="008338F0" w:rsidRPr="00603221" w:rsidRDefault="003355E7" w:rsidP="7343FD8C">
      <w:pPr>
        <w:rPr>
          <w:lang w:val="el-GR"/>
        </w:rPr>
      </w:pPr>
      <w:r w:rsidRPr="7343FD8C">
        <w:rPr>
          <w:lang w:val="el-GR"/>
        </w:rPr>
        <w:t xml:space="preserve">Οι υπέρ τρίτων κρατήσεις υπόκεινται στο εκάστοτε ισχύον αναλογικό τέλος χαρτοσήμου και </w:t>
      </w:r>
      <w:r w:rsidR="00043D44" w:rsidRPr="7343FD8C">
        <w:rPr>
          <w:lang w:val="el-GR"/>
        </w:rPr>
        <w:t xml:space="preserve">στην επ’ αυτού εισφορά υπέρ </w:t>
      </w:r>
      <w:r w:rsidR="61701B3C" w:rsidRPr="7343FD8C">
        <w:rPr>
          <w:rFonts w:eastAsia="Tahoma"/>
          <w:lang w:val="el-GR"/>
        </w:rPr>
        <w:t xml:space="preserve"> ΟΠΕΚΑ (πρώην ΟΓΑ)</w:t>
      </w:r>
      <w:r w:rsidR="00043D44" w:rsidRPr="7343FD8C">
        <w:rPr>
          <w:lang w:val="el-GR"/>
        </w:rPr>
        <w:t>.</w:t>
      </w:r>
    </w:p>
    <w:p w14:paraId="2AA08B4B" w14:textId="327AEA9E" w:rsidR="008338F0" w:rsidRPr="00603221" w:rsidRDefault="003355E7">
      <w:pPr>
        <w:rPr>
          <w:lang w:val="el-GR"/>
        </w:rPr>
      </w:pPr>
      <w:r w:rsidRPr="7343FD8C">
        <w:rPr>
          <w:lang w:val="el-GR"/>
        </w:rPr>
        <w:t>Οι προσφερόμενες τιμές είναι σταθερές καθ’ όλη τη διάρκεια της σύμβασης και δεν αναπροσαρμόζονται</w:t>
      </w:r>
      <w:r w:rsidR="4E100522" w:rsidRPr="7343FD8C">
        <w:rPr>
          <w:lang w:val="el-GR"/>
        </w:rPr>
        <w:t>.</w:t>
      </w:r>
      <w:r w:rsidRPr="7343FD8C">
        <w:rPr>
          <w:lang w:val="el-GR"/>
        </w:rPr>
        <w:t xml:space="preserve"> </w:t>
      </w:r>
    </w:p>
    <w:p w14:paraId="6C0C8320" w14:textId="77777777" w:rsidR="001852F3" w:rsidRPr="00603221" w:rsidRDefault="003355E7">
      <w:pPr>
        <w:rPr>
          <w:lang w:val="el-GR"/>
        </w:rPr>
      </w:pPr>
      <w:r w:rsidRPr="00603221">
        <w:rPr>
          <w:lang w:val="el-GR"/>
        </w:rPr>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36" w:name="_Hlk67667045"/>
      <w:r w:rsidR="00C25AFF" w:rsidRPr="00C25AFF">
        <w:rPr>
          <w:lang w:val="el-GR"/>
        </w:rPr>
        <w:t>όπως τροποποιήθηκε με το άρθρο 42 του ν. 4782/Α36/9-3-2021</w:t>
      </w:r>
      <w:r w:rsidR="00C25AFF">
        <w:rPr>
          <w:lang w:val="el-GR"/>
        </w:rPr>
        <w:t xml:space="preserve"> </w:t>
      </w:r>
      <w:bookmarkEnd w:id="236"/>
      <w:r w:rsidRPr="00603221">
        <w:rPr>
          <w:lang w:val="el-GR"/>
        </w:rPr>
        <w:t>και</w:t>
      </w:r>
    </w:p>
    <w:p w14:paraId="4166F69A" w14:textId="14CDF2BB" w:rsidR="008338F0" w:rsidRPr="00603221" w:rsidRDefault="003355E7">
      <w:pPr>
        <w:rPr>
          <w:lang w:val="el-GR"/>
        </w:rPr>
      </w:pPr>
      <w:r w:rsidRPr="5386D906">
        <w:rPr>
          <w:lang w:val="el-GR"/>
        </w:rPr>
        <w:t xml:space="preserve">γ) η τιμή υπερβαίνει τον προϋπολογισμό της σύμβασης που καθορίζεται </w:t>
      </w:r>
      <w:r w:rsidR="001852F3" w:rsidRPr="5386D906">
        <w:rPr>
          <w:lang w:val="el-GR"/>
        </w:rPr>
        <w:t>στην</w:t>
      </w:r>
      <w:r w:rsidR="00E1337D" w:rsidRPr="5386D906">
        <w:rPr>
          <w:lang w:val="el-GR"/>
        </w:rPr>
        <w:t xml:space="preserve"> </w:t>
      </w:r>
      <w:r w:rsidRPr="5386D906">
        <w:rPr>
          <w:lang w:val="el-GR"/>
        </w:rPr>
        <w:t xml:space="preserve">παρούσα διακήρυξη. </w:t>
      </w:r>
    </w:p>
    <w:p w14:paraId="260F4232" w14:textId="7FA485E1" w:rsidR="001852F3" w:rsidRPr="00603221" w:rsidRDefault="003355E7">
      <w:pPr>
        <w:rPr>
          <w:b/>
          <w:bCs/>
          <w:i/>
          <w:iCs/>
          <w:color w:val="5B9BD5"/>
          <w:lang w:val="el-GR"/>
        </w:rPr>
      </w:pPr>
      <w:r w:rsidRPr="00603221">
        <w:rPr>
          <w:lang w:val="el-GR"/>
        </w:rPr>
        <w:lastRenderedPageBreak/>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8D102A">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37" w:name="_Ref496542395"/>
      <w:bookmarkStart w:id="238" w:name="_Ref496542431"/>
      <w:bookmarkStart w:id="239" w:name="_Toc97194309"/>
      <w:bookmarkStart w:id="240" w:name="_Toc97194440"/>
      <w:bookmarkStart w:id="241" w:name="_Toc158025485"/>
      <w:r w:rsidRPr="00603221">
        <w:rPr>
          <w:lang w:val="el-GR"/>
        </w:rPr>
        <w:t>Χρόνος ισχύος των προσφορών</w:t>
      </w:r>
      <w:bookmarkEnd w:id="237"/>
      <w:bookmarkEnd w:id="238"/>
      <w:bookmarkEnd w:id="239"/>
      <w:bookmarkEnd w:id="240"/>
      <w:bookmarkEnd w:id="241"/>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52F5FFC7"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8D102A">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2"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2"/>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3" w:name="_Ref67613193"/>
      <w:bookmarkStart w:id="244" w:name="_Toc97194310"/>
      <w:bookmarkStart w:id="245" w:name="_Toc97194441"/>
      <w:bookmarkStart w:id="246" w:name="_Toc158025486"/>
      <w:r w:rsidRPr="00603221">
        <w:rPr>
          <w:lang w:val="el-GR"/>
        </w:rPr>
        <w:t>Λόγοι απόρριψης προσφορών</w:t>
      </w:r>
      <w:bookmarkEnd w:id="243"/>
      <w:bookmarkEnd w:id="244"/>
      <w:bookmarkEnd w:id="245"/>
      <w:bookmarkEnd w:id="246"/>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7BFB6124" w:rsidR="00DE6525" w:rsidRPr="00603221" w:rsidRDefault="00A334BA">
      <w:pPr>
        <w:pStyle w:val="aff"/>
        <w:numPr>
          <w:ilvl w:val="0"/>
          <w:numId w:val="26"/>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8D102A">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3.1</w:t>
      </w:r>
      <w:r w:rsidR="00061ADD" w:rsidRPr="00603221">
        <w:rPr>
          <w:lang w:val="el-GR"/>
        </w:rPr>
        <w:fldChar w:fldCharType="end"/>
      </w:r>
      <w:r w:rsidR="00DE6525" w:rsidRPr="00603221">
        <w:rPr>
          <w:lang w:val="el-GR"/>
        </w:rPr>
        <w:t xml:space="preserve"> (Αποσφράγιση και 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27989520" w14:textId="2878D2AC" w:rsidR="00A334BA" w:rsidRPr="00821852" w:rsidRDefault="00DE6525" w:rsidP="7343FD8C">
      <w:pPr>
        <w:pStyle w:val="aff"/>
        <w:numPr>
          <w:ilvl w:val="0"/>
          <w:numId w:val="26"/>
        </w:numPr>
        <w:spacing w:before="120"/>
        <w:ind w:left="284" w:hanging="142"/>
        <w:rPr>
          <w:lang w:val="el-GR"/>
        </w:rPr>
      </w:pPr>
      <w:r w:rsidRPr="7343FD8C">
        <w:rPr>
          <w:lang w:val="el-GR"/>
        </w:rPr>
        <w:t xml:space="preserve">η οποία περιέχει </w:t>
      </w:r>
      <w:r w:rsidR="00854F57" w:rsidRPr="7343FD8C">
        <w:rPr>
          <w:lang w:val="el-GR"/>
        </w:rPr>
        <w:t xml:space="preserve">ατελείς, ελλιπείς, ασαφείς </w:t>
      </w:r>
      <w:r w:rsidR="00FA03E7" w:rsidRPr="7343FD8C">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239DB588" w14:textId="769B9A1C" w:rsidR="00DE6525" w:rsidRPr="00603221" w:rsidRDefault="00DE6525">
      <w:pPr>
        <w:pStyle w:val="aff"/>
        <w:numPr>
          <w:ilvl w:val="0"/>
          <w:numId w:val="26"/>
        </w:numPr>
        <w:spacing w:before="120"/>
        <w:ind w:left="284" w:hanging="142"/>
        <w:contextualSpacing w:val="0"/>
        <w:rPr>
          <w:lang w:val="el-GR"/>
        </w:rPr>
      </w:pPr>
      <w:r w:rsidRPr="00603221">
        <w:rPr>
          <w:lang w:val="el-GR"/>
        </w:rPr>
        <w:lastRenderedPageBreak/>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8D102A">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3BE5A043" w:rsidR="00DE6525" w:rsidRPr="009E58E5" w:rsidRDefault="00DE6525" w:rsidP="7343FD8C">
      <w:pPr>
        <w:pStyle w:val="aff"/>
        <w:numPr>
          <w:ilvl w:val="0"/>
          <w:numId w:val="26"/>
        </w:numPr>
        <w:spacing w:before="120"/>
        <w:ind w:left="284" w:hanging="142"/>
        <w:rPr>
          <w:lang w:val="el-GR"/>
        </w:rPr>
      </w:pPr>
      <w:r w:rsidRPr="7343FD8C">
        <w:rPr>
          <w:lang w:val="el-GR"/>
        </w:rPr>
        <w:t>η οποία είναι εναλλακτική προσφορά</w:t>
      </w:r>
      <w:r w:rsidR="4C46FF77" w:rsidRPr="7343FD8C">
        <w:rPr>
          <w:lang w:val="el-GR"/>
        </w:rPr>
        <w:t>,</w:t>
      </w:r>
      <w:r w:rsidR="00433E35" w:rsidRPr="7343FD8C">
        <w:rPr>
          <w:lang w:val="el-GR"/>
        </w:rPr>
        <w:t xml:space="preserve"> </w:t>
      </w:r>
    </w:p>
    <w:p w14:paraId="53DAC004" w14:textId="66143811" w:rsidR="00DE6525" w:rsidRPr="00603221" w:rsidRDefault="00DE6525">
      <w:pPr>
        <w:pStyle w:val="aff"/>
        <w:numPr>
          <w:ilvl w:val="0"/>
          <w:numId w:val="26"/>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8D102A">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6"/>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6"/>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6"/>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6"/>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6"/>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3420A3F" w:rsidR="00957A03" w:rsidRPr="00957A03" w:rsidRDefault="00957A03" w:rsidP="7343FD8C">
      <w:pPr>
        <w:pStyle w:val="aff"/>
        <w:numPr>
          <w:ilvl w:val="0"/>
          <w:numId w:val="26"/>
        </w:numPr>
        <w:spacing w:before="120"/>
        <w:ind w:left="284" w:hanging="142"/>
        <w:rPr>
          <w:lang w:val="el-GR"/>
        </w:rPr>
      </w:pPr>
      <w:r w:rsidRPr="7343FD8C">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046A7D32" w:rsidRPr="7343FD8C">
        <w:rPr>
          <w:lang w:val="el-GR"/>
        </w:rPr>
        <w:t>,</w:t>
      </w:r>
    </w:p>
    <w:p w14:paraId="54F33019" w14:textId="77777777" w:rsidR="00250252" w:rsidRPr="00603221" w:rsidRDefault="00250252">
      <w:pPr>
        <w:pStyle w:val="aff"/>
        <w:numPr>
          <w:ilvl w:val="0"/>
          <w:numId w:val="26"/>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478FFFE8" w:rsidR="00250252" w:rsidRPr="003E1CBC" w:rsidRDefault="00250252" w:rsidP="7343FD8C">
      <w:pPr>
        <w:pStyle w:val="aff"/>
        <w:numPr>
          <w:ilvl w:val="0"/>
          <w:numId w:val="26"/>
        </w:numPr>
        <w:spacing w:before="120"/>
        <w:ind w:left="284" w:hanging="142"/>
        <w:rPr>
          <w:lang w:val="el-GR"/>
        </w:rPr>
      </w:pPr>
      <w:r w:rsidRPr="7343FD8C">
        <w:rPr>
          <w:lang w:val="el-GR"/>
        </w:rPr>
        <w:t>της οποίας το συνολικό τίμημα υπερβαίνει τον προϋπολογισμό του Έργου</w:t>
      </w:r>
      <w:r w:rsidR="72EB4B2B" w:rsidRPr="7343FD8C">
        <w:rPr>
          <w:lang w:val="el-GR"/>
        </w:rPr>
        <w:t>.</w:t>
      </w:r>
      <w:r w:rsidRPr="7343FD8C">
        <w:rPr>
          <w:lang w:val="el-GR"/>
        </w:rPr>
        <w:t xml:space="preserve"> </w:t>
      </w:r>
    </w:p>
    <w:p w14:paraId="0634DE65" w14:textId="77777777" w:rsidR="008338F0" w:rsidRPr="00603221" w:rsidRDefault="003355E7" w:rsidP="002D0CD6">
      <w:pPr>
        <w:pStyle w:val="1"/>
        <w:rPr>
          <w:rFonts w:cs="Tahoma"/>
          <w:sz w:val="22"/>
          <w:szCs w:val="22"/>
        </w:rPr>
      </w:pPr>
      <w:bookmarkStart w:id="247" w:name="_Toc97194442"/>
      <w:bookmarkStart w:id="248" w:name="_Toc158025487"/>
      <w:r w:rsidRPr="00603221">
        <w:rPr>
          <w:rFonts w:cs="Tahoma"/>
          <w:sz w:val="22"/>
          <w:szCs w:val="22"/>
        </w:rPr>
        <w:lastRenderedPageBreak/>
        <w:t>ΔΙΕΝΕΡΓΕΙΑ ΔΙΑΔΙΚΑΣΙΑΣ - ΑΞΙΟΛΟΓΗΣΗ ΠΡΟΣΦΟΡΩΝ</w:t>
      </w:r>
      <w:bookmarkEnd w:id="247"/>
      <w:bookmarkEnd w:id="248"/>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49" w:name="_Ref496542534"/>
      <w:bookmarkStart w:id="250" w:name="_Toc97194311"/>
      <w:bookmarkStart w:id="251" w:name="_Toc97194443"/>
      <w:bookmarkStart w:id="252" w:name="_Toc158025488"/>
      <w:r w:rsidRPr="00603221">
        <w:rPr>
          <w:rFonts w:cs="Tahoma"/>
          <w:lang w:val="el-GR"/>
        </w:rPr>
        <w:t>Αποσφράγιση και αξιολόγηση προσφορών</w:t>
      </w:r>
      <w:bookmarkEnd w:id="249"/>
      <w:bookmarkEnd w:id="250"/>
      <w:bookmarkEnd w:id="251"/>
      <w:bookmarkEnd w:id="252"/>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3" w:name="_Ref496542486"/>
      <w:bookmarkStart w:id="254" w:name="_Toc97194312"/>
      <w:bookmarkStart w:id="255" w:name="_Toc97194444"/>
      <w:bookmarkStart w:id="256" w:name="_Toc158025489"/>
      <w:r w:rsidRPr="00603221">
        <w:rPr>
          <w:lang w:val="el-GR"/>
        </w:rPr>
        <w:t>Ηλεκτρονική αποσφράγιση προσφορών</w:t>
      </w:r>
      <w:bookmarkEnd w:id="253"/>
      <w:bookmarkEnd w:id="254"/>
      <w:bookmarkEnd w:id="255"/>
      <w:bookmarkEnd w:id="256"/>
    </w:p>
    <w:p w14:paraId="66FDFF38" w14:textId="575368FD"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αρμόδιο όργανο της Αναθέτουσας Αρχής</w:t>
      </w:r>
      <w:r w:rsidR="00B71569">
        <w:rPr>
          <w:lang w:val="el-GR"/>
        </w:rPr>
        <w:t>, ήτοι η επιτροπή διενέργειας/επιτροπή αξιολόγησης, εφεξής</w:t>
      </w:r>
      <w:r w:rsidR="00B71569" w:rsidRPr="00B71569">
        <w:rPr>
          <w:b/>
          <w:bCs/>
          <w:lang w:val="el-GR"/>
        </w:rPr>
        <w:t xml:space="preserve"> Επιτροπή</w:t>
      </w:r>
      <w:r w:rsidRPr="00B71569">
        <w:rPr>
          <w:b/>
          <w:bCs/>
          <w:lang w:val="el-GR"/>
        </w:rPr>
        <w:t xml:space="preserve"> Διαγωνισμού</w:t>
      </w:r>
      <w:r w:rsidRPr="00603221">
        <w:rPr>
          <w:lang w:val="el-GR"/>
        </w:rPr>
        <w:t>,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20979DFA" w:rsidR="00372DB8" w:rsidRPr="00821852" w:rsidRDefault="00372DB8" w:rsidP="00372DB8">
      <w:pPr>
        <w:widowControl w:val="0"/>
        <w:numPr>
          <w:ilvl w:val="0"/>
          <w:numId w:val="4"/>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5573FC">
        <w:rPr>
          <w:b/>
          <w:bCs/>
          <w:lang w:val="el-GR"/>
        </w:rPr>
        <w:t>δύο</w:t>
      </w:r>
      <w:r w:rsidRPr="009E58E5">
        <w:rPr>
          <w:b/>
          <w:bCs/>
          <w:lang w:val="el-GR"/>
        </w:rPr>
        <w:t xml:space="preserve"> (</w:t>
      </w:r>
      <w:r w:rsidR="005573FC">
        <w:rPr>
          <w:b/>
          <w:bCs/>
          <w:lang w:val="el-GR"/>
        </w:rPr>
        <w:t>2</w:t>
      </w:r>
      <w:r w:rsidRPr="009E58E5">
        <w:rPr>
          <w:b/>
          <w:bCs/>
          <w:lang w:val="el-GR"/>
        </w:rPr>
        <w:t>) εργάσιμες ημέρες</w:t>
      </w:r>
      <w:r w:rsidRPr="00032BBA">
        <w:rPr>
          <w:lang w:val="el-GR"/>
        </w:rPr>
        <w:t xml:space="preserve"> μετά την καταληκτική ημερομηνία προσφορών </w:t>
      </w:r>
      <w:r w:rsidRPr="00094B47">
        <w:rPr>
          <w:b/>
          <w:bCs/>
          <w:lang w:val="el-GR"/>
        </w:rPr>
        <w:t>ήτοι</w:t>
      </w:r>
      <w:r w:rsidR="005D71CB" w:rsidRPr="00094B47">
        <w:rPr>
          <w:b/>
          <w:bCs/>
          <w:lang w:val="el-GR"/>
        </w:rPr>
        <w:t xml:space="preserve"> </w:t>
      </w:r>
      <w:r w:rsidR="005D5924" w:rsidRPr="005D5924">
        <w:rPr>
          <w:b/>
          <w:bCs/>
          <w:lang w:val="el-GR"/>
        </w:rPr>
        <w:t>22</w:t>
      </w:r>
      <w:r w:rsidR="00505F28" w:rsidRPr="005D5924">
        <w:rPr>
          <w:b/>
          <w:bCs/>
          <w:lang w:val="el-GR"/>
        </w:rPr>
        <w:t>-</w:t>
      </w:r>
      <w:r w:rsidR="005D5924" w:rsidRPr="005D5924">
        <w:rPr>
          <w:b/>
          <w:bCs/>
          <w:lang w:val="el-GR"/>
        </w:rPr>
        <w:t>02</w:t>
      </w:r>
      <w:r w:rsidR="00505F28" w:rsidRPr="005D5924">
        <w:rPr>
          <w:b/>
          <w:bCs/>
          <w:lang w:val="el-GR"/>
        </w:rPr>
        <w:t>-202</w:t>
      </w:r>
      <w:r w:rsidR="00EE4549" w:rsidRPr="005D5924">
        <w:rPr>
          <w:b/>
          <w:bCs/>
          <w:lang w:val="el-GR"/>
        </w:rPr>
        <w:t>4</w:t>
      </w:r>
      <w:r w:rsidR="003620B2" w:rsidRPr="005D5924">
        <w:rPr>
          <w:b/>
          <w:bCs/>
          <w:lang w:val="el-GR"/>
        </w:rPr>
        <w:t xml:space="preserve"> </w:t>
      </w:r>
      <w:r w:rsidRPr="005D5924">
        <w:rPr>
          <w:b/>
          <w:bCs/>
          <w:lang w:val="el-GR"/>
        </w:rPr>
        <w:t xml:space="preserve">και ώρα </w:t>
      </w:r>
      <w:r w:rsidR="00505F28" w:rsidRPr="005D5924">
        <w:rPr>
          <w:b/>
          <w:bCs/>
          <w:lang w:val="el-GR"/>
        </w:rPr>
        <w:t>14</w:t>
      </w:r>
      <w:r w:rsidRPr="005D5924">
        <w:rPr>
          <w:b/>
          <w:bCs/>
          <w:lang w:val="el-GR"/>
        </w:rPr>
        <w:t>:</w:t>
      </w:r>
      <w:r w:rsidR="00505F28" w:rsidRPr="005D5924">
        <w:rPr>
          <w:b/>
          <w:bCs/>
          <w:lang w:val="el-GR"/>
        </w:rPr>
        <w:t>00</w:t>
      </w:r>
      <w:r w:rsidRPr="00094B47">
        <w:rPr>
          <w:b/>
          <w:bCs/>
          <w:lang w:val="el-GR"/>
        </w:rPr>
        <w:t>.</w:t>
      </w:r>
      <w:r w:rsidRPr="00032BBA">
        <w:rPr>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57" w:name="_Toc74566885"/>
      <w:bookmarkStart w:id="258" w:name="_Toc74566886"/>
      <w:bookmarkStart w:id="259" w:name="_Toc74566887"/>
      <w:bookmarkStart w:id="260" w:name="_Toc74566888"/>
      <w:bookmarkStart w:id="261" w:name="_Toc74566889"/>
      <w:bookmarkStart w:id="262" w:name="_Toc74566890"/>
      <w:bookmarkStart w:id="263" w:name="_Toc74566891"/>
      <w:bookmarkStart w:id="264" w:name="_Toc74566892"/>
      <w:bookmarkStart w:id="265" w:name="_Ref40981105"/>
      <w:bookmarkStart w:id="266" w:name="_Ref40981122"/>
      <w:bookmarkStart w:id="267" w:name="_Ref40981155"/>
      <w:bookmarkStart w:id="268" w:name="_Toc97194313"/>
      <w:bookmarkStart w:id="269" w:name="_Toc97194445"/>
      <w:bookmarkStart w:id="270" w:name="_Toc158025490"/>
      <w:bookmarkEnd w:id="257"/>
      <w:bookmarkEnd w:id="258"/>
      <w:bookmarkEnd w:id="259"/>
      <w:bookmarkEnd w:id="260"/>
      <w:bookmarkEnd w:id="261"/>
      <w:bookmarkEnd w:id="262"/>
      <w:bookmarkEnd w:id="263"/>
      <w:bookmarkEnd w:id="264"/>
      <w:r w:rsidRPr="00603221">
        <w:rPr>
          <w:lang w:val="el-GR"/>
        </w:rPr>
        <w:t>Αξιολόγηση προσφορών</w:t>
      </w:r>
      <w:bookmarkEnd w:id="265"/>
      <w:bookmarkEnd w:id="266"/>
      <w:bookmarkEnd w:id="267"/>
      <w:bookmarkEnd w:id="268"/>
      <w:bookmarkEnd w:id="269"/>
      <w:bookmarkEnd w:id="270"/>
    </w:p>
    <w:p w14:paraId="1812B8F0" w14:textId="6C617920" w:rsidR="006119DB" w:rsidRDefault="006119DB" w:rsidP="006119DB">
      <w:pPr>
        <w:textAlignment w:val="baseline"/>
        <w:rPr>
          <w:lang w:val="el-GR"/>
        </w:rPr>
      </w:pPr>
      <w:r w:rsidRPr="00821852">
        <w:rPr>
          <w:lang w:val="el-GR"/>
        </w:rPr>
        <w:t xml:space="preserve">Μετά την </w:t>
      </w:r>
      <w:r w:rsidR="0050585E">
        <w:rPr>
          <w:lang w:val="el-GR"/>
        </w:rPr>
        <w:t xml:space="preserve">κατά περίπτωση </w:t>
      </w:r>
      <w:r w:rsidRPr="00821852">
        <w:rPr>
          <w:lang w:val="el-GR"/>
        </w:rPr>
        <w:t xml:space="preserve">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A594C35" w:rsidR="00E57533" w:rsidRDefault="00E57533" w:rsidP="5386D906">
      <w:pPr>
        <w:textAlignment w:val="baseline"/>
        <w:rPr>
          <w:rFonts w:eastAsia="Calibri"/>
          <w:i/>
          <w:iCs/>
          <w:color w:val="5B9BD5"/>
          <w:kern w:val="1"/>
          <w:lang w:val="el-GR" w:eastAsia="el-GR"/>
        </w:rPr>
      </w:pPr>
      <w:r>
        <w:rPr>
          <w:kern w:val="1"/>
          <w:lang w:val="el-GR"/>
        </w:rPr>
        <w:t>Ειδικότερα:</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26DB0D4C"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21FF2692" w:rsidRPr="006B704A">
        <w:rPr>
          <w:lang w:val="el-GR"/>
        </w:rPr>
        <w:t xml:space="preserve"> </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71" w:name="__RefHeading___Toc491950129"/>
      <w:bookmarkEnd w:id="271"/>
      <w:r w:rsidRPr="00603221">
        <w:rPr>
          <w:rFonts w:cs="Tahoma"/>
          <w:lang w:val="el-GR"/>
        </w:rPr>
        <w:tab/>
      </w:r>
      <w:bookmarkStart w:id="272" w:name="_Ref496542592"/>
      <w:bookmarkStart w:id="273" w:name="_Ref67613215"/>
      <w:bookmarkStart w:id="274" w:name="_Toc97194314"/>
      <w:bookmarkStart w:id="275" w:name="_Toc97194446"/>
      <w:bookmarkStart w:id="276" w:name="_Toc158025491"/>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2"/>
      <w:r w:rsidR="00BB3801" w:rsidRPr="00603221">
        <w:rPr>
          <w:rFonts w:cs="Tahoma"/>
          <w:lang w:val="el-GR"/>
        </w:rPr>
        <w:t>προσωρινού αναδόχου</w:t>
      </w:r>
      <w:bookmarkEnd w:id="273"/>
      <w:bookmarkEnd w:id="274"/>
      <w:bookmarkEnd w:id="275"/>
      <w:bookmarkEnd w:id="276"/>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 xml:space="preserve">μέσω της λειτουργικότητας της «Επικοινωνίας» του ηλεκτρονικού διαγωνισμού στο </w:t>
      </w:r>
      <w:r w:rsidR="00130942" w:rsidRPr="00CE73AA">
        <w:rPr>
          <w:lang w:val="el-GR" w:eastAsia="ar-SA"/>
        </w:rPr>
        <w:lastRenderedPageBreak/>
        <w:t>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w:t>
      </w:r>
      <w:r w:rsidRPr="00CE73AA">
        <w:rPr>
          <w:lang w:val="el-GR" w:eastAsia="ar-SA"/>
        </w:rPr>
        <w:lastRenderedPageBreak/>
        <w:t xml:space="preserve">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3E939D1C" w:rsidR="00DD0F6F" w:rsidRPr="00CE73AA" w:rsidRDefault="00DD0F6F" w:rsidP="00DD0F6F">
      <w:pPr>
        <w:rPr>
          <w:lang w:val="el-GR" w:eastAsia="ar-SA"/>
        </w:rPr>
      </w:pPr>
      <w:r w:rsidRPr="7343FD8C">
        <w:rPr>
          <w:lang w:val="el-GR" w:eastAsia="ar-SA"/>
        </w:rPr>
        <w:t xml:space="preserve">Αν κανένας από τους προσφέροντες δεν υποβάλλει αληθή ή ακριβή δήλωση </w:t>
      </w:r>
      <w:r w:rsidRPr="7343FD8C">
        <w:rPr>
          <w:b/>
          <w:bCs/>
          <w:lang w:val="el-GR" w:eastAsia="ar-SA"/>
        </w:rPr>
        <w:t>ή</w:t>
      </w:r>
      <w:r w:rsidRPr="7343FD8C">
        <w:rPr>
          <w:lang w:val="el-GR" w:eastAsia="ar-SA"/>
        </w:rPr>
        <w:t xml:space="preserve"> δεν προσκομίσει ένα ή περισσότερα από τα απαιτούμενα έγγραφα και δικαιολογητικά </w:t>
      </w:r>
      <w:r w:rsidRPr="7343FD8C">
        <w:rPr>
          <w:b/>
          <w:bCs/>
          <w:lang w:val="el-GR" w:eastAsia="ar-SA"/>
        </w:rPr>
        <w:t>ή</w:t>
      </w:r>
      <w:r w:rsidRPr="7343FD8C">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w:t>
      </w:r>
      <w:r w:rsidR="52A6657D" w:rsidRPr="7343FD8C">
        <w:rPr>
          <w:lang w:val="el-GR" w:eastAsia="ar-SA"/>
        </w:rPr>
        <w:t xml:space="preserve"> </w:t>
      </w:r>
      <w:r w:rsidRPr="7343FD8C">
        <w:rPr>
          <w:lang w:val="el-GR" w:eastAsia="ar-SA"/>
        </w:rPr>
        <w:t xml:space="preserve">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77" w:name="_Toc74566895"/>
      <w:bookmarkStart w:id="278" w:name="_Toc74566896"/>
      <w:bookmarkStart w:id="279" w:name="_Toc74566897"/>
      <w:bookmarkStart w:id="280" w:name="_Toc74566898"/>
      <w:bookmarkStart w:id="281" w:name="_Toc74566899"/>
      <w:bookmarkStart w:id="282" w:name="_Toc74566900"/>
      <w:bookmarkStart w:id="283" w:name="_Toc74566901"/>
      <w:bookmarkStart w:id="284" w:name="_Toc74566902"/>
      <w:bookmarkStart w:id="285" w:name="_Toc74566903"/>
      <w:bookmarkStart w:id="286" w:name="_Toc74566904"/>
      <w:bookmarkStart w:id="287" w:name="_Toc74566905"/>
      <w:bookmarkStart w:id="288" w:name="_Toc74566906"/>
      <w:bookmarkStart w:id="289" w:name="_Toc74566907"/>
      <w:bookmarkStart w:id="290" w:name="_Toc74566908"/>
      <w:bookmarkStart w:id="291" w:name="_Toc74566909"/>
      <w:bookmarkStart w:id="292" w:name="_Toc74566910"/>
      <w:bookmarkStart w:id="293" w:name="_Toc74566911"/>
      <w:bookmarkStart w:id="294" w:name="_Toc74566912"/>
      <w:bookmarkStart w:id="295" w:name="_Toc74566913"/>
      <w:bookmarkStart w:id="296" w:name="_Toc74566914"/>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r w:rsidRPr="00603221">
        <w:rPr>
          <w:rFonts w:cs="Tahoma"/>
          <w:lang w:val="el-GR"/>
        </w:rPr>
        <w:tab/>
      </w:r>
      <w:bookmarkStart w:id="297" w:name="_Toc97194315"/>
      <w:bookmarkStart w:id="298" w:name="_Toc97194447"/>
      <w:bookmarkStart w:id="299" w:name="_Ref113958813"/>
      <w:bookmarkStart w:id="300" w:name="_Ref113958825"/>
      <w:bookmarkStart w:id="301" w:name="_Ref113958826"/>
      <w:bookmarkStart w:id="302" w:name="_Toc158025492"/>
      <w:r w:rsidRPr="00603221">
        <w:rPr>
          <w:rFonts w:cs="Tahoma"/>
          <w:lang w:val="el-GR"/>
        </w:rPr>
        <w:t>Κατακύρωση - σύναψη σύμβασης</w:t>
      </w:r>
      <w:bookmarkEnd w:id="297"/>
      <w:bookmarkEnd w:id="298"/>
      <w:bookmarkEnd w:id="299"/>
      <w:bookmarkEnd w:id="300"/>
      <w:bookmarkEnd w:id="301"/>
      <w:bookmarkEnd w:id="302"/>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lastRenderedPageBreak/>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7" w:anchor="art372_4" w:history="1">
        <w:r w:rsidRPr="00C11E79">
          <w:rPr>
            <w:lang w:val="el-GR" w:eastAsia="ar-SA"/>
          </w:rPr>
          <w:t>παρ.</w:t>
        </w:r>
      </w:hyperlink>
      <w:hyperlink r:id="rId28"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9"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0"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1"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ECD80CB" w:rsidR="005B1D5A" w:rsidRPr="00F70008" w:rsidRDefault="005B1D5A" w:rsidP="005B1D5A">
      <w:pPr>
        <w:rPr>
          <w:lang w:val="el-GR" w:eastAsia="ar-SA"/>
        </w:rPr>
      </w:pPr>
      <w:r w:rsidRPr="7343FD8C">
        <w:rPr>
          <w:lang w:val="el-GR" w:eastAsia="ar-SA"/>
        </w:rPr>
        <w:t>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3" w:name="_Toc74566916"/>
      <w:bookmarkStart w:id="304" w:name="_Toc74566917"/>
      <w:bookmarkStart w:id="305" w:name="_Toc74566918"/>
      <w:bookmarkStart w:id="306" w:name="_Toc74566919"/>
      <w:bookmarkStart w:id="307" w:name="_Toc74566920"/>
      <w:bookmarkStart w:id="308" w:name="_Toc74566921"/>
      <w:bookmarkStart w:id="309" w:name="_Toc74566922"/>
      <w:bookmarkStart w:id="310" w:name="_Toc74566923"/>
      <w:bookmarkStart w:id="311" w:name="_Toc74566924"/>
      <w:bookmarkStart w:id="312" w:name="_Toc74566925"/>
      <w:bookmarkStart w:id="313" w:name="_Toc74566926"/>
      <w:bookmarkStart w:id="314" w:name="_Προδικαστικές_Προσφυγές_-"/>
      <w:bookmarkStart w:id="315" w:name="_Toc97194316"/>
      <w:bookmarkStart w:id="316" w:name="_Toc97194448"/>
      <w:bookmarkStart w:id="317" w:name="_Toc158025493"/>
      <w:bookmarkStart w:id="318" w:name="_Ref496542648"/>
      <w:bookmarkStart w:id="319" w:name="_Ref496542669"/>
      <w:bookmarkEnd w:id="303"/>
      <w:bookmarkEnd w:id="304"/>
      <w:bookmarkEnd w:id="305"/>
      <w:bookmarkEnd w:id="306"/>
      <w:bookmarkEnd w:id="307"/>
      <w:bookmarkEnd w:id="308"/>
      <w:bookmarkEnd w:id="309"/>
      <w:bookmarkEnd w:id="310"/>
      <w:bookmarkEnd w:id="311"/>
      <w:bookmarkEnd w:id="312"/>
      <w:bookmarkEnd w:id="313"/>
      <w:bookmarkEnd w:id="314"/>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15"/>
      <w:bookmarkEnd w:id="316"/>
      <w:bookmarkEnd w:id="317"/>
      <w:r w:rsidR="005B1D5A" w:rsidRPr="005B1D5A" w:rsidDel="005B1D5A">
        <w:rPr>
          <w:rFonts w:cs="Tahoma"/>
          <w:lang w:val="el-GR"/>
        </w:rPr>
        <w:t xml:space="preserve"> </w:t>
      </w:r>
      <w:bookmarkEnd w:id="318"/>
      <w:bookmarkEnd w:id="319"/>
      <w:r w:rsidRPr="00603221">
        <w:rPr>
          <w:rFonts w:cs="Tahoma"/>
          <w:lang w:val="el-GR"/>
        </w:rPr>
        <w:t xml:space="preserve"> </w:t>
      </w:r>
    </w:p>
    <w:p w14:paraId="07A85813" w14:textId="3CD2C92F" w:rsidR="005B1D5A" w:rsidRPr="00020B6A" w:rsidRDefault="005B1D5A" w:rsidP="005B1D5A">
      <w:pPr>
        <w:rPr>
          <w:color w:val="000000"/>
          <w:lang w:val="el-GR"/>
        </w:rPr>
      </w:pPr>
      <w:r w:rsidRPr="5386D906">
        <w:rPr>
          <w:color w:val="000000" w:themeColor="text1"/>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5386D906">
        <w:rPr>
          <w:lang w:val="el-GR"/>
        </w:rPr>
        <w:t>Ενιαία Αρχή Δημοσίων Συμβάσεων (</w:t>
      </w:r>
      <w:r w:rsidR="00602A33" w:rsidRPr="5386D906">
        <w:rPr>
          <w:lang w:val="el-GR"/>
        </w:rPr>
        <w:t>Ε.Α.ΔΗ.ΣΥ.</w:t>
      </w:r>
      <w:r w:rsidR="00D246C2" w:rsidRPr="5386D906">
        <w:rPr>
          <w:lang w:val="el-GR"/>
        </w:rPr>
        <w:t>)</w:t>
      </w:r>
      <w:r w:rsidRPr="5386D906">
        <w:rPr>
          <w:color w:val="000000" w:themeColor="text1"/>
          <w:lang w:val="el-GR"/>
        </w:rPr>
        <w:t>, σύμφωνα με τα ειδικότερα οριζόμενα στα άρθρα 345 επ. ν. 4412/2016 και 1 επ. π.δ.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lastRenderedPageBreak/>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7D7CD6F4" w:rsidR="005B1D5A" w:rsidRPr="00020B6A" w:rsidRDefault="005B1D5A" w:rsidP="005B1D5A">
      <w:pPr>
        <w:rPr>
          <w:color w:val="000000"/>
          <w:lang w:val="el-GR"/>
        </w:rPr>
      </w:pPr>
      <w:r w:rsidRPr="7343FD8C">
        <w:rPr>
          <w:color w:val="000000" w:themeColor="text1"/>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7343FD8C">
        <w:rPr>
          <w:color w:val="000000" w:themeColor="text1"/>
          <w:lang w:val="el-GR"/>
        </w:rPr>
        <w:t xml:space="preserve"> όπως τροποποιήθηκε με το άρθρο 135 Ν. 4782/2021</w:t>
      </w:r>
      <w:r w:rsidRPr="7343FD8C">
        <w:rPr>
          <w:color w:val="000000" w:themeColor="text1"/>
          <w:lang w:val="el-GR"/>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7343FD8C">
        <w:rPr>
          <w:lang w:val="el-GR"/>
        </w:rPr>
        <w:t>Ε.Α.ΔΗ.ΣΥ.</w:t>
      </w:r>
      <w:r w:rsidR="00ED4715" w:rsidRPr="7343FD8C">
        <w:rPr>
          <w:lang w:val="el-GR"/>
        </w:rPr>
        <w:t xml:space="preserve"> </w:t>
      </w:r>
      <w:r w:rsidRPr="7343FD8C">
        <w:rPr>
          <w:color w:val="000000" w:themeColor="text1"/>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394F4866" w:rsidR="005B1D5A" w:rsidRPr="00020B6A" w:rsidRDefault="005B1D5A" w:rsidP="005B1D5A">
      <w:pPr>
        <w:rPr>
          <w:color w:val="000000"/>
          <w:lang w:val="el-GR"/>
        </w:rPr>
      </w:pPr>
      <w:r w:rsidRPr="5386D906">
        <w:rPr>
          <w:color w:val="000000" w:themeColor="text1"/>
          <w:lang w:val="el-GR"/>
        </w:rPr>
        <w:t>Μετά την, κατά τα ως άνω, ηλεκτρονική κατάθεση της προδικαστικής προσφυγής η αναθέτουσα αρχή,</w:t>
      </w:r>
      <w:r w:rsidRPr="5386D906">
        <w:rPr>
          <w:lang w:val="el-GR"/>
        </w:rPr>
        <w:t xml:space="preserve"> </w:t>
      </w:r>
      <w:r w:rsidRPr="5386D906">
        <w:rPr>
          <w:color w:val="000000" w:themeColor="text1"/>
          <w:lang w:val="el-GR"/>
        </w:rPr>
        <w:t xml:space="preserve"> μέσω της λειτουργίας «Επικοινωνία»: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xml:space="preserve">,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w:t>
      </w:r>
      <w:r w:rsidRPr="00020B6A">
        <w:rPr>
          <w:color w:val="000000"/>
          <w:lang w:val="el-GR"/>
        </w:rPr>
        <w:lastRenderedPageBreak/>
        <w:t>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31995157" w:rsidR="005B1D5A" w:rsidRPr="00020B6A" w:rsidRDefault="005B1D5A" w:rsidP="005B1D5A">
      <w:pPr>
        <w:rPr>
          <w:color w:val="000000"/>
          <w:lang w:val="el-GR"/>
        </w:rPr>
      </w:pPr>
      <w:r w:rsidRPr="5386D906">
        <w:rPr>
          <w:color w:val="000000" w:themeColor="text1"/>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w:t>
      </w:r>
    </w:p>
    <w:p w14:paraId="47801B6E" w14:textId="61D239BD" w:rsidR="005B1D5A" w:rsidRPr="00020B6A" w:rsidRDefault="005B1D5A" w:rsidP="005B1D5A">
      <w:pPr>
        <w:rPr>
          <w:color w:val="000000"/>
          <w:lang w:val="el-GR"/>
        </w:rPr>
      </w:pPr>
      <w:r w:rsidRPr="5386D906">
        <w:rPr>
          <w:color w:val="000000" w:themeColor="text1"/>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0" w:name="_Hlk114820631"/>
      <w:r w:rsidR="00ED4715" w:rsidRPr="006B704A">
        <w:rPr>
          <w:lang w:val="el-GR"/>
        </w:rPr>
        <w:t>Ε.Α.ΔΗ.ΣΥ.</w:t>
      </w:r>
      <w:r w:rsidR="006B3489">
        <w:rPr>
          <w:lang w:val="el-GR"/>
        </w:rPr>
        <w:t xml:space="preserve"> </w:t>
      </w:r>
      <w:bookmarkEnd w:id="320"/>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 xml:space="preserve">αποφανθεί διαφορετικά. Επίσης, η προθεσμία για την </w:t>
      </w:r>
      <w:r w:rsidRPr="00827575">
        <w:rPr>
          <w:color w:val="000000"/>
          <w:lang w:val="el-GR"/>
        </w:rPr>
        <w:lastRenderedPageBreak/>
        <w:t>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1" w:name="_Toc97194317"/>
      <w:bookmarkStart w:id="322" w:name="_Toc97194449"/>
      <w:bookmarkStart w:id="323" w:name="_Toc158025494"/>
      <w:r w:rsidRPr="00603221">
        <w:rPr>
          <w:rFonts w:cs="Tahoma"/>
          <w:lang w:val="el-GR"/>
        </w:rPr>
        <w:t>Ματαίωση Διαδικασίας</w:t>
      </w:r>
      <w:bookmarkEnd w:id="321"/>
      <w:bookmarkEnd w:id="322"/>
      <w:bookmarkEnd w:id="323"/>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24" w:name="_Toc97194450"/>
      <w:bookmarkStart w:id="325" w:name="_Toc158025495"/>
      <w:r w:rsidRPr="00603221">
        <w:rPr>
          <w:rFonts w:cs="Tahoma"/>
          <w:sz w:val="22"/>
          <w:szCs w:val="22"/>
        </w:rPr>
        <w:lastRenderedPageBreak/>
        <w:t>ΟΡΟΙ ΕΚΤΕΛΕΣΗΣ ΤΗΣ ΣΥΜΒΑΣΗΣ</w:t>
      </w:r>
      <w:bookmarkEnd w:id="324"/>
      <w:bookmarkEnd w:id="325"/>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26" w:name="_Ref496542746"/>
      <w:bookmarkStart w:id="327" w:name="_Toc97194318"/>
      <w:bookmarkStart w:id="328" w:name="_Toc97194451"/>
      <w:bookmarkStart w:id="329" w:name="_Toc158025496"/>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26"/>
      <w:bookmarkEnd w:id="327"/>
      <w:bookmarkEnd w:id="328"/>
      <w:bookmarkEnd w:id="329"/>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31F9D86F"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w:t>
      </w:r>
      <w:r w:rsidR="00EE4549">
        <w:rPr>
          <w:lang w:val="el-GR"/>
        </w:rPr>
        <w:t>ώδεκα</w:t>
      </w:r>
      <w:r w:rsidR="0087631A" w:rsidRPr="00B07864">
        <w:rPr>
          <w:lang w:val="el-GR"/>
        </w:rPr>
        <w:t xml:space="preserve"> (</w:t>
      </w:r>
      <w:r w:rsidR="005C3380">
        <w:rPr>
          <w:lang w:val="el-GR"/>
        </w:rPr>
        <w:t>1</w:t>
      </w:r>
      <w:r w:rsidR="00EE4549">
        <w:rPr>
          <w:lang w:val="el-GR"/>
        </w:rPr>
        <w:t>2</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0" w:name="_Hlk494198985"/>
      <w:r w:rsidR="00B07864">
        <w:rPr>
          <w:lang w:val="el-GR"/>
        </w:rPr>
        <w:t>.</w:t>
      </w:r>
    </w:p>
    <w:bookmarkEnd w:id="330"/>
    <w:p w14:paraId="5F9BFF97" w14:textId="23108B83" w:rsidR="008D102A" w:rsidRPr="008D102A" w:rsidRDefault="003355E7" w:rsidP="008D102A">
      <w:pPr>
        <w:rPr>
          <w:lang w:val="el-GR"/>
        </w:rPr>
      </w:pPr>
      <w:r w:rsidRPr="00603221">
        <w:rPr>
          <w:lang w:val="el-GR"/>
        </w:rPr>
        <w:t xml:space="preserve">Η εγγύηση καλής εκτέλεσης, προκειμένου να γίνει αποδεκτή, πρέπει να περιλαμβάνει κατ' ελάχιστον </w:t>
      </w:r>
      <w:r w:rsidR="00921D35">
        <w:rPr>
          <w:lang w:val="el-GR"/>
        </w:rPr>
        <w:t xml:space="preserve">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D102A">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8D102A">
        <w:rPr>
          <w:lang w:val="el-GR"/>
        </w:rPr>
        <w:br w:type="page"/>
      </w:r>
    </w:p>
    <w:p w14:paraId="45155744" w14:textId="3CD03A34" w:rsidR="008338F0" w:rsidRDefault="008D102A" w:rsidP="00B86F1D">
      <w:pPr>
        <w:rPr>
          <w:lang w:val="el-GR"/>
        </w:rPr>
      </w:pPr>
      <w:r w:rsidRPr="003329FF">
        <w:rPr>
          <w:lang w:val="el-GR"/>
        </w:rPr>
        <w:lastRenderedPageBreak/>
        <w:t xml:space="preserve">ΠΑΡΑΡΤΗΜΑ </w:t>
      </w:r>
      <w:r w:rsidRPr="008D102A">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1" w:name="_Toc97194319"/>
      <w:bookmarkStart w:id="332" w:name="_Toc97194452"/>
      <w:bookmarkStart w:id="333" w:name="_Toc158025497"/>
      <w:r w:rsidRPr="00603221">
        <w:rPr>
          <w:rFonts w:cs="Tahoma"/>
          <w:lang w:val="el-GR"/>
        </w:rPr>
        <w:t>Συμβατικό πλαίσιο – Εφαρμοστέα νομοθεσία</w:t>
      </w:r>
      <w:bookmarkEnd w:id="331"/>
      <w:bookmarkEnd w:id="332"/>
      <w:bookmarkEnd w:id="333"/>
    </w:p>
    <w:p w14:paraId="4433B5CF" w14:textId="77777777" w:rsidR="008338F0"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60D45074" w14:textId="77777777" w:rsidR="002D10B9" w:rsidRPr="00603221" w:rsidRDefault="002D10B9">
      <w:pPr>
        <w:rPr>
          <w:lang w:val="el-GR"/>
        </w:rPr>
      </w:pPr>
    </w:p>
    <w:p w14:paraId="0ED2995F" w14:textId="77777777" w:rsidR="008338F0" w:rsidRPr="00603221" w:rsidRDefault="003355E7" w:rsidP="003A109E">
      <w:pPr>
        <w:pStyle w:val="2"/>
        <w:rPr>
          <w:rFonts w:cs="Tahoma"/>
          <w:lang w:val="el-GR"/>
        </w:rPr>
      </w:pPr>
      <w:r w:rsidRPr="00603221">
        <w:rPr>
          <w:rFonts w:cs="Tahoma"/>
          <w:lang w:val="el-GR"/>
        </w:rPr>
        <w:tab/>
      </w:r>
      <w:bookmarkStart w:id="334" w:name="_Ref89075849"/>
      <w:bookmarkStart w:id="335" w:name="_Toc97194320"/>
      <w:bookmarkStart w:id="336" w:name="_Toc97194453"/>
      <w:bookmarkStart w:id="337" w:name="_Toc158025498"/>
      <w:r w:rsidRPr="00603221">
        <w:rPr>
          <w:rFonts w:cs="Tahoma"/>
          <w:lang w:val="el-GR"/>
        </w:rPr>
        <w:t>Όροι εκτέλεσης της σύμβασης</w:t>
      </w:r>
      <w:bookmarkEnd w:id="334"/>
      <w:bookmarkEnd w:id="335"/>
      <w:bookmarkEnd w:id="336"/>
      <w:bookmarkEnd w:id="337"/>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4CC4F063" w:rsidR="006A67B9" w:rsidRPr="00DD50E7" w:rsidRDefault="006A67B9" w:rsidP="006A67B9">
      <w:pPr>
        <w:rPr>
          <w:rFonts w:eastAsia="Calibri"/>
          <w:lang w:val="el-GR"/>
        </w:rPr>
      </w:pPr>
      <w:r w:rsidRPr="7343FD8C">
        <w:rPr>
          <w:rFonts w:eastAsia="Calibri"/>
          <w:lang w:val="el-GR"/>
        </w:rPr>
        <w:lastRenderedPageBreak/>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7BE8E2D7" w:rsidR="006C03D6" w:rsidRPr="00DD50E7" w:rsidRDefault="006C03D6" w:rsidP="006C055E">
      <w:pPr>
        <w:rPr>
          <w:rFonts w:eastAsia="Calibri"/>
          <w:lang w:val="el-GR"/>
        </w:rPr>
      </w:pPr>
      <w:bookmarkStart w:id="338"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8D102A" w:rsidRPr="00C0415C">
        <w:rPr>
          <w:lang w:val="el-GR"/>
        </w:rPr>
        <w:t>ΠΑΡΑΡΤΗΜΑ</w:t>
      </w:r>
      <w:r w:rsidR="008D102A" w:rsidRPr="002A51E1">
        <w:rPr>
          <w:lang w:val="el-GR"/>
        </w:rPr>
        <w:t xml:space="preserve"> </w:t>
      </w:r>
      <w:r w:rsidR="008D102A">
        <w:t>X</w:t>
      </w:r>
      <w:r w:rsidR="008D102A" w:rsidRPr="002A51E1">
        <w:rPr>
          <w:lang w:val="el-GR"/>
        </w:rPr>
        <w:t xml:space="preserve"> – </w:t>
      </w:r>
      <w:r w:rsidR="008D102A">
        <w:rPr>
          <w:lang w:val="el-GR"/>
        </w:rPr>
        <w:t>Ρήτρα Ακεραιότητας</w:t>
      </w:r>
      <w:r w:rsidR="0726AC1E">
        <w:rPr>
          <w:lang w:val="el-GR"/>
        </w:rPr>
        <w:t xml:space="preserve">, </w:t>
      </w:r>
      <w:r>
        <w:rPr>
          <w:cs/>
          <w:lang w:val="el-GR"/>
        </w:rPr>
        <w:fldChar w:fldCharType="end"/>
      </w:r>
      <w:r w:rsidRPr="7343FD8C">
        <w:rPr>
          <w:cs/>
          <w:lang w:val="el-GR"/>
        </w:rPr>
        <w:t>η οποία θα περιληφθεί στη σύμβαση</w:t>
      </w:r>
      <w:bookmarkEnd w:id="338"/>
      <w:r w:rsidRPr="7343FD8C">
        <w:rPr>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28CAB7ED"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w:t>
      </w:r>
      <w:r w:rsidRPr="00603221">
        <w:rPr>
          <w:lang w:val="el-GR"/>
        </w:rPr>
        <w:lastRenderedPageBreak/>
        <w:t xml:space="preserve">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6807A2CA" w:rsidR="00343BB2" w:rsidRPr="00033BA0" w:rsidRDefault="00343BB2" w:rsidP="00343BB2">
      <w:pPr>
        <w:rPr>
          <w:lang w:val="el-GR"/>
        </w:rPr>
      </w:pPr>
      <w:r w:rsidRPr="7343FD8C">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ανάκτηση/διαχείρισή τους. </w:t>
      </w:r>
    </w:p>
    <w:p w14:paraId="51410639" w14:textId="77777777" w:rsidR="00343BB2" w:rsidRPr="00033BA0" w:rsidRDefault="00343BB2" w:rsidP="00343BB2">
      <w:pPr>
        <w:rPr>
          <w:lang w:val="el-GR"/>
        </w:rPr>
      </w:pPr>
      <w:r w:rsidRPr="00033BA0">
        <w:rPr>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07FD15FF" w:rsidR="00343BB2" w:rsidRPr="00033BA0" w:rsidRDefault="00343BB2" w:rsidP="00343BB2">
      <w:pPr>
        <w:rPr>
          <w:lang w:val="el-GR"/>
        </w:rPr>
      </w:pPr>
      <w:r w:rsidRPr="7343FD8C">
        <w:rPr>
          <w:lang w:val="el-GR"/>
        </w:rPr>
        <w:t>Ειδικότερα:</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lastRenderedPageBreak/>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39" w:name="_Toc97194321"/>
      <w:bookmarkStart w:id="340" w:name="_Toc97194454"/>
      <w:bookmarkStart w:id="341" w:name="_Toc158025499"/>
      <w:r w:rsidRPr="00603221">
        <w:rPr>
          <w:rFonts w:cs="Tahoma"/>
          <w:lang w:val="el-GR"/>
        </w:rPr>
        <w:t>Υπεργολαβία</w:t>
      </w:r>
      <w:bookmarkEnd w:id="339"/>
      <w:bookmarkEnd w:id="340"/>
      <w:bookmarkEnd w:id="341"/>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3A04B3DA"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8D102A">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8D102A">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lastRenderedPageBreak/>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2" w:name="_Ref496607258"/>
      <w:bookmarkStart w:id="343" w:name="_Toc97194322"/>
      <w:bookmarkStart w:id="344" w:name="_Toc97194455"/>
      <w:bookmarkStart w:id="345" w:name="_Toc158025500"/>
      <w:r w:rsidRPr="00603221">
        <w:rPr>
          <w:rFonts w:cs="Tahoma"/>
          <w:lang w:val="el-GR"/>
        </w:rPr>
        <w:t>Τροποποίηση σύμβασης κατά τη διάρκειά της</w:t>
      </w:r>
      <w:bookmarkEnd w:id="342"/>
      <w:bookmarkEnd w:id="343"/>
      <w:bookmarkEnd w:id="344"/>
      <w:bookmarkEnd w:id="345"/>
      <w:r w:rsidRPr="00603221">
        <w:rPr>
          <w:rFonts w:cs="Tahoma"/>
          <w:lang w:val="el-GR"/>
        </w:rPr>
        <w:t xml:space="preserve"> </w:t>
      </w:r>
    </w:p>
    <w:p w14:paraId="54CBCEA9" w14:textId="5AC37B4B" w:rsidR="007C1FD7" w:rsidRPr="00097BE6" w:rsidRDefault="003355E7">
      <w:pPr>
        <w:rPr>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9"/>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CC98F66" w14:textId="77777777" w:rsidR="007C1FD7" w:rsidRDefault="007C1FD7" w:rsidP="007C1FD7">
      <w:pPr>
        <w:pStyle w:val="4"/>
        <w:numPr>
          <w:ilvl w:val="2"/>
          <w:numId w:val="43"/>
        </w:numPr>
        <w:spacing w:before="0" w:after="120" w:line="252" w:lineRule="auto"/>
        <w:ind w:left="1800" w:hanging="294"/>
        <w:rPr>
          <w:rFonts w:cs="Tahoma"/>
          <w:szCs w:val="22"/>
          <w:lang w:val="el-GR"/>
        </w:rPr>
      </w:pPr>
      <w:bookmarkStart w:id="346" w:name="_Toc139981067"/>
      <w:bookmarkStart w:id="347" w:name="_Toc139985612"/>
      <w:bookmarkStart w:id="348" w:name="_Toc158025501"/>
      <w:r>
        <w:rPr>
          <w:rFonts w:cs="Tahoma"/>
          <w:szCs w:val="22"/>
          <w:lang w:val="el-GR"/>
        </w:rPr>
        <w:t>Υποκατάσταση Αναδόχου</w:t>
      </w:r>
      <w:bookmarkEnd w:id="346"/>
      <w:bookmarkEnd w:id="347"/>
      <w:bookmarkEnd w:id="348"/>
      <w:r>
        <w:rPr>
          <w:rFonts w:cs="Tahoma"/>
          <w:szCs w:val="22"/>
          <w:lang w:val="el-GR"/>
        </w:rPr>
        <w:t xml:space="preserve">  </w:t>
      </w:r>
    </w:p>
    <w:p w14:paraId="1B8F0929" w14:textId="77777777" w:rsidR="007C1FD7" w:rsidRDefault="007C1FD7" w:rsidP="007C1FD7">
      <w:pPr>
        <w:spacing w:line="252" w:lineRule="auto"/>
        <w:ind w:left="1276"/>
        <w:rPr>
          <w:lang w:val="el-GR"/>
        </w:rPr>
      </w:pPr>
      <w:r>
        <w:rPr>
          <w:lang w:val="el-GR"/>
        </w:rPr>
        <w:t>Η υποκατάσταση αναδόχου είναι δυνατή κατόπιν έγκρισης της Αναθέτουσας Αρχής σε περίπτωση 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Pr>
          <w:lang w:val="el-GR"/>
        </w:rPr>
        <w:softHyphen/>
        <w:t>στάσεων αφερεγγυότητας ιδίως στο πλαίσιο προπτωχευτικών ή πτωχευτικών διαδικασιών, από άλλον οικονο</w:t>
      </w:r>
      <w:r>
        <w:rPr>
          <w:lang w:val="el-GR"/>
        </w:rPr>
        <w:softHyphen/>
        <w:t>μικό φορέα, ο οποίος πληροί τα κριτήρια ποιοτικής επι</w:t>
      </w:r>
      <w:r>
        <w:rPr>
          <w:lang w:val="el-GR"/>
        </w:rPr>
        <w:softHyphen/>
        <w:t xml:space="preserve">λογής που καθορίστηκαν αρχικά, υπό τον όρο ότι η διαδοχή δεν συνεπάγεται άλλες ουσιώδεις τροποποιήσεις της σύμβασης. </w:t>
      </w:r>
    </w:p>
    <w:p w14:paraId="595F19D9" w14:textId="77777777" w:rsidR="007C1FD7" w:rsidRDefault="007C1FD7" w:rsidP="007C1FD7">
      <w:pPr>
        <w:spacing w:line="252" w:lineRule="auto"/>
        <w:rPr>
          <w:lang w:val="el-GR"/>
        </w:rPr>
      </w:pPr>
    </w:p>
    <w:p w14:paraId="306F7D43" w14:textId="77777777" w:rsidR="007C1FD7" w:rsidRDefault="007C1FD7" w:rsidP="007C1FD7">
      <w:pPr>
        <w:pStyle w:val="4"/>
        <w:numPr>
          <w:ilvl w:val="2"/>
          <w:numId w:val="43"/>
        </w:numPr>
        <w:spacing w:before="0" w:after="120" w:line="252" w:lineRule="auto"/>
        <w:ind w:left="1800" w:hanging="294"/>
        <w:rPr>
          <w:rFonts w:cs="Tahoma"/>
          <w:szCs w:val="22"/>
          <w:lang w:val="el-GR"/>
        </w:rPr>
      </w:pPr>
      <w:bookmarkStart w:id="349" w:name="_Toc43378481"/>
      <w:bookmarkStart w:id="350" w:name="_Toc139981068"/>
      <w:bookmarkStart w:id="351" w:name="_Toc139985613"/>
      <w:bookmarkStart w:id="352" w:name="_Toc158025502"/>
      <w:bookmarkEnd w:id="349"/>
      <w:r>
        <w:rPr>
          <w:rFonts w:cs="Tahoma"/>
          <w:szCs w:val="22"/>
          <w:lang w:val="el-GR"/>
        </w:rPr>
        <w:t>Τροποποιήσεις ήσσονος αξίας</w:t>
      </w:r>
      <w:bookmarkEnd w:id="350"/>
      <w:bookmarkEnd w:id="351"/>
      <w:bookmarkEnd w:id="352"/>
      <w:r>
        <w:rPr>
          <w:rFonts w:cs="Tahoma"/>
          <w:szCs w:val="22"/>
          <w:lang w:val="el-GR"/>
        </w:rPr>
        <w:t xml:space="preserve"> </w:t>
      </w:r>
    </w:p>
    <w:p w14:paraId="40254E9A" w14:textId="77777777" w:rsidR="007C1FD7" w:rsidRDefault="007C1FD7" w:rsidP="007C1FD7">
      <w:pPr>
        <w:spacing w:line="252" w:lineRule="auto"/>
        <w:ind w:left="1276"/>
        <w:rPr>
          <w:lang w:val="el-GR"/>
        </w:rPr>
      </w:pPr>
      <w:r>
        <w:rPr>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 :</w:t>
      </w:r>
    </w:p>
    <w:p w14:paraId="72454CEC" w14:textId="77777777" w:rsidR="007C1FD7" w:rsidRDefault="007C1FD7" w:rsidP="007C1FD7">
      <w:pPr>
        <w:pStyle w:val="aff"/>
        <w:numPr>
          <w:ilvl w:val="0"/>
          <w:numId w:val="42"/>
        </w:numPr>
        <w:spacing w:line="252" w:lineRule="auto"/>
        <w:ind w:left="1276"/>
        <w:contextualSpacing w:val="0"/>
        <w:rPr>
          <w:lang w:val="el-GR"/>
        </w:rPr>
      </w:pPr>
      <w:r>
        <w:rPr>
          <w:lang w:val="el-GR"/>
        </w:rPr>
        <w:t xml:space="preserve">η αξία της τροποποίησης είναι κατώτερη και των δύο ακόλουθων τιμών: </w:t>
      </w:r>
    </w:p>
    <w:p w14:paraId="67A4F7E9" w14:textId="77777777" w:rsidR="007C1FD7" w:rsidRDefault="007C1FD7" w:rsidP="007C1FD7">
      <w:pPr>
        <w:pStyle w:val="aff"/>
        <w:spacing w:line="252" w:lineRule="auto"/>
        <w:ind w:left="1276"/>
        <w:contextualSpacing w:val="0"/>
        <w:rPr>
          <w:lang w:val="el-GR"/>
        </w:rPr>
      </w:pPr>
      <w:r>
        <w:rPr>
          <w:lang w:val="el-GR"/>
        </w:rPr>
        <w:t xml:space="preserve">α) των κατώτατων ορίων και </w:t>
      </w:r>
    </w:p>
    <w:p w14:paraId="3EC7A15A" w14:textId="77777777" w:rsidR="007C1FD7" w:rsidRDefault="007C1FD7" w:rsidP="007C1FD7">
      <w:pPr>
        <w:pStyle w:val="aff"/>
        <w:spacing w:line="252" w:lineRule="auto"/>
        <w:ind w:left="1276"/>
        <w:contextualSpacing w:val="0"/>
        <w:rPr>
          <w:lang w:val="el-GR"/>
        </w:rPr>
      </w:pPr>
      <w:r>
        <w:rPr>
          <w:lang w:val="el-GR"/>
        </w:rPr>
        <w:t>β) του δέκα τοις εκατό (10%) της αξίας της αρχικής σύμβασης</w:t>
      </w:r>
      <w:r w:rsidRPr="00007F64">
        <w:rPr>
          <w:lang w:val="el-GR"/>
        </w:rPr>
        <w:t xml:space="preserve">. </w:t>
      </w:r>
    </w:p>
    <w:p w14:paraId="0B85CF44" w14:textId="77777777" w:rsidR="007C1FD7" w:rsidRDefault="007C1FD7" w:rsidP="007C1FD7">
      <w:pPr>
        <w:pStyle w:val="aff"/>
        <w:spacing w:line="252" w:lineRule="auto"/>
        <w:ind w:left="1276"/>
        <w:contextualSpacing w:val="0"/>
        <w:rPr>
          <w:lang w:val="el-GR"/>
        </w:rPr>
      </w:pPr>
      <w:r>
        <w:rPr>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276D27D1" w14:textId="77777777" w:rsidR="007C1FD7" w:rsidRPr="00FC6667" w:rsidRDefault="007C1FD7" w:rsidP="007C1FD7">
      <w:pPr>
        <w:pStyle w:val="aff"/>
        <w:numPr>
          <w:ilvl w:val="0"/>
          <w:numId w:val="42"/>
        </w:numPr>
        <w:spacing w:line="252" w:lineRule="auto"/>
        <w:ind w:left="1276"/>
        <w:contextualSpacing w:val="0"/>
        <w:rPr>
          <w:lang w:val="el-GR"/>
        </w:rPr>
      </w:pPr>
      <w:r>
        <w:rPr>
          <w:lang w:val="el-GR"/>
        </w:rPr>
        <w:t>Η τροποποίηση δεν μεταβάλει τη συνολική φύση της σύμβασης</w:t>
      </w:r>
      <w:r>
        <w:rPr>
          <w:color w:val="FF0000"/>
          <w:lang w:val="el-GR"/>
        </w:rPr>
        <w:t>.</w:t>
      </w:r>
    </w:p>
    <w:p w14:paraId="41310A97" w14:textId="77777777" w:rsidR="007C1FD7" w:rsidRDefault="007C1FD7" w:rsidP="00821852">
      <w:pPr>
        <w:suppressAutoHyphens w:val="0"/>
        <w:spacing w:line="276" w:lineRule="auto"/>
        <w:rPr>
          <w:lang w:val="el-GR"/>
        </w:rPr>
      </w:pPr>
    </w:p>
    <w:p w14:paraId="521991B4" w14:textId="77777777" w:rsidR="007C1FD7" w:rsidRPr="00911940" w:rsidRDefault="007C1FD7" w:rsidP="00821852">
      <w:pPr>
        <w:suppressAutoHyphens w:val="0"/>
        <w:spacing w:line="276" w:lineRule="auto"/>
        <w:rPr>
          <w:lang w:val="el-GR"/>
        </w:rPr>
      </w:pP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53" w:name="_Toc97194324"/>
      <w:bookmarkStart w:id="354" w:name="_Toc97194457"/>
      <w:bookmarkStart w:id="355" w:name="_Ref118479492"/>
      <w:bookmarkStart w:id="356" w:name="_Ref118479515"/>
      <w:bookmarkStart w:id="357" w:name="_Toc158025503"/>
      <w:r w:rsidRPr="00603221">
        <w:rPr>
          <w:rFonts w:cs="Tahoma"/>
          <w:lang w:val="el-GR"/>
        </w:rPr>
        <w:t>Δικαίωμα μονομερούς λύσης της σύμβασης</w:t>
      </w:r>
      <w:bookmarkEnd w:id="353"/>
      <w:bookmarkEnd w:id="354"/>
      <w:bookmarkEnd w:id="355"/>
      <w:bookmarkEnd w:id="356"/>
      <w:bookmarkEnd w:id="357"/>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639CFA39" w:rsidR="00FE0D21" w:rsidRPr="00C229F3" w:rsidRDefault="00FE0D21" w:rsidP="00FE0D21">
      <w:pPr>
        <w:rPr>
          <w:lang w:val="el-GR"/>
        </w:rPr>
      </w:pPr>
      <w:r w:rsidRPr="7343FD8C">
        <w:rPr>
          <w:lang w:val="el-GR"/>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364A7C39" w:rsidRPr="7343FD8C">
        <w:rPr>
          <w:lang w:val="el-GR"/>
        </w:rPr>
        <w:t>,</w:t>
      </w:r>
      <w:r w:rsidRPr="7343FD8C">
        <w:rPr>
          <w:lang w:val="el-GR"/>
        </w:rPr>
        <w:t xml:space="preserve">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8" w:name="_Hlk118481822"/>
      <w:r w:rsidRPr="005F0A0D">
        <w:rPr>
          <w:lang w:val="el-GR"/>
        </w:rPr>
        <w:t>αδικήματα που αναφέρονται στην παρ. 2.2.3.1 της παρούσας,</w:t>
      </w:r>
    </w:p>
    <w:p w14:paraId="660AB9D4" w14:textId="13419FB9" w:rsidR="006C03D6" w:rsidRPr="005F0A0D" w:rsidRDefault="006C03D6" w:rsidP="006C03D6">
      <w:pPr>
        <w:rPr>
          <w:lang w:val="el-GR"/>
        </w:rPr>
      </w:pPr>
      <w:r w:rsidRPr="7343FD8C">
        <w:rPr>
          <w:lang w:val="el-GR"/>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r w:rsidR="73AB9D4E" w:rsidRPr="7343FD8C">
        <w:rPr>
          <w:lang w:val="el-GR"/>
        </w:rPr>
        <w:t>,</w:t>
      </w:r>
    </w:p>
    <w:p w14:paraId="4487F054" w14:textId="4C9BD004"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8D102A" w:rsidRPr="00C0415C">
        <w:rPr>
          <w:lang w:val="el-GR"/>
        </w:rPr>
        <w:t>ΠΑΡΑΡΤΗΜΑ</w:t>
      </w:r>
      <w:r w:rsidR="008D102A" w:rsidRPr="002A51E1">
        <w:rPr>
          <w:lang w:val="el-GR"/>
        </w:rPr>
        <w:t xml:space="preserve"> </w:t>
      </w:r>
      <w:r w:rsidR="008D102A">
        <w:t>X</w:t>
      </w:r>
      <w:r w:rsidR="008D102A" w:rsidRPr="002A51E1">
        <w:rPr>
          <w:lang w:val="el-GR"/>
        </w:rPr>
        <w:t xml:space="preserve"> – </w:t>
      </w:r>
      <w:r w:rsidR="008D102A">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8"/>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59" w:name="_Toc97194458"/>
      <w:bookmarkStart w:id="360" w:name="_Toc158025504"/>
      <w:r w:rsidRPr="00140781">
        <w:rPr>
          <w:rFonts w:cs="Tahoma"/>
          <w:sz w:val="22"/>
          <w:szCs w:val="22"/>
          <w:lang w:val="el-GR"/>
        </w:rPr>
        <w:lastRenderedPageBreak/>
        <w:t>ΕΙΔΙΚΟΙ ΟΡΟΙ ΕΚΤΕΛΕΣΗΣ ΤΗΣ ΣΥΜΒΑΣΗΣ</w:t>
      </w:r>
      <w:bookmarkEnd w:id="359"/>
      <w:bookmarkEnd w:id="360"/>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61" w:name="_Ref496607306"/>
      <w:bookmarkStart w:id="362" w:name="_Toc97194325"/>
      <w:bookmarkStart w:id="363" w:name="_Toc97194459"/>
      <w:bookmarkStart w:id="364" w:name="_Toc158025505"/>
      <w:r w:rsidRPr="00603221">
        <w:rPr>
          <w:rFonts w:cs="Tahoma"/>
          <w:lang w:val="el-GR"/>
        </w:rPr>
        <w:t>Τρόπος πληρωμής</w:t>
      </w:r>
      <w:bookmarkEnd w:id="361"/>
      <w:bookmarkEnd w:id="362"/>
      <w:bookmarkEnd w:id="363"/>
      <w:bookmarkEnd w:id="364"/>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963EE5" w14:paraId="77E37221" w14:textId="77777777" w:rsidTr="00A9450D">
        <w:tc>
          <w:tcPr>
            <w:tcW w:w="456" w:type="dxa"/>
            <w:shd w:val="clear" w:color="auto" w:fill="auto"/>
          </w:tcPr>
          <w:p w14:paraId="4ECF4521" w14:textId="77777777" w:rsidR="007E74EC" w:rsidRPr="001E54F6" w:rsidRDefault="007E74EC" w:rsidP="00C651CD">
            <w:pPr>
              <w:rPr>
                <w:b/>
                <w:lang w:val="el-GR"/>
              </w:rPr>
            </w:pPr>
            <w:bookmarkStart w:id="365" w:name="_Hlk123127299"/>
            <w:r w:rsidRPr="001E54F6">
              <w:rPr>
                <w:b/>
                <w:lang w:val="el-GR"/>
              </w:rPr>
              <w:t>1)</w:t>
            </w:r>
          </w:p>
        </w:tc>
        <w:tc>
          <w:tcPr>
            <w:tcW w:w="8569" w:type="dxa"/>
            <w:shd w:val="clear" w:color="auto" w:fill="auto"/>
          </w:tcPr>
          <w:p w14:paraId="009BE66C" w14:textId="77777777" w:rsidR="007E74EC" w:rsidRDefault="007E74EC" w:rsidP="00C651C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963EE5" w14:paraId="4F15C5BE" w14:textId="77777777" w:rsidTr="00A9450D">
        <w:tc>
          <w:tcPr>
            <w:tcW w:w="456" w:type="dxa"/>
            <w:shd w:val="clear" w:color="auto" w:fill="auto"/>
            <w:vAlign w:val="center"/>
          </w:tcPr>
          <w:p w14:paraId="0076E60B" w14:textId="3A684C88" w:rsidR="007E74EC" w:rsidRPr="001E54F6" w:rsidRDefault="00E167C9" w:rsidP="00C651CD">
            <w:pPr>
              <w:jc w:val="left"/>
              <w:rPr>
                <w:b/>
                <w:lang w:val="el-GR"/>
              </w:rPr>
            </w:pPr>
            <w:r>
              <w:rPr>
                <w:b/>
                <w:lang w:val="el-GR"/>
              </w:rPr>
              <w:t>2</w:t>
            </w:r>
            <w:r w:rsidR="007E74EC">
              <w:rPr>
                <w:b/>
                <w:lang w:val="el-GR"/>
              </w:rPr>
              <w:t>)</w:t>
            </w:r>
          </w:p>
        </w:tc>
        <w:tc>
          <w:tcPr>
            <w:tcW w:w="8569" w:type="dxa"/>
            <w:shd w:val="clear" w:color="auto" w:fill="auto"/>
          </w:tcPr>
          <w:p w14:paraId="3C06E8EB" w14:textId="42AC5993" w:rsidR="008C6F6A" w:rsidRPr="00A9450D" w:rsidRDefault="008C6F6A" w:rsidP="008C6F6A">
            <w:pPr>
              <w:rPr>
                <w:lang w:val="el-GR"/>
              </w:rPr>
            </w:pPr>
            <w:r w:rsidRPr="008C6F6A">
              <w:rPr>
                <w:lang w:val="el-GR"/>
              </w:rPr>
              <w:t>α</w:t>
            </w:r>
            <w:r w:rsidRPr="00A9450D">
              <w:rPr>
                <w:lang w:val="el-GR"/>
              </w:rPr>
              <w:t xml:space="preserve">) Καταβολή </w:t>
            </w:r>
            <w:r w:rsidR="00AD58A8" w:rsidRPr="00A9450D">
              <w:rPr>
                <w:lang w:val="el-GR"/>
              </w:rPr>
              <w:t>40</w:t>
            </w:r>
            <w:r w:rsidRPr="00A9450D">
              <w:rPr>
                <w:lang w:val="el-GR"/>
              </w:rPr>
              <w:t xml:space="preserve">% του Συμβατικού Τιμήματος μετά την ποσοτική και ποιοτική παραλαβή του </w:t>
            </w:r>
            <w:r w:rsidR="00AD58A8" w:rsidRPr="00A9450D">
              <w:rPr>
                <w:lang w:val="el-GR"/>
              </w:rPr>
              <w:t>πλάνου δημοσιότητας (Π.1)</w:t>
            </w:r>
            <w:r w:rsidRPr="00A9450D">
              <w:rPr>
                <w:lang w:val="el-GR"/>
              </w:rPr>
              <w:t xml:space="preserve"> </w:t>
            </w:r>
          </w:p>
          <w:p w14:paraId="030350F5" w14:textId="77777777" w:rsidR="00AD58A8" w:rsidRPr="00A9450D" w:rsidRDefault="008C6F6A" w:rsidP="003F50B0">
            <w:pPr>
              <w:rPr>
                <w:lang w:val="el-GR"/>
              </w:rPr>
            </w:pPr>
            <w:r w:rsidRPr="00A9450D">
              <w:rPr>
                <w:lang w:val="el-GR"/>
              </w:rPr>
              <w:t xml:space="preserve">β) </w:t>
            </w:r>
            <w:bookmarkStart w:id="366" w:name="_Hlk146206715"/>
            <w:r w:rsidR="00AD58A8" w:rsidRPr="00A9450D">
              <w:rPr>
                <w:lang w:val="el-GR"/>
              </w:rPr>
              <w:t>Καταβολή του 30% του συμβατικού τιμήματος με την παραλαβή της 2ης τριμηνιαίας Αναφοράς (Π.2.2)</w:t>
            </w:r>
          </w:p>
          <w:p w14:paraId="6C63E359" w14:textId="43EA6DDA" w:rsidR="00AD58A8" w:rsidRPr="008C6F6A" w:rsidRDefault="00AD58A8" w:rsidP="00AD58A8">
            <w:pPr>
              <w:rPr>
                <w:lang w:val="el-GR"/>
              </w:rPr>
            </w:pPr>
            <w:r w:rsidRPr="00A9450D">
              <w:rPr>
                <w:lang w:val="el-GR"/>
              </w:rPr>
              <w:t>γ) Καταβολή του υπόλοιπου συμβατικού τιμήματος με την οριστική παραλαβή του Έργου</w:t>
            </w:r>
            <w:bookmarkEnd w:id="366"/>
          </w:p>
        </w:tc>
      </w:tr>
      <w:bookmarkEnd w:id="365"/>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0631C0C" w14:textId="16334CD9" w:rsidR="00B53859" w:rsidRDefault="00E4164C" w:rsidP="00CF3FE6">
      <w:pPr>
        <w:rPr>
          <w:lang w:val="el-GR"/>
        </w:rPr>
      </w:pPr>
      <w:bookmarkStart w:id="367" w:name="_Hlk118712168"/>
      <w:r w:rsidRPr="00603221">
        <w:rPr>
          <w:lang w:val="el-GR"/>
        </w:rPr>
        <w:t xml:space="preserve">α) </w:t>
      </w:r>
      <w:r w:rsidR="00E97E4D">
        <w:rPr>
          <w:lang w:val="el-GR"/>
        </w:rPr>
        <w:t>Κ</w:t>
      </w:r>
      <w:r w:rsidR="00E97E4D" w:rsidRPr="00E97E4D">
        <w:rPr>
          <w:lang w:val="el-GR"/>
        </w:rPr>
        <w:t xml:space="preserve">ράτηση ύψους 0,1% </w:t>
      </w:r>
      <w:r w:rsidR="00CF3FE6">
        <w:rPr>
          <w:lang w:val="el-GR"/>
        </w:rPr>
        <w:t xml:space="preserve">η οποία υπολογίζεται </w:t>
      </w:r>
      <w:r w:rsidR="00CF3FE6" w:rsidRPr="00E97E4D">
        <w:rPr>
          <w:lang w:val="el-GR"/>
        </w:rPr>
        <w:t xml:space="preserve">επί </w:t>
      </w:r>
      <w:r w:rsidR="00CF3FE6">
        <w:rPr>
          <w:lang w:val="el-GR"/>
        </w:rPr>
        <w:t xml:space="preserve">της αξίας κάθε πληρωμής προ φόρων και κρατήσεων της αρχικής καθώς και κάθε συμπληρωματικής σύμβασης υπέρ της </w:t>
      </w:r>
      <w:r w:rsidR="00CF3FE6" w:rsidRPr="00057C4A">
        <w:rPr>
          <w:lang w:val="el-GR"/>
        </w:rPr>
        <w:t>Ενιαίας Αρχής Δημόσιων Συμβάσεων (άρθρο 350 παρ. 3 του ν. 4412/2016 ως ισχύει)</w:t>
      </w:r>
      <w:r w:rsidR="00CF3FE6" w:rsidRPr="00E97E4D">
        <w:rPr>
          <w:lang w:val="el-GR"/>
        </w:rPr>
        <w:t>.</w:t>
      </w:r>
    </w:p>
    <w:bookmarkEnd w:id="367"/>
    <w:p w14:paraId="4DA4C02E" w14:textId="77777777" w:rsidR="00E97E4D" w:rsidRPr="00685FDF" w:rsidRDefault="00E97E4D" w:rsidP="00E97E4D">
      <w:pPr>
        <w:rPr>
          <w:lang w:val="el-GR"/>
        </w:rPr>
      </w:pPr>
    </w:p>
    <w:p w14:paraId="2827AB60" w14:textId="2812AD2D" w:rsidR="008338F0" w:rsidRDefault="003355E7">
      <w:pPr>
        <w:rPr>
          <w:lang w:val="el-GR"/>
        </w:rPr>
      </w:pPr>
      <w:r w:rsidRPr="00685FDF">
        <w:rPr>
          <w:lang w:val="el-GR"/>
        </w:rPr>
        <w:t xml:space="preserve">β) Κράτηση ύψους 0,02% υπέρ </w:t>
      </w:r>
      <w:r w:rsidR="00BB5BD6" w:rsidRPr="00685FDF">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w:t>
      </w:r>
      <w:r w:rsidR="009851CA">
        <w:rPr>
          <w:lang w:val="el-GR"/>
        </w:rPr>
        <w:t>Τουρισμού</w:t>
      </w:r>
      <w:r w:rsidR="00BB5BD6" w:rsidRPr="00685FDF">
        <w:rPr>
          <w:lang w:val="el-GR"/>
        </w:rPr>
        <w:t>, σύμφωνα με την παρ. 6 του άρθρου 36 του ν. 4412/2016.</w:t>
      </w:r>
    </w:p>
    <w:p w14:paraId="63ABE327" w14:textId="77777777" w:rsidR="00176CD4" w:rsidRDefault="00176CD4" w:rsidP="00176CD4">
      <w:pPr>
        <w:rPr>
          <w:lang w:val="el-GR"/>
        </w:rPr>
      </w:pPr>
      <w:r w:rsidRPr="00603221">
        <w:rPr>
          <w:lang w:val="el-GR"/>
        </w:rPr>
        <w:t xml:space="preserve">Οι υπέρ τρίτων κρατήσεις υπόκεινται στο εκάστοτε ισχύον αναλογικό τέλος χαρτοσήμου και στην επ’ αυτού εισφορά υπέρ </w:t>
      </w:r>
      <w:r>
        <w:rPr>
          <w:lang w:val="el-GR"/>
        </w:rPr>
        <w:t xml:space="preserve"> ΟΠΕΚΑ (πρώην </w:t>
      </w:r>
      <w:r w:rsidRPr="00603221">
        <w:rPr>
          <w:lang w:val="el-GR"/>
        </w:rPr>
        <w:t>ΟΓΑ</w:t>
      </w:r>
      <w:r>
        <w:rPr>
          <w:lang w:val="el-GR"/>
        </w:rPr>
        <w:t>)</w:t>
      </w:r>
      <w:r w:rsidRPr="00603221">
        <w:rPr>
          <w:lang w:val="el-GR"/>
        </w:rPr>
        <w:t>.</w:t>
      </w:r>
    </w:p>
    <w:p w14:paraId="2003B732" w14:textId="77777777" w:rsidR="008338F0" w:rsidRPr="00603221" w:rsidRDefault="00331981" w:rsidP="003A109E">
      <w:pPr>
        <w:pStyle w:val="2"/>
        <w:rPr>
          <w:rFonts w:cs="Tahoma"/>
          <w:lang w:val="el-GR"/>
        </w:rPr>
      </w:pPr>
      <w:r w:rsidRPr="00603221">
        <w:rPr>
          <w:rFonts w:cs="Tahoma"/>
          <w:lang w:val="el-GR"/>
        </w:rPr>
        <w:tab/>
      </w:r>
      <w:bookmarkStart w:id="368" w:name="_Ref496607484"/>
      <w:bookmarkStart w:id="369" w:name="_Toc97194326"/>
      <w:bookmarkStart w:id="370" w:name="_Toc97194460"/>
      <w:bookmarkStart w:id="371" w:name="_Toc158025506"/>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8"/>
      <w:bookmarkEnd w:id="369"/>
      <w:bookmarkEnd w:id="370"/>
      <w:bookmarkEnd w:id="371"/>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2"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1EB16F54" w:rsidR="002F345D" w:rsidRPr="0063173B" w:rsidRDefault="002F345D" w:rsidP="002F345D">
      <w:pPr>
        <w:suppressAutoHyphens w:val="0"/>
        <w:autoSpaceDE w:val="0"/>
        <w:rPr>
          <w:rFonts w:eastAsia="SimSun"/>
          <w:lang w:val="el-GR"/>
        </w:rPr>
      </w:pPr>
      <w:r w:rsidRPr="7343FD8C">
        <w:rPr>
          <w:rFonts w:eastAsia="SimSun"/>
          <w:lang w:val="el-GR"/>
        </w:rPr>
        <w:t>α) στην περίπτωση της παρ. 7 του άρθρου 105 περί κατακύρωσης και σύναψης σύμβασης</w:t>
      </w:r>
      <w:r w:rsidR="47B31AE0" w:rsidRPr="7343FD8C">
        <w:rPr>
          <w:rFonts w:eastAsia="SimSun"/>
          <w:lang w:val="el-GR"/>
        </w:rPr>
        <w:t>,</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lastRenderedPageBreak/>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438EE1C5"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r w:rsidR="7BBE9F87" w:rsidRPr="00346054">
        <w:rPr>
          <w:rFonts w:eastAsia="SimSun"/>
          <w:spacing w:val="5"/>
          <w:lang w:val="el-GR"/>
        </w:rPr>
        <w:t>.</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2"/>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3" w:name="_Ref55324340"/>
      <w:bookmarkStart w:id="374" w:name="_Toc97194327"/>
      <w:bookmarkStart w:id="375" w:name="_Toc97194461"/>
      <w:bookmarkStart w:id="376" w:name="_Toc158025507"/>
      <w:r w:rsidRPr="00603221">
        <w:rPr>
          <w:rFonts w:cs="Tahoma"/>
          <w:lang w:val="el-GR"/>
        </w:rPr>
        <w:t>Διοικητικές προσφυγές κατά τη διαδικασία εκτέλεσης</w:t>
      </w:r>
      <w:bookmarkEnd w:id="373"/>
      <w:bookmarkEnd w:id="374"/>
      <w:bookmarkEnd w:id="375"/>
      <w:bookmarkEnd w:id="376"/>
      <w:r w:rsidRPr="00603221">
        <w:rPr>
          <w:rFonts w:cs="Tahoma"/>
          <w:lang w:val="el-GR"/>
        </w:rPr>
        <w:t xml:space="preserve"> </w:t>
      </w:r>
    </w:p>
    <w:p w14:paraId="036FE66B" w14:textId="6C36819B"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8D102A">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2D10B9" w:rsidRDefault="005550B0" w:rsidP="00F82A8D">
      <w:pPr>
        <w:pStyle w:val="2"/>
        <w:rPr>
          <w:rFonts w:cs="Tahoma"/>
          <w:lang w:val="el-GR"/>
        </w:rPr>
      </w:pPr>
      <w:bookmarkStart w:id="377" w:name="_Toc13748951"/>
      <w:r w:rsidRPr="00F82A8D">
        <w:rPr>
          <w:rFonts w:cs="Tahoma"/>
          <w:lang w:val="el-GR"/>
        </w:rPr>
        <w:tab/>
      </w:r>
      <w:bookmarkStart w:id="378" w:name="_Toc97194328"/>
      <w:bookmarkStart w:id="379" w:name="_Toc97194462"/>
      <w:bookmarkStart w:id="380" w:name="_Toc158025508"/>
      <w:r w:rsidRPr="00F82A8D">
        <w:rPr>
          <w:rFonts w:cs="Tahoma"/>
          <w:lang w:val="el-GR"/>
        </w:rPr>
        <w:t>Δικαστική επίλυση διαφορών</w:t>
      </w:r>
      <w:bookmarkEnd w:id="377"/>
      <w:bookmarkEnd w:id="378"/>
      <w:bookmarkEnd w:id="379"/>
      <w:bookmarkEnd w:id="380"/>
    </w:p>
    <w:p w14:paraId="114104F6" w14:textId="46E2FCE5"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3F2068">
        <w:rPr>
          <w:rStyle w:val="0"/>
          <w:lang w:val="el-GR"/>
        </w:rPr>
        <w:footnoteReference w:id="10"/>
      </w:r>
      <w:r w:rsidRPr="003F2068">
        <w:rPr>
          <w:lang w:val="el-GR"/>
        </w:rPr>
        <w:t>.</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EB5AF5">
        <w:rPr>
          <w:lang w:val="el-GR"/>
        </w:rPr>
        <w:fldChar w:fldCharType="begin"/>
      </w:r>
      <w:r w:rsidR="00EB5AF5">
        <w:rPr>
          <w:lang w:val="el-GR"/>
        </w:rPr>
        <w:instrText xml:space="preserve"> REF _Ref55324340 \r \h </w:instrText>
      </w:r>
      <w:r w:rsidR="00EB5AF5">
        <w:rPr>
          <w:lang w:val="el-GR"/>
        </w:rPr>
      </w:r>
      <w:r w:rsidR="00EB5AF5">
        <w:rPr>
          <w:lang w:val="el-GR"/>
        </w:rPr>
        <w:fldChar w:fldCharType="separate"/>
      </w:r>
      <w:r w:rsidR="008D102A">
        <w:rPr>
          <w:lang w:val="el-GR"/>
        </w:rPr>
        <w:t>5.3</w:t>
      </w:r>
      <w:r w:rsidR="00EB5AF5">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83" w:name="_Ref75870221"/>
      <w:bookmarkStart w:id="384" w:name="_Toc97194463"/>
      <w:bookmarkStart w:id="385" w:name="_Toc158025509"/>
      <w:r w:rsidRPr="00BB5BD6">
        <w:rPr>
          <w:rFonts w:cs="Tahoma"/>
          <w:szCs w:val="22"/>
        </w:rPr>
        <w:lastRenderedPageBreak/>
        <w:t xml:space="preserve">ΧΡΟΝΟΣ ΚΑΙ ΤΡΟΠΟΣ </w:t>
      </w:r>
      <w:r w:rsidR="003355E7" w:rsidRPr="00603221">
        <w:rPr>
          <w:rFonts w:cs="Tahoma"/>
          <w:szCs w:val="22"/>
        </w:rPr>
        <w:t>ΕΚΤΕΛΕΣΗΣ</w:t>
      </w:r>
      <w:bookmarkEnd w:id="383"/>
      <w:bookmarkEnd w:id="384"/>
      <w:bookmarkEnd w:id="385"/>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6" w:name="_Ref63782029"/>
      <w:bookmarkStart w:id="387" w:name="_Toc97194329"/>
      <w:bookmarkStart w:id="388" w:name="_Toc97194464"/>
      <w:bookmarkStart w:id="389" w:name="_Toc158025510"/>
      <w:r w:rsidRPr="00603221">
        <w:rPr>
          <w:rFonts w:cs="Tahoma"/>
          <w:lang w:val="el-GR"/>
        </w:rPr>
        <w:t>Παρακολούθηση της σύμβασης</w:t>
      </w:r>
      <w:bookmarkEnd w:id="386"/>
      <w:bookmarkEnd w:id="387"/>
      <w:bookmarkEnd w:id="388"/>
      <w:bookmarkEnd w:id="389"/>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90"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37909C4C" w:rsidR="00087FEA"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w:t>
      </w:r>
      <w:r w:rsidR="00D23EE2">
        <w:rPr>
          <w:lang w:val="el-GR"/>
        </w:rPr>
        <w:t xml:space="preserve"> την αποστολή γνωστοποίησης ελέγχου σύμφωνα με το ΠΑΡΑΡΤΗΜΑ Ι,</w:t>
      </w:r>
      <w:r w:rsidR="00512083" w:rsidRPr="00512083">
        <w:rPr>
          <w:lang w:val="el-GR"/>
        </w:rPr>
        <w:t xml:space="preserve">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p w14:paraId="131FD686" w14:textId="77777777" w:rsidR="002D10B9" w:rsidRPr="00603221" w:rsidRDefault="002D10B9" w:rsidP="00512083">
      <w:pPr>
        <w:rPr>
          <w:lang w:val="el-GR"/>
        </w:rPr>
      </w:pPr>
    </w:p>
    <w:bookmarkEnd w:id="390"/>
    <w:p w14:paraId="1E69F45B" w14:textId="77777777" w:rsidR="008338F0" w:rsidRPr="00603221" w:rsidRDefault="003355E7" w:rsidP="003A109E">
      <w:pPr>
        <w:pStyle w:val="2"/>
        <w:rPr>
          <w:rFonts w:cs="Tahoma"/>
          <w:lang w:val="el-GR"/>
        </w:rPr>
      </w:pPr>
      <w:r w:rsidRPr="00603221">
        <w:rPr>
          <w:rFonts w:cs="Tahoma"/>
          <w:lang w:val="el-GR"/>
        </w:rPr>
        <w:tab/>
      </w:r>
      <w:bookmarkStart w:id="391" w:name="_Toc97194330"/>
      <w:bookmarkStart w:id="392" w:name="_Toc97194465"/>
      <w:bookmarkStart w:id="393" w:name="_Toc158025511"/>
      <w:r w:rsidRPr="00603221">
        <w:rPr>
          <w:rFonts w:cs="Tahoma"/>
          <w:lang w:val="el-GR"/>
        </w:rPr>
        <w:t>Διάρκεια σύμβασης</w:t>
      </w:r>
      <w:bookmarkEnd w:id="391"/>
      <w:bookmarkEnd w:id="392"/>
      <w:bookmarkEnd w:id="393"/>
      <w:r w:rsidRPr="00603221">
        <w:rPr>
          <w:rFonts w:cs="Tahoma"/>
          <w:lang w:val="el-GR"/>
        </w:rPr>
        <w:t xml:space="preserve"> </w:t>
      </w:r>
    </w:p>
    <w:p w14:paraId="61D003E7" w14:textId="12442554"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5386D906">
        <w:rPr>
          <w:b/>
          <w:bCs/>
          <w:lang w:val="el-GR"/>
        </w:rPr>
        <w:t>διάρκεια</w:t>
      </w:r>
      <w:r w:rsidR="008702D8" w:rsidRPr="00603221">
        <w:rPr>
          <w:lang w:val="el-GR"/>
        </w:rPr>
        <w:t xml:space="preserve"> της σύμβασης ορίζεται σε</w:t>
      </w:r>
      <w:r w:rsidR="00140781" w:rsidRPr="00140781">
        <w:rPr>
          <w:lang w:val="el-GR"/>
        </w:rPr>
        <w:t xml:space="preserve"> </w:t>
      </w:r>
      <w:r w:rsidR="700365BF">
        <w:rPr>
          <w:lang w:val="el-GR"/>
        </w:rPr>
        <w:t>δώδεκα</w:t>
      </w:r>
      <w:r w:rsidR="00140781" w:rsidRPr="00140781">
        <w:rPr>
          <w:lang w:val="el-GR"/>
        </w:rPr>
        <w:t>(</w:t>
      </w:r>
      <w:r w:rsidR="00B25C8F">
        <w:rPr>
          <w:lang w:val="el-GR"/>
        </w:rPr>
        <w:t>1</w:t>
      </w:r>
      <w:r w:rsidR="1ACEB771">
        <w:rPr>
          <w:lang w:val="el-GR"/>
        </w:rPr>
        <w:t>2</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D102A"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65F9FD96"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8D102A">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4" w:name="_Ref40954198"/>
      <w:bookmarkStart w:id="395" w:name="_Ref55381059"/>
      <w:bookmarkStart w:id="396" w:name="_Toc97194331"/>
      <w:bookmarkStart w:id="397" w:name="_Toc97194466"/>
      <w:bookmarkStart w:id="398" w:name="_Toc158025512"/>
      <w:r w:rsidRPr="00603221">
        <w:rPr>
          <w:rFonts w:cs="Tahoma"/>
          <w:lang w:val="el-GR"/>
        </w:rPr>
        <w:t>Παραλαβή του αντικειμένου της σύμβασης</w:t>
      </w:r>
      <w:bookmarkEnd w:id="394"/>
      <w:bookmarkEnd w:id="395"/>
      <w:bookmarkEnd w:id="396"/>
      <w:bookmarkEnd w:id="397"/>
      <w:bookmarkEnd w:id="398"/>
      <w:r w:rsidRPr="00603221">
        <w:rPr>
          <w:rFonts w:cs="Tahoma"/>
          <w:lang w:val="el-GR"/>
        </w:rPr>
        <w:t xml:space="preserve"> </w:t>
      </w:r>
    </w:p>
    <w:p w14:paraId="05D2736E" w14:textId="48F49A6D" w:rsidR="00B8528C" w:rsidRPr="00C00860" w:rsidRDefault="00B8528C" w:rsidP="00B8528C">
      <w:pPr>
        <w:rPr>
          <w:lang w:val="el-GR"/>
        </w:rPr>
      </w:pPr>
      <w:bookmarkStart w:id="399"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8D102A"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bookmarkStart w:id="400" w:name="_Hlk9421462"/>
      <w:bookmarkEnd w:id="399"/>
    </w:p>
    <w:bookmarkEnd w:id="400"/>
    <w:p w14:paraId="775CD989" w14:textId="77777777" w:rsidR="008338F0" w:rsidRPr="00603221" w:rsidRDefault="003355E7" w:rsidP="003A109E">
      <w:pPr>
        <w:pStyle w:val="2"/>
        <w:rPr>
          <w:rFonts w:cs="Tahoma"/>
          <w:lang w:val="el-GR"/>
        </w:rPr>
      </w:pPr>
      <w:r w:rsidRPr="00603221">
        <w:rPr>
          <w:rFonts w:cs="Tahoma"/>
          <w:lang w:val="el-GR"/>
        </w:rPr>
        <w:tab/>
      </w:r>
      <w:bookmarkStart w:id="401" w:name="_Ref496625354"/>
      <w:bookmarkStart w:id="402" w:name="_Toc97194332"/>
      <w:bookmarkStart w:id="403" w:name="_Toc97194467"/>
      <w:bookmarkStart w:id="404" w:name="_Toc158025513"/>
      <w:r w:rsidRPr="00603221">
        <w:rPr>
          <w:rFonts w:cs="Tahoma"/>
          <w:lang w:val="el-GR"/>
        </w:rPr>
        <w:t>Απόρριψη παραδοτέων – Αντικατάσταση</w:t>
      </w:r>
      <w:bookmarkEnd w:id="401"/>
      <w:bookmarkEnd w:id="402"/>
      <w:bookmarkEnd w:id="403"/>
      <w:bookmarkEnd w:id="404"/>
      <w:r w:rsidRPr="00603221">
        <w:rPr>
          <w:rFonts w:cs="Tahoma"/>
          <w:lang w:val="el-GR"/>
        </w:rPr>
        <w:t xml:space="preserve"> </w:t>
      </w:r>
    </w:p>
    <w:p w14:paraId="40124ED0" w14:textId="5B58B0CD"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8D102A">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4A6A32C" w:rsidR="00BB555C" w:rsidRPr="006F1D06" w:rsidRDefault="00BB555C" w:rsidP="00BB555C">
      <w:pPr>
        <w:rPr>
          <w:rFonts w:eastAsia="SimSun"/>
          <w:lang w:val="el-GR"/>
        </w:rPr>
      </w:pPr>
      <w:r w:rsidRPr="7343FD8C">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w:t>
      </w:r>
      <w:r w:rsidRPr="7343FD8C">
        <w:rPr>
          <w:rFonts w:eastAsia="SimSun"/>
          <w:lang w:val="el-GR"/>
        </w:rPr>
        <w:lastRenderedPageBreak/>
        <w:t>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5" w:name="_Toc74566947"/>
      <w:bookmarkStart w:id="406" w:name="_Toc74566948"/>
      <w:bookmarkStart w:id="407" w:name="_Toc74566949"/>
      <w:bookmarkStart w:id="408" w:name="_Toc74566950"/>
      <w:bookmarkStart w:id="409" w:name="_Toc74566951"/>
      <w:bookmarkEnd w:id="405"/>
      <w:bookmarkEnd w:id="406"/>
      <w:bookmarkEnd w:id="407"/>
      <w:bookmarkEnd w:id="408"/>
      <w:bookmarkEnd w:id="409"/>
      <w:r w:rsidRPr="00603221">
        <w:rPr>
          <w:rFonts w:cs="Tahoma"/>
          <w:lang w:val="el-GR"/>
        </w:rPr>
        <w:tab/>
      </w:r>
      <w:bookmarkStart w:id="410" w:name="_Toc97194333"/>
      <w:bookmarkStart w:id="411" w:name="_Toc97194468"/>
      <w:bookmarkStart w:id="412" w:name="_Toc158025514"/>
      <w:r w:rsidRPr="00603221">
        <w:rPr>
          <w:rFonts w:cs="Tahoma"/>
          <w:lang w:val="el-GR"/>
        </w:rPr>
        <w:t>Αναπροσαρμογή τιμής</w:t>
      </w:r>
      <w:bookmarkEnd w:id="410"/>
      <w:bookmarkEnd w:id="411"/>
      <w:bookmarkEnd w:id="412"/>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13" w:name="_Toc97194469"/>
      <w:bookmarkStart w:id="414" w:name="_Toc158025515"/>
      <w:r w:rsidRPr="009E58E5">
        <w:rPr>
          <w:rFonts w:cs="Tahoma"/>
          <w:szCs w:val="22"/>
        </w:rPr>
        <w:lastRenderedPageBreak/>
        <w:t>ΠΑΡΑΡΤΗΜΑΤΑ</w:t>
      </w:r>
      <w:bookmarkEnd w:id="413"/>
      <w:bookmarkEnd w:id="414"/>
    </w:p>
    <w:p w14:paraId="2F397AAD" w14:textId="77777777" w:rsidR="008338F0" w:rsidRPr="00603221" w:rsidRDefault="003355E7" w:rsidP="003329FF">
      <w:pPr>
        <w:pStyle w:val="2"/>
        <w:numPr>
          <w:ilvl w:val="0"/>
          <w:numId w:val="0"/>
        </w:numPr>
        <w:tabs>
          <w:tab w:val="clear" w:pos="567"/>
        </w:tabs>
        <w:rPr>
          <w:rFonts w:cs="Tahoma"/>
          <w:lang w:val="el-GR"/>
        </w:rPr>
      </w:pPr>
      <w:bookmarkStart w:id="415" w:name="_Ref496625830"/>
      <w:bookmarkStart w:id="416" w:name="_Toc97194334"/>
      <w:bookmarkStart w:id="417" w:name="_Toc97194470"/>
      <w:bookmarkStart w:id="418" w:name="_Toc158025516"/>
      <w:bookmarkStart w:id="419" w:name="_Ref496625399"/>
      <w:r w:rsidRPr="00603221">
        <w:rPr>
          <w:rFonts w:cs="Tahoma"/>
          <w:lang w:val="el-GR"/>
        </w:rPr>
        <w:t>ΠΑΡΑΡΤΗΜΑ Ι – Αναλυτική Περιγραφή Φυσικού και Οικονομικού Αντικειμένου της Σύμβασης</w:t>
      </w:r>
      <w:bookmarkEnd w:id="415"/>
      <w:bookmarkEnd w:id="416"/>
      <w:bookmarkEnd w:id="417"/>
      <w:bookmarkEnd w:id="418"/>
      <w:r w:rsidRPr="00603221">
        <w:rPr>
          <w:rFonts w:cs="Tahoma"/>
          <w:lang w:val="el-GR"/>
        </w:rPr>
        <w:t xml:space="preserve"> </w:t>
      </w:r>
      <w:bookmarkEnd w:id="419"/>
    </w:p>
    <w:p w14:paraId="3AD93E85" w14:textId="77777777" w:rsidR="00097BE6" w:rsidRDefault="00097BE6" w:rsidP="00097BE6">
      <w:pPr>
        <w:pStyle w:val="4"/>
        <w:numPr>
          <w:ilvl w:val="0"/>
          <w:numId w:val="44"/>
        </w:numPr>
        <w:spacing w:before="0" w:after="120" w:line="252" w:lineRule="auto"/>
        <w:ind w:left="720" w:hanging="360"/>
        <w:rPr>
          <w:rFonts w:eastAsia="SimSun" w:cs="Tahoma"/>
          <w:szCs w:val="22"/>
          <w:lang w:val="el-GR"/>
        </w:rPr>
      </w:pPr>
      <w:bookmarkStart w:id="420" w:name="_Toc139981082"/>
      <w:bookmarkStart w:id="421" w:name="_Toc139985628"/>
      <w:bookmarkStart w:id="422" w:name="_Toc158025517"/>
      <w:bookmarkStart w:id="423" w:name="_Hlk113616675"/>
      <w:bookmarkStart w:id="424" w:name="_Toc97194335"/>
      <w:bookmarkStart w:id="425" w:name="_Toc97194471"/>
      <w:bookmarkStart w:id="426" w:name="_Ref97199257"/>
      <w:bookmarkStart w:id="427" w:name="_Ref122694905"/>
      <w:r>
        <w:rPr>
          <w:rFonts w:cs="Tahoma"/>
          <w:szCs w:val="22"/>
          <w:lang w:val="el-GR"/>
        </w:rPr>
        <w:t>ΠΕΡΙΓΡΑΦΗ ΦΥΣΙΚΟΥ ΑΝΤΙΚΕΙΜΕΝΟΥ ΤΗΣ ΣΥΜΒΑΣΗΣ</w:t>
      </w:r>
      <w:bookmarkEnd w:id="420"/>
      <w:bookmarkEnd w:id="421"/>
      <w:bookmarkEnd w:id="422"/>
    </w:p>
    <w:p w14:paraId="3B403F52" w14:textId="77777777" w:rsidR="00097BE6" w:rsidRDefault="00097BE6" w:rsidP="00097BE6">
      <w:pPr>
        <w:pStyle w:val="4"/>
        <w:numPr>
          <w:ilvl w:val="1"/>
          <w:numId w:val="45"/>
        </w:numPr>
        <w:tabs>
          <w:tab w:val="left" w:pos="1134"/>
        </w:tabs>
        <w:spacing w:before="0" w:after="120" w:line="252" w:lineRule="auto"/>
        <w:ind w:left="709" w:hanging="283"/>
        <w:rPr>
          <w:rFonts w:eastAsia="SimSun" w:cs="Tahoma"/>
          <w:szCs w:val="22"/>
          <w:lang w:val="el-GR"/>
        </w:rPr>
      </w:pPr>
      <w:bookmarkStart w:id="428" w:name="_Toc139981083"/>
      <w:bookmarkStart w:id="429" w:name="_Toc139985629"/>
      <w:bookmarkStart w:id="430" w:name="_Toc158025518"/>
      <w:r>
        <w:rPr>
          <w:rFonts w:eastAsia="SimSun" w:cs="Tahoma"/>
          <w:szCs w:val="22"/>
          <w:lang w:val="el-GR"/>
        </w:rPr>
        <w:t>ΠΕΡΙΒΑΛΛΟΝ ΤΗΣ ΣΥΜΒΑΣΗΣ</w:t>
      </w:r>
      <w:bookmarkEnd w:id="428"/>
      <w:bookmarkEnd w:id="429"/>
      <w:bookmarkEnd w:id="430"/>
      <w:r>
        <w:rPr>
          <w:rFonts w:eastAsia="SimSun" w:cs="Tahoma"/>
          <w:szCs w:val="22"/>
          <w:lang w:val="el-GR"/>
        </w:rPr>
        <w:t xml:space="preserve"> </w:t>
      </w:r>
    </w:p>
    <w:p w14:paraId="2AC9FFD0" w14:textId="77777777" w:rsidR="00097BE6" w:rsidRDefault="00097BE6" w:rsidP="00097BE6">
      <w:pPr>
        <w:pStyle w:val="4"/>
        <w:numPr>
          <w:ilvl w:val="2"/>
          <w:numId w:val="45"/>
        </w:numPr>
        <w:tabs>
          <w:tab w:val="left" w:pos="1134"/>
        </w:tabs>
        <w:spacing w:before="0" w:after="120" w:line="252" w:lineRule="auto"/>
        <w:ind w:left="1394" w:hanging="504"/>
        <w:rPr>
          <w:rFonts w:eastAsia="SimSun" w:cs="Tahoma"/>
          <w:szCs w:val="22"/>
          <w:lang w:val="el-GR"/>
        </w:rPr>
      </w:pPr>
      <w:bookmarkStart w:id="431" w:name="_Toc139981084"/>
      <w:bookmarkStart w:id="432" w:name="_Toc139985630"/>
      <w:bookmarkStart w:id="433" w:name="_Toc158025519"/>
      <w:bookmarkStart w:id="434" w:name="_Hlk113623321"/>
      <w:r>
        <w:rPr>
          <w:rFonts w:eastAsia="SimSun" w:cs="Tahoma"/>
          <w:szCs w:val="22"/>
          <w:lang w:val="el-GR"/>
        </w:rPr>
        <w:t>Φορέας Διαχείρισης και Φορέας Υλοποίησης – Αναθέτουσα Αρχή</w:t>
      </w:r>
      <w:bookmarkEnd w:id="431"/>
      <w:bookmarkEnd w:id="432"/>
      <w:bookmarkEnd w:id="433"/>
      <w:r>
        <w:rPr>
          <w:rFonts w:eastAsia="SimSun" w:cs="Tahoma"/>
          <w:szCs w:val="22"/>
          <w:lang w:val="el-GR"/>
        </w:rPr>
        <w:t xml:space="preserve"> </w:t>
      </w:r>
    </w:p>
    <w:bookmarkEnd w:id="423"/>
    <w:bookmarkEnd w:id="434"/>
    <w:p w14:paraId="22678BEE" w14:textId="77777777" w:rsidR="00097BE6" w:rsidRPr="00FF7519" w:rsidRDefault="00097BE6" w:rsidP="00097BE6">
      <w:pPr>
        <w:shd w:val="clear" w:color="auto" w:fill="FFFFFF"/>
        <w:suppressAutoHyphens w:val="0"/>
        <w:spacing w:line="252" w:lineRule="auto"/>
        <w:rPr>
          <w:lang w:val="el-GR"/>
        </w:rPr>
      </w:pPr>
      <w:r w:rsidRPr="00FF7519">
        <w:rPr>
          <w:lang w:val="el-GR"/>
        </w:rPr>
        <w:t>Η Αναθέτουσα Αρχή, ήτοι η «Κοινωνία της Πληροφορίας Μ.Α.Ε» εδρεύει στην Καλλιθέα Αττικής επί της οδού Λεωφόρου Συγγρού αρ. 194 και είναι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w:t>
      </w:r>
    </w:p>
    <w:bookmarkEnd w:id="424"/>
    <w:bookmarkEnd w:id="425"/>
    <w:bookmarkEnd w:id="426"/>
    <w:bookmarkEnd w:id="427"/>
    <w:p w14:paraId="394FE0EA" w14:textId="35EFA381"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w:t>
      </w:r>
      <w:r w:rsidR="00097BE6">
        <w:rPr>
          <w:b/>
          <w:lang w:val="el-GR"/>
        </w:rPr>
        <w:t xml:space="preserve">ονοπρόσωπη </w:t>
      </w:r>
      <w:r w:rsidRPr="00FD26DD">
        <w:rPr>
          <w:b/>
          <w:lang w:val="el-GR"/>
        </w:rPr>
        <w:t>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w:t>
      </w:r>
      <w:r w:rsidR="00097BE6" w:rsidRPr="00FD26DD">
        <w:rPr>
          <w:lang w:val="el-GR"/>
        </w:rPr>
        <w:t>5</w:t>
      </w:r>
      <w:r w:rsidR="00097BE6">
        <w:rPr>
          <w:lang w:val="el-GR"/>
        </w:rPr>
        <w:t>111</w:t>
      </w:r>
      <w:r w:rsidRPr="00FD26DD">
        <w:rPr>
          <w:lang w:val="el-GR"/>
        </w:rPr>
        <w:t>/Β/0</w:t>
      </w:r>
      <w:r w:rsidR="00097BE6">
        <w:rPr>
          <w:lang w:val="el-GR"/>
        </w:rPr>
        <w:t>4</w:t>
      </w:r>
      <w:r w:rsidRPr="00FD26DD">
        <w:rPr>
          <w:lang w:val="el-GR"/>
        </w:rPr>
        <w:t>-1</w:t>
      </w:r>
      <w:r w:rsidR="00097BE6">
        <w:rPr>
          <w:lang w:val="el-GR"/>
        </w:rPr>
        <w:t>1</w:t>
      </w:r>
      <w:r w:rsidRPr="00FD26DD">
        <w:rPr>
          <w:lang w:val="el-GR"/>
        </w:rPr>
        <w:t>-202</w:t>
      </w:r>
      <w:r w:rsidR="00097BE6">
        <w:rPr>
          <w:lang w:val="el-GR"/>
        </w:rPr>
        <w:t>1</w:t>
      </w:r>
      <w:r w:rsidRPr="00FD26DD">
        <w:rPr>
          <w:lang w:val="el-GR"/>
        </w:rPr>
        <w:t>) και εποπτεύεται από το Υπουργείο Ψηφιακής Διακυβέρνησης.</w:t>
      </w:r>
    </w:p>
    <w:p w14:paraId="48743FAF" w14:textId="174A566C" w:rsidR="00FD26DD" w:rsidRPr="00FD26DD" w:rsidRDefault="00FD26DD" w:rsidP="00FD26DD">
      <w:pPr>
        <w:shd w:val="clear" w:color="auto" w:fill="FFFFFF"/>
        <w:suppressAutoHyphens w:val="0"/>
        <w:spacing w:line="252" w:lineRule="auto"/>
        <w:rPr>
          <w:lang w:val="el-GR"/>
        </w:rPr>
      </w:pPr>
      <w:r w:rsidRPr="00FD26DD">
        <w:rPr>
          <w:lang w:val="el-GR"/>
        </w:rPr>
        <w:t xml:space="preserve">Βασικός σκοπός της Εταιρείας, όπως ορίζεται στην τελευταία τροποποίηση του καταστατικού αυτής (ΦΕΚ </w:t>
      </w:r>
      <w:r w:rsidR="00097BE6" w:rsidRPr="00FD26DD">
        <w:rPr>
          <w:lang w:val="el-GR"/>
        </w:rPr>
        <w:t>5</w:t>
      </w:r>
      <w:r w:rsidR="00097BE6">
        <w:rPr>
          <w:lang w:val="el-GR"/>
        </w:rPr>
        <w:t>111</w:t>
      </w:r>
      <w:r w:rsidRPr="00FD26DD">
        <w:rPr>
          <w:lang w:val="el-GR"/>
        </w:rPr>
        <w:t>/Β/0</w:t>
      </w:r>
      <w:r w:rsidR="00097BE6">
        <w:rPr>
          <w:lang w:val="el-GR"/>
        </w:rPr>
        <w:t>4</w:t>
      </w:r>
      <w:r w:rsidRPr="00FD26DD">
        <w:rPr>
          <w:lang w:val="el-GR"/>
        </w:rPr>
        <w:t>-1</w:t>
      </w:r>
      <w:r w:rsidR="00097BE6">
        <w:rPr>
          <w:lang w:val="el-GR"/>
        </w:rPr>
        <w:t>1</w:t>
      </w:r>
      <w:r w:rsidRPr="00FD26DD">
        <w:rPr>
          <w:lang w:val="el-GR"/>
        </w:rPr>
        <w:t>-202</w:t>
      </w:r>
      <w:r w:rsidR="00097BE6">
        <w:rPr>
          <w:lang w:val="el-GR"/>
        </w:rPr>
        <w:t>1</w:t>
      </w:r>
      <w:r w:rsidRPr="00FD26DD">
        <w:rPr>
          <w:lang w:val="el-GR"/>
        </w:rPr>
        <w:t>), είναι:</w:t>
      </w:r>
    </w:p>
    <w:p w14:paraId="1BE556A1" w14:textId="77777777" w:rsidR="00556A23" w:rsidRDefault="00556A23" w:rsidP="00047C57">
      <w:pPr>
        <w:rPr>
          <w:rFonts w:eastAsia="SimSun"/>
          <w:lang w:val="el-GR"/>
        </w:rPr>
      </w:pPr>
    </w:p>
    <w:p w14:paraId="41D29B3B" w14:textId="77777777" w:rsidR="00097BE6" w:rsidRPr="00FD26DD" w:rsidRDefault="00097BE6" w:rsidP="00097BE6">
      <w:pPr>
        <w:pStyle w:val="aff"/>
        <w:numPr>
          <w:ilvl w:val="0"/>
          <w:numId w:val="46"/>
        </w:numPr>
        <w:suppressAutoHyphens w:val="0"/>
        <w:spacing w:before="120"/>
        <w:ind w:left="360"/>
        <w:contextualSpacing w:val="0"/>
        <w:rPr>
          <w:lang w:val="el-GR"/>
        </w:rPr>
      </w:pPr>
      <w:r w:rsidRPr="00FD26DD">
        <w:rPr>
          <w:lang w:val="el-GR"/>
        </w:rPr>
        <w:t xml:space="preserve">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479A0717" w14:textId="77777777" w:rsidR="00097BE6" w:rsidRPr="00FD26DD" w:rsidRDefault="00097BE6" w:rsidP="00097BE6">
      <w:pPr>
        <w:pStyle w:val="aff"/>
        <w:numPr>
          <w:ilvl w:val="0"/>
          <w:numId w:val="46"/>
        </w:numPr>
        <w:suppressAutoHyphens w:val="0"/>
        <w:spacing w:before="120"/>
        <w:ind w:left="360"/>
        <w:contextualSpacing w:val="0"/>
        <w:rPr>
          <w:lang w:val="el-GR"/>
        </w:rPr>
      </w:pPr>
      <w:r w:rsidRPr="00FD26DD">
        <w:rPr>
          <w:lang w:val="el-GR"/>
        </w:rPr>
        <w:t xml:space="preserve">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7B0EE354" w14:textId="77777777" w:rsidR="00097BE6" w:rsidRPr="00FD26DD" w:rsidRDefault="00097BE6" w:rsidP="00097BE6">
      <w:pPr>
        <w:pStyle w:val="aff"/>
        <w:numPr>
          <w:ilvl w:val="0"/>
          <w:numId w:val="46"/>
        </w:numPr>
        <w:suppressAutoHyphens w:val="0"/>
        <w:spacing w:before="120"/>
        <w:ind w:left="360"/>
        <w:contextualSpacing w:val="0"/>
        <w:rPr>
          <w:lang w:val="el-GR"/>
        </w:rPr>
      </w:pPr>
      <w:r w:rsidRPr="00FD26DD">
        <w:rPr>
          <w:lang w:val="el-GR"/>
        </w:rPr>
        <w:t xml:space="preserve">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053415E4" w14:textId="77777777" w:rsidR="00097BE6" w:rsidRPr="00FD26DD" w:rsidRDefault="00097BE6" w:rsidP="00097BE6">
      <w:pPr>
        <w:pStyle w:val="aff"/>
        <w:numPr>
          <w:ilvl w:val="0"/>
          <w:numId w:val="46"/>
        </w:numPr>
        <w:suppressAutoHyphens w:val="0"/>
        <w:spacing w:before="120"/>
        <w:ind w:left="360"/>
        <w:contextualSpacing w:val="0"/>
        <w:rPr>
          <w:lang w:val="el-GR"/>
        </w:rPr>
      </w:pPr>
      <w:r w:rsidRPr="00FD26DD">
        <w:rPr>
          <w:lang w:val="el-GR"/>
        </w:rPr>
        <w:t xml:space="preserve">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3A386F6B" w14:textId="77777777" w:rsidR="00097BE6" w:rsidRDefault="00097BE6" w:rsidP="00097BE6">
      <w:pPr>
        <w:pStyle w:val="aff"/>
        <w:numPr>
          <w:ilvl w:val="0"/>
          <w:numId w:val="46"/>
        </w:numPr>
        <w:suppressAutoHyphens w:val="0"/>
        <w:spacing w:before="120"/>
        <w:ind w:left="360"/>
        <w:contextualSpacing w:val="0"/>
        <w:rPr>
          <w:lang w:val="el-GR"/>
        </w:rPr>
      </w:pPr>
      <w:r w:rsidRPr="00FD26DD">
        <w:rPr>
          <w:lang w:val="el-GR"/>
        </w:rPr>
        <w:t xml:space="preserve">Η ανάληψη της εκτέλεσης πράξεων και ενεργειών τεχνικής υποστήριξης, </w:t>
      </w:r>
      <w:r w:rsidRPr="003B42D1">
        <w:rPr>
          <w:rFonts w:eastAsiaTheme="minorEastAsia"/>
          <w:color w:val="000000"/>
          <w:lang w:val="el-GR" w:eastAsia="el-GR"/>
        </w:rPr>
        <w:t>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2217406D" w14:textId="77777777" w:rsidR="00097BE6" w:rsidRPr="00FD26DD" w:rsidRDefault="00097BE6" w:rsidP="00097BE6">
      <w:pPr>
        <w:pStyle w:val="aff"/>
        <w:numPr>
          <w:ilvl w:val="0"/>
          <w:numId w:val="46"/>
        </w:numPr>
        <w:suppressAutoHyphens w:val="0"/>
        <w:spacing w:before="120"/>
        <w:ind w:left="360"/>
        <w:contextualSpacing w:val="0"/>
        <w:rPr>
          <w:lang w:val="el-GR"/>
        </w:rPr>
      </w:pPr>
      <w:r w:rsidRPr="003B42D1">
        <w:rPr>
          <w:rFonts w:eastAsiaTheme="minorEastAsia"/>
          <w:color w:val="000000"/>
          <w:lang w:val="el-GR" w:eastAsia="el-GR"/>
        </w:rPr>
        <w:t>Η ανάληψη της εκτέλεσης τεχνικών έργων συναφών με τους σκοπούς του Υπουργείου Ψηφιακής Διακυβέρνησης</w:t>
      </w:r>
      <w:r>
        <w:rPr>
          <w:lang w:val="el-GR"/>
        </w:rPr>
        <w:t xml:space="preserve">, </w:t>
      </w:r>
      <w:r w:rsidRPr="00FD26DD">
        <w:rPr>
          <w:lang w:val="el-GR"/>
        </w:rPr>
        <w:t xml:space="preserve">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w:t>
      </w:r>
      <w:r w:rsidRPr="00FD26DD">
        <w:rPr>
          <w:lang w:val="el-GR"/>
        </w:rPr>
        <w:lastRenderedPageBreak/>
        <w:t xml:space="preserve">μέσω του Προγράμματος Δημοσίων Επενδύσεων ή/και μέσω του </w:t>
      </w:r>
      <w:r w:rsidRPr="003B42D1">
        <w:rPr>
          <w:rFonts w:eastAsiaTheme="minorEastAsia"/>
          <w:color w:val="000000"/>
          <w:lang w:val="el-GR" w:eastAsia="el-GR"/>
        </w:rPr>
        <w:t>Τακτικού Προϋπολογισμού ή/και μέσω κάθε άλλης πηγής χρηματοδότησης</w:t>
      </w:r>
      <w:r w:rsidRPr="00FD26DD">
        <w:rPr>
          <w:lang w:val="el-GR"/>
        </w:rPr>
        <w:t>.</w:t>
      </w:r>
    </w:p>
    <w:p w14:paraId="710F664B" w14:textId="77777777" w:rsidR="00097BE6" w:rsidRPr="00FF7519" w:rsidRDefault="00097BE6" w:rsidP="00097BE6">
      <w:pPr>
        <w:pStyle w:val="aff"/>
        <w:numPr>
          <w:ilvl w:val="0"/>
          <w:numId w:val="46"/>
        </w:numPr>
        <w:suppressAutoHyphens w:val="0"/>
        <w:spacing w:before="120"/>
        <w:ind w:left="360"/>
        <w:contextualSpacing w:val="0"/>
        <w:rPr>
          <w:rFonts w:eastAsiaTheme="minorEastAsia"/>
          <w:color w:val="000000"/>
          <w:lang w:val="el-GR" w:eastAsia="el-GR"/>
        </w:rPr>
      </w:pPr>
      <w:r w:rsidRPr="00FF7519">
        <w:rPr>
          <w:rFonts w:eastAsiaTheme="minorEastAsia"/>
          <w:color w:val="000000"/>
          <w:lang w:val="el-GR" w:eastAsia="el-GR"/>
        </w:rPr>
        <w:t>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r>
        <w:rPr>
          <w:rFonts w:eastAsiaTheme="minorEastAsia"/>
          <w:color w:val="000000"/>
          <w:lang w:val="el-GR" w:eastAsia="el-GR"/>
        </w:rPr>
        <w:t xml:space="preserve"> </w:t>
      </w:r>
    </w:p>
    <w:p w14:paraId="76D43D22" w14:textId="77777777" w:rsidR="00097BE6" w:rsidRPr="00FF7519" w:rsidRDefault="00097BE6" w:rsidP="00097BE6">
      <w:pPr>
        <w:pStyle w:val="aff"/>
        <w:numPr>
          <w:ilvl w:val="0"/>
          <w:numId w:val="46"/>
        </w:numPr>
        <w:shd w:val="clear" w:color="auto" w:fill="FFFFFF"/>
        <w:suppressAutoHyphens w:val="0"/>
        <w:spacing w:line="252" w:lineRule="auto"/>
        <w:ind w:left="360"/>
        <w:rPr>
          <w:rFonts w:eastAsiaTheme="minorEastAsia"/>
          <w:color w:val="000000"/>
          <w:lang w:val="el-GR" w:eastAsia="el-GR"/>
        </w:rPr>
      </w:pPr>
      <w:r w:rsidRPr="00FF7519">
        <w:rPr>
          <w:rFonts w:eastAsiaTheme="minorEastAsia"/>
          <w:color w:val="000000"/>
          <w:lang w:val="el-GR" w:eastAsia="el-GR"/>
        </w:rPr>
        <w:t xml:space="preserve">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73A4526" w14:textId="77777777" w:rsidR="00097BE6" w:rsidRPr="009667D4" w:rsidRDefault="00097BE6" w:rsidP="00097BE6">
      <w:pPr>
        <w:pStyle w:val="aff"/>
        <w:numPr>
          <w:ilvl w:val="0"/>
          <w:numId w:val="46"/>
        </w:numPr>
        <w:shd w:val="clear" w:color="auto" w:fill="FFFFFF"/>
        <w:suppressAutoHyphens w:val="0"/>
        <w:spacing w:line="252" w:lineRule="auto"/>
        <w:ind w:left="360"/>
        <w:rPr>
          <w:lang w:val="el-GR"/>
        </w:rPr>
      </w:pPr>
      <w:r w:rsidRPr="009667D4">
        <w:rPr>
          <w:lang w:val="el-GR"/>
        </w:rPr>
        <w:t xml:space="preserve">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17BB021" w14:textId="77777777" w:rsidR="00097BE6" w:rsidRPr="009667D4" w:rsidRDefault="00097BE6" w:rsidP="00097BE6">
      <w:pPr>
        <w:pStyle w:val="aff"/>
        <w:numPr>
          <w:ilvl w:val="0"/>
          <w:numId w:val="46"/>
        </w:numPr>
        <w:shd w:val="clear" w:color="auto" w:fill="FFFFFF"/>
        <w:suppressAutoHyphens w:val="0"/>
        <w:spacing w:line="252" w:lineRule="auto"/>
        <w:ind w:left="360"/>
        <w:rPr>
          <w:lang w:val="el-GR"/>
        </w:rPr>
      </w:pPr>
      <w:r w:rsidRPr="009667D4">
        <w:rPr>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212095FE" w14:textId="77777777" w:rsidR="00097BE6" w:rsidRPr="009667D4" w:rsidRDefault="00097BE6" w:rsidP="00097BE6">
      <w:pPr>
        <w:pStyle w:val="aff"/>
        <w:numPr>
          <w:ilvl w:val="0"/>
          <w:numId w:val="46"/>
        </w:numPr>
        <w:shd w:val="clear" w:color="auto" w:fill="FFFFFF"/>
        <w:suppressAutoHyphens w:val="0"/>
        <w:spacing w:line="252" w:lineRule="auto"/>
        <w:ind w:left="360"/>
        <w:rPr>
          <w:lang w:val="el-GR"/>
        </w:rPr>
      </w:pPr>
      <w:r w:rsidRPr="009667D4">
        <w:rPr>
          <w:lang w:val="el-GR"/>
        </w:rPr>
        <w:t xml:space="preserve">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A26E6FE" w14:textId="77777777" w:rsidR="00097BE6" w:rsidRPr="00FD26DD" w:rsidRDefault="00097BE6" w:rsidP="00097BE6">
      <w:pPr>
        <w:pStyle w:val="aff"/>
        <w:numPr>
          <w:ilvl w:val="0"/>
          <w:numId w:val="46"/>
        </w:numPr>
        <w:shd w:val="clear" w:color="auto" w:fill="FFFFFF"/>
        <w:suppressAutoHyphens w:val="0"/>
        <w:spacing w:line="252" w:lineRule="auto"/>
        <w:ind w:left="360"/>
        <w:rPr>
          <w:lang w:val="el-GR"/>
        </w:rPr>
      </w:pPr>
      <w:r w:rsidRPr="00FD26DD">
        <w:rPr>
          <w:lang w:val="el-GR"/>
        </w:rPr>
        <w:t>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AEA52CE" w14:textId="77777777" w:rsidR="00D91D13" w:rsidRPr="00D91D13" w:rsidRDefault="00D91D13" w:rsidP="00D91D13">
      <w:pPr>
        <w:rPr>
          <w:rFonts w:eastAsia="SimSun"/>
          <w:lang w:val="el-GR"/>
        </w:rPr>
      </w:pPr>
      <w:r w:rsidRPr="00D91D13">
        <w:rPr>
          <w:rFonts w:eastAsia="SimSun"/>
          <w:lang w:val="el-GR"/>
        </w:rPr>
        <w:t>Ειδικότερα στο σκοπό της εταιρείας συμπεριλαμβάνονται, μεταξύ άλλων, ιδίως:</w:t>
      </w:r>
    </w:p>
    <w:p w14:paraId="1A778321" w14:textId="0CCDA3F5" w:rsidR="00D91D13" w:rsidRPr="00D91D13" w:rsidRDefault="00D91D13" w:rsidP="00D91D13">
      <w:pPr>
        <w:pStyle w:val="aff"/>
        <w:numPr>
          <w:ilvl w:val="0"/>
          <w:numId w:val="47"/>
        </w:numPr>
        <w:rPr>
          <w:rFonts w:eastAsia="SimSun"/>
          <w:lang w:val="el-GR"/>
        </w:rPr>
      </w:pPr>
      <w:r w:rsidRPr="00D91D13">
        <w:rPr>
          <w:rFonts w:eastAsia="SimSun"/>
          <w:lang w:val="el-GR"/>
        </w:rPr>
        <w:t>Η υποστήριξη των δικαιούχων των ανωτέρω επιχειρησιακών προγραμμάτων κατά την προετοιμασία, την ένταξη, την εκτέλεση, την παρακολούθηση και την παραλαβή των δράσεων και έργων.</w:t>
      </w:r>
    </w:p>
    <w:p w14:paraId="75EE37BE" w14:textId="4E52B514" w:rsidR="00D91D13" w:rsidRPr="00D91D13" w:rsidRDefault="00D91D13" w:rsidP="00D91D13">
      <w:pPr>
        <w:pStyle w:val="aff"/>
        <w:numPr>
          <w:ilvl w:val="0"/>
          <w:numId w:val="47"/>
        </w:numPr>
        <w:rPr>
          <w:rFonts w:eastAsia="SimSun"/>
          <w:lang w:val="el-GR"/>
        </w:rPr>
      </w:pPr>
      <w:r w:rsidRPr="00D91D13">
        <w:rPr>
          <w:rFonts w:eastAsia="SimSun"/>
          <w:lang w:val="el-GR"/>
        </w:rPr>
        <w:t>Η ανάληψη ως δικαιούχου της εκτέλεσης έργων ή δράσεων στο πλαίσιο κάθε επιχειρησιακού προγράμματος ένταξης,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w:t>
      </w:r>
    </w:p>
    <w:p w14:paraId="4EDD5B0D" w14:textId="644087FA" w:rsidR="00D91D13" w:rsidRPr="00D91D13" w:rsidRDefault="00D91D13" w:rsidP="00D91D13">
      <w:pPr>
        <w:pStyle w:val="aff"/>
        <w:numPr>
          <w:ilvl w:val="0"/>
          <w:numId w:val="47"/>
        </w:numPr>
        <w:rPr>
          <w:rFonts w:eastAsia="SimSun"/>
          <w:lang w:val="el-GR"/>
        </w:rPr>
      </w:pPr>
      <w:r w:rsidRPr="00D91D13">
        <w:rPr>
          <w:rFonts w:eastAsia="SimSun"/>
          <w:lang w:val="el-GR"/>
        </w:rPr>
        <w:t>Η ανάληψη, ύστερα από προγραμματική συμφωνία που καταρτίζεται μεταξύ του κατ` αρχήν δικαιούχου, της εταιρείας και τυχόν τρίτου φορέα, της εκτέλεσης ως δικαιούχου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που χρηματοδοτούνται από οποιοδήποτε επιχειρησιακό πρόγραμμα, είτε αυτό είναι συγχρηματοδοτούμενο είτε πρόκειται περί εθνικού προγράμματος που χρηματοδοτείται από εθνικούς πόρους ή/και από το Πρόγραμμα Δημοσίων Επενδύσεων. Επίσης, η εταιρεία αναλαμβάνει την εκτέλεση έργων ηλεκτρονικής διακυβέρνησης για το δημόσιο τομέα, τα οποία χρηματοδοτούνται από οποιαδήποτε πηγή χρηματοδότησης (λ.χ. ενωσιακή ή/και εθνική).</w:t>
      </w:r>
    </w:p>
    <w:p w14:paraId="1CFAD246" w14:textId="0BFD81E4" w:rsidR="00D91D13" w:rsidRPr="00D91D13" w:rsidRDefault="00D91D13" w:rsidP="00D91D13">
      <w:pPr>
        <w:pStyle w:val="aff"/>
        <w:numPr>
          <w:ilvl w:val="0"/>
          <w:numId w:val="47"/>
        </w:numPr>
        <w:rPr>
          <w:rFonts w:eastAsia="SimSun"/>
          <w:lang w:val="el-GR"/>
        </w:rPr>
      </w:pPr>
      <w:r w:rsidRPr="00D91D13">
        <w:rPr>
          <w:rFonts w:eastAsia="SimSun"/>
          <w:lang w:val="el-GR"/>
        </w:rPr>
        <w:t xml:space="preserve">Η συνεργασία με τους φορείς διαχείρισης, παρακολούθησης και εφαρμογής κάθε επιχειρησιακού προγράμματος ΕΣΠΑ ή/και άλλων συγχρηματοδοτούμενων προγραμμάτων </w:t>
      </w:r>
      <w:r w:rsidRPr="00D91D13">
        <w:rPr>
          <w:rFonts w:eastAsia="SimSun"/>
          <w:lang w:val="el-GR"/>
        </w:rPr>
        <w:lastRenderedPageBreak/>
        <w:t>ή/και εθνικών προγραμμάτων χρηματοδοτούμενων από κάθε πηγή ή/και το Πρόγραμμα Δημοσίων Επενδύσεων καθώς και με άλλους φορείς με ανάλογους σκοπούς.</w:t>
      </w:r>
    </w:p>
    <w:p w14:paraId="47596CE0" w14:textId="43209C93" w:rsidR="00097BE6" w:rsidRPr="00D91D13" w:rsidRDefault="00D91D13" w:rsidP="00D91D13">
      <w:pPr>
        <w:pStyle w:val="aff"/>
        <w:numPr>
          <w:ilvl w:val="0"/>
          <w:numId w:val="47"/>
        </w:numPr>
        <w:rPr>
          <w:rFonts w:eastAsia="SimSun"/>
          <w:lang w:val="el-GR"/>
        </w:rPr>
      </w:pPr>
      <w:r w:rsidRPr="00D91D13">
        <w:rPr>
          <w:rFonts w:eastAsia="SimSun"/>
          <w:lang w:val="el-GR"/>
        </w:rPr>
        <w:t>Η ανάληψη και ή/επίβλεψη της διοίκησης και η παρακολούθηση της υλοποίησης του φυσικού και οικονομικού αντικειμένου των έργων.</w:t>
      </w:r>
    </w:p>
    <w:p w14:paraId="7D135728" w14:textId="77777777" w:rsidR="00097BE6" w:rsidRPr="00252498" w:rsidRDefault="00097BE6" w:rsidP="00047C57">
      <w:pPr>
        <w:rPr>
          <w:rFonts w:eastAsia="SimSun"/>
          <w:lang w:val="el-GR"/>
        </w:rPr>
      </w:pPr>
    </w:p>
    <w:p w14:paraId="483920F3" w14:textId="3EB93175" w:rsidR="00556A23" w:rsidRPr="00FD26DD" w:rsidRDefault="00FD26DD">
      <w:pPr>
        <w:pStyle w:val="5"/>
        <w:numPr>
          <w:ilvl w:val="2"/>
          <w:numId w:val="14"/>
        </w:numPr>
        <w:rPr>
          <w:rFonts w:eastAsia="SimSun" w:cs="Tahoma"/>
          <w:bCs/>
          <w:lang w:val="el-GR"/>
        </w:rPr>
      </w:pPr>
      <w:bookmarkStart w:id="435" w:name="_Ref55370267"/>
      <w:bookmarkStart w:id="436" w:name="_Toc158025520"/>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35"/>
      <w:bookmarkEnd w:id="436"/>
    </w:p>
    <w:p w14:paraId="4AF613DC" w14:textId="76DD5673" w:rsidR="007C3D4C" w:rsidRPr="007C3D4C" w:rsidRDefault="007C3D4C" w:rsidP="007C3D4C">
      <w:pPr>
        <w:spacing w:line="252" w:lineRule="auto"/>
        <w:rPr>
          <w:color w:val="000000" w:themeColor="text1"/>
          <w:lang w:val="el-GR"/>
        </w:rPr>
      </w:pPr>
      <w:bookmarkStart w:id="437"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 xml:space="preserve">Υπουργείο </w:t>
      </w:r>
      <w:r w:rsidR="00585045">
        <w:rPr>
          <w:b/>
          <w:color w:val="000000" w:themeColor="text1"/>
          <w:lang w:val="el-GR"/>
        </w:rPr>
        <w:t>Τουρισμού</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4"/>
        </w:numPr>
        <w:rPr>
          <w:rFonts w:eastAsia="SimSun" w:cs="Tahoma"/>
          <w:bCs/>
          <w:lang w:val="el-GR"/>
        </w:rPr>
      </w:pPr>
      <w:bookmarkStart w:id="438" w:name="_Ref122691609"/>
      <w:bookmarkStart w:id="439" w:name="_Toc158025521"/>
      <w:r w:rsidRPr="003329FF">
        <w:rPr>
          <w:rFonts w:eastAsia="SimSun" w:cs="Tahoma"/>
          <w:bCs/>
          <w:lang w:val="el-GR"/>
        </w:rPr>
        <w:t>Όργανα &amp; Επιτροπές Παρακολούθησης, Διακυβέρνησης και Ελέγχου του Έργου</w:t>
      </w:r>
      <w:bookmarkEnd w:id="437"/>
      <w:bookmarkEnd w:id="438"/>
      <w:bookmarkEnd w:id="439"/>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1"/>
        </w:numPr>
        <w:ind w:left="0" w:firstLine="6"/>
        <w:rPr>
          <w:b/>
          <w:bCs/>
          <w:lang w:val="el-GR"/>
        </w:rPr>
      </w:pPr>
      <w:r w:rsidRPr="000A1F30">
        <w:rPr>
          <w:b/>
          <w:bCs/>
          <w:lang w:val="el-GR"/>
        </w:rPr>
        <w:t>Επιτροπή Εποπτείας Προγραμματικής Συμφωνίας (ΕΕΠΣ)</w:t>
      </w:r>
    </w:p>
    <w:p w14:paraId="20293FF7" w14:textId="04AA7395"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00585045">
        <w:rPr>
          <w:lang w:val="el-GR"/>
        </w:rPr>
        <w:t>Υπουργείου Τουρισμού</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4"/>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4"/>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4"/>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1"/>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1"/>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2438DC91" w14:textId="77777777" w:rsidR="00E0686B" w:rsidRPr="000A1F30" w:rsidRDefault="00E0686B" w:rsidP="00E0686B">
      <w:pPr>
        <w:rPr>
          <w:lang w:val="el-GR"/>
        </w:rPr>
      </w:pPr>
    </w:p>
    <w:p w14:paraId="4A2F4E45" w14:textId="77777777" w:rsidR="00BD0298" w:rsidRDefault="00BD0298" w:rsidP="00EF2204">
      <w:pPr>
        <w:rPr>
          <w:rFonts w:eastAsia="SimSun"/>
          <w:lang w:val="el-GR"/>
        </w:rPr>
      </w:pPr>
    </w:p>
    <w:p w14:paraId="00EA348A" w14:textId="77777777" w:rsidR="00B33BF4" w:rsidRDefault="00B33BF4" w:rsidP="00EF2204">
      <w:pPr>
        <w:rPr>
          <w:rFonts w:eastAsia="SimSun"/>
          <w:lang w:val="el-GR"/>
        </w:rPr>
      </w:pPr>
    </w:p>
    <w:p w14:paraId="580816CD" w14:textId="77777777" w:rsidR="00B33BF4" w:rsidRDefault="00B33BF4" w:rsidP="00EF2204">
      <w:pPr>
        <w:rPr>
          <w:rFonts w:eastAsia="SimSun"/>
          <w:lang w:val="el-GR"/>
        </w:rPr>
      </w:pPr>
    </w:p>
    <w:p w14:paraId="2B5D3E60" w14:textId="77777777" w:rsidR="00B33BF4" w:rsidRPr="00EF2204" w:rsidRDefault="00B33BF4" w:rsidP="00EF2204">
      <w:pPr>
        <w:rPr>
          <w:rFonts w:eastAsia="SimSun"/>
          <w:lang w:val="el-GR"/>
        </w:rPr>
      </w:pPr>
    </w:p>
    <w:p w14:paraId="13DA97C4" w14:textId="77777777" w:rsidR="00556A23" w:rsidRDefault="00556A23">
      <w:pPr>
        <w:pStyle w:val="3"/>
        <w:numPr>
          <w:ilvl w:val="0"/>
          <w:numId w:val="22"/>
        </w:numPr>
        <w:rPr>
          <w:lang w:val="el-GR"/>
        </w:rPr>
      </w:pPr>
      <w:bookmarkStart w:id="440" w:name="_Ref40953149"/>
      <w:bookmarkStart w:id="441" w:name="_Toc97194338"/>
      <w:bookmarkStart w:id="442" w:name="_Toc97194472"/>
      <w:bookmarkStart w:id="443" w:name="_Toc158025522"/>
      <w:r w:rsidRPr="00603221">
        <w:rPr>
          <w:lang w:val="el-GR"/>
        </w:rPr>
        <w:lastRenderedPageBreak/>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40"/>
      <w:r w:rsidR="00A22261">
        <w:rPr>
          <w:lang w:val="el-GR"/>
        </w:rPr>
        <w:t>ύμβασης</w:t>
      </w:r>
      <w:bookmarkEnd w:id="441"/>
      <w:bookmarkEnd w:id="442"/>
      <w:bookmarkEnd w:id="443"/>
    </w:p>
    <w:p w14:paraId="43FD06DB" w14:textId="77777777" w:rsidR="00BD0298" w:rsidRPr="00BD0298" w:rsidRDefault="00BD0298" w:rsidP="00370D99">
      <w:pPr>
        <w:rPr>
          <w:lang w:val="el-GR"/>
        </w:rPr>
      </w:pPr>
      <w:bookmarkStart w:id="444" w:name="_Toc97195373"/>
      <w:bookmarkStart w:id="445" w:name="_Toc97195542"/>
      <w:bookmarkEnd w:id="444"/>
      <w:bookmarkEnd w:id="445"/>
    </w:p>
    <w:p w14:paraId="6F2E3FD2" w14:textId="406B73C9" w:rsidR="00C15B52" w:rsidRDefault="00346ADE">
      <w:pPr>
        <w:pStyle w:val="4"/>
        <w:numPr>
          <w:ilvl w:val="1"/>
          <w:numId w:val="22"/>
        </w:numPr>
        <w:ind w:hanging="306"/>
        <w:rPr>
          <w:rFonts w:cs="Tahoma"/>
          <w:szCs w:val="22"/>
          <w:lang w:val="el-GR"/>
        </w:rPr>
      </w:pPr>
      <w:bookmarkStart w:id="446" w:name="_Toc97195374"/>
      <w:bookmarkStart w:id="447" w:name="_Toc97195543"/>
      <w:bookmarkStart w:id="448" w:name="_Ref122694908"/>
      <w:bookmarkStart w:id="449" w:name="_Toc158025523"/>
      <w:bookmarkEnd w:id="446"/>
      <w:bookmarkEnd w:id="447"/>
      <w:r>
        <w:rPr>
          <w:rFonts w:cs="Tahoma"/>
          <w:szCs w:val="22"/>
          <w:lang w:val="el-GR"/>
        </w:rPr>
        <w:t>ΠΕΡΙΒΑΛΛΟΝ ΤΟΥ ΕΡΓΟΥ</w:t>
      </w:r>
      <w:bookmarkEnd w:id="448"/>
      <w:bookmarkEnd w:id="449"/>
    </w:p>
    <w:p w14:paraId="1BA7E3CC" w14:textId="77777777" w:rsidR="009C7C00" w:rsidRPr="0045138F" w:rsidRDefault="009C7C00" w:rsidP="009C7C00">
      <w:pPr>
        <w:rPr>
          <w:rFonts w:eastAsia="SimSun"/>
          <w:lang w:val="el-GR"/>
        </w:rPr>
      </w:pPr>
      <w:r w:rsidRPr="009E58E5">
        <w:rPr>
          <w:rFonts w:eastAsia="SimSun"/>
          <w:lang w:val="el-GR"/>
        </w:rPr>
        <w:t xml:space="preserve">Αντικείμενο του </w:t>
      </w:r>
      <w:r>
        <w:rPr>
          <w:rFonts w:eastAsia="SimSun"/>
          <w:lang w:val="el-GR"/>
        </w:rPr>
        <w:t xml:space="preserve">Προγράμματος </w:t>
      </w:r>
      <w:r w:rsidRPr="009E58E5">
        <w:rPr>
          <w:rFonts w:eastAsia="SimSun"/>
          <w:lang w:val="el-GR"/>
        </w:rPr>
        <w:t>«</w:t>
      </w:r>
      <w:r>
        <w:rPr>
          <w:rFonts w:eastAsia="SimSun"/>
          <w:lang w:val="el-GR"/>
        </w:rPr>
        <w:t>Τουρισμός για όλους 2024</w:t>
      </w:r>
      <w:r w:rsidRPr="009E58E5">
        <w:rPr>
          <w:rFonts w:eastAsia="SimSun"/>
          <w:lang w:val="el-GR"/>
        </w:rPr>
        <w:t xml:space="preserve">» </w:t>
      </w:r>
      <w:r w:rsidRPr="0009671D">
        <w:rPr>
          <w:rFonts w:eastAsia="SimSun"/>
          <w:lang w:val="el-GR"/>
        </w:rPr>
        <w:t xml:space="preserve">αποτελεί η </w:t>
      </w:r>
      <w:r>
        <w:rPr>
          <w:rFonts w:eastAsia="SimSun"/>
          <w:lang w:val="el-GR"/>
        </w:rPr>
        <w:t>χορήγηση</w:t>
      </w:r>
      <w:r w:rsidRPr="0009671D">
        <w:rPr>
          <w:rFonts w:eastAsia="SimSun"/>
          <w:lang w:val="el-GR"/>
        </w:rPr>
        <w:t xml:space="preserve"> οικονομικής διευκόλυνσης, </w:t>
      </w:r>
      <w:r w:rsidRPr="0045138F">
        <w:rPr>
          <w:rFonts w:eastAsia="SimSun"/>
          <w:lang w:val="el-GR"/>
        </w:rPr>
        <w:t>κατόπιν σχετικής ηλεκτρονικής αίτησης και επιλογής μέσω κλήρωσης, ως εξής:</w:t>
      </w:r>
    </w:p>
    <w:p w14:paraId="12DAB7A5" w14:textId="77777777" w:rsidR="009C7C00" w:rsidRPr="0045138F" w:rsidRDefault="009C7C00" w:rsidP="009C7C00">
      <w:pPr>
        <w:rPr>
          <w:rFonts w:eastAsia="SimSun"/>
          <w:lang w:val="el-GR"/>
        </w:rPr>
      </w:pPr>
      <w:r w:rsidRPr="0045138F">
        <w:rPr>
          <w:rFonts w:eastAsia="SimSun"/>
          <w:lang w:val="el-GR"/>
        </w:rPr>
        <w:t xml:space="preserve">- Ποσό ύψους διακοσίων (200) ευρώ σε φυσικά πρόσωπα που πληρούν τις οριζόμενες </w:t>
      </w:r>
      <w:r>
        <w:rPr>
          <w:rFonts w:eastAsia="SimSun"/>
          <w:lang w:val="el-GR"/>
        </w:rPr>
        <w:t>σ</w:t>
      </w:r>
      <w:r w:rsidRPr="0045138F">
        <w:rPr>
          <w:rFonts w:eastAsia="SimSun"/>
          <w:lang w:val="el-GR"/>
        </w:rPr>
        <w:t xml:space="preserve">το άρθρο 2 </w:t>
      </w:r>
      <w:r>
        <w:rPr>
          <w:rFonts w:eastAsia="SimSun"/>
          <w:lang w:val="el-GR"/>
        </w:rPr>
        <w:t>της</w:t>
      </w:r>
      <w:r w:rsidRPr="00E876EB">
        <w:rPr>
          <w:rFonts w:eastAsia="SimSun"/>
          <w:bCs/>
          <w:lang w:val="el-GR"/>
        </w:rPr>
        <w:t xml:space="preserve"> υπ’ αρ. 297/08-01-2024 Κοινή</w:t>
      </w:r>
      <w:r>
        <w:rPr>
          <w:rFonts w:eastAsia="SimSun"/>
          <w:bCs/>
          <w:lang w:val="el-GR"/>
        </w:rPr>
        <w:t>ς</w:t>
      </w:r>
      <w:r w:rsidRPr="00E876EB">
        <w:rPr>
          <w:rFonts w:eastAsia="SimSun"/>
          <w:bCs/>
          <w:lang w:val="el-GR"/>
        </w:rPr>
        <w:t xml:space="preserve"> Υπουργική</w:t>
      </w:r>
      <w:r>
        <w:rPr>
          <w:rFonts w:eastAsia="SimSun"/>
          <w:bCs/>
          <w:lang w:val="el-GR"/>
        </w:rPr>
        <w:t>ς</w:t>
      </w:r>
      <w:r w:rsidRPr="00E876EB">
        <w:rPr>
          <w:rFonts w:eastAsia="SimSun"/>
          <w:bCs/>
          <w:lang w:val="el-GR"/>
        </w:rPr>
        <w:t xml:space="preserve"> Απόφαση</w:t>
      </w:r>
      <w:r>
        <w:rPr>
          <w:rFonts w:eastAsia="SimSun"/>
          <w:bCs/>
          <w:lang w:val="el-GR"/>
        </w:rPr>
        <w:t>ς</w:t>
      </w:r>
      <w:r w:rsidRPr="00E876EB">
        <w:rPr>
          <w:rFonts w:eastAsia="SimSun"/>
          <w:bCs/>
          <w:lang w:val="el-GR"/>
        </w:rPr>
        <w:t xml:space="preserve"> των Υπουργών Εθνικής Οικονομίας και Οικονομικών, Τουρισμού και Ψηφιακής Διακυβέρνησης με θέμα: Πρόγραμμα «Τουρισμός για όλους έτους 2024» (ΦΕΚ 79/Β’/08-01-2024)</w:t>
      </w:r>
      <w:r>
        <w:rPr>
          <w:rFonts w:eastAsia="SimSun"/>
          <w:bCs/>
          <w:lang w:val="el-GR"/>
        </w:rPr>
        <w:t xml:space="preserve"> </w:t>
      </w:r>
      <w:r w:rsidRPr="0045138F">
        <w:rPr>
          <w:rFonts w:eastAsia="SimSun"/>
          <w:lang w:val="el-GR"/>
        </w:rPr>
        <w:t>προϋποθέσεις.</w:t>
      </w:r>
    </w:p>
    <w:p w14:paraId="6BC3E0B2" w14:textId="77777777" w:rsidR="009C7C00" w:rsidRPr="0045138F" w:rsidRDefault="009C7C00" w:rsidP="009C7C00">
      <w:pPr>
        <w:rPr>
          <w:rFonts w:eastAsia="SimSun"/>
          <w:lang w:val="el-GR"/>
        </w:rPr>
      </w:pPr>
      <w:r w:rsidRPr="0045138F">
        <w:rPr>
          <w:rFonts w:eastAsia="SimSun"/>
          <w:lang w:val="el-GR"/>
        </w:rPr>
        <w:t>- Ποσό ύψους τριακοσίων (300) ευρώ σε φυσικά πρόσωπα:</w:t>
      </w:r>
    </w:p>
    <w:p w14:paraId="54900FDD" w14:textId="77777777" w:rsidR="009C7C00" w:rsidRPr="0045138F" w:rsidRDefault="009C7C00" w:rsidP="009C7C00">
      <w:pPr>
        <w:ind w:left="284"/>
        <w:rPr>
          <w:rFonts w:eastAsia="SimSun"/>
          <w:lang w:val="el-GR"/>
        </w:rPr>
      </w:pPr>
      <w:r w:rsidRPr="0045138F">
        <w:rPr>
          <w:rFonts w:eastAsia="SimSun"/>
          <w:lang w:val="el-GR"/>
        </w:rPr>
        <w:t>- άγαμα ή σε κατάσταση χηρείας με προστατευόμενα</w:t>
      </w:r>
      <w:r>
        <w:rPr>
          <w:rFonts w:eastAsia="SimSun"/>
          <w:lang w:val="el-GR"/>
        </w:rPr>
        <w:t xml:space="preserve"> </w:t>
      </w:r>
      <w:r w:rsidRPr="0045138F">
        <w:rPr>
          <w:rFonts w:eastAsia="SimSun"/>
          <w:lang w:val="el-GR"/>
        </w:rPr>
        <w:t>τέκνα, βάσει τελευταίας εκκαθαρισμένης κατά την υποβολή της αίτησης Δήλωσης Φορολογίας Εισοδήματος</w:t>
      </w:r>
      <w:r>
        <w:rPr>
          <w:rFonts w:eastAsia="SimSun"/>
          <w:lang w:val="el-GR"/>
        </w:rPr>
        <w:t xml:space="preserve"> </w:t>
      </w:r>
      <w:r w:rsidRPr="0045138F">
        <w:rPr>
          <w:rFonts w:eastAsia="SimSun"/>
          <w:lang w:val="el-GR"/>
        </w:rPr>
        <w:t>Φυσικών Προσώπων 2022,</w:t>
      </w:r>
    </w:p>
    <w:p w14:paraId="35BD6D39" w14:textId="77777777" w:rsidR="009C7C00" w:rsidRPr="0045138F" w:rsidRDefault="009C7C00" w:rsidP="009C7C00">
      <w:pPr>
        <w:ind w:left="284"/>
        <w:rPr>
          <w:rFonts w:eastAsia="SimSun"/>
          <w:lang w:val="el-GR"/>
        </w:rPr>
      </w:pPr>
      <w:r w:rsidRPr="0045138F">
        <w:rPr>
          <w:rFonts w:eastAsia="SimSun"/>
          <w:lang w:val="el-GR"/>
        </w:rPr>
        <w:t>- έγγαμα ή μέρη συμφώνου συμβίωσης με τρία προστατευόμενα τέκνα και άνω, βάσει τελευταίας εκκαθαρισμένης κατά την υποβολή της αίτησης κοινής ή χωριστής</w:t>
      </w:r>
      <w:r>
        <w:rPr>
          <w:rFonts w:eastAsia="SimSun"/>
          <w:lang w:val="el-GR"/>
        </w:rPr>
        <w:t xml:space="preserve"> </w:t>
      </w:r>
      <w:r w:rsidRPr="0045138F">
        <w:rPr>
          <w:rFonts w:eastAsia="SimSun"/>
          <w:lang w:val="el-GR"/>
        </w:rPr>
        <w:t>Δήλωσης Φορολογίας Εισοδήματος Φυσικών Προσώπων 2022. Σημειώνεται ότι η επίκληση της ύπαρξης του</w:t>
      </w:r>
      <w:r>
        <w:rPr>
          <w:rFonts w:eastAsia="SimSun"/>
          <w:lang w:val="el-GR"/>
        </w:rPr>
        <w:t xml:space="preserve"> </w:t>
      </w:r>
      <w:r w:rsidRPr="0045138F">
        <w:rPr>
          <w:rFonts w:eastAsia="SimSun"/>
          <w:lang w:val="el-GR"/>
        </w:rPr>
        <w:t>ανωτέρω αριθμού τέκνων για τη λήψη της επαυξημένης</w:t>
      </w:r>
      <w:r>
        <w:rPr>
          <w:rFonts w:eastAsia="SimSun"/>
          <w:lang w:val="el-GR"/>
        </w:rPr>
        <w:t xml:space="preserve"> </w:t>
      </w:r>
      <w:r w:rsidRPr="0045138F">
        <w:rPr>
          <w:rFonts w:eastAsia="SimSun"/>
          <w:lang w:val="el-GR"/>
        </w:rPr>
        <w:t>ενίσχυσης είναι δυνατή άπαξ.</w:t>
      </w:r>
    </w:p>
    <w:p w14:paraId="3F13F8AD" w14:textId="77777777" w:rsidR="009C7C00" w:rsidRDefault="009C7C00" w:rsidP="009C7C00">
      <w:pPr>
        <w:ind w:left="284"/>
        <w:rPr>
          <w:rFonts w:eastAsia="SimSun"/>
          <w:lang w:val="el-GR"/>
        </w:rPr>
      </w:pPr>
      <w:r w:rsidRPr="0045138F">
        <w:rPr>
          <w:rFonts w:eastAsia="SimSun"/>
          <w:lang w:val="el-GR"/>
        </w:rPr>
        <w:t>- Συνταξιούχους όλων των Ταμείων με οριστική απόφαση απονομής σύνταξης λόγω γήρατος έως 31.12.2022,</w:t>
      </w:r>
      <w:r>
        <w:rPr>
          <w:rFonts w:eastAsia="SimSun"/>
          <w:lang w:val="el-GR"/>
        </w:rPr>
        <w:t xml:space="preserve"> </w:t>
      </w:r>
    </w:p>
    <w:p w14:paraId="7C37DDEF" w14:textId="77777777" w:rsidR="009C7C00" w:rsidRPr="0045138F" w:rsidRDefault="009C7C00" w:rsidP="009C7C00">
      <w:pPr>
        <w:ind w:left="284"/>
        <w:rPr>
          <w:rFonts w:eastAsia="SimSun"/>
          <w:lang w:val="el-GR"/>
        </w:rPr>
      </w:pPr>
      <w:r w:rsidRPr="0045138F">
        <w:rPr>
          <w:rFonts w:eastAsia="SimSun"/>
          <w:lang w:val="el-GR"/>
        </w:rPr>
        <w:t xml:space="preserve">που πληρούν τις οριζόμενες από το άρθρο 2 </w:t>
      </w:r>
      <w:r w:rsidRPr="00E876EB">
        <w:rPr>
          <w:rFonts w:eastAsia="SimSun"/>
          <w:lang w:val="el-GR"/>
        </w:rPr>
        <w:t>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w:t>
      </w:r>
      <w:r>
        <w:rPr>
          <w:rFonts w:eastAsia="SimSun"/>
          <w:lang w:val="el-GR"/>
        </w:rPr>
        <w:t xml:space="preserve"> </w:t>
      </w:r>
      <w:r w:rsidRPr="0045138F">
        <w:rPr>
          <w:rFonts w:eastAsia="SimSun"/>
          <w:lang w:val="el-GR"/>
        </w:rPr>
        <w:t>προϋποθέσεις.</w:t>
      </w:r>
    </w:p>
    <w:p w14:paraId="064A18E8" w14:textId="77777777" w:rsidR="009C7C00" w:rsidRPr="0045138F" w:rsidRDefault="009C7C00" w:rsidP="009C7C00">
      <w:pPr>
        <w:rPr>
          <w:rFonts w:eastAsia="SimSun"/>
          <w:lang w:val="el-GR"/>
        </w:rPr>
      </w:pPr>
      <w:r w:rsidRPr="0045138F">
        <w:rPr>
          <w:rFonts w:eastAsia="SimSun"/>
          <w:lang w:val="el-GR"/>
        </w:rPr>
        <w:t>- Ποσό ύψους τετρακοσίων (400) ευρώ, ειδικώς για</w:t>
      </w:r>
      <w:r>
        <w:rPr>
          <w:rFonts w:eastAsia="SimSun"/>
          <w:lang w:val="el-GR"/>
        </w:rPr>
        <w:t xml:space="preserve"> </w:t>
      </w:r>
      <w:r w:rsidRPr="0045138F">
        <w:rPr>
          <w:rFonts w:eastAsia="SimSun"/>
          <w:lang w:val="el-GR"/>
        </w:rPr>
        <w:t>ΑμεΑ, με ισχύουσα απόφαση συνολικού ποσοστού</w:t>
      </w:r>
      <w:r>
        <w:rPr>
          <w:rFonts w:eastAsia="SimSun"/>
          <w:lang w:val="el-GR"/>
        </w:rPr>
        <w:t xml:space="preserve"> </w:t>
      </w:r>
      <w:r w:rsidRPr="0045138F">
        <w:rPr>
          <w:rFonts w:eastAsia="SimSun"/>
          <w:lang w:val="el-GR"/>
        </w:rPr>
        <w:t xml:space="preserve">αναπηρίας από 67% και άνω κατά την υποβολή </w:t>
      </w:r>
      <w:r>
        <w:rPr>
          <w:rFonts w:eastAsia="SimSun"/>
          <w:lang w:val="el-GR"/>
        </w:rPr>
        <w:t xml:space="preserve">της </w:t>
      </w:r>
      <w:r w:rsidRPr="0045138F">
        <w:rPr>
          <w:rFonts w:eastAsia="SimSun"/>
          <w:lang w:val="el-GR"/>
        </w:rPr>
        <w:t>αιτήσεως, καθώς και για κληρωθέντες δικαιούχους με</w:t>
      </w:r>
      <w:r>
        <w:rPr>
          <w:rFonts w:eastAsia="SimSun"/>
          <w:lang w:val="el-GR"/>
        </w:rPr>
        <w:t xml:space="preserve"> </w:t>
      </w:r>
      <w:r w:rsidRPr="0045138F">
        <w:rPr>
          <w:rFonts w:eastAsia="SimSun"/>
          <w:lang w:val="el-GR"/>
        </w:rPr>
        <w:t>τέκνα ΑμεΑ με ισχύουσα Απόφαση συνολικού ποσοστού</w:t>
      </w:r>
      <w:r>
        <w:rPr>
          <w:rFonts w:eastAsia="SimSun"/>
          <w:lang w:val="el-GR"/>
        </w:rPr>
        <w:t xml:space="preserve"> </w:t>
      </w:r>
      <w:r w:rsidRPr="0045138F">
        <w:rPr>
          <w:rFonts w:eastAsia="SimSun"/>
          <w:lang w:val="el-GR"/>
        </w:rPr>
        <w:t>αναπηρίας από 67% και άνω κατά την υποβολή της αιτήσεως, σύμφωνα με την περιγραφόμενη στο Άρθρο 5</w:t>
      </w:r>
      <w:r>
        <w:rPr>
          <w:rFonts w:eastAsia="SimSun"/>
          <w:lang w:val="el-GR"/>
        </w:rPr>
        <w:t xml:space="preserve"> </w:t>
      </w:r>
      <w:r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r w:rsidRPr="0045138F">
        <w:rPr>
          <w:rFonts w:eastAsia="SimSun"/>
          <w:lang w:val="el-GR"/>
        </w:rPr>
        <w:t>διαδικασία. Σημειώνεται ότι η επίκληση της ιδιότητας</w:t>
      </w:r>
      <w:r>
        <w:rPr>
          <w:rFonts w:eastAsia="SimSun"/>
          <w:lang w:val="el-GR"/>
        </w:rPr>
        <w:t xml:space="preserve"> </w:t>
      </w:r>
      <w:r w:rsidRPr="0045138F">
        <w:rPr>
          <w:rFonts w:eastAsia="SimSun"/>
          <w:lang w:val="el-GR"/>
        </w:rPr>
        <w:t>ΑμεΑ είναι δυνατή άπαξ, είτε από το αιτούμενο πρόσωπο</w:t>
      </w:r>
      <w:r>
        <w:rPr>
          <w:rFonts w:eastAsia="SimSun"/>
          <w:lang w:val="el-GR"/>
        </w:rPr>
        <w:t xml:space="preserve"> </w:t>
      </w:r>
      <w:r w:rsidRPr="0045138F">
        <w:rPr>
          <w:rFonts w:eastAsia="SimSun"/>
          <w:lang w:val="el-GR"/>
        </w:rPr>
        <w:t>ΑμεΑ είτε από αιτούμενο με τέκνο ΑμεΑ, που πληρούν</w:t>
      </w:r>
      <w:r>
        <w:rPr>
          <w:rFonts w:eastAsia="SimSun"/>
          <w:lang w:val="el-GR"/>
        </w:rPr>
        <w:t xml:space="preserve"> </w:t>
      </w:r>
      <w:r w:rsidRPr="0045138F">
        <w:rPr>
          <w:rFonts w:eastAsia="SimSun"/>
          <w:lang w:val="el-GR"/>
        </w:rPr>
        <w:t xml:space="preserve">τις οριζόμενες από το άρθρο 2 </w:t>
      </w:r>
      <w:bookmarkStart w:id="450" w:name="_Hlk156917876"/>
      <w:r w:rsidRPr="00E876EB">
        <w:rPr>
          <w:rFonts w:eastAsia="SimSun"/>
          <w:lang w:val="el-GR"/>
        </w:rPr>
        <w:t xml:space="preserve">της υπ’ αρ. 297/08-01-2024 Κοινής Υπουργικής Απόφασης των Υπουργών Εθνικής Οικονομίας και Οικονομικών, Τουρισμού και Ψηφιακής Διακυβέρνησης με θέμα: Πρόγραμμα «Τουρισμός για όλους έτους 2024» (ΦΕΚ 79/Β’/08-01-2024) </w:t>
      </w:r>
      <w:bookmarkEnd w:id="450"/>
      <w:r w:rsidRPr="0045138F">
        <w:rPr>
          <w:rFonts w:eastAsia="SimSun"/>
          <w:lang w:val="el-GR"/>
        </w:rPr>
        <w:t>προϋποθέσεις.</w:t>
      </w:r>
    </w:p>
    <w:p w14:paraId="63AA3227" w14:textId="77777777" w:rsidR="009C7C00" w:rsidRPr="0045138F" w:rsidRDefault="009C7C00" w:rsidP="009C7C00">
      <w:pPr>
        <w:rPr>
          <w:rFonts w:eastAsia="SimSun"/>
          <w:lang w:val="el-GR"/>
        </w:rPr>
      </w:pPr>
      <w:r w:rsidRPr="0045138F">
        <w:rPr>
          <w:rFonts w:eastAsia="SimSun"/>
          <w:lang w:val="el-GR"/>
        </w:rPr>
        <w:t>- Σε περίπτωση δικαιούχου που πληροί τις προϋποθέσεις περισσότερων της μίας εκ των ως άνω κατηγοριών,</w:t>
      </w:r>
      <w:r>
        <w:rPr>
          <w:rFonts w:eastAsia="SimSun"/>
          <w:lang w:val="el-GR"/>
        </w:rPr>
        <w:t xml:space="preserve"> </w:t>
      </w:r>
      <w:r w:rsidRPr="0045138F">
        <w:rPr>
          <w:rFonts w:eastAsia="SimSun"/>
          <w:lang w:val="el-GR"/>
        </w:rPr>
        <w:t>η αίτηση κατατάσσεται στην κατηγορία με το μέγιστο</w:t>
      </w:r>
      <w:r>
        <w:rPr>
          <w:rFonts w:eastAsia="SimSun"/>
          <w:lang w:val="el-GR"/>
        </w:rPr>
        <w:t xml:space="preserve"> </w:t>
      </w:r>
      <w:r w:rsidRPr="0045138F">
        <w:rPr>
          <w:rFonts w:eastAsia="SimSun"/>
          <w:lang w:val="el-GR"/>
        </w:rPr>
        <w:t>ποσό επιδότησης.</w:t>
      </w:r>
    </w:p>
    <w:p w14:paraId="1352F303" w14:textId="77777777" w:rsidR="009C7C00" w:rsidRDefault="009C7C00" w:rsidP="009C7C00">
      <w:pPr>
        <w:rPr>
          <w:rFonts w:eastAsia="SimSun"/>
          <w:lang w:val="el-GR"/>
        </w:rPr>
      </w:pPr>
      <w:r w:rsidRPr="0045138F">
        <w:rPr>
          <w:rFonts w:eastAsia="SimSun"/>
          <w:lang w:val="el-GR"/>
        </w:rPr>
        <w:t>- Τα ως άνω ποσά αφορούν αποκλειστικά τον δικαιούχο και δεν αυξάνονται σε περίπτωση ύπαρξης εξαρτώμενων από αυτόν μελών.</w:t>
      </w:r>
    </w:p>
    <w:p w14:paraId="704182B1" w14:textId="77777777" w:rsidR="009C7C00" w:rsidRDefault="009C7C00" w:rsidP="009C7C00">
      <w:pPr>
        <w:rPr>
          <w:rFonts w:eastAsia="SimSun"/>
          <w:lang w:val="el-GR"/>
        </w:rPr>
      </w:pPr>
      <w:r>
        <w:rPr>
          <w:rFonts w:eastAsia="SimSun"/>
          <w:lang w:val="el-GR"/>
        </w:rPr>
        <w:t>Η ενίσχυση θα πιστώνεται στο δικαιούχο σε ψηφιακή χρεωστική κάρτα, που εκδίδεται ειδικά για τον σκοπό αυτό από πιστωτικό ίδρυμα ή χρηματοπιστωτικό οργανισμό, κατά την έννοια των παρ. 2 και 3 του ν. 4557/2018 (Α’ 139), αντίστοιχα. Οι δικαιούχοι, οι όροι και οι προϋποθέσεις συμμετοχής, η διαδικασία υποβολής αιτήσεων και κάθε ηλεκτρονική διαδικασία που σχετίζεται με την υλοποίηση του προγράμματος, καθώς και κάθε άλλο ζήτημα σχετικό με τη χρηματοδότηση, διαχείριση, παρακολούθηση, θα καθοριστούν με τις προβλεπόμενες στα άρθρα 45 και 45Α του ν. 4933/2022 (Α’ 99) όπως ισχύει, κοινές υπουργικές αποφάσεις.</w:t>
      </w:r>
    </w:p>
    <w:p w14:paraId="1C3FC0E1" w14:textId="77777777" w:rsidR="009C7C00" w:rsidRDefault="009C7C00" w:rsidP="009C7C00">
      <w:pPr>
        <w:rPr>
          <w:rFonts w:eastAsia="SimSun"/>
          <w:lang w:val="el-GR"/>
        </w:rPr>
      </w:pPr>
      <w:r>
        <w:rPr>
          <w:rFonts w:eastAsia="SimSun"/>
          <w:lang w:val="el-GR"/>
        </w:rPr>
        <w:t>Το Έργο θα υλοποιηθεί μέσω των ακόλουθων κύριων Δράσεων</w:t>
      </w:r>
      <w:r w:rsidRPr="008C5743">
        <w:rPr>
          <w:rFonts w:eastAsia="SimSun"/>
          <w:lang w:val="el-GR"/>
        </w:rPr>
        <w:t>:</w:t>
      </w:r>
    </w:p>
    <w:p w14:paraId="54D745E3" w14:textId="77777777" w:rsidR="009C7C00" w:rsidRDefault="009C7C00" w:rsidP="009C7C00">
      <w:pPr>
        <w:pStyle w:val="aff"/>
        <w:numPr>
          <w:ilvl w:val="0"/>
          <w:numId w:val="41"/>
        </w:numPr>
        <w:rPr>
          <w:rFonts w:eastAsia="SimSun"/>
          <w:lang w:val="el-GR"/>
        </w:rPr>
      </w:pPr>
      <w:r w:rsidRPr="008C5743">
        <w:rPr>
          <w:rFonts w:eastAsia="SimSun"/>
          <w:b/>
          <w:bCs/>
          <w:lang w:val="el-GR"/>
        </w:rPr>
        <w:lastRenderedPageBreak/>
        <w:t>Δράση 1.</w:t>
      </w:r>
      <w:r>
        <w:rPr>
          <w:rFonts w:eastAsia="SimSun"/>
          <w:lang w:val="el-GR"/>
        </w:rPr>
        <w:t xml:space="preserve"> Οικονομική ενίσχυση σε κάθε δικαιούχο ενήλικα φυσικό πρόσωπο που θα κληρωθεί ύψους διακοσίων Ευρώ (200 €). </w:t>
      </w:r>
      <w:r w:rsidRPr="00D44613">
        <w:rPr>
          <w:rFonts w:eastAsia="SimSun"/>
          <w:lang w:val="el-GR"/>
        </w:rPr>
        <w:t>Ειδικά η οικονομική ενίσχυση για κληρωθέντες που ανήκουν σε ευάλωτες ομάδες ανέρχεται σε: τετρακόσια ευρώ (400 €) για ΑμεΑ και δικαιούχους με τέκνα ΑμεΑ με ισχύουσα Απόφαση συνολικού ποσοστού αναπηρίας από 67% και άνω κατά την υποβολή της αιτήσεως και σε τριακόσια Ευρώ (300 €) για α) άγαμους ή σε κατάσταση χηρείας με προστατευόμενα τέκνα</w:t>
      </w:r>
      <w:r>
        <w:rPr>
          <w:rFonts w:eastAsia="SimSun"/>
          <w:lang w:val="el-GR"/>
        </w:rPr>
        <w:t xml:space="preserve">, βάσει τελευταίας εκκαθαρισμένης κατά την υποβολή της αίτησης Δήλωσης Φορολογίας Εισοδήματος Φυσικών Προσώπων 2022 </w:t>
      </w:r>
      <w:r w:rsidRPr="00D44613">
        <w:rPr>
          <w:rFonts w:eastAsia="SimSun"/>
          <w:lang w:val="el-GR"/>
        </w:rPr>
        <w:t xml:space="preserve"> β) έγγαμους ή μέρη συμφώνου συμβίωσης με τρία προστατευόμενα τέκνα και άνω </w:t>
      </w:r>
      <w:r>
        <w:rPr>
          <w:rFonts w:eastAsia="SimSun"/>
          <w:lang w:val="el-GR"/>
        </w:rPr>
        <w:t xml:space="preserve">βάσει τελευταίας εκκαθαρισμένης κατά την υποβολή της αίτησης κοινής ή χωριστής </w:t>
      </w:r>
      <w:r w:rsidRPr="008E7357">
        <w:rPr>
          <w:rFonts w:eastAsia="SimSun"/>
          <w:lang w:val="el-GR"/>
        </w:rPr>
        <w:t>Δήλωσης Φορολογίας Εισοδήματος Φυσικών Προσώπων 2022</w:t>
      </w:r>
      <w:r>
        <w:rPr>
          <w:rFonts w:eastAsia="SimSun"/>
          <w:lang w:val="el-GR"/>
        </w:rPr>
        <w:t xml:space="preserve"> </w:t>
      </w:r>
      <w:r w:rsidRPr="00D44613">
        <w:rPr>
          <w:rFonts w:eastAsia="SimSun"/>
          <w:lang w:val="el-GR"/>
        </w:rPr>
        <w:t>και γ) συνταξιούχους όλων των Ταμείων με οριστική απόφαση απονομής σύνταξης λόγω γήρατος έως 31.12.2022</w:t>
      </w:r>
      <w:r>
        <w:rPr>
          <w:rFonts w:eastAsia="SimSun"/>
          <w:lang w:val="el-GR"/>
        </w:rPr>
        <w:t xml:space="preserve"> που πληρούν τις οριζόμενες στο Αρ. 2 της σχετικής Κοινής Υπουργικής Απόφασης προϋποθέσεις</w:t>
      </w:r>
      <w:r w:rsidRPr="00D44613">
        <w:rPr>
          <w:rFonts w:eastAsia="SimSun"/>
          <w:lang w:val="el-GR"/>
        </w:rPr>
        <w:t>.</w:t>
      </w:r>
    </w:p>
    <w:p w14:paraId="61A1009C" w14:textId="77777777" w:rsidR="009C7C00" w:rsidRPr="001309C9" w:rsidRDefault="009C7C00" w:rsidP="009C7C00">
      <w:pPr>
        <w:pStyle w:val="aff"/>
        <w:rPr>
          <w:rFonts w:eastAsia="SimSun"/>
          <w:lang w:val="el-GR"/>
        </w:rPr>
      </w:pPr>
      <w:r w:rsidRPr="008C5743">
        <w:rPr>
          <w:rFonts w:eastAsia="SimSun"/>
          <w:lang w:val="el-GR"/>
        </w:rPr>
        <w:t>Η</w:t>
      </w:r>
      <w:r>
        <w:rPr>
          <w:rFonts w:eastAsia="SimSun"/>
          <w:lang w:val="el-GR"/>
        </w:rPr>
        <w:t xml:space="preserve"> Δράση θα σχεδιαστεί, θα προκηρυχθεί και θα υλοποιηθεί με τους όρους και τις προϋποθέσεις, όπως αυτές ορίζονται στη σχετική διάταξη νόμου, στην προβλεπόμενη σε αυτήν Κοινή Υπουργική Απόφαση και στις αποφάσεις του Δικαιούχου.</w:t>
      </w:r>
    </w:p>
    <w:p w14:paraId="78A15721" w14:textId="77777777" w:rsidR="009C7C00" w:rsidRDefault="009C7C00" w:rsidP="009C7C00">
      <w:pPr>
        <w:pStyle w:val="aff"/>
        <w:numPr>
          <w:ilvl w:val="0"/>
          <w:numId w:val="41"/>
        </w:numPr>
        <w:rPr>
          <w:rFonts w:eastAsia="SimSun"/>
          <w:lang w:val="el-GR"/>
        </w:rPr>
      </w:pPr>
      <w:r>
        <w:rPr>
          <w:rFonts w:eastAsia="SimSun"/>
          <w:b/>
          <w:bCs/>
          <w:lang w:val="el-GR"/>
        </w:rPr>
        <w:t xml:space="preserve">Δράση 2. </w:t>
      </w:r>
      <w:r>
        <w:rPr>
          <w:rFonts w:eastAsia="SimSun"/>
          <w:lang w:val="el-GR"/>
        </w:rPr>
        <w:t>Αφορά υποστηρικτικές ενέργειες για την λειτουργία του Έργου, στις οποίες περιλαμβάνονται (ενδεικτικά και όχι περιοριστικά) τα ακόλουθα</w:t>
      </w:r>
      <w:r w:rsidRPr="00E34078">
        <w:rPr>
          <w:rFonts w:eastAsia="SimSun"/>
          <w:lang w:val="el-GR"/>
        </w:rPr>
        <w:t>:</w:t>
      </w:r>
    </w:p>
    <w:p w14:paraId="609893DC" w14:textId="266D58A4" w:rsidR="009C7C00" w:rsidRDefault="009C7C00" w:rsidP="009C7C00">
      <w:pPr>
        <w:pStyle w:val="aff"/>
        <w:numPr>
          <w:ilvl w:val="1"/>
          <w:numId w:val="41"/>
        </w:numPr>
        <w:rPr>
          <w:rFonts w:eastAsia="SimSun"/>
          <w:lang w:val="el-GR"/>
        </w:rPr>
      </w:pPr>
      <w:r w:rsidRPr="1D45A8B1">
        <w:rPr>
          <w:rFonts w:eastAsia="SimSun"/>
          <w:lang w:val="el-GR"/>
        </w:rPr>
        <w:t>Ανάπτυξη/παραμετροποίηση και τεχνική υποστήριξη Πληροφοριακού Συστήματος της ειδικής εφαρμογής της Ενιαίας Ψηφιακής Πύλης της Δημόσιας Διοίκησης (</w:t>
      </w:r>
      <w:r w:rsidRPr="1D45A8B1">
        <w:rPr>
          <w:rFonts w:eastAsia="SimSun"/>
          <w:lang w:val="en-US"/>
        </w:rPr>
        <w:t>gov</w:t>
      </w:r>
      <w:r w:rsidRPr="1D45A8B1">
        <w:rPr>
          <w:rFonts w:eastAsia="SimSun"/>
          <w:lang w:val="el-GR"/>
        </w:rPr>
        <w:t>.gr – ΕΨΠ) για την υποστήριξη της Δράση</w:t>
      </w:r>
      <w:r w:rsidR="78C7BD80" w:rsidRPr="1D45A8B1">
        <w:rPr>
          <w:rFonts w:eastAsia="SimSun"/>
          <w:lang w:val="el-GR"/>
        </w:rPr>
        <w:t>ς</w:t>
      </w:r>
      <w:r w:rsidRPr="1D45A8B1">
        <w:rPr>
          <w:rFonts w:eastAsia="SimSun"/>
          <w:lang w:val="el-GR"/>
        </w:rPr>
        <w:t xml:space="preserve"> 1. </w:t>
      </w:r>
    </w:p>
    <w:p w14:paraId="586D36F6" w14:textId="77777777" w:rsidR="009C7C00" w:rsidRDefault="009C7C00" w:rsidP="009C7C00">
      <w:pPr>
        <w:pStyle w:val="aff"/>
        <w:numPr>
          <w:ilvl w:val="1"/>
          <w:numId w:val="41"/>
        </w:numPr>
        <w:rPr>
          <w:rFonts w:eastAsia="SimSun"/>
          <w:lang w:val="el-GR"/>
        </w:rPr>
      </w:pPr>
      <w:r>
        <w:rPr>
          <w:rFonts w:eastAsia="SimSun"/>
          <w:lang w:val="el-GR"/>
        </w:rPr>
        <w:t>Σύμβουλος Τεχνικής Υποστήριξης Έργου</w:t>
      </w:r>
    </w:p>
    <w:p w14:paraId="70E2659D" w14:textId="77777777" w:rsidR="009C7C00" w:rsidRPr="00905462" w:rsidRDefault="009C7C00" w:rsidP="009C7C00">
      <w:pPr>
        <w:pStyle w:val="aff"/>
        <w:numPr>
          <w:ilvl w:val="1"/>
          <w:numId w:val="41"/>
        </w:numPr>
        <w:rPr>
          <w:rFonts w:eastAsia="SimSun"/>
          <w:lang w:val="el-GR"/>
        </w:rPr>
      </w:pPr>
      <w:r>
        <w:rPr>
          <w:rFonts w:eastAsia="SimSun"/>
          <w:lang w:val="el-GR"/>
        </w:rPr>
        <w:t>Λειτουργία γραφείου υποστήριξης (</w:t>
      </w:r>
      <w:r>
        <w:rPr>
          <w:rFonts w:eastAsia="SimSun"/>
          <w:lang w:val="en-US"/>
        </w:rPr>
        <w:t>helpdesk)</w:t>
      </w:r>
    </w:p>
    <w:p w14:paraId="3861279B" w14:textId="29E8B075" w:rsidR="009C7C00" w:rsidRDefault="009C7C00" w:rsidP="009C7C00">
      <w:pPr>
        <w:pStyle w:val="aff"/>
        <w:numPr>
          <w:ilvl w:val="1"/>
          <w:numId w:val="41"/>
        </w:numPr>
        <w:rPr>
          <w:rFonts w:eastAsia="SimSun"/>
          <w:lang w:val="el-GR"/>
        </w:rPr>
      </w:pPr>
      <w:r w:rsidRPr="5386D906">
        <w:rPr>
          <w:rFonts w:eastAsia="SimSun"/>
          <w:lang w:val="el-GR"/>
        </w:rPr>
        <w:t>Ενέργειες δημοσιότητας για το Πρόγραμμα και για την εξαργύρωση των άυλων ψηφιακών καρτών κατά προτεραιότητα σε περιοχές που επλήγησαν από φυσικές καταστροφές ή/και πυρκαγιές (Θεσσαλία, Ρόδος, Κέρκυρα κλπ.)</w:t>
      </w:r>
      <w:r w:rsidR="1F7159AE" w:rsidRPr="5386D906">
        <w:rPr>
          <w:rFonts w:eastAsia="SimSun"/>
          <w:lang w:val="el-GR"/>
        </w:rPr>
        <w:t xml:space="preserve"> (Το παρόν Έργο)</w:t>
      </w:r>
    </w:p>
    <w:p w14:paraId="053D6D57" w14:textId="77777777" w:rsidR="00BD5515" w:rsidRPr="006370F2" w:rsidRDefault="00BD5515" w:rsidP="00BD5515">
      <w:pPr>
        <w:pStyle w:val="aff"/>
        <w:rPr>
          <w:rFonts w:eastAsia="SimSun"/>
          <w:lang w:val="el-GR"/>
        </w:rPr>
      </w:pP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2"/>
        </w:numPr>
        <w:ind w:hanging="306"/>
        <w:rPr>
          <w:rFonts w:cs="Tahoma"/>
          <w:szCs w:val="22"/>
          <w:lang w:val="el-GR"/>
        </w:rPr>
      </w:pPr>
      <w:bookmarkStart w:id="451" w:name="_Toc97194339"/>
      <w:bookmarkStart w:id="452" w:name="_Ref97199271"/>
      <w:bookmarkStart w:id="453" w:name="_Ref122694847"/>
      <w:bookmarkStart w:id="454" w:name="_Ref122695017"/>
      <w:bookmarkStart w:id="455" w:name="_Toc158025524"/>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51"/>
      <w:bookmarkEnd w:id="452"/>
      <w:bookmarkEnd w:id="453"/>
      <w:bookmarkEnd w:id="454"/>
      <w:bookmarkEnd w:id="455"/>
      <w:r w:rsidR="00B256BC">
        <w:rPr>
          <w:rFonts w:cs="Tahoma"/>
          <w:szCs w:val="22"/>
          <w:lang w:val="el-GR"/>
        </w:rPr>
        <w:t xml:space="preserve"> </w:t>
      </w:r>
    </w:p>
    <w:p w14:paraId="62F809C8" w14:textId="017C574A" w:rsidR="007F07A4" w:rsidRPr="007F07A4" w:rsidRDefault="007F07A4" w:rsidP="007F07A4">
      <w:pPr>
        <w:autoSpaceDE w:val="0"/>
        <w:autoSpaceDN w:val="0"/>
        <w:adjustRightInd w:val="0"/>
        <w:rPr>
          <w:lang w:val="el-GR"/>
        </w:rPr>
      </w:pPr>
      <w:bookmarkStart w:id="456" w:name="_Hlk81824760"/>
      <w:bookmarkStart w:id="457" w:name="_Hlk123764856"/>
      <w:r w:rsidRPr="5386D906">
        <w:rPr>
          <w:lang w:val="el-GR"/>
        </w:rPr>
        <w:t xml:space="preserve">Αντικείμενο της σύμβασης είναι </w:t>
      </w:r>
      <w:r w:rsidR="00026AED" w:rsidRPr="5386D906">
        <w:rPr>
          <w:lang w:val="el-GR"/>
        </w:rPr>
        <w:t xml:space="preserve">η παροχή υπηρεσιών δημοσιότητας </w:t>
      </w:r>
      <w:r w:rsidR="00893E37" w:rsidRPr="5386D906">
        <w:rPr>
          <w:lang w:val="el-GR"/>
        </w:rPr>
        <w:t>για το Πρόγραμμα «Τουρισμός για όλους</w:t>
      </w:r>
      <w:r w:rsidR="3515585D" w:rsidRPr="5386D906">
        <w:rPr>
          <w:lang w:val="el-GR"/>
        </w:rPr>
        <w:t xml:space="preserve"> 2024</w:t>
      </w:r>
      <w:r w:rsidR="00893E37" w:rsidRPr="5386D906">
        <w:rPr>
          <w:lang w:val="el-GR"/>
        </w:rPr>
        <w:t>»</w:t>
      </w:r>
      <w:r w:rsidRPr="5386D906">
        <w:rPr>
          <w:lang w:val="el-GR"/>
        </w:rPr>
        <w:t>.</w:t>
      </w:r>
    </w:p>
    <w:bookmarkEnd w:id="456"/>
    <w:bookmarkEnd w:id="457"/>
    <w:p w14:paraId="45A7E4F5" w14:textId="6C46FCA4" w:rsidR="00026AED" w:rsidRDefault="00026AED" w:rsidP="00026AED">
      <w:pPr>
        <w:autoSpaceDE w:val="0"/>
        <w:autoSpaceDN w:val="0"/>
        <w:adjustRightInd w:val="0"/>
        <w:rPr>
          <w:lang w:val="el-GR"/>
        </w:rPr>
      </w:pPr>
      <w:r w:rsidRPr="7343FD8C">
        <w:rPr>
          <w:lang w:val="el-GR"/>
        </w:rPr>
        <w:t>Στο πλαίσιο της σύμβασης ο Ανάδοχος</w:t>
      </w:r>
      <w:r w:rsidR="62F57AEF" w:rsidRPr="7343FD8C">
        <w:rPr>
          <w:lang w:val="el-GR"/>
        </w:rPr>
        <w:t>:</w:t>
      </w:r>
    </w:p>
    <w:p w14:paraId="17E5A05D" w14:textId="1627D5FE" w:rsidR="00026AED" w:rsidRPr="00026AED" w:rsidRDefault="00026AED" w:rsidP="00026AED">
      <w:pPr>
        <w:autoSpaceDE w:val="0"/>
        <w:autoSpaceDN w:val="0"/>
        <w:adjustRightInd w:val="0"/>
        <w:rPr>
          <w:lang w:val="el-GR"/>
        </w:rPr>
      </w:pPr>
      <w:r>
        <w:rPr>
          <w:lang w:val="el-GR"/>
        </w:rPr>
        <w:t>Α)</w:t>
      </w:r>
      <w:r w:rsidRPr="00026AED">
        <w:rPr>
          <w:lang w:val="el-GR"/>
        </w:rPr>
        <w:t xml:space="preserve"> θα καταρτίσει Πλάνο Εφαρμογής των δράσεων δημοσιότητας, το οποίο θα περιλαμβάνει τη σύνθεση των επιμέρους δράσεων δημοσιότητας (ενέργειες ενημέρωσης του κοινού/πολιτών για τη δράση) και την κοστολόγησή τους. Επισημαίνεται ότι για τις δράσεις δημοσιότητας του πλάνου εφαρμογής που δεν θα επιλεγούν τελικά προς υλοποίηση, θα γίνει αντίστοιχη απομείωση του οικονομικού αντικειμένου σύμφωνα με την αναλυτική κοστολόγηση για τις συγκεκριμένες δράσεις.  </w:t>
      </w:r>
    </w:p>
    <w:p w14:paraId="14775AF6" w14:textId="13D662C8" w:rsidR="00026AED" w:rsidRPr="00026AED" w:rsidRDefault="00026AED" w:rsidP="00026AED">
      <w:pPr>
        <w:autoSpaceDE w:val="0"/>
        <w:autoSpaceDN w:val="0"/>
        <w:adjustRightInd w:val="0"/>
        <w:rPr>
          <w:lang w:val="el-GR"/>
        </w:rPr>
      </w:pPr>
      <w:r w:rsidRPr="00026AED">
        <w:rPr>
          <w:lang w:val="el-GR"/>
        </w:rPr>
        <w:t xml:space="preserve">Το πλάνο θα πρέπει να ευθυγραμμίζεται και να καλύπτει τις ανάγκες υποστήριξης/δημοσιότητας που θα προκύψουν από τον αναλυτικό σχεδιασμό της δράσης. Για το λόγο αυτό, ο Ανάδοχος θα πρέπει πριν τη σύνταξη του πλάνου να λάβει υπόψη το μοντέλο διαχείρισης όπως θα του παραδοθεί από την Αναθέτουσα Aρχή.  </w:t>
      </w:r>
    </w:p>
    <w:p w14:paraId="2CC1A9A0" w14:textId="67C0A6BC" w:rsidR="00026AED" w:rsidRPr="00026AED" w:rsidRDefault="00026AED" w:rsidP="00026AED">
      <w:pPr>
        <w:autoSpaceDE w:val="0"/>
        <w:autoSpaceDN w:val="0"/>
        <w:adjustRightInd w:val="0"/>
        <w:rPr>
          <w:lang w:val="el-GR"/>
        </w:rPr>
      </w:pPr>
      <w:r w:rsidRPr="00026AED">
        <w:rPr>
          <w:lang w:val="el-GR"/>
        </w:rPr>
        <w:t>Το πλάνο εφαρμογής των δράσεων του Έργου μπορεί να επικαιροποιείται με βάση τις ανάγκες του Έργου όπως αυτές δυναμικά εξελίσσονται.</w:t>
      </w:r>
    </w:p>
    <w:p w14:paraId="1C952808" w14:textId="3BF0039A" w:rsidR="00026AED" w:rsidRPr="00026AED" w:rsidRDefault="00026AED" w:rsidP="00026AED">
      <w:pPr>
        <w:autoSpaceDE w:val="0"/>
        <w:autoSpaceDN w:val="0"/>
        <w:adjustRightInd w:val="0"/>
        <w:rPr>
          <w:lang w:val="el-GR"/>
        </w:rPr>
      </w:pPr>
      <w:r w:rsidRPr="00026AED">
        <w:rPr>
          <w:lang w:val="el-GR"/>
        </w:rPr>
        <w:t>Β) Θα υλοποιήσει τις δράσεις δημοσιότητας που θα οριστικοποιηθούν στο πλαίσιο του πλάνου εφαρμογής.</w:t>
      </w:r>
    </w:p>
    <w:p w14:paraId="6B2C2684" w14:textId="0E748651" w:rsidR="00026AED" w:rsidRDefault="00026AED" w:rsidP="00026AED">
      <w:pPr>
        <w:autoSpaceDE w:val="0"/>
        <w:autoSpaceDN w:val="0"/>
        <w:adjustRightInd w:val="0"/>
        <w:rPr>
          <w:lang w:val="el-GR"/>
        </w:rPr>
      </w:pPr>
      <w:r w:rsidRPr="00026AED">
        <w:rPr>
          <w:lang w:val="el-GR"/>
        </w:rPr>
        <w:t xml:space="preserve">Γ) Θα </w:t>
      </w:r>
      <w:r>
        <w:rPr>
          <w:lang w:val="el-GR"/>
        </w:rPr>
        <w:t>υλοποιήσει</w:t>
      </w:r>
      <w:r w:rsidRPr="00026AED">
        <w:rPr>
          <w:lang w:val="el-GR"/>
        </w:rPr>
        <w:t xml:space="preserve"> έρευνα πεδίου η οποία θα στοχεύει στην αξιολόγηση τόσο με ποσοτικά, όσο και με ποιοτικά κριτήρια στην μέτρηση της αποτελεσματικότητας της καμπάνιας. Παράλληλα, καθ’ όλη τη διάρκεια θα αξιοποιηθούν τα ψηφιακά εργαλεία Search Engine Optimization &amp; Google Analytics, τόσο για την παραμετροποίηση της διασποράς του μηνύματος με γεωγραφικά και όχι μόνο χαρακτηριστικά, όσο και για τη real time μέτρηση της αποτελεσματικότητας.</w:t>
      </w:r>
    </w:p>
    <w:p w14:paraId="39592EE8" w14:textId="77777777" w:rsidR="00B33BF4" w:rsidRPr="00026AED" w:rsidRDefault="00B33BF4" w:rsidP="00026AED">
      <w:pPr>
        <w:autoSpaceDE w:val="0"/>
        <w:autoSpaceDN w:val="0"/>
        <w:adjustRightInd w:val="0"/>
        <w:rPr>
          <w:lang w:val="el-GR"/>
        </w:rPr>
      </w:pPr>
    </w:p>
    <w:p w14:paraId="4DB19CF1" w14:textId="029AFBEB" w:rsidR="007F07A4" w:rsidRPr="003E609D" w:rsidRDefault="007F07A4" w:rsidP="00F95B06">
      <w:pPr>
        <w:keepNext/>
        <w:tabs>
          <w:tab w:val="left" w:pos="1134"/>
        </w:tabs>
        <w:spacing w:before="240" w:after="60"/>
        <w:outlineLvl w:val="3"/>
        <w:rPr>
          <w:b/>
          <w:bCs/>
          <w:szCs w:val="28"/>
          <w:u w:val="single"/>
          <w:lang w:val="el-GR"/>
        </w:rPr>
      </w:pPr>
      <w:bookmarkStart w:id="458" w:name="_Toc158025525"/>
      <w:r w:rsidRPr="00F95B06">
        <w:rPr>
          <w:b/>
          <w:bCs/>
          <w:szCs w:val="28"/>
          <w:u w:val="single"/>
          <w:lang w:val="el-GR"/>
        </w:rPr>
        <w:t>Παραδοτέα Έργου</w:t>
      </w:r>
      <w:bookmarkEnd w:id="458"/>
    </w:p>
    <w:p w14:paraId="729149C9" w14:textId="77777777" w:rsidR="00210693" w:rsidRPr="00210693" w:rsidRDefault="00210693" w:rsidP="00210693">
      <w:pPr>
        <w:rPr>
          <w:rFonts w:ascii="Calibri" w:hAnsi="Calibri" w:cs="Calibri"/>
          <w:color w:val="000000"/>
          <w:sz w:val="20"/>
          <w:szCs w:val="20"/>
          <w:lang w:val="el-GR" w:eastAsia="el-GR"/>
        </w:rPr>
      </w:pPr>
      <w:r w:rsidRPr="00210693">
        <w:rPr>
          <w:rFonts w:cstheme="minorHAnsi"/>
          <w:b/>
          <w:color w:val="000000"/>
          <w:lang w:val="el-GR"/>
        </w:rPr>
        <w:t xml:space="preserve">Π1 </w:t>
      </w:r>
      <w:r w:rsidRPr="00210693">
        <w:rPr>
          <w:lang w:val="el-GR"/>
        </w:rPr>
        <w:t>Πλάνο Δημοσιότητας.</w:t>
      </w:r>
    </w:p>
    <w:p w14:paraId="4AC88A99" w14:textId="78A89452" w:rsidR="00210693" w:rsidRPr="00210693" w:rsidRDefault="00210693" w:rsidP="00210693">
      <w:pPr>
        <w:rPr>
          <w:rFonts w:ascii="Calibri" w:hAnsi="Calibri" w:cs="Calibri"/>
          <w:color w:val="000000"/>
          <w:sz w:val="20"/>
          <w:szCs w:val="20"/>
          <w:lang w:val="el-GR" w:eastAsia="el-GR"/>
        </w:rPr>
      </w:pPr>
      <w:r w:rsidRPr="00210693">
        <w:rPr>
          <w:rFonts w:cstheme="minorHAnsi"/>
          <w:b/>
          <w:color w:val="000000"/>
          <w:lang w:val="el-GR"/>
        </w:rPr>
        <w:t xml:space="preserve">Π2.Χ </w:t>
      </w:r>
      <w:r w:rsidR="00B33BF4">
        <w:rPr>
          <w:lang w:val="el-GR"/>
        </w:rPr>
        <w:t>Μ</w:t>
      </w:r>
      <w:r w:rsidR="001B642A" w:rsidRPr="00ED46FE">
        <w:rPr>
          <w:lang w:val="el-GR"/>
        </w:rPr>
        <w:t xml:space="preserve">ηνιαίες </w:t>
      </w:r>
      <w:r w:rsidRPr="00ED46FE">
        <w:rPr>
          <w:lang w:val="el-GR"/>
        </w:rPr>
        <w:t>αναφορές Επικοινωνιακής Δράσης και Ενεργειών Επικοινωνίας.</w:t>
      </w:r>
    </w:p>
    <w:p w14:paraId="0A79DCB0" w14:textId="77777777" w:rsidR="00210693" w:rsidRPr="00210693" w:rsidRDefault="00210693" w:rsidP="00210693">
      <w:pPr>
        <w:spacing w:before="200" w:line="256" w:lineRule="auto"/>
        <w:rPr>
          <w:rFonts w:cstheme="minorHAnsi"/>
          <w:bCs/>
          <w:color w:val="000000"/>
          <w:lang w:val="el-GR"/>
        </w:rPr>
      </w:pPr>
      <w:r w:rsidRPr="00210693">
        <w:rPr>
          <w:rFonts w:cstheme="minorHAnsi"/>
          <w:b/>
          <w:color w:val="000000"/>
          <w:lang w:val="el-GR"/>
        </w:rPr>
        <w:t xml:space="preserve">Π3 </w:t>
      </w:r>
      <w:r w:rsidRPr="00210693">
        <w:rPr>
          <w:rFonts w:cstheme="minorHAnsi"/>
          <w:bCs/>
          <w:color w:val="000000"/>
          <w:lang w:val="el-GR"/>
        </w:rPr>
        <w:t>Παρουσίαση αποτελεσμάτων έρευνας πεδίου.</w:t>
      </w:r>
    </w:p>
    <w:p w14:paraId="156CDB3B" w14:textId="77777777" w:rsidR="008338F0" w:rsidRPr="00EF2204" w:rsidRDefault="003355E7">
      <w:pPr>
        <w:pStyle w:val="3"/>
        <w:numPr>
          <w:ilvl w:val="0"/>
          <w:numId w:val="22"/>
        </w:numPr>
        <w:rPr>
          <w:lang w:val="el-GR"/>
        </w:rPr>
      </w:pPr>
      <w:bookmarkStart w:id="459" w:name="_Toc97194366"/>
      <w:bookmarkStart w:id="460" w:name="_Toc97194477"/>
      <w:bookmarkStart w:id="461" w:name="_Ref122694864"/>
      <w:bookmarkStart w:id="462" w:name="_Toc158025526"/>
      <w:r w:rsidRPr="00EF2204">
        <w:rPr>
          <w:lang w:val="el-GR"/>
        </w:rPr>
        <w:t xml:space="preserve">Μεθοδολογία </w:t>
      </w:r>
      <w:r w:rsidR="00025B9C">
        <w:rPr>
          <w:lang w:val="el-GR"/>
        </w:rPr>
        <w:t>Υ</w:t>
      </w:r>
      <w:r w:rsidRPr="00EF2204">
        <w:rPr>
          <w:lang w:val="el-GR"/>
        </w:rPr>
        <w:t>λοποίησης</w:t>
      </w:r>
      <w:bookmarkEnd w:id="459"/>
      <w:bookmarkEnd w:id="460"/>
      <w:bookmarkEnd w:id="461"/>
      <w:bookmarkEnd w:id="462"/>
    </w:p>
    <w:p w14:paraId="45BD28BD" w14:textId="77777777" w:rsidR="00E13273" w:rsidRPr="00155B45" w:rsidRDefault="00E13273" w:rsidP="00E13273">
      <w:pPr>
        <w:spacing w:line="252" w:lineRule="auto"/>
        <w:rPr>
          <w:lang w:val="el-GR"/>
        </w:rPr>
      </w:pPr>
      <w:bookmarkStart w:id="463" w:name="_Toc97195407"/>
      <w:bookmarkStart w:id="464" w:name="_Toc97195576"/>
      <w:bookmarkEnd w:id="463"/>
      <w:bookmarkEnd w:id="464"/>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9"/>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9"/>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9"/>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2"/>
        </w:numPr>
        <w:ind w:hanging="306"/>
        <w:rPr>
          <w:rFonts w:cs="Tahoma"/>
          <w:szCs w:val="22"/>
          <w:lang w:val="el-GR"/>
        </w:rPr>
      </w:pPr>
      <w:bookmarkStart w:id="465" w:name="_Toc97194367"/>
      <w:bookmarkStart w:id="466" w:name="_Ref122695066"/>
      <w:bookmarkStart w:id="467" w:name="_Toc158025527"/>
      <w:r w:rsidRPr="00EF2204">
        <w:rPr>
          <w:rFonts w:cs="Tahoma"/>
          <w:szCs w:val="22"/>
          <w:lang w:val="el-GR"/>
        </w:rPr>
        <w:t>Χρονοδιάγραμμα</w:t>
      </w:r>
      <w:bookmarkEnd w:id="465"/>
      <w:bookmarkEnd w:id="466"/>
      <w:bookmarkEnd w:id="467"/>
    </w:p>
    <w:p w14:paraId="16576A43" w14:textId="0D4BF773" w:rsidR="00F82A8D" w:rsidRPr="00C71EEC" w:rsidRDefault="00F82A8D" w:rsidP="00F82A8D">
      <w:pPr>
        <w:suppressAutoHyphens w:val="0"/>
        <w:autoSpaceDE w:val="0"/>
        <w:spacing w:after="60"/>
        <w:rPr>
          <w:rFonts w:eastAsia="SimSun"/>
          <w:lang w:val="el-GR"/>
        </w:rPr>
      </w:pPr>
      <w:bookmarkStart w:id="468" w:name="_Hlk51936261"/>
      <w:r w:rsidRPr="5386D906">
        <w:rPr>
          <w:rFonts w:eastAsia="SimSun"/>
          <w:lang w:val="el-GR"/>
        </w:rPr>
        <w:t xml:space="preserve">Η συνολική </w:t>
      </w:r>
      <w:r w:rsidRPr="5386D906">
        <w:rPr>
          <w:rFonts w:eastAsia="SimSun"/>
          <w:b/>
          <w:bCs/>
          <w:lang w:val="el-GR"/>
        </w:rPr>
        <w:t>διάρκεια</w:t>
      </w:r>
      <w:r w:rsidRPr="5386D906">
        <w:rPr>
          <w:rFonts w:eastAsia="SimSun"/>
          <w:lang w:val="el-GR"/>
        </w:rPr>
        <w:t xml:space="preserve"> της σύμβασης ορίζεται σε</w:t>
      </w:r>
      <w:r w:rsidRPr="5386D906">
        <w:rPr>
          <w:rFonts w:eastAsia="SimSun"/>
          <w:b/>
          <w:bCs/>
          <w:lang w:val="el-GR"/>
        </w:rPr>
        <w:t xml:space="preserve"> </w:t>
      </w:r>
      <w:r w:rsidR="3FCB1720" w:rsidRPr="5386D906">
        <w:rPr>
          <w:rFonts w:eastAsia="SimSun"/>
          <w:b/>
          <w:bCs/>
          <w:lang w:val="el-GR"/>
        </w:rPr>
        <w:t>δώδεκα (12)</w:t>
      </w:r>
      <w:r w:rsidRPr="5386D906">
        <w:rPr>
          <w:rFonts w:eastAsia="SimSun"/>
          <w:b/>
          <w:bCs/>
          <w:lang w:val="el-GR"/>
        </w:rPr>
        <w:t xml:space="preserve"> μήνες</w:t>
      </w:r>
      <w:r w:rsidRPr="5386D906">
        <w:rPr>
          <w:rFonts w:eastAsia="SimSun"/>
          <w:lang w:val="el-GR"/>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p w14:paraId="34ACDA15" w14:textId="77777777" w:rsidR="00B33BF4" w:rsidRDefault="00B33BF4" w:rsidP="00F82A8D">
      <w:pPr>
        <w:suppressAutoHyphens w:val="0"/>
        <w:autoSpaceDE w:val="0"/>
        <w:spacing w:after="60"/>
        <w:rPr>
          <w:rFonts w:eastAsia="SimSun"/>
          <w:lang w:val="el-GR"/>
        </w:rPr>
      </w:pPr>
    </w:p>
    <w:p w14:paraId="2E09E571" w14:textId="77777777" w:rsidR="00B33BF4" w:rsidRDefault="00B33BF4" w:rsidP="00F82A8D">
      <w:pPr>
        <w:suppressAutoHyphens w:val="0"/>
        <w:autoSpaceDE w:val="0"/>
        <w:spacing w:after="60"/>
        <w:rPr>
          <w:rFonts w:eastAsia="SimSun"/>
          <w:lang w:val="el-GR"/>
        </w:rPr>
      </w:pPr>
    </w:p>
    <w:p w14:paraId="7494D8BE" w14:textId="77777777" w:rsidR="00B33BF4" w:rsidRDefault="00B33BF4" w:rsidP="00F82A8D">
      <w:pPr>
        <w:suppressAutoHyphens w:val="0"/>
        <w:autoSpaceDE w:val="0"/>
        <w:spacing w:after="60"/>
        <w:rPr>
          <w:rFonts w:eastAsia="SimSun"/>
          <w:lang w:val="el-GR"/>
        </w:rPr>
      </w:pPr>
    </w:p>
    <w:p w14:paraId="39D57EDB" w14:textId="77777777" w:rsidR="00133814" w:rsidRPr="00C71EEC" w:rsidRDefault="00133814" w:rsidP="00F82A8D">
      <w:pPr>
        <w:suppressAutoHyphens w:val="0"/>
        <w:autoSpaceDE w:val="0"/>
        <w:spacing w:after="60"/>
        <w:rPr>
          <w:rFonts w:eastAsia="SimSun"/>
          <w:lang w:val="el-GR"/>
        </w:rPr>
      </w:pPr>
    </w:p>
    <w:tbl>
      <w:tblPr>
        <w:tblW w:w="5000" w:type="pct"/>
        <w:jc w:val="center"/>
        <w:tblLook w:val="04A0" w:firstRow="1" w:lastRow="0" w:firstColumn="1" w:lastColumn="0" w:noHBand="0" w:noVBand="1"/>
      </w:tblPr>
      <w:tblGrid>
        <w:gridCol w:w="3611"/>
        <w:gridCol w:w="4217"/>
        <w:gridCol w:w="1800"/>
      </w:tblGrid>
      <w:tr w:rsidR="00F82A8D" w:rsidRPr="00C71EEC" w14:paraId="38E2853A" w14:textId="77777777" w:rsidTr="5386D906">
        <w:trPr>
          <w:trHeight w:val="300"/>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CE4D6"/>
            <w:noWrap/>
            <w:vAlign w:val="bottom"/>
            <w:hideMark/>
          </w:tcPr>
          <w:bookmarkEnd w:id="468"/>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ΧΡΟΝΟΔΙΑΓΡΑΜΜΑ ΕΡΓΟΥ</w:t>
            </w:r>
          </w:p>
        </w:tc>
      </w:tr>
      <w:tr w:rsidR="00B33BF4" w:rsidRPr="00C71EEC" w14:paraId="30D87158" w14:textId="77777777" w:rsidTr="00B33BF4">
        <w:trPr>
          <w:trHeight w:val="765"/>
          <w:jc w:val="center"/>
        </w:trPr>
        <w:tc>
          <w:tcPr>
            <w:tcW w:w="1875" w:type="pct"/>
            <w:tcBorders>
              <w:top w:val="nil"/>
              <w:left w:val="single" w:sz="4" w:space="0" w:color="auto"/>
              <w:bottom w:val="single" w:sz="4" w:space="0" w:color="auto"/>
              <w:right w:val="single" w:sz="4" w:space="0" w:color="auto"/>
            </w:tcBorders>
            <w:shd w:val="clear" w:color="auto" w:fill="E2EFDA"/>
            <w:vAlign w:val="center"/>
            <w:hideMark/>
          </w:tcPr>
          <w:p w14:paraId="46258455" w14:textId="115A7E66" w:rsidR="00B33BF4" w:rsidRPr="00C71EEC" w:rsidRDefault="00B33BF4"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2190" w:type="pct"/>
            <w:tcBorders>
              <w:top w:val="nil"/>
              <w:left w:val="nil"/>
              <w:bottom w:val="single" w:sz="4" w:space="0" w:color="auto"/>
              <w:right w:val="single" w:sz="4" w:space="0" w:color="auto"/>
            </w:tcBorders>
            <w:shd w:val="clear" w:color="auto" w:fill="E2EFDA"/>
            <w:vAlign w:val="center"/>
            <w:hideMark/>
          </w:tcPr>
          <w:p w14:paraId="60BD04D8" w14:textId="7358292D" w:rsidR="00B33BF4" w:rsidRPr="00C71EEC" w:rsidRDefault="00B33BF4"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935" w:type="pct"/>
            <w:tcBorders>
              <w:top w:val="nil"/>
              <w:left w:val="nil"/>
              <w:bottom w:val="single" w:sz="4" w:space="0" w:color="auto"/>
              <w:right w:val="single" w:sz="4" w:space="0" w:color="auto"/>
            </w:tcBorders>
            <w:shd w:val="clear" w:color="auto" w:fill="E2EFDA"/>
            <w:vAlign w:val="center"/>
            <w:hideMark/>
          </w:tcPr>
          <w:p w14:paraId="4E6FC4A9" w14:textId="77777777" w:rsidR="00B33BF4" w:rsidRPr="00C71EEC" w:rsidRDefault="00B33BF4"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B33BF4" w:rsidRPr="001B4860" w14:paraId="76373E0E" w14:textId="77777777" w:rsidTr="00B33BF4">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1A99CC" w14:textId="115B8CE7" w:rsidR="00B33BF4" w:rsidRPr="00F5475A" w:rsidRDefault="00B33BF4"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Pr>
                <w:color w:val="000000" w:themeColor="text1"/>
                <w:sz w:val="20"/>
                <w:szCs w:val="20"/>
                <w:lang w:val="el-GR"/>
              </w:rPr>
              <w:t>Πλάνο Δημοσιότητας</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0FA647B8" w14:textId="638BC87E" w:rsidR="00B33BF4" w:rsidRPr="00F5475A" w:rsidRDefault="00B33BF4"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5 </w:t>
            </w:r>
            <w:r>
              <w:rPr>
                <w:rFonts w:eastAsia="SimSun"/>
                <w:b/>
                <w:sz w:val="20"/>
                <w:szCs w:val="20"/>
                <w:lang w:val="el-GR"/>
              </w:rPr>
              <w:t xml:space="preserve">εργάσιμες </w:t>
            </w:r>
            <w:r w:rsidRPr="00F5475A">
              <w:rPr>
                <w:rFonts w:eastAsia="SimSun"/>
                <w:b/>
                <w:sz w:val="20"/>
                <w:szCs w:val="20"/>
                <w:lang w:val="el-GR"/>
              </w:rPr>
              <w:t>ημέρες</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91A04CE" w14:textId="17935CEE" w:rsidR="00B33BF4" w:rsidRPr="00F5475A" w:rsidRDefault="00B33BF4"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Υπογραφή της σύμβασης</w:t>
            </w:r>
          </w:p>
        </w:tc>
      </w:tr>
      <w:tr w:rsidR="00B33BF4" w:rsidRPr="00894F95" w14:paraId="1CD0945F" w14:textId="77777777" w:rsidTr="00B33BF4">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FF55D5" w14:textId="48BC9F72" w:rsidR="00B33BF4" w:rsidRPr="00F5475A" w:rsidRDefault="00B33BF4" w:rsidP="00F5475A">
            <w:pPr>
              <w:suppressAutoHyphens w:val="0"/>
              <w:autoSpaceDE w:val="0"/>
              <w:spacing w:after="60"/>
              <w:jc w:val="left"/>
              <w:rPr>
                <w:color w:val="000000" w:themeColor="text1"/>
                <w:sz w:val="20"/>
                <w:szCs w:val="20"/>
                <w:lang w:val="el-GR"/>
              </w:rPr>
            </w:pPr>
            <w:r>
              <w:rPr>
                <w:color w:val="000000" w:themeColor="text1"/>
                <w:sz w:val="20"/>
                <w:szCs w:val="20"/>
                <w:lang w:val="el-GR"/>
              </w:rPr>
              <w:t>Π2.1 – Π2.</w:t>
            </w:r>
            <w:r w:rsidR="00746BA9">
              <w:rPr>
                <w:color w:val="000000" w:themeColor="text1"/>
                <w:sz w:val="20"/>
                <w:szCs w:val="20"/>
                <w:lang w:val="el-GR"/>
              </w:rPr>
              <w:t>12</w:t>
            </w:r>
            <w:r>
              <w:rPr>
                <w:color w:val="000000" w:themeColor="text1"/>
                <w:sz w:val="20"/>
                <w:szCs w:val="20"/>
                <w:lang w:val="el-GR"/>
              </w:rPr>
              <w:t xml:space="preserve"> </w:t>
            </w:r>
            <w:r w:rsidRPr="00ED46FE">
              <w:rPr>
                <w:color w:val="000000" w:themeColor="text1"/>
                <w:sz w:val="20"/>
                <w:szCs w:val="20"/>
                <w:lang w:val="el-GR"/>
              </w:rPr>
              <w:t>Μηνιαίες αναφορές Επικοινωνιακής Δράσης και Ενεργειών Επικοινωνίας</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9EF27E4" w14:textId="4FF5A995" w:rsidR="00B33BF4" w:rsidRPr="00F5475A" w:rsidRDefault="00746BA9" w:rsidP="5386D906">
            <w:pPr>
              <w:suppressAutoHyphens w:val="0"/>
              <w:autoSpaceDE w:val="0"/>
              <w:spacing w:after="60"/>
              <w:jc w:val="center"/>
              <w:rPr>
                <w:rFonts w:eastAsia="SimSun"/>
                <w:b/>
                <w:bCs/>
                <w:sz w:val="20"/>
                <w:szCs w:val="20"/>
                <w:lang w:val="el-GR"/>
              </w:rPr>
            </w:pPr>
            <w:r>
              <w:rPr>
                <w:rFonts w:eastAsia="SimSun"/>
                <w:b/>
                <w:bCs/>
                <w:sz w:val="20"/>
                <w:szCs w:val="20"/>
                <w:lang w:val="el-GR"/>
              </w:rPr>
              <w:t xml:space="preserve">Μ 1 έως και </w:t>
            </w:r>
            <w:r w:rsidR="00B33BF4" w:rsidRPr="5386D906">
              <w:rPr>
                <w:rFonts w:eastAsia="SimSun"/>
                <w:b/>
                <w:bCs/>
                <w:sz w:val="20"/>
                <w:szCs w:val="20"/>
                <w:lang w:val="el-GR"/>
              </w:rPr>
              <w:t>1</w:t>
            </w:r>
            <w:r>
              <w:rPr>
                <w:rFonts w:eastAsia="SimSun"/>
                <w:b/>
                <w:bCs/>
                <w:sz w:val="20"/>
                <w:szCs w:val="20"/>
                <w:lang w:val="el-GR"/>
              </w:rPr>
              <w:t>2</w:t>
            </w:r>
            <w:r w:rsidR="00B33BF4" w:rsidRPr="5386D906">
              <w:rPr>
                <w:rFonts w:eastAsia="SimSun"/>
                <w:b/>
                <w:bCs/>
                <w:sz w:val="20"/>
                <w:szCs w:val="20"/>
                <w:lang w:val="el-GR"/>
              </w:rPr>
              <w:t xml:space="preserve"> </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6DA392F" w14:textId="47AFC5E4" w:rsidR="00B33BF4" w:rsidRPr="00F5475A" w:rsidRDefault="00B33BF4" w:rsidP="00F5475A">
            <w:pPr>
              <w:suppressAutoHyphens w:val="0"/>
              <w:autoSpaceDE w:val="0"/>
              <w:spacing w:after="60"/>
              <w:jc w:val="center"/>
              <w:rPr>
                <w:rFonts w:eastAsia="SimSun"/>
                <w:sz w:val="20"/>
                <w:szCs w:val="20"/>
                <w:lang w:val="el-GR"/>
              </w:rPr>
            </w:pPr>
            <w:r>
              <w:rPr>
                <w:color w:val="000000" w:themeColor="text1"/>
                <w:sz w:val="20"/>
                <w:szCs w:val="20"/>
                <w:lang w:val="el-GR"/>
              </w:rPr>
              <w:t>Υπογραφή της σύμβασης</w:t>
            </w:r>
          </w:p>
        </w:tc>
      </w:tr>
      <w:tr w:rsidR="00B33BF4" w:rsidRPr="00963EE5" w14:paraId="164E3B37" w14:textId="77777777" w:rsidTr="00B33BF4">
        <w:trPr>
          <w:trHeight w:val="291"/>
          <w:jc w:val="center"/>
        </w:trPr>
        <w:tc>
          <w:tcPr>
            <w:tcW w:w="187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9209B9" w14:textId="046D5FFB" w:rsidR="00B33BF4" w:rsidRDefault="00B33BF4" w:rsidP="00F5475A">
            <w:pPr>
              <w:suppressAutoHyphens w:val="0"/>
              <w:autoSpaceDE w:val="0"/>
              <w:spacing w:after="60"/>
              <w:jc w:val="left"/>
              <w:rPr>
                <w:color w:val="000000" w:themeColor="text1"/>
                <w:sz w:val="20"/>
                <w:szCs w:val="20"/>
                <w:lang w:val="el-GR"/>
              </w:rPr>
            </w:pPr>
            <w:r>
              <w:rPr>
                <w:color w:val="000000" w:themeColor="text1"/>
                <w:sz w:val="20"/>
                <w:szCs w:val="20"/>
                <w:lang w:val="el-GR"/>
              </w:rPr>
              <w:t>Π3. Έρευνα Πεδίου</w:t>
            </w:r>
          </w:p>
        </w:tc>
        <w:tc>
          <w:tcPr>
            <w:tcW w:w="2190"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C2F263B" w14:textId="207A18A0" w:rsidR="00B33BF4" w:rsidRDefault="00746BA9" w:rsidP="00F5475A">
            <w:pPr>
              <w:suppressAutoHyphens w:val="0"/>
              <w:autoSpaceDE w:val="0"/>
              <w:spacing w:after="60"/>
              <w:jc w:val="center"/>
              <w:rPr>
                <w:rFonts w:eastAsia="SimSun"/>
                <w:b/>
                <w:sz w:val="20"/>
                <w:szCs w:val="20"/>
                <w:lang w:val="el-GR"/>
              </w:rPr>
            </w:pPr>
            <w:r>
              <w:rPr>
                <w:rFonts w:eastAsia="SimSun"/>
                <w:b/>
                <w:sz w:val="20"/>
                <w:szCs w:val="20"/>
                <w:lang w:val="el-GR"/>
              </w:rPr>
              <w:t xml:space="preserve">Μ </w:t>
            </w:r>
            <w:r w:rsidR="00B33BF4">
              <w:rPr>
                <w:rFonts w:eastAsia="SimSun"/>
                <w:b/>
                <w:sz w:val="20"/>
                <w:szCs w:val="20"/>
                <w:lang w:val="el-GR"/>
              </w:rPr>
              <w:t>1</w:t>
            </w:r>
            <w:r>
              <w:rPr>
                <w:rFonts w:eastAsia="SimSun"/>
                <w:b/>
                <w:sz w:val="20"/>
                <w:szCs w:val="20"/>
                <w:lang w:val="el-GR"/>
              </w:rPr>
              <w:t>2</w:t>
            </w:r>
            <w:r w:rsidR="00B33BF4">
              <w:rPr>
                <w:rFonts w:eastAsia="SimSun"/>
                <w:b/>
                <w:sz w:val="20"/>
                <w:szCs w:val="20"/>
                <w:lang w:val="el-GR"/>
              </w:rPr>
              <w:t xml:space="preserve"> </w:t>
            </w:r>
          </w:p>
        </w:tc>
        <w:tc>
          <w:tcPr>
            <w:tcW w:w="935"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77DA8C88" w14:textId="2B233C03" w:rsidR="00B33BF4" w:rsidRPr="00F5475A" w:rsidRDefault="00B33BF4" w:rsidP="00F5475A">
            <w:pPr>
              <w:suppressAutoHyphens w:val="0"/>
              <w:autoSpaceDE w:val="0"/>
              <w:spacing w:after="60"/>
              <w:jc w:val="center"/>
              <w:rPr>
                <w:rFonts w:eastAsia="SimSun"/>
                <w:sz w:val="20"/>
                <w:szCs w:val="20"/>
                <w:lang w:val="el-GR"/>
              </w:rPr>
            </w:pPr>
            <w:r>
              <w:rPr>
                <w:rFonts w:eastAsia="SimSun"/>
                <w:sz w:val="20"/>
                <w:szCs w:val="20"/>
                <w:lang w:val="el-GR"/>
              </w:rPr>
              <w:t>Παραδίδεται τον τελευταίο μήνα του έργου</w:t>
            </w:r>
          </w:p>
        </w:tc>
      </w:tr>
    </w:tbl>
    <w:p w14:paraId="7ACC1D69" w14:textId="03914859" w:rsidR="00986151" w:rsidRDefault="00986151" w:rsidP="00C77D57">
      <w:pPr>
        <w:rPr>
          <w:lang w:val="el-GR"/>
        </w:rPr>
      </w:pPr>
    </w:p>
    <w:p w14:paraId="618C9648" w14:textId="77777777" w:rsidR="003C2BEF" w:rsidRPr="00EF2204" w:rsidRDefault="003C2BEF" w:rsidP="003C2BEF">
      <w:pPr>
        <w:rPr>
          <w:lang w:val="el-GR"/>
        </w:rPr>
      </w:pPr>
    </w:p>
    <w:p w14:paraId="696E382C" w14:textId="77777777" w:rsidR="00025B9C" w:rsidRDefault="00025B9C">
      <w:pPr>
        <w:pStyle w:val="4"/>
        <w:numPr>
          <w:ilvl w:val="1"/>
          <w:numId w:val="22"/>
        </w:numPr>
        <w:ind w:hanging="306"/>
        <w:rPr>
          <w:rFonts w:cs="Tahoma"/>
          <w:szCs w:val="22"/>
          <w:lang w:val="el-GR"/>
        </w:rPr>
      </w:pPr>
      <w:bookmarkStart w:id="469" w:name="_Toc97194370"/>
      <w:bookmarkStart w:id="470" w:name="_Ref122695074"/>
      <w:bookmarkStart w:id="471" w:name="_Toc158025528"/>
      <w:r w:rsidRPr="00EF2204">
        <w:rPr>
          <w:rFonts w:cs="Tahoma"/>
          <w:szCs w:val="22"/>
          <w:lang w:val="el-GR"/>
        </w:rPr>
        <w:t>Ομάδα Έργου/Σχήμα Διοίκησης Έργου</w:t>
      </w:r>
      <w:bookmarkEnd w:id="469"/>
      <w:bookmarkEnd w:id="470"/>
      <w:bookmarkEnd w:id="471"/>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3D667B64" w:rsidR="00B842C8" w:rsidRPr="00274B25" w:rsidRDefault="00B842C8" w:rsidP="00B842C8">
      <w:pPr>
        <w:spacing w:before="120"/>
        <w:rPr>
          <w:lang w:val="el-GR"/>
        </w:rPr>
      </w:pPr>
      <w:r w:rsidRPr="5386D906">
        <w:rPr>
          <w:lang w:val="el-GR"/>
        </w:rPr>
        <w:t>Κατά τη διάρκεια υλοποίησης του Έργου, ο Ανάδοχος θα υποβάλλει μηνιαίες Αναφορές Προόδου (</w:t>
      </w:r>
      <w:r>
        <w:t>progress</w:t>
      </w:r>
      <w:r w:rsidRPr="5386D906">
        <w:rPr>
          <w:lang w:val="el-GR"/>
        </w:rPr>
        <w:t xml:space="preserve"> </w:t>
      </w:r>
      <w:r>
        <w:t>reports</w:t>
      </w:r>
      <w:r w:rsidRPr="5386D906">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3"/>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3"/>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5386D906">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0A5A000C" w:rsidR="00B842C8" w:rsidRPr="00274B25" w:rsidRDefault="00B842C8" w:rsidP="00B842C8">
      <w:pPr>
        <w:spacing w:before="120"/>
        <w:rPr>
          <w:lang w:val="el-GR"/>
        </w:rPr>
      </w:pPr>
      <w:r w:rsidRPr="7343FD8C">
        <w:rPr>
          <w:lang w:val="el-GR"/>
        </w:rPr>
        <w:t>Ο Ανάδοχος θα τηρεί τα πρακτικά των συναντήσεων που διεξάγονται για την πρόοδο του Έργου και θα τα αποστέλλει στην Αναθέτουσα Αρχή</w:t>
      </w:r>
      <w:r w:rsidR="2141AD1D" w:rsidRPr="7343FD8C">
        <w:rPr>
          <w:lang w:val="el-GR"/>
        </w:rPr>
        <w:t>.</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EF2204" w:rsidRDefault="003C2BEF" w:rsidP="003C2BEF">
      <w:pPr>
        <w:rPr>
          <w:lang w:val="el-GR"/>
        </w:rPr>
      </w:pPr>
    </w:p>
    <w:p w14:paraId="69D80E62" w14:textId="4AF88677" w:rsidR="00025B9C" w:rsidRDefault="00025B9C">
      <w:pPr>
        <w:pStyle w:val="4"/>
        <w:numPr>
          <w:ilvl w:val="1"/>
          <w:numId w:val="22"/>
        </w:numPr>
        <w:ind w:hanging="306"/>
        <w:rPr>
          <w:rFonts w:cs="Tahoma"/>
          <w:szCs w:val="22"/>
          <w:lang w:val="el-GR"/>
        </w:rPr>
      </w:pPr>
      <w:bookmarkStart w:id="472" w:name="_Toc97194371"/>
      <w:bookmarkStart w:id="473" w:name="_Ref122695077"/>
      <w:bookmarkStart w:id="474" w:name="_Toc158025529"/>
      <w:r w:rsidRPr="00EF2204">
        <w:rPr>
          <w:rFonts w:cs="Tahoma"/>
          <w:szCs w:val="22"/>
          <w:lang w:val="el-GR"/>
        </w:rPr>
        <w:t>Μεθοδολογία διασφάλισης ποιότητας</w:t>
      </w:r>
      <w:bookmarkEnd w:id="472"/>
      <w:bookmarkEnd w:id="473"/>
      <w:bookmarkEnd w:id="474"/>
      <w:r w:rsidRPr="00EF2204">
        <w:rPr>
          <w:rFonts w:cs="Tahoma"/>
          <w:szCs w:val="22"/>
          <w:lang w:val="el-GR"/>
        </w:rPr>
        <w:tab/>
      </w:r>
    </w:p>
    <w:p w14:paraId="20ACB7DF" w14:textId="1F988E3C" w:rsidR="003C2BEF" w:rsidRPr="00274B25" w:rsidRDefault="003C2BEF" w:rsidP="1D45A8B1">
      <w:pPr>
        <w:spacing w:before="120"/>
        <w:rPr>
          <w:lang w:val="el-GR"/>
        </w:rPr>
      </w:pPr>
      <w:r w:rsidRPr="1D45A8B1">
        <w:rPr>
          <w:lang w:val="el-GR"/>
        </w:rPr>
        <w:t xml:space="preserve">Ο υποψήφιος Ανάδοχος είναι υποχρεωμένος να συμπεριλάβει στην προσφορά του </w:t>
      </w:r>
      <w:r w:rsidR="00B842C8" w:rsidRPr="1D45A8B1">
        <w:rPr>
          <w:lang w:val="el-GR"/>
        </w:rPr>
        <w:t>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w:t>
      </w:r>
      <w:r w:rsidR="7259BAB3" w:rsidRPr="1D45A8B1">
        <w:rPr>
          <w:lang w:val="el-GR"/>
        </w:rPr>
        <w:t>ου Προγράμματος</w:t>
      </w:r>
      <w:r w:rsidR="7259BAB3" w:rsidRPr="1D45A8B1">
        <w:rPr>
          <w:rFonts w:eastAsia="Tahoma"/>
          <w:lang w:val="el-GR"/>
        </w:rPr>
        <w:t xml:space="preserve"> «Τουρισμός για Όλους 2024» </w:t>
      </w:r>
      <w:r w:rsidRPr="1D45A8B1">
        <w:rPr>
          <w:lang w:val="el-GR"/>
        </w:rPr>
        <w:t xml:space="preserve">. </w:t>
      </w:r>
    </w:p>
    <w:p w14:paraId="44B80495" w14:textId="77777777" w:rsidR="003C2BEF" w:rsidRPr="00274B25" w:rsidRDefault="003C2BEF" w:rsidP="003C2BEF">
      <w:pPr>
        <w:spacing w:before="120"/>
        <w:rPr>
          <w:lang w:val="el-GR"/>
        </w:rPr>
      </w:pPr>
      <w:r w:rsidRPr="00274B25">
        <w:rPr>
          <w:lang w:val="el-GR"/>
        </w:rPr>
        <w:lastRenderedPageBreak/>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EF2204" w:rsidRDefault="003C2BEF" w:rsidP="003C2BEF">
      <w:pPr>
        <w:rPr>
          <w:lang w:val="el-GR"/>
        </w:rPr>
      </w:pPr>
    </w:p>
    <w:p w14:paraId="7C444B2F" w14:textId="77777777" w:rsidR="00025B9C" w:rsidRDefault="00025B9C">
      <w:pPr>
        <w:pStyle w:val="4"/>
        <w:numPr>
          <w:ilvl w:val="1"/>
          <w:numId w:val="22"/>
        </w:numPr>
        <w:ind w:hanging="306"/>
        <w:rPr>
          <w:rFonts w:cs="Tahoma"/>
          <w:szCs w:val="22"/>
          <w:lang w:val="el-GR"/>
        </w:rPr>
      </w:pPr>
      <w:bookmarkStart w:id="475" w:name="_Toc97194372"/>
      <w:bookmarkStart w:id="476" w:name="_Toc158025530"/>
      <w:r w:rsidRPr="00EF2204">
        <w:rPr>
          <w:rFonts w:cs="Tahoma"/>
          <w:szCs w:val="22"/>
          <w:lang w:val="el-GR"/>
        </w:rPr>
        <w:t>Τόπος υλοποίησης/ παροχής των υπηρεσιών</w:t>
      </w:r>
      <w:bookmarkEnd w:id="475"/>
      <w:bookmarkEnd w:id="476"/>
      <w:r w:rsidRPr="00EF2204">
        <w:rPr>
          <w:rFonts w:cs="Tahoma"/>
          <w:szCs w:val="22"/>
          <w:lang w:val="el-GR"/>
        </w:rPr>
        <w:tab/>
      </w:r>
    </w:p>
    <w:p w14:paraId="5D3B06F5" w14:textId="77777777" w:rsidR="00AF0612" w:rsidRPr="00AF0612" w:rsidRDefault="00AF0612" w:rsidP="00AF0612">
      <w:pPr>
        <w:rPr>
          <w:lang w:val="el-GR"/>
        </w:rPr>
      </w:pPr>
      <w:r w:rsidRPr="00AF0612">
        <w:rPr>
          <w:lang w:val="el-GR"/>
        </w:rPr>
        <w:t>Ο Ανάδοχος θα προσφέρει τις υπηρεσίες του κατά κύριο λόγο στις εγκαταστάσεις της Αναθέτουσας Αρχής αλλά και σε όποια άλλα σημεία προκύψουν από τις απαιτήσεις του Έργου.</w:t>
      </w:r>
    </w:p>
    <w:p w14:paraId="3C86C61D" w14:textId="7147B4DC" w:rsidR="00AF0612" w:rsidRPr="00AF0612" w:rsidRDefault="00AF0612" w:rsidP="00AF0612">
      <w:pPr>
        <w:rPr>
          <w:rFonts w:eastAsia="SimSun"/>
          <w:lang w:val="el-GR"/>
        </w:rPr>
      </w:pPr>
      <w:r w:rsidRPr="00AF0612">
        <w:rPr>
          <w:lang w:val="el-GR"/>
        </w:rPr>
        <w:t>Τόπος υποβολής των παραδοτέων είναι η έδρα της ΚτΠ Μ.Α.Ε.</w:t>
      </w:r>
    </w:p>
    <w:p w14:paraId="57E3CA16" w14:textId="77777777" w:rsidR="003C2BEF" w:rsidRPr="00EF2204" w:rsidRDefault="003C2BEF" w:rsidP="00EF2204">
      <w:pPr>
        <w:suppressAutoHyphens w:val="0"/>
        <w:autoSpaceDE w:val="0"/>
        <w:spacing w:after="60"/>
        <w:rPr>
          <w:rFonts w:eastAsia="SimSun"/>
          <w:lang w:val="el-GR"/>
        </w:rPr>
      </w:pPr>
    </w:p>
    <w:p w14:paraId="58CC9A6A" w14:textId="77777777" w:rsidR="00A613D1" w:rsidRPr="00603221" w:rsidRDefault="00A613D1">
      <w:pPr>
        <w:suppressAutoHyphens w:val="0"/>
        <w:autoSpaceDE w:val="0"/>
        <w:spacing w:after="60"/>
        <w:rPr>
          <w:rFonts w:eastAsia="SimSun"/>
          <w:lang w:val="el-GR"/>
        </w:rPr>
      </w:pP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77" w:name="_Ref510087011"/>
      <w:bookmarkStart w:id="478" w:name="_Ref40980421"/>
      <w:bookmarkStart w:id="479" w:name="_Toc97194373"/>
      <w:bookmarkStart w:id="480" w:name="_Toc97194478"/>
      <w:bookmarkStart w:id="481" w:name="_Toc158025531"/>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77"/>
      <w:bookmarkEnd w:id="478"/>
      <w:bookmarkEnd w:id="479"/>
      <w:bookmarkEnd w:id="480"/>
      <w:bookmarkEnd w:id="481"/>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5D7E53" w:rsidRDefault="00843444" w:rsidP="00843444">
      <w:pPr>
        <w:pStyle w:val="af4"/>
        <w:spacing w:before="120" w:after="120" w:line="288" w:lineRule="auto"/>
        <w:rPr>
          <w:sz w:val="20"/>
          <w:lang w:val="el-GR"/>
        </w:rPr>
      </w:pPr>
      <w:r w:rsidRPr="005D7E53">
        <w:rPr>
          <w:sz w:val="20"/>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5D7E53" w:rsidRDefault="00843444" w:rsidP="00843444">
      <w:pPr>
        <w:pStyle w:val="af4"/>
        <w:spacing w:before="120" w:after="120" w:line="288" w:lineRule="auto"/>
        <w:rPr>
          <w:sz w:val="20"/>
          <w:lang w:val="el-GR"/>
        </w:rPr>
      </w:pPr>
      <w:r w:rsidRPr="005D7E53">
        <w:rPr>
          <w:sz w:val="20"/>
          <w:lang w:val="el-GR"/>
        </w:rPr>
        <w:t>Οδηγίες Συμπλήρωσης</w:t>
      </w:r>
    </w:p>
    <w:tbl>
      <w:tblPr>
        <w:tblW w:w="5000" w:type="pct"/>
        <w:jc w:val="center"/>
        <w:tblCellMar>
          <w:left w:w="0" w:type="dxa"/>
          <w:right w:w="0" w:type="dxa"/>
        </w:tblCellMar>
        <w:tblLook w:val="04A0" w:firstRow="1" w:lastRow="0" w:firstColumn="1" w:lastColumn="0" w:noHBand="0" w:noVBand="1"/>
      </w:tblPr>
      <w:tblGrid>
        <w:gridCol w:w="9628"/>
      </w:tblGrid>
      <w:tr w:rsidR="00843444" w:rsidRPr="00963EE5" w14:paraId="165082A2" w14:textId="77777777" w:rsidTr="7343FD8C">
        <w:trPr>
          <w:trHeight w:val="657"/>
          <w:jc w:val="center"/>
        </w:trPr>
        <w:tc>
          <w:tcPr>
            <w:tcW w:w="10184" w:type="dxa"/>
            <w:tcBorders>
              <w:top w:val="single" w:sz="4" w:space="0" w:color="auto"/>
              <w:left w:val="single" w:sz="4" w:space="0" w:color="auto"/>
              <w:bottom w:val="single" w:sz="4" w:space="0" w:color="auto"/>
              <w:right w:val="single" w:sz="4" w:space="0" w:color="auto"/>
            </w:tcBorders>
            <w:hideMark/>
          </w:tcPr>
          <w:p w14:paraId="0265CC05"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963EE5" w14:paraId="2A952619" w14:textId="77777777" w:rsidTr="7343FD8C">
        <w:trPr>
          <w:trHeight w:val="2388"/>
          <w:jc w:val="center"/>
        </w:trPr>
        <w:tc>
          <w:tcPr>
            <w:tcW w:w="10184" w:type="dxa"/>
            <w:tcBorders>
              <w:top w:val="single" w:sz="4" w:space="0" w:color="auto"/>
              <w:left w:val="single" w:sz="4" w:space="0" w:color="auto"/>
              <w:bottom w:val="single" w:sz="4" w:space="0" w:color="auto"/>
              <w:right w:val="single" w:sz="4" w:space="0" w:color="auto"/>
            </w:tcBorders>
            <w:hideMark/>
          </w:tcPr>
          <w:p w14:paraId="29B037C7" w14:textId="77777777" w:rsidR="00843444" w:rsidRPr="005D7E53" w:rsidRDefault="00843444" w:rsidP="00C651CD">
            <w:pPr>
              <w:spacing w:before="120" w:line="288" w:lineRule="auto"/>
              <w:rPr>
                <w:sz w:val="20"/>
                <w:szCs w:val="20"/>
                <w:lang w:val="el-GR"/>
              </w:rPr>
            </w:pPr>
            <w:r w:rsidRPr="005D7E53">
              <w:rPr>
                <w:sz w:val="20"/>
                <w:szCs w:val="20"/>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5D7E53" w:rsidRDefault="00843444" w:rsidP="00C651CD">
            <w:pPr>
              <w:spacing w:before="120" w:line="288" w:lineRule="auto"/>
              <w:rPr>
                <w:sz w:val="20"/>
                <w:szCs w:val="20"/>
                <w:lang w:val="el-GR"/>
              </w:rPr>
            </w:pPr>
            <w:r w:rsidRPr="005D7E53">
              <w:rPr>
                <w:sz w:val="20"/>
                <w:szCs w:val="20"/>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963EE5" w14:paraId="4827B480" w14:textId="77777777" w:rsidTr="7343FD8C">
        <w:trPr>
          <w:trHeight w:val="1463"/>
          <w:jc w:val="center"/>
        </w:trPr>
        <w:tc>
          <w:tcPr>
            <w:tcW w:w="10184" w:type="dxa"/>
            <w:tcBorders>
              <w:top w:val="single" w:sz="4" w:space="0" w:color="auto"/>
              <w:left w:val="single" w:sz="4" w:space="0" w:color="auto"/>
              <w:bottom w:val="single" w:sz="4" w:space="0" w:color="auto"/>
              <w:right w:val="single" w:sz="4" w:space="0" w:color="auto"/>
            </w:tcBorders>
            <w:hideMark/>
          </w:tcPr>
          <w:p w14:paraId="36E34701" w14:textId="77777777" w:rsidR="00843444" w:rsidRPr="005D7E53" w:rsidRDefault="00843444" w:rsidP="00C651CD">
            <w:pPr>
              <w:spacing w:before="120" w:line="288" w:lineRule="auto"/>
              <w:rPr>
                <w:sz w:val="20"/>
                <w:szCs w:val="20"/>
                <w:lang w:val="el-GR"/>
              </w:rPr>
            </w:pPr>
            <w:r w:rsidRPr="005D7E53">
              <w:rPr>
                <w:sz w:val="20"/>
                <w:szCs w:val="20"/>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963EE5" w14:paraId="4F8B1B6A" w14:textId="77777777" w:rsidTr="7343FD8C">
        <w:trPr>
          <w:trHeight w:val="1463"/>
          <w:jc w:val="center"/>
        </w:trPr>
        <w:tc>
          <w:tcPr>
            <w:tcW w:w="10184" w:type="dxa"/>
            <w:tcBorders>
              <w:top w:val="single" w:sz="4" w:space="0" w:color="auto"/>
              <w:left w:val="single" w:sz="4" w:space="0" w:color="auto"/>
              <w:bottom w:val="single" w:sz="4" w:space="0" w:color="auto"/>
              <w:right w:val="single" w:sz="4" w:space="0" w:color="auto"/>
            </w:tcBorders>
          </w:tcPr>
          <w:p w14:paraId="364462C0" w14:textId="77777777" w:rsidR="00843444" w:rsidRPr="005D7E53" w:rsidRDefault="00843444" w:rsidP="00C651CD">
            <w:pPr>
              <w:spacing w:before="120" w:line="288" w:lineRule="auto"/>
              <w:rPr>
                <w:sz w:val="20"/>
                <w:szCs w:val="20"/>
                <w:lang w:val="el-GR"/>
              </w:rPr>
            </w:pPr>
            <w:r w:rsidRPr="005D7E53">
              <w:rPr>
                <w:sz w:val="20"/>
                <w:szCs w:val="20"/>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5D7E53" w:rsidRDefault="00843444" w:rsidP="00C651CD">
            <w:pPr>
              <w:spacing w:before="120" w:line="288" w:lineRule="auto"/>
              <w:rPr>
                <w:sz w:val="20"/>
                <w:szCs w:val="20"/>
                <w:lang w:val="el-GR"/>
              </w:rPr>
            </w:pPr>
            <w:r w:rsidRPr="005D7E53">
              <w:rPr>
                <w:sz w:val="20"/>
                <w:szCs w:val="20"/>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3A9564A5" w:rsidR="00843444" w:rsidRPr="005D7E53" w:rsidRDefault="00843444" w:rsidP="00C651CD">
            <w:pPr>
              <w:spacing w:before="120" w:line="288" w:lineRule="auto"/>
              <w:rPr>
                <w:sz w:val="20"/>
                <w:szCs w:val="20"/>
                <w:lang w:val="el-GR"/>
              </w:rPr>
            </w:pPr>
            <w:r w:rsidRPr="7343FD8C">
              <w:rPr>
                <w:sz w:val="20"/>
                <w:szCs w:val="20"/>
                <w:lang w:val="el-GR"/>
              </w:rPr>
              <w:t xml:space="preserve">Τονίζεται ότι είναι υποχρεωτική η απάντηση σε όλα τα σημεία των Πινάκων </w:t>
            </w:r>
            <w:r w:rsidR="0EF1D7D3" w:rsidRPr="7343FD8C">
              <w:rPr>
                <w:sz w:val="20"/>
                <w:szCs w:val="20"/>
                <w:lang w:val="el-GR"/>
              </w:rPr>
              <w:t>Συμμόρφωσης</w:t>
            </w:r>
            <w:r w:rsidRPr="7343FD8C">
              <w:rPr>
                <w:sz w:val="20"/>
                <w:szCs w:val="20"/>
                <w:lang w:val="el-GR"/>
              </w:rPr>
              <w:t xml:space="preserve"> και η παροχή όλων των πληροφοριών που ζητούνται.</w:t>
            </w:r>
          </w:p>
          <w:p w14:paraId="13B4376C" w14:textId="77777777" w:rsidR="00843444" w:rsidRPr="005D7E53" w:rsidRDefault="00843444" w:rsidP="00C651CD">
            <w:pPr>
              <w:spacing w:before="120" w:line="288" w:lineRule="auto"/>
              <w:rPr>
                <w:sz w:val="20"/>
                <w:szCs w:val="20"/>
                <w:lang w:val="el-GR"/>
              </w:rPr>
            </w:pPr>
            <w:r w:rsidRPr="005D7E53">
              <w:rPr>
                <w:sz w:val="20"/>
                <w:szCs w:val="20"/>
                <w:lang w:val="el-GR"/>
              </w:rPr>
              <w:t>Η αρμόδια επιτροπή θα αξιολογήσει τα παρεχόμενα από τους υποψηφίους Αναδόχους στοιχεία κατά την αξιολόγηση των Τεχνικών Προσφορών.</w:t>
            </w:r>
          </w:p>
          <w:p w14:paraId="03BEF35E" w14:textId="77777777" w:rsidR="00843444" w:rsidRPr="005D7E53" w:rsidRDefault="00843444" w:rsidP="00C651CD">
            <w:pPr>
              <w:spacing w:before="120" w:line="288" w:lineRule="auto"/>
              <w:rPr>
                <w:sz w:val="20"/>
                <w:szCs w:val="20"/>
                <w:lang w:val="el-GR"/>
              </w:rPr>
            </w:pP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10150" w:type="dxa"/>
        <w:jc w:val="center"/>
        <w:tblLayout w:type="fixed"/>
        <w:tblLook w:val="0000" w:firstRow="0" w:lastRow="0" w:firstColumn="0" w:lastColumn="0" w:noHBand="0" w:noVBand="0"/>
      </w:tblPr>
      <w:tblGrid>
        <w:gridCol w:w="856"/>
        <w:gridCol w:w="4106"/>
        <w:gridCol w:w="1990"/>
        <w:gridCol w:w="1417"/>
        <w:gridCol w:w="1781"/>
      </w:tblGrid>
      <w:tr w:rsidR="00843444" w:rsidRPr="008008B5" w14:paraId="226F7BDD"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C651CD">
            <w:pPr>
              <w:spacing w:after="0"/>
              <w:jc w:val="center"/>
              <w:rPr>
                <w:rFonts w:cstheme="minorHAnsi"/>
                <w:b/>
                <w:bCs/>
              </w:rPr>
            </w:pPr>
            <w:r w:rsidRPr="00503711">
              <w:rPr>
                <w:rFonts w:cstheme="minorHAnsi"/>
                <w:b/>
                <w:bCs/>
              </w:rPr>
              <w:t>Α/Α</w:t>
            </w:r>
          </w:p>
        </w:tc>
        <w:tc>
          <w:tcPr>
            <w:tcW w:w="4106"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C651CD">
            <w:pPr>
              <w:spacing w:after="0"/>
              <w:jc w:val="center"/>
              <w:rPr>
                <w:rFonts w:cstheme="minorHAnsi"/>
                <w:b/>
                <w:bCs/>
                <w:lang w:val="el-GR"/>
              </w:rPr>
            </w:pPr>
            <w:r w:rsidRPr="00503711">
              <w:rPr>
                <w:rFonts w:cstheme="minorHAnsi"/>
                <w:b/>
                <w:bCs/>
                <w:lang w:val="el-GR"/>
              </w:rPr>
              <w:t>ΠΡΟΔΙΑΓΡΑΦΗ</w:t>
            </w:r>
          </w:p>
        </w:tc>
        <w:tc>
          <w:tcPr>
            <w:tcW w:w="1990"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C651CD">
            <w:pPr>
              <w:spacing w:after="0"/>
              <w:jc w:val="center"/>
              <w:rPr>
                <w:rFonts w:cstheme="minorHAnsi"/>
                <w:b/>
                <w:bCs/>
              </w:rPr>
            </w:pPr>
            <w:r w:rsidRPr="00503711">
              <w:rPr>
                <w:rFonts w:cstheme="minorHAnsi"/>
                <w:b/>
                <w:bCs/>
              </w:rPr>
              <w:t>ΑΠΑΙΤΗΣΗ</w:t>
            </w:r>
          </w:p>
        </w:tc>
        <w:tc>
          <w:tcPr>
            <w:tcW w:w="1417"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C651CD">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C651CD">
            <w:pPr>
              <w:spacing w:after="0"/>
              <w:jc w:val="center"/>
              <w:rPr>
                <w:rFonts w:cstheme="minorHAnsi"/>
                <w:b/>
                <w:bCs/>
              </w:rPr>
            </w:pPr>
            <w:r w:rsidRPr="00503711">
              <w:rPr>
                <w:rFonts w:cstheme="minorHAnsi"/>
                <w:b/>
                <w:bCs/>
              </w:rPr>
              <w:t>ΠΑΡΑΠΟΜΠΗ</w:t>
            </w:r>
          </w:p>
        </w:tc>
      </w:tr>
      <w:tr w:rsidR="00843444" w:rsidRPr="005D7E53" w14:paraId="1FAB4B83"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6692AED5" w14:textId="73BE98BF"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8D102A">
              <w:rPr>
                <w:rFonts w:cstheme="minorHAnsi"/>
                <w:lang w:val="el-GR"/>
              </w:rPr>
              <w:t>2.2</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C651CD">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C651CD">
            <w:pPr>
              <w:spacing w:after="0"/>
              <w:jc w:val="left"/>
              <w:rPr>
                <w:rFonts w:cstheme="minorHAnsi"/>
                <w:lang w:val="el-GR"/>
              </w:rPr>
            </w:pPr>
          </w:p>
        </w:tc>
      </w:tr>
      <w:tr w:rsidR="00843444" w:rsidRPr="005D7E53" w14:paraId="5765AD88" w14:textId="77777777" w:rsidTr="00C651CD">
        <w:trPr>
          <w:cantSplit/>
          <w:trHeight w:val="255"/>
          <w:tblHeader/>
          <w:jc w:val="center"/>
        </w:trPr>
        <w:tc>
          <w:tcPr>
            <w:tcW w:w="856"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30"/>
              </w:numPr>
              <w:spacing w:after="0"/>
              <w:jc w:val="left"/>
              <w:rPr>
                <w:rFonts w:cstheme="minorHAnsi"/>
              </w:rPr>
            </w:pPr>
          </w:p>
        </w:tc>
        <w:tc>
          <w:tcPr>
            <w:tcW w:w="4106" w:type="dxa"/>
            <w:tcBorders>
              <w:top w:val="single" w:sz="4" w:space="0" w:color="000000"/>
              <w:left w:val="single" w:sz="4" w:space="0" w:color="000000"/>
              <w:bottom w:val="single" w:sz="4" w:space="0" w:color="000000"/>
            </w:tcBorders>
            <w:shd w:val="clear" w:color="auto" w:fill="FFFFFF" w:themeFill="background1"/>
            <w:vAlign w:val="center"/>
          </w:tcPr>
          <w:p w14:paraId="45E3E477" w14:textId="2640A79A" w:rsidR="00843444" w:rsidRPr="005D7E53" w:rsidRDefault="00843444" w:rsidP="00C651CD">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8D102A">
              <w:rPr>
                <w:rFonts w:cstheme="minorHAnsi"/>
                <w:lang w:val="el-GR"/>
              </w:rPr>
              <w:t>3</w:t>
            </w:r>
            <w:r>
              <w:rPr>
                <w:rFonts w:cstheme="minorHAnsi"/>
                <w:lang w:val="el-GR"/>
              </w:rPr>
              <w:fldChar w:fldCharType="end"/>
            </w:r>
          </w:p>
        </w:tc>
        <w:tc>
          <w:tcPr>
            <w:tcW w:w="1990"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C651CD">
            <w:pPr>
              <w:spacing w:after="0"/>
              <w:jc w:val="left"/>
              <w:rPr>
                <w:rFonts w:cstheme="minorHAnsi"/>
                <w:lang w:val="el-GR"/>
              </w:rPr>
            </w:pPr>
            <w:r>
              <w:rPr>
                <w:rFonts w:cstheme="minorHAnsi"/>
                <w:lang w:val="el-GR"/>
              </w:rPr>
              <w:t>ΝΑΙ</w:t>
            </w:r>
          </w:p>
        </w:tc>
        <w:tc>
          <w:tcPr>
            <w:tcW w:w="1417"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C651CD">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C651CD">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2" w:name="_Toc97194374"/>
      <w:bookmarkStart w:id="483" w:name="_Toc97194479"/>
      <w:bookmarkStart w:id="484" w:name="_Toc158025532"/>
      <w:bookmarkStart w:id="485" w:name="_Ref496624736"/>
      <w:bookmarkStart w:id="486"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82"/>
      <w:bookmarkEnd w:id="483"/>
      <w:bookmarkEnd w:id="484"/>
      <w:r w:rsidR="004A23B9" w:rsidRPr="00603221">
        <w:rPr>
          <w:rFonts w:cs="Tahoma"/>
          <w:color w:val="000099"/>
          <w:lang w:val="el-GR"/>
        </w:rPr>
        <w:t xml:space="preserve"> </w:t>
      </w:r>
      <w:bookmarkEnd w:id="485"/>
      <w:bookmarkEnd w:id="486"/>
    </w:p>
    <w:p w14:paraId="6D97FBB2" w14:textId="77777777" w:rsidR="000F62F0" w:rsidRPr="00603221" w:rsidRDefault="000F62F0" w:rsidP="003329FF">
      <w:pPr>
        <w:pStyle w:val="4"/>
        <w:numPr>
          <w:ilvl w:val="0"/>
          <w:numId w:val="0"/>
        </w:numPr>
        <w:ind w:left="864" w:hanging="864"/>
        <w:rPr>
          <w:rFonts w:cs="Tahoma"/>
          <w:szCs w:val="22"/>
          <w:lang w:val="el-GR"/>
        </w:rPr>
      </w:pPr>
      <w:bookmarkStart w:id="487" w:name="_Ref510086970"/>
      <w:bookmarkStart w:id="488" w:name="_Toc97194375"/>
      <w:bookmarkStart w:id="489" w:name="_Toc158025533"/>
      <w:r w:rsidRPr="00603221">
        <w:rPr>
          <w:rFonts w:cs="Tahoma"/>
          <w:szCs w:val="22"/>
          <w:lang w:val="el-GR"/>
        </w:rPr>
        <w:t>ΕΥΡΩΠΑΙΚΟ ΕΝΙΑΙΟ ΕΓΓΡΑΦΟ ΣΥΜΒΑΣΗΣ (ΕΕΕΣ)</w:t>
      </w:r>
      <w:bookmarkEnd w:id="487"/>
      <w:bookmarkEnd w:id="488"/>
      <w:bookmarkEnd w:id="489"/>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5"/>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5"/>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213D7554" w14:textId="77777777" w:rsidR="008338F0" w:rsidRPr="00603221" w:rsidRDefault="008338F0">
      <w:pPr>
        <w:pStyle w:val="normalwithoutspacing"/>
        <w:rPr>
          <w:i/>
          <w:color w:val="5B9BD5"/>
        </w:rPr>
      </w:pPr>
    </w:p>
    <w:p w14:paraId="4DCAE451" w14:textId="77777777" w:rsidR="006E4901" w:rsidRPr="00603221" w:rsidRDefault="003355E7" w:rsidP="003329FF">
      <w:pPr>
        <w:pStyle w:val="2"/>
        <w:numPr>
          <w:ilvl w:val="0"/>
          <w:numId w:val="0"/>
        </w:numPr>
        <w:ind w:left="576" w:hanging="576"/>
        <w:rPr>
          <w:rFonts w:cs="Tahoma"/>
          <w:lang w:val="el-GR"/>
        </w:rPr>
      </w:pPr>
      <w:bookmarkStart w:id="490" w:name="_Ref496624509"/>
      <w:bookmarkStart w:id="491" w:name="_Toc97194376"/>
      <w:bookmarkStart w:id="492" w:name="_Toc97194480"/>
      <w:bookmarkStart w:id="493" w:name="_Toc158025534"/>
      <w:r w:rsidRPr="00603221">
        <w:rPr>
          <w:rFonts w:cs="Tahoma"/>
          <w:lang w:val="el-GR"/>
        </w:rPr>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0"/>
      <w:bookmarkEnd w:id="491"/>
      <w:bookmarkEnd w:id="492"/>
      <w:bookmarkEnd w:id="493"/>
    </w:p>
    <w:p w14:paraId="7BA5D83B" w14:textId="77777777" w:rsidR="006E4901" w:rsidRPr="00603221" w:rsidRDefault="006E4901" w:rsidP="006E4901">
      <w:pPr>
        <w:pStyle w:val="normalwithoutspacing"/>
        <w:rPr>
          <w:i/>
          <w:color w:val="5B9BD5"/>
        </w:rPr>
      </w:pPr>
    </w:p>
    <w:tbl>
      <w:tblPr>
        <w:tblpPr w:leftFromText="180" w:rightFromText="180" w:vertAnchor="text" w:tblpY="1"/>
        <w:tblOverlap w:val="neve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5BD5872B" w14:textId="77777777" w:rsidTr="0000349A">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00349A">
            <w:pPr>
              <w:spacing w:line="276" w:lineRule="auto"/>
              <w:jc w:val="center"/>
              <w:rPr>
                <w:b/>
              </w:rPr>
            </w:pPr>
            <w:r w:rsidRPr="00603221">
              <w:rPr>
                <w:b/>
              </w:rPr>
              <w:t>ΒΙΟΓΡΑΦΙΚΟ ΣΗΜΕΙΩΜΑ</w:t>
            </w:r>
          </w:p>
        </w:tc>
      </w:tr>
      <w:tr w:rsidR="006E4901" w:rsidRPr="00DF02B0" w14:paraId="4B1B2A6C" w14:textId="77777777" w:rsidTr="0000349A">
        <w:tc>
          <w:tcPr>
            <w:tcW w:w="5000" w:type="pct"/>
            <w:gridSpan w:val="15"/>
          </w:tcPr>
          <w:p w14:paraId="29AF74A8" w14:textId="77777777" w:rsidR="006E4901" w:rsidRPr="00603221" w:rsidRDefault="006E4901" w:rsidP="0000349A">
            <w:pPr>
              <w:spacing w:line="276" w:lineRule="auto"/>
            </w:pPr>
          </w:p>
        </w:tc>
      </w:tr>
      <w:tr w:rsidR="006E4901" w:rsidRPr="00DF02B0" w14:paraId="3D3668D0" w14:textId="77777777" w:rsidTr="0000349A">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00349A">
            <w:pPr>
              <w:spacing w:line="276" w:lineRule="auto"/>
              <w:rPr>
                <w:b/>
              </w:rPr>
            </w:pPr>
            <w:r w:rsidRPr="00603221">
              <w:rPr>
                <w:b/>
              </w:rPr>
              <w:t>ΠΡΟΣΩΠΙΚΑ ΣΤΟΙΧΕΙΑ</w:t>
            </w:r>
          </w:p>
        </w:tc>
        <w:tc>
          <w:tcPr>
            <w:tcW w:w="2942" w:type="pct"/>
            <w:gridSpan w:val="5"/>
            <w:vAlign w:val="center"/>
          </w:tcPr>
          <w:p w14:paraId="1E8A5D9F" w14:textId="77777777" w:rsidR="006E4901" w:rsidRPr="00603221" w:rsidRDefault="006E4901" w:rsidP="0000349A">
            <w:pPr>
              <w:spacing w:line="276" w:lineRule="auto"/>
            </w:pPr>
          </w:p>
        </w:tc>
      </w:tr>
      <w:tr w:rsidR="006E4901" w:rsidRPr="00DF02B0" w14:paraId="23532CAF" w14:textId="77777777" w:rsidTr="0000349A">
        <w:tc>
          <w:tcPr>
            <w:tcW w:w="850" w:type="pct"/>
            <w:gridSpan w:val="2"/>
            <w:tcBorders>
              <w:top w:val="double" w:sz="6" w:space="0" w:color="auto"/>
              <w:left w:val="double" w:sz="6" w:space="0" w:color="auto"/>
              <w:bottom w:val="nil"/>
              <w:right w:val="nil"/>
            </w:tcBorders>
            <w:vAlign w:val="center"/>
          </w:tcPr>
          <w:p w14:paraId="6B5FDB69" w14:textId="77777777" w:rsidR="006E4901" w:rsidRPr="00603221" w:rsidRDefault="006E4901" w:rsidP="0000349A">
            <w:pPr>
              <w:spacing w:line="276" w:lineRule="auto"/>
              <w:rPr>
                <w:b/>
              </w:rPr>
            </w:pPr>
            <w:r w:rsidRPr="00603221">
              <w:rPr>
                <w:b/>
              </w:rPr>
              <w:t>Επώνυμο:</w:t>
            </w:r>
          </w:p>
        </w:tc>
        <w:tc>
          <w:tcPr>
            <w:tcW w:w="1709"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00349A">
            <w:pPr>
              <w:spacing w:line="276" w:lineRule="auto"/>
            </w:pPr>
          </w:p>
        </w:tc>
        <w:tc>
          <w:tcPr>
            <w:tcW w:w="709" w:type="pct"/>
            <w:tcBorders>
              <w:top w:val="double" w:sz="6" w:space="0" w:color="auto"/>
              <w:left w:val="nil"/>
              <w:bottom w:val="nil"/>
              <w:right w:val="nil"/>
            </w:tcBorders>
            <w:vAlign w:val="center"/>
          </w:tcPr>
          <w:p w14:paraId="2EFA3760" w14:textId="77777777" w:rsidR="006E4901" w:rsidRPr="00603221" w:rsidRDefault="006E4901" w:rsidP="0000349A">
            <w:pPr>
              <w:spacing w:line="276" w:lineRule="auto"/>
              <w:rPr>
                <w:b/>
              </w:rPr>
            </w:pPr>
            <w:r w:rsidRPr="00603221">
              <w:rPr>
                <w:b/>
              </w:rPr>
              <w:t>Όνομα:</w:t>
            </w:r>
          </w:p>
        </w:tc>
        <w:tc>
          <w:tcPr>
            <w:tcW w:w="1732"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00349A">
            <w:pPr>
              <w:spacing w:line="276" w:lineRule="auto"/>
            </w:pPr>
          </w:p>
        </w:tc>
      </w:tr>
      <w:tr w:rsidR="006E4901" w:rsidRPr="00DF02B0" w14:paraId="385DFB8F" w14:textId="77777777" w:rsidTr="0000349A">
        <w:trPr>
          <w:trHeight w:val="247"/>
        </w:trPr>
        <w:tc>
          <w:tcPr>
            <w:tcW w:w="5000" w:type="pct"/>
            <w:gridSpan w:val="15"/>
            <w:tcBorders>
              <w:top w:val="nil"/>
              <w:left w:val="double" w:sz="6" w:space="0" w:color="auto"/>
              <w:bottom w:val="nil"/>
              <w:right w:val="double" w:sz="6" w:space="0" w:color="auto"/>
            </w:tcBorders>
            <w:vAlign w:val="center"/>
          </w:tcPr>
          <w:p w14:paraId="48E5F111" w14:textId="77777777" w:rsidR="006E4901" w:rsidRPr="00603221" w:rsidRDefault="006E4901" w:rsidP="0000349A">
            <w:pPr>
              <w:spacing w:line="276" w:lineRule="auto"/>
            </w:pPr>
          </w:p>
        </w:tc>
      </w:tr>
      <w:tr w:rsidR="006E4901" w:rsidRPr="00DF02B0" w14:paraId="79146AC8" w14:textId="77777777" w:rsidTr="0000349A">
        <w:tc>
          <w:tcPr>
            <w:tcW w:w="1046" w:type="pct"/>
            <w:gridSpan w:val="3"/>
            <w:tcBorders>
              <w:top w:val="nil"/>
              <w:left w:val="double" w:sz="6" w:space="0" w:color="auto"/>
              <w:bottom w:val="nil"/>
              <w:right w:val="nil"/>
            </w:tcBorders>
            <w:vAlign w:val="center"/>
          </w:tcPr>
          <w:p w14:paraId="08886363" w14:textId="77777777" w:rsidR="006E4901" w:rsidRPr="00603221" w:rsidRDefault="006E4901" w:rsidP="0000349A">
            <w:pPr>
              <w:spacing w:line="276" w:lineRule="auto"/>
              <w:rPr>
                <w:b/>
              </w:rPr>
            </w:pPr>
            <w:r w:rsidRPr="00603221">
              <w:rPr>
                <w:b/>
              </w:rPr>
              <w:t>Πατρώνυμο:</w:t>
            </w:r>
          </w:p>
        </w:tc>
        <w:tc>
          <w:tcPr>
            <w:tcW w:w="1513" w:type="pct"/>
            <w:gridSpan w:val="7"/>
            <w:tcBorders>
              <w:top w:val="nil"/>
              <w:left w:val="nil"/>
              <w:bottom w:val="single" w:sz="6" w:space="0" w:color="auto"/>
              <w:right w:val="nil"/>
            </w:tcBorders>
            <w:vAlign w:val="center"/>
          </w:tcPr>
          <w:p w14:paraId="7359768C" w14:textId="77777777" w:rsidR="006E4901" w:rsidRPr="00603221" w:rsidRDefault="006E4901" w:rsidP="0000349A">
            <w:pPr>
              <w:spacing w:line="276" w:lineRule="auto"/>
            </w:pPr>
          </w:p>
        </w:tc>
        <w:tc>
          <w:tcPr>
            <w:tcW w:w="1032" w:type="pct"/>
            <w:gridSpan w:val="3"/>
            <w:vAlign w:val="center"/>
          </w:tcPr>
          <w:p w14:paraId="4A25D1CB" w14:textId="77777777" w:rsidR="006E4901" w:rsidRPr="00603221" w:rsidRDefault="006E4901" w:rsidP="0000349A">
            <w:pPr>
              <w:spacing w:line="276" w:lineRule="auto"/>
              <w:rPr>
                <w:b/>
              </w:rPr>
            </w:pPr>
            <w:r w:rsidRPr="00603221">
              <w:rPr>
                <w:b/>
              </w:rPr>
              <w:t>Μητρώνυμο:</w:t>
            </w:r>
          </w:p>
        </w:tc>
        <w:tc>
          <w:tcPr>
            <w:tcW w:w="1409"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00349A">
            <w:pPr>
              <w:spacing w:line="276" w:lineRule="auto"/>
            </w:pPr>
          </w:p>
        </w:tc>
      </w:tr>
      <w:tr w:rsidR="006E4901" w:rsidRPr="00DF02B0" w14:paraId="1136FA74" w14:textId="77777777" w:rsidTr="0000349A">
        <w:tc>
          <w:tcPr>
            <w:tcW w:w="5000" w:type="pct"/>
            <w:gridSpan w:val="15"/>
            <w:tcBorders>
              <w:top w:val="nil"/>
              <w:left w:val="double" w:sz="6" w:space="0" w:color="auto"/>
              <w:bottom w:val="nil"/>
              <w:right w:val="double" w:sz="6" w:space="0" w:color="auto"/>
            </w:tcBorders>
            <w:vAlign w:val="center"/>
          </w:tcPr>
          <w:p w14:paraId="1F516907" w14:textId="77777777" w:rsidR="006E4901" w:rsidRPr="00603221" w:rsidRDefault="006E4901" w:rsidP="0000349A">
            <w:pPr>
              <w:spacing w:line="276" w:lineRule="auto"/>
            </w:pPr>
          </w:p>
        </w:tc>
      </w:tr>
      <w:tr w:rsidR="006E4901" w:rsidRPr="00DF02B0" w14:paraId="6E0265E0" w14:textId="77777777" w:rsidTr="0000349A">
        <w:tc>
          <w:tcPr>
            <w:tcW w:w="1242" w:type="pct"/>
            <w:gridSpan w:val="5"/>
            <w:tcBorders>
              <w:top w:val="nil"/>
              <w:left w:val="double" w:sz="6" w:space="0" w:color="auto"/>
              <w:bottom w:val="nil"/>
              <w:right w:val="nil"/>
            </w:tcBorders>
            <w:vAlign w:val="center"/>
          </w:tcPr>
          <w:p w14:paraId="0532DD81" w14:textId="77777777" w:rsidR="006E4901" w:rsidRPr="00603221" w:rsidRDefault="006E4901" w:rsidP="0000349A">
            <w:pPr>
              <w:spacing w:line="276" w:lineRule="auto"/>
              <w:rPr>
                <w:b/>
              </w:rPr>
            </w:pPr>
            <w:r w:rsidRPr="00603221">
              <w:rPr>
                <w:b/>
              </w:rPr>
              <w:t>Ημερομηνία Γέννησης:</w:t>
            </w:r>
          </w:p>
        </w:tc>
        <w:tc>
          <w:tcPr>
            <w:tcW w:w="1317" w:type="pct"/>
            <w:gridSpan w:val="5"/>
            <w:tcBorders>
              <w:top w:val="nil"/>
              <w:left w:val="nil"/>
              <w:bottom w:val="single" w:sz="6" w:space="0" w:color="auto"/>
              <w:right w:val="nil"/>
            </w:tcBorders>
            <w:vAlign w:val="center"/>
          </w:tcPr>
          <w:p w14:paraId="0B685B88" w14:textId="77777777" w:rsidR="006E4901" w:rsidRPr="00603221" w:rsidRDefault="006E4901" w:rsidP="0000349A">
            <w:pPr>
              <w:spacing w:line="276" w:lineRule="auto"/>
            </w:pPr>
            <w:r w:rsidRPr="00603221">
              <w:t>__ /__ / ____</w:t>
            </w:r>
          </w:p>
        </w:tc>
        <w:tc>
          <w:tcPr>
            <w:tcW w:w="1162" w:type="pct"/>
            <w:gridSpan w:val="4"/>
            <w:vAlign w:val="center"/>
          </w:tcPr>
          <w:p w14:paraId="3D8C36B1" w14:textId="77777777" w:rsidR="006E4901" w:rsidRPr="00603221" w:rsidRDefault="006E4901" w:rsidP="0000349A">
            <w:pPr>
              <w:spacing w:line="276" w:lineRule="auto"/>
              <w:rPr>
                <w:b/>
              </w:rPr>
            </w:pPr>
            <w:r w:rsidRPr="00603221">
              <w:rPr>
                <w:b/>
              </w:rPr>
              <w:t>Τόπος Γέννησης:</w:t>
            </w:r>
          </w:p>
        </w:tc>
        <w:tc>
          <w:tcPr>
            <w:tcW w:w="1279" w:type="pct"/>
            <w:tcBorders>
              <w:top w:val="nil"/>
              <w:left w:val="nil"/>
              <w:bottom w:val="single" w:sz="6" w:space="0" w:color="auto"/>
              <w:right w:val="double" w:sz="6" w:space="0" w:color="auto"/>
            </w:tcBorders>
            <w:vAlign w:val="center"/>
          </w:tcPr>
          <w:p w14:paraId="471AE650" w14:textId="77777777" w:rsidR="006E4901" w:rsidRPr="00603221" w:rsidRDefault="006E4901" w:rsidP="0000349A">
            <w:pPr>
              <w:spacing w:line="276" w:lineRule="auto"/>
            </w:pPr>
          </w:p>
        </w:tc>
      </w:tr>
      <w:tr w:rsidR="006E4901" w:rsidRPr="00DF02B0" w14:paraId="5F20B1E6" w14:textId="77777777" w:rsidTr="0000349A">
        <w:tc>
          <w:tcPr>
            <w:tcW w:w="5000" w:type="pct"/>
            <w:gridSpan w:val="15"/>
            <w:tcBorders>
              <w:top w:val="nil"/>
              <w:left w:val="double" w:sz="6" w:space="0" w:color="auto"/>
              <w:bottom w:val="nil"/>
              <w:right w:val="double" w:sz="6" w:space="0" w:color="auto"/>
            </w:tcBorders>
            <w:vAlign w:val="center"/>
          </w:tcPr>
          <w:p w14:paraId="6D0B21E8" w14:textId="77777777" w:rsidR="006E4901" w:rsidRPr="00603221" w:rsidRDefault="006E4901" w:rsidP="0000349A">
            <w:pPr>
              <w:spacing w:line="276" w:lineRule="auto"/>
            </w:pPr>
          </w:p>
        </w:tc>
      </w:tr>
      <w:tr w:rsidR="006E4901" w:rsidRPr="00DF02B0" w14:paraId="2E989FA2" w14:textId="77777777" w:rsidTr="0000349A">
        <w:tc>
          <w:tcPr>
            <w:tcW w:w="1643" w:type="pct"/>
            <w:gridSpan w:val="8"/>
            <w:tcBorders>
              <w:top w:val="nil"/>
              <w:left w:val="double" w:sz="6" w:space="0" w:color="auto"/>
              <w:bottom w:val="nil"/>
              <w:right w:val="nil"/>
            </w:tcBorders>
            <w:vAlign w:val="center"/>
          </w:tcPr>
          <w:p w14:paraId="04559EB3" w14:textId="77777777" w:rsidR="006E4901" w:rsidRPr="00603221" w:rsidRDefault="006E4901" w:rsidP="0000349A">
            <w:pPr>
              <w:spacing w:line="276" w:lineRule="auto"/>
              <w:rPr>
                <w:b/>
              </w:rPr>
            </w:pPr>
            <w:r w:rsidRPr="00603221">
              <w:rPr>
                <w:b/>
              </w:rPr>
              <w:t>Τηλέφωνο:</w:t>
            </w:r>
          </w:p>
        </w:tc>
        <w:tc>
          <w:tcPr>
            <w:tcW w:w="916" w:type="pct"/>
            <w:gridSpan w:val="2"/>
            <w:tcBorders>
              <w:top w:val="nil"/>
              <w:left w:val="nil"/>
              <w:bottom w:val="single" w:sz="6" w:space="0" w:color="auto"/>
              <w:right w:val="nil"/>
            </w:tcBorders>
            <w:vAlign w:val="center"/>
          </w:tcPr>
          <w:p w14:paraId="63B5D9D8" w14:textId="77777777" w:rsidR="006E4901" w:rsidRPr="00603221" w:rsidRDefault="006E4901" w:rsidP="0000349A">
            <w:pPr>
              <w:spacing w:line="276" w:lineRule="auto"/>
            </w:pPr>
          </w:p>
        </w:tc>
        <w:tc>
          <w:tcPr>
            <w:tcW w:w="967" w:type="pct"/>
            <w:gridSpan w:val="2"/>
            <w:vAlign w:val="center"/>
          </w:tcPr>
          <w:p w14:paraId="527322BD" w14:textId="77777777" w:rsidR="006E4901" w:rsidRPr="00603221" w:rsidRDefault="006E4901" w:rsidP="0000349A">
            <w:pPr>
              <w:spacing w:line="276" w:lineRule="auto"/>
              <w:rPr>
                <w:b/>
              </w:rPr>
            </w:pPr>
            <w:r w:rsidRPr="00603221">
              <w:rPr>
                <w:b/>
              </w:rPr>
              <w:t>E-mail:</w:t>
            </w:r>
          </w:p>
        </w:tc>
        <w:tc>
          <w:tcPr>
            <w:tcW w:w="1474"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00349A">
            <w:pPr>
              <w:spacing w:line="276" w:lineRule="auto"/>
            </w:pPr>
          </w:p>
        </w:tc>
      </w:tr>
      <w:tr w:rsidR="006E4901" w:rsidRPr="00DF02B0" w14:paraId="487ED5E5" w14:textId="77777777" w:rsidTr="0000349A">
        <w:tc>
          <w:tcPr>
            <w:tcW w:w="1643" w:type="pct"/>
            <w:gridSpan w:val="8"/>
            <w:tcBorders>
              <w:top w:val="nil"/>
              <w:left w:val="double" w:sz="6" w:space="0" w:color="auto"/>
              <w:bottom w:val="nil"/>
              <w:right w:val="nil"/>
            </w:tcBorders>
            <w:vAlign w:val="center"/>
          </w:tcPr>
          <w:p w14:paraId="3030D023" w14:textId="77777777" w:rsidR="006E4901" w:rsidRPr="00603221" w:rsidRDefault="006E4901" w:rsidP="0000349A">
            <w:pPr>
              <w:spacing w:line="276" w:lineRule="auto"/>
              <w:rPr>
                <w:b/>
              </w:rPr>
            </w:pPr>
            <w:r w:rsidRPr="00603221">
              <w:rPr>
                <w:b/>
              </w:rPr>
              <w:t>Fax:</w:t>
            </w:r>
          </w:p>
        </w:tc>
        <w:tc>
          <w:tcPr>
            <w:tcW w:w="916" w:type="pct"/>
            <w:gridSpan w:val="2"/>
            <w:tcBorders>
              <w:top w:val="nil"/>
              <w:left w:val="nil"/>
              <w:bottom w:val="single" w:sz="6" w:space="0" w:color="auto"/>
              <w:right w:val="nil"/>
            </w:tcBorders>
            <w:vAlign w:val="center"/>
          </w:tcPr>
          <w:p w14:paraId="5BAD90BA" w14:textId="77777777" w:rsidR="006E4901" w:rsidRPr="00603221" w:rsidRDefault="006E4901" w:rsidP="0000349A">
            <w:pPr>
              <w:spacing w:line="276" w:lineRule="auto"/>
            </w:pPr>
          </w:p>
        </w:tc>
        <w:tc>
          <w:tcPr>
            <w:tcW w:w="967" w:type="pct"/>
            <w:gridSpan w:val="2"/>
            <w:vAlign w:val="center"/>
          </w:tcPr>
          <w:p w14:paraId="2C960A63" w14:textId="77777777" w:rsidR="006E4901" w:rsidRPr="00603221" w:rsidRDefault="006E4901" w:rsidP="0000349A">
            <w:pPr>
              <w:spacing w:line="276" w:lineRule="auto"/>
              <w:rPr>
                <w:b/>
              </w:rPr>
            </w:pPr>
          </w:p>
        </w:tc>
        <w:tc>
          <w:tcPr>
            <w:tcW w:w="1474"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00349A">
            <w:pPr>
              <w:spacing w:line="276" w:lineRule="auto"/>
            </w:pPr>
          </w:p>
        </w:tc>
      </w:tr>
      <w:tr w:rsidR="006E4901" w:rsidRPr="00DF02B0" w14:paraId="247501E4" w14:textId="77777777" w:rsidTr="0000349A">
        <w:tc>
          <w:tcPr>
            <w:tcW w:w="1250" w:type="pct"/>
            <w:gridSpan w:val="6"/>
            <w:tcBorders>
              <w:top w:val="nil"/>
              <w:left w:val="double" w:sz="6" w:space="0" w:color="auto"/>
              <w:bottom w:val="nil"/>
              <w:right w:val="nil"/>
            </w:tcBorders>
            <w:vAlign w:val="center"/>
          </w:tcPr>
          <w:p w14:paraId="44E08549" w14:textId="77777777" w:rsidR="006E4901" w:rsidRPr="00603221" w:rsidRDefault="006E4901" w:rsidP="0000349A">
            <w:pPr>
              <w:spacing w:line="276" w:lineRule="auto"/>
            </w:pPr>
          </w:p>
        </w:tc>
        <w:tc>
          <w:tcPr>
            <w:tcW w:w="1298" w:type="pct"/>
            <w:gridSpan w:val="4"/>
            <w:vAlign w:val="center"/>
          </w:tcPr>
          <w:p w14:paraId="74662C37" w14:textId="77777777" w:rsidR="006E4901" w:rsidRPr="00603221" w:rsidRDefault="006E4901" w:rsidP="0000349A">
            <w:pPr>
              <w:spacing w:line="276" w:lineRule="auto"/>
            </w:pPr>
          </w:p>
        </w:tc>
        <w:tc>
          <w:tcPr>
            <w:tcW w:w="1201" w:type="pct"/>
            <w:gridSpan w:val="4"/>
            <w:vAlign w:val="center"/>
          </w:tcPr>
          <w:p w14:paraId="0EBB2D00" w14:textId="77777777" w:rsidR="006E4901" w:rsidRPr="00603221" w:rsidRDefault="006E4901" w:rsidP="0000349A">
            <w:pPr>
              <w:spacing w:line="276" w:lineRule="auto"/>
            </w:pPr>
          </w:p>
        </w:tc>
        <w:tc>
          <w:tcPr>
            <w:tcW w:w="1251" w:type="pct"/>
            <w:tcBorders>
              <w:top w:val="nil"/>
              <w:left w:val="nil"/>
              <w:bottom w:val="nil"/>
              <w:right w:val="double" w:sz="6" w:space="0" w:color="auto"/>
            </w:tcBorders>
            <w:vAlign w:val="center"/>
          </w:tcPr>
          <w:p w14:paraId="3DBA0595" w14:textId="77777777" w:rsidR="006E4901" w:rsidRPr="00603221" w:rsidRDefault="006E4901" w:rsidP="0000349A">
            <w:pPr>
              <w:spacing w:line="276" w:lineRule="auto"/>
            </w:pPr>
          </w:p>
        </w:tc>
      </w:tr>
      <w:tr w:rsidR="006E4901" w:rsidRPr="00DF02B0" w14:paraId="550E51F3" w14:textId="77777777" w:rsidTr="0000349A">
        <w:tc>
          <w:tcPr>
            <w:tcW w:w="1477" w:type="pct"/>
            <w:gridSpan w:val="7"/>
            <w:tcBorders>
              <w:top w:val="nil"/>
              <w:left w:val="double" w:sz="6" w:space="0" w:color="auto"/>
              <w:bottom w:val="nil"/>
              <w:right w:val="nil"/>
            </w:tcBorders>
            <w:vAlign w:val="center"/>
          </w:tcPr>
          <w:p w14:paraId="37D65CB9" w14:textId="77777777" w:rsidR="006E4901" w:rsidRPr="00603221" w:rsidRDefault="006E4901" w:rsidP="0000349A">
            <w:pPr>
              <w:spacing w:line="276" w:lineRule="auto"/>
              <w:rPr>
                <w:b/>
              </w:rPr>
            </w:pPr>
            <w:r w:rsidRPr="00603221">
              <w:rPr>
                <w:b/>
              </w:rPr>
              <w:t>Διεύθυνση Κατοικίας:</w:t>
            </w:r>
          </w:p>
        </w:tc>
        <w:tc>
          <w:tcPr>
            <w:tcW w:w="1071" w:type="pct"/>
            <w:gridSpan w:val="3"/>
            <w:tcBorders>
              <w:top w:val="nil"/>
              <w:left w:val="nil"/>
              <w:bottom w:val="single" w:sz="6" w:space="0" w:color="auto"/>
              <w:right w:val="nil"/>
            </w:tcBorders>
            <w:vAlign w:val="center"/>
          </w:tcPr>
          <w:p w14:paraId="35AFF754" w14:textId="77777777" w:rsidR="006E4901" w:rsidRPr="00603221" w:rsidRDefault="006E4901" w:rsidP="0000349A">
            <w:pPr>
              <w:spacing w:line="276" w:lineRule="auto"/>
            </w:pPr>
          </w:p>
        </w:tc>
        <w:tc>
          <w:tcPr>
            <w:tcW w:w="1201" w:type="pct"/>
            <w:gridSpan w:val="4"/>
            <w:tcBorders>
              <w:top w:val="nil"/>
              <w:left w:val="nil"/>
              <w:bottom w:val="single" w:sz="6" w:space="0" w:color="auto"/>
              <w:right w:val="nil"/>
            </w:tcBorders>
            <w:vAlign w:val="center"/>
          </w:tcPr>
          <w:p w14:paraId="3AB02E5A" w14:textId="77777777" w:rsidR="006E4901" w:rsidRPr="00603221" w:rsidRDefault="006E4901" w:rsidP="0000349A">
            <w:pPr>
              <w:spacing w:line="276" w:lineRule="auto"/>
            </w:pPr>
          </w:p>
        </w:tc>
        <w:tc>
          <w:tcPr>
            <w:tcW w:w="1251" w:type="pct"/>
            <w:tcBorders>
              <w:top w:val="nil"/>
              <w:left w:val="nil"/>
              <w:bottom w:val="single" w:sz="6" w:space="0" w:color="auto"/>
              <w:right w:val="double" w:sz="6" w:space="0" w:color="auto"/>
            </w:tcBorders>
            <w:vAlign w:val="center"/>
          </w:tcPr>
          <w:p w14:paraId="13EF0E8F" w14:textId="77777777" w:rsidR="006E4901" w:rsidRPr="00603221" w:rsidRDefault="006E4901" w:rsidP="0000349A">
            <w:pPr>
              <w:spacing w:line="276" w:lineRule="auto"/>
            </w:pPr>
          </w:p>
        </w:tc>
      </w:tr>
      <w:tr w:rsidR="006E4901" w:rsidRPr="00DF02B0" w14:paraId="02B7D5E0" w14:textId="77777777" w:rsidTr="0000349A">
        <w:tc>
          <w:tcPr>
            <w:tcW w:w="1477" w:type="pct"/>
            <w:gridSpan w:val="7"/>
            <w:tcBorders>
              <w:top w:val="nil"/>
              <w:left w:val="double" w:sz="6" w:space="0" w:color="auto"/>
              <w:bottom w:val="nil"/>
              <w:right w:val="nil"/>
            </w:tcBorders>
            <w:vAlign w:val="center"/>
          </w:tcPr>
          <w:p w14:paraId="216AB47E" w14:textId="77777777" w:rsidR="006E4901" w:rsidRPr="00603221" w:rsidRDefault="006E4901" w:rsidP="0000349A">
            <w:pPr>
              <w:spacing w:line="276" w:lineRule="auto"/>
            </w:pPr>
          </w:p>
        </w:tc>
        <w:tc>
          <w:tcPr>
            <w:tcW w:w="1071" w:type="pct"/>
            <w:gridSpan w:val="3"/>
            <w:tcBorders>
              <w:top w:val="nil"/>
              <w:left w:val="nil"/>
              <w:bottom w:val="single" w:sz="6" w:space="0" w:color="auto"/>
              <w:right w:val="nil"/>
            </w:tcBorders>
            <w:vAlign w:val="center"/>
          </w:tcPr>
          <w:p w14:paraId="159AF7C1" w14:textId="77777777" w:rsidR="006E4901" w:rsidRPr="00603221" w:rsidRDefault="006E4901" w:rsidP="0000349A">
            <w:pPr>
              <w:spacing w:line="276" w:lineRule="auto"/>
            </w:pPr>
          </w:p>
        </w:tc>
        <w:tc>
          <w:tcPr>
            <w:tcW w:w="1201" w:type="pct"/>
            <w:gridSpan w:val="4"/>
            <w:tcBorders>
              <w:top w:val="nil"/>
              <w:left w:val="nil"/>
              <w:bottom w:val="single" w:sz="6" w:space="0" w:color="auto"/>
              <w:right w:val="nil"/>
            </w:tcBorders>
            <w:vAlign w:val="center"/>
          </w:tcPr>
          <w:p w14:paraId="751F6081" w14:textId="77777777" w:rsidR="006E4901" w:rsidRPr="00603221" w:rsidRDefault="006E4901" w:rsidP="0000349A">
            <w:pPr>
              <w:spacing w:line="276" w:lineRule="auto"/>
            </w:pPr>
          </w:p>
        </w:tc>
        <w:tc>
          <w:tcPr>
            <w:tcW w:w="1251" w:type="pct"/>
            <w:tcBorders>
              <w:top w:val="nil"/>
              <w:left w:val="nil"/>
              <w:bottom w:val="single" w:sz="6" w:space="0" w:color="auto"/>
              <w:right w:val="double" w:sz="6" w:space="0" w:color="auto"/>
            </w:tcBorders>
            <w:vAlign w:val="center"/>
          </w:tcPr>
          <w:p w14:paraId="4FC63A4F" w14:textId="77777777" w:rsidR="006E4901" w:rsidRPr="00603221" w:rsidRDefault="006E4901" w:rsidP="0000349A">
            <w:pPr>
              <w:spacing w:line="276" w:lineRule="auto"/>
            </w:pPr>
          </w:p>
        </w:tc>
      </w:tr>
      <w:tr w:rsidR="006E4901" w:rsidRPr="00DF02B0" w14:paraId="4DA4D10F" w14:textId="77777777" w:rsidTr="0000349A">
        <w:tc>
          <w:tcPr>
            <w:tcW w:w="1250" w:type="pct"/>
            <w:gridSpan w:val="6"/>
            <w:tcBorders>
              <w:top w:val="nil"/>
              <w:left w:val="double" w:sz="6" w:space="0" w:color="auto"/>
              <w:bottom w:val="double" w:sz="6" w:space="0" w:color="auto"/>
              <w:right w:val="nil"/>
            </w:tcBorders>
            <w:vAlign w:val="center"/>
          </w:tcPr>
          <w:p w14:paraId="61949870" w14:textId="77777777" w:rsidR="006E4901" w:rsidRPr="00603221" w:rsidRDefault="006E4901" w:rsidP="0000349A">
            <w:pPr>
              <w:spacing w:line="276" w:lineRule="auto"/>
            </w:pPr>
          </w:p>
        </w:tc>
        <w:tc>
          <w:tcPr>
            <w:tcW w:w="1298" w:type="pct"/>
            <w:gridSpan w:val="4"/>
            <w:tcBorders>
              <w:top w:val="nil"/>
              <w:left w:val="nil"/>
              <w:bottom w:val="double" w:sz="6" w:space="0" w:color="auto"/>
              <w:right w:val="nil"/>
            </w:tcBorders>
            <w:vAlign w:val="center"/>
          </w:tcPr>
          <w:p w14:paraId="1CA8E505" w14:textId="77777777" w:rsidR="006E4901" w:rsidRPr="00603221" w:rsidRDefault="006E4901" w:rsidP="0000349A">
            <w:pPr>
              <w:spacing w:line="276" w:lineRule="auto"/>
            </w:pPr>
          </w:p>
        </w:tc>
        <w:tc>
          <w:tcPr>
            <w:tcW w:w="1201" w:type="pct"/>
            <w:gridSpan w:val="4"/>
            <w:tcBorders>
              <w:top w:val="nil"/>
              <w:left w:val="nil"/>
              <w:bottom w:val="double" w:sz="6" w:space="0" w:color="auto"/>
              <w:right w:val="nil"/>
            </w:tcBorders>
            <w:vAlign w:val="center"/>
          </w:tcPr>
          <w:p w14:paraId="1666C39D" w14:textId="77777777" w:rsidR="006E4901" w:rsidRPr="00603221" w:rsidRDefault="006E4901" w:rsidP="0000349A">
            <w:pPr>
              <w:spacing w:line="276" w:lineRule="auto"/>
            </w:pPr>
          </w:p>
        </w:tc>
        <w:tc>
          <w:tcPr>
            <w:tcW w:w="1251" w:type="pct"/>
            <w:tcBorders>
              <w:top w:val="nil"/>
              <w:left w:val="nil"/>
              <w:bottom w:val="double" w:sz="6" w:space="0" w:color="auto"/>
              <w:right w:val="double" w:sz="6" w:space="0" w:color="auto"/>
            </w:tcBorders>
            <w:vAlign w:val="center"/>
          </w:tcPr>
          <w:p w14:paraId="7F6B2CDB" w14:textId="77777777" w:rsidR="006E4901" w:rsidRPr="00603221" w:rsidRDefault="006E4901" w:rsidP="0000349A">
            <w:pPr>
              <w:spacing w:line="276" w:lineRule="auto"/>
            </w:pPr>
          </w:p>
        </w:tc>
      </w:tr>
      <w:tr w:rsidR="006E4901" w:rsidRPr="00DF02B0" w14:paraId="3FBD250A" w14:textId="77777777" w:rsidTr="0000349A">
        <w:tc>
          <w:tcPr>
            <w:tcW w:w="5000" w:type="pct"/>
            <w:gridSpan w:val="15"/>
          </w:tcPr>
          <w:p w14:paraId="46F4FDE5" w14:textId="77777777" w:rsidR="006E4901" w:rsidRPr="00603221" w:rsidRDefault="006E4901" w:rsidP="0000349A">
            <w:pPr>
              <w:spacing w:line="276" w:lineRule="auto"/>
            </w:pPr>
          </w:p>
        </w:tc>
      </w:tr>
      <w:tr w:rsidR="006E4901" w:rsidRPr="00DF02B0" w14:paraId="1BC7FDC9" w14:textId="77777777" w:rsidTr="0000349A">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00349A">
            <w:pPr>
              <w:spacing w:line="276" w:lineRule="auto"/>
              <w:rPr>
                <w:b/>
              </w:rPr>
            </w:pPr>
            <w:r w:rsidRPr="00603221">
              <w:rPr>
                <w:b/>
              </w:rPr>
              <w:t>ΕΚΠΑΙΔΕΥΣΗ</w:t>
            </w:r>
          </w:p>
        </w:tc>
        <w:tc>
          <w:tcPr>
            <w:tcW w:w="3773" w:type="pct"/>
            <w:gridSpan w:val="11"/>
          </w:tcPr>
          <w:p w14:paraId="5B7B1456" w14:textId="77777777" w:rsidR="006E4901" w:rsidRPr="00603221" w:rsidRDefault="006E4901" w:rsidP="0000349A">
            <w:pPr>
              <w:spacing w:line="276" w:lineRule="auto"/>
            </w:pPr>
          </w:p>
        </w:tc>
      </w:tr>
      <w:tr w:rsidR="006E4901" w:rsidRPr="00DF02B0" w14:paraId="1602E1A4" w14:textId="77777777" w:rsidTr="0000349A">
        <w:tc>
          <w:tcPr>
            <w:tcW w:w="1699" w:type="pct"/>
            <w:gridSpan w:val="9"/>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00349A">
            <w:pPr>
              <w:spacing w:line="276" w:lineRule="auto"/>
              <w:jc w:val="center"/>
              <w:rPr>
                <w:b/>
              </w:rPr>
            </w:pPr>
            <w:r w:rsidRPr="00603221">
              <w:rPr>
                <w:b/>
              </w:rPr>
              <w:t>Όνομα Ιδρύματος</w:t>
            </w:r>
          </w:p>
        </w:tc>
        <w:tc>
          <w:tcPr>
            <w:tcW w:w="1045" w:type="pct"/>
            <w:tcBorders>
              <w:top w:val="double" w:sz="6" w:space="0" w:color="auto"/>
              <w:left w:val="nil"/>
              <w:bottom w:val="nil"/>
              <w:right w:val="single" w:sz="6" w:space="0" w:color="auto"/>
            </w:tcBorders>
            <w:vAlign w:val="center"/>
          </w:tcPr>
          <w:p w14:paraId="123AB42D" w14:textId="77777777" w:rsidR="006E4901" w:rsidRPr="00603221" w:rsidRDefault="006E4901" w:rsidP="0000349A">
            <w:pPr>
              <w:spacing w:line="276" w:lineRule="auto"/>
              <w:jc w:val="center"/>
              <w:rPr>
                <w:b/>
              </w:rPr>
            </w:pPr>
            <w:r w:rsidRPr="00603221">
              <w:rPr>
                <w:b/>
              </w:rPr>
              <w:t>Τίτλος Πτυχίου</w:t>
            </w:r>
          </w:p>
        </w:tc>
        <w:tc>
          <w:tcPr>
            <w:tcW w:w="1240"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00349A">
            <w:pPr>
              <w:spacing w:line="276" w:lineRule="auto"/>
              <w:jc w:val="center"/>
              <w:rPr>
                <w:b/>
              </w:rPr>
            </w:pPr>
            <w:r w:rsidRPr="00603221">
              <w:rPr>
                <w:b/>
              </w:rPr>
              <w:t>Ειδικότητα</w:t>
            </w:r>
          </w:p>
        </w:tc>
        <w:tc>
          <w:tcPr>
            <w:tcW w:w="1016" w:type="pct"/>
            <w:tcBorders>
              <w:top w:val="double" w:sz="6" w:space="0" w:color="auto"/>
              <w:left w:val="nil"/>
              <w:bottom w:val="nil"/>
              <w:right w:val="double" w:sz="6" w:space="0" w:color="auto"/>
            </w:tcBorders>
            <w:vAlign w:val="center"/>
          </w:tcPr>
          <w:p w14:paraId="48879F9B" w14:textId="77777777" w:rsidR="006E4901" w:rsidRPr="00603221" w:rsidRDefault="006E4901" w:rsidP="0000349A">
            <w:pPr>
              <w:spacing w:line="276" w:lineRule="auto"/>
              <w:jc w:val="center"/>
              <w:rPr>
                <w:b/>
              </w:rPr>
            </w:pPr>
            <w:r w:rsidRPr="00603221">
              <w:rPr>
                <w:b/>
              </w:rPr>
              <w:t>Ημερομηνία Απόκτησης Πτυχίου</w:t>
            </w:r>
          </w:p>
        </w:tc>
      </w:tr>
      <w:tr w:rsidR="006E4901" w:rsidRPr="00DF02B0" w14:paraId="7F000094" w14:textId="77777777" w:rsidTr="0000349A">
        <w:tc>
          <w:tcPr>
            <w:tcW w:w="1699" w:type="pct"/>
            <w:gridSpan w:val="9"/>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00349A">
            <w:pPr>
              <w:spacing w:line="276" w:lineRule="auto"/>
            </w:pPr>
          </w:p>
          <w:p w14:paraId="48C27067" w14:textId="77777777" w:rsidR="006E4901" w:rsidRPr="00603221" w:rsidRDefault="006E4901" w:rsidP="0000349A">
            <w:pPr>
              <w:spacing w:line="276" w:lineRule="auto"/>
            </w:pPr>
          </w:p>
        </w:tc>
        <w:tc>
          <w:tcPr>
            <w:tcW w:w="1045" w:type="pct"/>
            <w:tcBorders>
              <w:top w:val="double" w:sz="6" w:space="0" w:color="auto"/>
              <w:left w:val="nil"/>
              <w:bottom w:val="single" w:sz="6" w:space="0" w:color="auto"/>
              <w:right w:val="single" w:sz="6" w:space="0" w:color="auto"/>
            </w:tcBorders>
          </w:tcPr>
          <w:p w14:paraId="665EFBBA" w14:textId="77777777" w:rsidR="006E4901" w:rsidRPr="00603221" w:rsidRDefault="006E4901" w:rsidP="0000349A">
            <w:pPr>
              <w:spacing w:line="276" w:lineRule="auto"/>
            </w:pPr>
          </w:p>
        </w:tc>
        <w:tc>
          <w:tcPr>
            <w:tcW w:w="1240"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00349A">
            <w:pPr>
              <w:spacing w:line="276" w:lineRule="auto"/>
            </w:pPr>
          </w:p>
        </w:tc>
        <w:tc>
          <w:tcPr>
            <w:tcW w:w="1016" w:type="pct"/>
            <w:tcBorders>
              <w:top w:val="double" w:sz="6" w:space="0" w:color="auto"/>
              <w:left w:val="nil"/>
              <w:bottom w:val="single" w:sz="6" w:space="0" w:color="auto"/>
              <w:right w:val="double" w:sz="6" w:space="0" w:color="auto"/>
            </w:tcBorders>
          </w:tcPr>
          <w:p w14:paraId="4DBDA216" w14:textId="77777777" w:rsidR="006E4901" w:rsidRPr="00603221" w:rsidRDefault="006E4901" w:rsidP="0000349A">
            <w:pPr>
              <w:spacing w:line="276" w:lineRule="auto"/>
            </w:pPr>
          </w:p>
        </w:tc>
      </w:tr>
      <w:tr w:rsidR="006E4901" w:rsidRPr="00DF02B0" w14:paraId="07289598" w14:textId="77777777" w:rsidTr="0000349A">
        <w:tc>
          <w:tcPr>
            <w:tcW w:w="1699" w:type="pct"/>
            <w:gridSpan w:val="9"/>
            <w:tcBorders>
              <w:top w:val="nil"/>
              <w:left w:val="double" w:sz="6" w:space="0" w:color="auto"/>
              <w:bottom w:val="nil"/>
              <w:right w:val="single" w:sz="6" w:space="0" w:color="auto"/>
            </w:tcBorders>
          </w:tcPr>
          <w:p w14:paraId="3E231EC2" w14:textId="77777777" w:rsidR="006E4901" w:rsidRPr="00603221" w:rsidRDefault="006E4901" w:rsidP="0000349A">
            <w:pPr>
              <w:spacing w:line="276" w:lineRule="auto"/>
            </w:pPr>
          </w:p>
          <w:p w14:paraId="645FCF04" w14:textId="77777777" w:rsidR="006E4901" w:rsidRPr="00603221" w:rsidRDefault="006E4901" w:rsidP="0000349A">
            <w:pPr>
              <w:spacing w:line="276" w:lineRule="auto"/>
            </w:pPr>
          </w:p>
        </w:tc>
        <w:tc>
          <w:tcPr>
            <w:tcW w:w="1045" w:type="pct"/>
            <w:tcBorders>
              <w:top w:val="nil"/>
              <w:left w:val="nil"/>
              <w:bottom w:val="nil"/>
              <w:right w:val="single" w:sz="6" w:space="0" w:color="auto"/>
            </w:tcBorders>
          </w:tcPr>
          <w:p w14:paraId="4A95C4CA" w14:textId="77777777" w:rsidR="006E4901" w:rsidRPr="00603221" w:rsidRDefault="006E4901" w:rsidP="0000349A">
            <w:pPr>
              <w:spacing w:line="276" w:lineRule="auto"/>
            </w:pPr>
          </w:p>
        </w:tc>
        <w:tc>
          <w:tcPr>
            <w:tcW w:w="1240" w:type="pct"/>
            <w:gridSpan w:val="4"/>
            <w:tcBorders>
              <w:top w:val="nil"/>
              <w:left w:val="nil"/>
              <w:bottom w:val="nil"/>
              <w:right w:val="single" w:sz="6" w:space="0" w:color="auto"/>
            </w:tcBorders>
          </w:tcPr>
          <w:p w14:paraId="6EAB4848" w14:textId="77777777" w:rsidR="006E4901" w:rsidRPr="00603221" w:rsidRDefault="006E4901" w:rsidP="0000349A">
            <w:pPr>
              <w:spacing w:line="276" w:lineRule="auto"/>
            </w:pPr>
          </w:p>
        </w:tc>
        <w:tc>
          <w:tcPr>
            <w:tcW w:w="1016" w:type="pct"/>
            <w:tcBorders>
              <w:top w:val="nil"/>
              <w:left w:val="nil"/>
              <w:bottom w:val="nil"/>
              <w:right w:val="double" w:sz="6" w:space="0" w:color="auto"/>
            </w:tcBorders>
          </w:tcPr>
          <w:p w14:paraId="3C00D643" w14:textId="77777777" w:rsidR="006E4901" w:rsidRPr="00603221" w:rsidRDefault="006E4901" w:rsidP="0000349A">
            <w:pPr>
              <w:spacing w:line="276" w:lineRule="auto"/>
            </w:pPr>
          </w:p>
        </w:tc>
      </w:tr>
      <w:tr w:rsidR="006E4901" w:rsidRPr="00DF02B0" w14:paraId="06D824CB" w14:textId="77777777" w:rsidTr="0000349A">
        <w:tc>
          <w:tcPr>
            <w:tcW w:w="1699" w:type="pct"/>
            <w:gridSpan w:val="9"/>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00349A">
            <w:pPr>
              <w:spacing w:line="276" w:lineRule="auto"/>
            </w:pPr>
          </w:p>
          <w:p w14:paraId="7C945B5B" w14:textId="77777777" w:rsidR="006E4901" w:rsidRPr="00603221" w:rsidRDefault="006E4901" w:rsidP="0000349A">
            <w:pPr>
              <w:spacing w:line="276" w:lineRule="auto"/>
            </w:pPr>
          </w:p>
        </w:tc>
        <w:tc>
          <w:tcPr>
            <w:tcW w:w="1045" w:type="pct"/>
            <w:tcBorders>
              <w:top w:val="single" w:sz="6" w:space="0" w:color="auto"/>
              <w:left w:val="nil"/>
              <w:bottom w:val="double" w:sz="4" w:space="0" w:color="auto"/>
              <w:right w:val="single" w:sz="6" w:space="0" w:color="auto"/>
            </w:tcBorders>
          </w:tcPr>
          <w:p w14:paraId="6281B46F" w14:textId="77777777" w:rsidR="006E4901" w:rsidRPr="00603221" w:rsidRDefault="006E4901" w:rsidP="0000349A">
            <w:pPr>
              <w:spacing w:line="276" w:lineRule="auto"/>
            </w:pPr>
          </w:p>
        </w:tc>
        <w:tc>
          <w:tcPr>
            <w:tcW w:w="1240"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00349A">
            <w:pPr>
              <w:spacing w:line="276" w:lineRule="auto"/>
            </w:pPr>
          </w:p>
        </w:tc>
        <w:tc>
          <w:tcPr>
            <w:tcW w:w="1016" w:type="pct"/>
            <w:tcBorders>
              <w:top w:val="single" w:sz="6" w:space="0" w:color="auto"/>
              <w:left w:val="nil"/>
              <w:bottom w:val="double" w:sz="4" w:space="0" w:color="auto"/>
              <w:right w:val="double" w:sz="6" w:space="0" w:color="auto"/>
            </w:tcBorders>
          </w:tcPr>
          <w:p w14:paraId="3B3BF94F" w14:textId="77777777" w:rsidR="006E4901" w:rsidRPr="00603221" w:rsidRDefault="006E4901" w:rsidP="0000349A">
            <w:pPr>
              <w:spacing w:line="276" w:lineRule="auto"/>
            </w:pPr>
          </w:p>
        </w:tc>
      </w:tr>
      <w:tr w:rsidR="006E4901" w:rsidRPr="00963EE5" w14:paraId="51DD10AC" w14:textId="77777777" w:rsidTr="0000349A">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32"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00349A">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00349A">
            <w:pPr>
              <w:spacing w:after="0" w:line="276" w:lineRule="auto"/>
              <w:jc w:val="center"/>
              <w:rPr>
                <w:lang w:val="el-GR"/>
              </w:rPr>
            </w:pPr>
            <w:r w:rsidRPr="00603221">
              <w:rPr>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00349A">
            <w:pPr>
              <w:spacing w:line="276" w:lineRule="auto"/>
              <w:rPr>
                <w:lang w:val="el-GR"/>
              </w:rPr>
            </w:pPr>
          </w:p>
        </w:tc>
      </w:tr>
    </w:tbl>
    <w:p w14:paraId="28D570B3" w14:textId="079CF53D" w:rsidR="006E4901" w:rsidRPr="00603221" w:rsidRDefault="0000349A"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r>
        <w:rPr>
          <w:i/>
          <w:color w:val="5B9BD5"/>
          <w:lang w:val="el-GR"/>
        </w:rPr>
        <w:br w:type="textWrapping" w:clear="all"/>
      </w: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11"/>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2"/>
          <w:footerReference w:type="default" r:id="rId33"/>
          <w:headerReference w:type="first" r:id="rId34"/>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4" w:name="_Ref510087097"/>
      <w:bookmarkStart w:id="495" w:name="_Ref40980475"/>
      <w:bookmarkStart w:id="496" w:name="_Ref55324393"/>
      <w:bookmarkStart w:id="497" w:name="_Toc97194377"/>
      <w:bookmarkStart w:id="498" w:name="_Toc97194481"/>
      <w:bookmarkStart w:id="499" w:name="_Toc158025535"/>
      <w:r w:rsidRPr="00603221">
        <w:rPr>
          <w:rFonts w:cs="Tahoma"/>
        </w:rPr>
        <w:lastRenderedPageBreak/>
        <w:t>ΠΑΡΑΡΤΗΜΑ V – Υπόδειγμα Τεχνικής Προσφοράς</w:t>
      </w:r>
      <w:bookmarkEnd w:id="494"/>
      <w:bookmarkEnd w:id="495"/>
      <w:bookmarkEnd w:id="496"/>
      <w:bookmarkEnd w:id="497"/>
      <w:bookmarkEnd w:id="498"/>
      <w:bookmarkEnd w:id="499"/>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116AC4BA" w14:textId="3CD48D3A" w:rsidR="00E36548" w:rsidRPr="00252398" w:rsidRDefault="00C04E19" w:rsidP="00C4217E">
            <w:pPr>
              <w:spacing w:before="60" w:after="60"/>
              <w:rPr>
                <w:lang w:val="el-GR" w:eastAsia="el-GR"/>
              </w:rPr>
            </w:pPr>
            <w:r w:rsidRPr="00C04E19">
              <w:rPr>
                <w:lang w:val="el-GR" w:eastAsia="el-GR"/>
              </w:rPr>
              <w:t>Περιβάλλον της Σύμβασης</w:t>
            </w:r>
          </w:p>
        </w:tc>
        <w:tc>
          <w:tcPr>
            <w:tcW w:w="1056" w:type="pct"/>
            <w:shd w:val="clear" w:color="auto" w:fill="auto"/>
          </w:tcPr>
          <w:p w14:paraId="4809C313" w14:textId="575867F2" w:rsidR="00E36548" w:rsidRPr="00C00860" w:rsidRDefault="00843444" w:rsidP="00C4217E">
            <w:pPr>
              <w:spacing w:before="60" w:after="60"/>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8D102A">
              <w:rPr>
                <w:lang w:val="el-GR" w:eastAsia="el-GR"/>
              </w:rPr>
              <w:t>1</w:t>
            </w:r>
            <w:r>
              <w:rPr>
                <w:lang w:val="el-GR" w:eastAsia="el-GR"/>
              </w:rPr>
              <w:fldChar w:fldCharType="end"/>
            </w:r>
            <w:r>
              <w:rPr>
                <w:lang w:val="el-GR" w:eastAsia="el-GR"/>
              </w:rPr>
              <w:t xml:space="preserve"> &amp;</w:t>
            </w:r>
            <w:r w:rsidR="00C04E19">
              <w:rPr>
                <w:lang w:val="el-GR" w:eastAsia="el-GR"/>
              </w:rPr>
              <w:t xml:space="preserve"> </w:t>
            </w:r>
            <w:r w:rsidR="00C04E19" w:rsidRPr="00C04E19">
              <w:rPr>
                <w:lang w:val="el-GR" w:eastAsia="el-GR"/>
              </w:rPr>
              <w:t>2.1</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5BB3A48D" w:rsidR="00E36548" w:rsidRPr="00252398" w:rsidRDefault="00C04E19" w:rsidP="00C4217E">
            <w:pPr>
              <w:spacing w:before="60" w:after="60"/>
              <w:rPr>
                <w:lang w:val="el-GR" w:eastAsia="el-GR"/>
              </w:rPr>
            </w:pPr>
            <w:r w:rsidRPr="00C04E19">
              <w:rPr>
                <w:lang w:val="el-GR" w:eastAsia="el-GR"/>
              </w:rPr>
              <w:t>2.2</w:t>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20"/>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54DF4823" w:rsidR="00E36548" w:rsidRPr="00843444" w:rsidRDefault="00C04E19" w:rsidP="00C4217E">
            <w:pPr>
              <w:spacing w:before="60" w:after="60"/>
              <w:rPr>
                <w:lang w:val="el-GR" w:eastAsia="el-GR"/>
              </w:rPr>
            </w:pPr>
            <w:r w:rsidRPr="00C04E19">
              <w:rPr>
                <w:lang w:val="el-GR" w:eastAsia="el-GR"/>
              </w:rPr>
              <w:t>3.1 &amp; 3.2</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142ABF96" w:rsidR="00843444" w:rsidRPr="00843444" w:rsidRDefault="00C04E19" w:rsidP="00C4217E">
            <w:pPr>
              <w:spacing w:before="60" w:after="60"/>
              <w:rPr>
                <w:lang w:val="el-GR" w:eastAsia="el-GR"/>
              </w:rPr>
            </w:pPr>
            <w:r w:rsidRPr="00C04E19">
              <w:rPr>
                <w:lang w:val="el-GR" w:eastAsia="el-GR"/>
              </w:rPr>
              <w:t>3.3</w:t>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1"/>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0F9D5DE3" w:rsidR="00E36548" w:rsidRPr="00252398" w:rsidRDefault="00C04E19" w:rsidP="00C4217E">
            <w:pPr>
              <w:spacing w:before="60" w:after="60"/>
              <w:rPr>
                <w:lang w:val="el-GR" w:eastAsia="el-GR"/>
              </w:rPr>
            </w:pPr>
            <w:r w:rsidRPr="00C04E19">
              <w:rPr>
                <w:lang w:val="el-GR" w:eastAsia="el-GR"/>
              </w:rPr>
              <w:t>3.4</w:t>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172F67B3" w:rsidR="00E36548" w:rsidRPr="00C04E19" w:rsidRDefault="00C04E19" w:rsidP="00C4217E">
            <w:pPr>
              <w:pStyle w:val="aff"/>
              <w:spacing w:before="60" w:after="60"/>
              <w:ind w:left="0"/>
              <w:contextualSpacing w:val="0"/>
              <w:jc w:val="left"/>
              <w:rPr>
                <w:bCs/>
                <w:lang w:val="el-GR" w:eastAsia="el-GR"/>
              </w:rPr>
            </w:pPr>
            <w:r w:rsidRPr="00C04E19">
              <w:rPr>
                <w:bCs/>
                <w:lang w:val="el-GR" w:eastAsia="el-GR"/>
              </w:rPr>
              <w:t>ΠΑΡΑΡΤΗΜΑ ΙΙ – Πίνακες Συμμόρφωσης</w:t>
            </w:r>
          </w:p>
        </w:tc>
      </w:tr>
      <w:tr w:rsidR="00E36548" w:rsidRPr="00963EE5"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20"/>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124BB713" w:rsidR="00E36548" w:rsidRPr="00C04E19" w:rsidRDefault="00C04E19" w:rsidP="00C4217E">
            <w:pPr>
              <w:pStyle w:val="aff"/>
              <w:spacing w:before="60" w:after="60"/>
              <w:ind w:left="0"/>
              <w:contextualSpacing w:val="0"/>
              <w:jc w:val="left"/>
              <w:rPr>
                <w:bCs/>
                <w:lang w:val="el-GR" w:eastAsia="el-GR"/>
              </w:rPr>
            </w:pPr>
            <w:r w:rsidRPr="00C04E19">
              <w:rPr>
                <w:bCs/>
                <w:lang w:val="el-GR" w:eastAsia="el-GR"/>
              </w:rPr>
              <w:t>ΠΑΡΑΡΤΗΜΑ VI – Υπόδειγμα Οικονομικής Προσφοράς</w:t>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0" w:name="_Ref510087099"/>
      <w:bookmarkStart w:id="501" w:name="_Ref40980023"/>
      <w:bookmarkStart w:id="502" w:name="_Ref40980058"/>
      <w:bookmarkStart w:id="503" w:name="_Ref40980548"/>
      <w:bookmarkStart w:id="504" w:name="_Ref55324421"/>
      <w:bookmarkStart w:id="505" w:name="_Toc97194378"/>
      <w:bookmarkStart w:id="506" w:name="_Toc97194482"/>
      <w:bookmarkStart w:id="507" w:name="_Toc158025536"/>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0"/>
      <w:bookmarkEnd w:id="501"/>
      <w:bookmarkEnd w:id="502"/>
      <w:bookmarkEnd w:id="503"/>
      <w:bookmarkEnd w:id="504"/>
      <w:bookmarkEnd w:id="505"/>
      <w:bookmarkEnd w:id="506"/>
      <w:bookmarkEnd w:id="507"/>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6"/>
        </w:numPr>
        <w:ind w:left="1134" w:hanging="414"/>
        <w:rPr>
          <w:rFonts w:cs="Tahoma"/>
          <w:lang w:val="el-GR"/>
        </w:rPr>
      </w:pPr>
      <w:bookmarkStart w:id="508" w:name="_Toc46178225"/>
      <w:bookmarkStart w:id="509" w:name="_Toc46178713"/>
      <w:bookmarkStart w:id="510" w:name="_Toc46179200"/>
      <w:bookmarkStart w:id="511" w:name="_Toc63254467"/>
      <w:bookmarkStart w:id="512" w:name="_Ref104352824"/>
      <w:bookmarkStart w:id="513" w:name="_Ref104352827"/>
      <w:bookmarkStart w:id="514" w:name="_Ref104352962"/>
      <w:bookmarkStart w:id="515" w:name="_Toc240445882"/>
      <w:bookmarkStart w:id="516" w:name="_Toc366852703"/>
      <w:bookmarkStart w:id="517" w:name="_Toc10632754"/>
      <w:bookmarkStart w:id="518" w:name="_Toc42167521"/>
      <w:bookmarkStart w:id="519" w:name="_Ref52978018"/>
      <w:bookmarkStart w:id="520" w:name="_Toc53671374"/>
      <w:bookmarkStart w:id="521" w:name="_Toc97194384"/>
      <w:bookmarkStart w:id="522" w:name="_Toc97194488"/>
      <w:bookmarkStart w:id="523" w:name="_Toc158025537"/>
      <w:bookmarkEnd w:id="508"/>
      <w:bookmarkEnd w:id="509"/>
      <w:bookmarkEnd w:id="510"/>
      <w:r w:rsidRPr="00C4217E">
        <w:rPr>
          <w:rFonts w:cs="Tahoma"/>
          <w:lang w:val="el-GR"/>
        </w:rPr>
        <w:t>Συγκεντρωτικός Πίνακας Οικονομικής Προσφοράς</w:t>
      </w:r>
      <w:bookmarkEnd w:id="511"/>
      <w:r w:rsidRPr="00C4217E">
        <w:rPr>
          <w:rFonts w:cs="Tahoma"/>
          <w:lang w:val="el-GR"/>
        </w:rPr>
        <w:t xml:space="preserve"> Έργου</w:t>
      </w:r>
      <w:bookmarkEnd w:id="512"/>
      <w:bookmarkEnd w:id="513"/>
      <w:bookmarkEnd w:id="514"/>
      <w:bookmarkEnd w:id="515"/>
      <w:bookmarkEnd w:id="516"/>
      <w:bookmarkEnd w:id="517"/>
      <w:bookmarkEnd w:id="518"/>
      <w:bookmarkEnd w:id="519"/>
      <w:bookmarkEnd w:id="520"/>
      <w:bookmarkEnd w:id="521"/>
      <w:bookmarkEnd w:id="522"/>
      <w:bookmarkEnd w:id="52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C5091E" w:rsidRPr="004C05F8" w14:paraId="6F26F8EC" w14:textId="77777777" w:rsidTr="00842CDC">
        <w:trPr>
          <w:trHeight w:val="284"/>
        </w:trPr>
        <w:tc>
          <w:tcPr>
            <w:tcW w:w="260" w:type="pct"/>
            <w:vAlign w:val="center"/>
          </w:tcPr>
          <w:p w14:paraId="1FEDBB75" w14:textId="77777777" w:rsidR="00C5091E" w:rsidRPr="00840707" w:rsidRDefault="00C5091E" w:rsidP="00C5091E">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5531D1D0" w:rsidR="00C5091E" w:rsidRPr="00840707" w:rsidRDefault="00C5091E" w:rsidP="00C5091E">
            <w:pPr>
              <w:keepNext/>
              <w:keepLines/>
              <w:spacing w:before="60" w:after="60"/>
              <w:rPr>
                <w:sz w:val="18"/>
                <w:szCs w:val="18"/>
                <w:lang w:val="el-GR"/>
              </w:rPr>
            </w:pPr>
            <w:r w:rsidRPr="00210693">
              <w:rPr>
                <w:sz w:val="18"/>
                <w:szCs w:val="18"/>
                <w:lang w:val="el-GR"/>
              </w:rPr>
              <w:t xml:space="preserve">Πλάνο δημοσιότητας - Κατάρτιση  </w:t>
            </w:r>
          </w:p>
        </w:tc>
        <w:tc>
          <w:tcPr>
            <w:tcW w:w="624" w:type="pct"/>
          </w:tcPr>
          <w:p w14:paraId="765A5CF7" w14:textId="77777777" w:rsidR="00C5091E" w:rsidRPr="00840707" w:rsidRDefault="00C5091E" w:rsidP="00C5091E">
            <w:pPr>
              <w:keepNext/>
              <w:keepLines/>
              <w:spacing w:before="60" w:after="60"/>
              <w:rPr>
                <w:sz w:val="18"/>
                <w:szCs w:val="18"/>
                <w:lang w:val="el-GR"/>
              </w:rPr>
            </w:pPr>
          </w:p>
        </w:tc>
        <w:tc>
          <w:tcPr>
            <w:tcW w:w="624" w:type="pct"/>
          </w:tcPr>
          <w:p w14:paraId="1498E90A" w14:textId="77777777" w:rsidR="00C5091E" w:rsidRPr="00840707" w:rsidRDefault="00C5091E" w:rsidP="00C5091E">
            <w:pPr>
              <w:keepNext/>
              <w:keepLines/>
              <w:spacing w:before="60" w:after="60"/>
              <w:rPr>
                <w:sz w:val="18"/>
                <w:szCs w:val="18"/>
                <w:lang w:val="el-GR"/>
              </w:rPr>
            </w:pPr>
          </w:p>
        </w:tc>
        <w:tc>
          <w:tcPr>
            <w:tcW w:w="624" w:type="pct"/>
            <w:vAlign w:val="center"/>
          </w:tcPr>
          <w:p w14:paraId="0B89F227" w14:textId="07C46665" w:rsidR="00C5091E" w:rsidRPr="00840707" w:rsidRDefault="00C5091E" w:rsidP="00C5091E">
            <w:pPr>
              <w:keepNext/>
              <w:keepLines/>
              <w:spacing w:before="60" w:after="60"/>
              <w:rPr>
                <w:sz w:val="18"/>
                <w:szCs w:val="18"/>
                <w:lang w:val="el-GR"/>
              </w:rPr>
            </w:pPr>
          </w:p>
        </w:tc>
        <w:tc>
          <w:tcPr>
            <w:tcW w:w="626" w:type="pct"/>
            <w:vAlign w:val="center"/>
          </w:tcPr>
          <w:p w14:paraId="461B780B" w14:textId="77777777" w:rsidR="00C5091E" w:rsidRPr="00840707" w:rsidRDefault="00C5091E" w:rsidP="00C5091E">
            <w:pPr>
              <w:keepNext/>
              <w:keepLines/>
              <w:spacing w:before="60" w:after="60"/>
              <w:rPr>
                <w:sz w:val="18"/>
                <w:szCs w:val="18"/>
                <w:lang w:val="el-GR"/>
              </w:rPr>
            </w:pPr>
          </w:p>
        </w:tc>
        <w:tc>
          <w:tcPr>
            <w:tcW w:w="624" w:type="pct"/>
            <w:vAlign w:val="center"/>
          </w:tcPr>
          <w:p w14:paraId="26D9087A" w14:textId="77777777" w:rsidR="00C5091E" w:rsidRPr="00840707" w:rsidRDefault="00C5091E" w:rsidP="00C5091E">
            <w:pPr>
              <w:keepNext/>
              <w:keepLines/>
              <w:spacing w:before="60" w:after="60"/>
              <w:rPr>
                <w:sz w:val="18"/>
                <w:szCs w:val="18"/>
                <w:lang w:val="el-GR"/>
              </w:rPr>
            </w:pPr>
          </w:p>
        </w:tc>
      </w:tr>
      <w:tr w:rsidR="00C5091E" w:rsidRPr="00963EE5" w14:paraId="66952B2C" w14:textId="77777777" w:rsidTr="00842CDC">
        <w:trPr>
          <w:trHeight w:val="284"/>
        </w:trPr>
        <w:tc>
          <w:tcPr>
            <w:tcW w:w="260" w:type="pct"/>
            <w:vAlign w:val="center"/>
          </w:tcPr>
          <w:p w14:paraId="3453DB3A" w14:textId="03A630D2" w:rsidR="00C5091E" w:rsidRPr="00840707" w:rsidRDefault="00C5091E" w:rsidP="00C5091E">
            <w:pPr>
              <w:keepNext/>
              <w:keepLines/>
              <w:spacing w:before="60" w:after="60"/>
              <w:rPr>
                <w:sz w:val="18"/>
                <w:szCs w:val="18"/>
                <w:lang w:val="el-GR"/>
              </w:rPr>
            </w:pPr>
            <w:r>
              <w:rPr>
                <w:sz w:val="18"/>
                <w:szCs w:val="18"/>
                <w:lang w:val="el-GR"/>
              </w:rPr>
              <w:t>2</w:t>
            </w:r>
          </w:p>
        </w:tc>
        <w:tc>
          <w:tcPr>
            <w:tcW w:w="1618" w:type="pct"/>
            <w:vAlign w:val="center"/>
          </w:tcPr>
          <w:p w14:paraId="100E004A" w14:textId="1D84481E" w:rsidR="00C5091E" w:rsidRPr="003E609D" w:rsidRDefault="00C5091E" w:rsidP="00C5091E">
            <w:pPr>
              <w:keepNext/>
              <w:keepLines/>
              <w:spacing w:before="60" w:after="60"/>
              <w:rPr>
                <w:sz w:val="18"/>
                <w:szCs w:val="18"/>
                <w:lang w:val="el-GR"/>
              </w:rPr>
            </w:pPr>
            <w:r w:rsidRPr="00210693">
              <w:rPr>
                <w:sz w:val="18"/>
                <w:szCs w:val="18"/>
                <w:lang w:val="el-GR"/>
              </w:rPr>
              <w:t xml:space="preserve">Πλάνο δημοσιότητας </w:t>
            </w:r>
            <w:r w:rsidRPr="00C5091E">
              <w:rPr>
                <w:sz w:val="18"/>
                <w:szCs w:val="18"/>
                <w:lang w:val="el-GR"/>
              </w:rPr>
              <w:t>–</w:t>
            </w:r>
            <w:r w:rsidRPr="00210693">
              <w:rPr>
                <w:sz w:val="18"/>
                <w:szCs w:val="18"/>
                <w:lang w:val="el-GR"/>
              </w:rPr>
              <w:t xml:space="preserve"> Εκτέλεση</w:t>
            </w:r>
            <w:r w:rsidRPr="00C5091E">
              <w:rPr>
                <w:sz w:val="18"/>
                <w:szCs w:val="18"/>
                <w:lang w:val="el-GR"/>
              </w:rPr>
              <w:t xml:space="preserve"> δράσεων δημοσιότητας</w:t>
            </w:r>
          </w:p>
        </w:tc>
        <w:tc>
          <w:tcPr>
            <w:tcW w:w="624" w:type="pct"/>
          </w:tcPr>
          <w:p w14:paraId="042DBD8D" w14:textId="77777777" w:rsidR="00C5091E" w:rsidRPr="00840707" w:rsidRDefault="00C5091E" w:rsidP="00C5091E">
            <w:pPr>
              <w:keepNext/>
              <w:keepLines/>
              <w:spacing w:before="60" w:after="60"/>
              <w:rPr>
                <w:sz w:val="18"/>
                <w:szCs w:val="18"/>
                <w:lang w:val="el-GR"/>
              </w:rPr>
            </w:pPr>
          </w:p>
        </w:tc>
        <w:tc>
          <w:tcPr>
            <w:tcW w:w="624" w:type="pct"/>
          </w:tcPr>
          <w:p w14:paraId="69CD7335" w14:textId="77777777" w:rsidR="00C5091E" w:rsidRPr="00840707" w:rsidRDefault="00C5091E" w:rsidP="00C5091E">
            <w:pPr>
              <w:keepNext/>
              <w:keepLines/>
              <w:spacing w:before="60" w:after="60"/>
              <w:rPr>
                <w:sz w:val="18"/>
                <w:szCs w:val="18"/>
                <w:lang w:val="el-GR"/>
              </w:rPr>
            </w:pPr>
          </w:p>
        </w:tc>
        <w:tc>
          <w:tcPr>
            <w:tcW w:w="624" w:type="pct"/>
            <w:vAlign w:val="center"/>
          </w:tcPr>
          <w:p w14:paraId="09C99FCF" w14:textId="77777777" w:rsidR="00C5091E" w:rsidRPr="00840707" w:rsidRDefault="00C5091E" w:rsidP="00C5091E">
            <w:pPr>
              <w:keepNext/>
              <w:keepLines/>
              <w:spacing w:before="60" w:after="60"/>
              <w:rPr>
                <w:sz w:val="18"/>
                <w:szCs w:val="18"/>
                <w:lang w:val="el-GR"/>
              </w:rPr>
            </w:pPr>
          </w:p>
        </w:tc>
        <w:tc>
          <w:tcPr>
            <w:tcW w:w="626" w:type="pct"/>
            <w:vAlign w:val="center"/>
          </w:tcPr>
          <w:p w14:paraId="17047CBA" w14:textId="77777777" w:rsidR="00C5091E" w:rsidRPr="00840707" w:rsidRDefault="00C5091E" w:rsidP="00C5091E">
            <w:pPr>
              <w:keepNext/>
              <w:keepLines/>
              <w:spacing w:before="60" w:after="60"/>
              <w:rPr>
                <w:sz w:val="18"/>
                <w:szCs w:val="18"/>
                <w:lang w:val="el-GR"/>
              </w:rPr>
            </w:pPr>
          </w:p>
        </w:tc>
        <w:tc>
          <w:tcPr>
            <w:tcW w:w="624" w:type="pct"/>
            <w:vAlign w:val="center"/>
          </w:tcPr>
          <w:p w14:paraId="2231ABB6" w14:textId="77777777" w:rsidR="00C5091E" w:rsidRPr="00840707" w:rsidRDefault="00C5091E" w:rsidP="00C5091E">
            <w:pPr>
              <w:keepNext/>
              <w:keepLines/>
              <w:spacing w:before="60" w:after="60"/>
              <w:rPr>
                <w:sz w:val="18"/>
                <w:szCs w:val="18"/>
                <w:lang w:val="el-GR"/>
              </w:rPr>
            </w:pPr>
          </w:p>
        </w:tc>
      </w:tr>
      <w:tr w:rsidR="00C5091E" w:rsidRPr="003E609D" w14:paraId="66FCB4F3" w14:textId="77777777" w:rsidTr="00842CDC">
        <w:trPr>
          <w:trHeight w:val="284"/>
        </w:trPr>
        <w:tc>
          <w:tcPr>
            <w:tcW w:w="260" w:type="pct"/>
            <w:vAlign w:val="center"/>
          </w:tcPr>
          <w:p w14:paraId="1E85DB3C" w14:textId="435905E1" w:rsidR="00C5091E" w:rsidRDefault="00C5091E" w:rsidP="00C5091E">
            <w:pPr>
              <w:keepNext/>
              <w:keepLines/>
              <w:spacing w:before="60" w:after="60"/>
              <w:rPr>
                <w:sz w:val="18"/>
                <w:szCs w:val="18"/>
                <w:lang w:val="el-GR"/>
              </w:rPr>
            </w:pPr>
            <w:r>
              <w:rPr>
                <w:sz w:val="18"/>
                <w:szCs w:val="18"/>
                <w:lang w:val="el-GR"/>
              </w:rPr>
              <w:t>3</w:t>
            </w:r>
          </w:p>
        </w:tc>
        <w:tc>
          <w:tcPr>
            <w:tcW w:w="1618" w:type="pct"/>
            <w:vAlign w:val="center"/>
          </w:tcPr>
          <w:p w14:paraId="10384320" w14:textId="76CF6E4D" w:rsidR="00C5091E" w:rsidRPr="003E609D" w:rsidRDefault="00C5091E" w:rsidP="00C5091E">
            <w:pPr>
              <w:keepNext/>
              <w:keepLines/>
              <w:spacing w:before="60" w:after="60"/>
              <w:rPr>
                <w:sz w:val="18"/>
                <w:szCs w:val="18"/>
                <w:lang w:val="el-GR"/>
              </w:rPr>
            </w:pPr>
            <w:r w:rsidRPr="00210693">
              <w:rPr>
                <w:sz w:val="18"/>
                <w:szCs w:val="18"/>
                <w:lang w:val="el-GR"/>
              </w:rPr>
              <w:t>Έρευνα Πεδίου</w:t>
            </w:r>
          </w:p>
        </w:tc>
        <w:tc>
          <w:tcPr>
            <w:tcW w:w="624" w:type="pct"/>
          </w:tcPr>
          <w:p w14:paraId="5973CA30" w14:textId="77777777" w:rsidR="00C5091E" w:rsidRPr="00840707" w:rsidRDefault="00C5091E" w:rsidP="00C5091E">
            <w:pPr>
              <w:keepNext/>
              <w:keepLines/>
              <w:spacing w:before="60" w:after="60"/>
              <w:rPr>
                <w:sz w:val="18"/>
                <w:szCs w:val="18"/>
                <w:lang w:val="el-GR"/>
              </w:rPr>
            </w:pPr>
          </w:p>
        </w:tc>
        <w:tc>
          <w:tcPr>
            <w:tcW w:w="624" w:type="pct"/>
          </w:tcPr>
          <w:p w14:paraId="4A2069AE" w14:textId="77777777" w:rsidR="00C5091E" w:rsidRPr="00840707" w:rsidRDefault="00C5091E" w:rsidP="00C5091E">
            <w:pPr>
              <w:keepNext/>
              <w:keepLines/>
              <w:spacing w:before="60" w:after="60"/>
              <w:rPr>
                <w:sz w:val="18"/>
                <w:szCs w:val="18"/>
                <w:lang w:val="el-GR"/>
              </w:rPr>
            </w:pPr>
          </w:p>
        </w:tc>
        <w:tc>
          <w:tcPr>
            <w:tcW w:w="624" w:type="pct"/>
            <w:vAlign w:val="center"/>
          </w:tcPr>
          <w:p w14:paraId="588314AC" w14:textId="77777777" w:rsidR="00C5091E" w:rsidRPr="00840707" w:rsidRDefault="00C5091E" w:rsidP="00C5091E">
            <w:pPr>
              <w:keepNext/>
              <w:keepLines/>
              <w:spacing w:before="60" w:after="60"/>
              <w:rPr>
                <w:sz w:val="18"/>
                <w:szCs w:val="18"/>
                <w:lang w:val="el-GR"/>
              </w:rPr>
            </w:pPr>
          </w:p>
        </w:tc>
        <w:tc>
          <w:tcPr>
            <w:tcW w:w="626" w:type="pct"/>
            <w:vAlign w:val="center"/>
          </w:tcPr>
          <w:p w14:paraId="37BCE9DE" w14:textId="77777777" w:rsidR="00C5091E" w:rsidRPr="00840707" w:rsidRDefault="00C5091E" w:rsidP="00C5091E">
            <w:pPr>
              <w:keepNext/>
              <w:keepLines/>
              <w:spacing w:before="60" w:after="60"/>
              <w:rPr>
                <w:sz w:val="18"/>
                <w:szCs w:val="18"/>
                <w:lang w:val="el-GR"/>
              </w:rPr>
            </w:pPr>
          </w:p>
        </w:tc>
        <w:tc>
          <w:tcPr>
            <w:tcW w:w="624" w:type="pct"/>
            <w:vAlign w:val="center"/>
          </w:tcPr>
          <w:p w14:paraId="6564CC41" w14:textId="77777777" w:rsidR="00C5091E" w:rsidRPr="00840707" w:rsidRDefault="00C5091E" w:rsidP="00C5091E">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77777777" w:rsidR="00623457" w:rsidRPr="00840707" w:rsidRDefault="00623457" w:rsidP="00623457">
      <w:pPr>
        <w:rPr>
          <w:b/>
        </w:rPr>
      </w:pPr>
      <w:bookmarkStart w:id="524" w:name="_Ref104352863"/>
      <w:bookmarkStart w:id="525" w:name="_Ref104352865"/>
      <w:bookmarkStart w:id="526" w:name="_Ref104352990"/>
      <w:bookmarkStart w:id="527" w:name="_Toc240445883"/>
      <w:bookmarkStart w:id="528" w:name="_Toc366852704"/>
      <w:bookmarkStart w:id="529" w:name="_Toc10632755"/>
      <w:bookmarkStart w:id="530" w:name="_Toc42167522"/>
    </w:p>
    <w:bookmarkEnd w:id="524"/>
    <w:bookmarkEnd w:id="525"/>
    <w:bookmarkEnd w:id="526"/>
    <w:bookmarkEnd w:id="527"/>
    <w:bookmarkEnd w:id="528"/>
    <w:bookmarkEnd w:id="529"/>
    <w:bookmarkEnd w:id="530"/>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5"/>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1" w:name="_Ref494118533"/>
      <w:bookmarkStart w:id="532" w:name="_Ref40984039"/>
      <w:bookmarkStart w:id="533" w:name="_Toc97194386"/>
      <w:bookmarkStart w:id="534" w:name="_Toc97194490"/>
      <w:bookmarkStart w:id="535" w:name="_Toc158025538"/>
      <w:bookmarkStart w:id="536"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1"/>
      <w:bookmarkEnd w:id="532"/>
      <w:bookmarkEnd w:id="533"/>
      <w:bookmarkEnd w:id="534"/>
      <w:bookmarkEnd w:id="535"/>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7"/>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7"/>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6"/>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37" w:name="_Ref496623895"/>
      <w:bookmarkStart w:id="538" w:name="_Ref496624676"/>
      <w:bookmarkStart w:id="539" w:name="_Ref496625135"/>
      <w:bookmarkStart w:id="540" w:name="_Toc97194387"/>
      <w:bookmarkStart w:id="541"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42" w:name="_Toc158025539"/>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37"/>
      <w:bookmarkEnd w:id="538"/>
      <w:bookmarkEnd w:id="539"/>
      <w:bookmarkEnd w:id="540"/>
      <w:bookmarkEnd w:id="541"/>
      <w:bookmarkEnd w:id="542"/>
      <w:r w:rsidRPr="003329FF">
        <w:rPr>
          <w:rFonts w:cs="Tahoma"/>
          <w:lang w:val="el-GR"/>
        </w:rPr>
        <w:t xml:space="preserve"> </w:t>
      </w:r>
    </w:p>
    <w:p w14:paraId="273E7CD1" w14:textId="77777777" w:rsidR="009B6AAD" w:rsidRPr="00603221" w:rsidRDefault="009B6AAD">
      <w:pPr>
        <w:pStyle w:val="3"/>
        <w:numPr>
          <w:ilvl w:val="0"/>
          <w:numId w:val="8"/>
        </w:numPr>
        <w:rPr>
          <w:rFonts w:cs="Tahoma"/>
          <w:szCs w:val="22"/>
          <w:u w:val="single"/>
          <w:lang w:val="el-GR"/>
        </w:rPr>
      </w:pPr>
      <w:bookmarkStart w:id="543" w:name="_Toc43634808"/>
      <w:bookmarkStart w:id="544" w:name="_Toc44821188"/>
      <w:bookmarkStart w:id="545" w:name="_Toc48552980"/>
      <w:bookmarkStart w:id="546" w:name="_Toc49073807"/>
      <w:bookmarkStart w:id="547" w:name="_Toc62559079"/>
      <w:bookmarkStart w:id="548" w:name="_Toc487799701"/>
      <w:bookmarkStart w:id="549" w:name="_Toc97194388"/>
      <w:bookmarkStart w:id="550" w:name="_Toc97194492"/>
      <w:bookmarkStart w:id="551" w:name="_Toc158025540"/>
      <w:r w:rsidRPr="00603221">
        <w:rPr>
          <w:rFonts w:cs="Tahoma"/>
          <w:szCs w:val="22"/>
          <w:u w:val="single"/>
          <w:lang w:val="el-GR"/>
        </w:rPr>
        <w:t>Εγγυητική Επιστολή Συμμετοχής</w:t>
      </w:r>
      <w:bookmarkEnd w:id="543"/>
      <w:bookmarkEnd w:id="544"/>
      <w:bookmarkEnd w:id="545"/>
      <w:bookmarkEnd w:id="546"/>
      <w:bookmarkEnd w:id="547"/>
      <w:bookmarkEnd w:id="548"/>
      <w:bookmarkEnd w:id="549"/>
      <w:bookmarkEnd w:id="550"/>
      <w:bookmarkEnd w:id="551"/>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1042E769"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552" w:name="_Hlk67671899"/>
      <w:r w:rsidRPr="00603221">
        <w:rPr>
          <w:lang w:val="el-GR" w:eastAsia="el-GR"/>
        </w:rPr>
        <w:t xml:space="preserve">σύμφωνα </w:t>
      </w:r>
      <w:r w:rsidRPr="005A4FDD">
        <w:rPr>
          <w:lang w:val="el-GR" w:eastAsia="el-GR"/>
        </w:rPr>
        <w:t xml:space="preserve">με την παρ. </w:t>
      </w:r>
      <w:r w:rsidR="004A3382" w:rsidRPr="005A4FDD">
        <w:rPr>
          <w:lang w:val="el-GR" w:eastAsia="el-GR"/>
        </w:rPr>
        <w:fldChar w:fldCharType="begin"/>
      </w:r>
      <w:r w:rsidR="004A3382" w:rsidRPr="005A4FDD">
        <w:rPr>
          <w:lang w:val="el-GR" w:eastAsia="el-GR"/>
        </w:rPr>
        <w:instrText xml:space="preserve"> REF _Ref496542081 \r \h </w:instrText>
      </w:r>
      <w:r w:rsidR="00DF02B0" w:rsidRPr="005A4FDD">
        <w:rPr>
          <w:lang w:val="el-GR" w:eastAsia="el-GR"/>
        </w:rPr>
        <w:instrText xml:space="preserve"> \* MERGEFORMAT </w:instrText>
      </w:r>
      <w:r w:rsidR="004A3382" w:rsidRPr="005A4FDD">
        <w:rPr>
          <w:lang w:val="el-GR" w:eastAsia="el-GR"/>
        </w:rPr>
      </w:r>
      <w:r w:rsidR="004A3382" w:rsidRPr="005A4FDD">
        <w:rPr>
          <w:lang w:val="el-GR" w:eastAsia="el-GR"/>
        </w:rPr>
        <w:fldChar w:fldCharType="separate"/>
      </w:r>
      <w:r w:rsidR="008D102A">
        <w:rPr>
          <w:lang w:val="el-GR" w:eastAsia="el-GR"/>
        </w:rPr>
        <w:t>2.2.2</w:t>
      </w:r>
      <w:r w:rsidR="004A3382" w:rsidRPr="005A4FDD">
        <w:rPr>
          <w:lang w:val="el-GR" w:eastAsia="el-GR"/>
        </w:rPr>
        <w:fldChar w:fldCharType="end"/>
      </w:r>
      <w:r w:rsidR="004A3382" w:rsidRPr="005A4FDD">
        <w:rPr>
          <w:lang w:val="el-GR" w:eastAsia="el-GR"/>
        </w:rPr>
        <w:t xml:space="preserve"> της παρούσας</w:t>
      </w:r>
      <w:r w:rsidRPr="00603221">
        <w:rPr>
          <w:lang w:val="el-GR" w:eastAsia="el-GR"/>
        </w:rPr>
        <w:t xml:space="preserve">, </w:t>
      </w:r>
      <w:bookmarkEnd w:id="552"/>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8"/>
        </w:numPr>
        <w:rPr>
          <w:rFonts w:cs="Tahoma"/>
          <w:szCs w:val="22"/>
          <w:u w:val="single"/>
          <w:lang w:val="el-GR"/>
        </w:rPr>
      </w:pPr>
      <w:bookmarkStart w:id="553" w:name="_Toc97194389"/>
      <w:bookmarkStart w:id="554" w:name="_Toc97194493"/>
      <w:bookmarkStart w:id="555" w:name="_Toc158025541"/>
      <w:r w:rsidRPr="00603221">
        <w:rPr>
          <w:rFonts w:cs="Tahoma"/>
          <w:szCs w:val="22"/>
          <w:u w:val="single"/>
          <w:lang w:val="el-GR"/>
        </w:rPr>
        <w:lastRenderedPageBreak/>
        <w:t>Εγγυητική Επιστολή Καλής Εκτέλεσης</w:t>
      </w:r>
      <w:bookmarkEnd w:id="553"/>
      <w:bookmarkEnd w:id="554"/>
      <w:bookmarkEnd w:id="555"/>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56" w:name="_Toc336420407"/>
      <w:r w:rsidRPr="00603221">
        <w:rPr>
          <w:lang w:val="el-GR"/>
        </w:rPr>
        <w:t>ΕΚΔΟΤΗΣ (Πλήρης επωνυμία).......................................................................</w:t>
      </w:r>
      <w:bookmarkEnd w:id="556"/>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7EC38A12" w:rsidR="007A7DCA" w:rsidRPr="00603221" w:rsidRDefault="007A7DCA" w:rsidP="007A7DCA">
      <w:pPr>
        <w:rPr>
          <w:lang w:val="el-GR"/>
        </w:rPr>
      </w:pPr>
      <w:r w:rsidRPr="00603221">
        <w:rPr>
          <w:lang w:val="el-GR"/>
        </w:rPr>
        <w:t xml:space="preserve">Η παρούσα ισχύει μέχρι και την ............... </w:t>
      </w:r>
      <w:bookmarkStart w:id="557"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8D102A">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57"/>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58" w:name="_Toc97194393"/>
      <w:bookmarkStart w:id="559" w:name="_Toc97194497"/>
      <w:bookmarkStart w:id="560" w:name="_Toc158025542"/>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58"/>
      <w:bookmarkEnd w:id="559"/>
      <w:bookmarkEnd w:id="560"/>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61" w:name="_Ref118477993"/>
      <w:bookmarkStart w:id="562" w:name="_Toc158025543"/>
      <w:bookmarkStart w:id="563"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61"/>
      <w:bookmarkEnd w:id="562"/>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w:t>
      </w:r>
      <w:r w:rsidRPr="00E532F8">
        <w:rPr>
          <w:lang w:val="el-GR"/>
        </w:rPr>
        <w:lastRenderedPageBreak/>
        <w:t>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3"/>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BDA0C" w14:textId="77777777" w:rsidR="00D47499" w:rsidRDefault="00D47499">
      <w:pPr>
        <w:spacing w:after="0"/>
      </w:pPr>
      <w:r>
        <w:separator/>
      </w:r>
    </w:p>
  </w:endnote>
  <w:endnote w:type="continuationSeparator" w:id="0">
    <w:p w14:paraId="1CF82D9D" w14:textId="77777777" w:rsidR="00D47499" w:rsidRDefault="00D47499">
      <w:pPr>
        <w:spacing w:after="0"/>
      </w:pPr>
      <w:r>
        <w:continuationSeparator/>
      </w:r>
    </w:p>
  </w:endnote>
  <w:endnote w:type="continuationNotice" w:id="1">
    <w:p w14:paraId="443FC264" w14:textId="77777777" w:rsidR="00BC5C62" w:rsidRDefault="00BC5C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Helvetica">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74457" w:rsidRPr="00A73BD3" w14:paraId="45E08389" w14:textId="77777777" w:rsidTr="003366E9">
      <w:tc>
        <w:tcPr>
          <w:tcW w:w="8747" w:type="dxa"/>
          <w:tcBorders>
            <w:top w:val="single" w:sz="4" w:space="0" w:color="auto"/>
          </w:tcBorders>
        </w:tcPr>
        <w:p w14:paraId="3B6D278A" w14:textId="77777777" w:rsidR="00374457" w:rsidRPr="001E54F6" w:rsidRDefault="00374457"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374457" w:rsidRPr="001E54F6" w:rsidRDefault="00374457"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4126E4">
            <w:rPr>
              <w:rStyle w:val="a3"/>
              <w:rFonts w:cs="Tahoma"/>
              <w:noProof/>
              <w:sz w:val="20"/>
            </w:rPr>
            <w:t>27</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4126E4">
            <w:rPr>
              <w:rStyle w:val="a3"/>
              <w:rFonts w:cs="Tahoma"/>
              <w:noProof/>
              <w:sz w:val="20"/>
            </w:rPr>
            <w:t>89</w:t>
          </w:r>
          <w:r w:rsidRPr="001E54F6">
            <w:rPr>
              <w:rStyle w:val="a3"/>
              <w:rFonts w:cs="Tahoma"/>
              <w:sz w:val="20"/>
            </w:rPr>
            <w:fldChar w:fldCharType="end"/>
          </w:r>
        </w:p>
      </w:tc>
    </w:tr>
  </w:tbl>
  <w:p w14:paraId="5123092B" w14:textId="77777777" w:rsidR="00374457" w:rsidRPr="00603221" w:rsidRDefault="00374457">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374457" w:rsidRPr="00994167" w14:paraId="653895B2" w14:textId="77777777" w:rsidTr="00C651CD">
      <w:trPr>
        <w:jc w:val="center"/>
      </w:trPr>
      <w:tc>
        <w:tcPr>
          <w:tcW w:w="8505" w:type="dxa"/>
          <w:tcBorders>
            <w:top w:val="single" w:sz="4" w:space="0" w:color="auto"/>
          </w:tcBorders>
        </w:tcPr>
        <w:p w14:paraId="4B6685C5" w14:textId="77777777" w:rsidR="00374457" w:rsidRPr="00994167" w:rsidRDefault="0037445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374457" w:rsidRPr="00994167" w:rsidRDefault="0037445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004126E4">
            <w:rPr>
              <w:rFonts w:cs="Calibri"/>
              <w:noProof/>
              <w:szCs w:val="24"/>
            </w:rPr>
            <w:t>84</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004126E4">
            <w:rPr>
              <w:rFonts w:cs="Calibri"/>
              <w:noProof/>
              <w:szCs w:val="24"/>
            </w:rPr>
            <w:t>89</w:t>
          </w:r>
          <w:r w:rsidRPr="00994167">
            <w:rPr>
              <w:rFonts w:cs="Calibri"/>
              <w:noProof/>
              <w:szCs w:val="24"/>
            </w:rPr>
            <w:fldChar w:fldCharType="end"/>
          </w:r>
        </w:p>
      </w:tc>
    </w:tr>
  </w:tbl>
  <w:p w14:paraId="2D0E0305" w14:textId="77777777" w:rsidR="00374457" w:rsidRDefault="0037445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374457" w:rsidRDefault="00374457">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74457" w:rsidRPr="00A73BD3" w14:paraId="630EFE35" w14:textId="77777777" w:rsidTr="003366E9">
      <w:tc>
        <w:tcPr>
          <w:tcW w:w="8747" w:type="dxa"/>
          <w:tcBorders>
            <w:top w:val="single" w:sz="4" w:space="0" w:color="auto"/>
          </w:tcBorders>
        </w:tcPr>
        <w:p w14:paraId="3F9E6FC0" w14:textId="1EEDBCC6" w:rsidR="00374457" w:rsidRPr="003329FF" w:rsidRDefault="00374457"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374457" w:rsidRPr="003329FF" w:rsidRDefault="00374457"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4126E4">
            <w:rPr>
              <w:rStyle w:val="a3"/>
              <w:rFonts w:cs="Tahoma"/>
              <w:noProof/>
              <w:sz w:val="20"/>
            </w:rPr>
            <w:t>89</w:t>
          </w:r>
          <w:r w:rsidRPr="003329FF">
            <w:rPr>
              <w:rStyle w:val="a3"/>
              <w:rFonts w:cs="Tahoma"/>
              <w:sz w:val="20"/>
            </w:rPr>
            <w:fldChar w:fldCharType="end"/>
          </w:r>
        </w:p>
      </w:tc>
    </w:tr>
  </w:tbl>
  <w:p w14:paraId="513B1FDA" w14:textId="77777777" w:rsidR="00374457" w:rsidRDefault="00374457"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EC528" w14:textId="77777777" w:rsidR="00D47499" w:rsidRDefault="00D47499">
      <w:pPr>
        <w:spacing w:after="0"/>
      </w:pPr>
      <w:r>
        <w:separator/>
      </w:r>
    </w:p>
  </w:footnote>
  <w:footnote w:type="continuationSeparator" w:id="0">
    <w:p w14:paraId="3F86FB51" w14:textId="77777777" w:rsidR="00D47499" w:rsidRDefault="00D47499">
      <w:pPr>
        <w:spacing w:after="0"/>
      </w:pPr>
      <w:r>
        <w:continuationSeparator/>
      </w:r>
    </w:p>
  </w:footnote>
  <w:footnote w:type="continuationNotice" w:id="1">
    <w:p w14:paraId="00BEB59D" w14:textId="77777777" w:rsidR="00BC5C62" w:rsidRDefault="00BC5C62">
      <w:pPr>
        <w:spacing w:after="0"/>
      </w:pPr>
    </w:p>
  </w:footnote>
  <w:footnote w:id="2">
    <w:p w14:paraId="43D17F2B" w14:textId="77777777" w:rsidR="00374457" w:rsidRPr="006B2C94" w:rsidRDefault="00374457"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3">
    <w:p w14:paraId="5708749A" w14:textId="77777777" w:rsidR="00374457" w:rsidRPr="00BD65F6" w:rsidRDefault="00374457"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7A6E2BEE" w14:textId="77777777" w:rsidR="00374457" w:rsidRPr="0029307B" w:rsidRDefault="00374457" w:rsidP="00C0210C">
      <w:pPr>
        <w:pStyle w:val="af4"/>
        <w:rPr>
          <w:lang w:val="el-GR"/>
        </w:rPr>
      </w:pPr>
      <w:r>
        <w:rPr>
          <w:rStyle w:val="ab"/>
        </w:rPr>
        <w:footnoteRef/>
      </w:r>
      <w:r w:rsidRPr="0029307B">
        <w:rPr>
          <w:lang w:val="el-GR"/>
        </w:rPr>
        <w:t xml:space="preserve"> </w:t>
      </w:r>
      <w:r>
        <w:rPr>
          <w:lang w:val="el-GR"/>
        </w:rPr>
        <w:tab/>
      </w:r>
      <w:r w:rsidRPr="002D10B9">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5">
    <w:p w14:paraId="6F98508E" w14:textId="77777777" w:rsidR="00374457" w:rsidRPr="005B2FD1" w:rsidRDefault="00374457"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6">
    <w:p w14:paraId="4157449B" w14:textId="77777777" w:rsidR="00374457" w:rsidRPr="006B2C94" w:rsidRDefault="00374457" w:rsidP="002B2F6A">
      <w:pPr>
        <w:pStyle w:val="af4"/>
        <w:rPr>
          <w:lang w:val="el-GR"/>
        </w:rPr>
      </w:pPr>
      <w:r>
        <w:rPr>
          <w:rStyle w:val="a4"/>
        </w:rPr>
        <w:footnoteRef/>
      </w:r>
      <w:r>
        <w:rPr>
          <w:lang w:val="el-GR"/>
        </w:rPr>
        <w:tab/>
        <w:t>Άρθρο 96, παρ. 7 του ν. 4412/2016</w:t>
      </w:r>
    </w:p>
  </w:footnote>
  <w:footnote w:id="7">
    <w:p w14:paraId="4BEFD33D" w14:textId="77777777" w:rsidR="00374457" w:rsidRPr="009C1E20" w:rsidRDefault="00374457"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8">
    <w:p w14:paraId="4A879856" w14:textId="77777777" w:rsidR="00374457" w:rsidRPr="00F93782" w:rsidRDefault="00374457"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9">
    <w:p w14:paraId="02D477BF" w14:textId="77777777" w:rsidR="00374457" w:rsidRPr="00FF4138" w:rsidRDefault="00374457"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10">
    <w:p w14:paraId="7AE6537D" w14:textId="77777777" w:rsidR="00374457" w:rsidRPr="00C622A6" w:rsidRDefault="00374457" w:rsidP="005052FB">
      <w:pPr>
        <w:pStyle w:val="af4"/>
        <w:rPr>
          <w:ins w:id="381" w:author="Συντάκτης"/>
          <w:del w:id="382" w:author="Συντάκτης"/>
          <w:lang w:val="en-US"/>
        </w:rPr>
      </w:pPr>
      <w:r w:rsidRPr="00022C43">
        <w:rPr>
          <w:rStyle w:val="0"/>
        </w:rPr>
        <w:footnoteRef/>
      </w:r>
      <w:r w:rsidRPr="00C622A6">
        <w:rPr>
          <w:lang w:val="en-US"/>
        </w:rPr>
        <w:t xml:space="preserve">  </w:t>
      </w:r>
      <w:r w:rsidRPr="00C622A6">
        <w:rPr>
          <w:lang w:val="en-US"/>
        </w:rPr>
        <w:tab/>
      </w:r>
      <w:r>
        <w:rPr>
          <w:lang w:val="el-GR"/>
        </w:rPr>
        <w:t>Ά</w:t>
      </w:r>
      <w:r w:rsidRPr="00022C43">
        <w:rPr>
          <w:lang w:val="el-GR"/>
        </w:rPr>
        <w:t>ρθρο</w:t>
      </w:r>
      <w:r w:rsidRPr="00C622A6">
        <w:rPr>
          <w:lang w:val="en-US"/>
        </w:rPr>
        <w:t xml:space="preserve"> 205</w:t>
      </w:r>
      <w:r w:rsidRPr="00022C43">
        <w:rPr>
          <w:lang w:val="el-GR"/>
        </w:rPr>
        <w:t>Α</w:t>
      </w:r>
      <w:r w:rsidRPr="00C622A6">
        <w:rPr>
          <w:lang w:val="en-US"/>
        </w:rPr>
        <w:t xml:space="preserve"> </w:t>
      </w:r>
      <w:r w:rsidRPr="00022C43">
        <w:rPr>
          <w:lang w:val="el-GR"/>
        </w:rPr>
        <w:t>του</w:t>
      </w:r>
      <w:r w:rsidRPr="00C622A6">
        <w:rPr>
          <w:lang w:val="en-US"/>
        </w:rPr>
        <w:t xml:space="preserve"> </w:t>
      </w:r>
      <w:r w:rsidRPr="00022C43">
        <w:rPr>
          <w:lang w:val="el-GR"/>
        </w:rPr>
        <w:t>ν</w:t>
      </w:r>
      <w:r w:rsidRPr="00C622A6">
        <w:rPr>
          <w:lang w:val="en-US"/>
        </w:rPr>
        <w:t>. 4412/2016</w:t>
      </w:r>
    </w:p>
  </w:footnote>
  <w:footnote w:id="11">
    <w:p w14:paraId="711DD93E" w14:textId="77777777" w:rsidR="00374457" w:rsidRPr="00EE7F42" w:rsidRDefault="00374457"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0BCF17EF" w:rsidR="00374457" w:rsidRPr="00097BE6" w:rsidRDefault="002D10B9" w:rsidP="003E1CBC">
    <w:pPr>
      <w:pBdr>
        <w:bottom w:val="single" w:sz="4" w:space="1" w:color="auto"/>
      </w:pBdr>
      <w:rPr>
        <w:i/>
        <w:iCs/>
        <w:sz w:val="20"/>
        <w:lang w:val="el-GR"/>
      </w:rPr>
    </w:pPr>
    <w:r w:rsidRPr="00E263B2">
      <w:rPr>
        <w:i/>
        <w:iCs/>
        <w:sz w:val="20"/>
        <w:szCs w:val="20"/>
        <w:lang w:val="el-GR"/>
      </w:rPr>
      <w:t xml:space="preserve">Διακήρυξη </w:t>
    </w:r>
    <w:r w:rsidR="00374457" w:rsidRPr="00E263B2">
      <w:rPr>
        <w:i/>
        <w:iCs/>
        <w:sz w:val="20"/>
        <w:szCs w:val="20"/>
        <w:lang w:val="el-GR"/>
      </w:rPr>
      <w:t>Ηλεκτρονικ</w:t>
    </w:r>
    <w:r w:rsidRPr="00E263B2">
      <w:rPr>
        <w:i/>
        <w:iCs/>
        <w:sz w:val="20"/>
        <w:szCs w:val="20"/>
        <w:lang w:val="el-GR"/>
      </w:rPr>
      <w:t>ού</w:t>
    </w:r>
    <w:r w:rsidR="00374457" w:rsidRPr="00E263B2">
      <w:rPr>
        <w:i/>
        <w:iCs/>
        <w:sz w:val="20"/>
        <w:szCs w:val="20"/>
        <w:lang w:val="el-GR"/>
      </w:rPr>
      <w:t xml:space="preserve"> </w:t>
    </w:r>
    <w:r w:rsidRPr="00E263B2">
      <w:rPr>
        <w:i/>
        <w:iCs/>
        <w:sz w:val="20"/>
        <w:szCs w:val="20"/>
        <w:lang w:val="el-GR"/>
      </w:rPr>
      <w:t xml:space="preserve">Ανοικτού </w:t>
    </w:r>
    <w:r w:rsidR="00374457" w:rsidRPr="00E263B2">
      <w:rPr>
        <w:i/>
        <w:iCs/>
        <w:sz w:val="20"/>
        <w:szCs w:val="20"/>
        <w:lang w:val="el-GR"/>
      </w:rPr>
      <w:t xml:space="preserve">Κάτω των Ορίων </w:t>
    </w:r>
    <w:r w:rsidRPr="00E263B2">
      <w:rPr>
        <w:i/>
        <w:iCs/>
        <w:sz w:val="20"/>
        <w:szCs w:val="20"/>
        <w:lang w:val="el-GR"/>
      </w:rPr>
      <w:t xml:space="preserve">Διαγωνισμού </w:t>
    </w:r>
    <w:r w:rsidR="00374457" w:rsidRPr="00E263B2">
      <w:rPr>
        <w:i/>
        <w:iCs/>
        <w:sz w:val="20"/>
        <w:szCs w:val="20"/>
        <w:lang w:val="el-GR"/>
      </w:rPr>
      <w:t xml:space="preserve">για το Έργο </w:t>
    </w:r>
    <w:r w:rsidR="00D75D93" w:rsidRPr="00097BE6">
      <w:rPr>
        <w:i/>
        <w:iCs/>
        <w:sz w:val="20"/>
        <w:szCs w:val="20"/>
        <w:lang w:val="el-GR"/>
      </w:rPr>
      <w:t>«</w:t>
    </w:r>
    <w:r w:rsidR="00BD7A9D" w:rsidRPr="00097BE6">
      <w:rPr>
        <w:i/>
        <w:iCs/>
        <w:sz w:val="20"/>
        <w:szCs w:val="20"/>
        <w:lang w:val="el-GR"/>
      </w:rPr>
      <w:t xml:space="preserve">Υπηρεσίες </w:t>
    </w:r>
    <w:r w:rsidR="00E048CE" w:rsidRPr="00097BE6">
      <w:rPr>
        <w:i/>
        <w:iCs/>
        <w:sz w:val="20"/>
        <w:szCs w:val="20"/>
        <w:lang w:val="el-GR"/>
      </w:rPr>
      <w:t>δημοσιότητας στο πλαίσιο του Προγράμματος «</w:t>
    </w:r>
    <w:r w:rsidR="00CC7F57" w:rsidRPr="00097BE6">
      <w:rPr>
        <w:i/>
        <w:iCs/>
        <w:sz w:val="20"/>
        <w:szCs w:val="20"/>
        <w:lang w:val="el-GR"/>
      </w:rPr>
      <w:t>Τουρισμός για όλους</w:t>
    </w:r>
    <w:r w:rsidR="008739D4" w:rsidRPr="00097BE6">
      <w:rPr>
        <w:i/>
        <w:iCs/>
        <w:sz w:val="20"/>
        <w:szCs w:val="20"/>
        <w:lang w:val="el-GR"/>
      </w:rPr>
      <w:t xml:space="preserve"> 2024</w:t>
    </w:r>
    <w:r w:rsidR="00D75D93" w:rsidRPr="00097BE6">
      <w:rPr>
        <w:i/>
        <w:iCs/>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374457" w:rsidRPr="00963EE5" w14:paraId="3AF52D6E" w14:textId="77777777" w:rsidTr="00C651CD">
      <w:trPr>
        <w:trHeight w:val="417"/>
      </w:trPr>
      <w:tc>
        <w:tcPr>
          <w:tcW w:w="3104" w:type="dxa"/>
          <w:vMerge w:val="restart"/>
          <w:tcBorders>
            <w:top w:val="nil"/>
            <w:left w:val="nil"/>
            <w:bottom w:val="nil"/>
            <w:right w:val="nil"/>
          </w:tcBorders>
        </w:tcPr>
        <w:p w14:paraId="252F5C47" w14:textId="2A74A1C5" w:rsidR="00374457" w:rsidRPr="00C82DB4" w:rsidRDefault="00374457"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374457" w:rsidRPr="00C82DB4" w:rsidRDefault="00374457"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374457" w:rsidRPr="00C82DB4" w14:paraId="746EBFA4" w14:textId="77777777" w:rsidTr="00C651CD">
      <w:tc>
        <w:tcPr>
          <w:tcW w:w="3104" w:type="dxa"/>
          <w:vMerge/>
          <w:tcBorders>
            <w:left w:val="nil"/>
            <w:bottom w:val="nil"/>
            <w:right w:val="nil"/>
          </w:tcBorders>
        </w:tcPr>
        <w:p w14:paraId="6ADCB684" w14:textId="77777777" w:rsidR="00374457" w:rsidRPr="00C82DB4" w:rsidRDefault="00374457" w:rsidP="00C82DB4">
          <w:pPr>
            <w:ind w:right="-442"/>
            <w:rPr>
              <w:rFonts w:ascii="Calibri" w:hAnsi="Calibri"/>
              <w:b/>
              <w:lang w:val="el-GR" w:eastAsia="en-US"/>
            </w:rPr>
          </w:pPr>
        </w:p>
      </w:tc>
      <w:tc>
        <w:tcPr>
          <w:tcW w:w="6426" w:type="dxa"/>
          <w:tcBorders>
            <w:left w:val="nil"/>
            <w:bottom w:val="nil"/>
            <w:right w:val="nil"/>
          </w:tcBorders>
          <w:vAlign w:val="center"/>
        </w:tcPr>
        <w:p w14:paraId="3052D2D3" w14:textId="1E0BF3E6" w:rsidR="00374457" w:rsidRPr="00C82DB4" w:rsidRDefault="00374457"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Symbol" w:eastAsia="Symbol" w:hAnsi="Symbol" w:cs="Symbol"/>
              <w:noProof/>
              <w:sz w:val="16"/>
              <w:szCs w:val="16"/>
              <w:lang w:eastAsia="en-US"/>
            </w:rPr>
            <w:t>·</w:t>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374457" w:rsidRPr="00963EE5" w14:paraId="5CCF905B" w14:textId="77777777" w:rsidTr="00C651CD">
      <w:trPr>
        <w:trHeight w:val="301"/>
      </w:trPr>
      <w:tc>
        <w:tcPr>
          <w:tcW w:w="3104" w:type="dxa"/>
          <w:vMerge/>
          <w:tcBorders>
            <w:left w:val="nil"/>
            <w:bottom w:val="nil"/>
            <w:right w:val="nil"/>
          </w:tcBorders>
        </w:tcPr>
        <w:p w14:paraId="57BAF25C" w14:textId="77777777" w:rsidR="00374457" w:rsidRPr="00C82DB4" w:rsidRDefault="00374457"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4B987FBE" w:rsidR="00374457" w:rsidRPr="00C82DB4" w:rsidRDefault="00374457"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Symbol" w:eastAsia="Symbol" w:hAnsi="Symbol" w:cs="Symbol"/>
              <w:noProof/>
              <w:sz w:val="16"/>
              <w:szCs w:val="16"/>
              <w:lang w:eastAsia="en-US"/>
            </w:rPr>
            <w:t>·</w:t>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374457" w:rsidRPr="006D3DA7" w:rsidRDefault="00374457" w:rsidP="00E263B2">
    <w:pPr>
      <w:pStyle w:val="af3"/>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45EA717E" w:rsidR="00374457" w:rsidRPr="0067665B" w:rsidRDefault="002D10B9" w:rsidP="002D10B9">
    <w:pPr>
      <w:pBdr>
        <w:bottom w:val="single" w:sz="4" w:space="1" w:color="auto"/>
      </w:pBdr>
      <w:rPr>
        <w:i/>
        <w:iCs/>
        <w:sz w:val="20"/>
        <w:lang w:val="el-GR"/>
      </w:rPr>
    </w:pPr>
    <w:r w:rsidRPr="00E263B2">
      <w:rPr>
        <w:i/>
        <w:iCs/>
        <w:sz w:val="20"/>
        <w:szCs w:val="20"/>
        <w:lang w:val="el-GR"/>
      </w:rPr>
      <w:t xml:space="preserve">Διακήρυξη Ηλεκτρονικού Ανοικτού Κάτω των Ορίων Διαγωνισμού για το Έργο </w:t>
    </w:r>
    <w:r w:rsidRPr="0067665B">
      <w:rPr>
        <w:i/>
        <w:iCs/>
        <w:sz w:val="20"/>
        <w:szCs w:val="20"/>
        <w:lang w:val="el-GR"/>
      </w:rPr>
      <w:t>«</w:t>
    </w:r>
    <w:r w:rsidR="00F93BDD" w:rsidRPr="0067665B">
      <w:rPr>
        <w:i/>
        <w:iCs/>
        <w:sz w:val="20"/>
        <w:szCs w:val="20"/>
        <w:lang w:val="el-GR"/>
      </w:rPr>
      <w:t>Υπηρεσίες  δ</w:t>
    </w:r>
    <w:r w:rsidRPr="0067665B">
      <w:rPr>
        <w:i/>
        <w:iCs/>
        <w:sz w:val="20"/>
        <w:szCs w:val="20"/>
        <w:lang w:val="el-GR"/>
      </w:rPr>
      <w:t xml:space="preserve">ημοσιότητας </w:t>
    </w:r>
    <w:r w:rsidR="00F93BDD" w:rsidRPr="0067665B">
      <w:rPr>
        <w:i/>
        <w:iCs/>
        <w:sz w:val="20"/>
        <w:szCs w:val="20"/>
        <w:lang w:val="el-GR"/>
      </w:rPr>
      <w:t xml:space="preserve">στο πλαίσιο </w:t>
    </w:r>
    <w:r w:rsidRPr="0067665B">
      <w:rPr>
        <w:i/>
        <w:iCs/>
        <w:sz w:val="20"/>
        <w:szCs w:val="20"/>
        <w:lang w:val="el-GR"/>
      </w:rPr>
      <w:t>του Προγράμματος «</w:t>
    </w:r>
    <w:r w:rsidR="00BF2891" w:rsidRPr="0067665B">
      <w:rPr>
        <w:i/>
        <w:iCs/>
        <w:sz w:val="20"/>
        <w:szCs w:val="20"/>
        <w:lang w:val="el-GR"/>
      </w:rPr>
      <w:t>Τουρισμός για όλους</w:t>
    </w:r>
    <w:r w:rsidR="008739D4" w:rsidRPr="0067665B">
      <w:rPr>
        <w:i/>
        <w:iCs/>
        <w:sz w:val="20"/>
        <w:szCs w:val="20"/>
        <w:lang w:val="el-GR"/>
      </w:rPr>
      <w:t xml:space="preserve"> 2024</w:t>
    </w:r>
    <w:r w:rsidRPr="0067665B">
      <w:rPr>
        <w:i/>
        <w:iCs/>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75741AA0" w:rsidR="00374457" w:rsidRPr="0067665B" w:rsidRDefault="7343FD8C" w:rsidP="7343FD8C">
    <w:pPr>
      <w:pStyle w:val="af3"/>
      <w:pBdr>
        <w:bottom w:val="single" w:sz="4" w:space="1" w:color="auto"/>
      </w:pBdr>
      <w:rPr>
        <w:i/>
        <w:iCs/>
        <w:sz w:val="20"/>
        <w:szCs w:val="20"/>
        <w:lang w:val="el-GR"/>
      </w:rPr>
    </w:pPr>
    <w:r w:rsidRPr="7343FD8C">
      <w:rPr>
        <w:rFonts w:eastAsia="Tahoma"/>
        <w:i/>
        <w:iCs/>
        <w:sz w:val="19"/>
        <w:szCs w:val="19"/>
        <w:lang w:val="el-GR"/>
      </w:rPr>
      <w:t xml:space="preserve"> Διακήρυξη Ηλεκτρονικού Ανοικτού Κάτω των Ορίων Διαγωνισμού</w:t>
    </w:r>
    <w:r w:rsidRPr="7343FD8C">
      <w:rPr>
        <w:i/>
        <w:iCs/>
        <w:sz w:val="20"/>
        <w:szCs w:val="20"/>
        <w:lang w:val="el-GR"/>
      </w:rPr>
      <w:t xml:space="preserve"> για το Έργο </w:t>
    </w:r>
    <w:r w:rsidRPr="0067665B">
      <w:rPr>
        <w:i/>
        <w:iCs/>
        <w:sz w:val="20"/>
        <w:szCs w:val="20"/>
        <w:lang w:val="el-GR"/>
      </w:rPr>
      <w:t>«Υπηρεσίες δημοσιότητας στο πλαίσιο του Προγράμματος «Τουρισμός για όλους 2024»»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49A58832" w:rsidR="00374457" w:rsidRPr="0067665B" w:rsidRDefault="7343FD8C" w:rsidP="7343FD8C">
    <w:pPr>
      <w:pStyle w:val="af3"/>
      <w:pBdr>
        <w:bottom w:val="single" w:sz="4" w:space="1" w:color="auto"/>
      </w:pBdr>
      <w:rPr>
        <w:i/>
        <w:iCs/>
        <w:sz w:val="20"/>
        <w:szCs w:val="20"/>
        <w:lang w:val="el-GR"/>
      </w:rPr>
    </w:pPr>
    <w:r w:rsidRPr="7343FD8C">
      <w:rPr>
        <w:rFonts w:eastAsia="Tahoma"/>
        <w:i/>
        <w:iCs/>
        <w:sz w:val="19"/>
        <w:szCs w:val="19"/>
        <w:lang w:val="el-GR"/>
      </w:rPr>
      <w:t xml:space="preserve"> Διακήρυξη Ηλεκτρονικού Ανοικτού Κάτω των Ορίων Διαγωνισμού</w:t>
    </w:r>
    <w:r w:rsidRPr="7343FD8C">
      <w:rPr>
        <w:i/>
        <w:iCs/>
        <w:sz w:val="20"/>
        <w:szCs w:val="20"/>
        <w:lang w:val="el-GR"/>
      </w:rPr>
      <w:t xml:space="preserve"> για το Έργο </w:t>
    </w:r>
    <w:r w:rsidRPr="0067665B">
      <w:rPr>
        <w:i/>
        <w:iCs/>
        <w:sz w:val="20"/>
        <w:szCs w:val="20"/>
        <w:lang w:val="el-GR"/>
      </w:rPr>
      <w:t>«Υπηρεσίες Δημοσιότητας στο πλαίσιο του Προγράμματος «Τουρισμός για όλους 2024»»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28F43ADA" w:rsidR="00374457" w:rsidRPr="0067665B" w:rsidRDefault="00374457"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w:t>
    </w:r>
    <w:r w:rsidRPr="007C4F19">
      <w:rPr>
        <w:i/>
        <w:iCs/>
        <w:sz w:val="20"/>
        <w:lang w:val="el-GR"/>
      </w:rPr>
      <w:t xml:space="preserve">Κάτω </w:t>
    </w:r>
    <w:r w:rsidRPr="006E6191">
      <w:rPr>
        <w:i/>
        <w:iCs/>
        <w:sz w:val="20"/>
        <w:lang w:val="el-GR"/>
      </w:rPr>
      <w:t xml:space="preserve"> των Ορίων Διαγωνισμού για το Έργο </w:t>
    </w:r>
    <w:r w:rsidR="004825A1" w:rsidRPr="0067665B">
      <w:rPr>
        <w:i/>
        <w:iCs/>
        <w:sz w:val="20"/>
        <w:szCs w:val="20"/>
        <w:lang w:val="el-GR"/>
      </w:rPr>
      <w:t>«Δράσεις Δημοσιότητας για τις ανάγκες του Προγράμματος «</w:t>
    </w:r>
    <w:r w:rsidR="003B2A61" w:rsidRPr="0067665B">
      <w:rPr>
        <w:i/>
        <w:iCs/>
        <w:sz w:val="20"/>
        <w:szCs w:val="20"/>
        <w:lang w:val="el-GR"/>
      </w:rPr>
      <w:t>Τουρισμός για όλους</w:t>
    </w:r>
    <w:r w:rsidR="008739D4" w:rsidRPr="0067665B">
      <w:rPr>
        <w:i/>
        <w:iCs/>
        <w:sz w:val="20"/>
        <w:szCs w:val="20"/>
        <w:lang w:val="el-GR"/>
      </w:rPr>
      <w:t xml:space="preserve"> 2024</w:t>
    </w:r>
    <w:r w:rsidR="004825A1" w:rsidRPr="0067665B">
      <w:rPr>
        <w:i/>
        <w:iCs/>
        <w:sz w:val="20"/>
        <w:szCs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2D55BCA"/>
    <w:multiLevelType w:val="hybridMultilevel"/>
    <w:tmpl w:val="D0060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31031E6"/>
    <w:multiLevelType w:val="hybridMultilevel"/>
    <w:tmpl w:val="0EC85CDA"/>
    <w:name w:val="Αριθμημένη λίστα 2"/>
    <w:lvl w:ilvl="0" w:tplc="88A0DFD8">
      <w:start w:val="1"/>
      <w:numFmt w:val="decimal"/>
      <w:lvlText w:val="%1."/>
      <w:lvlJc w:val="left"/>
      <w:pPr>
        <w:ind w:left="360" w:firstLine="0"/>
      </w:pPr>
    </w:lvl>
    <w:lvl w:ilvl="1" w:tplc="0DF822D0">
      <w:start w:val="1"/>
      <w:numFmt w:val="lowerLetter"/>
      <w:lvlText w:val="%2."/>
      <w:lvlJc w:val="left"/>
      <w:pPr>
        <w:ind w:left="1080" w:firstLine="0"/>
      </w:pPr>
    </w:lvl>
    <w:lvl w:ilvl="2" w:tplc="DD3E2266">
      <w:start w:val="1"/>
      <w:numFmt w:val="lowerRoman"/>
      <w:lvlText w:val="%3."/>
      <w:lvlJc w:val="left"/>
      <w:pPr>
        <w:ind w:left="1980" w:firstLine="0"/>
      </w:pPr>
    </w:lvl>
    <w:lvl w:ilvl="3" w:tplc="1F320E7E">
      <w:start w:val="1"/>
      <w:numFmt w:val="decimal"/>
      <w:lvlText w:val="%4."/>
      <w:lvlJc w:val="left"/>
      <w:pPr>
        <w:ind w:left="2520" w:firstLine="0"/>
      </w:pPr>
    </w:lvl>
    <w:lvl w:ilvl="4" w:tplc="6AA81DA0">
      <w:start w:val="1"/>
      <w:numFmt w:val="lowerLetter"/>
      <w:lvlText w:val="%5."/>
      <w:lvlJc w:val="left"/>
      <w:pPr>
        <w:ind w:left="3240" w:firstLine="0"/>
      </w:pPr>
    </w:lvl>
    <w:lvl w:ilvl="5" w:tplc="0D7E0448">
      <w:start w:val="1"/>
      <w:numFmt w:val="lowerRoman"/>
      <w:lvlText w:val="%6."/>
      <w:lvlJc w:val="left"/>
      <w:pPr>
        <w:ind w:left="4140" w:firstLine="0"/>
      </w:pPr>
    </w:lvl>
    <w:lvl w:ilvl="6" w:tplc="A3E4DA72">
      <w:start w:val="1"/>
      <w:numFmt w:val="decimal"/>
      <w:lvlText w:val="%7."/>
      <w:lvlJc w:val="left"/>
      <w:pPr>
        <w:ind w:left="4680" w:firstLine="0"/>
      </w:pPr>
    </w:lvl>
    <w:lvl w:ilvl="7" w:tplc="DB56228E">
      <w:start w:val="1"/>
      <w:numFmt w:val="lowerLetter"/>
      <w:lvlText w:val="%8."/>
      <w:lvlJc w:val="left"/>
      <w:pPr>
        <w:ind w:left="5400" w:firstLine="0"/>
      </w:pPr>
    </w:lvl>
    <w:lvl w:ilvl="8" w:tplc="EBB2AE90">
      <w:start w:val="1"/>
      <w:numFmt w:val="lowerRoman"/>
      <w:lvlText w:val="%9."/>
      <w:lvlJc w:val="left"/>
      <w:pPr>
        <w:ind w:left="6300" w:firstLine="0"/>
      </w:pPr>
    </w:lvl>
  </w:abstractNum>
  <w:abstractNum w:abstractNumId="14"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15:restartNumberingAfterBreak="0">
    <w:nsid w:val="0F6E18C5"/>
    <w:multiLevelType w:val="multilevel"/>
    <w:tmpl w:val="DD5223DC"/>
    <w:name w:val="Αριθμημένη λίστα 24"/>
    <w:lvl w:ilvl="0">
      <w:start w:val="1"/>
      <w:numFmt w:val="decimal"/>
      <w:lvlText w:val="%1.1"/>
      <w:lvlJc w:val="left"/>
      <w:pPr>
        <w:ind w:left="170" w:firstLine="0"/>
      </w:pPr>
    </w:lvl>
    <w:lvl w:ilvl="1">
      <w:start w:val="1"/>
      <w:numFmt w:val="decimal"/>
      <w:lvlText w:val="%1.%2."/>
      <w:lvlJc w:val="left"/>
      <w:pPr>
        <w:ind w:left="2269" w:firstLine="0"/>
      </w:pPr>
    </w:lvl>
    <w:lvl w:ilvl="2">
      <w:start w:val="1"/>
      <w:numFmt w:val="decimal"/>
      <w:lvlText w:val="%1.%2.%3."/>
      <w:lvlJc w:val="left"/>
      <w:pPr>
        <w:ind w:left="890" w:firstLine="0"/>
      </w:pPr>
    </w:lvl>
    <w:lvl w:ilvl="3">
      <w:start w:val="1"/>
      <w:numFmt w:val="decimal"/>
      <w:lvlText w:val="%1.%2.%3.%4."/>
      <w:lvlJc w:val="left"/>
      <w:pPr>
        <w:ind w:left="1250" w:firstLine="0"/>
      </w:pPr>
      <w:rPr>
        <w:rFonts w:ascii="Tahoma" w:hAnsi="Tahoma" w:cs="Tahoma"/>
      </w:rPr>
    </w:lvl>
    <w:lvl w:ilvl="4">
      <w:start w:val="1"/>
      <w:numFmt w:val="decimal"/>
      <w:lvlText w:val="%1.%2.%3.%4.%5."/>
      <w:lvlJc w:val="left"/>
      <w:pPr>
        <w:ind w:left="1610" w:firstLine="0"/>
      </w:pPr>
    </w:lvl>
    <w:lvl w:ilvl="5">
      <w:start w:val="1"/>
      <w:numFmt w:val="decimal"/>
      <w:lvlText w:val="%1.%2.%3.%4.%5.%6."/>
      <w:lvlJc w:val="left"/>
      <w:pPr>
        <w:ind w:left="1970" w:firstLine="0"/>
      </w:pPr>
    </w:lvl>
    <w:lvl w:ilvl="6">
      <w:start w:val="1"/>
      <w:numFmt w:val="decimal"/>
      <w:lvlText w:val="%1.%2.%3.%4.%5.%6.%7."/>
      <w:lvlJc w:val="left"/>
      <w:pPr>
        <w:ind w:left="2330" w:firstLine="0"/>
      </w:pPr>
    </w:lvl>
    <w:lvl w:ilvl="7">
      <w:start w:val="1"/>
      <w:numFmt w:val="decimal"/>
      <w:lvlText w:val="%1.%2.%3.%4.%5.%6.%7.%8."/>
      <w:lvlJc w:val="left"/>
      <w:pPr>
        <w:ind w:left="2690" w:firstLine="0"/>
      </w:pPr>
    </w:lvl>
    <w:lvl w:ilvl="8">
      <w:start w:val="1"/>
      <w:numFmt w:val="decimal"/>
      <w:lvlText w:val="%1.%2.%3.%4.%5.%6.%7.%8.%9."/>
      <w:lvlJc w:val="left"/>
      <w:pPr>
        <w:ind w:left="3050" w:firstLine="0"/>
      </w:pPr>
    </w:lvl>
  </w:abstractNum>
  <w:abstractNum w:abstractNumId="16" w15:restartNumberingAfterBreak="0">
    <w:nsid w:val="10251CB1"/>
    <w:multiLevelType w:val="multilevel"/>
    <w:tmpl w:val="AC92C9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2340E9D"/>
    <w:multiLevelType w:val="multilevel"/>
    <w:tmpl w:val="3334AD20"/>
    <w:numStyleLink w:val="Style4"/>
  </w:abstractNum>
  <w:abstractNum w:abstractNumId="18"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4354386"/>
    <w:multiLevelType w:val="multilevel"/>
    <w:tmpl w:val="56464C8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7" w15:restartNumberingAfterBreak="0">
    <w:nsid w:val="2EA94DDE"/>
    <w:multiLevelType w:val="multilevel"/>
    <w:tmpl w:val="9014B92A"/>
    <w:lvl w:ilvl="0">
      <w:start w:val="1"/>
      <w:numFmt w:val="decimal"/>
      <w:lvlText w:val="%1."/>
      <w:lvlJc w:val="left"/>
      <w:pPr>
        <w:ind w:left="360" w:hanging="360"/>
      </w:pPr>
      <w:rPr>
        <w:b w:val="0"/>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8" w15:restartNumberingAfterBreak="0">
    <w:nsid w:val="350424EF"/>
    <w:multiLevelType w:val="hybridMultilevel"/>
    <w:tmpl w:val="423ECD9E"/>
    <w:name w:val="Αριθμημένη λίστα 10"/>
    <w:lvl w:ilvl="0" w:tplc="C9CAFF86">
      <w:numFmt w:val="bullet"/>
      <w:lvlText w:val="­"/>
      <w:lvlJc w:val="left"/>
      <w:pPr>
        <w:ind w:left="0" w:firstLine="0"/>
      </w:pPr>
      <w:rPr>
        <w:rFonts w:ascii="Angsana New" w:hAnsi="Angsana New" w:cs="Angsana New"/>
        <w:color w:val="000000"/>
        <w:szCs w:val="22"/>
        <w:shd w:val="clear" w:color="auto" w:fill="FFFFFF"/>
        <w:lang w:val="el-GR"/>
      </w:rPr>
    </w:lvl>
    <w:lvl w:ilvl="1" w:tplc="486CC044">
      <w:numFmt w:val="bullet"/>
      <w:lvlText w:val="o"/>
      <w:lvlJc w:val="left"/>
      <w:pPr>
        <w:ind w:left="720" w:firstLine="0"/>
      </w:pPr>
      <w:rPr>
        <w:rFonts w:ascii="Courier New" w:hAnsi="Courier New" w:cs="Courier New"/>
      </w:rPr>
    </w:lvl>
    <w:lvl w:ilvl="2" w:tplc="A12A5280">
      <w:numFmt w:val="bullet"/>
      <w:lvlText w:val=""/>
      <w:lvlJc w:val="left"/>
      <w:pPr>
        <w:ind w:left="1440" w:firstLine="0"/>
      </w:pPr>
      <w:rPr>
        <w:rFonts w:ascii="Wingdings" w:eastAsia="Wingdings" w:hAnsi="Wingdings" w:cs="Wingdings"/>
      </w:rPr>
    </w:lvl>
    <w:lvl w:ilvl="3" w:tplc="6C766DD0">
      <w:numFmt w:val="bullet"/>
      <w:lvlText w:val=""/>
      <w:lvlJc w:val="left"/>
      <w:pPr>
        <w:ind w:left="2160" w:firstLine="0"/>
      </w:pPr>
      <w:rPr>
        <w:rFonts w:ascii="Symbol" w:hAnsi="Symbol"/>
      </w:rPr>
    </w:lvl>
    <w:lvl w:ilvl="4" w:tplc="3A344FDE">
      <w:numFmt w:val="bullet"/>
      <w:lvlText w:val="o"/>
      <w:lvlJc w:val="left"/>
      <w:pPr>
        <w:ind w:left="2880" w:firstLine="0"/>
      </w:pPr>
      <w:rPr>
        <w:rFonts w:ascii="Courier New" w:hAnsi="Courier New" w:cs="Courier New"/>
      </w:rPr>
    </w:lvl>
    <w:lvl w:ilvl="5" w:tplc="6ED8AC8E">
      <w:numFmt w:val="bullet"/>
      <w:lvlText w:val=""/>
      <w:lvlJc w:val="left"/>
      <w:pPr>
        <w:ind w:left="3600" w:firstLine="0"/>
      </w:pPr>
      <w:rPr>
        <w:rFonts w:ascii="Wingdings" w:eastAsia="Wingdings" w:hAnsi="Wingdings" w:cs="Wingdings"/>
      </w:rPr>
    </w:lvl>
    <w:lvl w:ilvl="6" w:tplc="31B8AADE">
      <w:numFmt w:val="bullet"/>
      <w:lvlText w:val=""/>
      <w:lvlJc w:val="left"/>
      <w:pPr>
        <w:ind w:left="4320" w:firstLine="0"/>
      </w:pPr>
      <w:rPr>
        <w:rFonts w:ascii="Symbol" w:hAnsi="Symbol"/>
      </w:rPr>
    </w:lvl>
    <w:lvl w:ilvl="7" w:tplc="840053E0">
      <w:numFmt w:val="bullet"/>
      <w:lvlText w:val="o"/>
      <w:lvlJc w:val="left"/>
      <w:pPr>
        <w:ind w:left="5040" w:firstLine="0"/>
      </w:pPr>
      <w:rPr>
        <w:rFonts w:ascii="Courier New" w:hAnsi="Courier New" w:cs="Courier New"/>
      </w:rPr>
    </w:lvl>
    <w:lvl w:ilvl="8" w:tplc="38F44834">
      <w:numFmt w:val="bullet"/>
      <w:lvlText w:val=""/>
      <w:lvlJc w:val="left"/>
      <w:pPr>
        <w:ind w:left="5760" w:firstLine="0"/>
      </w:pPr>
      <w:rPr>
        <w:rFonts w:ascii="Wingdings" w:eastAsia="Wingdings" w:hAnsi="Wingdings" w:cs="Wingdings"/>
      </w:rPr>
    </w:lvl>
  </w:abstractNum>
  <w:abstractNum w:abstractNumId="29" w15:restartNumberingAfterBreak="0">
    <w:nsid w:val="36B56936"/>
    <w:multiLevelType w:val="hybridMultilevel"/>
    <w:tmpl w:val="2B96A6D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32" w15:restartNumberingAfterBreak="0">
    <w:nsid w:val="45796D84"/>
    <w:multiLevelType w:val="hybridMultilevel"/>
    <w:tmpl w:val="C68A27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4"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5"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15E4A9F"/>
    <w:multiLevelType w:val="multilevel"/>
    <w:tmpl w:val="0C54377C"/>
    <w:lvl w:ilvl="0">
      <w:start w:val="4"/>
      <w:numFmt w:val="decimal"/>
      <w:lvlText w:val="%1."/>
      <w:lvlJc w:val="left"/>
      <w:pPr>
        <w:ind w:left="675" w:hanging="67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0" w15:restartNumberingAfterBreak="0">
    <w:nsid w:val="5DD46311"/>
    <w:multiLevelType w:val="hybridMultilevel"/>
    <w:tmpl w:val="A910549E"/>
    <w:lvl w:ilvl="0" w:tplc="36968AEC">
      <w:start w:val="5"/>
      <w:numFmt w:val="bullet"/>
      <w:lvlText w:val="-"/>
      <w:lvlJc w:val="left"/>
      <w:pPr>
        <w:ind w:left="914" w:hanging="360"/>
      </w:pPr>
      <w:rPr>
        <w:rFonts w:ascii="Tahoma" w:eastAsiaTheme="minorHAnsi" w:hAnsi="Tahoma" w:cs="Tahoma"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1" w15:restartNumberingAfterBreak="0">
    <w:nsid w:val="63E51087"/>
    <w:multiLevelType w:val="hybridMultilevel"/>
    <w:tmpl w:val="F8DEFC46"/>
    <w:lvl w:ilvl="0" w:tplc="0409000D">
      <w:start w:val="1"/>
      <w:numFmt w:val="bullet"/>
      <w:lvlText w:val=""/>
      <w:lvlJc w:val="left"/>
      <w:pPr>
        <w:ind w:left="789" w:hanging="360"/>
      </w:pPr>
      <w:rPr>
        <w:rFonts w:ascii="Wingdings" w:hAnsi="Wingdings"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42" w15:restartNumberingAfterBreak="0">
    <w:nsid w:val="65C573B4"/>
    <w:multiLevelType w:val="multilevel"/>
    <w:tmpl w:val="468486A4"/>
    <w:lvl w:ilvl="0">
      <w:start w:val="1"/>
      <w:numFmt w:val="lowerRoman"/>
      <w:lvlText w:val="%1."/>
      <w:lvlJc w:val="right"/>
      <w:pPr>
        <w:tabs>
          <w:tab w:val="num" w:pos="630"/>
        </w:tabs>
        <w:ind w:left="630" w:hanging="360"/>
      </w:pPr>
    </w:lvl>
    <w:lvl w:ilvl="1">
      <w:start w:val="1"/>
      <w:numFmt w:val="lowerRoman"/>
      <w:lvlText w:val="%2."/>
      <w:lvlJc w:val="right"/>
      <w:pPr>
        <w:tabs>
          <w:tab w:val="num" w:pos="1350"/>
        </w:tabs>
        <w:ind w:left="1350" w:hanging="360"/>
      </w:pPr>
    </w:lvl>
    <w:lvl w:ilvl="2">
      <w:start w:val="1"/>
      <w:numFmt w:val="lowerRoman"/>
      <w:lvlText w:val="%3."/>
      <w:lvlJc w:val="right"/>
      <w:pPr>
        <w:tabs>
          <w:tab w:val="num" w:pos="2070"/>
        </w:tabs>
        <w:ind w:left="2070" w:hanging="360"/>
      </w:pPr>
    </w:lvl>
    <w:lvl w:ilvl="3">
      <w:start w:val="1"/>
      <w:numFmt w:val="lowerRoman"/>
      <w:lvlText w:val="%4."/>
      <w:lvlJc w:val="right"/>
      <w:pPr>
        <w:tabs>
          <w:tab w:val="num" w:pos="2790"/>
        </w:tabs>
        <w:ind w:left="2790" w:hanging="360"/>
      </w:pPr>
    </w:lvl>
    <w:lvl w:ilvl="4">
      <w:start w:val="1"/>
      <w:numFmt w:val="lowerRoman"/>
      <w:lvlText w:val="%5."/>
      <w:lvlJc w:val="right"/>
      <w:pPr>
        <w:tabs>
          <w:tab w:val="num" w:pos="3510"/>
        </w:tabs>
        <w:ind w:left="3510" w:hanging="360"/>
      </w:pPr>
    </w:lvl>
    <w:lvl w:ilvl="5">
      <w:start w:val="1"/>
      <w:numFmt w:val="lowerRoman"/>
      <w:lvlText w:val="%6."/>
      <w:lvlJc w:val="right"/>
      <w:pPr>
        <w:tabs>
          <w:tab w:val="num" w:pos="4230"/>
        </w:tabs>
        <w:ind w:left="4230" w:hanging="360"/>
      </w:pPr>
    </w:lvl>
    <w:lvl w:ilvl="6">
      <w:start w:val="1"/>
      <w:numFmt w:val="lowerRoman"/>
      <w:lvlText w:val="%7."/>
      <w:lvlJc w:val="right"/>
      <w:pPr>
        <w:tabs>
          <w:tab w:val="num" w:pos="4950"/>
        </w:tabs>
        <w:ind w:left="4950" w:hanging="360"/>
      </w:pPr>
    </w:lvl>
    <w:lvl w:ilvl="7">
      <w:start w:val="1"/>
      <w:numFmt w:val="lowerRoman"/>
      <w:lvlText w:val="%8."/>
      <w:lvlJc w:val="right"/>
      <w:pPr>
        <w:tabs>
          <w:tab w:val="num" w:pos="5670"/>
        </w:tabs>
        <w:ind w:left="5670" w:hanging="360"/>
      </w:pPr>
    </w:lvl>
    <w:lvl w:ilvl="8">
      <w:start w:val="1"/>
      <w:numFmt w:val="lowerRoman"/>
      <w:lvlText w:val="%9."/>
      <w:lvlJc w:val="right"/>
      <w:pPr>
        <w:tabs>
          <w:tab w:val="num" w:pos="6390"/>
        </w:tabs>
        <w:ind w:left="6390" w:hanging="360"/>
      </w:pPr>
    </w:lvl>
  </w:abstractNum>
  <w:abstractNum w:abstractNumId="43"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4"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6F2D6E2F"/>
    <w:multiLevelType w:val="hybridMultilevel"/>
    <w:tmpl w:val="A41082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9" w15:restartNumberingAfterBreak="0">
    <w:nsid w:val="7C5D4B4C"/>
    <w:multiLevelType w:val="hybridMultilevel"/>
    <w:tmpl w:val="81D8CE40"/>
    <w:lvl w:ilvl="0" w:tplc="0409001B">
      <w:start w:val="1"/>
      <w:numFmt w:val="lowerRoman"/>
      <w:lvlText w:val="%1."/>
      <w:lvlJc w:val="right"/>
      <w:pPr>
        <w:ind w:left="900" w:hanging="360"/>
      </w:pPr>
      <w:rPr>
        <w:rFonts w:hint="default"/>
      </w:rPr>
    </w:lvl>
    <w:lvl w:ilvl="1" w:tplc="FFFFFFFF" w:tentative="1">
      <w:start w:val="1"/>
      <w:numFmt w:val="bullet"/>
      <w:lvlText w:val="o"/>
      <w:lvlJc w:val="left"/>
      <w:pPr>
        <w:ind w:left="1620" w:hanging="360"/>
      </w:pPr>
      <w:rPr>
        <w:rFonts w:ascii="Courier New" w:hAnsi="Courier New" w:cs="Courier New" w:hint="default"/>
      </w:rPr>
    </w:lvl>
    <w:lvl w:ilvl="2" w:tplc="FFFFFFFF" w:tentative="1">
      <w:start w:val="1"/>
      <w:numFmt w:val="bullet"/>
      <w:lvlText w:val=""/>
      <w:lvlJc w:val="left"/>
      <w:pPr>
        <w:ind w:left="2340" w:hanging="360"/>
      </w:pPr>
      <w:rPr>
        <w:rFonts w:ascii="Wingdings" w:hAnsi="Wingdings" w:hint="default"/>
      </w:rPr>
    </w:lvl>
    <w:lvl w:ilvl="3" w:tplc="FFFFFFFF" w:tentative="1">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50" w15:restartNumberingAfterBreak="0">
    <w:nsid w:val="7E08484B"/>
    <w:multiLevelType w:val="hybridMultilevel"/>
    <w:tmpl w:val="62FE4912"/>
    <w:lvl w:ilvl="0" w:tplc="FF80747E">
      <w:start w:val="1"/>
      <w:numFmt w:val="decimal"/>
      <w:lvlText w:val="%1."/>
      <w:lvlJc w:val="left"/>
      <w:pPr>
        <w:ind w:left="720" w:hanging="360"/>
      </w:pPr>
      <w:rPr>
        <w:rFonts w:cs="Times New Roman"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80629109">
    <w:abstractNumId w:val="1"/>
  </w:num>
  <w:num w:numId="2" w16cid:durableId="1188518826">
    <w:abstractNumId w:val="3"/>
  </w:num>
  <w:num w:numId="3" w16cid:durableId="1506818026">
    <w:abstractNumId w:val="4"/>
  </w:num>
  <w:num w:numId="4" w16cid:durableId="791940520">
    <w:abstractNumId w:val="8"/>
  </w:num>
  <w:num w:numId="5" w16cid:durableId="480856078">
    <w:abstractNumId w:val="9"/>
  </w:num>
  <w:num w:numId="6" w16cid:durableId="1076627138">
    <w:abstractNumId w:val="46"/>
  </w:num>
  <w:num w:numId="7" w16cid:durableId="1647272095">
    <w:abstractNumId w:val="47"/>
  </w:num>
  <w:num w:numId="8" w16cid:durableId="1058670139">
    <w:abstractNumId w:val="22"/>
  </w:num>
  <w:num w:numId="9" w16cid:durableId="1875998646">
    <w:abstractNumId w:val="37"/>
  </w:num>
  <w:num w:numId="10" w16cid:durableId="1444614398">
    <w:abstractNumId w:val="26"/>
  </w:num>
  <w:num w:numId="11" w16cid:durableId="239171114">
    <w:abstractNumId w:val="19"/>
  </w:num>
  <w:num w:numId="12" w16cid:durableId="1908952195">
    <w:abstractNumId w:val="44"/>
  </w:num>
  <w:num w:numId="13" w16cid:durableId="1198615268">
    <w:abstractNumId w:val="51"/>
  </w:num>
  <w:num w:numId="14" w16cid:durableId="674772843">
    <w:abstractNumId w:val="34"/>
  </w:num>
  <w:num w:numId="15" w16cid:durableId="170028807">
    <w:abstractNumId w:val="20"/>
  </w:num>
  <w:num w:numId="16" w16cid:durableId="1565339231">
    <w:abstractNumId w:val="31"/>
  </w:num>
  <w:num w:numId="17" w16cid:durableId="932781002">
    <w:abstractNumId w:val="30"/>
  </w:num>
  <w:num w:numId="18" w16cid:durableId="29308042">
    <w:abstractNumId w:val="17"/>
  </w:num>
  <w:num w:numId="19" w16cid:durableId="6876054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92603214">
    <w:abstractNumId w:val="23"/>
  </w:num>
  <w:num w:numId="21" w16cid:durableId="1192373766">
    <w:abstractNumId w:val="23"/>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1839610134">
    <w:abstractNumId w:val="33"/>
  </w:num>
  <w:num w:numId="23" w16cid:durableId="984897525">
    <w:abstractNumId w:val="35"/>
  </w:num>
  <w:num w:numId="24" w16cid:durableId="551845462">
    <w:abstractNumId w:val="43"/>
  </w:num>
  <w:num w:numId="25" w16cid:durableId="1981763232">
    <w:abstractNumId w:val="48"/>
  </w:num>
  <w:num w:numId="26" w16cid:durableId="775634023">
    <w:abstractNumId w:val="25"/>
  </w:num>
  <w:num w:numId="27" w16cid:durableId="1956136377">
    <w:abstractNumId w:val="21"/>
  </w:num>
  <w:num w:numId="28" w16cid:durableId="165632638">
    <w:abstractNumId w:val="38"/>
  </w:num>
  <w:num w:numId="29" w16cid:durableId="657539808">
    <w:abstractNumId w:val="39"/>
  </w:num>
  <w:num w:numId="30" w16cid:durableId="1388069444">
    <w:abstractNumId w:val="14"/>
  </w:num>
  <w:num w:numId="31" w16cid:durableId="839007402">
    <w:abstractNumId w:val="40"/>
  </w:num>
  <w:num w:numId="32" w16cid:durableId="1177034626">
    <w:abstractNumId w:val="12"/>
  </w:num>
  <w:num w:numId="33" w16cid:durableId="812527498">
    <w:abstractNumId w:val="32"/>
  </w:num>
  <w:num w:numId="34" w16cid:durableId="217130010">
    <w:abstractNumId w:val="16"/>
  </w:num>
  <w:num w:numId="35" w16cid:durableId="1969125697">
    <w:abstractNumId w:val="24"/>
  </w:num>
  <w:num w:numId="36" w16cid:durableId="119014688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25116553">
    <w:abstractNumId w:val="49"/>
  </w:num>
  <w:num w:numId="38" w16cid:durableId="57749475">
    <w:abstractNumId w:val="18"/>
  </w:num>
  <w:num w:numId="39" w16cid:durableId="1453135516">
    <w:abstractNumId w:val="26"/>
  </w:num>
  <w:num w:numId="40" w16cid:durableId="536745548">
    <w:abstractNumId w:val="27"/>
  </w:num>
  <w:num w:numId="41" w16cid:durableId="1838767442">
    <w:abstractNumId w:val="45"/>
  </w:num>
  <w:num w:numId="42" w16cid:durableId="1733652607">
    <w:abstractNumId w:val="28"/>
  </w:num>
  <w:num w:numId="43" w16cid:durableId="1829054337">
    <w:abstractNumId w:val="36"/>
  </w:num>
  <w:num w:numId="44" w16cid:durableId="758719819">
    <w:abstractNumId w:val="13"/>
  </w:num>
  <w:num w:numId="45" w16cid:durableId="1739473309">
    <w:abstractNumId w:val="15"/>
  </w:num>
  <w:num w:numId="46" w16cid:durableId="675961517">
    <w:abstractNumId w:val="41"/>
  </w:num>
  <w:num w:numId="47" w16cid:durableId="273371379">
    <w:abstractNumId w:val="29"/>
  </w:num>
  <w:num w:numId="48" w16cid:durableId="1538393786">
    <w:abstractNumId w:val="5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349A"/>
    <w:rsid w:val="00005F5C"/>
    <w:rsid w:val="000062FA"/>
    <w:rsid w:val="0000716D"/>
    <w:rsid w:val="0001217D"/>
    <w:rsid w:val="0001375B"/>
    <w:rsid w:val="00013A52"/>
    <w:rsid w:val="00014410"/>
    <w:rsid w:val="000147F3"/>
    <w:rsid w:val="00014F48"/>
    <w:rsid w:val="000152A8"/>
    <w:rsid w:val="00015953"/>
    <w:rsid w:val="00015A9D"/>
    <w:rsid w:val="00015F06"/>
    <w:rsid w:val="00022569"/>
    <w:rsid w:val="000244B8"/>
    <w:rsid w:val="00025B9C"/>
    <w:rsid w:val="00025CD5"/>
    <w:rsid w:val="00026667"/>
    <w:rsid w:val="00026AED"/>
    <w:rsid w:val="0002765E"/>
    <w:rsid w:val="000303BF"/>
    <w:rsid w:val="000309DB"/>
    <w:rsid w:val="0003264A"/>
    <w:rsid w:val="000326F6"/>
    <w:rsid w:val="00032A9F"/>
    <w:rsid w:val="00032BBA"/>
    <w:rsid w:val="0003389C"/>
    <w:rsid w:val="00033BA0"/>
    <w:rsid w:val="00034E19"/>
    <w:rsid w:val="00034FF1"/>
    <w:rsid w:val="00035295"/>
    <w:rsid w:val="00035C19"/>
    <w:rsid w:val="00036CBD"/>
    <w:rsid w:val="00037B97"/>
    <w:rsid w:val="00041C07"/>
    <w:rsid w:val="000422E0"/>
    <w:rsid w:val="00042DB8"/>
    <w:rsid w:val="00043D44"/>
    <w:rsid w:val="00043F27"/>
    <w:rsid w:val="00044A5B"/>
    <w:rsid w:val="00045DCF"/>
    <w:rsid w:val="00045F2D"/>
    <w:rsid w:val="00046044"/>
    <w:rsid w:val="00046293"/>
    <w:rsid w:val="0004724C"/>
    <w:rsid w:val="00047C57"/>
    <w:rsid w:val="000527FB"/>
    <w:rsid w:val="0005488E"/>
    <w:rsid w:val="00055804"/>
    <w:rsid w:val="0005617B"/>
    <w:rsid w:val="00057BBA"/>
    <w:rsid w:val="00057F4A"/>
    <w:rsid w:val="000610D4"/>
    <w:rsid w:val="00061783"/>
    <w:rsid w:val="00061ADD"/>
    <w:rsid w:val="00061DF4"/>
    <w:rsid w:val="000631F7"/>
    <w:rsid w:val="00063FB6"/>
    <w:rsid w:val="000643BB"/>
    <w:rsid w:val="0006490A"/>
    <w:rsid w:val="000650A9"/>
    <w:rsid w:val="000653F1"/>
    <w:rsid w:val="00067067"/>
    <w:rsid w:val="000674D2"/>
    <w:rsid w:val="0006771D"/>
    <w:rsid w:val="000705D7"/>
    <w:rsid w:val="000706B1"/>
    <w:rsid w:val="00070731"/>
    <w:rsid w:val="00072601"/>
    <w:rsid w:val="000738BC"/>
    <w:rsid w:val="00076EBB"/>
    <w:rsid w:val="0008087C"/>
    <w:rsid w:val="000838E8"/>
    <w:rsid w:val="00084419"/>
    <w:rsid w:val="00086782"/>
    <w:rsid w:val="00087FEA"/>
    <w:rsid w:val="000905DF"/>
    <w:rsid w:val="00092ADB"/>
    <w:rsid w:val="00092F07"/>
    <w:rsid w:val="00094287"/>
    <w:rsid w:val="00094B47"/>
    <w:rsid w:val="00094D2D"/>
    <w:rsid w:val="00095840"/>
    <w:rsid w:val="0009738D"/>
    <w:rsid w:val="00097BE6"/>
    <w:rsid w:val="000A3AC6"/>
    <w:rsid w:val="000A4A55"/>
    <w:rsid w:val="000A60A0"/>
    <w:rsid w:val="000A7747"/>
    <w:rsid w:val="000B187C"/>
    <w:rsid w:val="000B236D"/>
    <w:rsid w:val="000B3A30"/>
    <w:rsid w:val="000B6F4E"/>
    <w:rsid w:val="000B7FA2"/>
    <w:rsid w:val="000C04E3"/>
    <w:rsid w:val="000C1AAF"/>
    <w:rsid w:val="000C4648"/>
    <w:rsid w:val="000C4B25"/>
    <w:rsid w:val="000C59AD"/>
    <w:rsid w:val="000C5D2B"/>
    <w:rsid w:val="000D1CEC"/>
    <w:rsid w:val="000D2ED0"/>
    <w:rsid w:val="000D5FB8"/>
    <w:rsid w:val="000D6DFD"/>
    <w:rsid w:val="000D6E10"/>
    <w:rsid w:val="000E04A1"/>
    <w:rsid w:val="000E0B6C"/>
    <w:rsid w:val="000E12F1"/>
    <w:rsid w:val="000E178C"/>
    <w:rsid w:val="000E1C5E"/>
    <w:rsid w:val="000E2020"/>
    <w:rsid w:val="000E2462"/>
    <w:rsid w:val="000E27C3"/>
    <w:rsid w:val="000E3C4E"/>
    <w:rsid w:val="000E6B11"/>
    <w:rsid w:val="000E6DC6"/>
    <w:rsid w:val="000F0E29"/>
    <w:rsid w:val="000F62F0"/>
    <w:rsid w:val="000F6EC1"/>
    <w:rsid w:val="000F6FD9"/>
    <w:rsid w:val="000F7AA1"/>
    <w:rsid w:val="000F7CF2"/>
    <w:rsid w:val="00100156"/>
    <w:rsid w:val="00101D8E"/>
    <w:rsid w:val="00103061"/>
    <w:rsid w:val="00104D6B"/>
    <w:rsid w:val="00105242"/>
    <w:rsid w:val="00105367"/>
    <w:rsid w:val="00105FBE"/>
    <w:rsid w:val="001061A0"/>
    <w:rsid w:val="001105A0"/>
    <w:rsid w:val="00111D5A"/>
    <w:rsid w:val="00114833"/>
    <w:rsid w:val="00115643"/>
    <w:rsid w:val="00116046"/>
    <w:rsid w:val="00116229"/>
    <w:rsid w:val="001201B6"/>
    <w:rsid w:val="001202D5"/>
    <w:rsid w:val="00122891"/>
    <w:rsid w:val="00123153"/>
    <w:rsid w:val="001253B5"/>
    <w:rsid w:val="00125BF8"/>
    <w:rsid w:val="001308CC"/>
    <w:rsid w:val="00130942"/>
    <w:rsid w:val="001312AF"/>
    <w:rsid w:val="0013350B"/>
    <w:rsid w:val="00133814"/>
    <w:rsid w:val="00133E0F"/>
    <w:rsid w:val="00135A3A"/>
    <w:rsid w:val="0013754A"/>
    <w:rsid w:val="00137A93"/>
    <w:rsid w:val="00137DAA"/>
    <w:rsid w:val="0014064C"/>
    <w:rsid w:val="00140781"/>
    <w:rsid w:val="00140CA7"/>
    <w:rsid w:val="00141E27"/>
    <w:rsid w:val="001425FC"/>
    <w:rsid w:val="00143040"/>
    <w:rsid w:val="001452C0"/>
    <w:rsid w:val="00146631"/>
    <w:rsid w:val="00147AA3"/>
    <w:rsid w:val="00147B71"/>
    <w:rsid w:val="00151DC8"/>
    <w:rsid w:val="00153F0B"/>
    <w:rsid w:val="00154368"/>
    <w:rsid w:val="00154623"/>
    <w:rsid w:val="0015499C"/>
    <w:rsid w:val="00155375"/>
    <w:rsid w:val="0015675F"/>
    <w:rsid w:val="00157F39"/>
    <w:rsid w:val="00160AC7"/>
    <w:rsid w:val="00160FCE"/>
    <w:rsid w:val="00163311"/>
    <w:rsid w:val="00163845"/>
    <w:rsid w:val="001649E0"/>
    <w:rsid w:val="00164ED8"/>
    <w:rsid w:val="001652F4"/>
    <w:rsid w:val="0016530B"/>
    <w:rsid w:val="00166662"/>
    <w:rsid w:val="00166AA6"/>
    <w:rsid w:val="00167F10"/>
    <w:rsid w:val="00170B30"/>
    <w:rsid w:val="00170CA8"/>
    <w:rsid w:val="001732D9"/>
    <w:rsid w:val="00175FFA"/>
    <w:rsid w:val="00176CD4"/>
    <w:rsid w:val="00177F66"/>
    <w:rsid w:val="001811C1"/>
    <w:rsid w:val="00181C40"/>
    <w:rsid w:val="00182529"/>
    <w:rsid w:val="001852F3"/>
    <w:rsid w:val="001859FA"/>
    <w:rsid w:val="00186621"/>
    <w:rsid w:val="001867FF"/>
    <w:rsid w:val="001869A5"/>
    <w:rsid w:val="00186BF5"/>
    <w:rsid w:val="00187D66"/>
    <w:rsid w:val="00192697"/>
    <w:rsid w:val="00194C49"/>
    <w:rsid w:val="00195A7F"/>
    <w:rsid w:val="00196E2A"/>
    <w:rsid w:val="001971AE"/>
    <w:rsid w:val="00197834"/>
    <w:rsid w:val="001A317F"/>
    <w:rsid w:val="001A3537"/>
    <w:rsid w:val="001A61D3"/>
    <w:rsid w:val="001A6CEB"/>
    <w:rsid w:val="001B0443"/>
    <w:rsid w:val="001B235A"/>
    <w:rsid w:val="001B2758"/>
    <w:rsid w:val="001B41E5"/>
    <w:rsid w:val="001B4860"/>
    <w:rsid w:val="001B513D"/>
    <w:rsid w:val="001B55ED"/>
    <w:rsid w:val="001B56F1"/>
    <w:rsid w:val="001B585C"/>
    <w:rsid w:val="001B5981"/>
    <w:rsid w:val="001B5CA2"/>
    <w:rsid w:val="001B5D26"/>
    <w:rsid w:val="001B642A"/>
    <w:rsid w:val="001B65F9"/>
    <w:rsid w:val="001B78D3"/>
    <w:rsid w:val="001C3012"/>
    <w:rsid w:val="001C4403"/>
    <w:rsid w:val="001C44A3"/>
    <w:rsid w:val="001C6408"/>
    <w:rsid w:val="001C673F"/>
    <w:rsid w:val="001D06AA"/>
    <w:rsid w:val="001D0C1B"/>
    <w:rsid w:val="001D0D7B"/>
    <w:rsid w:val="001D0F05"/>
    <w:rsid w:val="001D5107"/>
    <w:rsid w:val="001D6B30"/>
    <w:rsid w:val="001E0711"/>
    <w:rsid w:val="001E11F9"/>
    <w:rsid w:val="001E3887"/>
    <w:rsid w:val="001E38A4"/>
    <w:rsid w:val="001E3C20"/>
    <w:rsid w:val="001E4E76"/>
    <w:rsid w:val="001E54F6"/>
    <w:rsid w:val="001E5ADE"/>
    <w:rsid w:val="001E5DE0"/>
    <w:rsid w:val="001E6103"/>
    <w:rsid w:val="001E64FE"/>
    <w:rsid w:val="001E6BA2"/>
    <w:rsid w:val="001F11F8"/>
    <w:rsid w:val="001F40A2"/>
    <w:rsid w:val="001F4428"/>
    <w:rsid w:val="001F455A"/>
    <w:rsid w:val="001F500A"/>
    <w:rsid w:val="001F5F4A"/>
    <w:rsid w:val="00200224"/>
    <w:rsid w:val="00201A77"/>
    <w:rsid w:val="00201E03"/>
    <w:rsid w:val="00202656"/>
    <w:rsid w:val="00202AF8"/>
    <w:rsid w:val="00203D78"/>
    <w:rsid w:val="00207A57"/>
    <w:rsid w:val="00210693"/>
    <w:rsid w:val="002124D4"/>
    <w:rsid w:val="00212681"/>
    <w:rsid w:val="0021350B"/>
    <w:rsid w:val="00213B08"/>
    <w:rsid w:val="002145A1"/>
    <w:rsid w:val="00214DD7"/>
    <w:rsid w:val="0021584B"/>
    <w:rsid w:val="00215C1A"/>
    <w:rsid w:val="002165C3"/>
    <w:rsid w:val="002202DB"/>
    <w:rsid w:val="00220C6B"/>
    <w:rsid w:val="00221291"/>
    <w:rsid w:val="0022772A"/>
    <w:rsid w:val="00231358"/>
    <w:rsid w:val="002333E4"/>
    <w:rsid w:val="0023731E"/>
    <w:rsid w:val="002373E7"/>
    <w:rsid w:val="00240449"/>
    <w:rsid w:val="0024279E"/>
    <w:rsid w:val="00243C69"/>
    <w:rsid w:val="00243F84"/>
    <w:rsid w:val="00244A68"/>
    <w:rsid w:val="0024503F"/>
    <w:rsid w:val="00245754"/>
    <w:rsid w:val="00246172"/>
    <w:rsid w:val="00246973"/>
    <w:rsid w:val="0025005A"/>
    <w:rsid w:val="00250252"/>
    <w:rsid w:val="00250B80"/>
    <w:rsid w:val="00252398"/>
    <w:rsid w:val="00252498"/>
    <w:rsid w:val="00253A05"/>
    <w:rsid w:val="00253F52"/>
    <w:rsid w:val="002548C3"/>
    <w:rsid w:val="002554B6"/>
    <w:rsid w:val="00255F74"/>
    <w:rsid w:val="00256B9F"/>
    <w:rsid w:val="0025797D"/>
    <w:rsid w:val="002604B4"/>
    <w:rsid w:val="002616A3"/>
    <w:rsid w:val="00263C2C"/>
    <w:rsid w:val="00263FBB"/>
    <w:rsid w:val="002654F7"/>
    <w:rsid w:val="00265688"/>
    <w:rsid w:val="00270326"/>
    <w:rsid w:val="00272B7A"/>
    <w:rsid w:val="00272F1F"/>
    <w:rsid w:val="00274473"/>
    <w:rsid w:val="002768B4"/>
    <w:rsid w:val="00277F8F"/>
    <w:rsid w:val="0028077E"/>
    <w:rsid w:val="00280B8B"/>
    <w:rsid w:val="00281EC3"/>
    <w:rsid w:val="00282306"/>
    <w:rsid w:val="002858E5"/>
    <w:rsid w:val="00285B7D"/>
    <w:rsid w:val="00286B99"/>
    <w:rsid w:val="0028724A"/>
    <w:rsid w:val="002906DD"/>
    <w:rsid w:val="00290B29"/>
    <w:rsid w:val="00294393"/>
    <w:rsid w:val="0029545C"/>
    <w:rsid w:val="00295C2E"/>
    <w:rsid w:val="00295FEE"/>
    <w:rsid w:val="0029613C"/>
    <w:rsid w:val="00296F4A"/>
    <w:rsid w:val="002A0196"/>
    <w:rsid w:val="002A0D47"/>
    <w:rsid w:val="002A332A"/>
    <w:rsid w:val="002A3476"/>
    <w:rsid w:val="002A37B5"/>
    <w:rsid w:val="002A5438"/>
    <w:rsid w:val="002A63C2"/>
    <w:rsid w:val="002A65B3"/>
    <w:rsid w:val="002A7C7B"/>
    <w:rsid w:val="002B04BB"/>
    <w:rsid w:val="002B2EA7"/>
    <w:rsid w:val="002B2F6A"/>
    <w:rsid w:val="002B33C9"/>
    <w:rsid w:val="002B4677"/>
    <w:rsid w:val="002B5399"/>
    <w:rsid w:val="002B7D7E"/>
    <w:rsid w:val="002C263A"/>
    <w:rsid w:val="002C42F5"/>
    <w:rsid w:val="002C4383"/>
    <w:rsid w:val="002C50EB"/>
    <w:rsid w:val="002C5823"/>
    <w:rsid w:val="002C76D6"/>
    <w:rsid w:val="002C7E9A"/>
    <w:rsid w:val="002D0CD6"/>
    <w:rsid w:val="002D0D70"/>
    <w:rsid w:val="002D10B9"/>
    <w:rsid w:val="002D1817"/>
    <w:rsid w:val="002D1A70"/>
    <w:rsid w:val="002D20D2"/>
    <w:rsid w:val="002D24F8"/>
    <w:rsid w:val="002D2A70"/>
    <w:rsid w:val="002D4295"/>
    <w:rsid w:val="002D42B9"/>
    <w:rsid w:val="002D63D3"/>
    <w:rsid w:val="002E1FDE"/>
    <w:rsid w:val="002E219D"/>
    <w:rsid w:val="002E3CAD"/>
    <w:rsid w:val="002E6472"/>
    <w:rsid w:val="002E6C04"/>
    <w:rsid w:val="002E76AD"/>
    <w:rsid w:val="002F15FA"/>
    <w:rsid w:val="002F2BED"/>
    <w:rsid w:val="002F2E92"/>
    <w:rsid w:val="002F337B"/>
    <w:rsid w:val="002F345D"/>
    <w:rsid w:val="002F5250"/>
    <w:rsid w:val="002F5759"/>
    <w:rsid w:val="002F59FE"/>
    <w:rsid w:val="002F6676"/>
    <w:rsid w:val="002F718F"/>
    <w:rsid w:val="002F74B3"/>
    <w:rsid w:val="003027DE"/>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2D"/>
    <w:rsid w:val="003218ED"/>
    <w:rsid w:val="00322BC3"/>
    <w:rsid w:val="00325734"/>
    <w:rsid w:val="00325C93"/>
    <w:rsid w:val="003260E1"/>
    <w:rsid w:val="00331981"/>
    <w:rsid w:val="00332192"/>
    <w:rsid w:val="003329FF"/>
    <w:rsid w:val="0033462B"/>
    <w:rsid w:val="00334AD6"/>
    <w:rsid w:val="00334FCA"/>
    <w:rsid w:val="003352C8"/>
    <w:rsid w:val="003355E7"/>
    <w:rsid w:val="003366E9"/>
    <w:rsid w:val="00336E40"/>
    <w:rsid w:val="00337D8E"/>
    <w:rsid w:val="00341581"/>
    <w:rsid w:val="0034186C"/>
    <w:rsid w:val="00341F6A"/>
    <w:rsid w:val="003423F4"/>
    <w:rsid w:val="00343BB2"/>
    <w:rsid w:val="00343E94"/>
    <w:rsid w:val="003445A5"/>
    <w:rsid w:val="00344FB9"/>
    <w:rsid w:val="0034647E"/>
    <w:rsid w:val="00346ADE"/>
    <w:rsid w:val="00346EFF"/>
    <w:rsid w:val="00347430"/>
    <w:rsid w:val="00352231"/>
    <w:rsid w:val="003528AF"/>
    <w:rsid w:val="0035478E"/>
    <w:rsid w:val="0035494D"/>
    <w:rsid w:val="0035781F"/>
    <w:rsid w:val="00357CEB"/>
    <w:rsid w:val="003620B2"/>
    <w:rsid w:val="00363799"/>
    <w:rsid w:val="00365129"/>
    <w:rsid w:val="0036512D"/>
    <w:rsid w:val="00366319"/>
    <w:rsid w:val="0036645B"/>
    <w:rsid w:val="00367AD5"/>
    <w:rsid w:val="00367B06"/>
    <w:rsid w:val="00370D99"/>
    <w:rsid w:val="00370EB2"/>
    <w:rsid w:val="00371877"/>
    <w:rsid w:val="00372204"/>
    <w:rsid w:val="00372DB8"/>
    <w:rsid w:val="00373B83"/>
    <w:rsid w:val="00374457"/>
    <w:rsid w:val="003744A8"/>
    <w:rsid w:val="00375FD8"/>
    <w:rsid w:val="00376A3A"/>
    <w:rsid w:val="00377A13"/>
    <w:rsid w:val="00380F25"/>
    <w:rsid w:val="003822A5"/>
    <w:rsid w:val="003844DC"/>
    <w:rsid w:val="00384C5F"/>
    <w:rsid w:val="00385477"/>
    <w:rsid w:val="003859F5"/>
    <w:rsid w:val="003875CB"/>
    <w:rsid w:val="00387954"/>
    <w:rsid w:val="00390733"/>
    <w:rsid w:val="00390A51"/>
    <w:rsid w:val="0039187D"/>
    <w:rsid w:val="00395A63"/>
    <w:rsid w:val="00395B4A"/>
    <w:rsid w:val="003967C9"/>
    <w:rsid w:val="003A0B33"/>
    <w:rsid w:val="003A109E"/>
    <w:rsid w:val="003A206A"/>
    <w:rsid w:val="003A4033"/>
    <w:rsid w:val="003A58A3"/>
    <w:rsid w:val="003A5AAC"/>
    <w:rsid w:val="003A702D"/>
    <w:rsid w:val="003B04C4"/>
    <w:rsid w:val="003B0E89"/>
    <w:rsid w:val="003B13AE"/>
    <w:rsid w:val="003B188D"/>
    <w:rsid w:val="003B18AD"/>
    <w:rsid w:val="003B211F"/>
    <w:rsid w:val="003B2A61"/>
    <w:rsid w:val="003B2FC7"/>
    <w:rsid w:val="003B3131"/>
    <w:rsid w:val="003B4D3A"/>
    <w:rsid w:val="003B51C3"/>
    <w:rsid w:val="003B5439"/>
    <w:rsid w:val="003B6231"/>
    <w:rsid w:val="003B7A5D"/>
    <w:rsid w:val="003C0732"/>
    <w:rsid w:val="003C0ACD"/>
    <w:rsid w:val="003C2BEF"/>
    <w:rsid w:val="003C5A56"/>
    <w:rsid w:val="003C5B37"/>
    <w:rsid w:val="003D0035"/>
    <w:rsid w:val="003D047E"/>
    <w:rsid w:val="003D0692"/>
    <w:rsid w:val="003D154A"/>
    <w:rsid w:val="003D1750"/>
    <w:rsid w:val="003D21DA"/>
    <w:rsid w:val="003D3032"/>
    <w:rsid w:val="003D5F3C"/>
    <w:rsid w:val="003D5F82"/>
    <w:rsid w:val="003D60E4"/>
    <w:rsid w:val="003E1CBC"/>
    <w:rsid w:val="003E1DB4"/>
    <w:rsid w:val="003E289C"/>
    <w:rsid w:val="003E3336"/>
    <w:rsid w:val="003E34BF"/>
    <w:rsid w:val="003E35FD"/>
    <w:rsid w:val="003E366C"/>
    <w:rsid w:val="003E4177"/>
    <w:rsid w:val="003E44A9"/>
    <w:rsid w:val="003E4A7B"/>
    <w:rsid w:val="003E5239"/>
    <w:rsid w:val="003E609D"/>
    <w:rsid w:val="003F02EE"/>
    <w:rsid w:val="003F0D9A"/>
    <w:rsid w:val="003F29C4"/>
    <w:rsid w:val="003F2A53"/>
    <w:rsid w:val="003F3008"/>
    <w:rsid w:val="003F50B0"/>
    <w:rsid w:val="003F6F09"/>
    <w:rsid w:val="003F7D30"/>
    <w:rsid w:val="00400357"/>
    <w:rsid w:val="004004AE"/>
    <w:rsid w:val="00401C3F"/>
    <w:rsid w:val="0040268E"/>
    <w:rsid w:val="00402DA7"/>
    <w:rsid w:val="0040438A"/>
    <w:rsid w:val="00405F8E"/>
    <w:rsid w:val="004063F1"/>
    <w:rsid w:val="00407351"/>
    <w:rsid w:val="004076A7"/>
    <w:rsid w:val="004119B6"/>
    <w:rsid w:val="0041248A"/>
    <w:rsid w:val="004126E4"/>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319CD"/>
    <w:rsid w:val="00433D32"/>
    <w:rsid w:val="00433E35"/>
    <w:rsid w:val="004355E9"/>
    <w:rsid w:val="00437CE2"/>
    <w:rsid w:val="004415F3"/>
    <w:rsid w:val="00441D66"/>
    <w:rsid w:val="00443415"/>
    <w:rsid w:val="004443B1"/>
    <w:rsid w:val="00451F31"/>
    <w:rsid w:val="004552CB"/>
    <w:rsid w:val="00456381"/>
    <w:rsid w:val="00457061"/>
    <w:rsid w:val="00457DC9"/>
    <w:rsid w:val="00460746"/>
    <w:rsid w:val="00461CF6"/>
    <w:rsid w:val="004629AE"/>
    <w:rsid w:val="0046383D"/>
    <w:rsid w:val="004659E1"/>
    <w:rsid w:val="00465DC2"/>
    <w:rsid w:val="004717A5"/>
    <w:rsid w:val="0047223E"/>
    <w:rsid w:val="0047274B"/>
    <w:rsid w:val="0047394F"/>
    <w:rsid w:val="004754F1"/>
    <w:rsid w:val="004819F3"/>
    <w:rsid w:val="004825A1"/>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3846"/>
    <w:rsid w:val="004938DF"/>
    <w:rsid w:val="00493C63"/>
    <w:rsid w:val="0049631E"/>
    <w:rsid w:val="004963E3"/>
    <w:rsid w:val="00497512"/>
    <w:rsid w:val="00497D35"/>
    <w:rsid w:val="00497D93"/>
    <w:rsid w:val="004A04DD"/>
    <w:rsid w:val="004A1634"/>
    <w:rsid w:val="004A23B9"/>
    <w:rsid w:val="004A3382"/>
    <w:rsid w:val="004A4285"/>
    <w:rsid w:val="004A5344"/>
    <w:rsid w:val="004A55A5"/>
    <w:rsid w:val="004A6155"/>
    <w:rsid w:val="004A7BC0"/>
    <w:rsid w:val="004B0E2A"/>
    <w:rsid w:val="004B162A"/>
    <w:rsid w:val="004B24A7"/>
    <w:rsid w:val="004B29C9"/>
    <w:rsid w:val="004B44F4"/>
    <w:rsid w:val="004B5E49"/>
    <w:rsid w:val="004B759E"/>
    <w:rsid w:val="004B7E25"/>
    <w:rsid w:val="004C05F8"/>
    <w:rsid w:val="004C145A"/>
    <w:rsid w:val="004C19BF"/>
    <w:rsid w:val="004C3A66"/>
    <w:rsid w:val="004C3BBE"/>
    <w:rsid w:val="004C402D"/>
    <w:rsid w:val="004C4576"/>
    <w:rsid w:val="004C54F8"/>
    <w:rsid w:val="004C64D0"/>
    <w:rsid w:val="004C72B8"/>
    <w:rsid w:val="004D042A"/>
    <w:rsid w:val="004D0444"/>
    <w:rsid w:val="004D19FB"/>
    <w:rsid w:val="004D1C23"/>
    <w:rsid w:val="004D1DCE"/>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34C6"/>
    <w:rsid w:val="004F5F72"/>
    <w:rsid w:val="004F7472"/>
    <w:rsid w:val="004F75FA"/>
    <w:rsid w:val="004F7C52"/>
    <w:rsid w:val="00501A34"/>
    <w:rsid w:val="00501C7A"/>
    <w:rsid w:val="0050215C"/>
    <w:rsid w:val="0050219F"/>
    <w:rsid w:val="00504020"/>
    <w:rsid w:val="00505022"/>
    <w:rsid w:val="005052DB"/>
    <w:rsid w:val="005052FB"/>
    <w:rsid w:val="0050585E"/>
    <w:rsid w:val="00505BF7"/>
    <w:rsid w:val="00505F28"/>
    <w:rsid w:val="00507584"/>
    <w:rsid w:val="00510D76"/>
    <w:rsid w:val="005110BE"/>
    <w:rsid w:val="005117CA"/>
    <w:rsid w:val="0051184D"/>
    <w:rsid w:val="00512083"/>
    <w:rsid w:val="005140E7"/>
    <w:rsid w:val="00514DAC"/>
    <w:rsid w:val="005158F1"/>
    <w:rsid w:val="0051599E"/>
    <w:rsid w:val="0052106E"/>
    <w:rsid w:val="00523863"/>
    <w:rsid w:val="00523EEE"/>
    <w:rsid w:val="00523F26"/>
    <w:rsid w:val="005252D6"/>
    <w:rsid w:val="00526056"/>
    <w:rsid w:val="00527ABB"/>
    <w:rsid w:val="005314D0"/>
    <w:rsid w:val="00531E90"/>
    <w:rsid w:val="00533BF0"/>
    <w:rsid w:val="00535BFB"/>
    <w:rsid w:val="00536181"/>
    <w:rsid w:val="00537AE1"/>
    <w:rsid w:val="0054025C"/>
    <w:rsid w:val="0054042A"/>
    <w:rsid w:val="00540A73"/>
    <w:rsid w:val="00542891"/>
    <w:rsid w:val="00544548"/>
    <w:rsid w:val="00544615"/>
    <w:rsid w:val="00544A26"/>
    <w:rsid w:val="005450AE"/>
    <w:rsid w:val="005452CE"/>
    <w:rsid w:val="00545346"/>
    <w:rsid w:val="00550040"/>
    <w:rsid w:val="005502CE"/>
    <w:rsid w:val="00550D8B"/>
    <w:rsid w:val="0055409C"/>
    <w:rsid w:val="005550B0"/>
    <w:rsid w:val="00556A23"/>
    <w:rsid w:val="005573FC"/>
    <w:rsid w:val="00557BBB"/>
    <w:rsid w:val="00560C7F"/>
    <w:rsid w:val="0056194A"/>
    <w:rsid w:val="005632FF"/>
    <w:rsid w:val="00565241"/>
    <w:rsid w:val="00567706"/>
    <w:rsid w:val="005709FC"/>
    <w:rsid w:val="0057126B"/>
    <w:rsid w:val="00573756"/>
    <w:rsid w:val="00573F8E"/>
    <w:rsid w:val="00574DB6"/>
    <w:rsid w:val="0057514C"/>
    <w:rsid w:val="00576767"/>
    <w:rsid w:val="0058063E"/>
    <w:rsid w:val="00580A0B"/>
    <w:rsid w:val="00580BCD"/>
    <w:rsid w:val="0058155F"/>
    <w:rsid w:val="005818CF"/>
    <w:rsid w:val="00582A95"/>
    <w:rsid w:val="0058394A"/>
    <w:rsid w:val="00585042"/>
    <w:rsid w:val="00585045"/>
    <w:rsid w:val="00586C4A"/>
    <w:rsid w:val="005875C2"/>
    <w:rsid w:val="00592BCD"/>
    <w:rsid w:val="00592F60"/>
    <w:rsid w:val="00594FE8"/>
    <w:rsid w:val="00596075"/>
    <w:rsid w:val="00597F8A"/>
    <w:rsid w:val="005A0ACC"/>
    <w:rsid w:val="005A0EE6"/>
    <w:rsid w:val="005A1609"/>
    <w:rsid w:val="005A1CDF"/>
    <w:rsid w:val="005A1E91"/>
    <w:rsid w:val="005A3530"/>
    <w:rsid w:val="005A402F"/>
    <w:rsid w:val="005A4339"/>
    <w:rsid w:val="005A4DB0"/>
    <w:rsid w:val="005A4FDD"/>
    <w:rsid w:val="005A6D1D"/>
    <w:rsid w:val="005A6D30"/>
    <w:rsid w:val="005A74FF"/>
    <w:rsid w:val="005B1089"/>
    <w:rsid w:val="005B128F"/>
    <w:rsid w:val="005B1D5A"/>
    <w:rsid w:val="005B2BAA"/>
    <w:rsid w:val="005B2CE7"/>
    <w:rsid w:val="005B2FB9"/>
    <w:rsid w:val="005B4566"/>
    <w:rsid w:val="005B57E8"/>
    <w:rsid w:val="005B672D"/>
    <w:rsid w:val="005B6E69"/>
    <w:rsid w:val="005C1119"/>
    <w:rsid w:val="005C3372"/>
    <w:rsid w:val="005C3380"/>
    <w:rsid w:val="005C5855"/>
    <w:rsid w:val="005D05C9"/>
    <w:rsid w:val="005D123B"/>
    <w:rsid w:val="005D1542"/>
    <w:rsid w:val="005D1B15"/>
    <w:rsid w:val="005D22D7"/>
    <w:rsid w:val="005D2713"/>
    <w:rsid w:val="005D2BD7"/>
    <w:rsid w:val="005D3218"/>
    <w:rsid w:val="005D3E33"/>
    <w:rsid w:val="005D3F14"/>
    <w:rsid w:val="005D47EF"/>
    <w:rsid w:val="005D5446"/>
    <w:rsid w:val="005D5924"/>
    <w:rsid w:val="005D6014"/>
    <w:rsid w:val="005D675C"/>
    <w:rsid w:val="005D71CB"/>
    <w:rsid w:val="005D73ED"/>
    <w:rsid w:val="005D780B"/>
    <w:rsid w:val="005E433F"/>
    <w:rsid w:val="005E7812"/>
    <w:rsid w:val="005E7CFF"/>
    <w:rsid w:val="005F1735"/>
    <w:rsid w:val="005F219A"/>
    <w:rsid w:val="005F6FEE"/>
    <w:rsid w:val="00600A42"/>
    <w:rsid w:val="00601749"/>
    <w:rsid w:val="0060266F"/>
    <w:rsid w:val="00602A33"/>
    <w:rsid w:val="00603221"/>
    <w:rsid w:val="00603A43"/>
    <w:rsid w:val="00605A3F"/>
    <w:rsid w:val="00606D5A"/>
    <w:rsid w:val="00606EF6"/>
    <w:rsid w:val="006116B0"/>
    <w:rsid w:val="006119DB"/>
    <w:rsid w:val="00611C19"/>
    <w:rsid w:val="006134D0"/>
    <w:rsid w:val="006137C2"/>
    <w:rsid w:val="00614898"/>
    <w:rsid w:val="00621A10"/>
    <w:rsid w:val="00621C15"/>
    <w:rsid w:val="00621EF0"/>
    <w:rsid w:val="00623457"/>
    <w:rsid w:val="00624353"/>
    <w:rsid w:val="006250CC"/>
    <w:rsid w:val="00626490"/>
    <w:rsid w:val="006266B1"/>
    <w:rsid w:val="00631E78"/>
    <w:rsid w:val="00635DF7"/>
    <w:rsid w:val="0063694E"/>
    <w:rsid w:val="00636D5B"/>
    <w:rsid w:val="00641561"/>
    <w:rsid w:val="00641C65"/>
    <w:rsid w:val="0064201A"/>
    <w:rsid w:val="00642AAC"/>
    <w:rsid w:val="00643224"/>
    <w:rsid w:val="00643AB6"/>
    <w:rsid w:val="00644158"/>
    <w:rsid w:val="0064449A"/>
    <w:rsid w:val="00644670"/>
    <w:rsid w:val="00644E9C"/>
    <w:rsid w:val="006458F8"/>
    <w:rsid w:val="00646262"/>
    <w:rsid w:val="00647461"/>
    <w:rsid w:val="00647B24"/>
    <w:rsid w:val="006500F2"/>
    <w:rsid w:val="0065188A"/>
    <w:rsid w:val="00651A97"/>
    <w:rsid w:val="00653F07"/>
    <w:rsid w:val="006547E4"/>
    <w:rsid w:val="006559B4"/>
    <w:rsid w:val="006572C1"/>
    <w:rsid w:val="006607CE"/>
    <w:rsid w:val="00661F3B"/>
    <w:rsid w:val="0067004F"/>
    <w:rsid w:val="00670541"/>
    <w:rsid w:val="00670E43"/>
    <w:rsid w:val="006712BB"/>
    <w:rsid w:val="006712BF"/>
    <w:rsid w:val="006719D5"/>
    <w:rsid w:val="00671CE2"/>
    <w:rsid w:val="006726E4"/>
    <w:rsid w:val="00672C9B"/>
    <w:rsid w:val="00672DE1"/>
    <w:rsid w:val="00673490"/>
    <w:rsid w:val="00675282"/>
    <w:rsid w:val="006755FB"/>
    <w:rsid w:val="0067665B"/>
    <w:rsid w:val="0067674B"/>
    <w:rsid w:val="006771AF"/>
    <w:rsid w:val="00680005"/>
    <w:rsid w:val="00683114"/>
    <w:rsid w:val="00683307"/>
    <w:rsid w:val="006838F7"/>
    <w:rsid w:val="00685B7D"/>
    <w:rsid w:val="00685B92"/>
    <w:rsid w:val="00685FDF"/>
    <w:rsid w:val="0068732F"/>
    <w:rsid w:val="00687D77"/>
    <w:rsid w:val="00687F93"/>
    <w:rsid w:val="00692A78"/>
    <w:rsid w:val="00693CC3"/>
    <w:rsid w:val="0069435C"/>
    <w:rsid w:val="00694974"/>
    <w:rsid w:val="00695491"/>
    <w:rsid w:val="00697532"/>
    <w:rsid w:val="006A1396"/>
    <w:rsid w:val="006A37AB"/>
    <w:rsid w:val="006A3CA8"/>
    <w:rsid w:val="006A656C"/>
    <w:rsid w:val="006A67B9"/>
    <w:rsid w:val="006A6A63"/>
    <w:rsid w:val="006A6AE4"/>
    <w:rsid w:val="006A7951"/>
    <w:rsid w:val="006A7CB6"/>
    <w:rsid w:val="006B06BF"/>
    <w:rsid w:val="006B2319"/>
    <w:rsid w:val="006B3489"/>
    <w:rsid w:val="006B55CD"/>
    <w:rsid w:val="006B6AD9"/>
    <w:rsid w:val="006B76B1"/>
    <w:rsid w:val="006B7B33"/>
    <w:rsid w:val="006C03D6"/>
    <w:rsid w:val="006C055E"/>
    <w:rsid w:val="006C086E"/>
    <w:rsid w:val="006C0D33"/>
    <w:rsid w:val="006C37D5"/>
    <w:rsid w:val="006C38D8"/>
    <w:rsid w:val="006C47C8"/>
    <w:rsid w:val="006C61C1"/>
    <w:rsid w:val="006D17B0"/>
    <w:rsid w:val="006D3DA7"/>
    <w:rsid w:val="006D523A"/>
    <w:rsid w:val="006D5EF5"/>
    <w:rsid w:val="006D70E7"/>
    <w:rsid w:val="006E092B"/>
    <w:rsid w:val="006E4901"/>
    <w:rsid w:val="006E4C2E"/>
    <w:rsid w:val="006E5AB3"/>
    <w:rsid w:val="006E5DB7"/>
    <w:rsid w:val="006E75EE"/>
    <w:rsid w:val="006E7ADD"/>
    <w:rsid w:val="006F0660"/>
    <w:rsid w:val="006F18F4"/>
    <w:rsid w:val="006F430F"/>
    <w:rsid w:val="006F4821"/>
    <w:rsid w:val="006F691A"/>
    <w:rsid w:val="00701BF0"/>
    <w:rsid w:val="007032F4"/>
    <w:rsid w:val="00704D1F"/>
    <w:rsid w:val="007059C8"/>
    <w:rsid w:val="007060B5"/>
    <w:rsid w:val="007079D6"/>
    <w:rsid w:val="0071259E"/>
    <w:rsid w:val="0071303E"/>
    <w:rsid w:val="007132E2"/>
    <w:rsid w:val="00713656"/>
    <w:rsid w:val="00715492"/>
    <w:rsid w:val="00716C59"/>
    <w:rsid w:val="007173E9"/>
    <w:rsid w:val="0071754A"/>
    <w:rsid w:val="007201B2"/>
    <w:rsid w:val="00720790"/>
    <w:rsid w:val="00720EE6"/>
    <w:rsid w:val="00722D14"/>
    <w:rsid w:val="00723994"/>
    <w:rsid w:val="00725FEA"/>
    <w:rsid w:val="00726A81"/>
    <w:rsid w:val="0072750F"/>
    <w:rsid w:val="00730200"/>
    <w:rsid w:val="00730982"/>
    <w:rsid w:val="00730E2E"/>
    <w:rsid w:val="00730FB9"/>
    <w:rsid w:val="0073386D"/>
    <w:rsid w:val="00733DC9"/>
    <w:rsid w:val="00733E72"/>
    <w:rsid w:val="007340CA"/>
    <w:rsid w:val="00740045"/>
    <w:rsid w:val="0074334B"/>
    <w:rsid w:val="00743739"/>
    <w:rsid w:val="00743848"/>
    <w:rsid w:val="00745634"/>
    <w:rsid w:val="00746BA9"/>
    <w:rsid w:val="00747739"/>
    <w:rsid w:val="00747D5B"/>
    <w:rsid w:val="00750826"/>
    <w:rsid w:val="0075145D"/>
    <w:rsid w:val="0075146F"/>
    <w:rsid w:val="0075191E"/>
    <w:rsid w:val="007541C6"/>
    <w:rsid w:val="00754574"/>
    <w:rsid w:val="007547C3"/>
    <w:rsid w:val="00754F62"/>
    <w:rsid w:val="00755711"/>
    <w:rsid w:val="0075605C"/>
    <w:rsid w:val="007574C4"/>
    <w:rsid w:val="00760738"/>
    <w:rsid w:val="00762389"/>
    <w:rsid w:val="007662F0"/>
    <w:rsid w:val="00766AC6"/>
    <w:rsid w:val="00767047"/>
    <w:rsid w:val="00767D08"/>
    <w:rsid w:val="007702DC"/>
    <w:rsid w:val="00770BE5"/>
    <w:rsid w:val="00770F53"/>
    <w:rsid w:val="007716B4"/>
    <w:rsid w:val="00772112"/>
    <w:rsid w:val="00772723"/>
    <w:rsid w:val="00774C51"/>
    <w:rsid w:val="007800C1"/>
    <w:rsid w:val="00780173"/>
    <w:rsid w:val="007848FB"/>
    <w:rsid w:val="00784CFD"/>
    <w:rsid w:val="0078594A"/>
    <w:rsid w:val="00786855"/>
    <w:rsid w:val="007879F0"/>
    <w:rsid w:val="0079396E"/>
    <w:rsid w:val="00793D43"/>
    <w:rsid w:val="007959F4"/>
    <w:rsid w:val="00796046"/>
    <w:rsid w:val="007A0404"/>
    <w:rsid w:val="007A0CF7"/>
    <w:rsid w:val="007A2205"/>
    <w:rsid w:val="007A29CC"/>
    <w:rsid w:val="007A36BD"/>
    <w:rsid w:val="007A3AC0"/>
    <w:rsid w:val="007A42C6"/>
    <w:rsid w:val="007A7030"/>
    <w:rsid w:val="007A778C"/>
    <w:rsid w:val="007A7DCA"/>
    <w:rsid w:val="007B024B"/>
    <w:rsid w:val="007B5925"/>
    <w:rsid w:val="007B62F5"/>
    <w:rsid w:val="007C009B"/>
    <w:rsid w:val="007C032A"/>
    <w:rsid w:val="007C06F4"/>
    <w:rsid w:val="007C1FD7"/>
    <w:rsid w:val="007C2DE1"/>
    <w:rsid w:val="007C3D4C"/>
    <w:rsid w:val="007C4F19"/>
    <w:rsid w:val="007C6571"/>
    <w:rsid w:val="007C6DF1"/>
    <w:rsid w:val="007C6E3D"/>
    <w:rsid w:val="007D167A"/>
    <w:rsid w:val="007D2CC2"/>
    <w:rsid w:val="007D3A48"/>
    <w:rsid w:val="007D6395"/>
    <w:rsid w:val="007D679C"/>
    <w:rsid w:val="007D69F3"/>
    <w:rsid w:val="007D6FE2"/>
    <w:rsid w:val="007D792E"/>
    <w:rsid w:val="007E000B"/>
    <w:rsid w:val="007E243D"/>
    <w:rsid w:val="007E2EB5"/>
    <w:rsid w:val="007E61C0"/>
    <w:rsid w:val="007E6DF3"/>
    <w:rsid w:val="007E6FDE"/>
    <w:rsid w:val="007E73F5"/>
    <w:rsid w:val="007E74EC"/>
    <w:rsid w:val="007F03FD"/>
    <w:rsid w:val="007F07A4"/>
    <w:rsid w:val="007F2C74"/>
    <w:rsid w:val="007F3E46"/>
    <w:rsid w:val="007F7282"/>
    <w:rsid w:val="007F7398"/>
    <w:rsid w:val="00800496"/>
    <w:rsid w:val="00801202"/>
    <w:rsid w:val="00801521"/>
    <w:rsid w:val="00802F25"/>
    <w:rsid w:val="008037A6"/>
    <w:rsid w:val="00803EC4"/>
    <w:rsid w:val="00806C9F"/>
    <w:rsid w:val="00806FAB"/>
    <w:rsid w:val="0080736B"/>
    <w:rsid w:val="00810EBB"/>
    <w:rsid w:val="00811DEB"/>
    <w:rsid w:val="008129E2"/>
    <w:rsid w:val="0081422D"/>
    <w:rsid w:val="00814752"/>
    <w:rsid w:val="008155AF"/>
    <w:rsid w:val="0081766D"/>
    <w:rsid w:val="00821852"/>
    <w:rsid w:val="0082284D"/>
    <w:rsid w:val="008246E5"/>
    <w:rsid w:val="00824E13"/>
    <w:rsid w:val="008276B2"/>
    <w:rsid w:val="008277DE"/>
    <w:rsid w:val="00827C49"/>
    <w:rsid w:val="00827CEF"/>
    <w:rsid w:val="008306FF"/>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50EBA"/>
    <w:rsid w:val="00853A4C"/>
    <w:rsid w:val="00853F27"/>
    <w:rsid w:val="00854733"/>
    <w:rsid w:val="00854F57"/>
    <w:rsid w:val="008617EB"/>
    <w:rsid w:val="0086457E"/>
    <w:rsid w:val="00865C6A"/>
    <w:rsid w:val="00865C7D"/>
    <w:rsid w:val="00866D81"/>
    <w:rsid w:val="008679A7"/>
    <w:rsid w:val="00867A8D"/>
    <w:rsid w:val="008702D8"/>
    <w:rsid w:val="00872F65"/>
    <w:rsid w:val="008739D4"/>
    <w:rsid w:val="0087631A"/>
    <w:rsid w:val="0087656E"/>
    <w:rsid w:val="0087763B"/>
    <w:rsid w:val="00877F68"/>
    <w:rsid w:val="008818C6"/>
    <w:rsid w:val="00881B11"/>
    <w:rsid w:val="00881FDA"/>
    <w:rsid w:val="008820DB"/>
    <w:rsid w:val="00882E06"/>
    <w:rsid w:val="00882E44"/>
    <w:rsid w:val="008833AE"/>
    <w:rsid w:val="00883EF7"/>
    <w:rsid w:val="0088463F"/>
    <w:rsid w:val="00885D8B"/>
    <w:rsid w:val="0088655F"/>
    <w:rsid w:val="00887225"/>
    <w:rsid w:val="00891776"/>
    <w:rsid w:val="008917A8"/>
    <w:rsid w:val="00892358"/>
    <w:rsid w:val="00892932"/>
    <w:rsid w:val="00893B0F"/>
    <w:rsid w:val="00893CDA"/>
    <w:rsid w:val="00893E05"/>
    <w:rsid w:val="00893E37"/>
    <w:rsid w:val="00894F95"/>
    <w:rsid w:val="008A116E"/>
    <w:rsid w:val="008A2615"/>
    <w:rsid w:val="008A3546"/>
    <w:rsid w:val="008A3DAA"/>
    <w:rsid w:val="008A3FC9"/>
    <w:rsid w:val="008A4C03"/>
    <w:rsid w:val="008A4F49"/>
    <w:rsid w:val="008B04E3"/>
    <w:rsid w:val="008B18E4"/>
    <w:rsid w:val="008B41C9"/>
    <w:rsid w:val="008B4966"/>
    <w:rsid w:val="008B546A"/>
    <w:rsid w:val="008B55E3"/>
    <w:rsid w:val="008B685D"/>
    <w:rsid w:val="008B6FE1"/>
    <w:rsid w:val="008B7637"/>
    <w:rsid w:val="008C0BF3"/>
    <w:rsid w:val="008C3156"/>
    <w:rsid w:val="008C3823"/>
    <w:rsid w:val="008C400C"/>
    <w:rsid w:val="008C4A29"/>
    <w:rsid w:val="008C6F6A"/>
    <w:rsid w:val="008C7FFC"/>
    <w:rsid w:val="008D102A"/>
    <w:rsid w:val="008D181B"/>
    <w:rsid w:val="008D1CFE"/>
    <w:rsid w:val="008D502E"/>
    <w:rsid w:val="008D5706"/>
    <w:rsid w:val="008E0D9D"/>
    <w:rsid w:val="008E15CB"/>
    <w:rsid w:val="008E18C3"/>
    <w:rsid w:val="008E36D7"/>
    <w:rsid w:val="008E4236"/>
    <w:rsid w:val="008E43C4"/>
    <w:rsid w:val="008E444E"/>
    <w:rsid w:val="008E47E5"/>
    <w:rsid w:val="008F1CDD"/>
    <w:rsid w:val="008F2261"/>
    <w:rsid w:val="008F2472"/>
    <w:rsid w:val="008F30DE"/>
    <w:rsid w:val="008F3F57"/>
    <w:rsid w:val="008F4C61"/>
    <w:rsid w:val="008F5B72"/>
    <w:rsid w:val="008F63C5"/>
    <w:rsid w:val="008F6735"/>
    <w:rsid w:val="008F7E20"/>
    <w:rsid w:val="009006B5"/>
    <w:rsid w:val="00904B8A"/>
    <w:rsid w:val="00907FAD"/>
    <w:rsid w:val="00910C04"/>
    <w:rsid w:val="009136C1"/>
    <w:rsid w:val="009144E7"/>
    <w:rsid w:val="009152EB"/>
    <w:rsid w:val="00915939"/>
    <w:rsid w:val="00915C7C"/>
    <w:rsid w:val="00915DD9"/>
    <w:rsid w:val="00916110"/>
    <w:rsid w:val="00917576"/>
    <w:rsid w:val="009177D5"/>
    <w:rsid w:val="0092107C"/>
    <w:rsid w:val="00921082"/>
    <w:rsid w:val="00921670"/>
    <w:rsid w:val="00921D35"/>
    <w:rsid w:val="00922468"/>
    <w:rsid w:val="009237A9"/>
    <w:rsid w:val="00925636"/>
    <w:rsid w:val="00930E97"/>
    <w:rsid w:val="009325D7"/>
    <w:rsid w:val="00932CAD"/>
    <w:rsid w:val="009331B5"/>
    <w:rsid w:val="00933266"/>
    <w:rsid w:val="00934091"/>
    <w:rsid w:val="009354F1"/>
    <w:rsid w:val="00937DE5"/>
    <w:rsid w:val="00941CA2"/>
    <w:rsid w:val="00942D7E"/>
    <w:rsid w:val="009433B4"/>
    <w:rsid w:val="009449F8"/>
    <w:rsid w:val="009453B2"/>
    <w:rsid w:val="00945C8A"/>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3EE5"/>
    <w:rsid w:val="009649DC"/>
    <w:rsid w:val="00964D8C"/>
    <w:rsid w:val="009652BD"/>
    <w:rsid w:val="0096539B"/>
    <w:rsid w:val="009658D3"/>
    <w:rsid w:val="00966FED"/>
    <w:rsid w:val="00970864"/>
    <w:rsid w:val="009715CE"/>
    <w:rsid w:val="009732FC"/>
    <w:rsid w:val="00976CBB"/>
    <w:rsid w:val="00980FFC"/>
    <w:rsid w:val="0098350A"/>
    <w:rsid w:val="00983B09"/>
    <w:rsid w:val="00984171"/>
    <w:rsid w:val="00984A46"/>
    <w:rsid w:val="009851CA"/>
    <w:rsid w:val="0098582F"/>
    <w:rsid w:val="00985ED9"/>
    <w:rsid w:val="00986151"/>
    <w:rsid w:val="00987460"/>
    <w:rsid w:val="009877DD"/>
    <w:rsid w:val="00990911"/>
    <w:rsid w:val="00990A3B"/>
    <w:rsid w:val="009914CC"/>
    <w:rsid w:val="00993706"/>
    <w:rsid w:val="00994167"/>
    <w:rsid w:val="00996C3E"/>
    <w:rsid w:val="00996D04"/>
    <w:rsid w:val="00997953"/>
    <w:rsid w:val="009A0F79"/>
    <w:rsid w:val="009A13D7"/>
    <w:rsid w:val="009A1C0F"/>
    <w:rsid w:val="009A284F"/>
    <w:rsid w:val="009A2B17"/>
    <w:rsid w:val="009A3D76"/>
    <w:rsid w:val="009A3E22"/>
    <w:rsid w:val="009A4DBA"/>
    <w:rsid w:val="009A656D"/>
    <w:rsid w:val="009A66CB"/>
    <w:rsid w:val="009B195F"/>
    <w:rsid w:val="009B1A8B"/>
    <w:rsid w:val="009B278A"/>
    <w:rsid w:val="009B5911"/>
    <w:rsid w:val="009B6AAD"/>
    <w:rsid w:val="009B6DC2"/>
    <w:rsid w:val="009C0AFF"/>
    <w:rsid w:val="009C14A3"/>
    <w:rsid w:val="009C1885"/>
    <w:rsid w:val="009C1BEB"/>
    <w:rsid w:val="009C1F70"/>
    <w:rsid w:val="009C3C60"/>
    <w:rsid w:val="009C54A1"/>
    <w:rsid w:val="009C5EA6"/>
    <w:rsid w:val="009C6FF6"/>
    <w:rsid w:val="009C7C00"/>
    <w:rsid w:val="009D2D0A"/>
    <w:rsid w:val="009D3802"/>
    <w:rsid w:val="009D3BDA"/>
    <w:rsid w:val="009D5082"/>
    <w:rsid w:val="009E1A71"/>
    <w:rsid w:val="009E2028"/>
    <w:rsid w:val="009E25A5"/>
    <w:rsid w:val="009E2813"/>
    <w:rsid w:val="009E2949"/>
    <w:rsid w:val="009E35AB"/>
    <w:rsid w:val="009E3BD5"/>
    <w:rsid w:val="009E58E5"/>
    <w:rsid w:val="009E6742"/>
    <w:rsid w:val="009F2455"/>
    <w:rsid w:val="009F473A"/>
    <w:rsid w:val="009F623E"/>
    <w:rsid w:val="009F6884"/>
    <w:rsid w:val="009F688B"/>
    <w:rsid w:val="00A00118"/>
    <w:rsid w:val="00A01EC2"/>
    <w:rsid w:val="00A05069"/>
    <w:rsid w:val="00A06BE3"/>
    <w:rsid w:val="00A07192"/>
    <w:rsid w:val="00A11FC8"/>
    <w:rsid w:val="00A12F7D"/>
    <w:rsid w:val="00A17E65"/>
    <w:rsid w:val="00A204F8"/>
    <w:rsid w:val="00A20DEF"/>
    <w:rsid w:val="00A22261"/>
    <w:rsid w:val="00A22456"/>
    <w:rsid w:val="00A22DAD"/>
    <w:rsid w:val="00A23DF2"/>
    <w:rsid w:val="00A23EAB"/>
    <w:rsid w:val="00A2526D"/>
    <w:rsid w:val="00A2658B"/>
    <w:rsid w:val="00A30F24"/>
    <w:rsid w:val="00A31B41"/>
    <w:rsid w:val="00A329A7"/>
    <w:rsid w:val="00A334BA"/>
    <w:rsid w:val="00A406A5"/>
    <w:rsid w:val="00A41B17"/>
    <w:rsid w:val="00A41E03"/>
    <w:rsid w:val="00A42E66"/>
    <w:rsid w:val="00A4342C"/>
    <w:rsid w:val="00A43B99"/>
    <w:rsid w:val="00A449C6"/>
    <w:rsid w:val="00A44EC6"/>
    <w:rsid w:val="00A465E2"/>
    <w:rsid w:val="00A4737C"/>
    <w:rsid w:val="00A5214E"/>
    <w:rsid w:val="00A52A34"/>
    <w:rsid w:val="00A54AB4"/>
    <w:rsid w:val="00A5670E"/>
    <w:rsid w:val="00A56F06"/>
    <w:rsid w:val="00A57790"/>
    <w:rsid w:val="00A57BD8"/>
    <w:rsid w:val="00A57FE4"/>
    <w:rsid w:val="00A60B6C"/>
    <w:rsid w:val="00A6133A"/>
    <w:rsid w:val="00A6137F"/>
    <w:rsid w:val="00A613D1"/>
    <w:rsid w:val="00A61AA7"/>
    <w:rsid w:val="00A632B2"/>
    <w:rsid w:val="00A651BA"/>
    <w:rsid w:val="00A6584E"/>
    <w:rsid w:val="00A659E1"/>
    <w:rsid w:val="00A66112"/>
    <w:rsid w:val="00A66378"/>
    <w:rsid w:val="00A66B44"/>
    <w:rsid w:val="00A70112"/>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450D"/>
    <w:rsid w:val="00A9669D"/>
    <w:rsid w:val="00A96A46"/>
    <w:rsid w:val="00A977D0"/>
    <w:rsid w:val="00AA0691"/>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1C3C"/>
    <w:rsid w:val="00AC27B1"/>
    <w:rsid w:val="00AC2E76"/>
    <w:rsid w:val="00AC5EFF"/>
    <w:rsid w:val="00AC6490"/>
    <w:rsid w:val="00AD0D09"/>
    <w:rsid w:val="00AD2F7C"/>
    <w:rsid w:val="00AD3C9D"/>
    <w:rsid w:val="00AD558F"/>
    <w:rsid w:val="00AD58A8"/>
    <w:rsid w:val="00AD6824"/>
    <w:rsid w:val="00AD70BB"/>
    <w:rsid w:val="00AD76E6"/>
    <w:rsid w:val="00AD7DFB"/>
    <w:rsid w:val="00AE09AD"/>
    <w:rsid w:val="00AE1240"/>
    <w:rsid w:val="00AE21AF"/>
    <w:rsid w:val="00AE28D7"/>
    <w:rsid w:val="00AE32CA"/>
    <w:rsid w:val="00AE3E98"/>
    <w:rsid w:val="00AE5595"/>
    <w:rsid w:val="00AE5B7C"/>
    <w:rsid w:val="00AF0612"/>
    <w:rsid w:val="00AF1EF4"/>
    <w:rsid w:val="00AF20F1"/>
    <w:rsid w:val="00AF4A90"/>
    <w:rsid w:val="00AF6BC2"/>
    <w:rsid w:val="00AF7640"/>
    <w:rsid w:val="00AF7A8A"/>
    <w:rsid w:val="00B00DE1"/>
    <w:rsid w:val="00B01EB4"/>
    <w:rsid w:val="00B02215"/>
    <w:rsid w:val="00B02D71"/>
    <w:rsid w:val="00B048E7"/>
    <w:rsid w:val="00B04AF3"/>
    <w:rsid w:val="00B04C97"/>
    <w:rsid w:val="00B05B5D"/>
    <w:rsid w:val="00B07864"/>
    <w:rsid w:val="00B07C02"/>
    <w:rsid w:val="00B10BA1"/>
    <w:rsid w:val="00B11217"/>
    <w:rsid w:val="00B1145F"/>
    <w:rsid w:val="00B1259E"/>
    <w:rsid w:val="00B143DA"/>
    <w:rsid w:val="00B16B8B"/>
    <w:rsid w:val="00B20201"/>
    <w:rsid w:val="00B21041"/>
    <w:rsid w:val="00B21220"/>
    <w:rsid w:val="00B2164A"/>
    <w:rsid w:val="00B21B27"/>
    <w:rsid w:val="00B21E1B"/>
    <w:rsid w:val="00B21F56"/>
    <w:rsid w:val="00B22C3C"/>
    <w:rsid w:val="00B22F8D"/>
    <w:rsid w:val="00B23FCC"/>
    <w:rsid w:val="00B256BC"/>
    <w:rsid w:val="00B25C8F"/>
    <w:rsid w:val="00B305B0"/>
    <w:rsid w:val="00B32226"/>
    <w:rsid w:val="00B3313C"/>
    <w:rsid w:val="00B33BF4"/>
    <w:rsid w:val="00B34884"/>
    <w:rsid w:val="00B35CF1"/>
    <w:rsid w:val="00B3685F"/>
    <w:rsid w:val="00B3743C"/>
    <w:rsid w:val="00B3759B"/>
    <w:rsid w:val="00B37D0A"/>
    <w:rsid w:val="00B40363"/>
    <w:rsid w:val="00B40451"/>
    <w:rsid w:val="00B40B33"/>
    <w:rsid w:val="00B411FF"/>
    <w:rsid w:val="00B42BA2"/>
    <w:rsid w:val="00B43BB4"/>
    <w:rsid w:val="00B44182"/>
    <w:rsid w:val="00B4685E"/>
    <w:rsid w:val="00B50C47"/>
    <w:rsid w:val="00B52059"/>
    <w:rsid w:val="00B523C8"/>
    <w:rsid w:val="00B530BB"/>
    <w:rsid w:val="00B53297"/>
    <w:rsid w:val="00B53859"/>
    <w:rsid w:val="00B55E73"/>
    <w:rsid w:val="00B56A76"/>
    <w:rsid w:val="00B6066A"/>
    <w:rsid w:val="00B60E7A"/>
    <w:rsid w:val="00B6180B"/>
    <w:rsid w:val="00B61FA7"/>
    <w:rsid w:val="00B622FA"/>
    <w:rsid w:val="00B63602"/>
    <w:rsid w:val="00B64F94"/>
    <w:rsid w:val="00B6523D"/>
    <w:rsid w:val="00B65713"/>
    <w:rsid w:val="00B65D70"/>
    <w:rsid w:val="00B66786"/>
    <w:rsid w:val="00B71569"/>
    <w:rsid w:val="00B71CA0"/>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581"/>
    <w:rsid w:val="00B90B4B"/>
    <w:rsid w:val="00B9111A"/>
    <w:rsid w:val="00B94118"/>
    <w:rsid w:val="00B941FC"/>
    <w:rsid w:val="00B9437F"/>
    <w:rsid w:val="00B94EF9"/>
    <w:rsid w:val="00B96028"/>
    <w:rsid w:val="00B97398"/>
    <w:rsid w:val="00BA02D6"/>
    <w:rsid w:val="00BA0693"/>
    <w:rsid w:val="00BA1D8E"/>
    <w:rsid w:val="00BA2DC9"/>
    <w:rsid w:val="00BB1157"/>
    <w:rsid w:val="00BB14D1"/>
    <w:rsid w:val="00BB3801"/>
    <w:rsid w:val="00BB4613"/>
    <w:rsid w:val="00BB555C"/>
    <w:rsid w:val="00BB5BD6"/>
    <w:rsid w:val="00BB63F6"/>
    <w:rsid w:val="00BC485D"/>
    <w:rsid w:val="00BC50F5"/>
    <w:rsid w:val="00BC5C62"/>
    <w:rsid w:val="00BC5C8E"/>
    <w:rsid w:val="00BD0298"/>
    <w:rsid w:val="00BD15F9"/>
    <w:rsid w:val="00BD2017"/>
    <w:rsid w:val="00BD2C63"/>
    <w:rsid w:val="00BD318C"/>
    <w:rsid w:val="00BD358F"/>
    <w:rsid w:val="00BD3B12"/>
    <w:rsid w:val="00BD3D0F"/>
    <w:rsid w:val="00BD3F4C"/>
    <w:rsid w:val="00BD5411"/>
    <w:rsid w:val="00BD5515"/>
    <w:rsid w:val="00BD55C4"/>
    <w:rsid w:val="00BD5E53"/>
    <w:rsid w:val="00BD6D0B"/>
    <w:rsid w:val="00BD71D8"/>
    <w:rsid w:val="00BD7A9D"/>
    <w:rsid w:val="00BE0328"/>
    <w:rsid w:val="00BE40FF"/>
    <w:rsid w:val="00BE6F4C"/>
    <w:rsid w:val="00BE73E8"/>
    <w:rsid w:val="00BE74F7"/>
    <w:rsid w:val="00BE779C"/>
    <w:rsid w:val="00BF1D2A"/>
    <w:rsid w:val="00BF2891"/>
    <w:rsid w:val="00BF3AEF"/>
    <w:rsid w:val="00BF6024"/>
    <w:rsid w:val="00C00860"/>
    <w:rsid w:val="00C00AC3"/>
    <w:rsid w:val="00C0210C"/>
    <w:rsid w:val="00C04E19"/>
    <w:rsid w:val="00C06285"/>
    <w:rsid w:val="00C066AE"/>
    <w:rsid w:val="00C10123"/>
    <w:rsid w:val="00C103BA"/>
    <w:rsid w:val="00C1135D"/>
    <w:rsid w:val="00C12ADD"/>
    <w:rsid w:val="00C131D0"/>
    <w:rsid w:val="00C148B6"/>
    <w:rsid w:val="00C15414"/>
    <w:rsid w:val="00C15797"/>
    <w:rsid w:val="00C15B52"/>
    <w:rsid w:val="00C16D10"/>
    <w:rsid w:val="00C20660"/>
    <w:rsid w:val="00C20F40"/>
    <w:rsid w:val="00C21426"/>
    <w:rsid w:val="00C24419"/>
    <w:rsid w:val="00C25AFF"/>
    <w:rsid w:val="00C26638"/>
    <w:rsid w:val="00C277E3"/>
    <w:rsid w:val="00C27C6E"/>
    <w:rsid w:val="00C27CEC"/>
    <w:rsid w:val="00C326F6"/>
    <w:rsid w:val="00C32872"/>
    <w:rsid w:val="00C32AE0"/>
    <w:rsid w:val="00C33C73"/>
    <w:rsid w:val="00C34B9F"/>
    <w:rsid w:val="00C35C21"/>
    <w:rsid w:val="00C3643F"/>
    <w:rsid w:val="00C36FBE"/>
    <w:rsid w:val="00C40EC3"/>
    <w:rsid w:val="00C40FB9"/>
    <w:rsid w:val="00C4217E"/>
    <w:rsid w:val="00C442A6"/>
    <w:rsid w:val="00C50319"/>
    <w:rsid w:val="00C5091E"/>
    <w:rsid w:val="00C52DD2"/>
    <w:rsid w:val="00C535AC"/>
    <w:rsid w:val="00C53743"/>
    <w:rsid w:val="00C54C91"/>
    <w:rsid w:val="00C570AF"/>
    <w:rsid w:val="00C5722A"/>
    <w:rsid w:val="00C5749E"/>
    <w:rsid w:val="00C57BFF"/>
    <w:rsid w:val="00C622A6"/>
    <w:rsid w:val="00C6427F"/>
    <w:rsid w:val="00C651CD"/>
    <w:rsid w:val="00C6622B"/>
    <w:rsid w:val="00C66EE2"/>
    <w:rsid w:val="00C673A6"/>
    <w:rsid w:val="00C70979"/>
    <w:rsid w:val="00C70B7E"/>
    <w:rsid w:val="00C71236"/>
    <w:rsid w:val="00C71722"/>
    <w:rsid w:val="00C74072"/>
    <w:rsid w:val="00C7538D"/>
    <w:rsid w:val="00C77CBD"/>
    <w:rsid w:val="00C77D57"/>
    <w:rsid w:val="00C8038E"/>
    <w:rsid w:val="00C81258"/>
    <w:rsid w:val="00C82832"/>
    <w:rsid w:val="00C82DB4"/>
    <w:rsid w:val="00C8339C"/>
    <w:rsid w:val="00C837EE"/>
    <w:rsid w:val="00C843CA"/>
    <w:rsid w:val="00C84B11"/>
    <w:rsid w:val="00C86E94"/>
    <w:rsid w:val="00C86EDB"/>
    <w:rsid w:val="00C87C2F"/>
    <w:rsid w:val="00C908BD"/>
    <w:rsid w:val="00C90A04"/>
    <w:rsid w:val="00C91AA6"/>
    <w:rsid w:val="00C92505"/>
    <w:rsid w:val="00C93069"/>
    <w:rsid w:val="00C931A2"/>
    <w:rsid w:val="00C93CF5"/>
    <w:rsid w:val="00C94338"/>
    <w:rsid w:val="00C946E9"/>
    <w:rsid w:val="00C95ACA"/>
    <w:rsid w:val="00C960CF"/>
    <w:rsid w:val="00C9729F"/>
    <w:rsid w:val="00C9790A"/>
    <w:rsid w:val="00CA11FB"/>
    <w:rsid w:val="00CA1F25"/>
    <w:rsid w:val="00CA2027"/>
    <w:rsid w:val="00CA2CB9"/>
    <w:rsid w:val="00CA3D8B"/>
    <w:rsid w:val="00CA4C44"/>
    <w:rsid w:val="00CA50A3"/>
    <w:rsid w:val="00CA543A"/>
    <w:rsid w:val="00CA5BBB"/>
    <w:rsid w:val="00CA6082"/>
    <w:rsid w:val="00CA7AEF"/>
    <w:rsid w:val="00CA7CA9"/>
    <w:rsid w:val="00CB09B1"/>
    <w:rsid w:val="00CB1740"/>
    <w:rsid w:val="00CB27A7"/>
    <w:rsid w:val="00CB3073"/>
    <w:rsid w:val="00CB670F"/>
    <w:rsid w:val="00CC2818"/>
    <w:rsid w:val="00CC477D"/>
    <w:rsid w:val="00CC5353"/>
    <w:rsid w:val="00CC5E9C"/>
    <w:rsid w:val="00CC5F3F"/>
    <w:rsid w:val="00CC7F57"/>
    <w:rsid w:val="00CD1C1F"/>
    <w:rsid w:val="00CD22D1"/>
    <w:rsid w:val="00CD280F"/>
    <w:rsid w:val="00CD2A7F"/>
    <w:rsid w:val="00CD3B0E"/>
    <w:rsid w:val="00CD3B97"/>
    <w:rsid w:val="00CD3BDA"/>
    <w:rsid w:val="00CD4F51"/>
    <w:rsid w:val="00CD5633"/>
    <w:rsid w:val="00CD5884"/>
    <w:rsid w:val="00CD776A"/>
    <w:rsid w:val="00CD7843"/>
    <w:rsid w:val="00CE0239"/>
    <w:rsid w:val="00CE12C7"/>
    <w:rsid w:val="00CE145E"/>
    <w:rsid w:val="00CE1C80"/>
    <w:rsid w:val="00CE2561"/>
    <w:rsid w:val="00CE3230"/>
    <w:rsid w:val="00CE64F0"/>
    <w:rsid w:val="00CF092F"/>
    <w:rsid w:val="00CF0EAB"/>
    <w:rsid w:val="00CF1C2C"/>
    <w:rsid w:val="00CF3A5B"/>
    <w:rsid w:val="00CF3CCB"/>
    <w:rsid w:val="00CF3FE6"/>
    <w:rsid w:val="00CF5B69"/>
    <w:rsid w:val="00CF6D1A"/>
    <w:rsid w:val="00CF6DA6"/>
    <w:rsid w:val="00CF74F2"/>
    <w:rsid w:val="00D00F43"/>
    <w:rsid w:val="00D04758"/>
    <w:rsid w:val="00D04EA9"/>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3EE2"/>
    <w:rsid w:val="00D241A4"/>
    <w:rsid w:val="00D246C2"/>
    <w:rsid w:val="00D25C82"/>
    <w:rsid w:val="00D25E9B"/>
    <w:rsid w:val="00D27608"/>
    <w:rsid w:val="00D30600"/>
    <w:rsid w:val="00D32087"/>
    <w:rsid w:val="00D322BC"/>
    <w:rsid w:val="00D3541D"/>
    <w:rsid w:val="00D370A8"/>
    <w:rsid w:val="00D37B8E"/>
    <w:rsid w:val="00D41480"/>
    <w:rsid w:val="00D415B7"/>
    <w:rsid w:val="00D4164C"/>
    <w:rsid w:val="00D4298A"/>
    <w:rsid w:val="00D44208"/>
    <w:rsid w:val="00D4442C"/>
    <w:rsid w:val="00D44A42"/>
    <w:rsid w:val="00D4573F"/>
    <w:rsid w:val="00D45D61"/>
    <w:rsid w:val="00D472F0"/>
    <w:rsid w:val="00D47499"/>
    <w:rsid w:val="00D47603"/>
    <w:rsid w:val="00D50CDE"/>
    <w:rsid w:val="00D50D14"/>
    <w:rsid w:val="00D51954"/>
    <w:rsid w:val="00D5279B"/>
    <w:rsid w:val="00D52D6B"/>
    <w:rsid w:val="00D54321"/>
    <w:rsid w:val="00D54636"/>
    <w:rsid w:val="00D547CD"/>
    <w:rsid w:val="00D54FB9"/>
    <w:rsid w:val="00D56132"/>
    <w:rsid w:val="00D6202B"/>
    <w:rsid w:val="00D62ABC"/>
    <w:rsid w:val="00D62BA6"/>
    <w:rsid w:val="00D633BE"/>
    <w:rsid w:val="00D670EE"/>
    <w:rsid w:val="00D705C7"/>
    <w:rsid w:val="00D70DF4"/>
    <w:rsid w:val="00D712DF"/>
    <w:rsid w:val="00D71446"/>
    <w:rsid w:val="00D72C0C"/>
    <w:rsid w:val="00D743A6"/>
    <w:rsid w:val="00D75347"/>
    <w:rsid w:val="00D75A0F"/>
    <w:rsid w:val="00D75D93"/>
    <w:rsid w:val="00D76AD7"/>
    <w:rsid w:val="00D77616"/>
    <w:rsid w:val="00D820D3"/>
    <w:rsid w:val="00D82765"/>
    <w:rsid w:val="00D83E2D"/>
    <w:rsid w:val="00D86293"/>
    <w:rsid w:val="00D873EA"/>
    <w:rsid w:val="00D87E8F"/>
    <w:rsid w:val="00D91D13"/>
    <w:rsid w:val="00D92E5F"/>
    <w:rsid w:val="00D9353E"/>
    <w:rsid w:val="00D9390F"/>
    <w:rsid w:val="00D93C0C"/>
    <w:rsid w:val="00D9608C"/>
    <w:rsid w:val="00D961F2"/>
    <w:rsid w:val="00DA0893"/>
    <w:rsid w:val="00DA0EE7"/>
    <w:rsid w:val="00DA1579"/>
    <w:rsid w:val="00DA2A67"/>
    <w:rsid w:val="00DA32CE"/>
    <w:rsid w:val="00DA360B"/>
    <w:rsid w:val="00DA4667"/>
    <w:rsid w:val="00DB024C"/>
    <w:rsid w:val="00DB125B"/>
    <w:rsid w:val="00DB13B2"/>
    <w:rsid w:val="00DB2700"/>
    <w:rsid w:val="00DB2BAF"/>
    <w:rsid w:val="00DB34E8"/>
    <w:rsid w:val="00DB4A5E"/>
    <w:rsid w:val="00DB65C6"/>
    <w:rsid w:val="00DB6E4F"/>
    <w:rsid w:val="00DC11E3"/>
    <w:rsid w:val="00DC5139"/>
    <w:rsid w:val="00DC5735"/>
    <w:rsid w:val="00DC687B"/>
    <w:rsid w:val="00DC73A2"/>
    <w:rsid w:val="00DD0F6F"/>
    <w:rsid w:val="00DD1A4B"/>
    <w:rsid w:val="00DD223D"/>
    <w:rsid w:val="00DD2BF2"/>
    <w:rsid w:val="00DD2EB2"/>
    <w:rsid w:val="00DD5DDD"/>
    <w:rsid w:val="00DD65EE"/>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4D79"/>
    <w:rsid w:val="00DF6A45"/>
    <w:rsid w:val="00DF6A64"/>
    <w:rsid w:val="00E009C3"/>
    <w:rsid w:val="00E012D7"/>
    <w:rsid w:val="00E01F92"/>
    <w:rsid w:val="00E02986"/>
    <w:rsid w:val="00E03665"/>
    <w:rsid w:val="00E03D45"/>
    <w:rsid w:val="00E03D9F"/>
    <w:rsid w:val="00E048CE"/>
    <w:rsid w:val="00E049A1"/>
    <w:rsid w:val="00E05C9C"/>
    <w:rsid w:val="00E05F03"/>
    <w:rsid w:val="00E05F3A"/>
    <w:rsid w:val="00E0686B"/>
    <w:rsid w:val="00E122D5"/>
    <w:rsid w:val="00E13273"/>
    <w:rsid w:val="00E1337D"/>
    <w:rsid w:val="00E1385D"/>
    <w:rsid w:val="00E14418"/>
    <w:rsid w:val="00E14FF7"/>
    <w:rsid w:val="00E15015"/>
    <w:rsid w:val="00E15F1E"/>
    <w:rsid w:val="00E167C9"/>
    <w:rsid w:val="00E17CF3"/>
    <w:rsid w:val="00E17EA6"/>
    <w:rsid w:val="00E21C41"/>
    <w:rsid w:val="00E2271E"/>
    <w:rsid w:val="00E256F9"/>
    <w:rsid w:val="00E26253"/>
    <w:rsid w:val="00E263B2"/>
    <w:rsid w:val="00E30ACC"/>
    <w:rsid w:val="00E30C75"/>
    <w:rsid w:val="00E32531"/>
    <w:rsid w:val="00E3317F"/>
    <w:rsid w:val="00E348B3"/>
    <w:rsid w:val="00E36548"/>
    <w:rsid w:val="00E403E0"/>
    <w:rsid w:val="00E4164C"/>
    <w:rsid w:val="00E4169B"/>
    <w:rsid w:val="00E41FE4"/>
    <w:rsid w:val="00E428EC"/>
    <w:rsid w:val="00E44F7C"/>
    <w:rsid w:val="00E45012"/>
    <w:rsid w:val="00E457A5"/>
    <w:rsid w:val="00E45842"/>
    <w:rsid w:val="00E4675B"/>
    <w:rsid w:val="00E46C13"/>
    <w:rsid w:val="00E47160"/>
    <w:rsid w:val="00E5020E"/>
    <w:rsid w:val="00E50CFE"/>
    <w:rsid w:val="00E51A16"/>
    <w:rsid w:val="00E536F5"/>
    <w:rsid w:val="00E53D8A"/>
    <w:rsid w:val="00E57533"/>
    <w:rsid w:val="00E604F5"/>
    <w:rsid w:val="00E6183E"/>
    <w:rsid w:val="00E633B9"/>
    <w:rsid w:val="00E6373E"/>
    <w:rsid w:val="00E64237"/>
    <w:rsid w:val="00E6489A"/>
    <w:rsid w:val="00E67229"/>
    <w:rsid w:val="00E721A6"/>
    <w:rsid w:val="00E7277B"/>
    <w:rsid w:val="00E72FB5"/>
    <w:rsid w:val="00E73849"/>
    <w:rsid w:val="00E75240"/>
    <w:rsid w:val="00E757DA"/>
    <w:rsid w:val="00E817D9"/>
    <w:rsid w:val="00E83D26"/>
    <w:rsid w:val="00E848F0"/>
    <w:rsid w:val="00E87A4F"/>
    <w:rsid w:val="00E87EA9"/>
    <w:rsid w:val="00E90691"/>
    <w:rsid w:val="00E9143D"/>
    <w:rsid w:val="00E931A1"/>
    <w:rsid w:val="00E942FD"/>
    <w:rsid w:val="00E94B3E"/>
    <w:rsid w:val="00E9706C"/>
    <w:rsid w:val="00E975FD"/>
    <w:rsid w:val="00E97689"/>
    <w:rsid w:val="00E97E4D"/>
    <w:rsid w:val="00EA086C"/>
    <w:rsid w:val="00EA090F"/>
    <w:rsid w:val="00EA149B"/>
    <w:rsid w:val="00EA3400"/>
    <w:rsid w:val="00EA6A06"/>
    <w:rsid w:val="00EA7814"/>
    <w:rsid w:val="00EA7E9C"/>
    <w:rsid w:val="00EB0718"/>
    <w:rsid w:val="00EB0ADB"/>
    <w:rsid w:val="00EB11B7"/>
    <w:rsid w:val="00EB1543"/>
    <w:rsid w:val="00EB2712"/>
    <w:rsid w:val="00EB4107"/>
    <w:rsid w:val="00EB4923"/>
    <w:rsid w:val="00EB4B2B"/>
    <w:rsid w:val="00EB57EE"/>
    <w:rsid w:val="00EB5AF5"/>
    <w:rsid w:val="00EB68A5"/>
    <w:rsid w:val="00EB736E"/>
    <w:rsid w:val="00EC271F"/>
    <w:rsid w:val="00EC2CA4"/>
    <w:rsid w:val="00EC638C"/>
    <w:rsid w:val="00EC678C"/>
    <w:rsid w:val="00EC71C5"/>
    <w:rsid w:val="00ED0CBA"/>
    <w:rsid w:val="00ED44A8"/>
    <w:rsid w:val="00ED46FE"/>
    <w:rsid w:val="00ED4715"/>
    <w:rsid w:val="00ED783C"/>
    <w:rsid w:val="00EE109D"/>
    <w:rsid w:val="00EE1E0B"/>
    <w:rsid w:val="00EE2614"/>
    <w:rsid w:val="00EE2684"/>
    <w:rsid w:val="00EE40A0"/>
    <w:rsid w:val="00EE4549"/>
    <w:rsid w:val="00EE7F42"/>
    <w:rsid w:val="00EF0725"/>
    <w:rsid w:val="00EF2204"/>
    <w:rsid w:val="00EF6F6E"/>
    <w:rsid w:val="00F00324"/>
    <w:rsid w:val="00F005B4"/>
    <w:rsid w:val="00F05738"/>
    <w:rsid w:val="00F07A67"/>
    <w:rsid w:val="00F10040"/>
    <w:rsid w:val="00F109E1"/>
    <w:rsid w:val="00F11417"/>
    <w:rsid w:val="00F148CE"/>
    <w:rsid w:val="00F152D3"/>
    <w:rsid w:val="00F1538B"/>
    <w:rsid w:val="00F158EB"/>
    <w:rsid w:val="00F1622E"/>
    <w:rsid w:val="00F205C3"/>
    <w:rsid w:val="00F21EE1"/>
    <w:rsid w:val="00F23046"/>
    <w:rsid w:val="00F242FC"/>
    <w:rsid w:val="00F24EB5"/>
    <w:rsid w:val="00F25DF6"/>
    <w:rsid w:val="00F26D6D"/>
    <w:rsid w:val="00F30CA3"/>
    <w:rsid w:val="00F33E70"/>
    <w:rsid w:val="00F371B3"/>
    <w:rsid w:val="00F37A74"/>
    <w:rsid w:val="00F37D73"/>
    <w:rsid w:val="00F41119"/>
    <w:rsid w:val="00F418E2"/>
    <w:rsid w:val="00F41A21"/>
    <w:rsid w:val="00F41DF5"/>
    <w:rsid w:val="00F423FA"/>
    <w:rsid w:val="00F42E1F"/>
    <w:rsid w:val="00F43A71"/>
    <w:rsid w:val="00F4407D"/>
    <w:rsid w:val="00F457A7"/>
    <w:rsid w:val="00F50D0A"/>
    <w:rsid w:val="00F524BD"/>
    <w:rsid w:val="00F525CA"/>
    <w:rsid w:val="00F52CBD"/>
    <w:rsid w:val="00F5475A"/>
    <w:rsid w:val="00F573D8"/>
    <w:rsid w:val="00F6060F"/>
    <w:rsid w:val="00F60D4F"/>
    <w:rsid w:val="00F60DA7"/>
    <w:rsid w:val="00F610B7"/>
    <w:rsid w:val="00F61448"/>
    <w:rsid w:val="00F61A10"/>
    <w:rsid w:val="00F62DB8"/>
    <w:rsid w:val="00F64037"/>
    <w:rsid w:val="00F66A19"/>
    <w:rsid w:val="00F73196"/>
    <w:rsid w:val="00F745C2"/>
    <w:rsid w:val="00F76019"/>
    <w:rsid w:val="00F77E5B"/>
    <w:rsid w:val="00F80923"/>
    <w:rsid w:val="00F82263"/>
    <w:rsid w:val="00F82A8D"/>
    <w:rsid w:val="00F84F95"/>
    <w:rsid w:val="00F850FF"/>
    <w:rsid w:val="00F85BB2"/>
    <w:rsid w:val="00F86B7A"/>
    <w:rsid w:val="00F914D6"/>
    <w:rsid w:val="00F9267D"/>
    <w:rsid w:val="00F92D57"/>
    <w:rsid w:val="00F92F1A"/>
    <w:rsid w:val="00F93BDD"/>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6BA"/>
    <w:rsid w:val="00FA4CDD"/>
    <w:rsid w:val="00FA6962"/>
    <w:rsid w:val="00FA6984"/>
    <w:rsid w:val="00FA7283"/>
    <w:rsid w:val="00FB0168"/>
    <w:rsid w:val="00FB03E0"/>
    <w:rsid w:val="00FB0FA2"/>
    <w:rsid w:val="00FB23F9"/>
    <w:rsid w:val="00FB3E29"/>
    <w:rsid w:val="00FB41CA"/>
    <w:rsid w:val="00FB429E"/>
    <w:rsid w:val="00FB5021"/>
    <w:rsid w:val="00FB5586"/>
    <w:rsid w:val="00FB58C8"/>
    <w:rsid w:val="00FB65FD"/>
    <w:rsid w:val="00FB6863"/>
    <w:rsid w:val="00FC039B"/>
    <w:rsid w:val="00FC087C"/>
    <w:rsid w:val="00FC1693"/>
    <w:rsid w:val="00FC1B9E"/>
    <w:rsid w:val="00FC2696"/>
    <w:rsid w:val="00FC2B8A"/>
    <w:rsid w:val="00FC3085"/>
    <w:rsid w:val="00FC3100"/>
    <w:rsid w:val="00FC6E92"/>
    <w:rsid w:val="00FC7AD5"/>
    <w:rsid w:val="00FD0021"/>
    <w:rsid w:val="00FD09E7"/>
    <w:rsid w:val="00FD0DEB"/>
    <w:rsid w:val="00FD1EC4"/>
    <w:rsid w:val="00FD22BD"/>
    <w:rsid w:val="00FD25A2"/>
    <w:rsid w:val="00FD26DD"/>
    <w:rsid w:val="00FD28E4"/>
    <w:rsid w:val="00FD40D7"/>
    <w:rsid w:val="00FD42A0"/>
    <w:rsid w:val="00FD7273"/>
    <w:rsid w:val="00FD7D0F"/>
    <w:rsid w:val="00FD7F96"/>
    <w:rsid w:val="00FE037B"/>
    <w:rsid w:val="00FE0D21"/>
    <w:rsid w:val="00FE1B6B"/>
    <w:rsid w:val="00FE1C26"/>
    <w:rsid w:val="00FE3AAE"/>
    <w:rsid w:val="00FE5D8C"/>
    <w:rsid w:val="00FE5F6B"/>
    <w:rsid w:val="00FF2022"/>
    <w:rsid w:val="00FF344D"/>
    <w:rsid w:val="00FF4A66"/>
    <w:rsid w:val="00FF5396"/>
    <w:rsid w:val="00FF5678"/>
    <w:rsid w:val="0120880E"/>
    <w:rsid w:val="046A7D32"/>
    <w:rsid w:val="0726AC1E"/>
    <w:rsid w:val="09B597BB"/>
    <w:rsid w:val="09F417DD"/>
    <w:rsid w:val="0BA71395"/>
    <w:rsid w:val="0C62309F"/>
    <w:rsid w:val="0DA990FB"/>
    <w:rsid w:val="0EF1D7D3"/>
    <w:rsid w:val="15BCACC6"/>
    <w:rsid w:val="1A31C9EC"/>
    <w:rsid w:val="1ACEB771"/>
    <w:rsid w:val="1C4F4A64"/>
    <w:rsid w:val="1D45A8B1"/>
    <w:rsid w:val="1EC40E64"/>
    <w:rsid w:val="1F7159AE"/>
    <w:rsid w:val="1F85DB5B"/>
    <w:rsid w:val="2141AD1D"/>
    <w:rsid w:val="21FF2692"/>
    <w:rsid w:val="2434001A"/>
    <w:rsid w:val="24ABB00D"/>
    <w:rsid w:val="2577EFC3"/>
    <w:rsid w:val="28823311"/>
    <w:rsid w:val="2B36B10D"/>
    <w:rsid w:val="2C7E054D"/>
    <w:rsid w:val="2EDB475A"/>
    <w:rsid w:val="2F8445F5"/>
    <w:rsid w:val="3023B85D"/>
    <w:rsid w:val="30AC22C6"/>
    <w:rsid w:val="32701045"/>
    <w:rsid w:val="32C09E03"/>
    <w:rsid w:val="336FF293"/>
    <w:rsid w:val="3515585D"/>
    <w:rsid w:val="3524F6FB"/>
    <w:rsid w:val="35349E86"/>
    <w:rsid w:val="35B9FE9A"/>
    <w:rsid w:val="364A7C39"/>
    <w:rsid w:val="36DA3176"/>
    <w:rsid w:val="3E57F71A"/>
    <w:rsid w:val="3E722923"/>
    <w:rsid w:val="3FCB1720"/>
    <w:rsid w:val="40B1066A"/>
    <w:rsid w:val="471F24A8"/>
    <w:rsid w:val="47B31AE0"/>
    <w:rsid w:val="4A81A999"/>
    <w:rsid w:val="4B1347F2"/>
    <w:rsid w:val="4B2D0998"/>
    <w:rsid w:val="4C46FF77"/>
    <w:rsid w:val="4E100522"/>
    <w:rsid w:val="52677C0C"/>
    <w:rsid w:val="52A6657D"/>
    <w:rsid w:val="5386D906"/>
    <w:rsid w:val="54FF5284"/>
    <w:rsid w:val="583F744B"/>
    <w:rsid w:val="5C0A7E83"/>
    <w:rsid w:val="5EA6D82E"/>
    <w:rsid w:val="6054E77B"/>
    <w:rsid w:val="60D2C3E2"/>
    <w:rsid w:val="61701B3C"/>
    <w:rsid w:val="61C8BDD4"/>
    <w:rsid w:val="62F57AEF"/>
    <w:rsid w:val="6526527E"/>
    <w:rsid w:val="6683E22A"/>
    <w:rsid w:val="691AB2E9"/>
    <w:rsid w:val="6AAF6667"/>
    <w:rsid w:val="6B5E6357"/>
    <w:rsid w:val="700365BF"/>
    <w:rsid w:val="7259BAB3"/>
    <w:rsid w:val="727D181C"/>
    <w:rsid w:val="72EB4B2B"/>
    <w:rsid w:val="7343FD8C"/>
    <w:rsid w:val="73AB9D4E"/>
    <w:rsid w:val="78C7BD80"/>
    <w:rsid w:val="79863A0D"/>
    <w:rsid w:val="7BBE9F87"/>
    <w:rsid w:val="7E1F92A4"/>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15:docId w15:val="{899479C0-A80B-4545-ACA1-5134B4954B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10"/>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10"/>
      </w:numPr>
      <w:spacing w:before="240" w:after="60"/>
      <w:outlineLvl w:val="2"/>
    </w:pPr>
    <w:rPr>
      <w:rFonts w:cs="Times New Roman"/>
      <w:b/>
      <w:bCs/>
      <w:szCs w:val="26"/>
    </w:rPr>
  </w:style>
  <w:style w:type="paragraph" w:styleId="4">
    <w:name w:val="heading 4"/>
    <w:basedOn w:val="a"/>
    <w:next w:val="a"/>
    <w:qFormat/>
    <w:rsid w:val="0069435C"/>
    <w:pPr>
      <w:keepNext/>
      <w:numPr>
        <w:ilvl w:val="3"/>
        <w:numId w:val="10"/>
      </w:numPr>
      <w:spacing w:before="240" w:after="60"/>
      <w:outlineLvl w:val="3"/>
    </w:pPr>
    <w:rPr>
      <w:rFonts w:cs="Times New Roman"/>
      <w:b/>
      <w:bCs/>
      <w:szCs w:val="28"/>
    </w:rPr>
  </w:style>
  <w:style w:type="paragraph" w:styleId="5">
    <w:name w:val="heading 5"/>
    <w:basedOn w:val="a"/>
    <w:next w:val="4"/>
    <w:qFormat/>
    <w:rsid w:val="00B42BA2"/>
    <w:pPr>
      <w:numPr>
        <w:ilvl w:val="4"/>
        <w:numId w:val="10"/>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10"/>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10"/>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10"/>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10"/>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00">
    <w:name w:val="Προεπιλεγμένη γραμματοσειρά10"/>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00">
    <w:name w:val="Παραπομπή υποσημείωσης20"/>
    <w:rPr>
      <w:vertAlign w:val="superscript"/>
    </w:rPr>
  </w:style>
  <w:style w:type="character" w:customStyle="1" w:styleId="201">
    <w:name w:val="Παραπομπή σημείωσης τέλους20"/>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5">
    <w:name w:val="Λεζάντα1"/>
    <w:basedOn w:val="a"/>
    <w:pPr>
      <w:suppressLineNumbers/>
      <w:spacing w:before="120"/>
    </w:pPr>
    <w:rPr>
      <w:rFonts w:cs="Mangal"/>
      <w:i/>
      <w:iCs/>
      <w:sz w:val="24"/>
    </w:rPr>
  </w:style>
  <w:style w:type="paragraph" w:customStyle="1" w:styleId="24">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7">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8">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9">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a">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b">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c">
    <w:name w:val="Κείμενο σχολίου1"/>
    <w:basedOn w:val="a"/>
    <w:rPr>
      <w:sz w:val="20"/>
      <w:szCs w:val="20"/>
    </w:rPr>
  </w:style>
  <w:style w:type="paragraph" w:styleId="afb">
    <w:name w:val="annotation subject"/>
    <w:basedOn w:val="1c"/>
    <w:next w:val="1c"/>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7"/>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3"/>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7"/>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5"/>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customStyle="1" w:styleId="1d">
    <w:name w:val="Ανεπίλυτη αναφορά1"/>
    <w:basedOn w:val="a0"/>
    <w:uiPriority w:val="99"/>
    <w:semiHidden/>
    <w:unhideWhenUsed/>
    <w:rsid w:val="008277DE"/>
    <w:rPr>
      <w:color w:val="605E5C"/>
      <w:shd w:val="clear" w:color="auto" w:fill="E1DFDD"/>
    </w:rPr>
  </w:style>
  <w:style w:type="paragraph" w:styleId="aff4">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character" w:styleId="aff5">
    <w:name w:val="Unresolved Mention"/>
    <w:basedOn w:val="a0"/>
    <w:uiPriority w:val="99"/>
    <w:semiHidden/>
    <w:unhideWhenUsed/>
    <w:rsid w:val="00526056"/>
    <w:rPr>
      <w:color w:val="605E5C"/>
      <w:shd w:val="clear" w:color="auto" w:fill="E1DFDD"/>
    </w:rPr>
  </w:style>
  <w:style w:type="paragraph" w:customStyle="1" w:styleId="yiv8175719760msonormal">
    <w:name w:val="yiv8175719760msonormal"/>
    <w:basedOn w:val="a"/>
    <w:rsid w:val="007032F4"/>
    <w:pPr>
      <w:suppressAutoHyphens w:val="0"/>
      <w:spacing w:before="100" w:beforeAutospacing="1" w:after="100" w:afterAutospacing="1"/>
      <w:jc w:val="left"/>
    </w:pPr>
    <w:rPr>
      <w:rFonts w:ascii="Calibri" w:eastAsiaTheme="minorHAnsi" w:hAnsi="Calibri" w:cs="Calibri"/>
      <w:lang w:val="en-US" w:eastAsia="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31352587">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00952242">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15127650">
      <w:bodyDiv w:val="1"/>
      <w:marLeft w:val="0"/>
      <w:marRight w:val="0"/>
      <w:marTop w:val="0"/>
      <w:marBottom w:val="0"/>
      <w:divBdr>
        <w:top w:val="none" w:sz="0" w:space="0" w:color="auto"/>
        <w:left w:val="none" w:sz="0" w:space="0" w:color="auto"/>
        <w:bottom w:val="none" w:sz="0" w:space="0" w:color="auto"/>
        <w:right w:val="none" w:sz="0" w:space="0" w:color="auto"/>
      </w:divBdr>
    </w:div>
    <w:div w:id="1134132541">
      <w:bodyDiv w:val="1"/>
      <w:marLeft w:val="0"/>
      <w:marRight w:val="0"/>
      <w:marTop w:val="0"/>
      <w:marBottom w:val="0"/>
      <w:divBdr>
        <w:top w:val="none" w:sz="0" w:space="0" w:color="auto"/>
        <w:left w:val="none" w:sz="0" w:space="0" w:color="auto"/>
        <w:bottom w:val="none" w:sz="0" w:space="0" w:color="auto"/>
        <w:right w:val="none" w:sz="0" w:space="0" w:color="auto"/>
      </w:divBdr>
    </w:div>
    <w:div w:id="1179392005">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4737574">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473063124">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719281719">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1942881470">
      <w:bodyDiv w:val="1"/>
      <w:marLeft w:val="0"/>
      <w:marRight w:val="0"/>
      <w:marTop w:val="0"/>
      <w:marBottom w:val="0"/>
      <w:divBdr>
        <w:top w:val="none" w:sz="0" w:space="0" w:color="auto"/>
        <w:left w:val="none" w:sz="0" w:space="0" w:color="auto"/>
        <w:bottom w:val="none" w:sz="0" w:space="0" w:color="auto"/>
        <w:right w:val="none" w:sz="0" w:space="0" w:color="auto"/>
      </w:divBdr>
    </w:div>
    <w:div w:id="2049597294">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promitheus.gov.gr" TargetMode="External"/><Relationship Id="rId21" Type="http://schemas.openxmlformats.org/officeDocument/2006/relationships/hyperlink" Target="http://www.ktpae.gr" TargetMode="External"/><Relationship Id="rId34"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ktpae.gr" TargetMode="External"/><Relationship Id="rId25" Type="http://schemas.openxmlformats.org/officeDocument/2006/relationships/hyperlink" Target="http://www.hsppa.gr/"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eaadhsy.gr/" TargetMode="External"/><Relationship Id="rId32" Type="http://schemas.openxmlformats.org/officeDocument/2006/relationships/header" Target="header4.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promitheus.gov.gr/" TargetMode="External"/><Relationship Id="rId28" Type="http://schemas.openxmlformats.org/officeDocument/2006/relationships/hyperlink" Target="http://www.eaadhsy.gr/n4412/n4412fulltextlinks.htm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romitheus.gov.gr/" TargetMode="External"/><Relationship Id="rId31" Type="http://schemas.openxmlformats.org/officeDocument/2006/relationships/hyperlink" Target="http://www.eaadhsy.gr/n4412/n4412fulltextlink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art79a" TargetMode="External"/><Relationship Id="rId35" Type="http://schemas.openxmlformats.org/officeDocument/2006/relationships/header" Target="header6.xml"/><Relationship Id="rId8" Type="http://schemas.openxmlformats.org/officeDocument/2006/relationships/webSettings" Target="webSettings.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9713AFC677B61E439AA16D3D3E638FCB" ma:contentTypeVersion="4" ma:contentTypeDescription="Δημιουργία νέου εγγράφου" ma:contentTypeScope="" ma:versionID="c899a71fe5641434a9cc8580d2a5254e">
  <xsd:schema xmlns:xsd="http://www.w3.org/2001/XMLSchema" xmlns:xs="http://www.w3.org/2001/XMLSchema" xmlns:p="http://schemas.microsoft.com/office/2006/metadata/properties" xmlns:ns2="3ce47097-c450-4eed-a500-8800e26f172b" targetNamespace="http://schemas.microsoft.com/office/2006/metadata/properties" ma:root="true" ma:fieldsID="e0fe8bc1634ef0b80678fb779d4da766" ns2:_="">
    <xsd:import namespace="3ce47097-c450-4eed-a500-8800e26f17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e47097-c450-4eed-a500-8800e26f17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95D597-5D45-4FB1-8DB3-C911F221D6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FFE3CB5-CC46-4F07-8F50-C69001A81176}">
  <ds:schemaRefs>
    <ds:schemaRef ds:uri="http://schemas.openxmlformats.org/officeDocument/2006/bibliography"/>
  </ds:schemaRefs>
</ds:datastoreItem>
</file>

<file path=customXml/itemProps3.xml><?xml version="1.0" encoding="utf-8"?>
<ds:datastoreItem xmlns:ds="http://schemas.openxmlformats.org/officeDocument/2006/customXml" ds:itemID="{75250D30-D073-41AA-9CB9-B15328F62BB3}">
  <ds:schemaRefs>
    <ds:schemaRef ds:uri="http://schemas.microsoft.com/sharepoint/v3/contenttype/forms"/>
  </ds:schemaRefs>
</ds:datastoreItem>
</file>

<file path=customXml/itemProps4.xml><?xml version="1.0" encoding="utf-8"?>
<ds:datastoreItem xmlns:ds="http://schemas.openxmlformats.org/officeDocument/2006/customXml" ds:itemID="{34E63B96-86FA-4165-993B-53A7661A1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e47097-c450-4eed-a500-8800e26f17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88</Pages>
  <Words>34891</Words>
  <Characters>198882</Characters>
  <Application>Microsoft Office Word</Application>
  <DocSecurity>0</DocSecurity>
  <Lines>1657</Lines>
  <Paragraphs>466</Paragraphs>
  <ScaleCrop>false</ScaleCrop>
  <Company/>
  <LinksUpToDate>false</LinksUpToDate>
  <CharactersWithSpaces>233307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Μαρεντάκη Ιωάννα</dc:creator>
  <cp:keywords/>
  <dc:description/>
  <cp:lastModifiedBy>Κάλλη Πολυξένη</cp:lastModifiedBy>
  <cp:revision>202</cp:revision>
  <dcterms:created xsi:type="dcterms:W3CDTF">2024-01-30T10:30:00Z</dcterms:created>
  <dcterms:modified xsi:type="dcterms:W3CDTF">2024-02-05T09:53:00Z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0x0101009713AFC677B61E439AA16D3D3E638FCB</vt:lpwstr>
  </property>
</Properties>
</file>