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01B6F5" w14:textId="77777777" w:rsidR="0024279E" w:rsidRPr="00603221" w:rsidRDefault="0024279E" w:rsidP="0024279E">
      <w:pPr>
        <w:jc w:val="center"/>
        <w:rPr>
          <w:b/>
          <w:sz w:val="32"/>
          <w:szCs w:val="32"/>
          <w:lang w:val="el-GR"/>
        </w:rPr>
      </w:pPr>
      <w:r w:rsidRPr="00603221">
        <w:rPr>
          <w:b/>
          <w:sz w:val="32"/>
          <w:szCs w:val="32"/>
          <w:lang w:val="el-GR"/>
        </w:rPr>
        <w:t>Διακήρυξη</w:t>
      </w:r>
    </w:p>
    <w:p w14:paraId="37D48961"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6FA726CD" w14:textId="77777777" w:rsidR="0024279E" w:rsidRPr="00B86104" w:rsidRDefault="0024279E" w:rsidP="53DBD911">
      <w:pPr>
        <w:jc w:val="center"/>
        <w:rPr>
          <w:b/>
          <w:bCs/>
          <w:sz w:val="32"/>
          <w:szCs w:val="32"/>
          <w:lang w:val="el-GR"/>
        </w:rPr>
      </w:pPr>
      <w:r w:rsidRPr="53DBD911">
        <w:rPr>
          <w:b/>
          <w:bCs/>
          <w:sz w:val="32"/>
          <w:szCs w:val="32"/>
          <w:lang w:val="el-GR"/>
        </w:rPr>
        <w:t>για το Έργο</w:t>
      </w:r>
      <w:r w:rsidR="00A406A5" w:rsidRPr="53DBD911">
        <w:rPr>
          <w:b/>
          <w:bCs/>
          <w:sz w:val="32"/>
          <w:szCs w:val="32"/>
          <w:lang w:val="el-GR"/>
        </w:rPr>
        <w:t xml:space="preserve"> </w:t>
      </w:r>
      <w:r w:rsidRPr="53DBD911">
        <w:rPr>
          <w:b/>
          <w:bCs/>
          <w:sz w:val="32"/>
          <w:szCs w:val="32"/>
          <w:lang w:val="el-GR"/>
        </w:rPr>
        <w:t>«</w:t>
      </w:r>
      <w:r w:rsidR="00896B2E" w:rsidRPr="53DBD911">
        <w:rPr>
          <w:b/>
          <w:bCs/>
          <w:sz w:val="32"/>
          <w:szCs w:val="32"/>
          <w:lang w:val="el-GR"/>
        </w:rPr>
        <w:t xml:space="preserve">Τεχνικός Σύμβουλος σχεδιασμού και διαχείρισης του Προγράμματος </w:t>
      </w:r>
      <w:r w:rsidR="00B550DA" w:rsidRPr="53DBD911">
        <w:rPr>
          <w:b/>
          <w:bCs/>
          <w:sz w:val="32"/>
          <w:szCs w:val="32"/>
          <w:lang w:val="el-GR"/>
        </w:rPr>
        <w:t>«Τουρισμός για όλους</w:t>
      </w:r>
      <w:r w:rsidR="00C95444" w:rsidRPr="53DBD911">
        <w:rPr>
          <w:b/>
          <w:bCs/>
          <w:sz w:val="32"/>
          <w:szCs w:val="32"/>
          <w:lang w:val="el-GR"/>
        </w:rPr>
        <w:t xml:space="preserve"> 2024</w:t>
      </w:r>
      <w:r w:rsidR="00B550DA" w:rsidRPr="53DBD911">
        <w:rPr>
          <w:b/>
          <w:bCs/>
          <w:sz w:val="32"/>
          <w:szCs w:val="32"/>
          <w:lang w:val="el-GR"/>
        </w:rPr>
        <w:t>»</w:t>
      </w:r>
      <w:r w:rsidRPr="53DBD911">
        <w:rPr>
          <w:b/>
          <w:b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846BDE" w:rsidRPr="00BB210C" w14:paraId="73070F83" w14:textId="77777777" w:rsidTr="00EF0725">
        <w:tc>
          <w:tcPr>
            <w:tcW w:w="2830" w:type="dxa"/>
            <w:shd w:val="clear" w:color="auto" w:fill="auto"/>
            <w:vAlign w:val="center"/>
          </w:tcPr>
          <w:p w14:paraId="7A887B22" w14:textId="77777777" w:rsidR="00846BDE" w:rsidRPr="00603221" w:rsidRDefault="00846BDE" w:rsidP="00846BDE">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60E8C082" w14:textId="77777777" w:rsidR="00846BDE" w:rsidRPr="00603221" w:rsidRDefault="00846BDE" w:rsidP="00846BDE">
            <w:pPr>
              <w:autoSpaceDE w:val="0"/>
              <w:autoSpaceDN w:val="0"/>
              <w:adjustRightInd w:val="0"/>
              <w:spacing w:before="120" w:after="0"/>
              <w:jc w:val="right"/>
              <w:rPr>
                <w:b/>
                <w:color w:val="000000"/>
              </w:rPr>
            </w:pPr>
          </w:p>
        </w:tc>
        <w:tc>
          <w:tcPr>
            <w:tcW w:w="6798" w:type="dxa"/>
            <w:gridSpan w:val="2"/>
            <w:shd w:val="clear" w:color="auto" w:fill="auto"/>
            <w:vAlign w:val="center"/>
          </w:tcPr>
          <w:p w14:paraId="5C2E307D" w14:textId="77777777" w:rsidR="00846BDE" w:rsidRPr="00274473" w:rsidRDefault="00846BDE" w:rsidP="00846BDE">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Pr>
                <w:rFonts w:cs="Tahoma"/>
                <w:sz w:val="22"/>
                <w:szCs w:val="22"/>
              </w:rPr>
              <w:t>213.00</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εριλαμβανομένου ΦΠΑ,</w:t>
            </w:r>
            <w:r>
              <w:rPr>
                <w:rFonts w:cs="Tahoma"/>
                <w:sz w:val="22"/>
                <w:szCs w:val="22"/>
              </w:rPr>
              <w:t xml:space="preserve"> </w:t>
            </w:r>
            <w:r w:rsidRPr="00603221">
              <w:rPr>
                <w:rFonts w:cs="Tahoma"/>
                <w:sz w:val="22"/>
                <w:szCs w:val="22"/>
              </w:rPr>
              <w:t xml:space="preserve">προϋπολογισμός με ΦΠΑ: </w:t>
            </w:r>
            <w:r w:rsidRPr="00D86293">
              <w:rPr>
                <w:rFonts w:cs="Tahoma"/>
                <w:sz w:val="22"/>
                <w:szCs w:val="22"/>
              </w:rPr>
              <w:t>€</w:t>
            </w:r>
            <w:r>
              <w:rPr>
                <w:rFonts w:cs="Tahoma"/>
                <w:sz w:val="22"/>
                <w:szCs w:val="22"/>
              </w:rPr>
              <w:t>264.120,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Pr>
                <w:rFonts w:cs="Tahoma"/>
                <w:sz w:val="22"/>
                <w:szCs w:val="22"/>
              </w:rPr>
              <w:t>51.120,</w:t>
            </w:r>
            <w:r w:rsidRPr="00D86293">
              <w:rPr>
                <w:rFonts w:cs="Tahoma"/>
                <w:sz w:val="22"/>
                <w:szCs w:val="22"/>
              </w:rPr>
              <w:t>00</w:t>
            </w:r>
          </w:p>
        </w:tc>
      </w:tr>
      <w:tr w:rsidR="00AD3E33" w:rsidRPr="00BB210C" w14:paraId="29042194" w14:textId="77777777" w:rsidTr="00F823E5">
        <w:tc>
          <w:tcPr>
            <w:tcW w:w="2830" w:type="dxa"/>
            <w:shd w:val="clear" w:color="auto" w:fill="auto"/>
            <w:vAlign w:val="center"/>
          </w:tcPr>
          <w:p w14:paraId="70EB0834" w14:textId="77777777" w:rsidR="00AD3E33" w:rsidRPr="00603221" w:rsidRDefault="00AD3E33" w:rsidP="00AD3E33">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tcPr>
          <w:p w14:paraId="03A69739" w14:textId="77777777" w:rsidR="00AD3E33" w:rsidRPr="004B24A7" w:rsidRDefault="00AD3E33" w:rsidP="00AD3E33">
            <w:pPr>
              <w:suppressAutoHyphens w:val="0"/>
              <w:spacing w:after="91" w:line="236" w:lineRule="auto"/>
              <w:rPr>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24279E" w:rsidRPr="00BB210C" w14:paraId="3E0E883A" w14:textId="77777777" w:rsidTr="00EF0725">
        <w:tc>
          <w:tcPr>
            <w:tcW w:w="2830" w:type="dxa"/>
            <w:shd w:val="clear" w:color="auto" w:fill="auto"/>
            <w:vAlign w:val="center"/>
          </w:tcPr>
          <w:p w14:paraId="1E88E344"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04835989"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E004BA" w:rsidRPr="00DF02B0" w:rsidDel="005977E7" w14:paraId="642EBF22" w14:textId="77777777" w:rsidTr="00EF0725">
        <w:tc>
          <w:tcPr>
            <w:tcW w:w="2830" w:type="dxa"/>
            <w:shd w:val="clear" w:color="auto" w:fill="auto"/>
            <w:vAlign w:val="center"/>
          </w:tcPr>
          <w:p w14:paraId="4E8D0065" w14:textId="77777777" w:rsidR="00E004BA" w:rsidRPr="00603221" w:rsidRDefault="00E004BA" w:rsidP="00E004BA">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12550F0A" w14:textId="7BE09C5A" w:rsidR="00E004BA" w:rsidRPr="00603221" w:rsidDel="005977E7" w:rsidRDefault="00547BF7" w:rsidP="00E004BA">
            <w:pPr>
              <w:autoSpaceDE w:val="0"/>
              <w:autoSpaceDN w:val="0"/>
              <w:adjustRightInd w:val="0"/>
              <w:spacing w:before="120" w:after="0"/>
              <w:jc w:val="left"/>
              <w:rPr>
                <w:b/>
                <w:color w:val="000000"/>
              </w:rPr>
            </w:pPr>
            <w:r>
              <w:rPr>
                <w:b/>
                <w:bCs/>
                <w:color w:val="000000"/>
                <w:lang w:val="el-GR"/>
              </w:rPr>
              <w:t>28</w:t>
            </w:r>
            <w:r w:rsidR="00E004BA">
              <w:rPr>
                <w:b/>
                <w:bCs/>
                <w:color w:val="000000"/>
                <w:lang w:val="el-GR"/>
              </w:rPr>
              <w:t>-</w:t>
            </w:r>
            <w:r>
              <w:rPr>
                <w:b/>
                <w:bCs/>
                <w:color w:val="000000"/>
                <w:lang w:val="el-GR"/>
              </w:rPr>
              <w:t>02</w:t>
            </w:r>
            <w:r w:rsidR="00E004BA">
              <w:rPr>
                <w:b/>
                <w:bCs/>
                <w:color w:val="000000"/>
                <w:lang w:val="el-GR"/>
              </w:rPr>
              <w:t>-2024</w:t>
            </w:r>
          </w:p>
        </w:tc>
      </w:tr>
      <w:tr w:rsidR="00E004BA" w:rsidRPr="00DF02B0" w:rsidDel="005977E7" w14:paraId="4380FDF2" w14:textId="77777777" w:rsidTr="00B42BA2">
        <w:tc>
          <w:tcPr>
            <w:tcW w:w="7332" w:type="dxa"/>
            <w:gridSpan w:val="2"/>
            <w:tcBorders>
              <w:bottom w:val="nil"/>
            </w:tcBorders>
            <w:shd w:val="clear" w:color="auto" w:fill="auto"/>
            <w:vAlign w:val="bottom"/>
          </w:tcPr>
          <w:p w14:paraId="706766A5" w14:textId="77777777" w:rsidR="00E004BA" w:rsidRPr="00603221" w:rsidRDefault="00E004BA" w:rsidP="00E004BA">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49D9CC57" w14:textId="0E95B759" w:rsidR="00E004BA" w:rsidRPr="00603221" w:rsidDel="005977E7" w:rsidRDefault="00353CA1" w:rsidP="00E004BA">
            <w:pPr>
              <w:autoSpaceDE w:val="0"/>
              <w:autoSpaceDN w:val="0"/>
              <w:adjustRightInd w:val="0"/>
              <w:spacing w:before="120" w:after="0"/>
              <w:rPr>
                <w:b/>
                <w:color w:val="000000"/>
                <w:highlight w:val="yellow"/>
              </w:rPr>
            </w:pPr>
            <w:r>
              <w:rPr>
                <w:b/>
                <w:bCs/>
                <w:color w:val="000000"/>
                <w:lang w:val="el-GR"/>
              </w:rPr>
              <w:t>12</w:t>
            </w:r>
            <w:r w:rsidR="00E004BA">
              <w:rPr>
                <w:b/>
                <w:bCs/>
                <w:color w:val="000000"/>
                <w:lang w:val="el-GR"/>
              </w:rPr>
              <w:t>-</w:t>
            </w:r>
            <w:r>
              <w:rPr>
                <w:b/>
                <w:bCs/>
                <w:color w:val="000000"/>
                <w:lang w:val="el-GR"/>
              </w:rPr>
              <w:t>02</w:t>
            </w:r>
            <w:r w:rsidR="00E004BA">
              <w:rPr>
                <w:b/>
                <w:bCs/>
                <w:color w:val="000000"/>
                <w:lang w:val="el-GR"/>
              </w:rPr>
              <w:t>-2024</w:t>
            </w:r>
          </w:p>
        </w:tc>
      </w:tr>
      <w:tr w:rsidR="00E004BA" w:rsidRPr="00DF02B0" w:rsidDel="005977E7" w14:paraId="104304C6" w14:textId="77777777" w:rsidTr="00B42BA2">
        <w:tc>
          <w:tcPr>
            <w:tcW w:w="7332" w:type="dxa"/>
            <w:gridSpan w:val="2"/>
            <w:tcBorders>
              <w:bottom w:val="nil"/>
            </w:tcBorders>
            <w:shd w:val="clear" w:color="auto" w:fill="auto"/>
            <w:vAlign w:val="bottom"/>
          </w:tcPr>
          <w:p w14:paraId="469B0CAC" w14:textId="77777777" w:rsidR="00E004BA" w:rsidRPr="00603221" w:rsidRDefault="00E004BA" w:rsidP="00E004BA">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420192" w14:textId="41A677E5" w:rsidR="00E004BA" w:rsidRPr="00603221" w:rsidDel="005977E7" w:rsidRDefault="00353CA1" w:rsidP="00E004BA">
            <w:pPr>
              <w:autoSpaceDE w:val="0"/>
              <w:autoSpaceDN w:val="0"/>
              <w:adjustRightInd w:val="0"/>
              <w:spacing w:before="120" w:after="0"/>
              <w:rPr>
                <w:b/>
                <w:color w:val="000000"/>
                <w:highlight w:val="yellow"/>
              </w:rPr>
            </w:pPr>
            <w:r>
              <w:rPr>
                <w:b/>
                <w:bCs/>
                <w:color w:val="000000"/>
                <w:lang w:val="el-GR"/>
              </w:rPr>
              <w:t>12</w:t>
            </w:r>
            <w:r w:rsidR="00E004BA">
              <w:rPr>
                <w:b/>
                <w:bCs/>
                <w:color w:val="000000"/>
                <w:lang w:val="el-GR"/>
              </w:rPr>
              <w:t>-</w:t>
            </w:r>
            <w:r>
              <w:rPr>
                <w:b/>
                <w:bCs/>
                <w:color w:val="000000"/>
                <w:lang w:val="el-GR"/>
              </w:rPr>
              <w:t>02</w:t>
            </w:r>
            <w:r w:rsidR="00E004BA">
              <w:rPr>
                <w:b/>
                <w:bCs/>
                <w:color w:val="000000"/>
                <w:lang w:val="el-GR"/>
              </w:rPr>
              <w:t>-2024</w:t>
            </w:r>
          </w:p>
        </w:tc>
      </w:tr>
      <w:tr w:rsidR="00E004BA" w:rsidRPr="003C0732" w:rsidDel="005977E7" w14:paraId="03939771" w14:textId="77777777" w:rsidTr="00AE28D7">
        <w:tc>
          <w:tcPr>
            <w:tcW w:w="7332" w:type="dxa"/>
            <w:gridSpan w:val="2"/>
            <w:tcBorders>
              <w:bottom w:val="single" w:sz="4" w:space="0" w:color="auto"/>
            </w:tcBorders>
            <w:shd w:val="clear" w:color="auto" w:fill="auto"/>
            <w:vAlign w:val="bottom"/>
          </w:tcPr>
          <w:p w14:paraId="761AE563" w14:textId="77777777" w:rsidR="00E004BA" w:rsidRPr="00DF02B0" w:rsidRDefault="00E004BA" w:rsidP="00E004BA">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00DEEF6B" w14:textId="79A93267" w:rsidR="00E004BA" w:rsidRPr="00603221" w:rsidRDefault="00353CA1" w:rsidP="00E004BA">
            <w:pPr>
              <w:autoSpaceDE w:val="0"/>
              <w:autoSpaceDN w:val="0"/>
              <w:adjustRightInd w:val="0"/>
              <w:spacing w:before="120" w:after="0"/>
              <w:rPr>
                <w:b/>
                <w:highlight w:val="magenta"/>
                <w:lang w:val="el-GR"/>
              </w:rPr>
            </w:pPr>
            <w:r>
              <w:rPr>
                <w:b/>
                <w:bCs/>
                <w:color w:val="000000"/>
                <w:lang w:val="el-GR"/>
              </w:rPr>
              <w:t>12</w:t>
            </w:r>
            <w:r w:rsidR="00E004BA">
              <w:rPr>
                <w:b/>
                <w:bCs/>
                <w:color w:val="000000"/>
                <w:lang w:val="el-GR"/>
              </w:rPr>
              <w:t>-</w:t>
            </w:r>
            <w:r>
              <w:rPr>
                <w:b/>
                <w:bCs/>
                <w:color w:val="000000"/>
                <w:lang w:val="el-GR"/>
              </w:rPr>
              <w:t>02</w:t>
            </w:r>
            <w:r w:rsidR="00E004BA">
              <w:rPr>
                <w:b/>
                <w:bCs/>
                <w:color w:val="000000"/>
                <w:lang w:val="el-GR"/>
              </w:rPr>
              <w:t>-2024</w:t>
            </w:r>
          </w:p>
        </w:tc>
      </w:tr>
    </w:tbl>
    <w:p w14:paraId="50258D0A" w14:textId="77777777" w:rsidR="003C0732" w:rsidRDefault="003C0732" w:rsidP="00C82832"/>
    <w:p w14:paraId="4BA08671" w14:textId="77777777" w:rsidR="00C82832" w:rsidRDefault="00C82832" w:rsidP="00C82832"/>
    <w:p w14:paraId="6852746A" w14:textId="77777777" w:rsidR="00C82832" w:rsidRDefault="00C82832" w:rsidP="00C82832"/>
    <w:p w14:paraId="3E48FEC5" w14:textId="77777777" w:rsidR="00C82832" w:rsidRDefault="00C82832" w:rsidP="00C82832"/>
    <w:p w14:paraId="11629380" w14:textId="77777777" w:rsidR="00BE0328" w:rsidRPr="0031449B" w:rsidRDefault="00BE0328" w:rsidP="00C82832">
      <w:pPr>
        <w:rPr>
          <w:b/>
          <w:bCs/>
          <w:lang w:val="el-GR"/>
        </w:rPr>
      </w:pPr>
    </w:p>
    <w:p w14:paraId="0DC1575E" w14:textId="77777777" w:rsidR="00BE0328" w:rsidRPr="0031449B" w:rsidRDefault="00BE0328" w:rsidP="00C82832">
      <w:pPr>
        <w:rPr>
          <w:lang w:val="el-GR"/>
        </w:rPr>
      </w:pPr>
    </w:p>
    <w:p w14:paraId="4D4157A9" w14:textId="77777777" w:rsidR="000B6F4E" w:rsidRDefault="000B6F4E" w:rsidP="00C82832"/>
    <w:p w14:paraId="5ECCD62B" w14:textId="77777777" w:rsidR="0024279E" w:rsidRPr="00FE037B" w:rsidRDefault="0024279E" w:rsidP="00FE037B">
      <w:pPr>
        <w:pStyle w:val="Contents"/>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245EFFA6" w14:textId="77777777" w:rsidTr="53DBD911">
        <w:trPr>
          <w:tblHeader/>
        </w:trPr>
        <w:tc>
          <w:tcPr>
            <w:tcW w:w="9855" w:type="dxa"/>
            <w:gridSpan w:val="2"/>
            <w:shd w:val="clear" w:color="auto" w:fill="E0E0E0"/>
            <w:vAlign w:val="center"/>
          </w:tcPr>
          <w:p w14:paraId="73411F69"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484BD1" w:rsidRPr="00BB210C" w14:paraId="61586B30" w14:textId="77777777" w:rsidTr="53DBD911">
        <w:tc>
          <w:tcPr>
            <w:tcW w:w="3708" w:type="dxa"/>
            <w:vAlign w:val="center"/>
          </w:tcPr>
          <w:p w14:paraId="6B824A8F" w14:textId="77777777" w:rsidR="00484BD1" w:rsidRPr="00603221" w:rsidRDefault="00484BD1" w:rsidP="00484BD1">
            <w:pPr>
              <w:pStyle w:val="TabletextChar"/>
              <w:rPr>
                <w:rFonts w:cs="Tahoma"/>
                <w:b/>
                <w:sz w:val="22"/>
                <w:szCs w:val="22"/>
              </w:rPr>
            </w:pPr>
            <w:r w:rsidRPr="00603221">
              <w:rPr>
                <w:rFonts w:cs="Tahoma"/>
                <w:b/>
                <w:sz w:val="22"/>
                <w:szCs w:val="22"/>
              </w:rPr>
              <w:t>ΤΙΤΛΟΣ ΕΡΓΟΥ</w:t>
            </w:r>
          </w:p>
        </w:tc>
        <w:tc>
          <w:tcPr>
            <w:tcW w:w="6147" w:type="dxa"/>
            <w:vAlign w:val="center"/>
          </w:tcPr>
          <w:p w14:paraId="00734631" w14:textId="77777777" w:rsidR="00484BD1" w:rsidRPr="008063A1" w:rsidRDefault="3AD6897A" w:rsidP="53DBD911">
            <w:pPr>
              <w:pStyle w:val="TabletextChar"/>
              <w:rPr>
                <w:rFonts w:cs="Tahoma"/>
                <w:b/>
                <w:bCs/>
                <w:sz w:val="22"/>
                <w:szCs w:val="22"/>
              </w:rPr>
            </w:pPr>
            <w:r w:rsidRPr="53DBD911">
              <w:rPr>
                <w:rFonts w:cs="Tahoma"/>
                <w:b/>
                <w:bCs/>
                <w:sz w:val="22"/>
                <w:szCs w:val="22"/>
              </w:rPr>
              <w:t xml:space="preserve">Τεχνικός Σύμβουλος σχεδιασμού και διαχείρισης του Προγράμματος </w:t>
            </w:r>
            <w:r w:rsidR="00DF2DD4" w:rsidRPr="53DBD911">
              <w:rPr>
                <w:rFonts w:cs="Tahoma"/>
                <w:b/>
                <w:bCs/>
                <w:sz w:val="22"/>
                <w:szCs w:val="22"/>
              </w:rPr>
              <w:t>«</w:t>
            </w:r>
            <w:r w:rsidR="12220DB4" w:rsidRPr="53DBD911">
              <w:rPr>
                <w:rFonts w:cs="Tahoma"/>
                <w:b/>
                <w:bCs/>
                <w:sz w:val="22"/>
                <w:szCs w:val="22"/>
              </w:rPr>
              <w:t>Τουρισμός για όλους</w:t>
            </w:r>
            <w:r w:rsidR="00B4596E" w:rsidRPr="53DBD911">
              <w:rPr>
                <w:rFonts w:cs="Tahoma"/>
                <w:b/>
                <w:bCs/>
                <w:sz w:val="22"/>
                <w:szCs w:val="22"/>
              </w:rPr>
              <w:t xml:space="preserve"> 2024</w:t>
            </w:r>
            <w:r w:rsidR="00DF2DD4" w:rsidRPr="53DBD911">
              <w:rPr>
                <w:rFonts w:cs="Tahoma"/>
                <w:b/>
                <w:bCs/>
                <w:sz w:val="22"/>
                <w:szCs w:val="22"/>
              </w:rPr>
              <w:t>»</w:t>
            </w:r>
          </w:p>
        </w:tc>
      </w:tr>
      <w:tr w:rsidR="0024279E" w:rsidRPr="00317788" w14:paraId="3AD8F815" w14:textId="77777777" w:rsidTr="53DBD911">
        <w:tc>
          <w:tcPr>
            <w:tcW w:w="3708" w:type="dxa"/>
            <w:vAlign w:val="center"/>
          </w:tcPr>
          <w:p w14:paraId="181502C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791878A3"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270D947D" w14:textId="77777777" w:rsidTr="53DBD911">
        <w:tc>
          <w:tcPr>
            <w:tcW w:w="3708" w:type="dxa"/>
            <w:vAlign w:val="center"/>
          </w:tcPr>
          <w:p w14:paraId="30B202A4"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81C0C38" w14:textId="77777777" w:rsidR="004B24A7" w:rsidRPr="00404985" w:rsidRDefault="004B24A7" w:rsidP="004B24A7">
            <w:pPr>
              <w:pStyle w:val="TabletextChar"/>
              <w:rPr>
                <w:rFonts w:cs="Tahoma"/>
                <w:b/>
                <w:sz w:val="22"/>
                <w:szCs w:val="22"/>
                <w:lang w:val="en-US"/>
              </w:rPr>
            </w:pPr>
            <w:r w:rsidRPr="004B24A7">
              <w:rPr>
                <w:rFonts w:cs="Tahoma"/>
                <w:b/>
                <w:sz w:val="22"/>
                <w:szCs w:val="22"/>
              </w:rPr>
              <w:t xml:space="preserve">ΥΠΟΥΡΓΕΙΟ </w:t>
            </w:r>
            <w:r w:rsidR="00404985">
              <w:rPr>
                <w:rFonts w:cs="Tahoma"/>
                <w:b/>
                <w:sz w:val="22"/>
                <w:szCs w:val="22"/>
              </w:rPr>
              <w:t>ΤΟΥΡΙΣΜΟΥ</w:t>
            </w:r>
          </w:p>
        </w:tc>
      </w:tr>
      <w:tr w:rsidR="00404985" w:rsidRPr="00DF02B0" w14:paraId="07FB271D" w14:textId="77777777" w:rsidTr="53DBD911">
        <w:tc>
          <w:tcPr>
            <w:tcW w:w="3708" w:type="dxa"/>
            <w:vAlign w:val="center"/>
          </w:tcPr>
          <w:p w14:paraId="4F065893" w14:textId="77777777" w:rsidR="00404985" w:rsidRPr="00603221" w:rsidRDefault="00404985" w:rsidP="00404985">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4180DF16" w14:textId="77777777" w:rsidR="00404985" w:rsidRPr="004B24A7" w:rsidRDefault="00404985" w:rsidP="00404985">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404985" w:rsidRPr="00DF02B0" w14:paraId="0DAF3B1A" w14:textId="77777777" w:rsidTr="53DBD911">
        <w:tc>
          <w:tcPr>
            <w:tcW w:w="3708" w:type="dxa"/>
            <w:vAlign w:val="center"/>
          </w:tcPr>
          <w:p w14:paraId="49182806" w14:textId="77777777" w:rsidR="00404985" w:rsidRPr="00603221" w:rsidRDefault="00404985" w:rsidP="00404985">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3EC459A1" w14:textId="77777777" w:rsidR="00404985" w:rsidRPr="00603221" w:rsidRDefault="00404985" w:rsidP="00404985">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4B24A7" w:rsidRPr="00B86104" w14:paraId="6852D17E" w14:textId="77777777" w:rsidTr="53DBD911">
        <w:tc>
          <w:tcPr>
            <w:tcW w:w="3708" w:type="dxa"/>
            <w:vAlign w:val="center"/>
          </w:tcPr>
          <w:p w14:paraId="167AFE1C"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7732B5A"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BB210C" w14:paraId="49275DBF" w14:textId="77777777" w:rsidTr="53DBD911">
        <w:tc>
          <w:tcPr>
            <w:tcW w:w="3708" w:type="dxa"/>
            <w:vAlign w:val="center"/>
          </w:tcPr>
          <w:p w14:paraId="4C3BB8A6"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2A278508" w14:textId="77777777" w:rsidR="00E049A1" w:rsidRPr="00AD3E33" w:rsidRDefault="00AD3E33" w:rsidP="00E049A1">
            <w:pPr>
              <w:rPr>
                <w:rFonts w:cstheme="minorHAnsi"/>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4B24A7" w:rsidRPr="00BB210C" w14:paraId="3D9C4855" w14:textId="77777777" w:rsidTr="53DBD911">
        <w:tc>
          <w:tcPr>
            <w:tcW w:w="3708" w:type="dxa"/>
            <w:vAlign w:val="center"/>
          </w:tcPr>
          <w:p w14:paraId="06443A1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02742AD8" w14:textId="77777777"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484BD1" w:rsidRPr="00BB210C" w14:paraId="3883D832" w14:textId="77777777" w:rsidTr="53DBD911">
        <w:tc>
          <w:tcPr>
            <w:tcW w:w="3708" w:type="dxa"/>
            <w:vAlign w:val="center"/>
          </w:tcPr>
          <w:p w14:paraId="2F8FB0A3" w14:textId="77777777" w:rsidR="00484BD1" w:rsidRPr="00603221" w:rsidRDefault="00484BD1" w:rsidP="00484BD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367819D5" w14:textId="77777777" w:rsidR="00484BD1" w:rsidRPr="00603221" w:rsidRDefault="00DF2DD4" w:rsidP="00484BD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Pr>
                <w:rFonts w:cs="Tahoma"/>
                <w:sz w:val="22"/>
                <w:szCs w:val="22"/>
              </w:rPr>
              <w:t>21</w:t>
            </w:r>
            <w:r w:rsidR="002A2D0F">
              <w:rPr>
                <w:rFonts w:cs="Tahoma"/>
                <w:sz w:val="22"/>
                <w:szCs w:val="22"/>
              </w:rPr>
              <w:t>3</w:t>
            </w:r>
            <w:r>
              <w:rPr>
                <w:rFonts w:cs="Tahoma"/>
                <w:sz w:val="22"/>
                <w:szCs w:val="22"/>
              </w:rPr>
              <w:t>.00</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εριλαμβανομένου ΦΠΑ,</w:t>
            </w:r>
            <w:r w:rsidR="00846BDE">
              <w:rPr>
                <w:rFonts w:cs="Tahoma"/>
                <w:sz w:val="22"/>
                <w:szCs w:val="22"/>
              </w:rPr>
              <w:t xml:space="preserve"> </w:t>
            </w:r>
            <w:r w:rsidRPr="00603221">
              <w:rPr>
                <w:rFonts w:cs="Tahoma"/>
                <w:sz w:val="22"/>
                <w:szCs w:val="22"/>
              </w:rPr>
              <w:t xml:space="preserve">προϋπολογισμός με ΦΠΑ: </w:t>
            </w:r>
            <w:r w:rsidRPr="00D86293">
              <w:rPr>
                <w:rFonts w:cs="Tahoma"/>
                <w:sz w:val="22"/>
                <w:szCs w:val="22"/>
              </w:rPr>
              <w:t>€</w:t>
            </w:r>
            <w:r>
              <w:rPr>
                <w:rFonts w:cs="Tahoma"/>
                <w:sz w:val="22"/>
                <w:szCs w:val="22"/>
              </w:rPr>
              <w:t>26</w:t>
            </w:r>
            <w:r w:rsidR="002A2D0F">
              <w:rPr>
                <w:rFonts w:cs="Tahoma"/>
                <w:sz w:val="22"/>
                <w:szCs w:val="22"/>
              </w:rPr>
              <w:t>4</w:t>
            </w:r>
            <w:r>
              <w:rPr>
                <w:rFonts w:cs="Tahoma"/>
                <w:sz w:val="22"/>
                <w:szCs w:val="22"/>
              </w:rPr>
              <w:t>.</w:t>
            </w:r>
            <w:r w:rsidR="002A2D0F">
              <w:rPr>
                <w:rFonts w:cs="Tahoma"/>
                <w:sz w:val="22"/>
                <w:szCs w:val="22"/>
              </w:rPr>
              <w:t>12</w:t>
            </w:r>
            <w:r>
              <w:rPr>
                <w:rFonts w:cs="Tahoma"/>
                <w:sz w:val="22"/>
                <w:szCs w:val="22"/>
              </w:rPr>
              <w:t>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Pr>
                <w:rFonts w:cs="Tahoma"/>
                <w:sz w:val="22"/>
                <w:szCs w:val="22"/>
              </w:rPr>
              <w:t>51.</w:t>
            </w:r>
            <w:r w:rsidR="00846BDE">
              <w:rPr>
                <w:rFonts w:cs="Tahoma"/>
                <w:sz w:val="22"/>
                <w:szCs w:val="22"/>
              </w:rPr>
              <w:t>120</w:t>
            </w:r>
            <w:r>
              <w:rPr>
                <w:rFonts w:cs="Tahoma"/>
                <w:sz w:val="22"/>
                <w:szCs w:val="22"/>
              </w:rPr>
              <w:t>,</w:t>
            </w:r>
            <w:r w:rsidRPr="00D86293">
              <w:rPr>
                <w:rFonts w:cs="Tahoma"/>
                <w:sz w:val="22"/>
                <w:szCs w:val="22"/>
              </w:rPr>
              <w:t>00</w:t>
            </w:r>
          </w:p>
        </w:tc>
      </w:tr>
      <w:tr w:rsidR="004B24A7" w:rsidRPr="00BB210C" w14:paraId="1657C939" w14:textId="77777777" w:rsidTr="53DBD911">
        <w:tc>
          <w:tcPr>
            <w:tcW w:w="3708" w:type="dxa"/>
            <w:vAlign w:val="center"/>
          </w:tcPr>
          <w:p w14:paraId="3509CB82"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53D10FCB" w14:textId="77777777" w:rsidR="004B24A7" w:rsidRPr="00603221" w:rsidRDefault="00AF0958" w:rsidP="00092F07">
            <w:pPr>
              <w:pStyle w:val="normalwithoutspacing"/>
            </w:pPr>
            <w:r w:rsidRPr="00920804">
              <w:t xml:space="preserve">Η δαπάνη επιχορηγείται </w:t>
            </w:r>
            <w:r>
              <w:t>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587676">
              <w:rPr>
                <w:vertAlign w:val="superscript"/>
              </w:rPr>
              <w:t>ο</w:t>
            </w:r>
            <w:r>
              <w:t xml:space="preserve"> κύκλο κατ’ εφαρμογή των διατάξεων του άρθρου 45Α του ν. 4933/2022 (Α’ 99)</w:t>
            </w:r>
          </w:p>
        </w:tc>
      </w:tr>
      <w:tr w:rsidR="004B24A7" w:rsidRPr="00DF02B0" w14:paraId="55E8938B" w14:textId="77777777" w:rsidTr="53DBD911">
        <w:tc>
          <w:tcPr>
            <w:tcW w:w="3708" w:type="dxa"/>
            <w:vAlign w:val="center"/>
          </w:tcPr>
          <w:p w14:paraId="40CF4774"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6AF50C5F" w14:textId="77777777" w:rsidR="004B24A7" w:rsidRPr="00A00118" w:rsidRDefault="069CC180" w:rsidP="004B24A7">
            <w:pPr>
              <w:rPr>
                <w:lang w:val="el-GR"/>
              </w:rPr>
            </w:pPr>
            <w:r w:rsidRPr="53DBD911">
              <w:rPr>
                <w:lang w:val="el-GR"/>
              </w:rPr>
              <w:t xml:space="preserve"> </w:t>
            </w:r>
            <w:r w:rsidR="3FB3A4A0" w:rsidRPr="53DBD911">
              <w:rPr>
                <w:lang w:val="el-GR"/>
              </w:rPr>
              <w:t>Δώδεκα</w:t>
            </w:r>
            <w:r w:rsidRPr="53DBD911">
              <w:rPr>
                <w:lang w:val="el-GR"/>
              </w:rPr>
              <w:t xml:space="preserve"> </w:t>
            </w:r>
            <w:r w:rsidR="00A00118" w:rsidRPr="53DBD911">
              <w:rPr>
                <w:lang w:val="el-GR"/>
              </w:rPr>
              <w:t>(</w:t>
            </w:r>
            <w:r w:rsidR="5ADADFCF" w:rsidRPr="53DBD911">
              <w:rPr>
                <w:lang w:val="el-GR"/>
              </w:rPr>
              <w:t>12</w:t>
            </w:r>
            <w:r w:rsidR="00A00118" w:rsidRPr="53DBD911">
              <w:rPr>
                <w:lang w:val="el-GR"/>
              </w:rPr>
              <w:t xml:space="preserve">) </w:t>
            </w:r>
            <w:r w:rsidRPr="53DBD911">
              <w:rPr>
                <w:lang w:val="el-GR"/>
              </w:rPr>
              <w:t xml:space="preserve">μήνες </w:t>
            </w:r>
          </w:p>
        </w:tc>
      </w:tr>
      <w:tr w:rsidR="00E004BA" w:rsidRPr="00DF02B0" w14:paraId="26D764F7" w14:textId="77777777" w:rsidTr="53DBD911">
        <w:tc>
          <w:tcPr>
            <w:tcW w:w="3708" w:type="dxa"/>
            <w:vAlign w:val="center"/>
          </w:tcPr>
          <w:p w14:paraId="56711F39" w14:textId="77777777" w:rsidR="00E004BA" w:rsidRPr="00603221" w:rsidRDefault="00E004BA" w:rsidP="00E004BA">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4CC7C4D8" w14:textId="41678756" w:rsidR="00E004BA" w:rsidRPr="003D0A95" w:rsidRDefault="00353CA1" w:rsidP="00E004BA">
            <w:pPr>
              <w:pStyle w:val="TabletextChar"/>
              <w:rPr>
                <w:rFonts w:cs="Tahoma"/>
                <w:b/>
                <w:sz w:val="22"/>
                <w:szCs w:val="22"/>
              </w:rPr>
            </w:pPr>
            <w:r w:rsidRPr="003D0A95">
              <w:rPr>
                <w:b/>
                <w:bCs/>
                <w:color w:val="000000"/>
                <w:sz w:val="22"/>
                <w:szCs w:val="22"/>
              </w:rPr>
              <w:t>09</w:t>
            </w:r>
            <w:r w:rsidR="00E004BA" w:rsidRPr="003D0A95">
              <w:rPr>
                <w:b/>
                <w:bCs/>
                <w:color w:val="000000"/>
                <w:sz w:val="22"/>
                <w:szCs w:val="22"/>
              </w:rPr>
              <w:t>-</w:t>
            </w:r>
            <w:r w:rsidRPr="003D0A95">
              <w:rPr>
                <w:b/>
                <w:bCs/>
                <w:color w:val="000000"/>
                <w:sz w:val="22"/>
                <w:szCs w:val="22"/>
              </w:rPr>
              <w:t>02</w:t>
            </w:r>
            <w:r w:rsidR="00E004BA" w:rsidRPr="003D0A95">
              <w:rPr>
                <w:b/>
                <w:bCs/>
                <w:color w:val="000000"/>
                <w:sz w:val="22"/>
                <w:szCs w:val="22"/>
              </w:rPr>
              <w:t>-2024</w:t>
            </w:r>
          </w:p>
        </w:tc>
      </w:tr>
      <w:tr w:rsidR="00E004BA" w:rsidRPr="00DF02B0" w14:paraId="1AE65D46" w14:textId="77777777" w:rsidTr="53DBD911">
        <w:tc>
          <w:tcPr>
            <w:tcW w:w="3708" w:type="dxa"/>
            <w:vAlign w:val="center"/>
          </w:tcPr>
          <w:p w14:paraId="3049310C" w14:textId="77777777" w:rsidR="00E004BA" w:rsidRPr="00603221" w:rsidRDefault="00E004BA" w:rsidP="00E004BA">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02EB609F" w14:textId="47CDAC37" w:rsidR="00E004BA" w:rsidRPr="00DF3F7A" w:rsidRDefault="00DF3F7A" w:rsidP="00E004BA">
            <w:pPr>
              <w:pStyle w:val="TabletextChar"/>
              <w:rPr>
                <w:rFonts w:cs="Tahoma"/>
                <w:b/>
                <w:sz w:val="22"/>
                <w:szCs w:val="22"/>
              </w:rPr>
            </w:pPr>
            <w:r w:rsidRPr="00DF3F7A">
              <w:rPr>
                <w:b/>
                <w:bCs/>
                <w:color w:val="000000"/>
                <w:sz w:val="22"/>
                <w:szCs w:val="22"/>
              </w:rPr>
              <w:t>19</w:t>
            </w:r>
            <w:r w:rsidR="00E004BA" w:rsidRPr="00DF3F7A">
              <w:rPr>
                <w:b/>
                <w:bCs/>
                <w:color w:val="000000"/>
                <w:sz w:val="22"/>
                <w:szCs w:val="22"/>
              </w:rPr>
              <w:t>-</w:t>
            </w:r>
            <w:r w:rsidR="00353CA1" w:rsidRPr="00DF3F7A">
              <w:rPr>
                <w:b/>
                <w:bCs/>
                <w:color w:val="000000"/>
                <w:sz w:val="22"/>
                <w:szCs w:val="22"/>
              </w:rPr>
              <w:t>02</w:t>
            </w:r>
            <w:r w:rsidR="00E004BA" w:rsidRPr="00DF3F7A">
              <w:rPr>
                <w:b/>
                <w:bCs/>
                <w:color w:val="000000"/>
                <w:sz w:val="22"/>
                <w:szCs w:val="22"/>
              </w:rPr>
              <w:t>-2024</w:t>
            </w:r>
          </w:p>
        </w:tc>
      </w:tr>
      <w:tr w:rsidR="00E004BA" w:rsidRPr="0027671A" w14:paraId="1D68B51F" w14:textId="77777777" w:rsidTr="53DBD911">
        <w:tc>
          <w:tcPr>
            <w:tcW w:w="3708" w:type="dxa"/>
            <w:vAlign w:val="center"/>
          </w:tcPr>
          <w:p w14:paraId="1295120A" w14:textId="77777777" w:rsidR="00E004BA" w:rsidRPr="00603221" w:rsidRDefault="00E004BA" w:rsidP="00E004BA">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7BE1B84F" w14:textId="78801E41" w:rsidR="00E004BA" w:rsidRPr="00353CA1" w:rsidRDefault="00353CA1" w:rsidP="00E004BA">
            <w:pPr>
              <w:pStyle w:val="TabletextChar"/>
              <w:rPr>
                <w:rFonts w:cs="Tahoma"/>
                <w:b/>
                <w:color w:val="000000"/>
                <w:sz w:val="22"/>
                <w:szCs w:val="22"/>
                <w:highlight w:val="magenta"/>
                <w:lang w:val="en-US"/>
              </w:rPr>
            </w:pPr>
            <w:r w:rsidRPr="00353CA1">
              <w:rPr>
                <w:b/>
                <w:bCs/>
                <w:color w:val="000000"/>
                <w:sz w:val="22"/>
                <w:szCs w:val="22"/>
              </w:rPr>
              <w:t>12</w:t>
            </w:r>
            <w:r w:rsidR="00E004BA" w:rsidRPr="00353CA1">
              <w:rPr>
                <w:b/>
                <w:bCs/>
                <w:color w:val="000000"/>
                <w:sz w:val="22"/>
                <w:szCs w:val="22"/>
              </w:rPr>
              <w:t>-</w:t>
            </w:r>
            <w:r w:rsidRPr="00353CA1">
              <w:rPr>
                <w:b/>
                <w:bCs/>
                <w:color w:val="000000"/>
                <w:sz w:val="22"/>
                <w:szCs w:val="22"/>
              </w:rPr>
              <w:t>02</w:t>
            </w:r>
            <w:r w:rsidR="00E004BA" w:rsidRPr="00353CA1">
              <w:rPr>
                <w:b/>
                <w:bCs/>
                <w:color w:val="000000"/>
                <w:sz w:val="22"/>
                <w:szCs w:val="22"/>
              </w:rPr>
              <w:t>-2024</w:t>
            </w:r>
          </w:p>
        </w:tc>
      </w:tr>
      <w:tr w:rsidR="004B24A7" w:rsidRPr="0033318E" w14:paraId="1C8CF2BA" w14:textId="77777777" w:rsidTr="53DBD911">
        <w:tc>
          <w:tcPr>
            <w:tcW w:w="3708" w:type="dxa"/>
            <w:vAlign w:val="center"/>
          </w:tcPr>
          <w:p w14:paraId="54F93B01"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78597FE8" w14:textId="5805B4F4" w:rsidR="004B24A7" w:rsidRPr="00E004BA" w:rsidRDefault="006A4F64" w:rsidP="004B24A7">
            <w:pPr>
              <w:autoSpaceDE w:val="0"/>
              <w:autoSpaceDN w:val="0"/>
              <w:adjustRightInd w:val="0"/>
              <w:spacing w:after="0" w:line="276" w:lineRule="auto"/>
              <w:jc w:val="left"/>
              <w:rPr>
                <w:highlight w:val="yellow"/>
                <w:lang w:val="el-GR"/>
              </w:rPr>
            </w:pPr>
            <w:r w:rsidRPr="006A4F64">
              <w:rPr>
                <w:b/>
                <w:bCs/>
                <w:color w:val="000000" w:themeColor="text1"/>
                <w:lang w:val="el-GR"/>
              </w:rPr>
              <w:t>28-02-2024, ημέρα Τετάρτη και ώρα 14:00</w:t>
            </w:r>
          </w:p>
        </w:tc>
      </w:tr>
      <w:tr w:rsidR="004B24A7" w:rsidRPr="00BB210C" w14:paraId="5C2BEC7C" w14:textId="77777777" w:rsidTr="53DBD911">
        <w:tc>
          <w:tcPr>
            <w:tcW w:w="3708" w:type="dxa"/>
            <w:vAlign w:val="center"/>
          </w:tcPr>
          <w:p w14:paraId="66487E65"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0625C4B5"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1F80953" w14:textId="0412BFD4"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8" w:history="1">
              <w:r w:rsidR="006A4F64" w:rsidRPr="007C45F7">
                <w:rPr>
                  <w:rStyle w:val="-"/>
                  <w:lang w:val="en-US"/>
                </w:rPr>
                <w:t>www</w:t>
              </w:r>
              <w:r w:rsidR="006A4F64" w:rsidRPr="007C45F7">
                <w:rPr>
                  <w:rStyle w:val="-"/>
                  <w:lang w:val="el-GR"/>
                </w:rPr>
                <w:t>.</w:t>
              </w:r>
              <w:proofErr w:type="spellStart"/>
              <w:r w:rsidR="006A4F64" w:rsidRPr="007C45F7">
                <w:rPr>
                  <w:rStyle w:val="-"/>
                  <w:lang w:val="en-US"/>
                </w:rPr>
                <w:t>promitheus</w:t>
              </w:r>
              <w:proofErr w:type="spellEnd"/>
              <w:r w:rsidR="006A4F64" w:rsidRPr="007C45F7">
                <w:rPr>
                  <w:rStyle w:val="-"/>
                  <w:lang w:val="el-GR"/>
                </w:rPr>
                <w:t>.</w:t>
              </w:r>
              <w:r w:rsidR="006A4F64" w:rsidRPr="007C45F7">
                <w:rPr>
                  <w:rStyle w:val="-"/>
                  <w:lang w:val="en-US"/>
                </w:rPr>
                <w:t>gov</w:t>
              </w:r>
              <w:r w:rsidR="006A4F64" w:rsidRPr="007C45F7">
                <w:rPr>
                  <w:rStyle w:val="-"/>
                  <w:lang w:val="el-GR"/>
                </w:rPr>
                <w:t>.</w:t>
              </w:r>
              <w:r w:rsidR="006A4F64" w:rsidRPr="007C45F7">
                <w:rPr>
                  <w:rStyle w:val="-"/>
                  <w:lang w:val="en-US"/>
                </w:rPr>
                <w:t>gr</w:t>
              </w:r>
            </w:hyperlink>
            <w:r w:rsidR="006A4F64">
              <w:rPr>
                <w:lang w:val="el-GR"/>
              </w:rPr>
              <w:t xml:space="preserve"> </w:t>
            </w:r>
            <w:r w:rsidRPr="00603221">
              <w:rPr>
                <w:color w:val="0000FF"/>
                <w:lang w:val="el-GR"/>
              </w:rPr>
              <w:t xml:space="preserve"> </w:t>
            </w:r>
            <w:r w:rsidRPr="00603221">
              <w:rPr>
                <w:color w:val="000000"/>
                <w:lang w:val="el-GR"/>
              </w:rPr>
              <w:t>του</w:t>
            </w:r>
          </w:p>
          <w:p w14:paraId="538AB07C"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0AA15E4A"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6BAAFD2B" w14:textId="77777777" w:rsidR="004B24A7" w:rsidRPr="00603221" w:rsidRDefault="004B24A7" w:rsidP="004B24A7">
            <w:pPr>
              <w:spacing w:before="60" w:line="276" w:lineRule="auto"/>
              <w:jc w:val="left"/>
              <w:rPr>
                <w:lang w:val="el-GR"/>
              </w:rPr>
            </w:pPr>
            <w:r>
              <w:rPr>
                <w:color w:val="000000"/>
                <w:lang w:val="el-GR"/>
              </w:rPr>
              <w:lastRenderedPageBreak/>
              <w:t>Έ</w:t>
            </w:r>
            <w:r w:rsidRPr="00603221">
              <w:rPr>
                <w:color w:val="000000"/>
                <w:lang w:val="el-GR"/>
              </w:rPr>
              <w:t xml:space="preserve">ντυπη </w:t>
            </w:r>
            <w:r>
              <w:rPr>
                <w:color w:val="000000"/>
                <w:lang w:val="el-GR"/>
              </w:rPr>
              <w:t>Υποβολή:</w:t>
            </w:r>
          </w:p>
          <w:p w14:paraId="19BF54FB" w14:textId="77777777"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w:t>
            </w:r>
            <w:proofErr w:type="spellStart"/>
            <w:r w:rsidRPr="00603221">
              <w:rPr>
                <w:color w:val="000000"/>
                <w:lang w:val="el-GR"/>
              </w:rPr>
              <w:t>ΚτΠ</w:t>
            </w:r>
            <w:proofErr w:type="spellEnd"/>
            <w:r w:rsidRPr="00603221">
              <w:rPr>
                <w:color w:val="000000"/>
                <w:lang w:val="el-GR"/>
              </w:rPr>
              <w:t xml:space="preserve"> </w:t>
            </w:r>
            <w:r>
              <w:rPr>
                <w:color w:val="000000"/>
                <w:lang w:val="el-GR"/>
              </w:rPr>
              <w:t>Μ.</w:t>
            </w:r>
            <w:r w:rsidRPr="00603221">
              <w:rPr>
                <w:color w:val="000000"/>
                <w:lang w:val="el-GR"/>
              </w:rPr>
              <w:t>Α.Ε.</w:t>
            </w:r>
          </w:p>
        </w:tc>
      </w:tr>
      <w:tr w:rsidR="00E004BA" w:rsidRPr="00DF02B0" w14:paraId="2D430B62" w14:textId="77777777" w:rsidTr="53DBD911">
        <w:tc>
          <w:tcPr>
            <w:tcW w:w="3708" w:type="dxa"/>
          </w:tcPr>
          <w:p w14:paraId="1C1C3FF1" w14:textId="77777777" w:rsidR="00E004BA" w:rsidRPr="00603221" w:rsidRDefault="00E004BA" w:rsidP="00E004BA">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02CDD3CD" w14:textId="78055D75" w:rsidR="00E004BA" w:rsidRPr="00603221" w:rsidRDefault="0007655B" w:rsidP="00E004BA">
            <w:pPr>
              <w:autoSpaceDE w:val="0"/>
              <w:autoSpaceDN w:val="0"/>
              <w:adjustRightInd w:val="0"/>
              <w:spacing w:after="0" w:line="276" w:lineRule="auto"/>
              <w:jc w:val="left"/>
              <w:rPr>
                <w:color w:val="000000"/>
              </w:rPr>
            </w:pPr>
            <w:r w:rsidRPr="0007655B">
              <w:rPr>
                <w:b/>
                <w:bCs/>
                <w:color w:val="000000"/>
                <w:lang w:val="el-GR"/>
              </w:rPr>
              <w:t>12-02-2024</w:t>
            </w:r>
          </w:p>
        </w:tc>
      </w:tr>
      <w:tr w:rsidR="004B24A7" w:rsidRPr="0033318E" w14:paraId="57EA462A" w14:textId="77777777" w:rsidTr="53DBD911">
        <w:tc>
          <w:tcPr>
            <w:tcW w:w="3708" w:type="dxa"/>
            <w:vAlign w:val="center"/>
          </w:tcPr>
          <w:p w14:paraId="00187305"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450124B6" w14:textId="3F4D40F0" w:rsidR="004B24A7" w:rsidRPr="00E004BA" w:rsidRDefault="0007655B" w:rsidP="004B24A7">
            <w:pPr>
              <w:pStyle w:val="TabletextChar"/>
              <w:rPr>
                <w:rFonts w:cs="Tahoma"/>
                <w:sz w:val="22"/>
                <w:szCs w:val="22"/>
                <w:highlight w:val="yellow"/>
              </w:rPr>
            </w:pPr>
            <w:r w:rsidRPr="0007655B">
              <w:rPr>
                <w:b/>
                <w:bCs/>
                <w:color w:val="000000" w:themeColor="text1"/>
                <w:sz w:val="22"/>
                <w:szCs w:val="22"/>
              </w:rPr>
              <w:t>01-03-2024, ημέρα Παρασκευή και ώρα 14:00</w:t>
            </w:r>
          </w:p>
        </w:tc>
      </w:tr>
    </w:tbl>
    <w:p w14:paraId="51929DE3"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00BFE523" w14:textId="77777777" w:rsidR="00A81D32" w:rsidRPr="00FE037B" w:rsidRDefault="00A81D32" w:rsidP="00FE037B">
          <w:pPr>
            <w:pStyle w:val="Contents"/>
            <w:ind w:left="360" w:hanging="360"/>
            <w:outlineLvl w:val="9"/>
            <w:rPr>
              <w:rFonts w:ascii="Tahoma" w:hAnsi="Tahoma" w:cs="Tahoma"/>
              <w:sz w:val="22"/>
              <w:szCs w:val="22"/>
            </w:rPr>
          </w:pPr>
          <w:r w:rsidRPr="00FE037B">
            <w:rPr>
              <w:rFonts w:ascii="Tahoma" w:hAnsi="Tahoma" w:cs="Tahoma"/>
              <w:sz w:val="22"/>
              <w:szCs w:val="22"/>
            </w:rPr>
            <w:t>Περιεχόμενα</w:t>
          </w:r>
        </w:p>
        <w:p w14:paraId="18DD2D23" w14:textId="656E1EAA" w:rsidR="00A67572" w:rsidRDefault="001816C9">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58368161" w:history="1">
            <w:r w:rsidR="00A67572" w:rsidRPr="0011137E">
              <w:rPr>
                <w:rStyle w:val="-"/>
                <w:noProof/>
                <w:lang w:val="el-GR"/>
              </w:rPr>
              <w:t>1.</w:t>
            </w:r>
            <w:r w:rsidR="00A67572">
              <w:rPr>
                <w:rFonts w:asciiTheme="minorHAnsi" w:eastAsiaTheme="minorEastAsia" w:hAnsiTheme="minorHAnsi" w:cstheme="minorBidi"/>
                <w:b w:val="0"/>
                <w:bCs w:val="0"/>
                <w:caps w:val="0"/>
                <w:noProof/>
                <w:kern w:val="2"/>
                <w:sz w:val="22"/>
                <w:szCs w:val="22"/>
                <w:lang w:val="el-GR" w:eastAsia="el-GR"/>
                <w14:ligatures w14:val="standardContextual"/>
              </w:rPr>
              <w:tab/>
            </w:r>
            <w:r w:rsidR="00A67572" w:rsidRPr="0011137E">
              <w:rPr>
                <w:rStyle w:val="-"/>
                <w:noProof/>
                <w:lang w:val="el-GR"/>
              </w:rPr>
              <w:t>ΑΝΑΘΕΤΟΥΣΑ ΑΡΧΗ ΚΑΙ ΑΝΤΙΚΕΙΜΕΝΟ ΣΥΜΒΑΣΗΣ</w:t>
            </w:r>
            <w:r w:rsidR="00A67572">
              <w:rPr>
                <w:noProof/>
                <w:webHidden/>
              </w:rPr>
              <w:tab/>
            </w:r>
            <w:r w:rsidR="00A67572">
              <w:rPr>
                <w:noProof/>
                <w:webHidden/>
              </w:rPr>
              <w:fldChar w:fldCharType="begin"/>
            </w:r>
            <w:r w:rsidR="00A67572">
              <w:rPr>
                <w:noProof/>
                <w:webHidden/>
              </w:rPr>
              <w:instrText xml:space="preserve"> PAGEREF _Toc158368161 \h </w:instrText>
            </w:r>
            <w:r w:rsidR="00A67572">
              <w:rPr>
                <w:noProof/>
                <w:webHidden/>
              </w:rPr>
            </w:r>
            <w:r w:rsidR="00A67572">
              <w:rPr>
                <w:noProof/>
                <w:webHidden/>
              </w:rPr>
              <w:fldChar w:fldCharType="separate"/>
            </w:r>
            <w:r w:rsidR="00A67572">
              <w:rPr>
                <w:noProof/>
                <w:webHidden/>
              </w:rPr>
              <w:t>6</w:t>
            </w:r>
            <w:r w:rsidR="00A67572">
              <w:rPr>
                <w:noProof/>
                <w:webHidden/>
              </w:rPr>
              <w:fldChar w:fldCharType="end"/>
            </w:r>
          </w:hyperlink>
        </w:p>
        <w:p w14:paraId="781959E0" w14:textId="5FD68A19"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62" w:history="1">
            <w:r w:rsidR="00A67572" w:rsidRPr="0011137E">
              <w:rPr>
                <w:rStyle w:val="-"/>
                <w:noProof/>
                <w:lang w:val="el-GR"/>
              </w:rPr>
              <w:t>1.1</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Στοιχεία Αναθέτουσας Αρχής</w:t>
            </w:r>
            <w:r w:rsidR="00A67572">
              <w:rPr>
                <w:noProof/>
                <w:webHidden/>
              </w:rPr>
              <w:tab/>
            </w:r>
            <w:r w:rsidR="00A67572">
              <w:rPr>
                <w:noProof/>
                <w:webHidden/>
              </w:rPr>
              <w:fldChar w:fldCharType="begin"/>
            </w:r>
            <w:r w:rsidR="00A67572">
              <w:rPr>
                <w:noProof/>
                <w:webHidden/>
              </w:rPr>
              <w:instrText xml:space="preserve"> PAGEREF _Toc158368162 \h </w:instrText>
            </w:r>
            <w:r w:rsidR="00A67572">
              <w:rPr>
                <w:noProof/>
                <w:webHidden/>
              </w:rPr>
            </w:r>
            <w:r w:rsidR="00A67572">
              <w:rPr>
                <w:noProof/>
                <w:webHidden/>
              </w:rPr>
              <w:fldChar w:fldCharType="separate"/>
            </w:r>
            <w:r w:rsidR="00A67572">
              <w:rPr>
                <w:noProof/>
                <w:webHidden/>
              </w:rPr>
              <w:t>6</w:t>
            </w:r>
            <w:r w:rsidR="00A67572">
              <w:rPr>
                <w:noProof/>
                <w:webHidden/>
              </w:rPr>
              <w:fldChar w:fldCharType="end"/>
            </w:r>
          </w:hyperlink>
        </w:p>
        <w:p w14:paraId="7F99CF1F" w14:textId="13C3E481"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63" w:history="1">
            <w:r w:rsidR="00A67572" w:rsidRPr="0011137E">
              <w:rPr>
                <w:rStyle w:val="-"/>
                <w:noProof/>
                <w:lang w:val="el-GR"/>
              </w:rPr>
              <w:t>1.2</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Στοιχεία Διαδικασίας - Χρηματοδότηση</w:t>
            </w:r>
            <w:r w:rsidR="00A67572">
              <w:rPr>
                <w:noProof/>
                <w:webHidden/>
              </w:rPr>
              <w:tab/>
            </w:r>
            <w:r w:rsidR="00A67572">
              <w:rPr>
                <w:noProof/>
                <w:webHidden/>
              </w:rPr>
              <w:fldChar w:fldCharType="begin"/>
            </w:r>
            <w:r w:rsidR="00A67572">
              <w:rPr>
                <w:noProof/>
                <w:webHidden/>
              </w:rPr>
              <w:instrText xml:space="preserve"> PAGEREF _Toc158368163 \h </w:instrText>
            </w:r>
            <w:r w:rsidR="00A67572">
              <w:rPr>
                <w:noProof/>
                <w:webHidden/>
              </w:rPr>
            </w:r>
            <w:r w:rsidR="00A67572">
              <w:rPr>
                <w:noProof/>
                <w:webHidden/>
              </w:rPr>
              <w:fldChar w:fldCharType="separate"/>
            </w:r>
            <w:r w:rsidR="00A67572">
              <w:rPr>
                <w:noProof/>
                <w:webHidden/>
              </w:rPr>
              <w:t>6</w:t>
            </w:r>
            <w:r w:rsidR="00A67572">
              <w:rPr>
                <w:noProof/>
                <w:webHidden/>
              </w:rPr>
              <w:fldChar w:fldCharType="end"/>
            </w:r>
          </w:hyperlink>
        </w:p>
        <w:p w14:paraId="4AABD611" w14:textId="24AC44B3"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64" w:history="1">
            <w:r w:rsidR="00A67572" w:rsidRPr="0011137E">
              <w:rPr>
                <w:rStyle w:val="-"/>
                <w:noProof/>
                <w:lang w:val="el-GR"/>
              </w:rPr>
              <w:t>1.3</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Συνοπτική Περιγραφή φυσικού και οικονομικού αντικειμένου της σύμβασης</w:t>
            </w:r>
            <w:r w:rsidR="00A67572">
              <w:rPr>
                <w:noProof/>
                <w:webHidden/>
              </w:rPr>
              <w:tab/>
            </w:r>
            <w:r w:rsidR="00A67572">
              <w:rPr>
                <w:noProof/>
                <w:webHidden/>
              </w:rPr>
              <w:fldChar w:fldCharType="begin"/>
            </w:r>
            <w:r w:rsidR="00A67572">
              <w:rPr>
                <w:noProof/>
                <w:webHidden/>
              </w:rPr>
              <w:instrText xml:space="preserve"> PAGEREF _Toc158368164 \h </w:instrText>
            </w:r>
            <w:r w:rsidR="00A67572">
              <w:rPr>
                <w:noProof/>
                <w:webHidden/>
              </w:rPr>
            </w:r>
            <w:r w:rsidR="00A67572">
              <w:rPr>
                <w:noProof/>
                <w:webHidden/>
              </w:rPr>
              <w:fldChar w:fldCharType="separate"/>
            </w:r>
            <w:r w:rsidR="00A67572">
              <w:rPr>
                <w:noProof/>
                <w:webHidden/>
              </w:rPr>
              <w:t>7</w:t>
            </w:r>
            <w:r w:rsidR="00A67572">
              <w:rPr>
                <w:noProof/>
                <w:webHidden/>
              </w:rPr>
              <w:fldChar w:fldCharType="end"/>
            </w:r>
          </w:hyperlink>
        </w:p>
        <w:p w14:paraId="3D40231E" w14:textId="2903A6A2"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65" w:history="1">
            <w:r w:rsidR="00A67572" w:rsidRPr="0011137E">
              <w:rPr>
                <w:rStyle w:val="-"/>
                <w:noProof/>
                <w:lang w:val="el-GR"/>
              </w:rPr>
              <w:t>1.4</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Θεσμικό πλαίσιο</w:t>
            </w:r>
            <w:r w:rsidR="00A67572">
              <w:rPr>
                <w:noProof/>
                <w:webHidden/>
              </w:rPr>
              <w:tab/>
            </w:r>
            <w:r w:rsidR="00A67572">
              <w:rPr>
                <w:noProof/>
                <w:webHidden/>
              </w:rPr>
              <w:fldChar w:fldCharType="begin"/>
            </w:r>
            <w:r w:rsidR="00A67572">
              <w:rPr>
                <w:noProof/>
                <w:webHidden/>
              </w:rPr>
              <w:instrText xml:space="preserve"> PAGEREF _Toc158368165 \h </w:instrText>
            </w:r>
            <w:r w:rsidR="00A67572">
              <w:rPr>
                <w:noProof/>
                <w:webHidden/>
              </w:rPr>
            </w:r>
            <w:r w:rsidR="00A67572">
              <w:rPr>
                <w:noProof/>
                <w:webHidden/>
              </w:rPr>
              <w:fldChar w:fldCharType="separate"/>
            </w:r>
            <w:r w:rsidR="00A67572">
              <w:rPr>
                <w:noProof/>
                <w:webHidden/>
              </w:rPr>
              <w:t>7</w:t>
            </w:r>
            <w:r w:rsidR="00A67572">
              <w:rPr>
                <w:noProof/>
                <w:webHidden/>
              </w:rPr>
              <w:fldChar w:fldCharType="end"/>
            </w:r>
          </w:hyperlink>
        </w:p>
        <w:p w14:paraId="609000AD" w14:textId="1C8B4003"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66" w:history="1">
            <w:r w:rsidR="00A67572" w:rsidRPr="0011137E">
              <w:rPr>
                <w:rStyle w:val="-"/>
                <w:noProof/>
                <w:lang w:val="el-GR"/>
              </w:rPr>
              <w:t>1.5</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Προθεσμία παραλαβής προσφορών και διενέργεια διαγωνισμού</w:t>
            </w:r>
            <w:r w:rsidR="00A67572">
              <w:rPr>
                <w:noProof/>
                <w:webHidden/>
              </w:rPr>
              <w:tab/>
            </w:r>
            <w:r w:rsidR="00A67572">
              <w:rPr>
                <w:noProof/>
                <w:webHidden/>
              </w:rPr>
              <w:fldChar w:fldCharType="begin"/>
            </w:r>
            <w:r w:rsidR="00A67572">
              <w:rPr>
                <w:noProof/>
                <w:webHidden/>
              </w:rPr>
              <w:instrText xml:space="preserve"> PAGEREF _Toc158368166 \h </w:instrText>
            </w:r>
            <w:r w:rsidR="00A67572">
              <w:rPr>
                <w:noProof/>
                <w:webHidden/>
              </w:rPr>
            </w:r>
            <w:r w:rsidR="00A67572">
              <w:rPr>
                <w:noProof/>
                <w:webHidden/>
              </w:rPr>
              <w:fldChar w:fldCharType="separate"/>
            </w:r>
            <w:r w:rsidR="00A67572">
              <w:rPr>
                <w:noProof/>
                <w:webHidden/>
              </w:rPr>
              <w:t>12</w:t>
            </w:r>
            <w:r w:rsidR="00A67572">
              <w:rPr>
                <w:noProof/>
                <w:webHidden/>
              </w:rPr>
              <w:fldChar w:fldCharType="end"/>
            </w:r>
          </w:hyperlink>
        </w:p>
        <w:p w14:paraId="0F76D154" w14:textId="086DEE89"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67" w:history="1">
            <w:r w:rsidR="00A67572" w:rsidRPr="0011137E">
              <w:rPr>
                <w:rStyle w:val="-"/>
                <w:noProof/>
                <w:lang w:val="el-GR"/>
              </w:rPr>
              <w:t>1.6</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Δημοσιότητα</w:t>
            </w:r>
            <w:r w:rsidR="00A67572">
              <w:rPr>
                <w:noProof/>
                <w:webHidden/>
              </w:rPr>
              <w:tab/>
            </w:r>
            <w:r w:rsidR="00A67572">
              <w:rPr>
                <w:noProof/>
                <w:webHidden/>
              </w:rPr>
              <w:fldChar w:fldCharType="begin"/>
            </w:r>
            <w:r w:rsidR="00A67572">
              <w:rPr>
                <w:noProof/>
                <w:webHidden/>
              </w:rPr>
              <w:instrText xml:space="preserve"> PAGEREF _Toc158368167 \h </w:instrText>
            </w:r>
            <w:r w:rsidR="00A67572">
              <w:rPr>
                <w:noProof/>
                <w:webHidden/>
              </w:rPr>
            </w:r>
            <w:r w:rsidR="00A67572">
              <w:rPr>
                <w:noProof/>
                <w:webHidden/>
              </w:rPr>
              <w:fldChar w:fldCharType="separate"/>
            </w:r>
            <w:r w:rsidR="00A67572">
              <w:rPr>
                <w:noProof/>
                <w:webHidden/>
              </w:rPr>
              <w:t>12</w:t>
            </w:r>
            <w:r w:rsidR="00A67572">
              <w:rPr>
                <w:noProof/>
                <w:webHidden/>
              </w:rPr>
              <w:fldChar w:fldCharType="end"/>
            </w:r>
          </w:hyperlink>
        </w:p>
        <w:p w14:paraId="5C494D3E" w14:textId="546EE56F"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68" w:history="1">
            <w:r w:rsidR="00A67572" w:rsidRPr="0011137E">
              <w:rPr>
                <w:rStyle w:val="-"/>
                <w:noProof/>
                <w:lang w:val="el-GR"/>
              </w:rPr>
              <w:t>1.7</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Αρχές εφαρμοζόμενες στη διαδικασία σύναψης</w:t>
            </w:r>
            <w:r w:rsidR="00A67572">
              <w:rPr>
                <w:noProof/>
                <w:webHidden/>
              </w:rPr>
              <w:tab/>
            </w:r>
            <w:r w:rsidR="00A67572">
              <w:rPr>
                <w:noProof/>
                <w:webHidden/>
              </w:rPr>
              <w:fldChar w:fldCharType="begin"/>
            </w:r>
            <w:r w:rsidR="00A67572">
              <w:rPr>
                <w:noProof/>
                <w:webHidden/>
              </w:rPr>
              <w:instrText xml:space="preserve"> PAGEREF _Toc158368168 \h </w:instrText>
            </w:r>
            <w:r w:rsidR="00A67572">
              <w:rPr>
                <w:noProof/>
                <w:webHidden/>
              </w:rPr>
            </w:r>
            <w:r w:rsidR="00A67572">
              <w:rPr>
                <w:noProof/>
                <w:webHidden/>
              </w:rPr>
              <w:fldChar w:fldCharType="separate"/>
            </w:r>
            <w:r w:rsidR="00A67572">
              <w:rPr>
                <w:noProof/>
                <w:webHidden/>
              </w:rPr>
              <w:t>12</w:t>
            </w:r>
            <w:r w:rsidR="00A67572">
              <w:rPr>
                <w:noProof/>
                <w:webHidden/>
              </w:rPr>
              <w:fldChar w:fldCharType="end"/>
            </w:r>
          </w:hyperlink>
        </w:p>
        <w:p w14:paraId="0325398A" w14:textId="32966EB7" w:rsidR="00A67572" w:rsidRDefault="00ED2A92">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8368169" w:history="1">
            <w:r w:rsidR="00A67572" w:rsidRPr="0011137E">
              <w:rPr>
                <w:rStyle w:val="-"/>
                <w:noProof/>
                <w:lang w:val="el-GR"/>
              </w:rPr>
              <w:t>2.</w:t>
            </w:r>
            <w:r w:rsidR="00A67572">
              <w:rPr>
                <w:rFonts w:asciiTheme="minorHAnsi" w:eastAsiaTheme="minorEastAsia" w:hAnsiTheme="minorHAnsi" w:cstheme="minorBidi"/>
                <w:b w:val="0"/>
                <w:bCs w:val="0"/>
                <w:caps w:val="0"/>
                <w:noProof/>
                <w:kern w:val="2"/>
                <w:sz w:val="22"/>
                <w:szCs w:val="22"/>
                <w:lang w:val="el-GR" w:eastAsia="el-GR"/>
                <w14:ligatures w14:val="standardContextual"/>
              </w:rPr>
              <w:tab/>
            </w:r>
            <w:r w:rsidR="00A67572" w:rsidRPr="0011137E">
              <w:rPr>
                <w:rStyle w:val="-"/>
                <w:noProof/>
                <w:lang w:val="el-GR"/>
              </w:rPr>
              <w:t>ΓΕΝΙΚΟΙ ΚΑΙ ΕΙΔΙΚΟΙ ΟΡΟΙ ΣΥΜΜΕΤΟΧΗΣ</w:t>
            </w:r>
            <w:r w:rsidR="00A67572">
              <w:rPr>
                <w:noProof/>
                <w:webHidden/>
              </w:rPr>
              <w:tab/>
            </w:r>
            <w:r w:rsidR="00A67572">
              <w:rPr>
                <w:noProof/>
                <w:webHidden/>
              </w:rPr>
              <w:fldChar w:fldCharType="begin"/>
            </w:r>
            <w:r w:rsidR="00A67572">
              <w:rPr>
                <w:noProof/>
                <w:webHidden/>
              </w:rPr>
              <w:instrText xml:space="preserve"> PAGEREF _Toc158368169 \h </w:instrText>
            </w:r>
            <w:r w:rsidR="00A67572">
              <w:rPr>
                <w:noProof/>
                <w:webHidden/>
              </w:rPr>
            </w:r>
            <w:r w:rsidR="00A67572">
              <w:rPr>
                <w:noProof/>
                <w:webHidden/>
              </w:rPr>
              <w:fldChar w:fldCharType="separate"/>
            </w:r>
            <w:r w:rsidR="00A67572">
              <w:rPr>
                <w:noProof/>
                <w:webHidden/>
              </w:rPr>
              <w:t>14</w:t>
            </w:r>
            <w:r w:rsidR="00A67572">
              <w:rPr>
                <w:noProof/>
                <w:webHidden/>
              </w:rPr>
              <w:fldChar w:fldCharType="end"/>
            </w:r>
          </w:hyperlink>
        </w:p>
        <w:p w14:paraId="461D19D5" w14:textId="639E1F80"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70" w:history="1">
            <w:r w:rsidR="00A67572" w:rsidRPr="0011137E">
              <w:rPr>
                <w:rStyle w:val="-"/>
                <w:noProof/>
                <w:lang w:val="el-GR"/>
              </w:rPr>
              <w:t>2.1 Γενικές Πληροφορίες</w:t>
            </w:r>
            <w:r w:rsidR="00A67572">
              <w:rPr>
                <w:noProof/>
                <w:webHidden/>
              </w:rPr>
              <w:tab/>
            </w:r>
            <w:r w:rsidR="00A67572">
              <w:rPr>
                <w:noProof/>
                <w:webHidden/>
              </w:rPr>
              <w:fldChar w:fldCharType="begin"/>
            </w:r>
            <w:r w:rsidR="00A67572">
              <w:rPr>
                <w:noProof/>
                <w:webHidden/>
              </w:rPr>
              <w:instrText xml:space="preserve"> PAGEREF _Toc158368170 \h </w:instrText>
            </w:r>
            <w:r w:rsidR="00A67572">
              <w:rPr>
                <w:noProof/>
                <w:webHidden/>
              </w:rPr>
            </w:r>
            <w:r w:rsidR="00A67572">
              <w:rPr>
                <w:noProof/>
                <w:webHidden/>
              </w:rPr>
              <w:fldChar w:fldCharType="separate"/>
            </w:r>
            <w:r w:rsidR="00A67572">
              <w:rPr>
                <w:noProof/>
                <w:webHidden/>
              </w:rPr>
              <w:t>14</w:t>
            </w:r>
            <w:r w:rsidR="00A67572">
              <w:rPr>
                <w:noProof/>
                <w:webHidden/>
              </w:rPr>
              <w:fldChar w:fldCharType="end"/>
            </w:r>
          </w:hyperlink>
        </w:p>
        <w:p w14:paraId="6574CAC8" w14:textId="5658BF65"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1" w:history="1">
            <w:r w:rsidR="00A67572" w:rsidRPr="0011137E">
              <w:rPr>
                <w:rStyle w:val="-"/>
                <w:noProof/>
                <w:lang w:val="el-GR"/>
              </w:rPr>
              <w:t>2.1.1 Έγγραφα της σύμβασης</w:t>
            </w:r>
            <w:r w:rsidR="00A67572">
              <w:rPr>
                <w:noProof/>
                <w:webHidden/>
              </w:rPr>
              <w:tab/>
            </w:r>
            <w:r w:rsidR="00A67572">
              <w:rPr>
                <w:noProof/>
                <w:webHidden/>
              </w:rPr>
              <w:fldChar w:fldCharType="begin"/>
            </w:r>
            <w:r w:rsidR="00A67572">
              <w:rPr>
                <w:noProof/>
                <w:webHidden/>
              </w:rPr>
              <w:instrText xml:space="preserve"> PAGEREF _Toc158368171 \h </w:instrText>
            </w:r>
            <w:r w:rsidR="00A67572">
              <w:rPr>
                <w:noProof/>
                <w:webHidden/>
              </w:rPr>
            </w:r>
            <w:r w:rsidR="00A67572">
              <w:rPr>
                <w:noProof/>
                <w:webHidden/>
              </w:rPr>
              <w:fldChar w:fldCharType="separate"/>
            </w:r>
            <w:r w:rsidR="00A67572">
              <w:rPr>
                <w:noProof/>
                <w:webHidden/>
              </w:rPr>
              <w:t>14</w:t>
            </w:r>
            <w:r w:rsidR="00A67572">
              <w:rPr>
                <w:noProof/>
                <w:webHidden/>
              </w:rPr>
              <w:fldChar w:fldCharType="end"/>
            </w:r>
          </w:hyperlink>
        </w:p>
        <w:p w14:paraId="4C9459A9" w14:textId="74555AA3"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2" w:history="1">
            <w:r w:rsidR="00A67572" w:rsidRPr="0011137E">
              <w:rPr>
                <w:rStyle w:val="-"/>
                <w:noProof/>
                <w:lang w:val="el-GR"/>
              </w:rPr>
              <w:t>2.1.2 Επικοινωνία – Πρόσβαση στα έγγραφα της Σύμβασης</w:t>
            </w:r>
            <w:r w:rsidR="00A67572">
              <w:rPr>
                <w:noProof/>
                <w:webHidden/>
              </w:rPr>
              <w:tab/>
            </w:r>
            <w:r w:rsidR="00A67572">
              <w:rPr>
                <w:noProof/>
                <w:webHidden/>
              </w:rPr>
              <w:fldChar w:fldCharType="begin"/>
            </w:r>
            <w:r w:rsidR="00A67572">
              <w:rPr>
                <w:noProof/>
                <w:webHidden/>
              </w:rPr>
              <w:instrText xml:space="preserve"> PAGEREF _Toc158368172 \h </w:instrText>
            </w:r>
            <w:r w:rsidR="00A67572">
              <w:rPr>
                <w:noProof/>
                <w:webHidden/>
              </w:rPr>
            </w:r>
            <w:r w:rsidR="00A67572">
              <w:rPr>
                <w:noProof/>
                <w:webHidden/>
              </w:rPr>
              <w:fldChar w:fldCharType="separate"/>
            </w:r>
            <w:r w:rsidR="00A67572">
              <w:rPr>
                <w:noProof/>
                <w:webHidden/>
              </w:rPr>
              <w:t>14</w:t>
            </w:r>
            <w:r w:rsidR="00A67572">
              <w:rPr>
                <w:noProof/>
                <w:webHidden/>
              </w:rPr>
              <w:fldChar w:fldCharType="end"/>
            </w:r>
          </w:hyperlink>
        </w:p>
        <w:p w14:paraId="72407DA9" w14:textId="6580376D"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3" w:history="1">
            <w:r w:rsidR="00A67572" w:rsidRPr="0011137E">
              <w:rPr>
                <w:rStyle w:val="-"/>
                <w:noProof/>
                <w:lang w:val="el-GR"/>
              </w:rPr>
              <w:t>2.1.3 Παροχή Διευκρινίσεων</w:t>
            </w:r>
            <w:r w:rsidR="00A67572">
              <w:rPr>
                <w:noProof/>
                <w:webHidden/>
              </w:rPr>
              <w:tab/>
            </w:r>
            <w:r w:rsidR="00A67572">
              <w:rPr>
                <w:noProof/>
                <w:webHidden/>
              </w:rPr>
              <w:fldChar w:fldCharType="begin"/>
            </w:r>
            <w:r w:rsidR="00A67572">
              <w:rPr>
                <w:noProof/>
                <w:webHidden/>
              </w:rPr>
              <w:instrText xml:space="preserve"> PAGEREF _Toc158368173 \h </w:instrText>
            </w:r>
            <w:r w:rsidR="00A67572">
              <w:rPr>
                <w:noProof/>
                <w:webHidden/>
              </w:rPr>
            </w:r>
            <w:r w:rsidR="00A67572">
              <w:rPr>
                <w:noProof/>
                <w:webHidden/>
              </w:rPr>
              <w:fldChar w:fldCharType="separate"/>
            </w:r>
            <w:r w:rsidR="00A67572">
              <w:rPr>
                <w:noProof/>
                <w:webHidden/>
              </w:rPr>
              <w:t>14</w:t>
            </w:r>
            <w:r w:rsidR="00A67572">
              <w:rPr>
                <w:noProof/>
                <w:webHidden/>
              </w:rPr>
              <w:fldChar w:fldCharType="end"/>
            </w:r>
          </w:hyperlink>
        </w:p>
        <w:p w14:paraId="2F21B15C" w14:textId="5206B589"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4" w:history="1">
            <w:r w:rsidR="00A67572" w:rsidRPr="0011137E">
              <w:rPr>
                <w:rStyle w:val="-"/>
                <w:noProof/>
                <w:lang w:val="el-GR"/>
              </w:rPr>
              <w:t>2.1.4 Γλώσσα</w:t>
            </w:r>
            <w:r w:rsidR="00A67572">
              <w:rPr>
                <w:noProof/>
                <w:webHidden/>
              </w:rPr>
              <w:tab/>
            </w:r>
            <w:r w:rsidR="00A67572">
              <w:rPr>
                <w:noProof/>
                <w:webHidden/>
              </w:rPr>
              <w:fldChar w:fldCharType="begin"/>
            </w:r>
            <w:r w:rsidR="00A67572">
              <w:rPr>
                <w:noProof/>
                <w:webHidden/>
              </w:rPr>
              <w:instrText xml:space="preserve"> PAGEREF _Toc158368174 \h </w:instrText>
            </w:r>
            <w:r w:rsidR="00A67572">
              <w:rPr>
                <w:noProof/>
                <w:webHidden/>
              </w:rPr>
            </w:r>
            <w:r w:rsidR="00A67572">
              <w:rPr>
                <w:noProof/>
                <w:webHidden/>
              </w:rPr>
              <w:fldChar w:fldCharType="separate"/>
            </w:r>
            <w:r w:rsidR="00A67572">
              <w:rPr>
                <w:noProof/>
                <w:webHidden/>
              </w:rPr>
              <w:t>15</w:t>
            </w:r>
            <w:r w:rsidR="00A67572">
              <w:rPr>
                <w:noProof/>
                <w:webHidden/>
              </w:rPr>
              <w:fldChar w:fldCharType="end"/>
            </w:r>
          </w:hyperlink>
        </w:p>
        <w:p w14:paraId="3A9DDEBA" w14:textId="029BD191"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5" w:history="1">
            <w:r w:rsidR="00A67572" w:rsidRPr="0011137E">
              <w:rPr>
                <w:rStyle w:val="-"/>
                <w:noProof/>
                <w:lang w:val="el-GR"/>
              </w:rPr>
              <w:t>2.1.5 Εγγυήσεις</w:t>
            </w:r>
            <w:r w:rsidR="00A67572">
              <w:rPr>
                <w:noProof/>
                <w:webHidden/>
              </w:rPr>
              <w:tab/>
            </w:r>
            <w:r w:rsidR="00A67572">
              <w:rPr>
                <w:noProof/>
                <w:webHidden/>
              </w:rPr>
              <w:fldChar w:fldCharType="begin"/>
            </w:r>
            <w:r w:rsidR="00A67572">
              <w:rPr>
                <w:noProof/>
                <w:webHidden/>
              </w:rPr>
              <w:instrText xml:space="preserve"> PAGEREF _Toc158368175 \h </w:instrText>
            </w:r>
            <w:r w:rsidR="00A67572">
              <w:rPr>
                <w:noProof/>
                <w:webHidden/>
              </w:rPr>
            </w:r>
            <w:r w:rsidR="00A67572">
              <w:rPr>
                <w:noProof/>
                <w:webHidden/>
              </w:rPr>
              <w:fldChar w:fldCharType="separate"/>
            </w:r>
            <w:r w:rsidR="00A67572">
              <w:rPr>
                <w:noProof/>
                <w:webHidden/>
              </w:rPr>
              <w:t>15</w:t>
            </w:r>
            <w:r w:rsidR="00A67572">
              <w:rPr>
                <w:noProof/>
                <w:webHidden/>
              </w:rPr>
              <w:fldChar w:fldCharType="end"/>
            </w:r>
          </w:hyperlink>
        </w:p>
        <w:p w14:paraId="55766A46" w14:textId="6EDD8078"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6" w:history="1">
            <w:r w:rsidR="00A67572" w:rsidRPr="0011137E">
              <w:rPr>
                <w:rStyle w:val="-"/>
                <w:noProof/>
                <w:lang w:val="el-GR"/>
              </w:rPr>
              <w:t>2.1.6 Προστασία Προσωπικών Δεδομένων</w:t>
            </w:r>
            <w:r w:rsidR="00A67572">
              <w:rPr>
                <w:noProof/>
                <w:webHidden/>
              </w:rPr>
              <w:tab/>
            </w:r>
            <w:r w:rsidR="00A67572">
              <w:rPr>
                <w:noProof/>
                <w:webHidden/>
              </w:rPr>
              <w:fldChar w:fldCharType="begin"/>
            </w:r>
            <w:r w:rsidR="00A67572">
              <w:rPr>
                <w:noProof/>
                <w:webHidden/>
              </w:rPr>
              <w:instrText xml:space="preserve"> PAGEREF _Toc158368176 \h </w:instrText>
            </w:r>
            <w:r w:rsidR="00A67572">
              <w:rPr>
                <w:noProof/>
                <w:webHidden/>
              </w:rPr>
            </w:r>
            <w:r w:rsidR="00A67572">
              <w:rPr>
                <w:noProof/>
                <w:webHidden/>
              </w:rPr>
              <w:fldChar w:fldCharType="separate"/>
            </w:r>
            <w:r w:rsidR="00A67572">
              <w:rPr>
                <w:noProof/>
                <w:webHidden/>
              </w:rPr>
              <w:t>16</w:t>
            </w:r>
            <w:r w:rsidR="00A67572">
              <w:rPr>
                <w:noProof/>
                <w:webHidden/>
              </w:rPr>
              <w:fldChar w:fldCharType="end"/>
            </w:r>
          </w:hyperlink>
        </w:p>
        <w:p w14:paraId="3AD7DE11" w14:textId="0B21C9F1"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77" w:history="1">
            <w:r w:rsidR="00A67572" w:rsidRPr="0011137E">
              <w:rPr>
                <w:rStyle w:val="-"/>
                <w:noProof/>
                <w:lang w:val="el-GR"/>
              </w:rPr>
              <w:t>2.2</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Δικαίωμα Συμμετοχής - Κριτήρια Ποιοτικής Επιλογής</w:t>
            </w:r>
            <w:r w:rsidR="00A67572">
              <w:rPr>
                <w:noProof/>
                <w:webHidden/>
              </w:rPr>
              <w:tab/>
            </w:r>
            <w:r w:rsidR="00A67572">
              <w:rPr>
                <w:noProof/>
                <w:webHidden/>
              </w:rPr>
              <w:fldChar w:fldCharType="begin"/>
            </w:r>
            <w:r w:rsidR="00A67572">
              <w:rPr>
                <w:noProof/>
                <w:webHidden/>
              </w:rPr>
              <w:instrText xml:space="preserve"> PAGEREF _Toc158368177 \h </w:instrText>
            </w:r>
            <w:r w:rsidR="00A67572">
              <w:rPr>
                <w:noProof/>
                <w:webHidden/>
              </w:rPr>
            </w:r>
            <w:r w:rsidR="00A67572">
              <w:rPr>
                <w:noProof/>
                <w:webHidden/>
              </w:rPr>
              <w:fldChar w:fldCharType="separate"/>
            </w:r>
            <w:r w:rsidR="00A67572">
              <w:rPr>
                <w:noProof/>
                <w:webHidden/>
              </w:rPr>
              <w:t>17</w:t>
            </w:r>
            <w:r w:rsidR="00A67572">
              <w:rPr>
                <w:noProof/>
                <w:webHidden/>
              </w:rPr>
              <w:fldChar w:fldCharType="end"/>
            </w:r>
          </w:hyperlink>
        </w:p>
        <w:p w14:paraId="066EF577" w14:textId="2DCD0480"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8" w:history="1">
            <w:r w:rsidR="00A67572" w:rsidRPr="0011137E">
              <w:rPr>
                <w:rStyle w:val="-"/>
                <w:noProof/>
                <w:lang w:val="el-GR"/>
              </w:rPr>
              <w:t>2.2.1 Δικαιούμενοι συμμετοχής</w:t>
            </w:r>
            <w:r w:rsidR="00A67572">
              <w:rPr>
                <w:noProof/>
                <w:webHidden/>
              </w:rPr>
              <w:tab/>
            </w:r>
            <w:r w:rsidR="00A67572">
              <w:rPr>
                <w:noProof/>
                <w:webHidden/>
              </w:rPr>
              <w:fldChar w:fldCharType="begin"/>
            </w:r>
            <w:r w:rsidR="00A67572">
              <w:rPr>
                <w:noProof/>
                <w:webHidden/>
              </w:rPr>
              <w:instrText xml:space="preserve"> PAGEREF _Toc158368178 \h </w:instrText>
            </w:r>
            <w:r w:rsidR="00A67572">
              <w:rPr>
                <w:noProof/>
                <w:webHidden/>
              </w:rPr>
            </w:r>
            <w:r w:rsidR="00A67572">
              <w:rPr>
                <w:noProof/>
                <w:webHidden/>
              </w:rPr>
              <w:fldChar w:fldCharType="separate"/>
            </w:r>
            <w:r w:rsidR="00A67572">
              <w:rPr>
                <w:noProof/>
                <w:webHidden/>
              </w:rPr>
              <w:t>17</w:t>
            </w:r>
            <w:r w:rsidR="00A67572">
              <w:rPr>
                <w:noProof/>
                <w:webHidden/>
              </w:rPr>
              <w:fldChar w:fldCharType="end"/>
            </w:r>
          </w:hyperlink>
        </w:p>
        <w:p w14:paraId="69CB8E0D" w14:textId="29C0C8C3"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79" w:history="1">
            <w:r w:rsidR="00A67572" w:rsidRPr="0011137E">
              <w:rPr>
                <w:rStyle w:val="-"/>
                <w:noProof/>
                <w:lang w:val="el-GR"/>
              </w:rPr>
              <w:t>2.2.2 Εγγύηση συμμετοχής</w:t>
            </w:r>
            <w:r w:rsidR="00A67572">
              <w:rPr>
                <w:noProof/>
                <w:webHidden/>
              </w:rPr>
              <w:tab/>
            </w:r>
            <w:r w:rsidR="00A67572">
              <w:rPr>
                <w:noProof/>
                <w:webHidden/>
              </w:rPr>
              <w:fldChar w:fldCharType="begin"/>
            </w:r>
            <w:r w:rsidR="00A67572">
              <w:rPr>
                <w:noProof/>
                <w:webHidden/>
              </w:rPr>
              <w:instrText xml:space="preserve"> PAGEREF _Toc158368179 \h </w:instrText>
            </w:r>
            <w:r w:rsidR="00A67572">
              <w:rPr>
                <w:noProof/>
                <w:webHidden/>
              </w:rPr>
            </w:r>
            <w:r w:rsidR="00A67572">
              <w:rPr>
                <w:noProof/>
                <w:webHidden/>
              </w:rPr>
              <w:fldChar w:fldCharType="separate"/>
            </w:r>
            <w:r w:rsidR="00A67572">
              <w:rPr>
                <w:noProof/>
                <w:webHidden/>
              </w:rPr>
              <w:t>18</w:t>
            </w:r>
            <w:r w:rsidR="00A67572">
              <w:rPr>
                <w:noProof/>
                <w:webHidden/>
              </w:rPr>
              <w:fldChar w:fldCharType="end"/>
            </w:r>
          </w:hyperlink>
        </w:p>
        <w:p w14:paraId="41156EED" w14:textId="0FBC5B56"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80" w:history="1">
            <w:r w:rsidR="00A67572" w:rsidRPr="0011137E">
              <w:rPr>
                <w:rStyle w:val="-"/>
                <w:noProof/>
                <w:lang w:val="el-GR"/>
              </w:rPr>
              <w:t>2.2.3 Λόγοι αποκλεισμού</w:t>
            </w:r>
            <w:r w:rsidR="00A67572">
              <w:rPr>
                <w:noProof/>
                <w:webHidden/>
              </w:rPr>
              <w:tab/>
            </w:r>
            <w:r w:rsidR="00A67572">
              <w:rPr>
                <w:noProof/>
                <w:webHidden/>
              </w:rPr>
              <w:fldChar w:fldCharType="begin"/>
            </w:r>
            <w:r w:rsidR="00A67572">
              <w:rPr>
                <w:noProof/>
                <w:webHidden/>
              </w:rPr>
              <w:instrText xml:space="preserve"> PAGEREF _Toc158368180 \h </w:instrText>
            </w:r>
            <w:r w:rsidR="00A67572">
              <w:rPr>
                <w:noProof/>
                <w:webHidden/>
              </w:rPr>
            </w:r>
            <w:r w:rsidR="00A67572">
              <w:rPr>
                <w:noProof/>
                <w:webHidden/>
              </w:rPr>
              <w:fldChar w:fldCharType="separate"/>
            </w:r>
            <w:r w:rsidR="00A67572">
              <w:rPr>
                <w:noProof/>
                <w:webHidden/>
              </w:rPr>
              <w:t>19</w:t>
            </w:r>
            <w:r w:rsidR="00A67572">
              <w:rPr>
                <w:noProof/>
                <w:webHidden/>
              </w:rPr>
              <w:fldChar w:fldCharType="end"/>
            </w:r>
          </w:hyperlink>
        </w:p>
        <w:p w14:paraId="6E4D4AA5" w14:textId="73AB0A82"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81" w:history="1">
            <w:r w:rsidR="00A67572" w:rsidRPr="0011137E">
              <w:rPr>
                <w:rStyle w:val="-"/>
                <w:noProof/>
                <w:lang w:val="el-GR"/>
              </w:rPr>
              <w:t>Κριτήρια Ποιοτικής Επιλογής &amp; αποδεικτά στοιχεία</w:t>
            </w:r>
            <w:r w:rsidR="00A67572">
              <w:rPr>
                <w:noProof/>
                <w:webHidden/>
              </w:rPr>
              <w:tab/>
            </w:r>
            <w:r w:rsidR="00A67572">
              <w:rPr>
                <w:noProof/>
                <w:webHidden/>
              </w:rPr>
              <w:fldChar w:fldCharType="begin"/>
            </w:r>
            <w:r w:rsidR="00A67572">
              <w:rPr>
                <w:noProof/>
                <w:webHidden/>
              </w:rPr>
              <w:instrText xml:space="preserve"> PAGEREF _Toc158368181 \h </w:instrText>
            </w:r>
            <w:r w:rsidR="00A67572">
              <w:rPr>
                <w:noProof/>
                <w:webHidden/>
              </w:rPr>
            </w:r>
            <w:r w:rsidR="00A67572">
              <w:rPr>
                <w:noProof/>
                <w:webHidden/>
              </w:rPr>
              <w:fldChar w:fldCharType="separate"/>
            </w:r>
            <w:r w:rsidR="00A67572">
              <w:rPr>
                <w:noProof/>
                <w:webHidden/>
              </w:rPr>
              <w:t>22</w:t>
            </w:r>
            <w:r w:rsidR="00A67572">
              <w:rPr>
                <w:noProof/>
                <w:webHidden/>
              </w:rPr>
              <w:fldChar w:fldCharType="end"/>
            </w:r>
          </w:hyperlink>
        </w:p>
        <w:p w14:paraId="26357FE6" w14:textId="74FD11EB"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82" w:history="1">
            <w:r w:rsidR="00A67572" w:rsidRPr="0011137E">
              <w:rPr>
                <w:rStyle w:val="-"/>
                <w:noProof/>
                <w:lang w:val="el-GR"/>
              </w:rPr>
              <w:t>2.2.4 Καταλληλόλητα άσκησης επαγγελματικής δραστηριότητας</w:t>
            </w:r>
            <w:r w:rsidR="00A67572">
              <w:rPr>
                <w:noProof/>
                <w:webHidden/>
              </w:rPr>
              <w:tab/>
            </w:r>
            <w:r w:rsidR="00A67572">
              <w:rPr>
                <w:noProof/>
                <w:webHidden/>
              </w:rPr>
              <w:fldChar w:fldCharType="begin"/>
            </w:r>
            <w:r w:rsidR="00A67572">
              <w:rPr>
                <w:noProof/>
                <w:webHidden/>
              </w:rPr>
              <w:instrText xml:space="preserve"> PAGEREF _Toc158368182 \h </w:instrText>
            </w:r>
            <w:r w:rsidR="00A67572">
              <w:rPr>
                <w:noProof/>
                <w:webHidden/>
              </w:rPr>
            </w:r>
            <w:r w:rsidR="00A67572">
              <w:rPr>
                <w:noProof/>
                <w:webHidden/>
              </w:rPr>
              <w:fldChar w:fldCharType="separate"/>
            </w:r>
            <w:r w:rsidR="00A67572">
              <w:rPr>
                <w:noProof/>
                <w:webHidden/>
              </w:rPr>
              <w:t>22</w:t>
            </w:r>
            <w:r w:rsidR="00A67572">
              <w:rPr>
                <w:noProof/>
                <w:webHidden/>
              </w:rPr>
              <w:fldChar w:fldCharType="end"/>
            </w:r>
          </w:hyperlink>
        </w:p>
        <w:p w14:paraId="6D785A04" w14:textId="192A7930"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83" w:history="1">
            <w:r w:rsidR="00A67572" w:rsidRPr="0011137E">
              <w:rPr>
                <w:rStyle w:val="-"/>
                <w:noProof/>
                <w:lang w:val="el-GR"/>
              </w:rPr>
              <w:t>2.2.5 Οικονομική και χρηματοοικονομική επάρκεια</w:t>
            </w:r>
            <w:r w:rsidR="00A67572">
              <w:rPr>
                <w:noProof/>
                <w:webHidden/>
              </w:rPr>
              <w:tab/>
            </w:r>
            <w:r w:rsidR="00A67572">
              <w:rPr>
                <w:noProof/>
                <w:webHidden/>
              </w:rPr>
              <w:fldChar w:fldCharType="begin"/>
            </w:r>
            <w:r w:rsidR="00A67572">
              <w:rPr>
                <w:noProof/>
                <w:webHidden/>
              </w:rPr>
              <w:instrText xml:space="preserve"> PAGEREF _Toc158368183 \h </w:instrText>
            </w:r>
            <w:r w:rsidR="00A67572">
              <w:rPr>
                <w:noProof/>
                <w:webHidden/>
              </w:rPr>
            </w:r>
            <w:r w:rsidR="00A67572">
              <w:rPr>
                <w:noProof/>
                <w:webHidden/>
              </w:rPr>
              <w:fldChar w:fldCharType="separate"/>
            </w:r>
            <w:r w:rsidR="00A67572">
              <w:rPr>
                <w:noProof/>
                <w:webHidden/>
              </w:rPr>
              <w:t>23</w:t>
            </w:r>
            <w:r w:rsidR="00A67572">
              <w:rPr>
                <w:noProof/>
                <w:webHidden/>
              </w:rPr>
              <w:fldChar w:fldCharType="end"/>
            </w:r>
          </w:hyperlink>
        </w:p>
        <w:p w14:paraId="3D2245E3" w14:textId="23F5D7EF"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84" w:history="1">
            <w:r w:rsidR="00A67572" w:rsidRPr="0011137E">
              <w:rPr>
                <w:rStyle w:val="-"/>
                <w:noProof/>
                <w:lang w:val="el-GR"/>
              </w:rPr>
              <w:t>2.2.6 Τεχνική και επαγγελματική ικανότητα</w:t>
            </w:r>
            <w:r w:rsidR="00A67572">
              <w:rPr>
                <w:noProof/>
                <w:webHidden/>
              </w:rPr>
              <w:tab/>
            </w:r>
            <w:r w:rsidR="00A67572">
              <w:rPr>
                <w:noProof/>
                <w:webHidden/>
              </w:rPr>
              <w:fldChar w:fldCharType="begin"/>
            </w:r>
            <w:r w:rsidR="00A67572">
              <w:rPr>
                <w:noProof/>
                <w:webHidden/>
              </w:rPr>
              <w:instrText xml:space="preserve"> PAGEREF _Toc158368184 \h </w:instrText>
            </w:r>
            <w:r w:rsidR="00A67572">
              <w:rPr>
                <w:noProof/>
                <w:webHidden/>
              </w:rPr>
            </w:r>
            <w:r w:rsidR="00A67572">
              <w:rPr>
                <w:noProof/>
                <w:webHidden/>
              </w:rPr>
              <w:fldChar w:fldCharType="separate"/>
            </w:r>
            <w:r w:rsidR="00A67572">
              <w:rPr>
                <w:noProof/>
                <w:webHidden/>
              </w:rPr>
              <w:t>23</w:t>
            </w:r>
            <w:r w:rsidR="00A67572">
              <w:rPr>
                <w:noProof/>
                <w:webHidden/>
              </w:rPr>
              <w:fldChar w:fldCharType="end"/>
            </w:r>
          </w:hyperlink>
        </w:p>
        <w:p w14:paraId="66DFE7CF" w14:textId="29430165"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185" w:history="1">
            <w:r w:rsidR="00A67572" w:rsidRPr="0011137E">
              <w:rPr>
                <w:rStyle w:val="-"/>
                <w:noProof/>
                <w:lang w:val="el-GR" w:eastAsia="en-US"/>
              </w:rPr>
              <w:t>Τεχνική Ικανότητα</w:t>
            </w:r>
            <w:r w:rsidR="00A67572">
              <w:rPr>
                <w:noProof/>
                <w:webHidden/>
              </w:rPr>
              <w:tab/>
            </w:r>
            <w:r w:rsidR="00A67572">
              <w:rPr>
                <w:noProof/>
                <w:webHidden/>
              </w:rPr>
              <w:fldChar w:fldCharType="begin"/>
            </w:r>
            <w:r w:rsidR="00A67572">
              <w:rPr>
                <w:noProof/>
                <w:webHidden/>
              </w:rPr>
              <w:instrText xml:space="preserve"> PAGEREF _Toc158368185 \h </w:instrText>
            </w:r>
            <w:r w:rsidR="00A67572">
              <w:rPr>
                <w:noProof/>
                <w:webHidden/>
              </w:rPr>
            </w:r>
            <w:r w:rsidR="00A67572">
              <w:rPr>
                <w:noProof/>
                <w:webHidden/>
              </w:rPr>
              <w:fldChar w:fldCharType="separate"/>
            </w:r>
            <w:r w:rsidR="00A67572">
              <w:rPr>
                <w:noProof/>
                <w:webHidden/>
              </w:rPr>
              <w:t>23</w:t>
            </w:r>
            <w:r w:rsidR="00A67572">
              <w:rPr>
                <w:noProof/>
                <w:webHidden/>
              </w:rPr>
              <w:fldChar w:fldCharType="end"/>
            </w:r>
          </w:hyperlink>
        </w:p>
        <w:p w14:paraId="36CCE1F1" w14:textId="3B13ABD3"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186" w:history="1">
            <w:r w:rsidR="00A67572" w:rsidRPr="0011137E">
              <w:rPr>
                <w:rStyle w:val="-"/>
                <w:noProof/>
                <w:lang w:val="el-GR" w:eastAsia="en-US"/>
              </w:rPr>
              <w:t>Επαγγελματική Ικανότητα – Ομάδα Έργου</w:t>
            </w:r>
            <w:r w:rsidR="00A67572">
              <w:rPr>
                <w:noProof/>
                <w:webHidden/>
              </w:rPr>
              <w:tab/>
            </w:r>
            <w:r w:rsidR="00A67572">
              <w:rPr>
                <w:noProof/>
                <w:webHidden/>
              </w:rPr>
              <w:fldChar w:fldCharType="begin"/>
            </w:r>
            <w:r w:rsidR="00A67572">
              <w:rPr>
                <w:noProof/>
                <w:webHidden/>
              </w:rPr>
              <w:instrText xml:space="preserve"> PAGEREF _Toc158368186 \h </w:instrText>
            </w:r>
            <w:r w:rsidR="00A67572">
              <w:rPr>
                <w:noProof/>
                <w:webHidden/>
              </w:rPr>
            </w:r>
            <w:r w:rsidR="00A67572">
              <w:rPr>
                <w:noProof/>
                <w:webHidden/>
              </w:rPr>
              <w:fldChar w:fldCharType="separate"/>
            </w:r>
            <w:r w:rsidR="00A67572">
              <w:rPr>
                <w:noProof/>
                <w:webHidden/>
              </w:rPr>
              <w:t>24</w:t>
            </w:r>
            <w:r w:rsidR="00A67572">
              <w:rPr>
                <w:noProof/>
                <w:webHidden/>
              </w:rPr>
              <w:fldChar w:fldCharType="end"/>
            </w:r>
          </w:hyperlink>
        </w:p>
        <w:p w14:paraId="6D04AA0C" w14:textId="529167C5"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87" w:history="1">
            <w:r w:rsidR="00A67572" w:rsidRPr="0011137E">
              <w:rPr>
                <w:rStyle w:val="-"/>
                <w:rFonts w:eastAsia="Calibri"/>
                <w:noProof/>
                <w:lang w:val="el-GR" w:eastAsia="en-GB" w:bidi="he-IL"/>
              </w:rPr>
              <w:t>2.2.7 Πρότυπα διασφάλισης ποιότητας και πρότυπα περιβαλλοντικής διαχείρισης</w:t>
            </w:r>
            <w:r w:rsidR="00A67572">
              <w:rPr>
                <w:noProof/>
                <w:webHidden/>
              </w:rPr>
              <w:tab/>
            </w:r>
            <w:r w:rsidR="00A67572">
              <w:rPr>
                <w:noProof/>
                <w:webHidden/>
              </w:rPr>
              <w:fldChar w:fldCharType="begin"/>
            </w:r>
            <w:r w:rsidR="00A67572">
              <w:rPr>
                <w:noProof/>
                <w:webHidden/>
              </w:rPr>
              <w:instrText xml:space="preserve"> PAGEREF _Toc158368187 \h </w:instrText>
            </w:r>
            <w:r w:rsidR="00A67572">
              <w:rPr>
                <w:noProof/>
                <w:webHidden/>
              </w:rPr>
            </w:r>
            <w:r w:rsidR="00A67572">
              <w:rPr>
                <w:noProof/>
                <w:webHidden/>
              </w:rPr>
              <w:fldChar w:fldCharType="separate"/>
            </w:r>
            <w:r w:rsidR="00A67572">
              <w:rPr>
                <w:noProof/>
                <w:webHidden/>
              </w:rPr>
              <w:t>24</w:t>
            </w:r>
            <w:r w:rsidR="00A67572">
              <w:rPr>
                <w:noProof/>
                <w:webHidden/>
              </w:rPr>
              <w:fldChar w:fldCharType="end"/>
            </w:r>
          </w:hyperlink>
        </w:p>
        <w:p w14:paraId="66FC83D8" w14:textId="0DC709C7"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88" w:history="1">
            <w:r w:rsidR="00A67572" w:rsidRPr="0011137E">
              <w:rPr>
                <w:rStyle w:val="-"/>
                <w:noProof/>
                <w:lang w:val="el-GR"/>
              </w:rPr>
              <w:t>2.2.8 Στήριξη στην ικανότητα τρίτων – Υπεργολαβία</w:t>
            </w:r>
            <w:r w:rsidR="00A67572">
              <w:rPr>
                <w:noProof/>
                <w:webHidden/>
              </w:rPr>
              <w:tab/>
            </w:r>
            <w:r w:rsidR="00A67572">
              <w:rPr>
                <w:noProof/>
                <w:webHidden/>
              </w:rPr>
              <w:fldChar w:fldCharType="begin"/>
            </w:r>
            <w:r w:rsidR="00A67572">
              <w:rPr>
                <w:noProof/>
                <w:webHidden/>
              </w:rPr>
              <w:instrText xml:space="preserve"> PAGEREF _Toc158368188 \h </w:instrText>
            </w:r>
            <w:r w:rsidR="00A67572">
              <w:rPr>
                <w:noProof/>
                <w:webHidden/>
              </w:rPr>
            </w:r>
            <w:r w:rsidR="00A67572">
              <w:rPr>
                <w:noProof/>
                <w:webHidden/>
              </w:rPr>
              <w:fldChar w:fldCharType="separate"/>
            </w:r>
            <w:r w:rsidR="00A67572">
              <w:rPr>
                <w:noProof/>
                <w:webHidden/>
              </w:rPr>
              <w:t>24</w:t>
            </w:r>
            <w:r w:rsidR="00A67572">
              <w:rPr>
                <w:noProof/>
                <w:webHidden/>
              </w:rPr>
              <w:fldChar w:fldCharType="end"/>
            </w:r>
          </w:hyperlink>
        </w:p>
        <w:p w14:paraId="005AEE7B" w14:textId="7A4873AD"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189" w:history="1">
            <w:r w:rsidR="00A67572" w:rsidRPr="0011137E">
              <w:rPr>
                <w:rStyle w:val="-"/>
                <w:noProof/>
                <w:lang w:val="el-GR"/>
              </w:rPr>
              <w:t>Στήριξη στην ικανότητα τρίτων</w:t>
            </w:r>
            <w:r w:rsidR="00A67572">
              <w:rPr>
                <w:noProof/>
                <w:webHidden/>
              </w:rPr>
              <w:tab/>
            </w:r>
            <w:r w:rsidR="00A67572">
              <w:rPr>
                <w:noProof/>
                <w:webHidden/>
              </w:rPr>
              <w:fldChar w:fldCharType="begin"/>
            </w:r>
            <w:r w:rsidR="00A67572">
              <w:rPr>
                <w:noProof/>
                <w:webHidden/>
              </w:rPr>
              <w:instrText xml:space="preserve"> PAGEREF _Toc158368189 \h </w:instrText>
            </w:r>
            <w:r w:rsidR="00A67572">
              <w:rPr>
                <w:noProof/>
                <w:webHidden/>
              </w:rPr>
            </w:r>
            <w:r w:rsidR="00A67572">
              <w:rPr>
                <w:noProof/>
                <w:webHidden/>
              </w:rPr>
              <w:fldChar w:fldCharType="separate"/>
            </w:r>
            <w:r w:rsidR="00A67572">
              <w:rPr>
                <w:noProof/>
                <w:webHidden/>
              </w:rPr>
              <w:t>24</w:t>
            </w:r>
            <w:r w:rsidR="00A67572">
              <w:rPr>
                <w:noProof/>
                <w:webHidden/>
              </w:rPr>
              <w:fldChar w:fldCharType="end"/>
            </w:r>
          </w:hyperlink>
        </w:p>
        <w:p w14:paraId="3B7BA592" w14:textId="61EFE4A8"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190" w:history="1">
            <w:r w:rsidR="00A67572" w:rsidRPr="0011137E">
              <w:rPr>
                <w:rStyle w:val="-"/>
                <w:noProof/>
                <w:lang w:val="el-GR"/>
              </w:rPr>
              <w:t>Υπεργολαβία</w:t>
            </w:r>
            <w:r w:rsidR="00A67572">
              <w:rPr>
                <w:noProof/>
                <w:webHidden/>
              </w:rPr>
              <w:tab/>
            </w:r>
            <w:r w:rsidR="00A67572">
              <w:rPr>
                <w:noProof/>
                <w:webHidden/>
              </w:rPr>
              <w:fldChar w:fldCharType="begin"/>
            </w:r>
            <w:r w:rsidR="00A67572">
              <w:rPr>
                <w:noProof/>
                <w:webHidden/>
              </w:rPr>
              <w:instrText xml:space="preserve"> PAGEREF _Toc158368190 \h </w:instrText>
            </w:r>
            <w:r w:rsidR="00A67572">
              <w:rPr>
                <w:noProof/>
                <w:webHidden/>
              </w:rPr>
            </w:r>
            <w:r w:rsidR="00A67572">
              <w:rPr>
                <w:noProof/>
                <w:webHidden/>
              </w:rPr>
              <w:fldChar w:fldCharType="separate"/>
            </w:r>
            <w:r w:rsidR="00A67572">
              <w:rPr>
                <w:noProof/>
                <w:webHidden/>
              </w:rPr>
              <w:t>25</w:t>
            </w:r>
            <w:r w:rsidR="00A67572">
              <w:rPr>
                <w:noProof/>
                <w:webHidden/>
              </w:rPr>
              <w:fldChar w:fldCharType="end"/>
            </w:r>
          </w:hyperlink>
        </w:p>
        <w:p w14:paraId="118BB76C" w14:textId="3D0596D3"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91" w:history="1">
            <w:r w:rsidR="00A67572" w:rsidRPr="0011137E">
              <w:rPr>
                <w:rStyle w:val="-"/>
                <w:noProof/>
                <w:lang w:val="el-GR"/>
              </w:rPr>
              <w:t>2.2.9 Κανόνες απόδειξης ποιοτικής επιλογής</w:t>
            </w:r>
            <w:r w:rsidR="00A67572">
              <w:rPr>
                <w:noProof/>
                <w:webHidden/>
              </w:rPr>
              <w:tab/>
            </w:r>
            <w:r w:rsidR="00A67572">
              <w:rPr>
                <w:noProof/>
                <w:webHidden/>
              </w:rPr>
              <w:fldChar w:fldCharType="begin"/>
            </w:r>
            <w:r w:rsidR="00A67572">
              <w:rPr>
                <w:noProof/>
                <w:webHidden/>
              </w:rPr>
              <w:instrText xml:space="preserve"> PAGEREF _Toc158368191 \h </w:instrText>
            </w:r>
            <w:r w:rsidR="00A67572">
              <w:rPr>
                <w:noProof/>
                <w:webHidden/>
              </w:rPr>
            </w:r>
            <w:r w:rsidR="00A67572">
              <w:rPr>
                <w:noProof/>
                <w:webHidden/>
              </w:rPr>
              <w:fldChar w:fldCharType="separate"/>
            </w:r>
            <w:r w:rsidR="00A67572">
              <w:rPr>
                <w:noProof/>
                <w:webHidden/>
              </w:rPr>
              <w:t>25</w:t>
            </w:r>
            <w:r w:rsidR="00A67572">
              <w:rPr>
                <w:noProof/>
                <w:webHidden/>
              </w:rPr>
              <w:fldChar w:fldCharType="end"/>
            </w:r>
          </w:hyperlink>
        </w:p>
        <w:p w14:paraId="380862E2" w14:textId="7D6DA3F8"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192" w:history="1">
            <w:r w:rsidR="00A67572" w:rsidRPr="0011137E">
              <w:rPr>
                <w:rStyle w:val="-"/>
                <w:noProof/>
                <w:lang w:val="el-GR"/>
              </w:rPr>
              <w:t>Προκαταρκτική απόδειξη κατά την υποβολή προσφορών</w:t>
            </w:r>
            <w:r w:rsidR="00A67572">
              <w:rPr>
                <w:noProof/>
                <w:webHidden/>
              </w:rPr>
              <w:tab/>
            </w:r>
            <w:r w:rsidR="00A67572">
              <w:rPr>
                <w:noProof/>
                <w:webHidden/>
              </w:rPr>
              <w:fldChar w:fldCharType="begin"/>
            </w:r>
            <w:r w:rsidR="00A67572">
              <w:rPr>
                <w:noProof/>
                <w:webHidden/>
              </w:rPr>
              <w:instrText xml:space="preserve"> PAGEREF _Toc158368192 \h </w:instrText>
            </w:r>
            <w:r w:rsidR="00A67572">
              <w:rPr>
                <w:noProof/>
                <w:webHidden/>
              </w:rPr>
            </w:r>
            <w:r w:rsidR="00A67572">
              <w:rPr>
                <w:noProof/>
                <w:webHidden/>
              </w:rPr>
              <w:fldChar w:fldCharType="separate"/>
            </w:r>
            <w:r w:rsidR="00A67572">
              <w:rPr>
                <w:noProof/>
                <w:webHidden/>
              </w:rPr>
              <w:t>26</w:t>
            </w:r>
            <w:r w:rsidR="00A67572">
              <w:rPr>
                <w:noProof/>
                <w:webHidden/>
              </w:rPr>
              <w:fldChar w:fldCharType="end"/>
            </w:r>
          </w:hyperlink>
        </w:p>
        <w:p w14:paraId="34C637DE" w14:textId="31F0414D"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193" w:history="1">
            <w:r w:rsidR="00A67572" w:rsidRPr="0011137E">
              <w:rPr>
                <w:rStyle w:val="-"/>
                <w:noProof/>
                <w:lang w:val="el-GR"/>
              </w:rPr>
              <w:t>Αποδεικτικά μέσα - Δικαιολογητικά προσωρινού αναδόχου</w:t>
            </w:r>
            <w:r w:rsidR="00A67572">
              <w:rPr>
                <w:noProof/>
                <w:webHidden/>
              </w:rPr>
              <w:tab/>
            </w:r>
            <w:r w:rsidR="00A67572">
              <w:rPr>
                <w:noProof/>
                <w:webHidden/>
              </w:rPr>
              <w:fldChar w:fldCharType="begin"/>
            </w:r>
            <w:r w:rsidR="00A67572">
              <w:rPr>
                <w:noProof/>
                <w:webHidden/>
              </w:rPr>
              <w:instrText xml:space="preserve"> PAGEREF _Toc158368193 \h </w:instrText>
            </w:r>
            <w:r w:rsidR="00A67572">
              <w:rPr>
                <w:noProof/>
                <w:webHidden/>
              </w:rPr>
            </w:r>
            <w:r w:rsidR="00A67572">
              <w:rPr>
                <w:noProof/>
                <w:webHidden/>
              </w:rPr>
              <w:fldChar w:fldCharType="separate"/>
            </w:r>
            <w:r w:rsidR="00A67572">
              <w:rPr>
                <w:noProof/>
                <w:webHidden/>
              </w:rPr>
              <w:t>27</w:t>
            </w:r>
            <w:r w:rsidR="00A67572">
              <w:rPr>
                <w:noProof/>
                <w:webHidden/>
              </w:rPr>
              <w:fldChar w:fldCharType="end"/>
            </w:r>
          </w:hyperlink>
        </w:p>
        <w:p w14:paraId="335A093B" w14:textId="5DB92FEE"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94" w:history="1">
            <w:r w:rsidR="00A67572" w:rsidRPr="0011137E">
              <w:rPr>
                <w:rStyle w:val="-"/>
                <w:noProof/>
                <w:lang w:val="el-GR"/>
              </w:rPr>
              <w:t>2.3</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Κριτήρια Ανάθεσης</w:t>
            </w:r>
            <w:r w:rsidR="00A67572">
              <w:rPr>
                <w:noProof/>
                <w:webHidden/>
              </w:rPr>
              <w:tab/>
            </w:r>
            <w:r w:rsidR="00A67572">
              <w:rPr>
                <w:noProof/>
                <w:webHidden/>
              </w:rPr>
              <w:fldChar w:fldCharType="begin"/>
            </w:r>
            <w:r w:rsidR="00A67572">
              <w:rPr>
                <w:noProof/>
                <w:webHidden/>
              </w:rPr>
              <w:instrText xml:space="preserve"> PAGEREF _Toc158368194 \h </w:instrText>
            </w:r>
            <w:r w:rsidR="00A67572">
              <w:rPr>
                <w:noProof/>
                <w:webHidden/>
              </w:rPr>
            </w:r>
            <w:r w:rsidR="00A67572">
              <w:rPr>
                <w:noProof/>
                <w:webHidden/>
              </w:rPr>
              <w:fldChar w:fldCharType="separate"/>
            </w:r>
            <w:r w:rsidR="00A67572">
              <w:rPr>
                <w:noProof/>
                <w:webHidden/>
              </w:rPr>
              <w:t>35</w:t>
            </w:r>
            <w:r w:rsidR="00A67572">
              <w:rPr>
                <w:noProof/>
                <w:webHidden/>
              </w:rPr>
              <w:fldChar w:fldCharType="end"/>
            </w:r>
          </w:hyperlink>
        </w:p>
        <w:p w14:paraId="2020DE26" w14:textId="245DD30B"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95" w:history="1">
            <w:r w:rsidR="00A67572" w:rsidRPr="0011137E">
              <w:rPr>
                <w:rStyle w:val="-"/>
                <w:noProof/>
                <w:lang w:val="el-GR"/>
              </w:rPr>
              <w:t>2.3.1 Κριτήριο ανάθεσης</w:t>
            </w:r>
            <w:r w:rsidR="00A67572">
              <w:rPr>
                <w:noProof/>
                <w:webHidden/>
              </w:rPr>
              <w:tab/>
            </w:r>
            <w:r w:rsidR="00A67572">
              <w:rPr>
                <w:noProof/>
                <w:webHidden/>
              </w:rPr>
              <w:fldChar w:fldCharType="begin"/>
            </w:r>
            <w:r w:rsidR="00A67572">
              <w:rPr>
                <w:noProof/>
                <w:webHidden/>
              </w:rPr>
              <w:instrText xml:space="preserve"> PAGEREF _Toc158368195 \h </w:instrText>
            </w:r>
            <w:r w:rsidR="00A67572">
              <w:rPr>
                <w:noProof/>
                <w:webHidden/>
              </w:rPr>
            </w:r>
            <w:r w:rsidR="00A67572">
              <w:rPr>
                <w:noProof/>
                <w:webHidden/>
              </w:rPr>
              <w:fldChar w:fldCharType="separate"/>
            </w:r>
            <w:r w:rsidR="00A67572">
              <w:rPr>
                <w:noProof/>
                <w:webHidden/>
              </w:rPr>
              <w:t>35</w:t>
            </w:r>
            <w:r w:rsidR="00A67572">
              <w:rPr>
                <w:noProof/>
                <w:webHidden/>
              </w:rPr>
              <w:fldChar w:fldCharType="end"/>
            </w:r>
          </w:hyperlink>
        </w:p>
        <w:p w14:paraId="27F716BF" w14:textId="4F8F8459"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196" w:history="1">
            <w:r w:rsidR="00A67572" w:rsidRPr="0011137E">
              <w:rPr>
                <w:rStyle w:val="-"/>
                <w:noProof/>
                <w:lang w:val="el-GR"/>
              </w:rPr>
              <w:t>Διαμόρφωση συγκριτικού κόστους Προσφοράς</w:t>
            </w:r>
            <w:r w:rsidR="00A67572">
              <w:rPr>
                <w:noProof/>
                <w:webHidden/>
              </w:rPr>
              <w:tab/>
            </w:r>
            <w:r w:rsidR="00A67572">
              <w:rPr>
                <w:noProof/>
                <w:webHidden/>
              </w:rPr>
              <w:fldChar w:fldCharType="begin"/>
            </w:r>
            <w:r w:rsidR="00A67572">
              <w:rPr>
                <w:noProof/>
                <w:webHidden/>
              </w:rPr>
              <w:instrText xml:space="preserve"> PAGEREF _Toc158368196 \h </w:instrText>
            </w:r>
            <w:r w:rsidR="00A67572">
              <w:rPr>
                <w:noProof/>
                <w:webHidden/>
              </w:rPr>
            </w:r>
            <w:r w:rsidR="00A67572">
              <w:rPr>
                <w:noProof/>
                <w:webHidden/>
              </w:rPr>
              <w:fldChar w:fldCharType="separate"/>
            </w:r>
            <w:r w:rsidR="00A67572">
              <w:rPr>
                <w:noProof/>
                <w:webHidden/>
              </w:rPr>
              <w:t>35</w:t>
            </w:r>
            <w:r w:rsidR="00A67572">
              <w:rPr>
                <w:noProof/>
                <w:webHidden/>
              </w:rPr>
              <w:fldChar w:fldCharType="end"/>
            </w:r>
          </w:hyperlink>
        </w:p>
        <w:p w14:paraId="4D30670A" w14:textId="7359A3B9"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197" w:history="1">
            <w:r w:rsidR="00A67572" w:rsidRPr="0011137E">
              <w:rPr>
                <w:rStyle w:val="-"/>
                <w:noProof/>
                <w:lang w:val="el-GR"/>
              </w:rPr>
              <w:t>2.4</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Κατάρτιση - Περιεχόμενο Προσφορών</w:t>
            </w:r>
            <w:r w:rsidR="00A67572">
              <w:rPr>
                <w:noProof/>
                <w:webHidden/>
              </w:rPr>
              <w:tab/>
            </w:r>
            <w:r w:rsidR="00A67572">
              <w:rPr>
                <w:noProof/>
                <w:webHidden/>
              </w:rPr>
              <w:fldChar w:fldCharType="begin"/>
            </w:r>
            <w:r w:rsidR="00A67572">
              <w:rPr>
                <w:noProof/>
                <w:webHidden/>
              </w:rPr>
              <w:instrText xml:space="preserve"> PAGEREF _Toc158368197 \h </w:instrText>
            </w:r>
            <w:r w:rsidR="00A67572">
              <w:rPr>
                <w:noProof/>
                <w:webHidden/>
              </w:rPr>
            </w:r>
            <w:r w:rsidR="00A67572">
              <w:rPr>
                <w:noProof/>
                <w:webHidden/>
              </w:rPr>
              <w:fldChar w:fldCharType="separate"/>
            </w:r>
            <w:r w:rsidR="00A67572">
              <w:rPr>
                <w:noProof/>
                <w:webHidden/>
              </w:rPr>
              <w:t>36</w:t>
            </w:r>
            <w:r w:rsidR="00A67572">
              <w:rPr>
                <w:noProof/>
                <w:webHidden/>
              </w:rPr>
              <w:fldChar w:fldCharType="end"/>
            </w:r>
          </w:hyperlink>
        </w:p>
        <w:p w14:paraId="54EDD9AD" w14:textId="04090CA1"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98" w:history="1">
            <w:r w:rsidR="00A67572" w:rsidRPr="0011137E">
              <w:rPr>
                <w:rStyle w:val="-"/>
                <w:noProof/>
                <w:lang w:val="el-GR"/>
              </w:rPr>
              <w:t>2.4.1 Γενικοί όροι υποβολής προσφορών</w:t>
            </w:r>
            <w:r w:rsidR="00A67572">
              <w:rPr>
                <w:noProof/>
                <w:webHidden/>
              </w:rPr>
              <w:tab/>
            </w:r>
            <w:r w:rsidR="00A67572">
              <w:rPr>
                <w:noProof/>
                <w:webHidden/>
              </w:rPr>
              <w:fldChar w:fldCharType="begin"/>
            </w:r>
            <w:r w:rsidR="00A67572">
              <w:rPr>
                <w:noProof/>
                <w:webHidden/>
              </w:rPr>
              <w:instrText xml:space="preserve"> PAGEREF _Toc158368198 \h </w:instrText>
            </w:r>
            <w:r w:rsidR="00A67572">
              <w:rPr>
                <w:noProof/>
                <w:webHidden/>
              </w:rPr>
            </w:r>
            <w:r w:rsidR="00A67572">
              <w:rPr>
                <w:noProof/>
                <w:webHidden/>
              </w:rPr>
              <w:fldChar w:fldCharType="separate"/>
            </w:r>
            <w:r w:rsidR="00A67572">
              <w:rPr>
                <w:noProof/>
                <w:webHidden/>
              </w:rPr>
              <w:t>36</w:t>
            </w:r>
            <w:r w:rsidR="00A67572">
              <w:rPr>
                <w:noProof/>
                <w:webHidden/>
              </w:rPr>
              <w:fldChar w:fldCharType="end"/>
            </w:r>
          </w:hyperlink>
        </w:p>
        <w:p w14:paraId="43C4A308" w14:textId="44CF6DF4"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199" w:history="1">
            <w:r w:rsidR="00A67572" w:rsidRPr="0011137E">
              <w:rPr>
                <w:rStyle w:val="-"/>
                <w:noProof/>
                <w:lang w:val="el-GR"/>
              </w:rPr>
              <w:t>2.4.2 Χρόνος και Τρόπος υποβολής προσφορών</w:t>
            </w:r>
            <w:r w:rsidR="00A67572">
              <w:rPr>
                <w:noProof/>
                <w:webHidden/>
              </w:rPr>
              <w:tab/>
            </w:r>
            <w:r w:rsidR="00A67572">
              <w:rPr>
                <w:noProof/>
                <w:webHidden/>
              </w:rPr>
              <w:fldChar w:fldCharType="begin"/>
            </w:r>
            <w:r w:rsidR="00A67572">
              <w:rPr>
                <w:noProof/>
                <w:webHidden/>
              </w:rPr>
              <w:instrText xml:space="preserve"> PAGEREF _Toc158368199 \h </w:instrText>
            </w:r>
            <w:r w:rsidR="00A67572">
              <w:rPr>
                <w:noProof/>
                <w:webHidden/>
              </w:rPr>
            </w:r>
            <w:r w:rsidR="00A67572">
              <w:rPr>
                <w:noProof/>
                <w:webHidden/>
              </w:rPr>
              <w:fldChar w:fldCharType="separate"/>
            </w:r>
            <w:r w:rsidR="00A67572">
              <w:rPr>
                <w:noProof/>
                <w:webHidden/>
              </w:rPr>
              <w:t>36</w:t>
            </w:r>
            <w:r w:rsidR="00A67572">
              <w:rPr>
                <w:noProof/>
                <w:webHidden/>
              </w:rPr>
              <w:fldChar w:fldCharType="end"/>
            </w:r>
          </w:hyperlink>
        </w:p>
        <w:p w14:paraId="69AF33EF" w14:textId="41C1A431"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00" w:history="1">
            <w:r w:rsidR="00A67572" w:rsidRPr="0011137E">
              <w:rPr>
                <w:rStyle w:val="-"/>
                <w:noProof/>
                <w:lang w:val="el-GR"/>
              </w:rPr>
              <w:t>2.4.3 Περιεχόμενα Φακέλου «Δικαιολογητικά Συμμετοχής - Τεχνική Προσφορά»</w:t>
            </w:r>
            <w:r w:rsidR="00A67572">
              <w:rPr>
                <w:noProof/>
                <w:webHidden/>
              </w:rPr>
              <w:tab/>
            </w:r>
            <w:r w:rsidR="00A67572">
              <w:rPr>
                <w:noProof/>
                <w:webHidden/>
              </w:rPr>
              <w:fldChar w:fldCharType="begin"/>
            </w:r>
            <w:r w:rsidR="00A67572">
              <w:rPr>
                <w:noProof/>
                <w:webHidden/>
              </w:rPr>
              <w:instrText xml:space="preserve"> PAGEREF _Toc158368200 \h </w:instrText>
            </w:r>
            <w:r w:rsidR="00A67572">
              <w:rPr>
                <w:noProof/>
                <w:webHidden/>
              </w:rPr>
            </w:r>
            <w:r w:rsidR="00A67572">
              <w:rPr>
                <w:noProof/>
                <w:webHidden/>
              </w:rPr>
              <w:fldChar w:fldCharType="separate"/>
            </w:r>
            <w:r w:rsidR="00A67572">
              <w:rPr>
                <w:noProof/>
                <w:webHidden/>
              </w:rPr>
              <w:t>39</w:t>
            </w:r>
            <w:r w:rsidR="00A67572">
              <w:rPr>
                <w:noProof/>
                <w:webHidden/>
              </w:rPr>
              <w:fldChar w:fldCharType="end"/>
            </w:r>
          </w:hyperlink>
        </w:p>
        <w:p w14:paraId="0168435A" w14:textId="24FFE144"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01" w:history="1">
            <w:r w:rsidR="00A67572" w:rsidRPr="0011137E">
              <w:rPr>
                <w:rStyle w:val="-"/>
                <w:noProof/>
                <w:lang w:val="el-GR"/>
              </w:rPr>
              <w:t>Δικαιολογητικά Συμμετοχής</w:t>
            </w:r>
            <w:r w:rsidR="00A67572">
              <w:rPr>
                <w:noProof/>
                <w:webHidden/>
              </w:rPr>
              <w:tab/>
            </w:r>
            <w:r w:rsidR="00A67572">
              <w:rPr>
                <w:noProof/>
                <w:webHidden/>
              </w:rPr>
              <w:fldChar w:fldCharType="begin"/>
            </w:r>
            <w:r w:rsidR="00A67572">
              <w:rPr>
                <w:noProof/>
                <w:webHidden/>
              </w:rPr>
              <w:instrText xml:space="preserve"> PAGEREF _Toc158368201 \h </w:instrText>
            </w:r>
            <w:r w:rsidR="00A67572">
              <w:rPr>
                <w:noProof/>
                <w:webHidden/>
              </w:rPr>
            </w:r>
            <w:r w:rsidR="00A67572">
              <w:rPr>
                <w:noProof/>
                <w:webHidden/>
              </w:rPr>
              <w:fldChar w:fldCharType="separate"/>
            </w:r>
            <w:r w:rsidR="00A67572">
              <w:rPr>
                <w:noProof/>
                <w:webHidden/>
              </w:rPr>
              <w:t>39</w:t>
            </w:r>
            <w:r w:rsidR="00A67572">
              <w:rPr>
                <w:noProof/>
                <w:webHidden/>
              </w:rPr>
              <w:fldChar w:fldCharType="end"/>
            </w:r>
          </w:hyperlink>
        </w:p>
        <w:p w14:paraId="17EC79E9" w14:textId="508D1814"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02" w:history="1">
            <w:r w:rsidR="00A67572" w:rsidRPr="0011137E">
              <w:rPr>
                <w:rStyle w:val="-"/>
                <w:noProof/>
                <w:lang w:val="el-GR"/>
              </w:rPr>
              <w:t>Τεχνική Προσφορά</w:t>
            </w:r>
            <w:r w:rsidR="00A67572">
              <w:rPr>
                <w:noProof/>
                <w:webHidden/>
              </w:rPr>
              <w:tab/>
            </w:r>
            <w:r w:rsidR="00A67572">
              <w:rPr>
                <w:noProof/>
                <w:webHidden/>
              </w:rPr>
              <w:fldChar w:fldCharType="begin"/>
            </w:r>
            <w:r w:rsidR="00A67572">
              <w:rPr>
                <w:noProof/>
                <w:webHidden/>
              </w:rPr>
              <w:instrText xml:space="preserve"> PAGEREF _Toc158368202 \h </w:instrText>
            </w:r>
            <w:r w:rsidR="00A67572">
              <w:rPr>
                <w:noProof/>
                <w:webHidden/>
              </w:rPr>
            </w:r>
            <w:r w:rsidR="00A67572">
              <w:rPr>
                <w:noProof/>
                <w:webHidden/>
              </w:rPr>
              <w:fldChar w:fldCharType="separate"/>
            </w:r>
            <w:r w:rsidR="00A67572">
              <w:rPr>
                <w:noProof/>
                <w:webHidden/>
              </w:rPr>
              <w:t>41</w:t>
            </w:r>
            <w:r w:rsidR="00A67572">
              <w:rPr>
                <w:noProof/>
                <w:webHidden/>
              </w:rPr>
              <w:fldChar w:fldCharType="end"/>
            </w:r>
          </w:hyperlink>
        </w:p>
        <w:p w14:paraId="660DAB8C" w14:textId="75DBE56A"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03" w:history="1">
            <w:r w:rsidR="00A67572" w:rsidRPr="0011137E">
              <w:rPr>
                <w:rStyle w:val="-"/>
                <w:noProof/>
                <w:lang w:val="el-GR"/>
              </w:rPr>
              <w:t>2.4.4 Περιεχόμενα Φακέλου «Οικονομική Προσφορά» / Τρόπος σύνταξης και υποβολής οικονομικών προσφορών</w:t>
            </w:r>
            <w:r w:rsidR="00A67572">
              <w:rPr>
                <w:noProof/>
                <w:webHidden/>
              </w:rPr>
              <w:tab/>
            </w:r>
            <w:r w:rsidR="00A67572">
              <w:rPr>
                <w:noProof/>
                <w:webHidden/>
              </w:rPr>
              <w:fldChar w:fldCharType="begin"/>
            </w:r>
            <w:r w:rsidR="00A67572">
              <w:rPr>
                <w:noProof/>
                <w:webHidden/>
              </w:rPr>
              <w:instrText xml:space="preserve"> PAGEREF _Toc158368203 \h </w:instrText>
            </w:r>
            <w:r w:rsidR="00A67572">
              <w:rPr>
                <w:noProof/>
                <w:webHidden/>
              </w:rPr>
            </w:r>
            <w:r w:rsidR="00A67572">
              <w:rPr>
                <w:noProof/>
                <w:webHidden/>
              </w:rPr>
              <w:fldChar w:fldCharType="separate"/>
            </w:r>
            <w:r w:rsidR="00A67572">
              <w:rPr>
                <w:noProof/>
                <w:webHidden/>
              </w:rPr>
              <w:t>41</w:t>
            </w:r>
            <w:r w:rsidR="00A67572">
              <w:rPr>
                <w:noProof/>
                <w:webHidden/>
              </w:rPr>
              <w:fldChar w:fldCharType="end"/>
            </w:r>
          </w:hyperlink>
        </w:p>
        <w:p w14:paraId="357AFF47" w14:textId="2584702F"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04" w:history="1">
            <w:r w:rsidR="00A67572" w:rsidRPr="0011137E">
              <w:rPr>
                <w:rStyle w:val="-"/>
                <w:noProof/>
                <w:lang w:val="el-GR"/>
              </w:rPr>
              <w:t>2.4.5 Χρόνος ισχύος των προσφορών</w:t>
            </w:r>
            <w:r w:rsidR="00A67572">
              <w:rPr>
                <w:noProof/>
                <w:webHidden/>
              </w:rPr>
              <w:tab/>
            </w:r>
            <w:r w:rsidR="00A67572">
              <w:rPr>
                <w:noProof/>
                <w:webHidden/>
              </w:rPr>
              <w:fldChar w:fldCharType="begin"/>
            </w:r>
            <w:r w:rsidR="00A67572">
              <w:rPr>
                <w:noProof/>
                <w:webHidden/>
              </w:rPr>
              <w:instrText xml:space="preserve"> PAGEREF _Toc158368204 \h </w:instrText>
            </w:r>
            <w:r w:rsidR="00A67572">
              <w:rPr>
                <w:noProof/>
                <w:webHidden/>
              </w:rPr>
            </w:r>
            <w:r w:rsidR="00A67572">
              <w:rPr>
                <w:noProof/>
                <w:webHidden/>
              </w:rPr>
              <w:fldChar w:fldCharType="separate"/>
            </w:r>
            <w:r w:rsidR="00A67572">
              <w:rPr>
                <w:noProof/>
                <w:webHidden/>
              </w:rPr>
              <w:t>41</w:t>
            </w:r>
            <w:r w:rsidR="00A67572">
              <w:rPr>
                <w:noProof/>
                <w:webHidden/>
              </w:rPr>
              <w:fldChar w:fldCharType="end"/>
            </w:r>
          </w:hyperlink>
        </w:p>
        <w:p w14:paraId="4AA007AE" w14:textId="30B4B3B6"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05" w:history="1">
            <w:r w:rsidR="00A67572" w:rsidRPr="0011137E">
              <w:rPr>
                <w:rStyle w:val="-"/>
                <w:noProof/>
                <w:lang w:val="el-GR"/>
              </w:rPr>
              <w:t>2.4.6 Λόγοι απόρριψης προσφορών</w:t>
            </w:r>
            <w:r w:rsidR="00A67572">
              <w:rPr>
                <w:noProof/>
                <w:webHidden/>
              </w:rPr>
              <w:tab/>
            </w:r>
            <w:r w:rsidR="00A67572">
              <w:rPr>
                <w:noProof/>
                <w:webHidden/>
              </w:rPr>
              <w:fldChar w:fldCharType="begin"/>
            </w:r>
            <w:r w:rsidR="00A67572">
              <w:rPr>
                <w:noProof/>
                <w:webHidden/>
              </w:rPr>
              <w:instrText xml:space="preserve"> PAGEREF _Toc158368205 \h </w:instrText>
            </w:r>
            <w:r w:rsidR="00A67572">
              <w:rPr>
                <w:noProof/>
                <w:webHidden/>
              </w:rPr>
            </w:r>
            <w:r w:rsidR="00A67572">
              <w:rPr>
                <w:noProof/>
                <w:webHidden/>
              </w:rPr>
              <w:fldChar w:fldCharType="separate"/>
            </w:r>
            <w:r w:rsidR="00A67572">
              <w:rPr>
                <w:noProof/>
                <w:webHidden/>
              </w:rPr>
              <w:t>42</w:t>
            </w:r>
            <w:r w:rsidR="00A67572">
              <w:rPr>
                <w:noProof/>
                <w:webHidden/>
              </w:rPr>
              <w:fldChar w:fldCharType="end"/>
            </w:r>
          </w:hyperlink>
        </w:p>
        <w:p w14:paraId="78538396" w14:textId="2AAB64D1" w:rsidR="00A67572" w:rsidRDefault="00ED2A92">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8368206" w:history="1">
            <w:r w:rsidR="00A67572" w:rsidRPr="0011137E">
              <w:rPr>
                <w:rStyle w:val="-"/>
                <w:noProof/>
                <w:lang w:val="el-GR"/>
              </w:rPr>
              <w:t>3.</w:t>
            </w:r>
            <w:r w:rsidR="00A67572">
              <w:rPr>
                <w:rFonts w:asciiTheme="minorHAnsi" w:eastAsiaTheme="minorEastAsia" w:hAnsiTheme="minorHAnsi" w:cstheme="minorBidi"/>
                <w:b w:val="0"/>
                <w:bCs w:val="0"/>
                <w:caps w:val="0"/>
                <w:noProof/>
                <w:kern w:val="2"/>
                <w:sz w:val="22"/>
                <w:szCs w:val="22"/>
                <w:lang w:val="el-GR" w:eastAsia="el-GR"/>
                <w14:ligatures w14:val="standardContextual"/>
              </w:rPr>
              <w:tab/>
            </w:r>
            <w:r w:rsidR="00A67572" w:rsidRPr="0011137E">
              <w:rPr>
                <w:rStyle w:val="-"/>
                <w:noProof/>
                <w:lang w:val="el-GR"/>
              </w:rPr>
              <w:t>ΔΙΕΝΕΡΓΕΙΑ ΔΙΑΔΙΚΑΣΙΑΣ - ΑΞΙΟΛΟΓΗΣΗ ΠΡΟΣΦΟΡΩΝ</w:t>
            </w:r>
            <w:r w:rsidR="00A67572">
              <w:rPr>
                <w:noProof/>
                <w:webHidden/>
              </w:rPr>
              <w:tab/>
            </w:r>
            <w:r w:rsidR="00A67572">
              <w:rPr>
                <w:noProof/>
                <w:webHidden/>
              </w:rPr>
              <w:fldChar w:fldCharType="begin"/>
            </w:r>
            <w:r w:rsidR="00A67572">
              <w:rPr>
                <w:noProof/>
                <w:webHidden/>
              </w:rPr>
              <w:instrText xml:space="preserve"> PAGEREF _Toc158368206 \h </w:instrText>
            </w:r>
            <w:r w:rsidR="00A67572">
              <w:rPr>
                <w:noProof/>
                <w:webHidden/>
              </w:rPr>
            </w:r>
            <w:r w:rsidR="00A67572">
              <w:rPr>
                <w:noProof/>
                <w:webHidden/>
              </w:rPr>
              <w:fldChar w:fldCharType="separate"/>
            </w:r>
            <w:r w:rsidR="00A67572">
              <w:rPr>
                <w:noProof/>
                <w:webHidden/>
              </w:rPr>
              <w:t>44</w:t>
            </w:r>
            <w:r w:rsidR="00A67572">
              <w:rPr>
                <w:noProof/>
                <w:webHidden/>
              </w:rPr>
              <w:fldChar w:fldCharType="end"/>
            </w:r>
          </w:hyperlink>
        </w:p>
        <w:p w14:paraId="36EC087B" w14:textId="25C6579B"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07" w:history="1">
            <w:r w:rsidR="00A67572" w:rsidRPr="0011137E">
              <w:rPr>
                <w:rStyle w:val="-"/>
                <w:noProof/>
                <w:lang w:val="el-GR"/>
              </w:rPr>
              <w:t>3.1 Αποσφράγιση και αξιολόγηση προσφορών</w:t>
            </w:r>
            <w:r w:rsidR="00A67572">
              <w:rPr>
                <w:noProof/>
                <w:webHidden/>
              </w:rPr>
              <w:tab/>
            </w:r>
            <w:r w:rsidR="00A67572">
              <w:rPr>
                <w:noProof/>
                <w:webHidden/>
              </w:rPr>
              <w:fldChar w:fldCharType="begin"/>
            </w:r>
            <w:r w:rsidR="00A67572">
              <w:rPr>
                <w:noProof/>
                <w:webHidden/>
              </w:rPr>
              <w:instrText xml:space="preserve"> PAGEREF _Toc158368207 \h </w:instrText>
            </w:r>
            <w:r w:rsidR="00A67572">
              <w:rPr>
                <w:noProof/>
                <w:webHidden/>
              </w:rPr>
            </w:r>
            <w:r w:rsidR="00A67572">
              <w:rPr>
                <w:noProof/>
                <w:webHidden/>
              </w:rPr>
              <w:fldChar w:fldCharType="separate"/>
            </w:r>
            <w:r w:rsidR="00A67572">
              <w:rPr>
                <w:noProof/>
                <w:webHidden/>
              </w:rPr>
              <w:t>44</w:t>
            </w:r>
            <w:r w:rsidR="00A67572">
              <w:rPr>
                <w:noProof/>
                <w:webHidden/>
              </w:rPr>
              <w:fldChar w:fldCharType="end"/>
            </w:r>
          </w:hyperlink>
        </w:p>
        <w:p w14:paraId="180E1B3F" w14:textId="64A5A7E0"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08" w:history="1">
            <w:r w:rsidR="00A67572" w:rsidRPr="0011137E">
              <w:rPr>
                <w:rStyle w:val="-"/>
                <w:noProof/>
                <w:lang w:val="el-GR"/>
              </w:rPr>
              <w:t>3.1.1 Ηλεκτρονική αποσφράγιση προσφορών</w:t>
            </w:r>
            <w:r w:rsidR="00A67572">
              <w:rPr>
                <w:noProof/>
                <w:webHidden/>
              </w:rPr>
              <w:tab/>
            </w:r>
            <w:r w:rsidR="00A67572">
              <w:rPr>
                <w:noProof/>
                <w:webHidden/>
              </w:rPr>
              <w:fldChar w:fldCharType="begin"/>
            </w:r>
            <w:r w:rsidR="00A67572">
              <w:rPr>
                <w:noProof/>
                <w:webHidden/>
              </w:rPr>
              <w:instrText xml:space="preserve"> PAGEREF _Toc158368208 \h </w:instrText>
            </w:r>
            <w:r w:rsidR="00A67572">
              <w:rPr>
                <w:noProof/>
                <w:webHidden/>
              </w:rPr>
            </w:r>
            <w:r w:rsidR="00A67572">
              <w:rPr>
                <w:noProof/>
                <w:webHidden/>
              </w:rPr>
              <w:fldChar w:fldCharType="separate"/>
            </w:r>
            <w:r w:rsidR="00A67572">
              <w:rPr>
                <w:noProof/>
                <w:webHidden/>
              </w:rPr>
              <w:t>44</w:t>
            </w:r>
            <w:r w:rsidR="00A67572">
              <w:rPr>
                <w:noProof/>
                <w:webHidden/>
              </w:rPr>
              <w:fldChar w:fldCharType="end"/>
            </w:r>
          </w:hyperlink>
        </w:p>
        <w:p w14:paraId="7037FB14" w14:textId="114AB4E3" w:rsidR="00A67572" w:rsidRDefault="00ED2A92">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09" w:history="1">
            <w:r w:rsidR="00A67572" w:rsidRPr="0011137E">
              <w:rPr>
                <w:rStyle w:val="-"/>
                <w:noProof/>
                <w:lang w:val="el-GR"/>
              </w:rPr>
              <w:t>3.1.2 Αξιολόγηση προσφορών</w:t>
            </w:r>
            <w:r w:rsidR="00A67572">
              <w:rPr>
                <w:noProof/>
                <w:webHidden/>
              </w:rPr>
              <w:tab/>
            </w:r>
            <w:r w:rsidR="00A67572">
              <w:rPr>
                <w:noProof/>
                <w:webHidden/>
              </w:rPr>
              <w:fldChar w:fldCharType="begin"/>
            </w:r>
            <w:r w:rsidR="00A67572">
              <w:rPr>
                <w:noProof/>
                <w:webHidden/>
              </w:rPr>
              <w:instrText xml:space="preserve"> PAGEREF _Toc158368209 \h </w:instrText>
            </w:r>
            <w:r w:rsidR="00A67572">
              <w:rPr>
                <w:noProof/>
                <w:webHidden/>
              </w:rPr>
            </w:r>
            <w:r w:rsidR="00A67572">
              <w:rPr>
                <w:noProof/>
                <w:webHidden/>
              </w:rPr>
              <w:fldChar w:fldCharType="separate"/>
            </w:r>
            <w:r w:rsidR="00A67572">
              <w:rPr>
                <w:noProof/>
                <w:webHidden/>
              </w:rPr>
              <w:t>44</w:t>
            </w:r>
            <w:r w:rsidR="00A67572">
              <w:rPr>
                <w:noProof/>
                <w:webHidden/>
              </w:rPr>
              <w:fldChar w:fldCharType="end"/>
            </w:r>
          </w:hyperlink>
        </w:p>
        <w:p w14:paraId="2EA81B23" w14:textId="64B28033"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0" w:history="1">
            <w:r w:rsidR="00A67572" w:rsidRPr="0011137E">
              <w:rPr>
                <w:rStyle w:val="-"/>
                <w:noProof/>
                <w:lang w:val="el-GR"/>
              </w:rPr>
              <w:t>3.2 Πρόσκληση υποβολής δικαιολογητικών προσωρινού αναδόχου - Δικαιολογητικά προσωρινού αναδόχου</w:t>
            </w:r>
            <w:r w:rsidR="00A67572">
              <w:rPr>
                <w:noProof/>
                <w:webHidden/>
              </w:rPr>
              <w:tab/>
            </w:r>
            <w:r w:rsidR="00A67572">
              <w:rPr>
                <w:noProof/>
                <w:webHidden/>
              </w:rPr>
              <w:fldChar w:fldCharType="begin"/>
            </w:r>
            <w:r w:rsidR="00A67572">
              <w:rPr>
                <w:noProof/>
                <w:webHidden/>
              </w:rPr>
              <w:instrText xml:space="preserve"> PAGEREF _Toc158368210 \h </w:instrText>
            </w:r>
            <w:r w:rsidR="00A67572">
              <w:rPr>
                <w:noProof/>
                <w:webHidden/>
              </w:rPr>
            </w:r>
            <w:r w:rsidR="00A67572">
              <w:rPr>
                <w:noProof/>
                <w:webHidden/>
              </w:rPr>
              <w:fldChar w:fldCharType="separate"/>
            </w:r>
            <w:r w:rsidR="00A67572">
              <w:rPr>
                <w:noProof/>
                <w:webHidden/>
              </w:rPr>
              <w:t>45</w:t>
            </w:r>
            <w:r w:rsidR="00A67572">
              <w:rPr>
                <w:noProof/>
                <w:webHidden/>
              </w:rPr>
              <w:fldChar w:fldCharType="end"/>
            </w:r>
          </w:hyperlink>
        </w:p>
        <w:p w14:paraId="0225E4B6" w14:textId="7109856D"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1" w:history="1">
            <w:r w:rsidR="00A67572" w:rsidRPr="0011137E">
              <w:rPr>
                <w:rStyle w:val="-"/>
                <w:noProof/>
                <w:lang w:val="el-GR"/>
              </w:rPr>
              <w:t>3.3</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Κατακύρωση - σύναψη σύμβασης</w:t>
            </w:r>
            <w:r w:rsidR="00A67572">
              <w:rPr>
                <w:noProof/>
                <w:webHidden/>
              </w:rPr>
              <w:tab/>
            </w:r>
            <w:r w:rsidR="00A67572">
              <w:rPr>
                <w:noProof/>
                <w:webHidden/>
              </w:rPr>
              <w:fldChar w:fldCharType="begin"/>
            </w:r>
            <w:r w:rsidR="00A67572">
              <w:rPr>
                <w:noProof/>
                <w:webHidden/>
              </w:rPr>
              <w:instrText xml:space="preserve"> PAGEREF _Toc158368211 \h </w:instrText>
            </w:r>
            <w:r w:rsidR="00A67572">
              <w:rPr>
                <w:noProof/>
                <w:webHidden/>
              </w:rPr>
            </w:r>
            <w:r w:rsidR="00A67572">
              <w:rPr>
                <w:noProof/>
                <w:webHidden/>
              </w:rPr>
              <w:fldChar w:fldCharType="separate"/>
            </w:r>
            <w:r w:rsidR="00A67572">
              <w:rPr>
                <w:noProof/>
                <w:webHidden/>
              </w:rPr>
              <w:t>47</w:t>
            </w:r>
            <w:r w:rsidR="00A67572">
              <w:rPr>
                <w:noProof/>
                <w:webHidden/>
              </w:rPr>
              <w:fldChar w:fldCharType="end"/>
            </w:r>
          </w:hyperlink>
        </w:p>
        <w:p w14:paraId="02C3C92D" w14:textId="2EA1058A"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2" w:history="1">
            <w:r w:rsidR="00A67572" w:rsidRPr="0011137E">
              <w:rPr>
                <w:rStyle w:val="-"/>
                <w:noProof/>
                <w:lang w:val="el-GR"/>
              </w:rPr>
              <w:t>3.4 Προδικαστικές Προσφυγές - Προσωρινή και Οριστική Δικαστική Προστασία</w:t>
            </w:r>
            <w:r w:rsidR="00A67572">
              <w:rPr>
                <w:noProof/>
                <w:webHidden/>
              </w:rPr>
              <w:tab/>
            </w:r>
            <w:r w:rsidR="00A67572">
              <w:rPr>
                <w:noProof/>
                <w:webHidden/>
              </w:rPr>
              <w:fldChar w:fldCharType="begin"/>
            </w:r>
            <w:r w:rsidR="00A67572">
              <w:rPr>
                <w:noProof/>
                <w:webHidden/>
              </w:rPr>
              <w:instrText xml:space="preserve"> PAGEREF _Toc158368212 \h </w:instrText>
            </w:r>
            <w:r w:rsidR="00A67572">
              <w:rPr>
                <w:noProof/>
                <w:webHidden/>
              </w:rPr>
            </w:r>
            <w:r w:rsidR="00A67572">
              <w:rPr>
                <w:noProof/>
                <w:webHidden/>
              </w:rPr>
              <w:fldChar w:fldCharType="separate"/>
            </w:r>
            <w:r w:rsidR="00A67572">
              <w:rPr>
                <w:noProof/>
                <w:webHidden/>
              </w:rPr>
              <w:t>48</w:t>
            </w:r>
            <w:r w:rsidR="00A67572">
              <w:rPr>
                <w:noProof/>
                <w:webHidden/>
              </w:rPr>
              <w:fldChar w:fldCharType="end"/>
            </w:r>
          </w:hyperlink>
        </w:p>
        <w:p w14:paraId="2C097986" w14:textId="49CF23D6"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3" w:history="1">
            <w:r w:rsidR="00A67572" w:rsidRPr="0011137E">
              <w:rPr>
                <w:rStyle w:val="-"/>
                <w:noProof/>
                <w:lang w:val="el-GR"/>
              </w:rPr>
              <w:t>3.5</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Ματαίωση Διαδικασίας</w:t>
            </w:r>
            <w:r w:rsidR="00A67572">
              <w:rPr>
                <w:noProof/>
                <w:webHidden/>
              </w:rPr>
              <w:tab/>
            </w:r>
            <w:r w:rsidR="00A67572">
              <w:rPr>
                <w:noProof/>
                <w:webHidden/>
              </w:rPr>
              <w:fldChar w:fldCharType="begin"/>
            </w:r>
            <w:r w:rsidR="00A67572">
              <w:rPr>
                <w:noProof/>
                <w:webHidden/>
              </w:rPr>
              <w:instrText xml:space="preserve"> PAGEREF _Toc158368213 \h </w:instrText>
            </w:r>
            <w:r w:rsidR="00A67572">
              <w:rPr>
                <w:noProof/>
                <w:webHidden/>
              </w:rPr>
            </w:r>
            <w:r w:rsidR="00A67572">
              <w:rPr>
                <w:noProof/>
                <w:webHidden/>
              </w:rPr>
              <w:fldChar w:fldCharType="separate"/>
            </w:r>
            <w:r w:rsidR="00A67572">
              <w:rPr>
                <w:noProof/>
                <w:webHidden/>
              </w:rPr>
              <w:t>52</w:t>
            </w:r>
            <w:r w:rsidR="00A67572">
              <w:rPr>
                <w:noProof/>
                <w:webHidden/>
              </w:rPr>
              <w:fldChar w:fldCharType="end"/>
            </w:r>
          </w:hyperlink>
        </w:p>
        <w:p w14:paraId="0287E0AC" w14:textId="499DF02A" w:rsidR="00A67572" w:rsidRDefault="00ED2A92">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8368214" w:history="1">
            <w:r w:rsidR="00A67572" w:rsidRPr="0011137E">
              <w:rPr>
                <w:rStyle w:val="-"/>
                <w:noProof/>
                <w:lang w:val="el-GR"/>
              </w:rPr>
              <w:t>4.</w:t>
            </w:r>
            <w:r w:rsidR="00A67572">
              <w:rPr>
                <w:rFonts w:asciiTheme="minorHAnsi" w:eastAsiaTheme="minorEastAsia" w:hAnsiTheme="minorHAnsi" w:cstheme="minorBidi"/>
                <w:b w:val="0"/>
                <w:bCs w:val="0"/>
                <w:caps w:val="0"/>
                <w:noProof/>
                <w:kern w:val="2"/>
                <w:sz w:val="22"/>
                <w:szCs w:val="22"/>
                <w:lang w:val="el-GR" w:eastAsia="el-GR"/>
                <w14:ligatures w14:val="standardContextual"/>
              </w:rPr>
              <w:tab/>
            </w:r>
            <w:r w:rsidR="00A67572" w:rsidRPr="0011137E">
              <w:rPr>
                <w:rStyle w:val="-"/>
                <w:noProof/>
                <w:lang w:val="el-GR"/>
              </w:rPr>
              <w:t>ΟΡΟΙ ΕΚΤΕΛΕΣΗΣ ΤΗΣ ΣΥΜΒΑΣΗΣ</w:t>
            </w:r>
            <w:r w:rsidR="00A67572">
              <w:rPr>
                <w:noProof/>
                <w:webHidden/>
              </w:rPr>
              <w:tab/>
            </w:r>
            <w:r w:rsidR="00A67572">
              <w:rPr>
                <w:noProof/>
                <w:webHidden/>
              </w:rPr>
              <w:fldChar w:fldCharType="begin"/>
            </w:r>
            <w:r w:rsidR="00A67572">
              <w:rPr>
                <w:noProof/>
                <w:webHidden/>
              </w:rPr>
              <w:instrText xml:space="preserve"> PAGEREF _Toc158368214 \h </w:instrText>
            </w:r>
            <w:r w:rsidR="00A67572">
              <w:rPr>
                <w:noProof/>
                <w:webHidden/>
              </w:rPr>
            </w:r>
            <w:r w:rsidR="00A67572">
              <w:rPr>
                <w:noProof/>
                <w:webHidden/>
              </w:rPr>
              <w:fldChar w:fldCharType="separate"/>
            </w:r>
            <w:r w:rsidR="00A67572">
              <w:rPr>
                <w:noProof/>
                <w:webHidden/>
              </w:rPr>
              <w:t>53</w:t>
            </w:r>
            <w:r w:rsidR="00A67572">
              <w:rPr>
                <w:noProof/>
                <w:webHidden/>
              </w:rPr>
              <w:fldChar w:fldCharType="end"/>
            </w:r>
          </w:hyperlink>
        </w:p>
        <w:p w14:paraId="31C2CDE6" w14:textId="043295F4"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5" w:history="1">
            <w:r w:rsidR="00A67572" w:rsidRPr="0011137E">
              <w:rPr>
                <w:rStyle w:val="-"/>
                <w:noProof/>
                <w:lang w:val="el-GR"/>
              </w:rPr>
              <w:t>4.1</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Εγγυήσεις (καλής εκτέλεσης)</w:t>
            </w:r>
            <w:r w:rsidR="00A67572">
              <w:rPr>
                <w:noProof/>
                <w:webHidden/>
              </w:rPr>
              <w:tab/>
            </w:r>
            <w:r w:rsidR="00A67572">
              <w:rPr>
                <w:noProof/>
                <w:webHidden/>
              </w:rPr>
              <w:fldChar w:fldCharType="begin"/>
            </w:r>
            <w:r w:rsidR="00A67572">
              <w:rPr>
                <w:noProof/>
                <w:webHidden/>
              </w:rPr>
              <w:instrText xml:space="preserve"> PAGEREF _Toc158368215 \h </w:instrText>
            </w:r>
            <w:r w:rsidR="00A67572">
              <w:rPr>
                <w:noProof/>
                <w:webHidden/>
              </w:rPr>
            </w:r>
            <w:r w:rsidR="00A67572">
              <w:rPr>
                <w:noProof/>
                <w:webHidden/>
              </w:rPr>
              <w:fldChar w:fldCharType="separate"/>
            </w:r>
            <w:r w:rsidR="00A67572">
              <w:rPr>
                <w:noProof/>
                <w:webHidden/>
              </w:rPr>
              <w:t>53</w:t>
            </w:r>
            <w:r w:rsidR="00A67572">
              <w:rPr>
                <w:noProof/>
                <w:webHidden/>
              </w:rPr>
              <w:fldChar w:fldCharType="end"/>
            </w:r>
          </w:hyperlink>
        </w:p>
        <w:p w14:paraId="1961B8DE" w14:textId="6BD73B8F"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6" w:history="1">
            <w:r w:rsidR="00A67572" w:rsidRPr="0011137E">
              <w:rPr>
                <w:rStyle w:val="-"/>
                <w:noProof/>
                <w:lang w:val="el-GR"/>
              </w:rPr>
              <w:t>4.2</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Συμβατικό πλαίσιο – Εφαρμοστέα νομοθεσία</w:t>
            </w:r>
            <w:r w:rsidR="00A67572">
              <w:rPr>
                <w:noProof/>
                <w:webHidden/>
              </w:rPr>
              <w:tab/>
            </w:r>
            <w:r w:rsidR="00A67572">
              <w:rPr>
                <w:noProof/>
                <w:webHidden/>
              </w:rPr>
              <w:fldChar w:fldCharType="begin"/>
            </w:r>
            <w:r w:rsidR="00A67572">
              <w:rPr>
                <w:noProof/>
                <w:webHidden/>
              </w:rPr>
              <w:instrText xml:space="preserve"> PAGEREF _Toc158368216 \h </w:instrText>
            </w:r>
            <w:r w:rsidR="00A67572">
              <w:rPr>
                <w:noProof/>
                <w:webHidden/>
              </w:rPr>
            </w:r>
            <w:r w:rsidR="00A67572">
              <w:rPr>
                <w:noProof/>
                <w:webHidden/>
              </w:rPr>
              <w:fldChar w:fldCharType="separate"/>
            </w:r>
            <w:r w:rsidR="00A67572">
              <w:rPr>
                <w:noProof/>
                <w:webHidden/>
              </w:rPr>
              <w:t>53</w:t>
            </w:r>
            <w:r w:rsidR="00A67572">
              <w:rPr>
                <w:noProof/>
                <w:webHidden/>
              </w:rPr>
              <w:fldChar w:fldCharType="end"/>
            </w:r>
          </w:hyperlink>
        </w:p>
        <w:p w14:paraId="54FDCBA1" w14:textId="75ED0302"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7" w:history="1">
            <w:r w:rsidR="00A67572" w:rsidRPr="0011137E">
              <w:rPr>
                <w:rStyle w:val="-"/>
                <w:noProof/>
                <w:lang w:val="el-GR"/>
              </w:rPr>
              <w:t>4.3</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Όροι εκτέλεσης της σύμβασης</w:t>
            </w:r>
            <w:r w:rsidR="00A67572">
              <w:rPr>
                <w:noProof/>
                <w:webHidden/>
              </w:rPr>
              <w:tab/>
            </w:r>
            <w:r w:rsidR="00A67572">
              <w:rPr>
                <w:noProof/>
                <w:webHidden/>
              </w:rPr>
              <w:fldChar w:fldCharType="begin"/>
            </w:r>
            <w:r w:rsidR="00A67572">
              <w:rPr>
                <w:noProof/>
                <w:webHidden/>
              </w:rPr>
              <w:instrText xml:space="preserve"> PAGEREF _Toc158368217 \h </w:instrText>
            </w:r>
            <w:r w:rsidR="00A67572">
              <w:rPr>
                <w:noProof/>
                <w:webHidden/>
              </w:rPr>
            </w:r>
            <w:r w:rsidR="00A67572">
              <w:rPr>
                <w:noProof/>
                <w:webHidden/>
              </w:rPr>
              <w:fldChar w:fldCharType="separate"/>
            </w:r>
            <w:r w:rsidR="00A67572">
              <w:rPr>
                <w:noProof/>
                <w:webHidden/>
              </w:rPr>
              <w:t>53</w:t>
            </w:r>
            <w:r w:rsidR="00A67572">
              <w:rPr>
                <w:noProof/>
                <w:webHidden/>
              </w:rPr>
              <w:fldChar w:fldCharType="end"/>
            </w:r>
          </w:hyperlink>
        </w:p>
        <w:p w14:paraId="2779B50F" w14:textId="6E01D9D9"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8" w:history="1">
            <w:r w:rsidR="00A67572" w:rsidRPr="0011137E">
              <w:rPr>
                <w:rStyle w:val="-"/>
                <w:noProof/>
                <w:lang w:val="el-GR"/>
              </w:rPr>
              <w:t>4.4</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Υπεργολαβία</w:t>
            </w:r>
            <w:r w:rsidR="00A67572">
              <w:rPr>
                <w:noProof/>
                <w:webHidden/>
              </w:rPr>
              <w:tab/>
            </w:r>
            <w:r w:rsidR="00A67572">
              <w:rPr>
                <w:noProof/>
                <w:webHidden/>
              </w:rPr>
              <w:fldChar w:fldCharType="begin"/>
            </w:r>
            <w:r w:rsidR="00A67572">
              <w:rPr>
                <w:noProof/>
                <w:webHidden/>
              </w:rPr>
              <w:instrText xml:space="preserve"> PAGEREF _Toc158368218 \h </w:instrText>
            </w:r>
            <w:r w:rsidR="00A67572">
              <w:rPr>
                <w:noProof/>
                <w:webHidden/>
              </w:rPr>
            </w:r>
            <w:r w:rsidR="00A67572">
              <w:rPr>
                <w:noProof/>
                <w:webHidden/>
              </w:rPr>
              <w:fldChar w:fldCharType="separate"/>
            </w:r>
            <w:r w:rsidR="00A67572">
              <w:rPr>
                <w:noProof/>
                <w:webHidden/>
              </w:rPr>
              <w:t>56</w:t>
            </w:r>
            <w:r w:rsidR="00A67572">
              <w:rPr>
                <w:noProof/>
                <w:webHidden/>
              </w:rPr>
              <w:fldChar w:fldCharType="end"/>
            </w:r>
          </w:hyperlink>
        </w:p>
        <w:p w14:paraId="0323C490" w14:textId="17B88406"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19" w:history="1">
            <w:r w:rsidR="00A67572" w:rsidRPr="0011137E">
              <w:rPr>
                <w:rStyle w:val="-"/>
                <w:noProof/>
                <w:lang w:val="el-GR"/>
              </w:rPr>
              <w:t>4.5</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Τροποποίηση σύμβασης κατά τη διάρκειά της</w:t>
            </w:r>
            <w:r w:rsidR="00A67572">
              <w:rPr>
                <w:noProof/>
                <w:webHidden/>
              </w:rPr>
              <w:tab/>
            </w:r>
            <w:r w:rsidR="00A67572">
              <w:rPr>
                <w:noProof/>
                <w:webHidden/>
              </w:rPr>
              <w:fldChar w:fldCharType="begin"/>
            </w:r>
            <w:r w:rsidR="00A67572">
              <w:rPr>
                <w:noProof/>
                <w:webHidden/>
              </w:rPr>
              <w:instrText xml:space="preserve"> PAGEREF _Toc158368219 \h </w:instrText>
            </w:r>
            <w:r w:rsidR="00A67572">
              <w:rPr>
                <w:noProof/>
                <w:webHidden/>
              </w:rPr>
            </w:r>
            <w:r w:rsidR="00A67572">
              <w:rPr>
                <w:noProof/>
                <w:webHidden/>
              </w:rPr>
              <w:fldChar w:fldCharType="separate"/>
            </w:r>
            <w:r w:rsidR="00A67572">
              <w:rPr>
                <w:noProof/>
                <w:webHidden/>
              </w:rPr>
              <w:t>57</w:t>
            </w:r>
            <w:r w:rsidR="00A67572">
              <w:rPr>
                <w:noProof/>
                <w:webHidden/>
              </w:rPr>
              <w:fldChar w:fldCharType="end"/>
            </w:r>
          </w:hyperlink>
        </w:p>
        <w:p w14:paraId="0E388010" w14:textId="4DF10EDB" w:rsidR="00A67572" w:rsidRDefault="00ED2A92">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20" w:history="1">
            <w:r w:rsidR="00A67572" w:rsidRPr="0011137E">
              <w:rPr>
                <w:rStyle w:val="-"/>
                <w:noProof/>
                <w:lang w:val="el-GR"/>
              </w:rPr>
              <w:t>4.5.1.</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Υποκατάσταση Αναδόχου</w:t>
            </w:r>
            <w:r w:rsidR="00A67572">
              <w:rPr>
                <w:noProof/>
                <w:webHidden/>
              </w:rPr>
              <w:tab/>
            </w:r>
            <w:r w:rsidR="00A67572">
              <w:rPr>
                <w:noProof/>
                <w:webHidden/>
              </w:rPr>
              <w:fldChar w:fldCharType="begin"/>
            </w:r>
            <w:r w:rsidR="00A67572">
              <w:rPr>
                <w:noProof/>
                <w:webHidden/>
              </w:rPr>
              <w:instrText xml:space="preserve"> PAGEREF _Toc158368220 \h </w:instrText>
            </w:r>
            <w:r w:rsidR="00A67572">
              <w:rPr>
                <w:noProof/>
                <w:webHidden/>
              </w:rPr>
            </w:r>
            <w:r w:rsidR="00A67572">
              <w:rPr>
                <w:noProof/>
                <w:webHidden/>
              </w:rPr>
              <w:fldChar w:fldCharType="separate"/>
            </w:r>
            <w:r w:rsidR="00A67572">
              <w:rPr>
                <w:noProof/>
                <w:webHidden/>
              </w:rPr>
              <w:t>57</w:t>
            </w:r>
            <w:r w:rsidR="00A67572">
              <w:rPr>
                <w:noProof/>
                <w:webHidden/>
              </w:rPr>
              <w:fldChar w:fldCharType="end"/>
            </w:r>
          </w:hyperlink>
        </w:p>
        <w:p w14:paraId="28959EB0" w14:textId="7C74843A" w:rsidR="00A67572" w:rsidRDefault="00ED2A92">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21" w:history="1">
            <w:r w:rsidR="00A67572" w:rsidRPr="0011137E">
              <w:rPr>
                <w:rStyle w:val="-"/>
                <w:noProof/>
                <w:lang w:val="el-GR"/>
              </w:rPr>
              <w:t>4.5.2.</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Τροποποιήσεις ήσσονος αξίας</w:t>
            </w:r>
            <w:r w:rsidR="00A67572">
              <w:rPr>
                <w:noProof/>
                <w:webHidden/>
              </w:rPr>
              <w:tab/>
            </w:r>
            <w:r w:rsidR="00A67572">
              <w:rPr>
                <w:noProof/>
                <w:webHidden/>
              </w:rPr>
              <w:fldChar w:fldCharType="begin"/>
            </w:r>
            <w:r w:rsidR="00A67572">
              <w:rPr>
                <w:noProof/>
                <w:webHidden/>
              </w:rPr>
              <w:instrText xml:space="preserve"> PAGEREF _Toc158368221 \h </w:instrText>
            </w:r>
            <w:r w:rsidR="00A67572">
              <w:rPr>
                <w:noProof/>
                <w:webHidden/>
              </w:rPr>
            </w:r>
            <w:r w:rsidR="00A67572">
              <w:rPr>
                <w:noProof/>
                <w:webHidden/>
              </w:rPr>
              <w:fldChar w:fldCharType="separate"/>
            </w:r>
            <w:r w:rsidR="00A67572">
              <w:rPr>
                <w:noProof/>
                <w:webHidden/>
              </w:rPr>
              <w:t>58</w:t>
            </w:r>
            <w:r w:rsidR="00A67572">
              <w:rPr>
                <w:noProof/>
                <w:webHidden/>
              </w:rPr>
              <w:fldChar w:fldCharType="end"/>
            </w:r>
          </w:hyperlink>
        </w:p>
        <w:p w14:paraId="0EF58B40" w14:textId="5F510AFA"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22" w:history="1">
            <w:r w:rsidR="00A67572" w:rsidRPr="0011137E">
              <w:rPr>
                <w:rStyle w:val="-"/>
                <w:noProof/>
                <w:lang w:val="el-GR"/>
              </w:rPr>
              <w:t>4.6</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Δικαίωμα μονομερούς λύσης της σύμβασης</w:t>
            </w:r>
            <w:r w:rsidR="00A67572">
              <w:rPr>
                <w:noProof/>
                <w:webHidden/>
              </w:rPr>
              <w:tab/>
            </w:r>
            <w:r w:rsidR="00A67572">
              <w:rPr>
                <w:noProof/>
                <w:webHidden/>
              </w:rPr>
              <w:fldChar w:fldCharType="begin"/>
            </w:r>
            <w:r w:rsidR="00A67572">
              <w:rPr>
                <w:noProof/>
                <w:webHidden/>
              </w:rPr>
              <w:instrText xml:space="preserve"> PAGEREF _Toc158368222 \h </w:instrText>
            </w:r>
            <w:r w:rsidR="00A67572">
              <w:rPr>
                <w:noProof/>
                <w:webHidden/>
              </w:rPr>
            </w:r>
            <w:r w:rsidR="00A67572">
              <w:rPr>
                <w:noProof/>
                <w:webHidden/>
              </w:rPr>
              <w:fldChar w:fldCharType="separate"/>
            </w:r>
            <w:r w:rsidR="00A67572">
              <w:rPr>
                <w:noProof/>
                <w:webHidden/>
              </w:rPr>
              <w:t>58</w:t>
            </w:r>
            <w:r w:rsidR="00A67572">
              <w:rPr>
                <w:noProof/>
                <w:webHidden/>
              </w:rPr>
              <w:fldChar w:fldCharType="end"/>
            </w:r>
          </w:hyperlink>
        </w:p>
        <w:p w14:paraId="7CEBCA66" w14:textId="46C830F3" w:rsidR="00A67572" w:rsidRDefault="00ED2A92">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8368223" w:history="1">
            <w:r w:rsidR="00A67572" w:rsidRPr="0011137E">
              <w:rPr>
                <w:rStyle w:val="-"/>
                <w:noProof/>
                <w:lang w:val="el-GR"/>
              </w:rPr>
              <w:t>5.</w:t>
            </w:r>
            <w:r w:rsidR="00A67572">
              <w:rPr>
                <w:rFonts w:asciiTheme="minorHAnsi" w:eastAsiaTheme="minorEastAsia" w:hAnsiTheme="minorHAnsi" w:cstheme="minorBidi"/>
                <w:b w:val="0"/>
                <w:bCs w:val="0"/>
                <w:caps w:val="0"/>
                <w:noProof/>
                <w:kern w:val="2"/>
                <w:sz w:val="22"/>
                <w:szCs w:val="22"/>
                <w:lang w:val="el-GR" w:eastAsia="el-GR"/>
                <w14:ligatures w14:val="standardContextual"/>
              </w:rPr>
              <w:tab/>
            </w:r>
            <w:r w:rsidR="00A67572" w:rsidRPr="0011137E">
              <w:rPr>
                <w:rStyle w:val="-"/>
                <w:noProof/>
                <w:lang w:val="el-GR"/>
              </w:rPr>
              <w:t>ΕΙΔΙΚΟΙ ΟΡΟΙ ΕΚΤΕΛΕΣΗΣ ΤΗΣ ΣΥΜΒΑΣΗΣ</w:t>
            </w:r>
            <w:r w:rsidR="00A67572">
              <w:rPr>
                <w:noProof/>
                <w:webHidden/>
              </w:rPr>
              <w:tab/>
            </w:r>
            <w:r w:rsidR="00A67572">
              <w:rPr>
                <w:noProof/>
                <w:webHidden/>
              </w:rPr>
              <w:fldChar w:fldCharType="begin"/>
            </w:r>
            <w:r w:rsidR="00A67572">
              <w:rPr>
                <w:noProof/>
                <w:webHidden/>
              </w:rPr>
              <w:instrText xml:space="preserve"> PAGEREF _Toc158368223 \h </w:instrText>
            </w:r>
            <w:r w:rsidR="00A67572">
              <w:rPr>
                <w:noProof/>
                <w:webHidden/>
              </w:rPr>
            </w:r>
            <w:r w:rsidR="00A67572">
              <w:rPr>
                <w:noProof/>
                <w:webHidden/>
              </w:rPr>
              <w:fldChar w:fldCharType="separate"/>
            </w:r>
            <w:r w:rsidR="00A67572">
              <w:rPr>
                <w:noProof/>
                <w:webHidden/>
              </w:rPr>
              <w:t>59</w:t>
            </w:r>
            <w:r w:rsidR="00A67572">
              <w:rPr>
                <w:noProof/>
                <w:webHidden/>
              </w:rPr>
              <w:fldChar w:fldCharType="end"/>
            </w:r>
          </w:hyperlink>
        </w:p>
        <w:p w14:paraId="7CC09513" w14:textId="295D2B41"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24" w:history="1">
            <w:r w:rsidR="00A67572" w:rsidRPr="0011137E">
              <w:rPr>
                <w:rStyle w:val="-"/>
                <w:noProof/>
                <w:lang w:val="el-GR"/>
              </w:rPr>
              <w:t>5.1</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Τρόπος πληρωμής</w:t>
            </w:r>
            <w:r w:rsidR="00A67572">
              <w:rPr>
                <w:noProof/>
                <w:webHidden/>
              </w:rPr>
              <w:tab/>
            </w:r>
            <w:r w:rsidR="00A67572">
              <w:rPr>
                <w:noProof/>
                <w:webHidden/>
              </w:rPr>
              <w:fldChar w:fldCharType="begin"/>
            </w:r>
            <w:r w:rsidR="00A67572">
              <w:rPr>
                <w:noProof/>
                <w:webHidden/>
              </w:rPr>
              <w:instrText xml:space="preserve"> PAGEREF _Toc158368224 \h </w:instrText>
            </w:r>
            <w:r w:rsidR="00A67572">
              <w:rPr>
                <w:noProof/>
                <w:webHidden/>
              </w:rPr>
            </w:r>
            <w:r w:rsidR="00A67572">
              <w:rPr>
                <w:noProof/>
                <w:webHidden/>
              </w:rPr>
              <w:fldChar w:fldCharType="separate"/>
            </w:r>
            <w:r w:rsidR="00A67572">
              <w:rPr>
                <w:noProof/>
                <w:webHidden/>
              </w:rPr>
              <w:t>59</w:t>
            </w:r>
            <w:r w:rsidR="00A67572">
              <w:rPr>
                <w:noProof/>
                <w:webHidden/>
              </w:rPr>
              <w:fldChar w:fldCharType="end"/>
            </w:r>
          </w:hyperlink>
        </w:p>
        <w:p w14:paraId="0323FB02" w14:textId="7FEFB0F8"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25" w:history="1">
            <w:r w:rsidR="00A67572" w:rsidRPr="0011137E">
              <w:rPr>
                <w:rStyle w:val="-"/>
                <w:noProof/>
                <w:lang w:val="el-GR"/>
              </w:rPr>
              <w:t>5.2</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Κήρυξη οικονομικού φορέα έκπτωτου - Κυρώσεις</w:t>
            </w:r>
            <w:r w:rsidR="00A67572">
              <w:rPr>
                <w:noProof/>
                <w:webHidden/>
              </w:rPr>
              <w:tab/>
            </w:r>
            <w:r w:rsidR="00A67572">
              <w:rPr>
                <w:noProof/>
                <w:webHidden/>
              </w:rPr>
              <w:fldChar w:fldCharType="begin"/>
            </w:r>
            <w:r w:rsidR="00A67572">
              <w:rPr>
                <w:noProof/>
                <w:webHidden/>
              </w:rPr>
              <w:instrText xml:space="preserve"> PAGEREF _Toc158368225 \h </w:instrText>
            </w:r>
            <w:r w:rsidR="00A67572">
              <w:rPr>
                <w:noProof/>
                <w:webHidden/>
              </w:rPr>
            </w:r>
            <w:r w:rsidR="00A67572">
              <w:rPr>
                <w:noProof/>
                <w:webHidden/>
              </w:rPr>
              <w:fldChar w:fldCharType="separate"/>
            </w:r>
            <w:r w:rsidR="00A67572">
              <w:rPr>
                <w:noProof/>
                <w:webHidden/>
              </w:rPr>
              <w:t>59</w:t>
            </w:r>
            <w:r w:rsidR="00A67572">
              <w:rPr>
                <w:noProof/>
                <w:webHidden/>
              </w:rPr>
              <w:fldChar w:fldCharType="end"/>
            </w:r>
          </w:hyperlink>
        </w:p>
        <w:p w14:paraId="16612E02" w14:textId="11AB6345"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26" w:history="1">
            <w:r w:rsidR="00A67572" w:rsidRPr="0011137E">
              <w:rPr>
                <w:rStyle w:val="-"/>
                <w:noProof/>
                <w:lang w:val="el-GR"/>
              </w:rPr>
              <w:t>5.3</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Διοικητικές προσφυγές κατά τη διαδικασία εκτέλεσης</w:t>
            </w:r>
            <w:r w:rsidR="00A67572">
              <w:rPr>
                <w:noProof/>
                <w:webHidden/>
              </w:rPr>
              <w:tab/>
            </w:r>
            <w:r w:rsidR="00A67572">
              <w:rPr>
                <w:noProof/>
                <w:webHidden/>
              </w:rPr>
              <w:fldChar w:fldCharType="begin"/>
            </w:r>
            <w:r w:rsidR="00A67572">
              <w:rPr>
                <w:noProof/>
                <w:webHidden/>
              </w:rPr>
              <w:instrText xml:space="preserve"> PAGEREF _Toc158368226 \h </w:instrText>
            </w:r>
            <w:r w:rsidR="00A67572">
              <w:rPr>
                <w:noProof/>
                <w:webHidden/>
              </w:rPr>
            </w:r>
            <w:r w:rsidR="00A67572">
              <w:rPr>
                <w:noProof/>
                <w:webHidden/>
              </w:rPr>
              <w:fldChar w:fldCharType="separate"/>
            </w:r>
            <w:r w:rsidR="00A67572">
              <w:rPr>
                <w:noProof/>
                <w:webHidden/>
              </w:rPr>
              <w:t>61</w:t>
            </w:r>
            <w:r w:rsidR="00A67572">
              <w:rPr>
                <w:noProof/>
                <w:webHidden/>
              </w:rPr>
              <w:fldChar w:fldCharType="end"/>
            </w:r>
          </w:hyperlink>
        </w:p>
        <w:p w14:paraId="292EB1A3" w14:textId="6974FDEB"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27" w:history="1">
            <w:r w:rsidR="00A67572" w:rsidRPr="0011137E">
              <w:rPr>
                <w:rStyle w:val="-"/>
                <w:noProof/>
                <w:lang w:val="el-GR"/>
              </w:rPr>
              <w:t>5.4</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Δικαστική επίλυση διαφορών</w:t>
            </w:r>
            <w:r w:rsidR="00A67572">
              <w:rPr>
                <w:noProof/>
                <w:webHidden/>
              </w:rPr>
              <w:tab/>
            </w:r>
            <w:r w:rsidR="00A67572">
              <w:rPr>
                <w:noProof/>
                <w:webHidden/>
              </w:rPr>
              <w:fldChar w:fldCharType="begin"/>
            </w:r>
            <w:r w:rsidR="00A67572">
              <w:rPr>
                <w:noProof/>
                <w:webHidden/>
              </w:rPr>
              <w:instrText xml:space="preserve"> PAGEREF _Toc158368227 \h </w:instrText>
            </w:r>
            <w:r w:rsidR="00A67572">
              <w:rPr>
                <w:noProof/>
                <w:webHidden/>
              </w:rPr>
            </w:r>
            <w:r w:rsidR="00A67572">
              <w:rPr>
                <w:noProof/>
                <w:webHidden/>
              </w:rPr>
              <w:fldChar w:fldCharType="separate"/>
            </w:r>
            <w:r w:rsidR="00A67572">
              <w:rPr>
                <w:noProof/>
                <w:webHidden/>
              </w:rPr>
              <w:t>61</w:t>
            </w:r>
            <w:r w:rsidR="00A67572">
              <w:rPr>
                <w:noProof/>
                <w:webHidden/>
              </w:rPr>
              <w:fldChar w:fldCharType="end"/>
            </w:r>
          </w:hyperlink>
        </w:p>
        <w:p w14:paraId="7F617973" w14:textId="29A4CDC4" w:rsidR="00A67572" w:rsidRDefault="00ED2A92">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8368228" w:history="1">
            <w:r w:rsidR="00A67572" w:rsidRPr="0011137E">
              <w:rPr>
                <w:rStyle w:val="-"/>
                <w:noProof/>
                <w:lang w:val="el-GR"/>
              </w:rPr>
              <w:t>6.</w:t>
            </w:r>
            <w:r w:rsidR="00A67572">
              <w:rPr>
                <w:rFonts w:asciiTheme="minorHAnsi" w:eastAsiaTheme="minorEastAsia" w:hAnsiTheme="minorHAnsi" w:cstheme="minorBidi"/>
                <w:b w:val="0"/>
                <w:bCs w:val="0"/>
                <w:caps w:val="0"/>
                <w:noProof/>
                <w:kern w:val="2"/>
                <w:sz w:val="22"/>
                <w:szCs w:val="22"/>
                <w:lang w:val="el-GR" w:eastAsia="el-GR"/>
                <w14:ligatures w14:val="standardContextual"/>
              </w:rPr>
              <w:tab/>
            </w:r>
            <w:r w:rsidR="00A67572" w:rsidRPr="0011137E">
              <w:rPr>
                <w:rStyle w:val="-"/>
                <w:noProof/>
                <w:lang w:val="el-GR"/>
              </w:rPr>
              <w:t>ΧΡΟΝΟΣ ΚΑΙ ΤΡΟΠΟΣ ΕΚΤΕΛΕΣΗΣ</w:t>
            </w:r>
            <w:r w:rsidR="00A67572">
              <w:rPr>
                <w:noProof/>
                <w:webHidden/>
              </w:rPr>
              <w:tab/>
            </w:r>
            <w:r w:rsidR="00A67572">
              <w:rPr>
                <w:noProof/>
                <w:webHidden/>
              </w:rPr>
              <w:fldChar w:fldCharType="begin"/>
            </w:r>
            <w:r w:rsidR="00A67572">
              <w:rPr>
                <w:noProof/>
                <w:webHidden/>
              </w:rPr>
              <w:instrText xml:space="preserve"> PAGEREF _Toc158368228 \h </w:instrText>
            </w:r>
            <w:r w:rsidR="00A67572">
              <w:rPr>
                <w:noProof/>
                <w:webHidden/>
              </w:rPr>
            </w:r>
            <w:r w:rsidR="00A67572">
              <w:rPr>
                <w:noProof/>
                <w:webHidden/>
              </w:rPr>
              <w:fldChar w:fldCharType="separate"/>
            </w:r>
            <w:r w:rsidR="00A67572">
              <w:rPr>
                <w:noProof/>
                <w:webHidden/>
              </w:rPr>
              <w:t>63</w:t>
            </w:r>
            <w:r w:rsidR="00A67572">
              <w:rPr>
                <w:noProof/>
                <w:webHidden/>
              </w:rPr>
              <w:fldChar w:fldCharType="end"/>
            </w:r>
          </w:hyperlink>
        </w:p>
        <w:p w14:paraId="597D3CAB" w14:textId="571271E1"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29" w:history="1">
            <w:r w:rsidR="00A67572" w:rsidRPr="0011137E">
              <w:rPr>
                <w:rStyle w:val="-"/>
                <w:noProof/>
                <w:lang w:val="el-GR"/>
              </w:rPr>
              <w:t>6.1</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Παρακολούθηση της σύμβασης</w:t>
            </w:r>
            <w:r w:rsidR="00A67572">
              <w:rPr>
                <w:noProof/>
                <w:webHidden/>
              </w:rPr>
              <w:tab/>
            </w:r>
            <w:r w:rsidR="00A67572">
              <w:rPr>
                <w:noProof/>
                <w:webHidden/>
              </w:rPr>
              <w:fldChar w:fldCharType="begin"/>
            </w:r>
            <w:r w:rsidR="00A67572">
              <w:rPr>
                <w:noProof/>
                <w:webHidden/>
              </w:rPr>
              <w:instrText xml:space="preserve"> PAGEREF _Toc158368229 \h </w:instrText>
            </w:r>
            <w:r w:rsidR="00A67572">
              <w:rPr>
                <w:noProof/>
                <w:webHidden/>
              </w:rPr>
            </w:r>
            <w:r w:rsidR="00A67572">
              <w:rPr>
                <w:noProof/>
                <w:webHidden/>
              </w:rPr>
              <w:fldChar w:fldCharType="separate"/>
            </w:r>
            <w:r w:rsidR="00A67572">
              <w:rPr>
                <w:noProof/>
                <w:webHidden/>
              </w:rPr>
              <w:t>63</w:t>
            </w:r>
            <w:r w:rsidR="00A67572">
              <w:rPr>
                <w:noProof/>
                <w:webHidden/>
              </w:rPr>
              <w:fldChar w:fldCharType="end"/>
            </w:r>
          </w:hyperlink>
        </w:p>
        <w:p w14:paraId="348D4AC2" w14:textId="24EDAEFF"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30" w:history="1">
            <w:r w:rsidR="00A67572" w:rsidRPr="0011137E">
              <w:rPr>
                <w:rStyle w:val="-"/>
                <w:noProof/>
                <w:lang w:val="el-GR"/>
              </w:rPr>
              <w:t>6.2</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Διάρκεια σύμβασης</w:t>
            </w:r>
            <w:r w:rsidR="00A67572">
              <w:rPr>
                <w:noProof/>
                <w:webHidden/>
              </w:rPr>
              <w:tab/>
            </w:r>
            <w:r w:rsidR="00A67572">
              <w:rPr>
                <w:noProof/>
                <w:webHidden/>
              </w:rPr>
              <w:fldChar w:fldCharType="begin"/>
            </w:r>
            <w:r w:rsidR="00A67572">
              <w:rPr>
                <w:noProof/>
                <w:webHidden/>
              </w:rPr>
              <w:instrText xml:space="preserve"> PAGEREF _Toc158368230 \h </w:instrText>
            </w:r>
            <w:r w:rsidR="00A67572">
              <w:rPr>
                <w:noProof/>
                <w:webHidden/>
              </w:rPr>
            </w:r>
            <w:r w:rsidR="00A67572">
              <w:rPr>
                <w:noProof/>
                <w:webHidden/>
              </w:rPr>
              <w:fldChar w:fldCharType="separate"/>
            </w:r>
            <w:r w:rsidR="00A67572">
              <w:rPr>
                <w:noProof/>
                <w:webHidden/>
              </w:rPr>
              <w:t>63</w:t>
            </w:r>
            <w:r w:rsidR="00A67572">
              <w:rPr>
                <w:noProof/>
                <w:webHidden/>
              </w:rPr>
              <w:fldChar w:fldCharType="end"/>
            </w:r>
          </w:hyperlink>
        </w:p>
        <w:p w14:paraId="2B79B7C4" w14:textId="294BFA93"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31" w:history="1">
            <w:r w:rsidR="00A67572" w:rsidRPr="0011137E">
              <w:rPr>
                <w:rStyle w:val="-"/>
                <w:noProof/>
                <w:lang w:val="el-GR"/>
              </w:rPr>
              <w:t>6.3</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Παραλαβή του αντικειμένου της σύμβασης</w:t>
            </w:r>
            <w:r w:rsidR="00A67572">
              <w:rPr>
                <w:noProof/>
                <w:webHidden/>
              </w:rPr>
              <w:tab/>
            </w:r>
            <w:r w:rsidR="00A67572">
              <w:rPr>
                <w:noProof/>
                <w:webHidden/>
              </w:rPr>
              <w:fldChar w:fldCharType="begin"/>
            </w:r>
            <w:r w:rsidR="00A67572">
              <w:rPr>
                <w:noProof/>
                <w:webHidden/>
              </w:rPr>
              <w:instrText xml:space="preserve"> PAGEREF _Toc158368231 \h </w:instrText>
            </w:r>
            <w:r w:rsidR="00A67572">
              <w:rPr>
                <w:noProof/>
                <w:webHidden/>
              </w:rPr>
            </w:r>
            <w:r w:rsidR="00A67572">
              <w:rPr>
                <w:noProof/>
                <w:webHidden/>
              </w:rPr>
              <w:fldChar w:fldCharType="separate"/>
            </w:r>
            <w:r w:rsidR="00A67572">
              <w:rPr>
                <w:noProof/>
                <w:webHidden/>
              </w:rPr>
              <w:t>63</w:t>
            </w:r>
            <w:r w:rsidR="00A67572">
              <w:rPr>
                <w:noProof/>
                <w:webHidden/>
              </w:rPr>
              <w:fldChar w:fldCharType="end"/>
            </w:r>
          </w:hyperlink>
        </w:p>
        <w:p w14:paraId="778B9206" w14:textId="1D70671A"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32" w:history="1">
            <w:r w:rsidR="00A67572" w:rsidRPr="0011137E">
              <w:rPr>
                <w:rStyle w:val="-"/>
                <w:noProof/>
                <w:lang w:val="el-GR"/>
              </w:rPr>
              <w:t>6.4</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Απόρριψη παραδοτέων – Αντικατάσταση</w:t>
            </w:r>
            <w:r w:rsidR="00A67572">
              <w:rPr>
                <w:noProof/>
                <w:webHidden/>
              </w:rPr>
              <w:tab/>
            </w:r>
            <w:r w:rsidR="00A67572">
              <w:rPr>
                <w:noProof/>
                <w:webHidden/>
              </w:rPr>
              <w:fldChar w:fldCharType="begin"/>
            </w:r>
            <w:r w:rsidR="00A67572">
              <w:rPr>
                <w:noProof/>
                <w:webHidden/>
              </w:rPr>
              <w:instrText xml:space="preserve"> PAGEREF _Toc158368232 \h </w:instrText>
            </w:r>
            <w:r w:rsidR="00A67572">
              <w:rPr>
                <w:noProof/>
                <w:webHidden/>
              </w:rPr>
            </w:r>
            <w:r w:rsidR="00A67572">
              <w:rPr>
                <w:noProof/>
                <w:webHidden/>
              </w:rPr>
              <w:fldChar w:fldCharType="separate"/>
            </w:r>
            <w:r w:rsidR="00A67572">
              <w:rPr>
                <w:noProof/>
                <w:webHidden/>
              </w:rPr>
              <w:t>64</w:t>
            </w:r>
            <w:r w:rsidR="00A67572">
              <w:rPr>
                <w:noProof/>
                <w:webHidden/>
              </w:rPr>
              <w:fldChar w:fldCharType="end"/>
            </w:r>
          </w:hyperlink>
        </w:p>
        <w:p w14:paraId="406DD662" w14:textId="04636306" w:rsidR="00A67572" w:rsidRDefault="00ED2A92">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33" w:history="1">
            <w:r w:rsidR="00A67572" w:rsidRPr="0011137E">
              <w:rPr>
                <w:rStyle w:val="-"/>
                <w:noProof/>
                <w:lang w:val="el-GR"/>
              </w:rPr>
              <w:t>6.5</w:t>
            </w:r>
            <w:r w:rsidR="00A67572">
              <w:rPr>
                <w:rFonts w:asciiTheme="minorHAnsi" w:eastAsiaTheme="minorEastAsia" w:hAnsiTheme="minorHAnsi" w:cstheme="minorBidi"/>
                <w:smallCaps w:val="0"/>
                <w:noProof/>
                <w:kern w:val="2"/>
                <w:sz w:val="22"/>
                <w:szCs w:val="22"/>
                <w:lang w:val="el-GR" w:eastAsia="el-GR"/>
                <w14:ligatures w14:val="standardContextual"/>
              </w:rPr>
              <w:tab/>
            </w:r>
            <w:r w:rsidR="00A67572" w:rsidRPr="0011137E">
              <w:rPr>
                <w:rStyle w:val="-"/>
                <w:noProof/>
                <w:lang w:val="el-GR"/>
              </w:rPr>
              <w:t>Αναπροσαρμογή τιμής</w:t>
            </w:r>
            <w:r w:rsidR="00A67572">
              <w:rPr>
                <w:noProof/>
                <w:webHidden/>
              </w:rPr>
              <w:tab/>
            </w:r>
            <w:r w:rsidR="00A67572">
              <w:rPr>
                <w:noProof/>
                <w:webHidden/>
              </w:rPr>
              <w:fldChar w:fldCharType="begin"/>
            </w:r>
            <w:r w:rsidR="00A67572">
              <w:rPr>
                <w:noProof/>
                <w:webHidden/>
              </w:rPr>
              <w:instrText xml:space="preserve"> PAGEREF _Toc158368233 \h </w:instrText>
            </w:r>
            <w:r w:rsidR="00A67572">
              <w:rPr>
                <w:noProof/>
                <w:webHidden/>
              </w:rPr>
            </w:r>
            <w:r w:rsidR="00A67572">
              <w:rPr>
                <w:noProof/>
                <w:webHidden/>
              </w:rPr>
              <w:fldChar w:fldCharType="separate"/>
            </w:r>
            <w:r w:rsidR="00A67572">
              <w:rPr>
                <w:noProof/>
                <w:webHidden/>
              </w:rPr>
              <w:t>65</w:t>
            </w:r>
            <w:r w:rsidR="00A67572">
              <w:rPr>
                <w:noProof/>
                <w:webHidden/>
              </w:rPr>
              <w:fldChar w:fldCharType="end"/>
            </w:r>
          </w:hyperlink>
        </w:p>
        <w:p w14:paraId="50C63E26" w14:textId="044B9076" w:rsidR="00A67572" w:rsidRDefault="00ED2A92">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8368234" w:history="1">
            <w:r w:rsidR="00A67572" w:rsidRPr="0011137E">
              <w:rPr>
                <w:rStyle w:val="-"/>
                <w:noProof/>
                <w:lang w:val="el-GR"/>
              </w:rPr>
              <w:t>7.</w:t>
            </w:r>
            <w:r w:rsidR="00A67572">
              <w:rPr>
                <w:rFonts w:asciiTheme="minorHAnsi" w:eastAsiaTheme="minorEastAsia" w:hAnsiTheme="minorHAnsi" w:cstheme="minorBidi"/>
                <w:b w:val="0"/>
                <w:bCs w:val="0"/>
                <w:caps w:val="0"/>
                <w:noProof/>
                <w:kern w:val="2"/>
                <w:sz w:val="22"/>
                <w:szCs w:val="22"/>
                <w:lang w:val="el-GR" w:eastAsia="el-GR"/>
                <w14:ligatures w14:val="standardContextual"/>
              </w:rPr>
              <w:tab/>
            </w:r>
            <w:r w:rsidR="00A67572" w:rsidRPr="0011137E">
              <w:rPr>
                <w:rStyle w:val="-"/>
                <w:noProof/>
                <w:lang w:val="el-GR"/>
              </w:rPr>
              <w:t>ΠΑΡΑΡΤΗΜΑΤΑ</w:t>
            </w:r>
            <w:r w:rsidR="00A67572">
              <w:rPr>
                <w:noProof/>
                <w:webHidden/>
              </w:rPr>
              <w:tab/>
            </w:r>
            <w:r w:rsidR="00A67572">
              <w:rPr>
                <w:noProof/>
                <w:webHidden/>
              </w:rPr>
              <w:fldChar w:fldCharType="begin"/>
            </w:r>
            <w:r w:rsidR="00A67572">
              <w:rPr>
                <w:noProof/>
                <w:webHidden/>
              </w:rPr>
              <w:instrText xml:space="preserve"> PAGEREF _Toc158368234 \h </w:instrText>
            </w:r>
            <w:r w:rsidR="00A67572">
              <w:rPr>
                <w:noProof/>
                <w:webHidden/>
              </w:rPr>
            </w:r>
            <w:r w:rsidR="00A67572">
              <w:rPr>
                <w:noProof/>
                <w:webHidden/>
              </w:rPr>
              <w:fldChar w:fldCharType="separate"/>
            </w:r>
            <w:r w:rsidR="00A67572">
              <w:rPr>
                <w:noProof/>
                <w:webHidden/>
              </w:rPr>
              <w:t>66</w:t>
            </w:r>
            <w:r w:rsidR="00A67572">
              <w:rPr>
                <w:noProof/>
                <w:webHidden/>
              </w:rPr>
              <w:fldChar w:fldCharType="end"/>
            </w:r>
          </w:hyperlink>
        </w:p>
        <w:p w14:paraId="604B1BC2" w14:textId="161B7CCE"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35" w:history="1">
            <w:r w:rsidR="00A67572" w:rsidRPr="0011137E">
              <w:rPr>
                <w:rStyle w:val="-"/>
                <w:noProof/>
                <w:lang w:val="el-GR"/>
              </w:rPr>
              <w:t>ΠΑΡΑΡΤΗΜΑ Ι – Αναλυτική Περιγραφή Φυσικού και Οικονομικού Αντικειμένου της Σύμβασης</w:t>
            </w:r>
            <w:r w:rsidR="00A67572">
              <w:rPr>
                <w:noProof/>
                <w:webHidden/>
              </w:rPr>
              <w:tab/>
            </w:r>
            <w:r w:rsidR="00A67572">
              <w:rPr>
                <w:noProof/>
                <w:webHidden/>
              </w:rPr>
              <w:fldChar w:fldCharType="begin"/>
            </w:r>
            <w:r w:rsidR="00A67572">
              <w:rPr>
                <w:noProof/>
                <w:webHidden/>
              </w:rPr>
              <w:instrText xml:space="preserve"> PAGEREF _Toc158368235 \h </w:instrText>
            </w:r>
            <w:r w:rsidR="00A67572">
              <w:rPr>
                <w:noProof/>
                <w:webHidden/>
              </w:rPr>
            </w:r>
            <w:r w:rsidR="00A67572">
              <w:rPr>
                <w:noProof/>
                <w:webHidden/>
              </w:rPr>
              <w:fldChar w:fldCharType="separate"/>
            </w:r>
            <w:r w:rsidR="00A67572">
              <w:rPr>
                <w:noProof/>
                <w:webHidden/>
              </w:rPr>
              <w:t>66</w:t>
            </w:r>
            <w:r w:rsidR="00A67572">
              <w:rPr>
                <w:noProof/>
                <w:webHidden/>
              </w:rPr>
              <w:fldChar w:fldCharType="end"/>
            </w:r>
          </w:hyperlink>
        </w:p>
        <w:p w14:paraId="3C74C728" w14:textId="7F9DB8C8" w:rsidR="00A67572" w:rsidRDefault="00ED2A92">
          <w:pPr>
            <w:pStyle w:val="40"/>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36" w:history="1">
            <w:r w:rsidR="00A67572" w:rsidRPr="0011137E">
              <w:rPr>
                <w:rStyle w:val="-"/>
                <w:rFonts w:eastAsia="SimSun"/>
                <w:noProof/>
                <w:lang w:val="el-GR"/>
              </w:rPr>
              <w:t>1.</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ΠΕΡΙΓΡΑΦΗ ΦΥΣΙΚΟΥ ΑΝΤΙΚΕΙΜΕΝΟΥ ΤΗΣ ΣΥΜΒΑΣΗΣ</w:t>
            </w:r>
            <w:r w:rsidR="00A67572">
              <w:rPr>
                <w:noProof/>
                <w:webHidden/>
              </w:rPr>
              <w:tab/>
            </w:r>
            <w:r w:rsidR="00A67572">
              <w:rPr>
                <w:noProof/>
                <w:webHidden/>
              </w:rPr>
              <w:fldChar w:fldCharType="begin"/>
            </w:r>
            <w:r w:rsidR="00A67572">
              <w:rPr>
                <w:noProof/>
                <w:webHidden/>
              </w:rPr>
              <w:instrText xml:space="preserve"> PAGEREF _Toc158368236 \h </w:instrText>
            </w:r>
            <w:r w:rsidR="00A67572">
              <w:rPr>
                <w:noProof/>
                <w:webHidden/>
              </w:rPr>
            </w:r>
            <w:r w:rsidR="00A67572">
              <w:rPr>
                <w:noProof/>
                <w:webHidden/>
              </w:rPr>
              <w:fldChar w:fldCharType="separate"/>
            </w:r>
            <w:r w:rsidR="00A67572">
              <w:rPr>
                <w:noProof/>
                <w:webHidden/>
              </w:rPr>
              <w:t>66</w:t>
            </w:r>
            <w:r w:rsidR="00A67572">
              <w:rPr>
                <w:noProof/>
                <w:webHidden/>
              </w:rPr>
              <w:fldChar w:fldCharType="end"/>
            </w:r>
          </w:hyperlink>
        </w:p>
        <w:p w14:paraId="67090FA9" w14:textId="0F1CDBC6" w:rsidR="00A67572" w:rsidRDefault="00ED2A92">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37" w:history="1">
            <w:r w:rsidR="00A67572" w:rsidRPr="0011137E">
              <w:rPr>
                <w:rStyle w:val="-"/>
                <w:rFonts w:eastAsia="SimSun"/>
                <w:noProof/>
                <w:lang w:val="el-GR"/>
              </w:rPr>
              <w:t>1.1.</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rFonts w:eastAsia="SimSun"/>
                <w:noProof/>
                <w:lang w:val="el-GR"/>
              </w:rPr>
              <w:t>ΠΕΡΙΒΑΛΛΟΝ ΤΗΣ ΣΥΜΒΑΣΗΣ</w:t>
            </w:r>
            <w:r w:rsidR="00A67572">
              <w:rPr>
                <w:noProof/>
                <w:webHidden/>
              </w:rPr>
              <w:tab/>
            </w:r>
            <w:r w:rsidR="00A67572">
              <w:rPr>
                <w:noProof/>
                <w:webHidden/>
              </w:rPr>
              <w:fldChar w:fldCharType="begin"/>
            </w:r>
            <w:r w:rsidR="00A67572">
              <w:rPr>
                <w:noProof/>
                <w:webHidden/>
              </w:rPr>
              <w:instrText xml:space="preserve"> PAGEREF _Toc158368237 \h </w:instrText>
            </w:r>
            <w:r w:rsidR="00A67572">
              <w:rPr>
                <w:noProof/>
                <w:webHidden/>
              </w:rPr>
            </w:r>
            <w:r w:rsidR="00A67572">
              <w:rPr>
                <w:noProof/>
                <w:webHidden/>
              </w:rPr>
              <w:fldChar w:fldCharType="separate"/>
            </w:r>
            <w:r w:rsidR="00A67572">
              <w:rPr>
                <w:noProof/>
                <w:webHidden/>
              </w:rPr>
              <w:t>66</w:t>
            </w:r>
            <w:r w:rsidR="00A67572">
              <w:rPr>
                <w:noProof/>
                <w:webHidden/>
              </w:rPr>
              <w:fldChar w:fldCharType="end"/>
            </w:r>
          </w:hyperlink>
        </w:p>
        <w:p w14:paraId="61AAC732" w14:textId="0ED46F9F" w:rsidR="00A67572" w:rsidRDefault="00ED2A92">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38" w:history="1">
            <w:r w:rsidR="00A67572" w:rsidRPr="0011137E">
              <w:rPr>
                <w:rStyle w:val="-"/>
                <w:rFonts w:eastAsia="SimSun"/>
                <w:noProof/>
                <w:lang w:val="el-GR"/>
              </w:rPr>
              <w:t>1.1.1.</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rFonts w:eastAsia="SimSun"/>
                <w:noProof/>
                <w:lang w:val="el-GR"/>
              </w:rPr>
              <w:t>Φορέας Διαχείρισης και Φορέας Υλοποίησης – Αναθέτουσα Αρχή</w:t>
            </w:r>
            <w:r w:rsidR="00A67572">
              <w:rPr>
                <w:noProof/>
                <w:webHidden/>
              </w:rPr>
              <w:tab/>
            </w:r>
            <w:r w:rsidR="00A67572">
              <w:rPr>
                <w:noProof/>
                <w:webHidden/>
              </w:rPr>
              <w:fldChar w:fldCharType="begin"/>
            </w:r>
            <w:r w:rsidR="00A67572">
              <w:rPr>
                <w:noProof/>
                <w:webHidden/>
              </w:rPr>
              <w:instrText xml:space="preserve"> PAGEREF _Toc158368238 \h </w:instrText>
            </w:r>
            <w:r w:rsidR="00A67572">
              <w:rPr>
                <w:noProof/>
                <w:webHidden/>
              </w:rPr>
            </w:r>
            <w:r w:rsidR="00A67572">
              <w:rPr>
                <w:noProof/>
                <w:webHidden/>
              </w:rPr>
              <w:fldChar w:fldCharType="separate"/>
            </w:r>
            <w:r w:rsidR="00A67572">
              <w:rPr>
                <w:noProof/>
                <w:webHidden/>
              </w:rPr>
              <w:t>66</w:t>
            </w:r>
            <w:r w:rsidR="00A67572">
              <w:rPr>
                <w:noProof/>
                <w:webHidden/>
              </w:rPr>
              <w:fldChar w:fldCharType="end"/>
            </w:r>
          </w:hyperlink>
        </w:p>
        <w:p w14:paraId="6FA8AC37" w14:textId="0DF7FA33" w:rsidR="00A67572" w:rsidRDefault="00ED2A92">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39" w:history="1">
            <w:r w:rsidR="00A67572" w:rsidRPr="0011137E">
              <w:rPr>
                <w:rStyle w:val="-"/>
                <w:rFonts w:eastAsia="SimSun"/>
                <w:noProof/>
                <w:lang w:val="el-GR"/>
              </w:rPr>
              <w:t>1.1.2.</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rFonts w:eastAsia="SimSun"/>
                <w:noProof/>
                <w:lang w:val="el-GR"/>
              </w:rPr>
              <w:t>Φορέας Χρηματοδότησης - Κύριος του Έργου – Φορέας Λειτουργίας</w:t>
            </w:r>
            <w:r w:rsidR="00A67572">
              <w:rPr>
                <w:noProof/>
                <w:webHidden/>
              </w:rPr>
              <w:tab/>
            </w:r>
            <w:r w:rsidR="00A67572">
              <w:rPr>
                <w:noProof/>
                <w:webHidden/>
              </w:rPr>
              <w:fldChar w:fldCharType="begin"/>
            </w:r>
            <w:r w:rsidR="00A67572">
              <w:rPr>
                <w:noProof/>
                <w:webHidden/>
              </w:rPr>
              <w:instrText xml:space="preserve"> PAGEREF _Toc158368239 \h </w:instrText>
            </w:r>
            <w:r w:rsidR="00A67572">
              <w:rPr>
                <w:noProof/>
                <w:webHidden/>
              </w:rPr>
            </w:r>
            <w:r w:rsidR="00A67572">
              <w:rPr>
                <w:noProof/>
                <w:webHidden/>
              </w:rPr>
              <w:fldChar w:fldCharType="separate"/>
            </w:r>
            <w:r w:rsidR="00A67572">
              <w:rPr>
                <w:noProof/>
                <w:webHidden/>
              </w:rPr>
              <w:t>68</w:t>
            </w:r>
            <w:r w:rsidR="00A67572">
              <w:rPr>
                <w:noProof/>
                <w:webHidden/>
              </w:rPr>
              <w:fldChar w:fldCharType="end"/>
            </w:r>
          </w:hyperlink>
        </w:p>
        <w:p w14:paraId="34E3BF21" w14:textId="116393E2" w:rsidR="00A67572" w:rsidRDefault="00ED2A92">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0" w:history="1">
            <w:r w:rsidR="00A67572" w:rsidRPr="0011137E">
              <w:rPr>
                <w:rStyle w:val="-"/>
                <w:rFonts w:eastAsia="SimSun"/>
                <w:noProof/>
                <w:lang w:val="el-GR"/>
              </w:rPr>
              <w:t>1.1.3.</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rFonts w:eastAsia="SimSun"/>
                <w:noProof/>
                <w:lang w:val="el-GR"/>
              </w:rPr>
              <w:t>Όργανα &amp; Επιτροπές Παρακολούθησης, Διακυβέρνησης και Ελέγχου του Έργου</w:t>
            </w:r>
            <w:r w:rsidR="00A67572">
              <w:rPr>
                <w:noProof/>
                <w:webHidden/>
              </w:rPr>
              <w:tab/>
            </w:r>
            <w:r w:rsidR="00A67572">
              <w:rPr>
                <w:noProof/>
                <w:webHidden/>
              </w:rPr>
              <w:fldChar w:fldCharType="begin"/>
            </w:r>
            <w:r w:rsidR="00A67572">
              <w:rPr>
                <w:noProof/>
                <w:webHidden/>
              </w:rPr>
              <w:instrText xml:space="preserve"> PAGEREF _Toc158368240 \h </w:instrText>
            </w:r>
            <w:r w:rsidR="00A67572">
              <w:rPr>
                <w:noProof/>
                <w:webHidden/>
              </w:rPr>
            </w:r>
            <w:r w:rsidR="00A67572">
              <w:rPr>
                <w:noProof/>
                <w:webHidden/>
              </w:rPr>
              <w:fldChar w:fldCharType="separate"/>
            </w:r>
            <w:r w:rsidR="00A67572">
              <w:rPr>
                <w:noProof/>
                <w:webHidden/>
              </w:rPr>
              <w:t>68</w:t>
            </w:r>
            <w:r w:rsidR="00A67572">
              <w:rPr>
                <w:noProof/>
                <w:webHidden/>
              </w:rPr>
              <w:fldChar w:fldCharType="end"/>
            </w:r>
          </w:hyperlink>
        </w:p>
        <w:p w14:paraId="2028264A" w14:textId="2D83CB02" w:rsidR="00A67572" w:rsidRDefault="00ED2A92">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1" w:history="1">
            <w:r w:rsidR="00A67572" w:rsidRPr="0011137E">
              <w:rPr>
                <w:rStyle w:val="-"/>
                <w:rFonts w:eastAsia="SimSun"/>
                <w:noProof/>
                <w:lang w:val="el-GR"/>
              </w:rPr>
              <w:t>1.2.</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rFonts w:eastAsia="SimSun"/>
                <w:noProof/>
                <w:lang w:val="el-GR"/>
              </w:rPr>
              <w:t>Περιγραφή Φυσικού Αντικειμένου της Σύμβασης</w:t>
            </w:r>
            <w:r w:rsidR="00A67572">
              <w:rPr>
                <w:noProof/>
                <w:webHidden/>
              </w:rPr>
              <w:tab/>
            </w:r>
            <w:r w:rsidR="00A67572">
              <w:rPr>
                <w:noProof/>
                <w:webHidden/>
              </w:rPr>
              <w:fldChar w:fldCharType="begin"/>
            </w:r>
            <w:r w:rsidR="00A67572">
              <w:rPr>
                <w:noProof/>
                <w:webHidden/>
              </w:rPr>
              <w:instrText xml:space="preserve"> PAGEREF _Toc158368241 \h </w:instrText>
            </w:r>
            <w:r w:rsidR="00A67572">
              <w:rPr>
                <w:noProof/>
                <w:webHidden/>
              </w:rPr>
            </w:r>
            <w:r w:rsidR="00A67572">
              <w:rPr>
                <w:noProof/>
                <w:webHidden/>
              </w:rPr>
              <w:fldChar w:fldCharType="separate"/>
            </w:r>
            <w:r w:rsidR="00A67572">
              <w:rPr>
                <w:noProof/>
                <w:webHidden/>
              </w:rPr>
              <w:t>68</w:t>
            </w:r>
            <w:r w:rsidR="00A67572">
              <w:rPr>
                <w:noProof/>
                <w:webHidden/>
              </w:rPr>
              <w:fldChar w:fldCharType="end"/>
            </w:r>
          </w:hyperlink>
        </w:p>
        <w:p w14:paraId="3F519B6E" w14:textId="4CDB3144" w:rsidR="00A67572" w:rsidRDefault="00ED2A92">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2" w:history="1">
            <w:r w:rsidR="00A67572" w:rsidRPr="0011137E">
              <w:rPr>
                <w:rStyle w:val="-"/>
                <w:rFonts w:eastAsia="SimSun"/>
                <w:noProof/>
                <w:lang w:val="el-GR"/>
              </w:rPr>
              <w:t>1.2.1.</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rFonts w:eastAsia="SimSun"/>
                <w:noProof/>
                <w:lang w:val="el-GR"/>
              </w:rPr>
              <w:t>ΠΕΡΙΒΑΛΛΟΝ ΤΟΥ ΕΡΓΟΥ</w:t>
            </w:r>
            <w:r w:rsidR="00A67572">
              <w:rPr>
                <w:noProof/>
                <w:webHidden/>
              </w:rPr>
              <w:tab/>
            </w:r>
            <w:r w:rsidR="00A67572">
              <w:rPr>
                <w:noProof/>
                <w:webHidden/>
              </w:rPr>
              <w:fldChar w:fldCharType="begin"/>
            </w:r>
            <w:r w:rsidR="00A67572">
              <w:rPr>
                <w:noProof/>
                <w:webHidden/>
              </w:rPr>
              <w:instrText xml:space="preserve"> PAGEREF _Toc158368242 \h </w:instrText>
            </w:r>
            <w:r w:rsidR="00A67572">
              <w:rPr>
                <w:noProof/>
                <w:webHidden/>
              </w:rPr>
            </w:r>
            <w:r w:rsidR="00A67572">
              <w:rPr>
                <w:noProof/>
                <w:webHidden/>
              </w:rPr>
              <w:fldChar w:fldCharType="separate"/>
            </w:r>
            <w:r w:rsidR="00A67572">
              <w:rPr>
                <w:noProof/>
                <w:webHidden/>
              </w:rPr>
              <w:t>68</w:t>
            </w:r>
            <w:r w:rsidR="00A67572">
              <w:rPr>
                <w:noProof/>
                <w:webHidden/>
              </w:rPr>
              <w:fldChar w:fldCharType="end"/>
            </w:r>
          </w:hyperlink>
        </w:p>
        <w:p w14:paraId="38C4ADCB" w14:textId="04DBEDCA" w:rsidR="00A67572" w:rsidRDefault="00ED2A92">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3" w:history="1">
            <w:r w:rsidR="00A67572" w:rsidRPr="0011137E">
              <w:rPr>
                <w:rStyle w:val="-"/>
                <w:rFonts w:eastAsia="SimSun"/>
                <w:noProof/>
                <w:lang w:val="el-GR"/>
              </w:rPr>
              <w:t>1.2.2.</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rFonts w:eastAsia="SimSun"/>
                <w:noProof/>
                <w:lang w:val="el-GR"/>
              </w:rPr>
              <w:t>Αντικείμενο της Σύμβασης</w:t>
            </w:r>
            <w:r w:rsidR="00A67572">
              <w:rPr>
                <w:noProof/>
                <w:webHidden/>
              </w:rPr>
              <w:tab/>
            </w:r>
            <w:r w:rsidR="00A67572">
              <w:rPr>
                <w:noProof/>
                <w:webHidden/>
              </w:rPr>
              <w:fldChar w:fldCharType="begin"/>
            </w:r>
            <w:r w:rsidR="00A67572">
              <w:rPr>
                <w:noProof/>
                <w:webHidden/>
              </w:rPr>
              <w:instrText xml:space="preserve"> PAGEREF _Toc158368243 \h </w:instrText>
            </w:r>
            <w:r w:rsidR="00A67572">
              <w:rPr>
                <w:noProof/>
                <w:webHidden/>
              </w:rPr>
            </w:r>
            <w:r w:rsidR="00A67572">
              <w:rPr>
                <w:noProof/>
                <w:webHidden/>
              </w:rPr>
              <w:fldChar w:fldCharType="separate"/>
            </w:r>
            <w:r w:rsidR="00A67572">
              <w:rPr>
                <w:noProof/>
                <w:webHidden/>
              </w:rPr>
              <w:t>70</w:t>
            </w:r>
            <w:r w:rsidR="00A67572">
              <w:rPr>
                <w:noProof/>
                <w:webHidden/>
              </w:rPr>
              <w:fldChar w:fldCharType="end"/>
            </w:r>
          </w:hyperlink>
        </w:p>
        <w:p w14:paraId="6C4C0E9F" w14:textId="3306EE62" w:rsidR="00A67572" w:rsidRDefault="00ED2A92">
          <w:pPr>
            <w:pStyle w:val="40"/>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4" w:history="1">
            <w:r w:rsidR="00A67572" w:rsidRPr="0011137E">
              <w:rPr>
                <w:rStyle w:val="-"/>
                <w:noProof/>
                <w:lang w:val="el-GR"/>
              </w:rPr>
              <w:t>2.</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Μεθοδολογία Υλοποίησης</w:t>
            </w:r>
            <w:r w:rsidR="00A67572">
              <w:rPr>
                <w:noProof/>
                <w:webHidden/>
              </w:rPr>
              <w:tab/>
            </w:r>
            <w:r w:rsidR="00A67572">
              <w:rPr>
                <w:noProof/>
                <w:webHidden/>
              </w:rPr>
              <w:fldChar w:fldCharType="begin"/>
            </w:r>
            <w:r w:rsidR="00A67572">
              <w:rPr>
                <w:noProof/>
                <w:webHidden/>
              </w:rPr>
              <w:instrText xml:space="preserve"> PAGEREF _Toc158368244 \h </w:instrText>
            </w:r>
            <w:r w:rsidR="00A67572">
              <w:rPr>
                <w:noProof/>
                <w:webHidden/>
              </w:rPr>
            </w:r>
            <w:r w:rsidR="00A67572">
              <w:rPr>
                <w:noProof/>
                <w:webHidden/>
              </w:rPr>
              <w:fldChar w:fldCharType="separate"/>
            </w:r>
            <w:r w:rsidR="00A67572">
              <w:rPr>
                <w:noProof/>
                <w:webHidden/>
              </w:rPr>
              <w:t>71</w:t>
            </w:r>
            <w:r w:rsidR="00A67572">
              <w:rPr>
                <w:noProof/>
                <w:webHidden/>
              </w:rPr>
              <w:fldChar w:fldCharType="end"/>
            </w:r>
          </w:hyperlink>
        </w:p>
        <w:p w14:paraId="3CD9EDB6" w14:textId="0A01AB72" w:rsidR="00A67572" w:rsidRDefault="00ED2A92">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5" w:history="1">
            <w:r w:rsidR="00A67572" w:rsidRPr="0011137E">
              <w:rPr>
                <w:rStyle w:val="-"/>
                <w:noProof/>
                <w:lang w:val="el-GR"/>
              </w:rPr>
              <w:t>2.1</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Χρονοδιάγραμμα</w:t>
            </w:r>
            <w:r w:rsidR="00A67572">
              <w:rPr>
                <w:noProof/>
                <w:webHidden/>
              </w:rPr>
              <w:tab/>
            </w:r>
            <w:r w:rsidR="00A67572">
              <w:rPr>
                <w:noProof/>
                <w:webHidden/>
              </w:rPr>
              <w:fldChar w:fldCharType="begin"/>
            </w:r>
            <w:r w:rsidR="00A67572">
              <w:rPr>
                <w:noProof/>
                <w:webHidden/>
              </w:rPr>
              <w:instrText xml:space="preserve"> PAGEREF _Toc158368245 \h </w:instrText>
            </w:r>
            <w:r w:rsidR="00A67572">
              <w:rPr>
                <w:noProof/>
                <w:webHidden/>
              </w:rPr>
            </w:r>
            <w:r w:rsidR="00A67572">
              <w:rPr>
                <w:noProof/>
                <w:webHidden/>
              </w:rPr>
              <w:fldChar w:fldCharType="separate"/>
            </w:r>
            <w:r w:rsidR="00A67572">
              <w:rPr>
                <w:noProof/>
                <w:webHidden/>
              </w:rPr>
              <w:t>72</w:t>
            </w:r>
            <w:r w:rsidR="00A67572">
              <w:rPr>
                <w:noProof/>
                <w:webHidden/>
              </w:rPr>
              <w:fldChar w:fldCharType="end"/>
            </w:r>
          </w:hyperlink>
        </w:p>
        <w:p w14:paraId="0F813404" w14:textId="25759F49" w:rsidR="00A67572" w:rsidRDefault="00ED2A92">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6" w:history="1">
            <w:r w:rsidR="00A67572" w:rsidRPr="0011137E">
              <w:rPr>
                <w:rStyle w:val="-"/>
                <w:noProof/>
                <w:lang w:val="el-GR"/>
              </w:rPr>
              <w:t>2.2</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Ομάδα Έργου/Σχήμα Διοίκησης Έργου</w:t>
            </w:r>
            <w:r w:rsidR="00A67572">
              <w:rPr>
                <w:noProof/>
                <w:webHidden/>
              </w:rPr>
              <w:tab/>
            </w:r>
            <w:r w:rsidR="00A67572">
              <w:rPr>
                <w:noProof/>
                <w:webHidden/>
              </w:rPr>
              <w:fldChar w:fldCharType="begin"/>
            </w:r>
            <w:r w:rsidR="00A67572">
              <w:rPr>
                <w:noProof/>
                <w:webHidden/>
              </w:rPr>
              <w:instrText xml:space="preserve"> PAGEREF _Toc158368246 \h </w:instrText>
            </w:r>
            <w:r w:rsidR="00A67572">
              <w:rPr>
                <w:noProof/>
                <w:webHidden/>
              </w:rPr>
            </w:r>
            <w:r w:rsidR="00A67572">
              <w:rPr>
                <w:noProof/>
                <w:webHidden/>
              </w:rPr>
              <w:fldChar w:fldCharType="separate"/>
            </w:r>
            <w:r w:rsidR="00A67572">
              <w:rPr>
                <w:noProof/>
                <w:webHidden/>
              </w:rPr>
              <w:t>72</w:t>
            </w:r>
            <w:r w:rsidR="00A67572">
              <w:rPr>
                <w:noProof/>
                <w:webHidden/>
              </w:rPr>
              <w:fldChar w:fldCharType="end"/>
            </w:r>
          </w:hyperlink>
        </w:p>
        <w:p w14:paraId="6AB52935" w14:textId="4C636DF7" w:rsidR="00A67572" w:rsidRDefault="00ED2A92">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7" w:history="1">
            <w:r w:rsidR="00A67572" w:rsidRPr="0011137E">
              <w:rPr>
                <w:rStyle w:val="-"/>
                <w:noProof/>
                <w:lang w:val="el-GR"/>
              </w:rPr>
              <w:t>2.3</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Μεθοδολογία διασφάλισης ποιότητας</w:t>
            </w:r>
            <w:r w:rsidR="00A67572">
              <w:rPr>
                <w:noProof/>
                <w:webHidden/>
              </w:rPr>
              <w:tab/>
            </w:r>
            <w:r w:rsidR="00A67572">
              <w:rPr>
                <w:noProof/>
                <w:webHidden/>
              </w:rPr>
              <w:fldChar w:fldCharType="begin"/>
            </w:r>
            <w:r w:rsidR="00A67572">
              <w:rPr>
                <w:noProof/>
                <w:webHidden/>
              </w:rPr>
              <w:instrText xml:space="preserve"> PAGEREF _Toc158368247 \h </w:instrText>
            </w:r>
            <w:r w:rsidR="00A67572">
              <w:rPr>
                <w:noProof/>
                <w:webHidden/>
              </w:rPr>
            </w:r>
            <w:r w:rsidR="00A67572">
              <w:rPr>
                <w:noProof/>
                <w:webHidden/>
              </w:rPr>
              <w:fldChar w:fldCharType="separate"/>
            </w:r>
            <w:r w:rsidR="00A67572">
              <w:rPr>
                <w:noProof/>
                <w:webHidden/>
              </w:rPr>
              <w:t>73</w:t>
            </w:r>
            <w:r w:rsidR="00A67572">
              <w:rPr>
                <w:noProof/>
                <w:webHidden/>
              </w:rPr>
              <w:fldChar w:fldCharType="end"/>
            </w:r>
          </w:hyperlink>
        </w:p>
        <w:p w14:paraId="42FAD974" w14:textId="5767F1C4" w:rsidR="00A67572" w:rsidRDefault="00ED2A92">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48" w:history="1">
            <w:r w:rsidR="00A67572" w:rsidRPr="0011137E">
              <w:rPr>
                <w:rStyle w:val="-"/>
                <w:noProof/>
                <w:lang w:val="el-GR"/>
              </w:rPr>
              <w:t>2.4</w:t>
            </w:r>
            <w:r w:rsidR="00A67572">
              <w:rPr>
                <w:rFonts w:asciiTheme="minorHAnsi" w:eastAsiaTheme="minorEastAsia" w:hAnsiTheme="minorHAnsi" w:cstheme="minorBidi"/>
                <w:noProof/>
                <w:kern w:val="2"/>
                <w:sz w:val="22"/>
                <w:szCs w:val="22"/>
                <w:lang w:val="el-GR" w:eastAsia="el-GR"/>
                <w14:ligatures w14:val="standardContextual"/>
              </w:rPr>
              <w:tab/>
            </w:r>
            <w:r w:rsidR="00A67572" w:rsidRPr="0011137E">
              <w:rPr>
                <w:rStyle w:val="-"/>
                <w:noProof/>
                <w:lang w:val="el-GR"/>
              </w:rPr>
              <w:t>Τόπος υλοποίησης/ παροχής των υπηρεσιών</w:t>
            </w:r>
            <w:r w:rsidR="00A67572">
              <w:rPr>
                <w:noProof/>
                <w:webHidden/>
              </w:rPr>
              <w:tab/>
            </w:r>
            <w:r w:rsidR="00A67572">
              <w:rPr>
                <w:noProof/>
                <w:webHidden/>
              </w:rPr>
              <w:fldChar w:fldCharType="begin"/>
            </w:r>
            <w:r w:rsidR="00A67572">
              <w:rPr>
                <w:noProof/>
                <w:webHidden/>
              </w:rPr>
              <w:instrText xml:space="preserve"> PAGEREF _Toc158368248 \h </w:instrText>
            </w:r>
            <w:r w:rsidR="00A67572">
              <w:rPr>
                <w:noProof/>
                <w:webHidden/>
              </w:rPr>
            </w:r>
            <w:r w:rsidR="00A67572">
              <w:rPr>
                <w:noProof/>
                <w:webHidden/>
              </w:rPr>
              <w:fldChar w:fldCharType="separate"/>
            </w:r>
            <w:r w:rsidR="00A67572">
              <w:rPr>
                <w:noProof/>
                <w:webHidden/>
              </w:rPr>
              <w:t>73</w:t>
            </w:r>
            <w:r w:rsidR="00A67572">
              <w:rPr>
                <w:noProof/>
                <w:webHidden/>
              </w:rPr>
              <w:fldChar w:fldCharType="end"/>
            </w:r>
          </w:hyperlink>
        </w:p>
        <w:p w14:paraId="2C751301" w14:textId="206608B9"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49" w:history="1">
            <w:r w:rsidR="00A67572" w:rsidRPr="0011137E">
              <w:rPr>
                <w:rStyle w:val="-"/>
                <w:noProof/>
                <w:lang w:val="el-GR"/>
              </w:rPr>
              <w:t>ΠΑΡΑΡΤΗΜΑ ΙΙ – Πίνακες Συμμόρφωσης</w:t>
            </w:r>
            <w:r w:rsidR="00A67572">
              <w:rPr>
                <w:noProof/>
                <w:webHidden/>
              </w:rPr>
              <w:tab/>
            </w:r>
            <w:r w:rsidR="00A67572">
              <w:rPr>
                <w:noProof/>
                <w:webHidden/>
              </w:rPr>
              <w:fldChar w:fldCharType="begin"/>
            </w:r>
            <w:r w:rsidR="00A67572">
              <w:rPr>
                <w:noProof/>
                <w:webHidden/>
              </w:rPr>
              <w:instrText xml:space="preserve"> PAGEREF _Toc158368249 \h </w:instrText>
            </w:r>
            <w:r w:rsidR="00A67572">
              <w:rPr>
                <w:noProof/>
                <w:webHidden/>
              </w:rPr>
            </w:r>
            <w:r w:rsidR="00A67572">
              <w:rPr>
                <w:noProof/>
                <w:webHidden/>
              </w:rPr>
              <w:fldChar w:fldCharType="separate"/>
            </w:r>
            <w:r w:rsidR="00A67572">
              <w:rPr>
                <w:noProof/>
                <w:webHidden/>
              </w:rPr>
              <w:t>74</w:t>
            </w:r>
            <w:r w:rsidR="00A67572">
              <w:rPr>
                <w:noProof/>
                <w:webHidden/>
              </w:rPr>
              <w:fldChar w:fldCharType="end"/>
            </w:r>
          </w:hyperlink>
        </w:p>
        <w:p w14:paraId="2266DB5E" w14:textId="54A18309"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50" w:history="1">
            <w:r w:rsidR="00A67572" w:rsidRPr="0011137E">
              <w:rPr>
                <w:rStyle w:val="-"/>
                <w:noProof/>
                <w:lang w:val="el-GR"/>
              </w:rPr>
              <w:t>ΠΑΡΑΡΤΗΜΑ ΙΙI – ΕΥΡΩΠΑΙΚΟ ΕΝΙΑΙΟ ΕΓΓΡΑΦΟ ΣΥΜΒΑΣΗΣ (ΕΕΕΣ)</w:t>
            </w:r>
            <w:r w:rsidR="00A67572">
              <w:rPr>
                <w:noProof/>
                <w:webHidden/>
              </w:rPr>
              <w:tab/>
            </w:r>
            <w:r w:rsidR="00A67572">
              <w:rPr>
                <w:noProof/>
                <w:webHidden/>
              </w:rPr>
              <w:fldChar w:fldCharType="begin"/>
            </w:r>
            <w:r w:rsidR="00A67572">
              <w:rPr>
                <w:noProof/>
                <w:webHidden/>
              </w:rPr>
              <w:instrText xml:space="preserve"> PAGEREF _Toc158368250 \h </w:instrText>
            </w:r>
            <w:r w:rsidR="00A67572">
              <w:rPr>
                <w:noProof/>
                <w:webHidden/>
              </w:rPr>
            </w:r>
            <w:r w:rsidR="00A67572">
              <w:rPr>
                <w:noProof/>
                <w:webHidden/>
              </w:rPr>
              <w:fldChar w:fldCharType="separate"/>
            </w:r>
            <w:r w:rsidR="00A67572">
              <w:rPr>
                <w:noProof/>
                <w:webHidden/>
              </w:rPr>
              <w:t>75</w:t>
            </w:r>
            <w:r w:rsidR="00A67572">
              <w:rPr>
                <w:noProof/>
                <w:webHidden/>
              </w:rPr>
              <w:fldChar w:fldCharType="end"/>
            </w:r>
          </w:hyperlink>
        </w:p>
        <w:p w14:paraId="5EFA5BFF" w14:textId="17E09891" w:rsidR="00A67572" w:rsidRDefault="00ED2A92">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8368251" w:history="1">
            <w:r w:rsidR="00A67572" w:rsidRPr="0011137E">
              <w:rPr>
                <w:rStyle w:val="-"/>
                <w:noProof/>
                <w:lang w:val="el-GR"/>
              </w:rPr>
              <w:t>ΕΥΡΩΠΑΙΚΟ ΕΝΙΑΙΟ ΕΓΓΡΑΦΟ ΣΥΜΒΑΣΗΣ (ΕΕΕΣ)</w:t>
            </w:r>
            <w:r w:rsidR="00A67572">
              <w:rPr>
                <w:noProof/>
                <w:webHidden/>
              </w:rPr>
              <w:tab/>
            </w:r>
            <w:r w:rsidR="00A67572">
              <w:rPr>
                <w:noProof/>
                <w:webHidden/>
              </w:rPr>
              <w:fldChar w:fldCharType="begin"/>
            </w:r>
            <w:r w:rsidR="00A67572">
              <w:rPr>
                <w:noProof/>
                <w:webHidden/>
              </w:rPr>
              <w:instrText xml:space="preserve"> PAGEREF _Toc158368251 \h </w:instrText>
            </w:r>
            <w:r w:rsidR="00A67572">
              <w:rPr>
                <w:noProof/>
                <w:webHidden/>
              </w:rPr>
            </w:r>
            <w:r w:rsidR="00A67572">
              <w:rPr>
                <w:noProof/>
                <w:webHidden/>
              </w:rPr>
              <w:fldChar w:fldCharType="separate"/>
            </w:r>
            <w:r w:rsidR="00A67572">
              <w:rPr>
                <w:noProof/>
                <w:webHidden/>
              </w:rPr>
              <w:t>75</w:t>
            </w:r>
            <w:r w:rsidR="00A67572">
              <w:rPr>
                <w:noProof/>
                <w:webHidden/>
              </w:rPr>
              <w:fldChar w:fldCharType="end"/>
            </w:r>
          </w:hyperlink>
        </w:p>
        <w:p w14:paraId="45A81DFA" w14:textId="0A37F1BF"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52" w:history="1">
            <w:r w:rsidR="00A67572" w:rsidRPr="0011137E">
              <w:rPr>
                <w:rStyle w:val="-"/>
                <w:noProof/>
                <w:lang w:val="el-GR"/>
              </w:rPr>
              <w:t>ΠΑΡΑΡΤΗΜΑ Ι</w:t>
            </w:r>
            <w:r w:rsidR="00A67572" w:rsidRPr="0011137E">
              <w:rPr>
                <w:rStyle w:val="-"/>
                <w:noProof/>
              </w:rPr>
              <w:t>V</w:t>
            </w:r>
            <w:r w:rsidR="00A67572" w:rsidRPr="0011137E">
              <w:rPr>
                <w:rStyle w:val="-"/>
                <w:noProof/>
                <w:lang w:val="el-GR"/>
              </w:rPr>
              <w:t xml:space="preserve"> – Υπόδειγμα Βιογραφικού Σημειώματος</w:t>
            </w:r>
            <w:r w:rsidR="00A67572">
              <w:rPr>
                <w:noProof/>
                <w:webHidden/>
              </w:rPr>
              <w:tab/>
            </w:r>
            <w:r w:rsidR="00A67572">
              <w:rPr>
                <w:noProof/>
                <w:webHidden/>
              </w:rPr>
              <w:fldChar w:fldCharType="begin"/>
            </w:r>
            <w:r w:rsidR="00A67572">
              <w:rPr>
                <w:noProof/>
                <w:webHidden/>
              </w:rPr>
              <w:instrText xml:space="preserve"> PAGEREF _Toc158368252 \h </w:instrText>
            </w:r>
            <w:r w:rsidR="00A67572">
              <w:rPr>
                <w:noProof/>
                <w:webHidden/>
              </w:rPr>
            </w:r>
            <w:r w:rsidR="00A67572">
              <w:rPr>
                <w:noProof/>
                <w:webHidden/>
              </w:rPr>
              <w:fldChar w:fldCharType="separate"/>
            </w:r>
            <w:r w:rsidR="00A67572">
              <w:rPr>
                <w:noProof/>
                <w:webHidden/>
              </w:rPr>
              <w:t>76</w:t>
            </w:r>
            <w:r w:rsidR="00A67572">
              <w:rPr>
                <w:noProof/>
                <w:webHidden/>
              </w:rPr>
              <w:fldChar w:fldCharType="end"/>
            </w:r>
          </w:hyperlink>
        </w:p>
        <w:p w14:paraId="5D92DF94" w14:textId="3FE4DF9A"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53" w:history="1">
            <w:r w:rsidR="00A67572" w:rsidRPr="0011137E">
              <w:rPr>
                <w:rStyle w:val="-"/>
                <w:noProof/>
              </w:rPr>
              <w:t>ΠΑΡΑΡΤΗΜΑ V – Υπόδειγμα Τεχνικής Προσφοράς</w:t>
            </w:r>
            <w:r w:rsidR="00A67572">
              <w:rPr>
                <w:noProof/>
                <w:webHidden/>
              </w:rPr>
              <w:tab/>
            </w:r>
            <w:r w:rsidR="00A67572">
              <w:rPr>
                <w:noProof/>
                <w:webHidden/>
              </w:rPr>
              <w:fldChar w:fldCharType="begin"/>
            </w:r>
            <w:r w:rsidR="00A67572">
              <w:rPr>
                <w:noProof/>
                <w:webHidden/>
              </w:rPr>
              <w:instrText xml:space="preserve"> PAGEREF _Toc158368253 \h </w:instrText>
            </w:r>
            <w:r w:rsidR="00A67572">
              <w:rPr>
                <w:noProof/>
                <w:webHidden/>
              </w:rPr>
            </w:r>
            <w:r w:rsidR="00A67572">
              <w:rPr>
                <w:noProof/>
                <w:webHidden/>
              </w:rPr>
              <w:fldChar w:fldCharType="separate"/>
            </w:r>
            <w:r w:rsidR="00A67572">
              <w:rPr>
                <w:noProof/>
                <w:webHidden/>
              </w:rPr>
              <w:t>78</w:t>
            </w:r>
            <w:r w:rsidR="00A67572">
              <w:rPr>
                <w:noProof/>
                <w:webHidden/>
              </w:rPr>
              <w:fldChar w:fldCharType="end"/>
            </w:r>
          </w:hyperlink>
        </w:p>
        <w:p w14:paraId="66980FD9" w14:textId="09B114A9"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54" w:history="1">
            <w:r w:rsidR="00A67572" w:rsidRPr="0011137E">
              <w:rPr>
                <w:rStyle w:val="-"/>
                <w:noProof/>
                <w:lang w:val="el-GR"/>
              </w:rPr>
              <w:t xml:space="preserve">ΠΑΡΑΡΤΗΜΑ </w:t>
            </w:r>
            <w:r w:rsidR="00A67572" w:rsidRPr="0011137E">
              <w:rPr>
                <w:rStyle w:val="-"/>
                <w:noProof/>
              </w:rPr>
              <w:t>VI</w:t>
            </w:r>
            <w:r w:rsidR="00A67572" w:rsidRPr="0011137E">
              <w:rPr>
                <w:rStyle w:val="-"/>
                <w:noProof/>
                <w:lang w:val="el-GR"/>
              </w:rPr>
              <w:t xml:space="preserve"> – Υπόδειγμα Οικονομικής Προσφοράς</w:t>
            </w:r>
            <w:r w:rsidR="00A67572">
              <w:rPr>
                <w:noProof/>
                <w:webHidden/>
              </w:rPr>
              <w:tab/>
            </w:r>
            <w:r w:rsidR="00A67572">
              <w:rPr>
                <w:noProof/>
                <w:webHidden/>
              </w:rPr>
              <w:fldChar w:fldCharType="begin"/>
            </w:r>
            <w:r w:rsidR="00A67572">
              <w:rPr>
                <w:noProof/>
                <w:webHidden/>
              </w:rPr>
              <w:instrText xml:space="preserve"> PAGEREF _Toc158368254 \h </w:instrText>
            </w:r>
            <w:r w:rsidR="00A67572">
              <w:rPr>
                <w:noProof/>
                <w:webHidden/>
              </w:rPr>
            </w:r>
            <w:r w:rsidR="00A67572">
              <w:rPr>
                <w:noProof/>
                <w:webHidden/>
              </w:rPr>
              <w:fldChar w:fldCharType="separate"/>
            </w:r>
            <w:r w:rsidR="00A67572">
              <w:rPr>
                <w:noProof/>
                <w:webHidden/>
              </w:rPr>
              <w:t>79</w:t>
            </w:r>
            <w:r w:rsidR="00A67572">
              <w:rPr>
                <w:noProof/>
                <w:webHidden/>
              </w:rPr>
              <w:fldChar w:fldCharType="end"/>
            </w:r>
          </w:hyperlink>
        </w:p>
        <w:p w14:paraId="72A4E4ED" w14:textId="64A50CC2" w:rsidR="00A67572" w:rsidRDefault="00ED2A92">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55" w:history="1">
            <w:r w:rsidR="00A67572" w:rsidRPr="0011137E">
              <w:rPr>
                <w:rStyle w:val="-"/>
                <w:noProof/>
                <w:lang w:val="el-GR"/>
              </w:rPr>
              <w:t>1.</w:t>
            </w:r>
            <w:r w:rsidR="00A67572">
              <w:rPr>
                <w:rFonts w:asciiTheme="minorHAnsi" w:eastAsiaTheme="minorEastAsia" w:hAnsiTheme="minorHAnsi" w:cstheme="minorBidi"/>
                <w:i w:val="0"/>
                <w:iCs w:val="0"/>
                <w:noProof/>
                <w:kern w:val="2"/>
                <w:sz w:val="22"/>
                <w:szCs w:val="22"/>
                <w:lang w:val="el-GR" w:eastAsia="el-GR"/>
                <w14:ligatures w14:val="standardContextual"/>
              </w:rPr>
              <w:tab/>
            </w:r>
            <w:r w:rsidR="00A67572" w:rsidRPr="0011137E">
              <w:rPr>
                <w:rStyle w:val="-"/>
                <w:noProof/>
                <w:lang w:val="el-GR"/>
              </w:rPr>
              <w:t>Συγκεντρωτικός Πίνακας Οικονομικής Προσφοράς Έργου</w:t>
            </w:r>
            <w:r w:rsidR="00A67572">
              <w:rPr>
                <w:noProof/>
                <w:webHidden/>
              </w:rPr>
              <w:tab/>
            </w:r>
            <w:r w:rsidR="00A67572">
              <w:rPr>
                <w:noProof/>
                <w:webHidden/>
              </w:rPr>
              <w:fldChar w:fldCharType="begin"/>
            </w:r>
            <w:r w:rsidR="00A67572">
              <w:rPr>
                <w:noProof/>
                <w:webHidden/>
              </w:rPr>
              <w:instrText xml:space="preserve"> PAGEREF _Toc158368255 \h </w:instrText>
            </w:r>
            <w:r w:rsidR="00A67572">
              <w:rPr>
                <w:noProof/>
                <w:webHidden/>
              </w:rPr>
            </w:r>
            <w:r w:rsidR="00A67572">
              <w:rPr>
                <w:noProof/>
                <w:webHidden/>
              </w:rPr>
              <w:fldChar w:fldCharType="separate"/>
            </w:r>
            <w:r w:rsidR="00A67572">
              <w:rPr>
                <w:noProof/>
                <w:webHidden/>
              </w:rPr>
              <w:t>79</w:t>
            </w:r>
            <w:r w:rsidR="00A67572">
              <w:rPr>
                <w:noProof/>
                <w:webHidden/>
              </w:rPr>
              <w:fldChar w:fldCharType="end"/>
            </w:r>
          </w:hyperlink>
        </w:p>
        <w:p w14:paraId="3AEF43EC" w14:textId="708D2F69"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56" w:history="1">
            <w:r w:rsidR="00A67572" w:rsidRPr="0011137E">
              <w:rPr>
                <w:rStyle w:val="-"/>
                <w:noProof/>
                <w:lang w:val="el-GR"/>
              </w:rPr>
              <w:t xml:space="preserve">ΠΑΡΑΡΤΗΜΑ </w:t>
            </w:r>
            <w:r w:rsidR="00A67572" w:rsidRPr="0011137E">
              <w:rPr>
                <w:rStyle w:val="-"/>
                <w:noProof/>
              </w:rPr>
              <w:t>VI</w:t>
            </w:r>
            <w:r w:rsidR="00A67572" w:rsidRPr="0011137E">
              <w:rPr>
                <w:rStyle w:val="-"/>
                <w:noProof/>
                <w:lang w:val="el-GR"/>
              </w:rPr>
              <w:t>Ι – Άλλες Δηλώσεις</w:t>
            </w:r>
            <w:r w:rsidR="00A67572">
              <w:rPr>
                <w:noProof/>
                <w:webHidden/>
              </w:rPr>
              <w:tab/>
            </w:r>
            <w:r w:rsidR="00A67572">
              <w:rPr>
                <w:noProof/>
                <w:webHidden/>
              </w:rPr>
              <w:fldChar w:fldCharType="begin"/>
            </w:r>
            <w:r w:rsidR="00A67572">
              <w:rPr>
                <w:noProof/>
                <w:webHidden/>
              </w:rPr>
              <w:instrText xml:space="preserve"> PAGEREF _Toc158368256 \h </w:instrText>
            </w:r>
            <w:r w:rsidR="00A67572">
              <w:rPr>
                <w:noProof/>
                <w:webHidden/>
              </w:rPr>
            </w:r>
            <w:r w:rsidR="00A67572">
              <w:rPr>
                <w:noProof/>
                <w:webHidden/>
              </w:rPr>
              <w:fldChar w:fldCharType="separate"/>
            </w:r>
            <w:r w:rsidR="00A67572">
              <w:rPr>
                <w:noProof/>
                <w:webHidden/>
              </w:rPr>
              <w:t>80</w:t>
            </w:r>
            <w:r w:rsidR="00A67572">
              <w:rPr>
                <w:noProof/>
                <w:webHidden/>
              </w:rPr>
              <w:fldChar w:fldCharType="end"/>
            </w:r>
          </w:hyperlink>
        </w:p>
        <w:p w14:paraId="080D76E6" w14:textId="2B636F76"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57" w:history="1">
            <w:r w:rsidR="00A67572" w:rsidRPr="0011137E">
              <w:rPr>
                <w:rStyle w:val="-"/>
                <w:noProof/>
                <w:lang w:val="el-GR"/>
              </w:rPr>
              <w:t xml:space="preserve">ΠΑΡΑΡΤΗΜΑ </w:t>
            </w:r>
            <w:r w:rsidR="00A67572" w:rsidRPr="0011137E">
              <w:rPr>
                <w:rStyle w:val="-"/>
                <w:noProof/>
              </w:rPr>
              <w:t>VIII</w:t>
            </w:r>
            <w:r w:rsidR="00A67572" w:rsidRPr="0011137E">
              <w:rPr>
                <w:rStyle w:val="-"/>
                <w:noProof/>
                <w:lang w:val="el-GR"/>
              </w:rPr>
              <w:t xml:space="preserve"> – Υποδείγματα Εγγυητικών Επιστολών</w:t>
            </w:r>
            <w:r w:rsidR="00A67572">
              <w:rPr>
                <w:noProof/>
                <w:webHidden/>
              </w:rPr>
              <w:tab/>
            </w:r>
            <w:r w:rsidR="00A67572">
              <w:rPr>
                <w:noProof/>
                <w:webHidden/>
              </w:rPr>
              <w:fldChar w:fldCharType="begin"/>
            </w:r>
            <w:r w:rsidR="00A67572">
              <w:rPr>
                <w:noProof/>
                <w:webHidden/>
              </w:rPr>
              <w:instrText xml:space="preserve"> PAGEREF _Toc158368257 \h </w:instrText>
            </w:r>
            <w:r w:rsidR="00A67572">
              <w:rPr>
                <w:noProof/>
                <w:webHidden/>
              </w:rPr>
            </w:r>
            <w:r w:rsidR="00A67572">
              <w:rPr>
                <w:noProof/>
                <w:webHidden/>
              </w:rPr>
              <w:fldChar w:fldCharType="separate"/>
            </w:r>
            <w:r w:rsidR="00A67572">
              <w:rPr>
                <w:noProof/>
                <w:webHidden/>
              </w:rPr>
              <w:t>81</w:t>
            </w:r>
            <w:r w:rsidR="00A67572">
              <w:rPr>
                <w:noProof/>
                <w:webHidden/>
              </w:rPr>
              <w:fldChar w:fldCharType="end"/>
            </w:r>
          </w:hyperlink>
        </w:p>
        <w:p w14:paraId="079717F2" w14:textId="465B7CF8" w:rsidR="00A67572" w:rsidRDefault="00ED2A92">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58" w:history="1">
            <w:r w:rsidR="00A67572" w:rsidRPr="0011137E">
              <w:rPr>
                <w:rStyle w:val="-"/>
                <w:noProof/>
                <w:lang w:val="el-GR"/>
              </w:rPr>
              <w:t>I.</w:t>
            </w:r>
            <w:r w:rsidR="00A67572">
              <w:rPr>
                <w:rFonts w:asciiTheme="minorHAnsi" w:eastAsiaTheme="minorEastAsia" w:hAnsiTheme="minorHAnsi" w:cstheme="minorBidi"/>
                <w:i w:val="0"/>
                <w:iCs w:val="0"/>
                <w:noProof/>
                <w:kern w:val="2"/>
                <w:sz w:val="22"/>
                <w:szCs w:val="22"/>
                <w:lang w:val="el-GR" w:eastAsia="el-GR"/>
                <w14:ligatures w14:val="standardContextual"/>
              </w:rPr>
              <w:tab/>
            </w:r>
            <w:r w:rsidR="00A67572" w:rsidRPr="0011137E">
              <w:rPr>
                <w:rStyle w:val="-"/>
                <w:noProof/>
                <w:lang w:val="el-GR"/>
              </w:rPr>
              <w:t>Εγγυητική Επιστολή Συμμετοχής</w:t>
            </w:r>
            <w:r w:rsidR="00A67572">
              <w:rPr>
                <w:noProof/>
                <w:webHidden/>
              </w:rPr>
              <w:tab/>
            </w:r>
            <w:r w:rsidR="00A67572">
              <w:rPr>
                <w:noProof/>
                <w:webHidden/>
              </w:rPr>
              <w:fldChar w:fldCharType="begin"/>
            </w:r>
            <w:r w:rsidR="00A67572">
              <w:rPr>
                <w:noProof/>
                <w:webHidden/>
              </w:rPr>
              <w:instrText xml:space="preserve"> PAGEREF _Toc158368258 \h </w:instrText>
            </w:r>
            <w:r w:rsidR="00A67572">
              <w:rPr>
                <w:noProof/>
                <w:webHidden/>
              </w:rPr>
            </w:r>
            <w:r w:rsidR="00A67572">
              <w:rPr>
                <w:noProof/>
                <w:webHidden/>
              </w:rPr>
              <w:fldChar w:fldCharType="separate"/>
            </w:r>
            <w:r w:rsidR="00A67572">
              <w:rPr>
                <w:noProof/>
                <w:webHidden/>
              </w:rPr>
              <w:t>81</w:t>
            </w:r>
            <w:r w:rsidR="00A67572">
              <w:rPr>
                <w:noProof/>
                <w:webHidden/>
              </w:rPr>
              <w:fldChar w:fldCharType="end"/>
            </w:r>
          </w:hyperlink>
        </w:p>
        <w:p w14:paraId="4A7E4FD8" w14:textId="51C83366" w:rsidR="00A67572" w:rsidRDefault="00ED2A92">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8368259" w:history="1">
            <w:r w:rsidR="00A67572" w:rsidRPr="0011137E">
              <w:rPr>
                <w:rStyle w:val="-"/>
                <w:noProof/>
                <w:lang w:val="el-GR"/>
              </w:rPr>
              <w:t>II.</w:t>
            </w:r>
            <w:r w:rsidR="00A67572">
              <w:rPr>
                <w:rFonts w:asciiTheme="minorHAnsi" w:eastAsiaTheme="minorEastAsia" w:hAnsiTheme="minorHAnsi" w:cstheme="minorBidi"/>
                <w:i w:val="0"/>
                <w:iCs w:val="0"/>
                <w:noProof/>
                <w:kern w:val="2"/>
                <w:sz w:val="22"/>
                <w:szCs w:val="22"/>
                <w:lang w:val="el-GR" w:eastAsia="el-GR"/>
                <w14:ligatures w14:val="standardContextual"/>
              </w:rPr>
              <w:tab/>
            </w:r>
            <w:r w:rsidR="00A67572" w:rsidRPr="0011137E">
              <w:rPr>
                <w:rStyle w:val="-"/>
                <w:noProof/>
                <w:lang w:val="el-GR"/>
              </w:rPr>
              <w:t>Εγγυητική Επιστολή Καλής Εκτέλεσης</w:t>
            </w:r>
            <w:r w:rsidR="00A67572">
              <w:rPr>
                <w:noProof/>
                <w:webHidden/>
              </w:rPr>
              <w:tab/>
            </w:r>
            <w:r w:rsidR="00A67572">
              <w:rPr>
                <w:noProof/>
                <w:webHidden/>
              </w:rPr>
              <w:fldChar w:fldCharType="begin"/>
            </w:r>
            <w:r w:rsidR="00A67572">
              <w:rPr>
                <w:noProof/>
                <w:webHidden/>
              </w:rPr>
              <w:instrText xml:space="preserve"> PAGEREF _Toc158368259 \h </w:instrText>
            </w:r>
            <w:r w:rsidR="00A67572">
              <w:rPr>
                <w:noProof/>
                <w:webHidden/>
              </w:rPr>
            </w:r>
            <w:r w:rsidR="00A67572">
              <w:rPr>
                <w:noProof/>
                <w:webHidden/>
              </w:rPr>
              <w:fldChar w:fldCharType="separate"/>
            </w:r>
            <w:r w:rsidR="00A67572">
              <w:rPr>
                <w:noProof/>
                <w:webHidden/>
              </w:rPr>
              <w:t>82</w:t>
            </w:r>
            <w:r w:rsidR="00A67572">
              <w:rPr>
                <w:noProof/>
                <w:webHidden/>
              </w:rPr>
              <w:fldChar w:fldCharType="end"/>
            </w:r>
          </w:hyperlink>
        </w:p>
        <w:p w14:paraId="6AC9DC65" w14:textId="7D7C2203"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60" w:history="1">
            <w:r w:rsidR="00A67572" w:rsidRPr="0011137E">
              <w:rPr>
                <w:rStyle w:val="-"/>
                <w:noProof/>
                <w:lang w:val="el-GR"/>
              </w:rPr>
              <w:t>ΠΑΡΑΡΤΗΜΑ IX– ΕΝΗΜΕΡΩΣΗ ΓΙΑ ΤΗΝ ΕΠΕΞΕΡΓΑΣΙΑ ΠΡΟΣΩΠΙΚΩΝ ΔΕΔΟΜΕΝΩΝ</w:t>
            </w:r>
            <w:r w:rsidR="00A67572">
              <w:rPr>
                <w:noProof/>
                <w:webHidden/>
              </w:rPr>
              <w:tab/>
            </w:r>
            <w:r w:rsidR="00A67572">
              <w:rPr>
                <w:noProof/>
                <w:webHidden/>
              </w:rPr>
              <w:fldChar w:fldCharType="begin"/>
            </w:r>
            <w:r w:rsidR="00A67572">
              <w:rPr>
                <w:noProof/>
                <w:webHidden/>
              </w:rPr>
              <w:instrText xml:space="preserve"> PAGEREF _Toc158368260 \h </w:instrText>
            </w:r>
            <w:r w:rsidR="00A67572">
              <w:rPr>
                <w:noProof/>
                <w:webHidden/>
              </w:rPr>
            </w:r>
            <w:r w:rsidR="00A67572">
              <w:rPr>
                <w:noProof/>
                <w:webHidden/>
              </w:rPr>
              <w:fldChar w:fldCharType="separate"/>
            </w:r>
            <w:r w:rsidR="00A67572">
              <w:rPr>
                <w:noProof/>
                <w:webHidden/>
              </w:rPr>
              <w:t>83</w:t>
            </w:r>
            <w:r w:rsidR="00A67572">
              <w:rPr>
                <w:noProof/>
                <w:webHidden/>
              </w:rPr>
              <w:fldChar w:fldCharType="end"/>
            </w:r>
          </w:hyperlink>
        </w:p>
        <w:p w14:paraId="5D19011B" w14:textId="484F2339" w:rsidR="00A67572" w:rsidRDefault="00ED2A92">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8368261" w:history="1">
            <w:r w:rsidR="00A67572" w:rsidRPr="0011137E">
              <w:rPr>
                <w:rStyle w:val="-"/>
                <w:noProof/>
                <w:lang w:val="el-GR"/>
              </w:rPr>
              <w:t xml:space="preserve">ΠΑΡΑΡΤΗΜΑ </w:t>
            </w:r>
            <w:r w:rsidR="00A67572" w:rsidRPr="0011137E">
              <w:rPr>
                <w:rStyle w:val="-"/>
                <w:noProof/>
              </w:rPr>
              <w:t>X</w:t>
            </w:r>
            <w:r w:rsidR="00A67572" w:rsidRPr="0011137E">
              <w:rPr>
                <w:rStyle w:val="-"/>
                <w:noProof/>
                <w:lang w:val="el-GR"/>
              </w:rPr>
              <w:t xml:space="preserve"> – Ρήτρα Ακεραιότητας</w:t>
            </w:r>
            <w:r w:rsidR="00A67572">
              <w:rPr>
                <w:noProof/>
                <w:webHidden/>
              </w:rPr>
              <w:tab/>
            </w:r>
            <w:r w:rsidR="00A67572">
              <w:rPr>
                <w:noProof/>
                <w:webHidden/>
              </w:rPr>
              <w:fldChar w:fldCharType="begin"/>
            </w:r>
            <w:r w:rsidR="00A67572">
              <w:rPr>
                <w:noProof/>
                <w:webHidden/>
              </w:rPr>
              <w:instrText xml:space="preserve"> PAGEREF _Toc158368261 \h </w:instrText>
            </w:r>
            <w:r w:rsidR="00A67572">
              <w:rPr>
                <w:noProof/>
                <w:webHidden/>
              </w:rPr>
            </w:r>
            <w:r w:rsidR="00A67572">
              <w:rPr>
                <w:noProof/>
                <w:webHidden/>
              </w:rPr>
              <w:fldChar w:fldCharType="separate"/>
            </w:r>
            <w:r w:rsidR="00A67572">
              <w:rPr>
                <w:noProof/>
                <w:webHidden/>
              </w:rPr>
              <w:t>84</w:t>
            </w:r>
            <w:r w:rsidR="00A67572">
              <w:rPr>
                <w:noProof/>
                <w:webHidden/>
              </w:rPr>
              <w:fldChar w:fldCharType="end"/>
            </w:r>
          </w:hyperlink>
        </w:p>
        <w:p w14:paraId="505663F8" w14:textId="234C50BC" w:rsidR="00A81D32" w:rsidRDefault="001816C9">
          <w:r>
            <w:rPr>
              <w:b/>
              <w:bCs/>
              <w:caps/>
              <w:sz w:val="20"/>
              <w:szCs w:val="20"/>
            </w:rPr>
            <w:fldChar w:fldCharType="end"/>
          </w:r>
        </w:p>
      </w:sdtContent>
    </w:sdt>
    <w:p w14:paraId="1D4609D9" w14:textId="77777777" w:rsidR="008E18C3" w:rsidRPr="00603221" w:rsidRDefault="008E18C3">
      <w:pPr>
        <w:rPr>
          <w:rFonts w:eastAsia="MS Mincho"/>
          <w:b/>
          <w:bCs/>
          <w:caps/>
          <w:lang w:val="el-GR" w:eastAsia="el-GR"/>
        </w:rPr>
        <w:sectPr w:rsidR="008E18C3" w:rsidRPr="00603221" w:rsidSect="00DF02B0">
          <w:headerReference w:type="first" r:id="rId13"/>
          <w:pgSz w:w="11906" w:h="16838"/>
          <w:pgMar w:top="1134" w:right="1134" w:bottom="1134" w:left="1134" w:header="720" w:footer="709" w:gutter="0"/>
          <w:cols w:space="720"/>
          <w:titlePg/>
          <w:docGrid w:linePitch="360"/>
        </w:sectPr>
      </w:pPr>
    </w:p>
    <w:p w14:paraId="22F47AC3" w14:textId="77777777" w:rsidR="008338F0" w:rsidRPr="003329FF" w:rsidRDefault="003355E7">
      <w:pPr>
        <w:pStyle w:val="1"/>
        <w:numPr>
          <w:ilvl w:val="0"/>
          <w:numId w:val="18"/>
        </w:numPr>
        <w:rPr>
          <w:lang w:val="el-GR"/>
        </w:rPr>
      </w:pPr>
      <w:bookmarkStart w:id="8" w:name="_Toc97194404"/>
      <w:bookmarkStart w:id="9" w:name="_Toc158368161"/>
      <w:r w:rsidRPr="003329FF">
        <w:rPr>
          <w:lang w:val="el-GR"/>
        </w:rPr>
        <w:lastRenderedPageBreak/>
        <w:t>ΑΝΑΘΕΤΟΥΣΑ ΑΡΧΗ ΚΑΙ ΑΝΤΙΚΕΙΜΕΝΟ ΣΥΜΒΑΣΗΣ</w:t>
      </w:r>
      <w:bookmarkEnd w:id="8"/>
      <w:bookmarkEnd w:id="9"/>
    </w:p>
    <w:p w14:paraId="181655C5" w14:textId="77777777" w:rsidR="008338F0" w:rsidRPr="0032146B" w:rsidRDefault="003355E7">
      <w:pPr>
        <w:pStyle w:val="2"/>
        <w:numPr>
          <w:ilvl w:val="1"/>
          <w:numId w:val="19"/>
        </w:numPr>
        <w:rPr>
          <w:lang w:val="el-GR"/>
        </w:rPr>
      </w:pPr>
      <w:bookmarkStart w:id="10" w:name="_Toc97194256"/>
      <w:bookmarkStart w:id="11" w:name="_Toc97194405"/>
      <w:bookmarkStart w:id="12" w:name="_Toc158368162"/>
      <w:r w:rsidRPr="0032146B">
        <w:rPr>
          <w:lang w:val="el-GR"/>
        </w:rPr>
        <w:t>Στοιχεία Αναθέτουσας Αρχής</w:t>
      </w:r>
      <w:bookmarkEnd w:id="10"/>
      <w:bookmarkEnd w:id="11"/>
      <w:bookmarkEnd w:id="12"/>
      <w:r w:rsidRPr="0032146B">
        <w:rPr>
          <w:lang w:val="el-GR"/>
        </w:rPr>
        <w:t xml:space="preserve"> </w:t>
      </w:r>
    </w:p>
    <w:p w14:paraId="2BE5329F"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BB210C" w14:paraId="62D71852"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2D3BF41" w14:textId="77777777" w:rsidR="008338F0" w:rsidRPr="00603221" w:rsidRDefault="003355E7">
            <w:pPr>
              <w:pStyle w:val="normalwithoutspacing"/>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CCAA5"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18A8B622"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0CCEFB5"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14DE81" w14:textId="77777777" w:rsidR="004D0444" w:rsidRPr="00603221" w:rsidRDefault="004D0444" w:rsidP="004D0444">
            <w:pPr>
              <w:pStyle w:val="normalwithoutspacing"/>
              <w:snapToGrid w:val="0"/>
            </w:pPr>
            <w:r w:rsidRPr="00782EAD">
              <w:t>999983307</w:t>
            </w:r>
          </w:p>
        </w:tc>
      </w:tr>
      <w:tr w:rsidR="004D0444" w:rsidRPr="004D0444" w14:paraId="381B6C89"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B6003D5"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7FBA50" w14:textId="77777777" w:rsidR="004D0444" w:rsidRPr="00603221" w:rsidRDefault="004D0444" w:rsidP="004D0444">
            <w:pPr>
              <w:pStyle w:val="normalwithoutspacing"/>
              <w:snapToGrid w:val="0"/>
            </w:pPr>
            <w:r w:rsidRPr="00782EAD">
              <w:t>1053.E00553.00005</w:t>
            </w:r>
          </w:p>
        </w:tc>
      </w:tr>
      <w:tr w:rsidR="008338F0" w:rsidRPr="00DF02B0" w14:paraId="4BE1BD00"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F1FA149" w14:textId="77777777" w:rsidR="008338F0" w:rsidRPr="00603221" w:rsidRDefault="003355E7">
            <w:pPr>
              <w:pStyle w:val="normalwithoutspacing"/>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7B1502"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2CFA3CD8"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E1C8996" w14:textId="77777777" w:rsidR="008338F0" w:rsidRPr="00603221" w:rsidRDefault="003355E7">
            <w:pPr>
              <w:pStyle w:val="normalwithoutspacing"/>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D6F824" w14:textId="77777777" w:rsidR="008338F0" w:rsidRPr="00603221" w:rsidRDefault="00372204">
            <w:pPr>
              <w:pStyle w:val="normalwithoutspacing"/>
              <w:snapToGrid w:val="0"/>
            </w:pPr>
            <w:r>
              <w:t>Καλλιθέα</w:t>
            </w:r>
          </w:p>
        </w:tc>
      </w:tr>
      <w:tr w:rsidR="008338F0" w:rsidRPr="00DF02B0" w14:paraId="76EC7FA0"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6FCF40D" w14:textId="77777777" w:rsidR="008338F0" w:rsidRPr="00603221" w:rsidRDefault="003355E7">
            <w:pPr>
              <w:pStyle w:val="normalwithoutspacing"/>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2B5870" w14:textId="77777777" w:rsidR="008338F0" w:rsidRPr="00603221" w:rsidRDefault="00372204">
            <w:pPr>
              <w:pStyle w:val="normalwithoutspacing"/>
              <w:snapToGrid w:val="0"/>
            </w:pPr>
            <w:r>
              <w:t>176</w:t>
            </w:r>
            <w:r w:rsidRPr="00603221">
              <w:t xml:space="preserve"> </w:t>
            </w:r>
            <w:r>
              <w:t>71</w:t>
            </w:r>
          </w:p>
        </w:tc>
      </w:tr>
      <w:tr w:rsidR="008338F0" w:rsidRPr="00DF02B0" w14:paraId="1483CB67"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9E90D24" w14:textId="77777777" w:rsidR="008338F0" w:rsidRPr="00603221" w:rsidRDefault="003355E7">
            <w:pPr>
              <w:pStyle w:val="normalwithoutspacing"/>
            </w:pPr>
            <w:r w:rsidRPr="00603221">
              <w:t>Χώρα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AA18BD" w14:textId="77777777" w:rsidR="008338F0" w:rsidRPr="00603221" w:rsidRDefault="007D3A48">
            <w:pPr>
              <w:pStyle w:val="normalwithoutspacing"/>
              <w:snapToGrid w:val="0"/>
              <w:rPr>
                <w:lang w:val="en-US"/>
              </w:rPr>
            </w:pPr>
            <w:r w:rsidRPr="00603221">
              <w:t>ΕΛΛΑΔΑ</w:t>
            </w:r>
          </w:p>
        </w:tc>
      </w:tr>
      <w:tr w:rsidR="008338F0" w:rsidRPr="00DF02B0" w14:paraId="4BE7BE2C"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F1EDF80" w14:textId="77777777" w:rsidR="008338F0" w:rsidRPr="00603221" w:rsidRDefault="003355E7">
            <w:pPr>
              <w:pStyle w:val="normalwithoutspacing"/>
            </w:pPr>
            <w:r w:rsidRPr="00603221">
              <w:t>Κωδικός ΝUTS</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70E400" w14:textId="77777777" w:rsidR="008338F0" w:rsidRPr="00603221" w:rsidRDefault="0036512D">
            <w:pPr>
              <w:pStyle w:val="normalwithoutspacing"/>
              <w:snapToGrid w:val="0"/>
              <w:rPr>
                <w:lang w:val="de-DE"/>
              </w:rPr>
            </w:pPr>
            <w:r w:rsidRPr="003329FF">
              <w:t>GR 300</w:t>
            </w:r>
          </w:p>
        </w:tc>
      </w:tr>
      <w:tr w:rsidR="008338F0" w:rsidRPr="00DF02B0" w14:paraId="6AFB4EE4"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47786AA" w14:textId="77777777" w:rsidR="008338F0" w:rsidRPr="00603221" w:rsidRDefault="003355E7">
            <w:pPr>
              <w:pStyle w:val="normalwithoutspacing"/>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75D1B8"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F7C5690"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60E72DE" w14:textId="77777777" w:rsidR="008338F0" w:rsidRPr="00603221" w:rsidRDefault="003355E7">
            <w:pPr>
              <w:pStyle w:val="normalwithoutspacing"/>
            </w:pPr>
            <w:r w:rsidRPr="00603221">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599A2C" w14:textId="77777777" w:rsidR="008338F0" w:rsidRPr="00603221" w:rsidRDefault="00865C7D">
            <w:pPr>
              <w:pStyle w:val="normalwithoutspacing"/>
              <w:snapToGrid w:val="0"/>
              <w:rPr>
                <w:lang w:val="en-US"/>
              </w:rPr>
            </w:pPr>
            <w:r w:rsidRPr="00603221">
              <w:rPr>
                <w:lang w:val="en-US"/>
              </w:rPr>
              <w:t>213 1300801</w:t>
            </w:r>
          </w:p>
        </w:tc>
      </w:tr>
      <w:tr w:rsidR="008338F0" w:rsidRPr="00DF02B0" w14:paraId="34BD92D5"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0119E37"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EF7DE5" w14:textId="77777777" w:rsidR="008338F0" w:rsidRPr="00603221" w:rsidRDefault="00ED2A92">
            <w:pPr>
              <w:pStyle w:val="normalwithoutspacing"/>
              <w:snapToGrid w:val="0"/>
              <w:rPr>
                <w:lang w:val="en-US"/>
              </w:rPr>
            </w:pPr>
            <w:hyperlink r:id="rId14" w:history="1">
              <w:r w:rsidR="00E817D9" w:rsidRPr="00D009BC">
                <w:rPr>
                  <w:rStyle w:val="-"/>
                  <w:lang w:val="en-US"/>
                </w:rPr>
                <w:t>info@ktpae.gr</w:t>
              </w:r>
            </w:hyperlink>
          </w:p>
        </w:tc>
      </w:tr>
      <w:tr w:rsidR="008338F0" w:rsidRPr="00DF02B0" w14:paraId="275A5C84"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7B6CAA5"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8910E7" w14:textId="5F512FE5" w:rsidR="008338F0" w:rsidRPr="00527923" w:rsidRDefault="008D7556">
            <w:pPr>
              <w:pStyle w:val="normalwithoutspacing"/>
              <w:snapToGrid w:val="0"/>
              <w:rPr>
                <w:highlight w:val="magenta"/>
              </w:rPr>
            </w:pPr>
            <w:r w:rsidRPr="00642F16">
              <w:t>Μερόπη Δράκου</w:t>
            </w:r>
          </w:p>
        </w:tc>
      </w:tr>
      <w:tr w:rsidR="008338F0" w:rsidRPr="00DF02B0" w14:paraId="7178FA8E"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09BEB53"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FB1E9" w14:textId="77777777" w:rsidR="008338F0" w:rsidRPr="00603221" w:rsidRDefault="00ED2A92">
            <w:pPr>
              <w:pStyle w:val="normalwithoutspacing"/>
              <w:snapToGrid w:val="0"/>
            </w:pPr>
            <w:hyperlink r:id="rId15" w:history="1">
              <w:r w:rsidR="00E817D9" w:rsidRPr="00D009BC">
                <w:rPr>
                  <w:rStyle w:val="-"/>
                </w:rPr>
                <w:t>http://www.ktpae.gr</w:t>
              </w:r>
            </w:hyperlink>
          </w:p>
        </w:tc>
      </w:tr>
      <w:tr w:rsidR="008338F0" w:rsidRPr="00D72C0C" w14:paraId="6B2F94F9" w14:textId="77777777" w:rsidTr="53DBD911">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930FB4B"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2540B0" w14:textId="366D1976" w:rsidR="008338F0" w:rsidRPr="00603221" w:rsidRDefault="00ED2A92">
            <w:pPr>
              <w:pStyle w:val="normalwithoutspacing"/>
              <w:snapToGrid w:val="0"/>
            </w:pPr>
            <w:hyperlink r:id="rId16" w:history="1">
              <w:r w:rsidR="00E87025" w:rsidRPr="007C45F7">
                <w:rPr>
                  <w:rStyle w:val="-"/>
                </w:rPr>
                <w:t>https://www.ktpae.gr/</w:t>
              </w:r>
            </w:hyperlink>
            <w:r w:rsidR="00E87025">
              <w:t xml:space="preserve"> </w:t>
            </w:r>
          </w:p>
        </w:tc>
      </w:tr>
    </w:tbl>
    <w:p w14:paraId="1B730A2C" w14:textId="77777777" w:rsidR="008338F0" w:rsidRPr="00603221" w:rsidRDefault="008338F0">
      <w:pPr>
        <w:pStyle w:val="normalwithoutspacing"/>
      </w:pPr>
    </w:p>
    <w:p w14:paraId="2759FB40" w14:textId="77777777" w:rsidR="008338F0" w:rsidRPr="00603221" w:rsidRDefault="003355E7">
      <w:pPr>
        <w:pStyle w:val="normalwithoutspacing"/>
      </w:pPr>
      <w:r w:rsidRPr="00603221">
        <w:rPr>
          <w:b/>
        </w:rPr>
        <w:t xml:space="preserve">Είδος Αναθέτουσας Αρχής </w:t>
      </w:r>
    </w:p>
    <w:p w14:paraId="420881BE"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9700CA">
        <w:t>.</w:t>
      </w:r>
      <w:r w:rsidR="00DB2700" w:rsidRPr="00603221">
        <w:t xml:space="preserve"> </w:t>
      </w:r>
    </w:p>
    <w:p w14:paraId="5B663867" w14:textId="77777777" w:rsidR="006F0660" w:rsidRDefault="006F0660">
      <w:pPr>
        <w:pStyle w:val="normalwithoutspacing"/>
        <w:rPr>
          <w:b/>
        </w:rPr>
      </w:pPr>
    </w:p>
    <w:p w14:paraId="7B8EB436" w14:textId="77777777" w:rsidR="008338F0" w:rsidRPr="00402C5B" w:rsidRDefault="003355E7" w:rsidP="53DBD911">
      <w:pPr>
        <w:pStyle w:val="normalwithoutspacing"/>
        <w:rPr>
          <w:b/>
          <w:bCs/>
        </w:rPr>
      </w:pPr>
      <w:r w:rsidRPr="53DBD911">
        <w:rPr>
          <w:b/>
          <w:bCs/>
        </w:rPr>
        <w:t>Κύρια δραστηριότητα Α</w:t>
      </w:r>
      <w:r w:rsidR="00402C5B" w:rsidRPr="00402C5B">
        <w:rPr>
          <w:b/>
          <w:bCs/>
        </w:rPr>
        <w:t>.</w:t>
      </w:r>
      <w:r w:rsidR="11F2C15A" w:rsidRPr="53DBD911">
        <w:rPr>
          <w:b/>
          <w:bCs/>
        </w:rPr>
        <w:t xml:space="preserve"> Α</w:t>
      </w:r>
      <w:r w:rsidR="00402C5B" w:rsidRPr="00402C5B">
        <w:rPr>
          <w:b/>
          <w:bCs/>
        </w:rPr>
        <w:t>.</w:t>
      </w:r>
    </w:p>
    <w:p w14:paraId="2CA471EE"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3BB38A1C"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8E63A5">
        <w:t>.</w:t>
      </w:r>
      <w:r w:rsidRPr="00603221">
        <w:t xml:space="preserve"> </w:t>
      </w:r>
    </w:p>
    <w:p w14:paraId="71C6150F" w14:textId="77777777" w:rsidR="006F0660" w:rsidRDefault="006F0660" w:rsidP="00D157B7">
      <w:pPr>
        <w:suppressAutoHyphens w:val="0"/>
        <w:spacing w:after="0"/>
        <w:jc w:val="left"/>
        <w:rPr>
          <w:b/>
          <w:lang w:val="el-GR"/>
        </w:rPr>
      </w:pPr>
    </w:p>
    <w:p w14:paraId="5722C5D3"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6C0C26B6" w14:textId="77777777" w:rsidR="002E1FDE" w:rsidRDefault="003355E7" w:rsidP="53DBD911">
      <w:pPr>
        <w:pStyle w:val="normalwithoutspacing"/>
        <w:ind w:left="567" w:hanging="567"/>
      </w:pPr>
      <w:r>
        <w:t>α)</w:t>
      </w:r>
      <w: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t xml:space="preserve"> και μέσω της διαδικτυακής πύλης της Αναθέτουσας Αρχής </w:t>
      </w:r>
      <w:hyperlink r:id="rId17" w:history="1">
        <w:r w:rsidR="00154623" w:rsidRPr="53DBD911">
          <w:rPr>
            <w:rStyle w:val="-"/>
          </w:rPr>
          <w:t>http://www.ktpae.gr</w:t>
        </w:r>
      </w:hyperlink>
      <w:r w:rsidR="30671AE8" w:rsidRPr="53DBD911">
        <w:rPr>
          <w:rStyle w:val="-"/>
        </w:rPr>
        <w:t>.</w:t>
      </w:r>
    </w:p>
    <w:p w14:paraId="29360603" w14:textId="212D68DD" w:rsidR="00154623" w:rsidRPr="00603221" w:rsidRDefault="006F0660" w:rsidP="006F0660">
      <w:pPr>
        <w:pStyle w:val="normalwithoutspacing"/>
        <w:ind w:left="567" w:hanging="567"/>
      </w:pPr>
      <w:r>
        <w:t xml:space="preserve">β)  </w:t>
      </w:r>
      <w:r w:rsidR="00B64DC7" w:rsidRPr="00B64DC7">
        <w:t xml:space="preserve">   </w:t>
      </w:r>
      <w:r w:rsidR="00154623">
        <w:t>Κάθε είδους επικοινωνία και ανταλλαγή πληροφοριών πραγματοποιείται μέσω της διαδικτυακής πύλης www.promitheus.gov.gr του Ε.Σ.Η.ΔΗ.Σ.</w:t>
      </w:r>
    </w:p>
    <w:p w14:paraId="1891582A"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18" w:history="1">
        <w:r w:rsidR="003355E7" w:rsidRPr="00603221">
          <w:rPr>
            <w:rStyle w:val="-"/>
            <w:shd w:val="clear" w:color="auto" w:fill="FFFFFF"/>
          </w:rPr>
          <w:t>www.promitheus.gov.gr</w:t>
        </w:r>
      </w:hyperlink>
      <w:r w:rsidR="003355E7" w:rsidRPr="00603221">
        <w:rPr>
          <w:color w:val="000000"/>
          <w:shd w:val="clear" w:color="auto" w:fill="FFFFFF"/>
        </w:rPr>
        <w:t xml:space="preserve"> </w:t>
      </w:r>
      <w:r w:rsidR="5F96D6CE" w:rsidRPr="00603221">
        <w:rPr>
          <w:color w:val="000000"/>
          <w:shd w:val="clear" w:color="auto" w:fill="FFFFFF"/>
        </w:rPr>
        <w:t>.</w:t>
      </w:r>
    </w:p>
    <w:p w14:paraId="1AF00A24" w14:textId="77777777" w:rsidR="002E1FDE" w:rsidRPr="00603221" w:rsidRDefault="002E1FDE" w:rsidP="00FD40D7">
      <w:pPr>
        <w:pStyle w:val="normalwithoutspacing"/>
      </w:pPr>
    </w:p>
    <w:p w14:paraId="05C1DA7A" w14:textId="77777777" w:rsidR="008338F0" w:rsidRPr="00B753F1" w:rsidRDefault="003355E7" w:rsidP="00B753F1">
      <w:pPr>
        <w:pStyle w:val="2"/>
        <w:numPr>
          <w:ilvl w:val="1"/>
          <w:numId w:val="19"/>
        </w:numPr>
        <w:rPr>
          <w:lang w:val="el-GR"/>
        </w:rPr>
      </w:pPr>
      <w:bookmarkStart w:id="13" w:name="_Ref89085315"/>
      <w:bookmarkStart w:id="14" w:name="_Toc97194257"/>
      <w:bookmarkStart w:id="15" w:name="_Toc97194406"/>
      <w:bookmarkStart w:id="16" w:name="_Toc158368163"/>
      <w:r w:rsidRPr="00B753F1">
        <w:rPr>
          <w:lang w:val="el-GR"/>
        </w:rPr>
        <w:t>Στοιχεία Διαδικασίας - Χρηματοδότηση</w:t>
      </w:r>
      <w:bookmarkEnd w:id="13"/>
      <w:bookmarkEnd w:id="14"/>
      <w:bookmarkEnd w:id="15"/>
      <w:bookmarkEnd w:id="16"/>
    </w:p>
    <w:p w14:paraId="78E73429" w14:textId="77777777" w:rsidR="008338F0" w:rsidRPr="00603221" w:rsidRDefault="003355E7">
      <w:pPr>
        <w:rPr>
          <w:lang w:val="el-GR"/>
        </w:rPr>
      </w:pPr>
      <w:r w:rsidRPr="00603221">
        <w:rPr>
          <w:b/>
          <w:lang w:val="el-GR"/>
        </w:rPr>
        <w:t xml:space="preserve">Είδος διαδικασίας </w:t>
      </w:r>
    </w:p>
    <w:p w14:paraId="58C911CA"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34BC46D4" w14:textId="77777777" w:rsidR="008338F0" w:rsidRPr="00603221" w:rsidRDefault="008338F0">
      <w:pPr>
        <w:pStyle w:val="normalwithoutspacing"/>
      </w:pPr>
    </w:p>
    <w:p w14:paraId="35F601B1" w14:textId="77777777" w:rsidR="008338F0" w:rsidRPr="00603221" w:rsidRDefault="003355E7">
      <w:pPr>
        <w:pStyle w:val="normalwithoutspacing"/>
      </w:pPr>
      <w:r w:rsidRPr="00603221">
        <w:rPr>
          <w:b/>
        </w:rPr>
        <w:t>Χρηματοδότηση της σύμβασης</w:t>
      </w:r>
    </w:p>
    <w:p w14:paraId="39ABB280" w14:textId="77777777" w:rsidR="0075749F" w:rsidRPr="00920804" w:rsidRDefault="0075749F" w:rsidP="0075749F">
      <w:pPr>
        <w:pStyle w:val="normalwithoutspacing"/>
      </w:pPr>
      <w:r w:rsidRPr="00920804">
        <w:t xml:space="preserve">Φορέας χρηματοδότησης της Σύμβασης είναι το Υπουργείο </w:t>
      </w:r>
      <w:r>
        <w:t>Τουρισμού</w:t>
      </w:r>
      <w:r w:rsidRPr="00920804">
        <w:t xml:space="preserve">. </w:t>
      </w:r>
    </w:p>
    <w:p w14:paraId="0AEBB21E" w14:textId="77777777" w:rsidR="0075749F" w:rsidRPr="00092F07" w:rsidRDefault="0075749F" w:rsidP="0075749F">
      <w:pPr>
        <w:pStyle w:val="normalwithoutspacing"/>
      </w:pPr>
      <w:r w:rsidRPr="00920804">
        <w:lastRenderedPageBreak/>
        <w:t xml:space="preserve">Η δαπάνη επιχορηγείται </w:t>
      </w:r>
      <w:r>
        <w:t>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587676">
        <w:rPr>
          <w:vertAlign w:val="superscript"/>
        </w:rPr>
        <w:t>ο</w:t>
      </w:r>
      <w:r>
        <w:t xml:space="preserve"> κύκλο κατ’ εφαρμογή των διατάξεων του άρθρου 45Α του ν. 4933/2022 (Α’ 99)</w:t>
      </w:r>
      <w:r w:rsidRPr="00920804">
        <w:t>.</w:t>
      </w:r>
    </w:p>
    <w:p w14:paraId="62A39082" w14:textId="556F5D9D" w:rsidR="008338F0" w:rsidRPr="00B753F1" w:rsidRDefault="003355E7" w:rsidP="00B753F1">
      <w:pPr>
        <w:pStyle w:val="2"/>
        <w:numPr>
          <w:ilvl w:val="1"/>
          <w:numId w:val="19"/>
        </w:numPr>
        <w:rPr>
          <w:lang w:val="el-GR"/>
        </w:rPr>
      </w:pPr>
      <w:bookmarkStart w:id="17" w:name="_Toc97194258"/>
      <w:bookmarkStart w:id="18" w:name="_Toc97194407"/>
      <w:bookmarkStart w:id="19" w:name="_Toc158368164"/>
      <w:r w:rsidRPr="00B753F1">
        <w:rPr>
          <w:lang w:val="el-GR"/>
        </w:rPr>
        <w:t>Συνοπτική Περιγραφή φυσικού και οικονομικού αντικειμένου της σύμβασης</w:t>
      </w:r>
      <w:bookmarkEnd w:id="17"/>
      <w:bookmarkEnd w:id="18"/>
      <w:bookmarkEnd w:id="19"/>
      <w:r w:rsidRPr="00B753F1">
        <w:rPr>
          <w:lang w:val="el-GR"/>
        </w:rPr>
        <w:t xml:space="preserve"> </w:t>
      </w:r>
    </w:p>
    <w:p w14:paraId="37EBBEB1" w14:textId="77777777" w:rsidR="008017D5" w:rsidRPr="00B83A61" w:rsidRDefault="008017D5" w:rsidP="000E3C4E">
      <w:pPr>
        <w:suppressAutoHyphens w:val="0"/>
        <w:spacing w:after="91" w:line="236" w:lineRule="auto"/>
        <w:rPr>
          <w:lang w:val="el-GR"/>
        </w:rPr>
      </w:pPr>
      <w:r w:rsidRPr="53DBD911">
        <w:rPr>
          <w:lang w:val="el-GR"/>
        </w:rPr>
        <w:t xml:space="preserve">Αντικείμενο του έργου είναι η 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FC4AF3" w:rsidRPr="53DBD911">
        <w:rPr>
          <w:lang w:val="el-GR"/>
        </w:rPr>
        <w:t>"</w:t>
      </w:r>
      <w:r w:rsidR="00283561" w:rsidRPr="53DBD911">
        <w:rPr>
          <w:lang w:val="el-GR"/>
        </w:rPr>
        <w:t>Τουρισμός για όλους</w:t>
      </w:r>
      <w:r w:rsidR="18EC0867" w:rsidRPr="53DBD911">
        <w:rPr>
          <w:lang w:val="el-GR"/>
        </w:rPr>
        <w:t xml:space="preserve"> 2024</w:t>
      </w:r>
      <w:r w:rsidR="00FC4AF3" w:rsidRPr="53DBD911">
        <w:rPr>
          <w:lang w:val="el-GR"/>
        </w:rPr>
        <w:t>»</w:t>
      </w:r>
      <w:r w:rsidR="00C31F94" w:rsidRPr="53DBD911">
        <w:rPr>
          <w:lang w:val="el-GR"/>
        </w:rPr>
        <w:t xml:space="preserve">. </w:t>
      </w:r>
    </w:p>
    <w:p w14:paraId="69FF629E" w14:textId="77777777" w:rsidR="006D3DA7" w:rsidRDefault="003355E7" w:rsidP="53DBD911">
      <w:pPr>
        <w:suppressAutoHyphens w:val="0"/>
        <w:spacing w:after="91" w:line="236" w:lineRule="auto"/>
        <w:rPr>
          <w:rFonts w:cstheme="minorBidi"/>
          <w:lang w:val="el-GR"/>
        </w:rPr>
      </w:pPr>
      <w:r w:rsidRPr="53DBD911">
        <w:rPr>
          <w:lang w:val="el-GR"/>
        </w:rPr>
        <w:t xml:space="preserve">Οι παρεχόμενες υπηρεσίες κατατάσσονται στους ακόλουθους κωδικούς του Κοινού Λεξιλογίου δημοσίων συμβάσεων (CPV): </w:t>
      </w:r>
      <w:r w:rsidR="00AD3E33" w:rsidRPr="53DBD911">
        <w:rPr>
          <w:rFonts w:cstheme="minorBidi"/>
          <w:lang w:val="el-GR"/>
        </w:rPr>
        <w:t>79410000-1</w:t>
      </w:r>
      <w:r w:rsidRPr="00402C5B">
        <w:rPr>
          <w:lang w:val="el-GR"/>
        </w:rPr>
        <w:tab/>
      </w:r>
      <w:r w:rsidR="00AD3E33" w:rsidRPr="53DBD911">
        <w:rPr>
          <w:rFonts w:cstheme="minorBidi"/>
          <w:lang w:val="el-GR"/>
        </w:rPr>
        <w:t>Υπηρεσίες παροχής επιχειρηματικών συμβουλών και συμβουλών σε θέματα διαχείρισης</w:t>
      </w:r>
      <w:r w:rsidR="006D3DA7" w:rsidRPr="53DBD911">
        <w:rPr>
          <w:rFonts w:cstheme="minorBidi"/>
          <w:lang w:val="el-GR"/>
        </w:rPr>
        <w:t>.</w:t>
      </w:r>
    </w:p>
    <w:p w14:paraId="05772AD5" w14:textId="77777777" w:rsidR="00AD3E33" w:rsidRPr="00AD3E33" w:rsidRDefault="00283561">
      <w:pPr>
        <w:rPr>
          <w:lang w:val="el-GR"/>
        </w:rPr>
      </w:pPr>
      <w:r w:rsidRPr="00283561">
        <w:rPr>
          <w:lang w:val="el-GR"/>
        </w:rPr>
        <w:t>Συνολική  εκτιμώμενη αξία σύμβασης €213.000,00 μη Περιλαμβανομένου ΦΠΑ, προϋπολογισμός με ΦΠΑ: €264.120,00, ΦΠΑ 24% €51.120,00</w:t>
      </w:r>
      <w:r w:rsidR="00AD3E33" w:rsidRPr="00AD3E33">
        <w:rPr>
          <w:lang w:val="el-GR"/>
        </w:rPr>
        <w:t>.</w:t>
      </w:r>
    </w:p>
    <w:p w14:paraId="47B2E247" w14:textId="77777777" w:rsidR="008338F0" w:rsidRPr="00603221" w:rsidRDefault="003355E7">
      <w:pPr>
        <w:rPr>
          <w:lang w:val="el-GR"/>
        </w:rPr>
      </w:pPr>
      <w:r w:rsidRPr="53DBD911">
        <w:rPr>
          <w:lang w:val="el-GR"/>
        </w:rPr>
        <w:t>Η διάρκεια της σύμβασης ορίζεται</w:t>
      </w:r>
      <w:r w:rsidR="00E1337D" w:rsidRPr="53DBD911">
        <w:rPr>
          <w:lang w:val="el-GR"/>
        </w:rPr>
        <w:t xml:space="preserve"> </w:t>
      </w:r>
      <w:r w:rsidRPr="00402C5B">
        <w:rPr>
          <w:b/>
          <w:bCs/>
          <w:lang w:val="el-GR"/>
        </w:rPr>
        <w:t xml:space="preserve">σε </w:t>
      </w:r>
      <w:r w:rsidR="126FC31E" w:rsidRPr="00402C5B">
        <w:rPr>
          <w:b/>
          <w:bCs/>
          <w:lang w:val="el-GR"/>
        </w:rPr>
        <w:t>δώδεκα</w:t>
      </w:r>
      <w:r w:rsidR="00811DED" w:rsidRPr="00402C5B">
        <w:rPr>
          <w:b/>
          <w:bCs/>
          <w:lang w:val="el-GR"/>
        </w:rPr>
        <w:t xml:space="preserve"> (</w:t>
      </w:r>
      <w:r w:rsidR="569879E0" w:rsidRPr="00402C5B">
        <w:rPr>
          <w:b/>
          <w:bCs/>
          <w:lang w:val="el-GR"/>
        </w:rPr>
        <w:t>12</w:t>
      </w:r>
      <w:r w:rsidR="00811DED" w:rsidRPr="00402C5B">
        <w:rPr>
          <w:b/>
          <w:bCs/>
          <w:lang w:val="el-GR"/>
        </w:rPr>
        <w:t>) μήνες</w:t>
      </w:r>
      <w:r w:rsidR="002E6472" w:rsidRPr="00402C5B">
        <w:rPr>
          <w:b/>
          <w:bCs/>
          <w:lang w:val="el-GR"/>
        </w:rPr>
        <w:t>.</w:t>
      </w:r>
    </w:p>
    <w:p w14:paraId="349FA0C6" w14:textId="77777777"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496625830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603221">
        <w:rPr>
          <w:lang w:val="el-GR"/>
        </w:rPr>
        <w:t>ΠΑΡΑΡΤΗΜΑ Ι – Αναλυτική Περιγραφή Φυσικού και Οικονομικού Αντικειμένου της Σύμβασης</w:t>
      </w:r>
      <w:r w:rsidR="006E78FF">
        <w:fldChar w:fldCharType="end"/>
      </w:r>
      <w:r w:rsidRPr="00603221">
        <w:rPr>
          <w:lang w:val="el-GR"/>
        </w:rPr>
        <w:t xml:space="preserve"> ή σε άλλο περιγραφικό έγγραφο της παρούσας διακήρυξης. </w:t>
      </w:r>
    </w:p>
    <w:p w14:paraId="6AE7A3BE" w14:textId="77777777" w:rsidR="00FD40D7" w:rsidRDefault="003355E7" w:rsidP="00A00118">
      <w:pPr>
        <w:pStyle w:val="normalwithoutspacing"/>
      </w:pPr>
      <w:bookmarkStart w:id="20"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0"/>
    <w:p w14:paraId="5381ABBB" w14:textId="77777777" w:rsidR="008338F0" w:rsidRPr="00745634" w:rsidRDefault="008338F0" w:rsidP="00FD40D7">
      <w:pPr>
        <w:rPr>
          <w:lang w:val="el-GR"/>
        </w:rPr>
      </w:pPr>
    </w:p>
    <w:p w14:paraId="30A5FA94" w14:textId="77777777" w:rsidR="008338F0" w:rsidRPr="00B753F1" w:rsidRDefault="003355E7" w:rsidP="00B753F1">
      <w:pPr>
        <w:pStyle w:val="2"/>
        <w:numPr>
          <w:ilvl w:val="1"/>
          <w:numId w:val="19"/>
        </w:numPr>
        <w:rPr>
          <w:lang w:val="el-GR"/>
        </w:rPr>
      </w:pPr>
      <w:r w:rsidRPr="00B753F1">
        <w:rPr>
          <w:lang w:val="el-GR"/>
        </w:rPr>
        <w:tab/>
      </w:r>
      <w:bookmarkStart w:id="21" w:name="_Toc97194259"/>
      <w:bookmarkStart w:id="22" w:name="_Toc97194408"/>
      <w:bookmarkStart w:id="23" w:name="_Toc158368165"/>
      <w:r w:rsidRPr="00B753F1">
        <w:rPr>
          <w:lang w:val="el-GR"/>
        </w:rPr>
        <w:t>Θεσμικό πλαίσιο</w:t>
      </w:r>
      <w:bookmarkEnd w:id="21"/>
      <w:bookmarkEnd w:id="22"/>
      <w:bookmarkEnd w:id="23"/>
      <w:r w:rsidRPr="00B753F1">
        <w:rPr>
          <w:lang w:val="el-GR"/>
        </w:rPr>
        <w:t xml:space="preserve"> </w:t>
      </w:r>
    </w:p>
    <w:p w14:paraId="6A8ACAD7" w14:textId="77777777" w:rsidR="00402C5B" w:rsidRPr="00603221" w:rsidRDefault="00402C5B" w:rsidP="00402C5B">
      <w:pPr>
        <w:tabs>
          <w:tab w:val="left" w:pos="284"/>
        </w:tabs>
        <w:rPr>
          <w:lang w:val="el-GR"/>
        </w:rPr>
      </w:pPr>
      <w:bookmarkStart w:id="24" w:name="_Hlk147319640"/>
      <w:bookmarkStart w:id="25" w:name="_Hlk71646966"/>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bookmarkEnd w:id="24"/>
    <w:p w14:paraId="333410EB"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 Α.88 του Ν. 1892/1990 «Για τον εκσυγχρονισμό και την ανάπτυξη και άλλες διατάξεις» (ΦΕΚ 101/Α/31-07-1990).</w:t>
      </w:r>
    </w:p>
    <w:p w14:paraId="6F79D286"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F8E3FA3"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Ν.2690/1999 (Α’ 45) «Κύρωση του Κώδικα Διοικητικής Διαδικασίας και άλλες διατάξεις» και ιδίως των άρθρων 1,2, 7, 11 και 13 έως 15</w:t>
      </w:r>
    </w:p>
    <w:p w14:paraId="7F2C2BD9"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2859/2000 “Κύρωση Κώδικα Φόρου Προστιθέμενης Αξίας” (ΦΕΚ 248/Α/07-11-2000).</w:t>
      </w:r>
    </w:p>
    <w:p w14:paraId="5C9B29A7" w14:textId="77777777" w:rsidR="00135E26" w:rsidRPr="00135E26" w:rsidRDefault="00135E26" w:rsidP="00135E26">
      <w:pPr>
        <w:numPr>
          <w:ilvl w:val="0"/>
          <w:numId w:val="51"/>
        </w:numPr>
        <w:suppressAutoHyphens w:val="0"/>
        <w:snapToGrid w:val="0"/>
        <w:spacing w:before="120" w:after="0" w:line="300" w:lineRule="auto"/>
        <w:ind w:left="360"/>
        <w:rPr>
          <w:lang w:val="el-GR"/>
        </w:rPr>
      </w:pPr>
      <w:r w:rsidRPr="00135E26">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135E26">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135E26">
        <w:t>L</w:t>
      </w:r>
      <w:r w:rsidRPr="00135E26">
        <w:rPr>
          <w:lang w:val="el-GR"/>
        </w:rPr>
        <w:t xml:space="preserve"> 156/16.6.2012) στο ελληνικό δίκαιο, τροποποίηση του ν. 3419/2005 (Α 297) και άλλες διατάξεις» (ΦΕΚ 265/Α/23-12-2014) και ισχύει.</w:t>
      </w:r>
    </w:p>
    <w:p w14:paraId="4799D564" w14:textId="77777777" w:rsidR="00135E26" w:rsidRPr="00135E26" w:rsidRDefault="00135E26" w:rsidP="00135E26">
      <w:pPr>
        <w:numPr>
          <w:ilvl w:val="0"/>
          <w:numId w:val="51"/>
        </w:numPr>
        <w:suppressAutoHyphens w:val="0"/>
        <w:snapToGrid w:val="0"/>
        <w:spacing w:before="120" w:after="0"/>
        <w:ind w:left="360"/>
        <w:rPr>
          <w:iCs/>
          <w:lang w:eastAsia="en-US"/>
        </w:rPr>
      </w:pPr>
      <w:r w:rsidRPr="00135E26">
        <w:rPr>
          <w:iCs/>
          <w:lang w:val="el-GR" w:eastAsia="en-US"/>
        </w:rPr>
        <w:t xml:space="preserve">Τον </w:t>
      </w:r>
      <w:r w:rsidRPr="00135E26">
        <w:rPr>
          <w:iCs/>
          <w:lang w:eastAsia="en-US"/>
        </w:rPr>
        <w:t>N</w:t>
      </w:r>
      <w:r w:rsidRPr="00135E26">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135E26">
        <w:rPr>
          <w:iCs/>
          <w:lang w:eastAsia="en-US"/>
        </w:rPr>
        <w:t>(ΦΕΚ 309/A/31-12-2003), όπ</w:t>
      </w:r>
      <w:proofErr w:type="spellStart"/>
      <w:r w:rsidRPr="00135E26">
        <w:rPr>
          <w:iCs/>
          <w:lang w:eastAsia="en-US"/>
        </w:rPr>
        <w:t>ως</w:t>
      </w:r>
      <w:proofErr w:type="spellEnd"/>
      <w:r w:rsidRPr="00135E26">
        <w:rPr>
          <w:iCs/>
          <w:lang w:eastAsia="en-US"/>
        </w:rPr>
        <w:t xml:space="preserve"> </w:t>
      </w:r>
      <w:proofErr w:type="spellStart"/>
      <w:r w:rsidRPr="00135E26">
        <w:rPr>
          <w:iCs/>
          <w:lang w:eastAsia="en-US"/>
        </w:rPr>
        <w:t>τρο</w:t>
      </w:r>
      <w:proofErr w:type="spellEnd"/>
      <w:r w:rsidRPr="00135E26">
        <w:rPr>
          <w:iCs/>
          <w:lang w:eastAsia="en-US"/>
        </w:rPr>
        <w:t xml:space="preserve">ποποιήθηκε και </w:t>
      </w:r>
      <w:proofErr w:type="spellStart"/>
      <w:r w:rsidRPr="00135E26">
        <w:rPr>
          <w:iCs/>
          <w:lang w:eastAsia="en-US"/>
        </w:rPr>
        <w:t>ισχύει</w:t>
      </w:r>
      <w:proofErr w:type="spellEnd"/>
      <w:r w:rsidRPr="00135E26">
        <w:rPr>
          <w:iCs/>
          <w:lang w:eastAsia="en-US"/>
        </w:rPr>
        <w:t>.</w:t>
      </w:r>
    </w:p>
    <w:p w14:paraId="739C427A" w14:textId="77777777" w:rsidR="00135E26" w:rsidRPr="00135E26" w:rsidRDefault="00135E26" w:rsidP="00135E26">
      <w:pPr>
        <w:numPr>
          <w:ilvl w:val="0"/>
          <w:numId w:val="51"/>
        </w:numPr>
        <w:suppressAutoHyphens w:val="0"/>
        <w:snapToGrid w:val="0"/>
        <w:spacing w:before="120" w:after="0"/>
        <w:ind w:left="360"/>
        <w:rPr>
          <w:iCs/>
          <w:lang w:eastAsia="en-US"/>
        </w:rPr>
      </w:pPr>
      <w:r w:rsidRPr="00135E26">
        <w:rPr>
          <w:iCs/>
          <w:lang w:val="el-GR" w:eastAsia="en-US"/>
        </w:rPr>
        <w:lastRenderedPageBreak/>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135E26">
        <w:rPr>
          <w:iCs/>
          <w:lang w:eastAsia="en-US"/>
        </w:rPr>
        <w:t>1108437/2565/ΔΟΣ/15-11-2005 απ</w:t>
      </w:r>
      <w:proofErr w:type="spellStart"/>
      <w:r w:rsidRPr="00135E26">
        <w:rPr>
          <w:iCs/>
          <w:lang w:eastAsia="en-US"/>
        </w:rPr>
        <w:t>όφ</w:t>
      </w:r>
      <w:proofErr w:type="spellEnd"/>
      <w:r w:rsidRPr="00135E26">
        <w:rPr>
          <w:iCs/>
          <w:lang w:eastAsia="en-US"/>
        </w:rPr>
        <w:t xml:space="preserve">αση </w:t>
      </w:r>
      <w:proofErr w:type="spellStart"/>
      <w:r w:rsidRPr="00135E26">
        <w:rPr>
          <w:iCs/>
          <w:lang w:eastAsia="en-US"/>
        </w:rPr>
        <w:t>του</w:t>
      </w:r>
      <w:proofErr w:type="spellEnd"/>
      <w:r w:rsidRPr="00135E26">
        <w:rPr>
          <w:iCs/>
          <w:lang w:eastAsia="en-US"/>
        </w:rPr>
        <w:t xml:space="preserve"> </w:t>
      </w:r>
      <w:proofErr w:type="spellStart"/>
      <w:r w:rsidRPr="00135E26">
        <w:rPr>
          <w:iCs/>
          <w:lang w:eastAsia="en-US"/>
        </w:rPr>
        <w:t>Υφυ</w:t>
      </w:r>
      <w:proofErr w:type="spellEnd"/>
      <w:r w:rsidRPr="00135E26">
        <w:rPr>
          <w:iCs/>
          <w:lang w:eastAsia="en-US"/>
        </w:rPr>
        <w:t xml:space="preserve">πουργού </w:t>
      </w:r>
      <w:proofErr w:type="spellStart"/>
      <w:r w:rsidRPr="00135E26">
        <w:rPr>
          <w:iCs/>
          <w:lang w:eastAsia="en-US"/>
        </w:rPr>
        <w:t>Οικονομί</w:t>
      </w:r>
      <w:proofErr w:type="spellEnd"/>
      <w:r w:rsidRPr="00135E26">
        <w:rPr>
          <w:iCs/>
          <w:lang w:eastAsia="en-US"/>
        </w:rPr>
        <w:t xml:space="preserve">ας και </w:t>
      </w:r>
      <w:proofErr w:type="spellStart"/>
      <w:proofErr w:type="gramStart"/>
      <w:r w:rsidRPr="00135E26">
        <w:rPr>
          <w:iCs/>
          <w:lang w:eastAsia="en-US"/>
        </w:rPr>
        <w:t>Οικονομικών</w:t>
      </w:r>
      <w:proofErr w:type="spellEnd"/>
      <w:r w:rsidRPr="00135E26">
        <w:rPr>
          <w:iCs/>
          <w:lang w:eastAsia="en-US"/>
        </w:rPr>
        <w:t xml:space="preserve"> .</w:t>
      </w:r>
      <w:proofErr w:type="gramEnd"/>
    </w:p>
    <w:p w14:paraId="4CAF4AC4"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3389/2005 «Συμπράξεις Δημόσιου και Ιδιωτικού Τομέα» (ΦΕΚ 232/Α/ 22-09-2005).</w:t>
      </w:r>
    </w:p>
    <w:p w14:paraId="7BD41233"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3419/2005 “Γενικό Εμπορικό Μητρώο (Γ.Ε.ΜΗ.) και Εκσυγχρονισμός της Επιμελητηριακής Νομοθεσίας” (ΦΕΚ 297/Α/06-12-2005).</w:t>
      </w:r>
    </w:p>
    <w:p w14:paraId="11CB15EE" w14:textId="77777777" w:rsidR="00135E26" w:rsidRPr="00135E26" w:rsidRDefault="00135E26" w:rsidP="00135E26">
      <w:pPr>
        <w:numPr>
          <w:ilvl w:val="0"/>
          <w:numId w:val="51"/>
        </w:numPr>
        <w:suppressAutoHyphens w:val="0"/>
        <w:snapToGrid w:val="0"/>
        <w:spacing w:before="120" w:after="0"/>
        <w:ind w:left="360"/>
        <w:rPr>
          <w:iCs/>
          <w:lang w:eastAsia="en-US"/>
        </w:rPr>
      </w:pPr>
      <w:r w:rsidRPr="00135E26">
        <w:rPr>
          <w:iCs/>
          <w:lang w:val="el-GR" w:eastAsia="en-US"/>
        </w:rPr>
        <w:t xml:space="preserve">Τον </w:t>
      </w:r>
      <w:r w:rsidRPr="00135E26">
        <w:rPr>
          <w:iCs/>
          <w:lang w:eastAsia="en-US"/>
        </w:rPr>
        <w:t>N</w:t>
      </w:r>
      <w:r w:rsidRPr="00135E26">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135E26">
        <w:rPr>
          <w:iCs/>
          <w:lang w:eastAsia="en-US"/>
        </w:rPr>
        <w:t>ΦΕΚ (967/Β/21-07-2006).</w:t>
      </w:r>
    </w:p>
    <w:p w14:paraId="3715186A"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Την υπ’ </w:t>
      </w:r>
      <w:proofErr w:type="spellStart"/>
      <w:r w:rsidRPr="00135E26">
        <w:rPr>
          <w:iCs/>
          <w:lang w:val="el-GR" w:eastAsia="en-US"/>
        </w:rPr>
        <w:t>αρ</w:t>
      </w:r>
      <w:proofErr w:type="spellEnd"/>
      <w:r w:rsidRPr="00135E26">
        <w:rPr>
          <w:iCs/>
          <w:lang w:val="el-GR"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135E26">
        <w:rPr>
          <w:iCs/>
          <w:lang w:eastAsia="en-US"/>
        </w:rPr>
        <w:t>B</w:t>
      </w:r>
      <w:r w:rsidRPr="00135E26">
        <w:rPr>
          <w:iCs/>
          <w:lang w:val="el-GR" w:eastAsia="en-US"/>
        </w:rPr>
        <w:t>/23-08-2007).</w:t>
      </w:r>
    </w:p>
    <w:p w14:paraId="3F5662E4" w14:textId="77777777" w:rsidR="00135E26" w:rsidRPr="00135E26" w:rsidRDefault="00135E26" w:rsidP="00135E26">
      <w:pPr>
        <w:numPr>
          <w:ilvl w:val="0"/>
          <w:numId w:val="51"/>
        </w:numPr>
        <w:suppressAutoHyphens w:val="0"/>
        <w:snapToGrid w:val="0"/>
        <w:spacing w:before="120" w:after="0"/>
        <w:ind w:left="360"/>
        <w:rPr>
          <w:iCs/>
          <w:lang w:eastAsia="en-US"/>
        </w:rPr>
      </w:pPr>
      <w:r w:rsidRPr="00135E26">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135E26">
        <w:rPr>
          <w:iCs/>
          <w:lang w:eastAsia="en-US"/>
        </w:rPr>
        <w:t>N</w:t>
      </w:r>
      <w:r w:rsidRPr="00135E26">
        <w:rPr>
          <w:iCs/>
          <w:lang w:val="el-GR" w:eastAsia="en-US"/>
        </w:rPr>
        <w:t xml:space="preserve">. 3588/2007 (πτωχευτικός κώδικας) - </w:t>
      </w:r>
      <w:proofErr w:type="spellStart"/>
      <w:r w:rsidRPr="00135E26">
        <w:rPr>
          <w:iCs/>
          <w:lang w:val="el-GR" w:eastAsia="en-US"/>
        </w:rPr>
        <w:t>Προπτωχευτική</w:t>
      </w:r>
      <w:proofErr w:type="spellEnd"/>
      <w:r w:rsidRPr="00135E26">
        <w:rPr>
          <w:iCs/>
          <w:lang w:val="el-GR" w:eastAsia="en-US"/>
        </w:rPr>
        <w:t xml:space="preserve"> διαδικασία εξυγίανσης και άλλες διατάξεις.” </w:t>
      </w:r>
      <w:r w:rsidRPr="00135E26">
        <w:rPr>
          <w:iCs/>
          <w:lang w:eastAsia="en-US"/>
        </w:rPr>
        <w:t xml:space="preserve">(ΦΕΚ 204/Α/15-09-2011), </w:t>
      </w:r>
      <w:proofErr w:type="spellStart"/>
      <w:r w:rsidRPr="00135E26">
        <w:rPr>
          <w:iCs/>
          <w:lang w:eastAsia="en-US"/>
        </w:rPr>
        <w:t>εκτός</w:t>
      </w:r>
      <w:proofErr w:type="spellEnd"/>
      <w:r w:rsidRPr="00135E26">
        <w:rPr>
          <w:iCs/>
          <w:lang w:eastAsia="en-US"/>
        </w:rPr>
        <w:t xml:space="preserve"> </w:t>
      </w:r>
      <w:proofErr w:type="spellStart"/>
      <w:r w:rsidRPr="00135E26">
        <w:rPr>
          <w:iCs/>
          <w:lang w:eastAsia="en-US"/>
        </w:rPr>
        <w:t>της</w:t>
      </w:r>
      <w:proofErr w:type="spellEnd"/>
      <w:r w:rsidRPr="00135E26">
        <w:rPr>
          <w:iCs/>
          <w:lang w:eastAsia="en-US"/>
        </w:rPr>
        <w:t xml:space="preserve"> παρ. 3 </w:t>
      </w:r>
      <w:proofErr w:type="spellStart"/>
      <w:r w:rsidRPr="00135E26">
        <w:rPr>
          <w:iCs/>
          <w:lang w:eastAsia="en-US"/>
        </w:rPr>
        <w:t>του</w:t>
      </w:r>
      <w:proofErr w:type="spellEnd"/>
      <w:r w:rsidRPr="00135E26">
        <w:rPr>
          <w:iCs/>
          <w:lang w:eastAsia="en-US"/>
        </w:rPr>
        <w:t xml:space="preserve"> Α.2.</w:t>
      </w:r>
    </w:p>
    <w:p w14:paraId="701C8A22"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4152/2013 «Επείγοντα μέτρα εφαρμογής των νόμων 4046/2012, 4093/2012 και 4127/2013» (ΦΕΚ 107/Α/09-05-2013).</w:t>
      </w:r>
    </w:p>
    <w:p w14:paraId="11EC3B3B"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135E26">
        <w:rPr>
          <w:iCs/>
          <w:lang w:val="el-GR" w:eastAsia="en-US"/>
        </w:rPr>
        <w:t>υποκεφάλαιο</w:t>
      </w:r>
      <w:proofErr w:type="spellEnd"/>
      <w:r w:rsidRPr="00135E26">
        <w:rPr>
          <w:iCs/>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w:t>
      </w:r>
    </w:p>
    <w:p w14:paraId="2EA90A18"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 Π.Δ. 28/2015 “Κωδικοποίηση διατάξεων για την πρόσβαση σε δημόσια έγγραφα και στοιχεία» ΦΕΚ (34/Α/23-03-2015).</w:t>
      </w:r>
    </w:p>
    <w:p w14:paraId="25F51562"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46422233"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226D0F2"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135E26">
        <w:rPr>
          <w:iCs/>
          <w:lang w:eastAsia="en-US"/>
        </w:rPr>
        <w:t>EE</w:t>
      </w:r>
      <w:r w:rsidRPr="00135E26">
        <w:rPr>
          <w:iCs/>
          <w:lang w:val="el-GR" w:eastAsia="en-US"/>
        </w:rPr>
        <w:t xml:space="preserve"> </w:t>
      </w:r>
      <w:r w:rsidRPr="00135E26">
        <w:rPr>
          <w:iCs/>
          <w:lang w:eastAsia="en-US"/>
        </w:rPr>
        <w:t>L</w:t>
      </w:r>
      <w:r w:rsidRPr="00135E26">
        <w:rPr>
          <w:iCs/>
          <w:lang w:val="el-GR" w:eastAsia="en-US"/>
        </w:rPr>
        <w:t xml:space="preserve"> 94/1/28-03-2014) και άλλες διατάξεις» (ΦΕΚ 148/Α/08-08-2016). </w:t>
      </w:r>
    </w:p>
    <w:p w14:paraId="562ACC9F"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Το Π.Δ. 80/2016 περί αναλήψεως υποχρεώσεων από τους </w:t>
      </w:r>
      <w:proofErr w:type="spellStart"/>
      <w:r w:rsidRPr="00135E26">
        <w:rPr>
          <w:iCs/>
          <w:lang w:val="el-GR" w:eastAsia="en-US"/>
        </w:rPr>
        <w:t>Διατάκτες</w:t>
      </w:r>
      <w:proofErr w:type="spellEnd"/>
      <w:r w:rsidRPr="00135E26">
        <w:rPr>
          <w:iCs/>
          <w:lang w:val="el-GR" w:eastAsia="en-US"/>
        </w:rPr>
        <w:t xml:space="preserve"> (ΦΕΚ 145 Α’/05-08-2016) όπως ισχύει.</w:t>
      </w:r>
    </w:p>
    <w:p w14:paraId="42F8E194"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 Π.Δ. 39/2017 “Κανονισμός εξέτασης Προδικαστικών Προσφυγών ενώπιων της Αρχής Εξέτασης Προδικαστικών Προσφυγών” (ΦΕΚ 64/Α/04-05-2017).</w:t>
      </w:r>
    </w:p>
    <w:p w14:paraId="60F2C13B"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Το Α.39 του Ν. 4578/2018 «Μείωση ασφαλιστικών εισφορών και άλλες διατάξεις» (ΦΕΚ 200/Α/03-12-2018).</w:t>
      </w:r>
    </w:p>
    <w:p w14:paraId="5BEBE5CC"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Τη με αριθμό 3/2018 Γνωμοδότηση του Νομικού Συμβουλίου του Κράτους.</w:t>
      </w:r>
    </w:p>
    <w:p w14:paraId="03DBBC7F"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 από 13-07-2018 έντυπο της ΕΑΔΔΗΣΥ με θέμα: «ΥΠΟΧΡΕΩΣΕΙΣ ΔΗΜΟΣΙΕΥΣΕΩΝ ΣΤΟΝ ΕΘΝΙΚΟ ΤΥΠΟ ΚΑΤΑ ΤΟΝ Ν.4412/2016».</w:t>
      </w:r>
    </w:p>
    <w:p w14:paraId="1FDB1181" w14:textId="77777777" w:rsidR="00135E26" w:rsidRPr="00135E26" w:rsidRDefault="00135E26" w:rsidP="00135E26">
      <w:pPr>
        <w:numPr>
          <w:ilvl w:val="0"/>
          <w:numId w:val="51"/>
        </w:numPr>
        <w:suppressAutoHyphens w:val="0"/>
        <w:snapToGrid w:val="0"/>
        <w:spacing w:before="120" w:after="0" w:line="300" w:lineRule="auto"/>
        <w:ind w:left="360"/>
        <w:rPr>
          <w:lang w:eastAsia="en-US"/>
        </w:rPr>
      </w:pPr>
      <w:r w:rsidRPr="00135E26">
        <w:rPr>
          <w:lang w:val="el-GR" w:eastAsia="en-US"/>
        </w:rPr>
        <w:lastRenderedPageBreak/>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135E26">
        <w:rPr>
          <w:lang w:eastAsia="en-US"/>
        </w:rPr>
        <w:t>(ΦΕΚ 119/Α/08-07-2019).</w:t>
      </w:r>
    </w:p>
    <w:p w14:paraId="323B52A3"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4601/2019 “Εταιρικοί µ</w:t>
      </w:r>
      <w:proofErr w:type="spellStart"/>
      <w:r w:rsidRPr="00135E26">
        <w:rPr>
          <w:iCs/>
          <w:lang w:val="el-GR" w:eastAsia="en-US"/>
        </w:rPr>
        <w:t>ετασχηµατισµοί</w:t>
      </w:r>
      <w:proofErr w:type="spellEnd"/>
      <w:r w:rsidRPr="00135E26">
        <w:rPr>
          <w:iCs/>
          <w:lang w:val="el-GR" w:eastAsia="en-US"/>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28DE09B6" w14:textId="77777777" w:rsidR="00135E26" w:rsidRPr="00135E26" w:rsidRDefault="00135E26" w:rsidP="00135E26">
      <w:pPr>
        <w:numPr>
          <w:ilvl w:val="0"/>
          <w:numId w:val="51"/>
        </w:numPr>
        <w:suppressAutoHyphens w:val="0"/>
        <w:snapToGrid w:val="0"/>
        <w:spacing w:before="120" w:after="0"/>
        <w:ind w:left="360"/>
        <w:rPr>
          <w:iCs/>
          <w:lang w:eastAsia="en-US"/>
        </w:rPr>
      </w:pPr>
      <w:r w:rsidRPr="00135E26">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135E26">
        <w:rPr>
          <w:iCs/>
          <w:lang w:eastAsia="en-US"/>
        </w:rPr>
        <w:t>(ΦΕΚ 133/Α/07-08-2019).</w:t>
      </w:r>
    </w:p>
    <w:p w14:paraId="6927646E"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Τον Ν. 4635/2019 (ιδίως  των άρθρων 85 </w:t>
      </w:r>
      <w:proofErr w:type="spellStart"/>
      <w:r w:rsidRPr="00135E26">
        <w:rPr>
          <w:iCs/>
          <w:lang w:val="el-GR" w:eastAsia="en-US"/>
        </w:rPr>
        <w:t>επ</w:t>
      </w:r>
      <w:proofErr w:type="spellEnd"/>
      <w:r w:rsidRPr="00135E26">
        <w:rPr>
          <w:iCs/>
          <w:lang w:val="el-GR" w:eastAsia="en-US"/>
        </w:rPr>
        <w:t>.) “Επενδύω στην Ελλάδα και άλλες διατάξεις” (ΦΕΚ 167/Α/30-10-2019).</w:t>
      </w:r>
    </w:p>
    <w:p w14:paraId="2744BD95"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1329CD01"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45AA6AF7"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35D66A23"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 Π.Δ. 40/2020 «Οργανισμός του Υπουργείου Ψηφιακής Διακυβέρνησης» (ΦΕΚ 85 Α’/15-04-2020).</w:t>
      </w:r>
    </w:p>
    <w:p w14:paraId="7DB28379"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135E26">
        <w:rPr>
          <w:iCs/>
          <w:lang w:val="el-GR" w:eastAsia="en-US"/>
        </w:rPr>
        <w:t>κορωνοϊού</w:t>
      </w:r>
      <w:proofErr w:type="spellEnd"/>
      <w:r w:rsidRPr="00135E26">
        <w:rPr>
          <w:iCs/>
          <w:lang w:val="el-GR" w:eastAsia="en-US"/>
        </w:rPr>
        <w:t xml:space="preserve"> </w:t>
      </w:r>
      <w:r w:rsidRPr="00135E26">
        <w:rPr>
          <w:iCs/>
          <w:lang w:eastAsia="en-US"/>
        </w:rPr>
        <w:t>COVID</w:t>
      </w:r>
      <w:r w:rsidRPr="00135E26">
        <w:rPr>
          <w:iCs/>
          <w:lang w:val="el-GR" w:eastAsia="en-US"/>
        </w:rPr>
        <w:t>- 19, επείγουσες δημοσιονομικές και φορολογικές ρυθμίσεις και άλλες διατάξεις» (ΦΕΚ 17/</w:t>
      </w:r>
      <w:r w:rsidRPr="00135E26">
        <w:rPr>
          <w:iCs/>
          <w:lang w:eastAsia="en-US"/>
        </w:rPr>
        <w:t>A</w:t>
      </w:r>
      <w:r w:rsidRPr="00135E26">
        <w:rPr>
          <w:iCs/>
          <w:lang w:val="el-GR" w:eastAsia="en-US"/>
        </w:rPr>
        <w:t>/05-02-2021).</w:t>
      </w:r>
    </w:p>
    <w:p w14:paraId="446AB317" w14:textId="77777777" w:rsidR="00135E26" w:rsidRPr="00135E26" w:rsidRDefault="00135E26" w:rsidP="00135E26">
      <w:pPr>
        <w:numPr>
          <w:ilvl w:val="0"/>
          <w:numId w:val="51"/>
        </w:numPr>
        <w:suppressAutoHyphens w:val="0"/>
        <w:snapToGrid w:val="0"/>
        <w:spacing w:before="120" w:after="0" w:line="300" w:lineRule="auto"/>
        <w:ind w:left="360"/>
        <w:rPr>
          <w:lang w:val="el-GR" w:eastAsia="en-US"/>
        </w:rPr>
      </w:pPr>
      <w:r w:rsidRPr="00135E26">
        <w:rPr>
          <w:lang w:val="el-GR" w:eastAsia="en-US"/>
        </w:rPr>
        <w:t xml:space="preserve">Την υπ’ </w:t>
      </w:r>
      <w:proofErr w:type="spellStart"/>
      <w:r w:rsidRPr="00135E26">
        <w:rPr>
          <w:lang w:val="el-GR" w:eastAsia="en-US"/>
        </w:rPr>
        <w:t>αρ</w:t>
      </w:r>
      <w:proofErr w:type="spellEnd"/>
      <w:r w:rsidRPr="00135E26">
        <w:rPr>
          <w:lang w:val="el-GR" w:eastAsia="en-US"/>
        </w:rPr>
        <w:t xml:space="preserve">. 62564 Απόφαση του Υφυπουργού Ανάπτυξης &amp; Επενδύσεων “Σύστημα Διαχείρισης και Ελέγχου - Κανόνες </w:t>
      </w:r>
      <w:proofErr w:type="spellStart"/>
      <w:r w:rsidRPr="00135E26">
        <w:rPr>
          <w:lang w:val="el-GR" w:eastAsia="en-US"/>
        </w:rPr>
        <w:t>επιλεξιμότητας</w:t>
      </w:r>
      <w:proofErr w:type="spellEnd"/>
      <w:r w:rsidRPr="00135E26">
        <w:rPr>
          <w:lang w:val="el-GR" w:eastAsia="en-US"/>
        </w:rPr>
        <w:t xml:space="preserve"> δαπανών για τα προγράμματα του Εθνικού Προγράμματος Ανάπτυξης (ΕΠΑ) 2021-2025” (ΦΕΚ 2442/Β/07-06-2021), όπως τροποποιήθηκε και ισχύει.</w:t>
      </w:r>
    </w:p>
    <w:p w14:paraId="4C655631"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Την με </w:t>
      </w:r>
      <w:proofErr w:type="spellStart"/>
      <w:r w:rsidRPr="00135E26">
        <w:rPr>
          <w:iCs/>
          <w:lang w:val="el-GR" w:eastAsia="en-US"/>
        </w:rPr>
        <w:t>Αρ</w:t>
      </w:r>
      <w:proofErr w:type="spellEnd"/>
      <w:r w:rsidRPr="00135E26">
        <w:rPr>
          <w:iCs/>
          <w:lang w:val="el-GR"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66A871A9"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4912/2022 «Ενιαία Αρχή Δημοσίων Συμβάσεων και άλλες διατάξεις του Υπουργείου Δικαιοσύνης»(ΦΕΚ 59/</w:t>
      </w:r>
      <w:r w:rsidRPr="00135E26">
        <w:rPr>
          <w:iCs/>
          <w:lang w:eastAsia="en-US"/>
        </w:rPr>
        <w:t>A</w:t>
      </w:r>
      <w:r w:rsidRPr="00135E26">
        <w:rPr>
          <w:iCs/>
          <w:lang w:val="el-GR" w:eastAsia="en-US"/>
        </w:rPr>
        <w:t>/17-03-2022), σε συνδυασμό με τη Πράξη Υπουργικού Συμβουλίου 29 της 27-09-2022 ΦΕΚ Υ.Ο.Δ.Δ. 908/30-09-2022.</w:t>
      </w:r>
    </w:p>
    <w:p w14:paraId="671D54C2"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4919/2022 (Α’ 71) «Σύσταση εταιρειών μέσω των Υπηρεσιών Μίας Στάσης (Υ.Μ.Σ.) και τήρηση του Γενικού Εμπορικού Μητρώου (Γ.Ε.ΜΗ.)</w:t>
      </w:r>
    </w:p>
    <w:p w14:paraId="6B4973AF"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Την </w:t>
      </w:r>
      <w:proofErr w:type="spellStart"/>
      <w:r w:rsidRPr="00135E26">
        <w:rPr>
          <w:iCs/>
          <w:lang w:val="el-GR" w:eastAsia="en-US"/>
        </w:rPr>
        <w:t>Αριθμ</w:t>
      </w:r>
      <w:proofErr w:type="spellEnd"/>
      <w:r w:rsidRPr="00135E26">
        <w:rPr>
          <w:iCs/>
          <w:lang w:val="el-GR" w:eastAsia="en-US"/>
        </w:rPr>
        <w:t xml:space="preserve">. 63446/2021 ΚΥΑ: «Καθορισμός Εθνικού </w:t>
      </w:r>
      <w:proofErr w:type="spellStart"/>
      <w:r w:rsidRPr="00135E26">
        <w:rPr>
          <w:iCs/>
          <w:lang w:val="el-GR" w:eastAsia="en-US"/>
        </w:rPr>
        <w:t>Μορφότυπου</w:t>
      </w:r>
      <w:proofErr w:type="spellEnd"/>
      <w:r w:rsidRPr="00135E26">
        <w:rPr>
          <w:iCs/>
          <w:lang w:val="el-GR" w:eastAsia="en-US"/>
        </w:rPr>
        <w:t xml:space="preserve"> ηλεκτρονικού τιμολογίου στο πλαίσιο των Δημοσίων Συμβάσεων» (2338/Β/02-06-2021).</w:t>
      </w:r>
    </w:p>
    <w:p w14:paraId="7BE7FF46"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lastRenderedPageBreak/>
        <w:t xml:space="preserve">Την </w:t>
      </w:r>
      <w:proofErr w:type="spellStart"/>
      <w:r w:rsidRPr="00135E26">
        <w:rPr>
          <w:iCs/>
          <w:lang w:val="el-GR" w:eastAsia="en-US"/>
        </w:rPr>
        <w:t>Αριθμ</w:t>
      </w:r>
      <w:proofErr w:type="spellEnd"/>
      <w:r w:rsidRPr="00135E26">
        <w:rPr>
          <w:iCs/>
          <w:lang w:val="el-GR" w:eastAsia="en-US"/>
        </w:rPr>
        <w:t>. 64233 ΚΥΑ: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E3926A1"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Την </w:t>
      </w:r>
      <w:proofErr w:type="spellStart"/>
      <w:r w:rsidRPr="00135E26">
        <w:rPr>
          <w:iCs/>
          <w:lang w:val="el-GR" w:eastAsia="en-US"/>
        </w:rPr>
        <w:t>Αριθμ</w:t>
      </w:r>
      <w:proofErr w:type="spellEnd"/>
      <w:r w:rsidRPr="00135E26">
        <w:rPr>
          <w:iCs/>
          <w:lang w:val="el-GR" w:eastAsia="en-US"/>
        </w:rPr>
        <w:t>. 76928 ΚΥΑ: «Ρύθμιση ειδικότερων θεμάτων λειτουργίας και διαχείρισης του Κεντρικού Ηλεκτρονικού Μητρώου Δημοσίων Συμβάσεων (ΚΗΜΔΗΣ)» (ΦΕΚ 3075/Β/13-07-2021).</w:t>
      </w:r>
    </w:p>
    <w:p w14:paraId="418BAE41"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Την </w:t>
      </w:r>
      <w:proofErr w:type="spellStart"/>
      <w:r w:rsidRPr="00135E26">
        <w:rPr>
          <w:iCs/>
          <w:lang w:val="el-GR" w:eastAsia="en-US"/>
        </w:rPr>
        <w:t>Αριθμ</w:t>
      </w:r>
      <w:proofErr w:type="spellEnd"/>
      <w:r w:rsidRPr="00135E26">
        <w:rPr>
          <w:iCs/>
          <w:lang w:val="el-GR" w:eastAsia="en-US"/>
        </w:rPr>
        <w:t>. ΚΥΑ οικ. 98979 ΕΞ 2021/10-08-2021 (Β’ 3766) «Ηλεκτρονική Τιμολόγηση στο πλαίσιο των Δημόσιων Συμβάσεων δυνάμει του ν. 4601/2019» (Α΄44).</w:t>
      </w:r>
    </w:p>
    <w:p w14:paraId="26A8BD32" w14:textId="77777777" w:rsidR="00135E26" w:rsidRPr="00135E26" w:rsidRDefault="00135E26" w:rsidP="00135E26">
      <w:pPr>
        <w:numPr>
          <w:ilvl w:val="0"/>
          <w:numId w:val="51"/>
        </w:numPr>
        <w:suppressAutoHyphens w:val="0"/>
        <w:spacing w:before="120"/>
        <w:ind w:left="360"/>
        <w:rPr>
          <w:bCs/>
          <w:lang w:val="el-GR"/>
        </w:rPr>
      </w:pPr>
      <w:r w:rsidRPr="00135E26">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326EE8E1"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Το Ν. 4933/2022 (ΦΕΚ Α</w:t>
      </w:r>
      <w:r w:rsidRPr="00135E26">
        <w:t> </w:t>
      </w:r>
      <w:r w:rsidRPr="00135E26">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63E8BEAD"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Τον Ν. 5004/2022 «Κύρωση κρατικού προϋπολογισμού οικονομικού έτους 2023» (ΦΕΚ 235 </w:t>
      </w:r>
      <w:r w:rsidRPr="00135E26">
        <w:rPr>
          <w:iCs/>
          <w:lang w:eastAsia="en-US"/>
        </w:rPr>
        <w:t>A</w:t>
      </w:r>
      <w:r w:rsidRPr="00135E26">
        <w:rPr>
          <w:iCs/>
          <w:lang w:val="el-GR" w:eastAsia="en-US"/>
        </w:rPr>
        <w:t>’/19-12-2022).</w:t>
      </w:r>
    </w:p>
    <w:p w14:paraId="72E7E2DD" w14:textId="77777777" w:rsidR="00135E26" w:rsidRPr="00135E26" w:rsidRDefault="00135E26" w:rsidP="00135E26">
      <w:pPr>
        <w:numPr>
          <w:ilvl w:val="0"/>
          <w:numId w:val="51"/>
        </w:numPr>
        <w:suppressAutoHyphens w:val="0"/>
        <w:spacing w:before="120" w:after="0" w:line="276" w:lineRule="auto"/>
        <w:ind w:left="360"/>
        <w:rPr>
          <w:lang w:val="el-GR"/>
        </w:rPr>
      </w:pPr>
      <w:r w:rsidRPr="00135E26">
        <w:rPr>
          <w:lang w:val="el-GR"/>
        </w:rPr>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44F72754"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58ACA2D9"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 xml:space="preserve">Την υπ’ </w:t>
      </w:r>
      <w:proofErr w:type="spellStart"/>
      <w:r w:rsidRPr="00135E26">
        <w:rPr>
          <w:iCs/>
          <w:lang w:val="el-GR" w:eastAsia="en-US"/>
        </w:rPr>
        <w:t>αριθμ</w:t>
      </w:r>
      <w:proofErr w:type="spellEnd"/>
      <w:r w:rsidRPr="00135E26">
        <w:rPr>
          <w:iCs/>
          <w:lang w:val="el-GR" w:eastAsia="en-US"/>
        </w:rPr>
        <w:t>. Κ.Υ.Α. 52445 ΕΞ 2023 (</w:t>
      </w:r>
      <w:r w:rsidRPr="00135E26">
        <w:rPr>
          <w:iCs/>
          <w:lang w:eastAsia="en-US"/>
        </w:rPr>
        <w:t>B</w:t>
      </w:r>
      <w:r w:rsidRPr="00135E26">
        <w:rPr>
          <w:iCs/>
          <w:lang w:val="el-GR" w:eastAsia="en-US"/>
        </w:rPr>
        <w:t>’ 2385/12-04-2023) «Υποχρέωση υποβολής ηλεκτρονικών τιμολογίων από τους οικονομικούς φορείς».</w:t>
      </w:r>
    </w:p>
    <w:p w14:paraId="71F036CC"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135E26">
        <w:rPr>
          <w:iCs/>
          <w:lang w:eastAsia="en-US"/>
        </w:rPr>
        <w:t>L</w:t>
      </w:r>
      <w:r w:rsidRPr="00135E26">
        <w:rPr>
          <w:iCs/>
          <w:lang w:val="el-GR" w:eastAsia="en-US"/>
        </w:rPr>
        <w:t xml:space="preserve"> 119).</w:t>
      </w:r>
    </w:p>
    <w:p w14:paraId="27731364" w14:textId="77777777" w:rsidR="00135E26" w:rsidRPr="00135E26" w:rsidRDefault="00135E26" w:rsidP="00135E26">
      <w:pPr>
        <w:numPr>
          <w:ilvl w:val="0"/>
          <w:numId w:val="51"/>
        </w:numPr>
        <w:suppressAutoHyphens w:val="0"/>
        <w:snapToGrid w:val="0"/>
        <w:spacing w:before="120" w:after="0"/>
        <w:ind w:left="360"/>
        <w:rPr>
          <w:iCs/>
          <w:lang w:val="el-GR" w:eastAsia="en-US"/>
        </w:rPr>
      </w:pPr>
      <w:r w:rsidRPr="00135E26">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4BBB0BC" w14:textId="77777777" w:rsidR="00135E26" w:rsidRPr="00135E26" w:rsidRDefault="00135E26" w:rsidP="00135E26">
      <w:pPr>
        <w:numPr>
          <w:ilvl w:val="0"/>
          <w:numId w:val="51"/>
        </w:numPr>
        <w:suppressAutoHyphens w:val="0"/>
        <w:snapToGrid w:val="0"/>
        <w:spacing w:before="120" w:after="0" w:line="300" w:lineRule="auto"/>
        <w:ind w:left="360"/>
        <w:rPr>
          <w:lang w:val="el-GR" w:eastAsia="en-US"/>
        </w:rPr>
      </w:pPr>
      <w:r w:rsidRPr="00135E26">
        <w:rPr>
          <w:lang w:val="el-GR" w:eastAsia="en-US"/>
        </w:rPr>
        <w:t>Το Εγχειρίδιο Διαδικασιών ΣΔΕ ΠΔΕ / ΕΠΑ.</w:t>
      </w:r>
    </w:p>
    <w:p w14:paraId="2F77C1C3"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w:t>
      </w:r>
      <w:r w:rsidRPr="00135E26">
        <w:rPr>
          <w:lang w:val="el-GR"/>
        </w:rPr>
        <w:lastRenderedPageBreak/>
        <w:t xml:space="preserve">εγκρίθηκε με την υπ’ </w:t>
      </w:r>
      <w:proofErr w:type="spellStart"/>
      <w:r w:rsidRPr="00135E26">
        <w:rPr>
          <w:lang w:val="el-GR"/>
        </w:rPr>
        <w:t>αρ</w:t>
      </w:r>
      <w:proofErr w:type="spellEnd"/>
      <w:r w:rsidRPr="00135E26">
        <w:rPr>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05128CA"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pPr>
      <w:r w:rsidRPr="00135E26">
        <w:rPr>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135E26">
        <w:rPr>
          <w:lang w:val="el-GR"/>
        </w:rPr>
        <w:t>αρ</w:t>
      </w:r>
      <w:proofErr w:type="spellEnd"/>
      <w:r w:rsidRPr="00135E26">
        <w:rPr>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135E26">
        <w:rPr>
          <w:lang w:val="el-GR"/>
        </w:rPr>
        <w:t>ΚτΠ</w:t>
      </w:r>
      <w:proofErr w:type="spellEnd"/>
      <w:r w:rsidRPr="00135E26">
        <w:rPr>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135E26">
        <w:rPr>
          <w:lang w:val="el-GR"/>
        </w:rPr>
        <w:t>οικ</w:t>
      </w:r>
      <w:proofErr w:type="spellEnd"/>
      <w:r w:rsidRPr="00135E26">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135E26">
        <w:t>(Β’ 164)» ΦΕΚ 2060/Β’/2021))» (ΦΕΚ 5807/Β/10-12-2021).</w:t>
      </w:r>
    </w:p>
    <w:p w14:paraId="649683C7"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pPr>
      <w:r w:rsidRPr="00135E26">
        <w:rPr>
          <w:lang w:val="el-GR"/>
        </w:rPr>
        <w:t xml:space="preserve">Την υπ’ </w:t>
      </w:r>
      <w:proofErr w:type="spellStart"/>
      <w:r w:rsidRPr="00135E26">
        <w:rPr>
          <w:lang w:val="el-GR"/>
        </w:rPr>
        <w:t>αρ</w:t>
      </w:r>
      <w:proofErr w:type="spellEnd"/>
      <w:r w:rsidRPr="00135E26">
        <w:rPr>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135E26">
        <w:t>(ΦΕΚ 752/ΥΟΔΔ/24-08-2022).</w:t>
      </w:r>
    </w:p>
    <w:p w14:paraId="7D4A648C"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 xml:space="preserve">Την από 30-11-2023 Προγραμματική Συμφωνία </w:t>
      </w:r>
      <w:r w:rsidRPr="00135E26">
        <w:rPr>
          <w:iCs/>
          <w:lang w:val="el-GR" w:eastAsia="en-US"/>
        </w:rPr>
        <w:t xml:space="preserve">(ΑΠ </w:t>
      </w:r>
      <w:proofErr w:type="spellStart"/>
      <w:r w:rsidRPr="00135E26">
        <w:rPr>
          <w:iCs/>
          <w:lang w:val="el-GR" w:eastAsia="en-US"/>
        </w:rPr>
        <w:t>ΚτΠ</w:t>
      </w:r>
      <w:proofErr w:type="spellEnd"/>
      <w:r w:rsidRPr="00135E26">
        <w:rPr>
          <w:iCs/>
          <w:lang w:val="el-GR" w:eastAsia="en-US"/>
        </w:rPr>
        <w:t xml:space="preserve"> Μ.Α.Ε. 25842/05-12-2023)</w:t>
      </w:r>
      <w:r w:rsidRPr="00135E26">
        <w:rPr>
          <w:lang w:val="el-GR"/>
        </w:rPr>
        <w:t xml:space="preserve"> μεταξύ του Υπουργείου Τουρισμού και της </w:t>
      </w:r>
      <w:proofErr w:type="spellStart"/>
      <w:r w:rsidRPr="00135E26">
        <w:rPr>
          <w:lang w:val="el-GR"/>
        </w:rPr>
        <w:t>ΚτΠ</w:t>
      </w:r>
      <w:proofErr w:type="spellEnd"/>
      <w:r w:rsidRPr="00135E26">
        <w:rPr>
          <w:lang w:val="el-GR"/>
        </w:rPr>
        <w:t xml:space="preserve"> Μ.Α.Ε., με την οποία ορίζεται η </w:t>
      </w:r>
      <w:proofErr w:type="spellStart"/>
      <w:r w:rsidRPr="00135E26">
        <w:rPr>
          <w:lang w:val="el-GR"/>
        </w:rPr>
        <w:t>ΚτΠ</w:t>
      </w:r>
      <w:proofErr w:type="spellEnd"/>
      <w:r w:rsidRPr="00135E26">
        <w:rPr>
          <w:lang w:val="el-GR"/>
        </w:rPr>
        <w:t xml:space="preserve"> Μ.Α.Ε. Δικαιούχος για την εκτέλεση του Έργου: «Τουρισμός για όλους 2024», ήτοι του 2</w:t>
      </w:r>
      <w:r w:rsidRPr="00135E26">
        <w:rPr>
          <w:vertAlign w:val="superscript"/>
          <w:lang w:val="el-GR"/>
        </w:rPr>
        <w:t>ου</w:t>
      </w:r>
      <w:r w:rsidRPr="00135E26">
        <w:rPr>
          <w:lang w:val="el-GR"/>
        </w:rPr>
        <w:t xml:space="preserve"> κύκλου του Έργου «Τουρισμός για όλους 2022-2025» ευθύνης του Υπουργείου Τουρισμού.</w:t>
      </w:r>
    </w:p>
    <w:p w14:paraId="2A004759" w14:textId="77777777" w:rsidR="00135E26" w:rsidRPr="00135E26" w:rsidRDefault="00135E26" w:rsidP="00135E26">
      <w:pPr>
        <w:numPr>
          <w:ilvl w:val="0"/>
          <w:numId w:val="51"/>
        </w:numPr>
        <w:suppressAutoHyphens w:val="0"/>
        <w:spacing w:before="120" w:after="0" w:line="276" w:lineRule="auto"/>
        <w:ind w:left="360"/>
        <w:rPr>
          <w:lang w:val="el-GR"/>
        </w:rPr>
      </w:pPr>
      <w:r w:rsidRPr="00135E26">
        <w:rPr>
          <w:lang w:val="el-GR"/>
        </w:rPr>
        <w:t xml:space="preserve">Την απόφαση έγκρισης Ένταξης στο Ειδικό Πρόγραμμα Εκτάκτων Αναγκών 2021-2025, του έργου «Τουρισμός για Όλους για τα έτη 2022-2025» (κωδικός ΟΠΣ 5138770) (ΑΠ </w:t>
      </w:r>
      <w:proofErr w:type="spellStart"/>
      <w:r w:rsidRPr="00135E26">
        <w:rPr>
          <w:lang w:val="el-GR"/>
        </w:rPr>
        <w:t>ΚτΠ</w:t>
      </w:r>
      <w:proofErr w:type="spellEnd"/>
      <w:r w:rsidRPr="00135E26">
        <w:rPr>
          <w:lang w:val="el-GR"/>
        </w:rPr>
        <w:t xml:space="preserve"> Μ.Α.Ε.: 12074/08-07-2022), όπως ισχύει.</w:t>
      </w:r>
    </w:p>
    <w:p w14:paraId="67BDD7CE" w14:textId="77777777" w:rsidR="00135E26" w:rsidRPr="00135E26" w:rsidRDefault="00135E26" w:rsidP="00135E26">
      <w:pPr>
        <w:numPr>
          <w:ilvl w:val="0"/>
          <w:numId w:val="51"/>
        </w:numPr>
        <w:suppressAutoHyphens w:val="0"/>
        <w:spacing w:before="120" w:after="0" w:line="276" w:lineRule="auto"/>
        <w:ind w:left="360"/>
        <w:rPr>
          <w:bCs/>
          <w:lang w:val="el-GR"/>
        </w:rPr>
      </w:pPr>
      <w:r w:rsidRPr="00135E26">
        <w:rPr>
          <w:bCs/>
          <w:lang w:val="el-GR"/>
        </w:rPr>
        <w:t xml:space="preserve">Την υπ’ </w:t>
      </w:r>
      <w:proofErr w:type="spellStart"/>
      <w:r w:rsidRPr="00135E26">
        <w:rPr>
          <w:bCs/>
          <w:lang w:val="el-GR"/>
        </w:rPr>
        <w:t>αρ</w:t>
      </w:r>
      <w:proofErr w:type="spellEnd"/>
      <w:r w:rsidRPr="00135E26">
        <w:rPr>
          <w:bCs/>
          <w:lang w:val="el-GR"/>
        </w:rPr>
        <w:t>. 297/08-01-2024 ΚΥΑ των Υπουργών Εθνικής Οικονομίας και Οικονομικών, Τουρισμού και Ψηφιακής Διακυβέρνησης με θέμα: Πρόγραμμα «Τουρισμός για όλους έτους 2024» (ΦΕΚ 79/Β’/08-01-2024).</w:t>
      </w:r>
    </w:p>
    <w:p w14:paraId="790CD5B2" w14:textId="77777777" w:rsidR="00135E26" w:rsidRPr="00135E26" w:rsidRDefault="00135E26" w:rsidP="00135E26">
      <w:pPr>
        <w:numPr>
          <w:ilvl w:val="0"/>
          <w:numId w:val="51"/>
        </w:numPr>
        <w:suppressAutoHyphens w:val="0"/>
        <w:spacing w:before="120" w:after="0" w:line="276" w:lineRule="auto"/>
        <w:ind w:left="360"/>
        <w:rPr>
          <w:bCs/>
          <w:lang w:val="el-GR"/>
        </w:rPr>
      </w:pPr>
      <w:bookmarkStart w:id="26" w:name="_Hlk152326522"/>
      <w:r w:rsidRPr="00135E26">
        <w:rPr>
          <w:bCs/>
          <w:lang w:val="el-GR"/>
        </w:rPr>
        <w:t xml:space="preserve">Την υπ’ </w:t>
      </w:r>
      <w:proofErr w:type="spellStart"/>
      <w:r w:rsidRPr="00135E26">
        <w:rPr>
          <w:bCs/>
          <w:lang w:val="el-GR"/>
        </w:rPr>
        <w:t>αρ</w:t>
      </w:r>
      <w:proofErr w:type="spellEnd"/>
      <w:r w:rsidRPr="00135E26">
        <w:rPr>
          <w:bCs/>
          <w:lang w:val="el-GR"/>
        </w:rPr>
        <w:t xml:space="preserve">. </w:t>
      </w:r>
      <w:proofErr w:type="spellStart"/>
      <w:r w:rsidRPr="00135E26">
        <w:rPr>
          <w:bCs/>
          <w:lang w:val="el-GR"/>
        </w:rPr>
        <w:t>πρωτ</w:t>
      </w:r>
      <w:proofErr w:type="spellEnd"/>
      <w:r w:rsidRPr="00135E26">
        <w:rPr>
          <w:bCs/>
          <w:lang w:val="el-GR"/>
        </w:rPr>
        <w:t xml:space="preserve">. </w:t>
      </w:r>
      <w:proofErr w:type="spellStart"/>
      <w:r w:rsidRPr="00135E26">
        <w:rPr>
          <w:bCs/>
          <w:lang w:val="el-GR"/>
        </w:rPr>
        <w:t>ΚτΠ</w:t>
      </w:r>
      <w:proofErr w:type="spellEnd"/>
      <w:r w:rsidRPr="00135E26">
        <w:rPr>
          <w:bCs/>
          <w:lang w:val="el-GR"/>
        </w:rPr>
        <w:t xml:space="preserve"> Μ.Α.Ε. 537/10-01-2024 Παροχή Σύμφωνης Γνώμης επί της Ολοκλήρωσης της Φάσης Α’ και έναρξης της Φάσης Β’ για το έργο: «Τουρισμός για όλους 2023-2024».</w:t>
      </w:r>
    </w:p>
    <w:bookmarkEnd w:id="26"/>
    <w:p w14:paraId="7C6F0206"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 xml:space="preserve">Την Απόφαση του Διοικητικού Συμβουλίου της  </w:t>
      </w:r>
      <w:proofErr w:type="spellStart"/>
      <w:r w:rsidRPr="00135E26">
        <w:rPr>
          <w:lang w:val="el-GR"/>
        </w:rPr>
        <w:t>ΚτΠ</w:t>
      </w:r>
      <w:proofErr w:type="spellEnd"/>
      <w:r w:rsidRPr="00135E26">
        <w:rPr>
          <w:lang w:val="el-GR"/>
        </w:rPr>
        <w:t xml:space="preserve"> Μ.Α.Ε. κατά την υπ’ </w:t>
      </w:r>
      <w:proofErr w:type="spellStart"/>
      <w:r w:rsidRPr="00135E26">
        <w:rPr>
          <w:lang w:val="el-GR"/>
        </w:rPr>
        <w:t>αρ</w:t>
      </w:r>
      <w:proofErr w:type="spellEnd"/>
      <w:r w:rsidRPr="00135E26">
        <w:rPr>
          <w:lang w:val="el-GR"/>
        </w:rPr>
        <w:t xml:space="preserve">. 970/07-02-2024 Συνεδρίασή του (Θέμα 5.2). </w:t>
      </w:r>
    </w:p>
    <w:p w14:paraId="49ADA3D4"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 xml:space="preserve">Την Απόφαση του ΔΣ της </w:t>
      </w:r>
      <w:proofErr w:type="spellStart"/>
      <w:r w:rsidRPr="00135E26">
        <w:rPr>
          <w:lang w:val="el-GR"/>
        </w:rPr>
        <w:t>ΚτΠ</w:t>
      </w:r>
      <w:proofErr w:type="spellEnd"/>
      <w:r w:rsidRPr="00135E26">
        <w:rPr>
          <w:lang w:val="el-GR"/>
        </w:rPr>
        <w:t xml:space="preserve"> Μ.Α.Ε. κατά την υπ’ </w:t>
      </w:r>
      <w:proofErr w:type="spellStart"/>
      <w:r w:rsidRPr="00135E26">
        <w:rPr>
          <w:lang w:val="el-GR"/>
        </w:rPr>
        <w:t>αρ</w:t>
      </w:r>
      <w:proofErr w:type="spellEnd"/>
      <w:r w:rsidRPr="00135E26">
        <w:rPr>
          <w:lang w:val="el-GR"/>
        </w:rPr>
        <w:t>. 856/25-08-2022 Συνεδρίασή του, με θέμα Εκλογή Διευθύνοντος Συμβούλου (Θέμα 1).</w:t>
      </w:r>
    </w:p>
    <w:p w14:paraId="2572DB67"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 xml:space="preserve">Την Απόφαση του ΔΣ της </w:t>
      </w:r>
      <w:proofErr w:type="spellStart"/>
      <w:r w:rsidRPr="00135E26">
        <w:rPr>
          <w:lang w:val="el-GR"/>
        </w:rPr>
        <w:t>ΚτΠ</w:t>
      </w:r>
      <w:proofErr w:type="spellEnd"/>
      <w:r w:rsidRPr="00135E26">
        <w:rPr>
          <w:lang w:val="el-GR"/>
        </w:rPr>
        <w:t xml:space="preserve"> Μ.Α.Ε. κατά την υπ’ </w:t>
      </w:r>
      <w:proofErr w:type="spellStart"/>
      <w:r w:rsidRPr="00135E26">
        <w:rPr>
          <w:lang w:val="el-GR"/>
        </w:rPr>
        <w:t>αρ</w:t>
      </w:r>
      <w:proofErr w:type="spellEnd"/>
      <w:r w:rsidRPr="00135E26">
        <w:rPr>
          <w:lang w:val="el-GR"/>
        </w:rPr>
        <w:t>. 857/26-08-2022 Συνεδρίασή του, με θέμα γενικές εξουσιοδοτήσεις προς Διευθύνοντα Σύμβουλο (Θ.2.2).</w:t>
      </w:r>
    </w:p>
    <w:p w14:paraId="4257BAA9" w14:textId="77777777" w:rsidR="00135E26" w:rsidRPr="00135E26" w:rsidRDefault="00135E26" w:rsidP="00135E26">
      <w:pPr>
        <w:numPr>
          <w:ilvl w:val="0"/>
          <w:numId w:val="51"/>
        </w:numPr>
        <w:suppressAutoHyphens w:val="0"/>
        <w:autoSpaceDE w:val="0"/>
        <w:autoSpaceDN w:val="0"/>
        <w:snapToGrid w:val="0"/>
        <w:spacing w:before="120" w:after="0" w:line="300" w:lineRule="auto"/>
        <w:ind w:left="360"/>
        <w:rPr>
          <w:lang w:val="el-GR"/>
        </w:rPr>
      </w:pPr>
      <w:r w:rsidRPr="00135E26">
        <w:rPr>
          <w:lang w:val="el-GR"/>
        </w:rPr>
        <w:t xml:space="preserve">Την Απόφαση του Διευθύνοντος Συμβούλου της </w:t>
      </w:r>
      <w:proofErr w:type="spellStart"/>
      <w:r w:rsidRPr="00135E26">
        <w:rPr>
          <w:lang w:val="el-GR"/>
        </w:rPr>
        <w:t>ΚτΠ</w:t>
      </w:r>
      <w:proofErr w:type="spellEnd"/>
      <w:r w:rsidRPr="00135E26">
        <w:rPr>
          <w:lang w:val="el-GR"/>
        </w:rPr>
        <w:t xml:space="preserve"> Μ.Α.Ε. με </w:t>
      </w:r>
      <w:proofErr w:type="spellStart"/>
      <w:r w:rsidRPr="00135E26">
        <w:rPr>
          <w:lang w:val="el-GR"/>
        </w:rPr>
        <w:t>Αρ</w:t>
      </w:r>
      <w:proofErr w:type="spellEnd"/>
      <w:r w:rsidRPr="00135E26">
        <w:rPr>
          <w:lang w:val="el-GR"/>
        </w:rPr>
        <w:t xml:space="preserve">. </w:t>
      </w:r>
      <w:proofErr w:type="spellStart"/>
      <w:r w:rsidRPr="00135E26">
        <w:rPr>
          <w:lang w:val="el-GR"/>
        </w:rPr>
        <w:t>Πρωτ</w:t>
      </w:r>
      <w:proofErr w:type="spellEnd"/>
      <w:r w:rsidRPr="00135E26">
        <w:rPr>
          <w:lang w:val="el-GR"/>
        </w:rPr>
        <w:t xml:space="preserve">. 22683/20-12-2022 (ΟΕ: 23-10-2023) και θέμα «Εξουσιοδότηση δικαιώματος υπογραφής σε Γενικούς Διευθυντές και Διευθυντές της </w:t>
      </w:r>
      <w:proofErr w:type="spellStart"/>
      <w:r w:rsidRPr="00135E26">
        <w:rPr>
          <w:lang w:val="el-GR"/>
        </w:rPr>
        <w:t>ΚτΠ</w:t>
      </w:r>
      <w:proofErr w:type="spellEnd"/>
      <w:r w:rsidRPr="00135E26">
        <w:rPr>
          <w:lang w:val="el-GR"/>
        </w:rPr>
        <w:t xml:space="preserve"> Μ.Α.Ε.».</w:t>
      </w:r>
    </w:p>
    <w:p w14:paraId="7FF9D2D3" w14:textId="77777777" w:rsidR="00402C5B" w:rsidRPr="009C4B99" w:rsidRDefault="00402C5B" w:rsidP="00402C5B">
      <w:pPr>
        <w:suppressAutoHyphens w:val="0"/>
        <w:spacing w:before="120"/>
        <w:rPr>
          <w:bCs/>
          <w:lang w:val="el-GR" w:eastAsia="en-US"/>
        </w:rPr>
      </w:pPr>
    </w:p>
    <w:bookmarkEnd w:id="25"/>
    <w:p w14:paraId="2E19E110" w14:textId="77777777" w:rsidR="008338F0" w:rsidRPr="00603221" w:rsidRDefault="003355E7" w:rsidP="00BA460D">
      <w:pPr>
        <w:pStyle w:val="2"/>
        <w:numPr>
          <w:ilvl w:val="1"/>
          <w:numId w:val="19"/>
        </w:numPr>
        <w:rPr>
          <w:rFonts w:cs="Tahoma"/>
          <w:lang w:val="el-GR"/>
        </w:rPr>
      </w:pPr>
      <w:r w:rsidRPr="00BA460D">
        <w:rPr>
          <w:lang w:val="el-GR"/>
        </w:rPr>
        <w:lastRenderedPageBreak/>
        <w:tab/>
      </w:r>
      <w:bookmarkStart w:id="27" w:name="_Ref40979373"/>
      <w:bookmarkStart w:id="28" w:name="_Toc97194260"/>
      <w:bookmarkStart w:id="29" w:name="_Toc97194409"/>
      <w:bookmarkStart w:id="30" w:name="_Toc158368166"/>
      <w:r w:rsidRPr="00BA460D">
        <w:rPr>
          <w:lang w:val="el-GR"/>
        </w:rPr>
        <w:t>Προθεσμία παραλαβής προσφορών και διενέργεια διαγωνισμού</w:t>
      </w:r>
      <w:bookmarkEnd w:id="27"/>
      <w:bookmarkEnd w:id="28"/>
      <w:bookmarkEnd w:id="29"/>
      <w:bookmarkEnd w:id="30"/>
      <w:r w:rsidRPr="00BA460D">
        <w:rPr>
          <w:lang w:val="el-GR"/>
        </w:rPr>
        <w:t xml:space="preserve"> </w:t>
      </w:r>
    </w:p>
    <w:p w14:paraId="31DBF8C2" w14:textId="4A0E718E" w:rsidR="009E1C04" w:rsidRPr="00441443" w:rsidRDefault="009E1C04" w:rsidP="009E1C04">
      <w:pPr>
        <w:spacing w:before="240"/>
        <w:rPr>
          <w:b/>
          <w:bCs/>
          <w:color w:val="000000"/>
          <w:lang w:val="el-GR"/>
        </w:rPr>
      </w:pPr>
      <w:r w:rsidRPr="53DBD911">
        <w:rPr>
          <w:lang w:val="el-GR" w:eastAsia="el-GR"/>
        </w:rPr>
        <w:t xml:space="preserve">Η καταληκτική ημερομηνία παραλαβής των προσφορών είναι η </w:t>
      </w:r>
      <w:r w:rsidR="00B53594" w:rsidRPr="00B53594">
        <w:rPr>
          <w:b/>
          <w:bCs/>
          <w:lang w:val="el-GR" w:eastAsia="el-GR"/>
        </w:rPr>
        <w:t xml:space="preserve">28-02-2024 </w:t>
      </w:r>
      <w:r w:rsidRPr="53DBD911">
        <w:rPr>
          <w:lang w:val="el-GR" w:eastAsia="el-GR"/>
        </w:rPr>
        <w:t xml:space="preserve">ώρα </w:t>
      </w:r>
      <w:r w:rsidR="00B53594" w:rsidRPr="00B53594">
        <w:rPr>
          <w:lang w:val="el-GR" w:eastAsia="el-GR"/>
        </w:rPr>
        <w:t xml:space="preserve">14:00 </w:t>
      </w:r>
      <w:r w:rsidRPr="53DBD911">
        <w:rPr>
          <w:lang w:val="el-GR" w:eastAsia="el-GR"/>
        </w:rPr>
        <w:t xml:space="preserve">και η </w:t>
      </w:r>
      <w:r w:rsidRPr="53DBD911">
        <w:rPr>
          <w:color w:val="000000" w:themeColor="text1"/>
          <w:lang w:val="el-GR"/>
        </w:rPr>
        <w:t xml:space="preserve">Ημερομηνία έναρξης υποβολής προσφορών είναι η </w:t>
      </w:r>
      <w:r w:rsidR="00D468BD" w:rsidRPr="00D468BD">
        <w:rPr>
          <w:b/>
          <w:bCs/>
          <w:lang w:val="el-GR" w:eastAsia="el-GR"/>
        </w:rPr>
        <w:t>12-02-2024</w:t>
      </w:r>
      <w:r w:rsidRPr="53DBD911">
        <w:rPr>
          <w:b/>
          <w:bCs/>
          <w:color w:val="000000" w:themeColor="text1"/>
          <w:lang w:val="el-GR"/>
        </w:rPr>
        <w:t>.</w:t>
      </w:r>
    </w:p>
    <w:p w14:paraId="5EE2EB10" w14:textId="7D6E1207" w:rsidR="009E1C04" w:rsidRPr="00603221" w:rsidRDefault="009E1C04" w:rsidP="009E1C04">
      <w:pPr>
        <w:rPr>
          <w:lang w:val="el-GR"/>
        </w:rPr>
      </w:pPr>
      <w:r w:rsidRPr="53DBD91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9" w:history="1">
        <w:r w:rsidR="00ED2A92" w:rsidRPr="00026262">
          <w:rPr>
            <w:rStyle w:val="-"/>
            <w:lang w:val="el-GR" w:eastAsia="el-GR"/>
          </w:rPr>
          <w:t>www.promitheus.gov.gr</w:t>
        </w:r>
      </w:hyperlink>
      <w:r w:rsidR="00ED2A92" w:rsidRPr="00ED2A92">
        <w:rPr>
          <w:lang w:val="el-GR" w:eastAsia="el-GR"/>
        </w:rPr>
        <w:t xml:space="preserve"> </w:t>
      </w:r>
      <w:r w:rsidRPr="53DBD911">
        <w:rPr>
          <w:lang w:val="el-GR" w:eastAsia="el-GR"/>
        </w:rPr>
        <w:t xml:space="preserve"> του ως άνω συστήματος, </w:t>
      </w:r>
      <w:r w:rsidRPr="53DBD911">
        <w:rPr>
          <w:b/>
          <w:bCs/>
          <w:lang w:val="el-GR"/>
        </w:rPr>
        <w:t>δύο (2) εργάσιμες</w:t>
      </w:r>
      <w:r w:rsidRPr="53DBD911">
        <w:rPr>
          <w:lang w:val="el-GR"/>
        </w:rPr>
        <w:t xml:space="preserve"> ημέρες μετά την καταληκτική ημερομηνία υποβολής των προσφορών </w:t>
      </w:r>
      <w:r w:rsidR="00D6648A" w:rsidRPr="00D6648A">
        <w:rPr>
          <w:b/>
          <w:bCs/>
          <w:lang w:val="el-GR"/>
        </w:rPr>
        <w:t>ήτοι 01-03-2024  και ώρα 14:00.</w:t>
      </w:r>
    </w:p>
    <w:p w14:paraId="4260B4AE" w14:textId="77777777" w:rsidR="001C673F" w:rsidRPr="00603221" w:rsidRDefault="001C673F">
      <w:pPr>
        <w:rPr>
          <w:lang w:val="el-GR"/>
        </w:rPr>
      </w:pPr>
      <w:r w:rsidRPr="00603221" w:rsidDel="001C673F">
        <w:rPr>
          <w:i/>
          <w:iCs/>
          <w:color w:val="5B9BD5"/>
          <w:kern w:val="1"/>
          <w:lang w:val="el-GR"/>
        </w:rPr>
        <w:t xml:space="preserve"> </w:t>
      </w:r>
    </w:p>
    <w:p w14:paraId="13005852" w14:textId="77777777" w:rsidR="008338F0" w:rsidRPr="00BA460D" w:rsidRDefault="003355E7" w:rsidP="00BA460D">
      <w:pPr>
        <w:pStyle w:val="2"/>
        <w:numPr>
          <w:ilvl w:val="1"/>
          <w:numId w:val="19"/>
        </w:numPr>
        <w:rPr>
          <w:lang w:val="el-GR"/>
        </w:rPr>
      </w:pPr>
      <w:r w:rsidRPr="00BA460D">
        <w:rPr>
          <w:lang w:val="el-GR"/>
        </w:rPr>
        <w:tab/>
      </w:r>
      <w:bookmarkStart w:id="31" w:name="_Ref65241722"/>
      <w:bookmarkStart w:id="32" w:name="_Ref65241727"/>
      <w:bookmarkStart w:id="33" w:name="_Toc97194261"/>
      <w:bookmarkStart w:id="34" w:name="_Toc97194410"/>
      <w:bookmarkStart w:id="35" w:name="_Toc158368167"/>
      <w:r w:rsidRPr="00BA460D">
        <w:rPr>
          <w:lang w:val="el-GR"/>
        </w:rPr>
        <w:t>Δημοσιότητα</w:t>
      </w:r>
      <w:bookmarkEnd w:id="31"/>
      <w:bookmarkEnd w:id="32"/>
      <w:bookmarkEnd w:id="33"/>
      <w:bookmarkEnd w:id="34"/>
      <w:bookmarkEnd w:id="35"/>
    </w:p>
    <w:p w14:paraId="0F4904DA" w14:textId="78C5278A" w:rsidR="008D75FB" w:rsidRPr="00603221" w:rsidRDefault="008D75FB" w:rsidP="008D75FB">
      <w:pPr>
        <w:rPr>
          <w:lang w:val="el-GR"/>
        </w:rPr>
      </w:pPr>
      <w:r w:rsidRPr="00603221">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Pr>
          <w:lang w:val="el-GR"/>
        </w:rPr>
        <w:t xml:space="preserve">στις </w:t>
      </w:r>
      <w:r w:rsidR="008446CC" w:rsidRPr="008446CC">
        <w:rPr>
          <w:b/>
          <w:bCs/>
          <w:lang w:val="el-GR"/>
        </w:rPr>
        <w:t>12-02-2024</w:t>
      </w:r>
      <w:r w:rsidRPr="00A97588">
        <w:rPr>
          <w:b/>
          <w:bCs/>
          <w:lang w:val="el-GR"/>
        </w:rPr>
        <w:t>.</w:t>
      </w:r>
      <w:r>
        <w:rPr>
          <w:lang w:val="el-GR"/>
        </w:rPr>
        <w:t xml:space="preserve"> </w:t>
      </w:r>
    </w:p>
    <w:p w14:paraId="7F4BE879" w14:textId="288CE06B" w:rsidR="008D75FB" w:rsidRDefault="008D75FB" w:rsidP="008D75FB">
      <w:pPr>
        <w:rPr>
          <w:lang w:val="el-GR"/>
        </w:rPr>
      </w:pPr>
      <w:r w:rsidRPr="53DBD911">
        <w:rPr>
          <w:lang w:val="el-GR"/>
        </w:rPr>
        <w:t xml:space="preserve">Τα έγγραφα της σύμβασης </w:t>
      </w:r>
      <w:bookmarkStart w:id="36" w:name="_Hlk75874003"/>
      <w:r w:rsidRPr="53DBD911">
        <w:rPr>
          <w:lang w:val="el-GR"/>
        </w:rPr>
        <w:t xml:space="preserve">της παρούσας Διακήρυξης καταχωρήθηκαν </w:t>
      </w:r>
      <w:bookmarkEnd w:id="36"/>
      <w:r w:rsidRPr="53DBD911">
        <w:rPr>
          <w:lang w:val="el-GR"/>
        </w:rPr>
        <w:t xml:space="preserve">στη σχετική ηλεκτρονική διαδικασία σύναψης δημόσιας σύμβασης στο ΕΣΗΔΗΣ στις </w:t>
      </w:r>
      <w:r w:rsidR="008446CC" w:rsidRPr="008446CC">
        <w:rPr>
          <w:b/>
          <w:bCs/>
          <w:lang w:val="el-GR"/>
        </w:rPr>
        <w:t>12-02-2024</w:t>
      </w:r>
      <w:r w:rsidRPr="53DBD911">
        <w:rPr>
          <w:b/>
          <w:bCs/>
          <w:lang w:val="el-GR"/>
        </w:rPr>
        <w:t xml:space="preserve"> </w:t>
      </w:r>
      <w:r w:rsidRPr="53DBD911">
        <w:rPr>
          <w:lang w:val="el-GR"/>
        </w:rPr>
        <w:t>η οποία έλαβε Συστημικό Αύξοντα Αριθμό</w:t>
      </w:r>
      <w:bookmarkStart w:id="37" w:name="_Hlk75874030"/>
      <w:r w:rsidRPr="53DBD911">
        <w:rPr>
          <w:lang w:val="el-GR"/>
        </w:rPr>
        <w:t>:</w:t>
      </w:r>
      <w:bookmarkEnd w:id="37"/>
      <w:r w:rsidRPr="53DBD911">
        <w:rPr>
          <w:lang w:val="el-GR"/>
        </w:rPr>
        <w:t xml:space="preserve"> </w:t>
      </w:r>
      <w:r w:rsidR="008446CC">
        <w:rPr>
          <w:b/>
          <w:bCs/>
          <w:lang w:val="el-GR"/>
        </w:rPr>
        <w:t>344553</w:t>
      </w:r>
      <w:r w:rsidRPr="53DBD911">
        <w:rPr>
          <w:lang w:val="el-GR"/>
        </w:rPr>
        <w:t xml:space="preserve"> και αναρτήθηκαν στη Διαδικτυακή Πύλη (</w:t>
      </w:r>
      <w:hyperlink r:id="rId20">
        <w:r w:rsidRPr="53DBD911">
          <w:rPr>
            <w:rStyle w:val="-"/>
            <w:lang w:val="el-GR"/>
          </w:rPr>
          <w:t>www.promitheus.gov.gr</w:t>
        </w:r>
      </w:hyperlink>
      <w:r w:rsidRPr="53DBD911">
        <w:rPr>
          <w:lang w:val="el-GR"/>
        </w:rPr>
        <w:t>) του ΟΠΣ ΕΣΗΔΗΣ.</w:t>
      </w:r>
    </w:p>
    <w:p w14:paraId="1E225C86" w14:textId="76A69D3F" w:rsidR="008D75FB" w:rsidRDefault="006E053B" w:rsidP="008D75FB">
      <w:pPr>
        <w:rPr>
          <w:lang w:val="el-GR"/>
        </w:rPr>
      </w:pPr>
      <w:r>
        <w:rPr>
          <w:lang w:val="el-GR"/>
        </w:rPr>
        <w:t>Π</w:t>
      </w:r>
      <w:r w:rsidR="008D75FB">
        <w:rPr>
          <w:lang w:val="el-GR"/>
        </w:rPr>
        <w:t>ε</w:t>
      </w:r>
      <w:r w:rsidR="008D75FB" w:rsidRPr="00181C40">
        <w:rPr>
          <w:lang w:val="el-GR"/>
        </w:rPr>
        <w:t xml:space="preserve">ρίληψη της παρούσας Διακήρυξης όπως προβλέπεται στην περίπτωση </w:t>
      </w:r>
      <w:bookmarkStart w:id="38" w:name="_Hlk75874098"/>
      <w:r w:rsidR="008D75FB" w:rsidRPr="00181C40">
        <w:rPr>
          <w:lang w:val="el-GR"/>
        </w:rPr>
        <w:t>(</w:t>
      </w:r>
      <w:proofErr w:type="spellStart"/>
      <w:r w:rsidR="008D75FB" w:rsidRPr="00181C40">
        <w:rPr>
          <w:lang w:val="el-GR"/>
        </w:rPr>
        <w:t>ιστ</w:t>
      </w:r>
      <w:proofErr w:type="spellEnd"/>
      <w:r w:rsidR="008D75FB" w:rsidRPr="00181C40">
        <w:rPr>
          <w:lang w:val="el-GR"/>
        </w:rPr>
        <w:t xml:space="preserve">) </w:t>
      </w:r>
      <w:bookmarkEnd w:id="38"/>
      <w:r w:rsidR="008D75FB" w:rsidRPr="00181C40">
        <w:rPr>
          <w:lang w:val="el-GR"/>
        </w:rPr>
        <w:t xml:space="preserve">της παραγράφου 3 του άρθρου 76 του Ν.4727/23-09-2020 (ΦΕΚ/Α/184/23.09.2020), αναρτήθηκε στο διαδίκτυο, στον </w:t>
      </w:r>
      <w:proofErr w:type="spellStart"/>
      <w:r w:rsidR="008D75FB" w:rsidRPr="00181C40">
        <w:rPr>
          <w:lang w:val="el-GR"/>
        </w:rPr>
        <w:t>ιστότοπο</w:t>
      </w:r>
      <w:proofErr w:type="spellEnd"/>
      <w:r w:rsidR="008D75FB" w:rsidRPr="00181C40">
        <w:rPr>
          <w:lang w:val="el-GR"/>
        </w:rPr>
        <w:t xml:space="preserve"> http://et.diavgeia.gov.gr/ (ΠΡΟΓΡΑΜΜΑ ΔΙΑΥΓΕΙΑ) </w:t>
      </w:r>
      <w:r w:rsidR="008D75FB" w:rsidRPr="00603221">
        <w:rPr>
          <w:lang w:val="el-GR" w:eastAsia="el-GR"/>
        </w:rPr>
        <w:t xml:space="preserve">στις </w:t>
      </w:r>
      <w:r w:rsidR="008446CC" w:rsidRPr="008446CC">
        <w:rPr>
          <w:b/>
          <w:bCs/>
          <w:lang w:val="el-GR"/>
        </w:rPr>
        <w:t>12-02-2024</w:t>
      </w:r>
      <w:r w:rsidR="008D75FB" w:rsidRPr="00A97588">
        <w:rPr>
          <w:b/>
          <w:bCs/>
          <w:lang w:val="el-GR"/>
        </w:rPr>
        <w:t>.</w:t>
      </w:r>
    </w:p>
    <w:p w14:paraId="2744502E" w14:textId="33E072DC" w:rsidR="008D75FB" w:rsidRPr="00603221" w:rsidRDefault="008D75FB" w:rsidP="53DBD911">
      <w:pPr>
        <w:pStyle w:val="normalwithoutspacing"/>
        <w:snapToGrid w:val="0"/>
        <w:rPr>
          <w:i/>
          <w:iCs/>
          <w:color w:val="5B9BD5"/>
          <w:kern w:val="1"/>
        </w:rPr>
      </w:pPr>
      <w:r>
        <w:t xml:space="preserve">Η Διακήρυξη θα αναρτηθεί στο διαδίκτυο, στην ιστοσελίδα της αναθέτουσας αρχής, στη διεύθυνση (URL):  </w:t>
      </w:r>
      <w:hyperlink r:id="rId21">
        <w:r w:rsidRPr="53DBD911">
          <w:rPr>
            <w:rStyle w:val="-"/>
          </w:rPr>
          <w:t>http://www.ktpae.gr</w:t>
        </w:r>
      </w:hyperlink>
      <w:r>
        <w:t xml:space="preserve">  στη θέση Διαγωνισμοί στις </w:t>
      </w:r>
      <w:r w:rsidR="008446CC" w:rsidRPr="008446CC">
        <w:rPr>
          <w:b/>
          <w:bCs/>
        </w:rPr>
        <w:t>12-02-2024</w:t>
      </w:r>
      <w:r w:rsidRPr="53DBD911">
        <w:rPr>
          <w:b/>
          <w:bCs/>
        </w:rPr>
        <w:t>.</w:t>
      </w:r>
    </w:p>
    <w:p w14:paraId="02C4C3D7" w14:textId="77777777" w:rsidR="00441D66" w:rsidRPr="00745634" w:rsidRDefault="00441D66" w:rsidP="002F2BED">
      <w:pPr>
        <w:rPr>
          <w:lang w:val="el-GR"/>
        </w:rPr>
      </w:pPr>
    </w:p>
    <w:p w14:paraId="5199BB63" w14:textId="77777777" w:rsidR="00B1259E" w:rsidRPr="002F2BED" w:rsidRDefault="00B1259E" w:rsidP="002F2BED">
      <w:pPr>
        <w:rPr>
          <w:lang w:val="el-GR"/>
        </w:rPr>
      </w:pPr>
    </w:p>
    <w:p w14:paraId="11B6AC39" w14:textId="77777777" w:rsidR="008338F0" w:rsidRPr="00603221" w:rsidRDefault="003355E7" w:rsidP="00BA460D">
      <w:pPr>
        <w:pStyle w:val="2"/>
        <w:numPr>
          <w:ilvl w:val="1"/>
          <w:numId w:val="19"/>
        </w:numPr>
        <w:rPr>
          <w:rFonts w:cs="Tahoma"/>
          <w:lang w:val="el-GR"/>
        </w:rPr>
      </w:pPr>
      <w:r w:rsidRPr="00603221">
        <w:rPr>
          <w:rFonts w:cs="Tahoma"/>
          <w:lang w:val="el-GR"/>
        </w:rPr>
        <w:tab/>
      </w:r>
      <w:bookmarkStart w:id="39" w:name="_Toc97194262"/>
      <w:bookmarkStart w:id="40" w:name="_Toc97194411"/>
      <w:bookmarkStart w:id="41" w:name="_Toc158368168"/>
      <w:r w:rsidRPr="00BA460D">
        <w:rPr>
          <w:lang w:val="el-GR"/>
        </w:rPr>
        <w:t>Αρχές εφαρμοζόμενες στη διαδικασία σύναψης</w:t>
      </w:r>
      <w:bookmarkEnd w:id="39"/>
      <w:bookmarkEnd w:id="40"/>
      <w:bookmarkEnd w:id="41"/>
      <w:r w:rsidRPr="00603221">
        <w:rPr>
          <w:rFonts w:cs="Tahoma"/>
          <w:lang w:val="el-GR"/>
        </w:rPr>
        <w:t xml:space="preserve"> </w:t>
      </w:r>
    </w:p>
    <w:p w14:paraId="27F9B65D"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31D5D558" w14:textId="77777777" w:rsidR="008338F0" w:rsidRPr="00603221" w:rsidRDefault="003355E7">
      <w:pPr>
        <w:rPr>
          <w:lang w:val="el-GR"/>
        </w:rPr>
      </w:pPr>
      <w:r w:rsidRPr="53DBD911">
        <w:rPr>
          <w:lang w:val="el-GR"/>
        </w:rPr>
        <w:t>α) τηρούν και θα εξακολουθήσουν να τηρούν κατά την εκτέλεση της σύμβασης, εφόσον επιλεγούν,</w:t>
      </w:r>
      <w:r w:rsidR="00E1337D" w:rsidRPr="53DBD911">
        <w:rPr>
          <w:lang w:val="el-GR"/>
        </w:rPr>
        <w:t xml:space="preserve"> </w:t>
      </w:r>
      <w:r w:rsidRPr="53DBD91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sidRPr="53DBD911">
        <w:rPr>
          <w:lang w:val="el-GR"/>
        </w:rPr>
        <w:t xml:space="preserve"> όπως ισχύει</w:t>
      </w:r>
      <w:r w:rsidRPr="53DBD911">
        <w:rPr>
          <w:lang w:val="el-GR"/>
        </w:rPr>
        <w:t>.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3B98C7E9" w:rsidRPr="53DBD911">
        <w:rPr>
          <w:lang w:val="el-GR"/>
        </w:rPr>
        <w:t>,</w:t>
      </w:r>
      <w:r w:rsidRPr="53DBD911">
        <w:rPr>
          <w:lang w:val="el-GR"/>
        </w:rPr>
        <w:t xml:space="preserve"> </w:t>
      </w:r>
    </w:p>
    <w:p w14:paraId="73665659" w14:textId="77777777" w:rsidR="008338F0" w:rsidRPr="00603221" w:rsidRDefault="003355E7">
      <w:pPr>
        <w:rPr>
          <w:lang w:val="el-GR"/>
        </w:rPr>
      </w:pPr>
      <w:r w:rsidRPr="53DBD911">
        <w:rPr>
          <w:lang w:val="el-GR"/>
        </w:rPr>
        <w:t xml:space="preserve">β) δεν θα ενεργήσουν αθέμιτα, παράνομα ή καταχρηστικά </w:t>
      </w:r>
      <w:proofErr w:type="spellStart"/>
      <w:r w:rsidRPr="53DBD911">
        <w:rPr>
          <w:lang w:val="el-GR"/>
        </w:rPr>
        <w:t>καθ΄όλη</w:t>
      </w:r>
      <w:proofErr w:type="spellEnd"/>
      <w:r w:rsidRPr="53DBD911">
        <w:rPr>
          <w:lang w:val="el-GR"/>
        </w:rPr>
        <w:t xml:space="preserve"> τη διάρκεια της διαδικασίας ανάθεσης, αλλά και κατά το στάδιο εκτέλεσης της σύμβασης, εφόσον επιλεγούν</w:t>
      </w:r>
      <w:r w:rsidR="0FBE7763" w:rsidRPr="53DBD911">
        <w:rPr>
          <w:lang w:val="el-GR"/>
        </w:rPr>
        <w:t>,</w:t>
      </w:r>
    </w:p>
    <w:p w14:paraId="380B9C2E"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30735054" w14:textId="35897C10" w:rsidR="00092ADB" w:rsidRPr="00631F64" w:rsidRDefault="00092ADB" w:rsidP="00A54DC4">
      <w:pPr>
        <w:pStyle w:val="1"/>
        <w:numPr>
          <w:ilvl w:val="0"/>
          <w:numId w:val="19"/>
        </w:numPr>
        <w:rPr>
          <w:rFonts w:cs="Tahoma"/>
          <w:sz w:val="22"/>
          <w:szCs w:val="22"/>
          <w:lang w:val="el-GR"/>
        </w:rPr>
      </w:pPr>
      <w:bookmarkStart w:id="42" w:name="_Toc97194412"/>
      <w:bookmarkStart w:id="43" w:name="_Toc158368169"/>
      <w:r w:rsidRPr="00631F64">
        <w:rPr>
          <w:rFonts w:cs="Tahoma"/>
          <w:sz w:val="22"/>
          <w:szCs w:val="22"/>
          <w:lang w:val="el-GR"/>
        </w:rPr>
        <w:lastRenderedPageBreak/>
        <w:t>ΓΕΝΙΚΟΙ ΚΑΙ ΕΙΔΙΚΟΙ ΟΡΟΙ ΣΥΜΜΕΤΟΧΗΣ</w:t>
      </w:r>
      <w:bookmarkEnd w:id="42"/>
      <w:bookmarkEnd w:id="43"/>
    </w:p>
    <w:p w14:paraId="52DD6228" w14:textId="13A93F67" w:rsidR="00092ADB" w:rsidRPr="00603221" w:rsidRDefault="00092ADB" w:rsidP="003A109E">
      <w:pPr>
        <w:pStyle w:val="2"/>
        <w:rPr>
          <w:rFonts w:cs="Tahoma"/>
          <w:lang w:val="el-GR"/>
        </w:rPr>
      </w:pPr>
      <w:bookmarkStart w:id="44" w:name="__RefHeading___Toc491949729"/>
      <w:bookmarkStart w:id="45" w:name="__RefHeading___Toc491949730"/>
      <w:bookmarkStart w:id="46" w:name="_Hlk494445205"/>
      <w:bookmarkEnd w:id="44"/>
      <w:bookmarkEnd w:id="45"/>
      <w:r w:rsidRPr="00603221">
        <w:rPr>
          <w:rFonts w:cs="Tahoma"/>
          <w:lang w:val="el-GR"/>
        </w:rPr>
        <w:tab/>
      </w:r>
      <w:bookmarkStart w:id="47" w:name="_Toc97194263"/>
      <w:bookmarkStart w:id="48" w:name="_Toc97194413"/>
      <w:bookmarkStart w:id="49" w:name="_Toc158368170"/>
      <w:r w:rsidR="00C86217">
        <w:rPr>
          <w:rFonts w:cs="Tahoma"/>
          <w:lang w:val="el-GR"/>
        </w:rPr>
        <w:t xml:space="preserve">2.1 </w:t>
      </w:r>
      <w:r w:rsidRPr="00603221">
        <w:rPr>
          <w:rFonts w:cs="Tahoma"/>
          <w:lang w:val="el-GR"/>
        </w:rPr>
        <w:t>Γενικές Πληροφορίες</w:t>
      </w:r>
      <w:bookmarkEnd w:id="47"/>
      <w:bookmarkEnd w:id="48"/>
      <w:bookmarkEnd w:id="49"/>
    </w:p>
    <w:p w14:paraId="120B88DA" w14:textId="4EB3CD1C" w:rsidR="008338F0" w:rsidRPr="00603221" w:rsidRDefault="00E05F00" w:rsidP="000631F7">
      <w:pPr>
        <w:pStyle w:val="3"/>
        <w:ind w:left="1276"/>
        <w:rPr>
          <w:lang w:val="el-GR"/>
        </w:rPr>
      </w:pPr>
      <w:bookmarkStart w:id="50" w:name="_Toc97194264"/>
      <w:bookmarkStart w:id="51" w:name="_Toc97194414"/>
      <w:bookmarkStart w:id="52" w:name="_Toc158368171"/>
      <w:bookmarkEnd w:id="46"/>
      <w:r>
        <w:rPr>
          <w:lang w:val="el-GR"/>
        </w:rPr>
        <w:t xml:space="preserve">2.1.1 </w:t>
      </w:r>
      <w:r w:rsidR="003355E7" w:rsidRPr="00603221">
        <w:rPr>
          <w:lang w:val="el-GR"/>
        </w:rPr>
        <w:t>Έγγραφα της σύμβασης</w:t>
      </w:r>
      <w:bookmarkEnd w:id="50"/>
      <w:bookmarkEnd w:id="51"/>
      <w:bookmarkEnd w:id="52"/>
    </w:p>
    <w:p w14:paraId="5F8DD162"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EA693A9" w14:textId="77777777"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377BAC49" w14:textId="77777777"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1E8D49F5"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D5B02E3" w14:textId="77777777" w:rsidR="000631F7" w:rsidRDefault="000631F7" w:rsidP="000631F7">
      <w:pPr>
        <w:spacing w:after="40"/>
        <w:rPr>
          <w:lang w:val="el-GR"/>
        </w:rPr>
      </w:pPr>
    </w:p>
    <w:p w14:paraId="178A91DD" w14:textId="18D8553D" w:rsidR="008338F0" w:rsidRPr="00603221" w:rsidRDefault="00E05F00" w:rsidP="000631F7">
      <w:pPr>
        <w:pStyle w:val="3"/>
        <w:ind w:left="1276"/>
        <w:rPr>
          <w:lang w:val="el-GR"/>
        </w:rPr>
      </w:pPr>
      <w:bookmarkStart w:id="53" w:name="_Toc97194265"/>
      <w:bookmarkStart w:id="54" w:name="_Toc97194415"/>
      <w:bookmarkStart w:id="55" w:name="_Toc158368172"/>
      <w:r>
        <w:rPr>
          <w:lang w:val="el-GR"/>
        </w:rPr>
        <w:t xml:space="preserve">2.1.2 </w:t>
      </w:r>
      <w:r w:rsidR="003355E7" w:rsidRPr="00603221">
        <w:rPr>
          <w:lang w:val="el-GR"/>
        </w:rPr>
        <w:t xml:space="preserve">Επικοινωνία </w:t>
      </w:r>
      <w:r w:rsidR="003A5AAC" w:rsidRPr="00603221">
        <w:rPr>
          <w:lang w:val="el-GR"/>
        </w:rPr>
        <w:t>–</w:t>
      </w:r>
      <w:r w:rsidR="003355E7" w:rsidRPr="00603221">
        <w:rPr>
          <w:lang w:val="el-GR"/>
        </w:rPr>
        <w:t xml:space="preserve"> Πρόσβαση στα έγγραφα της Σύμβασης</w:t>
      </w:r>
      <w:bookmarkEnd w:id="53"/>
      <w:bookmarkEnd w:id="54"/>
      <w:bookmarkEnd w:id="55"/>
    </w:p>
    <w:p w14:paraId="3A0A8521" w14:textId="7777777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40A22585" w14:textId="77777777" w:rsidR="000631F7" w:rsidRPr="004C145A" w:rsidRDefault="000631F7" w:rsidP="004C145A">
      <w:pPr>
        <w:rPr>
          <w:lang w:val="el-GR"/>
        </w:rPr>
      </w:pPr>
    </w:p>
    <w:p w14:paraId="278633B0" w14:textId="61924C5B" w:rsidR="008338F0" w:rsidRPr="00603221" w:rsidRDefault="00E05F00" w:rsidP="000631F7">
      <w:pPr>
        <w:pStyle w:val="3"/>
        <w:ind w:left="1276"/>
        <w:rPr>
          <w:lang w:val="el-GR"/>
        </w:rPr>
      </w:pPr>
      <w:bookmarkStart w:id="56" w:name="_Ref75870613"/>
      <w:bookmarkStart w:id="57" w:name="_Toc97194266"/>
      <w:bookmarkStart w:id="58" w:name="_Toc97194416"/>
      <w:bookmarkStart w:id="59" w:name="_Toc158368173"/>
      <w:r>
        <w:rPr>
          <w:lang w:val="el-GR"/>
        </w:rPr>
        <w:t xml:space="preserve">2.1.3 </w:t>
      </w:r>
      <w:r w:rsidR="003355E7" w:rsidRPr="00603221">
        <w:rPr>
          <w:lang w:val="el-GR"/>
        </w:rPr>
        <w:t>Παροχή Διευκρινίσεων</w:t>
      </w:r>
      <w:bookmarkEnd w:id="56"/>
      <w:bookmarkEnd w:id="57"/>
      <w:bookmarkEnd w:id="58"/>
      <w:bookmarkEnd w:id="59"/>
    </w:p>
    <w:p w14:paraId="6279AEA4" w14:textId="566074F3"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C718DB">
        <w:rPr>
          <w:lang w:val="el-GR"/>
        </w:rPr>
        <w:t xml:space="preserve">τις </w:t>
      </w:r>
      <w:r w:rsidR="00CC0FD4">
        <w:rPr>
          <w:b/>
          <w:bCs/>
          <w:lang w:val="el-GR"/>
        </w:rPr>
        <w:t>19</w:t>
      </w:r>
      <w:r w:rsidR="00C718DB" w:rsidRPr="000E31B7">
        <w:rPr>
          <w:b/>
          <w:bCs/>
          <w:lang w:val="el-GR"/>
        </w:rPr>
        <w:t>-</w:t>
      </w:r>
      <w:r w:rsidR="00CC0FD4">
        <w:rPr>
          <w:b/>
          <w:bCs/>
          <w:lang w:val="el-GR"/>
        </w:rPr>
        <w:t>02</w:t>
      </w:r>
      <w:r w:rsidR="00C718DB" w:rsidRPr="000E31B7">
        <w:rPr>
          <w:b/>
          <w:bCs/>
          <w:lang w:val="el-GR"/>
        </w:rPr>
        <w:t>-202</w:t>
      </w:r>
      <w:r w:rsidR="008D75FB">
        <w:rPr>
          <w:b/>
          <w:bCs/>
          <w:lang w:val="el-GR"/>
        </w:rPr>
        <w:t>4</w:t>
      </w:r>
      <w:r w:rsidR="00C718DB">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12DC342"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03A8BA95"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7B0AA67D"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62A20ABC"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7D82BBEA"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B6FF63F"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1469AA4" w14:textId="77777777" w:rsidR="00784CFD" w:rsidRPr="006B2C94" w:rsidRDefault="00784CFD" w:rsidP="00784CFD">
      <w:pPr>
        <w:rPr>
          <w:lang w:val="el-GR"/>
        </w:rPr>
      </w:pPr>
    </w:p>
    <w:p w14:paraId="7CA7518D" w14:textId="1CBC1E23" w:rsidR="008338F0" w:rsidRPr="00603221" w:rsidRDefault="00E05F00" w:rsidP="000631F7">
      <w:pPr>
        <w:pStyle w:val="3"/>
        <w:ind w:left="1276"/>
        <w:rPr>
          <w:lang w:val="el-GR"/>
        </w:rPr>
      </w:pPr>
      <w:bookmarkStart w:id="60" w:name="_Ref75870681"/>
      <w:bookmarkStart w:id="61" w:name="_Toc97194267"/>
      <w:bookmarkStart w:id="62" w:name="_Toc97194417"/>
      <w:bookmarkStart w:id="63" w:name="_Toc158368174"/>
      <w:r>
        <w:rPr>
          <w:lang w:val="el-GR"/>
        </w:rPr>
        <w:lastRenderedPageBreak/>
        <w:t xml:space="preserve">2.1.4 </w:t>
      </w:r>
      <w:r w:rsidR="003355E7" w:rsidRPr="00603221">
        <w:rPr>
          <w:lang w:val="el-GR"/>
        </w:rPr>
        <w:t>Γλώσσα</w:t>
      </w:r>
      <w:bookmarkEnd w:id="60"/>
      <w:bookmarkEnd w:id="61"/>
      <w:bookmarkEnd w:id="62"/>
      <w:bookmarkEnd w:id="63"/>
    </w:p>
    <w:p w14:paraId="39F09578"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5DA2F130"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F0B9B0C"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B4808AF" w14:textId="77777777" w:rsidR="005A6D30" w:rsidRPr="006B2C94" w:rsidRDefault="005A6D30" w:rsidP="005A6D30">
      <w:pPr>
        <w:rPr>
          <w:lang w:val="el-GR"/>
        </w:rPr>
      </w:pPr>
      <w:r w:rsidRPr="53DBD911">
        <w:rPr>
          <w:color w:val="000000" w:themeColor="text1"/>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581D593" w14:textId="77777777" w:rsidR="005A6D30" w:rsidRPr="00603221" w:rsidRDefault="005A6D30">
      <w:pPr>
        <w:rPr>
          <w:color w:val="000000"/>
          <w:lang w:val="el-GR"/>
        </w:rPr>
      </w:pPr>
    </w:p>
    <w:p w14:paraId="40EB447D"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1CAF5251"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CF5BE47" w14:textId="77777777" w:rsidR="000631F7" w:rsidRPr="00603221" w:rsidRDefault="000631F7">
      <w:pPr>
        <w:rPr>
          <w:lang w:val="el-GR"/>
        </w:rPr>
      </w:pPr>
    </w:p>
    <w:p w14:paraId="4A915CE5" w14:textId="65E55A8F" w:rsidR="003A5AAC" w:rsidRPr="00603221" w:rsidRDefault="00E05F00" w:rsidP="000631F7">
      <w:pPr>
        <w:pStyle w:val="3"/>
        <w:ind w:left="1276"/>
        <w:rPr>
          <w:lang w:val="el-GR"/>
        </w:rPr>
      </w:pPr>
      <w:bookmarkStart w:id="64" w:name="_Ref496624630"/>
      <w:bookmarkStart w:id="65" w:name="_Ref496624815"/>
      <w:bookmarkStart w:id="66" w:name="_Ref496625091"/>
      <w:bookmarkStart w:id="67" w:name="_Toc97194268"/>
      <w:bookmarkStart w:id="68" w:name="_Toc97194418"/>
      <w:bookmarkStart w:id="69" w:name="_Toc158368175"/>
      <w:r>
        <w:rPr>
          <w:lang w:val="el-GR"/>
        </w:rPr>
        <w:t xml:space="preserve">2.1.5 </w:t>
      </w:r>
      <w:r w:rsidR="003A5AAC" w:rsidRPr="00603221">
        <w:rPr>
          <w:lang w:val="el-GR"/>
        </w:rPr>
        <w:t>Εγγυήσεις</w:t>
      </w:r>
      <w:bookmarkEnd w:id="64"/>
      <w:bookmarkEnd w:id="65"/>
      <w:bookmarkEnd w:id="66"/>
      <w:bookmarkEnd w:id="67"/>
      <w:bookmarkEnd w:id="68"/>
      <w:bookmarkEnd w:id="69"/>
    </w:p>
    <w:p w14:paraId="45A59263" w14:textId="77777777" w:rsidR="008338F0" w:rsidRDefault="006771AF" w:rsidP="0054025C">
      <w:pPr>
        <w:rPr>
          <w:color w:val="000000"/>
          <w:lang w:val="el-GR"/>
        </w:rPr>
      </w:pPr>
      <w:bookmarkStart w:id="7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7BEDA798" w14:textId="77777777" w:rsidR="003B04C4" w:rsidRDefault="003B04C4" w:rsidP="00603221">
      <w:pPr>
        <w:rPr>
          <w:color w:val="000000"/>
          <w:lang w:val="el-GR"/>
        </w:rPr>
      </w:pPr>
      <w:bookmarkStart w:id="7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1"/>
    </w:p>
    <w:p w14:paraId="674364EF" w14:textId="77777777" w:rsidR="008338F0" w:rsidRDefault="003355E7">
      <w:pPr>
        <w:rPr>
          <w:color w:val="000000"/>
          <w:lang w:val="el-GR"/>
        </w:rPr>
      </w:pPr>
      <w:r w:rsidRPr="53DBD911">
        <w:rPr>
          <w:color w:val="000000" w:themeColor="text1"/>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53DBD911">
        <w:rPr>
          <w:color w:val="000000" w:themeColor="text1"/>
          <w:lang w:val="el-GR"/>
        </w:rPr>
        <w:t>στ</w:t>
      </w:r>
      <w:proofErr w:type="spellEnd"/>
      <w:r w:rsidRPr="53DBD911">
        <w:rPr>
          <w:color w:val="000000" w:themeColor="text1"/>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53DBD911">
        <w:rPr>
          <w:color w:val="000000" w:themeColor="text1"/>
          <w:lang w:val="el-GR"/>
        </w:rPr>
        <w:t xml:space="preserve"> </w:t>
      </w:r>
      <w:r w:rsidRPr="53DBD911">
        <w:rPr>
          <w:color w:val="000000" w:themeColor="text1"/>
          <w:lang w:val="el-GR"/>
        </w:rPr>
        <w:t xml:space="preserve">ζ) τους όρους ότι: </w:t>
      </w:r>
      <w:proofErr w:type="spellStart"/>
      <w:r w:rsidRPr="53DBD911">
        <w:rPr>
          <w:color w:val="000000" w:themeColor="text1"/>
          <w:lang w:val="el-GR"/>
        </w:rPr>
        <w:t>αα</w:t>
      </w:r>
      <w:proofErr w:type="spellEnd"/>
      <w:r w:rsidRPr="53DBD911">
        <w:rPr>
          <w:color w:val="000000" w:themeColor="text1"/>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53DBD911">
        <w:rPr>
          <w:color w:val="000000" w:themeColor="text1"/>
          <w:lang w:val="el-GR"/>
        </w:rPr>
        <w:t>διζήσεως</w:t>
      </w:r>
      <w:proofErr w:type="spellEnd"/>
      <w:r w:rsidRPr="53DBD911">
        <w:rPr>
          <w:color w:val="000000" w:themeColor="text1"/>
          <w:lang w:val="el-GR"/>
        </w:rPr>
        <w:t xml:space="preserve">, και </w:t>
      </w:r>
      <w:proofErr w:type="spellStart"/>
      <w:r w:rsidRPr="53DBD911">
        <w:rPr>
          <w:color w:val="000000" w:themeColor="text1"/>
          <w:lang w:val="el-GR"/>
        </w:rPr>
        <w:t>ββ</w:t>
      </w:r>
      <w:proofErr w:type="spellEnd"/>
      <w:r w:rsidRPr="53DBD911">
        <w:rPr>
          <w:color w:val="000000" w:themeColor="text1"/>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276DE451" w:rsidRPr="53DBD911">
        <w:rPr>
          <w:color w:val="000000" w:themeColor="text1"/>
          <w:lang w:val="el-GR"/>
        </w:rPr>
        <w:t xml:space="preserve"> </w:t>
      </w:r>
      <w:r w:rsidR="002F15FA" w:rsidRPr="53DBD911">
        <w:rPr>
          <w:color w:val="000000" w:themeColor="text1"/>
          <w:lang w:val="el-GR"/>
        </w:rPr>
        <w:t>καταληκτική</w:t>
      </w:r>
      <w:r w:rsidR="00E1337D" w:rsidRPr="53DBD911">
        <w:rPr>
          <w:color w:val="000000" w:themeColor="text1"/>
          <w:lang w:val="el-GR"/>
        </w:rPr>
        <w:t xml:space="preserve"> </w:t>
      </w:r>
      <w:r w:rsidRPr="53DBD911">
        <w:rPr>
          <w:color w:val="000000" w:themeColor="text1"/>
          <w:lang w:val="el-GR"/>
        </w:rPr>
        <w:t xml:space="preserve">ημερομηνία </w:t>
      </w:r>
      <w:r w:rsidR="00E95712" w:rsidRPr="53DBD911">
        <w:rPr>
          <w:color w:val="000000" w:themeColor="text1"/>
          <w:lang w:val="el-GR"/>
        </w:rPr>
        <w:t>υποβολής προσφορών</w:t>
      </w:r>
      <w:r w:rsidRPr="53DBD911">
        <w:rPr>
          <w:color w:val="000000" w:themeColor="text1"/>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53DBD911">
        <w:rPr>
          <w:color w:val="000000" w:themeColor="text1"/>
          <w:lang w:val="el-GR"/>
        </w:rPr>
        <w:t>ια</w:t>
      </w:r>
      <w:proofErr w:type="spellEnd"/>
      <w:r w:rsidRPr="53DBD911">
        <w:rPr>
          <w:color w:val="000000" w:themeColor="text1"/>
          <w:lang w:val="el-GR"/>
        </w:rPr>
        <w:t xml:space="preserve">) στην περίπτωση </w:t>
      </w:r>
      <w:r w:rsidR="005C3380" w:rsidRPr="53DBD911">
        <w:rPr>
          <w:color w:val="000000" w:themeColor="text1"/>
          <w:lang w:val="el-GR"/>
        </w:rPr>
        <w:t>της</w:t>
      </w:r>
      <w:r w:rsidRPr="53DBD911">
        <w:rPr>
          <w:color w:val="000000" w:themeColor="text1"/>
          <w:lang w:val="el-GR"/>
        </w:rPr>
        <w:t xml:space="preserve"> εγγ</w:t>
      </w:r>
      <w:r w:rsidR="005C3380" w:rsidRPr="53DBD911">
        <w:rPr>
          <w:color w:val="000000" w:themeColor="text1"/>
          <w:lang w:val="el-GR"/>
        </w:rPr>
        <w:t>ύησης</w:t>
      </w:r>
      <w:r w:rsidRPr="53DBD911">
        <w:rPr>
          <w:color w:val="000000" w:themeColor="text1"/>
          <w:lang w:val="el-GR"/>
        </w:rPr>
        <w:t xml:space="preserve"> καλής εκτέλεσης, τον αριθμό και τον τίτλο της σχετικής σύμβασης. </w:t>
      </w:r>
    </w:p>
    <w:p w14:paraId="1F840243"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6578B39" w14:textId="77777777"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83219A" w:rsidRPr="00603221">
        <w:rPr>
          <w:color w:val="000000"/>
          <w:lang w:val="el-GR"/>
        </w:rPr>
        <w:t>Παραρτήματος</w:t>
      </w:r>
      <w:r w:rsidR="006E053B">
        <w:rPr>
          <w:color w:val="000000"/>
          <w:lang w:val="el-GR"/>
        </w:rPr>
        <w:t xml:space="preserve"> ΠΑΡΑΡΤΗΜΑ </w:t>
      </w:r>
      <w:r w:rsidR="00EC1471">
        <w:rPr>
          <w:color w:val="000000"/>
          <w:lang w:val="el-GR"/>
        </w:rPr>
        <w:t xml:space="preserve"> </w:t>
      </w:r>
      <w:r w:rsidR="00EC1471">
        <w:rPr>
          <w:color w:val="000000"/>
          <w:lang w:val="en-US"/>
        </w:rPr>
        <w:t>VIII</w:t>
      </w:r>
      <w:r w:rsidR="00EC1471" w:rsidRPr="00EC1471">
        <w:rPr>
          <w:color w:val="000000"/>
          <w:lang w:val="el-GR"/>
        </w:rPr>
        <w:t xml:space="preserve"> </w:t>
      </w:r>
      <w:r w:rsidR="006E053B">
        <w:rPr>
          <w:color w:val="000000"/>
          <w:lang w:val="el-GR"/>
        </w:rPr>
        <w:t xml:space="preserve">– Υποδείγματα Εγγυητικών Επιστολών </w:t>
      </w:r>
      <w:r w:rsidR="00777621">
        <w:rPr>
          <w:color w:val="000000"/>
          <w:lang w:val="el-GR"/>
        </w:rPr>
        <w:t>της παρούσας</w:t>
      </w:r>
      <w:r w:rsidRPr="00603221">
        <w:rPr>
          <w:color w:val="000000"/>
          <w:lang w:val="el-GR"/>
        </w:rPr>
        <w:t>.</w:t>
      </w:r>
    </w:p>
    <w:p w14:paraId="0784DD1B"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0F230EA8"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4EF5FF33" w14:textId="77777777" w:rsidR="000A60A0" w:rsidRDefault="000A60A0">
      <w:pPr>
        <w:rPr>
          <w:color w:val="000000"/>
          <w:lang w:val="el-GR"/>
        </w:rPr>
      </w:pPr>
    </w:p>
    <w:p w14:paraId="4E4C1BE5" w14:textId="4E8E7272" w:rsidR="000A60A0" w:rsidRPr="000631F7" w:rsidRDefault="00E05F00" w:rsidP="000631F7">
      <w:pPr>
        <w:pStyle w:val="3"/>
        <w:ind w:left="1276"/>
        <w:rPr>
          <w:lang w:val="el-GR"/>
        </w:rPr>
      </w:pPr>
      <w:bookmarkStart w:id="72" w:name="_Toc97194269"/>
      <w:bookmarkStart w:id="73" w:name="_Toc97194419"/>
      <w:bookmarkStart w:id="74" w:name="_Toc158368176"/>
      <w:r>
        <w:rPr>
          <w:lang w:val="el-GR"/>
        </w:rPr>
        <w:t xml:space="preserve">2.1.6 </w:t>
      </w:r>
      <w:r w:rsidR="000A60A0" w:rsidRPr="000A60A0">
        <w:rPr>
          <w:lang w:val="el-GR"/>
        </w:rPr>
        <w:t>Προστασία Προσωπικών Δεδομένων</w:t>
      </w:r>
      <w:bookmarkEnd w:id="72"/>
      <w:bookmarkEnd w:id="73"/>
      <w:bookmarkEnd w:id="74"/>
      <w:r w:rsidR="000A60A0" w:rsidRPr="000A60A0">
        <w:rPr>
          <w:lang w:val="el-GR"/>
        </w:rPr>
        <w:t xml:space="preserve"> </w:t>
      </w:r>
    </w:p>
    <w:p w14:paraId="58D70E43"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 παράρτημα</w:t>
      </w:r>
      <w:r w:rsidR="00DD62BF">
        <w:rPr>
          <w:lang w:val="el-GR"/>
        </w:rPr>
        <w:t xml:space="preserve"> ΙΧ.</w:t>
      </w:r>
    </w:p>
    <w:p w14:paraId="4D4AF3A9" w14:textId="77777777" w:rsidR="0054025C" w:rsidRDefault="0054025C">
      <w:pPr>
        <w:suppressAutoHyphens w:val="0"/>
        <w:spacing w:after="0"/>
        <w:jc w:val="left"/>
        <w:rPr>
          <w:color w:val="000000"/>
          <w:lang w:val="el-GR"/>
        </w:rPr>
      </w:pPr>
      <w:r>
        <w:rPr>
          <w:color w:val="000000"/>
          <w:lang w:val="el-GR"/>
        </w:rPr>
        <w:br w:type="page"/>
      </w:r>
    </w:p>
    <w:p w14:paraId="4F7273A2" w14:textId="77777777" w:rsidR="008338F0" w:rsidRPr="00603221" w:rsidRDefault="008338F0">
      <w:pPr>
        <w:rPr>
          <w:lang w:val="el-GR"/>
        </w:rPr>
      </w:pPr>
    </w:p>
    <w:p w14:paraId="74CAF480" w14:textId="6F717525" w:rsidR="008338F0" w:rsidRPr="00603221" w:rsidRDefault="00E05F00" w:rsidP="003A109E">
      <w:pPr>
        <w:pStyle w:val="2"/>
        <w:rPr>
          <w:rFonts w:cs="Tahoma"/>
          <w:lang w:val="el-GR"/>
        </w:rPr>
      </w:pPr>
      <w:bookmarkStart w:id="75" w:name="_Toc158368177"/>
      <w:bookmarkEnd w:id="70"/>
      <w:r>
        <w:rPr>
          <w:rFonts w:cs="Tahoma"/>
          <w:lang w:val="el-GR"/>
        </w:rPr>
        <w:t>2.2</w:t>
      </w:r>
      <w:r w:rsidR="003355E7" w:rsidRPr="00603221">
        <w:rPr>
          <w:rFonts w:cs="Tahoma"/>
          <w:lang w:val="el-GR"/>
        </w:rPr>
        <w:tab/>
      </w:r>
      <w:bookmarkStart w:id="76" w:name="_Toc97194270"/>
      <w:bookmarkStart w:id="77" w:name="_Toc97194420"/>
      <w:r w:rsidR="003355E7" w:rsidRPr="00603221">
        <w:rPr>
          <w:rFonts w:cs="Tahoma"/>
          <w:lang w:val="el-GR"/>
        </w:rPr>
        <w:t>Δικαίωμα Συμμετοχής - Κριτήρια Ποιοτικής Επιλογής</w:t>
      </w:r>
      <w:bookmarkEnd w:id="76"/>
      <w:bookmarkEnd w:id="77"/>
      <w:bookmarkEnd w:id="75"/>
    </w:p>
    <w:p w14:paraId="2912CCDC" w14:textId="027E14A9" w:rsidR="008338F0" w:rsidRPr="00603221" w:rsidRDefault="00E05F00" w:rsidP="0072750F">
      <w:pPr>
        <w:pStyle w:val="3"/>
        <w:ind w:left="1276"/>
        <w:rPr>
          <w:lang w:val="el-GR"/>
        </w:rPr>
      </w:pPr>
      <w:bookmarkStart w:id="78" w:name="_Ref496541397"/>
      <w:bookmarkStart w:id="79" w:name="_Toc97194271"/>
      <w:bookmarkStart w:id="80" w:name="_Toc97194421"/>
      <w:bookmarkStart w:id="81" w:name="_Toc158368178"/>
      <w:r>
        <w:rPr>
          <w:lang w:val="el-GR"/>
        </w:rPr>
        <w:t xml:space="preserve">2.2.1 </w:t>
      </w:r>
      <w:r w:rsidR="003355E7" w:rsidRPr="00603221">
        <w:rPr>
          <w:lang w:val="el-GR"/>
        </w:rPr>
        <w:t>Δικαιούμενοι συμμετοχής</w:t>
      </w:r>
      <w:bookmarkEnd w:id="78"/>
      <w:bookmarkEnd w:id="79"/>
      <w:bookmarkEnd w:id="80"/>
      <w:bookmarkEnd w:id="81"/>
      <w:r w:rsidR="003355E7" w:rsidRPr="00603221">
        <w:rPr>
          <w:lang w:val="el-GR"/>
        </w:rPr>
        <w:t xml:space="preserve"> </w:t>
      </w:r>
    </w:p>
    <w:p w14:paraId="5149DF39"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A057C9B" w14:textId="77777777" w:rsidR="008338F0" w:rsidRPr="00603221" w:rsidRDefault="003355E7">
      <w:pPr>
        <w:rPr>
          <w:lang w:val="el-GR"/>
        </w:rPr>
      </w:pPr>
      <w:r w:rsidRPr="00603221">
        <w:rPr>
          <w:lang w:val="el-GR"/>
        </w:rPr>
        <w:t>α) κράτος-μέλος της Ένωσης,</w:t>
      </w:r>
    </w:p>
    <w:p w14:paraId="5F89F330" w14:textId="77777777" w:rsidR="008338F0" w:rsidRPr="00603221" w:rsidRDefault="003355E7">
      <w:pPr>
        <w:rPr>
          <w:lang w:val="el-GR"/>
        </w:rPr>
      </w:pPr>
      <w:r w:rsidRPr="00603221">
        <w:rPr>
          <w:lang w:val="el-GR"/>
        </w:rPr>
        <w:t>β) κράτος-μέλος του Ευρωπαϊκού Οικονομικού Χώρου (Ε.Ο.Χ.),</w:t>
      </w:r>
    </w:p>
    <w:p w14:paraId="4A437112" w14:textId="77777777" w:rsidR="008338F0" w:rsidRPr="00603221" w:rsidRDefault="003355E7">
      <w:pPr>
        <w:rPr>
          <w:lang w:val="el-GR"/>
        </w:rPr>
      </w:pPr>
      <w:r w:rsidRPr="53DBD91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sidRPr="53DBD911">
        <w:rPr>
          <w:lang w:val="el-GR"/>
        </w:rPr>
        <w:t>,</w:t>
      </w:r>
      <w:r w:rsidR="60AD6704" w:rsidRPr="53DBD911">
        <w:rPr>
          <w:lang w:val="el-GR"/>
        </w:rPr>
        <w:t xml:space="preserve"> </w:t>
      </w:r>
      <w:r w:rsidRPr="53DBD911">
        <w:rPr>
          <w:lang w:val="el-GR"/>
        </w:rPr>
        <w:t>5</w:t>
      </w:r>
      <w:r w:rsidR="00CD3B0E" w:rsidRPr="53DBD911">
        <w:rPr>
          <w:lang w:val="el-GR"/>
        </w:rPr>
        <w:t>, 6</w:t>
      </w:r>
      <w:r w:rsidRPr="53DBD911">
        <w:rPr>
          <w:lang w:val="el-GR"/>
        </w:rPr>
        <w:t xml:space="preserve"> και</w:t>
      </w:r>
      <w:r w:rsidR="00CD3B0E" w:rsidRPr="53DBD911">
        <w:rPr>
          <w:lang w:val="el-GR"/>
        </w:rPr>
        <w:t xml:space="preserve"> 7 και</w:t>
      </w:r>
      <w:r w:rsidRPr="53DBD911">
        <w:rPr>
          <w:lang w:val="el-GR"/>
        </w:rPr>
        <w:t xml:space="preserve"> τις γενικές σημειώσεις του σχετικού με την Ένωση Προσαρτήματος </w:t>
      </w:r>
      <w:r>
        <w:t>I</w:t>
      </w:r>
      <w:r w:rsidRPr="53DBD911">
        <w:rPr>
          <w:lang w:val="el-GR"/>
        </w:rPr>
        <w:t xml:space="preserve"> της ως άνω Συμφωνίας, καθώς και </w:t>
      </w:r>
    </w:p>
    <w:p w14:paraId="1855AA51"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97392AF" w14:textId="77777777" w:rsidR="00CD3B0E" w:rsidRDefault="00CD3B0E">
      <w:pPr>
        <w:rPr>
          <w:lang w:val="el-GR"/>
        </w:rPr>
      </w:pPr>
      <w:r w:rsidRPr="53DBD911">
        <w:rPr>
          <w:lang w:val="el-GR"/>
        </w:rPr>
        <w:t>Στο βαθμό που καλύπτονται από τα Παραρτήματα 1, 2, 4, 5</w:t>
      </w:r>
      <w:r w:rsidR="498FD609" w:rsidRPr="53DBD911">
        <w:rPr>
          <w:lang w:val="el-GR"/>
        </w:rPr>
        <w:t>,</w:t>
      </w:r>
      <w:r w:rsidRPr="53DBD911">
        <w:rPr>
          <w:lang w:val="el-GR"/>
        </w:rPr>
        <w:t xml:space="preserve">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46A6BED6" w:rsidRPr="53DBD911">
        <w:rPr>
          <w:lang w:val="el-GR"/>
        </w:rPr>
        <w:t>.</w:t>
      </w:r>
    </w:p>
    <w:p w14:paraId="51CF1253" w14:textId="77777777" w:rsidR="009F688B" w:rsidRPr="003E44A9" w:rsidRDefault="00E97E4D" w:rsidP="009F688B">
      <w:pPr>
        <w:rPr>
          <w:lang w:val="el-GR"/>
        </w:rPr>
      </w:pPr>
      <w:bookmarkStart w:id="82" w:name="_Hlk118712403"/>
      <w:r w:rsidRPr="53DBD911">
        <w:rPr>
          <w:b/>
          <w:bCs/>
          <w:lang w:val="el-GR"/>
        </w:rPr>
        <w:t>2.</w:t>
      </w:r>
      <w:r w:rsidRPr="53DBD911">
        <w:rPr>
          <w:lang w:val="el-GR"/>
        </w:rPr>
        <w:t xml:space="preserve"> </w:t>
      </w:r>
      <w:r w:rsidR="009F688B" w:rsidRPr="53DBD911">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53DBD911">
        <w:rPr>
          <w:lang w:val="el-GR"/>
        </w:rPr>
        <w:t>στ</w:t>
      </w:r>
      <w:proofErr w:type="spellEnd"/>
      <w:r w:rsidR="009F688B" w:rsidRPr="53DBD911">
        <w:rPr>
          <w:lang w:val="el-GR"/>
        </w:rPr>
        <w:t>) και η) έως ι) της οδηγίας 2014/24/ΕΕ, του άρθρου 18, του άρθρου 21 στοιχεία β) έως ε), και ζ) έως θ) και των άρθρων 29 και 30 της</w:t>
      </w:r>
      <w:r w:rsidR="36F146B6" w:rsidRPr="53DBD911">
        <w:rPr>
          <w:lang w:val="el-GR"/>
        </w:rPr>
        <w:t xml:space="preserve"> </w:t>
      </w:r>
      <w:r w:rsidR="009F688B" w:rsidRPr="53DBD911">
        <w:rPr>
          <w:lang w:val="el-GR"/>
        </w:rPr>
        <w:t xml:space="preserve">οδηγίας 2014/25/ΕΕ, καθώς και του άρθρου 13 στοιχεία α) έως δ), </w:t>
      </w:r>
      <w:proofErr w:type="spellStart"/>
      <w:r w:rsidR="009F688B" w:rsidRPr="53DBD911">
        <w:rPr>
          <w:lang w:val="el-GR"/>
        </w:rPr>
        <w:t>στ</w:t>
      </w:r>
      <w:proofErr w:type="spellEnd"/>
      <w:r w:rsidR="009F688B" w:rsidRPr="53DBD911">
        <w:rPr>
          <w:lang w:val="el-GR"/>
        </w:rPr>
        <w:t>) έως η) και ι) της οδηγίας 2009/81/ΕΚ, σε ή με:</w:t>
      </w:r>
    </w:p>
    <w:p w14:paraId="0FFED053"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3D8AAF48"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C7340AA"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3C8475A0" w14:textId="77777777"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sidR="001816C9">
        <w:rPr>
          <w:lang w:val="el-GR"/>
        </w:rPr>
        <w:fldChar w:fldCharType="begin"/>
      </w:r>
      <w:r>
        <w:rPr>
          <w:lang w:val="el-GR"/>
        </w:rPr>
        <w:instrText xml:space="preserve"> REF _Ref494118533 \r \h </w:instrText>
      </w:r>
      <w:r w:rsidR="001816C9">
        <w:rPr>
          <w:lang w:val="el-GR"/>
        </w:rPr>
      </w:r>
      <w:r w:rsidR="001816C9">
        <w:rPr>
          <w:lang w:val="el-GR"/>
        </w:rPr>
        <w:fldChar w:fldCharType="separate"/>
      </w:r>
      <w:r w:rsidR="00392376">
        <w:rPr>
          <w:lang w:val="el-GR"/>
        </w:rPr>
        <w:t>0</w:t>
      </w:r>
      <w:r w:rsidR="001816C9">
        <w:rPr>
          <w:lang w:val="el-GR"/>
        </w:rPr>
        <w:fldChar w:fldCharType="end"/>
      </w:r>
      <w:r w:rsidR="001816C9">
        <w:rPr>
          <w:lang w:val="el-GR"/>
        </w:rPr>
        <w:fldChar w:fldCharType="begin"/>
      </w:r>
      <w:r>
        <w:rPr>
          <w:lang w:val="el-GR"/>
        </w:rPr>
        <w:instrText xml:space="preserve"> REF _Ref494118533 \h </w:instrText>
      </w:r>
      <w:r w:rsidR="001816C9">
        <w:rPr>
          <w:lang w:val="el-GR"/>
        </w:rPr>
      </w:r>
      <w:r w:rsidR="001816C9">
        <w:rPr>
          <w:lang w:val="el-GR"/>
        </w:rPr>
        <w:fldChar w:fldCharType="separate"/>
      </w:r>
      <w:r w:rsidR="00392376" w:rsidRPr="00603221">
        <w:rPr>
          <w:lang w:val="el-GR"/>
        </w:rPr>
        <w:t xml:space="preserve">ΠΑΡΑΡΤΗΜΑ </w:t>
      </w:r>
      <w:r w:rsidR="00392376" w:rsidRPr="00603221">
        <w:t>VI</w:t>
      </w:r>
      <w:r w:rsidR="00392376" w:rsidRPr="00603221">
        <w:rPr>
          <w:lang w:val="el-GR"/>
        </w:rPr>
        <w:t>Ι – Άλλες Δηλώσεις</w:t>
      </w:r>
      <w:r w:rsidR="001816C9">
        <w:rPr>
          <w:lang w:val="el-GR"/>
        </w:rPr>
        <w:fldChar w:fldCharType="end"/>
      </w:r>
      <w:r>
        <w:rPr>
          <w:lang w:val="el-GR"/>
        </w:rPr>
        <w:t xml:space="preserve"> </w:t>
      </w:r>
      <w:r w:rsidRPr="003E44A9">
        <w:rPr>
          <w:lang w:val="el-GR"/>
        </w:rPr>
        <w:t>της παρούσας.</w:t>
      </w:r>
      <w:r w:rsidRPr="002A09CC">
        <w:rPr>
          <w:lang w:val="el-GR"/>
        </w:rPr>
        <w:t xml:space="preserve"> </w:t>
      </w:r>
    </w:p>
    <w:bookmarkEnd w:id="82"/>
    <w:p w14:paraId="40A159FC" w14:textId="77777777" w:rsidR="00E97E4D" w:rsidRPr="00E97E4D" w:rsidRDefault="00E97E4D" w:rsidP="00E97E4D">
      <w:pPr>
        <w:spacing w:before="240"/>
        <w:rPr>
          <w:lang w:val="el-GR"/>
        </w:rPr>
      </w:pPr>
    </w:p>
    <w:p w14:paraId="0905F0BE"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w:t>
      </w:r>
      <w:r w:rsidR="00CD3B0E" w:rsidRPr="00CD3B0E">
        <w:rPr>
          <w:lang w:val="el-GR"/>
        </w:rPr>
        <w:lastRenderedPageBreak/>
        <w:t>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3F1547B"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1C42DA03" w14:textId="77777777" w:rsidR="002F2BED" w:rsidRPr="002F2BED" w:rsidRDefault="002F2BED" w:rsidP="00AB1DCF">
      <w:pPr>
        <w:pStyle w:val="af6"/>
        <w:rPr>
          <w:lang w:val="el-GR"/>
        </w:rPr>
      </w:pPr>
    </w:p>
    <w:p w14:paraId="4BB26B13" w14:textId="203934A0" w:rsidR="008338F0" w:rsidRPr="00603221" w:rsidRDefault="00E05F00" w:rsidP="0072750F">
      <w:pPr>
        <w:pStyle w:val="3"/>
        <w:ind w:left="1276"/>
        <w:rPr>
          <w:lang w:val="el-GR"/>
        </w:rPr>
      </w:pPr>
      <w:bookmarkStart w:id="83" w:name="_Ref496542081"/>
      <w:bookmarkStart w:id="84" w:name="_Toc97194272"/>
      <w:bookmarkStart w:id="85" w:name="_Toc97194422"/>
      <w:bookmarkStart w:id="86" w:name="_Toc158368179"/>
      <w:r>
        <w:rPr>
          <w:lang w:val="el-GR"/>
        </w:rPr>
        <w:t xml:space="preserve">2.2.2 </w:t>
      </w:r>
      <w:r w:rsidR="003355E7" w:rsidRPr="00603221">
        <w:rPr>
          <w:lang w:val="el-GR"/>
        </w:rPr>
        <w:t>Εγγύηση συμμετοχής</w:t>
      </w:r>
      <w:bookmarkEnd w:id="83"/>
      <w:bookmarkEnd w:id="84"/>
      <w:bookmarkEnd w:id="85"/>
      <w:bookmarkEnd w:id="86"/>
    </w:p>
    <w:p w14:paraId="16C28468" w14:textId="77777777"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F5E4EB7" w14:textId="77777777" w:rsidR="00DF0C2D" w:rsidRPr="004531A7"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4C3844">
        <w:rPr>
          <w:b/>
          <w:bCs/>
          <w:lang w:val="el-GR"/>
        </w:rPr>
        <w:t xml:space="preserve">τεσσάρων χιλιάδων </w:t>
      </w:r>
      <w:r w:rsidR="003607B2">
        <w:rPr>
          <w:b/>
          <w:bCs/>
          <w:lang w:val="el-GR"/>
        </w:rPr>
        <w:t>διακοσίων εξήντα</w:t>
      </w:r>
      <w:r w:rsidR="004C3844">
        <w:rPr>
          <w:b/>
          <w:bCs/>
          <w:lang w:val="el-GR"/>
        </w:rPr>
        <w:t xml:space="preserve"> </w:t>
      </w:r>
      <w:r w:rsidR="003E44A9" w:rsidRPr="00723994">
        <w:rPr>
          <w:b/>
          <w:bCs/>
          <w:lang w:val="el-GR"/>
        </w:rPr>
        <w:t xml:space="preserve">Ευρώ </w:t>
      </w:r>
      <w:r w:rsidRPr="00723994">
        <w:rPr>
          <w:b/>
          <w:bCs/>
          <w:lang w:val="el-GR"/>
        </w:rPr>
        <w:t>(</w:t>
      </w:r>
      <w:r w:rsidR="00DF2DD4">
        <w:rPr>
          <w:b/>
          <w:bCs/>
          <w:lang w:val="el-GR"/>
        </w:rPr>
        <w:t>4</w:t>
      </w:r>
      <w:r w:rsidR="002A63C2" w:rsidRPr="00723994">
        <w:rPr>
          <w:b/>
          <w:bCs/>
          <w:lang w:val="el-GR"/>
        </w:rPr>
        <w:t>.</w:t>
      </w:r>
      <w:r w:rsidR="003607B2">
        <w:rPr>
          <w:b/>
          <w:bCs/>
          <w:lang w:val="el-GR"/>
        </w:rPr>
        <w:t>260</w:t>
      </w:r>
      <w:r w:rsidR="002A63C2" w:rsidRPr="00723994">
        <w:rPr>
          <w:b/>
          <w:bCs/>
          <w:lang w:val="el-GR"/>
        </w:rPr>
        <w:t>,00 €</w:t>
      </w:r>
      <w:r w:rsidRPr="00723994">
        <w:rPr>
          <w:b/>
          <w:bCs/>
          <w:lang w:val="el-GR"/>
        </w:rPr>
        <w:t>)</w:t>
      </w:r>
      <w:r w:rsidRPr="003E44A9">
        <w:rPr>
          <w:lang w:val="el-GR"/>
        </w:rPr>
        <w:t>.</w:t>
      </w:r>
    </w:p>
    <w:p w14:paraId="1FFEA085"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660C039" w14:textId="7777777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496542431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Cs/>
          <w:lang w:val="el-GR"/>
        </w:rPr>
        <w:t>2.4.5</w:t>
      </w:r>
      <w:r w:rsidR="006E78FF">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8BAFD22" w14:textId="77777777"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1816C9">
        <w:rPr>
          <w:bCs/>
          <w:lang w:val="el-GR"/>
        </w:rPr>
        <w:fldChar w:fldCharType="begin"/>
      </w:r>
      <w:r>
        <w:rPr>
          <w:bCs/>
          <w:lang w:val="el-GR"/>
        </w:rPr>
        <w:instrText xml:space="preserve"> REF _Ref496542534 \r \h </w:instrText>
      </w:r>
      <w:r w:rsidR="001816C9">
        <w:rPr>
          <w:bCs/>
          <w:lang w:val="el-GR"/>
        </w:rPr>
      </w:r>
      <w:r w:rsidR="001816C9">
        <w:rPr>
          <w:bCs/>
          <w:lang w:val="el-GR"/>
        </w:rPr>
        <w:fldChar w:fldCharType="separate"/>
      </w:r>
      <w:r w:rsidR="00392376">
        <w:rPr>
          <w:bCs/>
          <w:lang w:val="el-GR"/>
        </w:rPr>
        <w:t>3.1</w:t>
      </w:r>
      <w:r w:rsidR="001816C9">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88DE48E" w14:textId="77777777" w:rsidR="00CD3B0E" w:rsidRPr="00603221" w:rsidRDefault="00CD3B0E">
      <w:pPr>
        <w:rPr>
          <w:b/>
          <w:bCs/>
          <w:lang w:val="el-GR"/>
        </w:rPr>
      </w:pPr>
    </w:p>
    <w:p w14:paraId="06860850"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5EF987AE"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25D6F4E8" w14:textId="77777777" w:rsidR="00E975FD" w:rsidRDefault="00FA4CDD">
      <w:pPr>
        <w:rPr>
          <w:lang w:val="el-GR"/>
        </w:rPr>
      </w:pPr>
      <w:r w:rsidRPr="53DBD911">
        <w:rPr>
          <w:lang w:val="el-GR"/>
        </w:rPr>
        <w:t>μ</w:t>
      </w:r>
      <w:r w:rsidR="00FC1B9E" w:rsidRPr="53DBD911">
        <w:rPr>
          <w:lang w:val="el-GR"/>
        </w:rPr>
        <w:t>ετά από:</w:t>
      </w:r>
    </w:p>
    <w:p w14:paraId="427E21D4"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BE488AB"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95C1357"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2C5EB6F7"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489DEAB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D421ECF"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1CA4CB1C" w14:textId="77777777" w:rsidR="00DB2BAF" w:rsidRPr="00821852" w:rsidRDefault="00DB2BAF" w:rsidP="00821852">
      <w:pPr>
        <w:rPr>
          <w:lang w:val="el-GR"/>
        </w:rPr>
      </w:pPr>
    </w:p>
    <w:p w14:paraId="7910B7D3" w14:textId="77777777"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496541742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2.2.3</w:t>
      </w:r>
      <w:r w:rsidR="006E78FF">
        <w:fldChar w:fldCharType="end"/>
      </w:r>
      <w:r w:rsidRPr="00603221">
        <w:rPr>
          <w:lang w:val="el-GR"/>
        </w:rPr>
        <w:t xml:space="preserve"> έως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496541700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2.2.8</w:t>
      </w:r>
      <w:r w:rsidR="006E78FF">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1816C9">
        <w:rPr>
          <w:lang w:val="el-GR"/>
        </w:rPr>
        <w:fldChar w:fldCharType="begin"/>
      </w:r>
      <w:r w:rsidR="00C32872">
        <w:rPr>
          <w:lang w:val="el-GR"/>
        </w:rPr>
        <w:instrText xml:space="preserve"> REF _Ref40957856 \r \h </w:instrText>
      </w:r>
      <w:r w:rsidR="001816C9">
        <w:rPr>
          <w:lang w:val="el-GR"/>
        </w:rPr>
      </w:r>
      <w:r w:rsidR="001816C9">
        <w:rPr>
          <w:lang w:val="el-GR"/>
        </w:rPr>
        <w:fldChar w:fldCharType="separate"/>
      </w:r>
      <w:r w:rsidR="00392376">
        <w:rPr>
          <w:lang w:val="el-GR"/>
        </w:rPr>
        <w:t>2.2.9.2</w:t>
      </w:r>
      <w:r w:rsidR="001816C9">
        <w:rPr>
          <w:lang w:val="el-GR"/>
        </w:rPr>
        <w:fldChar w:fldCharType="end"/>
      </w:r>
      <w:r w:rsidR="00C32872">
        <w:rPr>
          <w:lang w:val="el-GR"/>
        </w:rPr>
        <w:t xml:space="preserve"> &amp; </w:t>
      </w:r>
      <w:r w:rsidR="001816C9">
        <w:rPr>
          <w:lang w:val="el-GR"/>
        </w:rPr>
        <w:fldChar w:fldCharType="begin"/>
      </w:r>
      <w:r w:rsidR="00C32872">
        <w:rPr>
          <w:lang w:val="el-GR"/>
        </w:rPr>
        <w:instrText xml:space="preserve"> REF _Ref67613215 \r \h </w:instrText>
      </w:r>
      <w:r w:rsidR="001816C9">
        <w:rPr>
          <w:lang w:val="el-GR"/>
        </w:rPr>
      </w:r>
      <w:r w:rsidR="001816C9">
        <w:rPr>
          <w:lang w:val="el-GR"/>
        </w:rPr>
        <w:fldChar w:fldCharType="separate"/>
      </w:r>
      <w:r w:rsidR="00392376">
        <w:rPr>
          <w:lang w:val="el-GR"/>
        </w:rPr>
        <w:t>3.2</w:t>
      </w:r>
      <w:r w:rsidR="001816C9">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1816C9">
        <w:rPr>
          <w:lang w:val="el-GR"/>
        </w:rPr>
        <w:fldChar w:fldCharType="begin"/>
      </w:r>
      <w:r w:rsidR="00C32872">
        <w:rPr>
          <w:lang w:val="el-GR"/>
        </w:rPr>
        <w:instrText xml:space="preserve"> REF _Ref67613215 \r \h </w:instrText>
      </w:r>
      <w:r w:rsidR="001816C9">
        <w:rPr>
          <w:lang w:val="el-GR"/>
        </w:rPr>
      </w:r>
      <w:r w:rsidR="001816C9">
        <w:rPr>
          <w:lang w:val="el-GR"/>
        </w:rPr>
        <w:fldChar w:fldCharType="separate"/>
      </w:r>
      <w:r w:rsidR="00392376">
        <w:rPr>
          <w:lang w:val="el-GR"/>
        </w:rPr>
        <w:t>3.2</w:t>
      </w:r>
      <w:r w:rsidR="001816C9">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1816C9">
        <w:rPr>
          <w:lang w:val="el-GR"/>
        </w:rPr>
        <w:fldChar w:fldCharType="begin"/>
      </w:r>
      <w:r w:rsidR="00C32872">
        <w:rPr>
          <w:lang w:val="el-GR"/>
        </w:rPr>
        <w:instrText xml:space="preserve"> REF _Ref496541356 \r \h </w:instrText>
      </w:r>
      <w:r w:rsidR="001816C9">
        <w:rPr>
          <w:lang w:val="el-GR"/>
        </w:rPr>
      </w:r>
      <w:r w:rsidR="001816C9">
        <w:rPr>
          <w:lang w:val="el-GR"/>
        </w:rPr>
        <w:fldChar w:fldCharType="separate"/>
      </w:r>
      <w:r w:rsidR="00392376">
        <w:rPr>
          <w:lang w:val="el-GR"/>
        </w:rPr>
        <w:t>2.2.3</w:t>
      </w:r>
      <w:r w:rsidR="001816C9">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116924DF" w14:textId="77777777" w:rsidR="00C32872" w:rsidRPr="00603221" w:rsidRDefault="00C32872">
      <w:pPr>
        <w:rPr>
          <w:lang w:val="el-GR"/>
        </w:rPr>
      </w:pPr>
    </w:p>
    <w:p w14:paraId="09B8455F" w14:textId="37291D02" w:rsidR="008338F0" w:rsidRPr="00603221" w:rsidRDefault="00D80235" w:rsidP="0072750F">
      <w:pPr>
        <w:pStyle w:val="3"/>
        <w:ind w:left="1276"/>
        <w:rPr>
          <w:lang w:val="el-GR"/>
        </w:rPr>
      </w:pPr>
      <w:bookmarkStart w:id="87" w:name="_Ref496541356"/>
      <w:bookmarkStart w:id="88" w:name="_Ref496541742"/>
      <w:bookmarkStart w:id="89" w:name="_Ref496541775"/>
      <w:bookmarkStart w:id="90" w:name="_Ref496541863"/>
      <w:bookmarkStart w:id="91" w:name="_Toc97194273"/>
      <w:bookmarkStart w:id="92" w:name="_Toc97194423"/>
      <w:bookmarkStart w:id="93" w:name="_Toc158368180"/>
      <w:r>
        <w:rPr>
          <w:lang w:val="el-GR"/>
        </w:rPr>
        <w:t xml:space="preserve">2.2.3 </w:t>
      </w:r>
      <w:r w:rsidR="003355E7" w:rsidRPr="00603221">
        <w:rPr>
          <w:lang w:val="el-GR"/>
        </w:rPr>
        <w:t>Λόγοι αποκλεισμού</w:t>
      </w:r>
      <w:bookmarkEnd w:id="87"/>
      <w:bookmarkEnd w:id="88"/>
      <w:bookmarkEnd w:id="89"/>
      <w:bookmarkEnd w:id="90"/>
      <w:bookmarkEnd w:id="91"/>
      <w:bookmarkEnd w:id="92"/>
      <w:bookmarkEnd w:id="93"/>
      <w:r w:rsidR="003355E7" w:rsidRPr="00603221">
        <w:rPr>
          <w:lang w:val="el-GR"/>
        </w:rPr>
        <w:t xml:space="preserve"> </w:t>
      </w:r>
    </w:p>
    <w:p w14:paraId="7D4A167D"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E4DB678" w14:textId="77777777" w:rsidR="008338F0" w:rsidRPr="00603221" w:rsidRDefault="00E1337D">
      <w:pPr>
        <w:pStyle w:val="aff"/>
        <w:numPr>
          <w:ilvl w:val="3"/>
          <w:numId w:val="12"/>
        </w:numPr>
        <w:spacing w:before="240"/>
        <w:ind w:left="0" w:firstLine="0"/>
        <w:rPr>
          <w:lang w:val="el-GR"/>
        </w:rPr>
      </w:pPr>
      <w:bookmarkStart w:id="94" w:name="_Ref496540567"/>
      <w:r w:rsidRPr="00603221">
        <w:rPr>
          <w:lang w:val="el-GR"/>
        </w:rPr>
        <w:t xml:space="preserve"> </w:t>
      </w:r>
      <w:bookmarkStart w:id="95"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4"/>
      <w:bookmarkEnd w:id="95"/>
      <w:r w:rsidR="003355E7" w:rsidRPr="00603221">
        <w:rPr>
          <w:lang w:val="el-GR"/>
        </w:rPr>
        <w:t xml:space="preserve"> </w:t>
      </w:r>
    </w:p>
    <w:p w14:paraId="265DD337"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787CB29A" w14:textId="77777777" w:rsidR="00105242" w:rsidRPr="00105242" w:rsidRDefault="003355E7" w:rsidP="00105242">
      <w:pPr>
        <w:rPr>
          <w:lang w:val="el-GR"/>
        </w:rPr>
      </w:pPr>
      <w:r w:rsidRPr="53DBD911">
        <w:rPr>
          <w:lang w:val="el-GR"/>
        </w:rPr>
        <w:t xml:space="preserve">β) </w:t>
      </w:r>
      <w:r w:rsidR="00105242" w:rsidRPr="53DBD911">
        <w:rPr>
          <w:lang w:val="el-GR"/>
        </w:rPr>
        <w:t xml:space="preserve">ενεργητική </w:t>
      </w:r>
      <w:r w:rsidRPr="53DBD91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sidRPr="53DBD91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53DBD911">
        <w:rPr>
          <w:lang w:val="el-GR"/>
        </w:rPr>
        <w:t xml:space="preserve"> 192 της 31.7.2003, σ. 54), καθώς και όπως ορίζεται στο εθνικό δίκαιο του οικονομικού φορέα, </w:t>
      </w:r>
      <w:r w:rsidR="00105242" w:rsidRPr="53DBD911">
        <w:rPr>
          <w:lang w:val="el-GR"/>
        </w:rPr>
        <w:t>και τα εγκλήματα των άρθρων 159</w:t>
      </w:r>
      <w:r w:rsidR="00105242" w:rsidRPr="53DBD911">
        <w:rPr>
          <w:vertAlign w:val="superscript"/>
          <w:lang w:val="el-GR"/>
        </w:rPr>
        <w:t>Α</w:t>
      </w:r>
      <w:r w:rsidR="00105242" w:rsidRPr="53DBD911">
        <w:rPr>
          <w:lang w:val="el-GR"/>
        </w:rPr>
        <w:t xml:space="preserve"> (δωροδοκία πολιτικών προσώπων), 236 (δωροδοκία υπαλλήλου), 237 παρ.2-4 (δωροδοκία δικαστικών λειτουργών), 237</w:t>
      </w:r>
      <w:r w:rsidR="00105242" w:rsidRPr="53DBD911">
        <w:rPr>
          <w:vertAlign w:val="superscript"/>
          <w:lang w:val="el-GR"/>
        </w:rPr>
        <w:t>Α</w:t>
      </w:r>
      <w:r w:rsidR="00105242" w:rsidRPr="53DBD911">
        <w:rPr>
          <w:lang w:val="el-GR"/>
        </w:rPr>
        <w:t xml:space="preserve"> παρ.2 (εμπορία επιρροής – μεσάζοντες) 396 παρ.2 (δωροδοκία στον ιδιωτικό τομέα) του Ποινικού Κώδικα</w:t>
      </w:r>
      <w:r w:rsidR="15B9663C" w:rsidRPr="53DBD911">
        <w:rPr>
          <w:lang w:val="el-GR"/>
        </w:rPr>
        <w:t>,</w:t>
      </w:r>
    </w:p>
    <w:p w14:paraId="62DCC50A"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4A7FFDA7" w14:textId="77777777" w:rsidR="00105242" w:rsidRPr="00105242" w:rsidRDefault="003355E7" w:rsidP="00105242">
      <w:pPr>
        <w:rPr>
          <w:lang w:val="el-GR"/>
        </w:rPr>
      </w:pPr>
      <w:r w:rsidRPr="53DBD911">
        <w:rPr>
          <w:lang w:val="el-GR"/>
        </w:rPr>
        <w:lastRenderedPageBreak/>
        <w:t xml:space="preserve">δ) </w:t>
      </w:r>
      <w:r w:rsidR="00105242" w:rsidRPr="53DBD911">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t> </w:t>
      </w:r>
      <w:r w:rsidR="27E5D491" w:rsidRPr="00402C5B">
        <w:rPr>
          <w:lang w:val="el-GR"/>
        </w:rPr>
        <w:t xml:space="preserve"> </w:t>
      </w:r>
      <w:r w:rsidR="00105242" w:rsidRPr="53DBD911">
        <w:rPr>
          <w:lang w:val="el-GR"/>
        </w:rPr>
        <w:t>- πλαισίου 2002/475/ΔΕΥ του Συμβουλίου και για την τροποποίηση της απόφασης 2005/671/ΔΕΥ του Συμβουλίου (</w:t>
      </w:r>
      <w:r w:rsidR="00105242">
        <w:t>EE</w:t>
      </w:r>
      <w:r w:rsidR="00105242" w:rsidRPr="53DBD911">
        <w:rPr>
          <w:lang w:val="el-GR"/>
        </w:rPr>
        <w:t xml:space="preserve"> </w:t>
      </w:r>
      <w:r w:rsidR="00105242">
        <w:t>L</w:t>
      </w:r>
      <w:r w:rsidR="00105242" w:rsidRPr="53DBD911">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t> </w:t>
      </w:r>
      <w:r w:rsidR="00105242" w:rsidRPr="53DBD911">
        <w:rPr>
          <w:lang w:val="el-GR"/>
        </w:rPr>
        <w:t>4689/2020 (Α’</w:t>
      </w:r>
      <w:r w:rsidR="00105242">
        <w:t> </w:t>
      </w:r>
      <w:r w:rsidR="00105242" w:rsidRPr="53DBD911">
        <w:rPr>
          <w:lang w:val="el-GR"/>
        </w:rPr>
        <w:t>103),</w:t>
      </w:r>
    </w:p>
    <w:p w14:paraId="2B32D486"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580FDEE3"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73E68BDE"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E90C8F1"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4379CB26" w14:textId="77777777" w:rsidR="009A3D76" w:rsidRDefault="009A3D76" w:rsidP="009A3D76">
      <w:pPr>
        <w:rPr>
          <w:lang w:val="el-GR"/>
        </w:rPr>
      </w:pPr>
      <w:r w:rsidRPr="53DBD911">
        <w:rPr>
          <w:lang w:val="el-GR"/>
        </w:rPr>
        <w:t>- στις περιπτώσεις εταιρειών περιορισμένης ευθύνης (Ε.Π.Ε.)</w:t>
      </w:r>
      <w:r w:rsidR="5619FFC9" w:rsidRPr="53DBD911">
        <w:rPr>
          <w:lang w:val="el-GR"/>
        </w:rPr>
        <w:t>,</w:t>
      </w:r>
      <w:r w:rsidRPr="53DBD911">
        <w:rPr>
          <w:lang w:val="el-GR"/>
        </w:rPr>
        <w:t xml:space="preserve"> ιδιωτικών κεφαλαιουχικών εταιρειών (Ι.Κ.Ε.) και προσωπικών εταιρειών (Ο.Ε. και Ε.Ε.) τους διαχειριστές.</w:t>
      </w:r>
    </w:p>
    <w:p w14:paraId="3273458D"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B3FF669"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2FDCD8DC"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46784B09"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FE36D51"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6" w:name="_Ref503518036"/>
      <w:r w:rsidRPr="00603221">
        <w:rPr>
          <w:lang w:val="el-GR"/>
        </w:rPr>
        <w:t>Σ</w:t>
      </w:r>
      <w:r w:rsidR="005A0ACC" w:rsidRPr="00603221">
        <w:rPr>
          <w:lang w:val="el-GR"/>
        </w:rPr>
        <w:t>τις ακόλουθες περιπτώσεις</w:t>
      </w:r>
      <w:bookmarkEnd w:id="96"/>
      <w:r w:rsidR="005A0ACC" w:rsidRPr="00603221">
        <w:rPr>
          <w:lang w:val="el-GR"/>
        </w:rPr>
        <w:t xml:space="preserve"> </w:t>
      </w:r>
    </w:p>
    <w:p w14:paraId="22E5761F"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57F157DB"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0C4492B"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537E3F1" w14:textId="77777777" w:rsidR="009A3D76" w:rsidRPr="00C229F3" w:rsidRDefault="009A3D76" w:rsidP="009A3D76">
      <w:pPr>
        <w:rPr>
          <w:lang w:val="el-GR"/>
        </w:rPr>
      </w:pPr>
      <w:r w:rsidRPr="007213D0">
        <w:rPr>
          <w:lang w:val="el-GR" w:eastAsia="el-GR"/>
        </w:rPr>
        <w:lastRenderedPageBreak/>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2C306EEA"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591BE318" w14:textId="77777777" w:rsidR="004B29C9" w:rsidRPr="00603221" w:rsidRDefault="004B29C9" w:rsidP="003329FF">
      <w:pPr>
        <w:rPr>
          <w:lang w:val="el-GR"/>
        </w:rPr>
      </w:pPr>
    </w:p>
    <w:p w14:paraId="1DE3F2A0" w14:textId="77777777" w:rsidR="00B04AF3" w:rsidRPr="00603221" w:rsidRDefault="003355E7" w:rsidP="53DBD911">
      <w:pPr>
        <w:pStyle w:val="aff"/>
        <w:numPr>
          <w:ilvl w:val="3"/>
          <w:numId w:val="12"/>
        </w:numPr>
        <w:tabs>
          <w:tab w:val="left" w:pos="709"/>
          <w:tab w:val="left" w:pos="1134"/>
        </w:tabs>
        <w:spacing w:before="240"/>
        <w:ind w:left="0" w:firstLine="0"/>
        <w:rPr>
          <w:i/>
          <w:iCs/>
          <w:color w:val="5B9BD5"/>
          <w:lang w:val="el-GR"/>
        </w:rPr>
      </w:pPr>
      <w:bookmarkStart w:id="97" w:name="_Ref496540586"/>
      <w:r w:rsidRPr="53DBD91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7"/>
      <w:r w:rsidRPr="53DBD911">
        <w:rPr>
          <w:lang w:val="el-GR"/>
        </w:rPr>
        <w:t xml:space="preserve"> </w:t>
      </w:r>
    </w:p>
    <w:p w14:paraId="4CDFB4F9" w14:textId="77777777" w:rsidR="008338F0" w:rsidRDefault="003355E7">
      <w:pPr>
        <w:rPr>
          <w:lang w:val="el-GR"/>
        </w:rPr>
      </w:pPr>
      <w:r w:rsidRPr="53DBD911">
        <w:rPr>
          <w:lang w:val="el-GR"/>
        </w:rPr>
        <w:t xml:space="preserve">(α) εάν έχει αθετήσει τις υποχρεώσεις που προβλέπονται στην παρ. 2 του άρθρου 18 του ν. 4412/2016, </w:t>
      </w:r>
      <w:r w:rsidR="00B802EF" w:rsidRPr="53DBD911">
        <w:rPr>
          <w:lang w:val="el-GR"/>
        </w:rPr>
        <w:t>περί αρχών που εφαρμόζονται στις διαδικασίες σύναψης δημοσίων συμβάσεων</w:t>
      </w:r>
      <w:r w:rsidR="13CBEA2F" w:rsidRPr="53DBD911">
        <w:rPr>
          <w:lang w:val="el-GR"/>
        </w:rPr>
        <w:t>,</w:t>
      </w:r>
    </w:p>
    <w:p w14:paraId="3D2E8DEC" w14:textId="77777777" w:rsidR="00A23EAB" w:rsidRPr="00603221" w:rsidRDefault="003355E7" w:rsidP="00A23EAB">
      <w:pPr>
        <w:rPr>
          <w:lang w:val="el-GR"/>
        </w:rPr>
      </w:pPr>
      <w:r w:rsidRPr="53DBD911">
        <w:rPr>
          <w:lang w:val="el-GR"/>
        </w:rPr>
        <w:t xml:space="preserve">(β) </w:t>
      </w:r>
      <w:r w:rsidR="00A23EAB" w:rsidRPr="53DBD911">
        <w:rPr>
          <w:lang w:val="el-GR"/>
        </w:rPr>
        <w:t>εάν τελεί υπό πτώχευση</w:t>
      </w:r>
      <w:r w:rsidR="00A23EAB" w:rsidRPr="53DBD911">
        <w:rPr>
          <w:b/>
          <w:bCs/>
          <w:lang w:val="el-GR"/>
        </w:rPr>
        <w:t xml:space="preserve"> </w:t>
      </w:r>
      <w:r w:rsidR="00A23EAB" w:rsidRPr="53DBD911">
        <w:rPr>
          <w:lang w:val="el-GR"/>
        </w:rPr>
        <w:t>ή έχει υπαχθεί σε διαδικασία ειδικής εκκαθάρισης</w:t>
      </w:r>
      <w:r w:rsidR="00A23EAB" w:rsidRPr="53DBD911">
        <w:rPr>
          <w:b/>
          <w:bCs/>
          <w:lang w:val="el-GR"/>
        </w:rPr>
        <w:t xml:space="preserve"> </w:t>
      </w:r>
      <w:r w:rsidR="00A23EAB" w:rsidRPr="53DBD911">
        <w:rPr>
          <w:lang w:val="el-GR"/>
        </w:rPr>
        <w:t>ή τελεί υπό αναγκαστική διαχείριση</w:t>
      </w:r>
      <w:r w:rsidR="00A23EAB" w:rsidRPr="53DBD911">
        <w:rPr>
          <w:b/>
          <w:bCs/>
          <w:lang w:val="el-GR"/>
        </w:rPr>
        <w:t xml:space="preserve"> </w:t>
      </w:r>
      <w:r w:rsidR="00A23EAB" w:rsidRPr="53DBD911">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sidRPr="53DBD911">
        <w:rPr>
          <w:lang w:val="el-GR"/>
        </w:rPr>
        <w:t>προκύπτουσα</w:t>
      </w:r>
      <w:proofErr w:type="spellEnd"/>
      <w:r w:rsidR="00A23EAB" w:rsidRPr="53DBD911">
        <w:rPr>
          <w:lang w:val="el-GR"/>
        </w:rPr>
        <w:t xml:space="preserve"> από παρόμοια διαδικασία, προβλεπόμενη σε εθνικές διατάξεις νόμου</w:t>
      </w:r>
      <w:r w:rsidR="664A2FB2" w:rsidRPr="53DBD911">
        <w:rPr>
          <w:lang w:val="el-GR"/>
        </w:rPr>
        <w:t>,</w:t>
      </w:r>
    </w:p>
    <w:p w14:paraId="3E076BEE"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DC45118"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F67D212"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3CF2D9E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B9E32D5" w14:textId="77777777" w:rsidR="00A23EAB" w:rsidRPr="00603221" w:rsidRDefault="00A23EAB">
      <w:pPr>
        <w:rPr>
          <w:lang w:val="el-GR"/>
        </w:rPr>
      </w:pPr>
    </w:p>
    <w:p w14:paraId="0F10ECE6" w14:textId="77777777"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1816C9">
        <w:rPr>
          <w:lang w:val="el-GR"/>
        </w:rPr>
        <w:fldChar w:fldCharType="begin"/>
      </w:r>
      <w:r w:rsidR="00C8339C">
        <w:rPr>
          <w:lang w:val="el-GR"/>
        </w:rPr>
        <w:instrText xml:space="preserve"> REF _Ref40957856 \r \h </w:instrText>
      </w:r>
      <w:r w:rsidR="001816C9">
        <w:rPr>
          <w:lang w:val="el-GR"/>
        </w:rPr>
      </w:r>
      <w:r w:rsidR="001816C9">
        <w:rPr>
          <w:lang w:val="el-GR"/>
        </w:rPr>
        <w:fldChar w:fldCharType="separate"/>
      </w:r>
      <w:r w:rsidR="00392376">
        <w:rPr>
          <w:lang w:val="el-GR"/>
        </w:rPr>
        <w:t>2.2.9.2</w:t>
      </w:r>
      <w:r w:rsidR="001816C9">
        <w:rPr>
          <w:lang w:val="el-GR"/>
        </w:rPr>
        <w:fldChar w:fldCharType="end"/>
      </w:r>
      <w:r w:rsidR="00E403E0">
        <w:rPr>
          <w:lang w:val="el-GR"/>
        </w:rPr>
        <w:t xml:space="preserve"> </w:t>
      </w:r>
      <w:r w:rsidR="001816C9">
        <w:rPr>
          <w:lang w:val="el-GR"/>
        </w:rPr>
        <w:fldChar w:fldCharType="begin"/>
      </w:r>
      <w:r w:rsidR="00E403E0">
        <w:rPr>
          <w:lang w:val="el-GR"/>
        </w:rPr>
        <w:instrText xml:space="preserve"> REF _Ref40957856 \h </w:instrText>
      </w:r>
      <w:r w:rsidR="001816C9">
        <w:rPr>
          <w:lang w:val="el-GR"/>
        </w:rPr>
      </w:r>
      <w:r w:rsidR="001816C9">
        <w:rPr>
          <w:lang w:val="el-GR"/>
        </w:rPr>
        <w:fldChar w:fldCharType="separate"/>
      </w:r>
      <w:r w:rsidR="00392376" w:rsidRPr="009E58E5">
        <w:rPr>
          <w:lang w:val="el-GR"/>
        </w:rPr>
        <w:t>Αποδεικτικά μέσα - Δικαιολογητικά προσωρινού αναδόχου</w:t>
      </w:r>
      <w:r w:rsidR="001816C9">
        <w:rPr>
          <w:lang w:val="el-GR"/>
        </w:rPr>
        <w:fldChar w:fldCharType="end"/>
      </w:r>
      <w:r w:rsidR="00A9669D" w:rsidRPr="00603221">
        <w:rPr>
          <w:lang w:val="el-GR"/>
        </w:rPr>
        <w:t xml:space="preserve"> </w:t>
      </w:r>
      <w:r w:rsidR="00B941FC" w:rsidRPr="00603221">
        <w:rPr>
          <w:lang w:val="el-GR"/>
        </w:rPr>
        <w:t>της παρούσας</w:t>
      </w:r>
      <w:r w:rsidR="3ACAA482" w:rsidRPr="00603221">
        <w:rPr>
          <w:lang w:val="el-GR"/>
        </w:rPr>
        <w:t>,</w:t>
      </w:r>
      <w:r w:rsidR="00B941FC" w:rsidRPr="00603221">
        <w:rPr>
          <w:lang w:val="el-GR"/>
        </w:rPr>
        <w:t xml:space="preserve"> </w:t>
      </w:r>
    </w:p>
    <w:p w14:paraId="175CED07" w14:textId="77777777" w:rsidR="00A23EAB" w:rsidRPr="00603221" w:rsidRDefault="00A23EAB">
      <w:pPr>
        <w:rPr>
          <w:lang w:val="el-GR"/>
        </w:rPr>
      </w:pPr>
    </w:p>
    <w:p w14:paraId="62FDE53B"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414FF169"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32ED0EFB" w14:textId="77777777" w:rsidR="008338F0" w:rsidRPr="00821852" w:rsidRDefault="00067067">
      <w:pPr>
        <w:rPr>
          <w:b/>
          <w:bCs/>
          <w:lang w:val="el-GR"/>
        </w:rPr>
      </w:pPr>
      <w:r w:rsidRPr="00821852">
        <w:rPr>
          <w:b/>
          <w:bCs/>
          <w:lang w:val="el-GR"/>
        </w:rPr>
        <w:lastRenderedPageBreak/>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B6471C0" w14:textId="77777777" w:rsidR="006D3DA7" w:rsidRDefault="006D3DA7" w:rsidP="006D3DA7">
      <w:pPr>
        <w:pStyle w:val="aff"/>
        <w:tabs>
          <w:tab w:val="left" w:pos="0"/>
          <w:tab w:val="left" w:pos="709"/>
          <w:tab w:val="left" w:pos="1134"/>
        </w:tabs>
        <w:spacing w:before="240"/>
        <w:ind w:left="0"/>
        <w:rPr>
          <w:lang w:val="el-GR"/>
        </w:rPr>
      </w:pPr>
    </w:p>
    <w:p w14:paraId="676C9FED"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D402462" w14:textId="77777777" w:rsidR="002A7C7B" w:rsidRDefault="002A7C7B" w:rsidP="002A7C7B">
      <w:pPr>
        <w:pStyle w:val="aff"/>
        <w:tabs>
          <w:tab w:val="left" w:pos="0"/>
          <w:tab w:val="left" w:pos="709"/>
          <w:tab w:val="left" w:pos="1134"/>
        </w:tabs>
        <w:spacing w:before="240"/>
        <w:ind w:left="0"/>
        <w:rPr>
          <w:lang w:val="el-GR"/>
        </w:rPr>
      </w:pPr>
    </w:p>
    <w:p w14:paraId="30C0A2E9" w14:textId="77777777" w:rsidR="002A7C7B" w:rsidRPr="002A7C7B" w:rsidRDefault="003355E7" w:rsidP="53DBD911">
      <w:pPr>
        <w:pStyle w:val="aff"/>
        <w:numPr>
          <w:ilvl w:val="3"/>
          <w:numId w:val="12"/>
        </w:numPr>
        <w:tabs>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496540567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2.2.3.1</w:t>
      </w:r>
      <w:r w:rsidR="006E78FF">
        <w:fldChar w:fldCharType="end"/>
      </w:r>
      <w:r w:rsidRPr="002A7C7B">
        <w:rPr>
          <w:lang w:val="el-GR"/>
        </w:rPr>
        <w:t xml:space="preserve"> και </w:t>
      </w:r>
      <w:r w:rsidR="001816C9">
        <w:rPr>
          <w:lang w:val="el-GR"/>
        </w:rPr>
        <w:fldChar w:fldCharType="begin"/>
      </w:r>
      <w:r w:rsidR="007E61C0">
        <w:rPr>
          <w:lang w:val="el-GR"/>
        </w:rPr>
        <w:instrText xml:space="preserve"> REF _Ref496540586 \r \h </w:instrText>
      </w:r>
      <w:r w:rsidR="001816C9">
        <w:rPr>
          <w:lang w:val="el-GR"/>
        </w:rPr>
      </w:r>
      <w:r w:rsidR="001816C9">
        <w:rPr>
          <w:lang w:val="el-GR"/>
        </w:rPr>
        <w:fldChar w:fldCharType="separate"/>
      </w:r>
      <w:r w:rsidR="00392376">
        <w:rPr>
          <w:lang w:val="el-GR"/>
        </w:rPr>
        <w:t>2.2.3.3</w:t>
      </w:r>
      <w:r w:rsidR="001816C9">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w:t>
      </w:r>
      <w:r w:rsidR="1D577EDA" w:rsidRPr="002A7C7B">
        <w:rPr>
          <w:lang w:val="el-GR"/>
        </w:rPr>
        <w:t xml:space="preserve"> </w:t>
      </w:r>
      <w:r w:rsidR="002A7C7B" w:rsidRPr="002A7C7B">
        <w:rPr>
          <w:lang w:val="el-GR"/>
        </w:rPr>
        <w:t>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936A048" w14:textId="77777777" w:rsidR="002A7C7B" w:rsidRPr="00603221" w:rsidRDefault="002A7C7B" w:rsidP="00821852">
      <w:pPr>
        <w:pStyle w:val="aff"/>
        <w:tabs>
          <w:tab w:val="left" w:pos="0"/>
          <w:tab w:val="left" w:pos="709"/>
          <w:tab w:val="left" w:pos="1134"/>
        </w:tabs>
        <w:spacing w:before="240"/>
        <w:ind w:left="0"/>
        <w:rPr>
          <w:b/>
          <w:bCs/>
          <w:lang w:val="el-GR"/>
        </w:rPr>
      </w:pPr>
    </w:p>
    <w:p w14:paraId="6FAFC99D"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5D6759C" w14:textId="77777777" w:rsidR="00C535AC" w:rsidRPr="007E61C0" w:rsidRDefault="00C535AC" w:rsidP="007E61C0">
      <w:pPr>
        <w:rPr>
          <w:b/>
          <w:bCs/>
          <w:color w:val="000000"/>
          <w:lang w:val="el-GR"/>
        </w:rPr>
      </w:pPr>
    </w:p>
    <w:p w14:paraId="4F6AB8F6"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8"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8"/>
    </w:p>
    <w:p w14:paraId="4C46A6A9" w14:textId="77777777" w:rsidR="00D93C0C" w:rsidRPr="00603221" w:rsidRDefault="00D93C0C" w:rsidP="00603221">
      <w:pPr>
        <w:pStyle w:val="aff"/>
        <w:rPr>
          <w:color w:val="000000"/>
          <w:lang w:val="el-GR"/>
        </w:rPr>
      </w:pPr>
    </w:p>
    <w:p w14:paraId="4D746D72" w14:textId="5C218DF1" w:rsidR="008338F0" w:rsidRPr="00603221" w:rsidRDefault="003355E7" w:rsidP="003329FF">
      <w:pPr>
        <w:pStyle w:val="3"/>
        <w:ind w:left="720" w:hanging="720"/>
        <w:rPr>
          <w:rFonts w:cs="Tahoma"/>
          <w:szCs w:val="22"/>
          <w:lang w:val="el-GR"/>
        </w:rPr>
      </w:pPr>
      <w:bookmarkStart w:id="99" w:name="_Toc97194274"/>
      <w:bookmarkStart w:id="100" w:name="_Toc97194424"/>
      <w:bookmarkStart w:id="101" w:name="_Toc158368181"/>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9"/>
      <w:bookmarkEnd w:id="100"/>
      <w:bookmarkEnd w:id="101"/>
      <w:r w:rsidR="00F11417" w:rsidRPr="00603221">
        <w:rPr>
          <w:rFonts w:cs="Tahoma"/>
          <w:szCs w:val="22"/>
          <w:lang w:val="el-GR"/>
        </w:rPr>
        <w:t xml:space="preserve"> </w:t>
      </w:r>
    </w:p>
    <w:p w14:paraId="06979645" w14:textId="12F6F05A" w:rsidR="008338F0" w:rsidRPr="00603221" w:rsidDel="00893E05" w:rsidRDefault="005A3979" w:rsidP="00EA086C">
      <w:pPr>
        <w:pStyle w:val="3"/>
        <w:ind w:left="1276"/>
        <w:rPr>
          <w:lang w:val="el-GR"/>
        </w:rPr>
      </w:pPr>
      <w:bookmarkStart w:id="102" w:name="_Ref74510337"/>
      <w:bookmarkStart w:id="103" w:name="_Toc97194275"/>
      <w:bookmarkStart w:id="104" w:name="_Toc97194425"/>
      <w:bookmarkStart w:id="105" w:name="_Toc158368182"/>
      <w:r>
        <w:rPr>
          <w:lang w:val="el-GR"/>
        </w:rPr>
        <w:t xml:space="preserve">2.2.4 </w:t>
      </w:r>
      <w:r w:rsidR="003355E7" w:rsidRPr="00603221" w:rsidDel="00893E05">
        <w:rPr>
          <w:lang w:val="el-GR"/>
        </w:rPr>
        <w:t>Καταλληλόλητα άσκησης επαγγελματικής δραστηριότητας</w:t>
      </w:r>
      <w:bookmarkEnd w:id="102"/>
      <w:bookmarkEnd w:id="103"/>
      <w:bookmarkEnd w:id="104"/>
      <w:bookmarkEnd w:id="105"/>
      <w:r w:rsidR="003355E7" w:rsidRPr="00603221" w:rsidDel="00893E05">
        <w:rPr>
          <w:lang w:val="el-GR"/>
        </w:rPr>
        <w:t xml:space="preserve"> </w:t>
      </w:r>
    </w:p>
    <w:p w14:paraId="006C7F1B" w14:textId="77777777" w:rsidR="002F2E92" w:rsidRPr="00723994" w:rsidDel="00893E05" w:rsidRDefault="00F86B7A" w:rsidP="00723994">
      <w:pPr>
        <w:pStyle w:val="aff"/>
        <w:ind w:left="0"/>
        <w:rPr>
          <w:lang w:val="el-GR"/>
        </w:rPr>
      </w:pPr>
      <w:bookmarkStart w:id="106"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6"/>
      <w:r w:rsidR="00D75A0F" w:rsidRPr="00723994">
        <w:rPr>
          <w:lang w:val="el-GR"/>
        </w:rPr>
        <w:t xml:space="preserve">ήτοι υπηρεσίες </w:t>
      </w:r>
      <w:r w:rsidR="00AD3E33">
        <w:rPr>
          <w:lang w:val="el-GR"/>
        </w:rPr>
        <w:t>παροχής συμβουλευτικών υπηρεσιών</w:t>
      </w:r>
      <w:r w:rsidR="00D75A0F" w:rsidRPr="00723994" w:rsidDel="00893E05">
        <w:rPr>
          <w:lang w:val="el-GR"/>
        </w:rPr>
        <w:t>.</w:t>
      </w:r>
    </w:p>
    <w:p w14:paraId="5D54DE76" w14:textId="77777777" w:rsidR="007E243D" w:rsidDel="00893E05" w:rsidRDefault="007E243D" w:rsidP="00BE6F4C">
      <w:pPr>
        <w:pStyle w:val="aff"/>
        <w:rPr>
          <w:lang w:val="el-GR"/>
        </w:rPr>
      </w:pPr>
    </w:p>
    <w:p w14:paraId="1BE742C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11FA103C" w14:textId="77777777" w:rsidR="00BE6F4C" w:rsidDel="00893E05" w:rsidRDefault="00BE6F4C" w:rsidP="00086782">
      <w:pPr>
        <w:pStyle w:val="aff"/>
        <w:ind w:left="0"/>
        <w:rPr>
          <w:lang w:val="el-GR"/>
        </w:rPr>
      </w:pPr>
      <w:r w:rsidRPr="00BE6F4C" w:rsidDel="00893E05">
        <w:rPr>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14D80E6" w14:textId="77777777" w:rsidR="00BE6F4C" w:rsidRPr="00BE6F4C" w:rsidDel="00893E05" w:rsidRDefault="00BE6F4C" w:rsidP="00086782">
      <w:pPr>
        <w:pStyle w:val="aff"/>
        <w:ind w:left="0"/>
        <w:rPr>
          <w:lang w:val="el-GR"/>
        </w:rPr>
      </w:pPr>
    </w:p>
    <w:p w14:paraId="5556CCBF" w14:textId="77777777" w:rsidR="002A36A1" w:rsidRPr="002A36A1" w:rsidRDefault="00AC1B9B" w:rsidP="002A36A1">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DF9A961" w14:textId="77777777" w:rsidR="00F70E11" w:rsidRDefault="00F70E11" w:rsidP="00F70E11">
      <w:pPr>
        <w:pStyle w:val="aff"/>
        <w:ind w:left="0"/>
        <w:rPr>
          <w:lang w:val="el-GR"/>
        </w:rPr>
      </w:pPr>
    </w:p>
    <w:p w14:paraId="6DE3E0F3"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5A39CE13" w14:textId="1A2DE522" w:rsidR="008338F0" w:rsidRPr="00603221" w:rsidRDefault="005A3979" w:rsidP="00086782">
      <w:pPr>
        <w:pStyle w:val="3"/>
        <w:ind w:left="1276"/>
        <w:rPr>
          <w:lang w:val="el-GR"/>
        </w:rPr>
      </w:pPr>
      <w:bookmarkStart w:id="107" w:name="_Toc74566826"/>
      <w:bookmarkStart w:id="108" w:name="_Ref496541309"/>
      <w:bookmarkStart w:id="109" w:name="_Ref496541508"/>
      <w:bookmarkStart w:id="110" w:name="_Toc97194277"/>
      <w:bookmarkStart w:id="111" w:name="_Toc97194426"/>
      <w:bookmarkStart w:id="112" w:name="_Toc158368183"/>
      <w:bookmarkEnd w:id="107"/>
      <w:r>
        <w:rPr>
          <w:lang w:val="el-GR"/>
        </w:rPr>
        <w:t xml:space="preserve">2.2.5 </w:t>
      </w:r>
      <w:r w:rsidR="003355E7" w:rsidRPr="00603221">
        <w:rPr>
          <w:lang w:val="el-GR"/>
        </w:rPr>
        <w:t>Οικονομική και χρηματοοικονομική επάρκεια</w:t>
      </w:r>
      <w:bookmarkEnd w:id="108"/>
      <w:bookmarkEnd w:id="109"/>
      <w:bookmarkEnd w:id="110"/>
      <w:bookmarkEnd w:id="111"/>
      <w:bookmarkEnd w:id="112"/>
    </w:p>
    <w:p w14:paraId="76A39C38" w14:textId="77777777" w:rsidR="00DB5A15" w:rsidRDefault="00DB5A15" w:rsidP="00D6202B">
      <w:pPr>
        <w:rPr>
          <w:lang w:val="el-GR"/>
        </w:rPr>
      </w:pPr>
      <w:bookmarkStart w:id="113" w:name="_Toc97194278"/>
    </w:p>
    <w:p w14:paraId="7DAD1111" w14:textId="77777777" w:rsidR="00DB5A15" w:rsidRPr="00DB5A15" w:rsidRDefault="00DB5A15" w:rsidP="00DB5A15">
      <w:pPr>
        <w:suppressAutoHyphens w:val="0"/>
        <w:spacing w:after="200" w:line="276" w:lineRule="auto"/>
        <w:rPr>
          <w:lang w:val="el-GR"/>
        </w:rPr>
      </w:pPr>
      <w:r w:rsidRPr="00DB5A15">
        <w:rPr>
          <w:lang w:val="el-GR"/>
        </w:rPr>
        <w:t xml:space="preserve">Οι οικονομικοί φορείς που συμμετέχουν στη διαδικασία σύναψης της παρούσας απαιτείται να έχουν </w:t>
      </w:r>
      <w:r w:rsidR="001A0ABC">
        <w:rPr>
          <w:lang w:val="el-GR"/>
        </w:rPr>
        <w:t>μέσο όρο</w:t>
      </w:r>
      <w:r w:rsidRPr="00DB5A15">
        <w:rPr>
          <w:lang w:val="el-GR"/>
        </w:rPr>
        <w:t xml:space="preserve"> κύκλου εργασιών για τις τρεις (3) τελευταίες οικονομικές χρήσεις </w:t>
      </w:r>
      <w:r w:rsidR="00E167F1" w:rsidRPr="00DB5A15">
        <w:rPr>
          <w:lang w:val="el-GR"/>
        </w:rPr>
        <w:t>(202</w:t>
      </w:r>
      <w:r w:rsidR="001714D5">
        <w:rPr>
          <w:lang w:val="el-GR"/>
        </w:rPr>
        <w:t>1</w:t>
      </w:r>
      <w:r w:rsidR="00E167F1" w:rsidRPr="00DB5A15">
        <w:rPr>
          <w:lang w:val="el-GR"/>
        </w:rPr>
        <w:t>-202</w:t>
      </w:r>
      <w:r w:rsidR="001714D5">
        <w:rPr>
          <w:lang w:val="el-GR"/>
        </w:rPr>
        <w:t>2</w:t>
      </w:r>
      <w:r w:rsidR="00E167F1" w:rsidRPr="00DB5A15">
        <w:rPr>
          <w:lang w:val="el-GR"/>
        </w:rPr>
        <w:t>-202</w:t>
      </w:r>
      <w:r w:rsidR="001714D5">
        <w:rPr>
          <w:lang w:val="el-GR"/>
        </w:rPr>
        <w:t>3</w:t>
      </w:r>
      <w:r w:rsidR="00E167F1" w:rsidRPr="00DB5A15">
        <w:rPr>
          <w:lang w:val="el-GR"/>
        </w:rPr>
        <w:t xml:space="preserve">) </w:t>
      </w:r>
      <w:r w:rsidRPr="00DB5A15">
        <w:rPr>
          <w:lang w:val="el-GR"/>
        </w:rPr>
        <w:t>ή, τις οικονομικές χρήσεις κατά τις οποίες ο οικονομικός φορέας δραστηριοποιείται, αν είναι λιγότερες από τρεις</w:t>
      </w:r>
      <w:r w:rsidR="00E167F1">
        <w:rPr>
          <w:lang w:val="el-GR"/>
        </w:rPr>
        <w:t>,</w:t>
      </w:r>
      <w:r w:rsidRPr="00DB5A15">
        <w:rPr>
          <w:lang w:val="el-GR"/>
        </w:rPr>
        <w:t xml:space="preserve"> συνολικά </w:t>
      </w:r>
      <w:r>
        <w:rPr>
          <w:lang w:val="el-GR"/>
        </w:rPr>
        <w:t>τουλάχιστον ίσου με</w:t>
      </w:r>
      <w:r w:rsidRPr="00DB5A15">
        <w:rPr>
          <w:lang w:val="el-GR"/>
        </w:rPr>
        <w:t xml:space="preserve"> το </w:t>
      </w:r>
      <w:r w:rsidR="001A0ABC">
        <w:rPr>
          <w:lang w:val="el-GR"/>
        </w:rPr>
        <w:t>200</w:t>
      </w:r>
      <w:r w:rsidRPr="00DB5A15">
        <w:rPr>
          <w:lang w:val="el-GR"/>
        </w:rPr>
        <w:t>% της εκτιμώμε</w:t>
      </w:r>
      <w:r w:rsidR="00E167F1">
        <w:rPr>
          <w:lang w:val="el-GR"/>
        </w:rPr>
        <w:t xml:space="preserve">νης αξίας του υπό ανάθεση Έργου, </w:t>
      </w:r>
      <w:r w:rsidRPr="00DB5A15">
        <w:rPr>
          <w:lang w:val="el-GR"/>
        </w:rPr>
        <w:t xml:space="preserve">χωρίς το ΦΠΑ, για το οποίο υποβάλλει προσφορά. </w:t>
      </w:r>
    </w:p>
    <w:bookmarkEnd w:id="113"/>
    <w:p w14:paraId="7374BBC6"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0548BD8" w14:textId="77777777" w:rsidR="00722D14" w:rsidRPr="00821852" w:rsidRDefault="00722D14" w:rsidP="00821852">
      <w:pPr>
        <w:rPr>
          <w:lang w:val="el-GR" w:eastAsia="en-US"/>
        </w:rPr>
      </w:pPr>
    </w:p>
    <w:p w14:paraId="2685D37C" w14:textId="48375945" w:rsidR="008338F0" w:rsidRPr="00603221" w:rsidRDefault="005A3979" w:rsidP="00086782">
      <w:pPr>
        <w:pStyle w:val="3"/>
        <w:ind w:left="1276"/>
        <w:rPr>
          <w:lang w:val="el-GR"/>
        </w:rPr>
      </w:pPr>
      <w:bookmarkStart w:id="114" w:name="_Ref496541329"/>
      <w:bookmarkStart w:id="115" w:name="_Ref496541556"/>
      <w:bookmarkStart w:id="116" w:name="_Toc97194279"/>
      <w:bookmarkStart w:id="117" w:name="_Toc97194427"/>
      <w:bookmarkStart w:id="118" w:name="_Toc158368184"/>
      <w:r>
        <w:rPr>
          <w:lang w:val="el-GR"/>
        </w:rPr>
        <w:t xml:space="preserve">2.2.6 </w:t>
      </w:r>
      <w:r w:rsidR="003355E7" w:rsidRPr="00603221">
        <w:rPr>
          <w:lang w:val="el-GR"/>
        </w:rPr>
        <w:t>Τεχνική και επαγγελματική ικανότητα</w:t>
      </w:r>
      <w:bookmarkEnd w:id="114"/>
      <w:bookmarkEnd w:id="115"/>
      <w:bookmarkEnd w:id="116"/>
      <w:bookmarkEnd w:id="117"/>
      <w:bookmarkEnd w:id="118"/>
      <w:r w:rsidR="0071303E" w:rsidRPr="00603221">
        <w:rPr>
          <w:lang w:val="el-GR"/>
        </w:rPr>
        <w:t xml:space="preserve"> </w:t>
      </w:r>
    </w:p>
    <w:p w14:paraId="770EF2BE" w14:textId="77777777" w:rsidR="0069435C" w:rsidRPr="008E43C4" w:rsidRDefault="0069435C" w:rsidP="0069435C">
      <w:pPr>
        <w:pStyle w:val="4"/>
        <w:rPr>
          <w:lang w:val="el-GR" w:eastAsia="en-US"/>
        </w:rPr>
      </w:pPr>
      <w:bookmarkStart w:id="119" w:name="_Ref61980826"/>
      <w:bookmarkStart w:id="120" w:name="_Toc97194280"/>
      <w:bookmarkStart w:id="121" w:name="_Toc158368185"/>
      <w:bookmarkStart w:id="122" w:name="_Ref40965350"/>
      <w:r>
        <w:rPr>
          <w:lang w:val="el-GR" w:eastAsia="en-US"/>
        </w:rPr>
        <w:t>Τεχνική Ικανότητα</w:t>
      </w:r>
      <w:bookmarkEnd w:id="119"/>
      <w:bookmarkEnd w:id="120"/>
      <w:bookmarkEnd w:id="121"/>
    </w:p>
    <w:p w14:paraId="138353CB"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0325476" w14:textId="0448CD3D" w:rsidR="00C72EC7" w:rsidRPr="005E6559" w:rsidRDefault="0069435C" w:rsidP="53DBD911">
      <w:pPr>
        <w:spacing w:line="256" w:lineRule="auto"/>
        <w:rPr>
          <w:color w:val="000000" w:themeColor="text1"/>
          <w:lang w:val="el-GR"/>
        </w:rPr>
      </w:pPr>
      <w:r w:rsidRPr="53DBD911">
        <w:rPr>
          <w:lang w:val="el-GR"/>
        </w:rPr>
        <w:t xml:space="preserve">Συγκεκριμένα απαιτείται </w:t>
      </w:r>
      <w:bookmarkEnd w:id="123"/>
      <w:r w:rsidR="00D75A0F" w:rsidRPr="53DBD911">
        <w:rPr>
          <w:lang w:val="el-GR"/>
        </w:rPr>
        <w:t xml:space="preserve">κατά </w:t>
      </w:r>
      <w:r w:rsidR="00AF7A8A" w:rsidRPr="53DBD911">
        <w:rPr>
          <w:lang w:val="el-GR"/>
        </w:rPr>
        <w:t xml:space="preserve">τα τελευταία </w:t>
      </w:r>
      <w:r w:rsidR="00F61940">
        <w:rPr>
          <w:b/>
          <w:bCs/>
          <w:lang w:val="el-GR"/>
        </w:rPr>
        <w:t>τρία</w:t>
      </w:r>
      <w:r w:rsidR="00B84722" w:rsidRPr="53DBD911">
        <w:rPr>
          <w:b/>
          <w:bCs/>
          <w:lang w:val="el-GR"/>
        </w:rPr>
        <w:t xml:space="preserve"> (</w:t>
      </w:r>
      <w:r w:rsidR="00F61940">
        <w:rPr>
          <w:b/>
          <w:bCs/>
          <w:lang w:val="el-GR"/>
        </w:rPr>
        <w:t>3</w:t>
      </w:r>
      <w:r w:rsidR="00AF7A8A" w:rsidRPr="53DBD911">
        <w:rPr>
          <w:b/>
          <w:bCs/>
          <w:lang w:val="el-GR"/>
        </w:rPr>
        <w:t xml:space="preserve">) </w:t>
      </w:r>
      <w:r w:rsidR="00954D17" w:rsidRPr="53DBD911">
        <w:rPr>
          <w:b/>
          <w:bCs/>
          <w:lang w:val="el-GR"/>
        </w:rPr>
        <w:t xml:space="preserve">τελευταία </w:t>
      </w:r>
      <w:r w:rsidR="00AF7A8A" w:rsidRPr="53DBD911">
        <w:rPr>
          <w:b/>
          <w:bCs/>
          <w:lang w:val="el-GR"/>
        </w:rPr>
        <w:t>έτη</w:t>
      </w:r>
      <w:r w:rsidR="00B84722" w:rsidRPr="53DBD911">
        <w:rPr>
          <w:b/>
          <w:bCs/>
          <w:lang w:val="el-GR"/>
        </w:rPr>
        <w:t xml:space="preserve"> </w:t>
      </w:r>
      <w:r w:rsidR="0086042D">
        <w:rPr>
          <w:b/>
          <w:bCs/>
          <w:lang w:val="el-GR"/>
        </w:rPr>
        <w:t>(</w:t>
      </w:r>
      <w:r w:rsidR="00F61940">
        <w:rPr>
          <w:b/>
          <w:bCs/>
          <w:lang w:val="el-GR"/>
        </w:rPr>
        <w:t xml:space="preserve">2021, </w:t>
      </w:r>
      <w:r w:rsidR="00954D17" w:rsidRPr="53DBD911">
        <w:rPr>
          <w:b/>
          <w:bCs/>
          <w:lang w:val="el-GR"/>
        </w:rPr>
        <w:t>2022,</w:t>
      </w:r>
      <w:r w:rsidR="23D7124F" w:rsidRPr="53DBD911">
        <w:rPr>
          <w:b/>
          <w:bCs/>
          <w:lang w:val="el-GR"/>
        </w:rPr>
        <w:t xml:space="preserve"> </w:t>
      </w:r>
      <w:r w:rsidR="00954D17" w:rsidRPr="53DBD911">
        <w:rPr>
          <w:b/>
          <w:bCs/>
          <w:lang w:val="el-GR"/>
        </w:rPr>
        <w:t xml:space="preserve">2023) </w:t>
      </w:r>
      <w:r w:rsidR="00670CE5" w:rsidRPr="53DBD911">
        <w:rPr>
          <w:b/>
          <w:bCs/>
          <w:lang w:val="el-GR"/>
        </w:rPr>
        <w:t xml:space="preserve">έως και </w:t>
      </w:r>
      <w:r w:rsidR="00954D17" w:rsidRPr="53DBD911">
        <w:rPr>
          <w:b/>
          <w:bCs/>
          <w:lang w:val="el-GR"/>
        </w:rPr>
        <w:t xml:space="preserve">την </w:t>
      </w:r>
      <w:r w:rsidR="00EC0657" w:rsidRPr="53DBD911">
        <w:rPr>
          <w:b/>
          <w:bCs/>
          <w:lang w:val="el-GR"/>
        </w:rPr>
        <w:t>καταληκτική ημερομηνία προσφορών</w:t>
      </w:r>
      <w:r w:rsidR="00954D17" w:rsidRPr="53DBD911">
        <w:rPr>
          <w:b/>
          <w:bCs/>
          <w:lang w:val="el-GR"/>
        </w:rPr>
        <w:t xml:space="preserve"> του διαγωνισμού</w:t>
      </w:r>
      <w:r w:rsidR="00AF7A8A" w:rsidRPr="53DBD911">
        <w:rPr>
          <w:b/>
          <w:bCs/>
          <w:lang w:val="el-GR"/>
        </w:rPr>
        <w:t xml:space="preserve"> </w:t>
      </w:r>
      <w:r w:rsidR="00AD3E33" w:rsidRPr="53DBD911">
        <w:rPr>
          <w:lang w:val="el-GR"/>
        </w:rPr>
        <w:t xml:space="preserve">να </w:t>
      </w:r>
      <w:r w:rsidR="00C51EA4">
        <w:rPr>
          <w:color w:val="000000" w:themeColor="text1"/>
          <w:lang w:val="el-GR"/>
        </w:rPr>
        <w:t>έχουν</w:t>
      </w:r>
      <w:r w:rsidR="00C72EC7" w:rsidRPr="53DBD911">
        <w:rPr>
          <w:color w:val="000000" w:themeColor="text1"/>
          <w:lang w:val="el-GR"/>
        </w:rPr>
        <w:t xml:space="preserve">, σε φορείς αποκλειστικά του δημοσίου ή ευρύτερου δημόσιου τομέα, έργα συνολικού προϋπολογισμού χωρίς ΦΠΑ τουλάχιστον ίσου με </w:t>
      </w:r>
      <w:r w:rsidR="00871FEA" w:rsidRPr="53DBD911">
        <w:rPr>
          <w:color w:val="000000" w:themeColor="text1"/>
          <w:lang w:val="el-GR"/>
        </w:rPr>
        <w:t xml:space="preserve">το </w:t>
      </w:r>
      <w:r w:rsidR="0085681E">
        <w:rPr>
          <w:color w:val="000000" w:themeColor="text1"/>
          <w:lang w:val="el-GR"/>
        </w:rPr>
        <w:t>τριπλάσιο</w:t>
      </w:r>
      <w:r w:rsidR="0085681E" w:rsidRPr="53DBD911">
        <w:rPr>
          <w:color w:val="000000" w:themeColor="text1"/>
          <w:lang w:val="el-GR"/>
        </w:rPr>
        <w:t xml:space="preserve"> </w:t>
      </w:r>
      <w:r w:rsidR="00871FEA" w:rsidRPr="53DBD911">
        <w:rPr>
          <w:color w:val="000000" w:themeColor="text1"/>
          <w:lang w:val="el-GR"/>
        </w:rPr>
        <w:t>(</w:t>
      </w:r>
      <w:r w:rsidR="0085681E">
        <w:rPr>
          <w:color w:val="000000" w:themeColor="text1"/>
          <w:lang w:val="el-GR"/>
        </w:rPr>
        <w:t>3</w:t>
      </w:r>
      <w:r w:rsidR="00871FEA" w:rsidRPr="53DBD911">
        <w:rPr>
          <w:color w:val="000000" w:themeColor="text1"/>
          <w:lang w:val="el-GR"/>
        </w:rPr>
        <w:t>00%) του προϋπολογισμού</w:t>
      </w:r>
      <w:r w:rsidR="00C72EC7" w:rsidRPr="53DBD911">
        <w:rPr>
          <w:color w:val="000000" w:themeColor="text1"/>
          <w:lang w:val="el-GR"/>
        </w:rPr>
        <w:t xml:space="preserve"> του υπό ανάθεση έργου, τα οποία να καλύπτουν αθροιστικά τα κάτωθι:</w:t>
      </w:r>
    </w:p>
    <w:p w14:paraId="15DEF1CF" w14:textId="240324AF" w:rsidR="0066146D" w:rsidRPr="00C961F3" w:rsidRDefault="00E70C82" w:rsidP="00AE362D">
      <w:pPr>
        <w:numPr>
          <w:ilvl w:val="0"/>
          <w:numId w:val="30"/>
        </w:numPr>
        <w:suppressAutoHyphens w:val="0"/>
        <w:spacing w:after="0"/>
        <w:ind w:left="426"/>
        <w:contextualSpacing/>
        <w:rPr>
          <w:bCs/>
          <w:color w:val="000000" w:themeColor="text1"/>
          <w:lang w:val="el-GR"/>
        </w:rPr>
      </w:pPr>
      <w:r>
        <w:rPr>
          <w:bCs/>
          <w:color w:val="000000" w:themeColor="text1"/>
          <w:lang w:val="el-GR"/>
        </w:rPr>
        <w:t>Τρία</w:t>
      </w:r>
      <w:r w:rsidRPr="00C961F3">
        <w:rPr>
          <w:bCs/>
          <w:color w:val="000000" w:themeColor="text1"/>
          <w:lang w:val="el-GR"/>
        </w:rPr>
        <w:t xml:space="preserve"> </w:t>
      </w:r>
      <w:r w:rsidR="0066146D" w:rsidRPr="00C961F3">
        <w:rPr>
          <w:bCs/>
          <w:color w:val="000000" w:themeColor="text1"/>
          <w:lang w:val="el-GR"/>
        </w:rPr>
        <w:t>(</w:t>
      </w:r>
      <w:r>
        <w:rPr>
          <w:bCs/>
          <w:color w:val="000000" w:themeColor="text1"/>
          <w:lang w:val="el-GR"/>
        </w:rPr>
        <w:t>3</w:t>
      </w:r>
      <w:r w:rsidR="0066146D" w:rsidRPr="00C961F3">
        <w:rPr>
          <w:bCs/>
          <w:color w:val="000000" w:themeColor="text1"/>
          <w:lang w:val="el-GR"/>
        </w:rPr>
        <w:t xml:space="preserve">) τουλάχιστον ολοκληρωμένα επιτυχώς έργα, αθροιστικής διάρκειας τουλάχιστον </w:t>
      </w:r>
      <w:r>
        <w:rPr>
          <w:bCs/>
          <w:color w:val="000000" w:themeColor="text1"/>
          <w:lang w:val="el-GR"/>
        </w:rPr>
        <w:t>είκοσι δύο</w:t>
      </w:r>
      <w:r w:rsidRPr="00C961F3">
        <w:rPr>
          <w:bCs/>
          <w:color w:val="000000" w:themeColor="text1"/>
          <w:lang w:val="el-GR"/>
        </w:rPr>
        <w:t xml:space="preserve"> </w:t>
      </w:r>
      <w:r w:rsidR="0066146D" w:rsidRPr="00C961F3">
        <w:rPr>
          <w:bCs/>
          <w:color w:val="000000" w:themeColor="text1"/>
          <w:lang w:val="el-GR"/>
        </w:rPr>
        <w:t>(</w:t>
      </w:r>
      <w:r>
        <w:rPr>
          <w:bCs/>
          <w:color w:val="000000" w:themeColor="text1"/>
          <w:lang w:val="el-GR"/>
        </w:rPr>
        <w:t>22</w:t>
      </w:r>
      <w:r w:rsidR="0066146D" w:rsidRPr="00C961F3">
        <w:rPr>
          <w:bCs/>
          <w:color w:val="000000" w:themeColor="text1"/>
          <w:lang w:val="el-GR"/>
        </w:rPr>
        <w:t>) μηνών, με συνολικό προϋπολογισμό έργων</w:t>
      </w:r>
      <w:r w:rsidR="00C961F3">
        <w:rPr>
          <w:bCs/>
          <w:color w:val="000000" w:themeColor="text1"/>
          <w:lang w:val="el-GR"/>
        </w:rPr>
        <w:t xml:space="preserve"> τουλάχιστον ίσο</w:t>
      </w:r>
      <w:r w:rsidR="0066146D" w:rsidRPr="00C961F3">
        <w:rPr>
          <w:bCs/>
          <w:color w:val="000000" w:themeColor="text1"/>
          <w:lang w:val="el-GR"/>
        </w:rPr>
        <w:t xml:space="preserve"> με το 17</w:t>
      </w:r>
      <w:r w:rsidR="00E9214A">
        <w:rPr>
          <w:bCs/>
          <w:color w:val="000000" w:themeColor="text1"/>
          <w:lang w:val="el-GR"/>
        </w:rPr>
        <w:t>0</w:t>
      </w:r>
      <w:r w:rsidR="0066146D" w:rsidRPr="00C961F3">
        <w:rPr>
          <w:bCs/>
          <w:color w:val="000000" w:themeColor="text1"/>
          <w:lang w:val="el-GR"/>
        </w:rPr>
        <w:t xml:space="preserve">% του συνολικού  προϋπολογισμού του υπό ανάθεση έργου χωρίς ΦΠΑ, με αντικείμενο Υπηρεσίες Συμβούλου Τεχνικής Υποστήριξης συγχρηματοδοτούμενων Έργων ή/και Δράσεων Κρατικών Ενισχύσεων, έκαστο με συνολικό προϋπολογισμό </w:t>
      </w:r>
      <w:r w:rsidR="008D66F8" w:rsidRPr="00C961F3">
        <w:rPr>
          <w:bCs/>
          <w:color w:val="000000" w:themeColor="text1"/>
          <w:lang w:val="el-GR"/>
        </w:rPr>
        <w:t>Έργου</w:t>
      </w:r>
      <w:r w:rsidR="0066146D" w:rsidRPr="00C961F3">
        <w:rPr>
          <w:bCs/>
          <w:color w:val="000000" w:themeColor="text1"/>
          <w:lang w:val="el-GR"/>
        </w:rPr>
        <w:t>/Δράσης τουλάχιστον 30.000.000,00€.</w:t>
      </w:r>
    </w:p>
    <w:p w14:paraId="0DA3A93E" w14:textId="77777777" w:rsidR="00350AB9" w:rsidRPr="00C961F3" w:rsidRDefault="00350AB9" w:rsidP="00DB5692">
      <w:pPr>
        <w:numPr>
          <w:ilvl w:val="0"/>
          <w:numId w:val="30"/>
        </w:numPr>
        <w:suppressAutoHyphens w:val="0"/>
        <w:spacing w:after="0"/>
        <w:ind w:left="426"/>
        <w:contextualSpacing/>
        <w:rPr>
          <w:color w:val="000000" w:themeColor="text1"/>
          <w:shd w:val="clear" w:color="auto" w:fill="FFFFFF"/>
          <w:lang w:val="el-GR"/>
        </w:rPr>
      </w:pPr>
      <w:r w:rsidRPr="00C961F3">
        <w:rPr>
          <w:color w:val="000000" w:themeColor="text1"/>
          <w:shd w:val="clear" w:color="auto" w:fill="FFFFFF"/>
          <w:lang w:val="el-GR"/>
        </w:rPr>
        <w:t xml:space="preserve">Τρία (3) τουλάχιστον ολοκληρωμένα επιτυχώς έργα, </w:t>
      </w:r>
      <w:r w:rsidR="00C961F3" w:rsidRPr="00BC0611">
        <w:rPr>
          <w:color w:val="000000" w:themeColor="text1"/>
          <w:shd w:val="clear" w:color="auto" w:fill="FFFFFF"/>
          <w:lang w:val="el-GR"/>
        </w:rPr>
        <w:t xml:space="preserve">με συνολικό προϋπολογισμό τουλάχιστον </w:t>
      </w:r>
      <w:r w:rsidR="00C961F3">
        <w:rPr>
          <w:color w:val="000000" w:themeColor="text1"/>
          <w:shd w:val="clear" w:color="auto" w:fill="FFFFFF"/>
          <w:lang w:val="el-GR"/>
        </w:rPr>
        <w:t xml:space="preserve">ίσο </w:t>
      </w:r>
      <w:r w:rsidRPr="00C961F3">
        <w:rPr>
          <w:color w:val="000000" w:themeColor="text1"/>
          <w:shd w:val="clear" w:color="auto" w:fill="FFFFFF"/>
          <w:lang w:val="el-GR"/>
        </w:rPr>
        <w:t xml:space="preserve">με το </w:t>
      </w:r>
      <w:r w:rsidR="00A026A3">
        <w:rPr>
          <w:color w:val="000000" w:themeColor="text1"/>
          <w:shd w:val="clear" w:color="auto" w:fill="FFFFFF"/>
          <w:lang w:val="el-GR"/>
        </w:rPr>
        <w:t>1</w:t>
      </w:r>
      <w:r w:rsidR="00E9214A">
        <w:rPr>
          <w:color w:val="000000" w:themeColor="text1"/>
          <w:shd w:val="clear" w:color="auto" w:fill="FFFFFF"/>
          <w:lang w:val="el-GR"/>
        </w:rPr>
        <w:t>3</w:t>
      </w:r>
      <w:r w:rsidR="00A026A3">
        <w:rPr>
          <w:color w:val="000000" w:themeColor="text1"/>
          <w:shd w:val="clear" w:color="auto" w:fill="FFFFFF"/>
          <w:lang w:val="el-GR"/>
        </w:rPr>
        <w:t>0</w:t>
      </w:r>
      <w:r w:rsidRPr="00C961F3">
        <w:rPr>
          <w:color w:val="000000" w:themeColor="text1"/>
          <w:shd w:val="clear" w:color="auto" w:fill="FFFFFF"/>
          <w:lang w:val="el-GR"/>
        </w:rPr>
        <w:t xml:space="preserve">% του συνολικού  προϋπολογισμού του υπό ανάθεση έργου χωρίς ΦΠΑ, με αντικείμενο την υλοποίηση ελέγχων </w:t>
      </w:r>
      <w:r w:rsidR="00096A42" w:rsidRPr="00C961F3">
        <w:rPr>
          <w:color w:val="000000" w:themeColor="text1"/>
          <w:shd w:val="clear" w:color="auto" w:fill="FFFFFF"/>
          <w:lang w:val="el-GR"/>
        </w:rPr>
        <w:t xml:space="preserve">δικαιούχων </w:t>
      </w:r>
      <w:r w:rsidRPr="00C961F3">
        <w:rPr>
          <w:color w:val="000000" w:themeColor="text1"/>
          <w:shd w:val="clear" w:color="auto" w:fill="FFFFFF"/>
          <w:lang w:val="el-GR"/>
        </w:rPr>
        <w:t>δράσεων συγχρηματοδοτούμενων Έργων ή/και Δράσεων Κρατικών Ενισχύσεων.</w:t>
      </w:r>
    </w:p>
    <w:p w14:paraId="5AA06A57" w14:textId="77777777" w:rsidR="00C51EA4" w:rsidRPr="00BC0611" w:rsidRDefault="00F61940" w:rsidP="00C51EA4">
      <w:pPr>
        <w:numPr>
          <w:ilvl w:val="0"/>
          <w:numId w:val="30"/>
        </w:numPr>
        <w:suppressAutoHyphens w:val="0"/>
        <w:spacing w:after="0"/>
        <w:ind w:left="426"/>
        <w:contextualSpacing/>
        <w:rPr>
          <w:bCs/>
          <w:color w:val="000000" w:themeColor="text1"/>
          <w:lang w:val="el-GR"/>
        </w:rPr>
      </w:pPr>
      <w:r>
        <w:rPr>
          <w:color w:val="000000" w:themeColor="text1"/>
          <w:shd w:val="clear" w:color="auto" w:fill="FFFFFF"/>
          <w:lang w:val="el-GR"/>
        </w:rPr>
        <w:t>Τέσσερα</w:t>
      </w:r>
      <w:r w:rsidR="00C51EA4" w:rsidRPr="00BC0611">
        <w:rPr>
          <w:color w:val="000000" w:themeColor="text1"/>
          <w:shd w:val="clear" w:color="auto" w:fill="FFFFFF"/>
          <w:lang w:val="el-GR"/>
        </w:rPr>
        <w:t xml:space="preserve"> (</w:t>
      </w:r>
      <w:r>
        <w:rPr>
          <w:color w:val="000000" w:themeColor="text1"/>
          <w:shd w:val="clear" w:color="auto" w:fill="FFFFFF"/>
          <w:lang w:val="el-GR"/>
        </w:rPr>
        <w:t>4</w:t>
      </w:r>
      <w:r w:rsidR="00C51EA4" w:rsidRPr="00BC0611">
        <w:rPr>
          <w:color w:val="000000" w:themeColor="text1"/>
          <w:shd w:val="clear" w:color="auto" w:fill="FFFFFF"/>
          <w:lang w:val="el-GR"/>
        </w:rPr>
        <w:t>) τουλάχιστον ολοκληρωμένα επιτυχώς έργα με αντικείμενο την υποστήριξη, ωρίμανση ή σχεδίαση έργων ΤΠΕ.</w:t>
      </w:r>
    </w:p>
    <w:p w14:paraId="571C7BFF" w14:textId="77777777" w:rsidR="00C72EC7" w:rsidRDefault="00C72EC7" w:rsidP="00166AA6">
      <w:pPr>
        <w:rPr>
          <w:lang w:val="el-GR"/>
        </w:rPr>
      </w:pPr>
    </w:p>
    <w:p w14:paraId="7ACDD128" w14:textId="77777777"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44DDDE79" w14:textId="77777777" w:rsidR="00CC2818" w:rsidRPr="008E43C4" w:rsidRDefault="00CC2818" w:rsidP="008E43C4">
      <w:pPr>
        <w:ind w:left="360"/>
        <w:rPr>
          <w:bCs/>
          <w:highlight w:val="cyan"/>
          <w:lang w:val="el-GR"/>
        </w:rPr>
      </w:pPr>
    </w:p>
    <w:p w14:paraId="0EAC9403" w14:textId="77777777" w:rsidR="00CC2818" w:rsidRPr="006E6191" w:rsidRDefault="00CC2818" w:rsidP="00CC2818">
      <w:pPr>
        <w:pStyle w:val="4"/>
        <w:rPr>
          <w:lang w:val="el-GR" w:eastAsia="en-US"/>
        </w:rPr>
      </w:pPr>
      <w:bookmarkStart w:id="124" w:name="_Toc97194281"/>
      <w:bookmarkStart w:id="125" w:name="_Ref122528826"/>
      <w:bookmarkStart w:id="126" w:name="_Toc158368186"/>
      <w:bookmarkEnd w:id="122"/>
      <w:r w:rsidRPr="00CC2818">
        <w:rPr>
          <w:lang w:val="el-GR" w:eastAsia="en-US"/>
        </w:rPr>
        <w:t>Επαγγελματική Ικανότητα – Ομάδα Έργου</w:t>
      </w:r>
      <w:bookmarkEnd w:id="124"/>
      <w:bookmarkEnd w:id="125"/>
      <w:bookmarkEnd w:id="126"/>
    </w:p>
    <w:p w14:paraId="0DB6F895" w14:textId="77777777" w:rsidR="00451F31" w:rsidRPr="00BE6670" w:rsidRDefault="00451F31" w:rsidP="00451F31">
      <w:pPr>
        <w:spacing w:line="252" w:lineRule="auto"/>
        <w:rPr>
          <w:lang w:val="el-GR"/>
        </w:rPr>
      </w:pPr>
      <w:bookmarkStart w:id="127" w:name="_Ref40965313"/>
      <w:r w:rsidRPr="53DBD911">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3F6B162A" w14:textId="77777777" w:rsidR="0059493C" w:rsidRDefault="00DB5692" w:rsidP="00D81959">
      <w:pPr>
        <w:numPr>
          <w:ilvl w:val="0"/>
          <w:numId w:val="30"/>
        </w:numPr>
        <w:suppressAutoHyphens w:val="0"/>
        <w:spacing w:after="0"/>
        <w:ind w:left="426"/>
        <w:contextualSpacing/>
        <w:rPr>
          <w:rFonts w:eastAsia="Calibri"/>
          <w:lang w:val="el-GR" w:eastAsia="en-GB" w:bidi="he-IL"/>
        </w:rPr>
      </w:pPr>
      <w:r w:rsidRPr="00D63CBA">
        <w:rPr>
          <w:rFonts w:eastAsia="Calibri"/>
          <w:lang w:val="el-GR" w:eastAsia="en-GB" w:bidi="he-IL"/>
        </w:rPr>
        <w:t>Ένα</w:t>
      </w:r>
      <w:r>
        <w:rPr>
          <w:rFonts w:eastAsia="Calibri"/>
          <w:lang w:val="el-GR" w:eastAsia="en-GB" w:bidi="he-IL"/>
        </w:rPr>
        <w:t>ν</w:t>
      </w:r>
      <w:r w:rsidRPr="00D63CBA">
        <w:rPr>
          <w:rFonts w:eastAsia="Calibri"/>
          <w:lang w:val="el-GR" w:eastAsia="en-GB" w:bidi="he-IL"/>
        </w:rPr>
        <w:t xml:space="preserve"> (1) Υπεύθυνο Έργου (ΥΕ), με εμπειρία </w:t>
      </w:r>
      <w:r w:rsidRPr="007E05F6">
        <w:rPr>
          <w:rFonts w:eastAsia="Calibri"/>
          <w:lang w:val="el-GR" w:eastAsia="en-GB" w:bidi="he-IL"/>
        </w:rPr>
        <w:t>τα τελε</w:t>
      </w:r>
      <w:r>
        <w:rPr>
          <w:rFonts w:eastAsia="Calibri"/>
          <w:lang w:val="el-GR" w:eastAsia="en-GB" w:bidi="he-IL"/>
        </w:rPr>
        <w:t>υταία δύο (2) έτη 2022 και 2023</w:t>
      </w:r>
      <w:r w:rsidRPr="007E05F6">
        <w:rPr>
          <w:rFonts w:eastAsia="Calibri"/>
          <w:lang w:val="el-GR" w:eastAsia="en-GB" w:bidi="he-IL"/>
        </w:rPr>
        <w:t xml:space="preserve"> </w:t>
      </w:r>
      <w:r w:rsidRPr="00DB5692">
        <w:rPr>
          <w:rFonts w:eastAsia="Calibri"/>
          <w:lang w:val="el-GR" w:eastAsia="en-GB" w:bidi="he-IL"/>
        </w:rPr>
        <w:t>έως και την καταληκτική ημερομηνία προσφορών του διαγωνισμού</w:t>
      </w:r>
      <w:r w:rsidRPr="007E05F6">
        <w:rPr>
          <w:rFonts w:eastAsia="Calibri"/>
          <w:lang w:val="el-GR" w:eastAsia="en-GB" w:bidi="he-IL"/>
        </w:rPr>
        <w:t xml:space="preserve">, </w:t>
      </w:r>
      <w:r w:rsidRPr="00D63CBA">
        <w:rPr>
          <w:rFonts w:eastAsia="Calibri"/>
          <w:lang w:val="el-GR" w:eastAsia="en-GB" w:bidi="he-IL"/>
        </w:rPr>
        <w:t xml:space="preserve">σε τουλάχιστον </w:t>
      </w:r>
      <w:r>
        <w:rPr>
          <w:rFonts w:eastAsia="Calibri"/>
          <w:lang w:val="el-GR" w:eastAsia="en-GB" w:bidi="he-IL"/>
        </w:rPr>
        <w:t>τρία (3</w:t>
      </w:r>
      <w:r w:rsidRPr="00D63CBA">
        <w:rPr>
          <w:rFonts w:eastAsia="Calibri"/>
          <w:lang w:val="el-GR" w:eastAsia="en-GB" w:bidi="he-IL"/>
        </w:rPr>
        <w:t>) έργα δράσεων ενίσχυσης</w:t>
      </w:r>
      <w:r w:rsidRPr="007E05F6">
        <w:rPr>
          <w:rFonts w:eastAsia="Calibri"/>
          <w:lang w:val="el-GR" w:eastAsia="en-GB" w:bidi="he-IL"/>
        </w:rPr>
        <w:t xml:space="preserve"> του δημόσιου φορέα ή φορέα του ευρύτερου δημοσίου με αντικείμενο</w:t>
      </w:r>
      <w:r w:rsidR="00096A42">
        <w:rPr>
          <w:rFonts w:eastAsia="Calibri"/>
          <w:lang w:val="el-GR" w:eastAsia="en-GB" w:bidi="he-IL"/>
        </w:rPr>
        <w:t xml:space="preserve"> </w:t>
      </w:r>
      <w:r w:rsidR="00096A42" w:rsidRPr="00096A42">
        <w:rPr>
          <w:rFonts w:eastAsia="Calibri"/>
          <w:lang w:val="el-GR" w:eastAsia="en-GB" w:bidi="he-IL"/>
        </w:rPr>
        <w:t>την αξιολόγηση αιτήσεων δικαιούχων και ένα (1) έργο με αντικείμενο Υπηρεσίες Συμβούλου Τεχνικής Υποστήριξης συγχρηματοδοτούμενων Έργων ή/και Δράσεων Κρατικών Ενισχύσεων.</w:t>
      </w:r>
      <w:r w:rsidRPr="007E05F6">
        <w:rPr>
          <w:rFonts w:eastAsia="Calibri"/>
          <w:lang w:val="el-GR" w:eastAsia="en-GB" w:bidi="he-IL"/>
        </w:rPr>
        <w:t xml:space="preserve"> </w:t>
      </w:r>
    </w:p>
    <w:p w14:paraId="0A3E1F47" w14:textId="77777777" w:rsidR="00D81959" w:rsidRPr="007E05F6" w:rsidRDefault="0059493C" w:rsidP="00D81959">
      <w:pPr>
        <w:numPr>
          <w:ilvl w:val="0"/>
          <w:numId w:val="30"/>
        </w:numPr>
        <w:suppressAutoHyphens w:val="0"/>
        <w:spacing w:after="0"/>
        <w:ind w:left="426"/>
        <w:contextualSpacing/>
        <w:rPr>
          <w:rFonts w:eastAsia="Calibri"/>
          <w:lang w:val="el-GR" w:eastAsia="en-GB" w:bidi="he-IL"/>
        </w:rPr>
      </w:pPr>
      <w:r>
        <w:rPr>
          <w:rFonts w:eastAsia="Calibri"/>
          <w:lang w:val="el-GR" w:eastAsia="en-GB" w:bidi="he-IL"/>
        </w:rPr>
        <w:t>Π</w:t>
      </w:r>
      <w:r w:rsidR="00DB5692" w:rsidRPr="00096A42">
        <w:rPr>
          <w:rFonts w:eastAsia="Calibri"/>
          <w:lang w:val="el-GR" w:eastAsia="en-GB" w:bidi="he-IL"/>
        </w:rPr>
        <w:t xml:space="preserve">έντε (5) Στελέχη Διαχείρισης Έργων, με εμπειρία </w:t>
      </w:r>
      <w:r w:rsidR="00492A23" w:rsidRPr="0059493C">
        <w:rPr>
          <w:rFonts w:eastAsia="Calibri"/>
          <w:color w:val="000000"/>
          <w:lang w:val="el-GR" w:eastAsia="en-GB" w:bidi="he-IL"/>
        </w:rPr>
        <w:t xml:space="preserve">τα τελευταία δύο (2) έτη 2022 και 2023 έως και την καταληκτική ημερομηνία προσφορών του διαγωνισμού, </w:t>
      </w:r>
      <w:r w:rsidR="00DB5692" w:rsidRPr="00096A42">
        <w:rPr>
          <w:rFonts w:eastAsia="Calibri"/>
          <w:lang w:val="el-GR" w:eastAsia="en-GB" w:bidi="he-IL"/>
        </w:rPr>
        <w:t>σε τουλάχιστον τρία (3) έργα δράσεων ενίσχυσης</w:t>
      </w:r>
      <w:r w:rsidR="00492A23" w:rsidRPr="0059493C">
        <w:rPr>
          <w:rFonts w:eastAsia="Calibri"/>
          <w:color w:val="000000"/>
          <w:lang w:val="el-GR" w:eastAsia="en-GB" w:bidi="he-IL"/>
        </w:rPr>
        <w:t xml:space="preserve"> του δημόσιου φορέα ή φορέα του ευρύτερου δημοσίου </w:t>
      </w:r>
      <w:r w:rsidR="00D81959" w:rsidRPr="00D63CBA">
        <w:rPr>
          <w:rFonts w:eastAsia="Calibri"/>
          <w:color w:val="000000"/>
          <w:lang w:val="el-GR" w:bidi="he-IL"/>
        </w:rPr>
        <w:t xml:space="preserve">με αντικείμενο την αξιολόγηση αιτήσεων δικαιούχων </w:t>
      </w:r>
      <w:r w:rsidR="00D81959" w:rsidRPr="007E05F6">
        <w:rPr>
          <w:rFonts w:eastAsia="Calibri"/>
          <w:lang w:val="el-GR" w:eastAsia="en-GB" w:bidi="he-IL"/>
        </w:rPr>
        <w:t>και ένα (1) έργο με αντικείμενο Υπηρεσίες Συμβούλου Τεχνικής Υποστήριξης συγχρηματοδοτούμενων Έργων ή/και Δράσεων Κρατικών Ενισχύσεων</w:t>
      </w:r>
      <w:r w:rsidR="00D81959" w:rsidRPr="007E05F6">
        <w:rPr>
          <w:rFonts w:eastAsia="Calibri"/>
          <w:color w:val="000000"/>
          <w:lang w:val="el-GR" w:bidi="he-IL"/>
        </w:rPr>
        <w:t>.</w:t>
      </w:r>
    </w:p>
    <w:p w14:paraId="0C42AE5A" w14:textId="77777777" w:rsidR="00686F03" w:rsidRPr="0059493C" w:rsidRDefault="00686F03" w:rsidP="0059493C">
      <w:pPr>
        <w:widowControl w:val="0"/>
        <w:suppressAutoHyphens w:val="0"/>
        <w:spacing w:before="120" w:after="0"/>
        <w:ind w:left="426"/>
        <w:contextualSpacing/>
        <w:rPr>
          <w:rFonts w:eastAsia="Calibri"/>
          <w:lang w:val="el-GR" w:eastAsia="en-GB" w:bidi="he-IL"/>
        </w:rPr>
      </w:pPr>
    </w:p>
    <w:p w14:paraId="75277813" w14:textId="77777777" w:rsidR="00DB5692" w:rsidRPr="0059493C" w:rsidRDefault="00DB5692" w:rsidP="009A3E22">
      <w:pPr>
        <w:widowControl w:val="0"/>
        <w:spacing w:before="120" w:after="0"/>
        <w:rPr>
          <w:rFonts w:eastAsia="Calibri"/>
          <w:lang w:val="el-GR" w:eastAsia="en-GB" w:bidi="he-IL"/>
        </w:rPr>
      </w:pPr>
    </w:p>
    <w:bookmarkEnd w:id="127"/>
    <w:p w14:paraId="063678C0" w14:textId="77777777" w:rsidR="00063FB6" w:rsidRPr="0059493C" w:rsidRDefault="00492A23" w:rsidP="00063FB6">
      <w:pPr>
        <w:rPr>
          <w:rFonts w:eastAsia="Calibri"/>
          <w:color w:val="000000"/>
          <w:lang w:val="el-GR" w:eastAsia="en-GB" w:bidi="he-IL"/>
        </w:rPr>
      </w:pPr>
      <w:r w:rsidRPr="0059493C">
        <w:rPr>
          <w:rFonts w:eastAsia="Calibri"/>
          <w:lang w:val="el-GR" w:eastAsia="en-GB" w:bidi="he-IL"/>
        </w:rPr>
        <w:t>Σε περίπτωση ένωσης οι</w:t>
      </w:r>
      <w:r w:rsidRPr="0059493C">
        <w:rPr>
          <w:rFonts w:eastAsia="Calibri"/>
          <w:color w:val="000000"/>
          <w:lang w:val="el-GR" w:eastAsia="en-GB" w:bidi="he-IL"/>
        </w:rPr>
        <w:t>κονομικών φορέων, οι παραπάνω απαιτήσεις καλύπτονται αθροιστικά από τα μέλη της ένωσης.</w:t>
      </w:r>
    </w:p>
    <w:p w14:paraId="72C31D5D" w14:textId="77777777" w:rsidR="00C32AE0" w:rsidRPr="0059493C" w:rsidRDefault="00C32AE0" w:rsidP="00063FB6">
      <w:pPr>
        <w:rPr>
          <w:rFonts w:eastAsia="Calibri"/>
          <w:color w:val="000000"/>
          <w:lang w:val="el-GR" w:eastAsia="en-GB" w:bidi="he-IL"/>
        </w:rPr>
      </w:pPr>
    </w:p>
    <w:p w14:paraId="424A5ACB" w14:textId="7ACEEFF1" w:rsidR="008338F0" w:rsidRPr="0059493C" w:rsidRDefault="005A3979" w:rsidP="00086782">
      <w:pPr>
        <w:pStyle w:val="3"/>
        <w:ind w:left="1276"/>
        <w:rPr>
          <w:rFonts w:eastAsia="Calibri"/>
          <w:lang w:val="el-GR" w:eastAsia="en-GB" w:bidi="he-IL"/>
        </w:rPr>
      </w:pPr>
      <w:bookmarkStart w:id="128" w:name="_Ref496541343"/>
      <w:bookmarkStart w:id="129" w:name="_Ref496541651"/>
      <w:bookmarkStart w:id="130" w:name="_Toc97194282"/>
      <w:bookmarkStart w:id="131" w:name="_Toc97194428"/>
      <w:bookmarkStart w:id="132" w:name="_Toc158368187"/>
      <w:r>
        <w:rPr>
          <w:rFonts w:eastAsia="Calibri"/>
          <w:color w:val="000000"/>
          <w:lang w:val="el-GR" w:eastAsia="en-GB" w:bidi="he-IL"/>
        </w:rPr>
        <w:t xml:space="preserve">2.2.7 </w:t>
      </w:r>
      <w:r w:rsidR="00492A23" w:rsidRPr="0059493C">
        <w:rPr>
          <w:rFonts w:eastAsia="Calibri"/>
          <w:color w:val="000000"/>
          <w:lang w:val="el-GR" w:eastAsia="en-GB" w:bidi="he-IL"/>
        </w:rPr>
        <w:t>Πρότυπα διασφάλισης ποιότητας και πρό</w:t>
      </w:r>
      <w:r w:rsidR="00492A23" w:rsidRPr="0059493C">
        <w:rPr>
          <w:rFonts w:eastAsia="Calibri"/>
          <w:lang w:val="el-GR" w:eastAsia="en-GB" w:bidi="he-IL"/>
        </w:rPr>
        <w:t>τυπα περιβαλλοντικής διαχείρισης</w:t>
      </w:r>
      <w:bookmarkEnd w:id="128"/>
      <w:bookmarkEnd w:id="129"/>
      <w:bookmarkEnd w:id="130"/>
      <w:bookmarkEnd w:id="131"/>
      <w:bookmarkEnd w:id="132"/>
    </w:p>
    <w:p w14:paraId="3989E7B3" w14:textId="77777777" w:rsidR="009A3E22" w:rsidRPr="00F96A66" w:rsidRDefault="00492A23" w:rsidP="009A3E22">
      <w:pPr>
        <w:rPr>
          <w:bCs/>
          <w:lang w:val="el-GR"/>
        </w:rPr>
      </w:pPr>
      <w:r w:rsidRPr="0059493C">
        <w:rPr>
          <w:rFonts w:eastAsia="Calibri"/>
          <w:lang w:val="el-GR" w:eastAsia="en-GB" w:bidi="he-IL"/>
        </w:rPr>
        <w:t>Οι οικονομικο</w:t>
      </w:r>
      <w:r w:rsidRPr="0059493C">
        <w:rPr>
          <w:rFonts w:eastAsia="Calibri"/>
          <w:color w:val="000000"/>
          <w:lang w:val="el-GR" w:eastAsia="en-GB" w:bidi="he-IL"/>
        </w:rPr>
        <w:t>ί φορείς που συμμετέχουν στη διαδικασία σύναψης της</w:t>
      </w:r>
      <w:r w:rsidRPr="0059493C">
        <w:rPr>
          <w:rFonts w:eastAsia="Calibri"/>
          <w:lang w:val="el-GR" w:eastAsia="en-GB" w:bidi="he-IL"/>
        </w:rPr>
        <w:t xml:space="preserve"> παρού</w:t>
      </w:r>
      <w:r w:rsidRPr="0059493C">
        <w:rPr>
          <w:rFonts w:eastAsia="Calibri"/>
          <w:color w:val="000000"/>
          <w:lang w:val="el-GR" w:bidi="he-IL"/>
        </w:rPr>
        <w:t>σ</w:t>
      </w:r>
      <w:r w:rsidRPr="0059493C">
        <w:rPr>
          <w:rFonts w:eastAsia="Calibri"/>
          <w:lang w:val="el-GR" w:eastAsia="en-GB" w:bidi="he-IL"/>
        </w:rPr>
        <w:t>α</w:t>
      </w:r>
      <w:r w:rsidR="008B41C9" w:rsidRPr="001F4428">
        <w:rPr>
          <w:lang w:val="el-GR"/>
        </w:rPr>
        <w:t>ς απαιτείται να εξασφαλίζουν την ποιότητα των π</w:t>
      </w:r>
      <w:r w:rsidR="008B41C9" w:rsidRPr="003E34BF">
        <w:rPr>
          <w:lang w:val="el-GR"/>
        </w:rPr>
        <w:t>αρεχόμενων υπηρεσιών</w:t>
      </w:r>
      <w:r w:rsidR="00E1337D" w:rsidRPr="001F4428">
        <w:rPr>
          <w:lang w:val="el-GR"/>
        </w:rPr>
        <w:t xml:space="preserve"> </w:t>
      </w:r>
      <w:r w:rsidR="008B41C9"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7A8AA294" w14:textId="77777777" w:rsidR="0045452D" w:rsidRPr="00C00D32" w:rsidRDefault="0045452D" w:rsidP="0045452D">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338BFED4" w14:textId="77777777" w:rsidR="0045452D" w:rsidRPr="002A75B5" w:rsidRDefault="0045452D" w:rsidP="53DBD911">
      <w:pPr>
        <w:rPr>
          <w:rFonts w:eastAsia="Calibri"/>
          <w:color w:val="000000"/>
          <w:lang w:val="el-GR"/>
        </w:rPr>
      </w:pPr>
      <w:r w:rsidRPr="53DBD911">
        <w:rPr>
          <w:rFonts w:eastAsia="Calibri"/>
          <w:b/>
          <w:bCs/>
          <w:color w:val="000000" w:themeColor="text1"/>
          <w:lang w:val="el-GR"/>
        </w:rPr>
        <w:t>β)</w:t>
      </w:r>
      <w:r w:rsidRPr="53DBD911">
        <w:rPr>
          <w:rFonts w:eastAsia="Calibri"/>
          <w:color w:val="000000" w:themeColor="text1"/>
          <w:lang w:val="el-GR"/>
        </w:rPr>
        <w:t xml:space="preserve"> Πιστοποιητικό από ανεξάρτητο διαπιστευμένο φορέα για την ασφάλεια των Πληροφοριών σύμφωνα µε το διεθνές πρότυπο </w:t>
      </w:r>
      <w:r w:rsidRPr="53DBD911">
        <w:rPr>
          <w:rFonts w:eastAsia="Calibri"/>
          <w:b/>
          <w:bCs/>
          <w:color w:val="000000" w:themeColor="text1"/>
          <w:lang w:val="el-GR"/>
        </w:rPr>
        <w:t xml:space="preserve">ISO 27001:2013 </w:t>
      </w:r>
      <w:r w:rsidRPr="53DBD911">
        <w:rPr>
          <w:rFonts w:eastAsia="Calibri"/>
          <w:color w:val="000000" w:themeColor="text1"/>
          <w:lang w:val="el-GR"/>
        </w:rPr>
        <w:t>ή ισοδύναμο αυτού</w:t>
      </w:r>
      <w:r w:rsidR="3949548C" w:rsidRPr="53DBD911">
        <w:rPr>
          <w:rFonts w:eastAsia="Calibri"/>
          <w:color w:val="000000" w:themeColor="text1"/>
          <w:lang w:val="el-GR"/>
        </w:rPr>
        <w:t>.</w:t>
      </w:r>
    </w:p>
    <w:p w14:paraId="1CBBD69F" w14:textId="77777777" w:rsidR="00F22340" w:rsidRPr="008A5E91" w:rsidRDefault="00F22340" w:rsidP="00F22340">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 xml:space="preserve">Σύστημα Διαχείρισης Πληροφοριών </w:t>
      </w:r>
      <w:proofErr w:type="spellStart"/>
      <w:r w:rsidRPr="00D52CB9">
        <w:rPr>
          <w:rFonts w:eastAsia="Calibri"/>
          <w:bCs/>
          <w:color w:val="000000"/>
          <w:lang w:val="el-GR"/>
        </w:rPr>
        <w:t>Ιδιωτικότητας</w:t>
      </w:r>
      <w:proofErr w:type="spellEnd"/>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Pr>
          <w:rFonts w:eastAsia="Calibri"/>
          <w:bCs/>
          <w:color w:val="000000"/>
          <w:lang w:val="el-GR"/>
        </w:rPr>
        <w:t>ή ισοδύναμο αυτού</w:t>
      </w:r>
      <w:r w:rsidRPr="008A5E91">
        <w:rPr>
          <w:rFonts w:eastAsia="Calibri"/>
          <w:bCs/>
          <w:color w:val="000000"/>
          <w:lang w:val="el-GR"/>
        </w:rPr>
        <w:t>.</w:t>
      </w:r>
    </w:p>
    <w:p w14:paraId="6D254FCD" w14:textId="77777777" w:rsidR="00A84B7D" w:rsidRPr="002A75B5" w:rsidRDefault="00A84B7D" w:rsidP="00C70B7E">
      <w:pPr>
        <w:rPr>
          <w:lang w:val="el-GR"/>
        </w:rPr>
      </w:pPr>
    </w:p>
    <w:p w14:paraId="4B735499"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281456E" w14:textId="77777777" w:rsidR="003E34BF" w:rsidRPr="003E34BF" w:rsidRDefault="003E34BF" w:rsidP="00B8545D">
      <w:pPr>
        <w:rPr>
          <w:bCs/>
          <w:lang w:val="el-GR"/>
        </w:rPr>
      </w:pPr>
    </w:p>
    <w:p w14:paraId="54514A40" w14:textId="4FC0A86C" w:rsidR="008338F0" w:rsidRDefault="005A3979" w:rsidP="00086782">
      <w:pPr>
        <w:pStyle w:val="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58368188"/>
      <w:r>
        <w:rPr>
          <w:lang w:val="el-GR"/>
        </w:rPr>
        <w:t xml:space="preserve">2.2.8 </w:t>
      </w:r>
      <w:r w:rsidR="003355E7" w:rsidRPr="00DD72A9">
        <w:rPr>
          <w:lang w:val="el-GR"/>
        </w:rPr>
        <w:t>Στήριξη στην ικανότητα τρίτων</w:t>
      </w:r>
      <w:bookmarkEnd w:id="133"/>
      <w:bookmarkEnd w:id="134"/>
      <w:bookmarkEnd w:id="135"/>
      <w:bookmarkEnd w:id="136"/>
      <w:r w:rsidR="003355E7" w:rsidRPr="00DD72A9">
        <w:rPr>
          <w:lang w:val="el-GR"/>
        </w:rPr>
        <w:t xml:space="preserve"> </w:t>
      </w:r>
      <w:r w:rsidR="0049631E" w:rsidRPr="00821852">
        <w:rPr>
          <w:lang w:val="el-GR"/>
        </w:rPr>
        <w:t>– Υπεργολαβία</w:t>
      </w:r>
      <w:bookmarkEnd w:id="137"/>
      <w:bookmarkEnd w:id="138"/>
      <w:bookmarkEnd w:id="139"/>
      <w:bookmarkEnd w:id="140"/>
    </w:p>
    <w:p w14:paraId="4D9A696B" w14:textId="77777777" w:rsidR="0049631E" w:rsidRPr="00A334BA" w:rsidRDefault="0049631E" w:rsidP="00821852">
      <w:pPr>
        <w:pStyle w:val="4"/>
        <w:rPr>
          <w:lang w:val="el-GR"/>
        </w:rPr>
      </w:pPr>
      <w:bookmarkStart w:id="141" w:name="_Toc97194284"/>
      <w:bookmarkStart w:id="142" w:name="_Toc158368189"/>
      <w:r w:rsidRPr="00A334BA">
        <w:rPr>
          <w:lang w:val="el-GR"/>
        </w:rPr>
        <w:t>Στήριξη στην ικανότητα τρίτων</w:t>
      </w:r>
      <w:bookmarkEnd w:id="141"/>
      <w:bookmarkEnd w:id="142"/>
    </w:p>
    <w:p w14:paraId="37CB047D" w14:textId="77777777"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496541508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2.2.5</w:t>
      </w:r>
      <w:r w:rsidR="006E78FF">
        <w:fldChar w:fldCharType="end"/>
      </w:r>
      <w:r w:rsidRPr="00603221">
        <w:rPr>
          <w:lang w:val="el-GR"/>
        </w:rPr>
        <w:t xml:space="preserve">) και τα σχετικά με την τεχνική και επαγγελματική ικανότητα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496541556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2.2.6</w:t>
      </w:r>
      <w:r w:rsidR="006E78FF">
        <w:fldChar w:fldCharType="end"/>
      </w:r>
      <w:r w:rsidRPr="00603221">
        <w:rPr>
          <w:lang w:val="el-GR"/>
        </w:rPr>
        <w:t xml:space="preserve">), να στηρίζονται στις ικανότητες άλλων φορέων, ασχέτως της νομικής φύσης των </w:t>
      </w:r>
      <w:r w:rsidRPr="00603221">
        <w:rPr>
          <w:lang w:val="el-GR"/>
        </w:rPr>
        <w:lastRenderedPageBreak/>
        <w:t>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278085B"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1E52F7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605B1970"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1EBBE6C" w14:textId="77777777" w:rsidR="00695491" w:rsidRDefault="00695491" w:rsidP="00695491">
      <w:pPr>
        <w:rPr>
          <w:lang w:val="el-GR"/>
        </w:rPr>
      </w:pPr>
      <w:r w:rsidRPr="53DBD911">
        <w:rPr>
          <w:lang w:val="el-GR"/>
        </w:rPr>
        <w:t>Επισημαίνεται ότι σε περίπτωση που ο υποψήφιος Ανάδοχος αποτελεί Ένωση/Κοινοπραξία</w:t>
      </w:r>
      <w:r w:rsidR="00A81E32" w:rsidRPr="53DBD911">
        <w:rPr>
          <w:lang w:val="el-GR"/>
        </w:rPr>
        <w:t xml:space="preserve"> </w:t>
      </w:r>
      <w:r w:rsidRPr="53DBD911">
        <w:rPr>
          <w:lang w:val="el-GR"/>
        </w:rPr>
        <w:t>επιτρέπεται η μερική κάλυψη των προϋποθέσεων από τα Μέλη της, αρκεί όμως συνολικά-αθροιστικά να καλύπτονται όλες.</w:t>
      </w:r>
    </w:p>
    <w:bookmarkEnd w:id="143"/>
    <w:p w14:paraId="6BF4FBD1" w14:textId="77777777"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816C9">
        <w:rPr>
          <w:bCs/>
          <w:lang w:val="el-GR" w:eastAsia="ar-SA"/>
        </w:rPr>
        <w:fldChar w:fldCharType="begin"/>
      </w:r>
      <w:r>
        <w:rPr>
          <w:bCs/>
          <w:lang w:val="el-GR" w:eastAsia="ar-SA"/>
        </w:rPr>
        <w:instrText xml:space="preserve"> REF _Ref496541356 \r \h </w:instrText>
      </w:r>
      <w:r w:rsidR="001816C9">
        <w:rPr>
          <w:bCs/>
          <w:lang w:val="el-GR" w:eastAsia="ar-SA"/>
        </w:rPr>
      </w:r>
      <w:r w:rsidR="001816C9">
        <w:rPr>
          <w:bCs/>
          <w:lang w:val="el-GR" w:eastAsia="ar-SA"/>
        </w:rPr>
        <w:fldChar w:fldCharType="separate"/>
      </w:r>
      <w:r w:rsidR="00392376">
        <w:rPr>
          <w:bCs/>
          <w:lang w:val="el-GR" w:eastAsia="ar-SA"/>
        </w:rPr>
        <w:t>2.2.3</w:t>
      </w:r>
      <w:r w:rsidR="001816C9">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06D5ED0" w14:textId="77777777" w:rsidR="00111D5A" w:rsidRDefault="00111D5A" w:rsidP="0049631E">
      <w:pPr>
        <w:rPr>
          <w:bCs/>
          <w:lang w:val="el-GR"/>
        </w:rPr>
      </w:pPr>
    </w:p>
    <w:p w14:paraId="6EDB1BF7" w14:textId="77777777" w:rsidR="00111D5A" w:rsidRPr="003C1E1A" w:rsidRDefault="00111D5A" w:rsidP="00111D5A">
      <w:pPr>
        <w:pStyle w:val="4"/>
        <w:rPr>
          <w:lang w:val="el-GR"/>
        </w:rPr>
      </w:pPr>
      <w:bookmarkStart w:id="144" w:name="_Toc97194285"/>
      <w:bookmarkStart w:id="145" w:name="_Toc158368190"/>
      <w:r w:rsidRPr="003C1E1A">
        <w:rPr>
          <w:lang w:val="el-GR"/>
        </w:rPr>
        <w:t>Υπεργολαβία</w:t>
      </w:r>
      <w:bookmarkEnd w:id="144"/>
      <w:bookmarkEnd w:id="145"/>
      <w:r w:rsidRPr="003C1E1A">
        <w:rPr>
          <w:lang w:val="el-GR"/>
        </w:rPr>
        <w:t xml:space="preserve"> </w:t>
      </w:r>
    </w:p>
    <w:p w14:paraId="66CCBABB" w14:textId="77777777"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816C9">
        <w:rPr>
          <w:bCs/>
          <w:lang w:val="el-GR"/>
        </w:rPr>
        <w:fldChar w:fldCharType="begin"/>
      </w:r>
      <w:r w:rsidR="00111D5A">
        <w:rPr>
          <w:bCs/>
          <w:lang w:val="el-GR"/>
        </w:rPr>
        <w:instrText xml:space="preserve"> REF _Ref496541356 \r \h </w:instrText>
      </w:r>
      <w:r w:rsidR="001816C9">
        <w:rPr>
          <w:bCs/>
          <w:lang w:val="el-GR"/>
        </w:rPr>
      </w:r>
      <w:r w:rsidR="001816C9">
        <w:rPr>
          <w:bCs/>
          <w:lang w:val="el-GR"/>
        </w:rPr>
        <w:fldChar w:fldCharType="separate"/>
      </w:r>
      <w:r w:rsidR="00392376">
        <w:rPr>
          <w:bCs/>
          <w:lang w:val="el-GR"/>
        </w:rPr>
        <w:t>2.2.3</w:t>
      </w:r>
      <w:r w:rsidR="001816C9">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816C9">
        <w:rPr>
          <w:bCs/>
          <w:lang w:val="el-GR"/>
        </w:rPr>
        <w:fldChar w:fldCharType="begin"/>
      </w:r>
      <w:r w:rsidR="00111D5A">
        <w:rPr>
          <w:bCs/>
          <w:lang w:val="el-GR"/>
        </w:rPr>
        <w:instrText xml:space="preserve"> REF _Ref496541356 \r \h </w:instrText>
      </w:r>
      <w:r w:rsidR="001816C9">
        <w:rPr>
          <w:bCs/>
          <w:lang w:val="el-GR"/>
        </w:rPr>
      </w:r>
      <w:r w:rsidR="001816C9">
        <w:rPr>
          <w:bCs/>
          <w:lang w:val="el-GR"/>
        </w:rPr>
        <w:fldChar w:fldCharType="separate"/>
      </w:r>
      <w:r w:rsidR="00392376">
        <w:rPr>
          <w:bCs/>
          <w:lang w:val="el-GR"/>
        </w:rPr>
        <w:t>2.2.3</w:t>
      </w:r>
      <w:r w:rsidR="001816C9">
        <w:rPr>
          <w:bCs/>
          <w:lang w:val="el-GR"/>
        </w:rPr>
        <w:fldChar w:fldCharType="end"/>
      </w:r>
      <w:r>
        <w:rPr>
          <w:bCs/>
          <w:lang w:val="el-GR"/>
        </w:rPr>
        <w:t xml:space="preserve">.  </w:t>
      </w:r>
    </w:p>
    <w:p w14:paraId="57247644" w14:textId="77777777" w:rsidR="00C70B7E" w:rsidRPr="00603221" w:rsidRDefault="00C70B7E">
      <w:pPr>
        <w:rPr>
          <w:lang w:val="el-GR"/>
        </w:rPr>
      </w:pPr>
    </w:p>
    <w:p w14:paraId="2CDA02D8" w14:textId="14CF0B82" w:rsidR="008338F0" w:rsidRDefault="005A3979" w:rsidP="00086782">
      <w:pPr>
        <w:pStyle w:val="3"/>
        <w:ind w:left="1276"/>
        <w:rPr>
          <w:lang w:val="el-GR"/>
        </w:rPr>
      </w:pPr>
      <w:bookmarkStart w:id="146" w:name="_Toc97194286"/>
      <w:bookmarkStart w:id="147" w:name="_Toc97194430"/>
      <w:bookmarkStart w:id="148" w:name="_Toc158368191"/>
      <w:r>
        <w:rPr>
          <w:lang w:val="el-GR"/>
        </w:rPr>
        <w:t xml:space="preserve">2.2.9 </w:t>
      </w:r>
      <w:r w:rsidR="003355E7" w:rsidRPr="00603221">
        <w:rPr>
          <w:lang w:val="el-GR"/>
        </w:rPr>
        <w:t>Κανόνες απόδειξης ποιοτικής επιλογής</w:t>
      </w:r>
      <w:bookmarkEnd w:id="146"/>
      <w:bookmarkEnd w:id="147"/>
      <w:bookmarkEnd w:id="148"/>
    </w:p>
    <w:p w14:paraId="42ABE0C6" w14:textId="77777777"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1816C9">
        <w:rPr>
          <w:bCs/>
          <w:lang w:val="el-GR" w:eastAsia="ar-SA"/>
        </w:rPr>
        <w:fldChar w:fldCharType="begin"/>
      </w:r>
      <w:r>
        <w:rPr>
          <w:bCs/>
          <w:lang w:val="el-GR" w:eastAsia="ar-SA"/>
        </w:rPr>
        <w:instrText xml:space="preserve"> REF _Ref496541397 \r \h </w:instrText>
      </w:r>
      <w:r w:rsidR="001816C9">
        <w:rPr>
          <w:bCs/>
          <w:lang w:val="el-GR" w:eastAsia="ar-SA"/>
        </w:rPr>
      </w:r>
      <w:r w:rsidR="001816C9">
        <w:rPr>
          <w:bCs/>
          <w:lang w:val="el-GR" w:eastAsia="ar-SA"/>
        </w:rPr>
        <w:fldChar w:fldCharType="separate"/>
      </w:r>
      <w:r w:rsidR="00392376">
        <w:rPr>
          <w:bCs/>
          <w:lang w:val="el-GR" w:eastAsia="ar-SA"/>
        </w:rPr>
        <w:t>2.2.1</w:t>
      </w:r>
      <w:r w:rsidR="001816C9">
        <w:rPr>
          <w:bCs/>
          <w:lang w:val="el-GR" w:eastAsia="ar-SA"/>
        </w:rPr>
        <w:fldChar w:fldCharType="end"/>
      </w:r>
      <w:r w:rsidRPr="0049623E">
        <w:rPr>
          <w:bCs/>
          <w:lang w:val="el-GR" w:eastAsia="ar-SA"/>
        </w:rPr>
        <w:t xml:space="preserve"> έως </w:t>
      </w:r>
      <w:r w:rsidR="001816C9">
        <w:rPr>
          <w:bCs/>
          <w:lang w:val="el-GR" w:eastAsia="ar-SA"/>
        </w:rPr>
        <w:fldChar w:fldCharType="begin"/>
      </w:r>
      <w:r>
        <w:rPr>
          <w:bCs/>
          <w:lang w:val="el-GR" w:eastAsia="ar-SA"/>
        </w:rPr>
        <w:instrText xml:space="preserve"> REF _Ref74505980 \r \h </w:instrText>
      </w:r>
      <w:r w:rsidR="001816C9">
        <w:rPr>
          <w:bCs/>
          <w:lang w:val="el-GR" w:eastAsia="ar-SA"/>
        </w:rPr>
      </w:r>
      <w:r w:rsidR="001816C9">
        <w:rPr>
          <w:bCs/>
          <w:lang w:val="el-GR" w:eastAsia="ar-SA"/>
        </w:rPr>
        <w:fldChar w:fldCharType="separate"/>
      </w:r>
      <w:r w:rsidR="00392376">
        <w:rPr>
          <w:bCs/>
          <w:lang w:val="el-GR" w:eastAsia="ar-SA"/>
        </w:rPr>
        <w:t>2.2.8</w:t>
      </w:r>
      <w:r w:rsidR="001816C9">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1816C9">
        <w:rPr>
          <w:bCs/>
          <w:lang w:val="el-GR" w:eastAsia="ar-SA"/>
        </w:rPr>
        <w:fldChar w:fldCharType="begin"/>
      </w:r>
      <w:r>
        <w:rPr>
          <w:bCs/>
          <w:lang w:val="el-GR" w:eastAsia="ar-SA"/>
        </w:rPr>
        <w:instrText xml:space="preserve"> REF _Ref74505997 \r \h </w:instrText>
      </w:r>
      <w:r w:rsidR="001816C9">
        <w:rPr>
          <w:bCs/>
          <w:lang w:val="el-GR" w:eastAsia="ar-SA"/>
        </w:rPr>
      </w:r>
      <w:r w:rsidR="001816C9">
        <w:rPr>
          <w:bCs/>
          <w:lang w:val="el-GR" w:eastAsia="ar-SA"/>
        </w:rPr>
        <w:fldChar w:fldCharType="separate"/>
      </w:r>
      <w:r w:rsidR="00392376">
        <w:rPr>
          <w:bCs/>
          <w:lang w:val="el-GR" w:eastAsia="ar-SA"/>
        </w:rPr>
        <w:t>2.2.9.1</w:t>
      </w:r>
      <w:r w:rsidR="001816C9">
        <w:rPr>
          <w:bCs/>
          <w:lang w:val="el-GR" w:eastAsia="ar-SA"/>
        </w:rPr>
        <w:fldChar w:fldCharType="end"/>
      </w:r>
      <w:r w:rsidRPr="0049623E">
        <w:rPr>
          <w:bCs/>
          <w:lang w:val="el-GR" w:eastAsia="ar-SA"/>
        </w:rPr>
        <w:t xml:space="preserve">, κατά την υποβολή των δικαιολογητικών της παραγράφου </w:t>
      </w:r>
      <w:r w:rsidR="001816C9">
        <w:rPr>
          <w:bCs/>
          <w:lang w:val="el-GR" w:eastAsia="ar-SA"/>
        </w:rPr>
        <w:fldChar w:fldCharType="begin"/>
      </w:r>
      <w:r w:rsidR="00E72FB5">
        <w:rPr>
          <w:bCs/>
          <w:lang w:val="el-GR" w:eastAsia="ar-SA"/>
        </w:rPr>
        <w:instrText xml:space="preserve"> REF _Ref40957856 \r \h </w:instrText>
      </w:r>
      <w:r w:rsidR="001816C9">
        <w:rPr>
          <w:bCs/>
          <w:lang w:val="el-GR" w:eastAsia="ar-SA"/>
        </w:rPr>
      </w:r>
      <w:r w:rsidR="001816C9">
        <w:rPr>
          <w:bCs/>
          <w:lang w:val="el-GR" w:eastAsia="ar-SA"/>
        </w:rPr>
        <w:fldChar w:fldCharType="separate"/>
      </w:r>
      <w:r w:rsidR="00392376">
        <w:rPr>
          <w:bCs/>
          <w:lang w:val="el-GR" w:eastAsia="ar-SA"/>
        </w:rPr>
        <w:t>2.2.9.2</w:t>
      </w:r>
      <w:r w:rsidR="001816C9">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56DAF0A2" w14:textId="77777777" w:rsidR="00E72FB5" w:rsidRPr="0049623E" w:rsidRDefault="00E72FB5" w:rsidP="53DBD911">
      <w:pPr>
        <w:rPr>
          <w:lang w:val="el-GR" w:eastAsia="ar-SA"/>
        </w:rPr>
      </w:pPr>
      <w:r w:rsidRPr="53DBD911">
        <w:rPr>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1816C9" w:rsidRPr="53DBD911">
        <w:rPr>
          <w:lang w:val="el-GR" w:eastAsia="ar-SA"/>
        </w:rPr>
        <w:fldChar w:fldCharType="begin"/>
      </w:r>
      <w:r w:rsidRPr="53DBD911">
        <w:rPr>
          <w:lang w:val="el-GR" w:eastAsia="ar-SA"/>
        </w:rPr>
        <w:instrText xml:space="preserve"> REF _Ref74505980 \r \h </w:instrText>
      </w:r>
      <w:r w:rsidR="001816C9" w:rsidRPr="53DBD911">
        <w:rPr>
          <w:lang w:val="el-GR" w:eastAsia="ar-SA"/>
        </w:rPr>
      </w:r>
      <w:r w:rsidR="001816C9" w:rsidRPr="53DBD911">
        <w:rPr>
          <w:lang w:val="el-GR" w:eastAsia="ar-SA"/>
        </w:rPr>
        <w:fldChar w:fldCharType="separate"/>
      </w:r>
      <w:r w:rsidR="00392376">
        <w:rPr>
          <w:lang w:val="el-GR" w:eastAsia="ar-SA"/>
        </w:rPr>
        <w:t>2.2.8</w:t>
      </w:r>
      <w:r w:rsidR="001816C9" w:rsidRPr="53DBD911">
        <w:rPr>
          <w:lang w:val="el-GR" w:eastAsia="ar-SA"/>
        </w:rPr>
        <w:fldChar w:fldCharType="end"/>
      </w:r>
      <w:r w:rsidRPr="53DBD911">
        <w:rPr>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1816C9" w:rsidRPr="53DBD911">
        <w:rPr>
          <w:lang w:val="el-GR" w:eastAsia="ar-SA"/>
        </w:rPr>
        <w:fldChar w:fldCharType="begin"/>
      </w:r>
      <w:r w:rsidRPr="53DBD911">
        <w:rPr>
          <w:lang w:val="el-GR" w:eastAsia="ar-SA"/>
        </w:rPr>
        <w:instrText xml:space="preserve"> REF _Ref74505997 \r \h </w:instrText>
      </w:r>
      <w:r w:rsidR="001816C9" w:rsidRPr="53DBD911">
        <w:rPr>
          <w:lang w:val="el-GR" w:eastAsia="ar-SA"/>
        </w:rPr>
      </w:r>
      <w:r w:rsidR="001816C9" w:rsidRPr="53DBD911">
        <w:rPr>
          <w:lang w:val="el-GR" w:eastAsia="ar-SA"/>
        </w:rPr>
        <w:fldChar w:fldCharType="separate"/>
      </w:r>
      <w:r w:rsidR="00392376">
        <w:rPr>
          <w:lang w:val="el-GR" w:eastAsia="ar-SA"/>
        </w:rPr>
        <w:t>2.2.9.1</w:t>
      </w:r>
      <w:r w:rsidR="001816C9" w:rsidRPr="53DBD911">
        <w:rPr>
          <w:lang w:val="el-GR" w:eastAsia="ar-SA"/>
        </w:rPr>
        <w:fldChar w:fldCharType="end"/>
      </w:r>
      <w:r w:rsidRPr="53DBD911">
        <w:rPr>
          <w:lang w:val="el-GR" w:eastAsia="ar-SA"/>
        </w:rPr>
        <w:t xml:space="preserve"> και </w:t>
      </w:r>
      <w:r w:rsidR="001816C9" w:rsidRPr="53DBD911">
        <w:rPr>
          <w:lang w:val="el-GR" w:eastAsia="ar-SA"/>
        </w:rPr>
        <w:fldChar w:fldCharType="begin"/>
      </w:r>
      <w:r w:rsidRPr="53DBD911">
        <w:rPr>
          <w:lang w:val="el-GR" w:eastAsia="ar-SA"/>
        </w:rPr>
        <w:instrText xml:space="preserve"> REF _Ref40957856 \r \h </w:instrText>
      </w:r>
      <w:r w:rsidR="001816C9" w:rsidRPr="53DBD911">
        <w:rPr>
          <w:lang w:val="el-GR" w:eastAsia="ar-SA"/>
        </w:rPr>
      </w:r>
      <w:r w:rsidR="001816C9" w:rsidRPr="53DBD911">
        <w:rPr>
          <w:lang w:val="el-GR" w:eastAsia="ar-SA"/>
        </w:rPr>
        <w:fldChar w:fldCharType="separate"/>
      </w:r>
      <w:r w:rsidR="00392376">
        <w:rPr>
          <w:lang w:val="el-GR" w:eastAsia="ar-SA"/>
        </w:rPr>
        <w:t>2.2.9.2</w:t>
      </w:r>
      <w:r w:rsidR="001816C9" w:rsidRPr="53DBD911">
        <w:rPr>
          <w:lang w:val="el-GR" w:eastAsia="ar-SA"/>
        </w:rPr>
        <w:fldChar w:fldCharType="end"/>
      </w:r>
      <w:r w:rsidRPr="53DBD911">
        <w:rPr>
          <w:lang w:val="el-GR" w:eastAsia="ar-SA"/>
        </w:rPr>
        <w:t xml:space="preserve"> και κατά τη σύναψη της σύμβασης δια της υπεύθυνης δήλωσης, της περ. δ΄ της παρ. 3 του άρθρο, ότι δεν συντρέχουν οι </w:t>
      </w:r>
      <w:r w:rsidRPr="53DBD911">
        <w:rPr>
          <w:lang w:val="el-GR" w:eastAsia="ar-SA"/>
        </w:rPr>
        <w:lastRenderedPageBreak/>
        <w:t xml:space="preserve">λόγοι αποκλεισμού </w:t>
      </w:r>
      <w:r w:rsidRPr="0049623E">
        <w:rPr>
          <w:lang w:val="el-GR" w:eastAsia="ar-SA"/>
        </w:rPr>
        <w:t xml:space="preserve">της παραγράφου </w:t>
      </w:r>
      <w:r w:rsidR="001816C9">
        <w:rPr>
          <w:lang w:val="el-GR" w:eastAsia="ar-SA"/>
        </w:rPr>
        <w:fldChar w:fldCharType="begin"/>
      </w:r>
      <w:r>
        <w:rPr>
          <w:lang w:val="el-GR" w:eastAsia="ar-SA"/>
        </w:rPr>
        <w:instrText xml:space="preserve"> REF _Ref496541356 \r \h </w:instrText>
      </w:r>
      <w:r w:rsidR="001816C9">
        <w:rPr>
          <w:lang w:val="el-GR" w:eastAsia="ar-SA"/>
        </w:rPr>
      </w:r>
      <w:r w:rsidR="001816C9">
        <w:rPr>
          <w:lang w:val="el-GR" w:eastAsia="ar-SA"/>
        </w:rPr>
        <w:fldChar w:fldCharType="separate"/>
      </w:r>
      <w:r w:rsidR="00392376">
        <w:rPr>
          <w:lang w:val="el-GR" w:eastAsia="ar-SA"/>
        </w:rPr>
        <w:t>2.2.3</w:t>
      </w:r>
      <w:r w:rsidR="001816C9">
        <w:rPr>
          <w:lang w:val="el-GR" w:eastAsia="ar-SA"/>
        </w:rPr>
        <w:fldChar w:fldCharType="end"/>
      </w:r>
      <w:r w:rsidRPr="53DBD911">
        <w:rPr>
          <w:lang w:val="el-GR" w:eastAsia="ar-SA"/>
        </w:rPr>
        <w:t xml:space="preserve"> της παρούσας και ότι πληρούν τα σχετικά κριτήρια επιλογής κατά περίπτωση (παράγραφοι </w:t>
      </w:r>
      <w:r w:rsidR="001816C9" w:rsidRPr="53DBD911">
        <w:rPr>
          <w:lang w:val="el-GR" w:eastAsia="ar-SA"/>
        </w:rPr>
        <w:fldChar w:fldCharType="begin"/>
      </w:r>
      <w:r w:rsidRPr="53DBD911">
        <w:rPr>
          <w:lang w:val="el-GR" w:eastAsia="ar-SA"/>
        </w:rPr>
        <w:instrText xml:space="preserve"> REF _Ref496541309 \r \h </w:instrText>
      </w:r>
      <w:r w:rsidR="001816C9" w:rsidRPr="53DBD911">
        <w:rPr>
          <w:lang w:val="el-GR" w:eastAsia="ar-SA"/>
        </w:rPr>
      </w:r>
      <w:r w:rsidR="001816C9" w:rsidRPr="53DBD911">
        <w:rPr>
          <w:lang w:val="el-GR" w:eastAsia="ar-SA"/>
        </w:rPr>
        <w:fldChar w:fldCharType="separate"/>
      </w:r>
      <w:r w:rsidR="00392376">
        <w:rPr>
          <w:lang w:val="el-GR" w:eastAsia="ar-SA"/>
        </w:rPr>
        <w:t>2.2.5</w:t>
      </w:r>
      <w:r w:rsidR="001816C9" w:rsidRPr="53DBD911">
        <w:rPr>
          <w:lang w:val="el-GR" w:eastAsia="ar-SA"/>
        </w:rPr>
        <w:fldChar w:fldCharType="end"/>
      </w:r>
      <w:r w:rsidR="00F5238A">
        <w:rPr>
          <w:lang w:val="el-GR" w:eastAsia="ar-SA"/>
        </w:rPr>
        <w:t xml:space="preserve">, </w:t>
      </w:r>
      <w:r w:rsidR="001816C9" w:rsidRPr="53DBD911">
        <w:rPr>
          <w:lang w:val="el-GR" w:eastAsia="ar-SA"/>
        </w:rPr>
        <w:fldChar w:fldCharType="begin"/>
      </w:r>
      <w:r w:rsidRPr="53DBD911">
        <w:rPr>
          <w:lang w:val="el-GR" w:eastAsia="ar-SA"/>
        </w:rPr>
        <w:instrText xml:space="preserve"> REF _Ref496541329 \r \h </w:instrText>
      </w:r>
      <w:r w:rsidR="001816C9" w:rsidRPr="53DBD911">
        <w:rPr>
          <w:lang w:val="el-GR" w:eastAsia="ar-SA"/>
        </w:rPr>
      </w:r>
      <w:r w:rsidR="001816C9" w:rsidRPr="53DBD911">
        <w:rPr>
          <w:lang w:val="el-GR" w:eastAsia="ar-SA"/>
        </w:rPr>
        <w:fldChar w:fldCharType="separate"/>
      </w:r>
      <w:r w:rsidR="00392376">
        <w:rPr>
          <w:lang w:val="el-GR" w:eastAsia="ar-SA"/>
        </w:rPr>
        <w:t>2.2.6</w:t>
      </w:r>
      <w:r w:rsidR="001816C9" w:rsidRPr="53DBD911">
        <w:rPr>
          <w:lang w:val="el-GR" w:eastAsia="ar-SA"/>
        </w:rPr>
        <w:fldChar w:fldCharType="end"/>
      </w:r>
      <w:r w:rsidR="00F5238A">
        <w:rPr>
          <w:lang w:val="el-GR" w:eastAsia="ar-SA"/>
        </w:rPr>
        <w:t xml:space="preserve"> </w:t>
      </w:r>
      <w:r w:rsidRPr="53DBD911">
        <w:rPr>
          <w:lang w:val="el-GR" w:eastAsia="ar-SA"/>
        </w:rPr>
        <w:t>και 2.2.</w:t>
      </w:r>
      <w:r w:rsidR="00F5238A">
        <w:rPr>
          <w:lang w:val="el-GR" w:eastAsia="ar-SA"/>
        </w:rPr>
        <w:t>7</w:t>
      </w:r>
      <w:r w:rsidRPr="53DBD911">
        <w:rPr>
          <w:lang w:val="el-GR" w:eastAsia="ar-SA"/>
        </w:rPr>
        <w:t>).</w:t>
      </w:r>
    </w:p>
    <w:p w14:paraId="284E557D" w14:textId="77777777" w:rsidR="00E72FB5" w:rsidRPr="0049623E" w:rsidRDefault="00E72FB5" w:rsidP="53DBD911">
      <w:pPr>
        <w:rPr>
          <w:lang w:val="el-GR" w:eastAsia="ar-SA"/>
        </w:rPr>
      </w:pPr>
      <w:r w:rsidRPr="53DBD911">
        <w:rPr>
          <w:lang w:val="el-GR" w:eastAsia="ar-SA"/>
        </w:rPr>
        <w:t xml:space="preserve">Στην περίπτωση που </w:t>
      </w:r>
      <w:r w:rsidRPr="53DBD911">
        <w:rPr>
          <w:lang w:val="en-US" w:eastAsia="ar-SA"/>
        </w:rPr>
        <w:t>o</w:t>
      </w:r>
      <w:r w:rsidRPr="53DBD911">
        <w:rPr>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816C9" w:rsidRPr="53DBD911">
        <w:rPr>
          <w:lang w:val="el-GR" w:eastAsia="ar-SA"/>
        </w:rPr>
        <w:fldChar w:fldCharType="begin"/>
      </w:r>
      <w:r w:rsidRPr="53DBD911">
        <w:rPr>
          <w:lang w:val="el-GR" w:eastAsia="ar-SA"/>
        </w:rPr>
        <w:instrText xml:space="preserve"> REF _Ref74505997 \r \h </w:instrText>
      </w:r>
      <w:r w:rsidR="001816C9" w:rsidRPr="53DBD911">
        <w:rPr>
          <w:lang w:val="el-GR" w:eastAsia="ar-SA"/>
        </w:rPr>
      </w:r>
      <w:r w:rsidR="001816C9" w:rsidRPr="53DBD911">
        <w:rPr>
          <w:lang w:val="el-GR" w:eastAsia="ar-SA"/>
        </w:rPr>
        <w:fldChar w:fldCharType="separate"/>
      </w:r>
      <w:r w:rsidR="00392376">
        <w:rPr>
          <w:lang w:val="el-GR" w:eastAsia="ar-SA"/>
        </w:rPr>
        <w:t>2.2.9.1</w:t>
      </w:r>
      <w:r w:rsidR="001816C9" w:rsidRPr="53DBD911">
        <w:rPr>
          <w:lang w:val="el-GR" w:eastAsia="ar-SA"/>
        </w:rPr>
        <w:fldChar w:fldCharType="end"/>
      </w:r>
      <w:r w:rsidRPr="53DBD911">
        <w:rPr>
          <w:lang w:val="el-GR" w:eastAsia="ar-SA"/>
        </w:rPr>
        <w:t xml:space="preserve"> και </w:t>
      </w:r>
      <w:r w:rsidR="001816C9" w:rsidRPr="53DBD911">
        <w:rPr>
          <w:lang w:val="el-GR" w:eastAsia="ar-SA"/>
        </w:rPr>
        <w:fldChar w:fldCharType="begin"/>
      </w:r>
      <w:r w:rsidRPr="53DBD911">
        <w:rPr>
          <w:lang w:val="el-GR" w:eastAsia="ar-SA"/>
        </w:rPr>
        <w:instrText xml:space="preserve"> REF _Ref40957856 \r \h </w:instrText>
      </w:r>
      <w:r w:rsidR="001816C9" w:rsidRPr="53DBD911">
        <w:rPr>
          <w:lang w:val="el-GR" w:eastAsia="ar-SA"/>
        </w:rPr>
      </w:r>
      <w:r w:rsidR="001816C9" w:rsidRPr="53DBD911">
        <w:rPr>
          <w:lang w:val="el-GR" w:eastAsia="ar-SA"/>
        </w:rPr>
        <w:fldChar w:fldCharType="separate"/>
      </w:r>
      <w:r w:rsidR="00392376">
        <w:rPr>
          <w:lang w:val="el-GR" w:eastAsia="ar-SA"/>
        </w:rPr>
        <w:t>2.2.9.2</w:t>
      </w:r>
      <w:r w:rsidR="001816C9" w:rsidRPr="53DBD911">
        <w:rPr>
          <w:lang w:val="el-GR" w:eastAsia="ar-SA"/>
        </w:rPr>
        <w:fldChar w:fldCharType="end"/>
      </w:r>
      <w:r w:rsidRPr="53DBD911">
        <w:rPr>
          <w:lang w:val="el-GR" w:eastAsia="ar-SA"/>
        </w:rPr>
        <w:t xml:space="preserve">, ότι δεν συντρέχουν οι λόγοι αποκλεισμού της παραγράφου </w:t>
      </w:r>
      <w:r w:rsidR="001816C9">
        <w:rPr>
          <w:lang w:val="el-GR" w:eastAsia="ar-SA"/>
        </w:rPr>
        <w:fldChar w:fldCharType="begin"/>
      </w:r>
      <w:r>
        <w:rPr>
          <w:lang w:val="el-GR" w:eastAsia="ar-SA"/>
        </w:rPr>
        <w:instrText xml:space="preserve"> REF _Ref496541356 \r \h </w:instrText>
      </w:r>
      <w:r w:rsidR="001816C9">
        <w:rPr>
          <w:lang w:val="el-GR" w:eastAsia="ar-SA"/>
        </w:rPr>
      </w:r>
      <w:r w:rsidR="001816C9">
        <w:rPr>
          <w:lang w:val="el-GR" w:eastAsia="ar-SA"/>
        </w:rPr>
        <w:fldChar w:fldCharType="separate"/>
      </w:r>
      <w:r w:rsidR="00392376">
        <w:rPr>
          <w:lang w:val="el-GR" w:eastAsia="ar-SA"/>
        </w:rPr>
        <w:t>2.2.3</w:t>
      </w:r>
      <w:r w:rsidR="001816C9">
        <w:rPr>
          <w:lang w:val="el-GR" w:eastAsia="ar-SA"/>
        </w:rPr>
        <w:fldChar w:fldCharType="end"/>
      </w:r>
      <w:r w:rsidRPr="53DBD911">
        <w:rPr>
          <w:lang w:val="el-GR" w:eastAsia="ar-SA"/>
        </w:rPr>
        <w:t xml:space="preserve">της παρούσας. </w:t>
      </w:r>
    </w:p>
    <w:p w14:paraId="60325FB2"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078E0DDA" w14:textId="77777777" w:rsidR="00A817FC" w:rsidRPr="00A334BA" w:rsidRDefault="00A817FC" w:rsidP="00821852">
      <w:pPr>
        <w:rPr>
          <w:lang w:val="el-GR"/>
        </w:rPr>
      </w:pPr>
    </w:p>
    <w:p w14:paraId="6FB62408" w14:textId="77777777" w:rsidR="008338F0" w:rsidRPr="00723994" w:rsidRDefault="003355E7" w:rsidP="003A109E">
      <w:pPr>
        <w:pStyle w:val="4"/>
        <w:rPr>
          <w:lang w:val="el-GR"/>
        </w:rPr>
      </w:pPr>
      <w:bookmarkStart w:id="149" w:name="_Ref74505997"/>
      <w:bookmarkStart w:id="150" w:name="_Toc97194287"/>
      <w:bookmarkStart w:id="151" w:name="_Toc158368192"/>
      <w:r w:rsidRPr="00723994">
        <w:rPr>
          <w:lang w:val="el-GR"/>
        </w:rPr>
        <w:t>Προκαταρκτική απόδειξη κατά την υποβολή προσφορών</w:t>
      </w:r>
      <w:bookmarkEnd w:id="149"/>
      <w:bookmarkEnd w:id="150"/>
      <w:bookmarkEnd w:id="151"/>
      <w:r w:rsidRPr="00723994">
        <w:rPr>
          <w:lang w:val="el-GR"/>
        </w:rPr>
        <w:t xml:space="preserve"> </w:t>
      </w:r>
    </w:p>
    <w:p w14:paraId="39913DD1" w14:textId="77777777"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496541356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2.2.3</w:t>
      </w:r>
      <w:r w:rsidR="006E78FF">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1816C9">
        <w:rPr>
          <w:lang w:val="el-GR"/>
        </w:rPr>
        <w:fldChar w:fldCharType="begin"/>
      </w:r>
      <w:r w:rsidR="007E61C0">
        <w:rPr>
          <w:lang w:val="el-GR"/>
        </w:rPr>
        <w:instrText xml:space="preserve"> REF _Ref74510337 \r \h </w:instrText>
      </w:r>
      <w:r w:rsidR="001816C9">
        <w:rPr>
          <w:lang w:val="el-GR"/>
        </w:rPr>
      </w:r>
      <w:r w:rsidR="001816C9">
        <w:rPr>
          <w:lang w:val="el-GR"/>
        </w:rPr>
        <w:fldChar w:fldCharType="separate"/>
      </w:r>
      <w:r w:rsidR="00392376">
        <w:rPr>
          <w:lang w:val="el-GR"/>
        </w:rPr>
        <w:t>2.2.4</w:t>
      </w:r>
      <w:r w:rsidR="001816C9">
        <w:rPr>
          <w:lang w:val="el-GR"/>
        </w:rPr>
        <w:fldChar w:fldCharType="end"/>
      </w:r>
      <w:r w:rsidRPr="00603221">
        <w:rPr>
          <w:lang w:val="el-GR"/>
        </w:rPr>
        <w:t xml:space="preserve">,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496541309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2.2.5</w:t>
      </w:r>
      <w:r w:rsidR="006E78FF">
        <w:fldChar w:fldCharType="end"/>
      </w:r>
      <w:r w:rsidRPr="00603221">
        <w:rPr>
          <w:lang w:val="el-GR"/>
        </w:rPr>
        <w:t xml:space="preserve">,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496541329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2.2.6</w:t>
      </w:r>
      <w:r w:rsidR="006E78FF">
        <w:fldChar w:fldCharType="end"/>
      </w:r>
      <w:r w:rsidRPr="00603221">
        <w:rPr>
          <w:lang w:val="el-GR"/>
        </w:rPr>
        <w:t xml:space="preserve"> και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496541343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2.2.7</w:t>
      </w:r>
      <w:r w:rsidR="006E78FF">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510086970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603221">
        <w:rPr>
          <w:lang w:val="el-GR"/>
        </w:rPr>
        <w:t>ΕΥΡΩΠΑΙΚΟ ΕΝΙΑΙΟ ΕΓΓΡΑΦΟ ΣΥΜΒΑΣΗΣ (ΕΕΕΣ)</w:t>
      </w:r>
      <w:r w:rsidR="006E78FF">
        <w:fldChar w:fldCharType="end"/>
      </w:r>
      <w:r w:rsidR="00F64037">
        <w:rPr>
          <w:lang w:val="el-GR"/>
        </w:rPr>
        <w:t xml:space="preserve">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496624736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603221">
        <w:rPr>
          <w:color w:val="000099"/>
          <w:lang w:val="el-GR"/>
        </w:rPr>
        <w:t xml:space="preserve">ΠΑΡΑΡΤΗΜΑ ΙΙI – ΕΥΡΩΠΑΙΚΟ ΕΝΙΑΙΟ ΕΓΓΡΑΦΟ ΣΥΜΒΑΣΗΣ (ΕΕΕΣ) </w:t>
      </w:r>
      <w:r w:rsidR="006E78FF">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13FD5EF5" w14:textId="77777777" w:rsidR="00F64037" w:rsidRPr="00B739BB" w:rsidRDefault="00F64037" w:rsidP="00B739BB">
      <w:pPr>
        <w:rPr>
          <w:lang w:val="el-GR"/>
        </w:rPr>
      </w:pPr>
    </w:p>
    <w:p w14:paraId="7A30A34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6F50FE5"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26F9F1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F36A8C5" w14:textId="77777777" w:rsidR="00F64037" w:rsidRPr="00C229F3" w:rsidRDefault="00F64037" w:rsidP="00F64037">
      <w:pPr>
        <w:rPr>
          <w:lang w:val="el-GR"/>
        </w:rPr>
      </w:pPr>
      <w:r>
        <w:rPr>
          <w:lang w:val="el-GR"/>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w:t>
      </w:r>
      <w:r>
        <w:rPr>
          <w:lang w:val="el-GR"/>
        </w:rPr>
        <w:lastRenderedPageBreak/>
        <w:t>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EF553A0" w14:textId="77777777" w:rsidR="00F64037" w:rsidRPr="007A6693" w:rsidRDefault="00F64037" w:rsidP="00F64037">
      <w:pPr>
        <w:rPr>
          <w:lang w:val="el-GR" w:eastAsia="ar-SA"/>
        </w:rPr>
      </w:pPr>
      <w:r w:rsidRPr="53DBD911">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53DBD911">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76C8CB12" w:rsidRPr="53DBD911">
        <w:rPr>
          <w:lang w:val="el-GR" w:eastAsia="ar-SA"/>
        </w:rPr>
        <w:t xml:space="preserve"> </w:t>
      </w:r>
      <w:hyperlink r:id="rId24">
        <w:r w:rsidR="00E14FF7" w:rsidRPr="53DBD911">
          <w:rPr>
            <w:rStyle w:val="-"/>
          </w:rPr>
          <w:t>http</w:t>
        </w:r>
        <w:r w:rsidR="00E14FF7" w:rsidRPr="53DBD911">
          <w:rPr>
            <w:rStyle w:val="-"/>
            <w:lang w:val="el-GR"/>
          </w:rPr>
          <w:t>://</w:t>
        </w:r>
        <w:r w:rsidR="00E14FF7" w:rsidRPr="53DBD911">
          <w:rPr>
            <w:rStyle w:val="-"/>
          </w:rPr>
          <w:t>www</w:t>
        </w:r>
        <w:r w:rsidR="00E14FF7" w:rsidRPr="53DBD911">
          <w:rPr>
            <w:rStyle w:val="-"/>
            <w:lang w:val="el-GR"/>
          </w:rPr>
          <w:t>.</w:t>
        </w:r>
        <w:proofErr w:type="spellStart"/>
        <w:r w:rsidR="00E14FF7" w:rsidRPr="53DBD911">
          <w:rPr>
            <w:rStyle w:val="-"/>
          </w:rPr>
          <w:t>eaadhsy</w:t>
        </w:r>
        <w:proofErr w:type="spellEnd"/>
        <w:r w:rsidR="00E14FF7" w:rsidRPr="53DBD911">
          <w:rPr>
            <w:rStyle w:val="-"/>
            <w:lang w:val="el-GR"/>
          </w:rPr>
          <w:t>.</w:t>
        </w:r>
        <w:r w:rsidR="00E14FF7" w:rsidRPr="53DBD911">
          <w:rPr>
            <w:rStyle w:val="-"/>
          </w:rPr>
          <w:t>gr</w:t>
        </w:r>
        <w:r w:rsidR="00E14FF7" w:rsidRPr="53DBD911">
          <w:rPr>
            <w:rStyle w:val="-"/>
            <w:lang w:val="el-GR"/>
          </w:rPr>
          <w:t>/</w:t>
        </w:r>
      </w:hyperlink>
      <w:hyperlink r:id="rId25" w:history="1">
        <w:r w:rsidR="00E14FF7" w:rsidRPr="53DBD911">
          <w:rPr>
            <w:rStyle w:val="-"/>
          </w:rPr>
          <w:t>http</w:t>
        </w:r>
        <w:r w:rsidR="00E14FF7" w:rsidRPr="53DBD911">
          <w:rPr>
            <w:rStyle w:val="-"/>
            <w:lang w:val="el-GR"/>
          </w:rPr>
          <w:t>://</w:t>
        </w:r>
        <w:r w:rsidR="00E14FF7" w:rsidRPr="53DBD911">
          <w:rPr>
            <w:rStyle w:val="-"/>
          </w:rPr>
          <w:t>www</w:t>
        </w:r>
        <w:r w:rsidR="00E14FF7" w:rsidRPr="53DBD911">
          <w:rPr>
            <w:rStyle w:val="-"/>
            <w:lang w:val="el-GR"/>
          </w:rPr>
          <w:t>.</w:t>
        </w:r>
        <w:proofErr w:type="spellStart"/>
        <w:r w:rsidR="00E14FF7" w:rsidRPr="53DBD911">
          <w:rPr>
            <w:rStyle w:val="-"/>
          </w:rPr>
          <w:t>hsppa</w:t>
        </w:r>
        <w:proofErr w:type="spellEnd"/>
        <w:r w:rsidR="00E14FF7" w:rsidRPr="53DBD911">
          <w:rPr>
            <w:rStyle w:val="-"/>
            <w:lang w:val="el-GR"/>
          </w:rPr>
          <w:t>.</w:t>
        </w:r>
        <w:r w:rsidR="00E14FF7" w:rsidRPr="53DBD911">
          <w:rPr>
            <w:rStyle w:val="-"/>
          </w:rPr>
          <w:t>gr</w:t>
        </w:r>
        <w:r w:rsidR="00E14FF7" w:rsidRPr="53DBD911">
          <w:rPr>
            <w:rStyle w:val="-"/>
            <w:lang w:val="el-GR"/>
          </w:rPr>
          <w:t>/</w:t>
        </w:r>
      </w:hyperlink>
      <w:r w:rsidR="66D6A003" w:rsidRPr="53DBD911">
        <w:rPr>
          <w:lang w:val="el-GR" w:eastAsia="ar-SA"/>
        </w:rPr>
        <w:t>.</w:t>
      </w:r>
    </w:p>
    <w:p w14:paraId="1495F499"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57D55265"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DC6CB1A"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E6A7931" w14:textId="77777777" w:rsidR="00F64037" w:rsidRPr="00821852" w:rsidRDefault="00F64037" w:rsidP="00B739BB">
      <w:pPr>
        <w:rPr>
          <w:iCs/>
          <w:color w:val="5B9BD5"/>
          <w:lang w:val="el-GR"/>
        </w:rPr>
      </w:pPr>
    </w:p>
    <w:p w14:paraId="15B810FD" w14:textId="77777777" w:rsidR="00C0210C" w:rsidRPr="009E58E5" w:rsidRDefault="00C0210C" w:rsidP="00C0210C">
      <w:pPr>
        <w:pStyle w:val="4"/>
        <w:rPr>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58368193"/>
      <w:bookmarkEnd w:id="152"/>
      <w:bookmarkEnd w:id="153"/>
      <w:bookmarkEnd w:id="154"/>
      <w:bookmarkEnd w:id="155"/>
      <w:bookmarkEnd w:id="156"/>
      <w:bookmarkEnd w:id="157"/>
      <w:bookmarkEnd w:id="158"/>
      <w:bookmarkEnd w:id="159"/>
      <w:bookmarkEnd w:id="160"/>
      <w:bookmarkEnd w:id="161"/>
      <w:bookmarkEnd w:id="162"/>
      <w:bookmarkEnd w:id="163"/>
      <w:r w:rsidRPr="009E58E5">
        <w:rPr>
          <w:lang w:val="el-GR"/>
        </w:rPr>
        <w:t xml:space="preserve">Αποδεικτικά μέσα </w:t>
      </w:r>
      <w:bookmarkEnd w:id="164"/>
      <w:r w:rsidRPr="009E58E5">
        <w:rPr>
          <w:lang w:val="el-GR"/>
        </w:rPr>
        <w:t>- Δικαιολογητικά προσωρινού αναδόχου</w:t>
      </w:r>
      <w:bookmarkEnd w:id="165"/>
      <w:bookmarkEnd w:id="166"/>
      <w:bookmarkEnd w:id="167"/>
    </w:p>
    <w:p w14:paraId="517078A0" w14:textId="77777777" w:rsidR="008338F0" w:rsidRDefault="003355E7" w:rsidP="53DBD911">
      <w:pPr>
        <w:rPr>
          <w:lang w:val="el-GR"/>
        </w:rPr>
      </w:pPr>
      <w:r w:rsidRPr="00603221">
        <w:rPr>
          <w:b/>
          <w:bCs/>
          <w:lang w:val="el-GR"/>
        </w:rPr>
        <w:t>Α</w:t>
      </w:r>
      <w:r w:rsidRPr="53DBD911">
        <w:rPr>
          <w:lang w:val="el-GR"/>
        </w:rPr>
        <w:t xml:space="preserve">. </w:t>
      </w:r>
      <w:r w:rsidR="00B9111A" w:rsidRPr="53DBD911">
        <w:rPr>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16C9" w:rsidRPr="53DBD911">
        <w:rPr>
          <w:lang w:val="el-GR"/>
        </w:rPr>
        <w:fldChar w:fldCharType="begin"/>
      </w:r>
      <w:r w:rsidR="00B9111A" w:rsidRPr="53DBD911">
        <w:rPr>
          <w:lang w:val="el-GR"/>
        </w:rPr>
        <w:instrText xml:space="preserve"> REF _Ref67613215 \r \h </w:instrText>
      </w:r>
      <w:r w:rsidR="001816C9" w:rsidRPr="53DBD911">
        <w:rPr>
          <w:lang w:val="el-GR"/>
        </w:rPr>
      </w:r>
      <w:r w:rsidR="001816C9" w:rsidRPr="53DBD911">
        <w:rPr>
          <w:lang w:val="el-GR"/>
        </w:rPr>
        <w:fldChar w:fldCharType="separate"/>
      </w:r>
      <w:r w:rsidR="00392376">
        <w:rPr>
          <w:lang w:val="el-GR"/>
        </w:rPr>
        <w:t>3.2</w:t>
      </w:r>
      <w:r w:rsidR="001816C9" w:rsidRPr="53DBD911">
        <w:rPr>
          <w:lang w:val="el-GR"/>
        </w:rPr>
        <w:fldChar w:fldCharType="end"/>
      </w:r>
      <w:r w:rsidR="00B9111A" w:rsidRPr="53DBD911">
        <w:rPr>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2D06D3C"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0FB9233"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E24B4F2" w14:textId="77777777"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1816C9">
        <w:rPr>
          <w:bCs/>
          <w:lang w:val="el-GR"/>
        </w:rPr>
        <w:fldChar w:fldCharType="begin"/>
      </w:r>
      <w:r>
        <w:rPr>
          <w:bCs/>
          <w:lang w:val="el-GR"/>
        </w:rPr>
        <w:instrText xml:space="preserve"> REF _Ref67613215 \r \h </w:instrText>
      </w:r>
      <w:r w:rsidR="001816C9">
        <w:rPr>
          <w:bCs/>
          <w:lang w:val="el-GR"/>
        </w:rPr>
      </w:r>
      <w:r w:rsidR="001816C9">
        <w:rPr>
          <w:bCs/>
          <w:lang w:val="el-GR"/>
        </w:rPr>
        <w:fldChar w:fldCharType="separate"/>
      </w:r>
      <w:r w:rsidR="00392376">
        <w:rPr>
          <w:bCs/>
          <w:lang w:val="el-GR"/>
        </w:rPr>
        <w:t>3.2</w:t>
      </w:r>
      <w:r w:rsidR="001816C9">
        <w:rPr>
          <w:bCs/>
          <w:lang w:val="el-GR"/>
        </w:rPr>
        <w:fldChar w:fldCharType="end"/>
      </w:r>
      <w:r w:rsidRPr="00B76605">
        <w:rPr>
          <w:bCs/>
          <w:lang w:val="el-GR"/>
        </w:rPr>
        <w:t xml:space="preserve"> της παρούσας.</w:t>
      </w:r>
    </w:p>
    <w:p w14:paraId="613EA305" w14:textId="77777777" w:rsidR="00B9111A" w:rsidRPr="00BB06B6" w:rsidRDefault="7EE4632D" w:rsidP="00B9111A">
      <w:pPr>
        <w:rPr>
          <w:b/>
          <w:bCs/>
          <w:lang w:val="el-GR"/>
        </w:rPr>
      </w:pPr>
      <w:r w:rsidRPr="53DBD911">
        <w:rPr>
          <w:lang w:val="el-GR"/>
        </w:rPr>
        <w:lastRenderedPageBreak/>
        <w:t>Τ</w:t>
      </w:r>
      <w:r w:rsidR="00B9111A" w:rsidRPr="53DBD911">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B00E171" w14:textId="7777777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1816C9">
        <w:rPr>
          <w:lang w:val="el-GR"/>
        </w:rPr>
        <w:fldChar w:fldCharType="begin"/>
      </w:r>
      <w:r>
        <w:rPr>
          <w:lang w:val="el-GR"/>
        </w:rPr>
        <w:instrText xml:space="preserve"> REF _Ref496541356 \r \h </w:instrText>
      </w:r>
      <w:r w:rsidR="001816C9">
        <w:rPr>
          <w:lang w:val="el-GR"/>
        </w:rPr>
      </w:r>
      <w:r w:rsidR="001816C9">
        <w:rPr>
          <w:lang w:val="el-GR"/>
        </w:rPr>
        <w:fldChar w:fldCharType="separate"/>
      </w:r>
      <w:r w:rsidR="00392376">
        <w:rPr>
          <w:lang w:val="el-GR"/>
        </w:rPr>
        <w:t>2.2.3</w:t>
      </w:r>
      <w:r w:rsidR="001816C9">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2BD571BC" w14:textId="77777777" w:rsidR="00C27CEC" w:rsidRDefault="00C27CEC" w:rsidP="00C27CEC">
      <w:pPr>
        <w:rPr>
          <w:color w:val="000000"/>
          <w:lang w:val="el-GR"/>
        </w:rPr>
      </w:pPr>
      <w:r>
        <w:rPr>
          <w:color w:val="000000"/>
          <w:lang w:val="el-GR"/>
        </w:rPr>
        <w:t>Αν το αρμόδιο για την έκδοση των ανωτέρω κράτος</w:t>
      </w:r>
      <w:r w:rsidR="348B52BB">
        <w:rPr>
          <w:color w:val="000000"/>
          <w:lang w:val="el-GR"/>
        </w:rPr>
        <w:t xml:space="preserve"> </w:t>
      </w:r>
      <w:r>
        <w:rPr>
          <w:color w:val="000000"/>
          <w:lang w:val="el-GR"/>
        </w:rPr>
        <w:t>-</w:t>
      </w:r>
      <w:r w:rsidR="40E7887F">
        <w:rPr>
          <w:color w:val="000000"/>
          <w:lang w:val="el-GR"/>
        </w:rPr>
        <w:t xml:space="preserve"> </w:t>
      </w:r>
      <w:r>
        <w:rPr>
          <w:color w:val="000000"/>
          <w:lang w:val="el-GR"/>
        </w:rPr>
        <w:t xml:space="preserve">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1816C9">
        <w:rPr>
          <w:color w:val="000000"/>
          <w:lang w:val="el-GR"/>
        </w:rPr>
        <w:fldChar w:fldCharType="begin"/>
      </w:r>
      <w:r>
        <w:rPr>
          <w:color w:val="000000"/>
          <w:lang w:val="el-GR"/>
        </w:rPr>
        <w:instrText xml:space="preserve"> REF _Ref496540586 \r \h </w:instrText>
      </w:r>
      <w:r w:rsidR="001816C9">
        <w:rPr>
          <w:color w:val="000000"/>
          <w:lang w:val="el-GR"/>
        </w:rPr>
      </w:r>
      <w:r w:rsidR="001816C9">
        <w:rPr>
          <w:color w:val="000000"/>
          <w:lang w:val="el-GR"/>
        </w:rPr>
        <w:fldChar w:fldCharType="separate"/>
      </w:r>
      <w:r w:rsidR="00392376">
        <w:rPr>
          <w:color w:val="000000"/>
          <w:lang w:val="el-GR"/>
        </w:rPr>
        <w:t>2.2.3.3</w:t>
      </w:r>
      <w:r w:rsidR="001816C9">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1816C9">
        <w:rPr>
          <w:color w:val="000000"/>
          <w:lang w:val="el-GR"/>
        </w:rPr>
        <w:fldChar w:fldCharType="begin"/>
      </w:r>
      <w:r>
        <w:rPr>
          <w:color w:val="000000"/>
          <w:lang w:val="el-GR"/>
        </w:rPr>
        <w:instrText xml:space="preserve"> REF _Ref496540586 \r \h </w:instrText>
      </w:r>
      <w:r w:rsidR="001816C9">
        <w:rPr>
          <w:color w:val="000000"/>
          <w:lang w:val="el-GR"/>
        </w:rPr>
      </w:r>
      <w:r w:rsidR="001816C9">
        <w:rPr>
          <w:color w:val="000000"/>
          <w:lang w:val="el-GR"/>
        </w:rPr>
        <w:fldChar w:fldCharType="separate"/>
      </w:r>
      <w:r w:rsidR="00392376">
        <w:rPr>
          <w:color w:val="000000"/>
          <w:lang w:val="el-GR"/>
        </w:rPr>
        <w:t>2.2.3.3</w:t>
      </w:r>
      <w:r w:rsidR="001816C9">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3679104A" w14:textId="77777777" w:rsidR="00C27CEC" w:rsidRPr="00BD65F6" w:rsidRDefault="00C27CEC" w:rsidP="00C27CEC">
      <w:pPr>
        <w:rPr>
          <w:lang w:val="el-GR"/>
        </w:rPr>
      </w:pPr>
      <w:r>
        <w:rPr>
          <w:color w:val="000000"/>
          <w:lang w:val="el-GR"/>
        </w:rPr>
        <w:t>Ειδικότερα οι οικονομικοί φορείς προσκομίζουν:</w:t>
      </w:r>
    </w:p>
    <w:p w14:paraId="5D72BC4D" w14:textId="77777777" w:rsidR="00C27CEC" w:rsidRDefault="00C27CEC" w:rsidP="00C27CEC">
      <w:pPr>
        <w:rPr>
          <w:color w:val="000000"/>
          <w:lang w:val="el-GR"/>
        </w:rPr>
      </w:pPr>
      <w:r>
        <w:rPr>
          <w:b/>
          <w:bCs/>
          <w:lang w:val="el-GR"/>
        </w:rPr>
        <w:t>α)</w:t>
      </w:r>
      <w:r>
        <w:rPr>
          <w:lang w:val="el-GR"/>
        </w:rPr>
        <w:t xml:space="preserve"> για την 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74507429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bCs/>
          <w:lang w:val="el-GR"/>
        </w:rPr>
        <w:t>2.2.3.1</w:t>
      </w:r>
      <w:r w:rsidR="006E78FF">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15AEB283" w14:textId="77777777" w:rsidR="00C27CEC" w:rsidRPr="005609B2" w:rsidRDefault="00C27CEC" w:rsidP="00C27CEC">
      <w:pPr>
        <w:rPr>
          <w:color w:val="000000"/>
          <w:lang w:val="el-GR"/>
        </w:rPr>
      </w:pPr>
      <w:r w:rsidRPr="53DBD911">
        <w:rPr>
          <w:color w:val="000000" w:themeColor="text1"/>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74507429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2.2.3.1</w:t>
      </w:r>
      <w:r w:rsidR="006E78FF">
        <w:fldChar w:fldCharType="end"/>
      </w:r>
    </w:p>
    <w:p w14:paraId="6A030B94" w14:textId="77777777"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503518036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bCs/>
          <w:color w:val="000000"/>
          <w:lang w:val="el-GR"/>
        </w:rPr>
        <w:t>2.2.3.2</w:t>
      </w:r>
      <w:r w:rsidR="006E78FF">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r w:rsidR="4A4F44C9" w:rsidRPr="005609B2">
        <w:rPr>
          <w:color w:val="000000"/>
          <w:lang w:val="el-GR"/>
        </w:rPr>
        <w:t>.</w:t>
      </w:r>
      <w:r w:rsidRPr="005609B2">
        <w:rPr>
          <w:color w:val="000000"/>
          <w:lang w:val="el-GR"/>
        </w:rPr>
        <w:t xml:space="preserve"> </w:t>
      </w:r>
    </w:p>
    <w:p w14:paraId="11E00B41"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5B1C71F6" w14:textId="77777777"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503518036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color w:val="000000"/>
          <w:lang w:val="el-GR"/>
        </w:rPr>
        <w:t>2.2.3.2</w:t>
      </w:r>
      <w:r w:rsidR="006E78FF">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6D4CD0CB" w14:textId="77777777"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503518036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bCs/>
          <w:color w:val="000000"/>
          <w:lang w:val="el-GR"/>
        </w:rPr>
        <w:t>2.2.3.2</w:t>
      </w:r>
      <w:r w:rsidR="006E78FF">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36F2E133" w14:textId="7777777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503518036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color w:val="000000"/>
          <w:lang w:val="el-GR"/>
        </w:rPr>
        <w:t>2.2.3.2</w:t>
      </w:r>
      <w:r w:rsidR="006E78FF">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EB63945" w14:textId="77777777" w:rsidR="008E444E" w:rsidRDefault="008E444E" w:rsidP="008E444E">
      <w:pPr>
        <w:rPr>
          <w:color w:val="000000"/>
          <w:lang w:val="el-GR"/>
        </w:rPr>
      </w:pPr>
      <w:r w:rsidRPr="00FA08C7">
        <w:rPr>
          <w:b/>
          <w:bCs/>
          <w:lang w:val="el-GR"/>
        </w:rPr>
        <w:lastRenderedPageBreak/>
        <w:t xml:space="preserve">γ) </w:t>
      </w:r>
      <w:r w:rsidRPr="00FA08C7">
        <w:rPr>
          <w:color w:val="000000"/>
          <w:lang w:val="el-GR"/>
        </w:rPr>
        <w:t>για την</w:t>
      </w:r>
      <w:r>
        <w:rPr>
          <w:color w:val="000000"/>
          <w:lang w:val="el-GR"/>
        </w:rPr>
        <w:t xml:space="preserve"> παράγραφο </w:t>
      </w:r>
      <w:r w:rsidR="001816C9">
        <w:rPr>
          <w:color w:val="000000"/>
          <w:lang w:val="el-GR"/>
        </w:rPr>
        <w:fldChar w:fldCharType="begin"/>
      </w:r>
      <w:r w:rsidR="00614898">
        <w:rPr>
          <w:color w:val="000000"/>
          <w:lang w:val="el-GR"/>
        </w:rPr>
        <w:instrText xml:space="preserve"> REF _Ref496540586 \r \h </w:instrText>
      </w:r>
      <w:r w:rsidR="001816C9">
        <w:rPr>
          <w:color w:val="000000"/>
          <w:lang w:val="el-GR"/>
        </w:rPr>
      </w:r>
      <w:r w:rsidR="001816C9">
        <w:rPr>
          <w:color w:val="000000"/>
          <w:lang w:val="el-GR"/>
        </w:rPr>
        <w:fldChar w:fldCharType="separate"/>
      </w:r>
      <w:r w:rsidR="00392376">
        <w:rPr>
          <w:color w:val="000000"/>
          <w:lang w:val="el-GR"/>
        </w:rPr>
        <w:t>2.2.3.3</w:t>
      </w:r>
      <w:r w:rsidR="001816C9">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FBFDA71"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0E2BFABE" w14:textId="77777777" w:rsidR="008E444E" w:rsidRDefault="008E444E" w:rsidP="008E444E">
      <w:pPr>
        <w:rPr>
          <w:b/>
          <w:lang w:val="el-GR"/>
        </w:rPr>
      </w:pPr>
      <w:bookmarkStart w:id="168"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83F0EC2"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6260A1C"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6C5EA1A5"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56C301B" w14:textId="77777777" w:rsidR="00614898" w:rsidRPr="005609B2" w:rsidRDefault="00614898" w:rsidP="00614898">
      <w:pPr>
        <w:rPr>
          <w:color w:val="000000"/>
          <w:lang w:val="el-GR"/>
        </w:rPr>
      </w:pPr>
      <w:r w:rsidRPr="53DBD911">
        <w:rPr>
          <w:b/>
          <w:bCs/>
          <w:color w:val="000000"/>
          <w:lang w:val="el-GR"/>
        </w:rPr>
        <w:t>δ)</w:t>
      </w:r>
      <w:r w:rsidRPr="005609B2">
        <w:rPr>
          <w:color w:val="000000"/>
          <w:lang w:val="el-GR"/>
        </w:rPr>
        <w:t xml:space="preserve"> Για τις λοιπές περιπτώσεις της παραγράφου </w:t>
      </w:r>
      <w:r w:rsidR="001816C9">
        <w:rPr>
          <w:color w:val="000000"/>
          <w:lang w:val="el-GR"/>
        </w:rPr>
        <w:fldChar w:fldCharType="begin"/>
      </w:r>
      <w:r>
        <w:rPr>
          <w:color w:val="000000"/>
          <w:lang w:val="el-GR"/>
        </w:rPr>
        <w:instrText xml:space="preserve"> REF _Ref496540586 \r \h </w:instrText>
      </w:r>
      <w:r w:rsidR="001816C9">
        <w:rPr>
          <w:color w:val="000000"/>
          <w:lang w:val="el-GR"/>
        </w:rPr>
      </w:r>
      <w:r w:rsidR="001816C9">
        <w:rPr>
          <w:color w:val="000000"/>
          <w:lang w:val="el-GR"/>
        </w:rPr>
        <w:fldChar w:fldCharType="separate"/>
      </w:r>
      <w:r w:rsidR="00392376">
        <w:rPr>
          <w:color w:val="000000"/>
          <w:lang w:val="el-GR"/>
        </w:rPr>
        <w:t>2.2.3.3</w:t>
      </w:r>
      <w:r w:rsidR="001816C9">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25058C2D" w:rsidRPr="005609B2">
        <w:rPr>
          <w:color w:val="000000"/>
          <w:lang w:val="el-GR"/>
        </w:rPr>
        <w:t>.</w:t>
      </w:r>
    </w:p>
    <w:p w14:paraId="227E2459" w14:textId="77777777"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1816C9">
        <w:rPr>
          <w:lang w:val="el-GR"/>
        </w:rPr>
        <w:fldChar w:fldCharType="begin"/>
      </w:r>
      <w:r>
        <w:rPr>
          <w:lang w:val="el-GR"/>
        </w:rPr>
        <w:instrText xml:space="preserve"> REF _Ref496540821 \r \h </w:instrText>
      </w:r>
      <w:r w:rsidR="001816C9">
        <w:rPr>
          <w:lang w:val="el-GR"/>
        </w:rPr>
      </w:r>
      <w:r w:rsidR="001816C9">
        <w:rPr>
          <w:lang w:val="el-GR"/>
        </w:rPr>
        <w:fldChar w:fldCharType="separate"/>
      </w:r>
      <w:r w:rsidR="00392376">
        <w:rPr>
          <w:lang w:val="el-GR"/>
        </w:rPr>
        <w:t>2.2.3.7</w:t>
      </w:r>
      <w:r w:rsidR="001816C9">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C452812" w14:textId="77777777" w:rsidR="004D042A" w:rsidRPr="00DD1A4B" w:rsidRDefault="004D042A">
      <w:pPr>
        <w:rPr>
          <w:b/>
          <w:bCs/>
          <w:lang w:val="el-GR"/>
        </w:rPr>
      </w:pPr>
    </w:p>
    <w:p w14:paraId="641F2E27" w14:textId="7777777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1816C9">
        <w:rPr>
          <w:b/>
          <w:lang w:val="el-GR"/>
        </w:rPr>
        <w:fldChar w:fldCharType="begin"/>
      </w:r>
      <w:r w:rsidR="007E61C0">
        <w:rPr>
          <w:b/>
          <w:lang w:val="el-GR"/>
        </w:rPr>
        <w:instrText xml:space="preserve"> REF _Ref74510337 \r \h </w:instrText>
      </w:r>
      <w:r w:rsidR="001816C9">
        <w:rPr>
          <w:b/>
          <w:lang w:val="el-GR"/>
        </w:rPr>
      </w:r>
      <w:r w:rsidR="001816C9">
        <w:rPr>
          <w:b/>
          <w:lang w:val="el-GR"/>
        </w:rPr>
        <w:fldChar w:fldCharType="separate"/>
      </w:r>
      <w:r w:rsidR="00392376">
        <w:rPr>
          <w:b/>
          <w:lang w:val="el-GR"/>
        </w:rPr>
        <w:t>2.2.4</w:t>
      </w:r>
      <w:r w:rsidR="001816C9">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9" w:name="_Hlk67663604"/>
      <w:r w:rsidR="00A61AA7" w:rsidRPr="00603221">
        <w:rPr>
          <w:b/>
          <w:lang w:val="el-GR"/>
        </w:rPr>
        <w:t xml:space="preserve">οι οικονομικοί φορείς </w:t>
      </w:r>
      <w:bookmarkEnd w:id="169"/>
      <w:r w:rsidR="00A61AA7" w:rsidRPr="00603221">
        <w:rPr>
          <w:b/>
          <w:lang w:val="el-GR"/>
        </w:rPr>
        <w:t>προσκομίζουν τα αναφερόμενα στον κατωτέρω πίνακα :</w:t>
      </w:r>
    </w:p>
    <w:p w14:paraId="1B3A726D"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D0A95" w14:paraId="2570F69F" w14:textId="77777777" w:rsidTr="009C5EA6">
        <w:trPr>
          <w:trHeight w:val="711"/>
        </w:trPr>
        <w:tc>
          <w:tcPr>
            <w:tcW w:w="675" w:type="dxa"/>
            <w:shd w:val="clear" w:color="auto" w:fill="D9D9D9"/>
          </w:tcPr>
          <w:p w14:paraId="2C44746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59332F3F"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3F52E7">
              <w:rPr>
                <w:b/>
                <w:bCs/>
                <w:lang w:val="el-GR"/>
              </w:rPr>
              <w:t>παροχής συμβουλευτικών υπηρεσιών</w:t>
            </w:r>
            <w:r w:rsidR="00372DB8">
              <w:rPr>
                <w:b/>
                <w:bCs/>
                <w:lang w:val="el-GR"/>
              </w:rPr>
              <w:t>.</w:t>
            </w:r>
          </w:p>
          <w:p w14:paraId="1BA85FD4"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D0A95" w14:paraId="0B5253BD" w14:textId="77777777" w:rsidTr="009C5EA6">
        <w:trPr>
          <w:trHeight w:val="1480"/>
        </w:trPr>
        <w:tc>
          <w:tcPr>
            <w:tcW w:w="675" w:type="dxa"/>
          </w:tcPr>
          <w:p w14:paraId="79B20AD9" w14:textId="77777777" w:rsidR="00D56132" w:rsidRPr="00603221" w:rsidRDefault="00D56132" w:rsidP="009C5EA6">
            <w:pPr>
              <w:rPr>
                <w:lang w:val="el-GR"/>
              </w:rPr>
            </w:pPr>
            <w:r w:rsidRPr="00603221">
              <w:rPr>
                <w:lang w:val="el-GR"/>
              </w:rPr>
              <w:t>1.1</w:t>
            </w:r>
          </w:p>
        </w:tc>
        <w:tc>
          <w:tcPr>
            <w:tcW w:w="9180" w:type="dxa"/>
          </w:tcPr>
          <w:p w14:paraId="3E5725E9"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05637E2" w14:textId="77777777" w:rsidR="00872F65" w:rsidRPr="00872F65" w:rsidRDefault="00872F65" w:rsidP="00872F65">
            <w:pPr>
              <w:autoSpaceDE w:val="0"/>
              <w:autoSpaceDN w:val="0"/>
              <w:adjustRightInd w:val="0"/>
              <w:spacing w:after="0"/>
              <w:rPr>
                <w:lang w:val="el-GR"/>
              </w:rPr>
            </w:pPr>
            <w:r w:rsidRPr="00872F65">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6AAA394" w14:textId="77777777" w:rsidR="00D05C7B" w:rsidRPr="00603221" w:rsidRDefault="00D05C7B" w:rsidP="00282306">
            <w:pPr>
              <w:autoSpaceDE w:val="0"/>
              <w:autoSpaceDN w:val="0"/>
              <w:adjustRightInd w:val="0"/>
              <w:spacing w:after="0"/>
              <w:rPr>
                <w:lang w:val="el-GR" w:eastAsia="el-GR"/>
              </w:rPr>
            </w:pPr>
          </w:p>
        </w:tc>
      </w:tr>
    </w:tbl>
    <w:p w14:paraId="70632D95" w14:textId="77777777" w:rsidR="0041248A" w:rsidRDefault="0041248A">
      <w:pPr>
        <w:rPr>
          <w:b/>
          <w:lang w:val="el-GR"/>
        </w:rPr>
      </w:pPr>
    </w:p>
    <w:p w14:paraId="27D8A89D" w14:textId="77777777" w:rsidR="00282306" w:rsidRPr="0041248A" w:rsidRDefault="00282306" w:rsidP="00282306">
      <w:pPr>
        <w:rPr>
          <w:bCs/>
          <w:lang w:val="el-GR"/>
        </w:rPr>
      </w:pPr>
      <w:bookmarkStart w:id="170"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3DC94FB3" w14:textId="77777777" w:rsidR="00270326" w:rsidRPr="00603221" w:rsidRDefault="00270326">
      <w:pPr>
        <w:rPr>
          <w:lang w:val="el-GR"/>
        </w:rPr>
      </w:pPr>
    </w:p>
    <w:p w14:paraId="6F03567F" w14:textId="77777777" w:rsidR="00270326" w:rsidRPr="00603221" w:rsidRDefault="003355E7" w:rsidP="53DBD911">
      <w:pPr>
        <w:rPr>
          <w:b/>
          <w:bCs/>
          <w:lang w:val="el-GR"/>
        </w:rPr>
      </w:pPr>
      <w:r w:rsidRPr="53DBD911">
        <w:rPr>
          <w:b/>
          <w:bCs/>
          <w:lang w:val="el-GR"/>
        </w:rPr>
        <w:t xml:space="preserve">Β.3. Για την απόδειξη της οικονομικής και χρηματοοικονομικής επάρκειας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496541508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bCs/>
          <w:lang w:val="el-GR"/>
        </w:rPr>
        <w:t>2.2.5</w:t>
      </w:r>
      <w:r w:rsidR="006E78FF">
        <w:fldChar w:fldCharType="end"/>
      </w:r>
      <w:r w:rsidRPr="53DBD911">
        <w:rPr>
          <w:b/>
          <w:bCs/>
          <w:lang w:val="el-GR"/>
        </w:rPr>
        <w:t xml:space="preserve"> </w:t>
      </w:r>
      <w:bookmarkStart w:id="171" w:name="_Hlk67663592"/>
      <w:r w:rsidRPr="53DBD911">
        <w:rPr>
          <w:b/>
          <w:bCs/>
          <w:lang w:val="el-GR"/>
        </w:rPr>
        <w:t xml:space="preserve">οι οικονομικοί φορείς προσκομίζουν </w:t>
      </w:r>
      <w:r w:rsidR="003822A5" w:rsidRPr="53DBD911">
        <w:rPr>
          <w:b/>
          <w:bCs/>
          <w:lang w:val="el-GR"/>
        </w:rPr>
        <w:t>τα αναφερόμενα στον κατωτέρω πίνακα</w:t>
      </w:r>
      <w:r w:rsidR="00270326" w:rsidRPr="53DBD911">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D0A95" w14:paraId="0A280595" w14:textId="77777777" w:rsidTr="53DBD911">
        <w:trPr>
          <w:trHeight w:val="711"/>
        </w:trPr>
        <w:tc>
          <w:tcPr>
            <w:tcW w:w="675" w:type="dxa"/>
            <w:shd w:val="clear" w:color="auto" w:fill="D9D9D9" w:themeFill="background1" w:themeFillShade="D9"/>
          </w:tcPr>
          <w:bookmarkEnd w:id="171"/>
          <w:p w14:paraId="6E1A497C"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hemeFill="background1" w:themeFillShade="D9"/>
          </w:tcPr>
          <w:p w14:paraId="018203ED" w14:textId="77777777" w:rsidR="00DB5A15" w:rsidRPr="00DB5A15" w:rsidRDefault="45A2FD3D" w:rsidP="00DB5A15">
            <w:pPr>
              <w:rPr>
                <w:color w:val="26282A"/>
                <w:lang w:val="el-GR" w:eastAsia="en-GB"/>
              </w:rPr>
            </w:pPr>
            <w:r w:rsidRPr="53DBD911">
              <w:rPr>
                <w:b/>
                <w:bCs/>
                <w:lang w:val="el-GR"/>
              </w:rPr>
              <w:t xml:space="preserve">Οι οικονομικοί φορείς που συμμετέχουν στη διαδικασία σύναψης της παρούσας απαιτείται να έχουν </w:t>
            </w:r>
            <w:r w:rsidR="001A0ABC">
              <w:rPr>
                <w:lang w:val="el-GR"/>
              </w:rPr>
              <w:t>μέσο όρο</w:t>
            </w:r>
            <w:r w:rsidR="00DB5A15" w:rsidRPr="53DBD911">
              <w:rPr>
                <w:color w:val="000000" w:themeColor="text1"/>
                <w:lang w:val="el-GR" w:eastAsia="en-GB"/>
              </w:rPr>
              <w:t xml:space="preserve"> κύκλου εργασιών των τριών τελευταίων διαχειριστικών χρήσεων</w:t>
            </w:r>
            <w:r w:rsidR="00DB5A15" w:rsidRPr="53DBD911">
              <w:rPr>
                <w:color w:val="000000" w:themeColor="text1"/>
                <w:lang w:eastAsia="en-GB"/>
              </w:rPr>
              <w:t> </w:t>
            </w:r>
            <w:bookmarkStart w:id="172" w:name="m_7156982799556942414__Hlk114750669"/>
            <w:r w:rsidR="00DB5A15" w:rsidRPr="53DBD911">
              <w:rPr>
                <w:color w:val="222222"/>
                <w:lang w:val="el-GR" w:eastAsia="en-GB"/>
              </w:rPr>
              <w:t>(202</w:t>
            </w:r>
            <w:r w:rsidR="1E4EB833" w:rsidRPr="53DBD911">
              <w:rPr>
                <w:color w:val="222222"/>
                <w:lang w:val="el-GR" w:eastAsia="en-GB"/>
              </w:rPr>
              <w:t>1</w:t>
            </w:r>
            <w:r w:rsidR="00DB5A15" w:rsidRPr="53DBD911">
              <w:rPr>
                <w:color w:val="222222"/>
                <w:lang w:val="el-GR" w:eastAsia="en-GB"/>
              </w:rPr>
              <w:t>,</w:t>
            </w:r>
            <w:r w:rsidR="6EF4A3B6" w:rsidRPr="53DBD911">
              <w:rPr>
                <w:color w:val="222222"/>
                <w:lang w:val="el-GR" w:eastAsia="en-GB"/>
              </w:rPr>
              <w:t xml:space="preserve"> </w:t>
            </w:r>
            <w:r w:rsidR="00DB5A15" w:rsidRPr="53DBD911">
              <w:rPr>
                <w:color w:val="222222"/>
                <w:lang w:val="el-GR" w:eastAsia="en-GB"/>
              </w:rPr>
              <w:t>202</w:t>
            </w:r>
            <w:r w:rsidR="1E4EB833" w:rsidRPr="53DBD911">
              <w:rPr>
                <w:color w:val="222222"/>
                <w:lang w:val="el-GR" w:eastAsia="en-GB"/>
              </w:rPr>
              <w:t>2</w:t>
            </w:r>
            <w:r w:rsidR="00DB5A15" w:rsidRPr="53DBD911">
              <w:rPr>
                <w:color w:val="222222"/>
                <w:lang w:val="el-GR" w:eastAsia="en-GB"/>
              </w:rPr>
              <w:t>,</w:t>
            </w:r>
            <w:r w:rsidR="63990439" w:rsidRPr="53DBD911">
              <w:rPr>
                <w:color w:val="222222"/>
                <w:lang w:val="el-GR" w:eastAsia="en-GB"/>
              </w:rPr>
              <w:t xml:space="preserve"> </w:t>
            </w:r>
            <w:r w:rsidR="00DB5A15" w:rsidRPr="53DBD911">
              <w:rPr>
                <w:color w:val="222222"/>
                <w:lang w:val="el-GR" w:eastAsia="en-GB"/>
              </w:rPr>
              <w:t>202</w:t>
            </w:r>
            <w:r w:rsidR="1E4EB833" w:rsidRPr="53DBD911">
              <w:rPr>
                <w:color w:val="222222"/>
                <w:lang w:val="el-GR" w:eastAsia="en-GB"/>
              </w:rPr>
              <w:t>3</w:t>
            </w:r>
            <w:r w:rsidR="00DB5A15" w:rsidRPr="53DBD911">
              <w:rPr>
                <w:color w:val="222222"/>
                <w:lang w:val="el-GR" w:eastAsia="en-GB"/>
              </w:rPr>
              <w:t>)</w:t>
            </w:r>
            <w:r w:rsidR="00DB5A15" w:rsidRPr="53DBD911">
              <w:rPr>
                <w:color w:val="222222"/>
                <w:lang w:eastAsia="en-GB"/>
              </w:rPr>
              <w:t> </w:t>
            </w:r>
            <w:bookmarkEnd w:id="172"/>
            <w:r w:rsidR="00DB5A15" w:rsidRPr="53DBD911">
              <w:rPr>
                <w:color w:val="000000" w:themeColor="text1"/>
                <w:lang w:val="el-GR" w:eastAsia="en-GB"/>
              </w:rPr>
              <w:t xml:space="preserve">ή για όσο διάστημα ασκούν την επιχειρηματική τους δράση εφόσον είναι μικρότερο των τριών ετών, τουλάχιστον ίσου με το </w:t>
            </w:r>
            <w:r w:rsidR="001A0ABC">
              <w:rPr>
                <w:color w:val="000000" w:themeColor="text1"/>
                <w:lang w:val="el-GR" w:eastAsia="en-GB"/>
              </w:rPr>
              <w:t>διπλάσιο</w:t>
            </w:r>
            <w:r w:rsidR="00DB5A15" w:rsidRPr="53DBD911">
              <w:rPr>
                <w:color w:val="000000" w:themeColor="text1"/>
                <w:lang w:val="el-GR" w:eastAsia="en-GB"/>
              </w:rPr>
              <w:t xml:space="preserve"> (</w:t>
            </w:r>
            <w:r w:rsidR="001A0ABC">
              <w:rPr>
                <w:color w:val="000000" w:themeColor="text1"/>
                <w:lang w:val="el-GR" w:eastAsia="en-GB"/>
              </w:rPr>
              <w:t>20</w:t>
            </w:r>
            <w:r w:rsidR="7ACB8F29" w:rsidRPr="53DBD911">
              <w:rPr>
                <w:color w:val="000000" w:themeColor="text1"/>
                <w:lang w:val="el-GR" w:eastAsia="en-GB"/>
              </w:rPr>
              <w:t>0</w:t>
            </w:r>
            <w:r w:rsidR="00DB5A15" w:rsidRPr="53DBD911">
              <w:rPr>
                <w:color w:val="000000" w:themeColor="text1"/>
                <w:lang w:val="el-GR" w:eastAsia="en-GB"/>
              </w:rPr>
              <w:t>%) του προϋπολογισμού του υπό ανάθεση έργου μη συμπεριλαμβανομένου ΦΠΑ.</w:t>
            </w:r>
          </w:p>
          <w:p w14:paraId="73DD4188" w14:textId="77777777" w:rsidR="00D56132" w:rsidRPr="00603221" w:rsidRDefault="00DB5A15" w:rsidP="009C5EA6">
            <w:pPr>
              <w:autoSpaceDE w:val="0"/>
              <w:autoSpaceDN w:val="0"/>
              <w:adjustRightInd w:val="0"/>
              <w:rPr>
                <w:lang w:val="el-GR" w:eastAsia="el-GR"/>
              </w:rPr>
            </w:pPr>
            <w:r w:rsidRPr="00DB5A15">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3D0A95" w14:paraId="03B9732F" w14:textId="77777777" w:rsidTr="53DBD91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C6AD7DB"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9E7C545" w14:textId="77777777" w:rsidR="00DB5A15" w:rsidRPr="00DB5A15" w:rsidRDefault="00DB5A15" w:rsidP="53DBD911">
            <w:pPr>
              <w:suppressAutoHyphens w:val="0"/>
              <w:spacing w:before="100" w:beforeAutospacing="1" w:after="100" w:afterAutospacing="1"/>
              <w:ind w:left="142"/>
              <w:rPr>
                <w:color w:val="26282A"/>
                <w:lang w:val="el-GR" w:eastAsia="en-GB"/>
              </w:rPr>
            </w:pPr>
            <w:r w:rsidRPr="53DBD911">
              <w:rPr>
                <w:color w:val="26282A"/>
                <w:lang w:val="el-GR" w:eastAsia="en-GB"/>
              </w:rPr>
              <w:t>-</w:t>
            </w:r>
            <w:r w:rsidRPr="53DBD911">
              <w:rPr>
                <w:color w:val="26282A"/>
                <w:lang w:eastAsia="en-GB"/>
              </w:rPr>
              <w:t> </w:t>
            </w:r>
            <w:r w:rsidRPr="53DBD911">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1E4EB833" w:rsidRPr="53DBD911">
              <w:rPr>
                <w:color w:val="26282A"/>
                <w:lang w:val="el-GR" w:eastAsia="en-GB"/>
              </w:rPr>
              <w:t>1</w:t>
            </w:r>
            <w:r w:rsidRPr="53DBD911">
              <w:rPr>
                <w:color w:val="26282A"/>
                <w:lang w:val="el-GR" w:eastAsia="en-GB"/>
              </w:rPr>
              <w:t>,</w:t>
            </w:r>
            <w:r w:rsidR="6484DB5F" w:rsidRPr="53DBD911">
              <w:rPr>
                <w:color w:val="26282A"/>
                <w:lang w:val="el-GR" w:eastAsia="en-GB"/>
              </w:rPr>
              <w:t xml:space="preserve"> </w:t>
            </w:r>
            <w:r w:rsidRPr="53DBD911">
              <w:rPr>
                <w:color w:val="26282A"/>
                <w:lang w:val="el-GR" w:eastAsia="en-GB"/>
              </w:rPr>
              <w:t>202</w:t>
            </w:r>
            <w:r w:rsidR="1E4EB833" w:rsidRPr="53DBD911">
              <w:rPr>
                <w:color w:val="26282A"/>
                <w:lang w:val="el-GR" w:eastAsia="en-GB"/>
              </w:rPr>
              <w:t>2</w:t>
            </w:r>
            <w:r w:rsidRPr="53DBD911">
              <w:rPr>
                <w:color w:val="26282A"/>
                <w:lang w:val="el-GR" w:eastAsia="en-GB"/>
              </w:rPr>
              <w:t>,</w:t>
            </w:r>
            <w:r w:rsidR="4259BAC6" w:rsidRPr="53DBD911">
              <w:rPr>
                <w:color w:val="26282A"/>
                <w:lang w:val="el-GR" w:eastAsia="en-GB"/>
              </w:rPr>
              <w:t xml:space="preserve"> </w:t>
            </w:r>
            <w:r w:rsidRPr="53DBD911">
              <w:rPr>
                <w:color w:val="26282A"/>
                <w:lang w:val="el-GR" w:eastAsia="en-GB"/>
              </w:rPr>
              <w:t>202</w:t>
            </w:r>
            <w:r w:rsidR="1E4EB833" w:rsidRPr="53DBD911">
              <w:rPr>
                <w:color w:val="26282A"/>
                <w:lang w:val="el-GR" w:eastAsia="en-GB"/>
              </w:rPr>
              <w:t>3</w:t>
            </w:r>
            <w:r w:rsidRPr="53DBD911">
              <w:rPr>
                <w:color w:val="26282A"/>
                <w:lang w:val="el-GR" w:eastAsia="en-GB"/>
              </w:rPr>
              <w:t>) ή για όσο διάστημα ασκούν την επιχειρηματική τους δράση εφόσον είναι μικρότερο των τριών ετών.</w:t>
            </w:r>
          </w:p>
          <w:p w14:paraId="7B87EAAA"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9917E7">
              <w:rPr>
                <w:color w:val="26282A"/>
                <w:lang w:val="el-GR" w:eastAsia="en-GB"/>
              </w:rPr>
              <w:t>3</w:t>
            </w:r>
            <w:r w:rsidRPr="00DB5A15">
              <w:rPr>
                <w:color w:val="26282A"/>
                <w:lang w:val="el-GR" w:eastAsia="en-GB"/>
              </w:rPr>
              <w:t xml:space="preserve"> δεν έχουν δημοσιευτεί υποβάλλεται το ισοζύγιο του μηνός Δεκεμβρίου 202</w:t>
            </w:r>
            <w:r w:rsidR="009917E7">
              <w:rPr>
                <w:color w:val="26282A"/>
                <w:lang w:val="el-GR" w:eastAsia="en-GB"/>
              </w:rPr>
              <w:t>3</w:t>
            </w:r>
            <w:r w:rsidRPr="00DB5A15">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28426C9A" w14:textId="77777777" w:rsidR="00DB5A15" w:rsidRPr="00DB5A15" w:rsidRDefault="00DB5A15" w:rsidP="53DBD911">
            <w:pPr>
              <w:suppressAutoHyphens w:val="0"/>
              <w:spacing w:before="100" w:beforeAutospacing="1" w:after="100" w:afterAutospacing="1"/>
              <w:ind w:left="142"/>
              <w:rPr>
                <w:color w:val="26282A"/>
                <w:lang w:val="el-GR" w:eastAsia="en-GB"/>
              </w:rPr>
            </w:pPr>
            <w:r w:rsidRPr="53DBD911">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w:t>
            </w:r>
            <w:r w:rsidR="1E4EB833" w:rsidRPr="53DBD911">
              <w:rPr>
                <w:color w:val="26282A"/>
                <w:lang w:val="el-GR" w:eastAsia="en-GB"/>
              </w:rPr>
              <w:t>1</w:t>
            </w:r>
            <w:r w:rsidRPr="53DBD911">
              <w:rPr>
                <w:color w:val="26282A"/>
                <w:lang w:val="el-GR" w:eastAsia="en-GB"/>
              </w:rPr>
              <w:t>,</w:t>
            </w:r>
            <w:r w:rsidR="66508AA4" w:rsidRPr="53DBD911">
              <w:rPr>
                <w:color w:val="26282A"/>
                <w:lang w:val="el-GR" w:eastAsia="en-GB"/>
              </w:rPr>
              <w:t xml:space="preserve"> </w:t>
            </w:r>
            <w:r w:rsidRPr="53DBD911">
              <w:rPr>
                <w:color w:val="26282A"/>
                <w:lang w:val="el-GR" w:eastAsia="en-GB"/>
              </w:rPr>
              <w:t>202</w:t>
            </w:r>
            <w:r w:rsidR="1E4EB833" w:rsidRPr="53DBD911">
              <w:rPr>
                <w:color w:val="26282A"/>
                <w:lang w:val="el-GR" w:eastAsia="en-GB"/>
              </w:rPr>
              <w:t>2</w:t>
            </w:r>
            <w:r w:rsidRPr="53DBD911">
              <w:rPr>
                <w:color w:val="26282A"/>
                <w:lang w:val="el-GR" w:eastAsia="en-GB"/>
              </w:rPr>
              <w:t>,</w:t>
            </w:r>
            <w:r w:rsidR="5BCBD73B" w:rsidRPr="53DBD911">
              <w:rPr>
                <w:color w:val="26282A"/>
                <w:lang w:val="el-GR" w:eastAsia="en-GB"/>
              </w:rPr>
              <w:t xml:space="preserve"> </w:t>
            </w:r>
            <w:r w:rsidRPr="53DBD911">
              <w:rPr>
                <w:color w:val="26282A"/>
                <w:lang w:val="el-GR" w:eastAsia="en-GB"/>
              </w:rPr>
              <w:t>202</w:t>
            </w:r>
            <w:r w:rsidR="1E4EB833" w:rsidRPr="53DBD911">
              <w:rPr>
                <w:color w:val="26282A"/>
                <w:lang w:val="el-GR" w:eastAsia="en-GB"/>
              </w:rPr>
              <w:t>3</w:t>
            </w:r>
            <w:r w:rsidRPr="53DBD911">
              <w:rPr>
                <w:color w:val="26282A"/>
                <w:lang w:val="el-GR" w:eastAsia="en-GB"/>
              </w:rPr>
              <w:t>).</w:t>
            </w:r>
          </w:p>
          <w:p w14:paraId="174D18B4" w14:textId="77777777" w:rsidR="00D56132" w:rsidRPr="00603221" w:rsidRDefault="00DB5A15" w:rsidP="001A0ABC">
            <w:pPr>
              <w:autoSpaceDE w:val="0"/>
              <w:autoSpaceDN w:val="0"/>
              <w:adjustRightInd w:val="0"/>
              <w:rPr>
                <w:b/>
                <w:bCs/>
                <w:lang w:val="el-GR" w:eastAsia="el-GR"/>
              </w:rPr>
            </w:pPr>
            <w:r w:rsidRPr="53DBD911">
              <w:rPr>
                <w:color w:val="26282A"/>
                <w:lang w:val="el-GR" w:eastAsia="en-GB"/>
              </w:rPr>
              <w:t>-</w:t>
            </w:r>
            <w:r w:rsidRPr="53DBD911">
              <w:rPr>
                <w:color w:val="26282A"/>
                <w:lang w:eastAsia="en-GB"/>
              </w:rPr>
              <w:t>   </w:t>
            </w:r>
            <w:r w:rsidRPr="53DBD911">
              <w:rPr>
                <w:color w:val="26282A"/>
                <w:lang w:val="el-GR" w:eastAsia="en-GB"/>
              </w:rPr>
              <w:t xml:space="preserve">Υπεύθυνη δήλωση, όπου θα δηλώνεται ότι, </w:t>
            </w:r>
            <w:r w:rsidR="001A0ABC">
              <w:rPr>
                <w:color w:val="26282A"/>
                <w:lang w:val="el-GR" w:eastAsia="en-GB"/>
              </w:rPr>
              <w:t>ο μέσος όρος</w:t>
            </w:r>
            <w:r w:rsidRPr="53DBD911">
              <w:rPr>
                <w:color w:val="26282A"/>
                <w:lang w:val="el-GR" w:eastAsia="en-GB"/>
              </w:rPr>
              <w:t xml:space="preserve"> του κύκλου εργασιών του προσφέροντος οικονομικού φορέα κατά τις τρεις (3) τελευταίες διαχειριστικές χρήσεις</w:t>
            </w:r>
            <w:r w:rsidRPr="53DBD911">
              <w:rPr>
                <w:color w:val="26282A"/>
                <w:lang w:eastAsia="en-GB"/>
              </w:rPr>
              <w:t> </w:t>
            </w:r>
            <w:bookmarkStart w:id="173" w:name="m_7156982799556942414__Hlk120794400"/>
            <w:r w:rsidRPr="53DBD911">
              <w:rPr>
                <w:color w:val="222222"/>
                <w:lang w:val="el-GR" w:eastAsia="en-GB"/>
              </w:rPr>
              <w:t>(202</w:t>
            </w:r>
            <w:r w:rsidR="1E4EB833" w:rsidRPr="53DBD911">
              <w:rPr>
                <w:color w:val="222222"/>
                <w:lang w:val="el-GR" w:eastAsia="en-GB"/>
              </w:rPr>
              <w:t>1</w:t>
            </w:r>
            <w:r w:rsidRPr="53DBD911">
              <w:rPr>
                <w:color w:val="222222"/>
                <w:lang w:val="el-GR" w:eastAsia="en-GB"/>
              </w:rPr>
              <w:t>,</w:t>
            </w:r>
            <w:r w:rsidR="1326A99D" w:rsidRPr="53DBD911">
              <w:rPr>
                <w:color w:val="222222"/>
                <w:lang w:val="el-GR" w:eastAsia="en-GB"/>
              </w:rPr>
              <w:t xml:space="preserve"> </w:t>
            </w:r>
            <w:r w:rsidRPr="53DBD911">
              <w:rPr>
                <w:color w:val="222222"/>
                <w:lang w:val="el-GR" w:eastAsia="en-GB"/>
              </w:rPr>
              <w:t>202</w:t>
            </w:r>
            <w:r w:rsidR="1E4EB833" w:rsidRPr="53DBD911">
              <w:rPr>
                <w:color w:val="222222"/>
                <w:lang w:val="el-GR" w:eastAsia="en-GB"/>
              </w:rPr>
              <w:t>2</w:t>
            </w:r>
            <w:r w:rsidRPr="53DBD911">
              <w:rPr>
                <w:color w:val="222222"/>
                <w:lang w:val="el-GR" w:eastAsia="en-GB"/>
              </w:rPr>
              <w:t>,</w:t>
            </w:r>
            <w:r w:rsidR="2C9C30EE" w:rsidRPr="53DBD911">
              <w:rPr>
                <w:color w:val="222222"/>
                <w:lang w:val="el-GR" w:eastAsia="en-GB"/>
              </w:rPr>
              <w:t xml:space="preserve"> </w:t>
            </w:r>
            <w:r w:rsidRPr="53DBD911">
              <w:rPr>
                <w:color w:val="222222"/>
                <w:lang w:val="el-GR" w:eastAsia="en-GB"/>
              </w:rPr>
              <w:t>202</w:t>
            </w:r>
            <w:r w:rsidR="1E4EB833" w:rsidRPr="53DBD911">
              <w:rPr>
                <w:color w:val="222222"/>
                <w:lang w:val="el-GR" w:eastAsia="en-GB"/>
              </w:rPr>
              <w:t>3</w:t>
            </w:r>
            <w:r w:rsidRPr="53DBD911">
              <w:rPr>
                <w:color w:val="222222"/>
                <w:lang w:val="el-GR" w:eastAsia="en-GB"/>
              </w:rPr>
              <w:t>)</w:t>
            </w:r>
            <w:r w:rsidRPr="53DBD911">
              <w:rPr>
                <w:color w:val="222222"/>
                <w:lang w:eastAsia="en-GB"/>
              </w:rPr>
              <w:t> </w:t>
            </w:r>
            <w:bookmarkEnd w:id="173"/>
            <w:r w:rsidRPr="53DBD911">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1A0ABC">
              <w:rPr>
                <w:color w:val="26282A"/>
                <w:lang w:val="el-GR" w:eastAsia="en-GB"/>
              </w:rPr>
              <w:t>διπλάσιο</w:t>
            </w:r>
            <w:r w:rsidRPr="53DBD911">
              <w:rPr>
                <w:color w:val="26282A"/>
                <w:lang w:val="el-GR" w:eastAsia="en-GB"/>
              </w:rPr>
              <w:t xml:space="preserve"> (</w:t>
            </w:r>
            <w:r w:rsidR="001A0ABC">
              <w:rPr>
                <w:color w:val="26282A"/>
                <w:lang w:val="el-GR" w:eastAsia="en-GB"/>
              </w:rPr>
              <w:t>20</w:t>
            </w:r>
            <w:r w:rsidR="38ADA3AA" w:rsidRPr="53DBD911">
              <w:rPr>
                <w:color w:val="26282A"/>
                <w:lang w:val="el-GR" w:eastAsia="en-GB"/>
              </w:rPr>
              <w:t>0</w:t>
            </w:r>
            <w:r w:rsidRPr="53DBD911">
              <w:rPr>
                <w:color w:val="26282A"/>
                <w:lang w:val="el-GR" w:eastAsia="en-GB"/>
              </w:rPr>
              <w:t>%) του προϋπολογισμού του υπό ανάθεση έργου, μη συμπεριλαμβανομένου Φ.Π.Α.</w:t>
            </w:r>
          </w:p>
        </w:tc>
      </w:tr>
    </w:tbl>
    <w:p w14:paraId="7C84719E" w14:textId="77777777" w:rsidR="00D56132" w:rsidRPr="00603221" w:rsidRDefault="00D56132">
      <w:pPr>
        <w:rPr>
          <w:b/>
          <w:lang w:val="el-GR"/>
        </w:rPr>
      </w:pPr>
    </w:p>
    <w:p w14:paraId="0007A64D" w14:textId="77777777" w:rsidR="008338F0" w:rsidRPr="00603221" w:rsidRDefault="003355E7" w:rsidP="53DBD911">
      <w:pPr>
        <w:rPr>
          <w:b/>
          <w:bCs/>
          <w:lang w:val="el-GR"/>
        </w:rPr>
      </w:pPr>
      <w:r w:rsidRPr="53DBD911">
        <w:rPr>
          <w:b/>
          <w:bCs/>
          <w:lang w:val="el-GR"/>
        </w:rPr>
        <w:t xml:space="preserve">Β.4. Για την απόδειξη της τεχνικής ικανότητας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496541556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bCs/>
          <w:lang w:val="el-GR"/>
        </w:rPr>
        <w:t>2.2.6</w:t>
      </w:r>
      <w:r w:rsidR="006E78FF">
        <w:fldChar w:fldCharType="end"/>
      </w:r>
      <w:r w:rsidRPr="53DBD911">
        <w:rPr>
          <w:b/>
          <w:bCs/>
          <w:lang w:val="el-GR"/>
        </w:rPr>
        <w:t xml:space="preserve"> οι οικονομικοί φορείς προσκομίζουν</w:t>
      </w:r>
      <w:r w:rsidR="00154368" w:rsidRPr="53DBD911">
        <w:rPr>
          <w:b/>
          <w:bCs/>
          <w:lang w:val="el-GR"/>
        </w:rPr>
        <w:t xml:space="preserve"> τα αναφερόμενα στον κατωτέρω πίνακα</w:t>
      </w:r>
      <w:r w:rsidR="00814752" w:rsidRPr="53DBD911">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D0A95" w14:paraId="50BEC7E3" w14:textId="77777777" w:rsidTr="53DBD911">
        <w:trPr>
          <w:trHeight w:val="758"/>
        </w:trPr>
        <w:tc>
          <w:tcPr>
            <w:tcW w:w="675" w:type="dxa"/>
            <w:shd w:val="clear" w:color="auto" w:fill="D9D9D9" w:themeFill="background1" w:themeFillShade="D9"/>
          </w:tcPr>
          <w:p w14:paraId="40837AAA"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0F05A96C" w14:textId="77777777" w:rsidR="009D3802" w:rsidRPr="00603221" w:rsidRDefault="27ABA573"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53DBD911">
              <w:rPr>
                <w:rFonts w:cs="Tahoma"/>
                <w:b/>
                <w:bCs/>
                <w:sz w:val="22"/>
                <w:szCs w:val="22"/>
                <w:lang w:eastAsia="el-GR"/>
              </w:rPr>
              <w:t>ν</w:t>
            </w:r>
            <w:r w:rsidRPr="53DBD911">
              <w:rPr>
                <w:rFonts w:cs="Tahoma"/>
                <w:b/>
                <w:bCs/>
                <w:sz w:val="22"/>
                <w:szCs w:val="22"/>
              </w:rPr>
              <w:t xml:space="preserve">α διαθέτουν </w:t>
            </w:r>
            <w:r w:rsidR="56C6154C" w:rsidRPr="53DBD911">
              <w:rPr>
                <w:rFonts w:cs="Tahoma"/>
                <w:b/>
                <w:bCs/>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5B8AB569" w:rsidRPr="53DBD911">
              <w:rPr>
                <w:rFonts w:cs="Tahoma"/>
                <w:b/>
                <w:bCs/>
                <w:sz w:val="22"/>
                <w:szCs w:val="22"/>
              </w:rPr>
              <w:t xml:space="preserve"> </w:t>
            </w:r>
            <w:r w:rsidR="001816C9" w:rsidRPr="53DBD911">
              <w:rPr>
                <w:rFonts w:cs="Tahoma"/>
                <w:b/>
                <w:bCs/>
                <w:sz w:val="22"/>
                <w:szCs w:val="22"/>
              </w:rPr>
              <w:fldChar w:fldCharType="begin"/>
            </w:r>
            <w:r w:rsidR="002A37B5" w:rsidRPr="53DBD911">
              <w:rPr>
                <w:rFonts w:cs="Tahoma"/>
                <w:b/>
                <w:bCs/>
                <w:sz w:val="22"/>
                <w:szCs w:val="22"/>
              </w:rPr>
              <w:instrText xml:space="preserve"> REF _Ref40965350 \r \h </w:instrText>
            </w:r>
            <w:r w:rsidR="001816C9" w:rsidRPr="53DBD911">
              <w:rPr>
                <w:rFonts w:cs="Tahoma"/>
                <w:b/>
                <w:bCs/>
                <w:sz w:val="22"/>
                <w:szCs w:val="22"/>
              </w:rPr>
            </w:r>
            <w:r w:rsidR="001816C9" w:rsidRPr="53DBD911">
              <w:rPr>
                <w:rFonts w:cs="Tahoma"/>
                <w:b/>
                <w:bCs/>
                <w:sz w:val="22"/>
                <w:szCs w:val="22"/>
              </w:rPr>
              <w:fldChar w:fldCharType="separate"/>
            </w:r>
            <w:r w:rsidR="00392376">
              <w:rPr>
                <w:rFonts w:cs="Tahoma"/>
                <w:b/>
                <w:bCs/>
                <w:sz w:val="22"/>
                <w:szCs w:val="22"/>
              </w:rPr>
              <w:t>2.2.6.1</w:t>
            </w:r>
            <w:r w:rsidR="001816C9" w:rsidRPr="53DBD911">
              <w:rPr>
                <w:rFonts w:cs="Tahoma"/>
                <w:b/>
                <w:bCs/>
                <w:sz w:val="22"/>
                <w:szCs w:val="22"/>
              </w:rPr>
              <w:fldChar w:fldCharType="end"/>
            </w:r>
            <w:r w:rsidR="3EA28A57" w:rsidRPr="53DBD911">
              <w:rPr>
                <w:rFonts w:cs="Tahoma"/>
                <w:b/>
                <w:bCs/>
                <w:sz w:val="22"/>
                <w:szCs w:val="22"/>
              </w:rPr>
              <w:t>.</w:t>
            </w:r>
            <w:r w:rsidR="00BC6C9C" w:rsidRPr="53DBD911">
              <w:rPr>
                <w:rFonts w:cs="Tahoma"/>
                <w:b/>
                <w:bCs/>
                <w:sz w:val="22"/>
                <w:szCs w:val="22"/>
              </w:rPr>
              <w:t xml:space="preserve"> </w:t>
            </w:r>
            <w:r w:rsidRPr="53DBD911">
              <w:rPr>
                <w:rFonts w:cs="Tahoma"/>
                <w:b/>
                <w:bCs/>
                <w:sz w:val="22"/>
                <w:szCs w:val="22"/>
              </w:rPr>
              <w:t xml:space="preserve"> </w:t>
            </w:r>
          </w:p>
          <w:p w14:paraId="6741574B"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3D0A95" w14:paraId="66CD7F3E" w14:textId="77777777" w:rsidTr="53DBD911">
        <w:tc>
          <w:tcPr>
            <w:tcW w:w="675" w:type="dxa"/>
          </w:tcPr>
          <w:p w14:paraId="42074208" w14:textId="77777777" w:rsidR="007340CA" w:rsidRPr="00603221" w:rsidRDefault="00C40FB9" w:rsidP="009C5EA6">
            <w:r w:rsidRPr="00603221">
              <w:rPr>
                <w:lang w:val="el-GR"/>
              </w:rPr>
              <w:lastRenderedPageBreak/>
              <w:t>3</w:t>
            </w:r>
            <w:r w:rsidR="007340CA" w:rsidRPr="00603221">
              <w:t>.1</w:t>
            </w:r>
          </w:p>
        </w:tc>
        <w:tc>
          <w:tcPr>
            <w:tcW w:w="9180" w:type="dxa"/>
          </w:tcPr>
          <w:p w14:paraId="2B7CFC55"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D0A95" w14:paraId="58362453" w14:textId="77777777" w:rsidTr="009C5EA6">
              <w:tc>
                <w:tcPr>
                  <w:tcW w:w="171" w:type="pct"/>
                  <w:shd w:val="clear" w:color="auto" w:fill="D9D9D9"/>
                </w:tcPr>
                <w:p w14:paraId="74E91108"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C3F5D0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15E1094C"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752E7914"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12E7F79E"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68132B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428856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0366545B"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07BED2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E99398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1741315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3B0F622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3D0A95" w14:paraId="009A922B" w14:textId="77777777" w:rsidTr="009C5EA6">
              <w:tc>
                <w:tcPr>
                  <w:tcW w:w="171" w:type="pct"/>
                </w:tcPr>
                <w:p w14:paraId="301C6509" w14:textId="77777777" w:rsidR="007340CA" w:rsidRPr="00603221" w:rsidRDefault="007340CA" w:rsidP="009C5EA6">
                  <w:pPr>
                    <w:tabs>
                      <w:tab w:val="left" w:pos="-2268"/>
                    </w:tabs>
                    <w:spacing w:line="276" w:lineRule="auto"/>
                    <w:rPr>
                      <w:b/>
                      <w:lang w:val="el-GR"/>
                    </w:rPr>
                  </w:pPr>
                </w:p>
              </w:tc>
              <w:tc>
                <w:tcPr>
                  <w:tcW w:w="547" w:type="pct"/>
                </w:tcPr>
                <w:p w14:paraId="4C5CDECA" w14:textId="77777777" w:rsidR="007340CA" w:rsidRPr="00603221" w:rsidRDefault="007340CA" w:rsidP="009C5EA6">
                  <w:pPr>
                    <w:tabs>
                      <w:tab w:val="left" w:pos="-2268"/>
                    </w:tabs>
                    <w:spacing w:line="276" w:lineRule="auto"/>
                    <w:ind w:left="-108"/>
                    <w:rPr>
                      <w:b/>
                      <w:lang w:val="el-GR"/>
                    </w:rPr>
                  </w:pPr>
                </w:p>
              </w:tc>
              <w:tc>
                <w:tcPr>
                  <w:tcW w:w="640" w:type="pct"/>
                </w:tcPr>
                <w:p w14:paraId="21DBC107" w14:textId="77777777" w:rsidR="007340CA" w:rsidRPr="00603221" w:rsidRDefault="007340CA" w:rsidP="009C5EA6">
                  <w:pPr>
                    <w:tabs>
                      <w:tab w:val="left" w:pos="-2268"/>
                    </w:tabs>
                    <w:spacing w:line="276" w:lineRule="auto"/>
                    <w:ind w:left="-108"/>
                    <w:rPr>
                      <w:b/>
                      <w:lang w:val="el-GR"/>
                    </w:rPr>
                  </w:pPr>
                </w:p>
              </w:tc>
              <w:tc>
                <w:tcPr>
                  <w:tcW w:w="645" w:type="pct"/>
                </w:tcPr>
                <w:p w14:paraId="0688F4A0" w14:textId="77777777" w:rsidR="007340CA" w:rsidRPr="00603221" w:rsidRDefault="007340CA" w:rsidP="009C5EA6">
                  <w:pPr>
                    <w:tabs>
                      <w:tab w:val="left" w:pos="-2268"/>
                    </w:tabs>
                    <w:spacing w:line="276" w:lineRule="auto"/>
                    <w:ind w:left="-108"/>
                    <w:rPr>
                      <w:b/>
                      <w:lang w:val="el-GR"/>
                    </w:rPr>
                  </w:pPr>
                </w:p>
              </w:tc>
              <w:tc>
                <w:tcPr>
                  <w:tcW w:w="607" w:type="pct"/>
                </w:tcPr>
                <w:p w14:paraId="4F1D51C0" w14:textId="77777777" w:rsidR="007340CA" w:rsidRPr="00603221" w:rsidRDefault="007340CA" w:rsidP="009C5EA6">
                  <w:pPr>
                    <w:tabs>
                      <w:tab w:val="left" w:pos="-2268"/>
                    </w:tabs>
                    <w:spacing w:line="276" w:lineRule="auto"/>
                    <w:ind w:left="72"/>
                    <w:rPr>
                      <w:b/>
                      <w:lang w:val="el-GR"/>
                    </w:rPr>
                  </w:pPr>
                </w:p>
              </w:tc>
              <w:tc>
                <w:tcPr>
                  <w:tcW w:w="763" w:type="pct"/>
                </w:tcPr>
                <w:p w14:paraId="32D6125C" w14:textId="77777777" w:rsidR="007340CA" w:rsidRPr="00603221" w:rsidRDefault="007340CA" w:rsidP="009C5EA6">
                  <w:pPr>
                    <w:tabs>
                      <w:tab w:val="left" w:pos="-2268"/>
                    </w:tabs>
                    <w:spacing w:line="276" w:lineRule="auto"/>
                    <w:rPr>
                      <w:b/>
                      <w:lang w:val="el-GR"/>
                    </w:rPr>
                  </w:pPr>
                </w:p>
              </w:tc>
              <w:tc>
                <w:tcPr>
                  <w:tcW w:w="845" w:type="pct"/>
                </w:tcPr>
                <w:p w14:paraId="598B2491" w14:textId="77777777" w:rsidR="007340CA" w:rsidRPr="00603221" w:rsidRDefault="007340CA" w:rsidP="009C5EA6">
                  <w:pPr>
                    <w:tabs>
                      <w:tab w:val="left" w:pos="-2268"/>
                    </w:tabs>
                    <w:spacing w:line="276" w:lineRule="auto"/>
                    <w:rPr>
                      <w:b/>
                      <w:lang w:val="el-GR"/>
                    </w:rPr>
                  </w:pPr>
                </w:p>
              </w:tc>
              <w:tc>
                <w:tcPr>
                  <w:tcW w:w="781" w:type="pct"/>
                </w:tcPr>
                <w:p w14:paraId="4A06C403" w14:textId="77777777" w:rsidR="007340CA" w:rsidRPr="00603221" w:rsidRDefault="007340CA" w:rsidP="009C5EA6">
                  <w:pPr>
                    <w:tabs>
                      <w:tab w:val="left" w:pos="-2268"/>
                    </w:tabs>
                    <w:spacing w:line="276" w:lineRule="auto"/>
                    <w:rPr>
                      <w:b/>
                      <w:lang w:val="el-GR"/>
                    </w:rPr>
                  </w:pPr>
                </w:p>
              </w:tc>
            </w:tr>
          </w:tbl>
          <w:p w14:paraId="44E61E63" w14:textId="77777777" w:rsidR="007340CA" w:rsidRPr="00603221" w:rsidRDefault="007340CA" w:rsidP="009C5EA6">
            <w:pPr>
              <w:pStyle w:val="Tabletext"/>
              <w:spacing w:line="276" w:lineRule="auto"/>
              <w:jc w:val="both"/>
              <w:rPr>
                <w:rFonts w:cs="Tahoma"/>
                <w:sz w:val="22"/>
                <w:szCs w:val="22"/>
              </w:rPr>
            </w:pPr>
          </w:p>
          <w:p w14:paraId="4B28A098"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70A5CA59"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23509E16"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3D0A95" w14:paraId="44FBB48C" w14:textId="77777777" w:rsidTr="53DBD911">
        <w:tc>
          <w:tcPr>
            <w:tcW w:w="675" w:type="dxa"/>
            <w:shd w:val="clear" w:color="auto" w:fill="D9D9D9" w:themeFill="background1" w:themeFillShade="D9"/>
          </w:tcPr>
          <w:p w14:paraId="749751C6"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hemeFill="background1" w:themeFillShade="D9"/>
          </w:tcPr>
          <w:p w14:paraId="6C291A7A" w14:textId="77777777"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1816C9">
              <w:rPr>
                <w:b/>
                <w:bCs/>
                <w:lang w:val="el-GR" w:eastAsia="el-GR"/>
              </w:rPr>
              <w:fldChar w:fldCharType="begin"/>
            </w:r>
            <w:r w:rsidR="00F05738">
              <w:rPr>
                <w:b/>
                <w:bCs/>
                <w:lang w:val="el-GR" w:eastAsia="el-GR"/>
              </w:rPr>
              <w:instrText xml:space="preserve"> REF _Ref122528826 \r \h </w:instrText>
            </w:r>
            <w:r w:rsidR="001816C9">
              <w:rPr>
                <w:b/>
                <w:bCs/>
                <w:lang w:val="el-GR" w:eastAsia="el-GR"/>
              </w:rPr>
            </w:r>
            <w:r w:rsidR="001816C9">
              <w:rPr>
                <w:b/>
                <w:bCs/>
                <w:lang w:val="el-GR" w:eastAsia="el-GR"/>
              </w:rPr>
              <w:fldChar w:fldCharType="separate"/>
            </w:r>
            <w:r w:rsidR="00392376">
              <w:rPr>
                <w:b/>
                <w:bCs/>
                <w:lang w:val="el-GR" w:eastAsia="el-GR"/>
              </w:rPr>
              <w:t>2.2.6.2</w:t>
            </w:r>
            <w:r w:rsidR="001816C9">
              <w:rPr>
                <w:b/>
                <w:bCs/>
                <w:lang w:val="el-GR" w:eastAsia="el-GR"/>
              </w:rPr>
              <w:fldChar w:fldCharType="end"/>
            </w:r>
          </w:p>
          <w:p w14:paraId="7FE9BCC4"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D0A95" w14:paraId="265B7612" w14:textId="77777777" w:rsidTr="53DBD911">
        <w:trPr>
          <w:trHeight w:val="1063"/>
        </w:trPr>
        <w:tc>
          <w:tcPr>
            <w:tcW w:w="675" w:type="dxa"/>
          </w:tcPr>
          <w:p w14:paraId="074A36C1" w14:textId="77777777" w:rsidR="00135A3A" w:rsidRPr="00603221" w:rsidRDefault="00135A3A" w:rsidP="00135A3A">
            <w:r w:rsidRPr="00603221">
              <w:rPr>
                <w:lang w:val="el-GR"/>
              </w:rPr>
              <w:t>4</w:t>
            </w:r>
            <w:r w:rsidRPr="00603221">
              <w:t>.1</w:t>
            </w:r>
          </w:p>
        </w:tc>
        <w:tc>
          <w:tcPr>
            <w:tcW w:w="9180" w:type="dxa"/>
          </w:tcPr>
          <w:p w14:paraId="45234010"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3D0A95" w14:paraId="7729A0C5" w14:textId="77777777" w:rsidTr="00F05738">
              <w:trPr>
                <w:trHeight w:val="788"/>
              </w:trPr>
              <w:tc>
                <w:tcPr>
                  <w:tcW w:w="262" w:type="pct"/>
                  <w:shd w:val="clear" w:color="auto" w:fill="E0E0E0"/>
                  <w:vAlign w:val="center"/>
                </w:tcPr>
                <w:p w14:paraId="745D7742" w14:textId="77777777" w:rsidR="00135A3A" w:rsidRPr="00603221" w:rsidRDefault="00135A3A" w:rsidP="00135A3A">
                  <w:pPr>
                    <w:spacing w:line="276" w:lineRule="auto"/>
                  </w:pPr>
                  <w:r w:rsidRPr="00603221">
                    <w:t>Α/Α</w:t>
                  </w:r>
                </w:p>
              </w:tc>
              <w:tc>
                <w:tcPr>
                  <w:tcW w:w="1130" w:type="pct"/>
                  <w:shd w:val="clear" w:color="auto" w:fill="E0E0E0"/>
                  <w:vAlign w:val="center"/>
                </w:tcPr>
                <w:p w14:paraId="40B509D3"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7C46BE6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4102DAE5"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259451A5"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60CE13C"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D0A95" w14:paraId="683BB9CC" w14:textId="77777777" w:rsidTr="00F05738">
              <w:trPr>
                <w:trHeight w:val="394"/>
              </w:trPr>
              <w:tc>
                <w:tcPr>
                  <w:tcW w:w="262" w:type="pct"/>
                  <w:vAlign w:val="center"/>
                </w:tcPr>
                <w:p w14:paraId="1309ADF0" w14:textId="77777777" w:rsidR="00135A3A" w:rsidRPr="00603221" w:rsidRDefault="00135A3A" w:rsidP="00135A3A">
                  <w:pPr>
                    <w:spacing w:line="276" w:lineRule="auto"/>
                    <w:rPr>
                      <w:lang w:val="el-GR"/>
                    </w:rPr>
                  </w:pPr>
                </w:p>
              </w:tc>
              <w:tc>
                <w:tcPr>
                  <w:tcW w:w="1130" w:type="pct"/>
                  <w:vAlign w:val="center"/>
                </w:tcPr>
                <w:p w14:paraId="75629A24" w14:textId="77777777" w:rsidR="00135A3A" w:rsidRPr="00603221" w:rsidRDefault="00135A3A" w:rsidP="00135A3A">
                  <w:pPr>
                    <w:spacing w:line="276" w:lineRule="auto"/>
                    <w:rPr>
                      <w:lang w:val="el-GR"/>
                    </w:rPr>
                  </w:pPr>
                </w:p>
              </w:tc>
              <w:tc>
                <w:tcPr>
                  <w:tcW w:w="1130" w:type="pct"/>
                  <w:vAlign w:val="center"/>
                </w:tcPr>
                <w:p w14:paraId="62C03BA1" w14:textId="77777777" w:rsidR="00135A3A" w:rsidRPr="00603221" w:rsidRDefault="00135A3A" w:rsidP="00135A3A">
                  <w:pPr>
                    <w:spacing w:line="276" w:lineRule="auto"/>
                    <w:rPr>
                      <w:lang w:val="el-GR"/>
                    </w:rPr>
                  </w:pPr>
                </w:p>
              </w:tc>
              <w:tc>
                <w:tcPr>
                  <w:tcW w:w="1132" w:type="pct"/>
                  <w:vAlign w:val="center"/>
                </w:tcPr>
                <w:p w14:paraId="03BC86B4" w14:textId="77777777" w:rsidR="00135A3A" w:rsidRPr="00603221" w:rsidRDefault="00135A3A" w:rsidP="00135A3A">
                  <w:pPr>
                    <w:spacing w:line="276" w:lineRule="auto"/>
                    <w:rPr>
                      <w:lang w:val="el-GR"/>
                    </w:rPr>
                  </w:pPr>
                </w:p>
              </w:tc>
              <w:tc>
                <w:tcPr>
                  <w:tcW w:w="552" w:type="pct"/>
                  <w:vAlign w:val="center"/>
                </w:tcPr>
                <w:p w14:paraId="72885A7D" w14:textId="77777777" w:rsidR="00135A3A" w:rsidRPr="00603221" w:rsidRDefault="00135A3A" w:rsidP="00135A3A">
                  <w:pPr>
                    <w:spacing w:line="276" w:lineRule="auto"/>
                    <w:rPr>
                      <w:lang w:val="el-GR"/>
                    </w:rPr>
                  </w:pPr>
                </w:p>
              </w:tc>
              <w:tc>
                <w:tcPr>
                  <w:tcW w:w="794" w:type="pct"/>
                  <w:shd w:val="clear" w:color="auto" w:fill="C0C0C0"/>
                </w:tcPr>
                <w:p w14:paraId="740468F7" w14:textId="77777777" w:rsidR="00135A3A" w:rsidRPr="00603221" w:rsidRDefault="00135A3A" w:rsidP="00135A3A">
                  <w:pPr>
                    <w:spacing w:line="276" w:lineRule="auto"/>
                    <w:rPr>
                      <w:lang w:val="el-GR"/>
                    </w:rPr>
                  </w:pPr>
                </w:p>
              </w:tc>
            </w:tr>
            <w:tr w:rsidR="00135A3A" w:rsidRPr="003D0A95" w14:paraId="1F89F1C7" w14:textId="77777777" w:rsidTr="00F05738">
              <w:trPr>
                <w:trHeight w:val="394"/>
              </w:trPr>
              <w:tc>
                <w:tcPr>
                  <w:tcW w:w="262" w:type="pct"/>
                  <w:vAlign w:val="center"/>
                </w:tcPr>
                <w:p w14:paraId="5653C0DE" w14:textId="77777777" w:rsidR="00135A3A" w:rsidRPr="00603221" w:rsidRDefault="00135A3A" w:rsidP="00135A3A">
                  <w:pPr>
                    <w:spacing w:line="276" w:lineRule="auto"/>
                    <w:rPr>
                      <w:lang w:val="el-GR"/>
                    </w:rPr>
                  </w:pPr>
                </w:p>
              </w:tc>
              <w:tc>
                <w:tcPr>
                  <w:tcW w:w="1130" w:type="pct"/>
                  <w:vAlign w:val="center"/>
                </w:tcPr>
                <w:p w14:paraId="661AE4DB" w14:textId="77777777" w:rsidR="00135A3A" w:rsidRPr="00603221" w:rsidRDefault="00135A3A" w:rsidP="00135A3A">
                  <w:pPr>
                    <w:spacing w:line="276" w:lineRule="auto"/>
                    <w:rPr>
                      <w:lang w:val="el-GR"/>
                    </w:rPr>
                  </w:pPr>
                </w:p>
              </w:tc>
              <w:tc>
                <w:tcPr>
                  <w:tcW w:w="1130" w:type="pct"/>
                  <w:vAlign w:val="center"/>
                </w:tcPr>
                <w:p w14:paraId="30CA8817" w14:textId="77777777" w:rsidR="00135A3A" w:rsidRPr="00603221" w:rsidRDefault="00135A3A" w:rsidP="00135A3A">
                  <w:pPr>
                    <w:spacing w:line="276" w:lineRule="auto"/>
                    <w:rPr>
                      <w:lang w:val="el-GR"/>
                    </w:rPr>
                  </w:pPr>
                </w:p>
              </w:tc>
              <w:tc>
                <w:tcPr>
                  <w:tcW w:w="1132" w:type="pct"/>
                  <w:vAlign w:val="center"/>
                </w:tcPr>
                <w:p w14:paraId="64D3AEB9" w14:textId="77777777" w:rsidR="00135A3A" w:rsidRPr="00603221" w:rsidRDefault="00135A3A" w:rsidP="00135A3A">
                  <w:pPr>
                    <w:spacing w:line="276" w:lineRule="auto"/>
                    <w:rPr>
                      <w:lang w:val="el-GR"/>
                    </w:rPr>
                  </w:pPr>
                </w:p>
              </w:tc>
              <w:tc>
                <w:tcPr>
                  <w:tcW w:w="552" w:type="pct"/>
                  <w:vAlign w:val="center"/>
                </w:tcPr>
                <w:p w14:paraId="27E2DD47" w14:textId="77777777" w:rsidR="00135A3A" w:rsidRPr="00603221" w:rsidRDefault="00135A3A" w:rsidP="00135A3A">
                  <w:pPr>
                    <w:spacing w:line="276" w:lineRule="auto"/>
                    <w:rPr>
                      <w:lang w:val="el-GR"/>
                    </w:rPr>
                  </w:pPr>
                </w:p>
              </w:tc>
              <w:tc>
                <w:tcPr>
                  <w:tcW w:w="794" w:type="pct"/>
                  <w:shd w:val="clear" w:color="auto" w:fill="C0C0C0"/>
                </w:tcPr>
                <w:p w14:paraId="454FC01D" w14:textId="77777777" w:rsidR="00135A3A" w:rsidRPr="00603221" w:rsidRDefault="00135A3A" w:rsidP="00135A3A">
                  <w:pPr>
                    <w:spacing w:line="276" w:lineRule="auto"/>
                    <w:rPr>
                      <w:lang w:val="el-GR"/>
                    </w:rPr>
                  </w:pPr>
                </w:p>
              </w:tc>
            </w:tr>
            <w:tr w:rsidR="00135A3A" w:rsidRPr="003D0A95" w14:paraId="398F47E6" w14:textId="77777777" w:rsidTr="00F05738">
              <w:trPr>
                <w:trHeight w:val="394"/>
              </w:trPr>
              <w:tc>
                <w:tcPr>
                  <w:tcW w:w="262" w:type="pct"/>
                  <w:vAlign w:val="center"/>
                </w:tcPr>
                <w:p w14:paraId="0A0D1F96" w14:textId="77777777" w:rsidR="00135A3A" w:rsidRPr="00603221" w:rsidRDefault="00135A3A" w:rsidP="00135A3A">
                  <w:pPr>
                    <w:spacing w:line="276" w:lineRule="auto"/>
                    <w:rPr>
                      <w:lang w:val="el-GR"/>
                    </w:rPr>
                  </w:pPr>
                </w:p>
              </w:tc>
              <w:tc>
                <w:tcPr>
                  <w:tcW w:w="1130" w:type="pct"/>
                  <w:vAlign w:val="center"/>
                </w:tcPr>
                <w:p w14:paraId="34816B20" w14:textId="77777777" w:rsidR="00135A3A" w:rsidRPr="00603221" w:rsidRDefault="00135A3A" w:rsidP="00135A3A">
                  <w:pPr>
                    <w:spacing w:line="276" w:lineRule="auto"/>
                    <w:rPr>
                      <w:lang w:val="el-GR"/>
                    </w:rPr>
                  </w:pPr>
                </w:p>
              </w:tc>
              <w:tc>
                <w:tcPr>
                  <w:tcW w:w="1130" w:type="pct"/>
                  <w:vAlign w:val="center"/>
                </w:tcPr>
                <w:p w14:paraId="63F775DA" w14:textId="77777777" w:rsidR="00135A3A" w:rsidRPr="00603221" w:rsidRDefault="00135A3A" w:rsidP="00135A3A">
                  <w:pPr>
                    <w:spacing w:line="276" w:lineRule="auto"/>
                    <w:rPr>
                      <w:lang w:val="el-GR"/>
                    </w:rPr>
                  </w:pPr>
                </w:p>
              </w:tc>
              <w:tc>
                <w:tcPr>
                  <w:tcW w:w="1132" w:type="pct"/>
                  <w:vAlign w:val="center"/>
                </w:tcPr>
                <w:p w14:paraId="2771141F" w14:textId="77777777" w:rsidR="00135A3A" w:rsidRPr="00603221" w:rsidRDefault="00135A3A" w:rsidP="00135A3A">
                  <w:pPr>
                    <w:spacing w:line="276" w:lineRule="auto"/>
                    <w:rPr>
                      <w:lang w:val="el-GR"/>
                    </w:rPr>
                  </w:pPr>
                </w:p>
              </w:tc>
              <w:tc>
                <w:tcPr>
                  <w:tcW w:w="552" w:type="pct"/>
                  <w:vAlign w:val="center"/>
                </w:tcPr>
                <w:p w14:paraId="381DC0A1" w14:textId="77777777" w:rsidR="00135A3A" w:rsidRPr="00603221" w:rsidRDefault="00135A3A" w:rsidP="00135A3A">
                  <w:pPr>
                    <w:spacing w:line="276" w:lineRule="auto"/>
                    <w:rPr>
                      <w:lang w:val="el-GR"/>
                    </w:rPr>
                  </w:pPr>
                </w:p>
              </w:tc>
              <w:tc>
                <w:tcPr>
                  <w:tcW w:w="794" w:type="pct"/>
                  <w:shd w:val="clear" w:color="auto" w:fill="C0C0C0"/>
                </w:tcPr>
                <w:p w14:paraId="6873B262" w14:textId="77777777" w:rsidR="00135A3A" w:rsidRPr="00603221" w:rsidRDefault="00135A3A" w:rsidP="00135A3A">
                  <w:pPr>
                    <w:spacing w:line="276" w:lineRule="auto"/>
                    <w:rPr>
                      <w:lang w:val="el-GR"/>
                    </w:rPr>
                  </w:pPr>
                </w:p>
              </w:tc>
            </w:tr>
            <w:tr w:rsidR="00135A3A" w:rsidRPr="003D0A95" w14:paraId="0C1570C4" w14:textId="77777777" w:rsidTr="00F05738">
              <w:trPr>
                <w:trHeight w:val="380"/>
              </w:trPr>
              <w:tc>
                <w:tcPr>
                  <w:tcW w:w="3654" w:type="pct"/>
                  <w:gridSpan w:val="4"/>
                  <w:tcBorders>
                    <w:bottom w:val="single" w:sz="4" w:space="0" w:color="000080"/>
                  </w:tcBorders>
                  <w:shd w:val="clear" w:color="auto" w:fill="C0C0C0"/>
                  <w:vAlign w:val="center"/>
                </w:tcPr>
                <w:p w14:paraId="48C6046B"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6FA449BF"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CAE0C2A" w14:textId="77777777" w:rsidR="00135A3A" w:rsidRPr="00603221" w:rsidRDefault="00135A3A" w:rsidP="00135A3A">
                  <w:pPr>
                    <w:spacing w:line="276" w:lineRule="auto"/>
                    <w:rPr>
                      <w:lang w:val="el-GR"/>
                    </w:rPr>
                  </w:pPr>
                </w:p>
              </w:tc>
            </w:tr>
          </w:tbl>
          <w:p w14:paraId="2D93C9F3" w14:textId="77777777" w:rsidR="00135A3A" w:rsidRPr="00603221" w:rsidRDefault="00135A3A" w:rsidP="00135A3A">
            <w:pPr>
              <w:autoSpaceDE w:val="0"/>
              <w:autoSpaceDN w:val="0"/>
              <w:adjustRightInd w:val="0"/>
              <w:spacing w:after="70"/>
              <w:jc w:val="left"/>
              <w:rPr>
                <w:b/>
                <w:bCs/>
                <w:lang w:val="el-GR" w:eastAsia="el-GR"/>
              </w:rPr>
            </w:pPr>
          </w:p>
          <w:p w14:paraId="19B7325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3D0A95" w14:paraId="3FEC21BF" w14:textId="77777777" w:rsidTr="00F05738">
              <w:trPr>
                <w:trHeight w:val="788"/>
              </w:trPr>
              <w:tc>
                <w:tcPr>
                  <w:tcW w:w="262" w:type="pct"/>
                  <w:shd w:val="clear" w:color="auto" w:fill="E0E0E0"/>
                  <w:vAlign w:val="center"/>
                </w:tcPr>
                <w:p w14:paraId="2412FCE3"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077C5CAC"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8FBDB8B"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1225205"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1CB13A39"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56135D38"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3D0A95" w14:paraId="00AEDA81" w14:textId="77777777" w:rsidTr="00F05738">
              <w:trPr>
                <w:trHeight w:val="380"/>
              </w:trPr>
              <w:tc>
                <w:tcPr>
                  <w:tcW w:w="262" w:type="pct"/>
                  <w:vAlign w:val="center"/>
                </w:tcPr>
                <w:p w14:paraId="60D769DC" w14:textId="77777777" w:rsidR="00135A3A" w:rsidRPr="00603221" w:rsidRDefault="00135A3A" w:rsidP="00135A3A">
                  <w:pPr>
                    <w:spacing w:line="276" w:lineRule="auto"/>
                    <w:rPr>
                      <w:lang w:val="el-GR"/>
                    </w:rPr>
                  </w:pPr>
                </w:p>
              </w:tc>
              <w:tc>
                <w:tcPr>
                  <w:tcW w:w="1147" w:type="pct"/>
                  <w:vAlign w:val="center"/>
                </w:tcPr>
                <w:p w14:paraId="43051615" w14:textId="77777777" w:rsidR="00135A3A" w:rsidRPr="00603221" w:rsidRDefault="00135A3A" w:rsidP="00135A3A">
                  <w:pPr>
                    <w:spacing w:line="276" w:lineRule="auto"/>
                    <w:rPr>
                      <w:lang w:val="el-GR"/>
                    </w:rPr>
                  </w:pPr>
                </w:p>
              </w:tc>
              <w:tc>
                <w:tcPr>
                  <w:tcW w:w="1146" w:type="pct"/>
                  <w:vAlign w:val="center"/>
                </w:tcPr>
                <w:p w14:paraId="352CF274" w14:textId="77777777" w:rsidR="00135A3A" w:rsidRPr="00603221" w:rsidRDefault="00135A3A" w:rsidP="00135A3A">
                  <w:pPr>
                    <w:spacing w:line="276" w:lineRule="auto"/>
                    <w:rPr>
                      <w:lang w:val="el-GR"/>
                    </w:rPr>
                  </w:pPr>
                </w:p>
              </w:tc>
              <w:tc>
                <w:tcPr>
                  <w:tcW w:w="1147" w:type="pct"/>
                  <w:vAlign w:val="center"/>
                </w:tcPr>
                <w:p w14:paraId="185E2947" w14:textId="77777777" w:rsidR="00135A3A" w:rsidRPr="00603221" w:rsidRDefault="00135A3A" w:rsidP="00135A3A">
                  <w:pPr>
                    <w:spacing w:line="276" w:lineRule="auto"/>
                    <w:rPr>
                      <w:lang w:val="el-GR"/>
                    </w:rPr>
                  </w:pPr>
                </w:p>
              </w:tc>
              <w:tc>
                <w:tcPr>
                  <w:tcW w:w="504" w:type="pct"/>
                  <w:vAlign w:val="center"/>
                </w:tcPr>
                <w:p w14:paraId="6F625A2A" w14:textId="77777777" w:rsidR="00135A3A" w:rsidRPr="00603221" w:rsidRDefault="00135A3A" w:rsidP="00135A3A">
                  <w:pPr>
                    <w:spacing w:line="276" w:lineRule="auto"/>
                    <w:rPr>
                      <w:lang w:val="el-GR"/>
                    </w:rPr>
                  </w:pPr>
                </w:p>
              </w:tc>
              <w:tc>
                <w:tcPr>
                  <w:tcW w:w="794" w:type="pct"/>
                  <w:shd w:val="clear" w:color="auto" w:fill="C0C0C0"/>
                </w:tcPr>
                <w:p w14:paraId="2B29E124" w14:textId="77777777" w:rsidR="00135A3A" w:rsidRPr="00603221" w:rsidRDefault="00135A3A" w:rsidP="00135A3A">
                  <w:pPr>
                    <w:spacing w:line="276" w:lineRule="auto"/>
                    <w:rPr>
                      <w:lang w:val="el-GR"/>
                    </w:rPr>
                  </w:pPr>
                </w:p>
              </w:tc>
            </w:tr>
            <w:tr w:rsidR="00135A3A" w:rsidRPr="003D0A95" w14:paraId="22EC8A88" w14:textId="77777777" w:rsidTr="00F05738">
              <w:trPr>
                <w:trHeight w:val="394"/>
              </w:trPr>
              <w:tc>
                <w:tcPr>
                  <w:tcW w:w="262" w:type="pct"/>
                  <w:vAlign w:val="center"/>
                </w:tcPr>
                <w:p w14:paraId="4F0131B9" w14:textId="77777777" w:rsidR="00135A3A" w:rsidRPr="00603221" w:rsidRDefault="00135A3A" w:rsidP="00135A3A">
                  <w:pPr>
                    <w:spacing w:line="276" w:lineRule="auto"/>
                    <w:rPr>
                      <w:lang w:val="el-GR"/>
                    </w:rPr>
                  </w:pPr>
                </w:p>
              </w:tc>
              <w:tc>
                <w:tcPr>
                  <w:tcW w:w="1147" w:type="pct"/>
                  <w:vAlign w:val="center"/>
                </w:tcPr>
                <w:p w14:paraId="7BDD5C26" w14:textId="77777777" w:rsidR="00135A3A" w:rsidRPr="00603221" w:rsidRDefault="00135A3A" w:rsidP="00135A3A">
                  <w:pPr>
                    <w:spacing w:line="276" w:lineRule="auto"/>
                    <w:rPr>
                      <w:lang w:val="el-GR"/>
                    </w:rPr>
                  </w:pPr>
                </w:p>
              </w:tc>
              <w:tc>
                <w:tcPr>
                  <w:tcW w:w="1146" w:type="pct"/>
                  <w:vAlign w:val="center"/>
                </w:tcPr>
                <w:p w14:paraId="76251038" w14:textId="77777777" w:rsidR="00135A3A" w:rsidRPr="00603221" w:rsidRDefault="00135A3A" w:rsidP="00135A3A">
                  <w:pPr>
                    <w:spacing w:line="276" w:lineRule="auto"/>
                    <w:rPr>
                      <w:lang w:val="el-GR"/>
                    </w:rPr>
                  </w:pPr>
                </w:p>
              </w:tc>
              <w:tc>
                <w:tcPr>
                  <w:tcW w:w="1147" w:type="pct"/>
                  <w:vAlign w:val="center"/>
                </w:tcPr>
                <w:p w14:paraId="06EC1C46" w14:textId="77777777" w:rsidR="00135A3A" w:rsidRPr="00603221" w:rsidRDefault="00135A3A" w:rsidP="00135A3A">
                  <w:pPr>
                    <w:spacing w:line="276" w:lineRule="auto"/>
                    <w:rPr>
                      <w:lang w:val="el-GR"/>
                    </w:rPr>
                  </w:pPr>
                </w:p>
              </w:tc>
              <w:tc>
                <w:tcPr>
                  <w:tcW w:w="504" w:type="pct"/>
                  <w:vAlign w:val="center"/>
                </w:tcPr>
                <w:p w14:paraId="2B055A82" w14:textId="77777777" w:rsidR="00135A3A" w:rsidRPr="00603221" w:rsidRDefault="00135A3A" w:rsidP="00135A3A">
                  <w:pPr>
                    <w:spacing w:line="276" w:lineRule="auto"/>
                    <w:rPr>
                      <w:lang w:val="el-GR"/>
                    </w:rPr>
                  </w:pPr>
                </w:p>
              </w:tc>
              <w:tc>
                <w:tcPr>
                  <w:tcW w:w="794" w:type="pct"/>
                  <w:shd w:val="clear" w:color="auto" w:fill="C0C0C0"/>
                </w:tcPr>
                <w:p w14:paraId="076E0618" w14:textId="77777777" w:rsidR="00135A3A" w:rsidRPr="00603221" w:rsidRDefault="00135A3A" w:rsidP="00135A3A">
                  <w:pPr>
                    <w:spacing w:line="276" w:lineRule="auto"/>
                    <w:rPr>
                      <w:lang w:val="el-GR"/>
                    </w:rPr>
                  </w:pPr>
                </w:p>
              </w:tc>
            </w:tr>
            <w:tr w:rsidR="00135A3A" w:rsidRPr="003D0A95" w14:paraId="3764E2BF" w14:textId="77777777" w:rsidTr="00F05738">
              <w:trPr>
                <w:trHeight w:val="394"/>
              </w:trPr>
              <w:tc>
                <w:tcPr>
                  <w:tcW w:w="262" w:type="pct"/>
                  <w:vAlign w:val="center"/>
                </w:tcPr>
                <w:p w14:paraId="678B45A4" w14:textId="77777777" w:rsidR="00135A3A" w:rsidRPr="00603221" w:rsidRDefault="00135A3A" w:rsidP="00135A3A">
                  <w:pPr>
                    <w:spacing w:line="276" w:lineRule="auto"/>
                    <w:rPr>
                      <w:lang w:val="el-GR"/>
                    </w:rPr>
                  </w:pPr>
                </w:p>
              </w:tc>
              <w:tc>
                <w:tcPr>
                  <w:tcW w:w="1147" w:type="pct"/>
                  <w:vAlign w:val="center"/>
                </w:tcPr>
                <w:p w14:paraId="64FB944B" w14:textId="77777777" w:rsidR="00135A3A" w:rsidRPr="00603221" w:rsidRDefault="00135A3A" w:rsidP="00135A3A">
                  <w:pPr>
                    <w:spacing w:line="276" w:lineRule="auto"/>
                    <w:rPr>
                      <w:lang w:val="el-GR"/>
                    </w:rPr>
                  </w:pPr>
                </w:p>
              </w:tc>
              <w:tc>
                <w:tcPr>
                  <w:tcW w:w="1146" w:type="pct"/>
                  <w:vAlign w:val="center"/>
                </w:tcPr>
                <w:p w14:paraId="2274FAC8" w14:textId="77777777" w:rsidR="00135A3A" w:rsidRPr="00603221" w:rsidRDefault="00135A3A" w:rsidP="00135A3A">
                  <w:pPr>
                    <w:spacing w:line="276" w:lineRule="auto"/>
                    <w:rPr>
                      <w:lang w:val="el-GR"/>
                    </w:rPr>
                  </w:pPr>
                </w:p>
              </w:tc>
              <w:tc>
                <w:tcPr>
                  <w:tcW w:w="1147" w:type="pct"/>
                  <w:vAlign w:val="center"/>
                </w:tcPr>
                <w:p w14:paraId="7CC595F5" w14:textId="77777777" w:rsidR="00135A3A" w:rsidRPr="00603221" w:rsidRDefault="00135A3A" w:rsidP="00135A3A">
                  <w:pPr>
                    <w:spacing w:line="276" w:lineRule="auto"/>
                    <w:rPr>
                      <w:lang w:val="el-GR"/>
                    </w:rPr>
                  </w:pPr>
                </w:p>
              </w:tc>
              <w:tc>
                <w:tcPr>
                  <w:tcW w:w="504" w:type="pct"/>
                  <w:vAlign w:val="center"/>
                </w:tcPr>
                <w:p w14:paraId="4316C6E6" w14:textId="77777777" w:rsidR="00135A3A" w:rsidRPr="00603221" w:rsidRDefault="00135A3A" w:rsidP="00135A3A">
                  <w:pPr>
                    <w:spacing w:line="276" w:lineRule="auto"/>
                    <w:rPr>
                      <w:lang w:val="el-GR"/>
                    </w:rPr>
                  </w:pPr>
                </w:p>
              </w:tc>
              <w:tc>
                <w:tcPr>
                  <w:tcW w:w="794" w:type="pct"/>
                  <w:shd w:val="clear" w:color="auto" w:fill="C0C0C0"/>
                </w:tcPr>
                <w:p w14:paraId="5BD938CC" w14:textId="77777777" w:rsidR="00135A3A" w:rsidRPr="00603221" w:rsidRDefault="00135A3A" w:rsidP="00135A3A">
                  <w:pPr>
                    <w:spacing w:line="276" w:lineRule="auto"/>
                    <w:rPr>
                      <w:lang w:val="el-GR"/>
                    </w:rPr>
                  </w:pPr>
                </w:p>
              </w:tc>
            </w:tr>
            <w:tr w:rsidR="00135A3A" w:rsidRPr="003D0A95" w14:paraId="4888D1BE" w14:textId="77777777" w:rsidTr="00F05738">
              <w:trPr>
                <w:trHeight w:val="394"/>
              </w:trPr>
              <w:tc>
                <w:tcPr>
                  <w:tcW w:w="3702" w:type="pct"/>
                  <w:gridSpan w:val="4"/>
                  <w:tcBorders>
                    <w:bottom w:val="single" w:sz="4" w:space="0" w:color="000080"/>
                  </w:tcBorders>
                  <w:shd w:val="clear" w:color="auto" w:fill="C0C0C0"/>
                  <w:vAlign w:val="center"/>
                </w:tcPr>
                <w:p w14:paraId="345B7DCC"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34F5CEBB"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5508AAAF" w14:textId="77777777" w:rsidR="00135A3A" w:rsidRPr="00603221" w:rsidRDefault="00135A3A" w:rsidP="00135A3A">
                  <w:pPr>
                    <w:spacing w:line="276" w:lineRule="auto"/>
                    <w:rPr>
                      <w:lang w:val="el-GR"/>
                    </w:rPr>
                  </w:pPr>
                </w:p>
              </w:tc>
            </w:tr>
          </w:tbl>
          <w:p w14:paraId="43E33B84" w14:textId="77777777" w:rsidR="00135A3A" w:rsidRPr="00603221" w:rsidRDefault="00135A3A" w:rsidP="00135A3A">
            <w:pPr>
              <w:autoSpaceDE w:val="0"/>
              <w:autoSpaceDN w:val="0"/>
              <w:adjustRightInd w:val="0"/>
              <w:spacing w:after="70"/>
              <w:jc w:val="left"/>
              <w:rPr>
                <w:b/>
                <w:bCs/>
                <w:lang w:val="el-GR" w:eastAsia="el-GR"/>
              </w:rPr>
            </w:pPr>
          </w:p>
          <w:p w14:paraId="7F6F1A74"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3D0A95" w14:paraId="416A1B25" w14:textId="77777777" w:rsidTr="00F05738">
              <w:trPr>
                <w:trHeight w:val="788"/>
              </w:trPr>
              <w:tc>
                <w:tcPr>
                  <w:tcW w:w="262" w:type="pct"/>
                  <w:shd w:val="clear" w:color="auto" w:fill="E0E0E0"/>
                  <w:vAlign w:val="center"/>
                </w:tcPr>
                <w:p w14:paraId="6456DCBC"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735EF73A"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1D3F7198"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25F5A212"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5B575BD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D0A95" w14:paraId="32914435" w14:textId="77777777" w:rsidTr="00F05738">
              <w:trPr>
                <w:trHeight w:val="394"/>
              </w:trPr>
              <w:tc>
                <w:tcPr>
                  <w:tcW w:w="262" w:type="pct"/>
                  <w:vAlign w:val="center"/>
                </w:tcPr>
                <w:p w14:paraId="1EA03974" w14:textId="77777777" w:rsidR="00135A3A" w:rsidRPr="00603221" w:rsidRDefault="00135A3A" w:rsidP="00135A3A">
                  <w:pPr>
                    <w:spacing w:line="276" w:lineRule="auto"/>
                    <w:rPr>
                      <w:lang w:val="el-GR"/>
                    </w:rPr>
                  </w:pPr>
                </w:p>
              </w:tc>
              <w:tc>
                <w:tcPr>
                  <w:tcW w:w="2261" w:type="pct"/>
                  <w:vAlign w:val="center"/>
                </w:tcPr>
                <w:p w14:paraId="03C8D6E9" w14:textId="77777777" w:rsidR="00135A3A" w:rsidRPr="00603221" w:rsidRDefault="00135A3A" w:rsidP="00135A3A">
                  <w:pPr>
                    <w:spacing w:line="276" w:lineRule="auto"/>
                    <w:rPr>
                      <w:lang w:val="el-GR"/>
                    </w:rPr>
                  </w:pPr>
                </w:p>
              </w:tc>
              <w:tc>
                <w:tcPr>
                  <w:tcW w:w="1130" w:type="pct"/>
                  <w:vAlign w:val="center"/>
                </w:tcPr>
                <w:p w14:paraId="4AE94BDC" w14:textId="77777777" w:rsidR="00135A3A" w:rsidRPr="00603221" w:rsidRDefault="00135A3A" w:rsidP="00135A3A">
                  <w:pPr>
                    <w:spacing w:line="276" w:lineRule="auto"/>
                    <w:rPr>
                      <w:lang w:val="el-GR"/>
                    </w:rPr>
                  </w:pPr>
                </w:p>
              </w:tc>
              <w:tc>
                <w:tcPr>
                  <w:tcW w:w="553" w:type="pct"/>
                  <w:vAlign w:val="center"/>
                </w:tcPr>
                <w:p w14:paraId="73101EFF" w14:textId="77777777" w:rsidR="00135A3A" w:rsidRPr="00603221" w:rsidRDefault="00135A3A" w:rsidP="00135A3A">
                  <w:pPr>
                    <w:spacing w:line="276" w:lineRule="auto"/>
                    <w:rPr>
                      <w:lang w:val="el-GR"/>
                    </w:rPr>
                  </w:pPr>
                </w:p>
              </w:tc>
              <w:tc>
                <w:tcPr>
                  <w:tcW w:w="795" w:type="pct"/>
                  <w:shd w:val="clear" w:color="auto" w:fill="C0C0C0"/>
                </w:tcPr>
                <w:p w14:paraId="4C8201F0" w14:textId="77777777" w:rsidR="00135A3A" w:rsidRPr="00603221" w:rsidRDefault="00135A3A" w:rsidP="00135A3A">
                  <w:pPr>
                    <w:spacing w:line="276" w:lineRule="auto"/>
                    <w:rPr>
                      <w:lang w:val="el-GR"/>
                    </w:rPr>
                  </w:pPr>
                </w:p>
              </w:tc>
            </w:tr>
            <w:tr w:rsidR="00135A3A" w:rsidRPr="003D0A95" w14:paraId="5F0764A6" w14:textId="77777777" w:rsidTr="00F05738">
              <w:trPr>
                <w:trHeight w:val="394"/>
              </w:trPr>
              <w:tc>
                <w:tcPr>
                  <w:tcW w:w="262" w:type="pct"/>
                  <w:vAlign w:val="center"/>
                </w:tcPr>
                <w:p w14:paraId="09F26DF0" w14:textId="77777777" w:rsidR="00135A3A" w:rsidRPr="00603221" w:rsidRDefault="00135A3A" w:rsidP="00135A3A">
                  <w:pPr>
                    <w:spacing w:line="276" w:lineRule="auto"/>
                    <w:rPr>
                      <w:lang w:val="el-GR"/>
                    </w:rPr>
                  </w:pPr>
                </w:p>
              </w:tc>
              <w:tc>
                <w:tcPr>
                  <w:tcW w:w="2261" w:type="pct"/>
                  <w:vAlign w:val="center"/>
                </w:tcPr>
                <w:p w14:paraId="34704B02" w14:textId="77777777" w:rsidR="00135A3A" w:rsidRPr="00603221" w:rsidRDefault="00135A3A" w:rsidP="00135A3A">
                  <w:pPr>
                    <w:spacing w:line="276" w:lineRule="auto"/>
                    <w:rPr>
                      <w:lang w:val="el-GR"/>
                    </w:rPr>
                  </w:pPr>
                </w:p>
              </w:tc>
              <w:tc>
                <w:tcPr>
                  <w:tcW w:w="1130" w:type="pct"/>
                  <w:vAlign w:val="center"/>
                </w:tcPr>
                <w:p w14:paraId="52FA55C1" w14:textId="77777777" w:rsidR="00135A3A" w:rsidRPr="00603221" w:rsidRDefault="00135A3A" w:rsidP="00135A3A">
                  <w:pPr>
                    <w:spacing w:line="276" w:lineRule="auto"/>
                    <w:rPr>
                      <w:lang w:val="el-GR"/>
                    </w:rPr>
                  </w:pPr>
                </w:p>
              </w:tc>
              <w:tc>
                <w:tcPr>
                  <w:tcW w:w="553" w:type="pct"/>
                  <w:vAlign w:val="center"/>
                </w:tcPr>
                <w:p w14:paraId="68B8B8A2" w14:textId="77777777" w:rsidR="00135A3A" w:rsidRPr="00603221" w:rsidRDefault="00135A3A" w:rsidP="00135A3A">
                  <w:pPr>
                    <w:spacing w:line="276" w:lineRule="auto"/>
                    <w:rPr>
                      <w:lang w:val="el-GR"/>
                    </w:rPr>
                  </w:pPr>
                </w:p>
              </w:tc>
              <w:tc>
                <w:tcPr>
                  <w:tcW w:w="795" w:type="pct"/>
                  <w:shd w:val="clear" w:color="auto" w:fill="C0C0C0"/>
                </w:tcPr>
                <w:p w14:paraId="119011CB" w14:textId="77777777" w:rsidR="00135A3A" w:rsidRPr="00603221" w:rsidRDefault="00135A3A" w:rsidP="00135A3A">
                  <w:pPr>
                    <w:spacing w:line="276" w:lineRule="auto"/>
                    <w:rPr>
                      <w:lang w:val="el-GR"/>
                    </w:rPr>
                  </w:pPr>
                </w:p>
              </w:tc>
            </w:tr>
            <w:tr w:rsidR="00135A3A" w:rsidRPr="003D0A95" w14:paraId="23817C2B" w14:textId="77777777" w:rsidTr="00F05738">
              <w:trPr>
                <w:trHeight w:val="394"/>
              </w:trPr>
              <w:tc>
                <w:tcPr>
                  <w:tcW w:w="262" w:type="pct"/>
                  <w:vAlign w:val="center"/>
                </w:tcPr>
                <w:p w14:paraId="39AD0E38" w14:textId="77777777" w:rsidR="00135A3A" w:rsidRPr="00603221" w:rsidRDefault="00135A3A" w:rsidP="00135A3A">
                  <w:pPr>
                    <w:spacing w:line="276" w:lineRule="auto"/>
                    <w:rPr>
                      <w:lang w:val="el-GR"/>
                    </w:rPr>
                  </w:pPr>
                </w:p>
              </w:tc>
              <w:tc>
                <w:tcPr>
                  <w:tcW w:w="2261" w:type="pct"/>
                  <w:vAlign w:val="center"/>
                </w:tcPr>
                <w:p w14:paraId="3F0752FC" w14:textId="77777777" w:rsidR="00135A3A" w:rsidRPr="00603221" w:rsidRDefault="00135A3A" w:rsidP="00135A3A">
                  <w:pPr>
                    <w:spacing w:line="276" w:lineRule="auto"/>
                    <w:rPr>
                      <w:lang w:val="el-GR"/>
                    </w:rPr>
                  </w:pPr>
                </w:p>
              </w:tc>
              <w:tc>
                <w:tcPr>
                  <w:tcW w:w="1130" w:type="pct"/>
                  <w:vAlign w:val="center"/>
                </w:tcPr>
                <w:p w14:paraId="170762D1" w14:textId="77777777" w:rsidR="00135A3A" w:rsidRPr="00603221" w:rsidRDefault="00135A3A" w:rsidP="00135A3A">
                  <w:pPr>
                    <w:spacing w:line="276" w:lineRule="auto"/>
                    <w:rPr>
                      <w:lang w:val="el-GR"/>
                    </w:rPr>
                  </w:pPr>
                </w:p>
              </w:tc>
              <w:tc>
                <w:tcPr>
                  <w:tcW w:w="553" w:type="pct"/>
                  <w:vAlign w:val="center"/>
                </w:tcPr>
                <w:p w14:paraId="1166BA87" w14:textId="77777777" w:rsidR="00135A3A" w:rsidRPr="00603221" w:rsidRDefault="00135A3A" w:rsidP="00135A3A">
                  <w:pPr>
                    <w:spacing w:line="276" w:lineRule="auto"/>
                    <w:rPr>
                      <w:lang w:val="el-GR"/>
                    </w:rPr>
                  </w:pPr>
                </w:p>
              </w:tc>
              <w:tc>
                <w:tcPr>
                  <w:tcW w:w="795" w:type="pct"/>
                  <w:shd w:val="clear" w:color="auto" w:fill="C0C0C0"/>
                </w:tcPr>
                <w:p w14:paraId="2D0E9546" w14:textId="77777777" w:rsidR="00135A3A" w:rsidRPr="00603221" w:rsidRDefault="00135A3A" w:rsidP="00135A3A">
                  <w:pPr>
                    <w:spacing w:line="276" w:lineRule="auto"/>
                    <w:rPr>
                      <w:lang w:val="el-GR"/>
                    </w:rPr>
                  </w:pPr>
                </w:p>
              </w:tc>
            </w:tr>
            <w:tr w:rsidR="00135A3A" w:rsidRPr="003D0A95" w14:paraId="30370138" w14:textId="77777777" w:rsidTr="00F05738">
              <w:trPr>
                <w:trHeight w:val="380"/>
              </w:trPr>
              <w:tc>
                <w:tcPr>
                  <w:tcW w:w="3653" w:type="pct"/>
                  <w:gridSpan w:val="3"/>
                  <w:shd w:val="clear" w:color="auto" w:fill="C0C0C0"/>
                  <w:vAlign w:val="center"/>
                </w:tcPr>
                <w:p w14:paraId="39853A04"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70F6E5D" w14:textId="77777777" w:rsidR="00135A3A" w:rsidRPr="00603221" w:rsidRDefault="00135A3A" w:rsidP="00135A3A">
                  <w:pPr>
                    <w:spacing w:line="276" w:lineRule="auto"/>
                    <w:rPr>
                      <w:lang w:val="el-GR"/>
                    </w:rPr>
                  </w:pPr>
                </w:p>
              </w:tc>
              <w:tc>
                <w:tcPr>
                  <w:tcW w:w="795" w:type="pct"/>
                  <w:shd w:val="clear" w:color="auto" w:fill="C0C0C0"/>
                </w:tcPr>
                <w:p w14:paraId="3609C77E" w14:textId="77777777" w:rsidR="00135A3A" w:rsidRPr="00603221" w:rsidRDefault="00135A3A" w:rsidP="00135A3A">
                  <w:pPr>
                    <w:spacing w:line="276" w:lineRule="auto"/>
                    <w:rPr>
                      <w:lang w:val="el-GR"/>
                    </w:rPr>
                  </w:pPr>
                </w:p>
              </w:tc>
            </w:tr>
          </w:tbl>
          <w:p w14:paraId="49369005" w14:textId="77777777" w:rsidR="00135A3A" w:rsidRPr="00603221" w:rsidRDefault="71A68A7E" w:rsidP="00135A3A">
            <w:pPr>
              <w:spacing w:line="276" w:lineRule="auto"/>
              <w:rPr>
                <w:lang w:val="el-GR"/>
              </w:rPr>
            </w:pPr>
            <w:r w:rsidRPr="53DBD911">
              <w:rPr>
                <w:lang w:val="el-GR"/>
              </w:rPr>
              <w:t xml:space="preserve">*ως </w:t>
            </w:r>
            <w:r w:rsidRPr="53DBD911">
              <w:rPr>
                <w:b/>
                <w:bCs/>
                <w:lang w:val="el-GR"/>
              </w:rPr>
              <w:t>Ποσοστό Συμμετοχής</w:t>
            </w:r>
            <w:r w:rsidRPr="53DBD91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64746540" w:rsidRPr="53DBD911">
              <w:rPr>
                <w:lang w:val="el-GR"/>
              </w:rPr>
              <w:t xml:space="preserve"> </w:t>
            </w:r>
            <w:r w:rsidRPr="53DBD911">
              <w:rPr>
                <w:lang w:val="el-GR"/>
              </w:rPr>
              <w:t>2,</w:t>
            </w:r>
            <w:r w:rsidR="28A67CEE" w:rsidRPr="53DBD911">
              <w:rPr>
                <w:lang w:val="el-GR"/>
              </w:rPr>
              <w:t xml:space="preserve"> </w:t>
            </w:r>
            <w:r w:rsidRPr="53DBD911">
              <w:rPr>
                <w:lang w:val="el-GR"/>
              </w:rPr>
              <w:t>3)</w:t>
            </w:r>
          </w:p>
          <w:p w14:paraId="4D3FDF04"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044D3276" w14:textId="77777777" w:rsidTr="53DBD911">
        <w:tc>
          <w:tcPr>
            <w:tcW w:w="675" w:type="dxa"/>
          </w:tcPr>
          <w:p w14:paraId="1DCD4D4F" w14:textId="77777777" w:rsidR="00135A3A" w:rsidRPr="00603221" w:rsidRDefault="00135A3A" w:rsidP="00135A3A">
            <w:r w:rsidRPr="00603221">
              <w:rPr>
                <w:lang w:val="el-GR"/>
              </w:rPr>
              <w:lastRenderedPageBreak/>
              <w:t>4</w:t>
            </w:r>
            <w:r w:rsidRPr="00603221">
              <w:t>.2</w:t>
            </w:r>
          </w:p>
        </w:tc>
        <w:tc>
          <w:tcPr>
            <w:tcW w:w="9180" w:type="dxa"/>
          </w:tcPr>
          <w:p w14:paraId="681B8F16" w14:textId="77777777"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6E78FF">
              <w:fldChar w:fldCharType="begin"/>
            </w:r>
            <w:r w:rsidR="006E78FF">
              <w:instrText xml:space="preserve"> REF _Ref496624509 \h  \* MERGEFORMAT </w:instrText>
            </w:r>
            <w:r w:rsidR="006E78FF">
              <w:fldChar w:fldCharType="separate"/>
            </w:r>
            <w:r w:rsidR="00392376" w:rsidRPr="00603221">
              <w:rPr>
                <w:lang w:val="el-GR"/>
              </w:rPr>
              <w:t xml:space="preserve">ΠΑΡΑΡΤΗΜΑ </w:t>
            </w:r>
            <w:r w:rsidR="00392376" w:rsidRPr="00392376">
              <w:t>Ι</w:t>
            </w:r>
            <w:r w:rsidR="00392376" w:rsidRPr="00603221">
              <w:t>V</w:t>
            </w:r>
            <w:r w:rsidR="00392376" w:rsidRPr="00603221">
              <w:rPr>
                <w:lang w:val="el-GR"/>
              </w:rPr>
              <w:t xml:space="preserve"> – Υπόδειγμα Βιογραφικού Σημειώματος</w:t>
            </w:r>
            <w:r w:rsidR="006E78FF">
              <w:fldChar w:fldCharType="end"/>
            </w:r>
            <w:r w:rsidRPr="00603221">
              <w:rPr>
                <w:lang w:val="el-GR"/>
              </w:rPr>
              <w:t>»)</w:t>
            </w:r>
          </w:p>
        </w:tc>
      </w:tr>
    </w:tbl>
    <w:p w14:paraId="209588D3" w14:textId="77777777" w:rsidR="00814752" w:rsidRPr="00603221" w:rsidRDefault="00814752">
      <w:pPr>
        <w:rPr>
          <w:b/>
          <w:bCs/>
          <w:lang w:val="el-GR"/>
        </w:rPr>
      </w:pPr>
    </w:p>
    <w:p w14:paraId="23AEC3B9" w14:textId="77777777" w:rsidR="008338F0" w:rsidRPr="00603221" w:rsidRDefault="003355E7" w:rsidP="53DBD911">
      <w:pPr>
        <w:rPr>
          <w:b/>
          <w:bCs/>
          <w:lang w:val="el-GR"/>
        </w:rPr>
      </w:pPr>
      <w:r w:rsidRPr="53DBD911">
        <w:rPr>
          <w:b/>
          <w:bCs/>
          <w:lang w:val="el-GR"/>
        </w:rPr>
        <w:t xml:space="preserve">Β.5. Για την απόδειξη της συμμόρφωσής τους με </w:t>
      </w:r>
      <w:r w:rsidRPr="53DBD911">
        <w:rPr>
          <w:b/>
          <w:bCs/>
          <w:color w:val="000000" w:themeColor="text1"/>
          <w:lang w:val="el-GR"/>
        </w:rPr>
        <w:t xml:space="preserve">πρότυπα διασφάλισης ποιότητας </w:t>
      </w:r>
      <w:r w:rsidRPr="53DBD911">
        <w:rPr>
          <w:b/>
          <w:bCs/>
          <w:lang w:val="el-GR"/>
        </w:rPr>
        <w:t xml:space="preserve">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496541651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bCs/>
          <w:lang w:val="el-GR"/>
        </w:rPr>
        <w:t>2.2.7</w:t>
      </w:r>
      <w:r w:rsidR="006E78FF">
        <w:fldChar w:fldCharType="end"/>
      </w:r>
      <w:r w:rsidRPr="53DBD911">
        <w:rPr>
          <w:b/>
          <w:bCs/>
          <w:lang w:val="el-GR"/>
        </w:rPr>
        <w:t xml:space="preserve"> οι οικονομικοί φορείς προσκομίζουν </w:t>
      </w:r>
      <w:r w:rsidR="003822A5" w:rsidRPr="53DBD911">
        <w:rPr>
          <w:b/>
          <w:bCs/>
          <w:lang w:val="el-GR"/>
        </w:rPr>
        <w:t>τα αναφερόμενα στον κατωτέρω πίνακα</w:t>
      </w:r>
      <w:r w:rsidR="00814752" w:rsidRPr="53DBD911">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D0A95" w14:paraId="4BE950DE" w14:textId="77777777" w:rsidTr="009C5EA6">
        <w:trPr>
          <w:trHeight w:val="711"/>
        </w:trPr>
        <w:tc>
          <w:tcPr>
            <w:tcW w:w="675" w:type="dxa"/>
            <w:shd w:val="clear" w:color="auto" w:fill="D9D9D9"/>
          </w:tcPr>
          <w:p w14:paraId="0297451C"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0042FFCB" w14:textId="77777777"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496541651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lang w:val="el-GR"/>
              </w:rPr>
              <w:t>2.2.7</w:t>
            </w:r>
            <w:r w:rsidR="006E78FF">
              <w:fldChar w:fldCharType="end"/>
            </w:r>
          </w:p>
          <w:p w14:paraId="255BC034"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3D0A95" w14:paraId="020CBB3B" w14:textId="77777777" w:rsidTr="009C5EA6">
        <w:trPr>
          <w:trHeight w:val="1480"/>
        </w:trPr>
        <w:tc>
          <w:tcPr>
            <w:tcW w:w="675" w:type="dxa"/>
          </w:tcPr>
          <w:p w14:paraId="50D03741" w14:textId="77777777" w:rsidR="00BD358F" w:rsidRPr="00603221" w:rsidRDefault="00C40FB9" w:rsidP="009C5EA6">
            <w:r w:rsidRPr="00603221">
              <w:rPr>
                <w:lang w:val="el-GR"/>
              </w:rPr>
              <w:t>5</w:t>
            </w:r>
            <w:r w:rsidR="00BD358F" w:rsidRPr="00603221">
              <w:t>.1</w:t>
            </w:r>
          </w:p>
        </w:tc>
        <w:tc>
          <w:tcPr>
            <w:tcW w:w="9180" w:type="dxa"/>
          </w:tcPr>
          <w:p w14:paraId="5EE493F3"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3D7773C4" w14:textId="77777777" w:rsidR="00221291" w:rsidRPr="00603221" w:rsidRDefault="00221291">
      <w:pPr>
        <w:rPr>
          <w:b/>
          <w:bCs/>
          <w:lang w:val="el-GR"/>
        </w:rPr>
      </w:pPr>
    </w:p>
    <w:p w14:paraId="2AA0FBED"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7CED75C8"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w:t>
      </w:r>
      <w:r>
        <w:rPr>
          <w:lang w:val="el-GR"/>
        </w:rPr>
        <w:lastRenderedPageBreak/>
        <w:t xml:space="preserve">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CCC6CD2"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0977952D"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BA28D81"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361B6382"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3C53D4E"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0CDB353"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E6556C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0BE47FE"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EDC83F5" w14:textId="77777777" w:rsidR="008338F0" w:rsidRPr="00603221" w:rsidRDefault="008338F0">
      <w:pPr>
        <w:rPr>
          <w:b/>
          <w:bCs/>
          <w:lang w:val="el-GR"/>
        </w:rPr>
      </w:pPr>
    </w:p>
    <w:p w14:paraId="1CBF400C"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7008D184"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D5AA7E5"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39E7C83F"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w:t>
      </w:r>
      <w:r>
        <w:rPr>
          <w:color w:val="000000"/>
          <w:lang w:val="el-GR"/>
        </w:rPr>
        <w:lastRenderedPageBreak/>
        <w:t xml:space="preserve">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BF9DA61" w14:textId="77777777" w:rsidR="00C81258" w:rsidRDefault="00C81258" w:rsidP="00AC2E76">
      <w:pPr>
        <w:rPr>
          <w:lang w:val="el-GR"/>
        </w:rPr>
      </w:pPr>
    </w:p>
    <w:p w14:paraId="0B3B6547"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0A90474"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F1C7755" w14:textId="77777777" w:rsidR="00C81258" w:rsidRPr="00603221" w:rsidRDefault="00C81258" w:rsidP="00AC2E76">
      <w:pPr>
        <w:rPr>
          <w:b/>
          <w:bCs/>
          <w:i/>
          <w:color w:val="5B9BD5"/>
          <w:lang w:val="el-GR"/>
        </w:rPr>
      </w:pPr>
    </w:p>
    <w:p w14:paraId="321AE3A1" w14:textId="77777777" w:rsidR="002B2F6A" w:rsidRDefault="003355E7" w:rsidP="002B2F6A">
      <w:pPr>
        <w:rPr>
          <w:lang w:val="el-GR"/>
        </w:rPr>
      </w:pPr>
      <w:r w:rsidRPr="00603221">
        <w:rPr>
          <w:b/>
          <w:bCs/>
          <w:lang w:val="el-GR"/>
        </w:rPr>
        <w:t>Β.</w:t>
      </w:r>
      <w:r w:rsidR="00BC6C9C">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C9B5E25" w14:textId="77777777" w:rsidR="002B2F6A" w:rsidRDefault="002B2F6A" w:rsidP="002B2F6A">
      <w:pPr>
        <w:rPr>
          <w:color w:val="000000"/>
          <w:lang w:val="el-GR"/>
        </w:rPr>
      </w:pPr>
      <w:r w:rsidRPr="53DBD911">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16468B2A" w:rsidRPr="53DBD911">
        <w:rPr>
          <w:lang w:val="el-GR"/>
        </w:rPr>
        <w:t xml:space="preserve"> </w:t>
      </w:r>
      <w:r w:rsidRPr="53DBD911">
        <w:rPr>
          <w:color w:val="000000" w:themeColor="text1"/>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F77964B"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29CDA7D2" w14:textId="77777777" w:rsidR="004C3844" w:rsidRDefault="004C3844" w:rsidP="002B2F6A">
      <w:pPr>
        <w:rPr>
          <w:color w:val="000000"/>
          <w:lang w:val="el-GR"/>
        </w:rPr>
      </w:pPr>
    </w:p>
    <w:p w14:paraId="51ABDE68" w14:textId="77777777" w:rsidR="00EB1543" w:rsidRDefault="00EB1543" w:rsidP="00EB1543">
      <w:pPr>
        <w:rPr>
          <w:lang w:val="el-GR"/>
        </w:rPr>
      </w:pPr>
      <w:r w:rsidRPr="00603221">
        <w:rPr>
          <w:b/>
          <w:bCs/>
          <w:lang w:val="el-GR"/>
        </w:rPr>
        <w:t>Β.</w:t>
      </w:r>
      <w:r w:rsidR="00BC6C9C">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98021AF" w14:textId="77777777" w:rsidR="004C3844" w:rsidRPr="00603221" w:rsidRDefault="004C3844" w:rsidP="00EB1543">
      <w:pPr>
        <w:rPr>
          <w:color w:val="000000"/>
          <w:lang w:val="el-GR"/>
        </w:rPr>
      </w:pPr>
    </w:p>
    <w:p w14:paraId="5399119C" w14:textId="77777777" w:rsidR="002B2F6A" w:rsidRPr="00611572" w:rsidRDefault="002B2F6A" w:rsidP="002B2F6A">
      <w:pPr>
        <w:rPr>
          <w:b/>
          <w:bCs/>
          <w:lang w:val="el-GR"/>
        </w:rPr>
      </w:pPr>
      <w:r>
        <w:rPr>
          <w:b/>
          <w:bCs/>
          <w:lang w:val="el-GR"/>
        </w:rPr>
        <w:t>Β.1</w:t>
      </w:r>
      <w:r w:rsidR="00BC6C9C">
        <w:rPr>
          <w:b/>
          <w:bCs/>
          <w:lang w:val="el-GR"/>
        </w:rPr>
        <w:t>1</w:t>
      </w:r>
      <w:r>
        <w:rPr>
          <w:b/>
          <w:bCs/>
          <w:lang w:val="el-GR"/>
        </w:rPr>
        <w:t xml:space="preserve">. </w:t>
      </w:r>
      <w:r w:rsidRPr="00611572">
        <w:rPr>
          <w:b/>
          <w:bCs/>
          <w:lang w:val="el-GR"/>
        </w:rPr>
        <w:t>Επισημαίνεται ότι γίνονται αποδεκτές:</w:t>
      </w:r>
    </w:p>
    <w:p w14:paraId="3245821D"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F9D505A" w14:textId="77777777" w:rsidR="00597F8A" w:rsidRPr="003E1CBC" w:rsidRDefault="002B2F6A" w:rsidP="00EF0725">
      <w:pPr>
        <w:numPr>
          <w:ilvl w:val="0"/>
          <w:numId w:val="5"/>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BC6C9C">
        <w:rPr>
          <w:b/>
          <w:bCs/>
          <w:lang w:val="el-GR"/>
        </w:rPr>
        <w:t>τους.</w:t>
      </w:r>
      <w:r w:rsidR="00597F8A" w:rsidRPr="003E1CBC">
        <w:rPr>
          <w:lang w:val="el-GR"/>
        </w:rPr>
        <w:br w:type="page"/>
      </w:r>
    </w:p>
    <w:p w14:paraId="412060EA" w14:textId="1D5AEDE3" w:rsidR="00C33C73" w:rsidRPr="00603221" w:rsidRDefault="005A3979" w:rsidP="003A109E">
      <w:pPr>
        <w:pStyle w:val="2"/>
        <w:rPr>
          <w:rFonts w:cs="Tahoma"/>
          <w:lang w:val="el-GR"/>
        </w:rPr>
      </w:pPr>
      <w:bookmarkStart w:id="174" w:name="_Toc158368194"/>
      <w:r>
        <w:rPr>
          <w:rFonts w:cs="Tahoma"/>
          <w:lang w:val="el-GR"/>
        </w:rPr>
        <w:lastRenderedPageBreak/>
        <w:t>2.3</w:t>
      </w:r>
      <w:r w:rsidR="00C33C73" w:rsidRPr="00603221">
        <w:rPr>
          <w:rFonts w:cs="Tahoma"/>
          <w:lang w:val="el-GR"/>
        </w:rPr>
        <w:tab/>
      </w:r>
      <w:bookmarkStart w:id="175" w:name="_Toc97194289"/>
      <w:bookmarkStart w:id="176" w:name="_Toc97194431"/>
      <w:r w:rsidR="00C33C73" w:rsidRPr="00603221">
        <w:rPr>
          <w:rFonts w:cs="Tahoma"/>
          <w:lang w:val="el-GR"/>
        </w:rPr>
        <w:t>Κριτήρια Ανάθεσης</w:t>
      </w:r>
      <w:bookmarkEnd w:id="175"/>
      <w:bookmarkEnd w:id="176"/>
      <w:bookmarkEnd w:id="174"/>
      <w:r w:rsidR="00C33C73" w:rsidRPr="00603221">
        <w:rPr>
          <w:rFonts w:cs="Tahoma"/>
          <w:lang w:val="el-GR"/>
        </w:rPr>
        <w:t xml:space="preserve"> </w:t>
      </w:r>
    </w:p>
    <w:p w14:paraId="1232D125" w14:textId="66B16574" w:rsidR="008338F0" w:rsidRPr="00603221" w:rsidRDefault="00406419" w:rsidP="00A9034C">
      <w:pPr>
        <w:pStyle w:val="3"/>
        <w:ind w:left="709" w:hanging="709"/>
        <w:rPr>
          <w:lang w:val="el-GR"/>
        </w:rPr>
      </w:pPr>
      <w:bookmarkStart w:id="177" w:name="_Ref496542191"/>
      <w:bookmarkStart w:id="178" w:name="_Toc97194290"/>
      <w:bookmarkStart w:id="179" w:name="_Toc97194432"/>
      <w:bookmarkStart w:id="180" w:name="_Toc158368195"/>
      <w:r>
        <w:rPr>
          <w:lang w:val="el-GR"/>
        </w:rPr>
        <w:t xml:space="preserve">2.3.1 </w:t>
      </w:r>
      <w:r w:rsidR="003355E7" w:rsidRPr="00603221">
        <w:rPr>
          <w:lang w:val="el-GR"/>
        </w:rPr>
        <w:t>Κριτήριο ανάθεσης</w:t>
      </w:r>
      <w:bookmarkEnd w:id="177"/>
      <w:bookmarkEnd w:id="178"/>
      <w:bookmarkEnd w:id="179"/>
      <w:bookmarkEnd w:id="180"/>
    </w:p>
    <w:p w14:paraId="428E2DA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379C511"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518A0ADF" w14:textId="77777777" w:rsidR="00C40FB9" w:rsidRPr="00603221" w:rsidRDefault="00C40FB9" w:rsidP="0001217D">
      <w:pPr>
        <w:rPr>
          <w:lang w:val="el-GR"/>
        </w:rPr>
      </w:pPr>
    </w:p>
    <w:p w14:paraId="37CFE3DB" w14:textId="77777777" w:rsidR="0001217D" w:rsidRPr="00603221" w:rsidRDefault="0001217D" w:rsidP="00603221">
      <w:pPr>
        <w:pStyle w:val="4"/>
        <w:rPr>
          <w:rFonts w:cs="Tahoma"/>
          <w:szCs w:val="22"/>
          <w:u w:val="single"/>
          <w:lang w:val="el-GR"/>
        </w:rPr>
      </w:pPr>
      <w:bookmarkStart w:id="181" w:name="_Toc9049526"/>
      <w:bookmarkStart w:id="182" w:name="_Toc9050798"/>
      <w:bookmarkStart w:id="183" w:name="_Toc16061711"/>
      <w:bookmarkStart w:id="184" w:name="_Toc25743321"/>
      <w:bookmarkStart w:id="185" w:name="_Toc26592535"/>
      <w:bookmarkStart w:id="186" w:name="_Toc43634791"/>
      <w:bookmarkStart w:id="187" w:name="_Toc44821171"/>
      <w:bookmarkStart w:id="188" w:name="_Toc48552963"/>
      <w:bookmarkStart w:id="189" w:name="_Toc49074409"/>
      <w:bookmarkStart w:id="190" w:name="_Toc286055470"/>
      <w:bookmarkStart w:id="191" w:name="_Toc97194294"/>
      <w:bookmarkStart w:id="192" w:name="_Toc158368196"/>
      <w:r w:rsidRPr="00603221">
        <w:rPr>
          <w:rFonts w:cs="Tahoma"/>
          <w:szCs w:val="22"/>
          <w:u w:val="single"/>
          <w:lang w:val="el-GR"/>
        </w:rPr>
        <w:t>Διαμόρφωση συγκριτικού κόστους Προσφοράς</w:t>
      </w:r>
      <w:bookmarkEnd w:id="181"/>
      <w:bookmarkEnd w:id="182"/>
      <w:bookmarkEnd w:id="183"/>
      <w:bookmarkEnd w:id="184"/>
      <w:bookmarkEnd w:id="185"/>
      <w:bookmarkEnd w:id="186"/>
      <w:bookmarkEnd w:id="187"/>
      <w:bookmarkEnd w:id="188"/>
      <w:bookmarkEnd w:id="189"/>
      <w:bookmarkEnd w:id="190"/>
      <w:bookmarkEnd w:id="191"/>
      <w:bookmarkEnd w:id="192"/>
    </w:p>
    <w:p w14:paraId="3D65100A"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69253469" w14:textId="77777777"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1816C9" w:rsidRPr="00123153">
        <w:rPr>
          <w:lang w:val="el-GR"/>
        </w:rPr>
        <w:fldChar w:fldCharType="begin"/>
      </w:r>
      <w:r w:rsidR="00694974" w:rsidRPr="00123153">
        <w:rPr>
          <w:lang w:val="el-GR"/>
        </w:rPr>
        <w:instrText xml:space="preserve"> REF _Ref40980023 \h </w:instrText>
      </w:r>
      <w:r w:rsidR="001816C9" w:rsidRPr="00123153">
        <w:rPr>
          <w:lang w:val="el-GR"/>
        </w:rPr>
      </w:r>
      <w:r w:rsidR="001816C9" w:rsidRPr="00123153">
        <w:rPr>
          <w:lang w:val="el-GR"/>
        </w:rPr>
        <w:fldChar w:fldCharType="separate"/>
      </w:r>
      <w:r w:rsidR="00392376" w:rsidRPr="00603221">
        <w:rPr>
          <w:lang w:val="el-GR"/>
        </w:rPr>
        <w:t xml:space="preserve">ΠΑΡΑΡΤΗΜΑ </w:t>
      </w:r>
      <w:r w:rsidR="00392376" w:rsidRPr="00603221">
        <w:t>VI</w:t>
      </w:r>
      <w:r w:rsidR="00392376" w:rsidRPr="00603221">
        <w:rPr>
          <w:lang w:val="el-GR"/>
        </w:rPr>
        <w:t xml:space="preserve"> – Υπόδειγμα Οικονομικής Προσφοράς</w:t>
      </w:r>
      <w:r w:rsidR="001816C9" w:rsidRPr="00123153">
        <w:rPr>
          <w:lang w:val="el-GR"/>
        </w:rPr>
        <w:fldChar w:fldCharType="end"/>
      </w:r>
      <w:r w:rsidR="007F03FD" w:rsidRPr="00123153">
        <w:rPr>
          <w:lang w:val="el-GR"/>
        </w:rPr>
        <w:t xml:space="preserve">, </w:t>
      </w:r>
      <w:r w:rsidR="001816C9" w:rsidRPr="00123153">
        <w:rPr>
          <w:lang w:val="en-US"/>
        </w:rPr>
        <w:fldChar w:fldCharType="begin"/>
      </w:r>
      <w:r w:rsidR="00123153" w:rsidRPr="00123153">
        <w:rPr>
          <w:lang w:val="el-GR"/>
        </w:rPr>
        <w:instrText xml:space="preserve"> REF _Ref104352824 \h </w:instrText>
      </w:r>
      <w:r w:rsidR="001816C9" w:rsidRPr="00123153">
        <w:rPr>
          <w:lang w:val="en-US"/>
        </w:rPr>
      </w:r>
      <w:r w:rsidR="001816C9" w:rsidRPr="00123153">
        <w:rPr>
          <w:lang w:val="en-US"/>
        </w:rPr>
        <w:fldChar w:fldCharType="separate"/>
      </w:r>
      <w:r w:rsidR="00392376" w:rsidRPr="00C4217E">
        <w:rPr>
          <w:lang w:val="el-GR"/>
        </w:rPr>
        <w:t>Συγκεντρωτικός Πίνακας Οικονομικής Προσφοράς Έργου</w:t>
      </w:r>
      <w:r w:rsidR="001816C9"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535885BF" w14:textId="77777777" w:rsidR="00EB4B2B" w:rsidRPr="00603221" w:rsidRDefault="00EB4B2B" w:rsidP="00766AC6">
      <w:pPr>
        <w:rPr>
          <w:b/>
          <w:u w:val="single"/>
          <w:lang w:val="el-GR"/>
        </w:rPr>
      </w:pPr>
    </w:p>
    <w:p w14:paraId="060FD5EB" w14:textId="77777777" w:rsidR="00221291" w:rsidRPr="00603221" w:rsidRDefault="00221291">
      <w:pPr>
        <w:suppressAutoHyphens w:val="0"/>
        <w:spacing w:after="0"/>
        <w:jc w:val="left"/>
        <w:rPr>
          <w:lang w:val="el-GR"/>
        </w:rPr>
      </w:pPr>
      <w:r w:rsidRPr="00603221">
        <w:rPr>
          <w:lang w:val="el-GR"/>
        </w:rPr>
        <w:br w:type="page"/>
      </w:r>
    </w:p>
    <w:p w14:paraId="288E5092" w14:textId="77777777" w:rsidR="004629AE" w:rsidRPr="00603221" w:rsidRDefault="004629AE">
      <w:pPr>
        <w:rPr>
          <w:lang w:val="el-GR"/>
        </w:rPr>
      </w:pPr>
    </w:p>
    <w:p w14:paraId="76B5AD5A" w14:textId="787232BC" w:rsidR="008338F0" w:rsidRPr="00603221" w:rsidRDefault="00337F63" w:rsidP="003A109E">
      <w:pPr>
        <w:pStyle w:val="2"/>
        <w:rPr>
          <w:rFonts w:cs="Tahoma"/>
          <w:lang w:val="el-GR"/>
        </w:rPr>
      </w:pPr>
      <w:bookmarkStart w:id="193" w:name="_Toc158368197"/>
      <w:r>
        <w:rPr>
          <w:rFonts w:cs="Tahoma"/>
          <w:lang w:val="el-GR"/>
        </w:rPr>
        <w:t>2.4</w:t>
      </w:r>
      <w:r w:rsidR="003355E7" w:rsidRPr="00603221">
        <w:rPr>
          <w:rFonts w:cs="Tahoma"/>
          <w:lang w:val="el-GR"/>
        </w:rPr>
        <w:tab/>
      </w:r>
      <w:bookmarkStart w:id="194" w:name="_Toc97194296"/>
      <w:bookmarkStart w:id="195" w:name="_Toc97194435"/>
      <w:r w:rsidR="003355E7" w:rsidRPr="00603221">
        <w:rPr>
          <w:rFonts w:cs="Tahoma"/>
          <w:lang w:val="el-GR"/>
        </w:rPr>
        <w:t>Κατάρτιση - Περιεχόμενο Προσφορών</w:t>
      </w:r>
      <w:bookmarkEnd w:id="194"/>
      <w:bookmarkEnd w:id="195"/>
      <w:bookmarkEnd w:id="193"/>
    </w:p>
    <w:p w14:paraId="32C85E5E" w14:textId="6CD2D071" w:rsidR="008338F0" w:rsidRPr="00603221" w:rsidRDefault="000334A2" w:rsidP="005A1609">
      <w:pPr>
        <w:pStyle w:val="3"/>
        <w:ind w:left="709" w:hanging="709"/>
        <w:rPr>
          <w:lang w:val="el-GR"/>
        </w:rPr>
      </w:pPr>
      <w:bookmarkStart w:id="196" w:name="_Ref496542253"/>
      <w:bookmarkStart w:id="197" w:name="_Toc97194297"/>
      <w:bookmarkStart w:id="198" w:name="_Toc97194436"/>
      <w:bookmarkStart w:id="199" w:name="_Toc158368198"/>
      <w:r>
        <w:rPr>
          <w:lang w:val="el-GR"/>
        </w:rPr>
        <w:t xml:space="preserve">2.4.1 </w:t>
      </w:r>
      <w:r w:rsidR="003355E7" w:rsidRPr="00603221">
        <w:rPr>
          <w:lang w:val="el-GR"/>
        </w:rPr>
        <w:t>Γενικοί όροι υποβολής προσφορών</w:t>
      </w:r>
      <w:bookmarkEnd w:id="196"/>
      <w:bookmarkEnd w:id="197"/>
      <w:bookmarkEnd w:id="198"/>
      <w:bookmarkEnd w:id="199"/>
    </w:p>
    <w:p w14:paraId="4BD8FB9D"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E398A1A" w14:textId="77777777" w:rsidR="008338F0" w:rsidRDefault="003355E7" w:rsidP="53DBD911">
      <w:pPr>
        <w:rPr>
          <w:i/>
          <w:iCs/>
          <w:color w:val="5B9BD5"/>
          <w:lang w:val="el-GR"/>
        </w:rPr>
      </w:pPr>
      <w:r w:rsidRPr="53DBD911">
        <w:rPr>
          <w:lang w:val="el-GR"/>
        </w:rPr>
        <w:t>Δεν επιτρέπονται εναλλακτικές προσφορές</w:t>
      </w:r>
      <w:r w:rsidR="00893B0F" w:rsidRPr="53DBD911">
        <w:rPr>
          <w:i/>
          <w:iCs/>
          <w:color w:val="5B9BD5" w:themeColor="accent1"/>
          <w:lang w:val="el-GR"/>
        </w:rPr>
        <w:t>.</w:t>
      </w:r>
    </w:p>
    <w:p w14:paraId="60740001"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5D310A2B"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3D5FEB5D" w14:textId="77777777" w:rsidR="002B2F6A" w:rsidRPr="002B2F6A" w:rsidRDefault="002B2F6A" w:rsidP="002B2F6A">
      <w:pPr>
        <w:rPr>
          <w:color w:val="000000"/>
          <w:lang w:val="el-GR" w:eastAsia="el-GR"/>
        </w:rPr>
      </w:pPr>
    </w:p>
    <w:p w14:paraId="23D51D2A" w14:textId="4821569B" w:rsidR="008338F0" w:rsidRPr="00603221" w:rsidRDefault="000334A2" w:rsidP="005A1609">
      <w:pPr>
        <w:pStyle w:val="3"/>
        <w:ind w:left="709" w:hanging="709"/>
        <w:rPr>
          <w:lang w:val="el-GR"/>
        </w:rPr>
      </w:pPr>
      <w:bookmarkStart w:id="200" w:name="_Toc74566860"/>
      <w:bookmarkStart w:id="201" w:name="_Ref496542299"/>
      <w:bookmarkStart w:id="202" w:name="_Toc97194298"/>
      <w:bookmarkStart w:id="203" w:name="_Toc97194437"/>
      <w:bookmarkStart w:id="204" w:name="_Toc158368199"/>
      <w:bookmarkEnd w:id="200"/>
      <w:r>
        <w:rPr>
          <w:lang w:val="el-GR"/>
        </w:rPr>
        <w:t xml:space="preserve">2.4.2 </w:t>
      </w:r>
      <w:r w:rsidR="003355E7" w:rsidRPr="00603221">
        <w:rPr>
          <w:lang w:val="el-GR"/>
        </w:rPr>
        <w:t>Χρόνος και Τρόπος υποβολής προσφορών</w:t>
      </w:r>
      <w:bookmarkEnd w:id="201"/>
      <w:bookmarkEnd w:id="202"/>
      <w:bookmarkEnd w:id="203"/>
      <w:bookmarkEnd w:id="204"/>
      <w:r w:rsidR="003355E7" w:rsidRPr="00603221">
        <w:rPr>
          <w:lang w:val="el-GR"/>
        </w:rPr>
        <w:t xml:space="preserve"> </w:t>
      </w:r>
    </w:p>
    <w:p w14:paraId="41CC8795" w14:textId="77777777" w:rsidR="008338F0" w:rsidRDefault="008338F0" w:rsidP="00DB2BAF">
      <w:pPr>
        <w:rPr>
          <w:lang w:val="el-GR"/>
        </w:rPr>
      </w:pPr>
    </w:p>
    <w:p w14:paraId="5E7A493A" w14:textId="77777777" w:rsidR="004B759E" w:rsidRPr="00821852" w:rsidRDefault="000F0E29" w:rsidP="00D472F0">
      <w:pPr>
        <w:rPr>
          <w:b/>
          <w:bCs/>
          <w:lang w:val="el-GR"/>
        </w:rPr>
      </w:pPr>
      <w:bookmarkStart w:id="205" w:name="_Toc74566862"/>
      <w:bookmarkStart w:id="206" w:name="_Toc97194299"/>
      <w:bookmarkEnd w:id="205"/>
      <w:r w:rsidRPr="53DBD911">
        <w:rPr>
          <w:b/>
          <w:bCs/>
          <w:lang w:val="el-GR"/>
        </w:rPr>
        <w:t xml:space="preserve">2.4.2.1 </w:t>
      </w:r>
      <w:r w:rsidR="00893B0F" w:rsidRPr="53DBD911">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53DBD911">
        <w:rPr>
          <w:lang w:val="el-GR"/>
        </w:rPr>
        <w:t xml:space="preserve"> </w:t>
      </w:r>
      <w:r w:rsidR="00893B0F" w:rsidRPr="53DBD911">
        <w:rPr>
          <w:lang w:val="el-GR"/>
        </w:rPr>
        <w:t>(</w:t>
      </w:r>
      <w:r w:rsidR="00F41119" w:rsidRPr="53DBD911">
        <w:rPr>
          <w:lang w:val="el-GR"/>
        </w:rPr>
        <w:t xml:space="preserve">άρθρο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40979373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1.5</w:t>
      </w:r>
      <w:r w:rsidR="006E78FF">
        <w:fldChar w:fldCharType="end"/>
      </w:r>
      <w:r w:rsidR="00893B0F" w:rsidRPr="53DBD911">
        <w:rPr>
          <w:lang w:val="el-GR"/>
        </w:rPr>
        <w:t xml:space="preserve">), στην </w:t>
      </w:r>
      <w:r w:rsidR="00893B0F" w:rsidRPr="53DBD911">
        <w:rPr>
          <w:color w:val="000000" w:themeColor="text1"/>
          <w:lang w:val="el-GR"/>
        </w:rPr>
        <w:t>Ελληνική</w:t>
      </w:r>
      <w:r w:rsidR="00893B0F" w:rsidRPr="53DBD911">
        <w:rPr>
          <w:lang w:val="el-GR"/>
        </w:rPr>
        <w:t xml:space="preserve"> Γλώσσα, σε ηλεκτρονικό φάκελο, σύμφωνα με τα αναφερόμενα στο ν.4412/2016 , </w:t>
      </w:r>
      <w:r w:rsidR="004B759E" w:rsidRPr="53DBD911">
        <w:rPr>
          <w:lang w:val="el-GR"/>
        </w:rPr>
        <w:t xml:space="preserve">ιδίως στα άρθρα 36 και 37 και στην κατ’ εξουσιοδότηση των διατάξεων της παρ. 5 του άρθρου 36 του ν.4412/2016 </w:t>
      </w:r>
      <w:proofErr w:type="spellStart"/>
      <w:r w:rsidR="004B759E" w:rsidRPr="53DBD911">
        <w:rPr>
          <w:lang w:val="el-GR"/>
        </w:rPr>
        <w:t>εκδοθείσα</w:t>
      </w:r>
      <w:proofErr w:type="spellEnd"/>
      <w:r w:rsidR="004B759E" w:rsidRPr="53DBD911">
        <w:rPr>
          <w:lang w:val="el-GR"/>
        </w:rPr>
        <w:t xml:space="preserve"> με </w:t>
      </w:r>
      <w:proofErr w:type="spellStart"/>
      <w:r w:rsidR="004B759E" w:rsidRPr="53DBD911">
        <w:rPr>
          <w:lang w:val="el-GR"/>
        </w:rPr>
        <w:t>αρ</w:t>
      </w:r>
      <w:proofErr w:type="spellEnd"/>
      <w:r w:rsidR="004B759E" w:rsidRPr="53DBD911">
        <w:rPr>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3D0E93EA" w:rsidRPr="53DBD911">
        <w:rPr>
          <w:lang w:val="el-GR"/>
        </w:rPr>
        <w:t>.</w:t>
      </w:r>
      <w:bookmarkEnd w:id="206"/>
    </w:p>
    <w:p w14:paraId="145817B4"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29221DF" w14:textId="77777777" w:rsidR="000F0E29" w:rsidRPr="000F0E29" w:rsidRDefault="000F0E29" w:rsidP="00D472F0">
      <w:pPr>
        <w:rPr>
          <w:lang w:val="el-GR"/>
        </w:rPr>
      </w:pPr>
      <w:bookmarkStart w:id="207" w:name="_Toc97194300"/>
    </w:p>
    <w:p w14:paraId="0B2A1473"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7"/>
    </w:p>
    <w:p w14:paraId="685F283D"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597894C" w14:textId="77777777" w:rsidR="004B759E" w:rsidRPr="00A334BA" w:rsidRDefault="004B759E" w:rsidP="00821852">
      <w:pPr>
        <w:rPr>
          <w:lang w:val="el-GR"/>
        </w:rPr>
      </w:pPr>
    </w:p>
    <w:p w14:paraId="417AF9FB" w14:textId="77777777" w:rsidR="00893B0F" w:rsidRPr="00603221" w:rsidRDefault="00893B0F" w:rsidP="00893B0F">
      <w:pPr>
        <w:rPr>
          <w:b/>
          <w:bCs/>
          <w:lang w:val="el-GR"/>
        </w:rPr>
      </w:pPr>
      <w:r w:rsidRPr="00603221">
        <w:rPr>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5D4F611" w14:textId="77777777" w:rsidR="000F0E29" w:rsidRPr="000F0E29" w:rsidRDefault="000F0E29" w:rsidP="00D472F0">
      <w:pPr>
        <w:rPr>
          <w:lang w:val="el-GR"/>
        </w:rPr>
      </w:pPr>
      <w:bookmarkStart w:id="208" w:name="_Toc74566865"/>
      <w:bookmarkStart w:id="209" w:name="_Toc97194301"/>
      <w:bookmarkEnd w:id="208"/>
    </w:p>
    <w:p w14:paraId="75F0A285"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9"/>
      <w:r w:rsidR="004B759E" w:rsidRPr="00821852">
        <w:rPr>
          <w:lang w:val="el-GR"/>
        </w:rPr>
        <w:t xml:space="preserve"> </w:t>
      </w:r>
    </w:p>
    <w:p w14:paraId="2B97B8E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69E82F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A1304EA"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6B04E11"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4AF9979" w14:textId="77777777" w:rsidR="00D472F0" w:rsidRPr="00D472F0" w:rsidRDefault="00D472F0" w:rsidP="000F0E29">
      <w:pPr>
        <w:rPr>
          <w:lang w:val="el-GR"/>
        </w:rPr>
      </w:pPr>
      <w:bookmarkStart w:id="210" w:name="_Ref75869622"/>
      <w:bookmarkStart w:id="211" w:name="_Toc97194302"/>
    </w:p>
    <w:p w14:paraId="4F9F92BE" w14:textId="77777777"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12" w:name="_Toc74566867"/>
      <w:bookmarkStart w:id="213" w:name="_Toc74566868"/>
      <w:bookmarkStart w:id="214" w:name="_Toc74566869"/>
      <w:bookmarkStart w:id="215" w:name="_Toc74566870"/>
      <w:bookmarkEnd w:id="212"/>
      <w:bookmarkEnd w:id="213"/>
      <w:bookmarkEnd w:id="214"/>
      <w:bookmarkEnd w:id="215"/>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510087097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ΠΑΡΑΡΤΗΜΑ V – Υπόδειγμα Τεχνικής Προσφοράς</w:t>
      </w:r>
      <w:r w:rsidR="006E78FF">
        <w:fldChar w:fldCharType="end"/>
      </w:r>
      <w:r w:rsidR="00AE32CA" w:rsidRPr="00821852">
        <w:rPr>
          <w:lang w:val="el-GR"/>
        </w:rPr>
        <w:t xml:space="preserve"> &amp;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510087099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603221">
        <w:rPr>
          <w:lang w:val="el-GR"/>
        </w:rPr>
        <w:t xml:space="preserve">ΠΑΡΑΡΤΗΜΑ </w:t>
      </w:r>
      <w:r w:rsidR="00392376" w:rsidRPr="00392376">
        <w:rPr>
          <w:lang w:val="el-GR"/>
        </w:rPr>
        <w:t>VI</w:t>
      </w:r>
      <w:r w:rsidR="00392376" w:rsidRPr="00603221">
        <w:rPr>
          <w:lang w:val="el-GR"/>
        </w:rPr>
        <w:t xml:space="preserve"> – Υπόδειγμα Οικονομικής Προσφοράς</w:t>
      </w:r>
      <w:r w:rsidR="006E78FF">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0"/>
      <w:bookmarkEnd w:id="211"/>
    </w:p>
    <w:p w14:paraId="37CD706B" w14:textId="77777777" w:rsidR="00FC039B" w:rsidRPr="00FC039B" w:rsidRDefault="00FC039B" w:rsidP="00FC039B">
      <w:pPr>
        <w:rPr>
          <w:lang w:val="el-GR"/>
        </w:rPr>
      </w:pPr>
    </w:p>
    <w:p w14:paraId="5F5E9A34" w14:textId="77777777" w:rsidR="004E36A7" w:rsidRPr="00821852" w:rsidRDefault="000F0E29" w:rsidP="00D472F0">
      <w:pPr>
        <w:rPr>
          <w:lang w:val="el-GR"/>
        </w:rPr>
      </w:pPr>
      <w:bookmarkStart w:id="216" w:name="_Toc74566872"/>
      <w:bookmarkStart w:id="217" w:name="_Toc74566873"/>
      <w:bookmarkStart w:id="218" w:name="_Toc97194304"/>
      <w:bookmarkEnd w:id="216"/>
      <w:bookmarkEnd w:id="217"/>
      <w:r w:rsidRPr="53DBD911">
        <w:rPr>
          <w:b/>
          <w:bCs/>
          <w:lang w:val="el-GR"/>
        </w:rPr>
        <w:t>2.4.2.5</w:t>
      </w:r>
      <w:r w:rsidRPr="53DBD911">
        <w:rPr>
          <w:lang w:val="el-GR"/>
        </w:rPr>
        <w:t xml:space="preserve"> </w:t>
      </w:r>
      <w:r w:rsidR="004E36A7" w:rsidRPr="53DBD911">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53DBD911">
        <w:rPr>
          <w:lang w:val="el-GR"/>
        </w:rPr>
        <w:t>υπο</w:t>
      </w:r>
      <w:proofErr w:type="spellEnd"/>
      <w:r w:rsidR="004E36A7" w:rsidRPr="53DBD911">
        <w:rPr>
          <w:lang w:val="el-GR"/>
        </w:rPr>
        <w:t>)φακέλους μέσω του Υποσυστήματος, ως εξής:</w:t>
      </w:r>
      <w:bookmarkEnd w:id="218"/>
    </w:p>
    <w:p w14:paraId="4B4E94DB" w14:textId="77777777" w:rsidR="004E36A7" w:rsidRPr="008A2283" w:rsidRDefault="004E36A7" w:rsidP="004E36A7">
      <w:pPr>
        <w:rPr>
          <w:color w:val="000000"/>
          <w:lang w:val="el-GR"/>
        </w:rPr>
      </w:pPr>
      <w:bookmarkStart w:id="21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20B178D7" w14:textId="77777777" w:rsidR="004E36A7" w:rsidRPr="00CB7A20" w:rsidRDefault="004E36A7" w:rsidP="004E36A7">
      <w:pPr>
        <w:rPr>
          <w:color w:val="000000"/>
          <w:lang w:val="el-GR"/>
        </w:rPr>
      </w:pPr>
      <w:r w:rsidRPr="53DBD911">
        <w:rPr>
          <w:color w:val="000000" w:themeColor="text1"/>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53DBD911">
        <w:rPr>
          <w:color w:val="000000" w:themeColor="text1"/>
          <w:lang w:val="en-US"/>
        </w:rPr>
        <w:t>e</w:t>
      </w:r>
      <w:r w:rsidRPr="53DBD911">
        <w:rPr>
          <w:color w:val="000000" w:themeColor="text1"/>
          <w:lang w:val="el-GR"/>
        </w:rPr>
        <w:t>-</w:t>
      </w:r>
      <w:r w:rsidRPr="53DBD911">
        <w:rPr>
          <w:color w:val="000000" w:themeColor="text1"/>
          <w:lang w:val="en-US"/>
        </w:rPr>
        <w:t>Apostille</w:t>
      </w:r>
      <w:r w:rsidR="65B45277" w:rsidRPr="00402C5B">
        <w:rPr>
          <w:color w:val="000000" w:themeColor="text1"/>
          <w:lang w:val="el-GR"/>
        </w:rPr>
        <w:t>,</w:t>
      </w:r>
      <w:r w:rsidRPr="53DBD911">
        <w:rPr>
          <w:color w:val="000000" w:themeColor="text1"/>
          <w:lang w:val="el-GR"/>
        </w:rPr>
        <w:t xml:space="preserve"> </w:t>
      </w:r>
    </w:p>
    <w:p w14:paraId="53759D6E" w14:textId="77777777" w:rsidR="004E36A7" w:rsidRPr="00CB7A20" w:rsidRDefault="004E36A7" w:rsidP="004E36A7">
      <w:pPr>
        <w:rPr>
          <w:color w:val="000000"/>
          <w:lang w:val="el-GR"/>
        </w:rPr>
      </w:pPr>
      <w:r w:rsidRPr="53DBD911">
        <w:rPr>
          <w:color w:val="000000" w:themeColor="text1"/>
          <w:lang w:val="el-GR"/>
        </w:rPr>
        <w:lastRenderedPageBreak/>
        <w:t>β) είτε των άρθρων 15 και 27 του ν. 4727/2020 (Α΄ 184) περί ηλεκτρονικών ιδιωτικών εγγράφων που φέρουν ηλεκτρονική υπογραφή ή σφραγίδα</w:t>
      </w:r>
      <w:r w:rsidR="0482B15B" w:rsidRPr="53DBD911">
        <w:rPr>
          <w:color w:val="000000" w:themeColor="text1"/>
          <w:lang w:val="el-GR"/>
        </w:rPr>
        <w:t>,</w:t>
      </w:r>
      <w:r w:rsidRPr="53DBD911">
        <w:rPr>
          <w:color w:val="000000" w:themeColor="text1"/>
          <w:lang w:val="el-GR"/>
        </w:rPr>
        <w:t xml:space="preserve"> </w:t>
      </w:r>
    </w:p>
    <w:p w14:paraId="6225702E"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514D922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7EC4B77"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2F17ECA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43DE5CAB"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9"/>
    </w:p>
    <w:p w14:paraId="4495E716" w14:textId="77777777" w:rsidR="000674D2" w:rsidRPr="00CB7A20" w:rsidRDefault="000674D2" w:rsidP="000674D2">
      <w:pPr>
        <w:rPr>
          <w:lang w:val="el-GR"/>
        </w:rPr>
      </w:pPr>
      <w:r w:rsidRPr="53DBD911">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53DBD911">
        <w:rPr>
          <w:lang w:val="el-GR"/>
        </w:rPr>
        <w:t>ούς</w:t>
      </w:r>
      <w:proofErr w:type="spellEnd"/>
      <w:r w:rsidRPr="53DBD911">
        <w:rPr>
          <w:lang w:val="el-GR"/>
        </w:rPr>
        <w:t xml:space="preserve"> φάκελο-</w:t>
      </w:r>
      <w:proofErr w:type="spellStart"/>
      <w:r w:rsidRPr="53DBD911">
        <w:rPr>
          <w:lang w:val="el-GR"/>
        </w:rPr>
        <w:t>ους</w:t>
      </w:r>
      <w:proofErr w:type="spellEnd"/>
      <w:r w:rsidRPr="53DBD911">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53DBD911">
        <w:rPr>
          <w:rFonts w:ascii="Times New Roman" w:eastAsia="Calibri" w:hAnsi="Times New Roman" w:cs="Times New Roman"/>
          <w:lang w:val="el-GR" w:eastAsia="el-GR"/>
        </w:rPr>
        <w:t xml:space="preserve"> </w:t>
      </w:r>
      <w:r w:rsidRPr="53DBD911">
        <w:rPr>
          <w:lang w:val="el-GR"/>
        </w:rPr>
        <w:t>Τέτοια στοιχεία και δικαιολογητικά ενδεικτικά είναι:</w:t>
      </w:r>
    </w:p>
    <w:p w14:paraId="45CEFE19"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0F6ED62"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0BFD9C73"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B67A512"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72346D57"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0539F96" w14:textId="77777777" w:rsidR="000674D2" w:rsidRDefault="000674D2" w:rsidP="000674D2">
      <w:pPr>
        <w:rPr>
          <w:lang w:val="el-GR"/>
        </w:rPr>
      </w:pPr>
      <w:r w:rsidRPr="53DBD911">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53DBD911">
        <w:rPr>
          <w:lang w:val="el-GR"/>
        </w:rPr>
        <w:t>Apostille</w:t>
      </w:r>
      <w:proofErr w:type="spellEnd"/>
      <w:r w:rsidRPr="53DBD911">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w:t>
      </w:r>
      <w:r w:rsidR="548A2775" w:rsidRPr="53DBD911">
        <w:rPr>
          <w:lang w:val="el-GR"/>
        </w:rPr>
        <w:t xml:space="preserve">- </w:t>
      </w:r>
      <w:r w:rsidRPr="53DBD911">
        <w:rPr>
          <w:lang w:val="el-GR"/>
        </w:rPr>
        <w:t xml:space="preserve">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31E1670"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44F6B1B"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w:t>
      </w:r>
      <w:r w:rsidRPr="00CB7A20">
        <w:rPr>
          <w:lang w:val="el-GR"/>
        </w:rPr>
        <w:lastRenderedPageBreak/>
        <w:t xml:space="preserve">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5CCA8ED"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7796CD4" w14:textId="77777777" w:rsidR="000674D2" w:rsidRDefault="000674D2" w:rsidP="000674D2">
      <w:pPr>
        <w:rPr>
          <w:color w:val="00B050"/>
          <w:lang w:val="el-GR"/>
        </w:rPr>
      </w:pPr>
      <w:r w:rsidRPr="53DBD911">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w:t>
      </w:r>
      <w:r w:rsidR="7537B4DC" w:rsidRPr="53DBD911">
        <w:rPr>
          <w:lang w:val="el-GR"/>
        </w:rPr>
        <w:t xml:space="preserve"> </w:t>
      </w:r>
      <w:r w:rsidRPr="53DBD911">
        <w:rPr>
          <w:lang w:val="el-GR"/>
        </w:rPr>
        <w:t>-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0850EDF7" w14:textId="77777777" w:rsidR="00CA1F25" w:rsidRPr="00603221" w:rsidRDefault="00CA1F25">
      <w:pPr>
        <w:rPr>
          <w:i/>
          <w:iCs/>
          <w:color w:val="5B9BD5"/>
          <w:lang w:val="el-GR"/>
        </w:rPr>
      </w:pPr>
    </w:p>
    <w:p w14:paraId="23C5D467" w14:textId="25F4C781" w:rsidR="008338F0" w:rsidRPr="005A1609" w:rsidRDefault="000D67B6" w:rsidP="005A1609">
      <w:pPr>
        <w:pStyle w:val="3"/>
        <w:ind w:left="709" w:hanging="709"/>
        <w:rPr>
          <w:lang w:val="el-GR"/>
        </w:rPr>
      </w:pPr>
      <w:bookmarkStart w:id="220" w:name="_Ref496542340"/>
      <w:bookmarkStart w:id="221" w:name="_Toc97194305"/>
      <w:bookmarkStart w:id="222" w:name="_Toc97194438"/>
      <w:bookmarkStart w:id="223" w:name="_Toc158368200"/>
      <w:r>
        <w:rPr>
          <w:lang w:val="el-GR"/>
        </w:rPr>
        <w:t xml:space="preserve">2.4.3 </w:t>
      </w:r>
      <w:r w:rsidR="003355E7" w:rsidRPr="00603221">
        <w:rPr>
          <w:lang w:val="el-GR"/>
        </w:rPr>
        <w:t>Περιεχόμενα Φακέλου «Δικαιολογητικά Συμμετοχής - Τεχνική Προσφορά»</w:t>
      </w:r>
      <w:bookmarkEnd w:id="220"/>
      <w:bookmarkEnd w:id="221"/>
      <w:bookmarkEnd w:id="222"/>
      <w:bookmarkEnd w:id="223"/>
      <w:r w:rsidR="003355E7" w:rsidRPr="00603221">
        <w:rPr>
          <w:lang w:val="el-GR"/>
        </w:rPr>
        <w:t xml:space="preserve"> </w:t>
      </w:r>
    </w:p>
    <w:p w14:paraId="77724BAE" w14:textId="77777777" w:rsidR="002C7E9A" w:rsidRPr="00631F64" w:rsidRDefault="002C7E9A" w:rsidP="0069435C">
      <w:pPr>
        <w:pStyle w:val="4"/>
        <w:rPr>
          <w:rStyle w:val="Heading4Char"/>
          <w:rFonts w:ascii="Tahoma" w:hAnsi="Tahoma" w:cs="Tahoma"/>
          <w:b/>
          <w:bCs/>
          <w:sz w:val="22"/>
          <w:lang w:val="el-GR"/>
        </w:rPr>
      </w:pPr>
      <w:bookmarkStart w:id="224" w:name="_Toc74566876"/>
      <w:bookmarkStart w:id="225" w:name="_Ref55324286"/>
      <w:bookmarkStart w:id="226" w:name="_Toc97194306"/>
      <w:bookmarkStart w:id="227" w:name="_Toc158368201"/>
      <w:bookmarkEnd w:id="224"/>
      <w:r w:rsidRPr="00631F64">
        <w:rPr>
          <w:rStyle w:val="Heading4Char"/>
          <w:rFonts w:ascii="Tahoma" w:hAnsi="Tahoma" w:cs="Tahoma"/>
          <w:b/>
          <w:bCs/>
          <w:sz w:val="22"/>
          <w:lang w:val="el-GR"/>
        </w:rPr>
        <w:t>Δικαιολογητικά Συμμετοχής</w:t>
      </w:r>
      <w:bookmarkEnd w:id="225"/>
      <w:bookmarkEnd w:id="226"/>
      <w:bookmarkEnd w:id="227"/>
    </w:p>
    <w:p w14:paraId="76CE515C"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64144010"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7EA9993" w14:textId="77777777"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8" w:name="_Hlk118712722"/>
      <w:r w:rsidR="001816C9"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1816C9" w:rsidRPr="00603221">
        <w:rPr>
          <w:lang w:val="el-GR"/>
        </w:rPr>
      </w:r>
      <w:r w:rsidR="001816C9" w:rsidRPr="00603221">
        <w:rPr>
          <w:lang w:val="el-GR"/>
        </w:rPr>
        <w:fldChar w:fldCharType="separate"/>
      </w:r>
      <w:r w:rsidR="00392376">
        <w:rPr>
          <w:lang w:val="el-GR"/>
        </w:rPr>
        <w:t>2.1.5</w:t>
      </w:r>
      <w:r w:rsidR="001816C9" w:rsidRPr="00603221">
        <w:rPr>
          <w:lang w:val="el-GR"/>
        </w:rPr>
        <w:fldChar w:fldCharType="end"/>
      </w:r>
      <w:bookmarkEnd w:id="228"/>
      <w:r w:rsidRPr="00603221">
        <w:rPr>
          <w:lang w:val="el-GR"/>
        </w:rPr>
        <w:t xml:space="preserve"> και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496542081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color w:val="000000"/>
          <w:lang w:val="el-GR"/>
        </w:rPr>
        <w:t>2.2.2</w:t>
      </w:r>
      <w:r w:rsidR="006E78FF">
        <w:fldChar w:fldCharType="end"/>
      </w:r>
      <w:r>
        <w:rPr>
          <w:color w:val="000000"/>
          <w:lang w:val="el-GR"/>
        </w:rPr>
        <w:t xml:space="preserve"> </w:t>
      </w:r>
      <w:r w:rsidRPr="00BD7E89">
        <w:rPr>
          <w:lang w:val="el-GR"/>
        </w:rPr>
        <w:t xml:space="preserve">αντίστοιχα της παρούσας διακήρυξης.  </w:t>
      </w:r>
    </w:p>
    <w:p w14:paraId="7E128E97" w14:textId="77777777" w:rsidR="00CD4F51" w:rsidRPr="00B07864" w:rsidRDefault="00CD4F51" w:rsidP="00CD4F51">
      <w:pPr>
        <w:rPr>
          <w:lang w:val="el-GR"/>
        </w:rPr>
      </w:pPr>
      <w:bookmarkStart w:id="229"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1816C9">
        <w:rPr>
          <w:lang w:val="el-GR"/>
        </w:rPr>
        <w:fldChar w:fldCharType="begin"/>
      </w:r>
      <w:r w:rsidR="009F688B">
        <w:rPr>
          <w:lang w:val="el-GR"/>
        </w:rPr>
        <w:instrText xml:space="preserve"> REF _Ref494118533 \h </w:instrText>
      </w:r>
      <w:r w:rsidR="001816C9">
        <w:rPr>
          <w:lang w:val="el-GR"/>
        </w:rPr>
      </w:r>
      <w:r w:rsidR="001816C9">
        <w:rPr>
          <w:lang w:val="el-GR"/>
        </w:rPr>
        <w:fldChar w:fldCharType="separate"/>
      </w:r>
      <w:r w:rsidR="00392376" w:rsidRPr="00603221">
        <w:rPr>
          <w:lang w:val="el-GR"/>
        </w:rPr>
        <w:t xml:space="preserve">ΠΑΡΑΡΤΗΜΑ </w:t>
      </w:r>
      <w:r w:rsidR="00392376" w:rsidRPr="00603221">
        <w:t>VI</w:t>
      </w:r>
      <w:r w:rsidR="00392376" w:rsidRPr="00603221">
        <w:rPr>
          <w:lang w:val="el-GR"/>
        </w:rPr>
        <w:t>Ι – Άλλες Δηλώσεις</w:t>
      </w:r>
      <w:r w:rsidR="001816C9">
        <w:rPr>
          <w:lang w:val="el-GR"/>
        </w:rPr>
        <w:fldChar w:fldCharType="end"/>
      </w:r>
      <w:r w:rsidRPr="00B07864">
        <w:rPr>
          <w:lang w:val="el-GR"/>
        </w:rPr>
        <w:t>.</w:t>
      </w:r>
    </w:p>
    <w:bookmarkEnd w:id="229"/>
    <w:p w14:paraId="28F5302B" w14:textId="77777777" w:rsidR="007702DC" w:rsidRDefault="007702DC" w:rsidP="002C7E9A">
      <w:pPr>
        <w:rPr>
          <w:lang w:val="el-GR"/>
        </w:rPr>
      </w:pPr>
    </w:p>
    <w:p w14:paraId="61459818" w14:textId="77777777"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1816C9">
        <w:rPr>
          <w:lang w:val="el-GR"/>
        </w:rPr>
        <w:fldChar w:fldCharType="begin"/>
      </w:r>
      <w:r>
        <w:rPr>
          <w:lang w:val="el-GR"/>
        </w:rPr>
        <w:instrText xml:space="preserve"> REF _Ref496624736 \h </w:instrText>
      </w:r>
      <w:r w:rsidR="001816C9">
        <w:rPr>
          <w:lang w:val="el-GR"/>
        </w:rPr>
      </w:r>
      <w:r w:rsidR="001816C9">
        <w:rPr>
          <w:lang w:val="el-GR"/>
        </w:rPr>
        <w:fldChar w:fldCharType="separate"/>
      </w:r>
      <w:r w:rsidR="00392376" w:rsidRPr="00603221">
        <w:rPr>
          <w:color w:val="000099"/>
          <w:lang w:val="el-GR"/>
        </w:rPr>
        <w:t xml:space="preserve">ΠΑΡΑΡΤΗΜΑ ΙΙI – ΕΥΡΩΠΑΙΚΟ ΕΝΙΑΙΟ ΕΓΓΡΑΦΟ ΣΥΜΒΑΣΗΣ (ΕΕΕΣ) </w:t>
      </w:r>
      <w:r w:rsidR="001816C9">
        <w:rPr>
          <w:lang w:val="el-GR"/>
        </w:rPr>
        <w:fldChar w:fldCharType="end"/>
      </w:r>
      <w:r w:rsidRPr="00197834">
        <w:rPr>
          <w:lang w:val="el-GR"/>
        </w:rPr>
        <w:t xml:space="preserve"> ως Παράρτημα  αυτής. </w:t>
      </w:r>
    </w:p>
    <w:p w14:paraId="45E8AC95"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0A319E22"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2C8C3533"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6" w:history="1">
        <w:r w:rsidRPr="00821852">
          <w:rPr>
            <w:lang w:val="el-GR"/>
          </w:rPr>
          <w:t>www.promitheus.gov.gr</w:t>
        </w:r>
      </w:hyperlink>
      <w:r w:rsidRPr="00821852">
        <w:rPr>
          <w:lang w:val="el-GR"/>
        </w:rPr>
        <w:t>) του ΟΠΣ ΕΣΗΔΗΣ.</w:t>
      </w:r>
    </w:p>
    <w:p w14:paraId="19E1BDDF" w14:textId="77777777" w:rsidR="00606EF6" w:rsidRPr="00603221" w:rsidRDefault="00606EF6" w:rsidP="00606EF6">
      <w:pPr>
        <w:rPr>
          <w:lang w:val="el-GR"/>
        </w:rPr>
      </w:pPr>
      <w:r w:rsidRPr="00821852">
        <w:rPr>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043DCD69" w14:textId="77777777" w:rsidR="00606EF6" w:rsidRPr="00603221" w:rsidRDefault="00606EF6">
      <w:pPr>
        <w:rPr>
          <w:b/>
          <w:u w:val="single"/>
          <w:lang w:val="el-GR"/>
        </w:rPr>
      </w:pPr>
    </w:p>
    <w:p w14:paraId="51FDEDDD"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159B2462"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7BCF890F" w14:textId="77777777" w:rsidR="00704D1F" w:rsidRPr="00603221" w:rsidRDefault="00704D1F">
      <w:pPr>
        <w:rPr>
          <w:b/>
          <w:u w:val="single"/>
          <w:lang w:val="el-GR"/>
        </w:rPr>
      </w:pPr>
    </w:p>
    <w:p w14:paraId="63C9ECE6" w14:textId="77777777"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496624736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603221">
        <w:rPr>
          <w:color w:val="000099"/>
          <w:lang w:val="el-GR"/>
        </w:rPr>
        <w:t xml:space="preserve">ΠΑΡΑΡΤΗΜΑ ΙΙI – ΕΥΡΩΠΑΙΚΟ ΕΝΙΑΙΟ ΕΓΓΡΑΦΟ ΣΥΜΒΑΣΗΣ (ΕΕΕΣ) </w:t>
      </w:r>
      <w:r w:rsidR="006E78FF">
        <w:fldChar w:fldCharType="end"/>
      </w:r>
      <w:r w:rsidRPr="00603221">
        <w:rPr>
          <w:lang w:val="el-GR"/>
        </w:rPr>
        <w:t xml:space="preserve">. </w:t>
      </w:r>
    </w:p>
    <w:p w14:paraId="5492157C"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034F1F66"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0D744E5F"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41EF3C79"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1EFD403"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38A539B4"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5A3743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AAE93A2"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7662A163"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40D6569D"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79C5A46A"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2E417F7A"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21C446A9" w14:textId="77777777" w:rsidR="00FB65FD" w:rsidRPr="00603221" w:rsidRDefault="00FB65FD">
      <w:pPr>
        <w:rPr>
          <w:b/>
          <w:bCs/>
          <w:lang w:val="el-GR"/>
        </w:rPr>
      </w:pPr>
    </w:p>
    <w:p w14:paraId="01D784FC" w14:textId="77777777" w:rsidR="002C7E9A" w:rsidRPr="00603221" w:rsidRDefault="002C7E9A">
      <w:pPr>
        <w:pStyle w:val="4"/>
        <w:rPr>
          <w:rFonts w:cs="Tahoma"/>
          <w:szCs w:val="22"/>
          <w:lang w:val="el-GR"/>
        </w:rPr>
      </w:pPr>
      <w:bookmarkStart w:id="230" w:name="_Toc97194307"/>
      <w:bookmarkStart w:id="231" w:name="_Toc158368202"/>
      <w:r w:rsidRPr="00603221">
        <w:rPr>
          <w:rFonts w:cs="Tahoma"/>
          <w:szCs w:val="22"/>
          <w:lang w:val="el-GR"/>
        </w:rPr>
        <w:lastRenderedPageBreak/>
        <w:t>Τεχνική Προσφορά</w:t>
      </w:r>
      <w:bookmarkEnd w:id="230"/>
      <w:bookmarkEnd w:id="231"/>
      <w:r w:rsidRPr="00603221">
        <w:rPr>
          <w:rFonts w:cs="Tahoma"/>
          <w:szCs w:val="22"/>
          <w:lang w:val="el-GR"/>
        </w:rPr>
        <w:t xml:space="preserve"> </w:t>
      </w:r>
      <w:r w:rsidR="00E1337D" w:rsidRPr="00603221">
        <w:rPr>
          <w:rFonts w:cs="Tahoma"/>
          <w:szCs w:val="22"/>
          <w:lang w:val="el-GR"/>
        </w:rPr>
        <w:t xml:space="preserve"> </w:t>
      </w:r>
    </w:p>
    <w:p w14:paraId="441564E1" w14:textId="77777777"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1816C9">
        <w:rPr>
          <w:lang w:val="el-GR"/>
        </w:rPr>
        <w:fldChar w:fldCharType="begin"/>
      </w:r>
      <w:r w:rsidR="006712BB">
        <w:rPr>
          <w:lang w:val="el-GR"/>
        </w:rPr>
        <w:instrText xml:space="preserve"> REF _Ref496625830 \h </w:instrText>
      </w:r>
      <w:r w:rsidR="001816C9">
        <w:rPr>
          <w:lang w:val="el-GR"/>
        </w:rPr>
      </w:r>
      <w:r w:rsidR="001816C9">
        <w:rPr>
          <w:lang w:val="el-GR"/>
        </w:rPr>
        <w:fldChar w:fldCharType="separate"/>
      </w:r>
      <w:r w:rsidR="00392376" w:rsidRPr="00603221">
        <w:rPr>
          <w:lang w:val="el-GR"/>
        </w:rPr>
        <w:t>ΠΑΡΑΡΤΗΜΑ Ι – Αναλυτική Περιγραφή Φυσικού και Οικονομικού Αντικειμένου της Σύμβασης</w:t>
      </w:r>
      <w:r w:rsidR="001816C9">
        <w:rPr>
          <w:lang w:val="el-GR"/>
        </w:rPr>
        <w:fldChar w:fldCharType="end"/>
      </w:r>
      <w:r w:rsidRPr="00603221">
        <w:rPr>
          <w:lang w:val="el-GR"/>
        </w:rPr>
        <w:t xml:space="preserve">  &amp;</w:t>
      </w:r>
      <w:r w:rsidR="00827CEF">
        <w:rPr>
          <w:lang w:val="el-GR"/>
        </w:rPr>
        <w:t xml:space="preserve"> </w:t>
      </w:r>
      <w:r w:rsidR="001816C9">
        <w:rPr>
          <w:lang w:val="el-GR"/>
        </w:rPr>
        <w:fldChar w:fldCharType="begin"/>
      </w:r>
      <w:r w:rsidR="006712BB">
        <w:rPr>
          <w:lang w:val="el-GR"/>
        </w:rPr>
        <w:instrText xml:space="preserve"> REF _Ref40980421 \h </w:instrText>
      </w:r>
      <w:r w:rsidR="001816C9">
        <w:rPr>
          <w:lang w:val="el-GR"/>
        </w:rPr>
      </w:r>
      <w:r w:rsidR="001816C9">
        <w:rPr>
          <w:lang w:val="el-GR"/>
        </w:rPr>
        <w:fldChar w:fldCharType="separate"/>
      </w:r>
      <w:r w:rsidR="00392376" w:rsidRPr="00603221">
        <w:rPr>
          <w:lang w:val="el-GR"/>
        </w:rPr>
        <w:t>ΠΑΡΑΡΤΗΜΑ ΙΙ – Πίνακες Συμμόρφωσης</w:t>
      </w:r>
      <w:r w:rsidR="001816C9">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3CBE176" w14:textId="77777777"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1816C9">
        <w:rPr>
          <w:highlight w:val="magenta"/>
          <w:lang w:val="el-GR"/>
        </w:rPr>
        <w:fldChar w:fldCharType="begin"/>
      </w:r>
      <w:r w:rsidR="007D2CC2">
        <w:rPr>
          <w:highlight w:val="magenta"/>
          <w:lang w:val="el-GR"/>
        </w:rPr>
        <w:instrText xml:space="preserve"> REF _Ref40980475 \h </w:instrText>
      </w:r>
      <w:r w:rsidR="001816C9">
        <w:rPr>
          <w:highlight w:val="magenta"/>
          <w:lang w:val="el-GR"/>
        </w:rPr>
      </w:r>
      <w:r w:rsidR="001816C9">
        <w:rPr>
          <w:highlight w:val="magenta"/>
          <w:lang w:val="el-GR"/>
        </w:rPr>
        <w:fldChar w:fldCharType="separate"/>
      </w:r>
      <w:r w:rsidR="00392376" w:rsidRPr="00392376">
        <w:rPr>
          <w:lang w:val="el-GR"/>
        </w:rPr>
        <w:t xml:space="preserve">ΠΑΡΑΡΤΗΜΑ </w:t>
      </w:r>
      <w:r w:rsidR="00392376" w:rsidRPr="00603221">
        <w:t>V</w:t>
      </w:r>
      <w:r w:rsidR="00392376" w:rsidRPr="00392376">
        <w:rPr>
          <w:lang w:val="el-GR"/>
        </w:rPr>
        <w:t xml:space="preserve"> – Υπόδειγμα Τεχνικής Προσφοράς</w:t>
      </w:r>
      <w:r w:rsidR="001816C9">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13DA8033" w:rsidRPr="00603221">
        <w:rPr>
          <w:lang w:val="el-GR"/>
        </w:rPr>
        <w:t xml:space="preserve"> </w:t>
      </w:r>
      <w:r w:rsidR="003A206A" w:rsidRPr="00603221">
        <w:rPr>
          <w:u w:val="single"/>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F952E8E" w14:textId="77777777" w:rsidR="008338F0" w:rsidRPr="00603221" w:rsidRDefault="008338F0" w:rsidP="007A3AC0">
      <w:pPr>
        <w:rPr>
          <w:lang w:val="el-GR"/>
        </w:rPr>
      </w:pPr>
    </w:p>
    <w:p w14:paraId="5927CA63" w14:textId="7627093D" w:rsidR="008338F0" w:rsidRPr="00603221" w:rsidRDefault="002C13F7" w:rsidP="005A1609">
      <w:pPr>
        <w:pStyle w:val="3"/>
        <w:ind w:left="709" w:hanging="709"/>
        <w:rPr>
          <w:lang w:val="el-GR"/>
        </w:rPr>
      </w:pPr>
      <w:bookmarkStart w:id="232" w:name="_Ref496542376"/>
      <w:bookmarkStart w:id="233" w:name="_Toc97194308"/>
      <w:bookmarkStart w:id="234" w:name="_Toc97194439"/>
      <w:bookmarkStart w:id="235" w:name="_Toc158368203"/>
      <w:r>
        <w:rPr>
          <w:lang w:val="el-GR"/>
        </w:rPr>
        <w:t xml:space="preserve">2.4.4 </w:t>
      </w:r>
      <w:r w:rsidR="003355E7" w:rsidRPr="00603221">
        <w:rPr>
          <w:lang w:val="el-GR"/>
        </w:rPr>
        <w:t>Περιεχόμενα Φακέλου «Οικονομική Προσφορά» / Τρόπος σύνταξης και υποβολής οικονομικών προσφορών</w:t>
      </w:r>
      <w:bookmarkEnd w:id="232"/>
      <w:bookmarkEnd w:id="233"/>
      <w:bookmarkEnd w:id="234"/>
      <w:bookmarkEnd w:id="235"/>
    </w:p>
    <w:p w14:paraId="668C18C5" w14:textId="77777777" w:rsidR="001E3C20" w:rsidRPr="00603221" w:rsidRDefault="001E3C20" w:rsidP="00422D27">
      <w:pPr>
        <w:autoSpaceDE w:val="0"/>
        <w:autoSpaceDN w:val="0"/>
        <w:adjustRightInd w:val="0"/>
        <w:spacing w:after="0" w:line="276" w:lineRule="auto"/>
        <w:rPr>
          <w:lang w:val="el-GR"/>
        </w:rPr>
      </w:pPr>
    </w:p>
    <w:p w14:paraId="279F317B" w14:textId="77777777"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1816C9">
        <w:rPr>
          <w:lang w:val="el-GR" w:eastAsia="el-GR"/>
        </w:rPr>
        <w:fldChar w:fldCharType="begin"/>
      </w:r>
      <w:r w:rsidR="007D2CC2">
        <w:rPr>
          <w:lang w:val="el-GR" w:eastAsia="el-GR"/>
        </w:rPr>
        <w:instrText xml:space="preserve"> REF _Ref40980548 \h </w:instrText>
      </w:r>
      <w:r w:rsidR="001816C9">
        <w:rPr>
          <w:lang w:val="el-GR" w:eastAsia="el-GR"/>
        </w:rPr>
      </w:r>
      <w:r w:rsidR="001816C9">
        <w:rPr>
          <w:lang w:val="el-GR" w:eastAsia="el-GR"/>
        </w:rPr>
        <w:fldChar w:fldCharType="separate"/>
      </w:r>
      <w:r w:rsidR="00392376" w:rsidRPr="00603221">
        <w:rPr>
          <w:lang w:val="el-GR"/>
        </w:rPr>
        <w:t xml:space="preserve">ΠΑΡΑΡΤΗΜΑ </w:t>
      </w:r>
      <w:r w:rsidR="00392376" w:rsidRPr="00603221">
        <w:t>VI</w:t>
      </w:r>
      <w:r w:rsidR="00392376" w:rsidRPr="00603221">
        <w:rPr>
          <w:lang w:val="el-GR"/>
        </w:rPr>
        <w:t xml:space="preserve"> – Υπόδειγμα Οικονομικής Προσφοράς</w:t>
      </w:r>
      <w:r w:rsidR="001816C9">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213A1573" w14:textId="77777777" w:rsidR="001E3C20" w:rsidRPr="00603221" w:rsidRDefault="001E3C20" w:rsidP="001E3C20">
      <w:pPr>
        <w:suppressAutoHyphens w:val="0"/>
        <w:autoSpaceDE w:val="0"/>
        <w:autoSpaceDN w:val="0"/>
        <w:adjustRightInd w:val="0"/>
        <w:spacing w:after="0"/>
        <w:jc w:val="left"/>
        <w:rPr>
          <w:lang w:val="el-GR" w:eastAsia="el-GR"/>
        </w:rPr>
      </w:pPr>
    </w:p>
    <w:p w14:paraId="4C55A77B"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0D06F733" w14:textId="77777777" w:rsidR="008338F0" w:rsidRPr="00603221" w:rsidRDefault="003355E7">
      <w:pPr>
        <w:rPr>
          <w:lang w:val="el-GR"/>
        </w:rPr>
      </w:pPr>
      <w:r w:rsidRPr="53DBD91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53DBD911">
        <w:rPr>
          <w:lang w:val="el-GR" w:eastAsia="el-GR"/>
        </w:rPr>
        <w:t xml:space="preserve"> </w:t>
      </w:r>
      <w:r w:rsidR="001852F3" w:rsidRPr="53DBD911">
        <w:rPr>
          <w:lang w:val="el-GR" w:eastAsia="el-GR"/>
        </w:rPr>
        <w:t xml:space="preserve">της παρούσας. </w:t>
      </w:r>
    </w:p>
    <w:p w14:paraId="5F460703" w14:textId="77777777" w:rsidR="006140AF" w:rsidRDefault="006140AF" w:rsidP="006140AF">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Pr>
          <w:lang w:val="el-GR"/>
        </w:rPr>
        <w:t xml:space="preserve"> ΟΠΕΚΑ (πρώην </w:t>
      </w:r>
      <w:r w:rsidRPr="00603221">
        <w:rPr>
          <w:lang w:val="el-GR"/>
        </w:rPr>
        <w:t>ΟΓΑ</w:t>
      </w:r>
      <w:r>
        <w:rPr>
          <w:lang w:val="el-GR"/>
        </w:rPr>
        <w:t>)</w:t>
      </w:r>
      <w:r w:rsidRPr="00603221">
        <w:rPr>
          <w:lang w:val="el-GR"/>
        </w:rPr>
        <w:t>.</w:t>
      </w:r>
    </w:p>
    <w:p w14:paraId="1C87F3BB" w14:textId="77777777" w:rsidR="008338F0" w:rsidRPr="00603221" w:rsidRDefault="003355E7">
      <w:pPr>
        <w:rPr>
          <w:lang w:val="el-GR"/>
        </w:rPr>
      </w:pPr>
      <w:r w:rsidRPr="53DBD911">
        <w:rPr>
          <w:lang w:val="el-GR"/>
        </w:rPr>
        <w:t>Οι προσφερόμενες τιμές είναι σταθερές καθ’ όλη τη διάρκεια της σύμβασης και δεν αναπροσαρμόζονται</w:t>
      </w:r>
      <w:r w:rsidR="46708924" w:rsidRPr="53DBD911">
        <w:rPr>
          <w:lang w:val="el-GR"/>
        </w:rPr>
        <w:t>.</w:t>
      </w:r>
      <w:r w:rsidRPr="53DBD911">
        <w:rPr>
          <w:lang w:val="el-GR"/>
        </w:rPr>
        <w:t xml:space="preserve"> </w:t>
      </w:r>
    </w:p>
    <w:p w14:paraId="269E0728"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1785422E"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E489E79"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6" w:name="_Hlk67667045"/>
      <w:r w:rsidR="00C25AFF" w:rsidRPr="00C25AFF">
        <w:rPr>
          <w:lang w:val="el-GR"/>
        </w:rPr>
        <w:t>όπως τροποποιήθηκε με το άρθρο 42 του ν. 4782/Α36/9-3-2021</w:t>
      </w:r>
      <w:r w:rsidR="00C25AFF">
        <w:rPr>
          <w:lang w:val="el-GR"/>
        </w:rPr>
        <w:t xml:space="preserve"> </w:t>
      </w:r>
      <w:bookmarkEnd w:id="236"/>
      <w:r w:rsidRPr="00603221">
        <w:rPr>
          <w:lang w:val="el-GR"/>
        </w:rPr>
        <w:t>και</w:t>
      </w:r>
    </w:p>
    <w:p w14:paraId="72F477E6" w14:textId="77777777" w:rsidR="008338F0" w:rsidRPr="00603221" w:rsidRDefault="003355E7">
      <w:pPr>
        <w:rPr>
          <w:lang w:val="el-GR"/>
        </w:rPr>
      </w:pPr>
      <w:r w:rsidRPr="53DBD911">
        <w:rPr>
          <w:lang w:val="el-GR"/>
        </w:rPr>
        <w:t xml:space="preserve">γ) η τιμή υπερβαίνει τον προϋπολογισμό της σύμβασης που καθορίζεται </w:t>
      </w:r>
      <w:r w:rsidR="001852F3" w:rsidRPr="53DBD911">
        <w:rPr>
          <w:lang w:val="el-GR"/>
        </w:rPr>
        <w:t>στην</w:t>
      </w:r>
      <w:r w:rsidR="00E1337D" w:rsidRPr="53DBD911">
        <w:rPr>
          <w:lang w:val="el-GR"/>
        </w:rPr>
        <w:t xml:space="preserve"> </w:t>
      </w:r>
      <w:r w:rsidRPr="53DBD911">
        <w:rPr>
          <w:lang w:val="el-GR"/>
        </w:rPr>
        <w:t xml:space="preserve">παρούσα διακήρυξη. </w:t>
      </w:r>
    </w:p>
    <w:p w14:paraId="27A89AC8" w14:textId="77777777"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496607306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5.1</w:t>
      </w:r>
      <w:r w:rsidR="006E78FF">
        <w:fldChar w:fldCharType="end"/>
      </w:r>
      <w:r w:rsidRPr="00603221">
        <w:rPr>
          <w:lang w:val="el-GR"/>
        </w:rPr>
        <w:t xml:space="preserve"> της παρούσας διακήρυξης.</w:t>
      </w:r>
      <w:r w:rsidRPr="00603221">
        <w:rPr>
          <w:b/>
          <w:bCs/>
          <w:i/>
          <w:iCs/>
          <w:color w:val="5B9BD5"/>
          <w:lang w:val="el-GR"/>
        </w:rPr>
        <w:t xml:space="preserve"> </w:t>
      </w:r>
    </w:p>
    <w:p w14:paraId="0A46B79C" w14:textId="77777777" w:rsidR="00D472F0" w:rsidRPr="00D472F0" w:rsidRDefault="00D472F0">
      <w:pPr>
        <w:rPr>
          <w:lang w:val="el-GR"/>
        </w:rPr>
      </w:pPr>
    </w:p>
    <w:p w14:paraId="55FEA40D" w14:textId="2AB094B5" w:rsidR="008338F0" w:rsidRPr="00603221" w:rsidRDefault="002C13F7" w:rsidP="005A1609">
      <w:pPr>
        <w:pStyle w:val="3"/>
        <w:ind w:left="709" w:hanging="709"/>
        <w:rPr>
          <w:lang w:val="el-GR"/>
        </w:rPr>
      </w:pPr>
      <w:bookmarkStart w:id="237" w:name="_Ref496542395"/>
      <w:bookmarkStart w:id="238" w:name="_Ref496542431"/>
      <w:bookmarkStart w:id="239" w:name="_Toc97194309"/>
      <w:bookmarkStart w:id="240" w:name="_Toc97194440"/>
      <w:bookmarkStart w:id="241" w:name="_Toc158368204"/>
      <w:r>
        <w:rPr>
          <w:lang w:val="el-GR"/>
        </w:rPr>
        <w:t xml:space="preserve">2.4.5 </w:t>
      </w:r>
      <w:r w:rsidR="003355E7" w:rsidRPr="00603221">
        <w:rPr>
          <w:lang w:val="el-GR"/>
        </w:rPr>
        <w:t>Χρόνος ισχύος των προσφορών</w:t>
      </w:r>
      <w:bookmarkEnd w:id="237"/>
      <w:bookmarkEnd w:id="238"/>
      <w:bookmarkEnd w:id="239"/>
      <w:bookmarkEnd w:id="240"/>
      <w:bookmarkEnd w:id="241"/>
      <w:r w:rsidR="00E1337D" w:rsidRPr="00603221">
        <w:rPr>
          <w:lang w:val="el-GR"/>
        </w:rPr>
        <w:t xml:space="preserve"> </w:t>
      </w:r>
    </w:p>
    <w:p w14:paraId="24E87266"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04796735"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40791FEA" w14:textId="77777777" w:rsidR="000527FB" w:rsidRDefault="003355E7" w:rsidP="000527FB">
      <w:pPr>
        <w:rPr>
          <w:lang w:val="el-GR" w:eastAsia="el-GR"/>
        </w:rPr>
      </w:pPr>
      <w:r w:rsidRPr="00603221">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496542081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color w:val="000000"/>
          <w:lang w:val="el-GR"/>
        </w:rPr>
        <w:t>2.2.2</w:t>
      </w:r>
      <w:r w:rsidR="006E78FF">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1CA2EAD"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446D4E15"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2"/>
    <w:p w14:paraId="30594E0E" w14:textId="77777777" w:rsidR="008338F0" w:rsidRPr="00603221" w:rsidRDefault="008338F0">
      <w:pPr>
        <w:rPr>
          <w:lang w:val="el-GR"/>
        </w:rPr>
      </w:pPr>
    </w:p>
    <w:p w14:paraId="6D143212" w14:textId="091A436F" w:rsidR="008338F0" w:rsidRPr="00603221" w:rsidRDefault="002C13F7" w:rsidP="005A1609">
      <w:pPr>
        <w:pStyle w:val="3"/>
        <w:ind w:left="709" w:hanging="709"/>
        <w:rPr>
          <w:lang w:val="el-GR"/>
        </w:rPr>
      </w:pPr>
      <w:bookmarkStart w:id="243" w:name="_Ref67613193"/>
      <w:bookmarkStart w:id="244" w:name="_Toc97194310"/>
      <w:bookmarkStart w:id="245" w:name="_Toc97194441"/>
      <w:bookmarkStart w:id="246" w:name="_Toc158368205"/>
      <w:r>
        <w:rPr>
          <w:lang w:val="el-GR"/>
        </w:rPr>
        <w:t xml:space="preserve">2.4.6 </w:t>
      </w:r>
      <w:r w:rsidR="003355E7" w:rsidRPr="00603221">
        <w:rPr>
          <w:lang w:val="el-GR"/>
        </w:rPr>
        <w:t>Λόγοι απόρριψης προσφορών</w:t>
      </w:r>
      <w:bookmarkEnd w:id="243"/>
      <w:bookmarkEnd w:id="244"/>
      <w:bookmarkEnd w:id="245"/>
      <w:bookmarkEnd w:id="246"/>
    </w:p>
    <w:p w14:paraId="3AD1C537" w14:textId="77777777" w:rsidR="00D6202B" w:rsidRPr="00631F64" w:rsidRDefault="00D6202B" w:rsidP="00DE6525">
      <w:pPr>
        <w:rPr>
          <w:lang w:val="el-GR"/>
        </w:rPr>
      </w:pPr>
    </w:p>
    <w:p w14:paraId="1C879F62"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9FA2242" w14:textId="77777777"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496542253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2.4.1</w:t>
      </w:r>
      <w:r w:rsidR="006E78FF">
        <w:fldChar w:fldCharType="end"/>
      </w:r>
      <w:r w:rsidR="00DE6525" w:rsidRPr="00603221">
        <w:rPr>
          <w:lang w:val="el-GR"/>
        </w:rPr>
        <w:t xml:space="preserve"> (Γενικοί όροι υποβολής προσφορών),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496542299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2.4.2</w:t>
      </w:r>
      <w:r w:rsidR="006E78FF">
        <w:fldChar w:fldCharType="end"/>
      </w:r>
      <w:r w:rsidR="00DE6525" w:rsidRPr="00603221">
        <w:rPr>
          <w:lang w:val="el-GR"/>
        </w:rPr>
        <w:t xml:space="preserve"> (Χρόνος και τρόπος υποβολής προσφορών),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496542340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2.4.3</w:t>
      </w:r>
      <w:r w:rsidR="006E78FF">
        <w:fldChar w:fldCharType="end"/>
      </w:r>
      <w:r w:rsidR="00DE6525" w:rsidRPr="00603221">
        <w:rPr>
          <w:lang w:val="el-GR"/>
        </w:rPr>
        <w:t xml:space="preserve"> (Περιεχόμενο φακέλων δικαιολογητικών συμμετοχής, τεχνικής προσφοράς),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496542376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2.4.4</w:t>
      </w:r>
      <w:r w:rsidR="006E78FF">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496542395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2.4.5</w:t>
      </w:r>
      <w:r w:rsidR="006E78FF">
        <w:fldChar w:fldCharType="end"/>
      </w:r>
      <w:r w:rsidR="00DE6525" w:rsidRPr="00603221">
        <w:rPr>
          <w:lang w:val="el-GR"/>
        </w:rPr>
        <w:t xml:space="preserve"> (Χρόνος ισχύος προσφορών),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496542534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3.1</w:t>
      </w:r>
      <w:r w:rsidR="006E78FF">
        <w:fldChar w:fldCharType="end"/>
      </w:r>
      <w:r w:rsidR="00DE6525" w:rsidRPr="00603221">
        <w:rPr>
          <w:lang w:val="el-GR"/>
        </w:rPr>
        <w:t xml:space="preserve"> (Αποσφράγιση και αξιολόγηση προσφορών),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496542592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3.2</w:t>
      </w:r>
      <w:r w:rsidR="006E78FF">
        <w:fldChar w:fldCharType="end"/>
      </w:r>
      <w:r w:rsidR="00DE6525" w:rsidRPr="00603221">
        <w:rPr>
          <w:lang w:val="el-GR"/>
        </w:rPr>
        <w:t xml:space="preserve"> (Πρόσκληση υποβολής δικαιολογητικών προσωρινού αναδόχου) της παρούσας,</w:t>
      </w:r>
    </w:p>
    <w:p w14:paraId="2C010589" w14:textId="77777777" w:rsidR="00DE6525" w:rsidRDefault="00DE6525" w:rsidP="53DBD911">
      <w:pPr>
        <w:pStyle w:val="aff"/>
        <w:numPr>
          <w:ilvl w:val="0"/>
          <w:numId w:val="26"/>
        </w:numPr>
        <w:spacing w:before="120"/>
        <w:ind w:left="284" w:hanging="142"/>
        <w:rPr>
          <w:lang w:val="el-GR"/>
        </w:rPr>
      </w:pPr>
      <w:r w:rsidRPr="53DBD911">
        <w:rPr>
          <w:lang w:val="el-GR"/>
        </w:rPr>
        <w:t xml:space="preserve">η οποία περιέχει </w:t>
      </w:r>
      <w:r w:rsidR="00854F57" w:rsidRPr="53DBD911">
        <w:rPr>
          <w:lang w:val="el-GR"/>
        </w:rPr>
        <w:t xml:space="preserve">ατελείς, ελλιπείς, ασαφείς </w:t>
      </w:r>
      <w:r w:rsidR="00FA03E7" w:rsidRPr="53DBD911">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3E3E1E27" w14:textId="77777777" w:rsidR="00A334BA" w:rsidRPr="00821852" w:rsidRDefault="00A334BA" w:rsidP="00821852">
      <w:pPr>
        <w:spacing w:before="120"/>
        <w:rPr>
          <w:lang w:val="el-GR"/>
        </w:rPr>
      </w:pPr>
    </w:p>
    <w:p w14:paraId="70179FA6"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496542486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3.1.1</w:t>
      </w:r>
      <w:r w:rsidR="006E78FF">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55548935" w14:textId="77777777" w:rsidR="00DE6525" w:rsidRPr="009E58E5" w:rsidRDefault="00DE6525" w:rsidP="53DBD911">
      <w:pPr>
        <w:pStyle w:val="aff"/>
        <w:numPr>
          <w:ilvl w:val="0"/>
          <w:numId w:val="26"/>
        </w:numPr>
        <w:spacing w:before="120"/>
        <w:ind w:left="284" w:hanging="142"/>
        <w:rPr>
          <w:lang w:val="el-GR"/>
        </w:rPr>
      </w:pPr>
      <w:r w:rsidRPr="53DBD911">
        <w:rPr>
          <w:lang w:val="el-GR"/>
        </w:rPr>
        <w:t>η οποία είναι εναλλακτική προσφορά</w:t>
      </w:r>
      <w:r w:rsidR="21D87C90" w:rsidRPr="53DBD911">
        <w:rPr>
          <w:lang w:val="el-GR"/>
        </w:rPr>
        <w:t>,</w:t>
      </w:r>
      <w:r w:rsidR="00433E35" w:rsidRPr="53DBD911">
        <w:rPr>
          <w:lang w:val="el-GR"/>
        </w:rPr>
        <w:t xml:space="preserve"> </w:t>
      </w:r>
    </w:p>
    <w:p w14:paraId="2720914B"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496540586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2.2.3.3</w:t>
      </w:r>
      <w:r w:rsidR="006E78FF">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772B853"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lastRenderedPageBreak/>
        <w:t>η οποία είναι υπό αίρεση,</w:t>
      </w:r>
    </w:p>
    <w:p w14:paraId="771605F7"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22EFCF51"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4F11032"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F0729B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0D89D10"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310E3625"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9400049"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7757B800" w14:textId="77777777" w:rsidR="00957A03" w:rsidRPr="00957A03" w:rsidRDefault="00957A03" w:rsidP="53DBD911">
      <w:pPr>
        <w:pStyle w:val="aff"/>
        <w:numPr>
          <w:ilvl w:val="0"/>
          <w:numId w:val="26"/>
        </w:numPr>
        <w:spacing w:before="120"/>
        <w:ind w:left="284" w:hanging="142"/>
        <w:rPr>
          <w:lang w:val="el-GR"/>
        </w:rPr>
      </w:pPr>
      <w:r w:rsidRPr="53DBD911">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46556E8" w:rsidRPr="53DBD911">
        <w:rPr>
          <w:lang w:val="el-GR"/>
        </w:rPr>
        <w:t>,</w:t>
      </w:r>
    </w:p>
    <w:p w14:paraId="7B3ABCC6"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76903F9" w14:textId="77777777" w:rsidR="00250252" w:rsidRPr="003E1CBC" w:rsidRDefault="00250252" w:rsidP="53DBD911">
      <w:pPr>
        <w:pStyle w:val="aff"/>
        <w:numPr>
          <w:ilvl w:val="0"/>
          <w:numId w:val="26"/>
        </w:numPr>
        <w:spacing w:before="120"/>
        <w:ind w:left="284" w:hanging="142"/>
        <w:rPr>
          <w:lang w:val="el-GR"/>
        </w:rPr>
      </w:pPr>
      <w:r w:rsidRPr="0F69AEB1">
        <w:rPr>
          <w:lang w:val="el-GR"/>
        </w:rPr>
        <w:t xml:space="preserve">της οποίας το συνολικό τίμημα υπερβαίνει τον προϋπολογισμό του Έργου, </w:t>
      </w:r>
    </w:p>
    <w:p w14:paraId="32CA2DAA" w14:textId="03D2B65D" w:rsidR="008338F0" w:rsidRPr="00631F64" w:rsidRDefault="003355E7" w:rsidP="00773FAF">
      <w:pPr>
        <w:pStyle w:val="1"/>
        <w:numPr>
          <w:ilvl w:val="0"/>
          <w:numId w:val="19"/>
        </w:numPr>
        <w:rPr>
          <w:rFonts w:cs="Tahoma"/>
          <w:sz w:val="22"/>
          <w:szCs w:val="22"/>
          <w:lang w:val="el-GR"/>
        </w:rPr>
      </w:pPr>
      <w:bookmarkStart w:id="247" w:name="_Toc97194442"/>
      <w:bookmarkStart w:id="248" w:name="_Toc158368206"/>
      <w:r w:rsidRPr="00631F64">
        <w:rPr>
          <w:rFonts w:cs="Tahoma"/>
          <w:sz w:val="22"/>
          <w:szCs w:val="22"/>
          <w:lang w:val="el-GR"/>
        </w:rPr>
        <w:lastRenderedPageBreak/>
        <w:t>ΔΙΕΝΕΡΓΕΙΑ ΔΙΑΔΙΚΑΣΙΑΣ - ΑΞΙΟΛΟΓΗΣΗ ΠΡΟΣΦΟΡΩΝ</w:t>
      </w:r>
      <w:bookmarkEnd w:id="247"/>
      <w:bookmarkEnd w:id="248"/>
      <w:r w:rsidR="00E1337D" w:rsidRPr="00631F64">
        <w:rPr>
          <w:rFonts w:cs="Tahoma"/>
          <w:sz w:val="22"/>
          <w:szCs w:val="22"/>
          <w:lang w:val="el-GR"/>
        </w:rPr>
        <w:t xml:space="preserve"> </w:t>
      </w:r>
    </w:p>
    <w:p w14:paraId="1146B42B" w14:textId="5BCE04D4" w:rsidR="008338F0" w:rsidRPr="00603221" w:rsidRDefault="003355E7" w:rsidP="003A109E">
      <w:pPr>
        <w:pStyle w:val="2"/>
        <w:rPr>
          <w:rFonts w:cs="Tahoma"/>
          <w:lang w:val="el-GR"/>
        </w:rPr>
      </w:pPr>
      <w:r w:rsidRPr="00603221">
        <w:rPr>
          <w:rFonts w:cs="Tahoma"/>
          <w:lang w:val="el-GR"/>
        </w:rPr>
        <w:tab/>
      </w:r>
      <w:bookmarkStart w:id="249" w:name="_Ref496542534"/>
      <w:bookmarkStart w:id="250" w:name="_Toc97194311"/>
      <w:bookmarkStart w:id="251" w:name="_Toc97194443"/>
      <w:bookmarkStart w:id="252" w:name="_Toc158368207"/>
      <w:r w:rsidR="00EB7095">
        <w:rPr>
          <w:rFonts w:cs="Tahoma"/>
          <w:lang w:val="el-GR"/>
        </w:rPr>
        <w:t xml:space="preserve">3.1 </w:t>
      </w:r>
      <w:r w:rsidRPr="00603221">
        <w:rPr>
          <w:rFonts w:cs="Tahoma"/>
          <w:lang w:val="el-GR"/>
        </w:rPr>
        <w:t>Αποσφράγιση και αξιολόγηση προσφορών</w:t>
      </w:r>
      <w:bookmarkEnd w:id="249"/>
      <w:bookmarkEnd w:id="250"/>
      <w:bookmarkEnd w:id="251"/>
      <w:bookmarkEnd w:id="252"/>
      <w:r w:rsidRPr="00603221">
        <w:rPr>
          <w:rFonts w:cs="Tahoma"/>
          <w:lang w:val="el-GR"/>
        </w:rPr>
        <w:t xml:space="preserve"> </w:t>
      </w:r>
    </w:p>
    <w:p w14:paraId="607A8E31" w14:textId="7BA32CD6" w:rsidR="008338F0" w:rsidRPr="00603221" w:rsidRDefault="00D360F7" w:rsidP="00FA2B14">
      <w:pPr>
        <w:pStyle w:val="3"/>
        <w:ind w:left="1134" w:hanging="992"/>
        <w:rPr>
          <w:lang w:val="el-GR"/>
        </w:rPr>
      </w:pPr>
      <w:bookmarkStart w:id="253" w:name="_Ref496542486"/>
      <w:bookmarkStart w:id="254" w:name="_Toc97194312"/>
      <w:bookmarkStart w:id="255" w:name="_Toc97194444"/>
      <w:bookmarkStart w:id="256" w:name="_Toc158368208"/>
      <w:r>
        <w:rPr>
          <w:lang w:val="el-GR"/>
        </w:rPr>
        <w:t xml:space="preserve">3.1.1 </w:t>
      </w:r>
      <w:r w:rsidR="003355E7" w:rsidRPr="00603221">
        <w:rPr>
          <w:lang w:val="el-GR"/>
        </w:rPr>
        <w:t>Ηλεκτρονική αποσφράγιση προσφορών</w:t>
      </w:r>
      <w:bookmarkEnd w:id="253"/>
      <w:bookmarkEnd w:id="254"/>
      <w:bookmarkEnd w:id="255"/>
      <w:bookmarkEnd w:id="256"/>
    </w:p>
    <w:p w14:paraId="58ADCCF5"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F5238A">
        <w:rPr>
          <w:lang w:val="el-GR"/>
        </w:rPr>
        <w:t xml:space="preserve">, ήτοι η επιτροπή διενέργειας/επιτροπή αξιολόγησης, </w:t>
      </w:r>
      <w:r w:rsidR="00F5238A" w:rsidRPr="00F5238A">
        <w:rPr>
          <w:b/>
          <w:bCs/>
          <w:lang w:val="el-GR"/>
        </w:rPr>
        <w:t>εφεξής</w:t>
      </w:r>
      <w:r w:rsidRPr="00F5238A">
        <w:rPr>
          <w:b/>
          <w:bCs/>
          <w:lang w:val="el-GR"/>
        </w:rPr>
        <w:t xml:space="preserve"> Επιτροπή Διαγωνισμού</w:t>
      </w:r>
      <w:r w:rsidRPr="00603221">
        <w:rPr>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8D0B487" w14:textId="77777777" w:rsidR="00A85B36" w:rsidRPr="00A85B36" w:rsidRDefault="00372DB8" w:rsidP="00A85B36">
      <w:pPr>
        <w:pStyle w:val="aff"/>
        <w:numPr>
          <w:ilvl w:val="0"/>
          <w:numId w:val="4"/>
        </w:numPr>
        <w:rPr>
          <w:lang w:val="el-GR"/>
        </w:rPr>
      </w:pPr>
      <w:r w:rsidRPr="00A85B36">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F72272" w:rsidRPr="00A85B36">
        <w:rPr>
          <w:b/>
          <w:bCs/>
          <w:lang w:val="el-GR"/>
        </w:rPr>
        <w:t>δύο</w:t>
      </w:r>
      <w:r w:rsidRPr="00A85B36">
        <w:rPr>
          <w:b/>
          <w:bCs/>
          <w:lang w:val="el-GR"/>
        </w:rPr>
        <w:t xml:space="preserve"> (</w:t>
      </w:r>
      <w:r w:rsidR="00F72272" w:rsidRPr="00A85B36">
        <w:rPr>
          <w:b/>
          <w:bCs/>
          <w:lang w:val="el-GR"/>
        </w:rPr>
        <w:t>2</w:t>
      </w:r>
      <w:r w:rsidRPr="00A85B36">
        <w:rPr>
          <w:b/>
          <w:bCs/>
          <w:lang w:val="el-GR"/>
        </w:rPr>
        <w:t>) εργάσιμες ημέρες</w:t>
      </w:r>
      <w:r w:rsidRPr="00A85B36">
        <w:rPr>
          <w:lang w:val="el-GR"/>
        </w:rPr>
        <w:t xml:space="preserve"> μετά την καταληκτική ημερομηνία προσφορών ήτοι </w:t>
      </w:r>
      <w:r w:rsidR="00A85B36" w:rsidRPr="00A85B36">
        <w:rPr>
          <w:b/>
          <w:bCs/>
          <w:lang w:val="el-GR"/>
        </w:rPr>
        <w:t>01-03-2024</w:t>
      </w:r>
      <w:r w:rsidR="007C05F4" w:rsidRPr="00A85B36">
        <w:rPr>
          <w:b/>
          <w:bCs/>
          <w:lang w:val="el-GR"/>
        </w:rPr>
        <w:t xml:space="preserve">, </w:t>
      </w:r>
      <w:r w:rsidR="00A85B36" w:rsidRPr="00A85B36">
        <w:rPr>
          <w:lang w:val="el-GR"/>
        </w:rPr>
        <w:t xml:space="preserve">ημέρα </w:t>
      </w:r>
      <w:proofErr w:type="spellStart"/>
      <w:r w:rsidR="00A85B36" w:rsidRPr="00A85B36">
        <w:rPr>
          <w:lang w:val="el-GR"/>
        </w:rPr>
        <w:t>Παρασκεύη</w:t>
      </w:r>
      <w:proofErr w:type="spellEnd"/>
      <w:r w:rsidR="00A85B36" w:rsidRPr="00A85B36">
        <w:rPr>
          <w:lang w:val="el-GR"/>
        </w:rPr>
        <w:t xml:space="preserve"> και ώρα 14:00.</w:t>
      </w:r>
    </w:p>
    <w:p w14:paraId="7F8DBEDF" w14:textId="29AA8D1D" w:rsidR="00372DB8" w:rsidRPr="00A85B36" w:rsidRDefault="00372DB8" w:rsidP="00273BF4">
      <w:pPr>
        <w:widowControl w:val="0"/>
        <w:numPr>
          <w:ilvl w:val="0"/>
          <w:numId w:val="4"/>
        </w:numPr>
        <w:spacing w:after="60"/>
        <w:textAlignment w:val="baseline"/>
        <w:rPr>
          <w:kern w:val="1"/>
          <w:lang w:val="el-GR" w:eastAsia="ar-SA"/>
        </w:rPr>
      </w:pPr>
      <w:r w:rsidRPr="00A85B36">
        <w:rPr>
          <w:kern w:val="1"/>
          <w:lang w:val="el-GR" w:eastAsia="ar-SA"/>
        </w:rPr>
        <w:t xml:space="preserve">Στο στάδιο αυτό τα στοιχεία των προσφορών που αποσφραγίζονται είναι </w:t>
      </w:r>
      <w:proofErr w:type="spellStart"/>
      <w:r w:rsidRPr="00A85B36">
        <w:rPr>
          <w:kern w:val="1"/>
          <w:lang w:val="el-GR" w:eastAsia="ar-SA"/>
        </w:rPr>
        <w:t>προσβάσιμα</w:t>
      </w:r>
      <w:proofErr w:type="spellEnd"/>
      <w:r w:rsidRPr="00A85B36">
        <w:rPr>
          <w:kern w:val="1"/>
          <w:lang w:val="el-GR" w:eastAsia="ar-SA"/>
        </w:rPr>
        <w:t xml:space="preserve"> μόνο στα μέλη της Επιτροπής Διαγωνισμού και την Αναθέτουσα Αρχή.</w:t>
      </w:r>
    </w:p>
    <w:p w14:paraId="7BE08032" w14:textId="77777777" w:rsidR="00032BBA" w:rsidRPr="00032BBA" w:rsidRDefault="00032BBA" w:rsidP="00B23FCC">
      <w:pPr>
        <w:rPr>
          <w:lang w:val="el-GR"/>
        </w:rPr>
      </w:pPr>
    </w:p>
    <w:p w14:paraId="6EA302DC" w14:textId="6AD0AE2B" w:rsidR="008338F0" w:rsidRPr="00603221" w:rsidRDefault="00D360F7" w:rsidP="00FA2B14">
      <w:pPr>
        <w:pStyle w:val="3"/>
        <w:ind w:left="1134" w:hanging="992"/>
        <w:rPr>
          <w:lang w:val="el-GR"/>
        </w:rPr>
      </w:pPr>
      <w:bookmarkStart w:id="257" w:name="_Toc74566885"/>
      <w:bookmarkStart w:id="258" w:name="_Toc74566886"/>
      <w:bookmarkStart w:id="259" w:name="_Toc74566887"/>
      <w:bookmarkStart w:id="260" w:name="_Toc74566888"/>
      <w:bookmarkStart w:id="261" w:name="_Toc74566889"/>
      <w:bookmarkStart w:id="262" w:name="_Toc74566890"/>
      <w:bookmarkStart w:id="263" w:name="_Toc74566891"/>
      <w:bookmarkStart w:id="264" w:name="_Toc74566892"/>
      <w:bookmarkStart w:id="265" w:name="_Ref40981105"/>
      <w:bookmarkStart w:id="266" w:name="_Ref40981122"/>
      <w:bookmarkStart w:id="267" w:name="_Ref40981155"/>
      <w:bookmarkStart w:id="268" w:name="_Toc97194313"/>
      <w:bookmarkStart w:id="269" w:name="_Toc97194445"/>
      <w:bookmarkStart w:id="270" w:name="_Toc158368209"/>
      <w:bookmarkEnd w:id="257"/>
      <w:bookmarkEnd w:id="258"/>
      <w:bookmarkEnd w:id="259"/>
      <w:bookmarkEnd w:id="260"/>
      <w:bookmarkEnd w:id="261"/>
      <w:bookmarkEnd w:id="262"/>
      <w:bookmarkEnd w:id="263"/>
      <w:bookmarkEnd w:id="264"/>
      <w:r>
        <w:rPr>
          <w:lang w:val="el-GR"/>
        </w:rPr>
        <w:t xml:space="preserve">3.1.2 </w:t>
      </w:r>
      <w:r w:rsidR="003355E7" w:rsidRPr="00603221">
        <w:rPr>
          <w:lang w:val="el-GR"/>
        </w:rPr>
        <w:t>Αξιολόγηση προσφορών</w:t>
      </w:r>
      <w:bookmarkEnd w:id="265"/>
      <w:bookmarkEnd w:id="266"/>
      <w:bookmarkEnd w:id="267"/>
      <w:bookmarkEnd w:id="268"/>
      <w:bookmarkEnd w:id="269"/>
      <w:bookmarkEnd w:id="270"/>
    </w:p>
    <w:p w14:paraId="7EB1A622" w14:textId="77777777" w:rsidR="006119DB" w:rsidRDefault="006119DB" w:rsidP="006119DB">
      <w:pPr>
        <w:textAlignment w:val="baseline"/>
        <w:rPr>
          <w:lang w:val="el-GR"/>
        </w:rPr>
      </w:pPr>
      <w:r w:rsidRPr="00821852">
        <w:rPr>
          <w:lang w:val="el-GR"/>
        </w:rPr>
        <w:t xml:space="preserve">Μετά την </w:t>
      </w:r>
      <w:r w:rsidR="00622624">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003F5C11"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19BBB971" w14:textId="77777777" w:rsidR="00E57533" w:rsidRDefault="00E57533" w:rsidP="53DBD911">
      <w:pPr>
        <w:textAlignment w:val="baseline"/>
        <w:rPr>
          <w:rFonts w:eastAsia="Calibri"/>
          <w:i/>
          <w:iCs/>
          <w:color w:val="5B9BD5"/>
          <w:kern w:val="1"/>
          <w:lang w:val="el-GR" w:eastAsia="el-GR"/>
        </w:rPr>
      </w:pPr>
      <w:r>
        <w:rPr>
          <w:kern w:val="1"/>
          <w:lang w:val="el-GR"/>
        </w:rPr>
        <w:t>Ειδικότερα:</w:t>
      </w:r>
    </w:p>
    <w:p w14:paraId="51C5DF8B"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F1DC83F"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497E265"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71D4F76F"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22546C0" w14:textId="77777777" w:rsidR="00372DB8" w:rsidRDefault="00372DB8" w:rsidP="00372DB8">
      <w:pPr>
        <w:suppressAutoHyphens w:val="0"/>
        <w:autoSpaceDE w:val="0"/>
        <w:autoSpaceDN w:val="0"/>
        <w:adjustRightInd w:val="0"/>
        <w:spacing w:after="0"/>
        <w:rPr>
          <w:kern w:val="1"/>
          <w:lang w:val="el-GR"/>
        </w:rPr>
      </w:pPr>
    </w:p>
    <w:p w14:paraId="3B17FD1B"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255C7FB" w14:textId="77777777" w:rsidR="00372DB8" w:rsidRDefault="00372DB8" w:rsidP="00372DB8">
      <w:pPr>
        <w:textAlignment w:val="baseline"/>
        <w:rPr>
          <w:kern w:val="1"/>
          <w:lang w:val="el-GR"/>
        </w:rPr>
      </w:pPr>
    </w:p>
    <w:p w14:paraId="4FE5B37C"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3A238AF1"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009612CD"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185BEE62"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9D4EA04" w14:textId="77777777" w:rsidR="0084517C" w:rsidRPr="0084517C" w:rsidRDefault="0084517C" w:rsidP="00130942">
      <w:pPr>
        <w:textAlignment w:val="baseline"/>
        <w:rPr>
          <w:kern w:val="1"/>
          <w:lang w:val="el-GR" w:eastAsia="el-GR"/>
        </w:rPr>
      </w:pPr>
    </w:p>
    <w:p w14:paraId="18225437"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4E66030A" w:rsidRPr="006B704A">
        <w:rPr>
          <w:lang w:val="el-GR"/>
        </w:rPr>
        <w:t xml:space="preserve"> </w:t>
      </w:r>
      <w:r w:rsidRPr="004F5118">
        <w:rPr>
          <w:color w:val="000000"/>
          <w:shd w:val="clear" w:color="auto" w:fill="FFFFFF"/>
          <w:lang w:val="el-GR"/>
        </w:rPr>
        <w:t>σύμφωνα με όσα προβλέπονται στην παράγραφο 3.4 της παρούσας.</w:t>
      </w:r>
    </w:p>
    <w:p w14:paraId="78057903" w14:textId="77777777" w:rsidR="0084517C" w:rsidRPr="0084517C" w:rsidRDefault="0084517C" w:rsidP="00130942">
      <w:pPr>
        <w:textAlignment w:val="baseline"/>
        <w:rPr>
          <w:kern w:val="1"/>
          <w:lang w:val="el-GR" w:eastAsia="el-GR"/>
        </w:rPr>
      </w:pPr>
    </w:p>
    <w:p w14:paraId="05006509" w14:textId="1EDF9EA3" w:rsidR="008338F0" w:rsidRDefault="003355E7" w:rsidP="003A109E">
      <w:pPr>
        <w:pStyle w:val="2"/>
        <w:rPr>
          <w:rFonts w:cs="Tahoma"/>
          <w:lang w:val="el-GR"/>
        </w:rPr>
      </w:pPr>
      <w:bookmarkStart w:id="271" w:name="__RefHeading___Toc491950129"/>
      <w:bookmarkEnd w:id="271"/>
      <w:r w:rsidRPr="00603221">
        <w:rPr>
          <w:rFonts w:cs="Tahoma"/>
          <w:lang w:val="el-GR"/>
        </w:rPr>
        <w:tab/>
      </w:r>
      <w:bookmarkStart w:id="272" w:name="_Ref496542592"/>
      <w:bookmarkStart w:id="273" w:name="_Ref67613215"/>
      <w:bookmarkStart w:id="274" w:name="_Toc97194314"/>
      <w:bookmarkStart w:id="275" w:name="_Toc97194446"/>
      <w:bookmarkStart w:id="276" w:name="_Toc158368210"/>
      <w:r w:rsidR="00DD4609">
        <w:rPr>
          <w:rFonts w:cs="Tahoma"/>
          <w:lang w:val="el-GR"/>
        </w:rPr>
        <w:t xml:space="preserve">3.2 </w:t>
      </w:r>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2"/>
      <w:r w:rsidR="00BB3801" w:rsidRPr="00603221">
        <w:rPr>
          <w:rFonts w:cs="Tahoma"/>
          <w:lang w:val="el-GR"/>
        </w:rPr>
        <w:t>προσωρινού αναδόχου</w:t>
      </w:r>
      <w:bookmarkEnd w:id="273"/>
      <w:bookmarkEnd w:id="274"/>
      <w:bookmarkEnd w:id="275"/>
      <w:bookmarkEnd w:id="276"/>
      <w:r w:rsidR="00BB3801" w:rsidRPr="00603221">
        <w:rPr>
          <w:rFonts w:cs="Tahoma"/>
          <w:lang w:val="el-GR"/>
        </w:rPr>
        <w:t xml:space="preserve"> </w:t>
      </w:r>
    </w:p>
    <w:p w14:paraId="7B30CC94" w14:textId="39B860C0"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w:t>
      </w:r>
      <w:r w:rsidR="00130942" w:rsidRPr="00CE73AA">
        <w:rPr>
          <w:lang w:val="el-GR" w:eastAsia="ar-SA"/>
        </w:rPr>
        <w:lastRenderedPageBreak/>
        <w:t>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A254074"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22267131"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7D1307B"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6F3DA3B1"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ABDA24E"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8085E7B"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41D6DDA"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780BFD83"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098911"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w:t>
      </w:r>
      <w:r w:rsidRPr="00CE73AA">
        <w:rPr>
          <w:lang w:val="el-GR" w:eastAsia="ar-SA"/>
        </w:rPr>
        <w:lastRenderedPageBreak/>
        <w:t>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2BDC4265"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BEBE1DA"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34434C5"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4AA95BD5"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E34D44B"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2BC119E3" w14:textId="77777777" w:rsidR="006119DB" w:rsidRPr="006119DB" w:rsidRDefault="006119DB" w:rsidP="00821852">
      <w:pPr>
        <w:rPr>
          <w:lang w:val="el-GR"/>
        </w:rPr>
      </w:pPr>
    </w:p>
    <w:p w14:paraId="2A0AEEBC" w14:textId="558DCE85" w:rsidR="008338F0" w:rsidRDefault="00DD4609" w:rsidP="003A109E">
      <w:pPr>
        <w:pStyle w:val="2"/>
        <w:rPr>
          <w:rFonts w:cs="Tahoma"/>
          <w:lang w:val="el-GR"/>
        </w:rPr>
      </w:pPr>
      <w:bookmarkStart w:id="277" w:name="_Toc74566895"/>
      <w:bookmarkStart w:id="278" w:name="_Toc74566896"/>
      <w:bookmarkStart w:id="279" w:name="_Toc74566897"/>
      <w:bookmarkStart w:id="280" w:name="_Toc74566898"/>
      <w:bookmarkStart w:id="281" w:name="_Toc74566899"/>
      <w:bookmarkStart w:id="282" w:name="_Toc74566900"/>
      <w:bookmarkStart w:id="283" w:name="_Toc74566901"/>
      <w:bookmarkStart w:id="284" w:name="_Toc74566902"/>
      <w:bookmarkStart w:id="285" w:name="_Toc74566903"/>
      <w:bookmarkStart w:id="286" w:name="_Toc74566904"/>
      <w:bookmarkStart w:id="287" w:name="_Toc74566905"/>
      <w:bookmarkStart w:id="288" w:name="_Toc74566906"/>
      <w:bookmarkStart w:id="289" w:name="_Toc74566907"/>
      <w:bookmarkStart w:id="290" w:name="_Toc74566908"/>
      <w:bookmarkStart w:id="291" w:name="_Toc74566909"/>
      <w:bookmarkStart w:id="292" w:name="_Toc74566910"/>
      <w:bookmarkStart w:id="293" w:name="_Toc74566911"/>
      <w:bookmarkStart w:id="294" w:name="_Toc74566912"/>
      <w:bookmarkStart w:id="295" w:name="_Toc74566913"/>
      <w:bookmarkStart w:id="296" w:name="_Toc74566914"/>
      <w:bookmarkStart w:id="297" w:name="_Toc158368211"/>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rFonts w:cs="Tahoma"/>
          <w:lang w:val="el-GR"/>
        </w:rPr>
        <w:t>3.3</w:t>
      </w:r>
      <w:r w:rsidR="003355E7" w:rsidRPr="00603221">
        <w:rPr>
          <w:rFonts w:cs="Tahoma"/>
          <w:lang w:val="el-GR"/>
        </w:rPr>
        <w:tab/>
      </w:r>
      <w:bookmarkStart w:id="298" w:name="_Toc97194315"/>
      <w:bookmarkStart w:id="299" w:name="_Toc97194447"/>
      <w:bookmarkStart w:id="300" w:name="_Ref113958813"/>
      <w:bookmarkStart w:id="301" w:name="_Ref113958825"/>
      <w:bookmarkStart w:id="302" w:name="_Ref113958826"/>
      <w:r w:rsidR="003355E7" w:rsidRPr="00603221">
        <w:rPr>
          <w:rFonts w:cs="Tahoma"/>
          <w:lang w:val="el-GR"/>
        </w:rPr>
        <w:t>Κατακύρωση - σύναψη σύμβασης</w:t>
      </w:r>
      <w:bookmarkEnd w:id="298"/>
      <w:bookmarkEnd w:id="299"/>
      <w:bookmarkEnd w:id="300"/>
      <w:bookmarkEnd w:id="301"/>
      <w:bookmarkEnd w:id="302"/>
      <w:bookmarkEnd w:id="297"/>
      <w:r w:rsidR="003355E7" w:rsidRPr="00603221">
        <w:rPr>
          <w:rFonts w:cs="Tahoma"/>
          <w:lang w:val="el-GR"/>
        </w:rPr>
        <w:t xml:space="preserve"> </w:t>
      </w:r>
    </w:p>
    <w:p w14:paraId="007570E7"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3478EFC9"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E93CFC2"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27960D5F"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428BC712"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0760DFA9" w14:textId="481AF011"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lastRenderedPageBreak/>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r w:rsidR="0029434B" w:rsidRPr="0029434B">
        <w:rPr>
          <w:lang w:val="el-GR"/>
        </w:rPr>
        <w:t xml:space="preserve"> </w:t>
      </w:r>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2A711795"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4FA28A04"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2995A1F5"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C72FA0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1F00B49"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40EDB07C"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9984B07" w14:textId="77777777" w:rsidR="006119DB" w:rsidRPr="006119DB" w:rsidRDefault="006119DB" w:rsidP="00821852">
      <w:pPr>
        <w:rPr>
          <w:lang w:val="el-GR"/>
        </w:rPr>
      </w:pPr>
    </w:p>
    <w:p w14:paraId="62833E68" w14:textId="10E5C3CE" w:rsidR="008338F0" w:rsidRPr="00603221" w:rsidRDefault="00DD4609" w:rsidP="003A109E">
      <w:pPr>
        <w:pStyle w:val="2"/>
        <w:rPr>
          <w:rFonts w:cs="Tahoma"/>
          <w:lang w:val="el-GR"/>
        </w:rPr>
      </w:pPr>
      <w:bookmarkStart w:id="303" w:name="_Toc74566916"/>
      <w:bookmarkStart w:id="304" w:name="_Toc74566917"/>
      <w:bookmarkStart w:id="305" w:name="_Toc74566918"/>
      <w:bookmarkStart w:id="306" w:name="_Toc74566919"/>
      <w:bookmarkStart w:id="307" w:name="_Toc74566920"/>
      <w:bookmarkStart w:id="308" w:name="_Toc74566921"/>
      <w:bookmarkStart w:id="309" w:name="_Toc74566922"/>
      <w:bookmarkStart w:id="310" w:name="_Toc74566923"/>
      <w:bookmarkStart w:id="311" w:name="_Toc74566924"/>
      <w:bookmarkStart w:id="312" w:name="_Toc74566925"/>
      <w:bookmarkStart w:id="313" w:name="_Toc74566926"/>
      <w:bookmarkStart w:id="314" w:name="_Προδικαστικές_Προσφυγές_-"/>
      <w:bookmarkStart w:id="315" w:name="_Toc97194316"/>
      <w:bookmarkStart w:id="316" w:name="_Toc97194448"/>
      <w:bookmarkStart w:id="317" w:name="_Toc158368212"/>
      <w:bookmarkStart w:id="318" w:name="_Ref496542648"/>
      <w:bookmarkStart w:id="319" w:name="_Ref496542669"/>
      <w:bookmarkEnd w:id="303"/>
      <w:bookmarkEnd w:id="304"/>
      <w:bookmarkEnd w:id="305"/>
      <w:bookmarkEnd w:id="306"/>
      <w:bookmarkEnd w:id="307"/>
      <w:bookmarkEnd w:id="308"/>
      <w:bookmarkEnd w:id="309"/>
      <w:bookmarkEnd w:id="310"/>
      <w:bookmarkEnd w:id="311"/>
      <w:bookmarkEnd w:id="312"/>
      <w:bookmarkEnd w:id="313"/>
      <w:bookmarkEnd w:id="314"/>
      <w:r>
        <w:rPr>
          <w:rFonts w:cs="Tahoma"/>
          <w:lang w:val="el-GR"/>
        </w:rPr>
        <w:t xml:space="preserve">3.4 </w:t>
      </w:r>
      <w:r w:rsidR="003355E7"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5"/>
      <w:bookmarkEnd w:id="316"/>
      <w:bookmarkEnd w:id="317"/>
      <w:r w:rsidR="005B1D5A" w:rsidRPr="005B1D5A" w:rsidDel="005B1D5A">
        <w:rPr>
          <w:rFonts w:cs="Tahoma"/>
          <w:lang w:val="el-GR"/>
        </w:rPr>
        <w:t xml:space="preserve"> </w:t>
      </w:r>
      <w:bookmarkEnd w:id="318"/>
      <w:bookmarkEnd w:id="319"/>
      <w:r w:rsidR="003355E7" w:rsidRPr="00603221">
        <w:rPr>
          <w:rFonts w:cs="Tahoma"/>
          <w:lang w:val="el-GR"/>
        </w:rPr>
        <w:t xml:space="preserve"> </w:t>
      </w:r>
    </w:p>
    <w:p w14:paraId="5FFE0727" w14:textId="77777777" w:rsidR="005B1D5A" w:rsidRPr="00020B6A" w:rsidRDefault="005B1D5A" w:rsidP="005B1D5A">
      <w:pPr>
        <w:rPr>
          <w:color w:val="000000"/>
          <w:lang w:val="el-GR"/>
        </w:rPr>
      </w:pPr>
      <w:r w:rsidRPr="0F69AEB1">
        <w:rPr>
          <w:color w:val="000000" w:themeColor="text1"/>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F69AEB1">
        <w:rPr>
          <w:color w:val="000000" w:themeColor="text1"/>
          <w:lang w:val="el-GR"/>
        </w:rPr>
        <w:t>ενωσιακής</w:t>
      </w:r>
      <w:proofErr w:type="spellEnd"/>
      <w:r w:rsidRPr="0F69AEB1">
        <w:rPr>
          <w:color w:val="000000" w:themeColor="text1"/>
          <w:lang w:val="el-GR"/>
        </w:rPr>
        <w:t xml:space="preserve"> ή εσωτερικής νομοθεσίας στον τομέα των δημοσίων συμβάσεων, έχει δικαίωμα να προσφύγει στην </w:t>
      </w:r>
      <w:r w:rsidR="00D246C2" w:rsidRPr="0F69AEB1">
        <w:rPr>
          <w:lang w:val="el-GR"/>
        </w:rPr>
        <w:t>Ενιαία Αρχή Δημοσίων Συμβάσεων (</w:t>
      </w:r>
      <w:r w:rsidR="00602A33" w:rsidRPr="0F69AEB1">
        <w:rPr>
          <w:lang w:val="el-GR"/>
        </w:rPr>
        <w:t>Ε.Α.ΔΗ.ΣΥ.</w:t>
      </w:r>
      <w:r w:rsidR="00D246C2" w:rsidRPr="0F69AEB1">
        <w:rPr>
          <w:lang w:val="el-GR"/>
        </w:rPr>
        <w:t>)</w:t>
      </w:r>
      <w:r w:rsidRPr="0F69AEB1">
        <w:rPr>
          <w:color w:val="000000" w:themeColor="text1"/>
          <w:lang w:val="el-GR"/>
        </w:rPr>
        <w:t xml:space="preserve">, σύμφωνα με τα ειδικότερα οριζόμενα στα άρθρα 345 </w:t>
      </w:r>
      <w:proofErr w:type="spellStart"/>
      <w:r w:rsidRPr="0F69AEB1">
        <w:rPr>
          <w:color w:val="000000" w:themeColor="text1"/>
          <w:lang w:val="el-GR"/>
        </w:rPr>
        <w:t>επ</w:t>
      </w:r>
      <w:proofErr w:type="spellEnd"/>
      <w:r w:rsidRPr="0F69AEB1">
        <w:rPr>
          <w:color w:val="000000" w:themeColor="text1"/>
          <w:lang w:val="el-GR"/>
        </w:rPr>
        <w:t xml:space="preserve">. ν. 4412/2016 και 1 </w:t>
      </w:r>
      <w:proofErr w:type="spellStart"/>
      <w:r w:rsidRPr="0F69AEB1">
        <w:rPr>
          <w:color w:val="000000" w:themeColor="text1"/>
          <w:lang w:val="el-GR"/>
        </w:rPr>
        <w:t>επ</w:t>
      </w:r>
      <w:proofErr w:type="spellEnd"/>
      <w:r w:rsidRPr="0F69AEB1">
        <w:rPr>
          <w:color w:val="000000" w:themeColor="text1"/>
          <w:lang w:val="el-GR"/>
        </w:rPr>
        <w:t xml:space="preserve">. </w:t>
      </w:r>
      <w:proofErr w:type="spellStart"/>
      <w:r w:rsidRPr="0F69AEB1">
        <w:rPr>
          <w:color w:val="000000" w:themeColor="text1"/>
          <w:lang w:val="el-GR"/>
        </w:rPr>
        <w:t>π.δ.</w:t>
      </w:r>
      <w:proofErr w:type="spellEnd"/>
      <w:r w:rsidRPr="0F69AEB1">
        <w:rPr>
          <w:color w:val="000000" w:themeColor="text1"/>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F65482C"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B8E9421"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7D58F28" w14:textId="77777777" w:rsidR="005B1D5A" w:rsidRPr="00020B6A" w:rsidRDefault="005B1D5A" w:rsidP="005B1D5A">
      <w:pPr>
        <w:rPr>
          <w:color w:val="000000"/>
          <w:lang w:val="el-GR"/>
        </w:rPr>
      </w:pPr>
      <w:r w:rsidRPr="00020B6A">
        <w:rPr>
          <w:color w:val="000000"/>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26E1AADA"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3A644550" w14:textId="77777777" w:rsidR="005B1D5A" w:rsidRDefault="00E536F5" w:rsidP="005B1D5A">
      <w:pPr>
        <w:rPr>
          <w:color w:val="000000"/>
          <w:lang w:val="el-GR"/>
        </w:rPr>
      </w:pPr>
      <w:r w:rsidRPr="0F69AEB1">
        <w:rPr>
          <w:color w:val="000000" w:themeColor="text1"/>
          <w:lang w:val="el-GR"/>
        </w:rPr>
        <w:t xml:space="preserve"> </w:t>
      </w:r>
      <w:r w:rsidR="005B1D5A" w:rsidRPr="0F69AEB1">
        <w:rPr>
          <w:color w:val="000000" w:themeColor="text1"/>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3C3D8EB"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B65747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7E31721C" w14:textId="77777777" w:rsidR="005B1D5A" w:rsidRPr="00020B6A" w:rsidRDefault="005B1D5A" w:rsidP="005B1D5A">
      <w:pPr>
        <w:rPr>
          <w:color w:val="000000"/>
          <w:lang w:val="el-GR"/>
        </w:rPr>
      </w:pPr>
      <w:r w:rsidRPr="0F69AEB1">
        <w:rPr>
          <w:color w:val="000000" w:themeColor="text1"/>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F69AEB1">
        <w:rPr>
          <w:color w:val="000000" w:themeColor="text1"/>
          <w:lang w:val="el-GR"/>
        </w:rPr>
        <w:t xml:space="preserve"> όπως τροποποιήθηκε με το άρθρο 135 Ν. 4782/2021</w:t>
      </w:r>
      <w:r w:rsidRPr="0F69AEB1">
        <w:rPr>
          <w:color w:val="000000" w:themeColor="text1"/>
          <w:lang w:val="el-GR"/>
        </w:rPr>
        <w:t xml:space="preserve">. Η επιστροφή του </w:t>
      </w:r>
      <w:proofErr w:type="spellStart"/>
      <w:r w:rsidRPr="0F69AEB1">
        <w:rPr>
          <w:color w:val="000000" w:themeColor="text1"/>
          <w:lang w:val="el-GR"/>
        </w:rPr>
        <w:t>παραβόλου</w:t>
      </w:r>
      <w:proofErr w:type="spellEnd"/>
      <w:r w:rsidRPr="0F69AEB1">
        <w:rPr>
          <w:color w:val="000000" w:themeColor="text1"/>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F69AEB1">
        <w:rPr>
          <w:lang w:val="el-GR"/>
        </w:rPr>
        <w:t>Ε.Α.ΔΗ.ΣΥ.</w:t>
      </w:r>
      <w:r w:rsidR="00ED4715" w:rsidRPr="0F69AEB1">
        <w:rPr>
          <w:lang w:val="el-GR"/>
        </w:rPr>
        <w:t xml:space="preserve"> </w:t>
      </w:r>
      <w:r w:rsidRPr="0F69AEB1">
        <w:rPr>
          <w:color w:val="000000" w:themeColor="text1"/>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49F392A2"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204D3170"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C6E4E55" w14:textId="77777777" w:rsidR="005B1D5A" w:rsidRPr="00020B6A" w:rsidRDefault="005B1D5A" w:rsidP="005B1D5A">
      <w:pPr>
        <w:rPr>
          <w:color w:val="000000"/>
          <w:lang w:val="el-GR"/>
        </w:rPr>
      </w:pPr>
      <w:r w:rsidRPr="0F69AEB1">
        <w:rPr>
          <w:color w:val="000000" w:themeColor="text1"/>
          <w:lang w:val="el-GR"/>
        </w:rPr>
        <w:t>Μετά την, κατά τα ως άνω, ηλεκτρονική κατάθεση της προδικαστικής προσφυγής η αναθέτουσα αρχή,</w:t>
      </w:r>
      <w:r w:rsidRPr="0F69AEB1">
        <w:rPr>
          <w:lang w:val="el-GR"/>
        </w:rPr>
        <w:t xml:space="preserve"> </w:t>
      </w:r>
      <w:r w:rsidRPr="0F69AEB1">
        <w:rPr>
          <w:color w:val="000000" w:themeColor="text1"/>
          <w:lang w:val="el-GR"/>
        </w:rPr>
        <w:t xml:space="preserve"> μέσω της λειτουργίας «Επικοινωνία»: </w:t>
      </w:r>
    </w:p>
    <w:p w14:paraId="3EBFF902"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5C08B4E"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6AD176A"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967FC72" w14:textId="77777777" w:rsidR="005B1D5A" w:rsidRPr="00020B6A" w:rsidRDefault="005B1D5A" w:rsidP="005B1D5A">
      <w:pPr>
        <w:rPr>
          <w:color w:val="000000"/>
          <w:lang w:val="el-GR"/>
        </w:rPr>
      </w:pPr>
      <w:r w:rsidRPr="0F69AEB1">
        <w:rPr>
          <w:color w:val="000000" w:themeColor="text1"/>
          <w:lang w:val="el-GR"/>
        </w:rPr>
        <w:lastRenderedPageBreak/>
        <w:t>δ)</w:t>
      </w:r>
      <w:r w:rsidR="509DD15F" w:rsidRPr="0F69AEB1">
        <w:rPr>
          <w:color w:val="000000" w:themeColor="text1"/>
          <w:lang w:val="el-GR"/>
        </w:rPr>
        <w:t xml:space="preserve"> </w:t>
      </w:r>
      <w:r w:rsidRPr="0F69AEB1">
        <w:rPr>
          <w:color w:val="000000" w:themeColor="text1"/>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054C9170" w14:textId="77777777" w:rsidR="005B1D5A" w:rsidRPr="00020B6A" w:rsidRDefault="005B1D5A" w:rsidP="005B1D5A">
      <w:pPr>
        <w:rPr>
          <w:color w:val="000000"/>
          <w:lang w:val="el-GR"/>
        </w:rPr>
      </w:pPr>
      <w:r w:rsidRPr="0F69AEB1">
        <w:rPr>
          <w:color w:val="000000" w:themeColor="text1"/>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65741801"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20" w:name="_Hlk114820631"/>
      <w:r w:rsidR="00ED4715" w:rsidRPr="006B704A">
        <w:rPr>
          <w:lang w:val="el-GR"/>
        </w:rPr>
        <w:t>Ε.Α.ΔΗ.ΣΥ.</w:t>
      </w:r>
      <w:r w:rsidR="006B3489">
        <w:rPr>
          <w:lang w:val="el-GR"/>
        </w:rPr>
        <w:t xml:space="preserve"> </w:t>
      </w:r>
      <w:bookmarkEnd w:id="320"/>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31C9BF8C"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23C627E4"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03F51AFE"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6D19287C"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79330F4F"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6DF4A0D" w14:textId="77777777" w:rsidR="005B1D5A" w:rsidRDefault="005B1D5A" w:rsidP="005B1D5A">
      <w:pPr>
        <w:rPr>
          <w:color w:val="000000"/>
          <w:lang w:val="el-GR"/>
        </w:rPr>
      </w:pPr>
      <w:r w:rsidRPr="00827575">
        <w:rPr>
          <w:color w:val="000000"/>
          <w:lang w:val="el-GR"/>
        </w:rPr>
        <w:t xml:space="preserve"> </w:t>
      </w:r>
    </w:p>
    <w:p w14:paraId="2F28B468"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479DD1E6"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w:t>
      </w:r>
      <w:r w:rsidRPr="007C4E1D">
        <w:rPr>
          <w:color w:val="000000"/>
          <w:lang w:val="el-GR" w:eastAsia="ar-SA"/>
        </w:rPr>
        <w:lastRenderedPageBreak/>
        <w:t xml:space="preserve">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0C8A2F69"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C49943B"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1DC8610B" w14:textId="77777777" w:rsidR="00C90A04" w:rsidRPr="00603221" w:rsidRDefault="00C90A04">
      <w:pPr>
        <w:suppressAutoHyphens w:val="0"/>
        <w:spacing w:after="0"/>
        <w:jc w:val="left"/>
        <w:rPr>
          <w:lang w:val="el-GR"/>
        </w:rPr>
      </w:pPr>
      <w:r w:rsidRPr="00603221">
        <w:rPr>
          <w:lang w:val="el-GR"/>
        </w:rPr>
        <w:br w:type="page"/>
      </w:r>
    </w:p>
    <w:p w14:paraId="2B3FB305" w14:textId="77777777" w:rsidR="00C90A04" w:rsidRPr="00603221" w:rsidRDefault="00C90A04" w:rsidP="00C90A04">
      <w:pPr>
        <w:rPr>
          <w:lang w:val="el-GR"/>
        </w:rPr>
      </w:pPr>
    </w:p>
    <w:p w14:paraId="45C3A05B" w14:textId="76343B3B" w:rsidR="008338F0" w:rsidRPr="00603221" w:rsidRDefault="00DD4609" w:rsidP="003A109E">
      <w:pPr>
        <w:pStyle w:val="2"/>
        <w:rPr>
          <w:rFonts w:cs="Tahoma"/>
          <w:lang w:val="el-GR"/>
        </w:rPr>
      </w:pPr>
      <w:bookmarkStart w:id="321" w:name="_Toc158368213"/>
      <w:r>
        <w:rPr>
          <w:rFonts w:cs="Tahoma"/>
          <w:lang w:val="el-GR"/>
        </w:rPr>
        <w:t>3.5</w:t>
      </w:r>
      <w:r w:rsidR="003355E7" w:rsidRPr="00603221">
        <w:rPr>
          <w:rFonts w:cs="Tahoma"/>
          <w:lang w:val="el-GR"/>
        </w:rPr>
        <w:tab/>
      </w:r>
      <w:bookmarkStart w:id="322" w:name="_Toc97194317"/>
      <w:bookmarkStart w:id="323" w:name="_Toc97194449"/>
      <w:r w:rsidR="003355E7" w:rsidRPr="00603221">
        <w:rPr>
          <w:rFonts w:cs="Tahoma"/>
          <w:lang w:val="el-GR"/>
        </w:rPr>
        <w:t>Ματαίωση Διαδικασίας</w:t>
      </w:r>
      <w:bookmarkEnd w:id="322"/>
      <w:bookmarkEnd w:id="323"/>
      <w:bookmarkEnd w:id="321"/>
    </w:p>
    <w:p w14:paraId="7CEB9F38"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648113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45C95E25"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592D9253" w14:textId="77777777" w:rsidR="00F371B3" w:rsidRPr="00603221" w:rsidRDefault="00F371B3" w:rsidP="00F371B3">
      <w:pPr>
        <w:rPr>
          <w:lang w:val="el-GR"/>
        </w:rPr>
      </w:pPr>
    </w:p>
    <w:p w14:paraId="44534EAC" w14:textId="77777777" w:rsidR="008338F0" w:rsidRPr="00631F64" w:rsidRDefault="003355E7" w:rsidP="00DD4609">
      <w:pPr>
        <w:pStyle w:val="1"/>
        <w:numPr>
          <w:ilvl w:val="0"/>
          <w:numId w:val="19"/>
        </w:numPr>
        <w:rPr>
          <w:rFonts w:cs="Tahoma"/>
          <w:sz w:val="22"/>
          <w:szCs w:val="22"/>
          <w:lang w:val="el-GR"/>
        </w:rPr>
      </w:pPr>
      <w:bookmarkStart w:id="324" w:name="_Toc97194450"/>
      <w:bookmarkStart w:id="325" w:name="_Toc158368214"/>
      <w:r w:rsidRPr="00631F64">
        <w:rPr>
          <w:rFonts w:cs="Tahoma"/>
          <w:sz w:val="22"/>
          <w:szCs w:val="22"/>
          <w:lang w:val="el-GR"/>
        </w:rPr>
        <w:lastRenderedPageBreak/>
        <w:t>ΟΡΟΙ ΕΚΤΕΛΕΣΗΣ ΤΗΣ ΣΥΜΒΑΣΗΣ</w:t>
      </w:r>
      <w:bookmarkEnd w:id="324"/>
      <w:bookmarkEnd w:id="325"/>
      <w:r w:rsidRPr="00631F64">
        <w:rPr>
          <w:rFonts w:cs="Tahoma"/>
          <w:sz w:val="22"/>
          <w:szCs w:val="22"/>
          <w:lang w:val="el-GR"/>
        </w:rPr>
        <w:t xml:space="preserve"> </w:t>
      </w:r>
    </w:p>
    <w:p w14:paraId="4AFDF221" w14:textId="27F5E196" w:rsidR="008338F0" w:rsidRPr="00603221" w:rsidRDefault="00837F46" w:rsidP="003A109E">
      <w:pPr>
        <w:pStyle w:val="2"/>
        <w:rPr>
          <w:rFonts w:cs="Tahoma"/>
          <w:lang w:val="el-GR"/>
        </w:rPr>
      </w:pPr>
      <w:bookmarkStart w:id="326" w:name="_Toc158368215"/>
      <w:r>
        <w:rPr>
          <w:rFonts w:cs="Tahoma"/>
          <w:lang w:val="el-GR"/>
        </w:rPr>
        <w:t>4.1</w:t>
      </w:r>
      <w:r w:rsidR="003355E7" w:rsidRPr="00603221">
        <w:rPr>
          <w:rFonts w:cs="Tahoma"/>
          <w:lang w:val="el-GR"/>
        </w:rPr>
        <w:tab/>
      </w:r>
      <w:bookmarkStart w:id="327" w:name="_Ref496542746"/>
      <w:bookmarkStart w:id="328" w:name="_Toc97194318"/>
      <w:bookmarkStart w:id="329" w:name="_Toc97194451"/>
      <w:r w:rsidR="003355E7" w:rsidRPr="00603221">
        <w:rPr>
          <w:rFonts w:cs="Tahoma"/>
          <w:lang w:val="el-GR"/>
        </w:rPr>
        <w:t>Εγγυήσεις</w:t>
      </w:r>
      <w:r w:rsidR="00E1337D" w:rsidRPr="00603221">
        <w:rPr>
          <w:rFonts w:cs="Tahoma"/>
          <w:lang w:val="el-GR"/>
        </w:rPr>
        <w:t xml:space="preserve"> </w:t>
      </w:r>
      <w:r w:rsidR="003355E7" w:rsidRPr="00603221">
        <w:rPr>
          <w:rFonts w:cs="Tahoma"/>
          <w:lang w:val="el-GR"/>
        </w:rPr>
        <w:t>(καλής εκτέλεσης)</w:t>
      </w:r>
      <w:bookmarkEnd w:id="327"/>
      <w:bookmarkEnd w:id="328"/>
      <w:bookmarkEnd w:id="329"/>
      <w:bookmarkEnd w:id="326"/>
    </w:p>
    <w:p w14:paraId="0B3EA712"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7D9C1129" w14:textId="556234CC"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FE47A0">
        <w:rPr>
          <w:lang w:val="el-GR"/>
        </w:rPr>
        <w:t xml:space="preserve"> </w:t>
      </w:r>
      <w:r w:rsidR="0091560D">
        <w:rPr>
          <w:lang w:val="el-GR"/>
        </w:rPr>
        <w:t>πέντε</w:t>
      </w:r>
      <w:r w:rsidR="0087631A" w:rsidRPr="00B07864">
        <w:rPr>
          <w:lang w:val="el-GR"/>
        </w:rPr>
        <w:t xml:space="preserve"> (</w:t>
      </w:r>
      <w:r w:rsidR="005C3380">
        <w:rPr>
          <w:lang w:val="el-GR"/>
        </w:rPr>
        <w:t>1</w:t>
      </w:r>
      <w:r w:rsidR="0091560D">
        <w:rPr>
          <w:lang w:val="el-GR"/>
        </w:rPr>
        <w:t>5</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0" w:name="_Hlk494198985"/>
      <w:r w:rsidR="00B07864">
        <w:rPr>
          <w:lang w:val="el-GR"/>
        </w:rPr>
        <w:t>.</w:t>
      </w:r>
    </w:p>
    <w:bookmarkEnd w:id="330"/>
    <w:p w14:paraId="674B57DD" w14:textId="77777777" w:rsidR="008338F0" w:rsidRDefault="003355E7" w:rsidP="00B86F1D">
      <w:pPr>
        <w:rPr>
          <w:lang w:val="el-GR"/>
        </w:rPr>
      </w:pPr>
      <w:r w:rsidRPr="0F69AEB1">
        <w:rPr>
          <w:lang w:val="el-GR"/>
        </w:rPr>
        <w:t xml:space="preserve">Η εγγύηση καλής εκτέλεσης, προκειμένου να γίνει αποδεκτή, πρέπει να περιλαμβάνει κατ' ελάχιστον </w:t>
      </w:r>
      <w:r w:rsidR="00921D35" w:rsidRPr="0F69AEB1">
        <w:rPr>
          <w:lang w:val="el-GR"/>
        </w:rPr>
        <w:t xml:space="preserve"> τα αναφερόμενα στην παρ. 12 του άρθρου 72 του ν. 4412/2016 στοιχεία, πλην αυτού της περ. η (βλ. </w:t>
      </w:r>
      <w:r w:rsidRPr="0F69AEB1">
        <w:rPr>
          <w:lang w:val="el-GR"/>
        </w:rPr>
        <w:t xml:space="preserve">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496625091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2.1.5</w:t>
      </w:r>
      <w:r w:rsidR="006E78FF">
        <w:fldChar w:fldCharType="end"/>
      </w:r>
      <w:r w:rsidR="00B765DD" w:rsidRPr="0F69AEB1">
        <w:rPr>
          <w:lang w:val="el-GR"/>
        </w:rPr>
        <w:t xml:space="preserve"> της παρούσας</w:t>
      </w:r>
      <w:r w:rsidR="00921D35" w:rsidRPr="0F69AEB1">
        <w:rPr>
          <w:lang w:val="el-GR"/>
        </w:rPr>
        <w:t xml:space="preserve">) και, επιπλέον, τον τίτλο και τον αριθμό της σχετικής σύμβασης, εφόσον ο τελευταίος είναι γνωστός </w:t>
      </w:r>
      <w:r w:rsidRPr="0F69AEB1">
        <w:rPr>
          <w:lang w:val="el-GR"/>
        </w:rPr>
        <w:t>σύμφων</w:t>
      </w:r>
      <w:r w:rsidR="00921D35" w:rsidRPr="0F69AEB1">
        <w:rPr>
          <w:lang w:val="el-GR"/>
        </w:rPr>
        <w:t>α</w:t>
      </w:r>
      <w:r w:rsidRPr="0F69AEB1">
        <w:rPr>
          <w:lang w:val="el-GR"/>
        </w:rPr>
        <w:t xml:space="preserve"> με το </w:t>
      </w:r>
      <w:r w:rsidR="00C90A04" w:rsidRPr="0F69AEB1">
        <w:rPr>
          <w:lang w:val="el-GR"/>
        </w:rPr>
        <w:t xml:space="preserve">αντίστοιχο </w:t>
      </w:r>
      <w:r w:rsidRPr="0F69AEB1">
        <w:rPr>
          <w:lang w:val="el-GR"/>
        </w:rPr>
        <w:t>υπόδειγμα που περιλαμβάνεται στο</w:t>
      </w:r>
      <w:r w:rsidR="00362CDC" w:rsidRPr="0F69AEB1">
        <w:rPr>
          <w:lang w:val="el-GR"/>
        </w:rPr>
        <w:t xml:space="preserve"> ΠΑΡΑΡΤΗΜΑ VIII – Υποδείγματα Εγγυητικών Επιστολών</w:t>
      </w:r>
      <w:r w:rsidR="008C6F6A" w:rsidRPr="0F69AEB1">
        <w:rPr>
          <w:lang w:val="el-GR"/>
        </w:rPr>
        <w:t xml:space="preserve"> </w:t>
      </w:r>
      <w:r w:rsidRPr="0F69AEB1">
        <w:rPr>
          <w:lang w:val="el-GR"/>
        </w:rPr>
        <w:t>της Διακήρυξης και τα οριζόμενα στο άρθρο 72 του ν. 4412/2016.</w:t>
      </w:r>
    </w:p>
    <w:p w14:paraId="5076B0CC"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74695115"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7587DB5"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8DB2B98"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3B2451D1"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7B639278" w14:textId="77777777" w:rsidR="00976CBB" w:rsidRPr="00603221" w:rsidRDefault="00976CBB" w:rsidP="00417A19">
      <w:pPr>
        <w:suppressAutoHyphens w:val="0"/>
        <w:spacing w:line="276" w:lineRule="auto"/>
        <w:rPr>
          <w:lang w:val="el-GR"/>
        </w:rPr>
      </w:pPr>
    </w:p>
    <w:p w14:paraId="35F6F3BD" w14:textId="2B120C93" w:rsidR="008338F0" w:rsidRPr="00603221" w:rsidRDefault="00837F46" w:rsidP="003A109E">
      <w:pPr>
        <w:pStyle w:val="2"/>
        <w:rPr>
          <w:rFonts w:cs="Tahoma"/>
          <w:lang w:val="el-GR"/>
        </w:rPr>
      </w:pPr>
      <w:bookmarkStart w:id="331" w:name="_Toc158368216"/>
      <w:r>
        <w:rPr>
          <w:rFonts w:cs="Tahoma"/>
          <w:lang w:val="el-GR"/>
        </w:rPr>
        <w:t>4.2</w:t>
      </w:r>
      <w:r w:rsidR="003355E7" w:rsidRPr="00603221">
        <w:rPr>
          <w:rFonts w:cs="Tahoma"/>
          <w:lang w:val="el-GR"/>
        </w:rPr>
        <w:tab/>
      </w:r>
      <w:bookmarkStart w:id="332" w:name="_Toc97194319"/>
      <w:bookmarkStart w:id="333" w:name="_Toc97194452"/>
      <w:r w:rsidR="003355E7" w:rsidRPr="00603221">
        <w:rPr>
          <w:rFonts w:cs="Tahoma"/>
          <w:lang w:val="el-GR"/>
        </w:rPr>
        <w:t>Συμβατικό πλαίσιο – Εφαρμοστέα νομοθεσία</w:t>
      </w:r>
      <w:bookmarkEnd w:id="332"/>
      <w:bookmarkEnd w:id="333"/>
      <w:bookmarkEnd w:id="331"/>
    </w:p>
    <w:p w14:paraId="5DF17419"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2FFC624" w14:textId="72FBF462" w:rsidR="008338F0" w:rsidRPr="00603221" w:rsidRDefault="00837F46" w:rsidP="003A109E">
      <w:pPr>
        <w:pStyle w:val="2"/>
        <w:rPr>
          <w:rFonts w:cs="Tahoma"/>
          <w:lang w:val="el-GR"/>
        </w:rPr>
      </w:pPr>
      <w:bookmarkStart w:id="334" w:name="_Toc158368217"/>
      <w:r>
        <w:rPr>
          <w:rFonts w:cs="Tahoma"/>
          <w:lang w:val="el-GR"/>
        </w:rPr>
        <w:t>4.3</w:t>
      </w:r>
      <w:r w:rsidR="003355E7" w:rsidRPr="00603221">
        <w:rPr>
          <w:rFonts w:cs="Tahoma"/>
          <w:lang w:val="el-GR"/>
        </w:rPr>
        <w:tab/>
      </w:r>
      <w:bookmarkStart w:id="335" w:name="_Ref89075849"/>
      <w:bookmarkStart w:id="336" w:name="_Toc97194320"/>
      <w:bookmarkStart w:id="337" w:name="_Toc97194453"/>
      <w:r w:rsidR="003355E7" w:rsidRPr="00603221">
        <w:rPr>
          <w:rFonts w:cs="Tahoma"/>
          <w:lang w:val="el-GR"/>
        </w:rPr>
        <w:t>Όροι εκτέλεσης της σύμβασης</w:t>
      </w:r>
      <w:bookmarkEnd w:id="335"/>
      <w:bookmarkEnd w:id="336"/>
      <w:bookmarkEnd w:id="337"/>
      <w:bookmarkEnd w:id="334"/>
    </w:p>
    <w:p w14:paraId="79610B7F"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w:t>
      </w:r>
      <w:r w:rsidRPr="00603221">
        <w:rPr>
          <w:lang w:val="el-GR"/>
        </w:rPr>
        <w:lastRenderedPageBreak/>
        <w:t xml:space="preserve">κοινωνικοασφαλιστικού και εργατικού δίκαιο, οι οποίες απαριθμούνται στο Παράρτημα Χ του Προσαρτήματος Α του ν. 4412/2016. </w:t>
      </w:r>
    </w:p>
    <w:p w14:paraId="1B02FEBA"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CF2D526"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E7F9C1"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06550FB"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29E08E5E"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26C2762E" w14:textId="77777777" w:rsidR="006C03D6" w:rsidRPr="00DD50E7" w:rsidRDefault="006C03D6" w:rsidP="006C055E">
      <w:pPr>
        <w:rPr>
          <w:rFonts w:eastAsia="Calibri"/>
          <w:lang w:val="el-GR"/>
        </w:rPr>
      </w:pPr>
      <w:bookmarkStart w:id="338"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1816C9">
        <w:rPr>
          <w:cs/>
          <w:lang w:val="el-GR"/>
        </w:rPr>
        <w:fldChar w:fldCharType="begin"/>
      </w:r>
      <w:r>
        <w:rPr>
          <w:lang w:val="el-GR"/>
        </w:rPr>
        <w:instrText xml:space="preserve"> REF _Ref118477993 \h </w:instrText>
      </w:r>
      <w:r w:rsidR="001816C9">
        <w:rPr>
          <w:cs/>
          <w:lang w:val="el-GR"/>
        </w:rPr>
      </w:r>
      <w:r w:rsidR="001816C9">
        <w:rPr>
          <w:cs/>
          <w:lang w:val="el-GR"/>
        </w:rPr>
        <w:fldChar w:fldCharType="separate"/>
      </w:r>
      <w:r w:rsidR="00392376" w:rsidRPr="00C0415C">
        <w:rPr>
          <w:lang w:val="el-GR"/>
        </w:rPr>
        <w:t>ΠΑΡΑΡΤΗΜΑ</w:t>
      </w:r>
      <w:r w:rsidR="00392376" w:rsidRPr="002A51E1">
        <w:rPr>
          <w:lang w:val="el-GR"/>
        </w:rPr>
        <w:t xml:space="preserve"> </w:t>
      </w:r>
      <w:r w:rsidR="00392376">
        <w:t>X</w:t>
      </w:r>
      <w:r w:rsidR="00392376" w:rsidRPr="002A51E1">
        <w:rPr>
          <w:lang w:val="el-GR"/>
        </w:rPr>
        <w:t xml:space="preserve"> – </w:t>
      </w:r>
      <w:r w:rsidR="00392376">
        <w:rPr>
          <w:lang w:val="el-GR"/>
        </w:rPr>
        <w:t>Ρήτρα Ακεραιότητας</w:t>
      </w:r>
      <w:r w:rsidR="001816C9">
        <w:rPr>
          <w:cs/>
          <w:lang w:val="el-GR"/>
        </w:rPr>
        <w:fldChar w:fldCharType="end"/>
      </w:r>
      <w:r>
        <w:rPr>
          <w:rFonts w:hint="cs"/>
          <w:cs/>
          <w:lang w:val="el-GR"/>
        </w:rPr>
        <w:t>η οποία θα περιληφθεί στη σύμβαση</w:t>
      </w:r>
      <w:bookmarkEnd w:id="338"/>
      <w:r>
        <w:rPr>
          <w:rFonts w:hint="cs"/>
          <w:cs/>
          <w:lang w:val="el-GR"/>
        </w:rPr>
        <w:t>.</w:t>
      </w:r>
    </w:p>
    <w:p w14:paraId="0D3C87E0"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66354296"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3329FF">
        <w:rPr>
          <w:bCs/>
          <w:lang w:val="el-GR"/>
        </w:rPr>
        <w:t>ΚτΠ</w:t>
      </w:r>
      <w:proofErr w:type="spellEnd"/>
      <w:r w:rsidR="001B56F1" w:rsidRPr="003329FF">
        <w:rPr>
          <w:bCs/>
          <w:lang w:val="el-GR"/>
        </w:rPr>
        <w:t xml:space="preserve">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244866C3"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603221">
        <w:rPr>
          <w:lang w:val="el-GR"/>
        </w:rPr>
        <w:lastRenderedPageBreak/>
        <w:t xml:space="preserve">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089AFA65"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3C84A6F8"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48064D5D" w14:textId="77777777" w:rsidR="00343BB2" w:rsidRPr="00033BA0" w:rsidRDefault="00343BB2" w:rsidP="00343BB2">
      <w:pPr>
        <w:rPr>
          <w:lang w:val="el-GR"/>
        </w:rPr>
      </w:pPr>
      <w:r w:rsidRPr="0F69AEB1">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F69AEB1">
        <w:rPr>
          <w:lang w:val="el-GR"/>
        </w:rPr>
        <w:t>εργοδοτούμενους</w:t>
      </w:r>
      <w:proofErr w:type="spellEnd"/>
      <w:r w:rsidRPr="0F69AEB1">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76FBCCE2" w:rsidRPr="0F69AEB1">
        <w:rPr>
          <w:lang w:val="el-GR"/>
        </w:rPr>
        <w:t>.</w:t>
      </w:r>
      <w:r w:rsidRPr="0F69AEB1">
        <w:rPr>
          <w:lang w:val="el-GR"/>
        </w:rPr>
        <w:t xml:space="preserve"> </w:t>
      </w:r>
    </w:p>
    <w:p w14:paraId="34D2B763"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2D21933"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11D70E7"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1810A50"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E7561F9"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83C6F2B"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1817E2B" w14:textId="77777777" w:rsidR="00343BB2" w:rsidRPr="00033BA0" w:rsidRDefault="00343BB2" w:rsidP="00343BB2">
      <w:pPr>
        <w:rPr>
          <w:lang w:val="el-GR"/>
        </w:rPr>
      </w:pPr>
      <w:r w:rsidRPr="00033BA0">
        <w:rPr>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FD1FE48" w14:textId="77777777" w:rsidR="00343BB2" w:rsidRPr="00033BA0" w:rsidRDefault="00343BB2" w:rsidP="00343BB2">
      <w:pPr>
        <w:rPr>
          <w:lang w:val="el-GR"/>
        </w:rPr>
      </w:pPr>
      <w:r w:rsidRPr="0F69AEB1">
        <w:rPr>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6F9B59A3" w:rsidRPr="0F69AEB1">
        <w:rPr>
          <w:lang w:val="el-GR"/>
        </w:rPr>
        <w:t>.</w:t>
      </w:r>
      <w:r w:rsidRPr="0F69AEB1">
        <w:rPr>
          <w:lang w:val="el-GR"/>
        </w:rPr>
        <w:t xml:space="preserve"> </w:t>
      </w:r>
    </w:p>
    <w:p w14:paraId="2614CEA6" w14:textId="77777777" w:rsidR="00343BB2" w:rsidRPr="00033BA0" w:rsidRDefault="00343BB2" w:rsidP="00343BB2">
      <w:pPr>
        <w:rPr>
          <w:lang w:val="el-GR"/>
        </w:rPr>
      </w:pPr>
      <w:r w:rsidRPr="00033BA0">
        <w:rPr>
          <w:lang w:val="el-GR"/>
        </w:rPr>
        <w:t>Ειδικότερα:</w:t>
      </w:r>
    </w:p>
    <w:p w14:paraId="07487C84"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2DD8F00"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8C3AB93"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599DF33"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B148C3A"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E54360F" w14:textId="77777777" w:rsidR="00343BB2" w:rsidRPr="00603221" w:rsidRDefault="00343BB2" w:rsidP="004B7E25">
      <w:pPr>
        <w:suppressAutoHyphens w:val="0"/>
        <w:spacing w:after="200" w:line="276" w:lineRule="auto"/>
        <w:rPr>
          <w:lang w:val="el-GR"/>
        </w:rPr>
      </w:pPr>
    </w:p>
    <w:p w14:paraId="6FAA9EA2" w14:textId="296E8464" w:rsidR="008338F0" w:rsidRPr="00603221" w:rsidRDefault="00837F46" w:rsidP="003A109E">
      <w:pPr>
        <w:pStyle w:val="2"/>
        <w:rPr>
          <w:rFonts w:cs="Tahoma"/>
          <w:lang w:val="el-GR"/>
        </w:rPr>
      </w:pPr>
      <w:bookmarkStart w:id="339" w:name="_Toc158368218"/>
      <w:r>
        <w:rPr>
          <w:rFonts w:cs="Tahoma"/>
          <w:lang w:val="el-GR"/>
        </w:rPr>
        <w:t>4.4</w:t>
      </w:r>
      <w:r w:rsidR="003355E7" w:rsidRPr="00603221">
        <w:rPr>
          <w:rFonts w:cs="Tahoma"/>
          <w:lang w:val="el-GR"/>
        </w:rPr>
        <w:tab/>
      </w:r>
      <w:bookmarkStart w:id="340" w:name="_Toc97194321"/>
      <w:bookmarkStart w:id="341" w:name="_Toc97194454"/>
      <w:r w:rsidR="003355E7" w:rsidRPr="00603221">
        <w:rPr>
          <w:rFonts w:cs="Tahoma"/>
          <w:lang w:val="el-GR"/>
        </w:rPr>
        <w:t>Υπεργολαβία</w:t>
      </w:r>
      <w:bookmarkEnd w:id="340"/>
      <w:bookmarkEnd w:id="341"/>
      <w:bookmarkEnd w:id="339"/>
    </w:p>
    <w:p w14:paraId="7F94AE19"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05E80207"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30A26D48" w14:textId="77777777"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496541775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2.2.3</w:t>
      </w:r>
      <w:r w:rsidR="006E78FF">
        <w:fldChar w:fldCharType="end"/>
      </w:r>
      <w:r w:rsidRPr="00603221">
        <w:rPr>
          <w:lang w:val="el-GR"/>
        </w:rPr>
        <w:t xml:space="preserve"> και με τα αποδεικτικά μέσα της παραγράφου</w:t>
      </w:r>
      <w:r w:rsidR="005A3530">
        <w:rPr>
          <w:lang w:val="el-GR"/>
        </w:rPr>
        <w:t xml:space="preserve"> </w:t>
      </w:r>
      <w:r w:rsidR="001816C9">
        <w:rPr>
          <w:lang w:val="el-GR"/>
        </w:rPr>
        <w:fldChar w:fldCharType="begin"/>
      </w:r>
      <w:r w:rsidR="00A30F24">
        <w:rPr>
          <w:lang w:val="el-GR"/>
        </w:rPr>
        <w:instrText xml:space="preserve"> REF _Ref40957856 \r \h </w:instrText>
      </w:r>
      <w:r w:rsidR="001816C9">
        <w:rPr>
          <w:lang w:val="el-GR"/>
        </w:rPr>
      </w:r>
      <w:r w:rsidR="001816C9">
        <w:rPr>
          <w:lang w:val="el-GR"/>
        </w:rPr>
        <w:fldChar w:fldCharType="separate"/>
      </w:r>
      <w:r w:rsidR="00392376">
        <w:rPr>
          <w:lang w:val="el-GR"/>
        </w:rPr>
        <w:t>2.2.9.2</w:t>
      </w:r>
      <w:r w:rsidR="001816C9">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2473979"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6174BA63" w14:textId="77777777" w:rsidR="005A3530" w:rsidRPr="00603221" w:rsidRDefault="005A3530">
      <w:pPr>
        <w:rPr>
          <w:b/>
          <w:bCs/>
          <w:lang w:val="el-GR"/>
        </w:rPr>
      </w:pPr>
    </w:p>
    <w:p w14:paraId="561F433A" w14:textId="629E33DA" w:rsidR="008338F0" w:rsidRPr="00603221" w:rsidRDefault="00837F46" w:rsidP="003A109E">
      <w:pPr>
        <w:pStyle w:val="2"/>
        <w:rPr>
          <w:rFonts w:cs="Tahoma"/>
          <w:lang w:val="el-GR"/>
        </w:rPr>
      </w:pPr>
      <w:bookmarkStart w:id="342" w:name="_Toc158368219"/>
      <w:r>
        <w:rPr>
          <w:rFonts w:cs="Tahoma"/>
          <w:lang w:val="el-GR"/>
        </w:rPr>
        <w:t>4.5</w:t>
      </w:r>
      <w:r w:rsidR="003355E7" w:rsidRPr="00603221">
        <w:rPr>
          <w:rFonts w:cs="Tahoma"/>
          <w:lang w:val="el-GR"/>
        </w:rPr>
        <w:tab/>
      </w:r>
      <w:bookmarkStart w:id="343" w:name="_Ref496607258"/>
      <w:bookmarkStart w:id="344" w:name="_Toc97194322"/>
      <w:bookmarkStart w:id="345" w:name="_Toc97194455"/>
      <w:r w:rsidR="003355E7" w:rsidRPr="00603221">
        <w:rPr>
          <w:rFonts w:cs="Tahoma"/>
          <w:lang w:val="el-GR"/>
        </w:rPr>
        <w:t>Τροποποίηση σύμβασης κατά τη διάρκειά της</w:t>
      </w:r>
      <w:bookmarkEnd w:id="343"/>
      <w:bookmarkEnd w:id="344"/>
      <w:bookmarkEnd w:id="345"/>
      <w:bookmarkEnd w:id="342"/>
      <w:r w:rsidR="003355E7" w:rsidRPr="00603221">
        <w:rPr>
          <w:rFonts w:cs="Tahoma"/>
          <w:lang w:val="el-GR"/>
        </w:rPr>
        <w:t xml:space="preserve"> </w:t>
      </w:r>
    </w:p>
    <w:p w14:paraId="0862EB0E"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55E0298A" w14:textId="77777777"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3A6687B" w14:textId="77777777" w:rsidR="006053AE" w:rsidRDefault="006053AE" w:rsidP="006053AE">
      <w:pPr>
        <w:suppressAutoHyphens w:val="0"/>
        <w:spacing w:line="276" w:lineRule="auto"/>
        <w:rPr>
          <w:lang w:val="el-GR"/>
        </w:rPr>
      </w:pPr>
    </w:p>
    <w:p w14:paraId="7202E5E3" w14:textId="77777777" w:rsidR="006053AE" w:rsidRDefault="006053AE" w:rsidP="00E832C4">
      <w:pPr>
        <w:pStyle w:val="4"/>
        <w:numPr>
          <w:ilvl w:val="2"/>
          <w:numId w:val="39"/>
        </w:numPr>
        <w:spacing w:before="0" w:after="120" w:line="252" w:lineRule="auto"/>
        <w:ind w:left="1800" w:hanging="294"/>
        <w:rPr>
          <w:rFonts w:cs="Tahoma"/>
          <w:szCs w:val="22"/>
          <w:lang w:val="el-GR"/>
        </w:rPr>
      </w:pPr>
      <w:bookmarkStart w:id="346" w:name="_Toc139981067"/>
      <w:bookmarkStart w:id="347" w:name="_Toc139985612"/>
      <w:bookmarkStart w:id="348" w:name="_Toc158368220"/>
      <w:r>
        <w:rPr>
          <w:rFonts w:cs="Tahoma"/>
          <w:szCs w:val="22"/>
          <w:lang w:val="el-GR"/>
        </w:rPr>
        <w:t>Υποκατάσταση Αναδόχου</w:t>
      </w:r>
      <w:bookmarkEnd w:id="346"/>
      <w:bookmarkEnd w:id="347"/>
      <w:bookmarkEnd w:id="348"/>
      <w:r>
        <w:rPr>
          <w:rFonts w:cs="Tahoma"/>
          <w:szCs w:val="22"/>
          <w:lang w:val="el-GR"/>
        </w:rPr>
        <w:t xml:space="preserve">  </w:t>
      </w:r>
    </w:p>
    <w:p w14:paraId="743A1FEF" w14:textId="77777777" w:rsidR="006053AE" w:rsidRDefault="006053AE" w:rsidP="006053AE">
      <w:pPr>
        <w:spacing w:line="252" w:lineRule="auto"/>
        <w:ind w:left="1276"/>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 xml:space="preserve">στάσεων αφερεγγυότητας ιδίως στο πλαίσιο </w:t>
      </w:r>
      <w:proofErr w:type="spellStart"/>
      <w:r>
        <w:rPr>
          <w:lang w:val="el-GR"/>
        </w:rPr>
        <w:t>προπτωχευτικών</w:t>
      </w:r>
      <w:proofErr w:type="spellEnd"/>
      <w:r>
        <w:rPr>
          <w:lang w:val="el-GR"/>
        </w:rPr>
        <w:t xml:space="preserve">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74E8185F" w14:textId="77777777" w:rsidR="006053AE" w:rsidRDefault="006053AE" w:rsidP="006053AE">
      <w:pPr>
        <w:spacing w:line="252" w:lineRule="auto"/>
        <w:rPr>
          <w:lang w:val="el-GR"/>
        </w:rPr>
      </w:pPr>
    </w:p>
    <w:p w14:paraId="06FBDACB" w14:textId="77777777" w:rsidR="006053AE" w:rsidRDefault="006053AE" w:rsidP="00E832C4">
      <w:pPr>
        <w:pStyle w:val="4"/>
        <w:numPr>
          <w:ilvl w:val="2"/>
          <w:numId w:val="39"/>
        </w:numPr>
        <w:spacing w:before="0" w:after="120" w:line="252" w:lineRule="auto"/>
        <w:ind w:left="1800" w:hanging="294"/>
        <w:rPr>
          <w:rFonts w:cs="Tahoma"/>
          <w:szCs w:val="22"/>
          <w:lang w:val="el-GR"/>
        </w:rPr>
      </w:pPr>
      <w:bookmarkStart w:id="349" w:name="_Toc43378481"/>
      <w:bookmarkStart w:id="350" w:name="_Toc139981068"/>
      <w:bookmarkStart w:id="351" w:name="_Toc139985613"/>
      <w:bookmarkStart w:id="352" w:name="_Toc158368221"/>
      <w:bookmarkEnd w:id="349"/>
      <w:r>
        <w:rPr>
          <w:rFonts w:cs="Tahoma"/>
          <w:szCs w:val="22"/>
          <w:lang w:val="el-GR"/>
        </w:rPr>
        <w:lastRenderedPageBreak/>
        <w:t>Τροποποιήσεις ήσσονος αξίας</w:t>
      </w:r>
      <w:bookmarkEnd w:id="350"/>
      <w:bookmarkEnd w:id="351"/>
      <w:bookmarkEnd w:id="352"/>
      <w:r>
        <w:rPr>
          <w:rFonts w:cs="Tahoma"/>
          <w:szCs w:val="22"/>
          <w:lang w:val="el-GR"/>
        </w:rPr>
        <w:t xml:space="preserve"> </w:t>
      </w:r>
    </w:p>
    <w:p w14:paraId="07054EFA" w14:textId="77777777" w:rsidR="006053AE" w:rsidRDefault="006053AE" w:rsidP="006053AE">
      <w:pPr>
        <w:spacing w:line="252" w:lineRule="auto"/>
        <w:ind w:left="1276"/>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71B38D42" w14:textId="77777777" w:rsidR="006053AE" w:rsidRDefault="006053AE" w:rsidP="00E832C4">
      <w:pPr>
        <w:pStyle w:val="aff"/>
        <w:numPr>
          <w:ilvl w:val="0"/>
          <w:numId w:val="38"/>
        </w:numPr>
        <w:spacing w:line="252" w:lineRule="auto"/>
        <w:ind w:left="1276"/>
        <w:contextualSpacing w:val="0"/>
        <w:rPr>
          <w:lang w:val="el-GR"/>
        </w:rPr>
      </w:pPr>
      <w:r>
        <w:rPr>
          <w:lang w:val="el-GR"/>
        </w:rPr>
        <w:t xml:space="preserve">η αξία της τροποποίησης είναι κατώτερη και των δύο ακόλουθων τιμών: </w:t>
      </w:r>
    </w:p>
    <w:p w14:paraId="103EFEE9" w14:textId="77777777" w:rsidR="006053AE" w:rsidRDefault="006053AE" w:rsidP="006053AE">
      <w:pPr>
        <w:pStyle w:val="aff"/>
        <w:spacing w:line="252" w:lineRule="auto"/>
        <w:ind w:left="1276"/>
        <w:contextualSpacing w:val="0"/>
        <w:rPr>
          <w:lang w:val="el-GR"/>
        </w:rPr>
      </w:pPr>
      <w:r>
        <w:rPr>
          <w:lang w:val="el-GR"/>
        </w:rPr>
        <w:t xml:space="preserve">α) των κατώτατων ορίων και </w:t>
      </w:r>
    </w:p>
    <w:p w14:paraId="5BC5F3B4" w14:textId="77777777" w:rsidR="006053AE" w:rsidRDefault="006053AE" w:rsidP="006053AE">
      <w:pPr>
        <w:pStyle w:val="aff"/>
        <w:spacing w:line="252" w:lineRule="auto"/>
        <w:ind w:left="1276"/>
        <w:contextualSpacing w:val="0"/>
        <w:rPr>
          <w:lang w:val="el-GR"/>
        </w:rPr>
      </w:pPr>
      <w:r>
        <w:rPr>
          <w:lang w:val="el-GR"/>
        </w:rPr>
        <w:t>β) του δέκα τοις εκατό (10%) της αξίας της αρχικής σύμβασης</w:t>
      </w:r>
      <w:r w:rsidRPr="00007F64">
        <w:rPr>
          <w:lang w:val="el-GR"/>
        </w:rPr>
        <w:t xml:space="preserve">. </w:t>
      </w:r>
    </w:p>
    <w:p w14:paraId="54233008" w14:textId="77777777" w:rsidR="006053AE" w:rsidRDefault="006053AE" w:rsidP="006053AE">
      <w:pPr>
        <w:pStyle w:val="aff"/>
        <w:spacing w:line="252" w:lineRule="auto"/>
        <w:ind w:left="1276"/>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64F69578" w14:textId="77777777" w:rsidR="006053AE" w:rsidRPr="00FC6667" w:rsidRDefault="006053AE" w:rsidP="00E832C4">
      <w:pPr>
        <w:pStyle w:val="aff"/>
        <w:numPr>
          <w:ilvl w:val="0"/>
          <w:numId w:val="38"/>
        </w:numPr>
        <w:spacing w:line="252" w:lineRule="auto"/>
        <w:ind w:left="1276"/>
        <w:contextualSpacing w:val="0"/>
        <w:rPr>
          <w:lang w:val="el-GR"/>
        </w:rPr>
      </w:pPr>
      <w:r>
        <w:rPr>
          <w:lang w:val="el-GR"/>
        </w:rPr>
        <w:t>Η τροποποίηση δεν μεταβάλει τη συνολική φύση της σύμβασης</w:t>
      </w:r>
      <w:r>
        <w:rPr>
          <w:color w:val="FF0000"/>
          <w:lang w:val="el-GR"/>
        </w:rPr>
        <w:t>.</w:t>
      </w:r>
    </w:p>
    <w:p w14:paraId="62D11261" w14:textId="77777777" w:rsidR="00FE0D21" w:rsidRPr="00603221" w:rsidRDefault="00FE0D21" w:rsidP="009C3C60">
      <w:pPr>
        <w:suppressAutoHyphens w:val="0"/>
        <w:spacing w:line="276" w:lineRule="auto"/>
        <w:rPr>
          <w:lang w:val="el-GR"/>
        </w:rPr>
      </w:pPr>
    </w:p>
    <w:p w14:paraId="09BB01C3" w14:textId="3DE12D00" w:rsidR="008338F0" w:rsidRPr="00603221" w:rsidRDefault="00837F46" w:rsidP="003A109E">
      <w:pPr>
        <w:pStyle w:val="2"/>
        <w:rPr>
          <w:rFonts w:cs="Tahoma"/>
          <w:lang w:val="el-GR"/>
        </w:rPr>
      </w:pPr>
      <w:bookmarkStart w:id="353" w:name="_Toc158368222"/>
      <w:r>
        <w:rPr>
          <w:rFonts w:cs="Tahoma"/>
          <w:lang w:val="el-GR"/>
        </w:rPr>
        <w:t>4.6</w:t>
      </w:r>
      <w:r w:rsidR="003355E7" w:rsidRPr="00603221">
        <w:rPr>
          <w:rFonts w:cs="Tahoma"/>
          <w:lang w:val="el-GR"/>
        </w:rPr>
        <w:tab/>
      </w:r>
      <w:bookmarkStart w:id="354" w:name="_Toc97194324"/>
      <w:bookmarkStart w:id="355" w:name="_Toc97194457"/>
      <w:bookmarkStart w:id="356" w:name="_Ref118479492"/>
      <w:bookmarkStart w:id="357" w:name="_Ref118479515"/>
      <w:r w:rsidR="003355E7" w:rsidRPr="00603221">
        <w:rPr>
          <w:rFonts w:cs="Tahoma"/>
          <w:lang w:val="el-GR"/>
        </w:rPr>
        <w:t>Δικαίωμα μονομερούς λύσης της σύμβασης</w:t>
      </w:r>
      <w:bookmarkEnd w:id="354"/>
      <w:bookmarkEnd w:id="355"/>
      <w:bookmarkEnd w:id="356"/>
      <w:bookmarkEnd w:id="357"/>
      <w:bookmarkEnd w:id="353"/>
    </w:p>
    <w:p w14:paraId="663F463E"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4769F67" w14:textId="77777777" w:rsidR="00FE0D21" w:rsidRPr="00C229F3" w:rsidRDefault="00FE0D21" w:rsidP="00FE0D21">
      <w:pPr>
        <w:rPr>
          <w:lang w:val="el-GR"/>
        </w:rPr>
      </w:pPr>
      <w:r w:rsidRPr="0F69AEB1">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28FB29F5" w:rsidRPr="0F69AEB1">
        <w:rPr>
          <w:lang w:val="el-GR"/>
        </w:rPr>
        <w:t>,</w:t>
      </w:r>
      <w:r w:rsidRPr="0F69AEB1">
        <w:rPr>
          <w:lang w:val="el-GR"/>
        </w:rPr>
        <w:t xml:space="preserve"> </w:t>
      </w:r>
    </w:p>
    <w:p w14:paraId="75CDF4F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793B19DE" w14:textId="77777777" w:rsidR="00FE0D21" w:rsidRDefault="00FE0D21" w:rsidP="00FE0D21">
      <w:pPr>
        <w:rPr>
          <w:lang w:val="el-GR"/>
        </w:rPr>
      </w:pPr>
      <w:r w:rsidRPr="0F69AEB1">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1066E7DD" w:rsidRPr="0F69AEB1">
        <w:rPr>
          <w:lang w:val="el-GR"/>
        </w:rPr>
        <w:t>,</w:t>
      </w:r>
    </w:p>
    <w:p w14:paraId="6B5C42C5"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8" w:name="_Hlk118481822"/>
      <w:r w:rsidRPr="005F0A0D">
        <w:rPr>
          <w:lang w:val="el-GR"/>
        </w:rPr>
        <w:t>αδικήματα που αναφέρονται στην παρ. 2.2.3.1 της παρούσας,</w:t>
      </w:r>
    </w:p>
    <w:p w14:paraId="4D7A79C6" w14:textId="77777777" w:rsidR="006C03D6" w:rsidRPr="005F0A0D" w:rsidRDefault="006C03D6" w:rsidP="006C03D6">
      <w:pPr>
        <w:rPr>
          <w:lang w:val="el-GR"/>
        </w:rPr>
      </w:pPr>
      <w:r w:rsidRPr="0F69AEB1">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F69AEB1">
        <w:rPr>
          <w:lang w:val="el-GR"/>
        </w:rPr>
        <w:t>προκύπτουσα</w:t>
      </w:r>
      <w:proofErr w:type="spellEnd"/>
      <w:r w:rsidRPr="0F69AEB1">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7372977F" w:rsidRPr="0F69AEB1">
        <w:rPr>
          <w:lang w:val="el-GR"/>
        </w:rPr>
        <w:t>,</w:t>
      </w:r>
    </w:p>
    <w:p w14:paraId="6E9E84A8" w14:textId="77777777"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1816C9">
        <w:rPr>
          <w:cs/>
          <w:lang w:val="el-GR"/>
        </w:rPr>
        <w:fldChar w:fldCharType="begin"/>
      </w:r>
      <w:r>
        <w:rPr>
          <w:lang w:val="el-GR"/>
        </w:rPr>
        <w:instrText xml:space="preserve"> REF _Ref118477993 \h </w:instrText>
      </w:r>
      <w:r w:rsidR="001816C9">
        <w:rPr>
          <w:cs/>
          <w:lang w:val="el-GR"/>
        </w:rPr>
      </w:r>
      <w:r w:rsidR="001816C9">
        <w:rPr>
          <w:cs/>
          <w:lang w:val="el-GR"/>
        </w:rPr>
        <w:fldChar w:fldCharType="separate"/>
      </w:r>
      <w:r w:rsidR="00392376" w:rsidRPr="00C0415C">
        <w:rPr>
          <w:lang w:val="el-GR"/>
        </w:rPr>
        <w:t>ΠΑΡΑΡΤΗΜΑ</w:t>
      </w:r>
      <w:r w:rsidR="00392376" w:rsidRPr="002A51E1">
        <w:rPr>
          <w:lang w:val="el-GR"/>
        </w:rPr>
        <w:t xml:space="preserve"> </w:t>
      </w:r>
      <w:r w:rsidR="00392376">
        <w:t>X</w:t>
      </w:r>
      <w:r w:rsidR="00392376" w:rsidRPr="002A51E1">
        <w:rPr>
          <w:lang w:val="el-GR"/>
        </w:rPr>
        <w:t xml:space="preserve"> – </w:t>
      </w:r>
      <w:r w:rsidR="00392376">
        <w:rPr>
          <w:lang w:val="el-GR"/>
        </w:rPr>
        <w:t>Ρήτρα Ακεραιότητας</w:t>
      </w:r>
      <w:r w:rsidR="001816C9">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8"/>
    <w:p w14:paraId="5254182B" w14:textId="77777777" w:rsidR="009649DC" w:rsidRPr="00603221" w:rsidRDefault="009649DC" w:rsidP="00AF6BC2">
      <w:pPr>
        <w:rPr>
          <w:b/>
          <w:bCs/>
          <w:lang w:val="el-GR"/>
        </w:rPr>
      </w:pPr>
    </w:p>
    <w:p w14:paraId="7F2FFC43" w14:textId="77777777" w:rsidR="008338F0" w:rsidRPr="00140781" w:rsidRDefault="003355E7" w:rsidP="005B4B1E">
      <w:pPr>
        <w:pStyle w:val="1"/>
        <w:numPr>
          <w:ilvl w:val="0"/>
          <w:numId w:val="19"/>
        </w:numPr>
        <w:rPr>
          <w:rFonts w:cs="Tahoma"/>
          <w:sz w:val="22"/>
          <w:szCs w:val="22"/>
          <w:lang w:val="el-GR"/>
        </w:rPr>
      </w:pPr>
      <w:bookmarkStart w:id="359" w:name="_Toc97194458"/>
      <w:bookmarkStart w:id="360" w:name="_Toc158368223"/>
      <w:r w:rsidRPr="00140781">
        <w:rPr>
          <w:rFonts w:cs="Tahoma"/>
          <w:sz w:val="22"/>
          <w:szCs w:val="22"/>
          <w:lang w:val="el-GR"/>
        </w:rPr>
        <w:lastRenderedPageBreak/>
        <w:t>ΕΙΔΙΚΟΙ ΟΡΟΙ ΕΚΤΕΛΕΣΗΣ ΤΗΣ ΣΥΜΒΑΣΗΣ</w:t>
      </w:r>
      <w:bookmarkEnd w:id="359"/>
      <w:bookmarkEnd w:id="360"/>
      <w:r w:rsidRPr="00140781">
        <w:rPr>
          <w:rFonts w:cs="Tahoma"/>
          <w:sz w:val="22"/>
          <w:szCs w:val="22"/>
          <w:lang w:val="el-GR"/>
        </w:rPr>
        <w:t xml:space="preserve"> </w:t>
      </w:r>
    </w:p>
    <w:p w14:paraId="6EEDA3F4" w14:textId="43F3AFEB" w:rsidR="008338F0" w:rsidRPr="00603221" w:rsidRDefault="007B61E2" w:rsidP="003A109E">
      <w:pPr>
        <w:pStyle w:val="2"/>
        <w:rPr>
          <w:rFonts w:cs="Tahoma"/>
          <w:lang w:val="el-GR"/>
        </w:rPr>
      </w:pPr>
      <w:bookmarkStart w:id="361" w:name="_Toc158368224"/>
      <w:r>
        <w:rPr>
          <w:rFonts w:cs="Tahoma"/>
          <w:lang w:val="el-GR"/>
        </w:rPr>
        <w:t>5.1</w:t>
      </w:r>
      <w:r w:rsidR="003355E7" w:rsidRPr="00603221">
        <w:rPr>
          <w:rFonts w:cs="Tahoma"/>
          <w:lang w:val="el-GR"/>
        </w:rPr>
        <w:tab/>
      </w:r>
      <w:bookmarkStart w:id="362" w:name="_Ref496607306"/>
      <w:bookmarkStart w:id="363" w:name="_Toc97194325"/>
      <w:bookmarkStart w:id="364" w:name="_Toc97194459"/>
      <w:r w:rsidR="003355E7" w:rsidRPr="00603221">
        <w:rPr>
          <w:rFonts w:cs="Tahoma"/>
          <w:lang w:val="el-GR"/>
        </w:rPr>
        <w:t>Τρόπος πληρωμής</w:t>
      </w:r>
      <w:bookmarkEnd w:id="362"/>
      <w:bookmarkEnd w:id="363"/>
      <w:bookmarkEnd w:id="364"/>
      <w:bookmarkEnd w:id="361"/>
      <w:r w:rsidR="003355E7" w:rsidRPr="00603221">
        <w:rPr>
          <w:rFonts w:cs="Tahoma"/>
          <w:lang w:val="el-GR"/>
        </w:rPr>
        <w:t xml:space="preserve"> </w:t>
      </w:r>
    </w:p>
    <w:p w14:paraId="2DB7AD2B"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7A7B2941"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1EA8C43" w14:textId="77777777" w:rsidR="007C6E3D" w:rsidRDefault="007C6E3D">
      <w:pPr>
        <w:rPr>
          <w:b/>
          <w:lang w:val="el-GR"/>
        </w:rPr>
      </w:pPr>
      <w:r w:rsidRPr="00603221">
        <w:rPr>
          <w:b/>
          <w:lang w:val="el-GR"/>
        </w:rPr>
        <w:t xml:space="preserve">Τρόποι Πληρωμής: </w:t>
      </w:r>
    </w:p>
    <w:p w14:paraId="7E13C4AC"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3D0A95" w14:paraId="0E867869" w14:textId="77777777" w:rsidTr="00F823E5">
        <w:tc>
          <w:tcPr>
            <w:tcW w:w="456" w:type="dxa"/>
          </w:tcPr>
          <w:p w14:paraId="576CEE9F" w14:textId="77777777" w:rsidR="007E74EC" w:rsidRPr="001E54F6" w:rsidRDefault="007E74EC" w:rsidP="00F823E5">
            <w:pPr>
              <w:rPr>
                <w:b/>
                <w:lang w:val="el-GR"/>
              </w:rPr>
            </w:pPr>
            <w:bookmarkStart w:id="365" w:name="_Hlk123127299"/>
            <w:r w:rsidRPr="001E54F6">
              <w:rPr>
                <w:b/>
                <w:lang w:val="el-GR"/>
              </w:rPr>
              <w:t>1)</w:t>
            </w:r>
          </w:p>
        </w:tc>
        <w:tc>
          <w:tcPr>
            <w:tcW w:w="8569" w:type="dxa"/>
          </w:tcPr>
          <w:p w14:paraId="090B3896" w14:textId="77777777" w:rsidR="007E74EC" w:rsidRDefault="007E74EC" w:rsidP="00F823E5">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3D0A95" w14:paraId="18018140" w14:textId="77777777" w:rsidTr="00F823E5">
        <w:tc>
          <w:tcPr>
            <w:tcW w:w="456" w:type="dxa"/>
            <w:vAlign w:val="center"/>
          </w:tcPr>
          <w:p w14:paraId="57C6042C" w14:textId="77777777" w:rsidR="007E74EC" w:rsidRPr="001E54F6" w:rsidRDefault="00E167C9" w:rsidP="00F823E5">
            <w:pPr>
              <w:jc w:val="left"/>
              <w:rPr>
                <w:b/>
                <w:lang w:val="el-GR"/>
              </w:rPr>
            </w:pPr>
            <w:r>
              <w:rPr>
                <w:b/>
                <w:lang w:val="el-GR"/>
              </w:rPr>
              <w:t>2</w:t>
            </w:r>
            <w:r w:rsidR="007E74EC">
              <w:rPr>
                <w:b/>
                <w:lang w:val="el-GR"/>
              </w:rPr>
              <w:t>)</w:t>
            </w:r>
          </w:p>
        </w:tc>
        <w:tc>
          <w:tcPr>
            <w:tcW w:w="8569" w:type="dxa"/>
          </w:tcPr>
          <w:p w14:paraId="629AF661" w14:textId="77777777" w:rsidR="002464F1" w:rsidRPr="008B57A3" w:rsidRDefault="002464F1" w:rsidP="00E832C4">
            <w:pPr>
              <w:pStyle w:val="aff"/>
              <w:numPr>
                <w:ilvl w:val="0"/>
                <w:numId w:val="33"/>
              </w:numPr>
              <w:spacing w:before="120"/>
              <w:contextualSpacing w:val="0"/>
              <w:rPr>
                <w:color w:val="000000" w:themeColor="text1"/>
                <w:lang w:val="el-GR"/>
              </w:rPr>
            </w:pPr>
            <w:r w:rsidRPr="008B57A3">
              <w:rPr>
                <w:color w:val="000000" w:themeColor="text1"/>
                <w:lang w:val="el-GR"/>
              </w:rPr>
              <w:t xml:space="preserve">Καταβολή του 50% του συμβατικού τιμήματος με την παραλαβή του </w:t>
            </w:r>
            <w:r w:rsidRPr="008B57A3">
              <w:rPr>
                <w:bCs/>
                <w:color w:val="000000" w:themeColor="text1"/>
                <w:lang w:val="el-GR"/>
              </w:rPr>
              <w:t>Πλάνου Εφαρμογής (Π.1)</w:t>
            </w:r>
          </w:p>
          <w:p w14:paraId="6DEAE4BE" w14:textId="77777777" w:rsidR="00701A59" w:rsidRDefault="00701A59" w:rsidP="00E832C4">
            <w:pPr>
              <w:pStyle w:val="aff"/>
              <w:numPr>
                <w:ilvl w:val="0"/>
                <w:numId w:val="33"/>
              </w:numPr>
              <w:spacing w:before="120"/>
              <w:contextualSpacing w:val="0"/>
              <w:rPr>
                <w:color w:val="000000" w:themeColor="text1"/>
                <w:lang w:val="el-GR"/>
              </w:rPr>
            </w:pPr>
            <w:r w:rsidRPr="00684A2F">
              <w:rPr>
                <w:color w:val="000000" w:themeColor="text1"/>
                <w:lang w:val="el-GR"/>
              </w:rPr>
              <w:t xml:space="preserve">Καταβολή του </w:t>
            </w:r>
            <w:r w:rsidR="00851280">
              <w:rPr>
                <w:color w:val="000000" w:themeColor="text1"/>
                <w:lang w:val="el-GR"/>
              </w:rPr>
              <w:t>2</w:t>
            </w:r>
            <w:r w:rsidRPr="00684A2F">
              <w:rPr>
                <w:color w:val="000000" w:themeColor="text1"/>
                <w:lang w:val="el-GR"/>
              </w:rPr>
              <w:t xml:space="preserve">0% του συμβατικού τιμήματος με την παραλαβή της </w:t>
            </w:r>
            <w:r w:rsidR="00851280">
              <w:rPr>
                <w:color w:val="000000" w:themeColor="text1"/>
                <w:lang w:val="el-GR"/>
              </w:rPr>
              <w:t>1</w:t>
            </w:r>
            <w:r w:rsidRPr="00684A2F">
              <w:rPr>
                <w:color w:val="000000" w:themeColor="text1"/>
                <w:vertAlign w:val="superscript"/>
                <w:lang w:val="el-GR"/>
              </w:rPr>
              <w:t xml:space="preserve">ης </w:t>
            </w:r>
            <w:r w:rsidR="00811DED">
              <w:rPr>
                <w:color w:val="000000" w:themeColor="text1"/>
                <w:lang w:val="el-GR"/>
              </w:rPr>
              <w:t>τριμ</w:t>
            </w:r>
            <w:r>
              <w:rPr>
                <w:color w:val="000000" w:themeColor="text1"/>
                <w:lang w:val="el-GR"/>
              </w:rPr>
              <w:t>ηνιαίας Αναφοράς Π.</w:t>
            </w:r>
            <w:r w:rsidR="002464F1" w:rsidRPr="002464F1">
              <w:rPr>
                <w:color w:val="000000" w:themeColor="text1"/>
                <w:lang w:val="el-GR"/>
              </w:rPr>
              <w:t>2</w:t>
            </w:r>
            <w:r>
              <w:rPr>
                <w:color w:val="000000" w:themeColor="text1"/>
                <w:lang w:val="el-GR"/>
              </w:rPr>
              <w:t>.</w:t>
            </w:r>
            <w:r w:rsidR="00851280">
              <w:rPr>
                <w:color w:val="000000" w:themeColor="text1"/>
                <w:lang w:val="el-GR"/>
              </w:rPr>
              <w:t>1</w:t>
            </w:r>
          </w:p>
          <w:p w14:paraId="67563060" w14:textId="77777777" w:rsidR="00851280" w:rsidRDefault="00851280" w:rsidP="00E832C4">
            <w:pPr>
              <w:pStyle w:val="aff"/>
              <w:numPr>
                <w:ilvl w:val="0"/>
                <w:numId w:val="33"/>
              </w:numPr>
              <w:spacing w:before="120"/>
              <w:contextualSpacing w:val="0"/>
              <w:rPr>
                <w:color w:val="000000" w:themeColor="text1"/>
                <w:lang w:val="el-GR"/>
              </w:rPr>
            </w:pPr>
            <w:r w:rsidRPr="00684A2F">
              <w:rPr>
                <w:color w:val="000000" w:themeColor="text1"/>
                <w:lang w:val="el-GR"/>
              </w:rPr>
              <w:t xml:space="preserve">Καταβολή του </w:t>
            </w:r>
            <w:r>
              <w:rPr>
                <w:color w:val="000000" w:themeColor="text1"/>
                <w:lang w:val="el-GR"/>
              </w:rPr>
              <w:t>2</w:t>
            </w:r>
            <w:r w:rsidRPr="00684A2F">
              <w:rPr>
                <w:color w:val="000000" w:themeColor="text1"/>
                <w:lang w:val="el-GR"/>
              </w:rPr>
              <w:t xml:space="preserve">0% του συμβατικού τιμήματος με την παραλαβή της </w:t>
            </w:r>
            <w:r>
              <w:rPr>
                <w:color w:val="000000" w:themeColor="text1"/>
                <w:lang w:val="el-GR"/>
              </w:rPr>
              <w:t>2</w:t>
            </w:r>
            <w:r w:rsidRPr="00684A2F">
              <w:rPr>
                <w:color w:val="000000" w:themeColor="text1"/>
                <w:vertAlign w:val="superscript"/>
                <w:lang w:val="el-GR"/>
              </w:rPr>
              <w:t xml:space="preserve">ης </w:t>
            </w:r>
            <w:r>
              <w:rPr>
                <w:color w:val="000000" w:themeColor="text1"/>
                <w:lang w:val="el-GR"/>
              </w:rPr>
              <w:t>τριμηνιαίας Αναφοράς Π.</w:t>
            </w:r>
            <w:r w:rsidR="002464F1" w:rsidRPr="002464F1">
              <w:rPr>
                <w:color w:val="000000" w:themeColor="text1"/>
                <w:lang w:val="el-GR"/>
              </w:rPr>
              <w:t>2</w:t>
            </w:r>
            <w:r>
              <w:rPr>
                <w:color w:val="000000" w:themeColor="text1"/>
                <w:lang w:val="el-GR"/>
              </w:rPr>
              <w:t>.2</w:t>
            </w:r>
          </w:p>
          <w:p w14:paraId="708ACDAE" w14:textId="77777777" w:rsidR="00701A59" w:rsidRPr="00701A59" w:rsidRDefault="00701A59" w:rsidP="00E832C4">
            <w:pPr>
              <w:pStyle w:val="aff"/>
              <w:numPr>
                <w:ilvl w:val="0"/>
                <w:numId w:val="33"/>
              </w:numPr>
              <w:spacing w:before="120"/>
              <w:contextualSpacing w:val="0"/>
              <w:rPr>
                <w:lang w:val="el-GR"/>
              </w:rPr>
            </w:pPr>
            <w:r w:rsidRPr="00684A2F">
              <w:rPr>
                <w:color w:val="000000" w:themeColor="text1"/>
                <w:lang w:val="el-GR"/>
              </w:rPr>
              <w:t>Καταβολή του υπόλοιπου συμβατικού τιμήματος με την οριστική παραλαβή του Έργου</w:t>
            </w:r>
          </w:p>
        </w:tc>
      </w:tr>
      <w:bookmarkEnd w:id="365"/>
    </w:tbl>
    <w:p w14:paraId="0CC8439A" w14:textId="77777777" w:rsidR="007E74EC" w:rsidRPr="00603221" w:rsidRDefault="007E74EC">
      <w:pPr>
        <w:rPr>
          <w:b/>
          <w:lang w:val="el-GR"/>
        </w:rPr>
      </w:pPr>
    </w:p>
    <w:p w14:paraId="79D62C21"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2867EF3E"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0098123F">
        <w:rPr>
          <w:lang w:val="el-GR"/>
        </w:rPr>
        <w:t xml:space="preserve"> </w:t>
      </w:r>
      <w:r w:rsidRPr="00603221">
        <w:rPr>
          <w:lang w:val="el-GR"/>
        </w:rPr>
        <w:t xml:space="preserve">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3651DDBD"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7DB468AF" w14:textId="77777777" w:rsidR="00B53859" w:rsidRDefault="00E4164C" w:rsidP="00C76842">
      <w:pPr>
        <w:rPr>
          <w:lang w:val="el-GR"/>
        </w:rPr>
      </w:pPr>
      <w:bookmarkStart w:id="366" w:name="_Hlk118712168"/>
      <w:r w:rsidRPr="00603221">
        <w:rPr>
          <w:lang w:val="el-GR"/>
        </w:rPr>
        <w:t xml:space="preserve">α) </w:t>
      </w:r>
      <w:r w:rsidR="00E97E4D">
        <w:rPr>
          <w:lang w:val="el-GR"/>
        </w:rPr>
        <w:t>Κ</w:t>
      </w:r>
      <w:r w:rsidR="00E97E4D" w:rsidRPr="00E97E4D">
        <w:rPr>
          <w:lang w:val="el-GR"/>
        </w:rPr>
        <w:t xml:space="preserve">ράτηση ύψους 0,1% </w:t>
      </w:r>
      <w:r w:rsidR="00C76842">
        <w:rPr>
          <w:lang w:val="el-GR"/>
        </w:rPr>
        <w:t xml:space="preserve">η οποία υπολογίζεται </w:t>
      </w:r>
      <w:r w:rsidR="00C76842" w:rsidRPr="00E97E4D">
        <w:rPr>
          <w:lang w:val="el-GR"/>
        </w:rPr>
        <w:t xml:space="preserve">επί </w:t>
      </w:r>
      <w:r w:rsidR="00C76842">
        <w:rPr>
          <w:lang w:val="el-GR"/>
        </w:rPr>
        <w:t xml:space="preserve">της αξίας κάθε πληρωμής προ φόρων και κρατήσεων της αρχικής καθώς και κάθε συμπληρωματικής σύμβασης υπέρ της </w:t>
      </w:r>
      <w:r w:rsidR="00C76842" w:rsidRPr="00057C4A">
        <w:rPr>
          <w:lang w:val="el-GR"/>
        </w:rPr>
        <w:t>Ενιαίας Αρχής Δημόσιων Συμβάσεων (άρθρο 350 παρ. 3 του ν. 4412/2016 ως ισχύει)</w:t>
      </w:r>
      <w:r w:rsidR="00C76842" w:rsidRPr="00E97E4D">
        <w:rPr>
          <w:lang w:val="el-GR"/>
        </w:rPr>
        <w:t>.</w:t>
      </w:r>
    </w:p>
    <w:bookmarkEnd w:id="366"/>
    <w:p w14:paraId="0D20F74A" w14:textId="77777777" w:rsidR="00E97E4D" w:rsidRPr="00685FDF" w:rsidRDefault="00E97E4D" w:rsidP="00E97E4D">
      <w:pPr>
        <w:rPr>
          <w:lang w:val="el-GR"/>
        </w:rPr>
      </w:pPr>
    </w:p>
    <w:p w14:paraId="44BB9325" w14:textId="77777777"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w:t>
      </w:r>
      <w:r w:rsidR="000D2A8F">
        <w:rPr>
          <w:lang w:val="el-GR"/>
        </w:rPr>
        <w:t>Τουρισμού</w:t>
      </w:r>
      <w:r w:rsidR="00BB5BD6" w:rsidRPr="00685FDF">
        <w:rPr>
          <w:lang w:val="el-GR"/>
        </w:rPr>
        <w:t>, σύμφωνα με την παρ. 6 του άρθρου 36 του ν. 4412/2016.</w:t>
      </w:r>
    </w:p>
    <w:p w14:paraId="6B08D44C" w14:textId="77777777" w:rsidR="008338F0" w:rsidRDefault="003355E7">
      <w:pPr>
        <w:rPr>
          <w:lang w:val="el-GR"/>
        </w:rPr>
      </w:pPr>
      <w:r w:rsidRPr="0F69AEB1">
        <w:rPr>
          <w:lang w:val="el-GR"/>
        </w:rPr>
        <w:t xml:space="preserve">Οι υπέρ τρίτων κρατήσεις υπόκεινται στο εκάστοτε ισχύον αναλογικό τέλος χαρτοσήμου και στην επ’ αυτού εισφορά υπέρ </w:t>
      </w:r>
      <w:r w:rsidR="1B68C7FB" w:rsidRPr="0F69AEB1">
        <w:rPr>
          <w:lang w:val="el-GR"/>
        </w:rPr>
        <w:t xml:space="preserve">ΟΠΕΚΑ (πρώην </w:t>
      </w:r>
      <w:r w:rsidRPr="0F69AEB1">
        <w:rPr>
          <w:lang w:val="el-GR"/>
        </w:rPr>
        <w:t>ΟΓΑ</w:t>
      </w:r>
      <w:r w:rsidR="2A1535A1" w:rsidRPr="0F69AEB1">
        <w:rPr>
          <w:lang w:val="el-GR"/>
        </w:rPr>
        <w:t>)</w:t>
      </w:r>
      <w:r w:rsidRPr="0F69AEB1">
        <w:rPr>
          <w:lang w:val="el-GR"/>
        </w:rPr>
        <w:t>.</w:t>
      </w:r>
    </w:p>
    <w:p w14:paraId="4CC549FD" w14:textId="77777777" w:rsidR="004C3844" w:rsidRDefault="004C3844">
      <w:pPr>
        <w:rPr>
          <w:lang w:val="el-GR"/>
        </w:rPr>
      </w:pPr>
    </w:p>
    <w:p w14:paraId="47B45BC8" w14:textId="52934336" w:rsidR="008338F0" w:rsidRPr="00603221" w:rsidRDefault="007B61E2" w:rsidP="003A109E">
      <w:pPr>
        <w:pStyle w:val="2"/>
        <w:rPr>
          <w:rFonts w:cs="Tahoma"/>
          <w:lang w:val="el-GR"/>
        </w:rPr>
      </w:pPr>
      <w:bookmarkStart w:id="367" w:name="_Toc158368225"/>
      <w:r>
        <w:rPr>
          <w:rFonts w:cs="Tahoma"/>
          <w:lang w:val="el-GR"/>
        </w:rPr>
        <w:t>5.2</w:t>
      </w:r>
      <w:r w:rsidR="00331981" w:rsidRPr="00603221">
        <w:rPr>
          <w:rFonts w:cs="Tahoma"/>
          <w:lang w:val="el-GR"/>
        </w:rPr>
        <w:tab/>
      </w:r>
      <w:bookmarkStart w:id="368" w:name="_Ref496607484"/>
      <w:bookmarkStart w:id="369" w:name="_Toc97194326"/>
      <w:bookmarkStart w:id="370" w:name="_Toc97194460"/>
      <w:r w:rsidR="00331981" w:rsidRPr="00603221">
        <w:rPr>
          <w:rFonts w:cs="Tahoma"/>
          <w:lang w:val="el-GR"/>
        </w:rPr>
        <w:t>Κήρυξη οικονομικού φορέα έ</w:t>
      </w:r>
      <w:r w:rsidR="003355E7" w:rsidRPr="00603221">
        <w:rPr>
          <w:rFonts w:cs="Tahoma"/>
          <w:lang w:val="el-GR"/>
        </w:rPr>
        <w:t>κπτ</w:t>
      </w:r>
      <w:r w:rsidR="00331981" w:rsidRPr="00603221">
        <w:rPr>
          <w:rFonts w:cs="Tahoma"/>
          <w:lang w:val="el-GR"/>
        </w:rPr>
        <w:t>ω</w:t>
      </w:r>
      <w:r w:rsidR="003355E7" w:rsidRPr="00603221">
        <w:rPr>
          <w:rFonts w:cs="Tahoma"/>
          <w:lang w:val="el-GR"/>
        </w:rPr>
        <w:t>του - Κυρώσεις</w:t>
      </w:r>
      <w:bookmarkEnd w:id="368"/>
      <w:bookmarkEnd w:id="369"/>
      <w:bookmarkEnd w:id="370"/>
      <w:bookmarkEnd w:id="367"/>
      <w:r w:rsidR="003355E7" w:rsidRPr="00603221">
        <w:rPr>
          <w:rFonts w:cs="Tahoma"/>
          <w:lang w:val="el-GR"/>
        </w:rPr>
        <w:t xml:space="preserve"> </w:t>
      </w:r>
    </w:p>
    <w:p w14:paraId="6D31DE92" w14:textId="77777777" w:rsidR="008338F0" w:rsidRDefault="003355E7">
      <w:pPr>
        <w:suppressAutoHyphens w:val="0"/>
        <w:autoSpaceDE w:val="0"/>
        <w:rPr>
          <w:rFonts w:eastAsia="SimSun"/>
          <w:color w:val="5B9BD5"/>
          <w:spacing w:val="5"/>
          <w:lang w:val="el-GR"/>
        </w:rPr>
      </w:pPr>
      <w:bookmarkStart w:id="37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2D347BDB" w14:textId="77777777" w:rsidR="002F345D" w:rsidRPr="0063173B" w:rsidRDefault="002F345D" w:rsidP="002F345D">
      <w:pPr>
        <w:suppressAutoHyphens w:val="0"/>
        <w:autoSpaceDE w:val="0"/>
        <w:rPr>
          <w:rFonts w:eastAsia="SimSun"/>
          <w:lang w:val="el-GR"/>
        </w:rPr>
      </w:pPr>
      <w:r w:rsidRPr="0F69AEB1">
        <w:rPr>
          <w:rFonts w:eastAsia="SimSun"/>
          <w:lang w:val="el-GR"/>
        </w:rPr>
        <w:t>α) στην περίπτωση της παρ. 7 του άρθρου 105 περί κατακύρωσης και σύναψης σύμβασης</w:t>
      </w:r>
      <w:r w:rsidR="426CE9AF" w:rsidRPr="0F69AEB1">
        <w:rPr>
          <w:rFonts w:eastAsia="SimSun"/>
          <w:lang w:val="el-GR"/>
        </w:rPr>
        <w:t>,</w:t>
      </w:r>
    </w:p>
    <w:p w14:paraId="51803AED" w14:textId="77777777" w:rsidR="002F345D" w:rsidRDefault="002F345D" w:rsidP="002F345D">
      <w:pPr>
        <w:suppressAutoHyphens w:val="0"/>
        <w:autoSpaceDE w:val="0"/>
        <w:rPr>
          <w:rFonts w:eastAsia="SimSun"/>
          <w:lang w:val="el-GR"/>
        </w:rPr>
      </w:pPr>
      <w:r w:rsidRPr="0063173B">
        <w:rPr>
          <w:rFonts w:eastAsia="SimSun"/>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F61830B"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1AED1AE2"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52D1A6F"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E5BCEFD"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r w:rsidR="5FF0116E" w:rsidRPr="00346054">
        <w:rPr>
          <w:rFonts w:eastAsia="SimSun"/>
          <w:spacing w:val="5"/>
          <w:lang w:val="el-GR"/>
        </w:rPr>
        <w:t>.</w:t>
      </w:r>
    </w:p>
    <w:p w14:paraId="2320C8BB" w14:textId="77777777" w:rsidR="003F0D9A" w:rsidRPr="00872B88" w:rsidRDefault="003F0D9A">
      <w:pPr>
        <w:suppressAutoHyphens w:val="0"/>
        <w:autoSpaceDE w:val="0"/>
        <w:rPr>
          <w:rFonts w:eastAsia="SimSun" w:cs="Calibri"/>
          <w:i/>
          <w:iCs/>
          <w:color w:val="5B9BD5"/>
          <w:spacing w:val="5"/>
          <w:szCs w:val="24"/>
          <w:lang w:val="el-GR"/>
        </w:rPr>
      </w:pPr>
    </w:p>
    <w:p w14:paraId="3BC17B7C"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8AB1DD1" w14:textId="77777777" w:rsidR="00A57BD8" w:rsidRPr="00603221" w:rsidRDefault="00A57BD8">
      <w:pPr>
        <w:suppressAutoHyphens w:val="0"/>
        <w:autoSpaceDE w:val="0"/>
        <w:spacing w:after="0"/>
        <w:rPr>
          <w:rFonts w:eastAsia="SimSun"/>
          <w:lang w:val="el-GR"/>
        </w:rPr>
      </w:pPr>
    </w:p>
    <w:p w14:paraId="27A37F4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6563137"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3AAD8D4"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C4D32A6"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89D1167" w14:textId="77777777" w:rsidR="00A57BD8" w:rsidRPr="00603221" w:rsidRDefault="00A57BD8">
      <w:pPr>
        <w:suppressAutoHyphens w:val="0"/>
        <w:autoSpaceDE w:val="0"/>
        <w:spacing w:after="0"/>
        <w:rPr>
          <w:rFonts w:eastAsia="SimSun"/>
          <w:lang w:val="el-GR"/>
        </w:rPr>
      </w:pPr>
    </w:p>
    <w:p w14:paraId="7CB16312"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C32B4C2"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1"/>
    <w:p w14:paraId="004D3CD7" w14:textId="77777777" w:rsidR="000C1AAF" w:rsidRDefault="000C1AAF">
      <w:pPr>
        <w:suppressAutoHyphens w:val="0"/>
        <w:autoSpaceDE w:val="0"/>
        <w:spacing w:after="0"/>
        <w:rPr>
          <w:rFonts w:eastAsia="SimSun"/>
          <w:lang w:val="el-GR"/>
        </w:rPr>
      </w:pPr>
    </w:p>
    <w:p w14:paraId="2E23A6B9"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8BFDDE7" w14:textId="77777777" w:rsidR="000C1AAF" w:rsidRPr="006F1D06" w:rsidRDefault="000C1AAF" w:rsidP="000C1AAF">
      <w:pPr>
        <w:suppressAutoHyphens w:val="0"/>
        <w:autoSpaceDE w:val="0"/>
        <w:rPr>
          <w:lang w:val="el-GR"/>
        </w:rPr>
      </w:pPr>
      <w:r w:rsidRPr="006F1D06">
        <w:rPr>
          <w:lang w:val="el-GR"/>
        </w:rPr>
        <w:t xml:space="preserve">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w:t>
      </w:r>
      <w:r w:rsidRPr="006F1D06">
        <w:rPr>
          <w:lang w:val="el-GR"/>
        </w:rPr>
        <w:lastRenderedPageBreak/>
        <w:t>επιβάλλονται εις βάρος του Αναδόχου ποινικές ρήτρες, με αιτιολογημένη απόφαση της Αναθέτουσας Αρχής, σύμφωνα με το Άρθρο 218 του Ν. 4412/2016.</w:t>
      </w:r>
    </w:p>
    <w:p w14:paraId="63B0AED9"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0C30A310"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0EC4353"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2DFAEEE"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A46A9E5"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3F069F8"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591E1646" w14:textId="77777777" w:rsidR="000C1AAF" w:rsidRPr="00603221" w:rsidRDefault="000C1AAF">
      <w:pPr>
        <w:suppressAutoHyphens w:val="0"/>
        <w:autoSpaceDE w:val="0"/>
        <w:spacing w:after="0"/>
        <w:rPr>
          <w:lang w:val="el-GR"/>
        </w:rPr>
      </w:pPr>
    </w:p>
    <w:p w14:paraId="72496AB2" w14:textId="20195FB5" w:rsidR="008338F0" w:rsidRPr="00603221" w:rsidRDefault="007B61E2" w:rsidP="003A109E">
      <w:pPr>
        <w:pStyle w:val="2"/>
        <w:rPr>
          <w:rFonts w:cs="Tahoma"/>
          <w:lang w:val="el-GR"/>
        </w:rPr>
      </w:pPr>
      <w:bookmarkStart w:id="372" w:name="_Toc158368226"/>
      <w:r>
        <w:rPr>
          <w:rFonts w:cs="Tahoma"/>
          <w:lang w:val="el-GR"/>
        </w:rPr>
        <w:t>5.3</w:t>
      </w:r>
      <w:r w:rsidR="003355E7" w:rsidRPr="00603221">
        <w:rPr>
          <w:rFonts w:cs="Tahoma"/>
          <w:lang w:val="el-GR"/>
        </w:rPr>
        <w:tab/>
      </w:r>
      <w:bookmarkStart w:id="373" w:name="_Ref55324340"/>
      <w:bookmarkStart w:id="374" w:name="_Toc97194327"/>
      <w:bookmarkStart w:id="375" w:name="_Toc97194461"/>
      <w:r w:rsidR="003355E7" w:rsidRPr="00603221">
        <w:rPr>
          <w:rFonts w:cs="Tahoma"/>
          <w:lang w:val="el-GR"/>
        </w:rPr>
        <w:t>Διοικητικές προσφυγές κατά τη διαδικασία εκτέλεσης</w:t>
      </w:r>
      <w:bookmarkEnd w:id="373"/>
      <w:bookmarkEnd w:id="374"/>
      <w:bookmarkEnd w:id="375"/>
      <w:bookmarkEnd w:id="372"/>
      <w:r w:rsidR="003355E7" w:rsidRPr="00603221">
        <w:rPr>
          <w:rFonts w:cs="Tahoma"/>
          <w:lang w:val="el-GR"/>
        </w:rPr>
        <w:t xml:space="preserve"> </w:t>
      </w:r>
    </w:p>
    <w:p w14:paraId="058F24C1" w14:textId="77777777"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496607484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rFonts w:eastAsia="SimSun"/>
          <w:lang w:val="el-GR"/>
        </w:rPr>
        <w:t>5.2</w:t>
      </w:r>
      <w:r w:rsidR="006E78FF">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5F81BDC7"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F5A67F1" w14:textId="77777777" w:rsidR="00672DE1" w:rsidRDefault="00672DE1" w:rsidP="00F1622E">
      <w:pPr>
        <w:rPr>
          <w:lang w:val="el-GR"/>
        </w:rPr>
      </w:pPr>
    </w:p>
    <w:p w14:paraId="1A524A91" w14:textId="12384102" w:rsidR="005550B0" w:rsidRPr="004C3844" w:rsidRDefault="007B61E2" w:rsidP="00F82A8D">
      <w:pPr>
        <w:pStyle w:val="2"/>
        <w:rPr>
          <w:rFonts w:cs="Tahoma"/>
          <w:lang w:val="el-GR"/>
        </w:rPr>
      </w:pPr>
      <w:bookmarkStart w:id="376" w:name="_Toc13748951"/>
      <w:bookmarkStart w:id="377" w:name="_Toc158368227"/>
      <w:r>
        <w:rPr>
          <w:rFonts w:cs="Tahoma"/>
          <w:lang w:val="el-GR"/>
        </w:rPr>
        <w:t>5.4</w:t>
      </w:r>
      <w:r w:rsidR="005550B0" w:rsidRPr="00F82A8D">
        <w:rPr>
          <w:rFonts w:cs="Tahoma"/>
          <w:lang w:val="el-GR"/>
        </w:rPr>
        <w:tab/>
      </w:r>
      <w:bookmarkStart w:id="378" w:name="_Toc97194328"/>
      <w:bookmarkStart w:id="379" w:name="_Toc97194462"/>
      <w:r w:rsidR="005550B0" w:rsidRPr="00F82A8D">
        <w:rPr>
          <w:rFonts w:cs="Tahoma"/>
          <w:lang w:val="el-GR"/>
        </w:rPr>
        <w:t>Δικαστική επίλυση διαφορών</w:t>
      </w:r>
      <w:bookmarkEnd w:id="376"/>
      <w:bookmarkEnd w:id="378"/>
      <w:bookmarkEnd w:id="379"/>
      <w:bookmarkEnd w:id="377"/>
    </w:p>
    <w:p w14:paraId="62035120" w14:textId="77777777" w:rsidR="005052FB" w:rsidRPr="00022C43" w:rsidRDefault="005052FB" w:rsidP="0F69AEB1">
      <w:pPr>
        <w:rPr>
          <w:b/>
          <w:bCs/>
          <w:sz w:val="24"/>
          <w:szCs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w:t>
      </w:r>
      <w:r w:rsidRPr="00851610">
        <w:rPr>
          <w:lang w:val="el-GR"/>
        </w:rPr>
        <w:lastRenderedPageBreak/>
        <w:t xml:space="preserve">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44C1829" w14:textId="77777777" w:rsidR="005550B0" w:rsidRPr="005550B0" w:rsidRDefault="005550B0" w:rsidP="005550B0">
      <w:pPr>
        <w:suppressAutoHyphens w:val="0"/>
        <w:autoSpaceDE w:val="0"/>
        <w:rPr>
          <w:rFonts w:ascii="Calibri" w:hAnsi="Calibri"/>
          <w:lang w:val="el-GR"/>
        </w:rPr>
      </w:pPr>
    </w:p>
    <w:p w14:paraId="6647A712" w14:textId="77777777" w:rsidR="00036CBD" w:rsidRPr="00603221" w:rsidRDefault="00036CBD" w:rsidP="00CE12C7">
      <w:pPr>
        <w:rPr>
          <w:lang w:val="el-GR"/>
        </w:rPr>
      </w:pPr>
    </w:p>
    <w:p w14:paraId="65E156FF" w14:textId="77777777" w:rsidR="008338F0" w:rsidRPr="00887737" w:rsidRDefault="00BB5BD6" w:rsidP="00887737">
      <w:pPr>
        <w:pStyle w:val="1"/>
        <w:numPr>
          <w:ilvl w:val="0"/>
          <w:numId w:val="19"/>
        </w:numPr>
        <w:rPr>
          <w:rFonts w:cs="Tahoma"/>
          <w:sz w:val="22"/>
          <w:szCs w:val="22"/>
          <w:lang w:val="el-GR"/>
        </w:rPr>
      </w:pPr>
      <w:bookmarkStart w:id="382" w:name="_Ref75870221"/>
      <w:bookmarkStart w:id="383" w:name="_Toc97194463"/>
      <w:bookmarkStart w:id="384" w:name="_Toc158368228"/>
      <w:r w:rsidRPr="00887737">
        <w:rPr>
          <w:rFonts w:cs="Tahoma"/>
          <w:sz w:val="22"/>
          <w:szCs w:val="22"/>
          <w:lang w:val="el-GR"/>
        </w:rPr>
        <w:lastRenderedPageBreak/>
        <w:t xml:space="preserve">ΧΡΟΝΟΣ ΚΑΙ ΤΡΟΠΟΣ </w:t>
      </w:r>
      <w:r w:rsidR="003355E7" w:rsidRPr="00887737">
        <w:rPr>
          <w:rFonts w:cs="Tahoma"/>
          <w:sz w:val="22"/>
          <w:szCs w:val="22"/>
          <w:lang w:val="el-GR"/>
        </w:rPr>
        <w:t>ΕΚΤΕΛΕΣΗΣ</w:t>
      </w:r>
      <w:bookmarkEnd w:id="382"/>
      <w:bookmarkEnd w:id="383"/>
      <w:bookmarkEnd w:id="384"/>
      <w:r w:rsidR="003355E7" w:rsidRPr="00887737">
        <w:rPr>
          <w:rFonts w:cs="Tahoma"/>
          <w:sz w:val="22"/>
          <w:szCs w:val="22"/>
          <w:lang w:val="el-GR"/>
        </w:rPr>
        <w:t xml:space="preserve"> </w:t>
      </w:r>
    </w:p>
    <w:p w14:paraId="10D35F56" w14:textId="52939EB8" w:rsidR="008338F0" w:rsidRPr="00603221" w:rsidRDefault="00887737" w:rsidP="003A109E">
      <w:pPr>
        <w:pStyle w:val="2"/>
        <w:rPr>
          <w:rFonts w:cs="Tahoma"/>
          <w:lang w:val="el-GR"/>
        </w:rPr>
      </w:pPr>
      <w:bookmarkStart w:id="385" w:name="_Toc158368229"/>
      <w:r>
        <w:rPr>
          <w:rFonts w:cs="Tahoma"/>
          <w:lang w:val="el-GR"/>
        </w:rPr>
        <w:t>6.1</w:t>
      </w:r>
      <w:r w:rsidR="003355E7" w:rsidRPr="00603221">
        <w:rPr>
          <w:rFonts w:cs="Tahoma"/>
          <w:lang w:val="el-GR"/>
        </w:rPr>
        <w:tab/>
      </w:r>
      <w:bookmarkStart w:id="386" w:name="_Ref63782029"/>
      <w:bookmarkStart w:id="387" w:name="_Toc97194329"/>
      <w:bookmarkStart w:id="388" w:name="_Toc97194464"/>
      <w:r w:rsidR="003355E7" w:rsidRPr="00603221">
        <w:rPr>
          <w:rFonts w:cs="Tahoma"/>
          <w:lang w:val="el-GR"/>
        </w:rPr>
        <w:t>Παρακολούθηση της σύμβασης</w:t>
      </w:r>
      <w:bookmarkEnd w:id="386"/>
      <w:bookmarkEnd w:id="387"/>
      <w:bookmarkEnd w:id="388"/>
      <w:bookmarkEnd w:id="385"/>
      <w:r w:rsidR="003355E7" w:rsidRPr="00603221">
        <w:rPr>
          <w:rFonts w:cs="Tahoma"/>
          <w:lang w:val="el-GR"/>
        </w:rPr>
        <w:t xml:space="preserve"> </w:t>
      </w:r>
    </w:p>
    <w:p w14:paraId="17FD32E6" w14:textId="77777777" w:rsidR="00CE12C7" w:rsidRDefault="00512083">
      <w:pPr>
        <w:rPr>
          <w:lang w:val="el-GR"/>
        </w:rPr>
      </w:pPr>
      <w:r w:rsidRPr="00512083">
        <w:rPr>
          <w:lang w:val="el-GR"/>
        </w:rPr>
        <w:t xml:space="preserve">6.1.1. </w:t>
      </w:r>
      <w:bookmarkStart w:id="38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7964E0F"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C3D919C"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C76842">
        <w:rPr>
          <w:lang w:val="el-GR"/>
        </w:rPr>
        <w:t xml:space="preserve">αποστολή γνωστοποίησης ελέγχου σύμφωνα με το ΠΑΡΑΡΤΗΜΑ Ι, την </w:t>
      </w:r>
      <w:r w:rsidR="00512083" w:rsidRPr="00512083">
        <w:rPr>
          <w:lang w:val="el-GR"/>
        </w:rPr>
        <w:t>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3107C053" w14:textId="77777777" w:rsidR="004C3844" w:rsidRPr="00603221" w:rsidRDefault="004C3844" w:rsidP="00512083">
      <w:pPr>
        <w:rPr>
          <w:lang w:val="el-GR"/>
        </w:rPr>
      </w:pPr>
    </w:p>
    <w:p w14:paraId="116A01E7" w14:textId="460751A4" w:rsidR="008338F0" w:rsidRPr="00603221" w:rsidRDefault="00887737" w:rsidP="003A109E">
      <w:pPr>
        <w:pStyle w:val="2"/>
        <w:rPr>
          <w:rFonts w:cs="Tahoma"/>
          <w:lang w:val="el-GR"/>
        </w:rPr>
      </w:pPr>
      <w:bookmarkStart w:id="390" w:name="_Toc158368230"/>
      <w:bookmarkEnd w:id="389"/>
      <w:r>
        <w:rPr>
          <w:rFonts w:cs="Tahoma"/>
          <w:lang w:val="el-GR"/>
        </w:rPr>
        <w:t>6.2</w:t>
      </w:r>
      <w:r w:rsidR="003355E7" w:rsidRPr="00603221">
        <w:rPr>
          <w:rFonts w:cs="Tahoma"/>
          <w:lang w:val="el-GR"/>
        </w:rPr>
        <w:tab/>
      </w:r>
      <w:bookmarkStart w:id="391" w:name="_Toc97194330"/>
      <w:bookmarkStart w:id="392" w:name="_Toc97194465"/>
      <w:r w:rsidR="003355E7" w:rsidRPr="00603221">
        <w:rPr>
          <w:rFonts w:cs="Tahoma"/>
          <w:lang w:val="el-GR"/>
        </w:rPr>
        <w:t>Διάρκεια σύμβασης</w:t>
      </w:r>
      <w:bookmarkEnd w:id="391"/>
      <w:bookmarkEnd w:id="392"/>
      <w:bookmarkEnd w:id="390"/>
      <w:r w:rsidR="003355E7" w:rsidRPr="00603221">
        <w:rPr>
          <w:rFonts w:cs="Tahoma"/>
          <w:lang w:val="el-GR"/>
        </w:rPr>
        <w:t xml:space="preserve"> </w:t>
      </w:r>
    </w:p>
    <w:p w14:paraId="2AD7B4EA" w14:textId="77777777" w:rsidR="008702D8" w:rsidRPr="00603221" w:rsidRDefault="003355E7" w:rsidP="00B8545D">
      <w:pPr>
        <w:rPr>
          <w:lang w:val="el-GR"/>
        </w:rPr>
      </w:pPr>
      <w:r w:rsidRPr="0F69AEB1">
        <w:rPr>
          <w:lang w:val="el-GR"/>
        </w:rPr>
        <w:t xml:space="preserve">6.2.1. </w:t>
      </w:r>
      <w:r w:rsidR="008702D8" w:rsidRPr="0F69AEB1">
        <w:rPr>
          <w:lang w:val="el-GR"/>
        </w:rPr>
        <w:t xml:space="preserve">Η συνολική </w:t>
      </w:r>
      <w:r w:rsidR="008702D8" w:rsidRPr="0F69AEB1">
        <w:rPr>
          <w:b/>
          <w:bCs/>
          <w:lang w:val="el-GR"/>
        </w:rPr>
        <w:t>διάρκεια</w:t>
      </w:r>
      <w:r w:rsidR="008702D8" w:rsidRPr="0F69AEB1">
        <w:rPr>
          <w:lang w:val="el-GR"/>
        </w:rPr>
        <w:t xml:space="preserve"> της σύμβασης ορίζεται σε</w:t>
      </w:r>
      <w:r w:rsidR="00140781" w:rsidRPr="0F69AEB1">
        <w:rPr>
          <w:lang w:val="el-GR"/>
        </w:rPr>
        <w:t xml:space="preserve"> </w:t>
      </w:r>
      <w:r w:rsidR="3726EBEC" w:rsidRPr="0F69AEB1">
        <w:rPr>
          <w:lang w:val="el-GR"/>
        </w:rPr>
        <w:t>δώδεκα</w:t>
      </w:r>
      <w:r w:rsidR="00811DED" w:rsidRPr="0F69AEB1">
        <w:rPr>
          <w:lang w:val="el-GR"/>
        </w:rPr>
        <w:t xml:space="preserve"> (</w:t>
      </w:r>
      <w:r w:rsidR="16795E85" w:rsidRPr="0F69AEB1">
        <w:rPr>
          <w:lang w:val="el-GR"/>
        </w:rPr>
        <w:t>12</w:t>
      </w:r>
      <w:r w:rsidR="00811DED" w:rsidRPr="0F69AEB1">
        <w:rPr>
          <w:lang w:val="el-GR"/>
        </w:rPr>
        <w:t>) μήνες</w:t>
      </w:r>
      <w:r w:rsidR="008702D8" w:rsidRPr="0F69AEB1">
        <w:rPr>
          <w:lang w:val="el-GR"/>
        </w:rPr>
        <w:t xml:space="preserve"> και</w:t>
      </w:r>
      <w:r w:rsidR="0029613C" w:rsidRPr="0F69AEB1">
        <w:rPr>
          <w:lang w:val="el-GR"/>
        </w:rPr>
        <w:t xml:space="preserve"> </w:t>
      </w:r>
      <w:r w:rsidR="008702D8" w:rsidRPr="0F69AEB1">
        <w:rPr>
          <w:lang w:val="el-GR"/>
        </w:rPr>
        <w:t>νοείται το χρονικό διάστημα από την ημερομηνία υπογραφής της σύμβασης</w:t>
      </w:r>
      <w:r w:rsidR="00E1337D" w:rsidRPr="0F69AEB1">
        <w:rPr>
          <w:lang w:val="el-GR"/>
        </w:rPr>
        <w:t xml:space="preserve"> </w:t>
      </w:r>
      <w:r w:rsidR="008702D8" w:rsidRPr="0F69AEB1">
        <w:rPr>
          <w:lang w:val="el-GR"/>
        </w:rPr>
        <w:t xml:space="preserve">έως την υποβολή του τελευταίου παραδοτέου σύμφωνα με το αναλυτικό χρονοδιάγραμμα </w:t>
      </w:r>
      <w:r w:rsidR="00C90A04" w:rsidRPr="0F69AEB1">
        <w:rPr>
          <w:lang w:val="el-GR"/>
        </w:rPr>
        <w:t xml:space="preserve">που περιλαμβάνεται στο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496625830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603221">
        <w:rPr>
          <w:lang w:val="el-GR"/>
        </w:rPr>
        <w:t>ΠΑΡΑΡΤΗΜΑ Ι – Αναλυτική Περιγραφή Φυσικού και Οικονομικού Αντικειμένου της Σύμβασης</w:t>
      </w:r>
      <w:r w:rsidR="006E78FF">
        <w:fldChar w:fldCharType="end"/>
      </w:r>
      <w:r w:rsidR="00673490" w:rsidRPr="0F69AEB1">
        <w:rPr>
          <w:lang w:val="el-GR"/>
        </w:rPr>
        <w:t xml:space="preserve"> της παρούσας. </w:t>
      </w:r>
      <w:r w:rsidR="008702D8" w:rsidRPr="0F69AEB1">
        <w:rPr>
          <w:lang w:val="el-GR"/>
        </w:rPr>
        <w:t>Επισημαίνεται ότι στη συνολική διάρκεια</w:t>
      </w:r>
      <w:r w:rsidR="00E1337D" w:rsidRPr="0F69AEB1">
        <w:rPr>
          <w:lang w:val="el-GR"/>
        </w:rPr>
        <w:t xml:space="preserve"> </w:t>
      </w:r>
      <w:r w:rsidR="008702D8" w:rsidRPr="0F69AEB1">
        <w:rPr>
          <w:lang w:val="el-GR"/>
        </w:rPr>
        <w:t xml:space="preserve">περιλαμβάνεται και ο χρόνος που θα απαιτηθεί για την παραλαβή των ενδιάμεσων φάσεων ή παραδοτέων </w:t>
      </w:r>
      <w:r w:rsidR="008702D8" w:rsidRPr="0F69AEB1">
        <w:rPr>
          <w:u w:val="single"/>
          <w:lang w:val="el-GR"/>
        </w:rPr>
        <w:t>μέχρι την παράδοση και του τελευταίου παραδοτέου που ορίζει την λήξη της σύμβαση</w:t>
      </w:r>
      <w:r w:rsidR="008702D8" w:rsidRPr="0F69AEB1">
        <w:rPr>
          <w:lang w:val="el-GR"/>
        </w:rPr>
        <w:t xml:space="preserve">ς και την έναρξη της οριστικής παραλαβής του έργου. </w:t>
      </w:r>
    </w:p>
    <w:p w14:paraId="30443F1D" w14:textId="77777777"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496607484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5.2</w:t>
      </w:r>
      <w:r w:rsidR="006E78FF">
        <w:fldChar w:fldCharType="end"/>
      </w:r>
      <w:r w:rsidRPr="00603221">
        <w:rPr>
          <w:lang w:val="el-GR"/>
        </w:rPr>
        <w:t xml:space="preserve"> της παρούσας.</w:t>
      </w:r>
    </w:p>
    <w:p w14:paraId="453607AA" w14:textId="77777777" w:rsidR="00BA2DC9" w:rsidRPr="00603221" w:rsidRDefault="00BA2DC9">
      <w:pPr>
        <w:rPr>
          <w:lang w:val="el-GR"/>
        </w:rPr>
      </w:pPr>
    </w:p>
    <w:p w14:paraId="44D0CD37" w14:textId="0774E4A4" w:rsidR="008338F0" w:rsidRPr="00603221" w:rsidRDefault="00887737" w:rsidP="003A109E">
      <w:pPr>
        <w:pStyle w:val="2"/>
        <w:rPr>
          <w:rFonts w:cs="Tahoma"/>
          <w:lang w:val="el-GR"/>
        </w:rPr>
      </w:pPr>
      <w:bookmarkStart w:id="393" w:name="_Toc158368231"/>
      <w:r>
        <w:rPr>
          <w:rFonts w:cs="Tahoma"/>
          <w:lang w:val="el-GR"/>
        </w:rPr>
        <w:t>6.3</w:t>
      </w:r>
      <w:r w:rsidR="003355E7" w:rsidRPr="00603221">
        <w:rPr>
          <w:rFonts w:cs="Tahoma"/>
          <w:lang w:val="el-GR"/>
        </w:rPr>
        <w:tab/>
      </w:r>
      <w:bookmarkStart w:id="394" w:name="_Ref40954198"/>
      <w:bookmarkStart w:id="395" w:name="_Ref55381059"/>
      <w:bookmarkStart w:id="396" w:name="_Toc97194331"/>
      <w:bookmarkStart w:id="397" w:name="_Toc97194466"/>
      <w:r w:rsidR="003355E7" w:rsidRPr="00603221">
        <w:rPr>
          <w:rFonts w:cs="Tahoma"/>
          <w:lang w:val="el-GR"/>
        </w:rPr>
        <w:t>Παραλαβή του αντικειμένου της σύμβασης</w:t>
      </w:r>
      <w:bookmarkEnd w:id="394"/>
      <w:bookmarkEnd w:id="395"/>
      <w:bookmarkEnd w:id="396"/>
      <w:bookmarkEnd w:id="397"/>
      <w:bookmarkEnd w:id="393"/>
      <w:r w:rsidR="003355E7" w:rsidRPr="00603221">
        <w:rPr>
          <w:rFonts w:cs="Tahoma"/>
          <w:lang w:val="el-GR"/>
        </w:rPr>
        <w:t xml:space="preserve"> </w:t>
      </w:r>
    </w:p>
    <w:p w14:paraId="195D8343" w14:textId="77777777" w:rsidR="00B8528C" w:rsidRPr="00C00860" w:rsidRDefault="00B8528C" w:rsidP="00B8528C">
      <w:pPr>
        <w:rPr>
          <w:lang w:val="el-GR"/>
        </w:rPr>
      </w:pPr>
      <w:bookmarkStart w:id="398"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816C9">
        <w:rPr>
          <w:highlight w:val="yellow"/>
          <w:lang w:val="el-GR"/>
        </w:rPr>
        <w:fldChar w:fldCharType="begin"/>
      </w:r>
      <w:r w:rsidR="00140781">
        <w:rPr>
          <w:lang w:val="el-GR"/>
        </w:rPr>
        <w:instrText xml:space="preserve"> REF _Ref496625830 \h </w:instrText>
      </w:r>
      <w:r w:rsidR="001816C9">
        <w:rPr>
          <w:highlight w:val="yellow"/>
          <w:lang w:val="el-GR"/>
        </w:rPr>
      </w:r>
      <w:r w:rsidR="001816C9">
        <w:rPr>
          <w:highlight w:val="yellow"/>
          <w:lang w:val="el-GR"/>
        </w:rPr>
        <w:fldChar w:fldCharType="separate"/>
      </w:r>
      <w:r w:rsidR="00392376" w:rsidRPr="00603221">
        <w:rPr>
          <w:lang w:val="el-GR"/>
        </w:rPr>
        <w:t>ΠΑΡΑΡΤΗΜΑ Ι – Αναλυτική Περιγραφή Φυσικού και Οικονομικού Αντικειμένου της Σύμβασης</w:t>
      </w:r>
      <w:r w:rsidR="001816C9">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3381515F"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031B6D8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E466B00"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7E83C25B"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1FC4085C"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3E816918"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05A995FD"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5EBBD56" w14:textId="77777777" w:rsidR="00BB555C" w:rsidRDefault="00BB555C">
      <w:pPr>
        <w:rPr>
          <w:lang w:val="el-GR"/>
        </w:rPr>
      </w:pPr>
      <w:bookmarkStart w:id="399" w:name="_Hlk9421462"/>
      <w:bookmarkEnd w:id="398"/>
    </w:p>
    <w:p w14:paraId="4FCB6F72" w14:textId="75CA4992" w:rsidR="008338F0" w:rsidRPr="00603221" w:rsidRDefault="00887737" w:rsidP="003A109E">
      <w:pPr>
        <w:pStyle w:val="2"/>
        <w:rPr>
          <w:rFonts w:cs="Tahoma"/>
          <w:lang w:val="el-GR"/>
        </w:rPr>
      </w:pPr>
      <w:bookmarkStart w:id="400" w:name="_Toc158368232"/>
      <w:bookmarkEnd w:id="399"/>
      <w:r>
        <w:rPr>
          <w:rFonts w:cs="Tahoma"/>
          <w:lang w:val="el-GR"/>
        </w:rPr>
        <w:t>6.4</w:t>
      </w:r>
      <w:r w:rsidR="003355E7" w:rsidRPr="00603221">
        <w:rPr>
          <w:rFonts w:cs="Tahoma"/>
          <w:lang w:val="el-GR"/>
        </w:rPr>
        <w:tab/>
      </w:r>
      <w:bookmarkStart w:id="401" w:name="_Ref496625354"/>
      <w:bookmarkStart w:id="402" w:name="_Toc97194332"/>
      <w:bookmarkStart w:id="403" w:name="_Toc97194467"/>
      <w:r w:rsidR="003355E7" w:rsidRPr="00603221">
        <w:rPr>
          <w:rFonts w:cs="Tahoma"/>
          <w:lang w:val="el-GR"/>
        </w:rPr>
        <w:t>Απόρριψη παραδοτέων – Αντικατάσταση</w:t>
      </w:r>
      <w:bookmarkEnd w:id="401"/>
      <w:bookmarkEnd w:id="402"/>
      <w:bookmarkEnd w:id="403"/>
      <w:bookmarkEnd w:id="400"/>
      <w:r w:rsidR="003355E7" w:rsidRPr="00603221">
        <w:rPr>
          <w:rFonts w:cs="Tahoma"/>
          <w:lang w:val="el-GR"/>
        </w:rPr>
        <w:t xml:space="preserve"> </w:t>
      </w:r>
    </w:p>
    <w:p w14:paraId="4A7F5522" w14:textId="77777777" w:rsidR="000653F1" w:rsidRPr="006B2C94" w:rsidRDefault="000653F1" w:rsidP="000653F1">
      <w:pPr>
        <w:rPr>
          <w:lang w:val="el-GR"/>
        </w:rPr>
      </w:pPr>
      <w:r w:rsidRPr="0F69AEB1">
        <w:rPr>
          <w:rFonts w:eastAsia="SimSun"/>
          <w:lang w:val="el-GR"/>
        </w:rPr>
        <w:t xml:space="preserve">Σε περίπτωση οριστικής απόρριψης ολόκληρου ή μέρους των παρεχόμενων υπηρεσιών ή/και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496607484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rPr>
        <w:t>5.2</w:t>
      </w:r>
      <w:r w:rsidR="006E78FF">
        <w:fldChar w:fldCharType="end"/>
      </w:r>
      <w:r w:rsidRPr="0F69AEB1">
        <w:rPr>
          <w:lang w:val="el-GR"/>
        </w:rPr>
        <w:t xml:space="preserve"> </w:t>
      </w:r>
      <w:r w:rsidRPr="0F69AEB1">
        <w:rPr>
          <w:rFonts w:eastAsia="SimSun"/>
          <w:lang w:val="el-GR"/>
        </w:rPr>
        <w:t>της παρούσας, λόγω εκπρόθεσμης παράδοσης.</w:t>
      </w:r>
    </w:p>
    <w:p w14:paraId="11F1E8B3"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878CB5C" w14:textId="77777777" w:rsidR="00BB555C" w:rsidRPr="006F1D06" w:rsidRDefault="00BB555C" w:rsidP="00BB555C">
      <w:pPr>
        <w:rPr>
          <w:rFonts w:eastAsia="SimSun"/>
          <w:lang w:val="el-GR"/>
        </w:rPr>
      </w:pPr>
      <w:r w:rsidRPr="0F69AEB1">
        <w:rPr>
          <w:rFonts w:eastAsia="SimSun"/>
          <w:lang w:val="el-GR"/>
        </w:rPr>
        <w:t xml:space="preserve">Σε περίπτωση οριστικής απόρριψης ολόκληρου ή μέρους των παρεχόμενων υπηρεσιών ή/και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w:t>
      </w:r>
      <w:r w:rsidRPr="0F69AEB1">
        <w:rPr>
          <w:rFonts w:eastAsia="SimSun"/>
          <w:lang w:val="el-GR"/>
        </w:rPr>
        <w:lastRenderedPageBreak/>
        <w:t>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1D1E41F8"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2CD58DC1" w14:textId="77777777" w:rsidR="00BB555C" w:rsidRPr="00603221" w:rsidRDefault="00BB555C" w:rsidP="00BB555C">
      <w:pPr>
        <w:rPr>
          <w:i/>
          <w:iCs/>
          <w:color w:val="5B9BD5"/>
          <w:spacing w:val="5"/>
          <w:kern w:val="1"/>
          <w:lang w:val="el-GR"/>
        </w:rPr>
      </w:pPr>
    </w:p>
    <w:p w14:paraId="17ABE39B" w14:textId="77777777" w:rsidR="00BB555C" w:rsidRDefault="00BB555C" w:rsidP="000F6FD9">
      <w:pPr>
        <w:rPr>
          <w:lang w:val="el-GR"/>
        </w:rPr>
      </w:pPr>
    </w:p>
    <w:p w14:paraId="38477784" w14:textId="6A325FF5" w:rsidR="008338F0" w:rsidRPr="00603221" w:rsidRDefault="00887737" w:rsidP="003A109E">
      <w:pPr>
        <w:pStyle w:val="2"/>
        <w:rPr>
          <w:rFonts w:cs="Tahoma"/>
          <w:lang w:val="el-GR"/>
        </w:rPr>
      </w:pPr>
      <w:bookmarkStart w:id="404" w:name="_Toc74566947"/>
      <w:bookmarkStart w:id="405" w:name="_Toc74566948"/>
      <w:bookmarkStart w:id="406" w:name="_Toc74566949"/>
      <w:bookmarkStart w:id="407" w:name="_Toc74566950"/>
      <w:bookmarkStart w:id="408" w:name="_Toc74566951"/>
      <w:bookmarkStart w:id="409" w:name="_Toc158368233"/>
      <w:bookmarkEnd w:id="404"/>
      <w:bookmarkEnd w:id="405"/>
      <w:bookmarkEnd w:id="406"/>
      <w:bookmarkEnd w:id="407"/>
      <w:bookmarkEnd w:id="408"/>
      <w:r>
        <w:rPr>
          <w:rFonts w:cs="Tahoma"/>
          <w:lang w:val="el-GR"/>
        </w:rPr>
        <w:t>6.5</w:t>
      </w:r>
      <w:r w:rsidR="003355E7" w:rsidRPr="00603221">
        <w:rPr>
          <w:rFonts w:cs="Tahoma"/>
          <w:lang w:val="el-GR"/>
        </w:rPr>
        <w:tab/>
      </w:r>
      <w:bookmarkStart w:id="410" w:name="_Toc97194333"/>
      <w:bookmarkStart w:id="411" w:name="_Toc97194468"/>
      <w:r w:rsidR="003355E7" w:rsidRPr="00603221">
        <w:rPr>
          <w:rFonts w:cs="Tahoma"/>
          <w:lang w:val="el-GR"/>
        </w:rPr>
        <w:t>Αναπροσαρμογή τιμής</w:t>
      </w:r>
      <w:bookmarkEnd w:id="410"/>
      <w:bookmarkEnd w:id="411"/>
      <w:bookmarkEnd w:id="409"/>
      <w:r w:rsidR="003355E7" w:rsidRPr="00603221">
        <w:rPr>
          <w:rFonts w:cs="Tahoma"/>
          <w:lang w:val="el-GR"/>
        </w:rPr>
        <w:t xml:space="preserve"> </w:t>
      </w:r>
    </w:p>
    <w:p w14:paraId="28C0E45D" w14:textId="77777777" w:rsidR="008338F0" w:rsidRPr="00140781" w:rsidRDefault="00140781">
      <w:pPr>
        <w:rPr>
          <w:rFonts w:eastAsia="SimSun"/>
          <w:lang w:val="el-GR"/>
        </w:rPr>
      </w:pPr>
      <w:r w:rsidRPr="00140781">
        <w:rPr>
          <w:rFonts w:eastAsia="SimSun"/>
          <w:lang w:val="el-GR"/>
        </w:rPr>
        <w:t>Δεν προβλέπεται</w:t>
      </w:r>
    </w:p>
    <w:p w14:paraId="0B057C5C" w14:textId="77777777" w:rsidR="008338F0" w:rsidRPr="00BD1F38" w:rsidRDefault="003355E7" w:rsidP="00BD1F38">
      <w:pPr>
        <w:pStyle w:val="1"/>
        <w:numPr>
          <w:ilvl w:val="0"/>
          <w:numId w:val="19"/>
        </w:numPr>
        <w:rPr>
          <w:rFonts w:cs="Tahoma"/>
          <w:sz w:val="22"/>
          <w:szCs w:val="22"/>
          <w:lang w:val="el-GR"/>
        </w:rPr>
      </w:pPr>
      <w:bookmarkStart w:id="412" w:name="_Toc97194469"/>
      <w:bookmarkStart w:id="413" w:name="_Toc158368234"/>
      <w:r w:rsidRPr="00BD1F38">
        <w:rPr>
          <w:rFonts w:cs="Tahoma"/>
          <w:sz w:val="22"/>
          <w:szCs w:val="22"/>
          <w:lang w:val="el-GR"/>
        </w:rPr>
        <w:lastRenderedPageBreak/>
        <w:t>ΠΑΡΑΡΤΗΜΑΤΑ</w:t>
      </w:r>
      <w:bookmarkEnd w:id="412"/>
      <w:bookmarkEnd w:id="413"/>
    </w:p>
    <w:p w14:paraId="6C808E37" w14:textId="77777777" w:rsidR="008338F0" w:rsidRPr="00603221" w:rsidRDefault="003355E7" w:rsidP="003329FF">
      <w:pPr>
        <w:pStyle w:val="2"/>
        <w:numPr>
          <w:ilvl w:val="0"/>
          <w:numId w:val="0"/>
        </w:numPr>
        <w:tabs>
          <w:tab w:val="clear" w:pos="567"/>
        </w:tabs>
        <w:rPr>
          <w:rFonts w:cs="Tahoma"/>
          <w:lang w:val="el-GR"/>
        </w:rPr>
      </w:pPr>
      <w:bookmarkStart w:id="414" w:name="_Ref496625830"/>
      <w:bookmarkStart w:id="415" w:name="_Toc97194334"/>
      <w:bookmarkStart w:id="416" w:name="_Toc97194470"/>
      <w:bookmarkStart w:id="417" w:name="_Toc158368235"/>
      <w:bookmarkStart w:id="418" w:name="_Ref496625399"/>
      <w:r w:rsidRPr="00603221">
        <w:rPr>
          <w:rFonts w:cs="Tahoma"/>
          <w:lang w:val="el-GR"/>
        </w:rPr>
        <w:t>ΠΑΡΑΡΤΗΜΑ Ι – Αναλυτική Περιγραφή Φυσικού και Οικονομικού Αντικειμένου της Σύμβασης</w:t>
      </w:r>
      <w:bookmarkEnd w:id="414"/>
      <w:bookmarkEnd w:id="415"/>
      <w:bookmarkEnd w:id="416"/>
      <w:bookmarkEnd w:id="417"/>
      <w:r w:rsidRPr="00603221">
        <w:rPr>
          <w:rFonts w:cs="Tahoma"/>
          <w:lang w:val="el-GR"/>
        </w:rPr>
        <w:t xml:space="preserve"> </w:t>
      </w:r>
      <w:bookmarkEnd w:id="418"/>
    </w:p>
    <w:p w14:paraId="1ADCC80C" w14:textId="77777777" w:rsidR="00B42BA2" w:rsidRPr="00FD26DD" w:rsidRDefault="00B42BA2" w:rsidP="00CD2A7F">
      <w:pPr>
        <w:rPr>
          <w:rFonts w:eastAsia="SimSun"/>
          <w:lang w:val="el-GR"/>
        </w:rPr>
      </w:pPr>
      <w:bookmarkStart w:id="419" w:name="_Ref51336725"/>
      <w:bookmarkStart w:id="420" w:name="_Toc53671308"/>
    </w:p>
    <w:p w14:paraId="22F335C6" w14:textId="77777777" w:rsidR="00E832C4" w:rsidRDefault="00E832C4" w:rsidP="00E832C4">
      <w:pPr>
        <w:pStyle w:val="4"/>
        <w:numPr>
          <w:ilvl w:val="0"/>
          <w:numId w:val="40"/>
        </w:numPr>
        <w:spacing w:before="0" w:after="120" w:line="252" w:lineRule="auto"/>
        <w:ind w:left="720" w:hanging="360"/>
        <w:rPr>
          <w:rFonts w:eastAsia="SimSun" w:cs="Tahoma"/>
          <w:szCs w:val="22"/>
          <w:lang w:val="el-GR"/>
        </w:rPr>
      </w:pPr>
      <w:bookmarkStart w:id="421" w:name="_Toc139981082"/>
      <w:bookmarkStart w:id="422" w:name="_Toc139985628"/>
      <w:bookmarkStart w:id="423" w:name="_Toc158368236"/>
      <w:bookmarkStart w:id="424" w:name="_Hlk113616675"/>
      <w:bookmarkEnd w:id="419"/>
      <w:bookmarkEnd w:id="420"/>
      <w:r>
        <w:rPr>
          <w:rFonts w:cs="Tahoma"/>
          <w:szCs w:val="22"/>
          <w:lang w:val="el-GR"/>
        </w:rPr>
        <w:t>ΠΕΡΙΓΡΑΦΗ ΦΥΣΙΚΟΥ ΑΝΤΙΚΕΙΜΕΝΟΥ ΤΗΣ ΣΥΜΒΑΣΗΣ</w:t>
      </w:r>
      <w:bookmarkEnd w:id="421"/>
      <w:bookmarkEnd w:id="422"/>
      <w:bookmarkEnd w:id="423"/>
    </w:p>
    <w:p w14:paraId="6762B65B" w14:textId="77777777" w:rsidR="00E832C4" w:rsidRDefault="00E832C4" w:rsidP="00E832C4">
      <w:pPr>
        <w:pStyle w:val="4"/>
        <w:numPr>
          <w:ilvl w:val="1"/>
          <w:numId w:val="41"/>
        </w:numPr>
        <w:tabs>
          <w:tab w:val="left" w:pos="1134"/>
        </w:tabs>
        <w:spacing w:before="0" w:after="120" w:line="252" w:lineRule="auto"/>
        <w:ind w:left="709" w:hanging="283"/>
        <w:rPr>
          <w:rFonts w:eastAsia="SimSun" w:cs="Tahoma"/>
          <w:szCs w:val="22"/>
          <w:lang w:val="el-GR"/>
        </w:rPr>
      </w:pPr>
      <w:bookmarkStart w:id="425" w:name="_Toc139981083"/>
      <w:bookmarkStart w:id="426" w:name="_Toc139985629"/>
      <w:bookmarkStart w:id="427" w:name="_Ref158290836"/>
      <w:bookmarkStart w:id="428" w:name="_Ref158291561"/>
      <w:bookmarkStart w:id="429" w:name="_Toc158368237"/>
      <w:r>
        <w:rPr>
          <w:rFonts w:eastAsia="SimSun" w:cs="Tahoma"/>
          <w:szCs w:val="22"/>
          <w:lang w:val="el-GR"/>
        </w:rPr>
        <w:t>ΠΕΡΙΒΑΛΛΟΝ ΤΗΣ ΣΥΜΒΑΣΗΣ</w:t>
      </w:r>
      <w:bookmarkEnd w:id="425"/>
      <w:bookmarkEnd w:id="426"/>
      <w:bookmarkEnd w:id="427"/>
      <w:bookmarkEnd w:id="428"/>
      <w:bookmarkEnd w:id="429"/>
      <w:r>
        <w:rPr>
          <w:rFonts w:eastAsia="SimSun" w:cs="Tahoma"/>
          <w:szCs w:val="22"/>
          <w:lang w:val="el-GR"/>
        </w:rPr>
        <w:t xml:space="preserve"> </w:t>
      </w:r>
    </w:p>
    <w:p w14:paraId="50FAC18F" w14:textId="77777777" w:rsidR="00E832C4" w:rsidRDefault="00E832C4" w:rsidP="00E832C4">
      <w:pPr>
        <w:pStyle w:val="4"/>
        <w:numPr>
          <w:ilvl w:val="2"/>
          <w:numId w:val="41"/>
        </w:numPr>
        <w:tabs>
          <w:tab w:val="left" w:pos="1134"/>
        </w:tabs>
        <w:spacing w:before="0" w:after="120" w:line="252" w:lineRule="auto"/>
        <w:ind w:left="1394" w:hanging="504"/>
        <w:rPr>
          <w:rFonts w:eastAsia="SimSun" w:cs="Tahoma"/>
          <w:szCs w:val="22"/>
          <w:lang w:val="el-GR"/>
        </w:rPr>
      </w:pPr>
      <w:bookmarkStart w:id="430" w:name="_Toc139981084"/>
      <w:bookmarkStart w:id="431" w:name="_Toc139985630"/>
      <w:bookmarkStart w:id="432" w:name="_Toc158368238"/>
      <w:bookmarkStart w:id="433" w:name="_Hlk113623321"/>
      <w:r>
        <w:rPr>
          <w:rFonts w:eastAsia="SimSun" w:cs="Tahoma"/>
          <w:szCs w:val="22"/>
          <w:lang w:val="el-GR"/>
        </w:rPr>
        <w:t>Φορέας Διαχείρισης και Φορέας Υλοποίησης – Αναθέτουσα Αρχή</w:t>
      </w:r>
      <w:bookmarkEnd w:id="430"/>
      <w:bookmarkEnd w:id="431"/>
      <w:bookmarkEnd w:id="432"/>
      <w:r>
        <w:rPr>
          <w:rFonts w:eastAsia="SimSun" w:cs="Tahoma"/>
          <w:szCs w:val="22"/>
          <w:lang w:val="el-GR"/>
        </w:rPr>
        <w:t xml:space="preserve"> </w:t>
      </w:r>
    </w:p>
    <w:bookmarkEnd w:id="424"/>
    <w:bookmarkEnd w:id="433"/>
    <w:p w14:paraId="3EE0787F" w14:textId="77777777" w:rsidR="00E832C4" w:rsidRPr="00FF7519" w:rsidRDefault="00E832C4" w:rsidP="00E832C4">
      <w:pPr>
        <w:shd w:val="clear" w:color="auto" w:fill="FFFFFF"/>
        <w:suppressAutoHyphens w:val="0"/>
        <w:spacing w:line="252" w:lineRule="auto"/>
        <w:rPr>
          <w:lang w:val="el-GR"/>
        </w:rPr>
      </w:pPr>
      <w:r w:rsidRPr="00FF7519">
        <w:rPr>
          <w:lang w:val="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FF7519">
        <w:rPr>
          <w:lang w:val="el-GR"/>
        </w:rPr>
        <w:t>αρ</w:t>
      </w:r>
      <w:proofErr w:type="spellEnd"/>
      <w:r w:rsidRPr="00FF7519">
        <w:rPr>
          <w:lang w:val="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FF7519">
        <w:rPr>
          <w:lang w:val="el-GR"/>
        </w:rPr>
        <w:t>Υποτομέας</w:t>
      </w:r>
      <w:proofErr w:type="spellEnd"/>
      <w:r w:rsidRPr="00FF7519">
        <w:rPr>
          <w:lang w:val="el-GR"/>
        </w:rPr>
        <w:t xml:space="preserve"> Νομικά Πρόσωπα Κεντρικής Κυβέρνησης και Δημόσιες Επιχειρήσεις.</w:t>
      </w:r>
    </w:p>
    <w:p w14:paraId="447B690B" w14:textId="77777777" w:rsidR="00E832C4" w:rsidRDefault="00E832C4" w:rsidP="00FD26DD">
      <w:pPr>
        <w:shd w:val="clear" w:color="auto" w:fill="FFFFFF"/>
        <w:suppressAutoHyphens w:val="0"/>
        <w:spacing w:line="252" w:lineRule="auto"/>
        <w:rPr>
          <w:lang w:val="el-GR"/>
        </w:rPr>
      </w:pPr>
    </w:p>
    <w:p w14:paraId="4D799AB8"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00E832C4">
        <w:rPr>
          <w:lang w:val="el-GR"/>
        </w:rPr>
        <w:t>«</w:t>
      </w:r>
      <w:r w:rsidRPr="00FD26DD">
        <w:rPr>
          <w:b/>
          <w:lang w:val="el-GR"/>
        </w:rPr>
        <w:t>Κοινωνία της Πληροφορίας Μ</w:t>
      </w:r>
      <w:r w:rsidR="00E832C4">
        <w:rPr>
          <w:b/>
          <w:lang w:val="el-GR"/>
        </w:rPr>
        <w:t xml:space="preserve">ονοπρόσωπη </w:t>
      </w:r>
      <w:r w:rsidRPr="00FD26DD">
        <w:rPr>
          <w:b/>
          <w:lang w:val="el-GR"/>
        </w:rPr>
        <w:t>Α.Ε.</w:t>
      </w:r>
      <w:r w:rsidR="00E832C4">
        <w:rPr>
          <w:b/>
          <w:lang w:val="el-GR"/>
        </w:rPr>
        <w:t>»</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w:t>
      </w:r>
      <w:r w:rsidR="00E832C4">
        <w:rPr>
          <w:lang w:val="el-GR"/>
        </w:rPr>
        <w:t>111</w:t>
      </w:r>
      <w:r w:rsidRPr="00FD26DD">
        <w:rPr>
          <w:lang w:val="el-GR"/>
        </w:rPr>
        <w:t>/Β/0</w:t>
      </w:r>
      <w:r w:rsidR="00E832C4">
        <w:rPr>
          <w:lang w:val="el-GR"/>
        </w:rPr>
        <w:t>4</w:t>
      </w:r>
      <w:r w:rsidRPr="00FD26DD">
        <w:rPr>
          <w:lang w:val="el-GR"/>
        </w:rPr>
        <w:t>-1</w:t>
      </w:r>
      <w:r w:rsidR="00E832C4">
        <w:rPr>
          <w:lang w:val="el-GR"/>
        </w:rPr>
        <w:t>1</w:t>
      </w:r>
      <w:r w:rsidRPr="00FD26DD">
        <w:rPr>
          <w:lang w:val="el-GR"/>
        </w:rPr>
        <w:t>-202</w:t>
      </w:r>
      <w:r w:rsidR="00E832C4">
        <w:rPr>
          <w:lang w:val="el-GR"/>
        </w:rPr>
        <w:t>1</w:t>
      </w:r>
      <w:r w:rsidRPr="00FD26DD">
        <w:rPr>
          <w:lang w:val="el-GR"/>
        </w:rPr>
        <w:t>) και εποπτεύεται από το Υπουργείο Ψηφιακής Διακυβέρνησης.</w:t>
      </w:r>
    </w:p>
    <w:p w14:paraId="4D3168D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w:t>
      </w:r>
      <w:r w:rsidR="00E832C4">
        <w:rPr>
          <w:lang w:val="el-GR"/>
        </w:rPr>
        <w:t>111</w:t>
      </w:r>
      <w:r w:rsidRPr="00FD26DD">
        <w:rPr>
          <w:lang w:val="el-GR"/>
        </w:rPr>
        <w:t>/Β/0</w:t>
      </w:r>
      <w:r w:rsidR="00E832C4">
        <w:rPr>
          <w:lang w:val="el-GR"/>
        </w:rPr>
        <w:t>4</w:t>
      </w:r>
      <w:r w:rsidRPr="00FD26DD">
        <w:rPr>
          <w:lang w:val="el-GR"/>
        </w:rPr>
        <w:t>-1</w:t>
      </w:r>
      <w:r w:rsidR="00E832C4">
        <w:rPr>
          <w:lang w:val="el-GR"/>
        </w:rPr>
        <w:t>1</w:t>
      </w:r>
      <w:r w:rsidRPr="00FD26DD">
        <w:rPr>
          <w:lang w:val="el-GR"/>
        </w:rPr>
        <w:t>-202</w:t>
      </w:r>
      <w:r w:rsidR="00E832C4">
        <w:rPr>
          <w:lang w:val="el-GR"/>
        </w:rPr>
        <w:t>1</w:t>
      </w:r>
      <w:r w:rsidRPr="00FD26DD">
        <w:rPr>
          <w:lang w:val="el-GR"/>
        </w:rPr>
        <w:t>), είναι:</w:t>
      </w:r>
    </w:p>
    <w:p w14:paraId="7B911FA8" w14:textId="77777777" w:rsidR="00E832C4" w:rsidRPr="00FD26DD" w:rsidRDefault="00E832C4" w:rsidP="00E832C4">
      <w:pPr>
        <w:pStyle w:val="aff"/>
        <w:numPr>
          <w:ilvl w:val="0"/>
          <w:numId w:val="42"/>
        </w:numPr>
        <w:suppressAutoHyphens w:val="0"/>
        <w:spacing w:before="120"/>
        <w:ind w:left="360"/>
        <w:contextualSpacing w:val="0"/>
        <w:rPr>
          <w:lang w:val="el-GR"/>
        </w:rPr>
      </w:pPr>
      <w:r w:rsidRPr="00FD26DD">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9785869" w14:textId="77777777" w:rsidR="00E832C4" w:rsidRPr="00FD26DD" w:rsidRDefault="00E832C4" w:rsidP="00E832C4">
      <w:pPr>
        <w:pStyle w:val="aff"/>
        <w:numPr>
          <w:ilvl w:val="0"/>
          <w:numId w:val="42"/>
        </w:numPr>
        <w:suppressAutoHyphens w:val="0"/>
        <w:spacing w:before="120"/>
        <w:ind w:left="360"/>
        <w:contextualSpacing w:val="0"/>
        <w:rPr>
          <w:lang w:val="el-GR"/>
        </w:rPr>
      </w:pPr>
      <w:r w:rsidRPr="00FD26DD">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8E468AB" w14:textId="77777777" w:rsidR="00E832C4" w:rsidRPr="00FD26DD" w:rsidRDefault="00E832C4" w:rsidP="00E832C4">
      <w:pPr>
        <w:pStyle w:val="aff"/>
        <w:numPr>
          <w:ilvl w:val="0"/>
          <w:numId w:val="42"/>
        </w:numPr>
        <w:suppressAutoHyphens w:val="0"/>
        <w:spacing w:before="120"/>
        <w:ind w:left="360"/>
        <w:contextualSpacing w:val="0"/>
        <w:rPr>
          <w:lang w:val="el-GR"/>
        </w:rPr>
      </w:pPr>
      <w:r w:rsidRPr="00FD26DD">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D904EA0" w14:textId="77777777" w:rsidR="00E832C4" w:rsidRPr="00FD26DD" w:rsidRDefault="00E832C4" w:rsidP="00E832C4">
      <w:pPr>
        <w:pStyle w:val="aff"/>
        <w:numPr>
          <w:ilvl w:val="0"/>
          <w:numId w:val="42"/>
        </w:numPr>
        <w:suppressAutoHyphens w:val="0"/>
        <w:spacing w:before="120"/>
        <w:ind w:left="360"/>
        <w:contextualSpacing w:val="0"/>
        <w:rPr>
          <w:lang w:val="el-GR"/>
        </w:rPr>
      </w:pPr>
      <w:r w:rsidRPr="00FD26DD">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425162F" w14:textId="77777777" w:rsidR="00E832C4" w:rsidRDefault="00E832C4" w:rsidP="00E832C4">
      <w:pPr>
        <w:pStyle w:val="aff"/>
        <w:numPr>
          <w:ilvl w:val="0"/>
          <w:numId w:val="42"/>
        </w:numPr>
        <w:suppressAutoHyphens w:val="0"/>
        <w:spacing w:before="120"/>
        <w:ind w:left="360"/>
        <w:contextualSpacing w:val="0"/>
        <w:rPr>
          <w:lang w:val="el-GR"/>
        </w:rPr>
      </w:pPr>
      <w:r w:rsidRPr="00FD26DD">
        <w:rPr>
          <w:lang w:val="el-GR"/>
        </w:rPr>
        <w:t xml:space="preserve">Η ανάληψη της εκτέλεσης πράξεων και ενεργειών τεχνικής υποστήριξης, </w:t>
      </w:r>
      <w:r w:rsidRPr="003B42D1">
        <w:rPr>
          <w:rFonts w:eastAsiaTheme="minorEastAsia"/>
          <w:color w:val="000000"/>
          <w:lang w:val="el-GR" w:eastAsia="el-GR"/>
        </w:rPr>
        <w:t>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DD0DC8B" w14:textId="77777777" w:rsidR="00E832C4" w:rsidRPr="00FD26DD" w:rsidRDefault="00E832C4" w:rsidP="00E832C4">
      <w:pPr>
        <w:pStyle w:val="aff"/>
        <w:numPr>
          <w:ilvl w:val="0"/>
          <w:numId w:val="42"/>
        </w:numPr>
        <w:suppressAutoHyphens w:val="0"/>
        <w:spacing w:before="120"/>
        <w:ind w:left="360"/>
        <w:contextualSpacing w:val="0"/>
        <w:rPr>
          <w:lang w:val="el-GR"/>
        </w:rPr>
      </w:pPr>
      <w:r w:rsidRPr="003B42D1">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w:t>
      </w:r>
      <w:r>
        <w:rPr>
          <w:lang w:val="el-GR"/>
        </w:rPr>
        <w:t xml:space="preserve">, </w:t>
      </w:r>
      <w:r w:rsidRPr="00FD26DD">
        <w:rPr>
          <w:lang w:val="el-GR"/>
        </w:rPr>
        <w:t xml:space="preserve">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w:t>
      </w:r>
      <w:r w:rsidRPr="00FD26DD">
        <w:rPr>
          <w:lang w:val="el-GR"/>
        </w:rPr>
        <w:lastRenderedPageBreak/>
        <w:t xml:space="preserve">μέσω του Προγράμματος Δημοσίων Επενδύσεων ή/και μέσω του </w:t>
      </w:r>
      <w:r w:rsidRPr="003B42D1">
        <w:rPr>
          <w:rFonts w:eastAsiaTheme="minorEastAsia"/>
          <w:color w:val="000000"/>
          <w:lang w:val="el-GR" w:eastAsia="el-GR"/>
        </w:rPr>
        <w:t>Τακτικού Προϋπολογισμού ή/και μέσω κάθε άλλης πηγής χρηματοδότησης</w:t>
      </w:r>
      <w:r w:rsidRPr="00FD26DD">
        <w:rPr>
          <w:lang w:val="el-GR"/>
        </w:rPr>
        <w:t>.</w:t>
      </w:r>
    </w:p>
    <w:p w14:paraId="30A9A7AC" w14:textId="77777777" w:rsidR="00E832C4" w:rsidRPr="00FF7519" w:rsidRDefault="00E832C4" w:rsidP="00E832C4">
      <w:pPr>
        <w:pStyle w:val="aff"/>
        <w:numPr>
          <w:ilvl w:val="0"/>
          <w:numId w:val="42"/>
        </w:numPr>
        <w:suppressAutoHyphens w:val="0"/>
        <w:spacing w:before="120"/>
        <w:ind w:left="360"/>
        <w:contextualSpacing w:val="0"/>
        <w:rPr>
          <w:rFonts w:eastAsiaTheme="minorEastAsia"/>
          <w:color w:val="000000"/>
          <w:lang w:val="el-GR" w:eastAsia="el-GR"/>
        </w:rPr>
      </w:pPr>
      <w:r w:rsidRPr="00FF7519">
        <w:rPr>
          <w:rFonts w:eastAsiaTheme="minorEastAsia"/>
          <w:color w:val="000000"/>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F7519">
        <w:rPr>
          <w:rFonts w:eastAsiaTheme="minorEastAsia"/>
          <w:color w:val="000000"/>
          <w:lang w:val="el-GR" w:eastAsia="el-GR"/>
        </w:rPr>
        <w:t>ενωσιακή</w:t>
      </w:r>
      <w:proofErr w:type="spellEnd"/>
      <w:r w:rsidRPr="00FF7519">
        <w:rPr>
          <w:rFonts w:eastAsiaTheme="minorEastAsia"/>
          <w:color w:val="000000"/>
          <w:lang w:val="el-GR" w:eastAsia="el-GR"/>
        </w:rPr>
        <w:t xml:space="preserve"> ή/και εθνική) ύστερα από αίτηση του φορέα και υπογραφή σχετικής προγραμματικής συμφωνίας με την εταιρεία.</w:t>
      </w:r>
      <w:r>
        <w:rPr>
          <w:rFonts w:eastAsiaTheme="minorEastAsia"/>
          <w:color w:val="000000"/>
          <w:lang w:val="el-GR" w:eastAsia="el-GR"/>
        </w:rPr>
        <w:t xml:space="preserve"> </w:t>
      </w:r>
    </w:p>
    <w:p w14:paraId="77924FE4" w14:textId="77777777" w:rsidR="00E832C4" w:rsidRPr="00FF7519" w:rsidRDefault="00E832C4" w:rsidP="00E832C4">
      <w:pPr>
        <w:pStyle w:val="aff"/>
        <w:numPr>
          <w:ilvl w:val="0"/>
          <w:numId w:val="42"/>
        </w:numPr>
        <w:shd w:val="clear" w:color="auto" w:fill="FFFFFF"/>
        <w:suppressAutoHyphens w:val="0"/>
        <w:spacing w:line="252" w:lineRule="auto"/>
        <w:ind w:left="360"/>
        <w:rPr>
          <w:rFonts w:eastAsiaTheme="minorEastAsia"/>
          <w:color w:val="000000"/>
          <w:lang w:val="el-GR" w:eastAsia="el-GR"/>
        </w:rPr>
      </w:pPr>
      <w:r w:rsidRPr="00FF7519">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0FD8EF" w14:textId="77777777" w:rsidR="00E832C4" w:rsidRPr="009667D4" w:rsidRDefault="00E832C4" w:rsidP="00E832C4">
      <w:pPr>
        <w:pStyle w:val="aff"/>
        <w:numPr>
          <w:ilvl w:val="0"/>
          <w:numId w:val="42"/>
        </w:numPr>
        <w:shd w:val="clear" w:color="auto" w:fill="FFFFFF"/>
        <w:suppressAutoHyphens w:val="0"/>
        <w:spacing w:line="252" w:lineRule="auto"/>
        <w:ind w:left="360"/>
        <w:rPr>
          <w:lang w:val="el-GR"/>
        </w:rPr>
      </w:pPr>
      <w:r w:rsidRPr="009667D4">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9667D4">
        <w:rPr>
          <w:lang w:val="el-GR"/>
        </w:rPr>
        <w:t>ενωσιακούς</w:t>
      </w:r>
      <w:proofErr w:type="spellEnd"/>
      <w:r w:rsidRPr="009667D4">
        <w:rPr>
          <w:lang w:val="el-GR"/>
        </w:rPr>
        <w:t xml:space="preserve"> ή/και εθνικούς πόρους ή/ και μέσω του Προγράμματος Δημοσίων Επενδύσεων. </w:t>
      </w:r>
    </w:p>
    <w:p w14:paraId="52023372" w14:textId="77777777" w:rsidR="00E832C4" w:rsidRPr="009667D4" w:rsidRDefault="00E832C4" w:rsidP="00E832C4">
      <w:pPr>
        <w:pStyle w:val="aff"/>
        <w:numPr>
          <w:ilvl w:val="0"/>
          <w:numId w:val="42"/>
        </w:numPr>
        <w:shd w:val="clear" w:color="auto" w:fill="FFFFFF"/>
        <w:suppressAutoHyphens w:val="0"/>
        <w:spacing w:line="252" w:lineRule="auto"/>
        <w:ind w:left="360"/>
        <w:rPr>
          <w:lang w:val="el-GR"/>
        </w:rPr>
      </w:pPr>
      <w:r w:rsidRPr="009667D4">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97C8876" w14:textId="77777777" w:rsidR="00E832C4" w:rsidRPr="009667D4" w:rsidRDefault="00E832C4" w:rsidP="00E832C4">
      <w:pPr>
        <w:pStyle w:val="aff"/>
        <w:numPr>
          <w:ilvl w:val="0"/>
          <w:numId w:val="42"/>
        </w:numPr>
        <w:shd w:val="clear" w:color="auto" w:fill="FFFFFF"/>
        <w:suppressAutoHyphens w:val="0"/>
        <w:spacing w:line="252" w:lineRule="auto"/>
        <w:ind w:left="360"/>
        <w:rPr>
          <w:lang w:val="el-GR"/>
        </w:rPr>
      </w:pPr>
      <w:r w:rsidRPr="009667D4">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9667D4">
        <w:rPr>
          <w:lang w:val="el-GR"/>
        </w:rPr>
        <w:t>διέπεται</w:t>
      </w:r>
      <w:proofErr w:type="spellEnd"/>
      <w:r w:rsidRPr="009667D4">
        <w:rPr>
          <w:lang w:val="el-GR"/>
        </w:rPr>
        <w:t xml:space="preserve"> από τεχνολογίες πληροφορικής και ηλεκτρονικών επικοινωνιών. </w:t>
      </w:r>
    </w:p>
    <w:p w14:paraId="798BEDDB" w14:textId="77777777" w:rsidR="00E832C4" w:rsidRPr="00FD26DD" w:rsidRDefault="00E832C4" w:rsidP="00E832C4">
      <w:pPr>
        <w:pStyle w:val="aff"/>
        <w:numPr>
          <w:ilvl w:val="0"/>
          <w:numId w:val="42"/>
        </w:numPr>
        <w:shd w:val="clear" w:color="auto" w:fill="FFFFFF"/>
        <w:suppressAutoHyphens w:val="0"/>
        <w:spacing w:line="252" w:lineRule="auto"/>
        <w:ind w:left="360"/>
        <w:rPr>
          <w:lang w:val="el-GR"/>
        </w:rPr>
      </w:pPr>
      <w:r w:rsidRPr="00FD26DD">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830E658" w14:textId="77777777" w:rsidR="00E832C4" w:rsidRDefault="00E832C4" w:rsidP="00E832C4">
      <w:pPr>
        <w:rPr>
          <w:rFonts w:eastAsiaTheme="minorEastAsia"/>
          <w:color w:val="000000"/>
          <w:lang w:val="el-GR"/>
        </w:rPr>
      </w:pPr>
    </w:p>
    <w:p w14:paraId="57017424" w14:textId="77777777" w:rsidR="00E832C4" w:rsidRPr="00BE0992" w:rsidRDefault="00E832C4" w:rsidP="00E832C4">
      <w:pPr>
        <w:rPr>
          <w:rFonts w:eastAsiaTheme="minorEastAsia"/>
          <w:color w:val="000000"/>
          <w:lang w:val="el-GR"/>
        </w:rPr>
      </w:pPr>
      <w:r w:rsidRPr="00BE0992">
        <w:rPr>
          <w:rFonts w:eastAsiaTheme="minorEastAsia"/>
          <w:color w:val="000000"/>
          <w:lang w:val="el-GR"/>
        </w:rPr>
        <w:t>Ειδικότερα στο σκοπό της εταιρείας συμπεριλαμβάνονται, μεταξύ άλλων, ιδίως:</w:t>
      </w:r>
    </w:p>
    <w:p w14:paraId="6DD16F6D" w14:textId="77777777" w:rsidR="00E832C4" w:rsidRDefault="00E832C4" w:rsidP="00E832C4">
      <w:pPr>
        <w:pStyle w:val="aff"/>
        <w:numPr>
          <w:ilvl w:val="0"/>
          <w:numId w:val="43"/>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16ACAD73" w14:textId="77777777" w:rsidR="00E832C4" w:rsidRDefault="00E832C4" w:rsidP="00E832C4">
      <w:pPr>
        <w:pStyle w:val="aff"/>
        <w:numPr>
          <w:ilvl w:val="0"/>
          <w:numId w:val="43"/>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w:t>
      </w:r>
      <w:bookmarkStart w:id="434" w:name="_Hlk113626785"/>
      <w:r w:rsidRPr="001825C2">
        <w:rPr>
          <w:rFonts w:eastAsiaTheme="minorEastAsia"/>
          <w:color w:val="000000"/>
          <w:lang w:val="el-GR"/>
        </w:rPr>
        <w:t>ανάληψη ως δικαιούχου της εκτέλεσης έργων ή δράσεων στο πλαίσιο κάθε επιχειρησιακού προγράμματος ένταξης</w:t>
      </w:r>
      <w:bookmarkEnd w:id="434"/>
      <w:r w:rsidRPr="001825C2">
        <w:rPr>
          <w:rFonts w:eastAsiaTheme="minorEastAsia"/>
          <w:color w:val="000000"/>
          <w:lang w:val="el-GR"/>
        </w:rPr>
        <w:t>,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7986CA33" w14:textId="77777777" w:rsidR="00E832C4" w:rsidRDefault="00E832C4" w:rsidP="00E832C4">
      <w:pPr>
        <w:pStyle w:val="aff"/>
        <w:numPr>
          <w:ilvl w:val="0"/>
          <w:numId w:val="43"/>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 </w:t>
      </w:r>
      <w:r w:rsidRPr="00DE300D">
        <w:rPr>
          <w:rFonts w:eastAsiaTheme="minorEastAsia"/>
          <w:color w:val="000000"/>
          <w:lang w:val="el-GR"/>
        </w:rPr>
        <w:t xml:space="preserve">Επίσης, η εταιρεία αναλαμβάνει την εκτέλεση έργων ηλεκτρονικής διακυβέρνησης για το δημόσιο τομέα, τα οποία χρηματοδοτούνται από οποιαδήποτε πηγή χρηματοδότησης (λ.χ. </w:t>
      </w:r>
      <w:proofErr w:type="spellStart"/>
      <w:r w:rsidRPr="00DE300D">
        <w:rPr>
          <w:rFonts w:eastAsiaTheme="minorEastAsia"/>
          <w:color w:val="000000"/>
          <w:lang w:val="el-GR"/>
        </w:rPr>
        <w:t>ενωσιακή</w:t>
      </w:r>
      <w:proofErr w:type="spellEnd"/>
      <w:r w:rsidRPr="00DE300D">
        <w:rPr>
          <w:rFonts w:eastAsiaTheme="minorEastAsia"/>
          <w:color w:val="000000"/>
          <w:lang w:val="el-GR"/>
        </w:rPr>
        <w:t xml:space="preserve"> ή/και εθνική).</w:t>
      </w:r>
    </w:p>
    <w:p w14:paraId="4307F3EC" w14:textId="77777777" w:rsidR="00E832C4" w:rsidRDefault="00E832C4" w:rsidP="00E832C4">
      <w:pPr>
        <w:pStyle w:val="aff"/>
        <w:numPr>
          <w:ilvl w:val="0"/>
          <w:numId w:val="43"/>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 xml:space="preserve">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ή/και εθνικών </w:t>
      </w:r>
      <w:r w:rsidRPr="00DE300D">
        <w:rPr>
          <w:rFonts w:eastAsiaTheme="minorEastAsia"/>
          <w:color w:val="000000"/>
          <w:lang w:val="el-GR"/>
        </w:rPr>
        <w:lastRenderedPageBreak/>
        <w:t>προγραμμάτων χρηματοδοτούμενων από κάθε πηγή ή/και το Πρόγραμμα Δημοσίων Επενδύσεων καθώς και με άλλους φορείς με ανάλογους σκοπούς.</w:t>
      </w:r>
    </w:p>
    <w:p w14:paraId="23258611" w14:textId="77777777" w:rsidR="00E832C4" w:rsidRPr="00F939B2" w:rsidRDefault="00E832C4" w:rsidP="00E832C4">
      <w:pPr>
        <w:pStyle w:val="aff"/>
        <w:numPr>
          <w:ilvl w:val="0"/>
          <w:numId w:val="43"/>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ανάληψη και ή/επίβλεψη της διοίκησης και η παρακολούθηση της υλοποίησης του φυσικού και οικονομικού αντικειμένου των έργων.</w:t>
      </w:r>
    </w:p>
    <w:p w14:paraId="71951224" w14:textId="77777777" w:rsidR="00E832C4" w:rsidRPr="00252498" w:rsidRDefault="00E832C4" w:rsidP="00047C57">
      <w:pPr>
        <w:rPr>
          <w:rFonts w:eastAsia="SimSun"/>
          <w:lang w:val="el-GR"/>
        </w:rPr>
      </w:pPr>
    </w:p>
    <w:p w14:paraId="7EE5D25B" w14:textId="77777777" w:rsidR="00556A23" w:rsidRPr="00E4640A" w:rsidRDefault="00FD26DD" w:rsidP="00E4640A">
      <w:pPr>
        <w:pStyle w:val="4"/>
        <w:numPr>
          <w:ilvl w:val="2"/>
          <w:numId w:val="41"/>
        </w:numPr>
        <w:tabs>
          <w:tab w:val="left" w:pos="1134"/>
        </w:tabs>
        <w:spacing w:before="0" w:after="120" w:line="252" w:lineRule="auto"/>
        <w:ind w:left="1394" w:hanging="504"/>
        <w:rPr>
          <w:rFonts w:eastAsia="SimSun" w:cs="Tahoma"/>
          <w:szCs w:val="22"/>
          <w:lang w:val="el-GR"/>
        </w:rPr>
      </w:pPr>
      <w:bookmarkStart w:id="435" w:name="_Ref55370267"/>
      <w:bookmarkStart w:id="436" w:name="_Toc158368239"/>
      <w:r w:rsidRPr="00E4640A">
        <w:rPr>
          <w:rFonts w:eastAsia="SimSun" w:cs="Tahoma"/>
          <w:szCs w:val="22"/>
          <w:lang w:val="el-GR"/>
        </w:rPr>
        <w:t xml:space="preserve">Φορέας Χρηματοδότησης - </w:t>
      </w:r>
      <w:r w:rsidR="00556A23" w:rsidRPr="00E4640A">
        <w:rPr>
          <w:rFonts w:eastAsia="SimSun" w:cs="Tahoma"/>
          <w:szCs w:val="22"/>
          <w:lang w:val="el-GR"/>
        </w:rPr>
        <w:t>Κύριος του Έργου – Φορέας Λειτουργίας</w:t>
      </w:r>
      <w:bookmarkEnd w:id="435"/>
      <w:bookmarkEnd w:id="436"/>
    </w:p>
    <w:p w14:paraId="51C3E0D2" w14:textId="77777777" w:rsidR="007C3D4C" w:rsidRPr="007C3D4C" w:rsidRDefault="007C3D4C" w:rsidP="007C3D4C">
      <w:pPr>
        <w:spacing w:line="252" w:lineRule="auto"/>
        <w:rPr>
          <w:color w:val="000000" w:themeColor="text1"/>
          <w:lang w:val="el-GR"/>
        </w:rPr>
      </w:pPr>
      <w:bookmarkStart w:id="437"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295A49">
        <w:rPr>
          <w:b/>
          <w:color w:val="000000" w:themeColor="text1"/>
          <w:lang w:val="el-GR"/>
        </w:rPr>
        <w:t>Τουρισμού</w:t>
      </w:r>
      <w:r w:rsidRPr="007C3D4C">
        <w:rPr>
          <w:lang w:val="el-GR"/>
        </w:rPr>
        <w:t xml:space="preserve"> </w:t>
      </w:r>
      <w:r w:rsidRPr="007C3D4C">
        <w:rPr>
          <w:color w:val="000000" w:themeColor="text1"/>
          <w:lang w:val="el-GR"/>
        </w:rPr>
        <w:t>(Φορέας Κεντρικής Κυβέρνησης).</w:t>
      </w:r>
    </w:p>
    <w:p w14:paraId="6294CA8E" w14:textId="77777777" w:rsidR="00047C57" w:rsidRPr="00FD26DD" w:rsidRDefault="00047C57" w:rsidP="00047C57">
      <w:pPr>
        <w:rPr>
          <w:rFonts w:eastAsia="SimSun"/>
          <w:lang w:val="el-GR"/>
        </w:rPr>
      </w:pPr>
    </w:p>
    <w:p w14:paraId="012B8381" w14:textId="77777777" w:rsidR="00556A23" w:rsidRPr="00E4640A" w:rsidRDefault="00556A23" w:rsidP="00E4640A">
      <w:pPr>
        <w:pStyle w:val="4"/>
        <w:numPr>
          <w:ilvl w:val="2"/>
          <w:numId w:val="41"/>
        </w:numPr>
        <w:tabs>
          <w:tab w:val="left" w:pos="1134"/>
        </w:tabs>
        <w:spacing w:before="0" w:after="120" w:line="252" w:lineRule="auto"/>
        <w:ind w:left="1394" w:hanging="504"/>
        <w:rPr>
          <w:rFonts w:eastAsia="SimSun" w:cs="Tahoma"/>
          <w:szCs w:val="22"/>
          <w:lang w:val="el-GR"/>
        </w:rPr>
      </w:pPr>
      <w:bookmarkStart w:id="438" w:name="_Ref122691609"/>
      <w:bookmarkStart w:id="439" w:name="_Toc158368240"/>
      <w:r w:rsidRPr="00E4640A">
        <w:rPr>
          <w:rFonts w:eastAsia="SimSun" w:cs="Tahoma"/>
          <w:szCs w:val="22"/>
          <w:lang w:val="el-GR"/>
        </w:rPr>
        <w:t>Όργανα &amp; Επιτροπές Παρακολούθησης, Διακυβέρνησης και Ελέγχου του Έργου</w:t>
      </w:r>
      <w:bookmarkEnd w:id="437"/>
      <w:bookmarkEnd w:id="438"/>
      <w:bookmarkEnd w:id="439"/>
    </w:p>
    <w:p w14:paraId="7D609E23"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E9FA058"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4CD75078"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0A1F30">
        <w:rPr>
          <w:lang w:val="el-GR"/>
        </w:rPr>
        <w:t>ΚτΠ</w:t>
      </w:r>
      <w:proofErr w:type="spellEnd"/>
      <w:r w:rsidRPr="000A1F30">
        <w:rPr>
          <w:lang w:val="el-GR"/>
        </w:rPr>
        <w:t xml:space="preserve"> </w:t>
      </w:r>
      <w:r w:rsidR="00B8683B">
        <w:rPr>
          <w:lang w:val="el-GR"/>
        </w:rPr>
        <w:t>Μ</w:t>
      </w:r>
      <w:r w:rsidRPr="000A1F30">
        <w:rPr>
          <w:lang w:val="el-GR"/>
        </w:rPr>
        <w:t xml:space="preserve">ΑΕ και του </w:t>
      </w:r>
      <w:r w:rsidR="00295A49">
        <w:rPr>
          <w:lang w:val="el-GR"/>
        </w:rPr>
        <w:t>Υπουργείου Τουρισμού</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7B36F936"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070382DC"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CBFD750"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56B3E40A"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4E403484"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102B807A" w14:textId="77777777" w:rsidR="00E0686B" w:rsidRPr="000A1F30" w:rsidRDefault="00E0686B" w:rsidP="00E0686B">
      <w:pPr>
        <w:rPr>
          <w:bCs/>
          <w:lang w:val="el-GR"/>
        </w:rPr>
      </w:pPr>
    </w:p>
    <w:p w14:paraId="6FEC7799"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5DB51A06"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07B43252" w14:textId="77777777" w:rsidR="00E0686B" w:rsidRPr="000A1F30" w:rsidRDefault="00E0686B" w:rsidP="00E0686B">
      <w:pPr>
        <w:rPr>
          <w:bCs/>
          <w:lang w:val="el-GR"/>
        </w:rPr>
      </w:pPr>
    </w:p>
    <w:p w14:paraId="26FB3AF9"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0F122B5E"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7165E82" w14:textId="77777777" w:rsidR="00E0686B" w:rsidRPr="000A1F30" w:rsidRDefault="00E0686B" w:rsidP="00E0686B">
      <w:pPr>
        <w:rPr>
          <w:lang w:val="el-GR"/>
        </w:rPr>
      </w:pPr>
    </w:p>
    <w:p w14:paraId="40348542" w14:textId="77777777" w:rsidR="00BD0298" w:rsidRPr="00EF2204" w:rsidRDefault="00BD0298" w:rsidP="00EF2204">
      <w:pPr>
        <w:rPr>
          <w:rFonts w:eastAsia="SimSun"/>
          <w:lang w:val="el-GR"/>
        </w:rPr>
      </w:pPr>
    </w:p>
    <w:p w14:paraId="39E8FB43" w14:textId="77777777" w:rsidR="00556A23" w:rsidRPr="00794A53" w:rsidRDefault="00556A23" w:rsidP="00794A53">
      <w:pPr>
        <w:pStyle w:val="4"/>
        <w:numPr>
          <w:ilvl w:val="1"/>
          <w:numId w:val="41"/>
        </w:numPr>
        <w:tabs>
          <w:tab w:val="left" w:pos="1134"/>
        </w:tabs>
        <w:spacing w:before="0" w:after="120" w:line="252" w:lineRule="auto"/>
        <w:ind w:left="709" w:hanging="283"/>
        <w:rPr>
          <w:rFonts w:eastAsia="SimSun" w:cs="Tahoma"/>
          <w:szCs w:val="22"/>
          <w:lang w:val="el-GR"/>
        </w:rPr>
      </w:pPr>
      <w:bookmarkStart w:id="440" w:name="_Ref40953149"/>
      <w:bookmarkStart w:id="441" w:name="_Toc97194338"/>
      <w:bookmarkStart w:id="442" w:name="_Toc97194472"/>
      <w:bookmarkStart w:id="443" w:name="_Toc158368241"/>
      <w:r w:rsidRPr="00794A53">
        <w:rPr>
          <w:rFonts w:eastAsia="SimSun" w:cs="Tahoma"/>
          <w:szCs w:val="22"/>
          <w:lang w:val="el-GR"/>
        </w:rPr>
        <w:t>Π</w:t>
      </w:r>
      <w:r w:rsidR="00A22261" w:rsidRPr="00794A53">
        <w:rPr>
          <w:rFonts w:eastAsia="SimSun" w:cs="Tahoma"/>
          <w:szCs w:val="22"/>
          <w:lang w:val="el-GR"/>
        </w:rPr>
        <w:t xml:space="preserve">εριγραφή </w:t>
      </w:r>
      <w:r w:rsidRPr="00794A53">
        <w:rPr>
          <w:rFonts w:eastAsia="SimSun" w:cs="Tahoma"/>
          <w:szCs w:val="22"/>
          <w:lang w:val="el-GR"/>
        </w:rPr>
        <w:t>Φ</w:t>
      </w:r>
      <w:r w:rsidR="00A22261" w:rsidRPr="00794A53">
        <w:rPr>
          <w:rFonts w:eastAsia="SimSun" w:cs="Tahoma"/>
          <w:szCs w:val="22"/>
          <w:lang w:val="el-GR"/>
        </w:rPr>
        <w:t xml:space="preserve">υσικού Αντικειμένου της </w:t>
      </w:r>
      <w:r w:rsidRPr="00794A53">
        <w:rPr>
          <w:rFonts w:eastAsia="SimSun" w:cs="Tahoma"/>
          <w:szCs w:val="22"/>
          <w:lang w:val="el-GR"/>
        </w:rPr>
        <w:t>Σ</w:t>
      </w:r>
      <w:bookmarkEnd w:id="440"/>
      <w:r w:rsidR="00A22261" w:rsidRPr="00794A53">
        <w:rPr>
          <w:rFonts w:eastAsia="SimSun" w:cs="Tahoma"/>
          <w:szCs w:val="22"/>
          <w:lang w:val="el-GR"/>
        </w:rPr>
        <w:t>ύμβασης</w:t>
      </w:r>
      <w:bookmarkEnd w:id="441"/>
      <w:bookmarkEnd w:id="442"/>
      <w:bookmarkEnd w:id="443"/>
    </w:p>
    <w:p w14:paraId="39FBFB5A" w14:textId="77777777" w:rsidR="00BD0298" w:rsidRPr="00BD0298" w:rsidRDefault="00BD0298" w:rsidP="00370D99">
      <w:pPr>
        <w:rPr>
          <w:lang w:val="el-GR"/>
        </w:rPr>
      </w:pPr>
      <w:bookmarkStart w:id="444" w:name="_Toc97195373"/>
      <w:bookmarkStart w:id="445" w:name="_Toc97195542"/>
      <w:bookmarkEnd w:id="444"/>
      <w:bookmarkEnd w:id="445"/>
    </w:p>
    <w:p w14:paraId="12E68683" w14:textId="77777777" w:rsidR="00C15B52" w:rsidRPr="00D60FDD" w:rsidRDefault="00346ADE" w:rsidP="00D60FDD">
      <w:pPr>
        <w:pStyle w:val="4"/>
        <w:numPr>
          <w:ilvl w:val="2"/>
          <w:numId w:val="41"/>
        </w:numPr>
        <w:tabs>
          <w:tab w:val="left" w:pos="1134"/>
        </w:tabs>
        <w:spacing w:before="0" w:after="120" w:line="252" w:lineRule="auto"/>
        <w:ind w:left="1394" w:hanging="504"/>
        <w:rPr>
          <w:rFonts w:eastAsia="SimSun" w:cs="Tahoma"/>
          <w:szCs w:val="22"/>
          <w:lang w:val="el-GR"/>
        </w:rPr>
      </w:pPr>
      <w:bookmarkStart w:id="446" w:name="_Toc97195374"/>
      <w:bookmarkStart w:id="447" w:name="_Toc97195543"/>
      <w:bookmarkStart w:id="448" w:name="_Ref122694908"/>
      <w:bookmarkStart w:id="449" w:name="_Toc158368242"/>
      <w:bookmarkEnd w:id="446"/>
      <w:bookmarkEnd w:id="447"/>
      <w:r w:rsidRPr="00D60FDD">
        <w:rPr>
          <w:rFonts w:eastAsia="SimSun" w:cs="Tahoma"/>
          <w:szCs w:val="22"/>
          <w:lang w:val="el-GR"/>
        </w:rPr>
        <w:t>ΠΕΡΙΒΑΛΛΟΝ ΤΟΥ ΕΡΓΟΥ</w:t>
      </w:r>
      <w:bookmarkEnd w:id="448"/>
      <w:bookmarkEnd w:id="449"/>
    </w:p>
    <w:p w14:paraId="30C308C3" w14:textId="77777777" w:rsidR="00B4596E" w:rsidRPr="0045138F" w:rsidRDefault="00B4596E" w:rsidP="00B4596E">
      <w:pPr>
        <w:rPr>
          <w:rFonts w:eastAsia="SimSun"/>
          <w:lang w:val="el-GR"/>
        </w:rPr>
      </w:pPr>
      <w:r w:rsidRPr="009E58E5">
        <w:rPr>
          <w:rFonts w:eastAsia="SimSun"/>
          <w:lang w:val="el-GR"/>
        </w:rPr>
        <w:t xml:space="preserve">Αντικείμενο του </w:t>
      </w:r>
      <w:r>
        <w:rPr>
          <w:rFonts w:eastAsia="SimSun"/>
          <w:lang w:val="el-GR"/>
        </w:rPr>
        <w:t xml:space="preserve">Προγράμματος </w:t>
      </w:r>
      <w:r w:rsidRPr="009E58E5">
        <w:rPr>
          <w:rFonts w:eastAsia="SimSun"/>
          <w:lang w:val="el-GR"/>
        </w:rPr>
        <w:t>«</w:t>
      </w:r>
      <w:r>
        <w:rPr>
          <w:rFonts w:eastAsia="SimSun"/>
          <w:lang w:val="el-GR"/>
        </w:rPr>
        <w:t>Τουρισμός για όλους 2024</w:t>
      </w:r>
      <w:r w:rsidRPr="009E58E5">
        <w:rPr>
          <w:rFonts w:eastAsia="SimSun"/>
          <w:lang w:val="el-GR"/>
        </w:rPr>
        <w:t xml:space="preserve">» </w:t>
      </w:r>
      <w:r w:rsidRPr="0009671D">
        <w:rPr>
          <w:rFonts w:eastAsia="SimSun"/>
          <w:lang w:val="el-GR"/>
        </w:rPr>
        <w:t xml:space="preserve">αποτελεί η </w:t>
      </w:r>
      <w:r>
        <w:rPr>
          <w:rFonts w:eastAsia="SimSun"/>
          <w:lang w:val="el-GR"/>
        </w:rPr>
        <w:t>χορήγηση</w:t>
      </w:r>
      <w:r w:rsidRPr="0009671D">
        <w:rPr>
          <w:rFonts w:eastAsia="SimSun"/>
          <w:lang w:val="el-GR"/>
        </w:rPr>
        <w:t xml:space="preserve"> οικονομικής διευκόλυνσης, </w:t>
      </w:r>
      <w:r w:rsidRPr="0045138F">
        <w:rPr>
          <w:rFonts w:eastAsia="SimSun"/>
          <w:lang w:val="el-GR"/>
        </w:rPr>
        <w:t>κατόπιν σχετικής ηλεκτρονικής αίτησης και επιλογής μέσω κλήρωσης, ως εξής:</w:t>
      </w:r>
    </w:p>
    <w:p w14:paraId="4533EB05" w14:textId="77777777" w:rsidR="00B4596E" w:rsidRPr="0045138F" w:rsidRDefault="00B4596E" w:rsidP="00B4596E">
      <w:pPr>
        <w:rPr>
          <w:rFonts w:eastAsia="SimSun"/>
          <w:lang w:val="el-GR"/>
        </w:rPr>
      </w:pPr>
      <w:r w:rsidRPr="0045138F">
        <w:rPr>
          <w:rFonts w:eastAsia="SimSun"/>
          <w:lang w:val="el-GR"/>
        </w:rPr>
        <w:lastRenderedPageBreak/>
        <w:t xml:space="preserve">- Ποσό ύψους διακοσίων (200) ευρώ σε φυσικά πρόσωπα που πληρούν τις οριζόμενες </w:t>
      </w:r>
      <w:r>
        <w:rPr>
          <w:rFonts w:eastAsia="SimSun"/>
          <w:lang w:val="el-GR"/>
        </w:rPr>
        <w:t>σ</w:t>
      </w:r>
      <w:r w:rsidRPr="0045138F">
        <w:rPr>
          <w:rFonts w:eastAsia="SimSun"/>
          <w:lang w:val="el-GR"/>
        </w:rPr>
        <w:t xml:space="preserve">το άρθρο 2 </w:t>
      </w:r>
      <w:r>
        <w:rPr>
          <w:rFonts w:eastAsia="SimSun"/>
          <w:lang w:val="el-GR"/>
        </w:rPr>
        <w:t>της</w:t>
      </w:r>
      <w:r w:rsidRPr="00E876EB">
        <w:rPr>
          <w:rFonts w:eastAsia="SimSun"/>
          <w:bCs/>
          <w:lang w:val="el-GR"/>
        </w:rPr>
        <w:t xml:space="preserve"> υπ’ </w:t>
      </w:r>
      <w:proofErr w:type="spellStart"/>
      <w:r w:rsidRPr="00E876EB">
        <w:rPr>
          <w:rFonts w:eastAsia="SimSun"/>
          <w:bCs/>
          <w:lang w:val="el-GR"/>
        </w:rPr>
        <w:t>αρ</w:t>
      </w:r>
      <w:proofErr w:type="spellEnd"/>
      <w:r w:rsidRPr="00E876EB">
        <w:rPr>
          <w:rFonts w:eastAsia="SimSun"/>
          <w:bCs/>
          <w:lang w:val="el-GR"/>
        </w:rPr>
        <w:t>. 297/08-01-2024 Κοινή</w:t>
      </w:r>
      <w:r>
        <w:rPr>
          <w:rFonts w:eastAsia="SimSun"/>
          <w:bCs/>
          <w:lang w:val="el-GR"/>
        </w:rPr>
        <w:t>ς</w:t>
      </w:r>
      <w:r w:rsidRPr="00E876EB">
        <w:rPr>
          <w:rFonts w:eastAsia="SimSun"/>
          <w:bCs/>
          <w:lang w:val="el-GR"/>
        </w:rPr>
        <w:t xml:space="preserve"> Υπουργική</w:t>
      </w:r>
      <w:r>
        <w:rPr>
          <w:rFonts w:eastAsia="SimSun"/>
          <w:bCs/>
          <w:lang w:val="el-GR"/>
        </w:rPr>
        <w:t>ς</w:t>
      </w:r>
      <w:r w:rsidRPr="00E876EB">
        <w:rPr>
          <w:rFonts w:eastAsia="SimSun"/>
          <w:bCs/>
          <w:lang w:val="el-GR"/>
        </w:rPr>
        <w:t xml:space="preserve"> Απόφαση</w:t>
      </w:r>
      <w:r>
        <w:rPr>
          <w:rFonts w:eastAsia="SimSun"/>
          <w:bCs/>
          <w:lang w:val="el-GR"/>
        </w:rPr>
        <w:t>ς</w:t>
      </w:r>
      <w:r w:rsidRPr="00E876EB">
        <w:rPr>
          <w:rFonts w:eastAsia="SimSun"/>
          <w:bCs/>
          <w:lang w:val="el-GR"/>
        </w:rPr>
        <w:t xml:space="preserve">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bCs/>
          <w:lang w:val="el-GR"/>
        </w:rPr>
        <w:t xml:space="preserve"> </w:t>
      </w:r>
      <w:r w:rsidRPr="0045138F">
        <w:rPr>
          <w:rFonts w:eastAsia="SimSun"/>
          <w:lang w:val="el-GR"/>
        </w:rPr>
        <w:t>προϋποθέσεις.</w:t>
      </w:r>
    </w:p>
    <w:p w14:paraId="73CBF1E9" w14:textId="77777777" w:rsidR="00B4596E" w:rsidRPr="0045138F" w:rsidRDefault="00B4596E" w:rsidP="00B4596E">
      <w:pPr>
        <w:rPr>
          <w:rFonts w:eastAsia="SimSun"/>
          <w:lang w:val="el-GR"/>
        </w:rPr>
      </w:pPr>
      <w:r w:rsidRPr="0045138F">
        <w:rPr>
          <w:rFonts w:eastAsia="SimSun"/>
          <w:lang w:val="el-GR"/>
        </w:rPr>
        <w:t>- Ποσό ύψους τριακοσίων (300) ευρώ σε φυσικά πρόσωπα:</w:t>
      </w:r>
    </w:p>
    <w:p w14:paraId="720C6257" w14:textId="77777777" w:rsidR="00B4596E" w:rsidRPr="0045138F" w:rsidRDefault="00B4596E" w:rsidP="00B4596E">
      <w:pPr>
        <w:ind w:left="284"/>
        <w:rPr>
          <w:rFonts w:eastAsia="SimSun"/>
          <w:lang w:val="el-GR"/>
        </w:rPr>
      </w:pPr>
      <w:r w:rsidRPr="0045138F">
        <w:rPr>
          <w:rFonts w:eastAsia="SimSun"/>
          <w:lang w:val="el-GR"/>
        </w:rPr>
        <w:t>- άγαμα ή σε κατάσταση χηρείας με προστατευόμενα</w:t>
      </w:r>
      <w:r>
        <w:rPr>
          <w:rFonts w:eastAsia="SimSun"/>
          <w:lang w:val="el-GR"/>
        </w:rPr>
        <w:t xml:space="preserve"> </w:t>
      </w:r>
      <w:r w:rsidRPr="0045138F">
        <w:rPr>
          <w:rFonts w:eastAsia="SimSun"/>
          <w:lang w:val="el-GR"/>
        </w:rPr>
        <w:t>τέκνα, βάσει τελευταίας εκκαθαρισμένης κατά την υποβολή της αίτησης Δήλωσης Φορολογίας Εισοδήματος</w:t>
      </w:r>
      <w:r>
        <w:rPr>
          <w:rFonts w:eastAsia="SimSun"/>
          <w:lang w:val="el-GR"/>
        </w:rPr>
        <w:t xml:space="preserve"> </w:t>
      </w:r>
      <w:r w:rsidRPr="0045138F">
        <w:rPr>
          <w:rFonts w:eastAsia="SimSun"/>
          <w:lang w:val="el-GR"/>
        </w:rPr>
        <w:t>Φυσικών Προσώπων 2022,</w:t>
      </w:r>
    </w:p>
    <w:p w14:paraId="6025969E" w14:textId="77777777" w:rsidR="00B4596E" w:rsidRPr="0045138F" w:rsidRDefault="00B4596E" w:rsidP="00B4596E">
      <w:pPr>
        <w:ind w:left="284"/>
        <w:rPr>
          <w:rFonts w:eastAsia="SimSun"/>
          <w:lang w:val="el-GR"/>
        </w:rPr>
      </w:pPr>
      <w:r w:rsidRPr="0045138F">
        <w:rPr>
          <w:rFonts w:eastAsia="SimSun"/>
          <w:lang w:val="el-GR"/>
        </w:rPr>
        <w:t>- έγγαμα ή μέρη συμφώνου συμβίωσης με τρία προστατευόμενα τέκνα και άνω, βάσει τελευταίας εκκαθαρισμένης κατά την υποβολή της αίτησης κοινής ή χωριστής</w:t>
      </w:r>
      <w:r>
        <w:rPr>
          <w:rFonts w:eastAsia="SimSun"/>
          <w:lang w:val="el-GR"/>
        </w:rPr>
        <w:t xml:space="preserve"> </w:t>
      </w:r>
      <w:r w:rsidRPr="0045138F">
        <w:rPr>
          <w:rFonts w:eastAsia="SimSun"/>
          <w:lang w:val="el-GR"/>
        </w:rPr>
        <w:t>Δήλωσης Φορολογίας Εισοδήματος Φυσικών Προσώπων 2022. Σημειώνεται ότι η επίκληση της ύπαρξης του</w:t>
      </w:r>
      <w:r>
        <w:rPr>
          <w:rFonts w:eastAsia="SimSun"/>
          <w:lang w:val="el-GR"/>
        </w:rPr>
        <w:t xml:space="preserve"> </w:t>
      </w:r>
      <w:r w:rsidRPr="0045138F">
        <w:rPr>
          <w:rFonts w:eastAsia="SimSun"/>
          <w:lang w:val="el-GR"/>
        </w:rPr>
        <w:t>ανωτέρω αριθμού τέκνων για τη λήψη της επαυξημένης</w:t>
      </w:r>
      <w:r>
        <w:rPr>
          <w:rFonts w:eastAsia="SimSun"/>
          <w:lang w:val="el-GR"/>
        </w:rPr>
        <w:t xml:space="preserve"> </w:t>
      </w:r>
      <w:r w:rsidRPr="0045138F">
        <w:rPr>
          <w:rFonts w:eastAsia="SimSun"/>
          <w:lang w:val="el-GR"/>
        </w:rPr>
        <w:t>ενίσχυσης είναι δυνατή άπαξ.</w:t>
      </w:r>
    </w:p>
    <w:p w14:paraId="1D1024B6" w14:textId="77777777" w:rsidR="00B4596E" w:rsidRDefault="00B4596E" w:rsidP="00B4596E">
      <w:pPr>
        <w:ind w:left="284"/>
        <w:rPr>
          <w:rFonts w:eastAsia="SimSun"/>
          <w:lang w:val="el-GR"/>
        </w:rPr>
      </w:pPr>
      <w:r w:rsidRPr="0045138F">
        <w:rPr>
          <w:rFonts w:eastAsia="SimSun"/>
          <w:lang w:val="el-GR"/>
        </w:rPr>
        <w:t>- Συνταξιούχους όλων των Ταμείων με οριστική απόφαση απονομής σύνταξης λόγω γήρατος έως 31.12.2022,</w:t>
      </w:r>
      <w:r>
        <w:rPr>
          <w:rFonts w:eastAsia="SimSun"/>
          <w:lang w:val="el-GR"/>
        </w:rPr>
        <w:t xml:space="preserve"> </w:t>
      </w:r>
    </w:p>
    <w:p w14:paraId="0F5D1085" w14:textId="77777777" w:rsidR="00B4596E" w:rsidRPr="0045138F" w:rsidRDefault="00B4596E" w:rsidP="00B4596E">
      <w:pPr>
        <w:ind w:left="284"/>
        <w:rPr>
          <w:rFonts w:eastAsia="SimSun"/>
          <w:lang w:val="el-GR"/>
        </w:rPr>
      </w:pPr>
      <w:r w:rsidRPr="0045138F">
        <w:rPr>
          <w:rFonts w:eastAsia="SimSun"/>
          <w:lang w:val="el-GR"/>
        </w:rPr>
        <w:t xml:space="preserve">που πληρούν τις οριζόμενες από το άρθρο 2 </w:t>
      </w:r>
      <w:r w:rsidRPr="00E876EB">
        <w:rPr>
          <w:rFonts w:eastAsia="SimSun"/>
          <w:lang w:val="el-GR"/>
        </w:rPr>
        <w:t xml:space="preserve">της υπ’ </w:t>
      </w:r>
      <w:proofErr w:type="spellStart"/>
      <w:r w:rsidRPr="00E876EB">
        <w:rPr>
          <w:rFonts w:eastAsia="SimSun"/>
          <w:lang w:val="el-GR"/>
        </w:rPr>
        <w:t>αρ</w:t>
      </w:r>
      <w:proofErr w:type="spellEnd"/>
      <w:r w:rsidRPr="00E876EB">
        <w:rPr>
          <w:rFonts w:eastAsia="SimSun"/>
          <w:lang w:val="el-GR"/>
        </w:rPr>
        <w:t>.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lang w:val="el-GR"/>
        </w:rPr>
        <w:t xml:space="preserve"> </w:t>
      </w:r>
      <w:r w:rsidRPr="0045138F">
        <w:rPr>
          <w:rFonts w:eastAsia="SimSun"/>
          <w:lang w:val="el-GR"/>
        </w:rPr>
        <w:t>προϋποθέσεις.</w:t>
      </w:r>
    </w:p>
    <w:p w14:paraId="004F6CDA" w14:textId="77777777" w:rsidR="00B4596E" w:rsidRPr="0045138F" w:rsidRDefault="00B4596E" w:rsidP="00B4596E">
      <w:pPr>
        <w:rPr>
          <w:rFonts w:eastAsia="SimSun"/>
          <w:lang w:val="el-GR"/>
        </w:rPr>
      </w:pPr>
      <w:r w:rsidRPr="0045138F">
        <w:rPr>
          <w:rFonts w:eastAsia="SimSun"/>
          <w:lang w:val="el-GR"/>
        </w:rPr>
        <w:t>- Ποσό ύψους τετρακοσίων (400) ευρώ, ειδικώς για</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με ισχύουσα απόφαση συνολικού ποσοστού</w:t>
      </w:r>
      <w:r>
        <w:rPr>
          <w:rFonts w:eastAsia="SimSun"/>
          <w:lang w:val="el-GR"/>
        </w:rPr>
        <w:t xml:space="preserve"> </w:t>
      </w:r>
      <w:r w:rsidRPr="0045138F">
        <w:rPr>
          <w:rFonts w:eastAsia="SimSun"/>
          <w:lang w:val="el-GR"/>
        </w:rPr>
        <w:t xml:space="preserve">αναπηρίας από 67% και άνω κατά την υποβολή </w:t>
      </w:r>
      <w:r>
        <w:rPr>
          <w:rFonts w:eastAsia="SimSun"/>
          <w:lang w:val="el-GR"/>
        </w:rPr>
        <w:t xml:space="preserve">της </w:t>
      </w:r>
      <w:r w:rsidRPr="0045138F">
        <w:rPr>
          <w:rFonts w:eastAsia="SimSun"/>
          <w:lang w:val="el-GR"/>
        </w:rPr>
        <w:t>αιτήσεως, καθώς και για κληρωθέντες δικαιούχους με</w:t>
      </w:r>
      <w:r>
        <w:rPr>
          <w:rFonts w:eastAsia="SimSun"/>
          <w:lang w:val="el-GR"/>
        </w:rPr>
        <w:t xml:space="preserve"> </w:t>
      </w:r>
      <w:r w:rsidRPr="0045138F">
        <w:rPr>
          <w:rFonts w:eastAsia="SimSun"/>
          <w:lang w:val="el-GR"/>
        </w:rPr>
        <w:t xml:space="preserve">τέκνα </w:t>
      </w:r>
      <w:proofErr w:type="spellStart"/>
      <w:r w:rsidRPr="0045138F">
        <w:rPr>
          <w:rFonts w:eastAsia="SimSun"/>
          <w:lang w:val="el-GR"/>
        </w:rPr>
        <w:t>ΑμεΑ</w:t>
      </w:r>
      <w:proofErr w:type="spellEnd"/>
      <w:r w:rsidRPr="0045138F">
        <w:rPr>
          <w:rFonts w:eastAsia="SimSun"/>
          <w:lang w:val="el-GR"/>
        </w:rPr>
        <w:t xml:space="preserve"> με ισχύουσα Απόφαση συνολικού ποσοστού</w:t>
      </w:r>
      <w:r>
        <w:rPr>
          <w:rFonts w:eastAsia="SimSun"/>
          <w:lang w:val="el-GR"/>
        </w:rPr>
        <w:t xml:space="preserve"> </w:t>
      </w:r>
      <w:r w:rsidRPr="0045138F">
        <w:rPr>
          <w:rFonts w:eastAsia="SimSun"/>
          <w:lang w:val="el-GR"/>
        </w:rPr>
        <w:t>αναπηρίας από 67% και άνω κατά την υποβολή της αιτήσεως, σύμφωνα με την περιγραφόμενη στο Άρθρο 5</w:t>
      </w:r>
      <w:r>
        <w:rPr>
          <w:rFonts w:eastAsia="SimSun"/>
          <w:lang w:val="el-GR"/>
        </w:rPr>
        <w:t xml:space="preserve"> </w:t>
      </w:r>
      <w:r w:rsidRPr="00E876EB">
        <w:rPr>
          <w:rFonts w:eastAsia="SimSun"/>
          <w:lang w:val="el-GR"/>
        </w:rPr>
        <w:t xml:space="preserve">της υπ’ </w:t>
      </w:r>
      <w:proofErr w:type="spellStart"/>
      <w:r w:rsidRPr="00E876EB">
        <w:rPr>
          <w:rFonts w:eastAsia="SimSun"/>
          <w:lang w:val="el-GR"/>
        </w:rPr>
        <w:t>αρ</w:t>
      </w:r>
      <w:proofErr w:type="spellEnd"/>
      <w:r w:rsidRPr="00E876EB">
        <w:rPr>
          <w:rFonts w:eastAsia="SimSun"/>
          <w:lang w:val="el-GR"/>
        </w:rPr>
        <w:t xml:space="preserve">.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r w:rsidRPr="0045138F">
        <w:rPr>
          <w:rFonts w:eastAsia="SimSun"/>
          <w:lang w:val="el-GR"/>
        </w:rPr>
        <w:t>διαδικασία. Σημειώνεται ότι η επίκληση της ιδιότητας</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είναι δυνατή άπαξ, είτε από το αιτούμενο πρόσωπο</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είτε από αιτούμενο με τέκνο </w:t>
      </w:r>
      <w:proofErr w:type="spellStart"/>
      <w:r w:rsidRPr="0045138F">
        <w:rPr>
          <w:rFonts w:eastAsia="SimSun"/>
          <w:lang w:val="el-GR"/>
        </w:rPr>
        <w:t>ΑμεΑ</w:t>
      </w:r>
      <w:proofErr w:type="spellEnd"/>
      <w:r w:rsidRPr="0045138F">
        <w:rPr>
          <w:rFonts w:eastAsia="SimSun"/>
          <w:lang w:val="el-GR"/>
        </w:rPr>
        <w:t>, που πληρούν</w:t>
      </w:r>
      <w:r>
        <w:rPr>
          <w:rFonts w:eastAsia="SimSun"/>
          <w:lang w:val="el-GR"/>
        </w:rPr>
        <w:t xml:space="preserve"> </w:t>
      </w:r>
      <w:r w:rsidRPr="0045138F">
        <w:rPr>
          <w:rFonts w:eastAsia="SimSun"/>
          <w:lang w:val="el-GR"/>
        </w:rPr>
        <w:t xml:space="preserve">τις οριζόμενες από το άρθρο 2 </w:t>
      </w:r>
      <w:bookmarkStart w:id="450" w:name="_Hlk156917876"/>
      <w:r w:rsidRPr="00E876EB">
        <w:rPr>
          <w:rFonts w:eastAsia="SimSun"/>
          <w:lang w:val="el-GR"/>
        </w:rPr>
        <w:t xml:space="preserve">της υπ’ </w:t>
      </w:r>
      <w:proofErr w:type="spellStart"/>
      <w:r w:rsidRPr="00E876EB">
        <w:rPr>
          <w:rFonts w:eastAsia="SimSun"/>
          <w:lang w:val="el-GR"/>
        </w:rPr>
        <w:t>αρ</w:t>
      </w:r>
      <w:proofErr w:type="spellEnd"/>
      <w:r w:rsidRPr="00E876EB">
        <w:rPr>
          <w:rFonts w:eastAsia="SimSun"/>
          <w:lang w:val="el-GR"/>
        </w:rPr>
        <w:t xml:space="preserve">.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bookmarkEnd w:id="450"/>
      <w:r w:rsidRPr="0045138F">
        <w:rPr>
          <w:rFonts w:eastAsia="SimSun"/>
          <w:lang w:val="el-GR"/>
        </w:rPr>
        <w:t>προϋποθέσεις.</w:t>
      </w:r>
    </w:p>
    <w:p w14:paraId="020F92F5" w14:textId="77777777" w:rsidR="00B4596E" w:rsidRPr="0045138F" w:rsidRDefault="00B4596E" w:rsidP="00B4596E">
      <w:pPr>
        <w:rPr>
          <w:rFonts w:eastAsia="SimSun"/>
          <w:lang w:val="el-GR"/>
        </w:rPr>
      </w:pPr>
      <w:r w:rsidRPr="0045138F">
        <w:rPr>
          <w:rFonts w:eastAsia="SimSun"/>
          <w:lang w:val="el-GR"/>
        </w:rPr>
        <w:t>- Σε περίπτωση δικαιούχου που πληροί τις προϋποθέσεις περισσότερων της μίας εκ των ως άνω κατηγοριών,</w:t>
      </w:r>
      <w:r>
        <w:rPr>
          <w:rFonts w:eastAsia="SimSun"/>
          <w:lang w:val="el-GR"/>
        </w:rPr>
        <w:t xml:space="preserve"> </w:t>
      </w:r>
      <w:r w:rsidRPr="0045138F">
        <w:rPr>
          <w:rFonts w:eastAsia="SimSun"/>
          <w:lang w:val="el-GR"/>
        </w:rPr>
        <w:t>η αίτηση κατατάσσεται στην κατηγορία με το μέγιστο</w:t>
      </w:r>
      <w:r>
        <w:rPr>
          <w:rFonts w:eastAsia="SimSun"/>
          <w:lang w:val="el-GR"/>
        </w:rPr>
        <w:t xml:space="preserve"> </w:t>
      </w:r>
      <w:r w:rsidRPr="0045138F">
        <w:rPr>
          <w:rFonts w:eastAsia="SimSun"/>
          <w:lang w:val="el-GR"/>
        </w:rPr>
        <w:t>ποσό επιδότησης.</w:t>
      </w:r>
    </w:p>
    <w:p w14:paraId="2A85777B" w14:textId="77777777" w:rsidR="00B4596E" w:rsidRDefault="00B4596E" w:rsidP="00B4596E">
      <w:pPr>
        <w:rPr>
          <w:rFonts w:eastAsia="SimSun"/>
          <w:lang w:val="el-GR"/>
        </w:rPr>
      </w:pPr>
      <w:r w:rsidRPr="0045138F">
        <w:rPr>
          <w:rFonts w:eastAsia="SimSun"/>
          <w:lang w:val="el-GR"/>
        </w:rPr>
        <w:t>- Τα ως άνω ποσά αφορούν αποκλειστικά τον δικαιούχο και δεν αυξάνονται σε περίπτωση ύπαρξης εξαρτώμενων από αυτόν μελών.</w:t>
      </w:r>
    </w:p>
    <w:p w14:paraId="5D456D8E" w14:textId="77777777" w:rsidR="00B4596E" w:rsidRDefault="00B4596E" w:rsidP="00B4596E">
      <w:pPr>
        <w:rPr>
          <w:rFonts w:eastAsia="SimSun"/>
          <w:lang w:val="el-GR"/>
        </w:rPr>
      </w:pPr>
      <w:r>
        <w:rPr>
          <w:rFonts w:eastAsia="SimSun"/>
          <w:lang w:val="el-GR"/>
        </w:rPr>
        <w:t>Η ενίσχυση θα πιστώνεται στο δικαιούχο σε ψηφιακή χρεωστική κάρτα, που εκδίδεται ειδικά για τον σκοπό αυτό από πιστωτικό ίδρυμα ή χρηματοπιστωτικό οργανισμό, κατά την έννοια των παρ. 2 και 3 του ν. 4557/2018 (Α’ 139), αντίστοιχα. Οι δικαιούχοι, οι όροι και οι προϋποθέσεις συμμετοχής, η διαδικασία υποβολής αιτήσεων και κάθε ηλεκτρονική διαδικασία που σχετίζεται με την υλοποίηση του προγράμματος, καθώς και κάθε άλλο ζήτημα σχετικό με τη χρηματοδότηση, διαχείριση, παρακολούθηση, θα καθοριστούν με τις προβλεπόμενες στα άρθρα 45 και 45Α του ν. 4933/2022 (Α’ 99) όπως ισχύει, κοινές υπουργικές αποφάσεις.</w:t>
      </w:r>
    </w:p>
    <w:p w14:paraId="4B88D044" w14:textId="77777777" w:rsidR="00B4596E" w:rsidRDefault="00B4596E" w:rsidP="00B4596E">
      <w:pPr>
        <w:rPr>
          <w:rFonts w:eastAsia="SimSun"/>
          <w:lang w:val="el-GR"/>
        </w:rPr>
      </w:pPr>
      <w:r>
        <w:rPr>
          <w:rFonts w:eastAsia="SimSun"/>
          <w:lang w:val="el-GR"/>
        </w:rPr>
        <w:t>Το Έργο θα υλοποιηθεί μέσω των ακόλουθων κύριων Δράσεων</w:t>
      </w:r>
      <w:r w:rsidRPr="008C5743">
        <w:rPr>
          <w:rFonts w:eastAsia="SimSun"/>
          <w:lang w:val="el-GR"/>
        </w:rPr>
        <w:t>:</w:t>
      </w:r>
    </w:p>
    <w:p w14:paraId="5AAAA39B" w14:textId="77777777" w:rsidR="00B4596E" w:rsidRDefault="00B4596E" w:rsidP="00E832C4">
      <w:pPr>
        <w:pStyle w:val="aff"/>
        <w:numPr>
          <w:ilvl w:val="0"/>
          <w:numId w:val="37"/>
        </w:numPr>
        <w:rPr>
          <w:rFonts w:eastAsia="SimSun"/>
          <w:lang w:val="el-GR"/>
        </w:rPr>
      </w:pPr>
      <w:r w:rsidRPr="008C5743">
        <w:rPr>
          <w:rFonts w:eastAsia="SimSun"/>
          <w:b/>
          <w:bCs/>
          <w:lang w:val="el-GR"/>
        </w:rPr>
        <w:t>Δράση 1.</w:t>
      </w:r>
      <w:r>
        <w:rPr>
          <w:rFonts w:eastAsia="SimSun"/>
          <w:lang w:val="el-GR"/>
        </w:rPr>
        <w:t xml:space="preserve"> Οικονομική ενίσχυση σε κάθε δικαιούχο ενήλικα φυσικό πρόσωπο που θα κληρωθεί ύψους διακοσίων Ευρώ (200 €). </w:t>
      </w:r>
      <w:r w:rsidRPr="00D44613">
        <w:rPr>
          <w:rFonts w:eastAsia="SimSun"/>
          <w:lang w:val="el-GR"/>
        </w:rPr>
        <w:t xml:space="preserve">Ειδικά η οικονομική ενίσχυση για κληρωθέντες που ανήκουν σε ευάλωτες ομάδες ανέρχεται σε: τετρακόσια ευρώ (400 €) για </w:t>
      </w:r>
      <w:proofErr w:type="spellStart"/>
      <w:r w:rsidRPr="00D44613">
        <w:rPr>
          <w:rFonts w:eastAsia="SimSun"/>
          <w:lang w:val="el-GR"/>
        </w:rPr>
        <w:t>ΑμεΑ</w:t>
      </w:r>
      <w:proofErr w:type="spellEnd"/>
      <w:r w:rsidRPr="00D44613">
        <w:rPr>
          <w:rFonts w:eastAsia="SimSun"/>
          <w:lang w:val="el-GR"/>
        </w:rPr>
        <w:t xml:space="preserve"> και δικαιούχους με τέκνα </w:t>
      </w:r>
      <w:proofErr w:type="spellStart"/>
      <w:r w:rsidRPr="00D44613">
        <w:rPr>
          <w:rFonts w:eastAsia="SimSun"/>
          <w:lang w:val="el-GR"/>
        </w:rPr>
        <w:t>ΑμεΑ</w:t>
      </w:r>
      <w:proofErr w:type="spellEnd"/>
      <w:r w:rsidRPr="00D44613">
        <w:rPr>
          <w:rFonts w:eastAsia="SimSun"/>
          <w:lang w:val="el-GR"/>
        </w:rPr>
        <w:t xml:space="preserve"> με ισχύουσα Απόφαση συνολικού ποσοστού αναπηρίας από 67% και άνω κατά την υποβολή της αιτήσεως και σε τριακόσια Ευρώ (300 €) για α) άγαμους ή σε κατάσταση χηρείας με προστατευόμενα τέκνα</w:t>
      </w:r>
      <w:r>
        <w:rPr>
          <w:rFonts w:eastAsia="SimSun"/>
          <w:lang w:val="el-GR"/>
        </w:rPr>
        <w:t xml:space="preserve">, βάσει τελευταίας εκκαθαρισμένης κατά την υποβολή της αίτησης Δήλωσης Φορολογίας Εισοδήματος Φυσικών Προσώπων 2022 </w:t>
      </w:r>
      <w:r w:rsidRPr="00D44613">
        <w:rPr>
          <w:rFonts w:eastAsia="SimSun"/>
          <w:lang w:val="el-GR"/>
        </w:rPr>
        <w:t xml:space="preserve"> β) έγγαμους ή μέρη συμφώνου συμβίωσης με τρία προστατευόμενα τέκνα και άνω </w:t>
      </w:r>
      <w:r>
        <w:rPr>
          <w:rFonts w:eastAsia="SimSun"/>
          <w:lang w:val="el-GR"/>
        </w:rPr>
        <w:t xml:space="preserve">βάσει τελευταίας εκκαθαρισμένης κατά την υποβολή της αίτησης κοινής ή χωριστής </w:t>
      </w:r>
      <w:r w:rsidRPr="008E7357">
        <w:rPr>
          <w:rFonts w:eastAsia="SimSun"/>
          <w:lang w:val="el-GR"/>
        </w:rPr>
        <w:t xml:space="preserve">Δήλωσης Φορολογίας </w:t>
      </w:r>
      <w:r w:rsidRPr="008E7357">
        <w:rPr>
          <w:rFonts w:eastAsia="SimSun"/>
          <w:lang w:val="el-GR"/>
        </w:rPr>
        <w:lastRenderedPageBreak/>
        <w:t>Εισοδήματος Φυσικών Προσώπων 2022</w:t>
      </w:r>
      <w:r>
        <w:rPr>
          <w:rFonts w:eastAsia="SimSun"/>
          <w:lang w:val="el-GR"/>
        </w:rPr>
        <w:t xml:space="preserve"> </w:t>
      </w:r>
      <w:r w:rsidRPr="00D44613">
        <w:rPr>
          <w:rFonts w:eastAsia="SimSun"/>
          <w:lang w:val="el-GR"/>
        </w:rPr>
        <w:t>και γ) συνταξιούχους όλων των Ταμείων με οριστική απόφαση απονομής σύνταξης λόγω γήρατος έως 31.12.2022</w:t>
      </w:r>
      <w:r>
        <w:rPr>
          <w:rFonts w:eastAsia="SimSun"/>
          <w:lang w:val="el-GR"/>
        </w:rPr>
        <w:t xml:space="preserve"> που πληρούν τις οριζόμενες στο </w:t>
      </w:r>
      <w:proofErr w:type="spellStart"/>
      <w:r>
        <w:rPr>
          <w:rFonts w:eastAsia="SimSun"/>
          <w:lang w:val="el-GR"/>
        </w:rPr>
        <w:t>Αρ</w:t>
      </w:r>
      <w:proofErr w:type="spellEnd"/>
      <w:r>
        <w:rPr>
          <w:rFonts w:eastAsia="SimSun"/>
          <w:lang w:val="el-GR"/>
        </w:rPr>
        <w:t>. 2 της σχετικής Κοινής Υπουργικής Απόφασης προϋποθέσεις</w:t>
      </w:r>
      <w:r w:rsidRPr="00D44613">
        <w:rPr>
          <w:rFonts w:eastAsia="SimSun"/>
          <w:lang w:val="el-GR"/>
        </w:rPr>
        <w:t>.</w:t>
      </w:r>
    </w:p>
    <w:p w14:paraId="5F536885" w14:textId="77777777" w:rsidR="00B4596E" w:rsidRPr="001309C9" w:rsidRDefault="00B4596E" w:rsidP="00B4596E">
      <w:pPr>
        <w:pStyle w:val="aff"/>
        <w:rPr>
          <w:rFonts w:eastAsia="SimSun"/>
          <w:lang w:val="el-GR"/>
        </w:rPr>
      </w:pPr>
      <w:r w:rsidRPr="008C5743">
        <w:rPr>
          <w:rFonts w:eastAsia="SimSun"/>
          <w:lang w:val="el-GR"/>
        </w:rPr>
        <w:t>Η</w:t>
      </w:r>
      <w:r>
        <w:rPr>
          <w:rFonts w:eastAsia="SimSun"/>
          <w:lang w:val="el-GR"/>
        </w:rPr>
        <w:t xml:space="preserve"> Δράση θα σχεδιαστεί, θα προκηρυχθεί και θα υλοποιηθεί με τους όρους και τις προϋποθέσεις, όπως αυτές ορίζονται στη σχετική διάταξη νόμου, στην προβλεπόμενη σε αυτήν Κοινή Υπουργική Απόφαση και στις αποφάσεις του Δικαιούχου.</w:t>
      </w:r>
    </w:p>
    <w:p w14:paraId="1DDD8FC8" w14:textId="77777777" w:rsidR="00B4596E" w:rsidRDefault="00B4596E" w:rsidP="00E832C4">
      <w:pPr>
        <w:pStyle w:val="aff"/>
        <w:numPr>
          <w:ilvl w:val="0"/>
          <w:numId w:val="37"/>
        </w:numPr>
        <w:rPr>
          <w:rFonts w:eastAsia="SimSun"/>
          <w:lang w:val="el-GR"/>
        </w:rPr>
      </w:pPr>
      <w:r>
        <w:rPr>
          <w:rFonts w:eastAsia="SimSun"/>
          <w:b/>
          <w:bCs/>
          <w:lang w:val="el-GR"/>
        </w:rPr>
        <w:t xml:space="preserve">Δράση 2. </w:t>
      </w:r>
      <w:r>
        <w:rPr>
          <w:rFonts w:eastAsia="SimSun"/>
          <w:lang w:val="el-GR"/>
        </w:rPr>
        <w:t>Αφορά υποστηρικτικές ενέργειες για την λειτουργία του Έργου, στις οποίες περιλαμβάνονται (ενδεικτικά και όχι περιοριστικά) τα ακόλουθα</w:t>
      </w:r>
      <w:r w:rsidRPr="00E34078">
        <w:rPr>
          <w:rFonts w:eastAsia="SimSun"/>
          <w:lang w:val="el-GR"/>
        </w:rPr>
        <w:t>:</w:t>
      </w:r>
    </w:p>
    <w:p w14:paraId="57E1C0D9" w14:textId="77777777" w:rsidR="00B4596E" w:rsidRDefault="00B4596E" w:rsidP="00E832C4">
      <w:pPr>
        <w:pStyle w:val="aff"/>
        <w:numPr>
          <w:ilvl w:val="1"/>
          <w:numId w:val="37"/>
        </w:numPr>
        <w:rPr>
          <w:rFonts w:eastAsia="SimSun"/>
          <w:lang w:val="el-GR"/>
        </w:rPr>
      </w:pPr>
      <w:r w:rsidRPr="0F69AEB1">
        <w:rPr>
          <w:rFonts w:eastAsia="SimSun"/>
          <w:lang w:val="el-GR"/>
        </w:rPr>
        <w:t>Ανάπτυξη/παραμετροποίηση και τεχνική υποστήριξη Πληροφοριακού Συστήματος της ειδικής εφαρμογής της Ενιαίας Ψηφιακής Πύλης της Δημόσιας Διοίκησης (</w:t>
      </w:r>
      <w:r w:rsidRPr="0F69AEB1">
        <w:rPr>
          <w:rFonts w:eastAsia="SimSun"/>
          <w:lang w:val="en-US"/>
        </w:rPr>
        <w:t>gov</w:t>
      </w:r>
      <w:r w:rsidRPr="0F69AEB1">
        <w:rPr>
          <w:rFonts w:eastAsia="SimSun"/>
          <w:lang w:val="el-GR"/>
        </w:rPr>
        <w:t>.</w:t>
      </w:r>
      <w:proofErr w:type="spellStart"/>
      <w:r w:rsidRPr="0F69AEB1">
        <w:rPr>
          <w:rFonts w:eastAsia="SimSun"/>
          <w:lang w:val="el-GR"/>
        </w:rPr>
        <w:t>gr</w:t>
      </w:r>
      <w:proofErr w:type="spellEnd"/>
      <w:r w:rsidRPr="0F69AEB1">
        <w:rPr>
          <w:rFonts w:eastAsia="SimSun"/>
          <w:lang w:val="el-GR"/>
        </w:rPr>
        <w:t xml:space="preserve"> – ΕΨΠ) για την υποστήριξη της Δράση</w:t>
      </w:r>
      <w:r w:rsidR="6A2984B3" w:rsidRPr="0F69AEB1">
        <w:rPr>
          <w:rFonts w:eastAsia="SimSun"/>
          <w:lang w:val="el-GR"/>
        </w:rPr>
        <w:t>ς</w:t>
      </w:r>
      <w:r w:rsidRPr="0F69AEB1">
        <w:rPr>
          <w:rFonts w:eastAsia="SimSun"/>
          <w:lang w:val="el-GR"/>
        </w:rPr>
        <w:t xml:space="preserve"> 1. </w:t>
      </w:r>
    </w:p>
    <w:p w14:paraId="0AB032D5" w14:textId="77777777" w:rsidR="00B4596E" w:rsidRDefault="00B4596E" w:rsidP="00E832C4">
      <w:pPr>
        <w:pStyle w:val="aff"/>
        <w:numPr>
          <w:ilvl w:val="1"/>
          <w:numId w:val="37"/>
        </w:numPr>
        <w:rPr>
          <w:rFonts w:eastAsia="SimSun"/>
          <w:lang w:val="el-GR"/>
        </w:rPr>
      </w:pPr>
      <w:r w:rsidRPr="0F69AEB1">
        <w:rPr>
          <w:rFonts w:eastAsia="SimSun"/>
          <w:lang w:val="el-GR"/>
        </w:rPr>
        <w:t>Σύμβουλος Τεχνικής Υποστήριξης Έργου</w:t>
      </w:r>
      <w:r w:rsidR="719E187B" w:rsidRPr="0F69AEB1">
        <w:rPr>
          <w:rFonts w:eastAsia="SimSun"/>
          <w:lang w:val="el-GR"/>
        </w:rPr>
        <w:t xml:space="preserve"> (Το παρόν Έργο)</w:t>
      </w:r>
    </w:p>
    <w:p w14:paraId="249ABB5F" w14:textId="77777777" w:rsidR="00B4596E" w:rsidRPr="00905462" w:rsidRDefault="00B4596E" w:rsidP="00E832C4">
      <w:pPr>
        <w:pStyle w:val="aff"/>
        <w:numPr>
          <w:ilvl w:val="1"/>
          <w:numId w:val="37"/>
        </w:numPr>
        <w:rPr>
          <w:rFonts w:eastAsia="SimSun"/>
          <w:lang w:val="el-GR"/>
        </w:rPr>
      </w:pPr>
      <w:r>
        <w:rPr>
          <w:rFonts w:eastAsia="SimSun"/>
          <w:lang w:val="el-GR"/>
        </w:rPr>
        <w:t>Λειτουργία γραφείου υποστήριξης (</w:t>
      </w:r>
      <w:r>
        <w:rPr>
          <w:rFonts w:eastAsia="SimSun"/>
          <w:lang w:val="en-US"/>
        </w:rPr>
        <w:t>helpdesk)</w:t>
      </w:r>
    </w:p>
    <w:p w14:paraId="5F12E282" w14:textId="77777777" w:rsidR="00B4596E" w:rsidRDefault="00B4596E" w:rsidP="00E832C4">
      <w:pPr>
        <w:pStyle w:val="aff"/>
        <w:numPr>
          <w:ilvl w:val="1"/>
          <w:numId w:val="37"/>
        </w:numPr>
        <w:rPr>
          <w:rFonts w:eastAsia="SimSun"/>
          <w:lang w:val="el-GR"/>
        </w:rPr>
      </w:pPr>
      <w:r>
        <w:rPr>
          <w:rFonts w:eastAsia="SimSun"/>
          <w:lang w:val="el-GR"/>
        </w:rPr>
        <w:t>Ενέργειες δημοσιότητας για το Πρόγραμμα και για την εξαργύρωση των άυλων ψηφιακών καρτών κατά προτεραιότητα σε περιοχές που επλήγησαν από φυσικές καταστροφές ή/και πυρκαγιές (Θεσσαλία, Ρόδος, Κέρκυρα κλπ.)</w:t>
      </w:r>
    </w:p>
    <w:p w14:paraId="72887B80" w14:textId="77777777" w:rsidR="00DD729E" w:rsidRPr="006370F2" w:rsidRDefault="00DD729E" w:rsidP="00DD729E">
      <w:pPr>
        <w:pStyle w:val="aff"/>
        <w:rPr>
          <w:rFonts w:eastAsia="SimSun"/>
          <w:lang w:val="el-GR"/>
        </w:rPr>
      </w:pPr>
    </w:p>
    <w:p w14:paraId="78F6DB60" w14:textId="77777777" w:rsidR="00BD0298" w:rsidRPr="00BD0298" w:rsidRDefault="00BD0298" w:rsidP="00370D99">
      <w:pPr>
        <w:rPr>
          <w:lang w:val="el-GR"/>
        </w:rPr>
      </w:pPr>
    </w:p>
    <w:p w14:paraId="314AF813" w14:textId="77777777" w:rsidR="00BD0298" w:rsidRPr="00D60FDD" w:rsidRDefault="00BD0298" w:rsidP="00D60FDD">
      <w:pPr>
        <w:pStyle w:val="4"/>
        <w:numPr>
          <w:ilvl w:val="2"/>
          <w:numId w:val="41"/>
        </w:numPr>
        <w:tabs>
          <w:tab w:val="left" w:pos="1134"/>
        </w:tabs>
        <w:spacing w:before="0" w:after="120" w:line="252" w:lineRule="auto"/>
        <w:ind w:left="1394" w:hanging="504"/>
        <w:rPr>
          <w:rFonts w:eastAsia="SimSun" w:cs="Tahoma"/>
          <w:szCs w:val="22"/>
          <w:lang w:val="el-GR"/>
        </w:rPr>
      </w:pPr>
      <w:bookmarkStart w:id="451" w:name="_Toc97194339"/>
      <w:bookmarkStart w:id="452" w:name="_Ref97199271"/>
      <w:bookmarkStart w:id="453" w:name="_Ref122694847"/>
      <w:bookmarkStart w:id="454" w:name="_Ref122695017"/>
      <w:bookmarkStart w:id="455" w:name="_Ref158291646"/>
      <w:bookmarkStart w:id="456" w:name="_Ref158293245"/>
      <w:bookmarkStart w:id="457" w:name="_Toc158368243"/>
      <w:r w:rsidRPr="00D60FDD">
        <w:rPr>
          <w:rFonts w:eastAsia="SimSun" w:cs="Tahoma"/>
          <w:szCs w:val="22"/>
          <w:lang w:val="el-GR"/>
        </w:rPr>
        <w:t>Α</w:t>
      </w:r>
      <w:r w:rsidR="00B256BC" w:rsidRPr="00D60FDD">
        <w:rPr>
          <w:rFonts w:eastAsia="SimSun" w:cs="Tahoma"/>
          <w:szCs w:val="22"/>
          <w:lang w:val="el-GR"/>
        </w:rPr>
        <w:t xml:space="preserve">ντικείμενο της </w:t>
      </w:r>
      <w:r w:rsidRPr="00D60FDD">
        <w:rPr>
          <w:rFonts w:eastAsia="SimSun" w:cs="Tahoma"/>
          <w:szCs w:val="22"/>
          <w:lang w:val="el-GR"/>
        </w:rPr>
        <w:t>Σ</w:t>
      </w:r>
      <w:r w:rsidR="00B256BC" w:rsidRPr="00D60FDD">
        <w:rPr>
          <w:rFonts w:eastAsia="SimSun" w:cs="Tahoma"/>
          <w:szCs w:val="22"/>
          <w:lang w:val="el-GR"/>
        </w:rPr>
        <w:t>ύμβασης</w:t>
      </w:r>
      <w:bookmarkEnd w:id="451"/>
      <w:bookmarkEnd w:id="452"/>
      <w:bookmarkEnd w:id="453"/>
      <w:bookmarkEnd w:id="454"/>
      <w:bookmarkEnd w:id="455"/>
      <w:bookmarkEnd w:id="456"/>
      <w:bookmarkEnd w:id="457"/>
      <w:r w:rsidR="00B256BC" w:rsidRPr="00D60FDD">
        <w:rPr>
          <w:rFonts w:eastAsia="SimSun" w:cs="Tahoma"/>
          <w:szCs w:val="22"/>
          <w:lang w:val="el-GR"/>
        </w:rPr>
        <w:t xml:space="preserve"> </w:t>
      </w:r>
    </w:p>
    <w:p w14:paraId="241BB0AB" w14:textId="77777777" w:rsidR="0004400B" w:rsidRPr="0004400B" w:rsidRDefault="00244E0C" w:rsidP="53DBD911">
      <w:pPr>
        <w:spacing w:before="200" w:after="200" w:line="276" w:lineRule="auto"/>
        <w:rPr>
          <w:rFonts w:cstheme="minorBidi"/>
          <w:lang w:val="el-GR"/>
        </w:rPr>
      </w:pPr>
      <w:r w:rsidRPr="0F69AEB1">
        <w:rPr>
          <w:rFonts w:eastAsia="Calibri"/>
          <w:lang w:val="el-GR"/>
        </w:rPr>
        <w:t xml:space="preserve">Αντικείμενο του έργου είναι </w:t>
      </w:r>
      <w:bookmarkStart w:id="458" w:name="_Hlk60697217"/>
      <w:r w:rsidR="0004400B" w:rsidRPr="0F69AEB1">
        <w:rPr>
          <w:rFonts w:eastAsia="Calibri"/>
          <w:lang w:val="el-GR"/>
        </w:rPr>
        <w:t xml:space="preserve">η 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DF2DD4" w:rsidRPr="0F69AEB1">
        <w:rPr>
          <w:lang w:val="el-GR" w:eastAsia="en-US"/>
        </w:rPr>
        <w:t>«</w:t>
      </w:r>
      <w:r w:rsidR="00B4390B" w:rsidRPr="0F69AEB1">
        <w:rPr>
          <w:lang w:val="el-GR" w:eastAsia="en-US"/>
        </w:rPr>
        <w:t>Τουρισμός για όλους</w:t>
      </w:r>
      <w:r w:rsidR="17A43EE3" w:rsidRPr="0F69AEB1">
        <w:rPr>
          <w:lang w:val="el-GR" w:eastAsia="en-US"/>
        </w:rPr>
        <w:t xml:space="preserve"> 2024</w:t>
      </w:r>
      <w:r w:rsidR="00DF2DD4" w:rsidRPr="0F69AEB1">
        <w:rPr>
          <w:lang w:val="el-GR" w:eastAsia="en-US"/>
        </w:rPr>
        <w:t>»</w:t>
      </w:r>
      <w:r w:rsidR="008017D5" w:rsidRPr="0F69AEB1">
        <w:rPr>
          <w:rFonts w:eastAsia="Calibri"/>
          <w:lang w:val="el-GR"/>
        </w:rPr>
        <w:t xml:space="preserve">. </w:t>
      </w:r>
      <w:r w:rsidR="0004400B" w:rsidRPr="0F69AEB1">
        <w:rPr>
          <w:rFonts w:eastAsia="Calibri"/>
          <w:lang w:val="el-GR"/>
        </w:rPr>
        <w:t xml:space="preserve">Ο Ανάδοχος θα αναλάβει την υποστήριξη της Αναθέτουσας Αρχής στο συντονισμό και την εποπτεία του συνόλου των επιμέρους εργασιών που θα πρέπει να εκτελεστούν στο πλαίσιο του </w:t>
      </w:r>
      <w:r w:rsidR="5F72B993" w:rsidRPr="0F69AEB1">
        <w:rPr>
          <w:rFonts w:eastAsia="Calibri"/>
          <w:lang w:val="el-GR"/>
        </w:rPr>
        <w:t>Π</w:t>
      </w:r>
      <w:r w:rsidR="0004400B" w:rsidRPr="0F69AEB1">
        <w:rPr>
          <w:rFonts w:eastAsia="Calibri"/>
          <w:lang w:val="el-GR"/>
        </w:rPr>
        <w:t xml:space="preserve">ρογράμματος </w:t>
      </w:r>
      <w:r w:rsidR="00DF2DD4" w:rsidRPr="0F69AEB1">
        <w:rPr>
          <w:lang w:val="el-GR" w:eastAsia="en-US"/>
        </w:rPr>
        <w:t>«</w:t>
      </w:r>
      <w:r w:rsidR="00B4390B" w:rsidRPr="0F69AEB1">
        <w:rPr>
          <w:lang w:val="el-GR" w:eastAsia="en-US"/>
        </w:rPr>
        <w:t>Τουρισμός για όλους</w:t>
      </w:r>
      <w:r w:rsidR="19A39800" w:rsidRPr="0F69AEB1">
        <w:rPr>
          <w:lang w:val="el-GR" w:eastAsia="en-US"/>
        </w:rPr>
        <w:t xml:space="preserve"> 2024</w:t>
      </w:r>
      <w:r w:rsidR="00DF2DD4" w:rsidRPr="0F69AEB1">
        <w:rPr>
          <w:lang w:val="el-GR" w:eastAsia="en-US"/>
        </w:rPr>
        <w:t>»</w:t>
      </w:r>
      <w:r w:rsidR="0004400B" w:rsidRPr="0F69AEB1">
        <w:rPr>
          <w:rFonts w:eastAsia="Calibri"/>
          <w:lang w:val="el-GR"/>
        </w:rPr>
        <w:t>.</w:t>
      </w:r>
      <w:bookmarkEnd w:id="458"/>
      <w:r w:rsidR="0004400B" w:rsidRPr="0F69AEB1">
        <w:rPr>
          <w:rFonts w:eastAsia="Calibri"/>
          <w:lang w:val="el-GR"/>
        </w:rPr>
        <w:t xml:space="preserve"> Για το σκοπό αυτό θα ορίσει έναν Υπεύθυνο Προγράμματος που θα συντονίζει τις επιμέρους δράσεις (σε επίπεδο Προγράμματος). Επίσης θα λειτουργήσει ένα κεντρικό </w:t>
      </w:r>
      <w:proofErr w:type="spellStart"/>
      <w:r w:rsidR="0004400B" w:rsidRPr="0F69AEB1">
        <w:rPr>
          <w:rFonts w:eastAsia="Calibri"/>
          <w:lang w:val="el-GR"/>
        </w:rPr>
        <w:t>back</w:t>
      </w:r>
      <w:proofErr w:type="spellEnd"/>
      <w:r w:rsidR="0004400B" w:rsidRPr="0F69AEB1">
        <w:rPr>
          <w:rFonts w:eastAsia="Calibri"/>
          <w:lang w:val="el-GR"/>
        </w:rPr>
        <w:t xml:space="preserve"> </w:t>
      </w:r>
      <w:proofErr w:type="spellStart"/>
      <w:r w:rsidR="0004400B" w:rsidRPr="0F69AEB1">
        <w:rPr>
          <w:rFonts w:eastAsia="Calibri"/>
          <w:lang w:val="el-GR"/>
        </w:rPr>
        <w:t>office</w:t>
      </w:r>
      <w:proofErr w:type="spellEnd"/>
      <w:r w:rsidR="0004400B" w:rsidRPr="0F69AEB1">
        <w:rPr>
          <w:rFonts w:eastAsia="Calibri"/>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w:t>
      </w:r>
      <w:r w:rsidR="0004400B" w:rsidRPr="0F69AEB1">
        <w:rPr>
          <w:rFonts w:cstheme="minorBidi"/>
          <w:lang w:val="el-GR"/>
        </w:rPr>
        <w:t xml:space="preserve"> των ωφελούμενων και λοιπών εμπλεκομένων. Ενδεικτικά οι εργασίες που θα κληθεί να εκτελέσει ο Ανάδοχος με τη βοήθεια του Υπευθύνου Προγράμματος και του </w:t>
      </w:r>
      <w:r w:rsidR="0004400B" w:rsidRPr="0F69AEB1">
        <w:rPr>
          <w:rFonts w:cstheme="minorBidi"/>
          <w:lang w:val="en-US"/>
        </w:rPr>
        <w:t>Back</w:t>
      </w:r>
      <w:r w:rsidR="0004400B" w:rsidRPr="0F69AEB1">
        <w:rPr>
          <w:rFonts w:cstheme="minorBidi"/>
          <w:lang w:val="el-GR"/>
        </w:rPr>
        <w:t xml:space="preserve"> </w:t>
      </w:r>
      <w:r w:rsidR="0004400B" w:rsidRPr="0F69AEB1">
        <w:rPr>
          <w:rFonts w:cstheme="minorBidi"/>
          <w:lang w:val="en-US"/>
        </w:rPr>
        <w:t>Office</w:t>
      </w:r>
      <w:r w:rsidR="0004400B" w:rsidRPr="0F69AEB1">
        <w:rPr>
          <w:rFonts w:cstheme="minorBidi"/>
          <w:lang w:val="el-GR"/>
        </w:rPr>
        <w:t xml:space="preserve"> μπορεί να περιλαμβάνουν:</w:t>
      </w:r>
    </w:p>
    <w:p w14:paraId="555559B3" w14:textId="77777777" w:rsidR="0004400B" w:rsidRPr="0004400B" w:rsidRDefault="0004400B" w:rsidP="00E832C4">
      <w:pPr>
        <w:pStyle w:val="aff"/>
        <w:numPr>
          <w:ilvl w:val="1"/>
          <w:numId w:val="31"/>
        </w:numPr>
        <w:suppressAutoHyphens w:val="0"/>
        <w:spacing w:before="200" w:after="200" w:line="276" w:lineRule="auto"/>
        <w:rPr>
          <w:rFonts w:cstheme="minorHAnsi"/>
          <w:lang w:val="el-GR"/>
        </w:rPr>
      </w:pPr>
      <w:r w:rsidRPr="0004400B">
        <w:rPr>
          <w:rFonts w:cstheme="minorHAnsi"/>
          <w:lang w:val="el-GR"/>
        </w:rPr>
        <w:t>Υποστήριξη της αναθέτουσας αρχής για την εποπτεία της ανάπτυξης και λειτουργίας της Ψηφιακής Πλατφόρμας</w:t>
      </w:r>
    </w:p>
    <w:p w14:paraId="465F101A" w14:textId="77777777" w:rsidR="0004400B" w:rsidRPr="0004400B" w:rsidRDefault="0004400B" w:rsidP="00E832C4">
      <w:pPr>
        <w:pStyle w:val="aff"/>
        <w:numPr>
          <w:ilvl w:val="1"/>
          <w:numId w:val="31"/>
        </w:numPr>
        <w:suppressAutoHyphens w:val="0"/>
        <w:spacing w:before="200" w:after="200" w:line="276" w:lineRule="auto"/>
        <w:rPr>
          <w:rFonts w:cstheme="minorHAnsi"/>
          <w:lang w:val="el-GR"/>
        </w:rPr>
      </w:pPr>
      <w:r w:rsidRPr="0004400B">
        <w:rPr>
          <w:rFonts w:cstheme="minorHAnsi"/>
          <w:lang w:val="el-GR"/>
        </w:rPr>
        <w:t>Παρακολούθηση προόδου, συντονισμός εργασιών επιμέρους αναδόχων – παροχή κατευθύνσεων.</w:t>
      </w:r>
    </w:p>
    <w:p w14:paraId="47F99AC0" w14:textId="77777777" w:rsidR="0004400B" w:rsidRPr="0004400B" w:rsidRDefault="0004400B" w:rsidP="00E832C4">
      <w:pPr>
        <w:pStyle w:val="aff"/>
        <w:numPr>
          <w:ilvl w:val="1"/>
          <w:numId w:val="31"/>
        </w:numPr>
        <w:suppressAutoHyphens w:val="0"/>
        <w:spacing w:before="200" w:after="200" w:line="276" w:lineRule="auto"/>
        <w:rPr>
          <w:rFonts w:cstheme="minorHAnsi"/>
          <w:lang w:val="el-GR"/>
        </w:rPr>
      </w:pPr>
      <w:r w:rsidRPr="0004400B">
        <w:rPr>
          <w:rFonts w:cstheme="minorHAnsi"/>
          <w:lang w:val="el-GR"/>
        </w:rPr>
        <w:t>Έλεγχος παραδοτέων επιμέρους αναδόχων και εισήγηση στην Αναθέτουσα Αρχή.</w:t>
      </w:r>
    </w:p>
    <w:p w14:paraId="4DB28167" w14:textId="77777777" w:rsidR="0004400B" w:rsidRPr="000964B4" w:rsidRDefault="0004400B" w:rsidP="00E832C4">
      <w:pPr>
        <w:pStyle w:val="aff"/>
        <w:numPr>
          <w:ilvl w:val="1"/>
          <w:numId w:val="31"/>
        </w:numPr>
        <w:suppressAutoHyphens w:val="0"/>
        <w:spacing w:before="200" w:after="200" w:line="276" w:lineRule="auto"/>
        <w:rPr>
          <w:rFonts w:cstheme="minorHAnsi"/>
        </w:rPr>
      </w:pPr>
      <w:proofErr w:type="spellStart"/>
      <w:r w:rsidRPr="000964B4">
        <w:rPr>
          <w:rFonts w:cstheme="minorHAnsi"/>
        </w:rPr>
        <w:t>Διοικητική</w:t>
      </w:r>
      <w:proofErr w:type="spellEnd"/>
      <w:r w:rsidRPr="000964B4">
        <w:rPr>
          <w:rFonts w:cstheme="minorHAnsi"/>
        </w:rPr>
        <w:t xml:space="preserve"> </w:t>
      </w:r>
      <w:proofErr w:type="spellStart"/>
      <w:r w:rsidRPr="000964B4">
        <w:rPr>
          <w:rFonts w:cstheme="minorHAnsi"/>
        </w:rPr>
        <w:t>διεκ</w:t>
      </w:r>
      <w:proofErr w:type="spellEnd"/>
      <w:r w:rsidRPr="000964B4">
        <w:rPr>
          <w:rFonts w:cstheme="minorHAnsi"/>
        </w:rPr>
        <w:t>περαίωση υπ</w:t>
      </w:r>
      <w:proofErr w:type="spellStart"/>
      <w:r w:rsidRPr="000964B4">
        <w:rPr>
          <w:rFonts w:cstheme="minorHAnsi"/>
        </w:rPr>
        <w:t>οχρεώσεων</w:t>
      </w:r>
      <w:proofErr w:type="spellEnd"/>
      <w:r w:rsidRPr="000964B4">
        <w:rPr>
          <w:rFonts w:cstheme="minorHAnsi"/>
        </w:rPr>
        <w:t>.</w:t>
      </w:r>
    </w:p>
    <w:p w14:paraId="541B3B76" w14:textId="77777777" w:rsidR="0004400B" w:rsidRPr="0004400B" w:rsidRDefault="0004400B" w:rsidP="00E832C4">
      <w:pPr>
        <w:pStyle w:val="aff"/>
        <w:numPr>
          <w:ilvl w:val="1"/>
          <w:numId w:val="31"/>
        </w:numPr>
        <w:suppressAutoHyphens w:val="0"/>
        <w:spacing w:before="200" w:after="200" w:line="276" w:lineRule="auto"/>
        <w:rPr>
          <w:rFonts w:cstheme="minorBidi"/>
          <w:lang w:val="el-GR"/>
        </w:rPr>
      </w:pPr>
      <w:r w:rsidRPr="0F69AEB1">
        <w:rPr>
          <w:rFonts w:cstheme="minorBidi"/>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w:t>
      </w:r>
      <w:proofErr w:type="spellStart"/>
      <w:r w:rsidRPr="0F69AEB1">
        <w:rPr>
          <w:rFonts w:cstheme="minorBidi"/>
          <w:lang w:val="el-GR"/>
        </w:rPr>
        <w:t>ΚτΠ</w:t>
      </w:r>
      <w:proofErr w:type="spellEnd"/>
      <w:r w:rsidRPr="0F69AEB1">
        <w:rPr>
          <w:rFonts w:cstheme="minorBidi"/>
          <w:lang w:val="el-GR"/>
        </w:rPr>
        <w:t xml:space="preserve"> Α.Ε. προκειμένου να ολοκληρωθούν οι Δράσεις του Προγράμματος </w:t>
      </w:r>
      <w:r w:rsidR="00DF2DD4" w:rsidRPr="0F69AEB1">
        <w:rPr>
          <w:lang w:val="el-GR" w:eastAsia="en-US"/>
        </w:rPr>
        <w:t>«</w:t>
      </w:r>
      <w:r w:rsidR="00B4390B" w:rsidRPr="0F69AEB1">
        <w:rPr>
          <w:lang w:val="el-GR" w:eastAsia="en-US"/>
        </w:rPr>
        <w:t>Τουρισμός για όλους</w:t>
      </w:r>
      <w:r w:rsidR="5638A78E" w:rsidRPr="0F69AEB1">
        <w:rPr>
          <w:lang w:val="el-GR" w:eastAsia="en-US"/>
        </w:rPr>
        <w:t xml:space="preserve"> 2024</w:t>
      </w:r>
      <w:r w:rsidR="00DF2DD4" w:rsidRPr="0F69AEB1">
        <w:rPr>
          <w:lang w:val="el-GR" w:eastAsia="en-US"/>
        </w:rPr>
        <w:t>»</w:t>
      </w:r>
      <w:r w:rsidRPr="0F69AEB1">
        <w:rPr>
          <w:rFonts w:cstheme="minorBidi"/>
          <w:lang w:val="el-GR"/>
        </w:rPr>
        <w:t xml:space="preserve">.   </w:t>
      </w:r>
    </w:p>
    <w:p w14:paraId="33C4FF0D" w14:textId="77777777" w:rsidR="0004400B" w:rsidRPr="0004400B" w:rsidRDefault="68E83898" w:rsidP="00E832C4">
      <w:pPr>
        <w:pStyle w:val="aff"/>
        <w:numPr>
          <w:ilvl w:val="1"/>
          <w:numId w:val="31"/>
        </w:numPr>
        <w:suppressAutoHyphens w:val="0"/>
        <w:spacing w:before="200" w:after="200" w:line="276" w:lineRule="auto"/>
        <w:rPr>
          <w:rFonts w:cstheme="minorBidi"/>
          <w:lang w:val="el-GR"/>
        </w:rPr>
      </w:pPr>
      <w:r w:rsidRPr="0F69AEB1">
        <w:rPr>
          <w:rFonts w:cstheme="minorBidi"/>
          <w:lang w:val="el-GR"/>
        </w:rPr>
        <w:t xml:space="preserve">Υπηρεσίες υποστήριξης και διενέργειας αξιολογήσεως μεμονωμένων </w:t>
      </w:r>
      <w:r w:rsidR="7DC2C461" w:rsidRPr="0F69AEB1">
        <w:rPr>
          <w:rFonts w:cstheme="minorBidi"/>
          <w:lang w:val="el-GR"/>
        </w:rPr>
        <w:t>αιτημάτων</w:t>
      </w:r>
      <w:r w:rsidR="4E1606B7" w:rsidRPr="0F69AEB1">
        <w:rPr>
          <w:rFonts w:cstheme="minorBidi"/>
          <w:lang w:val="el-GR"/>
        </w:rPr>
        <w:t xml:space="preserve"> κληρωθέντων -</w:t>
      </w:r>
      <w:r w:rsidRPr="0F69AEB1">
        <w:rPr>
          <w:rFonts w:cstheme="minorBidi"/>
          <w:lang w:val="el-GR"/>
        </w:rPr>
        <w:t xml:space="preserve"> δικαιούχων </w:t>
      </w:r>
      <w:r w:rsidR="041B21AC" w:rsidRPr="0F69AEB1">
        <w:rPr>
          <w:rFonts w:cstheme="minorBidi"/>
          <w:lang w:val="el-GR"/>
        </w:rPr>
        <w:t xml:space="preserve">του Προγράμματος “Τουρισμός για όλους 2024” </w:t>
      </w:r>
      <w:r w:rsidR="50CC3C54" w:rsidRPr="0F69AEB1">
        <w:rPr>
          <w:rFonts w:cstheme="minorBidi"/>
          <w:lang w:val="el-GR"/>
        </w:rPr>
        <w:t xml:space="preserve">για τη λήψη επαυξημένης ενίσχυσης, βάσει των </w:t>
      </w:r>
      <w:proofErr w:type="spellStart"/>
      <w:r w:rsidR="50CC3C54" w:rsidRPr="0F69AEB1">
        <w:rPr>
          <w:rFonts w:cstheme="minorBidi"/>
          <w:lang w:val="el-GR"/>
        </w:rPr>
        <w:t>οριζομένων</w:t>
      </w:r>
      <w:proofErr w:type="spellEnd"/>
      <w:r w:rsidR="50CC3C54" w:rsidRPr="0F69AEB1">
        <w:rPr>
          <w:rFonts w:cstheme="minorBidi"/>
          <w:lang w:val="el-GR"/>
        </w:rPr>
        <w:t xml:space="preserve"> </w:t>
      </w:r>
      <w:r w:rsidR="3CDDA29B" w:rsidRPr="0F69AEB1">
        <w:rPr>
          <w:rFonts w:cstheme="minorBidi"/>
          <w:lang w:val="el-GR"/>
        </w:rPr>
        <w:t xml:space="preserve">προϋποθέσεων </w:t>
      </w:r>
      <w:r w:rsidR="50CC3C54" w:rsidRPr="0F69AEB1">
        <w:rPr>
          <w:rFonts w:cstheme="minorBidi"/>
          <w:lang w:val="el-GR"/>
        </w:rPr>
        <w:t>στη σχετική Κοινή Υπουργική Απόφαση</w:t>
      </w:r>
      <w:r w:rsidR="74A5F860" w:rsidRPr="0F69AEB1">
        <w:rPr>
          <w:rFonts w:cstheme="minorBidi"/>
          <w:lang w:val="el-GR"/>
        </w:rPr>
        <w:t>,</w:t>
      </w:r>
      <w:r w:rsidR="50CC3C54" w:rsidRPr="0F69AEB1">
        <w:rPr>
          <w:rFonts w:cstheme="minorBidi"/>
          <w:lang w:val="el-GR"/>
        </w:rPr>
        <w:t xml:space="preserve"> </w:t>
      </w:r>
      <w:r w:rsidR="6041659F" w:rsidRPr="0F69AEB1">
        <w:rPr>
          <w:rFonts w:cstheme="minorBidi"/>
          <w:lang w:val="el-GR"/>
        </w:rPr>
        <w:t>τα οποία</w:t>
      </w:r>
      <w:r w:rsidR="36F27CF2" w:rsidRPr="0F69AEB1">
        <w:rPr>
          <w:rFonts w:cstheme="minorBidi"/>
          <w:lang w:val="el-GR"/>
        </w:rPr>
        <w:t xml:space="preserve"> απαιτούν </w:t>
      </w:r>
      <w:r w:rsidR="3195DBDB" w:rsidRPr="0F69AEB1">
        <w:rPr>
          <w:rFonts w:cstheme="minorBidi"/>
          <w:lang w:val="el-GR"/>
        </w:rPr>
        <w:t xml:space="preserve">προσκόμιση και </w:t>
      </w:r>
      <w:r w:rsidR="36F27CF2" w:rsidRPr="0F69AEB1">
        <w:rPr>
          <w:rFonts w:cstheme="minorBidi"/>
          <w:lang w:val="el-GR"/>
        </w:rPr>
        <w:t>έλεγχο δικαιολογητικών</w:t>
      </w:r>
      <w:r w:rsidR="0D2F0E96" w:rsidRPr="0F69AEB1">
        <w:rPr>
          <w:rFonts w:cstheme="minorBidi"/>
          <w:lang w:val="el-GR"/>
        </w:rPr>
        <w:t>.</w:t>
      </w:r>
    </w:p>
    <w:p w14:paraId="27795FC1" w14:textId="77777777" w:rsidR="0004400B" w:rsidRPr="0004400B" w:rsidRDefault="0004400B" w:rsidP="00E832C4">
      <w:pPr>
        <w:pStyle w:val="aff"/>
        <w:numPr>
          <w:ilvl w:val="1"/>
          <w:numId w:val="31"/>
        </w:numPr>
        <w:suppressAutoHyphens w:val="0"/>
        <w:spacing w:before="200" w:after="200" w:line="276" w:lineRule="auto"/>
        <w:rPr>
          <w:rFonts w:cstheme="minorBidi"/>
          <w:lang w:val="el-GR"/>
        </w:rPr>
      </w:pPr>
      <w:r w:rsidRPr="0F69AEB1">
        <w:rPr>
          <w:rFonts w:cstheme="minorBidi"/>
          <w:lang w:val="el-GR"/>
        </w:rPr>
        <w:t>Υπηρεσίες Υποστήριξης Οικονομικής Διαχείρισης της Αναθέτουσας Αρχής.</w:t>
      </w:r>
    </w:p>
    <w:p w14:paraId="765B3445" w14:textId="77777777" w:rsidR="0004400B" w:rsidRPr="00054B7C" w:rsidRDefault="0004400B" w:rsidP="00E832C4">
      <w:pPr>
        <w:pStyle w:val="aff"/>
        <w:numPr>
          <w:ilvl w:val="1"/>
          <w:numId w:val="31"/>
        </w:numPr>
        <w:suppressAutoHyphens w:val="0"/>
        <w:spacing w:before="200" w:after="200" w:line="276" w:lineRule="auto"/>
        <w:rPr>
          <w:rFonts w:cstheme="minorHAnsi"/>
        </w:rPr>
      </w:pPr>
      <w:proofErr w:type="spellStart"/>
      <w:r w:rsidRPr="0F69AEB1">
        <w:rPr>
          <w:rFonts w:cstheme="minorBidi"/>
        </w:rPr>
        <w:t>Πρόσθετες</w:t>
      </w:r>
      <w:proofErr w:type="spellEnd"/>
      <w:r w:rsidRPr="0F69AEB1">
        <w:rPr>
          <w:rFonts w:cstheme="minorBidi"/>
        </w:rPr>
        <w:t xml:space="preserve"> </w:t>
      </w:r>
      <w:proofErr w:type="spellStart"/>
      <w:r w:rsidRPr="0F69AEB1">
        <w:rPr>
          <w:rFonts w:cstheme="minorBidi"/>
        </w:rPr>
        <w:t>Οριζόντιες</w:t>
      </w:r>
      <w:proofErr w:type="spellEnd"/>
      <w:r w:rsidRPr="0F69AEB1">
        <w:rPr>
          <w:rFonts w:cstheme="minorBidi"/>
        </w:rPr>
        <w:t xml:space="preserve"> Υπ</w:t>
      </w:r>
      <w:proofErr w:type="spellStart"/>
      <w:r w:rsidRPr="0F69AEB1">
        <w:rPr>
          <w:rFonts w:cstheme="minorBidi"/>
        </w:rPr>
        <w:t>οστηρικτικές</w:t>
      </w:r>
      <w:proofErr w:type="spellEnd"/>
      <w:r w:rsidRPr="0F69AEB1">
        <w:rPr>
          <w:rFonts w:cstheme="minorBidi"/>
        </w:rPr>
        <w:t xml:space="preserve"> Υπ</w:t>
      </w:r>
      <w:proofErr w:type="spellStart"/>
      <w:r w:rsidRPr="0F69AEB1">
        <w:rPr>
          <w:rFonts w:cstheme="minorBidi"/>
        </w:rPr>
        <w:t>ηρεσίες</w:t>
      </w:r>
      <w:proofErr w:type="spellEnd"/>
      <w:r w:rsidRPr="0F69AEB1">
        <w:rPr>
          <w:rFonts w:cstheme="minorBidi"/>
        </w:rPr>
        <w:t xml:space="preserve">. </w:t>
      </w:r>
    </w:p>
    <w:p w14:paraId="23F12E02" w14:textId="77777777" w:rsidR="00E85F1B" w:rsidRDefault="00E85F1B" w:rsidP="0004400B">
      <w:pPr>
        <w:overflowPunct w:val="0"/>
        <w:autoSpaceDE w:val="0"/>
        <w:autoSpaceDN w:val="0"/>
        <w:adjustRightInd w:val="0"/>
        <w:spacing w:after="0" w:line="276" w:lineRule="auto"/>
        <w:textAlignment w:val="baseline"/>
        <w:rPr>
          <w:lang w:val="el-GR"/>
        </w:rPr>
      </w:pPr>
      <w:r>
        <w:rPr>
          <w:rFonts w:cstheme="minorHAnsi"/>
          <w:lang w:val="el-GR" w:eastAsia="el-GR"/>
        </w:rPr>
        <w:lastRenderedPageBreak/>
        <w:t xml:space="preserve">Επιπλέον ο Ανάδοχος θα παραδώσει </w:t>
      </w:r>
      <w:bookmarkStart w:id="459" w:name="_Hlk123736346"/>
      <w:r w:rsidRPr="00F5475A">
        <w:rPr>
          <w:lang w:val="el-GR"/>
        </w:rPr>
        <w:t>Πλάνο Εφαρμογής</w:t>
      </w:r>
      <w:bookmarkEnd w:id="459"/>
      <w:r w:rsidRPr="00F5475A">
        <w:rPr>
          <w:lang w:val="el-GR"/>
        </w:rPr>
        <w:t xml:space="preserve"> στο οποίο θα περιλαμβάνονται κατ’ ελάχιστον η μεθοδολογία και ο τρόπος οργάνωσης </w:t>
      </w:r>
      <w:r>
        <w:rPr>
          <w:lang w:val="el-GR"/>
        </w:rPr>
        <w:t>και παροχής των υποστηρικτικών υπηρεσιών,</w:t>
      </w:r>
      <w:r w:rsidRPr="00F5475A">
        <w:rPr>
          <w:lang w:val="el-GR"/>
        </w:rPr>
        <w:t xml:space="preserve"> καθώς και </w:t>
      </w:r>
      <w:r>
        <w:rPr>
          <w:lang w:val="el-GR"/>
        </w:rPr>
        <w:t xml:space="preserve">οι διαδικασίες </w:t>
      </w:r>
      <w:r w:rsidRPr="00F5475A">
        <w:rPr>
          <w:lang w:val="el-GR"/>
        </w:rPr>
        <w:t>επικοινωνία</w:t>
      </w:r>
      <w:r>
        <w:rPr>
          <w:lang w:val="el-GR"/>
        </w:rPr>
        <w:t>ς μεταξύ των εμπλεκομένων.</w:t>
      </w:r>
    </w:p>
    <w:p w14:paraId="767ECEC7" w14:textId="77777777" w:rsidR="00E85F1B" w:rsidRDefault="00E85F1B" w:rsidP="0004400B">
      <w:pPr>
        <w:overflowPunct w:val="0"/>
        <w:autoSpaceDE w:val="0"/>
        <w:autoSpaceDN w:val="0"/>
        <w:adjustRightInd w:val="0"/>
        <w:spacing w:after="0" w:line="276" w:lineRule="auto"/>
        <w:textAlignment w:val="baseline"/>
        <w:rPr>
          <w:rFonts w:cstheme="minorHAnsi"/>
          <w:lang w:val="el-GR" w:eastAsia="el-GR"/>
        </w:rPr>
      </w:pPr>
    </w:p>
    <w:p w14:paraId="79CF9024" w14:textId="77777777" w:rsidR="0004400B" w:rsidRPr="00E85F1B" w:rsidRDefault="0004400B" w:rsidP="0004400B">
      <w:pPr>
        <w:overflowPunct w:val="0"/>
        <w:autoSpaceDE w:val="0"/>
        <w:autoSpaceDN w:val="0"/>
        <w:adjustRightInd w:val="0"/>
        <w:spacing w:after="0" w:line="276" w:lineRule="auto"/>
        <w:textAlignment w:val="baseline"/>
        <w:rPr>
          <w:rFonts w:cstheme="minorHAnsi"/>
          <w:lang w:val="el-GR" w:eastAsia="el-GR"/>
        </w:rPr>
      </w:pPr>
      <w:r w:rsidRPr="0004400B">
        <w:rPr>
          <w:rFonts w:cstheme="minorHAnsi"/>
          <w:lang w:val="el-GR"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w:t>
      </w:r>
      <w:r w:rsidRPr="00E85F1B">
        <w:rPr>
          <w:rFonts w:cstheme="minorHAnsi"/>
          <w:lang w:val="el-GR" w:eastAsia="el-GR"/>
        </w:rPr>
        <w:t xml:space="preserve">Οι ενέργειες αυτές περιλαμβάνουν ενδεικτικά τα ακόλουθα: </w:t>
      </w:r>
    </w:p>
    <w:p w14:paraId="2AD9ABFE" w14:textId="77777777" w:rsidR="0004400B" w:rsidRPr="0004400B" w:rsidRDefault="0004400B" w:rsidP="00E832C4">
      <w:pPr>
        <w:numPr>
          <w:ilvl w:val="0"/>
          <w:numId w:val="32"/>
        </w:numPr>
        <w:overflowPunct w:val="0"/>
        <w:autoSpaceDE w:val="0"/>
        <w:autoSpaceDN w:val="0"/>
        <w:adjustRightInd w:val="0"/>
        <w:spacing w:before="120" w:after="0" w:line="276" w:lineRule="auto"/>
        <w:contextualSpacing/>
        <w:textAlignment w:val="baseline"/>
        <w:rPr>
          <w:rFonts w:cstheme="minorHAnsi"/>
          <w:lang w:val="el-GR" w:eastAsia="el-GR"/>
        </w:rPr>
      </w:pPr>
      <w:r w:rsidRPr="0004400B">
        <w:rPr>
          <w:rFonts w:cstheme="minorHAnsi"/>
          <w:lang w:val="el-GR" w:eastAsia="el-GR"/>
        </w:rPr>
        <w:t>Υποστήριξη σε ειδικότερα θέματα διαχείρισης, διακίνησης και αρχειοθέτησης φυσικού και ηλεκτρονικού αρχείου.</w:t>
      </w:r>
    </w:p>
    <w:p w14:paraId="7BA7ECF0" w14:textId="77777777" w:rsidR="0004400B" w:rsidRPr="00054B7C" w:rsidRDefault="0004400B" w:rsidP="00E832C4">
      <w:pPr>
        <w:numPr>
          <w:ilvl w:val="0"/>
          <w:numId w:val="32"/>
        </w:numPr>
        <w:overflowPunct w:val="0"/>
        <w:autoSpaceDE w:val="0"/>
        <w:autoSpaceDN w:val="0"/>
        <w:adjustRightInd w:val="0"/>
        <w:spacing w:before="120" w:after="0" w:line="276" w:lineRule="auto"/>
        <w:contextualSpacing/>
        <w:textAlignment w:val="baseline"/>
        <w:rPr>
          <w:rFonts w:cstheme="minorHAnsi"/>
        </w:rPr>
      </w:pPr>
      <w:r w:rsidRPr="00054B7C">
        <w:rPr>
          <w:rFonts w:cstheme="minorHAnsi"/>
          <w:lang w:eastAsia="el-GR"/>
        </w:rPr>
        <w:t>Υποβ</w:t>
      </w:r>
      <w:proofErr w:type="spellStart"/>
      <w:r w:rsidRPr="00054B7C">
        <w:rPr>
          <w:rFonts w:cstheme="minorHAnsi"/>
          <w:lang w:eastAsia="el-GR"/>
        </w:rPr>
        <w:t>ολή</w:t>
      </w:r>
      <w:proofErr w:type="spellEnd"/>
      <w:r w:rsidRPr="00054B7C">
        <w:rPr>
          <w:rFonts w:cstheme="minorHAnsi"/>
          <w:lang w:eastAsia="el-GR"/>
        </w:rPr>
        <w:t xml:space="preserve"> </w:t>
      </w:r>
      <w:proofErr w:type="spellStart"/>
      <w:r w:rsidRPr="00054B7C">
        <w:rPr>
          <w:rFonts w:cstheme="minorHAnsi"/>
          <w:lang w:eastAsia="el-GR"/>
        </w:rPr>
        <w:t>έκτ</w:t>
      </w:r>
      <w:proofErr w:type="spellEnd"/>
      <w:r w:rsidRPr="00054B7C">
        <w:rPr>
          <w:rFonts w:cstheme="minorHAnsi"/>
          <w:lang w:eastAsia="el-GR"/>
        </w:rPr>
        <w:t>ακτων ανα</w:t>
      </w:r>
      <w:proofErr w:type="spellStart"/>
      <w:r w:rsidRPr="00054B7C">
        <w:rPr>
          <w:rFonts w:cstheme="minorHAnsi"/>
          <w:lang w:eastAsia="el-GR"/>
        </w:rPr>
        <w:t>φορών</w:t>
      </w:r>
      <w:proofErr w:type="spellEnd"/>
      <w:r w:rsidRPr="00054B7C">
        <w:rPr>
          <w:rFonts w:cstheme="minorHAnsi"/>
          <w:lang w:eastAsia="el-GR"/>
        </w:rPr>
        <w:t>.</w:t>
      </w:r>
    </w:p>
    <w:p w14:paraId="74399FD5" w14:textId="77777777" w:rsidR="00E85F1B" w:rsidRPr="00F5475A" w:rsidRDefault="00E85F1B" w:rsidP="00E85F1B">
      <w:pPr>
        <w:pStyle w:val="aff"/>
        <w:suppressAutoHyphens w:val="0"/>
        <w:spacing w:before="60" w:after="0" w:line="312" w:lineRule="auto"/>
        <w:rPr>
          <w:lang w:val="el-GR"/>
        </w:rPr>
      </w:pPr>
    </w:p>
    <w:p w14:paraId="61B596E7" w14:textId="77777777" w:rsidR="00907FAD" w:rsidRDefault="00907FAD" w:rsidP="0004400B">
      <w:pPr>
        <w:rPr>
          <w:b/>
          <w:bCs/>
          <w:color w:val="000000" w:themeColor="text1"/>
          <w:u w:val="single"/>
          <w:lang w:val="el-GR"/>
        </w:rPr>
      </w:pPr>
    </w:p>
    <w:p w14:paraId="0E6B04BF" w14:textId="77777777" w:rsidR="0021584B" w:rsidRDefault="0004400B" w:rsidP="00907FAD">
      <w:pPr>
        <w:suppressAutoHyphens w:val="0"/>
        <w:rPr>
          <w:b/>
          <w:bCs/>
          <w:color w:val="000000" w:themeColor="text1"/>
          <w:u w:val="single"/>
          <w:lang w:val="el-GR"/>
        </w:rPr>
      </w:pPr>
      <w:r>
        <w:rPr>
          <w:b/>
          <w:bCs/>
          <w:color w:val="000000" w:themeColor="text1"/>
          <w:u w:val="single"/>
          <w:lang w:val="el-GR"/>
        </w:rPr>
        <w:t>Παραδοτέα</w:t>
      </w:r>
    </w:p>
    <w:p w14:paraId="3AA1CB49" w14:textId="77777777" w:rsidR="00332735" w:rsidRPr="00772596" w:rsidRDefault="00332735" w:rsidP="00E832C4">
      <w:pPr>
        <w:pStyle w:val="aff"/>
        <w:numPr>
          <w:ilvl w:val="0"/>
          <w:numId w:val="35"/>
        </w:numPr>
        <w:suppressAutoHyphens w:val="0"/>
        <w:rPr>
          <w:bCs/>
          <w:color w:val="000000" w:themeColor="text1"/>
          <w:lang w:val="el-GR"/>
        </w:rPr>
      </w:pPr>
      <w:r w:rsidRPr="00772596">
        <w:rPr>
          <w:bCs/>
          <w:color w:val="000000" w:themeColor="text1"/>
          <w:lang w:val="el-GR"/>
        </w:rPr>
        <w:t>Π1. Πλάνο Εφαρμογής</w:t>
      </w:r>
    </w:p>
    <w:p w14:paraId="6C007653" w14:textId="77777777" w:rsidR="0004400B" w:rsidRPr="00332735" w:rsidRDefault="0004400B" w:rsidP="00E832C4">
      <w:pPr>
        <w:pStyle w:val="aff"/>
        <w:numPr>
          <w:ilvl w:val="0"/>
          <w:numId w:val="35"/>
        </w:numPr>
        <w:suppressAutoHyphens w:val="0"/>
        <w:rPr>
          <w:bCs/>
          <w:color w:val="000000" w:themeColor="text1"/>
          <w:lang w:val="el-GR"/>
        </w:rPr>
      </w:pPr>
      <w:r w:rsidRPr="00332735">
        <w:rPr>
          <w:bCs/>
          <w:color w:val="000000" w:themeColor="text1"/>
          <w:lang w:val="el-GR"/>
        </w:rPr>
        <w:t>Π</w:t>
      </w:r>
      <w:r w:rsidR="00332735" w:rsidRPr="00332735">
        <w:rPr>
          <w:bCs/>
          <w:color w:val="000000" w:themeColor="text1"/>
          <w:lang w:val="el-GR"/>
        </w:rPr>
        <w:t>2</w:t>
      </w:r>
      <w:r w:rsidRPr="00332735">
        <w:rPr>
          <w:bCs/>
          <w:color w:val="000000" w:themeColor="text1"/>
          <w:lang w:val="el-GR"/>
        </w:rPr>
        <w:t xml:space="preserve">.χ </w:t>
      </w:r>
      <w:r w:rsidR="00A1703A" w:rsidRPr="00332735">
        <w:rPr>
          <w:bCs/>
          <w:color w:val="000000" w:themeColor="text1"/>
          <w:lang w:val="el-GR"/>
        </w:rPr>
        <w:t xml:space="preserve">(χ = 1 έως και 4) </w:t>
      </w:r>
      <w:r w:rsidR="00811DED" w:rsidRPr="00332735">
        <w:rPr>
          <w:bCs/>
          <w:color w:val="000000" w:themeColor="text1"/>
          <w:lang w:val="el-GR"/>
        </w:rPr>
        <w:t>Τριμ</w:t>
      </w:r>
      <w:r w:rsidRPr="00332735">
        <w:rPr>
          <w:bCs/>
          <w:color w:val="000000" w:themeColor="text1"/>
          <w:lang w:val="el-GR"/>
        </w:rPr>
        <w:t>ηνιαίες Αναφορές πορείας υλοποίησης της δράσης και υπηρεσιών υποστήριξης</w:t>
      </w:r>
      <w:r w:rsidR="002419C3" w:rsidRPr="00332735">
        <w:rPr>
          <w:bCs/>
          <w:color w:val="000000" w:themeColor="text1"/>
          <w:lang w:val="el-GR"/>
        </w:rPr>
        <w:t>.</w:t>
      </w:r>
    </w:p>
    <w:p w14:paraId="68C840F1" w14:textId="77777777" w:rsidR="00244E0C" w:rsidRDefault="00244E0C" w:rsidP="00907FAD">
      <w:pPr>
        <w:suppressAutoHyphens w:val="0"/>
        <w:rPr>
          <w:b/>
          <w:bCs/>
          <w:color w:val="000000" w:themeColor="text1"/>
          <w:u w:val="single"/>
          <w:lang w:val="el-GR"/>
        </w:rPr>
      </w:pPr>
    </w:p>
    <w:p w14:paraId="657041E1" w14:textId="77777777" w:rsidR="008338F0" w:rsidRPr="00D60FDD" w:rsidRDefault="003355E7" w:rsidP="00D60FDD">
      <w:pPr>
        <w:pStyle w:val="4"/>
        <w:numPr>
          <w:ilvl w:val="0"/>
          <w:numId w:val="40"/>
        </w:numPr>
        <w:spacing w:before="0" w:after="120" w:line="252" w:lineRule="auto"/>
        <w:ind w:left="720" w:hanging="360"/>
        <w:rPr>
          <w:rFonts w:cs="Tahoma"/>
          <w:szCs w:val="22"/>
          <w:lang w:val="el-GR"/>
        </w:rPr>
      </w:pPr>
      <w:bookmarkStart w:id="460" w:name="_Toc97194366"/>
      <w:bookmarkStart w:id="461" w:name="_Toc97194477"/>
      <w:bookmarkStart w:id="462" w:name="_Ref122694864"/>
      <w:bookmarkStart w:id="463" w:name="_Toc158368244"/>
      <w:r w:rsidRPr="00D60FDD">
        <w:rPr>
          <w:rFonts w:cs="Tahoma"/>
          <w:szCs w:val="22"/>
          <w:lang w:val="el-GR"/>
        </w:rPr>
        <w:t xml:space="preserve">Μεθοδολογία </w:t>
      </w:r>
      <w:r w:rsidR="00025B9C" w:rsidRPr="00D60FDD">
        <w:rPr>
          <w:rFonts w:cs="Tahoma"/>
          <w:szCs w:val="22"/>
          <w:lang w:val="el-GR"/>
        </w:rPr>
        <w:t>Υ</w:t>
      </w:r>
      <w:r w:rsidRPr="00D60FDD">
        <w:rPr>
          <w:rFonts w:cs="Tahoma"/>
          <w:szCs w:val="22"/>
          <w:lang w:val="el-GR"/>
        </w:rPr>
        <w:t>λοποίησης</w:t>
      </w:r>
      <w:bookmarkEnd w:id="460"/>
      <w:bookmarkEnd w:id="461"/>
      <w:bookmarkEnd w:id="462"/>
      <w:bookmarkEnd w:id="463"/>
    </w:p>
    <w:p w14:paraId="1E9C36E6" w14:textId="77777777" w:rsidR="00E13273" w:rsidRPr="00155B45" w:rsidRDefault="00E13273" w:rsidP="00E13273">
      <w:pPr>
        <w:spacing w:line="252" w:lineRule="auto"/>
        <w:rPr>
          <w:lang w:val="el-GR"/>
        </w:rPr>
      </w:pPr>
      <w:bookmarkStart w:id="464" w:name="_Toc97195407"/>
      <w:bookmarkStart w:id="465" w:name="_Toc97195576"/>
      <w:bookmarkEnd w:id="464"/>
      <w:bookmarkEnd w:id="465"/>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69F2C714"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21CC4CF1"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35B08B00" w14:textId="77777777" w:rsidR="00E13273" w:rsidRPr="00155B45" w:rsidRDefault="00E13273" w:rsidP="00E832C4">
      <w:pPr>
        <w:numPr>
          <w:ilvl w:val="0"/>
          <w:numId w:val="28"/>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50D1437C" w14:textId="77777777" w:rsidR="00E13273" w:rsidRPr="00155B45" w:rsidRDefault="00E13273" w:rsidP="00E832C4">
      <w:pPr>
        <w:numPr>
          <w:ilvl w:val="0"/>
          <w:numId w:val="28"/>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0716C6A4" w14:textId="77777777" w:rsidR="00E13273" w:rsidRPr="00155B45" w:rsidRDefault="00E13273" w:rsidP="00E832C4">
      <w:pPr>
        <w:numPr>
          <w:ilvl w:val="0"/>
          <w:numId w:val="28"/>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0FCF25D9" w14:textId="77777777" w:rsidR="00025B9C" w:rsidRPr="00025B9C" w:rsidRDefault="00025B9C" w:rsidP="00045DCF">
      <w:pPr>
        <w:rPr>
          <w:lang w:val="el-GR"/>
        </w:rPr>
      </w:pPr>
    </w:p>
    <w:p w14:paraId="18EBA603" w14:textId="77777777" w:rsidR="00025B9C" w:rsidRDefault="00025B9C">
      <w:pPr>
        <w:pStyle w:val="4"/>
        <w:numPr>
          <w:ilvl w:val="1"/>
          <w:numId w:val="22"/>
        </w:numPr>
        <w:ind w:hanging="306"/>
        <w:rPr>
          <w:rFonts w:cs="Tahoma"/>
          <w:szCs w:val="22"/>
          <w:lang w:val="el-GR"/>
        </w:rPr>
      </w:pPr>
      <w:bookmarkStart w:id="466" w:name="_Toc97194367"/>
      <w:bookmarkStart w:id="467" w:name="_Ref122695066"/>
      <w:bookmarkStart w:id="468" w:name="_Toc158368245"/>
      <w:r w:rsidRPr="00EF2204">
        <w:rPr>
          <w:rFonts w:cs="Tahoma"/>
          <w:szCs w:val="22"/>
          <w:lang w:val="el-GR"/>
        </w:rPr>
        <w:lastRenderedPageBreak/>
        <w:t>Χρονοδιάγραμμα</w:t>
      </w:r>
      <w:bookmarkEnd w:id="466"/>
      <w:bookmarkEnd w:id="467"/>
      <w:bookmarkEnd w:id="468"/>
    </w:p>
    <w:p w14:paraId="234C9310" w14:textId="77777777" w:rsidR="00F82A8D" w:rsidRPr="00C71EEC" w:rsidRDefault="00F82A8D" w:rsidP="00F82A8D">
      <w:pPr>
        <w:suppressAutoHyphens w:val="0"/>
        <w:autoSpaceDE w:val="0"/>
        <w:spacing w:after="60"/>
        <w:rPr>
          <w:rFonts w:eastAsia="SimSun"/>
          <w:lang w:val="el-GR"/>
        </w:rPr>
      </w:pPr>
      <w:bookmarkStart w:id="469" w:name="_Hlk51936261"/>
      <w:r w:rsidRPr="53DBD911">
        <w:rPr>
          <w:rFonts w:eastAsia="SimSun"/>
          <w:lang w:val="el-GR"/>
        </w:rPr>
        <w:t xml:space="preserve">Η συνολική </w:t>
      </w:r>
      <w:r w:rsidRPr="53DBD911">
        <w:rPr>
          <w:rFonts w:eastAsia="SimSun"/>
          <w:b/>
          <w:bCs/>
          <w:lang w:val="el-GR"/>
        </w:rPr>
        <w:t>διάρκεια</w:t>
      </w:r>
      <w:r w:rsidRPr="53DBD911">
        <w:rPr>
          <w:rFonts w:eastAsia="SimSun"/>
          <w:lang w:val="el-GR"/>
        </w:rPr>
        <w:t xml:space="preserve"> της σύμβασης ορίζεται σε</w:t>
      </w:r>
      <w:r w:rsidRPr="53DBD911">
        <w:rPr>
          <w:rFonts w:eastAsia="SimSun"/>
          <w:b/>
          <w:bCs/>
          <w:lang w:val="el-GR"/>
        </w:rPr>
        <w:t xml:space="preserve"> </w:t>
      </w:r>
      <w:r w:rsidR="687482FC" w:rsidRPr="53DBD911">
        <w:rPr>
          <w:rFonts w:eastAsia="SimSun"/>
          <w:b/>
          <w:bCs/>
          <w:lang w:val="el-GR"/>
        </w:rPr>
        <w:t>δώδεκα</w:t>
      </w:r>
      <w:r w:rsidR="00811DED" w:rsidRPr="53DBD911">
        <w:rPr>
          <w:rFonts w:eastAsia="SimSun"/>
          <w:b/>
          <w:bCs/>
          <w:lang w:val="el-GR"/>
        </w:rPr>
        <w:t xml:space="preserve"> (</w:t>
      </w:r>
      <w:r w:rsidR="5778D796" w:rsidRPr="53DBD911">
        <w:rPr>
          <w:rFonts w:eastAsia="SimSun"/>
          <w:b/>
          <w:bCs/>
          <w:lang w:val="el-GR"/>
        </w:rPr>
        <w:t>12</w:t>
      </w:r>
      <w:r w:rsidR="00811DED" w:rsidRPr="53DBD911">
        <w:rPr>
          <w:rFonts w:eastAsia="SimSun"/>
          <w:b/>
          <w:bCs/>
          <w:lang w:val="el-GR"/>
        </w:rPr>
        <w:t xml:space="preserve">) μήνες </w:t>
      </w:r>
      <w:r w:rsidRPr="53DBD911">
        <w:rPr>
          <w:rFonts w:eastAsia="SimSun"/>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4BB29BB6"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1E0C7939" w14:textId="77777777" w:rsidR="00133814"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11"/>
        <w:gridCol w:w="4217"/>
        <w:gridCol w:w="1800"/>
      </w:tblGrid>
      <w:tr w:rsidR="00473E78" w:rsidRPr="00623BDD" w14:paraId="30FC3742" w14:textId="77777777" w:rsidTr="0F69AEB1">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CE4D6"/>
            <w:noWrap/>
            <w:vAlign w:val="bottom"/>
            <w:hideMark/>
          </w:tcPr>
          <w:p w14:paraId="5F934CF5" w14:textId="77777777" w:rsidR="00473E78" w:rsidRPr="00623BDD" w:rsidRDefault="00473E78" w:rsidP="00392376">
            <w:pPr>
              <w:suppressAutoHyphens w:val="0"/>
              <w:autoSpaceDE w:val="0"/>
              <w:spacing w:after="60"/>
              <w:jc w:val="center"/>
              <w:rPr>
                <w:rFonts w:eastAsia="SimSun"/>
                <w:b/>
                <w:bCs/>
                <w:sz w:val="20"/>
                <w:szCs w:val="20"/>
                <w:lang w:val="el-GR"/>
              </w:rPr>
            </w:pPr>
            <w:r w:rsidRPr="00623BDD">
              <w:rPr>
                <w:rFonts w:eastAsia="SimSun"/>
                <w:b/>
                <w:bCs/>
                <w:sz w:val="20"/>
                <w:szCs w:val="20"/>
                <w:lang w:val="el-GR"/>
              </w:rPr>
              <w:t>ΧΡΟΝΟΔΙΑΓΡΑΜΜΑ ΕΡΓΟΥ</w:t>
            </w:r>
          </w:p>
        </w:tc>
      </w:tr>
      <w:tr w:rsidR="00D34968" w:rsidRPr="00623BDD" w14:paraId="7494C354" w14:textId="77777777" w:rsidTr="00D34968">
        <w:trPr>
          <w:trHeight w:val="765"/>
          <w:jc w:val="center"/>
        </w:trPr>
        <w:tc>
          <w:tcPr>
            <w:tcW w:w="1875" w:type="pct"/>
            <w:tcBorders>
              <w:top w:val="nil"/>
              <w:left w:val="single" w:sz="4" w:space="0" w:color="auto"/>
              <w:bottom w:val="single" w:sz="4" w:space="0" w:color="auto"/>
              <w:right w:val="single" w:sz="4" w:space="0" w:color="auto"/>
            </w:tcBorders>
            <w:shd w:val="clear" w:color="auto" w:fill="E2EFDA"/>
            <w:vAlign w:val="center"/>
            <w:hideMark/>
          </w:tcPr>
          <w:p w14:paraId="56E0BA2A" w14:textId="77777777" w:rsidR="00D34968" w:rsidRPr="00623BDD" w:rsidRDefault="00D34968" w:rsidP="00392376">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Τίτλος Παραδοτέου </w:t>
            </w:r>
          </w:p>
        </w:tc>
        <w:tc>
          <w:tcPr>
            <w:tcW w:w="2190" w:type="pct"/>
            <w:tcBorders>
              <w:top w:val="nil"/>
              <w:left w:val="nil"/>
              <w:bottom w:val="single" w:sz="4" w:space="0" w:color="auto"/>
              <w:right w:val="single" w:sz="4" w:space="0" w:color="auto"/>
            </w:tcBorders>
            <w:shd w:val="clear" w:color="auto" w:fill="E2EFDA"/>
            <w:vAlign w:val="center"/>
            <w:hideMark/>
          </w:tcPr>
          <w:p w14:paraId="0652B946" w14:textId="77777777" w:rsidR="00D34968" w:rsidRPr="00623BDD" w:rsidRDefault="00D34968" w:rsidP="00392376">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υλοποίησης </w:t>
            </w:r>
          </w:p>
        </w:tc>
        <w:tc>
          <w:tcPr>
            <w:tcW w:w="935" w:type="pct"/>
            <w:tcBorders>
              <w:top w:val="nil"/>
              <w:left w:val="nil"/>
              <w:bottom w:val="single" w:sz="4" w:space="0" w:color="auto"/>
              <w:right w:val="single" w:sz="4" w:space="0" w:color="auto"/>
            </w:tcBorders>
            <w:shd w:val="clear" w:color="auto" w:fill="E2EFDA"/>
            <w:vAlign w:val="center"/>
            <w:hideMark/>
          </w:tcPr>
          <w:p w14:paraId="2E9A6801" w14:textId="77777777" w:rsidR="00D34968" w:rsidRPr="00623BDD" w:rsidRDefault="00D34968" w:rsidP="00392376">
            <w:pPr>
              <w:suppressAutoHyphens w:val="0"/>
              <w:autoSpaceDE w:val="0"/>
              <w:spacing w:after="60"/>
              <w:jc w:val="center"/>
              <w:rPr>
                <w:rFonts w:eastAsia="SimSun"/>
                <w:b/>
                <w:bCs/>
                <w:sz w:val="20"/>
                <w:szCs w:val="20"/>
                <w:lang w:val="el-GR"/>
              </w:rPr>
            </w:pPr>
            <w:r w:rsidRPr="00623BDD">
              <w:rPr>
                <w:rFonts w:eastAsia="SimSun"/>
                <w:b/>
                <w:bCs/>
                <w:sz w:val="20"/>
                <w:szCs w:val="20"/>
                <w:lang w:val="el-GR"/>
              </w:rPr>
              <w:t>Προϋπόθεση έναρξης</w:t>
            </w:r>
          </w:p>
        </w:tc>
      </w:tr>
      <w:tr w:rsidR="00D34968" w:rsidRPr="00623BDD" w14:paraId="6A48680E" w14:textId="77777777" w:rsidTr="00D34968">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166CF9" w14:textId="77777777" w:rsidR="00D34968" w:rsidRPr="00623BDD" w:rsidRDefault="00D34968" w:rsidP="00392376">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Π1 </w:t>
            </w:r>
            <w:r w:rsidRPr="00623BDD">
              <w:rPr>
                <w:color w:val="000000" w:themeColor="text1"/>
                <w:sz w:val="20"/>
                <w:szCs w:val="20"/>
                <w:lang w:val="el-GR"/>
              </w:rPr>
              <w:t>Πλάνο Εφαρμογής</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95F3EE3" w14:textId="77777777" w:rsidR="00D34968" w:rsidRPr="00623BDD" w:rsidRDefault="00D34968" w:rsidP="00392376">
            <w:pPr>
              <w:suppressAutoHyphens w:val="0"/>
              <w:autoSpaceDE w:val="0"/>
              <w:spacing w:after="60"/>
              <w:jc w:val="center"/>
              <w:rPr>
                <w:rFonts w:eastAsia="SimSun"/>
                <w:b/>
                <w:sz w:val="20"/>
                <w:szCs w:val="20"/>
                <w:lang w:val="el-GR"/>
              </w:rPr>
            </w:pPr>
            <w:r>
              <w:rPr>
                <w:rFonts w:eastAsia="SimSun"/>
                <w:b/>
                <w:sz w:val="20"/>
                <w:szCs w:val="20"/>
                <w:lang w:val="en-US"/>
              </w:rPr>
              <w:t>1</w:t>
            </w:r>
            <w:r w:rsidRPr="00623BDD">
              <w:rPr>
                <w:rFonts w:eastAsia="SimSun"/>
                <w:b/>
                <w:sz w:val="20"/>
                <w:szCs w:val="20"/>
                <w:lang w:val="el-GR"/>
              </w:rPr>
              <w:t>5 ημέρες</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5FC474E" w14:textId="77777777" w:rsidR="00D34968" w:rsidRPr="00623BDD" w:rsidRDefault="00D34968" w:rsidP="00392376">
            <w:pPr>
              <w:suppressAutoHyphens w:val="0"/>
              <w:autoSpaceDE w:val="0"/>
              <w:spacing w:after="60"/>
              <w:jc w:val="center"/>
              <w:rPr>
                <w:color w:val="000000" w:themeColor="text1"/>
                <w:sz w:val="20"/>
                <w:szCs w:val="20"/>
                <w:lang w:val="el-GR"/>
              </w:rPr>
            </w:pPr>
            <w:r w:rsidRPr="0F69AEB1">
              <w:rPr>
                <w:color w:val="000000" w:themeColor="text1"/>
                <w:sz w:val="20"/>
                <w:szCs w:val="20"/>
                <w:lang w:val="el-GR"/>
              </w:rPr>
              <w:t>Υπογραφή της σύμβασης</w:t>
            </w:r>
          </w:p>
        </w:tc>
      </w:tr>
      <w:tr w:rsidR="00D34968" w:rsidRPr="00473E78" w14:paraId="7D6D045D" w14:textId="77777777" w:rsidTr="00D34968">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CCD080" w14:textId="77777777" w:rsidR="00D34968" w:rsidRPr="00623BDD" w:rsidRDefault="00D34968" w:rsidP="00392376">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Π2.χ </w:t>
            </w:r>
            <w:r w:rsidRPr="00FF489C">
              <w:rPr>
                <w:color w:val="000000" w:themeColor="text1"/>
                <w:sz w:val="20"/>
                <w:szCs w:val="20"/>
                <w:lang w:val="el-GR"/>
              </w:rPr>
              <w:t>Τριμ</w:t>
            </w:r>
            <w:r w:rsidRPr="00623BDD">
              <w:rPr>
                <w:color w:val="000000" w:themeColor="text1"/>
                <w:sz w:val="20"/>
                <w:szCs w:val="20"/>
                <w:lang w:val="el-GR"/>
              </w:rPr>
              <w:t xml:space="preserve">ηνιαίες Αναφορές </w:t>
            </w:r>
            <w:r w:rsidRPr="00290457">
              <w:rPr>
                <w:color w:val="000000" w:themeColor="text1"/>
                <w:sz w:val="20"/>
                <w:szCs w:val="20"/>
                <w:lang w:val="el-GR"/>
              </w:rPr>
              <w:t>πορείας υλοποίησης της δράσης και υπηρεσιών υποστήριξης</w:t>
            </w:r>
            <w:r w:rsidRPr="00623BDD">
              <w:rPr>
                <w:color w:val="000000" w:themeColor="text1"/>
                <w:sz w:val="20"/>
                <w:szCs w:val="20"/>
                <w:lang w:val="el-GR"/>
              </w:rPr>
              <w:t xml:space="preserve"> </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A67C286" w14:textId="77777777" w:rsidR="00D34968" w:rsidRPr="00623BDD" w:rsidRDefault="00D34968" w:rsidP="53DBD911">
            <w:pPr>
              <w:suppressAutoHyphens w:val="0"/>
              <w:autoSpaceDE w:val="0"/>
              <w:spacing w:after="60"/>
              <w:jc w:val="center"/>
              <w:rPr>
                <w:rFonts w:eastAsia="SimSun"/>
                <w:b/>
                <w:bCs/>
                <w:sz w:val="20"/>
                <w:szCs w:val="20"/>
                <w:lang w:val="el-GR"/>
              </w:rPr>
            </w:pPr>
            <w:r>
              <w:rPr>
                <w:rFonts w:eastAsia="SimSun"/>
                <w:b/>
                <w:bCs/>
                <w:sz w:val="20"/>
                <w:szCs w:val="20"/>
                <w:lang w:val="el-GR"/>
              </w:rPr>
              <w:t>Μήνας 3, 6, 9 ,12</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99E6A9D" w14:textId="77777777" w:rsidR="00D34968" w:rsidRPr="00F5475A" w:rsidRDefault="00D34968" w:rsidP="00392376">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bookmarkEnd w:id="469"/>
    </w:tbl>
    <w:p w14:paraId="5A4D633D" w14:textId="77777777" w:rsidR="00EA7E9C" w:rsidRPr="00EA7E9C" w:rsidRDefault="00EA7E9C" w:rsidP="00EA7E9C">
      <w:pPr>
        <w:rPr>
          <w:rFonts w:eastAsia="SimSun"/>
          <w:lang w:val="el-GR"/>
        </w:rPr>
      </w:pPr>
    </w:p>
    <w:p w14:paraId="65E4F3F3" w14:textId="77777777" w:rsidR="003C2BEF" w:rsidRPr="00EF2204" w:rsidRDefault="003C2BEF" w:rsidP="003C2BEF">
      <w:pPr>
        <w:rPr>
          <w:lang w:val="el-GR"/>
        </w:rPr>
      </w:pPr>
    </w:p>
    <w:p w14:paraId="1B6F947C" w14:textId="77777777" w:rsidR="00025B9C" w:rsidRDefault="00025B9C">
      <w:pPr>
        <w:pStyle w:val="4"/>
        <w:numPr>
          <w:ilvl w:val="1"/>
          <w:numId w:val="22"/>
        </w:numPr>
        <w:ind w:hanging="306"/>
        <w:rPr>
          <w:rFonts w:cs="Tahoma"/>
          <w:szCs w:val="22"/>
          <w:lang w:val="el-GR"/>
        </w:rPr>
      </w:pPr>
      <w:bookmarkStart w:id="470" w:name="_Toc97194370"/>
      <w:bookmarkStart w:id="471" w:name="_Ref122695074"/>
      <w:bookmarkStart w:id="472" w:name="_Toc158368246"/>
      <w:r w:rsidRPr="00EF2204">
        <w:rPr>
          <w:rFonts w:cs="Tahoma"/>
          <w:szCs w:val="22"/>
          <w:lang w:val="el-GR"/>
        </w:rPr>
        <w:t>Ομάδα Έργου/Σχήμα Διοίκησης Έργου</w:t>
      </w:r>
      <w:bookmarkEnd w:id="470"/>
      <w:bookmarkEnd w:id="471"/>
      <w:bookmarkEnd w:id="472"/>
      <w:r w:rsidRPr="00EF2204">
        <w:rPr>
          <w:rFonts w:cs="Tahoma"/>
          <w:szCs w:val="22"/>
          <w:lang w:val="el-GR"/>
        </w:rPr>
        <w:tab/>
      </w:r>
    </w:p>
    <w:p w14:paraId="22A01F68"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73E1A1C2" w14:textId="77777777" w:rsidR="00B842C8" w:rsidRPr="00274B25" w:rsidRDefault="00B842C8" w:rsidP="00B842C8">
      <w:pPr>
        <w:spacing w:before="120"/>
        <w:rPr>
          <w:lang w:val="el-GR"/>
        </w:rPr>
      </w:pPr>
      <w:r w:rsidRPr="0F69AEB1">
        <w:rPr>
          <w:lang w:val="el-GR"/>
        </w:rPr>
        <w:t xml:space="preserve">Κατά τη διάρκεια υλοποίησης του Έργου, ο Ανάδοχος θα υποβάλλει </w:t>
      </w:r>
      <w:r w:rsidR="00811DED" w:rsidRPr="0F69AEB1">
        <w:rPr>
          <w:lang w:val="el-GR"/>
        </w:rPr>
        <w:t>τρι</w:t>
      </w:r>
      <w:r w:rsidRPr="0F69AEB1">
        <w:rPr>
          <w:lang w:val="el-GR"/>
        </w:rPr>
        <w:t>μηνιαίες Αναφορές Προόδου (</w:t>
      </w:r>
      <w:r>
        <w:t>progress</w:t>
      </w:r>
      <w:r w:rsidRPr="0F69AEB1">
        <w:rPr>
          <w:lang w:val="el-GR"/>
        </w:rPr>
        <w:t xml:space="preserve"> </w:t>
      </w:r>
      <w:r>
        <w:t>reports</w:t>
      </w:r>
      <w:r w:rsidRPr="0F69AEB1">
        <w:rPr>
          <w:lang w:val="el-GR"/>
        </w:rPr>
        <w:t>) σχετικά με τις δράσεις του και τις διαδικασίες εκτέλεσης του Έργου, έτσι ώστε να διασφαλίζεται:</w:t>
      </w:r>
    </w:p>
    <w:p w14:paraId="32078C88"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66A71D63"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341F52F4"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30BE3B6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CF89876"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7FD9E64" w14:textId="77777777" w:rsidR="00B842C8" w:rsidRPr="00274B25" w:rsidRDefault="00B842C8" w:rsidP="00B842C8">
      <w:pPr>
        <w:spacing w:before="120"/>
        <w:rPr>
          <w:lang w:val="el-GR"/>
        </w:rPr>
      </w:pPr>
      <w:r w:rsidRPr="0F69AEB1">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6780A375" w:rsidRPr="0F69AEB1">
        <w:rPr>
          <w:lang w:val="el-GR"/>
        </w:rPr>
        <w:t>.</w:t>
      </w:r>
    </w:p>
    <w:p w14:paraId="17B22CA9"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29680A11"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756EA45" w14:textId="77777777" w:rsidR="003C2BEF" w:rsidRPr="00EF2204" w:rsidRDefault="003C2BEF" w:rsidP="003C2BEF">
      <w:pPr>
        <w:rPr>
          <w:lang w:val="el-GR"/>
        </w:rPr>
      </w:pPr>
    </w:p>
    <w:p w14:paraId="7C662677" w14:textId="77777777" w:rsidR="00025B9C" w:rsidRDefault="00025B9C">
      <w:pPr>
        <w:pStyle w:val="4"/>
        <w:numPr>
          <w:ilvl w:val="1"/>
          <w:numId w:val="22"/>
        </w:numPr>
        <w:ind w:hanging="306"/>
        <w:rPr>
          <w:rFonts w:cs="Tahoma"/>
          <w:szCs w:val="22"/>
          <w:lang w:val="el-GR"/>
        </w:rPr>
      </w:pPr>
      <w:bookmarkStart w:id="473" w:name="_Toc97194371"/>
      <w:bookmarkStart w:id="474" w:name="_Ref122695077"/>
      <w:bookmarkStart w:id="475" w:name="_Toc158368247"/>
      <w:r w:rsidRPr="00EF2204">
        <w:rPr>
          <w:rFonts w:cs="Tahoma"/>
          <w:szCs w:val="22"/>
          <w:lang w:val="el-GR"/>
        </w:rPr>
        <w:lastRenderedPageBreak/>
        <w:t>Μεθοδολογία διασφάλισης ποιότητας</w:t>
      </w:r>
      <w:bookmarkEnd w:id="473"/>
      <w:bookmarkEnd w:id="474"/>
      <w:bookmarkEnd w:id="475"/>
      <w:r w:rsidRPr="00EF2204">
        <w:rPr>
          <w:rFonts w:cs="Tahoma"/>
          <w:szCs w:val="22"/>
          <w:lang w:val="el-GR"/>
        </w:rPr>
        <w:tab/>
      </w:r>
    </w:p>
    <w:p w14:paraId="75DE956B" w14:textId="77777777" w:rsidR="003C2BEF" w:rsidRPr="00274B25" w:rsidRDefault="003C2BEF" w:rsidP="003C2BEF">
      <w:pPr>
        <w:spacing w:before="120"/>
        <w:rPr>
          <w:lang w:val="el-GR"/>
        </w:rPr>
      </w:pPr>
      <w:r w:rsidRPr="53DBD911">
        <w:rPr>
          <w:lang w:val="el-GR"/>
        </w:rPr>
        <w:t xml:space="preserve">Ο υποψήφιος Ανάδοχος είναι υποχρεωμένος να συμπεριλάβει στην προσφορά του </w:t>
      </w:r>
      <w:r w:rsidR="00B842C8" w:rsidRPr="53DBD911">
        <w:rPr>
          <w:lang w:val="el-GR"/>
        </w:rPr>
        <w:t>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w:t>
      </w:r>
      <w:r w:rsidR="5F57B6FB" w:rsidRPr="53DBD911">
        <w:rPr>
          <w:lang w:val="el-GR"/>
        </w:rPr>
        <w:t>ου Προγράμματος “Τουρισμός για Όλους 2024”</w:t>
      </w:r>
      <w:r w:rsidRPr="53DBD911">
        <w:rPr>
          <w:lang w:val="el-GR"/>
        </w:rPr>
        <w:t xml:space="preserve">. </w:t>
      </w:r>
    </w:p>
    <w:p w14:paraId="7717232D"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4DAD788C" w14:textId="77777777" w:rsidR="003C2BEF" w:rsidRPr="00EF2204" w:rsidRDefault="003C2BEF" w:rsidP="003C2BEF">
      <w:pPr>
        <w:rPr>
          <w:lang w:val="el-GR"/>
        </w:rPr>
      </w:pPr>
    </w:p>
    <w:p w14:paraId="12F66ECD" w14:textId="77777777" w:rsidR="00025B9C" w:rsidRDefault="00025B9C">
      <w:pPr>
        <w:pStyle w:val="4"/>
        <w:numPr>
          <w:ilvl w:val="1"/>
          <w:numId w:val="22"/>
        </w:numPr>
        <w:ind w:hanging="306"/>
        <w:rPr>
          <w:rFonts w:cs="Tahoma"/>
          <w:szCs w:val="22"/>
          <w:lang w:val="el-GR"/>
        </w:rPr>
      </w:pPr>
      <w:bookmarkStart w:id="476" w:name="_Toc97194372"/>
      <w:bookmarkStart w:id="477" w:name="_Toc158368248"/>
      <w:r w:rsidRPr="00EF2204">
        <w:rPr>
          <w:rFonts w:cs="Tahoma"/>
          <w:szCs w:val="22"/>
          <w:lang w:val="el-GR"/>
        </w:rPr>
        <w:t>Τόπος υλοποίησης/ παροχής των υπηρεσιών</w:t>
      </w:r>
      <w:bookmarkEnd w:id="476"/>
      <w:bookmarkEnd w:id="477"/>
      <w:r w:rsidRPr="00EF2204">
        <w:rPr>
          <w:rFonts w:cs="Tahoma"/>
          <w:szCs w:val="22"/>
          <w:lang w:val="el-GR"/>
        </w:rPr>
        <w:tab/>
      </w:r>
    </w:p>
    <w:p w14:paraId="13055D15" w14:textId="77777777" w:rsidR="001714D5" w:rsidRPr="001714D5" w:rsidRDefault="001714D5" w:rsidP="001714D5">
      <w:pPr>
        <w:rPr>
          <w:lang w:val="el-GR"/>
        </w:rPr>
      </w:pPr>
      <w:r w:rsidRPr="001714D5">
        <w:rPr>
          <w:lang w:val="el-GR"/>
        </w:rPr>
        <w:t>Ο Ανάδοχος θα προσφέρει τις υπηρεσίες του κατά κύριο λόγο στις εγκαταστάσεις της Αναθέτουσας Αρχής αλλά και σε όποια άλλα σημεία προκύψουν από τις απαιτήσεις του Έργου.</w:t>
      </w:r>
    </w:p>
    <w:p w14:paraId="4FD0A15B" w14:textId="77777777" w:rsidR="001714D5" w:rsidRPr="001714D5" w:rsidRDefault="001714D5" w:rsidP="001714D5">
      <w:pPr>
        <w:rPr>
          <w:rFonts w:eastAsia="SimSun"/>
          <w:lang w:val="el-GR"/>
        </w:rPr>
      </w:pPr>
      <w:r w:rsidRPr="001714D5">
        <w:rPr>
          <w:lang w:val="el-GR"/>
        </w:rPr>
        <w:t xml:space="preserve">Τόπος υποβολής των παραδοτέων είναι η έδρα της </w:t>
      </w:r>
      <w:proofErr w:type="spellStart"/>
      <w:r w:rsidRPr="001714D5">
        <w:rPr>
          <w:lang w:val="el-GR"/>
        </w:rPr>
        <w:t>ΚτΠ</w:t>
      </w:r>
      <w:proofErr w:type="spellEnd"/>
      <w:r w:rsidRPr="001714D5">
        <w:rPr>
          <w:lang w:val="el-GR"/>
        </w:rPr>
        <w:t xml:space="preserve"> Μ.Α.Ε.</w:t>
      </w:r>
    </w:p>
    <w:p w14:paraId="11CAF8C7" w14:textId="77777777" w:rsidR="003C2BEF" w:rsidRPr="00EF2204" w:rsidRDefault="003C2BEF" w:rsidP="00EF2204">
      <w:pPr>
        <w:suppressAutoHyphens w:val="0"/>
        <w:autoSpaceDE w:val="0"/>
        <w:spacing w:after="60"/>
        <w:rPr>
          <w:rFonts w:eastAsia="SimSun"/>
          <w:lang w:val="el-GR"/>
        </w:rPr>
      </w:pPr>
    </w:p>
    <w:p w14:paraId="32B6A02B" w14:textId="77777777" w:rsidR="00A613D1" w:rsidRPr="00603221" w:rsidRDefault="00A613D1">
      <w:pPr>
        <w:suppressAutoHyphens w:val="0"/>
        <w:autoSpaceDE w:val="0"/>
        <w:spacing w:after="60"/>
        <w:rPr>
          <w:rFonts w:eastAsia="SimSun"/>
          <w:lang w:val="el-GR"/>
        </w:rPr>
      </w:pPr>
    </w:p>
    <w:p w14:paraId="232B5C1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51791A0D" w14:textId="77777777" w:rsidR="008338F0" w:rsidRDefault="003355E7" w:rsidP="003329FF">
      <w:pPr>
        <w:pStyle w:val="2"/>
        <w:numPr>
          <w:ilvl w:val="0"/>
          <w:numId w:val="0"/>
        </w:numPr>
        <w:ind w:left="576" w:hanging="576"/>
        <w:rPr>
          <w:rFonts w:cs="Tahoma"/>
          <w:lang w:val="el-GR"/>
        </w:rPr>
      </w:pPr>
      <w:bookmarkStart w:id="478" w:name="_Ref510087011"/>
      <w:bookmarkStart w:id="479" w:name="_Ref40980421"/>
      <w:bookmarkStart w:id="480" w:name="_Toc97194373"/>
      <w:bookmarkStart w:id="481" w:name="_Toc97194478"/>
      <w:bookmarkStart w:id="482" w:name="_Toc15836824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8"/>
      <w:bookmarkEnd w:id="479"/>
      <w:bookmarkEnd w:id="480"/>
      <w:bookmarkEnd w:id="481"/>
      <w:bookmarkEnd w:id="482"/>
      <w:r w:rsidR="007A3AC0" w:rsidRPr="00603221">
        <w:rPr>
          <w:rFonts w:cs="Tahoma"/>
          <w:lang w:val="el-GR"/>
        </w:rPr>
        <w:t xml:space="preserve"> </w:t>
      </w:r>
    </w:p>
    <w:p w14:paraId="2DE93EF0" w14:textId="77777777" w:rsidR="00843444" w:rsidRDefault="00843444" w:rsidP="00843444">
      <w:pPr>
        <w:rPr>
          <w:lang w:val="el-GR"/>
        </w:rPr>
      </w:pPr>
    </w:p>
    <w:p w14:paraId="68204B56"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39F70D64"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3D0A95" w14:paraId="2F10871B" w14:textId="77777777" w:rsidTr="53DBD911">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55C9856D"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3D0A95" w14:paraId="67AF1FD5" w14:textId="77777777" w:rsidTr="53DBD911">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81BEEDA" w14:textId="77777777" w:rsidR="00843444" w:rsidRPr="005D7E53" w:rsidRDefault="00843444" w:rsidP="00F823E5">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52A6E514" w14:textId="77777777" w:rsidR="00843444" w:rsidRPr="005D7E53" w:rsidRDefault="00843444" w:rsidP="00F823E5">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3D0A95" w14:paraId="75A25F5D" w14:textId="77777777" w:rsidTr="53DBD911">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446519FA" w14:textId="77777777" w:rsidR="00843444" w:rsidRPr="005D7E53" w:rsidRDefault="00843444" w:rsidP="00F823E5">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3D0A95" w14:paraId="45D437B7" w14:textId="77777777" w:rsidTr="53DBD911">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713160ED"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E6064E7" w14:textId="77777777" w:rsidR="00843444" w:rsidRPr="005D7E53" w:rsidRDefault="00843444" w:rsidP="00F823E5">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230BAEB0" w14:textId="77777777" w:rsidR="00843444" w:rsidRPr="005D7E53" w:rsidRDefault="00843444" w:rsidP="00F823E5">
            <w:pPr>
              <w:spacing w:before="120" w:line="288" w:lineRule="auto"/>
              <w:rPr>
                <w:sz w:val="20"/>
                <w:szCs w:val="20"/>
                <w:lang w:val="el-GR"/>
              </w:rPr>
            </w:pPr>
            <w:r w:rsidRPr="53DBD911">
              <w:rPr>
                <w:sz w:val="20"/>
                <w:szCs w:val="20"/>
                <w:lang w:val="el-GR"/>
              </w:rPr>
              <w:t>Τονίζεται ότι είναι υποχρεωτική η απάντηση σε όλα τα σημεία των Πινάκων Συ</w:t>
            </w:r>
            <w:r w:rsidR="67F78138" w:rsidRPr="53DBD911">
              <w:rPr>
                <w:sz w:val="20"/>
                <w:szCs w:val="20"/>
                <w:lang w:val="el-GR"/>
              </w:rPr>
              <w:t>μ</w:t>
            </w:r>
            <w:r w:rsidRPr="53DBD911">
              <w:rPr>
                <w:sz w:val="20"/>
                <w:szCs w:val="20"/>
                <w:lang w:val="el-GR"/>
              </w:rPr>
              <w:t>μόρφωσης και η παροχή όλων των πληροφοριών που ζητούνται.</w:t>
            </w:r>
          </w:p>
          <w:p w14:paraId="12395554" w14:textId="77777777" w:rsidR="00843444" w:rsidRPr="005D7E53" w:rsidRDefault="00843444" w:rsidP="00F823E5">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3C8B449E" w14:textId="77777777" w:rsidR="00843444" w:rsidRPr="005D7E53" w:rsidRDefault="00843444" w:rsidP="00F823E5">
            <w:pPr>
              <w:spacing w:before="120" w:line="288" w:lineRule="auto"/>
              <w:rPr>
                <w:sz w:val="20"/>
                <w:szCs w:val="20"/>
                <w:lang w:val="el-GR"/>
              </w:rPr>
            </w:pPr>
          </w:p>
        </w:tc>
      </w:tr>
    </w:tbl>
    <w:p w14:paraId="796A4AE8" w14:textId="77777777" w:rsidR="00843444" w:rsidRDefault="00843444" w:rsidP="00843444">
      <w:pPr>
        <w:rPr>
          <w:lang w:val="el-GR"/>
        </w:rPr>
      </w:pPr>
    </w:p>
    <w:p w14:paraId="7DC8A7E7"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0413AA7A"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DE526A" w14:textId="77777777" w:rsidR="00843444" w:rsidRPr="00503711" w:rsidRDefault="00843444" w:rsidP="00F823E5">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0D0C6BFA" w14:textId="77777777" w:rsidR="00843444" w:rsidRPr="00503711" w:rsidRDefault="00843444" w:rsidP="00F823E5">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30970387" w14:textId="77777777" w:rsidR="00843444" w:rsidRPr="00503711" w:rsidRDefault="00843444" w:rsidP="00F823E5">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2C6F243E" w14:textId="77777777" w:rsidR="00843444" w:rsidRPr="00503711" w:rsidRDefault="00843444" w:rsidP="00F823E5">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ECE1BF7" w14:textId="77777777" w:rsidR="00843444" w:rsidRPr="00503711" w:rsidRDefault="00843444" w:rsidP="00F823E5">
            <w:pPr>
              <w:spacing w:after="0"/>
              <w:jc w:val="center"/>
              <w:rPr>
                <w:rFonts w:cstheme="minorHAnsi"/>
                <w:b/>
                <w:bCs/>
              </w:rPr>
            </w:pPr>
            <w:r w:rsidRPr="00503711">
              <w:rPr>
                <w:rFonts w:cstheme="minorHAnsi"/>
                <w:b/>
                <w:bCs/>
              </w:rPr>
              <w:t>ΠΑΡΑΠΟΜΠΗ</w:t>
            </w:r>
          </w:p>
        </w:tc>
      </w:tr>
      <w:tr w:rsidR="00843444" w:rsidRPr="005D7E53" w14:paraId="36C307E6"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017FB256" w14:textId="77777777" w:rsidR="00843444" w:rsidRPr="005D7E53" w:rsidRDefault="00843444" w:rsidP="00E832C4">
            <w:pPr>
              <w:pStyle w:val="aff"/>
              <w:numPr>
                <w:ilvl w:val="0"/>
                <w:numId w:val="29"/>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1AE94092" w14:textId="77777777"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1816C9">
              <w:rPr>
                <w:rFonts w:cstheme="minorHAnsi"/>
                <w:lang w:val="el-GR"/>
              </w:rPr>
              <w:fldChar w:fldCharType="begin"/>
            </w:r>
            <w:r>
              <w:rPr>
                <w:rFonts w:cstheme="minorHAnsi"/>
                <w:lang w:val="el-GR"/>
              </w:rPr>
              <w:instrText xml:space="preserve"> REF _Ref122694847 \r \h </w:instrText>
            </w:r>
            <w:r w:rsidR="001816C9">
              <w:rPr>
                <w:rFonts w:cstheme="minorHAnsi"/>
                <w:lang w:val="el-GR"/>
              </w:rPr>
            </w:r>
            <w:r w:rsidR="001816C9">
              <w:rPr>
                <w:rFonts w:cstheme="minorHAnsi"/>
                <w:lang w:val="el-GR"/>
              </w:rPr>
              <w:fldChar w:fldCharType="separate"/>
            </w:r>
            <w:r w:rsidR="00392376">
              <w:rPr>
                <w:rFonts w:cstheme="minorHAnsi"/>
                <w:lang w:val="el-GR"/>
              </w:rPr>
              <w:t>1.2</w:t>
            </w:r>
            <w:r w:rsidR="001816C9">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015EE4C8" w14:textId="77777777" w:rsidR="00843444" w:rsidRPr="005D7E53"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07B6D10"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13DAF1" w14:textId="77777777" w:rsidR="00843444" w:rsidRPr="005D7E53" w:rsidRDefault="00843444" w:rsidP="00F823E5">
            <w:pPr>
              <w:spacing w:after="0"/>
              <w:jc w:val="left"/>
              <w:rPr>
                <w:rFonts w:cstheme="minorHAnsi"/>
                <w:lang w:val="el-GR"/>
              </w:rPr>
            </w:pPr>
          </w:p>
        </w:tc>
      </w:tr>
      <w:tr w:rsidR="00843444" w:rsidRPr="005D7E53" w14:paraId="64DA2E1D"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7312CCCE" w14:textId="77777777" w:rsidR="00843444" w:rsidRPr="005D7E53" w:rsidRDefault="00843444" w:rsidP="00E832C4">
            <w:pPr>
              <w:pStyle w:val="aff"/>
              <w:numPr>
                <w:ilvl w:val="0"/>
                <w:numId w:val="29"/>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3347FB44" w14:textId="77777777"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1816C9">
              <w:rPr>
                <w:rFonts w:cstheme="minorHAnsi"/>
                <w:lang w:val="el-GR"/>
              </w:rPr>
              <w:fldChar w:fldCharType="begin"/>
            </w:r>
            <w:r>
              <w:rPr>
                <w:rFonts w:cstheme="minorHAnsi"/>
                <w:lang w:val="el-GR"/>
              </w:rPr>
              <w:instrText xml:space="preserve"> REF _Ref122694864 \r \h </w:instrText>
            </w:r>
            <w:r w:rsidR="001816C9">
              <w:rPr>
                <w:rFonts w:cstheme="minorHAnsi"/>
                <w:lang w:val="el-GR"/>
              </w:rPr>
            </w:r>
            <w:r w:rsidR="001816C9">
              <w:rPr>
                <w:rFonts w:cstheme="minorHAnsi"/>
                <w:lang w:val="el-GR"/>
              </w:rPr>
              <w:fldChar w:fldCharType="separate"/>
            </w:r>
            <w:r w:rsidR="00392376">
              <w:rPr>
                <w:rFonts w:cstheme="minorHAnsi"/>
                <w:lang w:val="el-GR"/>
              </w:rPr>
              <w:t>2</w:t>
            </w:r>
            <w:r w:rsidR="001816C9">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6B7F2010" w14:textId="77777777" w:rsidR="00843444"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06FE0724"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64B755" w14:textId="77777777" w:rsidR="00843444" w:rsidRPr="005D7E53" w:rsidRDefault="00843444" w:rsidP="00F823E5">
            <w:pPr>
              <w:spacing w:after="0"/>
              <w:jc w:val="left"/>
              <w:rPr>
                <w:rFonts w:cstheme="minorHAnsi"/>
                <w:lang w:val="el-GR"/>
              </w:rPr>
            </w:pPr>
          </w:p>
        </w:tc>
      </w:tr>
    </w:tbl>
    <w:p w14:paraId="21280081" w14:textId="77777777" w:rsidR="00843444" w:rsidRPr="00843444" w:rsidRDefault="00843444" w:rsidP="00843444">
      <w:pPr>
        <w:rPr>
          <w:lang w:val="el-GR"/>
        </w:rPr>
      </w:pPr>
    </w:p>
    <w:p w14:paraId="16A812E8" w14:textId="77777777" w:rsidR="008338F0" w:rsidRPr="00603221" w:rsidRDefault="003355E7">
      <w:pPr>
        <w:pStyle w:val="2"/>
        <w:numPr>
          <w:ilvl w:val="0"/>
          <w:numId w:val="0"/>
        </w:numPr>
        <w:tabs>
          <w:tab w:val="clear" w:pos="567"/>
          <w:tab w:val="left" w:pos="0"/>
        </w:tabs>
        <w:rPr>
          <w:rFonts w:cs="Tahoma"/>
          <w:color w:val="000099"/>
          <w:lang w:val="el-GR"/>
        </w:rPr>
      </w:pPr>
      <w:bookmarkStart w:id="483" w:name="_Toc97194374"/>
      <w:bookmarkStart w:id="484" w:name="_Toc97194479"/>
      <w:bookmarkStart w:id="485" w:name="_Toc158368250"/>
      <w:bookmarkStart w:id="486" w:name="_Ref496624736"/>
      <w:bookmarkStart w:id="487"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3"/>
      <w:bookmarkEnd w:id="484"/>
      <w:bookmarkEnd w:id="485"/>
      <w:r w:rsidR="004A23B9" w:rsidRPr="00603221">
        <w:rPr>
          <w:rFonts w:cs="Tahoma"/>
          <w:color w:val="000099"/>
          <w:lang w:val="el-GR"/>
        </w:rPr>
        <w:t xml:space="preserve"> </w:t>
      </w:r>
      <w:bookmarkEnd w:id="486"/>
      <w:bookmarkEnd w:id="487"/>
    </w:p>
    <w:p w14:paraId="48EA110B" w14:textId="77777777" w:rsidR="000F62F0" w:rsidRPr="00603221" w:rsidRDefault="000F62F0" w:rsidP="003329FF">
      <w:pPr>
        <w:pStyle w:val="4"/>
        <w:ind w:left="864" w:hanging="864"/>
        <w:rPr>
          <w:rFonts w:cs="Tahoma"/>
          <w:szCs w:val="22"/>
          <w:lang w:val="el-GR"/>
        </w:rPr>
      </w:pPr>
      <w:bookmarkStart w:id="488" w:name="_Ref510086970"/>
      <w:bookmarkStart w:id="489" w:name="_Toc97194375"/>
      <w:bookmarkStart w:id="490" w:name="_Toc158368251"/>
      <w:r w:rsidRPr="00603221">
        <w:rPr>
          <w:rFonts w:cs="Tahoma"/>
          <w:szCs w:val="22"/>
          <w:lang w:val="el-GR"/>
        </w:rPr>
        <w:t>ΕΥΡΩΠΑΙΚΟ ΕΝΙΑΙΟ ΕΓΓΡΑΦΟ ΣΥΜΒΑΣΗΣ (ΕΕΕΣ)</w:t>
      </w:r>
      <w:bookmarkEnd w:id="488"/>
      <w:bookmarkEnd w:id="489"/>
      <w:bookmarkEnd w:id="490"/>
      <w:r w:rsidRPr="00603221">
        <w:rPr>
          <w:rFonts w:cs="Tahoma"/>
          <w:szCs w:val="22"/>
          <w:lang w:val="el-GR"/>
        </w:rPr>
        <w:t xml:space="preserve"> </w:t>
      </w:r>
    </w:p>
    <w:p w14:paraId="569CA6C4" w14:textId="77777777" w:rsidR="00A4737C" w:rsidRPr="00A4737C" w:rsidRDefault="00A4737C" w:rsidP="00A4737C">
      <w:pPr>
        <w:pStyle w:val="normalwithoutspacing"/>
      </w:pPr>
      <w:r>
        <w:t xml:space="preserve">Από τις 2-5-2019, οι αναθέτουσες αρχές συντάσσουν το ΕΕΕΣ με τη χρήση  της νέας ηλεκτρονικής υπηρεσίας </w:t>
      </w:r>
      <w:proofErr w:type="spellStart"/>
      <w:r>
        <w:t>Promitheus</w:t>
      </w:r>
      <w:proofErr w:type="spellEnd"/>
      <w:r>
        <w:t xml:space="preserve"> </w:t>
      </w:r>
      <w:proofErr w:type="spellStart"/>
      <w:r>
        <w:t>ESPDint</w:t>
      </w:r>
      <w:proofErr w:type="spellEnd"/>
      <w: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r w:rsidR="3EB77DF3">
        <w:t>.</w:t>
      </w:r>
    </w:p>
    <w:p w14:paraId="52B689E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3FD4BDC1"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5F806B5B"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5CA35E85"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26DF3B4" w14:textId="77777777" w:rsidR="000F62F0" w:rsidRPr="00603221" w:rsidRDefault="000F62F0">
      <w:pPr>
        <w:pStyle w:val="normalwithoutspacing"/>
        <w:rPr>
          <w:i/>
          <w:color w:val="5B9BD5"/>
        </w:rPr>
      </w:pPr>
    </w:p>
    <w:p w14:paraId="4F2AFCA2" w14:textId="77777777" w:rsidR="008338F0" w:rsidRPr="00603221" w:rsidRDefault="008338F0">
      <w:pPr>
        <w:pStyle w:val="normalwithoutspacing"/>
        <w:rPr>
          <w:i/>
          <w:color w:val="5B9BD5"/>
        </w:rPr>
      </w:pPr>
    </w:p>
    <w:p w14:paraId="3F2AAE31"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63696863" w14:textId="77777777" w:rsidR="006E4901" w:rsidRPr="00603221" w:rsidRDefault="003355E7" w:rsidP="003329FF">
      <w:pPr>
        <w:pStyle w:val="2"/>
        <w:numPr>
          <w:ilvl w:val="0"/>
          <w:numId w:val="0"/>
        </w:numPr>
        <w:ind w:left="576" w:hanging="576"/>
        <w:rPr>
          <w:rFonts w:cs="Tahoma"/>
          <w:lang w:val="el-GR"/>
        </w:rPr>
      </w:pPr>
      <w:bookmarkStart w:id="491" w:name="_Ref496624509"/>
      <w:bookmarkStart w:id="492" w:name="_Toc97194376"/>
      <w:bookmarkStart w:id="493" w:name="_Toc97194480"/>
      <w:bookmarkStart w:id="494" w:name="_Toc158368252"/>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1"/>
      <w:bookmarkEnd w:id="492"/>
      <w:bookmarkEnd w:id="493"/>
      <w:bookmarkEnd w:id="494"/>
    </w:p>
    <w:p w14:paraId="5DD68EF5" w14:textId="77777777" w:rsidR="006E4901" w:rsidRPr="008E49C9" w:rsidRDefault="006E4901" w:rsidP="006E4901">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5D5B83D4"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0B37238D"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3783F4E6" w14:textId="77777777" w:rsidTr="00B92A37">
        <w:tc>
          <w:tcPr>
            <w:tcW w:w="5000" w:type="pct"/>
            <w:gridSpan w:val="15"/>
          </w:tcPr>
          <w:p w14:paraId="1ADD5148" w14:textId="77777777" w:rsidR="006E4901" w:rsidRPr="00603221" w:rsidRDefault="006E4901" w:rsidP="00B92A37">
            <w:pPr>
              <w:spacing w:line="276" w:lineRule="auto"/>
            </w:pPr>
          </w:p>
        </w:tc>
      </w:tr>
      <w:tr w:rsidR="006E4901" w:rsidRPr="00DF02B0" w14:paraId="3A6C4C8B"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5C56E8CE" w14:textId="77777777" w:rsidR="006E4901" w:rsidRPr="00603221" w:rsidRDefault="006E4901" w:rsidP="00B92A37">
            <w:pPr>
              <w:spacing w:line="276" w:lineRule="auto"/>
              <w:rPr>
                <w:b/>
              </w:rPr>
            </w:pPr>
            <w:r w:rsidRPr="00603221">
              <w:rPr>
                <w:b/>
              </w:rPr>
              <w:t>ΠΡΟΣΩΠΙΚΑ ΣΤΟΙΧΕΙΑ</w:t>
            </w:r>
          </w:p>
        </w:tc>
        <w:tc>
          <w:tcPr>
            <w:tcW w:w="1821" w:type="pct"/>
            <w:gridSpan w:val="5"/>
            <w:vAlign w:val="center"/>
          </w:tcPr>
          <w:p w14:paraId="0D2E0B18" w14:textId="77777777" w:rsidR="006E4901" w:rsidRPr="00603221" w:rsidRDefault="006E4901" w:rsidP="00B92A37">
            <w:pPr>
              <w:spacing w:line="276" w:lineRule="auto"/>
            </w:pPr>
          </w:p>
        </w:tc>
      </w:tr>
      <w:tr w:rsidR="006E4901" w:rsidRPr="00DF02B0" w14:paraId="6008BE59" w14:textId="77777777" w:rsidTr="008E49C9">
        <w:tc>
          <w:tcPr>
            <w:tcW w:w="752" w:type="pct"/>
            <w:gridSpan w:val="2"/>
            <w:tcBorders>
              <w:top w:val="double" w:sz="6" w:space="0" w:color="auto"/>
              <w:left w:val="double" w:sz="6" w:space="0" w:color="auto"/>
              <w:bottom w:val="nil"/>
              <w:right w:val="nil"/>
            </w:tcBorders>
            <w:vAlign w:val="center"/>
          </w:tcPr>
          <w:p w14:paraId="67C14C82" w14:textId="77777777" w:rsidR="006E4901" w:rsidRPr="00603221" w:rsidRDefault="006E4901" w:rsidP="00B92A37">
            <w:pPr>
              <w:spacing w:line="276" w:lineRule="auto"/>
              <w:rPr>
                <w:b/>
              </w:rPr>
            </w:pPr>
            <w:r w:rsidRPr="00603221">
              <w:rPr>
                <w:b/>
              </w:rPr>
              <w:t>Επ</w:t>
            </w:r>
            <w:proofErr w:type="spellStart"/>
            <w:r w:rsidRPr="00603221">
              <w:rPr>
                <w:b/>
              </w:rPr>
              <w:t>ώνυμο</w:t>
            </w:r>
            <w:proofErr w:type="spellEnd"/>
            <w:r w:rsidRPr="00603221">
              <w:rPr>
                <w:b/>
              </w:rPr>
              <w:t>:</w:t>
            </w:r>
          </w:p>
        </w:tc>
        <w:tc>
          <w:tcPr>
            <w:tcW w:w="2427" w:type="pct"/>
            <w:gridSpan w:val="8"/>
            <w:tcBorders>
              <w:top w:val="double" w:sz="6" w:space="0" w:color="auto"/>
              <w:left w:val="nil"/>
              <w:bottom w:val="single" w:sz="6" w:space="0" w:color="auto"/>
              <w:right w:val="nil"/>
            </w:tcBorders>
            <w:vAlign w:val="center"/>
          </w:tcPr>
          <w:p w14:paraId="7DA0F329" w14:textId="77777777" w:rsidR="006E4901" w:rsidRPr="00603221" w:rsidRDefault="006E4901" w:rsidP="00B92A37">
            <w:pPr>
              <w:spacing w:line="276" w:lineRule="auto"/>
            </w:pPr>
          </w:p>
        </w:tc>
        <w:tc>
          <w:tcPr>
            <w:tcW w:w="660" w:type="pct"/>
            <w:tcBorders>
              <w:top w:val="double" w:sz="6" w:space="0" w:color="auto"/>
              <w:left w:val="nil"/>
              <w:bottom w:val="nil"/>
              <w:right w:val="nil"/>
            </w:tcBorders>
            <w:vAlign w:val="center"/>
          </w:tcPr>
          <w:p w14:paraId="229D673B" w14:textId="77777777" w:rsidR="006E4901" w:rsidRPr="00603221" w:rsidRDefault="006E4901" w:rsidP="00B92A37">
            <w:pPr>
              <w:spacing w:line="276" w:lineRule="auto"/>
              <w:rPr>
                <w:b/>
              </w:rPr>
            </w:pPr>
            <w:proofErr w:type="spellStart"/>
            <w:r w:rsidRPr="00603221">
              <w:rPr>
                <w:b/>
              </w:rPr>
              <w:t>Όνομ</w:t>
            </w:r>
            <w:proofErr w:type="spellEnd"/>
            <w:r w:rsidRPr="00603221">
              <w:rPr>
                <w:b/>
              </w:rPr>
              <w:t>α:</w:t>
            </w:r>
          </w:p>
        </w:tc>
        <w:tc>
          <w:tcPr>
            <w:tcW w:w="1161" w:type="pct"/>
            <w:gridSpan w:val="4"/>
            <w:tcBorders>
              <w:top w:val="double" w:sz="6" w:space="0" w:color="auto"/>
              <w:left w:val="nil"/>
              <w:bottom w:val="single" w:sz="6" w:space="0" w:color="auto"/>
              <w:right w:val="double" w:sz="6" w:space="0" w:color="auto"/>
            </w:tcBorders>
            <w:vAlign w:val="center"/>
          </w:tcPr>
          <w:p w14:paraId="0B8DF550" w14:textId="77777777" w:rsidR="006E4901" w:rsidRPr="00603221" w:rsidRDefault="006E4901" w:rsidP="00B92A37">
            <w:pPr>
              <w:spacing w:line="276" w:lineRule="auto"/>
            </w:pPr>
          </w:p>
        </w:tc>
      </w:tr>
      <w:tr w:rsidR="006E4901" w:rsidRPr="00DF02B0" w14:paraId="78B98F87"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4A7B56B1" w14:textId="77777777" w:rsidR="006E4901" w:rsidRPr="00603221" w:rsidRDefault="006E4901" w:rsidP="00B92A37">
            <w:pPr>
              <w:spacing w:line="276" w:lineRule="auto"/>
            </w:pPr>
          </w:p>
        </w:tc>
      </w:tr>
      <w:tr w:rsidR="006E4901" w:rsidRPr="00DF02B0" w14:paraId="72A79E13" w14:textId="77777777" w:rsidTr="008E49C9">
        <w:tc>
          <w:tcPr>
            <w:tcW w:w="903" w:type="pct"/>
            <w:gridSpan w:val="3"/>
            <w:tcBorders>
              <w:top w:val="nil"/>
              <w:left w:val="double" w:sz="6" w:space="0" w:color="auto"/>
              <w:bottom w:val="nil"/>
              <w:right w:val="nil"/>
            </w:tcBorders>
            <w:vAlign w:val="center"/>
          </w:tcPr>
          <w:p w14:paraId="01C415F9" w14:textId="77777777" w:rsidR="006E4901" w:rsidRPr="00603221" w:rsidRDefault="006E4901" w:rsidP="00B92A37">
            <w:pPr>
              <w:spacing w:line="276" w:lineRule="auto"/>
              <w:rPr>
                <w:b/>
              </w:rPr>
            </w:pPr>
            <w:r w:rsidRPr="00603221">
              <w:rPr>
                <w:b/>
              </w:rPr>
              <w:t>Πα</w:t>
            </w:r>
            <w:proofErr w:type="spellStart"/>
            <w:r w:rsidRPr="00603221">
              <w:rPr>
                <w:b/>
              </w:rPr>
              <w:t>τρώνυμο</w:t>
            </w:r>
            <w:proofErr w:type="spellEnd"/>
            <w:r w:rsidRPr="00603221">
              <w:rPr>
                <w:b/>
              </w:rPr>
              <w:t>:</w:t>
            </w:r>
          </w:p>
        </w:tc>
        <w:tc>
          <w:tcPr>
            <w:tcW w:w="2277" w:type="pct"/>
            <w:gridSpan w:val="7"/>
            <w:tcBorders>
              <w:top w:val="nil"/>
              <w:left w:val="nil"/>
              <w:bottom w:val="single" w:sz="6" w:space="0" w:color="auto"/>
              <w:right w:val="nil"/>
            </w:tcBorders>
            <w:vAlign w:val="center"/>
          </w:tcPr>
          <w:p w14:paraId="5A8BA289" w14:textId="77777777" w:rsidR="006E4901" w:rsidRPr="00603221" w:rsidRDefault="006E4901" w:rsidP="00B92A37">
            <w:pPr>
              <w:spacing w:line="276" w:lineRule="auto"/>
            </w:pPr>
          </w:p>
        </w:tc>
        <w:tc>
          <w:tcPr>
            <w:tcW w:w="919" w:type="pct"/>
            <w:gridSpan w:val="3"/>
            <w:vAlign w:val="center"/>
          </w:tcPr>
          <w:p w14:paraId="39E73AA3" w14:textId="77777777" w:rsidR="006E4901" w:rsidRPr="00603221" w:rsidRDefault="006E4901" w:rsidP="00B92A37">
            <w:pPr>
              <w:spacing w:line="276" w:lineRule="auto"/>
              <w:rPr>
                <w:b/>
              </w:rPr>
            </w:pPr>
            <w:proofErr w:type="spellStart"/>
            <w:r w:rsidRPr="00603221">
              <w:rPr>
                <w:b/>
              </w:rPr>
              <w:t>Μητρώνυμο</w:t>
            </w:r>
            <w:proofErr w:type="spellEnd"/>
            <w:r w:rsidRPr="00603221">
              <w:rPr>
                <w:b/>
              </w:rPr>
              <w:t>:</w:t>
            </w:r>
          </w:p>
        </w:tc>
        <w:tc>
          <w:tcPr>
            <w:tcW w:w="901" w:type="pct"/>
            <w:gridSpan w:val="2"/>
            <w:tcBorders>
              <w:top w:val="nil"/>
              <w:left w:val="nil"/>
              <w:bottom w:val="single" w:sz="6" w:space="0" w:color="auto"/>
              <w:right w:val="double" w:sz="6" w:space="0" w:color="auto"/>
            </w:tcBorders>
            <w:vAlign w:val="center"/>
          </w:tcPr>
          <w:p w14:paraId="76C15A06" w14:textId="77777777" w:rsidR="006E4901" w:rsidRPr="00603221" w:rsidRDefault="006E4901" w:rsidP="00B92A37">
            <w:pPr>
              <w:spacing w:line="276" w:lineRule="auto"/>
            </w:pPr>
          </w:p>
        </w:tc>
      </w:tr>
      <w:tr w:rsidR="006E4901" w:rsidRPr="00DF02B0" w14:paraId="6EF3DB74" w14:textId="77777777" w:rsidTr="00B92A37">
        <w:tc>
          <w:tcPr>
            <w:tcW w:w="5000" w:type="pct"/>
            <w:gridSpan w:val="15"/>
            <w:tcBorders>
              <w:top w:val="nil"/>
              <w:left w:val="double" w:sz="6" w:space="0" w:color="auto"/>
              <w:bottom w:val="nil"/>
              <w:right w:val="double" w:sz="6" w:space="0" w:color="auto"/>
            </w:tcBorders>
            <w:vAlign w:val="center"/>
          </w:tcPr>
          <w:p w14:paraId="23682F86" w14:textId="77777777" w:rsidR="006E4901" w:rsidRPr="00603221" w:rsidRDefault="006E4901" w:rsidP="00B92A37">
            <w:pPr>
              <w:spacing w:line="276" w:lineRule="auto"/>
            </w:pPr>
          </w:p>
        </w:tc>
      </w:tr>
      <w:tr w:rsidR="006E4901" w:rsidRPr="00DF02B0" w14:paraId="6F70F2B8" w14:textId="77777777" w:rsidTr="008E49C9">
        <w:tc>
          <w:tcPr>
            <w:tcW w:w="996" w:type="pct"/>
            <w:gridSpan w:val="5"/>
            <w:tcBorders>
              <w:top w:val="nil"/>
              <w:left w:val="double" w:sz="6" w:space="0" w:color="auto"/>
              <w:bottom w:val="nil"/>
              <w:right w:val="nil"/>
            </w:tcBorders>
            <w:vAlign w:val="center"/>
          </w:tcPr>
          <w:p w14:paraId="1C36DEB0" w14:textId="77777777" w:rsidR="006E4901" w:rsidRPr="00603221" w:rsidRDefault="006E4901" w:rsidP="00B92A37">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83" w:type="pct"/>
            <w:gridSpan w:val="5"/>
            <w:tcBorders>
              <w:top w:val="nil"/>
              <w:left w:val="nil"/>
              <w:bottom w:val="single" w:sz="6" w:space="0" w:color="auto"/>
              <w:right w:val="nil"/>
            </w:tcBorders>
            <w:vAlign w:val="center"/>
          </w:tcPr>
          <w:p w14:paraId="0009CEFF" w14:textId="77777777" w:rsidR="006E4901" w:rsidRPr="00603221" w:rsidRDefault="006E4901" w:rsidP="00B92A37">
            <w:pPr>
              <w:spacing w:line="276" w:lineRule="auto"/>
            </w:pPr>
            <w:r w:rsidRPr="00603221">
              <w:t>__ /__ / ____</w:t>
            </w:r>
          </w:p>
        </w:tc>
        <w:tc>
          <w:tcPr>
            <w:tcW w:w="1043" w:type="pct"/>
            <w:gridSpan w:val="4"/>
            <w:vAlign w:val="center"/>
          </w:tcPr>
          <w:p w14:paraId="1356C3F0" w14:textId="77777777" w:rsidR="006E4901" w:rsidRPr="00603221" w:rsidRDefault="006E4901" w:rsidP="00B92A37">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78" w:type="pct"/>
            <w:tcBorders>
              <w:top w:val="nil"/>
              <w:left w:val="nil"/>
              <w:bottom w:val="single" w:sz="6" w:space="0" w:color="auto"/>
              <w:right w:val="double" w:sz="6" w:space="0" w:color="auto"/>
            </w:tcBorders>
            <w:vAlign w:val="center"/>
          </w:tcPr>
          <w:p w14:paraId="02A7839E" w14:textId="77777777" w:rsidR="006E4901" w:rsidRPr="00603221" w:rsidRDefault="006E4901" w:rsidP="00B92A37">
            <w:pPr>
              <w:spacing w:line="276" w:lineRule="auto"/>
            </w:pPr>
          </w:p>
        </w:tc>
      </w:tr>
      <w:tr w:rsidR="006E4901" w:rsidRPr="00DF02B0" w14:paraId="6F3EB2E6" w14:textId="77777777" w:rsidTr="00B92A37">
        <w:tc>
          <w:tcPr>
            <w:tcW w:w="5000" w:type="pct"/>
            <w:gridSpan w:val="15"/>
            <w:tcBorders>
              <w:top w:val="nil"/>
              <w:left w:val="double" w:sz="6" w:space="0" w:color="auto"/>
              <w:bottom w:val="nil"/>
              <w:right w:val="double" w:sz="6" w:space="0" w:color="auto"/>
            </w:tcBorders>
            <w:vAlign w:val="center"/>
          </w:tcPr>
          <w:p w14:paraId="5B1C7EF0" w14:textId="77777777" w:rsidR="006E4901" w:rsidRPr="00603221" w:rsidRDefault="006E4901" w:rsidP="00B92A37">
            <w:pPr>
              <w:spacing w:line="276" w:lineRule="auto"/>
            </w:pPr>
          </w:p>
        </w:tc>
      </w:tr>
      <w:tr w:rsidR="006E4901" w:rsidRPr="00DF02B0" w14:paraId="7A3083D4" w14:textId="77777777" w:rsidTr="008E49C9">
        <w:tc>
          <w:tcPr>
            <w:tcW w:w="1247" w:type="pct"/>
            <w:gridSpan w:val="8"/>
            <w:tcBorders>
              <w:top w:val="nil"/>
              <w:left w:val="double" w:sz="6" w:space="0" w:color="auto"/>
              <w:bottom w:val="nil"/>
              <w:right w:val="nil"/>
            </w:tcBorders>
            <w:vAlign w:val="center"/>
          </w:tcPr>
          <w:p w14:paraId="5362091B" w14:textId="77777777" w:rsidR="006E4901" w:rsidRPr="00603221" w:rsidRDefault="006E4901" w:rsidP="00B92A37">
            <w:pPr>
              <w:spacing w:line="276" w:lineRule="auto"/>
              <w:rPr>
                <w:b/>
              </w:rPr>
            </w:pPr>
            <w:proofErr w:type="spellStart"/>
            <w:r w:rsidRPr="00603221">
              <w:rPr>
                <w:b/>
              </w:rPr>
              <w:t>Τηλέφωνο</w:t>
            </w:r>
            <w:proofErr w:type="spellEnd"/>
            <w:r w:rsidRPr="00603221">
              <w:rPr>
                <w:b/>
              </w:rPr>
              <w:t>:</w:t>
            </w:r>
          </w:p>
        </w:tc>
        <w:tc>
          <w:tcPr>
            <w:tcW w:w="1932" w:type="pct"/>
            <w:gridSpan w:val="2"/>
            <w:tcBorders>
              <w:top w:val="nil"/>
              <w:left w:val="nil"/>
              <w:bottom w:val="single" w:sz="6" w:space="0" w:color="auto"/>
              <w:right w:val="nil"/>
            </w:tcBorders>
            <w:vAlign w:val="center"/>
          </w:tcPr>
          <w:p w14:paraId="73042BD8" w14:textId="77777777" w:rsidR="006E4901" w:rsidRPr="00603221" w:rsidRDefault="006E4901" w:rsidP="00B92A37">
            <w:pPr>
              <w:spacing w:line="276" w:lineRule="auto"/>
            </w:pPr>
          </w:p>
        </w:tc>
        <w:tc>
          <w:tcPr>
            <w:tcW w:w="868" w:type="pct"/>
            <w:gridSpan w:val="2"/>
            <w:vAlign w:val="center"/>
          </w:tcPr>
          <w:p w14:paraId="0212F1E9" w14:textId="77777777" w:rsidR="006E4901" w:rsidRPr="00603221" w:rsidRDefault="006E4901" w:rsidP="00B92A37">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2BD7359D" w14:textId="77777777" w:rsidR="006E4901" w:rsidRPr="00603221" w:rsidRDefault="006E4901" w:rsidP="00B92A37">
            <w:pPr>
              <w:spacing w:line="276" w:lineRule="auto"/>
            </w:pPr>
          </w:p>
        </w:tc>
      </w:tr>
      <w:tr w:rsidR="006E4901" w:rsidRPr="00DF02B0" w14:paraId="2435CA2E" w14:textId="77777777" w:rsidTr="008E49C9">
        <w:tc>
          <w:tcPr>
            <w:tcW w:w="1247" w:type="pct"/>
            <w:gridSpan w:val="8"/>
            <w:tcBorders>
              <w:top w:val="nil"/>
              <w:left w:val="double" w:sz="6" w:space="0" w:color="auto"/>
              <w:bottom w:val="nil"/>
              <w:right w:val="nil"/>
            </w:tcBorders>
            <w:vAlign w:val="center"/>
          </w:tcPr>
          <w:p w14:paraId="323E4AE9" w14:textId="77777777" w:rsidR="006E4901" w:rsidRPr="00603221" w:rsidRDefault="006E4901" w:rsidP="00B92A37">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1ACC9FE4" w14:textId="77777777" w:rsidR="006E4901" w:rsidRPr="00603221" w:rsidRDefault="006E4901" w:rsidP="00B92A37">
            <w:pPr>
              <w:spacing w:line="276" w:lineRule="auto"/>
            </w:pPr>
          </w:p>
        </w:tc>
        <w:tc>
          <w:tcPr>
            <w:tcW w:w="868" w:type="pct"/>
            <w:gridSpan w:val="2"/>
            <w:vAlign w:val="center"/>
          </w:tcPr>
          <w:p w14:paraId="371EC01A" w14:textId="77777777" w:rsidR="006E4901" w:rsidRPr="00603221" w:rsidRDefault="006E4901" w:rsidP="00B92A37">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31BC69DB" w14:textId="77777777" w:rsidR="006E4901" w:rsidRPr="00603221" w:rsidRDefault="006E4901" w:rsidP="00B92A37">
            <w:pPr>
              <w:spacing w:line="276" w:lineRule="auto"/>
            </w:pPr>
          </w:p>
        </w:tc>
      </w:tr>
      <w:tr w:rsidR="006E4901" w:rsidRPr="00DF02B0" w14:paraId="7A651A32" w14:textId="77777777" w:rsidTr="008E49C9">
        <w:tc>
          <w:tcPr>
            <w:tcW w:w="1080" w:type="pct"/>
            <w:gridSpan w:val="6"/>
            <w:tcBorders>
              <w:top w:val="nil"/>
              <w:left w:val="double" w:sz="6" w:space="0" w:color="auto"/>
              <w:bottom w:val="nil"/>
              <w:right w:val="nil"/>
            </w:tcBorders>
            <w:vAlign w:val="center"/>
          </w:tcPr>
          <w:p w14:paraId="3E9A1576" w14:textId="77777777" w:rsidR="006E4901" w:rsidRPr="00603221" w:rsidRDefault="006E4901" w:rsidP="00B92A37">
            <w:pPr>
              <w:spacing w:line="276" w:lineRule="auto"/>
            </w:pPr>
          </w:p>
        </w:tc>
        <w:tc>
          <w:tcPr>
            <w:tcW w:w="2100" w:type="pct"/>
            <w:gridSpan w:val="4"/>
            <w:vAlign w:val="center"/>
          </w:tcPr>
          <w:p w14:paraId="38362609" w14:textId="77777777" w:rsidR="006E4901" w:rsidRPr="00603221" w:rsidRDefault="006E4901" w:rsidP="00B92A37">
            <w:pPr>
              <w:spacing w:line="276" w:lineRule="auto"/>
            </w:pPr>
          </w:p>
        </w:tc>
        <w:tc>
          <w:tcPr>
            <w:tcW w:w="1043" w:type="pct"/>
            <w:gridSpan w:val="4"/>
            <w:vAlign w:val="center"/>
          </w:tcPr>
          <w:p w14:paraId="105DFCC4" w14:textId="77777777" w:rsidR="006E4901" w:rsidRPr="00603221" w:rsidRDefault="006E4901" w:rsidP="00B92A37">
            <w:pPr>
              <w:spacing w:line="276" w:lineRule="auto"/>
            </w:pPr>
          </w:p>
        </w:tc>
        <w:tc>
          <w:tcPr>
            <w:tcW w:w="778" w:type="pct"/>
            <w:tcBorders>
              <w:top w:val="nil"/>
              <w:left w:val="nil"/>
              <w:bottom w:val="nil"/>
              <w:right w:val="double" w:sz="6" w:space="0" w:color="auto"/>
            </w:tcBorders>
            <w:vAlign w:val="center"/>
          </w:tcPr>
          <w:p w14:paraId="00B6A859" w14:textId="77777777" w:rsidR="006E4901" w:rsidRPr="00603221" w:rsidRDefault="006E4901" w:rsidP="00B92A37">
            <w:pPr>
              <w:spacing w:line="276" w:lineRule="auto"/>
            </w:pPr>
          </w:p>
        </w:tc>
      </w:tr>
      <w:tr w:rsidR="006E4901" w:rsidRPr="00DF02B0" w14:paraId="3858FA64" w14:textId="77777777" w:rsidTr="008E49C9">
        <w:tc>
          <w:tcPr>
            <w:tcW w:w="1163" w:type="pct"/>
            <w:gridSpan w:val="7"/>
            <w:tcBorders>
              <w:top w:val="nil"/>
              <w:left w:val="double" w:sz="6" w:space="0" w:color="auto"/>
              <w:bottom w:val="nil"/>
              <w:right w:val="nil"/>
            </w:tcBorders>
            <w:vAlign w:val="center"/>
          </w:tcPr>
          <w:p w14:paraId="13AAF564" w14:textId="77777777" w:rsidR="006E4901" w:rsidRPr="00603221" w:rsidRDefault="006E4901" w:rsidP="00B92A37">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6" w:type="pct"/>
            <w:gridSpan w:val="3"/>
            <w:tcBorders>
              <w:top w:val="nil"/>
              <w:left w:val="nil"/>
              <w:bottom w:val="single" w:sz="6" w:space="0" w:color="auto"/>
              <w:right w:val="nil"/>
            </w:tcBorders>
            <w:vAlign w:val="center"/>
          </w:tcPr>
          <w:p w14:paraId="2094BAB2" w14:textId="77777777" w:rsidR="006E4901" w:rsidRPr="00603221" w:rsidRDefault="006E4901" w:rsidP="00B92A37">
            <w:pPr>
              <w:spacing w:line="276" w:lineRule="auto"/>
            </w:pPr>
          </w:p>
        </w:tc>
        <w:tc>
          <w:tcPr>
            <w:tcW w:w="1043" w:type="pct"/>
            <w:gridSpan w:val="4"/>
            <w:tcBorders>
              <w:top w:val="nil"/>
              <w:left w:val="nil"/>
              <w:bottom w:val="single" w:sz="6" w:space="0" w:color="auto"/>
              <w:right w:val="nil"/>
            </w:tcBorders>
            <w:vAlign w:val="center"/>
          </w:tcPr>
          <w:p w14:paraId="04CB0F71" w14:textId="77777777" w:rsidR="006E4901" w:rsidRPr="00603221" w:rsidRDefault="006E4901" w:rsidP="00B92A37">
            <w:pPr>
              <w:spacing w:line="276" w:lineRule="auto"/>
            </w:pPr>
          </w:p>
        </w:tc>
        <w:tc>
          <w:tcPr>
            <w:tcW w:w="778" w:type="pct"/>
            <w:tcBorders>
              <w:top w:val="nil"/>
              <w:left w:val="nil"/>
              <w:bottom w:val="single" w:sz="6" w:space="0" w:color="auto"/>
              <w:right w:val="double" w:sz="6" w:space="0" w:color="auto"/>
            </w:tcBorders>
            <w:vAlign w:val="center"/>
          </w:tcPr>
          <w:p w14:paraId="7D1C0E2E" w14:textId="77777777" w:rsidR="006E4901" w:rsidRPr="00603221" w:rsidRDefault="006E4901" w:rsidP="00B92A37">
            <w:pPr>
              <w:spacing w:line="276" w:lineRule="auto"/>
            </w:pPr>
          </w:p>
        </w:tc>
      </w:tr>
      <w:tr w:rsidR="006E4901" w:rsidRPr="00DF02B0" w14:paraId="5A40434B" w14:textId="77777777" w:rsidTr="008E49C9">
        <w:tc>
          <w:tcPr>
            <w:tcW w:w="1080" w:type="pct"/>
            <w:gridSpan w:val="6"/>
            <w:tcBorders>
              <w:top w:val="nil"/>
              <w:left w:val="double" w:sz="6" w:space="0" w:color="auto"/>
              <w:bottom w:val="double" w:sz="6" w:space="0" w:color="auto"/>
              <w:right w:val="nil"/>
            </w:tcBorders>
            <w:vAlign w:val="center"/>
          </w:tcPr>
          <w:p w14:paraId="488A9596" w14:textId="77777777" w:rsidR="006E4901" w:rsidRPr="00603221" w:rsidRDefault="006E4901" w:rsidP="00B92A37">
            <w:pPr>
              <w:spacing w:line="276" w:lineRule="auto"/>
            </w:pPr>
          </w:p>
        </w:tc>
        <w:tc>
          <w:tcPr>
            <w:tcW w:w="2100" w:type="pct"/>
            <w:gridSpan w:val="4"/>
            <w:tcBorders>
              <w:top w:val="nil"/>
              <w:left w:val="nil"/>
              <w:bottom w:val="double" w:sz="6" w:space="0" w:color="auto"/>
              <w:right w:val="nil"/>
            </w:tcBorders>
            <w:vAlign w:val="center"/>
          </w:tcPr>
          <w:p w14:paraId="07996B5F" w14:textId="77777777" w:rsidR="006E4901" w:rsidRPr="00603221" w:rsidRDefault="006E4901" w:rsidP="00B92A37">
            <w:pPr>
              <w:spacing w:line="276" w:lineRule="auto"/>
            </w:pPr>
          </w:p>
        </w:tc>
        <w:tc>
          <w:tcPr>
            <w:tcW w:w="1043" w:type="pct"/>
            <w:gridSpan w:val="4"/>
            <w:tcBorders>
              <w:top w:val="nil"/>
              <w:left w:val="nil"/>
              <w:bottom w:val="double" w:sz="6" w:space="0" w:color="auto"/>
              <w:right w:val="nil"/>
            </w:tcBorders>
            <w:vAlign w:val="center"/>
          </w:tcPr>
          <w:p w14:paraId="23B8C0C1" w14:textId="77777777" w:rsidR="006E4901" w:rsidRPr="00603221" w:rsidRDefault="006E4901" w:rsidP="00B92A37">
            <w:pPr>
              <w:spacing w:line="276" w:lineRule="auto"/>
            </w:pPr>
          </w:p>
        </w:tc>
        <w:tc>
          <w:tcPr>
            <w:tcW w:w="778" w:type="pct"/>
            <w:tcBorders>
              <w:top w:val="nil"/>
              <w:left w:val="nil"/>
              <w:bottom w:val="double" w:sz="6" w:space="0" w:color="auto"/>
              <w:right w:val="double" w:sz="6" w:space="0" w:color="auto"/>
            </w:tcBorders>
            <w:vAlign w:val="center"/>
          </w:tcPr>
          <w:p w14:paraId="01C76A28" w14:textId="77777777" w:rsidR="006E4901" w:rsidRPr="00603221" w:rsidRDefault="006E4901" w:rsidP="00B92A37">
            <w:pPr>
              <w:spacing w:line="276" w:lineRule="auto"/>
            </w:pPr>
          </w:p>
        </w:tc>
      </w:tr>
      <w:tr w:rsidR="006E4901" w:rsidRPr="00DF02B0" w14:paraId="503D5524" w14:textId="77777777" w:rsidTr="00B92A37">
        <w:tc>
          <w:tcPr>
            <w:tcW w:w="5000" w:type="pct"/>
            <w:gridSpan w:val="15"/>
          </w:tcPr>
          <w:p w14:paraId="6E626804" w14:textId="77777777" w:rsidR="006E4901" w:rsidRPr="00603221" w:rsidRDefault="006E4901" w:rsidP="00B92A37">
            <w:pPr>
              <w:spacing w:line="276" w:lineRule="auto"/>
            </w:pPr>
          </w:p>
        </w:tc>
      </w:tr>
      <w:tr w:rsidR="006E4901" w:rsidRPr="00DF02B0" w14:paraId="125B1206"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5BF8314D" w14:textId="77777777" w:rsidR="006E4901" w:rsidRPr="00603221" w:rsidRDefault="006E4901" w:rsidP="00B92A37">
            <w:pPr>
              <w:spacing w:line="276" w:lineRule="auto"/>
              <w:rPr>
                <w:b/>
              </w:rPr>
            </w:pPr>
            <w:r w:rsidRPr="00603221">
              <w:rPr>
                <w:b/>
              </w:rPr>
              <w:t>ΕΚΠΑΙΔΕΥΣΗ</w:t>
            </w:r>
          </w:p>
        </w:tc>
        <w:tc>
          <w:tcPr>
            <w:tcW w:w="4025" w:type="pct"/>
            <w:gridSpan w:val="11"/>
          </w:tcPr>
          <w:p w14:paraId="5B882E0A" w14:textId="77777777" w:rsidR="006E4901" w:rsidRPr="00603221" w:rsidRDefault="006E4901" w:rsidP="00B92A37">
            <w:pPr>
              <w:spacing w:line="276" w:lineRule="auto"/>
            </w:pPr>
          </w:p>
        </w:tc>
      </w:tr>
      <w:tr w:rsidR="006E4901" w:rsidRPr="00DF02B0" w14:paraId="15D906D9"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4ACF223B" w14:textId="77777777" w:rsidR="006E4901" w:rsidRPr="00603221" w:rsidRDefault="006E4901" w:rsidP="00B92A37">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4" w:type="pct"/>
            <w:tcBorders>
              <w:top w:val="double" w:sz="6" w:space="0" w:color="auto"/>
              <w:left w:val="nil"/>
              <w:bottom w:val="nil"/>
              <w:right w:val="single" w:sz="6" w:space="0" w:color="auto"/>
            </w:tcBorders>
            <w:vAlign w:val="center"/>
          </w:tcPr>
          <w:p w14:paraId="0761182A" w14:textId="77777777" w:rsidR="006E4901" w:rsidRPr="00603221" w:rsidRDefault="006E4901" w:rsidP="00B92A37">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43" w:type="pct"/>
            <w:gridSpan w:val="4"/>
            <w:tcBorders>
              <w:top w:val="double" w:sz="6" w:space="0" w:color="auto"/>
              <w:left w:val="nil"/>
              <w:bottom w:val="nil"/>
              <w:right w:val="single" w:sz="6" w:space="0" w:color="auto"/>
            </w:tcBorders>
            <w:vAlign w:val="center"/>
          </w:tcPr>
          <w:p w14:paraId="32E8B7DC" w14:textId="77777777" w:rsidR="006E4901" w:rsidRPr="00603221" w:rsidRDefault="006E4901" w:rsidP="00B92A37">
            <w:pPr>
              <w:spacing w:line="276" w:lineRule="auto"/>
              <w:jc w:val="center"/>
              <w:rPr>
                <w:b/>
              </w:rPr>
            </w:pPr>
            <w:proofErr w:type="spellStart"/>
            <w:r w:rsidRPr="00603221">
              <w:rPr>
                <w:b/>
              </w:rPr>
              <w:t>Ειδικότητ</w:t>
            </w:r>
            <w:proofErr w:type="spellEnd"/>
            <w:r w:rsidRPr="00603221">
              <w:rPr>
                <w:b/>
              </w:rPr>
              <w:t>α</w:t>
            </w:r>
          </w:p>
        </w:tc>
        <w:tc>
          <w:tcPr>
            <w:tcW w:w="778" w:type="pct"/>
            <w:tcBorders>
              <w:top w:val="double" w:sz="6" w:space="0" w:color="auto"/>
              <w:left w:val="nil"/>
              <w:bottom w:val="nil"/>
              <w:right w:val="double" w:sz="6" w:space="0" w:color="auto"/>
            </w:tcBorders>
            <w:vAlign w:val="center"/>
          </w:tcPr>
          <w:p w14:paraId="24E23A08" w14:textId="77777777" w:rsidR="006E4901" w:rsidRPr="00603221" w:rsidRDefault="006E4901" w:rsidP="00B92A37">
            <w:pPr>
              <w:spacing w:line="276" w:lineRule="auto"/>
              <w:jc w:val="center"/>
              <w:rPr>
                <w:b/>
              </w:rPr>
            </w:pPr>
            <w:proofErr w:type="spellStart"/>
            <w:r w:rsidRPr="00603221">
              <w:rPr>
                <w:b/>
              </w:rPr>
              <w:t>Ημερομηνί</w:t>
            </w:r>
            <w:proofErr w:type="spellEnd"/>
            <w:r w:rsidRPr="00603221">
              <w:rPr>
                <w:b/>
              </w:rPr>
              <w:t xml:space="preserve">α Απόκτησης </w:t>
            </w:r>
            <w:proofErr w:type="spellStart"/>
            <w:r w:rsidRPr="00603221">
              <w:rPr>
                <w:b/>
              </w:rPr>
              <w:t>Πτυχίου</w:t>
            </w:r>
            <w:proofErr w:type="spellEnd"/>
          </w:p>
        </w:tc>
      </w:tr>
      <w:tr w:rsidR="006E4901" w:rsidRPr="00DF02B0" w14:paraId="0561C7A1"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41E86050" w14:textId="77777777" w:rsidR="006E4901" w:rsidRPr="00603221" w:rsidRDefault="006E4901" w:rsidP="00B92A37">
            <w:pPr>
              <w:spacing w:line="276" w:lineRule="auto"/>
            </w:pPr>
          </w:p>
          <w:p w14:paraId="0AC3C0B8" w14:textId="77777777" w:rsidR="006E4901" w:rsidRPr="00603221" w:rsidRDefault="006E4901" w:rsidP="00B92A37">
            <w:pPr>
              <w:spacing w:line="276" w:lineRule="auto"/>
            </w:pPr>
          </w:p>
        </w:tc>
        <w:tc>
          <w:tcPr>
            <w:tcW w:w="1924" w:type="pct"/>
            <w:tcBorders>
              <w:top w:val="double" w:sz="6" w:space="0" w:color="auto"/>
              <w:left w:val="nil"/>
              <w:bottom w:val="single" w:sz="6" w:space="0" w:color="auto"/>
              <w:right w:val="single" w:sz="6" w:space="0" w:color="auto"/>
            </w:tcBorders>
          </w:tcPr>
          <w:p w14:paraId="12C51CA7" w14:textId="77777777" w:rsidR="006E4901" w:rsidRPr="00603221" w:rsidRDefault="006E4901" w:rsidP="00B92A37">
            <w:pPr>
              <w:spacing w:line="276" w:lineRule="auto"/>
            </w:pPr>
          </w:p>
        </w:tc>
        <w:tc>
          <w:tcPr>
            <w:tcW w:w="1043" w:type="pct"/>
            <w:gridSpan w:val="4"/>
            <w:tcBorders>
              <w:top w:val="double" w:sz="6" w:space="0" w:color="auto"/>
              <w:left w:val="nil"/>
              <w:bottom w:val="single" w:sz="6" w:space="0" w:color="auto"/>
              <w:right w:val="single" w:sz="6" w:space="0" w:color="auto"/>
            </w:tcBorders>
          </w:tcPr>
          <w:p w14:paraId="2EE8E2EC" w14:textId="77777777" w:rsidR="006E4901" w:rsidRPr="00603221" w:rsidRDefault="006E4901" w:rsidP="00B92A37">
            <w:pPr>
              <w:spacing w:line="276" w:lineRule="auto"/>
            </w:pPr>
          </w:p>
        </w:tc>
        <w:tc>
          <w:tcPr>
            <w:tcW w:w="778" w:type="pct"/>
            <w:tcBorders>
              <w:top w:val="double" w:sz="6" w:space="0" w:color="auto"/>
              <w:left w:val="nil"/>
              <w:bottom w:val="single" w:sz="6" w:space="0" w:color="auto"/>
              <w:right w:val="double" w:sz="6" w:space="0" w:color="auto"/>
            </w:tcBorders>
          </w:tcPr>
          <w:p w14:paraId="375650AD" w14:textId="77777777" w:rsidR="006E4901" w:rsidRPr="00603221" w:rsidRDefault="006E4901" w:rsidP="00B92A37">
            <w:pPr>
              <w:spacing w:line="276" w:lineRule="auto"/>
            </w:pPr>
          </w:p>
        </w:tc>
      </w:tr>
      <w:tr w:rsidR="006E4901" w:rsidRPr="00DF02B0" w14:paraId="56FAE021" w14:textId="77777777" w:rsidTr="008E49C9">
        <w:tc>
          <w:tcPr>
            <w:tcW w:w="1256" w:type="pct"/>
            <w:gridSpan w:val="9"/>
            <w:tcBorders>
              <w:top w:val="nil"/>
              <w:left w:val="double" w:sz="6" w:space="0" w:color="auto"/>
              <w:bottom w:val="nil"/>
              <w:right w:val="single" w:sz="6" w:space="0" w:color="auto"/>
            </w:tcBorders>
          </w:tcPr>
          <w:p w14:paraId="1334299B" w14:textId="77777777" w:rsidR="006E4901" w:rsidRPr="00603221" w:rsidRDefault="006E4901" w:rsidP="00B92A37">
            <w:pPr>
              <w:spacing w:line="276" w:lineRule="auto"/>
            </w:pPr>
          </w:p>
          <w:p w14:paraId="532CE90A" w14:textId="77777777" w:rsidR="006E4901" w:rsidRPr="00603221" w:rsidRDefault="006E4901" w:rsidP="00B92A37">
            <w:pPr>
              <w:spacing w:line="276" w:lineRule="auto"/>
            </w:pPr>
          </w:p>
        </w:tc>
        <w:tc>
          <w:tcPr>
            <w:tcW w:w="1924" w:type="pct"/>
            <w:tcBorders>
              <w:top w:val="nil"/>
              <w:left w:val="nil"/>
              <w:bottom w:val="nil"/>
              <w:right w:val="single" w:sz="6" w:space="0" w:color="auto"/>
            </w:tcBorders>
          </w:tcPr>
          <w:p w14:paraId="7CF4F447" w14:textId="77777777" w:rsidR="006E4901" w:rsidRPr="00603221" w:rsidRDefault="006E4901" w:rsidP="00B92A37">
            <w:pPr>
              <w:spacing w:line="276" w:lineRule="auto"/>
            </w:pPr>
          </w:p>
        </w:tc>
        <w:tc>
          <w:tcPr>
            <w:tcW w:w="1043" w:type="pct"/>
            <w:gridSpan w:val="4"/>
            <w:tcBorders>
              <w:top w:val="nil"/>
              <w:left w:val="nil"/>
              <w:bottom w:val="nil"/>
              <w:right w:val="single" w:sz="6" w:space="0" w:color="auto"/>
            </w:tcBorders>
          </w:tcPr>
          <w:p w14:paraId="5C4C4B37" w14:textId="77777777" w:rsidR="006E4901" w:rsidRPr="00603221" w:rsidRDefault="006E4901" w:rsidP="00B92A37">
            <w:pPr>
              <w:spacing w:line="276" w:lineRule="auto"/>
            </w:pPr>
          </w:p>
        </w:tc>
        <w:tc>
          <w:tcPr>
            <w:tcW w:w="778" w:type="pct"/>
            <w:tcBorders>
              <w:top w:val="nil"/>
              <w:left w:val="nil"/>
              <w:bottom w:val="nil"/>
              <w:right w:val="double" w:sz="6" w:space="0" w:color="auto"/>
            </w:tcBorders>
          </w:tcPr>
          <w:p w14:paraId="75EE6DE5" w14:textId="77777777" w:rsidR="006E4901" w:rsidRPr="00603221" w:rsidRDefault="006E4901" w:rsidP="00B92A37">
            <w:pPr>
              <w:spacing w:line="276" w:lineRule="auto"/>
            </w:pPr>
          </w:p>
        </w:tc>
      </w:tr>
      <w:tr w:rsidR="006E4901" w:rsidRPr="00DF02B0" w14:paraId="04894D2C"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7175283A" w14:textId="77777777" w:rsidR="006E4901" w:rsidRPr="00603221" w:rsidRDefault="006E4901" w:rsidP="00B92A37">
            <w:pPr>
              <w:spacing w:line="276" w:lineRule="auto"/>
            </w:pPr>
          </w:p>
          <w:p w14:paraId="36953BE5" w14:textId="77777777" w:rsidR="006E4901" w:rsidRPr="00603221" w:rsidRDefault="006E4901" w:rsidP="00B92A37">
            <w:pPr>
              <w:spacing w:line="276" w:lineRule="auto"/>
            </w:pPr>
          </w:p>
        </w:tc>
        <w:tc>
          <w:tcPr>
            <w:tcW w:w="1924" w:type="pct"/>
            <w:tcBorders>
              <w:top w:val="single" w:sz="6" w:space="0" w:color="auto"/>
              <w:left w:val="nil"/>
              <w:bottom w:val="double" w:sz="4" w:space="0" w:color="auto"/>
              <w:right w:val="single" w:sz="6" w:space="0" w:color="auto"/>
            </w:tcBorders>
          </w:tcPr>
          <w:p w14:paraId="16279FBA" w14:textId="77777777" w:rsidR="006E4901" w:rsidRPr="00603221" w:rsidRDefault="006E4901" w:rsidP="00B92A37">
            <w:pPr>
              <w:spacing w:line="276" w:lineRule="auto"/>
            </w:pPr>
          </w:p>
        </w:tc>
        <w:tc>
          <w:tcPr>
            <w:tcW w:w="1043" w:type="pct"/>
            <w:gridSpan w:val="4"/>
            <w:tcBorders>
              <w:top w:val="single" w:sz="6" w:space="0" w:color="auto"/>
              <w:left w:val="nil"/>
              <w:bottom w:val="double" w:sz="4" w:space="0" w:color="auto"/>
              <w:right w:val="single" w:sz="6" w:space="0" w:color="auto"/>
            </w:tcBorders>
          </w:tcPr>
          <w:p w14:paraId="09276CC1" w14:textId="77777777" w:rsidR="006E4901" w:rsidRPr="00603221" w:rsidRDefault="006E4901" w:rsidP="00B92A37">
            <w:pPr>
              <w:spacing w:line="276" w:lineRule="auto"/>
            </w:pPr>
          </w:p>
        </w:tc>
        <w:tc>
          <w:tcPr>
            <w:tcW w:w="778" w:type="pct"/>
            <w:tcBorders>
              <w:top w:val="single" w:sz="6" w:space="0" w:color="auto"/>
              <w:left w:val="nil"/>
              <w:bottom w:val="double" w:sz="4" w:space="0" w:color="auto"/>
              <w:right w:val="double" w:sz="6" w:space="0" w:color="auto"/>
            </w:tcBorders>
          </w:tcPr>
          <w:p w14:paraId="4883D4D8" w14:textId="77777777" w:rsidR="006E4901" w:rsidRPr="00603221" w:rsidRDefault="006E4901" w:rsidP="00B92A37">
            <w:pPr>
              <w:spacing w:line="276" w:lineRule="auto"/>
            </w:pPr>
          </w:p>
        </w:tc>
      </w:tr>
      <w:tr w:rsidR="006E4901" w:rsidRPr="003D0A95" w14:paraId="785F9E37"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22623746"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2CEF4B4D"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73289EC3" w14:textId="77777777" w:rsidR="006E4901" w:rsidRPr="00603221" w:rsidRDefault="006E4901" w:rsidP="00B92A37">
            <w:pPr>
              <w:spacing w:line="276" w:lineRule="auto"/>
              <w:rPr>
                <w:lang w:val="el-GR"/>
              </w:rPr>
            </w:pPr>
          </w:p>
        </w:tc>
      </w:tr>
    </w:tbl>
    <w:p w14:paraId="07459C18" w14:textId="77777777"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481FECB" w14:textId="77777777" w:rsidR="006E4901" w:rsidRPr="00603221" w:rsidRDefault="006E4901" w:rsidP="006E4901">
      <w:pPr>
        <w:rPr>
          <w:i/>
          <w:color w:val="5B9BD5"/>
          <w:lang w:val="el-GR"/>
        </w:rPr>
      </w:pPr>
    </w:p>
    <w:p w14:paraId="5A185C74"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20FB66B" w14:textId="77777777" w:rsidTr="008B4966">
        <w:trPr>
          <w:trHeight w:val="567"/>
        </w:trPr>
        <w:tc>
          <w:tcPr>
            <w:tcW w:w="5000" w:type="pct"/>
            <w:shd w:val="pct10" w:color="auto" w:fill="auto"/>
            <w:vAlign w:val="center"/>
          </w:tcPr>
          <w:p w14:paraId="739FBC82" w14:textId="77777777" w:rsidR="006E4901" w:rsidRPr="00603221" w:rsidRDefault="006E4901" w:rsidP="008B4966">
            <w:pPr>
              <w:spacing w:line="276" w:lineRule="auto"/>
              <w:jc w:val="center"/>
            </w:pPr>
            <w:r w:rsidRPr="00603221">
              <w:rPr>
                <w:b/>
              </w:rPr>
              <w:t>ΕΠΑΓΓΕΛΜΑΤΙΚΗ ΕΜΠΕΙΡΙΑ</w:t>
            </w:r>
          </w:p>
        </w:tc>
      </w:tr>
    </w:tbl>
    <w:p w14:paraId="3FD615FD"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22267EEE" w14:textId="77777777" w:rsidTr="008B4966">
        <w:trPr>
          <w:cantSplit/>
        </w:trPr>
        <w:tc>
          <w:tcPr>
            <w:tcW w:w="1315" w:type="pct"/>
            <w:vMerge w:val="restart"/>
            <w:shd w:val="clear" w:color="auto" w:fill="E6E6E6"/>
            <w:vAlign w:val="center"/>
          </w:tcPr>
          <w:p w14:paraId="13167310"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5F48F2B8"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0C9468BE"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34830A14"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3841E27B" w14:textId="77777777" w:rsidTr="008B4966">
        <w:trPr>
          <w:cantSplit/>
        </w:trPr>
        <w:tc>
          <w:tcPr>
            <w:tcW w:w="1315" w:type="pct"/>
            <w:vMerge/>
            <w:shd w:val="clear" w:color="auto" w:fill="E6E6E6"/>
            <w:vAlign w:val="center"/>
          </w:tcPr>
          <w:p w14:paraId="39E025E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671A3C7F"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748FB577"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4831948F"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311D1561"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43CA0580" w14:textId="77777777" w:rsidR="006E4901" w:rsidRPr="00603221" w:rsidRDefault="006E4901" w:rsidP="008B4966">
            <w:pPr>
              <w:spacing w:before="120" w:after="0" w:line="276" w:lineRule="auto"/>
              <w:jc w:val="center"/>
              <w:rPr>
                <w:b/>
              </w:rPr>
            </w:pPr>
            <w:r w:rsidRPr="00603221">
              <w:rPr>
                <w:b/>
              </w:rPr>
              <w:t>Α/Μ</w:t>
            </w:r>
          </w:p>
        </w:tc>
      </w:tr>
      <w:tr w:rsidR="006E4901" w:rsidRPr="00DF02B0" w14:paraId="70A082A1" w14:textId="77777777" w:rsidTr="008B4966">
        <w:tc>
          <w:tcPr>
            <w:tcW w:w="1315" w:type="pct"/>
          </w:tcPr>
          <w:p w14:paraId="529A6080" w14:textId="77777777" w:rsidR="006E4901" w:rsidRPr="00603221" w:rsidRDefault="006E4901" w:rsidP="008B4966">
            <w:pPr>
              <w:spacing w:before="120" w:after="0" w:line="276" w:lineRule="auto"/>
            </w:pPr>
          </w:p>
          <w:p w14:paraId="0774E3D9" w14:textId="77777777" w:rsidR="006E4901" w:rsidRPr="00603221" w:rsidRDefault="006E4901" w:rsidP="008B4966">
            <w:pPr>
              <w:spacing w:before="120" w:after="0" w:line="276" w:lineRule="auto"/>
            </w:pPr>
          </w:p>
        </w:tc>
        <w:tc>
          <w:tcPr>
            <w:tcW w:w="730" w:type="pct"/>
          </w:tcPr>
          <w:p w14:paraId="2A55AB0A" w14:textId="77777777" w:rsidR="006E4901" w:rsidRPr="00603221" w:rsidRDefault="006E4901" w:rsidP="008B4966">
            <w:pPr>
              <w:spacing w:before="120" w:after="0" w:line="276" w:lineRule="auto"/>
            </w:pPr>
          </w:p>
        </w:tc>
        <w:tc>
          <w:tcPr>
            <w:tcW w:w="2008" w:type="pct"/>
          </w:tcPr>
          <w:p w14:paraId="338F62BE" w14:textId="77777777" w:rsidR="006E4901" w:rsidRPr="00603221" w:rsidRDefault="006E4901" w:rsidP="008B4966">
            <w:pPr>
              <w:spacing w:before="120" w:after="0" w:line="276" w:lineRule="auto"/>
            </w:pPr>
          </w:p>
          <w:p w14:paraId="1ECBF123" w14:textId="77777777" w:rsidR="006E4901" w:rsidRPr="00603221" w:rsidRDefault="006E4901" w:rsidP="008B4966">
            <w:pPr>
              <w:spacing w:before="120" w:after="0" w:line="276" w:lineRule="auto"/>
            </w:pPr>
          </w:p>
          <w:p w14:paraId="10EE8497" w14:textId="77777777" w:rsidR="006E4901" w:rsidRPr="00603221" w:rsidRDefault="006E4901" w:rsidP="008B4966">
            <w:pPr>
              <w:spacing w:before="120" w:after="0" w:line="276" w:lineRule="auto"/>
            </w:pPr>
          </w:p>
        </w:tc>
        <w:tc>
          <w:tcPr>
            <w:tcW w:w="548" w:type="pct"/>
          </w:tcPr>
          <w:p w14:paraId="2961432A" w14:textId="77777777" w:rsidR="006E4901" w:rsidRPr="00603221" w:rsidRDefault="006E4901" w:rsidP="008B4966">
            <w:pPr>
              <w:spacing w:before="120" w:after="0" w:line="276" w:lineRule="auto"/>
              <w:jc w:val="center"/>
            </w:pPr>
            <w:r w:rsidRPr="00603221">
              <w:t>__ /__ / ___</w:t>
            </w:r>
          </w:p>
          <w:p w14:paraId="135A5F7A" w14:textId="77777777" w:rsidR="006E4901" w:rsidRPr="00603221" w:rsidRDefault="006E4901" w:rsidP="008B4966">
            <w:pPr>
              <w:spacing w:before="120" w:after="0" w:line="276" w:lineRule="auto"/>
              <w:jc w:val="center"/>
            </w:pPr>
            <w:r w:rsidRPr="00603221">
              <w:t>-</w:t>
            </w:r>
          </w:p>
          <w:p w14:paraId="0D0D8E29" w14:textId="77777777" w:rsidR="006E4901" w:rsidRPr="00603221" w:rsidRDefault="006E4901" w:rsidP="008B4966">
            <w:pPr>
              <w:spacing w:before="120" w:after="0" w:line="276" w:lineRule="auto"/>
              <w:jc w:val="center"/>
            </w:pPr>
            <w:r w:rsidRPr="00603221">
              <w:t>__ /__ / ___</w:t>
            </w:r>
          </w:p>
        </w:tc>
        <w:tc>
          <w:tcPr>
            <w:tcW w:w="399" w:type="pct"/>
          </w:tcPr>
          <w:p w14:paraId="5C136F45" w14:textId="77777777" w:rsidR="006E4901" w:rsidRPr="00603221" w:rsidRDefault="006E4901" w:rsidP="008B4966">
            <w:pPr>
              <w:spacing w:before="120" w:after="0" w:line="276" w:lineRule="auto"/>
              <w:jc w:val="center"/>
            </w:pPr>
          </w:p>
        </w:tc>
      </w:tr>
      <w:tr w:rsidR="006E4901" w:rsidRPr="00DF02B0" w14:paraId="02DAF6ED" w14:textId="77777777" w:rsidTr="008B4966">
        <w:tc>
          <w:tcPr>
            <w:tcW w:w="1315" w:type="pct"/>
          </w:tcPr>
          <w:p w14:paraId="58C04F27" w14:textId="77777777" w:rsidR="006E4901" w:rsidRPr="00603221" w:rsidRDefault="006E4901" w:rsidP="008B4966">
            <w:pPr>
              <w:spacing w:before="120" w:after="0" w:line="276" w:lineRule="auto"/>
            </w:pPr>
          </w:p>
        </w:tc>
        <w:tc>
          <w:tcPr>
            <w:tcW w:w="730" w:type="pct"/>
          </w:tcPr>
          <w:p w14:paraId="64A95DF6" w14:textId="77777777" w:rsidR="006E4901" w:rsidRPr="00603221" w:rsidRDefault="006E4901" w:rsidP="008B4966">
            <w:pPr>
              <w:spacing w:before="120" w:after="0" w:line="276" w:lineRule="auto"/>
            </w:pPr>
          </w:p>
        </w:tc>
        <w:tc>
          <w:tcPr>
            <w:tcW w:w="2008" w:type="pct"/>
          </w:tcPr>
          <w:p w14:paraId="50869B8E" w14:textId="77777777" w:rsidR="006E4901" w:rsidRPr="00603221" w:rsidRDefault="006E4901" w:rsidP="008B4966">
            <w:pPr>
              <w:spacing w:before="120" w:after="0" w:line="276" w:lineRule="auto"/>
            </w:pPr>
          </w:p>
        </w:tc>
        <w:tc>
          <w:tcPr>
            <w:tcW w:w="548" w:type="pct"/>
          </w:tcPr>
          <w:p w14:paraId="570A73B9" w14:textId="77777777" w:rsidR="006E4901" w:rsidRPr="00603221" w:rsidRDefault="006E4901" w:rsidP="008B4966">
            <w:pPr>
              <w:spacing w:before="120" w:after="0" w:line="276" w:lineRule="auto"/>
              <w:jc w:val="center"/>
            </w:pPr>
            <w:r w:rsidRPr="00603221">
              <w:t>__ /__ / ___</w:t>
            </w:r>
          </w:p>
          <w:p w14:paraId="47065194" w14:textId="77777777" w:rsidR="006E4901" w:rsidRPr="00603221" w:rsidRDefault="006E4901" w:rsidP="008B4966">
            <w:pPr>
              <w:spacing w:before="120" w:after="0" w:line="276" w:lineRule="auto"/>
              <w:jc w:val="center"/>
            </w:pPr>
            <w:r w:rsidRPr="00603221">
              <w:t>-</w:t>
            </w:r>
          </w:p>
          <w:p w14:paraId="58747EA5" w14:textId="77777777" w:rsidR="006E4901" w:rsidRPr="00603221" w:rsidRDefault="006E4901" w:rsidP="008B4966">
            <w:pPr>
              <w:spacing w:before="120" w:after="0" w:line="276" w:lineRule="auto"/>
              <w:jc w:val="center"/>
            </w:pPr>
            <w:r w:rsidRPr="00603221">
              <w:t>__ /__ / ___</w:t>
            </w:r>
          </w:p>
        </w:tc>
        <w:tc>
          <w:tcPr>
            <w:tcW w:w="399" w:type="pct"/>
          </w:tcPr>
          <w:p w14:paraId="082B5EA8" w14:textId="77777777" w:rsidR="006E4901" w:rsidRPr="00603221" w:rsidRDefault="006E4901" w:rsidP="008B4966">
            <w:pPr>
              <w:spacing w:before="120" w:after="0" w:line="276" w:lineRule="auto"/>
              <w:jc w:val="center"/>
            </w:pPr>
          </w:p>
        </w:tc>
      </w:tr>
      <w:tr w:rsidR="006E4901" w:rsidRPr="00DF02B0" w14:paraId="7DE77C66" w14:textId="77777777" w:rsidTr="008B4966">
        <w:tc>
          <w:tcPr>
            <w:tcW w:w="1315" w:type="pct"/>
          </w:tcPr>
          <w:p w14:paraId="253F95CD" w14:textId="77777777" w:rsidR="006E4901" w:rsidRPr="00603221" w:rsidRDefault="006E4901" w:rsidP="008B4966">
            <w:pPr>
              <w:spacing w:before="120" w:after="0" w:line="276" w:lineRule="auto"/>
            </w:pPr>
          </w:p>
        </w:tc>
        <w:tc>
          <w:tcPr>
            <w:tcW w:w="730" w:type="pct"/>
          </w:tcPr>
          <w:p w14:paraId="136299B1" w14:textId="77777777" w:rsidR="006E4901" w:rsidRPr="00603221" w:rsidRDefault="006E4901" w:rsidP="008B4966">
            <w:pPr>
              <w:spacing w:before="120" w:after="0" w:line="276" w:lineRule="auto"/>
            </w:pPr>
          </w:p>
        </w:tc>
        <w:tc>
          <w:tcPr>
            <w:tcW w:w="2008" w:type="pct"/>
          </w:tcPr>
          <w:p w14:paraId="48AED8F7" w14:textId="77777777" w:rsidR="006E4901" w:rsidRPr="00603221" w:rsidRDefault="006E4901" w:rsidP="008B4966">
            <w:pPr>
              <w:spacing w:before="120" w:after="0" w:line="276" w:lineRule="auto"/>
            </w:pPr>
          </w:p>
        </w:tc>
        <w:tc>
          <w:tcPr>
            <w:tcW w:w="548" w:type="pct"/>
          </w:tcPr>
          <w:p w14:paraId="76C66860" w14:textId="77777777" w:rsidR="006E4901" w:rsidRPr="00603221" w:rsidRDefault="006E4901" w:rsidP="008B4966">
            <w:pPr>
              <w:spacing w:before="120" w:after="0" w:line="276" w:lineRule="auto"/>
              <w:jc w:val="center"/>
            </w:pPr>
            <w:r w:rsidRPr="00603221">
              <w:t>__ /__ / ___</w:t>
            </w:r>
          </w:p>
          <w:p w14:paraId="349F1340" w14:textId="77777777" w:rsidR="006E4901" w:rsidRPr="00603221" w:rsidRDefault="006E4901" w:rsidP="008B4966">
            <w:pPr>
              <w:spacing w:before="120" w:after="0" w:line="276" w:lineRule="auto"/>
              <w:jc w:val="center"/>
            </w:pPr>
            <w:r w:rsidRPr="00603221">
              <w:t>-</w:t>
            </w:r>
          </w:p>
          <w:p w14:paraId="55B25923" w14:textId="77777777" w:rsidR="006E4901" w:rsidRPr="00603221" w:rsidRDefault="006E4901" w:rsidP="008B4966">
            <w:pPr>
              <w:spacing w:before="120" w:after="0" w:line="276" w:lineRule="auto"/>
              <w:jc w:val="center"/>
            </w:pPr>
            <w:r w:rsidRPr="00603221">
              <w:t>__ /__ / ___</w:t>
            </w:r>
          </w:p>
        </w:tc>
        <w:tc>
          <w:tcPr>
            <w:tcW w:w="399" w:type="pct"/>
          </w:tcPr>
          <w:p w14:paraId="36127A38" w14:textId="77777777" w:rsidR="006E4901" w:rsidRPr="00603221" w:rsidRDefault="006E4901" w:rsidP="008B4966">
            <w:pPr>
              <w:spacing w:before="120" w:after="0" w:line="276" w:lineRule="auto"/>
              <w:jc w:val="center"/>
            </w:pPr>
          </w:p>
        </w:tc>
      </w:tr>
    </w:tbl>
    <w:p w14:paraId="349C4EE4" w14:textId="77777777" w:rsidR="006E4901" w:rsidRPr="00603221" w:rsidRDefault="006E4901" w:rsidP="006E4901">
      <w:pPr>
        <w:spacing w:line="276" w:lineRule="auto"/>
        <w:sectPr w:rsidR="006E4901" w:rsidRPr="00603221" w:rsidSect="00DF02B0">
          <w:headerReference w:type="default" r:id="rId31"/>
          <w:footerReference w:type="default" r:id="rId32"/>
          <w:headerReference w:type="first" r:id="rId33"/>
          <w:pgSz w:w="16838" w:h="11906" w:orient="landscape"/>
          <w:pgMar w:top="1134" w:right="1134" w:bottom="1134" w:left="1134" w:header="720" w:footer="709" w:gutter="0"/>
          <w:cols w:space="720"/>
          <w:titlePg/>
          <w:docGrid w:linePitch="360"/>
        </w:sectPr>
      </w:pPr>
    </w:p>
    <w:p w14:paraId="6B8B41CA" w14:textId="77777777" w:rsidR="008338F0" w:rsidRPr="00603221" w:rsidRDefault="003355E7" w:rsidP="003329FF">
      <w:pPr>
        <w:pStyle w:val="2"/>
        <w:numPr>
          <w:ilvl w:val="0"/>
          <w:numId w:val="0"/>
        </w:numPr>
        <w:ind w:left="576" w:hanging="576"/>
        <w:rPr>
          <w:rFonts w:cs="Tahoma"/>
        </w:rPr>
      </w:pPr>
      <w:bookmarkStart w:id="495" w:name="_Ref510087097"/>
      <w:bookmarkStart w:id="496" w:name="_Ref40980475"/>
      <w:bookmarkStart w:id="497" w:name="_Ref55324393"/>
      <w:bookmarkStart w:id="498" w:name="_Toc97194377"/>
      <w:bookmarkStart w:id="499" w:name="_Toc97194481"/>
      <w:bookmarkStart w:id="500" w:name="_Toc158368253"/>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95"/>
      <w:bookmarkEnd w:id="496"/>
      <w:bookmarkEnd w:id="497"/>
      <w:bookmarkEnd w:id="498"/>
      <w:bookmarkEnd w:id="499"/>
      <w:bookmarkEnd w:id="500"/>
      <w:proofErr w:type="spellEnd"/>
      <w:r w:rsidRPr="00603221">
        <w:rPr>
          <w:rFonts w:cs="Tahoma"/>
        </w:rPr>
        <w:t xml:space="preserve"> </w:t>
      </w:r>
    </w:p>
    <w:p w14:paraId="5867CEBA"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46BA555D" w14:textId="77777777" w:rsidTr="00C4217E">
        <w:trPr>
          <w:trHeight w:val="513"/>
        </w:trPr>
        <w:tc>
          <w:tcPr>
            <w:tcW w:w="5000" w:type="pct"/>
            <w:gridSpan w:val="3"/>
            <w:shd w:val="clear" w:color="000000" w:fill="B3B3B3"/>
            <w:vAlign w:val="center"/>
            <w:hideMark/>
          </w:tcPr>
          <w:p w14:paraId="2172A896"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D546D45" w14:textId="77777777" w:rsidTr="00F82A8D">
        <w:trPr>
          <w:trHeight w:val="513"/>
        </w:trPr>
        <w:tc>
          <w:tcPr>
            <w:tcW w:w="431" w:type="pct"/>
            <w:shd w:val="clear" w:color="000000" w:fill="B3B3B3"/>
            <w:vAlign w:val="center"/>
          </w:tcPr>
          <w:p w14:paraId="7569A693"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712854C7"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33494E67" w14:textId="77777777" w:rsidR="00E36548" w:rsidRDefault="00E36548" w:rsidP="00C4217E">
            <w:pPr>
              <w:spacing w:before="60" w:after="60"/>
              <w:jc w:val="center"/>
              <w:rPr>
                <w:b/>
                <w:lang w:val="el-GR"/>
              </w:rPr>
            </w:pPr>
            <w:r w:rsidRPr="00F82A8D">
              <w:rPr>
                <w:b/>
                <w:lang w:val="el-GR"/>
              </w:rPr>
              <w:t>Σύμφωνα με παραγράφους:</w:t>
            </w:r>
          </w:p>
          <w:p w14:paraId="1E51A5DA" w14:textId="77777777" w:rsidR="00E36548" w:rsidRPr="00F82A8D" w:rsidRDefault="00E36548" w:rsidP="00C4217E">
            <w:pPr>
              <w:spacing w:before="60" w:after="60"/>
              <w:jc w:val="center"/>
              <w:rPr>
                <w:b/>
                <w:lang w:val="el-GR"/>
              </w:rPr>
            </w:pPr>
          </w:p>
        </w:tc>
      </w:tr>
      <w:tr w:rsidR="00E36548" w:rsidRPr="00E36548" w14:paraId="43E3DCE0" w14:textId="77777777" w:rsidTr="00F82A8D">
        <w:trPr>
          <w:trHeight w:val="315"/>
        </w:trPr>
        <w:tc>
          <w:tcPr>
            <w:tcW w:w="431" w:type="pct"/>
            <w:shd w:val="clear" w:color="auto" w:fill="FBE4D5" w:themeFill="accent2" w:themeFillTint="33"/>
            <w:vAlign w:val="center"/>
          </w:tcPr>
          <w:p w14:paraId="6AF0B812"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FD279BC"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894EA0E" w14:textId="77777777" w:rsidR="00E36548" w:rsidRPr="005A1E91" w:rsidRDefault="00E36548" w:rsidP="00C4217E">
            <w:pPr>
              <w:spacing w:before="60" w:after="60"/>
              <w:rPr>
                <w:b/>
                <w:lang w:val="el-GR" w:eastAsia="el-GR"/>
              </w:rPr>
            </w:pPr>
          </w:p>
        </w:tc>
      </w:tr>
      <w:tr w:rsidR="00E36548" w:rsidRPr="00E14FF7" w14:paraId="416C91BD" w14:textId="77777777" w:rsidTr="00F82A8D">
        <w:trPr>
          <w:trHeight w:val="315"/>
        </w:trPr>
        <w:tc>
          <w:tcPr>
            <w:tcW w:w="431" w:type="pct"/>
            <w:shd w:val="clear" w:color="auto" w:fill="auto"/>
            <w:vAlign w:val="center"/>
          </w:tcPr>
          <w:p w14:paraId="179D4349"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072B0D0F" w14:textId="33C81450" w:rsidR="00E36548" w:rsidRPr="00252398" w:rsidRDefault="00794A53" w:rsidP="00C4217E">
            <w:pPr>
              <w:spacing w:before="60" w:after="60"/>
              <w:rPr>
                <w:lang w:val="el-GR" w:eastAsia="el-GR"/>
              </w:rPr>
            </w:pPr>
            <w:r>
              <w:rPr>
                <w:lang w:val="el-GR" w:eastAsia="el-GR"/>
              </w:rPr>
              <w:fldChar w:fldCharType="begin"/>
            </w:r>
            <w:r>
              <w:rPr>
                <w:lang w:val="el-GR" w:eastAsia="el-GR"/>
              </w:rPr>
              <w:instrText xml:space="preserve"> REF _Ref158290836 \h </w:instrText>
            </w:r>
            <w:r>
              <w:rPr>
                <w:lang w:val="el-GR" w:eastAsia="el-GR"/>
              </w:rPr>
            </w:r>
            <w:r>
              <w:rPr>
                <w:lang w:val="el-GR" w:eastAsia="el-GR"/>
              </w:rPr>
              <w:fldChar w:fldCharType="separate"/>
            </w:r>
            <w:r>
              <w:rPr>
                <w:rFonts w:eastAsia="SimSun"/>
                <w:lang w:val="el-GR"/>
              </w:rPr>
              <w:t>Περιβάλλον της Σύμβασης</w:t>
            </w:r>
            <w:r>
              <w:rPr>
                <w:lang w:val="el-GR" w:eastAsia="el-GR"/>
              </w:rPr>
              <w:fldChar w:fldCharType="end"/>
            </w:r>
          </w:p>
        </w:tc>
        <w:tc>
          <w:tcPr>
            <w:tcW w:w="1056" w:type="pct"/>
            <w:shd w:val="clear" w:color="auto" w:fill="auto"/>
          </w:tcPr>
          <w:p w14:paraId="19A09B25" w14:textId="119C324E" w:rsidR="00E36548" w:rsidRPr="00C00860" w:rsidRDefault="00D60FDD" w:rsidP="00C4217E">
            <w:pPr>
              <w:spacing w:before="60" w:after="60"/>
              <w:rPr>
                <w:lang w:val="el-GR" w:eastAsia="el-GR"/>
              </w:rPr>
            </w:pPr>
            <w:r>
              <w:rPr>
                <w:lang w:val="el-GR" w:eastAsia="el-GR"/>
              </w:rPr>
              <w:fldChar w:fldCharType="begin"/>
            </w:r>
            <w:r>
              <w:rPr>
                <w:lang w:val="el-GR" w:eastAsia="el-GR"/>
              </w:rPr>
              <w:instrText xml:space="preserve"> REF _Ref158291561 \r \h </w:instrText>
            </w:r>
            <w:r>
              <w:rPr>
                <w:lang w:val="el-GR" w:eastAsia="el-GR"/>
              </w:rPr>
            </w:r>
            <w:r>
              <w:rPr>
                <w:lang w:val="el-GR" w:eastAsia="el-GR"/>
              </w:rPr>
              <w:fldChar w:fldCharType="separate"/>
            </w:r>
            <w:r>
              <w:rPr>
                <w:cs/>
                <w:lang w:val="el-GR" w:eastAsia="el-GR"/>
              </w:rPr>
              <w:t>‎</w:t>
            </w:r>
            <w:r>
              <w:rPr>
                <w:lang w:val="el-GR" w:eastAsia="el-GR"/>
              </w:rPr>
              <w:t>1.1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Pr>
                <w:cs/>
                <w:lang w:val="el-GR" w:eastAsia="el-GR"/>
              </w:rPr>
              <w:t>‎</w:t>
            </w:r>
            <w:r>
              <w:rPr>
                <w:lang w:val="el-GR" w:eastAsia="el-GR"/>
              </w:rPr>
              <w:t>1.2.1</w:t>
            </w:r>
            <w:r>
              <w:rPr>
                <w:lang w:val="el-GR" w:eastAsia="el-GR"/>
              </w:rPr>
              <w:fldChar w:fldCharType="end"/>
            </w:r>
          </w:p>
        </w:tc>
      </w:tr>
      <w:tr w:rsidR="00E36548" w:rsidRPr="00E36548" w14:paraId="43F8A05F" w14:textId="77777777" w:rsidTr="00F82A8D">
        <w:trPr>
          <w:trHeight w:val="315"/>
        </w:trPr>
        <w:tc>
          <w:tcPr>
            <w:tcW w:w="431" w:type="pct"/>
            <w:shd w:val="clear" w:color="auto" w:fill="FBE4D5" w:themeFill="accent2" w:themeFillTint="33"/>
            <w:vAlign w:val="center"/>
          </w:tcPr>
          <w:p w14:paraId="7D1FDB72"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A3291CF"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1109389" w14:textId="77777777" w:rsidR="00E36548" w:rsidRPr="00C00860" w:rsidRDefault="00E36548" w:rsidP="00C4217E">
            <w:pPr>
              <w:spacing w:before="60" w:after="60"/>
              <w:rPr>
                <w:b/>
                <w:lang w:val="el-GR" w:eastAsia="el-GR"/>
              </w:rPr>
            </w:pPr>
          </w:p>
        </w:tc>
      </w:tr>
      <w:tr w:rsidR="00E36548" w:rsidRPr="00E36548" w14:paraId="514314E8" w14:textId="77777777" w:rsidTr="00F82A8D">
        <w:trPr>
          <w:trHeight w:val="315"/>
        </w:trPr>
        <w:tc>
          <w:tcPr>
            <w:tcW w:w="431" w:type="pct"/>
            <w:shd w:val="clear" w:color="auto" w:fill="auto"/>
            <w:vAlign w:val="center"/>
          </w:tcPr>
          <w:p w14:paraId="342D3FCB"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6F51C12"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4442C9C3" w14:textId="2ADE0B97" w:rsidR="00E36548" w:rsidRPr="00252398" w:rsidRDefault="00D60FDD" w:rsidP="00C4217E">
            <w:pPr>
              <w:spacing w:before="60" w:after="60"/>
              <w:rPr>
                <w:lang w:val="el-GR" w:eastAsia="el-GR"/>
              </w:rPr>
            </w:pPr>
            <w:r>
              <w:rPr>
                <w:lang w:val="el-GR" w:eastAsia="el-GR"/>
              </w:rPr>
              <w:fldChar w:fldCharType="begin"/>
            </w:r>
            <w:r>
              <w:rPr>
                <w:lang w:val="el-GR" w:eastAsia="el-GR"/>
              </w:rPr>
              <w:instrText xml:space="preserve"> REF _Ref158291646 \r \h </w:instrText>
            </w:r>
            <w:r>
              <w:rPr>
                <w:lang w:val="el-GR" w:eastAsia="el-GR"/>
              </w:rPr>
            </w:r>
            <w:r>
              <w:rPr>
                <w:lang w:val="el-GR" w:eastAsia="el-GR"/>
              </w:rPr>
              <w:fldChar w:fldCharType="separate"/>
            </w:r>
            <w:r>
              <w:rPr>
                <w:cs/>
                <w:lang w:val="el-GR" w:eastAsia="el-GR"/>
              </w:rPr>
              <w:t>‎</w:t>
            </w:r>
            <w:r>
              <w:rPr>
                <w:lang w:val="el-GR" w:eastAsia="el-GR"/>
              </w:rPr>
              <w:t>1.2.2</w:t>
            </w:r>
            <w:r>
              <w:rPr>
                <w:lang w:val="el-GR" w:eastAsia="el-GR"/>
              </w:rPr>
              <w:fldChar w:fldCharType="end"/>
            </w:r>
          </w:p>
        </w:tc>
      </w:tr>
      <w:tr w:rsidR="00E36548" w:rsidRPr="00843444" w14:paraId="1E22851A" w14:textId="77777777" w:rsidTr="00F82A8D">
        <w:trPr>
          <w:trHeight w:val="315"/>
        </w:trPr>
        <w:tc>
          <w:tcPr>
            <w:tcW w:w="431" w:type="pct"/>
            <w:shd w:val="clear" w:color="auto" w:fill="FBE4D5" w:themeFill="accent2" w:themeFillTint="33"/>
            <w:vAlign w:val="center"/>
          </w:tcPr>
          <w:p w14:paraId="1585E4A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CA24C89"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095F0A80" w14:textId="77777777" w:rsidR="00E36548" w:rsidRPr="00843444" w:rsidRDefault="00E36548" w:rsidP="00C4217E">
            <w:pPr>
              <w:spacing w:before="60" w:after="60"/>
              <w:rPr>
                <w:lang w:val="el-GR" w:eastAsia="el-GR"/>
              </w:rPr>
            </w:pPr>
          </w:p>
        </w:tc>
      </w:tr>
      <w:tr w:rsidR="00E36548" w:rsidRPr="00794A53" w14:paraId="6D484255" w14:textId="77777777" w:rsidTr="00F82A8D">
        <w:trPr>
          <w:trHeight w:val="315"/>
        </w:trPr>
        <w:tc>
          <w:tcPr>
            <w:tcW w:w="431" w:type="pct"/>
            <w:shd w:val="clear" w:color="auto" w:fill="auto"/>
            <w:vAlign w:val="center"/>
            <w:hideMark/>
          </w:tcPr>
          <w:p w14:paraId="2D58FD8E"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A03F286"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147BD287" w14:textId="6CFD51FD" w:rsidR="00E36548" w:rsidRPr="00843444" w:rsidRDefault="00E4640A" w:rsidP="00C4217E">
            <w:pPr>
              <w:spacing w:before="60" w:after="60"/>
              <w:rPr>
                <w:lang w:val="el-GR" w:eastAsia="el-GR"/>
              </w:rPr>
            </w:pPr>
            <w:r>
              <w:rPr>
                <w:lang w:val="el-GR" w:eastAsia="el-GR"/>
              </w:rPr>
              <w:fldChar w:fldCharType="begin"/>
            </w:r>
            <w:r>
              <w:rPr>
                <w:lang w:val="el-GR" w:eastAsia="el-GR"/>
              </w:rPr>
              <w:instrText xml:space="preserve"> REF _Ref158293245 \r \h </w:instrText>
            </w:r>
            <w:r>
              <w:rPr>
                <w:lang w:val="el-GR" w:eastAsia="el-GR"/>
              </w:rPr>
            </w:r>
            <w:r>
              <w:rPr>
                <w:lang w:val="el-GR" w:eastAsia="el-GR"/>
              </w:rPr>
              <w:fldChar w:fldCharType="separate"/>
            </w:r>
            <w:r>
              <w:rPr>
                <w:cs/>
                <w:lang w:val="el-GR" w:eastAsia="el-GR"/>
              </w:rPr>
              <w:t>‎</w:t>
            </w:r>
            <w:r>
              <w:rPr>
                <w:lang w:val="el-GR" w:eastAsia="el-GR"/>
              </w:rPr>
              <w:t>1.2.2</w:t>
            </w:r>
            <w:r>
              <w:rPr>
                <w:lang w:val="el-GR" w:eastAsia="el-GR"/>
              </w:rPr>
              <w:fldChar w:fldCharType="end"/>
            </w:r>
            <w:r>
              <w:rPr>
                <w:lang w:val="el-GR" w:eastAsia="el-GR"/>
              </w:rPr>
              <w:t xml:space="preserve"> &amp;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122695066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eastAsia="el-GR"/>
              </w:rPr>
              <w:t>2.1</w:t>
            </w:r>
            <w:r w:rsidR="006E78FF">
              <w:fldChar w:fldCharType="end"/>
            </w:r>
            <w:r w:rsidR="00843444" w:rsidRPr="00843444">
              <w:rPr>
                <w:lang w:val="el-GR" w:eastAsia="el-GR"/>
              </w:rPr>
              <w:t xml:space="preserve">  </w:t>
            </w:r>
          </w:p>
        </w:tc>
      </w:tr>
      <w:tr w:rsidR="00843444" w:rsidRPr="00843444" w14:paraId="04BC9583" w14:textId="77777777" w:rsidTr="00F82A8D">
        <w:trPr>
          <w:trHeight w:val="315"/>
        </w:trPr>
        <w:tc>
          <w:tcPr>
            <w:tcW w:w="431" w:type="pct"/>
            <w:shd w:val="clear" w:color="auto" w:fill="auto"/>
            <w:vAlign w:val="center"/>
          </w:tcPr>
          <w:p w14:paraId="0825A70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27864E0E"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666D28A1" w14:textId="77777777" w:rsidR="00843444" w:rsidRPr="00D60FDD" w:rsidRDefault="006E78FF" w:rsidP="00C4217E">
            <w:pPr>
              <w:spacing w:before="60" w:after="60"/>
              <w:rPr>
                <w:lang w:val="el-GR" w:eastAsia="el-GR"/>
              </w:rPr>
            </w:pPr>
            <w:r w:rsidRPr="00D60FDD">
              <w:fldChar w:fldCharType="begin"/>
            </w:r>
            <w:r w:rsidRPr="00D60FDD">
              <w:instrText xml:space="preserve"> REF _Ref122695074 \r \h  \* MERGEFORMAT </w:instrText>
            </w:r>
            <w:r w:rsidRPr="00D60FDD">
              <w:fldChar w:fldCharType="separate"/>
            </w:r>
            <w:r w:rsidR="00392376" w:rsidRPr="00D60FDD">
              <w:rPr>
                <w:lang w:val="el-GR" w:eastAsia="el-GR"/>
              </w:rPr>
              <w:t>2.2</w:t>
            </w:r>
            <w:r w:rsidRPr="00D60FDD">
              <w:fldChar w:fldCharType="end"/>
            </w:r>
          </w:p>
        </w:tc>
      </w:tr>
      <w:tr w:rsidR="00E36548" w:rsidRPr="00E36548" w14:paraId="4C01DFBD" w14:textId="77777777" w:rsidTr="00F82A8D">
        <w:trPr>
          <w:trHeight w:val="525"/>
        </w:trPr>
        <w:tc>
          <w:tcPr>
            <w:tcW w:w="431" w:type="pct"/>
            <w:shd w:val="clear" w:color="auto" w:fill="auto"/>
            <w:vAlign w:val="center"/>
            <w:hideMark/>
          </w:tcPr>
          <w:p w14:paraId="51C08114"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6124C8D6"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5B399B26" w14:textId="77777777" w:rsidR="00E36548" w:rsidRPr="00D60FDD" w:rsidRDefault="006E78FF" w:rsidP="00C4217E">
            <w:pPr>
              <w:spacing w:before="60" w:after="60"/>
              <w:rPr>
                <w:lang w:val="el-GR" w:eastAsia="el-GR"/>
              </w:rPr>
            </w:pPr>
            <w:r w:rsidRPr="00D60FDD">
              <w:fldChar w:fldCharType="begin"/>
            </w:r>
            <w:r w:rsidRPr="00D60FDD">
              <w:instrText xml:space="preserve"> REF _Ref122695077 \r \h  \* MERGEFORMAT </w:instrText>
            </w:r>
            <w:r w:rsidRPr="00D60FDD">
              <w:fldChar w:fldCharType="separate"/>
            </w:r>
            <w:r w:rsidR="00392376" w:rsidRPr="00D60FDD">
              <w:rPr>
                <w:lang w:val="el-GR" w:eastAsia="el-GR"/>
              </w:rPr>
              <w:t>2.3</w:t>
            </w:r>
            <w:r w:rsidRPr="00D60FDD">
              <w:fldChar w:fldCharType="end"/>
            </w:r>
          </w:p>
        </w:tc>
      </w:tr>
      <w:tr w:rsidR="00E36548" w:rsidRPr="00E36548" w14:paraId="4EAC475E"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EF134D1"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68429FE"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74BB6B0" w14:textId="77777777" w:rsidR="00E36548" w:rsidRPr="00C00860" w:rsidRDefault="001816C9"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392376" w:rsidRPr="00603221">
              <w:rPr>
                <w:lang w:val="el-GR"/>
              </w:rPr>
              <w:t>ΠΑΡΑΡΤΗΜΑ ΙΙ – Πίνακες Συμμόρφωσης</w:t>
            </w:r>
            <w:r>
              <w:rPr>
                <w:b/>
                <w:lang w:val="el-GR" w:eastAsia="el-GR"/>
              </w:rPr>
              <w:fldChar w:fldCharType="end"/>
            </w:r>
          </w:p>
        </w:tc>
      </w:tr>
      <w:tr w:rsidR="00E36548" w:rsidRPr="0036674C" w14:paraId="04261FBB"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23ABB4A"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2FCD10"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5EDACE14"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B20CB5B" w14:textId="77777777" w:rsidR="00E36548" w:rsidRPr="00252398" w:rsidRDefault="001816C9"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392376" w:rsidRPr="00603221">
              <w:rPr>
                <w:lang w:val="el-GR"/>
              </w:rPr>
              <w:t xml:space="preserve">ΠΑΡΑΡΤΗΜΑ </w:t>
            </w:r>
            <w:r w:rsidR="00392376" w:rsidRPr="00603221">
              <w:t>VI</w:t>
            </w:r>
            <w:r w:rsidR="00392376" w:rsidRPr="00603221">
              <w:rPr>
                <w:lang w:val="el-GR"/>
              </w:rPr>
              <w:t xml:space="preserve"> – Υπόδειγμα Οικονομικής Προσφοράς</w:t>
            </w:r>
            <w:r>
              <w:rPr>
                <w:b/>
                <w:lang w:val="el-GR" w:eastAsia="el-GR"/>
              </w:rPr>
              <w:fldChar w:fldCharType="end"/>
            </w:r>
          </w:p>
        </w:tc>
      </w:tr>
    </w:tbl>
    <w:p w14:paraId="459BE8DA" w14:textId="77777777" w:rsidR="00E36548" w:rsidRDefault="00E36548" w:rsidP="00C93CF5">
      <w:pPr>
        <w:autoSpaceDE w:val="0"/>
        <w:autoSpaceDN w:val="0"/>
        <w:adjustRightInd w:val="0"/>
        <w:spacing w:after="0" w:line="276" w:lineRule="auto"/>
        <w:rPr>
          <w:bCs/>
          <w:i/>
          <w:iCs/>
          <w:color w:val="5B9BD5"/>
          <w:lang w:val="el-GR"/>
        </w:rPr>
      </w:pPr>
    </w:p>
    <w:p w14:paraId="0940DB93" w14:textId="77777777" w:rsidR="00E36548" w:rsidRPr="00603221" w:rsidRDefault="00E36548" w:rsidP="00C93CF5">
      <w:pPr>
        <w:autoSpaceDE w:val="0"/>
        <w:autoSpaceDN w:val="0"/>
        <w:adjustRightInd w:val="0"/>
        <w:spacing w:after="0" w:line="276" w:lineRule="auto"/>
        <w:rPr>
          <w:lang w:val="el-GR"/>
        </w:rPr>
      </w:pPr>
    </w:p>
    <w:p w14:paraId="18344ADB" w14:textId="77777777" w:rsidR="00C93CF5" w:rsidRPr="00603221" w:rsidRDefault="00C93CF5" w:rsidP="00C93CF5">
      <w:pPr>
        <w:rPr>
          <w:lang w:val="el-GR"/>
        </w:rPr>
      </w:pPr>
    </w:p>
    <w:p w14:paraId="29286CBB"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0EE00C1E" w14:textId="77777777" w:rsidR="008338F0" w:rsidRPr="00603221" w:rsidRDefault="008338F0">
      <w:pPr>
        <w:rPr>
          <w:lang w:val="el-GR"/>
        </w:rPr>
      </w:pPr>
    </w:p>
    <w:p w14:paraId="443D87A1" w14:textId="77777777" w:rsidR="008338F0" w:rsidRPr="00603221" w:rsidRDefault="003355E7" w:rsidP="00F82A8D">
      <w:pPr>
        <w:pStyle w:val="2"/>
        <w:numPr>
          <w:ilvl w:val="0"/>
          <w:numId w:val="0"/>
        </w:numPr>
        <w:ind w:left="576" w:hanging="576"/>
        <w:rPr>
          <w:rFonts w:cs="Tahoma"/>
          <w:lang w:val="el-GR"/>
        </w:rPr>
      </w:pPr>
      <w:bookmarkStart w:id="501" w:name="_Ref510087099"/>
      <w:bookmarkStart w:id="502" w:name="_Ref40980023"/>
      <w:bookmarkStart w:id="503" w:name="_Ref40980058"/>
      <w:bookmarkStart w:id="504" w:name="_Ref40980548"/>
      <w:bookmarkStart w:id="505" w:name="_Ref55324421"/>
      <w:bookmarkStart w:id="506" w:name="_Toc97194378"/>
      <w:bookmarkStart w:id="507" w:name="_Toc97194482"/>
      <w:bookmarkStart w:id="508" w:name="_Toc15836825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1"/>
      <w:bookmarkEnd w:id="502"/>
      <w:bookmarkEnd w:id="503"/>
      <w:bookmarkEnd w:id="504"/>
      <w:bookmarkEnd w:id="505"/>
      <w:bookmarkEnd w:id="506"/>
      <w:bookmarkEnd w:id="507"/>
      <w:bookmarkEnd w:id="508"/>
      <w:r w:rsidR="00E1337D" w:rsidRPr="00603221">
        <w:rPr>
          <w:rFonts w:cs="Tahoma"/>
          <w:lang w:val="el-GR"/>
        </w:rPr>
        <w:t xml:space="preserve"> </w:t>
      </w:r>
    </w:p>
    <w:p w14:paraId="07891631" w14:textId="77777777" w:rsidR="008338F0" w:rsidRPr="00603221" w:rsidRDefault="008338F0">
      <w:pPr>
        <w:pStyle w:val="normalwithoutspacing"/>
        <w:rPr>
          <w:i/>
          <w:color w:val="5B9BD5"/>
        </w:rPr>
      </w:pPr>
    </w:p>
    <w:p w14:paraId="3124FC17" w14:textId="77777777" w:rsidR="00623457" w:rsidRPr="00C4217E" w:rsidRDefault="00623457">
      <w:pPr>
        <w:pStyle w:val="3"/>
        <w:numPr>
          <w:ilvl w:val="2"/>
          <w:numId w:val="16"/>
        </w:numPr>
        <w:ind w:left="1134" w:hanging="414"/>
        <w:rPr>
          <w:rFonts w:cs="Tahoma"/>
          <w:lang w:val="el-GR"/>
        </w:rPr>
      </w:pPr>
      <w:bookmarkStart w:id="509" w:name="_Toc46178225"/>
      <w:bookmarkStart w:id="510" w:name="_Toc46178713"/>
      <w:bookmarkStart w:id="511" w:name="_Toc46179200"/>
      <w:bookmarkStart w:id="512" w:name="_Toc63254467"/>
      <w:bookmarkStart w:id="513" w:name="_Ref104352824"/>
      <w:bookmarkStart w:id="514" w:name="_Ref104352827"/>
      <w:bookmarkStart w:id="515" w:name="_Ref104352962"/>
      <w:bookmarkStart w:id="516" w:name="_Toc240445882"/>
      <w:bookmarkStart w:id="517" w:name="_Toc366852703"/>
      <w:bookmarkStart w:id="518" w:name="_Toc10632754"/>
      <w:bookmarkStart w:id="519" w:name="_Toc42167521"/>
      <w:bookmarkStart w:id="520" w:name="_Ref52978018"/>
      <w:bookmarkStart w:id="521" w:name="_Toc53671374"/>
      <w:bookmarkStart w:id="522" w:name="_Toc97194384"/>
      <w:bookmarkStart w:id="523" w:name="_Toc97194488"/>
      <w:bookmarkStart w:id="524" w:name="_Toc158368255"/>
      <w:bookmarkEnd w:id="509"/>
      <w:bookmarkEnd w:id="510"/>
      <w:bookmarkEnd w:id="511"/>
      <w:r w:rsidRPr="00C4217E">
        <w:rPr>
          <w:rFonts w:cs="Tahoma"/>
          <w:lang w:val="el-GR"/>
        </w:rPr>
        <w:t>Συγκεντρωτικός Πίνακας Οικονομικής Προσφοράς</w:t>
      </w:r>
      <w:bookmarkEnd w:id="512"/>
      <w:r w:rsidRPr="00C4217E">
        <w:rPr>
          <w:rFonts w:cs="Tahoma"/>
          <w:lang w:val="el-GR"/>
        </w:rPr>
        <w:t xml:space="preserve"> Έργου</w:t>
      </w:r>
      <w:bookmarkEnd w:id="513"/>
      <w:bookmarkEnd w:id="514"/>
      <w:bookmarkEnd w:id="515"/>
      <w:bookmarkEnd w:id="516"/>
      <w:bookmarkEnd w:id="517"/>
      <w:bookmarkEnd w:id="518"/>
      <w:bookmarkEnd w:id="519"/>
      <w:bookmarkEnd w:id="520"/>
      <w:bookmarkEnd w:id="521"/>
      <w:bookmarkEnd w:id="522"/>
      <w:bookmarkEnd w:id="523"/>
      <w:bookmarkEnd w:id="5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66EE146F" w14:textId="77777777" w:rsidTr="00842CDC">
        <w:trPr>
          <w:cantSplit/>
          <w:trHeight w:val="1049"/>
        </w:trPr>
        <w:tc>
          <w:tcPr>
            <w:tcW w:w="260" w:type="pct"/>
            <w:shd w:val="pct15" w:color="auto" w:fill="FFFFFF"/>
            <w:vAlign w:val="center"/>
          </w:tcPr>
          <w:p w14:paraId="72E7D139"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425273DD"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7033BE5F" w14:textId="77777777" w:rsidR="00842CDC" w:rsidRDefault="00842CDC" w:rsidP="00C4217E">
            <w:pPr>
              <w:keepNext/>
              <w:keepLines/>
              <w:spacing w:before="60" w:after="60"/>
              <w:jc w:val="center"/>
              <w:rPr>
                <w:sz w:val="18"/>
                <w:szCs w:val="18"/>
                <w:lang w:val="el-GR"/>
              </w:rPr>
            </w:pPr>
          </w:p>
          <w:p w14:paraId="0C1B4198"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CB01A18" w14:textId="77777777" w:rsidR="00842CDC" w:rsidRDefault="00842CDC" w:rsidP="00C4217E">
            <w:pPr>
              <w:keepNext/>
              <w:keepLines/>
              <w:spacing w:before="60" w:after="60"/>
              <w:jc w:val="center"/>
              <w:rPr>
                <w:sz w:val="18"/>
                <w:szCs w:val="18"/>
                <w:lang w:val="el-GR"/>
              </w:rPr>
            </w:pPr>
          </w:p>
          <w:p w14:paraId="5AE5D532"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3E30CE22"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160C890"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28FB30D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478CF9E0"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065ADD72"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896B2E" w14:paraId="1976EA18" w14:textId="77777777" w:rsidTr="00842CDC">
        <w:trPr>
          <w:trHeight w:val="284"/>
        </w:trPr>
        <w:tc>
          <w:tcPr>
            <w:tcW w:w="260" w:type="pct"/>
            <w:vAlign w:val="center"/>
          </w:tcPr>
          <w:p w14:paraId="5692E51A"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5C6BFD2C" w14:textId="77777777" w:rsidR="00842CDC" w:rsidRPr="00840707" w:rsidRDefault="0084574E" w:rsidP="0084574E">
            <w:pPr>
              <w:keepNext/>
              <w:keepLines/>
              <w:spacing w:before="60" w:after="60"/>
              <w:rPr>
                <w:sz w:val="18"/>
                <w:szCs w:val="18"/>
                <w:lang w:val="el-GR"/>
              </w:rPr>
            </w:pPr>
            <w:r w:rsidRPr="0084574E">
              <w:rPr>
                <w:sz w:val="18"/>
                <w:szCs w:val="18"/>
                <w:lang w:val="el-GR"/>
              </w:rPr>
              <w:t>Υπεύθυνος Έργου</w:t>
            </w:r>
          </w:p>
        </w:tc>
        <w:tc>
          <w:tcPr>
            <w:tcW w:w="624" w:type="pct"/>
          </w:tcPr>
          <w:p w14:paraId="35DC5BF3" w14:textId="77777777" w:rsidR="00842CDC" w:rsidRPr="00840707" w:rsidRDefault="00842CDC" w:rsidP="00842CDC">
            <w:pPr>
              <w:keepNext/>
              <w:keepLines/>
              <w:spacing w:before="60" w:after="60"/>
              <w:rPr>
                <w:sz w:val="18"/>
                <w:szCs w:val="18"/>
                <w:lang w:val="el-GR"/>
              </w:rPr>
            </w:pPr>
          </w:p>
        </w:tc>
        <w:tc>
          <w:tcPr>
            <w:tcW w:w="624" w:type="pct"/>
          </w:tcPr>
          <w:p w14:paraId="61C04062" w14:textId="77777777" w:rsidR="00842CDC" w:rsidRPr="00840707" w:rsidRDefault="00842CDC" w:rsidP="00842CDC">
            <w:pPr>
              <w:keepNext/>
              <w:keepLines/>
              <w:spacing w:before="60" w:after="60"/>
              <w:rPr>
                <w:sz w:val="18"/>
                <w:szCs w:val="18"/>
                <w:lang w:val="el-GR"/>
              </w:rPr>
            </w:pPr>
          </w:p>
        </w:tc>
        <w:tc>
          <w:tcPr>
            <w:tcW w:w="624" w:type="pct"/>
            <w:vAlign w:val="center"/>
          </w:tcPr>
          <w:p w14:paraId="2772D7E7" w14:textId="77777777" w:rsidR="00842CDC" w:rsidRPr="00840707" w:rsidRDefault="00842CDC" w:rsidP="00842CDC">
            <w:pPr>
              <w:keepNext/>
              <w:keepLines/>
              <w:spacing w:before="60" w:after="60"/>
              <w:rPr>
                <w:sz w:val="18"/>
                <w:szCs w:val="18"/>
                <w:lang w:val="el-GR"/>
              </w:rPr>
            </w:pPr>
          </w:p>
        </w:tc>
        <w:tc>
          <w:tcPr>
            <w:tcW w:w="626" w:type="pct"/>
            <w:vAlign w:val="center"/>
          </w:tcPr>
          <w:p w14:paraId="7BD18CC2" w14:textId="77777777" w:rsidR="00842CDC" w:rsidRPr="00840707" w:rsidRDefault="00842CDC" w:rsidP="00842CDC">
            <w:pPr>
              <w:keepNext/>
              <w:keepLines/>
              <w:spacing w:before="60" w:after="60"/>
              <w:rPr>
                <w:sz w:val="18"/>
                <w:szCs w:val="18"/>
                <w:lang w:val="el-GR"/>
              </w:rPr>
            </w:pPr>
          </w:p>
        </w:tc>
        <w:tc>
          <w:tcPr>
            <w:tcW w:w="624" w:type="pct"/>
            <w:vAlign w:val="center"/>
          </w:tcPr>
          <w:p w14:paraId="3111F87F" w14:textId="77777777" w:rsidR="00842CDC" w:rsidRPr="00840707" w:rsidRDefault="00842CDC" w:rsidP="00842CDC">
            <w:pPr>
              <w:keepNext/>
              <w:keepLines/>
              <w:spacing w:before="60" w:after="60"/>
              <w:rPr>
                <w:sz w:val="18"/>
                <w:szCs w:val="18"/>
                <w:lang w:val="el-GR"/>
              </w:rPr>
            </w:pPr>
          </w:p>
        </w:tc>
      </w:tr>
      <w:tr w:rsidR="00907FAD" w:rsidRPr="00896B2E" w14:paraId="36ED4DAF" w14:textId="77777777" w:rsidTr="00842CDC">
        <w:trPr>
          <w:trHeight w:val="284"/>
        </w:trPr>
        <w:tc>
          <w:tcPr>
            <w:tcW w:w="260" w:type="pct"/>
            <w:vAlign w:val="center"/>
          </w:tcPr>
          <w:p w14:paraId="01FF58EA"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3C02B358" w14:textId="77777777" w:rsidR="00907FAD" w:rsidRPr="003E609D" w:rsidRDefault="0084574E" w:rsidP="0084574E">
            <w:pPr>
              <w:keepNext/>
              <w:keepLines/>
              <w:spacing w:before="60" w:after="60"/>
              <w:rPr>
                <w:sz w:val="18"/>
                <w:szCs w:val="18"/>
                <w:lang w:val="el-GR"/>
              </w:rPr>
            </w:pPr>
            <w:r w:rsidRPr="0084574E">
              <w:rPr>
                <w:sz w:val="18"/>
                <w:szCs w:val="18"/>
                <w:lang w:val="el-GR"/>
              </w:rPr>
              <w:t>Επιχειρησιακοί Σύμβουλοι</w:t>
            </w:r>
          </w:p>
        </w:tc>
        <w:tc>
          <w:tcPr>
            <w:tcW w:w="624" w:type="pct"/>
          </w:tcPr>
          <w:p w14:paraId="4EA70280" w14:textId="77777777" w:rsidR="00907FAD" w:rsidRPr="00840707" w:rsidRDefault="00907FAD" w:rsidP="00842CDC">
            <w:pPr>
              <w:keepNext/>
              <w:keepLines/>
              <w:spacing w:before="60" w:after="60"/>
              <w:rPr>
                <w:sz w:val="18"/>
                <w:szCs w:val="18"/>
                <w:lang w:val="el-GR"/>
              </w:rPr>
            </w:pPr>
          </w:p>
        </w:tc>
        <w:tc>
          <w:tcPr>
            <w:tcW w:w="624" w:type="pct"/>
          </w:tcPr>
          <w:p w14:paraId="7817B692" w14:textId="77777777" w:rsidR="00907FAD" w:rsidRPr="00840707" w:rsidRDefault="00907FAD" w:rsidP="00842CDC">
            <w:pPr>
              <w:keepNext/>
              <w:keepLines/>
              <w:spacing w:before="60" w:after="60"/>
              <w:rPr>
                <w:sz w:val="18"/>
                <w:szCs w:val="18"/>
                <w:lang w:val="el-GR"/>
              </w:rPr>
            </w:pPr>
          </w:p>
        </w:tc>
        <w:tc>
          <w:tcPr>
            <w:tcW w:w="624" w:type="pct"/>
            <w:vAlign w:val="center"/>
          </w:tcPr>
          <w:p w14:paraId="40C40995" w14:textId="77777777" w:rsidR="00907FAD" w:rsidRPr="00840707" w:rsidRDefault="00907FAD" w:rsidP="00842CDC">
            <w:pPr>
              <w:keepNext/>
              <w:keepLines/>
              <w:spacing w:before="60" w:after="60"/>
              <w:rPr>
                <w:sz w:val="18"/>
                <w:szCs w:val="18"/>
                <w:lang w:val="el-GR"/>
              </w:rPr>
            </w:pPr>
          </w:p>
        </w:tc>
        <w:tc>
          <w:tcPr>
            <w:tcW w:w="626" w:type="pct"/>
            <w:vAlign w:val="center"/>
          </w:tcPr>
          <w:p w14:paraId="3BB06D6C" w14:textId="77777777" w:rsidR="00907FAD" w:rsidRPr="00840707" w:rsidRDefault="00907FAD" w:rsidP="00842CDC">
            <w:pPr>
              <w:keepNext/>
              <w:keepLines/>
              <w:spacing w:before="60" w:after="60"/>
              <w:rPr>
                <w:sz w:val="18"/>
                <w:szCs w:val="18"/>
                <w:lang w:val="el-GR"/>
              </w:rPr>
            </w:pPr>
          </w:p>
        </w:tc>
        <w:tc>
          <w:tcPr>
            <w:tcW w:w="624" w:type="pct"/>
            <w:vAlign w:val="center"/>
          </w:tcPr>
          <w:p w14:paraId="7A62AF55" w14:textId="77777777" w:rsidR="00907FAD" w:rsidRPr="00840707" w:rsidRDefault="00907FAD" w:rsidP="00842CDC">
            <w:pPr>
              <w:keepNext/>
              <w:keepLines/>
              <w:spacing w:before="60" w:after="60"/>
              <w:rPr>
                <w:sz w:val="18"/>
                <w:szCs w:val="18"/>
                <w:lang w:val="el-GR"/>
              </w:rPr>
            </w:pPr>
          </w:p>
        </w:tc>
      </w:tr>
      <w:tr w:rsidR="00842CDC" w:rsidRPr="00C4217E" w14:paraId="569BCD06" w14:textId="77777777" w:rsidTr="00842CDC">
        <w:trPr>
          <w:trHeight w:val="284"/>
        </w:trPr>
        <w:tc>
          <w:tcPr>
            <w:tcW w:w="260" w:type="pct"/>
            <w:shd w:val="clear" w:color="auto" w:fill="A0A0A0"/>
            <w:vAlign w:val="center"/>
          </w:tcPr>
          <w:p w14:paraId="48CA0B84"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0A2891BC"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16B9769"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279C873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3AFCFECF"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16C82843"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7BD5CBF" w14:textId="77777777" w:rsidR="00842CDC" w:rsidRPr="00840707" w:rsidRDefault="00842CDC" w:rsidP="00C4217E">
            <w:pPr>
              <w:keepNext/>
              <w:keepLines/>
              <w:spacing w:before="60" w:after="60"/>
              <w:rPr>
                <w:sz w:val="18"/>
                <w:szCs w:val="18"/>
                <w:lang w:val="el-GR"/>
              </w:rPr>
            </w:pPr>
          </w:p>
        </w:tc>
      </w:tr>
    </w:tbl>
    <w:p w14:paraId="32153D84" w14:textId="77777777" w:rsidR="00623457" w:rsidRPr="00840707" w:rsidRDefault="00623457" w:rsidP="00623457">
      <w:pPr>
        <w:rPr>
          <w:b/>
        </w:rPr>
      </w:pPr>
      <w:bookmarkStart w:id="525" w:name="_Ref104352863"/>
      <w:bookmarkStart w:id="526" w:name="_Ref104352865"/>
      <w:bookmarkStart w:id="527" w:name="_Ref104352990"/>
      <w:bookmarkStart w:id="528" w:name="_Toc240445883"/>
      <w:bookmarkStart w:id="529" w:name="_Toc366852704"/>
      <w:bookmarkStart w:id="530" w:name="_Toc10632755"/>
      <w:bookmarkStart w:id="531" w:name="_Toc42167522"/>
    </w:p>
    <w:bookmarkEnd w:id="525"/>
    <w:bookmarkEnd w:id="526"/>
    <w:bookmarkEnd w:id="527"/>
    <w:bookmarkEnd w:id="528"/>
    <w:bookmarkEnd w:id="529"/>
    <w:bookmarkEnd w:id="530"/>
    <w:bookmarkEnd w:id="531"/>
    <w:p w14:paraId="73E5BEBA" w14:textId="77777777" w:rsidR="00623457" w:rsidRDefault="00623457" w:rsidP="00623457">
      <w:pPr>
        <w:rPr>
          <w:lang w:val="el-GR"/>
        </w:rPr>
      </w:pPr>
    </w:p>
    <w:p w14:paraId="4FD2D43D" w14:textId="77777777" w:rsidR="0021584B" w:rsidRPr="00603221" w:rsidRDefault="0021584B" w:rsidP="00623457">
      <w:pPr>
        <w:rPr>
          <w:lang w:val="el-GR"/>
        </w:rPr>
        <w:sectPr w:rsidR="0021584B" w:rsidRPr="00603221" w:rsidSect="00DF02B0">
          <w:headerReference w:type="first" r:id="rId34"/>
          <w:pgSz w:w="11906" w:h="16838"/>
          <w:pgMar w:top="1134" w:right="1134" w:bottom="1134" w:left="1134" w:header="720" w:footer="709" w:gutter="0"/>
          <w:cols w:space="720"/>
          <w:titlePg/>
          <w:docGrid w:linePitch="360"/>
        </w:sectPr>
      </w:pPr>
    </w:p>
    <w:p w14:paraId="66250CF0"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2" w:name="_Ref494118533"/>
      <w:bookmarkStart w:id="533" w:name="_Ref40984039"/>
      <w:bookmarkStart w:id="534" w:name="_Toc97194386"/>
      <w:bookmarkStart w:id="535" w:name="_Toc97194490"/>
      <w:bookmarkStart w:id="536" w:name="_Toc158368256"/>
      <w:bookmarkStart w:id="537"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2"/>
      <w:bookmarkEnd w:id="533"/>
      <w:bookmarkEnd w:id="534"/>
      <w:bookmarkEnd w:id="535"/>
      <w:bookmarkEnd w:id="536"/>
      <w:r w:rsidR="00E1337D" w:rsidRPr="00603221">
        <w:rPr>
          <w:rFonts w:cs="Tahoma"/>
          <w:lang w:val="el-GR"/>
        </w:rPr>
        <w:t xml:space="preserve"> </w:t>
      </w:r>
    </w:p>
    <w:p w14:paraId="366E38CB" w14:textId="77777777" w:rsidR="00CD4F51" w:rsidRPr="00842CDC" w:rsidRDefault="00CD4F51" w:rsidP="00CD4F51">
      <w:pPr>
        <w:rPr>
          <w:rFonts w:eastAsia="SimSun"/>
          <w:lang w:val="el-GR" w:eastAsia="el-GR" w:bidi="he-IL"/>
        </w:rPr>
      </w:pPr>
    </w:p>
    <w:p w14:paraId="3D8582E9"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5FC0334" w14:textId="77777777" w:rsidR="00CD4F51" w:rsidRPr="00842CDC" w:rsidRDefault="00CD4F51" w:rsidP="00CD4F51">
      <w:pPr>
        <w:rPr>
          <w:lang w:val="el-GR"/>
        </w:rPr>
      </w:pPr>
    </w:p>
    <w:p w14:paraId="7013C492"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168F758"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2E5D0CB"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587F62D"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BFC15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7"/>
    <w:p w14:paraId="10C0ABE8" w14:textId="77777777" w:rsidR="008338F0" w:rsidRPr="00603221" w:rsidRDefault="008338F0">
      <w:pPr>
        <w:rPr>
          <w:lang w:val="el-GR"/>
        </w:rPr>
      </w:pPr>
    </w:p>
    <w:p w14:paraId="4A8F9376" w14:textId="77777777" w:rsidR="00CD4F51" w:rsidRDefault="00CD4F51">
      <w:pPr>
        <w:suppressAutoHyphens w:val="0"/>
        <w:spacing w:after="0"/>
        <w:jc w:val="left"/>
        <w:rPr>
          <w:b/>
          <w:color w:val="002060"/>
          <w:lang w:val="el-GR"/>
        </w:rPr>
      </w:pPr>
      <w:bookmarkStart w:id="538" w:name="_Ref496623895"/>
      <w:bookmarkStart w:id="539" w:name="_Ref496624676"/>
      <w:bookmarkStart w:id="540" w:name="_Ref496625135"/>
      <w:bookmarkStart w:id="541" w:name="_Toc97194387"/>
      <w:bookmarkStart w:id="542" w:name="_Toc97194491"/>
      <w:r>
        <w:rPr>
          <w:lang w:val="el-GR"/>
        </w:rPr>
        <w:br w:type="page"/>
      </w:r>
    </w:p>
    <w:p w14:paraId="0118E7D8" w14:textId="77777777" w:rsidR="008338F0" w:rsidRPr="003329FF" w:rsidRDefault="003355E7" w:rsidP="003329FF">
      <w:pPr>
        <w:pStyle w:val="2"/>
        <w:numPr>
          <w:ilvl w:val="0"/>
          <w:numId w:val="0"/>
        </w:numPr>
        <w:ind w:left="576" w:hanging="576"/>
        <w:rPr>
          <w:rFonts w:cs="Tahoma"/>
          <w:lang w:val="el-GR"/>
        </w:rPr>
      </w:pPr>
      <w:bookmarkStart w:id="543" w:name="_Ref147319511"/>
      <w:bookmarkStart w:id="544" w:name="_Toc15836825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8"/>
      <w:bookmarkEnd w:id="539"/>
      <w:bookmarkEnd w:id="540"/>
      <w:bookmarkEnd w:id="541"/>
      <w:bookmarkEnd w:id="542"/>
      <w:bookmarkEnd w:id="543"/>
      <w:bookmarkEnd w:id="544"/>
      <w:r w:rsidRPr="003329FF">
        <w:rPr>
          <w:rFonts w:cs="Tahoma"/>
          <w:lang w:val="el-GR"/>
        </w:rPr>
        <w:t xml:space="preserve"> </w:t>
      </w:r>
    </w:p>
    <w:p w14:paraId="3382F202" w14:textId="77777777" w:rsidR="009B6AAD" w:rsidRPr="00603221" w:rsidRDefault="009B6AAD">
      <w:pPr>
        <w:pStyle w:val="3"/>
        <w:numPr>
          <w:ilvl w:val="0"/>
          <w:numId w:val="8"/>
        </w:numPr>
        <w:rPr>
          <w:rFonts w:cs="Tahoma"/>
          <w:szCs w:val="22"/>
          <w:u w:val="single"/>
          <w:lang w:val="el-GR"/>
        </w:rPr>
      </w:pPr>
      <w:bookmarkStart w:id="545" w:name="_Toc43634808"/>
      <w:bookmarkStart w:id="546" w:name="_Toc44821188"/>
      <w:bookmarkStart w:id="547" w:name="_Toc48552980"/>
      <w:bookmarkStart w:id="548" w:name="_Toc49073807"/>
      <w:bookmarkStart w:id="549" w:name="_Toc62559079"/>
      <w:bookmarkStart w:id="550" w:name="_Toc487799701"/>
      <w:bookmarkStart w:id="551" w:name="_Toc97194388"/>
      <w:bookmarkStart w:id="552" w:name="_Toc97194492"/>
      <w:bookmarkStart w:id="553" w:name="_Toc158368258"/>
      <w:r w:rsidRPr="00603221">
        <w:rPr>
          <w:rFonts w:cs="Tahoma"/>
          <w:szCs w:val="22"/>
          <w:u w:val="single"/>
          <w:lang w:val="el-GR"/>
        </w:rPr>
        <w:t>Εγγυητική Επιστολή Συμμετοχής</w:t>
      </w:r>
      <w:bookmarkEnd w:id="545"/>
      <w:bookmarkEnd w:id="546"/>
      <w:bookmarkEnd w:id="547"/>
      <w:bookmarkEnd w:id="548"/>
      <w:bookmarkEnd w:id="549"/>
      <w:bookmarkEnd w:id="550"/>
      <w:bookmarkEnd w:id="551"/>
      <w:bookmarkEnd w:id="552"/>
      <w:bookmarkEnd w:id="553"/>
    </w:p>
    <w:p w14:paraId="418AF478" w14:textId="77777777" w:rsidR="007A7DCA" w:rsidRPr="00603221" w:rsidRDefault="007A7DCA" w:rsidP="009B6AAD">
      <w:pPr>
        <w:rPr>
          <w:lang w:val="el-GR" w:eastAsia="el-GR"/>
        </w:rPr>
      </w:pPr>
    </w:p>
    <w:p w14:paraId="0AD1785A"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102BAE9" w14:textId="77777777" w:rsidR="009B6AAD" w:rsidRPr="00603221" w:rsidRDefault="009B6AAD" w:rsidP="009B6AAD">
      <w:pPr>
        <w:jc w:val="right"/>
        <w:rPr>
          <w:lang w:val="el-GR" w:eastAsia="el-GR"/>
        </w:rPr>
      </w:pPr>
      <w:r w:rsidRPr="00603221">
        <w:rPr>
          <w:lang w:val="el-GR" w:eastAsia="el-GR"/>
        </w:rPr>
        <w:t>Ημερομηνία έκδοσης...........................</w:t>
      </w:r>
    </w:p>
    <w:p w14:paraId="00C9488D"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44F0FCC6"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C1E1092"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586E91C5"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24DB1F97"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557A259"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DFBF68B"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62DED8B"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7AFEA610"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1635B956"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613E618"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646EF5FE"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0FDFF1DC"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D4E3D92"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D9CC9CD"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62F6AD6A"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2C67A396" w14:textId="77777777"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w:t>
      </w:r>
      <w:r w:rsidRPr="00663E5D">
        <w:rPr>
          <w:lang w:val="el-GR" w:eastAsia="el-GR"/>
        </w:rPr>
        <w:t xml:space="preserve">επισυνάπτεται η συναίνεση του υπέρ ου για την παράταση της προσφοράς, </w:t>
      </w:r>
      <w:bookmarkStart w:id="554" w:name="_Hlk67671899"/>
      <w:r w:rsidRPr="00663E5D">
        <w:rPr>
          <w:lang w:val="el-GR" w:eastAsia="el-GR"/>
        </w:rPr>
        <w:t xml:space="preserve">σύμφωνα με την παρ.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496542081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lang w:val="el-GR" w:eastAsia="el-GR"/>
        </w:rPr>
        <w:t>2.2.2</w:t>
      </w:r>
      <w:r w:rsidR="006E78FF">
        <w:fldChar w:fldCharType="end"/>
      </w:r>
      <w:r w:rsidR="004A3382" w:rsidRPr="00663E5D">
        <w:rPr>
          <w:lang w:val="el-GR" w:eastAsia="el-GR"/>
        </w:rPr>
        <w:t xml:space="preserve"> της παρούσας </w:t>
      </w:r>
      <w:r w:rsidRPr="00663E5D">
        <w:rPr>
          <w:lang w:val="el-GR" w:eastAsia="el-GR"/>
        </w:rPr>
        <w:t>,</w:t>
      </w:r>
      <w:r w:rsidRPr="00603221">
        <w:rPr>
          <w:lang w:val="el-GR" w:eastAsia="el-GR"/>
        </w:rPr>
        <w:t xml:space="preserve"> </w:t>
      </w:r>
      <w:bookmarkEnd w:id="554"/>
      <w:r w:rsidRPr="00603221">
        <w:rPr>
          <w:lang w:val="el-GR" w:eastAsia="el-GR"/>
        </w:rPr>
        <w:t xml:space="preserve">με την προϋπόθεση ότι το σχετικό αίτημά σας θα μας υποβληθεί πριν από την ημερομηνία λήξης της. </w:t>
      </w:r>
    </w:p>
    <w:p w14:paraId="1EFB706F"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F151BFB"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7DF34DD" w14:textId="77777777" w:rsidR="007A7DCA" w:rsidRPr="00603221" w:rsidRDefault="007A7DCA">
      <w:pPr>
        <w:suppressAutoHyphens w:val="0"/>
        <w:spacing w:after="0"/>
        <w:jc w:val="left"/>
        <w:rPr>
          <w:lang w:val="el-GR"/>
        </w:rPr>
      </w:pPr>
    </w:p>
    <w:p w14:paraId="28FBE378" w14:textId="77777777" w:rsidR="007A7DCA" w:rsidRPr="00603221" w:rsidRDefault="007A7DCA">
      <w:pPr>
        <w:pStyle w:val="3"/>
        <w:numPr>
          <w:ilvl w:val="0"/>
          <w:numId w:val="8"/>
        </w:numPr>
        <w:rPr>
          <w:rFonts w:cs="Tahoma"/>
          <w:szCs w:val="22"/>
          <w:u w:val="single"/>
          <w:lang w:val="el-GR"/>
        </w:rPr>
      </w:pPr>
      <w:bookmarkStart w:id="555" w:name="_Toc97194389"/>
      <w:bookmarkStart w:id="556" w:name="_Toc97194493"/>
      <w:bookmarkStart w:id="557" w:name="_Toc158368259"/>
      <w:r w:rsidRPr="00603221">
        <w:rPr>
          <w:rFonts w:cs="Tahoma"/>
          <w:szCs w:val="22"/>
          <w:u w:val="single"/>
          <w:lang w:val="el-GR"/>
        </w:rPr>
        <w:lastRenderedPageBreak/>
        <w:t>Εγγυητική Επιστολή Καλής Εκτέλεσης</w:t>
      </w:r>
      <w:bookmarkEnd w:id="555"/>
      <w:bookmarkEnd w:id="556"/>
      <w:bookmarkEnd w:id="557"/>
      <w:r w:rsidRPr="00603221">
        <w:rPr>
          <w:rFonts w:cs="Tahoma"/>
          <w:szCs w:val="22"/>
          <w:u w:val="single"/>
          <w:lang w:val="el-GR"/>
        </w:rPr>
        <w:t xml:space="preserve"> </w:t>
      </w:r>
    </w:p>
    <w:p w14:paraId="62523C9F" w14:textId="77777777" w:rsidR="009B6AAD" w:rsidRPr="00603221" w:rsidRDefault="009B6AAD">
      <w:pPr>
        <w:suppressAutoHyphens w:val="0"/>
        <w:spacing w:after="0"/>
        <w:jc w:val="left"/>
        <w:rPr>
          <w:lang w:val="el-GR"/>
        </w:rPr>
      </w:pPr>
    </w:p>
    <w:p w14:paraId="07EC8B4A" w14:textId="77777777" w:rsidR="007A7DCA" w:rsidRPr="00603221" w:rsidRDefault="007A7DCA" w:rsidP="007A7DCA">
      <w:pPr>
        <w:rPr>
          <w:lang w:val="el-GR"/>
        </w:rPr>
      </w:pPr>
      <w:bookmarkStart w:id="558" w:name="_Toc336420407"/>
      <w:r w:rsidRPr="00603221">
        <w:rPr>
          <w:lang w:val="el-GR"/>
        </w:rPr>
        <w:t>ΕΚΔΟΤΗΣ (Πλήρης επωνυμία).......................................................................</w:t>
      </w:r>
      <w:bookmarkEnd w:id="558"/>
    </w:p>
    <w:p w14:paraId="18A83C19" w14:textId="77777777" w:rsidR="007A7DCA" w:rsidRPr="00603221" w:rsidRDefault="007A7DCA" w:rsidP="007A7DCA">
      <w:pPr>
        <w:jc w:val="right"/>
        <w:rPr>
          <w:lang w:val="el-GR"/>
        </w:rPr>
      </w:pPr>
      <w:r w:rsidRPr="00603221">
        <w:rPr>
          <w:lang w:val="el-GR"/>
        </w:rPr>
        <w:t>Ημερομηνία έκδοσης...........................</w:t>
      </w:r>
    </w:p>
    <w:p w14:paraId="091656FD"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913DB76"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49D71682" w14:textId="77777777" w:rsidR="007A7DCA" w:rsidRPr="00603221" w:rsidRDefault="007A7DCA" w:rsidP="007A7DCA">
      <w:pPr>
        <w:rPr>
          <w:lang w:val="el-GR"/>
        </w:rPr>
      </w:pPr>
    </w:p>
    <w:p w14:paraId="5B874E7E"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70DB2CBC"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235016E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528B0690"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A87A512"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0D46674"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6F6B2B7B"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D70087D"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E02A410"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565CCF01"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417E475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48460C7" w14:textId="77777777" w:rsidR="007A7DCA" w:rsidRPr="00603221" w:rsidRDefault="007A7DCA" w:rsidP="007A7DCA">
      <w:pPr>
        <w:rPr>
          <w:lang w:val="el-GR"/>
        </w:rPr>
      </w:pPr>
      <w:r w:rsidRPr="00603221">
        <w:rPr>
          <w:lang w:val="el-GR"/>
        </w:rPr>
        <w:t xml:space="preserve">Η παρούσα ισχύει μέχρι και την ............... </w:t>
      </w:r>
      <w:bookmarkStart w:id="55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6E78FF">
        <w:fldChar w:fldCharType="begin"/>
      </w:r>
      <w:r w:rsidR="006E78FF" w:rsidRPr="000C2594">
        <w:rPr>
          <w:lang w:val="el-GR"/>
        </w:rPr>
        <w:instrText xml:space="preserve"> </w:instrText>
      </w:r>
      <w:r w:rsidR="006E78FF">
        <w:instrText>REF</w:instrText>
      </w:r>
      <w:r w:rsidR="006E78FF" w:rsidRPr="000C2594">
        <w:rPr>
          <w:lang w:val="el-GR"/>
        </w:rPr>
        <w:instrText xml:space="preserve"> _</w:instrText>
      </w:r>
      <w:r w:rsidR="006E78FF">
        <w:instrText>Ref</w:instrText>
      </w:r>
      <w:r w:rsidR="006E78FF" w:rsidRPr="000C2594">
        <w:rPr>
          <w:lang w:val="el-GR"/>
        </w:rPr>
        <w:instrText>496542746 \</w:instrText>
      </w:r>
      <w:r w:rsidR="006E78FF">
        <w:instrText>r</w:instrText>
      </w:r>
      <w:r w:rsidR="006E78FF" w:rsidRPr="000C2594">
        <w:rPr>
          <w:lang w:val="el-GR"/>
        </w:rPr>
        <w:instrText xml:space="preserve"> \</w:instrText>
      </w:r>
      <w:r w:rsidR="006E78FF">
        <w:instrText>h</w:instrText>
      </w:r>
      <w:r w:rsidR="006E78FF" w:rsidRPr="000C2594">
        <w:rPr>
          <w:lang w:val="el-GR"/>
        </w:rPr>
        <w:instrText xml:space="preserve">  \* </w:instrText>
      </w:r>
      <w:r w:rsidR="006E78FF">
        <w:instrText>MERGEFORMAT</w:instrText>
      </w:r>
      <w:r w:rsidR="006E78FF" w:rsidRPr="000C2594">
        <w:rPr>
          <w:lang w:val="el-GR"/>
        </w:rPr>
        <w:instrText xml:space="preserve"> </w:instrText>
      </w:r>
      <w:r w:rsidR="006E78FF">
        <w:fldChar w:fldCharType="separate"/>
      </w:r>
      <w:r w:rsidR="00392376" w:rsidRPr="00392376">
        <w:rPr>
          <w:b/>
          <w:lang w:val="el-GR"/>
        </w:rPr>
        <w:t>4.1</w:t>
      </w:r>
      <w:r w:rsidR="006E78FF">
        <w:fldChar w:fldCharType="end"/>
      </w:r>
      <w:r w:rsidR="00CA6082" w:rsidRPr="00603221">
        <w:rPr>
          <w:b/>
          <w:color w:val="000000" w:themeColor="text1"/>
          <w:lang w:val="el-GR"/>
        </w:rPr>
        <w:t xml:space="preserve"> της παρούσας</w:t>
      </w:r>
      <w:r w:rsidRPr="00603221">
        <w:rPr>
          <w:lang w:val="el-GR"/>
        </w:rPr>
        <w:t>)</w:t>
      </w:r>
    </w:p>
    <w:bookmarkEnd w:id="559"/>
    <w:p w14:paraId="0581694B"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50B12229" w14:textId="77777777" w:rsidR="007A7DCA" w:rsidRPr="00603221" w:rsidRDefault="007A7DCA" w:rsidP="007A7DCA">
      <w:pPr>
        <w:jc w:val="right"/>
        <w:rPr>
          <w:lang w:val="el-GR"/>
        </w:rPr>
      </w:pPr>
    </w:p>
    <w:p w14:paraId="36785669" w14:textId="77777777" w:rsidR="007A7DCA" w:rsidRPr="00C622A6" w:rsidRDefault="007A7DCA" w:rsidP="007A7DCA">
      <w:pPr>
        <w:jc w:val="right"/>
        <w:rPr>
          <w:lang w:val="el-GR"/>
        </w:rPr>
      </w:pPr>
      <w:r w:rsidRPr="00C622A6">
        <w:rPr>
          <w:lang w:val="el-GR" w:eastAsia="el-GR"/>
        </w:rPr>
        <w:t>(Εξουσιοδοτημένη υπογραφή)</w:t>
      </w:r>
    </w:p>
    <w:p w14:paraId="4197D9FA" w14:textId="77777777" w:rsidR="00DA2A67" w:rsidRPr="00603221" w:rsidRDefault="00DA2A67">
      <w:pPr>
        <w:suppressAutoHyphens w:val="0"/>
        <w:spacing w:after="0"/>
        <w:jc w:val="left"/>
        <w:rPr>
          <w:b/>
          <w:bCs/>
          <w:lang w:val="el-GR"/>
        </w:rPr>
      </w:pPr>
      <w:r w:rsidRPr="00603221">
        <w:rPr>
          <w:lang w:val="el-GR"/>
        </w:rPr>
        <w:br w:type="page"/>
      </w:r>
    </w:p>
    <w:p w14:paraId="799231DF" w14:textId="77777777" w:rsidR="00E75240" w:rsidRPr="00A93898" w:rsidRDefault="00754574" w:rsidP="00CF1C2C">
      <w:pPr>
        <w:pStyle w:val="2"/>
        <w:numPr>
          <w:ilvl w:val="0"/>
          <w:numId w:val="0"/>
        </w:numPr>
        <w:ind w:left="576" w:hanging="576"/>
        <w:rPr>
          <w:rFonts w:cs="Tahoma"/>
          <w:lang w:val="el-GR"/>
        </w:rPr>
      </w:pPr>
      <w:bookmarkStart w:id="560" w:name="_Toc97194393"/>
      <w:bookmarkStart w:id="561" w:name="_Toc97194497"/>
      <w:bookmarkStart w:id="562" w:name="_Toc158368260"/>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0"/>
      <w:bookmarkEnd w:id="561"/>
      <w:bookmarkEnd w:id="562"/>
      <w:r w:rsidR="00E75240" w:rsidRPr="00A93898">
        <w:rPr>
          <w:rFonts w:cs="Tahoma"/>
          <w:lang w:val="el-GR"/>
        </w:rPr>
        <w:t xml:space="preserve"> </w:t>
      </w:r>
    </w:p>
    <w:p w14:paraId="789020FC"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C4E4FD1"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358F0E5"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361E7794"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49DE424E"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6EA2867F"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6C0EA002"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81D5FE5"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69F48EB5"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613B0A2"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C6C32DC" w14:textId="77777777" w:rsidR="006C03D6" w:rsidRDefault="006C03D6">
      <w:pPr>
        <w:suppressAutoHyphens w:val="0"/>
        <w:spacing w:after="0"/>
        <w:jc w:val="left"/>
        <w:rPr>
          <w:lang w:val="el-GR"/>
        </w:rPr>
      </w:pPr>
      <w:r>
        <w:rPr>
          <w:lang w:val="el-GR"/>
        </w:rPr>
        <w:br w:type="page"/>
      </w:r>
    </w:p>
    <w:p w14:paraId="7DE7ECFF"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3" w:name="_Ref118477993"/>
      <w:bookmarkStart w:id="564" w:name="_Toc158368261"/>
      <w:bookmarkStart w:id="565"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3"/>
      <w:bookmarkEnd w:id="564"/>
      <w:r>
        <w:rPr>
          <w:lang w:val="el-GR"/>
        </w:rPr>
        <w:t xml:space="preserve"> </w:t>
      </w:r>
    </w:p>
    <w:p w14:paraId="457BF2FD"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F25B398"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2467A656"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764FC19"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828102B"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401073A"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67F3274"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8BF8C0B"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276C5E29"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3650E69"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6E67882" w14:textId="77777777" w:rsidR="006C03D6" w:rsidRPr="00E532F8" w:rsidRDefault="006C03D6" w:rsidP="006C03D6">
      <w:pPr>
        <w:spacing w:line="276" w:lineRule="auto"/>
        <w:rPr>
          <w:lang w:val="el-GR"/>
        </w:rPr>
      </w:pPr>
    </w:p>
    <w:p w14:paraId="62A9ED10"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5"/>
    <w:p w14:paraId="2BF876D9" w14:textId="77777777" w:rsidR="006C03D6" w:rsidRPr="002A51E1" w:rsidRDefault="006C03D6" w:rsidP="006C03D6">
      <w:pPr>
        <w:rPr>
          <w:lang w:val="el-GR"/>
        </w:rPr>
      </w:pPr>
    </w:p>
    <w:p w14:paraId="75F43C38"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A3C9F" w14:textId="77777777" w:rsidR="006F1855" w:rsidRDefault="006F1855">
      <w:pPr>
        <w:spacing w:after="0"/>
      </w:pPr>
      <w:r>
        <w:separator/>
      </w:r>
    </w:p>
  </w:endnote>
  <w:endnote w:type="continuationSeparator" w:id="0">
    <w:p w14:paraId="72B0FF03" w14:textId="77777777" w:rsidR="006F1855" w:rsidRDefault="006F18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50AB9" w:rsidRPr="00A73BD3" w14:paraId="7C13FABC" w14:textId="77777777" w:rsidTr="003366E9">
      <w:tc>
        <w:tcPr>
          <w:tcW w:w="8747" w:type="dxa"/>
          <w:tcBorders>
            <w:top w:val="single" w:sz="4" w:space="0" w:color="auto"/>
          </w:tcBorders>
        </w:tcPr>
        <w:p w14:paraId="562665EC" w14:textId="77777777" w:rsidR="00350AB9" w:rsidRPr="001E54F6" w:rsidRDefault="00350AB9"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1A20EC3F" w14:textId="77777777" w:rsidR="00350AB9" w:rsidRPr="001E54F6" w:rsidRDefault="001816C9" w:rsidP="001E54F6">
          <w:pPr>
            <w:pStyle w:val="af2"/>
            <w:spacing w:after="0"/>
            <w:jc w:val="right"/>
            <w:rPr>
              <w:rStyle w:val="a3"/>
              <w:rFonts w:cs="Tahoma"/>
              <w:sz w:val="20"/>
            </w:rPr>
          </w:pPr>
          <w:r w:rsidRPr="001E54F6">
            <w:rPr>
              <w:rStyle w:val="a3"/>
              <w:rFonts w:cs="Tahoma"/>
              <w:sz w:val="20"/>
            </w:rPr>
            <w:fldChar w:fldCharType="begin"/>
          </w:r>
          <w:r w:rsidR="00350AB9" w:rsidRPr="001E54F6">
            <w:rPr>
              <w:rStyle w:val="a3"/>
              <w:rFonts w:cs="Tahoma"/>
              <w:sz w:val="20"/>
            </w:rPr>
            <w:instrText xml:space="preserve"> PAGE </w:instrText>
          </w:r>
          <w:r w:rsidRPr="001E54F6">
            <w:rPr>
              <w:rStyle w:val="a3"/>
              <w:rFonts w:cs="Tahoma"/>
              <w:sz w:val="20"/>
            </w:rPr>
            <w:fldChar w:fldCharType="separate"/>
          </w:r>
          <w:r w:rsidR="00E70C82">
            <w:rPr>
              <w:rStyle w:val="a3"/>
              <w:rFonts w:cs="Tahoma"/>
              <w:noProof/>
              <w:sz w:val="20"/>
            </w:rPr>
            <w:t>24</w:t>
          </w:r>
          <w:r w:rsidRPr="001E54F6">
            <w:rPr>
              <w:rStyle w:val="a3"/>
              <w:rFonts w:cs="Tahoma"/>
              <w:sz w:val="20"/>
            </w:rPr>
            <w:fldChar w:fldCharType="end"/>
          </w:r>
          <w:r w:rsidR="00350AB9" w:rsidRPr="001E54F6">
            <w:rPr>
              <w:rStyle w:val="a3"/>
              <w:rFonts w:cs="Tahoma"/>
              <w:sz w:val="20"/>
            </w:rPr>
            <w:t xml:space="preserve"> - </w:t>
          </w:r>
          <w:r w:rsidRPr="001E54F6">
            <w:rPr>
              <w:rStyle w:val="a3"/>
              <w:rFonts w:cs="Tahoma"/>
              <w:sz w:val="20"/>
            </w:rPr>
            <w:fldChar w:fldCharType="begin"/>
          </w:r>
          <w:r w:rsidR="00350AB9" w:rsidRPr="001E54F6">
            <w:rPr>
              <w:rStyle w:val="a3"/>
              <w:rFonts w:cs="Tahoma"/>
              <w:sz w:val="20"/>
            </w:rPr>
            <w:instrText xml:space="preserve"> NUMPAGES </w:instrText>
          </w:r>
          <w:r w:rsidRPr="001E54F6">
            <w:rPr>
              <w:rStyle w:val="a3"/>
              <w:rFonts w:cs="Tahoma"/>
              <w:sz w:val="20"/>
            </w:rPr>
            <w:fldChar w:fldCharType="separate"/>
          </w:r>
          <w:r w:rsidR="00E70C82">
            <w:rPr>
              <w:rStyle w:val="a3"/>
              <w:rFonts w:cs="Tahoma"/>
              <w:noProof/>
              <w:sz w:val="20"/>
            </w:rPr>
            <w:t>86</w:t>
          </w:r>
          <w:r w:rsidRPr="001E54F6">
            <w:rPr>
              <w:rStyle w:val="a3"/>
              <w:rFonts w:cs="Tahoma"/>
              <w:sz w:val="20"/>
            </w:rPr>
            <w:fldChar w:fldCharType="end"/>
          </w:r>
        </w:p>
      </w:tc>
    </w:tr>
  </w:tbl>
  <w:p w14:paraId="2586F3F0" w14:textId="77777777" w:rsidR="00350AB9" w:rsidRPr="001D4D73" w:rsidRDefault="00350AB9">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350AB9" w:rsidRPr="00994167" w14:paraId="0E7DACDD" w14:textId="77777777" w:rsidTr="00F823E5">
      <w:trPr>
        <w:jc w:val="center"/>
      </w:trPr>
      <w:tc>
        <w:tcPr>
          <w:tcW w:w="8505" w:type="dxa"/>
          <w:tcBorders>
            <w:top w:val="single" w:sz="4" w:space="0" w:color="auto"/>
          </w:tcBorders>
        </w:tcPr>
        <w:p w14:paraId="30712702" w14:textId="77777777" w:rsidR="00350AB9" w:rsidRPr="00994167" w:rsidRDefault="00350AB9"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7FF25396" w14:textId="77777777" w:rsidR="00350AB9" w:rsidRPr="00994167" w:rsidRDefault="001816C9" w:rsidP="00994167">
          <w:pPr>
            <w:spacing w:after="0" w:line="288" w:lineRule="auto"/>
            <w:jc w:val="right"/>
            <w:rPr>
              <w:rFonts w:cs="Calibri"/>
              <w:szCs w:val="24"/>
              <w:lang w:val="el-GR"/>
            </w:rPr>
          </w:pPr>
          <w:r w:rsidRPr="00994167">
            <w:rPr>
              <w:rFonts w:cs="Calibri"/>
              <w:szCs w:val="24"/>
            </w:rPr>
            <w:fldChar w:fldCharType="begin"/>
          </w:r>
          <w:r w:rsidR="00350AB9" w:rsidRPr="00994167">
            <w:rPr>
              <w:rFonts w:cs="Calibri"/>
              <w:szCs w:val="24"/>
            </w:rPr>
            <w:instrText xml:space="preserve"> PAGE </w:instrText>
          </w:r>
          <w:r w:rsidRPr="00994167">
            <w:rPr>
              <w:rFonts w:cs="Calibri"/>
              <w:szCs w:val="24"/>
            </w:rPr>
            <w:fldChar w:fldCharType="separate"/>
          </w:r>
          <w:r w:rsidR="00E70C82">
            <w:rPr>
              <w:rFonts w:cs="Calibri"/>
              <w:noProof/>
              <w:szCs w:val="24"/>
            </w:rPr>
            <w:t>6</w:t>
          </w:r>
          <w:r w:rsidRPr="00994167">
            <w:rPr>
              <w:rFonts w:cs="Calibri"/>
              <w:szCs w:val="24"/>
            </w:rPr>
            <w:fldChar w:fldCharType="end"/>
          </w:r>
          <w:r w:rsidR="00350AB9" w:rsidRPr="00994167">
            <w:rPr>
              <w:rFonts w:cs="Calibri"/>
              <w:szCs w:val="24"/>
            </w:rPr>
            <w:t xml:space="preserve"> - </w:t>
          </w:r>
          <w:fldSimple w:instr="NUMPAGES   \* MERGEFORMAT">
            <w:r w:rsidR="00E70C82" w:rsidRPr="00E70C82">
              <w:rPr>
                <w:rFonts w:cs="Calibri"/>
                <w:noProof/>
                <w:szCs w:val="24"/>
              </w:rPr>
              <w:t>86</w:t>
            </w:r>
          </w:fldSimple>
        </w:p>
      </w:tc>
    </w:tr>
  </w:tbl>
  <w:p w14:paraId="065D4812" w14:textId="77777777" w:rsidR="00350AB9" w:rsidRPr="001D4D73" w:rsidRDefault="00350AB9">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048C" w14:textId="77777777" w:rsidR="00350AB9" w:rsidRDefault="00350AB9">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50AB9" w:rsidRPr="00A73BD3" w14:paraId="1F3960D6" w14:textId="77777777" w:rsidTr="003366E9">
      <w:tc>
        <w:tcPr>
          <w:tcW w:w="8747" w:type="dxa"/>
          <w:tcBorders>
            <w:top w:val="single" w:sz="4" w:space="0" w:color="auto"/>
          </w:tcBorders>
        </w:tcPr>
        <w:p w14:paraId="7E6F653E" w14:textId="77777777" w:rsidR="00350AB9" w:rsidRPr="003329FF" w:rsidRDefault="00350AB9"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28BFB6E" w14:textId="77777777" w:rsidR="00350AB9" w:rsidRPr="003329FF" w:rsidRDefault="001816C9" w:rsidP="003329FF">
          <w:pPr>
            <w:pStyle w:val="af2"/>
            <w:spacing w:after="0"/>
            <w:jc w:val="right"/>
            <w:rPr>
              <w:rStyle w:val="a3"/>
              <w:rFonts w:cs="Tahoma"/>
              <w:sz w:val="20"/>
            </w:rPr>
          </w:pPr>
          <w:r w:rsidRPr="003329FF">
            <w:rPr>
              <w:rStyle w:val="a3"/>
              <w:rFonts w:cs="Tahoma"/>
              <w:sz w:val="20"/>
            </w:rPr>
            <w:fldChar w:fldCharType="begin"/>
          </w:r>
          <w:r w:rsidR="00350AB9" w:rsidRPr="003329FF">
            <w:rPr>
              <w:rStyle w:val="a3"/>
              <w:rFonts w:cs="Tahoma"/>
              <w:sz w:val="20"/>
            </w:rPr>
            <w:instrText xml:space="preserve"> PAGE </w:instrText>
          </w:r>
          <w:r w:rsidRPr="003329FF">
            <w:rPr>
              <w:rStyle w:val="a3"/>
              <w:rFonts w:cs="Tahoma"/>
              <w:sz w:val="20"/>
            </w:rPr>
            <w:fldChar w:fldCharType="separate"/>
          </w:r>
          <w:r w:rsidR="00E70C82">
            <w:rPr>
              <w:rStyle w:val="a3"/>
              <w:rFonts w:cs="Tahoma"/>
              <w:noProof/>
              <w:sz w:val="20"/>
            </w:rPr>
            <w:t>86</w:t>
          </w:r>
          <w:r w:rsidRPr="003329FF">
            <w:rPr>
              <w:rStyle w:val="a3"/>
              <w:rFonts w:cs="Tahoma"/>
              <w:sz w:val="20"/>
            </w:rPr>
            <w:fldChar w:fldCharType="end"/>
          </w:r>
          <w:r w:rsidR="00350AB9" w:rsidRPr="003329FF">
            <w:rPr>
              <w:rStyle w:val="a3"/>
              <w:rFonts w:cs="Tahoma"/>
              <w:sz w:val="20"/>
            </w:rPr>
            <w:t xml:space="preserve"> - </w:t>
          </w:r>
          <w:r w:rsidRPr="003329FF">
            <w:rPr>
              <w:rStyle w:val="a3"/>
              <w:rFonts w:cs="Tahoma"/>
              <w:sz w:val="20"/>
            </w:rPr>
            <w:fldChar w:fldCharType="begin"/>
          </w:r>
          <w:r w:rsidR="00350AB9" w:rsidRPr="003329FF">
            <w:rPr>
              <w:rStyle w:val="a3"/>
              <w:rFonts w:cs="Tahoma"/>
              <w:sz w:val="20"/>
            </w:rPr>
            <w:instrText xml:space="preserve"> NUMPAGES </w:instrText>
          </w:r>
          <w:r w:rsidRPr="003329FF">
            <w:rPr>
              <w:rStyle w:val="a3"/>
              <w:rFonts w:cs="Tahoma"/>
              <w:sz w:val="20"/>
            </w:rPr>
            <w:fldChar w:fldCharType="separate"/>
          </w:r>
          <w:r w:rsidR="00E70C82">
            <w:rPr>
              <w:rStyle w:val="a3"/>
              <w:rFonts w:cs="Tahoma"/>
              <w:noProof/>
              <w:sz w:val="20"/>
            </w:rPr>
            <w:t>86</w:t>
          </w:r>
          <w:r w:rsidRPr="003329FF">
            <w:rPr>
              <w:rStyle w:val="a3"/>
              <w:rFonts w:cs="Tahoma"/>
              <w:sz w:val="20"/>
            </w:rPr>
            <w:fldChar w:fldCharType="end"/>
          </w:r>
        </w:p>
      </w:tc>
    </w:tr>
  </w:tbl>
  <w:p w14:paraId="7744BC38" w14:textId="77777777" w:rsidR="00350AB9" w:rsidRDefault="00350AB9"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4BE7C" w14:textId="77777777" w:rsidR="006F1855" w:rsidRDefault="006F1855">
      <w:pPr>
        <w:spacing w:after="0"/>
      </w:pPr>
      <w:r>
        <w:separator/>
      </w:r>
    </w:p>
  </w:footnote>
  <w:footnote w:type="continuationSeparator" w:id="0">
    <w:p w14:paraId="4F190CB4" w14:textId="77777777" w:rsidR="006F1855" w:rsidRDefault="006F1855">
      <w:pPr>
        <w:spacing w:after="0"/>
      </w:pPr>
      <w:r>
        <w:continuationSeparator/>
      </w:r>
    </w:p>
  </w:footnote>
  <w:footnote w:id="1">
    <w:p w14:paraId="2472AF14" w14:textId="77777777" w:rsidR="00350AB9" w:rsidRPr="006B2C94" w:rsidRDefault="00350AB9"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EB34AE9" w14:textId="77777777" w:rsidR="00350AB9" w:rsidRPr="00BD65F6" w:rsidRDefault="00350AB9"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1F4DB2C6" w14:textId="77777777" w:rsidR="00350AB9" w:rsidRPr="005B2FD1" w:rsidRDefault="00350AB9"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02D01F83" w14:textId="77777777" w:rsidR="00350AB9" w:rsidRPr="006B2C94" w:rsidRDefault="00350AB9" w:rsidP="002B2F6A">
      <w:pPr>
        <w:pStyle w:val="af4"/>
        <w:rPr>
          <w:lang w:val="el-GR"/>
        </w:rPr>
      </w:pPr>
      <w:r>
        <w:rPr>
          <w:rStyle w:val="a4"/>
        </w:rPr>
        <w:footnoteRef/>
      </w:r>
      <w:r>
        <w:rPr>
          <w:lang w:val="el-GR"/>
        </w:rPr>
        <w:tab/>
        <w:t>Άρθρο 96, παρ. 7 του ν. 4412/2016</w:t>
      </w:r>
    </w:p>
  </w:footnote>
  <w:footnote w:id="5">
    <w:p w14:paraId="0555A64E" w14:textId="77777777" w:rsidR="00350AB9" w:rsidRPr="009C1E20" w:rsidRDefault="00350AB9"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41D9BD47" w14:textId="77777777" w:rsidR="00350AB9" w:rsidRPr="00F93782" w:rsidRDefault="00350AB9"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593F2D71" w14:textId="77777777" w:rsidR="00350AB9" w:rsidRPr="00FF4138" w:rsidRDefault="00350AB9"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67BF1EBE" w14:textId="77777777" w:rsidR="00350AB9" w:rsidRPr="00C622A6" w:rsidRDefault="00350AB9" w:rsidP="005052FB">
      <w:pPr>
        <w:pStyle w:val="af4"/>
        <w:rPr>
          <w:ins w:id="380" w:author="Συντάκτης"/>
          <w:del w:id="381"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9">
    <w:p w14:paraId="2A0B3EEF" w14:textId="77777777" w:rsidR="00350AB9" w:rsidRPr="00EE7F42" w:rsidRDefault="00350AB9"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360E3" w14:textId="77777777" w:rsidR="00350AB9" w:rsidRPr="00402C5B" w:rsidRDefault="00350AB9" w:rsidP="53DBD911">
    <w:pPr>
      <w:pBdr>
        <w:bottom w:val="single" w:sz="4" w:space="1" w:color="auto"/>
      </w:pBdr>
      <w:rPr>
        <w:i/>
        <w:iCs/>
        <w:sz w:val="20"/>
        <w:szCs w:val="20"/>
        <w:lang w:val="el-GR"/>
      </w:rPr>
    </w:pPr>
    <w:r w:rsidRPr="00402C5B">
      <w:rPr>
        <w:i/>
        <w:iCs/>
        <w:sz w:val="20"/>
        <w:szCs w:val="20"/>
        <w:lang w:val="el-GR"/>
      </w:rPr>
      <w:t>Διακήρυξη Ηλεκτρονικού Ανοικτού Κάτω των Ορίων Διαγωνισμού για το Έργο «Τεχνικός Σύμβουλος σχεδιασμού και διαχείρισης του Προγράμματος «Τουρισμός για όλους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350AB9" w:rsidRPr="0036674C" w14:paraId="03F19694" w14:textId="77777777" w:rsidTr="00F823E5">
      <w:trPr>
        <w:trHeight w:val="417"/>
      </w:trPr>
      <w:tc>
        <w:tcPr>
          <w:tcW w:w="3104" w:type="dxa"/>
          <w:vMerge w:val="restart"/>
          <w:tcBorders>
            <w:top w:val="nil"/>
            <w:left w:val="nil"/>
            <w:bottom w:val="nil"/>
            <w:right w:val="nil"/>
          </w:tcBorders>
        </w:tcPr>
        <w:p w14:paraId="1B744C89" w14:textId="77777777" w:rsidR="00350AB9" w:rsidRPr="00C82DB4" w:rsidRDefault="00350AB9" w:rsidP="00C82DB4">
          <w:pPr>
            <w:ind w:right="-442"/>
            <w:rPr>
              <w:rFonts w:ascii="Calibri" w:hAnsi="Calibri"/>
              <w:b/>
              <w:lang w:val="en-US" w:eastAsia="en-US"/>
            </w:rPr>
          </w:pPr>
          <w:r w:rsidRPr="00C82DB4">
            <w:rPr>
              <w:rFonts w:ascii="Calibri" w:hAnsi="Calibri"/>
              <w:b/>
              <w:noProof/>
              <w:lang w:eastAsia="en-GB"/>
            </w:rPr>
            <w:drawing>
              <wp:inline distT="0" distB="0" distL="0" distR="0" wp14:anchorId="31C0BC4B" wp14:editId="4A045D0E">
                <wp:extent cx="1558925" cy="492125"/>
                <wp:effectExtent l="0" t="0" r="3175" b="3175"/>
                <wp:docPr id="169560005" name="Εικόνα 16956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57A8DB4A" w14:textId="23139D37" w:rsidR="00350AB9" w:rsidRPr="00C82DB4" w:rsidRDefault="00350AB9"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 xml:space="preserve">Λεωφ.Συγγρού 194, 176 71 - Καλλιθέα (Αττική)  • Τηλ.: 213 1300 700  </w:t>
          </w:r>
        </w:p>
      </w:tc>
    </w:tr>
    <w:tr w:rsidR="00350AB9" w:rsidRPr="00C82DB4" w14:paraId="7513D00E" w14:textId="77777777" w:rsidTr="00F823E5">
      <w:tc>
        <w:tcPr>
          <w:tcW w:w="3104" w:type="dxa"/>
          <w:vMerge/>
          <w:tcBorders>
            <w:left w:val="nil"/>
            <w:bottom w:val="nil"/>
            <w:right w:val="nil"/>
          </w:tcBorders>
        </w:tcPr>
        <w:p w14:paraId="662A666F" w14:textId="77777777" w:rsidR="00350AB9" w:rsidRPr="00C82DB4" w:rsidRDefault="00350AB9" w:rsidP="00C82DB4">
          <w:pPr>
            <w:ind w:right="-442"/>
            <w:rPr>
              <w:rFonts w:ascii="Calibri" w:hAnsi="Calibri"/>
              <w:b/>
              <w:lang w:val="el-GR" w:eastAsia="en-US"/>
            </w:rPr>
          </w:pPr>
        </w:p>
      </w:tc>
      <w:tc>
        <w:tcPr>
          <w:tcW w:w="6426" w:type="dxa"/>
          <w:tcBorders>
            <w:left w:val="nil"/>
            <w:bottom w:val="nil"/>
            <w:right w:val="nil"/>
          </w:tcBorders>
          <w:vAlign w:val="center"/>
        </w:tcPr>
        <w:p w14:paraId="03A892C9" w14:textId="77777777" w:rsidR="00350AB9" w:rsidRPr="00C82DB4" w:rsidRDefault="00350AB9"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Symbol" w:eastAsia="Symbol" w:hAnsi="Symbol" w:cs="Symbol"/>
              <w:noProof/>
              <w:sz w:val="16"/>
              <w:szCs w:val="16"/>
              <w:lang w:eastAsia="en-US"/>
            </w:rPr>
            <w:t></w:t>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350AB9" w:rsidRPr="003D0A95" w14:paraId="3104C06C" w14:textId="77777777" w:rsidTr="00F823E5">
      <w:trPr>
        <w:trHeight w:val="301"/>
      </w:trPr>
      <w:tc>
        <w:tcPr>
          <w:tcW w:w="3104" w:type="dxa"/>
          <w:vMerge/>
          <w:tcBorders>
            <w:left w:val="nil"/>
            <w:bottom w:val="nil"/>
            <w:right w:val="nil"/>
          </w:tcBorders>
        </w:tcPr>
        <w:p w14:paraId="14219B48" w14:textId="77777777" w:rsidR="00350AB9" w:rsidRPr="00C82DB4" w:rsidRDefault="00350AB9" w:rsidP="00C82DB4">
          <w:pPr>
            <w:ind w:right="-442"/>
            <w:rPr>
              <w:rFonts w:ascii="Calibri" w:hAnsi="Calibri"/>
              <w:b/>
              <w:lang w:val="it-IT" w:eastAsia="en-US"/>
            </w:rPr>
          </w:pPr>
        </w:p>
      </w:tc>
      <w:tc>
        <w:tcPr>
          <w:tcW w:w="6426" w:type="dxa"/>
          <w:tcBorders>
            <w:top w:val="nil"/>
            <w:left w:val="nil"/>
            <w:bottom w:val="nil"/>
            <w:right w:val="nil"/>
          </w:tcBorders>
          <w:vAlign w:val="center"/>
        </w:tcPr>
        <w:p w14:paraId="684EC5BD" w14:textId="77777777" w:rsidR="00350AB9" w:rsidRPr="00C82DB4" w:rsidRDefault="00350AB9"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Symbol" w:eastAsia="Symbol" w:hAnsi="Symbol" w:cs="Symbol"/>
              <w:noProof/>
              <w:sz w:val="16"/>
              <w:szCs w:val="16"/>
              <w:lang w:eastAsia="en-US"/>
            </w:rPr>
            <w:t></w:t>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1E56C421" w14:textId="77777777" w:rsidR="00350AB9" w:rsidRPr="006D3DA7" w:rsidRDefault="00350AB9" w:rsidP="009700CA">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224A" w14:textId="77777777" w:rsidR="00350AB9" w:rsidRPr="00D64E97" w:rsidRDefault="00350AB9" w:rsidP="003E1CBC">
    <w:pPr>
      <w:pBdr>
        <w:bottom w:val="single" w:sz="4" w:space="1" w:color="auto"/>
      </w:pBdr>
      <w:rPr>
        <w:i/>
        <w:iCs/>
        <w:sz w:val="20"/>
        <w:lang w:val="el-GR"/>
      </w:rPr>
    </w:pPr>
    <w:r w:rsidRPr="00D64E97">
      <w:rPr>
        <w:i/>
        <w:iCs/>
        <w:sz w:val="20"/>
        <w:szCs w:val="20"/>
        <w:lang w:val="el-GR"/>
      </w:rPr>
      <w:t>Διακήρυξη Ηλεκτρονικού Ανοικτού Κάτω των Ορίων Διαγωνισμού για το Έργο «Τεχνικός Σύμβουλος σχεδιασμού και διαχείρισης του Προγράμματος «Τουρισμός για όλους 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4FDA" w14:textId="77777777" w:rsidR="00350AB9" w:rsidRPr="008316AA" w:rsidRDefault="00350AB9" w:rsidP="53DBD911">
    <w:pPr>
      <w:pStyle w:val="af3"/>
      <w:pBdr>
        <w:bottom w:val="single" w:sz="4" w:space="1" w:color="auto"/>
      </w:pBdr>
      <w:rPr>
        <w:b/>
        <w:bCs/>
        <w:i/>
        <w:iCs/>
        <w:sz w:val="20"/>
        <w:szCs w:val="20"/>
        <w:lang w:val="el-GR"/>
      </w:rPr>
    </w:pPr>
    <w:r w:rsidRPr="53DBD911">
      <w:rPr>
        <w:i/>
        <w:iCs/>
        <w:sz w:val="20"/>
        <w:szCs w:val="20"/>
        <w:lang w:val="el-GR"/>
      </w:rPr>
      <w:t xml:space="preserve">Διακήρυξη Ηλεκτρονικού Ανοικτού  Κάτω  των Ορίων Διαγωνισμού για το Έργο </w:t>
    </w:r>
    <w:r w:rsidRPr="00D64E97">
      <w:rPr>
        <w:i/>
        <w:iCs/>
        <w:sz w:val="20"/>
        <w:szCs w:val="20"/>
        <w:lang w:val="el-GR"/>
      </w:rPr>
      <w:t>«Τεχνικός Σύμβουλος σχεδιασμού και διαχείρισης του Προγράμματος «Τουρισμός για όλους 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9A5A" w14:textId="77777777" w:rsidR="00350AB9" w:rsidRPr="003E609D" w:rsidRDefault="00350AB9"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 των Ορίων Διαγωνισμού για το Έργο </w:t>
    </w:r>
    <w:r w:rsidRPr="00D64E97">
      <w:rPr>
        <w:i/>
        <w:iCs/>
        <w:sz w:val="20"/>
        <w:lang w:val="el-GR"/>
      </w:rPr>
      <w:t>«</w:t>
    </w:r>
    <w:r w:rsidRPr="00D64E97">
      <w:rPr>
        <w:i/>
        <w:iCs/>
        <w:sz w:val="20"/>
        <w:szCs w:val="20"/>
        <w:lang w:val="el-GR"/>
      </w:rPr>
      <w:t>Τεχνικός Σύμβουλος σχεδιασμού και διαχείρισης του Προγράμματος «Τουρισμός για όλους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6998" w14:textId="77777777" w:rsidR="00350AB9" w:rsidRPr="008316AA" w:rsidRDefault="00350AB9"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 των Ορίων Διαγωνισμού για το Έργο</w:t>
    </w:r>
    <w:r>
      <w:rPr>
        <w:i/>
        <w:iCs/>
        <w:sz w:val="20"/>
        <w:lang w:val="el-GR"/>
      </w:rPr>
      <w:t xml:space="preserve"> </w:t>
    </w:r>
    <w:r w:rsidRPr="006E6191">
      <w:rPr>
        <w:i/>
        <w:iCs/>
        <w:sz w:val="20"/>
        <w:lang w:val="el-GR"/>
      </w:rPr>
      <w:t xml:space="preserve"> </w:t>
    </w:r>
    <w:r w:rsidRPr="00D64E97">
      <w:rPr>
        <w:i/>
        <w:iCs/>
        <w:sz w:val="20"/>
        <w:lang w:val="el-GR"/>
      </w:rPr>
      <w:t>«</w:t>
    </w:r>
    <w:r w:rsidRPr="00D64E97">
      <w:rPr>
        <w:i/>
        <w:iCs/>
        <w:sz w:val="20"/>
        <w:szCs w:val="20"/>
        <w:lang w:val="el-GR"/>
      </w:rPr>
      <w:t>Τεχνικός Σύμβουλος σχεδιασμού και διαχείρισης του Προγράμματος «Τουρισμός για όλους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CD3595E"/>
    <w:multiLevelType w:val="multilevel"/>
    <w:tmpl w:val="79F069F6"/>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7"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2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D1C20E4"/>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1"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904B1F"/>
    <w:multiLevelType w:val="multilevel"/>
    <w:tmpl w:val="AF3C2DE6"/>
    <w:lvl w:ilvl="0">
      <w:start w:val="1"/>
      <w:numFmt w:val="decimal"/>
      <w:lvlText w:val="%1."/>
      <w:lvlJc w:val="left"/>
      <w:pPr>
        <w:ind w:left="360" w:hanging="360"/>
      </w:pPr>
      <w:rPr>
        <w:rFonts w:hint="default"/>
      </w:rPr>
    </w:lvl>
    <w:lvl w:ilvl="1">
      <w:start w:val="1"/>
      <w:numFmt w:val="decimal"/>
      <w:isLgl/>
      <w:lvlText w:val="2.%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5" w15:restartNumberingAfterBreak="0">
    <w:nsid w:val="4C0A531F"/>
    <w:multiLevelType w:val="hybridMultilevel"/>
    <w:tmpl w:val="21FE7DE6"/>
    <w:lvl w:ilvl="0" w:tplc="040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1"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15:restartNumberingAfterBreak="0">
    <w:nsid w:val="68F7072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F2D6E2F"/>
    <w:multiLevelType w:val="hybridMultilevel"/>
    <w:tmpl w:val="A4108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6426031">
    <w:abstractNumId w:val="1"/>
  </w:num>
  <w:num w:numId="2" w16cid:durableId="335040350">
    <w:abstractNumId w:val="3"/>
  </w:num>
  <w:num w:numId="3" w16cid:durableId="1837380247">
    <w:abstractNumId w:val="4"/>
  </w:num>
  <w:num w:numId="4" w16cid:durableId="1552424783">
    <w:abstractNumId w:val="8"/>
  </w:num>
  <w:num w:numId="5" w16cid:durableId="637607973">
    <w:abstractNumId w:val="9"/>
  </w:num>
  <w:num w:numId="6" w16cid:durableId="1993218836">
    <w:abstractNumId w:val="45"/>
  </w:num>
  <w:num w:numId="7" w16cid:durableId="726225714">
    <w:abstractNumId w:val="47"/>
  </w:num>
  <w:num w:numId="8" w16cid:durableId="1716076775">
    <w:abstractNumId w:val="21"/>
  </w:num>
  <w:num w:numId="9" w16cid:durableId="191459433">
    <w:abstractNumId w:val="38"/>
  </w:num>
  <w:num w:numId="10" w16cid:durableId="547452712">
    <w:abstractNumId w:val="25"/>
  </w:num>
  <w:num w:numId="11" w16cid:durableId="350955072">
    <w:abstractNumId w:val="17"/>
  </w:num>
  <w:num w:numId="12" w16cid:durableId="152187907">
    <w:abstractNumId w:val="43"/>
  </w:num>
  <w:num w:numId="13" w16cid:durableId="976305304">
    <w:abstractNumId w:val="50"/>
  </w:num>
  <w:num w:numId="14" w16cid:durableId="1057895437">
    <w:abstractNumId w:val="34"/>
  </w:num>
  <w:num w:numId="15" w16cid:durableId="1140272994">
    <w:abstractNumId w:val="19"/>
  </w:num>
  <w:num w:numId="16" w16cid:durableId="2062244368">
    <w:abstractNumId w:val="30"/>
  </w:num>
  <w:num w:numId="17" w16cid:durableId="1292592969">
    <w:abstractNumId w:val="28"/>
  </w:num>
  <w:num w:numId="18" w16cid:durableId="419834738">
    <w:abstractNumId w:val="15"/>
  </w:num>
  <w:num w:numId="19" w16cid:durableId="10324160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6988978">
    <w:abstractNumId w:val="22"/>
  </w:num>
  <w:num w:numId="21" w16cid:durableId="1661084325">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305135689">
    <w:abstractNumId w:val="33"/>
  </w:num>
  <w:num w:numId="23" w16cid:durableId="27948235">
    <w:abstractNumId w:val="36"/>
  </w:num>
  <w:num w:numId="24" w16cid:durableId="1213156314">
    <w:abstractNumId w:val="41"/>
  </w:num>
  <w:num w:numId="25" w16cid:durableId="898173245">
    <w:abstractNumId w:val="48"/>
  </w:num>
  <w:num w:numId="26" w16cid:durableId="526331441">
    <w:abstractNumId w:val="24"/>
  </w:num>
  <w:num w:numId="27" w16cid:durableId="105083791">
    <w:abstractNumId w:val="20"/>
  </w:num>
  <w:num w:numId="28" w16cid:durableId="2087726441">
    <w:abstractNumId w:val="39"/>
  </w:num>
  <w:num w:numId="29" w16cid:durableId="1112675444">
    <w:abstractNumId w:val="13"/>
  </w:num>
  <w:num w:numId="30" w16cid:durableId="923563448">
    <w:abstractNumId w:val="18"/>
  </w:num>
  <w:num w:numId="31" w16cid:durableId="276764870">
    <w:abstractNumId w:val="23"/>
  </w:num>
  <w:num w:numId="32" w16cid:durableId="1296180367">
    <w:abstractNumId w:val="31"/>
  </w:num>
  <w:num w:numId="33" w16cid:durableId="455955794">
    <w:abstractNumId w:val="16"/>
  </w:num>
  <w:num w:numId="34" w16cid:durableId="674772054">
    <w:abstractNumId w:val="18"/>
  </w:num>
  <w:num w:numId="35" w16cid:durableId="1157957950">
    <w:abstractNumId w:val="46"/>
  </w:num>
  <w:num w:numId="36" w16cid:durableId="136119392">
    <w:abstractNumId w:val="26"/>
  </w:num>
  <w:num w:numId="37" w16cid:durableId="891771681">
    <w:abstractNumId w:val="44"/>
  </w:num>
  <w:num w:numId="38" w16cid:durableId="1237398299">
    <w:abstractNumId w:val="27"/>
  </w:num>
  <w:num w:numId="39" w16cid:durableId="1632174712">
    <w:abstractNumId w:val="37"/>
  </w:num>
  <w:num w:numId="40" w16cid:durableId="969552969">
    <w:abstractNumId w:val="12"/>
  </w:num>
  <w:num w:numId="41" w16cid:durableId="1643121708">
    <w:abstractNumId w:val="14"/>
  </w:num>
  <w:num w:numId="42" w16cid:durableId="2010523956">
    <w:abstractNumId w:val="40"/>
  </w:num>
  <w:num w:numId="43" w16cid:durableId="842357053">
    <w:abstractNumId w:val="35"/>
  </w:num>
  <w:num w:numId="44" w16cid:durableId="1188636345">
    <w:abstractNumId w:val="32"/>
  </w:num>
  <w:num w:numId="45" w16cid:durableId="1093475222">
    <w:abstractNumId w:val="25"/>
  </w:num>
  <w:num w:numId="46" w16cid:durableId="309942577">
    <w:abstractNumId w:val="25"/>
  </w:num>
  <w:num w:numId="47" w16cid:durableId="1567642950">
    <w:abstractNumId w:val="25"/>
  </w:num>
  <w:num w:numId="48" w16cid:durableId="69238352">
    <w:abstractNumId w:val="25"/>
  </w:num>
  <w:num w:numId="49" w16cid:durableId="2046101756">
    <w:abstractNumId w:val="42"/>
  </w:num>
  <w:num w:numId="50" w16cid:durableId="2055032161">
    <w:abstractNumId w:val="29"/>
  </w:num>
  <w:num w:numId="51" w16cid:durableId="1538393786">
    <w:abstractNumId w:val="4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42D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68DF"/>
    <w:rsid w:val="0002765E"/>
    <w:rsid w:val="000303BF"/>
    <w:rsid w:val="000309DB"/>
    <w:rsid w:val="000326F6"/>
    <w:rsid w:val="00032A9F"/>
    <w:rsid w:val="00032BBA"/>
    <w:rsid w:val="000334A2"/>
    <w:rsid w:val="0003389C"/>
    <w:rsid w:val="00033BA0"/>
    <w:rsid w:val="00034E19"/>
    <w:rsid w:val="00034FF1"/>
    <w:rsid w:val="00035295"/>
    <w:rsid w:val="00035C19"/>
    <w:rsid w:val="00036CBD"/>
    <w:rsid w:val="00037B97"/>
    <w:rsid w:val="00041C07"/>
    <w:rsid w:val="00041E33"/>
    <w:rsid w:val="00042DB8"/>
    <w:rsid w:val="00042FE4"/>
    <w:rsid w:val="00043D44"/>
    <w:rsid w:val="00043DE0"/>
    <w:rsid w:val="00043F27"/>
    <w:rsid w:val="0004400B"/>
    <w:rsid w:val="000447D5"/>
    <w:rsid w:val="00045DCF"/>
    <w:rsid w:val="00046044"/>
    <w:rsid w:val="00046293"/>
    <w:rsid w:val="0004724C"/>
    <w:rsid w:val="00047C57"/>
    <w:rsid w:val="0005104D"/>
    <w:rsid w:val="000527FB"/>
    <w:rsid w:val="0005488E"/>
    <w:rsid w:val="00055804"/>
    <w:rsid w:val="0005617B"/>
    <w:rsid w:val="00057BBA"/>
    <w:rsid w:val="00057F4A"/>
    <w:rsid w:val="000610D4"/>
    <w:rsid w:val="00061ADD"/>
    <w:rsid w:val="00061DF4"/>
    <w:rsid w:val="0006200C"/>
    <w:rsid w:val="000631F7"/>
    <w:rsid w:val="00063FB6"/>
    <w:rsid w:val="00064658"/>
    <w:rsid w:val="0006490A"/>
    <w:rsid w:val="000650A9"/>
    <w:rsid w:val="000653F1"/>
    <w:rsid w:val="00067067"/>
    <w:rsid w:val="000674D2"/>
    <w:rsid w:val="0006771D"/>
    <w:rsid w:val="000705D7"/>
    <w:rsid w:val="000706B1"/>
    <w:rsid w:val="00070731"/>
    <w:rsid w:val="0007182B"/>
    <w:rsid w:val="00072601"/>
    <w:rsid w:val="000730C1"/>
    <w:rsid w:val="000738BC"/>
    <w:rsid w:val="0007501F"/>
    <w:rsid w:val="0007655B"/>
    <w:rsid w:val="0008087C"/>
    <w:rsid w:val="000820D4"/>
    <w:rsid w:val="00084419"/>
    <w:rsid w:val="00086782"/>
    <w:rsid w:val="00087FEA"/>
    <w:rsid w:val="00092ADB"/>
    <w:rsid w:val="00092F07"/>
    <w:rsid w:val="00094D2D"/>
    <w:rsid w:val="00095840"/>
    <w:rsid w:val="00096A42"/>
    <w:rsid w:val="00096EDA"/>
    <w:rsid w:val="0009738D"/>
    <w:rsid w:val="000A4A55"/>
    <w:rsid w:val="000A60A0"/>
    <w:rsid w:val="000A7747"/>
    <w:rsid w:val="000B187C"/>
    <w:rsid w:val="000B1B55"/>
    <w:rsid w:val="000B236D"/>
    <w:rsid w:val="000B3A30"/>
    <w:rsid w:val="000B3BFB"/>
    <w:rsid w:val="000B5E68"/>
    <w:rsid w:val="000B5FE2"/>
    <w:rsid w:val="000B6F4E"/>
    <w:rsid w:val="000B7FA2"/>
    <w:rsid w:val="000C04E3"/>
    <w:rsid w:val="000C1AAF"/>
    <w:rsid w:val="000C2594"/>
    <w:rsid w:val="000C4648"/>
    <w:rsid w:val="000C4B25"/>
    <w:rsid w:val="000C59AD"/>
    <w:rsid w:val="000C59AE"/>
    <w:rsid w:val="000C5D2B"/>
    <w:rsid w:val="000D2A8F"/>
    <w:rsid w:val="000D2ED0"/>
    <w:rsid w:val="000D5FB8"/>
    <w:rsid w:val="000D67B6"/>
    <w:rsid w:val="000D6DFD"/>
    <w:rsid w:val="000D6E10"/>
    <w:rsid w:val="000D6E14"/>
    <w:rsid w:val="000E04A1"/>
    <w:rsid w:val="000E0B6C"/>
    <w:rsid w:val="000E12F1"/>
    <w:rsid w:val="000E178C"/>
    <w:rsid w:val="000E1C5E"/>
    <w:rsid w:val="000E2020"/>
    <w:rsid w:val="000E2462"/>
    <w:rsid w:val="000E27C3"/>
    <w:rsid w:val="000E27C6"/>
    <w:rsid w:val="000E2DA0"/>
    <w:rsid w:val="000E31B7"/>
    <w:rsid w:val="000E3C4E"/>
    <w:rsid w:val="000E4B2A"/>
    <w:rsid w:val="000E6B11"/>
    <w:rsid w:val="000E6DC6"/>
    <w:rsid w:val="000F0E29"/>
    <w:rsid w:val="000F1AC9"/>
    <w:rsid w:val="000F62F0"/>
    <w:rsid w:val="000F6FD9"/>
    <w:rsid w:val="000F7CF2"/>
    <w:rsid w:val="00100156"/>
    <w:rsid w:val="00100711"/>
    <w:rsid w:val="0010181E"/>
    <w:rsid w:val="00103061"/>
    <w:rsid w:val="00105242"/>
    <w:rsid w:val="00105367"/>
    <w:rsid w:val="00105FBE"/>
    <w:rsid w:val="001061A0"/>
    <w:rsid w:val="00111D5A"/>
    <w:rsid w:val="00114833"/>
    <w:rsid w:val="00115643"/>
    <w:rsid w:val="001159F5"/>
    <w:rsid w:val="001201B6"/>
    <w:rsid w:val="001202D5"/>
    <w:rsid w:val="00122891"/>
    <w:rsid w:val="00122A84"/>
    <w:rsid w:val="00123153"/>
    <w:rsid w:val="001253B5"/>
    <w:rsid w:val="00125BF8"/>
    <w:rsid w:val="0013037D"/>
    <w:rsid w:val="001308CC"/>
    <w:rsid w:val="00130942"/>
    <w:rsid w:val="001312AF"/>
    <w:rsid w:val="0013350B"/>
    <w:rsid w:val="00133814"/>
    <w:rsid w:val="00133E0F"/>
    <w:rsid w:val="00135A3A"/>
    <w:rsid w:val="00135E26"/>
    <w:rsid w:val="00136CAB"/>
    <w:rsid w:val="00137A93"/>
    <w:rsid w:val="00137DAA"/>
    <w:rsid w:val="0014064C"/>
    <w:rsid w:val="00140781"/>
    <w:rsid w:val="00140CA7"/>
    <w:rsid w:val="00141E27"/>
    <w:rsid w:val="0014294D"/>
    <w:rsid w:val="00143040"/>
    <w:rsid w:val="0014507C"/>
    <w:rsid w:val="001452C0"/>
    <w:rsid w:val="00146631"/>
    <w:rsid w:val="0014787A"/>
    <w:rsid w:val="00147AA3"/>
    <w:rsid w:val="00147B71"/>
    <w:rsid w:val="00151DC8"/>
    <w:rsid w:val="00153F0B"/>
    <w:rsid w:val="00154368"/>
    <w:rsid w:val="00154623"/>
    <w:rsid w:val="0015499C"/>
    <w:rsid w:val="00155375"/>
    <w:rsid w:val="0015675F"/>
    <w:rsid w:val="001575A8"/>
    <w:rsid w:val="00157F39"/>
    <w:rsid w:val="00160FCE"/>
    <w:rsid w:val="00163311"/>
    <w:rsid w:val="00163845"/>
    <w:rsid w:val="001649E0"/>
    <w:rsid w:val="001652F4"/>
    <w:rsid w:val="0016530B"/>
    <w:rsid w:val="00166662"/>
    <w:rsid w:val="00166AA6"/>
    <w:rsid w:val="00167F10"/>
    <w:rsid w:val="00170B30"/>
    <w:rsid w:val="00170CA8"/>
    <w:rsid w:val="001714D5"/>
    <w:rsid w:val="001732D9"/>
    <w:rsid w:val="00175FFA"/>
    <w:rsid w:val="00177F66"/>
    <w:rsid w:val="001811C1"/>
    <w:rsid w:val="001816C9"/>
    <w:rsid w:val="00181C40"/>
    <w:rsid w:val="00182529"/>
    <w:rsid w:val="001852F3"/>
    <w:rsid w:val="001859FA"/>
    <w:rsid w:val="00186621"/>
    <w:rsid w:val="001867FF"/>
    <w:rsid w:val="001869A5"/>
    <w:rsid w:val="00186BF5"/>
    <w:rsid w:val="00187D1B"/>
    <w:rsid w:val="00187D66"/>
    <w:rsid w:val="00194C49"/>
    <w:rsid w:val="0019598B"/>
    <w:rsid w:val="00195A7F"/>
    <w:rsid w:val="00196E2A"/>
    <w:rsid w:val="001971AE"/>
    <w:rsid w:val="00197834"/>
    <w:rsid w:val="00197FD8"/>
    <w:rsid w:val="001A0ABC"/>
    <w:rsid w:val="001A317F"/>
    <w:rsid w:val="001A59D5"/>
    <w:rsid w:val="001A61D3"/>
    <w:rsid w:val="001A6CEB"/>
    <w:rsid w:val="001B0251"/>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3CD2"/>
    <w:rsid w:val="001D4D73"/>
    <w:rsid w:val="001D6B30"/>
    <w:rsid w:val="001E0711"/>
    <w:rsid w:val="001E11F9"/>
    <w:rsid w:val="001E1AAB"/>
    <w:rsid w:val="001E1CF8"/>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5557"/>
    <w:rsid w:val="0020557B"/>
    <w:rsid w:val="00207A57"/>
    <w:rsid w:val="002124D4"/>
    <w:rsid w:val="0021350B"/>
    <w:rsid w:val="00213B08"/>
    <w:rsid w:val="0021432B"/>
    <w:rsid w:val="002145A1"/>
    <w:rsid w:val="00214DD7"/>
    <w:rsid w:val="0021584B"/>
    <w:rsid w:val="00215C1A"/>
    <w:rsid w:val="002165C3"/>
    <w:rsid w:val="00220C6B"/>
    <w:rsid w:val="00221291"/>
    <w:rsid w:val="00224795"/>
    <w:rsid w:val="0022772A"/>
    <w:rsid w:val="00231358"/>
    <w:rsid w:val="002333E4"/>
    <w:rsid w:val="002360CA"/>
    <w:rsid w:val="0023731E"/>
    <w:rsid w:val="002373E7"/>
    <w:rsid w:val="00240449"/>
    <w:rsid w:val="002419C3"/>
    <w:rsid w:val="0024279E"/>
    <w:rsid w:val="00243C69"/>
    <w:rsid w:val="00243F84"/>
    <w:rsid w:val="00244A68"/>
    <w:rsid w:val="00244E0C"/>
    <w:rsid w:val="0024503F"/>
    <w:rsid w:val="00245754"/>
    <w:rsid w:val="00246172"/>
    <w:rsid w:val="002464F1"/>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54F7"/>
    <w:rsid w:val="00265688"/>
    <w:rsid w:val="00270326"/>
    <w:rsid w:val="00272B7A"/>
    <w:rsid w:val="00272F1F"/>
    <w:rsid w:val="00274473"/>
    <w:rsid w:val="0027671A"/>
    <w:rsid w:val="002768B4"/>
    <w:rsid w:val="00277F8F"/>
    <w:rsid w:val="0028077E"/>
    <w:rsid w:val="00280B8B"/>
    <w:rsid w:val="00281EC3"/>
    <w:rsid w:val="00282306"/>
    <w:rsid w:val="00283561"/>
    <w:rsid w:val="002858E5"/>
    <w:rsid w:val="00286B99"/>
    <w:rsid w:val="0028724A"/>
    <w:rsid w:val="00290457"/>
    <w:rsid w:val="002906DD"/>
    <w:rsid w:val="00290B29"/>
    <w:rsid w:val="0029434B"/>
    <w:rsid w:val="00294393"/>
    <w:rsid w:val="0029545C"/>
    <w:rsid w:val="00295A49"/>
    <w:rsid w:val="00295C2E"/>
    <w:rsid w:val="00295F0C"/>
    <w:rsid w:val="00295FEE"/>
    <w:rsid w:val="0029613C"/>
    <w:rsid w:val="00296F4A"/>
    <w:rsid w:val="002A0196"/>
    <w:rsid w:val="002A0D47"/>
    <w:rsid w:val="002A2D0F"/>
    <w:rsid w:val="002A332A"/>
    <w:rsid w:val="002A3476"/>
    <w:rsid w:val="002A36A1"/>
    <w:rsid w:val="002A37B5"/>
    <w:rsid w:val="002A4398"/>
    <w:rsid w:val="002A5438"/>
    <w:rsid w:val="002A63C2"/>
    <w:rsid w:val="002A65B3"/>
    <w:rsid w:val="002A72E2"/>
    <w:rsid w:val="002A75B5"/>
    <w:rsid w:val="002A7C7B"/>
    <w:rsid w:val="002B04BB"/>
    <w:rsid w:val="002B2EA7"/>
    <w:rsid w:val="002B2F6A"/>
    <w:rsid w:val="002B33C9"/>
    <w:rsid w:val="002B7D7E"/>
    <w:rsid w:val="002C13F7"/>
    <w:rsid w:val="002C263A"/>
    <w:rsid w:val="002C42F5"/>
    <w:rsid w:val="002C4383"/>
    <w:rsid w:val="002C50EB"/>
    <w:rsid w:val="002C72BE"/>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E73E8"/>
    <w:rsid w:val="002F15FA"/>
    <w:rsid w:val="002F2BED"/>
    <w:rsid w:val="002F2E92"/>
    <w:rsid w:val="002F337B"/>
    <w:rsid w:val="002F345D"/>
    <w:rsid w:val="002F5250"/>
    <w:rsid w:val="002F52F4"/>
    <w:rsid w:val="002F5759"/>
    <w:rsid w:val="002F59FE"/>
    <w:rsid w:val="002F6676"/>
    <w:rsid w:val="002F718F"/>
    <w:rsid w:val="002F74B3"/>
    <w:rsid w:val="003053A3"/>
    <w:rsid w:val="003061E3"/>
    <w:rsid w:val="0030791E"/>
    <w:rsid w:val="003103DA"/>
    <w:rsid w:val="00310A95"/>
    <w:rsid w:val="0031166C"/>
    <w:rsid w:val="003122F8"/>
    <w:rsid w:val="0031232C"/>
    <w:rsid w:val="00312F18"/>
    <w:rsid w:val="00313255"/>
    <w:rsid w:val="00313E31"/>
    <w:rsid w:val="0031449B"/>
    <w:rsid w:val="00314687"/>
    <w:rsid w:val="00314AB5"/>
    <w:rsid w:val="0031527A"/>
    <w:rsid w:val="003153CD"/>
    <w:rsid w:val="0031590C"/>
    <w:rsid w:val="00317685"/>
    <w:rsid w:val="00317788"/>
    <w:rsid w:val="0032146B"/>
    <w:rsid w:val="003218ED"/>
    <w:rsid w:val="00322BC3"/>
    <w:rsid w:val="00325734"/>
    <w:rsid w:val="00325C93"/>
    <w:rsid w:val="003260E1"/>
    <w:rsid w:val="0033188B"/>
    <w:rsid w:val="00331981"/>
    <w:rsid w:val="00332192"/>
    <w:rsid w:val="00332735"/>
    <w:rsid w:val="003329FF"/>
    <w:rsid w:val="0033318E"/>
    <w:rsid w:val="0033462B"/>
    <w:rsid w:val="00334AD6"/>
    <w:rsid w:val="00334FCA"/>
    <w:rsid w:val="003352C8"/>
    <w:rsid w:val="003355E7"/>
    <w:rsid w:val="00335DEE"/>
    <w:rsid w:val="003366E9"/>
    <w:rsid w:val="00336E40"/>
    <w:rsid w:val="00337F63"/>
    <w:rsid w:val="00341581"/>
    <w:rsid w:val="0034174C"/>
    <w:rsid w:val="0034186C"/>
    <w:rsid w:val="00341F4B"/>
    <w:rsid w:val="00341F6A"/>
    <w:rsid w:val="003423F4"/>
    <w:rsid w:val="00343BB2"/>
    <w:rsid w:val="00344FB9"/>
    <w:rsid w:val="0034647E"/>
    <w:rsid w:val="00346ADE"/>
    <w:rsid w:val="00346EFF"/>
    <w:rsid w:val="00347430"/>
    <w:rsid w:val="00350AB9"/>
    <w:rsid w:val="00352231"/>
    <w:rsid w:val="003528AF"/>
    <w:rsid w:val="0035368E"/>
    <w:rsid w:val="00353CA1"/>
    <w:rsid w:val="0035781F"/>
    <w:rsid w:val="00357CEB"/>
    <w:rsid w:val="003607B2"/>
    <w:rsid w:val="00362CDC"/>
    <w:rsid w:val="00363799"/>
    <w:rsid w:val="00365129"/>
    <w:rsid w:val="0036512D"/>
    <w:rsid w:val="00365186"/>
    <w:rsid w:val="00366319"/>
    <w:rsid w:val="0036645B"/>
    <w:rsid w:val="0036674C"/>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7954"/>
    <w:rsid w:val="00390733"/>
    <w:rsid w:val="0039187D"/>
    <w:rsid w:val="00392376"/>
    <w:rsid w:val="00395A63"/>
    <w:rsid w:val="00395B4A"/>
    <w:rsid w:val="003967C9"/>
    <w:rsid w:val="00397E62"/>
    <w:rsid w:val="003A0B33"/>
    <w:rsid w:val="003A109E"/>
    <w:rsid w:val="003A206A"/>
    <w:rsid w:val="003A4033"/>
    <w:rsid w:val="003A4D6C"/>
    <w:rsid w:val="003A58A3"/>
    <w:rsid w:val="003A5AAC"/>
    <w:rsid w:val="003B04C4"/>
    <w:rsid w:val="003B0E89"/>
    <w:rsid w:val="003B13AE"/>
    <w:rsid w:val="003B188D"/>
    <w:rsid w:val="003B211F"/>
    <w:rsid w:val="003B2FC7"/>
    <w:rsid w:val="003B3131"/>
    <w:rsid w:val="003B4D3A"/>
    <w:rsid w:val="003B51C3"/>
    <w:rsid w:val="003B5439"/>
    <w:rsid w:val="003B611B"/>
    <w:rsid w:val="003C0732"/>
    <w:rsid w:val="003C0ACD"/>
    <w:rsid w:val="003C2BEF"/>
    <w:rsid w:val="003C44B1"/>
    <w:rsid w:val="003C5B37"/>
    <w:rsid w:val="003D0035"/>
    <w:rsid w:val="003D047E"/>
    <w:rsid w:val="003D0692"/>
    <w:rsid w:val="003D0A95"/>
    <w:rsid w:val="003D154A"/>
    <w:rsid w:val="003D1750"/>
    <w:rsid w:val="003D21DA"/>
    <w:rsid w:val="003D3032"/>
    <w:rsid w:val="003D34A6"/>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49C8"/>
    <w:rsid w:val="003F52E7"/>
    <w:rsid w:val="003F5C11"/>
    <w:rsid w:val="003F6F09"/>
    <w:rsid w:val="003F7D30"/>
    <w:rsid w:val="00400357"/>
    <w:rsid w:val="004004AE"/>
    <w:rsid w:val="00401C3F"/>
    <w:rsid w:val="0040268E"/>
    <w:rsid w:val="00402C5B"/>
    <w:rsid w:val="00402DA7"/>
    <w:rsid w:val="0040438A"/>
    <w:rsid w:val="00404985"/>
    <w:rsid w:val="00405F8E"/>
    <w:rsid w:val="00406419"/>
    <w:rsid w:val="00407351"/>
    <w:rsid w:val="004076A7"/>
    <w:rsid w:val="00407A75"/>
    <w:rsid w:val="004119B6"/>
    <w:rsid w:val="0041248A"/>
    <w:rsid w:val="00413294"/>
    <w:rsid w:val="00413CF0"/>
    <w:rsid w:val="00414212"/>
    <w:rsid w:val="004143A0"/>
    <w:rsid w:val="004143F5"/>
    <w:rsid w:val="00414507"/>
    <w:rsid w:val="004157A0"/>
    <w:rsid w:val="0041770C"/>
    <w:rsid w:val="00417984"/>
    <w:rsid w:val="00417A19"/>
    <w:rsid w:val="00421C3D"/>
    <w:rsid w:val="00422D27"/>
    <w:rsid w:val="004237F3"/>
    <w:rsid w:val="00423C09"/>
    <w:rsid w:val="004251B0"/>
    <w:rsid w:val="004255F2"/>
    <w:rsid w:val="00433D32"/>
    <w:rsid w:val="00433E35"/>
    <w:rsid w:val="004355E9"/>
    <w:rsid w:val="00437CE2"/>
    <w:rsid w:val="00440338"/>
    <w:rsid w:val="004415F3"/>
    <w:rsid w:val="00441D66"/>
    <w:rsid w:val="00442248"/>
    <w:rsid w:val="004443B1"/>
    <w:rsid w:val="00444F14"/>
    <w:rsid w:val="00451F31"/>
    <w:rsid w:val="004531A7"/>
    <w:rsid w:val="0045452D"/>
    <w:rsid w:val="004552CB"/>
    <w:rsid w:val="00456381"/>
    <w:rsid w:val="00457061"/>
    <w:rsid w:val="00457DC9"/>
    <w:rsid w:val="00460746"/>
    <w:rsid w:val="00461906"/>
    <w:rsid w:val="00461CF6"/>
    <w:rsid w:val="004629AE"/>
    <w:rsid w:val="0046383D"/>
    <w:rsid w:val="00465B32"/>
    <w:rsid w:val="00465DC2"/>
    <w:rsid w:val="00465FA7"/>
    <w:rsid w:val="00467076"/>
    <w:rsid w:val="004717A5"/>
    <w:rsid w:val="0047223E"/>
    <w:rsid w:val="0047274B"/>
    <w:rsid w:val="0047394F"/>
    <w:rsid w:val="00473E78"/>
    <w:rsid w:val="004754F1"/>
    <w:rsid w:val="004819F3"/>
    <w:rsid w:val="004827CB"/>
    <w:rsid w:val="00482B15"/>
    <w:rsid w:val="00482D88"/>
    <w:rsid w:val="00483340"/>
    <w:rsid w:val="004836C9"/>
    <w:rsid w:val="00483953"/>
    <w:rsid w:val="00483F87"/>
    <w:rsid w:val="00484BD1"/>
    <w:rsid w:val="00485456"/>
    <w:rsid w:val="0048569A"/>
    <w:rsid w:val="00485851"/>
    <w:rsid w:val="00485A0C"/>
    <w:rsid w:val="00485DD7"/>
    <w:rsid w:val="00486D17"/>
    <w:rsid w:val="00486E56"/>
    <w:rsid w:val="00487063"/>
    <w:rsid w:val="00487AA2"/>
    <w:rsid w:val="00487AA3"/>
    <w:rsid w:val="00490EA5"/>
    <w:rsid w:val="00492A23"/>
    <w:rsid w:val="00493846"/>
    <w:rsid w:val="00493FAD"/>
    <w:rsid w:val="0049631E"/>
    <w:rsid w:val="004963E3"/>
    <w:rsid w:val="00497512"/>
    <w:rsid w:val="004977D9"/>
    <w:rsid w:val="00497991"/>
    <w:rsid w:val="00497D35"/>
    <w:rsid w:val="00497D93"/>
    <w:rsid w:val="004A1634"/>
    <w:rsid w:val="004A23B9"/>
    <w:rsid w:val="004A3382"/>
    <w:rsid w:val="004A3C7D"/>
    <w:rsid w:val="004A4285"/>
    <w:rsid w:val="004A5344"/>
    <w:rsid w:val="004A6155"/>
    <w:rsid w:val="004A70EC"/>
    <w:rsid w:val="004A7BC0"/>
    <w:rsid w:val="004B0064"/>
    <w:rsid w:val="004B162A"/>
    <w:rsid w:val="004B24A7"/>
    <w:rsid w:val="004B29C9"/>
    <w:rsid w:val="004B44F4"/>
    <w:rsid w:val="004B5E49"/>
    <w:rsid w:val="004B6C22"/>
    <w:rsid w:val="004B759E"/>
    <w:rsid w:val="004B7E25"/>
    <w:rsid w:val="004C145A"/>
    <w:rsid w:val="004C19BF"/>
    <w:rsid w:val="004C3844"/>
    <w:rsid w:val="004C3A66"/>
    <w:rsid w:val="004C3BBE"/>
    <w:rsid w:val="004C402D"/>
    <w:rsid w:val="004C4576"/>
    <w:rsid w:val="004C54F8"/>
    <w:rsid w:val="004C64D0"/>
    <w:rsid w:val="004C72B8"/>
    <w:rsid w:val="004D042A"/>
    <w:rsid w:val="004D0444"/>
    <w:rsid w:val="004D19FB"/>
    <w:rsid w:val="004D1C23"/>
    <w:rsid w:val="004D4856"/>
    <w:rsid w:val="004E084D"/>
    <w:rsid w:val="004E0B63"/>
    <w:rsid w:val="004E1D73"/>
    <w:rsid w:val="004E23FC"/>
    <w:rsid w:val="004E36A7"/>
    <w:rsid w:val="004E3D4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AD8"/>
    <w:rsid w:val="00514DAC"/>
    <w:rsid w:val="005158F1"/>
    <w:rsid w:val="0051599E"/>
    <w:rsid w:val="0052106E"/>
    <w:rsid w:val="00523863"/>
    <w:rsid w:val="00523EEE"/>
    <w:rsid w:val="00523F26"/>
    <w:rsid w:val="005252D6"/>
    <w:rsid w:val="00525CFE"/>
    <w:rsid w:val="00527923"/>
    <w:rsid w:val="00527ABB"/>
    <w:rsid w:val="00527CB1"/>
    <w:rsid w:val="00527CC2"/>
    <w:rsid w:val="005314D0"/>
    <w:rsid w:val="00533BF0"/>
    <w:rsid w:val="00535BFB"/>
    <w:rsid w:val="00536181"/>
    <w:rsid w:val="00536584"/>
    <w:rsid w:val="0054025C"/>
    <w:rsid w:val="0054042A"/>
    <w:rsid w:val="00540A73"/>
    <w:rsid w:val="00542891"/>
    <w:rsid w:val="00543F6D"/>
    <w:rsid w:val="00544548"/>
    <w:rsid w:val="00544615"/>
    <w:rsid w:val="00544A26"/>
    <w:rsid w:val="005450AE"/>
    <w:rsid w:val="005452CE"/>
    <w:rsid w:val="00545346"/>
    <w:rsid w:val="00547BF7"/>
    <w:rsid w:val="00550040"/>
    <w:rsid w:val="005502CE"/>
    <w:rsid w:val="00550D8B"/>
    <w:rsid w:val="00553B42"/>
    <w:rsid w:val="0055409C"/>
    <w:rsid w:val="005550B0"/>
    <w:rsid w:val="00556A23"/>
    <w:rsid w:val="00560C7F"/>
    <w:rsid w:val="0056194A"/>
    <w:rsid w:val="00561BE7"/>
    <w:rsid w:val="005632FF"/>
    <w:rsid w:val="00565241"/>
    <w:rsid w:val="00567706"/>
    <w:rsid w:val="005709FC"/>
    <w:rsid w:val="0057126B"/>
    <w:rsid w:val="00573F8E"/>
    <w:rsid w:val="00574DB6"/>
    <w:rsid w:val="0057514C"/>
    <w:rsid w:val="00576767"/>
    <w:rsid w:val="00580BCD"/>
    <w:rsid w:val="0058155F"/>
    <w:rsid w:val="005818CF"/>
    <w:rsid w:val="00582A95"/>
    <w:rsid w:val="0058394A"/>
    <w:rsid w:val="00585042"/>
    <w:rsid w:val="00585C8C"/>
    <w:rsid w:val="00586C4A"/>
    <w:rsid w:val="005870F9"/>
    <w:rsid w:val="005875C2"/>
    <w:rsid w:val="00592BCD"/>
    <w:rsid w:val="00592F60"/>
    <w:rsid w:val="0059493C"/>
    <w:rsid w:val="00594FE8"/>
    <w:rsid w:val="00596075"/>
    <w:rsid w:val="00597F8A"/>
    <w:rsid w:val="005A0ACC"/>
    <w:rsid w:val="005A1609"/>
    <w:rsid w:val="005A1CDF"/>
    <w:rsid w:val="005A1E91"/>
    <w:rsid w:val="005A3530"/>
    <w:rsid w:val="005A3979"/>
    <w:rsid w:val="005A402F"/>
    <w:rsid w:val="005A4339"/>
    <w:rsid w:val="005A6D1D"/>
    <w:rsid w:val="005A6D30"/>
    <w:rsid w:val="005A74FF"/>
    <w:rsid w:val="005B0D0A"/>
    <w:rsid w:val="005B1089"/>
    <w:rsid w:val="005B1D5A"/>
    <w:rsid w:val="005B2CE7"/>
    <w:rsid w:val="005B2FB9"/>
    <w:rsid w:val="005B4566"/>
    <w:rsid w:val="005B4B1E"/>
    <w:rsid w:val="005B57E8"/>
    <w:rsid w:val="005B6E69"/>
    <w:rsid w:val="005C1119"/>
    <w:rsid w:val="005C3380"/>
    <w:rsid w:val="005C5855"/>
    <w:rsid w:val="005D123B"/>
    <w:rsid w:val="005D1542"/>
    <w:rsid w:val="005D1994"/>
    <w:rsid w:val="005D1B15"/>
    <w:rsid w:val="005D22D7"/>
    <w:rsid w:val="005D2713"/>
    <w:rsid w:val="005D3218"/>
    <w:rsid w:val="005D3E33"/>
    <w:rsid w:val="005D3F14"/>
    <w:rsid w:val="005D47EF"/>
    <w:rsid w:val="005D5446"/>
    <w:rsid w:val="005D6014"/>
    <w:rsid w:val="005D675C"/>
    <w:rsid w:val="005D73ED"/>
    <w:rsid w:val="005D780B"/>
    <w:rsid w:val="005E2EEC"/>
    <w:rsid w:val="005E433F"/>
    <w:rsid w:val="005E6559"/>
    <w:rsid w:val="005E7812"/>
    <w:rsid w:val="005E7CFF"/>
    <w:rsid w:val="005F1735"/>
    <w:rsid w:val="005F219A"/>
    <w:rsid w:val="005F6FEE"/>
    <w:rsid w:val="00600A42"/>
    <w:rsid w:val="00601749"/>
    <w:rsid w:val="00602A33"/>
    <w:rsid w:val="00603221"/>
    <w:rsid w:val="00603A43"/>
    <w:rsid w:val="006053AE"/>
    <w:rsid w:val="00605A3F"/>
    <w:rsid w:val="00606D5A"/>
    <w:rsid w:val="00606EF6"/>
    <w:rsid w:val="00610F02"/>
    <w:rsid w:val="006116B0"/>
    <w:rsid w:val="006119DB"/>
    <w:rsid w:val="00611C19"/>
    <w:rsid w:val="006134D0"/>
    <w:rsid w:val="006137C2"/>
    <w:rsid w:val="006140AF"/>
    <w:rsid w:val="00614898"/>
    <w:rsid w:val="00617281"/>
    <w:rsid w:val="00621A10"/>
    <w:rsid w:val="00621C15"/>
    <w:rsid w:val="00621EF0"/>
    <w:rsid w:val="00622624"/>
    <w:rsid w:val="00623457"/>
    <w:rsid w:val="00624353"/>
    <w:rsid w:val="006250CC"/>
    <w:rsid w:val="00626490"/>
    <w:rsid w:val="006266B1"/>
    <w:rsid w:val="00631F64"/>
    <w:rsid w:val="00632C00"/>
    <w:rsid w:val="00635DF7"/>
    <w:rsid w:val="0063694E"/>
    <w:rsid w:val="00636D5B"/>
    <w:rsid w:val="00641561"/>
    <w:rsid w:val="00641C65"/>
    <w:rsid w:val="0064201A"/>
    <w:rsid w:val="00643224"/>
    <w:rsid w:val="00643AB6"/>
    <w:rsid w:val="00644158"/>
    <w:rsid w:val="0064449A"/>
    <w:rsid w:val="00644670"/>
    <w:rsid w:val="00644DC0"/>
    <w:rsid w:val="006458F8"/>
    <w:rsid w:val="00646262"/>
    <w:rsid w:val="00647963"/>
    <w:rsid w:val="00647B24"/>
    <w:rsid w:val="0065188A"/>
    <w:rsid w:val="00651A97"/>
    <w:rsid w:val="00653F07"/>
    <w:rsid w:val="0065537B"/>
    <w:rsid w:val="006559B4"/>
    <w:rsid w:val="006572C1"/>
    <w:rsid w:val="00657422"/>
    <w:rsid w:val="006607CE"/>
    <w:rsid w:val="0066146D"/>
    <w:rsid w:val="00661F3B"/>
    <w:rsid w:val="00663E5D"/>
    <w:rsid w:val="00670CE5"/>
    <w:rsid w:val="00670E43"/>
    <w:rsid w:val="006712BB"/>
    <w:rsid w:val="006712BF"/>
    <w:rsid w:val="006719D5"/>
    <w:rsid w:val="00671CE2"/>
    <w:rsid w:val="006726E4"/>
    <w:rsid w:val="00672C9B"/>
    <w:rsid w:val="00672DE1"/>
    <w:rsid w:val="00673490"/>
    <w:rsid w:val="00675282"/>
    <w:rsid w:val="006755FB"/>
    <w:rsid w:val="0067607D"/>
    <w:rsid w:val="006771AF"/>
    <w:rsid w:val="00680005"/>
    <w:rsid w:val="00683114"/>
    <w:rsid w:val="00683307"/>
    <w:rsid w:val="006838F7"/>
    <w:rsid w:val="00683986"/>
    <w:rsid w:val="00685B7D"/>
    <w:rsid w:val="00685FDF"/>
    <w:rsid w:val="00686F03"/>
    <w:rsid w:val="0068732F"/>
    <w:rsid w:val="00687D77"/>
    <w:rsid w:val="00687F93"/>
    <w:rsid w:val="00692A78"/>
    <w:rsid w:val="0069435C"/>
    <w:rsid w:val="00694974"/>
    <w:rsid w:val="00695491"/>
    <w:rsid w:val="00697532"/>
    <w:rsid w:val="006A1396"/>
    <w:rsid w:val="006A37AB"/>
    <w:rsid w:val="006A3CA8"/>
    <w:rsid w:val="006A4F64"/>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5FC6"/>
    <w:rsid w:val="006C61C1"/>
    <w:rsid w:val="006C7B75"/>
    <w:rsid w:val="006D17B0"/>
    <w:rsid w:val="006D3DA7"/>
    <w:rsid w:val="006D523A"/>
    <w:rsid w:val="006D5EF5"/>
    <w:rsid w:val="006D70E7"/>
    <w:rsid w:val="006D7378"/>
    <w:rsid w:val="006E053B"/>
    <w:rsid w:val="006E092B"/>
    <w:rsid w:val="006E4901"/>
    <w:rsid w:val="006E4C2E"/>
    <w:rsid w:val="006E5AB3"/>
    <w:rsid w:val="006E5DB7"/>
    <w:rsid w:val="006E75EE"/>
    <w:rsid w:val="006E78FF"/>
    <w:rsid w:val="006E7ADD"/>
    <w:rsid w:val="006F0660"/>
    <w:rsid w:val="006F1855"/>
    <w:rsid w:val="006F4131"/>
    <w:rsid w:val="006F430F"/>
    <w:rsid w:val="006F4821"/>
    <w:rsid w:val="006F691A"/>
    <w:rsid w:val="00701A59"/>
    <w:rsid w:val="00701BF0"/>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807"/>
    <w:rsid w:val="00730982"/>
    <w:rsid w:val="00730E2E"/>
    <w:rsid w:val="00730FB9"/>
    <w:rsid w:val="007340CA"/>
    <w:rsid w:val="00740870"/>
    <w:rsid w:val="0074334B"/>
    <w:rsid w:val="00743848"/>
    <w:rsid w:val="00745634"/>
    <w:rsid w:val="00747739"/>
    <w:rsid w:val="0075145D"/>
    <w:rsid w:val="0075191E"/>
    <w:rsid w:val="007531AA"/>
    <w:rsid w:val="00753820"/>
    <w:rsid w:val="007541C6"/>
    <w:rsid w:val="00754574"/>
    <w:rsid w:val="00754F62"/>
    <w:rsid w:val="00755711"/>
    <w:rsid w:val="0075574E"/>
    <w:rsid w:val="0075749F"/>
    <w:rsid w:val="007574C4"/>
    <w:rsid w:val="00760738"/>
    <w:rsid w:val="00762389"/>
    <w:rsid w:val="007638D1"/>
    <w:rsid w:val="007659ED"/>
    <w:rsid w:val="007662F0"/>
    <w:rsid w:val="00766AC6"/>
    <w:rsid w:val="00767047"/>
    <w:rsid w:val="00767D08"/>
    <w:rsid w:val="007702DC"/>
    <w:rsid w:val="00770BE5"/>
    <w:rsid w:val="00770F53"/>
    <w:rsid w:val="00772112"/>
    <w:rsid w:val="00772723"/>
    <w:rsid w:val="00773C9E"/>
    <w:rsid w:val="00773F41"/>
    <w:rsid w:val="00773FAF"/>
    <w:rsid w:val="00774C51"/>
    <w:rsid w:val="00777621"/>
    <w:rsid w:val="007800C1"/>
    <w:rsid w:val="00780173"/>
    <w:rsid w:val="007848FB"/>
    <w:rsid w:val="00784CFD"/>
    <w:rsid w:val="0078594A"/>
    <w:rsid w:val="00785F32"/>
    <w:rsid w:val="00786855"/>
    <w:rsid w:val="007876CF"/>
    <w:rsid w:val="007879F0"/>
    <w:rsid w:val="00792521"/>
    <w:rsid w:val="0079396E"/>
    <w:rsid w:val="00793D43"/>
    <w:rsid w:val="00794A53"/>
    <w:rsid w:val="00794DC6"/>
    <w:rsid w:val="00796046"/>
    <w:rsid w:val="007A0404"/>
    <w:rsid w:val="007A0CF7"/>
    <w:rsid w:val="007A2205"/>
    <w:rsid w:val="007A29CC"/>
    <w:rsid w:val="007A36BD"/>
    <w:rsid w:val="007A3AC0"/>
    <w:rsid w:val="007A42C6"/>
    <w:rsid w:val="007A4366"/>
    <w:rsid w:val="007A778C"/>
    <w:rsid w:val="007A7DCA"/>
    <w:rsid w:val="007B024B"/>
    <w:rsid w:val="007B224F"/>
    <w:rsid w:val="007B3061"/>
    <w:rsid w:val="007B5925"/>
    <w:rsid w:val="007B61E2"/>
    <w:rsid w:val="007B62F5"/>
    <w:rsid w:val="007C009B"/>
    <w:rsid w:val="007C05F4"/>
    <w:rsid w:val="007C06F4"/>
    <w:rsid w:val="007C3D4C"/>
    <w:rsid w:val="007C4F19"/>
    <w:rsid w:val="007C6571"/>
    <w:rsid w:val="007C6DF1"/>
    <w:rsid w:val="007C6E3D"/>
    <w:rsid w:val="007D167A"/>
    <w:rsid w:val="007D2CC2"/>
    <w:rsid w:val="007D3A48"/>
    <w:rsid w:val="007D679C"/>
    <w:rsid w:val="007D69F3"/>
    <w:rsid w:val="007D6FE2"/>
    <w:rsid w:val="007D792E"/>
    <w:rsid w:val="007E000B"/>
    <w:rsid w:val="007E05F6"/>
    <w:rsid w:val="007E243D"/>
    <w:rsid w:val="007E2DEF"/>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17D5"/>
    <w:rsid w:val="008019A5"/>
    <w:rsid w:val="008037A6"/>
    <w:rsid w:val="00803EC4"/>
    <w:rsid w:val="008063A1"/>
    <w:rsid w:val="00806C9F"/>
    <w:rsid w:val="0080736B"/>
    <w:rsid w:val="00810EBB"/>
    <w:rsid w:val="00811DEB"/>
    <w:rsid w:val="00811DED"/>
    <w:rsid w:val="008129E2"/>
    <w:rsid w:val="0081422D"/>
    <w:rsid w:val="00814752"/>
    <w:rsid w:val="0081766D"/>
    <w:rsid w:val="00821852"/>
    <w:rsid w:val="0082284D"/>
    <w:rsid w:val="008246E5"/>
    <w:rsid w:val="00824E13"/>
    <w:rsid w:val="008277DE"/>
    <w:rsid w:val="00827C49"/>
    <w:rsid w:val="00827CEF"/>
    <w:rsid w:val="008302DE"/>
    <w:rsid w:val="008306FF"/>
    <w:rsid w:val="008316AA"/>
    <w:rsid w:val="0083219A"/>
    <w:rsid w:val="008338F0"/>
    <w:rsid w:val="00833988"/>
    <w:rsid w:val="00833A04"/>
    <w:rsid w:val="00833DEA"/>
    <w:rsid w:val="00837145"/>
    <w:rsid w:val="008376F9"/>
    <w:rsid w:val="008379CC"/>
    <w:rsid w:val="00837F46"/>
    <w:rsid w:val="00840707"/>
    <w:rsid w:val="008413C1"/>
    <w:rsid w:val="008426EC"/>
    <w:rsid w:val="00842CDC"/>
    <w:rsid w:val="00843142"/>
    <w:rsid w:val="00843444"/>
    <w:rsid w:val="008434B8"/>
    <w:rsid w:val="0084469B"/>
    <w:rsid w:val="008446CC"/>
    <w:rsid w:val="0084517C"/>
    <w:rsid w:val="0084574E"/>
    <w:rsid w:val="008457D8"/>
    <w:rsid w:val="00846082"/>
    <w:rsid w:val="00846BDE"/>
    <w:rsid w:val="00851280"/>
    <w:rsid w:val="00853A4C"/>
    <w:rsid w:val="00854F57"/>
    <w:rsid w:val="0085681E"/>
    <w:rsid w:val="0086042D"/>
    <w:rsid w:val="008617EB"/>
    <w:rsid w:val="00865C6A"/>
    <w:rsid w:val="00865C7D"/>
    <w:rsid w:val="00866D81"/>
    <w:rsid w:val="008679A7"/>
    <w:rsid w:val="00867A8D"/>
    <w:rsid w:val="008702D8"/>
    <w:rsid w:val="00871FEA"/>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87737"/>
    <w:rsid w:val="00891776"/>
    <w:rsid w:val="008917A8"/>
    <w:rsid w:val="00892358"/>
    <w:rsid w:val="00892932"/>
    <w:rsid w:val="00893B0F"/>
    <w:rsid w:val="00893CDA"/>
    <w:rsid w:val="00893E05"/>
    <w:rsid w:val="00896B2E"/>
    <w:rsid w:val="008A116E"/>
    <w:rsid w:val="008A2615"/>
    <w:rsid w:val="008A3546"/>
    <w:rsid w:val="008A3DAA"/>
    <w:rsid w:val="008A3FC9"/>
    <w:rsid w:val="008A4C03"/>
    <w:rsid w:val="008B04E3"/>
    <w:rsid w:val="008B0FDC"/>
    <w:rsid w:val="008B18E4"/>
    <w:rsid w:val="008B41C9"/>
    <w:rsid w:val="008B4966"/>
    <w:rsid w:val="008B546A"/>
    <w:rsid w:val="008B685D"/>
    <w:rsid w:val="008B6FE1"/>
    <w:rsid w:val="008B7637"/>
    <w:rsid w:val="008C0BF3"/>
    <w:rsid w:val="008C3823"/>
    <w:rsid w:val="008C4A29"/>
    <w:rsid w:val="008C6F6A"/>
    <w:rsid w:val="008C7FFC"/>
    <w:rsid w:val="008D181B"/>
    <w:rsid w:val="008D1CFE"/>
    <w:rsid w:val="008D5706"/>
    <w:rsid w:val="008D66F8"/>
    <w:rsid w:val="008D7184"/>
    <w:rsid w:val="008D7556"/>
    <w:rsid w:val="008D75FB"/>
    <w:rsid w:val="008E0D9D"/>
    <w:rsid w:val="008E15CB"/>
    <w:rsid w:val="008E188D"/>
    <w:rsid w:val="008E18C3"/>
    <w:rsid w:val="008E2D6C"/>
    <w:rsid w:val="008E36D7"/>
    <w:rsid w:val="008E4236"/>
    <w:rsid w:val="008E43C4"/>
    <w:rsid w:val="008E444E"/>
    <w:rsid w:val="008E49C9"/>
    <w:rsid w:val="008E63A5"/>
    <w:rsid w:val="008F177C"/>
    <w:rsid w:val="008F1CDD"/>
    <w:rsid w:val="008F2472"/>
    <w:rsid w:val="008F30DE"/>
    <w:rsid w:val="008F3F57"/>
    <w:rsid w:val="008F4C61"/>
    <w:rsid w:val="008F5B72"/>
    <w:rsid w:val="008F63C5"/>
    <w:rsid w:val="008F6735"/>
    <w:rsid w:val="008F7E20"/>
    <w:rsid w:val="009006B5"/>
    <w:rsid w:val="00904DB8"/>
    <w:rsid w:val="00907FAD"/>
    <w:rsid w:val="00911C50"/>
    <w:rsid w:val="009144E7"/>
    <w:rsid w:val="009152EB"/>
    <w:rsid w:val="0091560D"/>
    <w:rsid w:val="00915939"/>
    <w:rsid w:val="00915C7C"/>
    <w:rsid w:val="00915DD9"/>
    <w:rsid w:val="00916110"/>
    <w:rsid w:val="009177D5"/>
    <w:rsid w:val="0092107C"/>
    <w:rsid w:val="00921082"/>
    <w:rsid w:val="00921670"/>
    <w:rsid w:val="00921D35"/>
    <w:rsid w:val="00922468"/>
    <w:rsid w:val="009237A9"/>
    <w:rsid w:val="00925636"/>
    <w:rsid w:val="00925868"/>
    <w:rsid w:val="00925B4A"/>
    <w:rsid w:val="00926354"/>
    <w:rsid w:val="00926E23"/>
    <w:rsid w:val="00930E97"/>
    <w:rsid w:val="009325D7"/>
    <w:rsid w:val="00932CAD"/>
    <w:rsid w:val="009331B5"/>
    <w:rsid w:val="00933266"/>
    <w:rsid w:val="00934091"/>
    <w:rsid w:val="009354F1"/>
    <w:rsid w:val="00937DE5"/>
    <w:rsid w:val="00937F52"/>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D7B"/>
    <w:rsid w:val="00953E50"/>
    <w:rsid w:val="009549C5"/>
    <w:rsid w:val="00954D17"/>
    <w:rsid w:val="00955BDD"/>
    <w:rsid w:val="00955C56"/>
    <w:rsid w:val="009560E9"/>
    <w:rsid w:val="009567C7"/>
    <w:rsid w:val="00957117"/>
    <w:rsid w:val="00957A03"/>
    <w:rsid w:val="0096190B"/>
    <w:rsid w:val="009649DC"/>
    <w:rsid w:val="00964D8C"/>
    <w:rsid w:val="009652BD"/>
    <w:rsid w:val="0096539B"/>
    <w:rsid w:val="009658D3"/>
    <w:rsid w:val="00966FED"/>
    <w:rsid w:val="009700CA"/>
    <w:rsid w:val="00970864"/>
    <w:rsid w:val="009715CE"/>
    <w:rsid w:val="009732FC"/>
    <w:rsid w:val="00973355"/>
    <w:rsid w:val="00976CBB"/>
    <w:rsid w:val="00980FFC"/>
    <w:rsid w:val="0098123F"/>
    <w:rsid w:val="0098350A"/>
    <w:rsid w:val="00983B09"/>
    <w:rsid w:val="00984A46"/>
    <w:rsid w:val="0098582F"/>
    <w:rsid w:val="00985ED9"/>
    <w:rsid w:val="00986151"/>
    <w:rsid w:val="00987460"/>
    <w:rsid w:val="009877DD"/>
    <w:rsid w:val="00990911"/>
    <w:rsid w:val="009914CC"/>
    <w:rsid w:val="009917E7"/>
    <w:rsid w:val="00993706"/>
    <w:rsid w:val="00994167"/>
    <w:rsid w:val="0099561B"/>
    <w:rsid w:val="00996C3E"/>
    <w:rsid w:val="00997953"/>
    <w:rsid w:val="009A0F79"/>
    <w:rsid w:val="009A19AF"/>
    <w:rsid w:val="009A1C0F"/>
    <w:rsid w:val="009A284F"/>
    <w:rsid w:val="009A2B17"/>
    <w:rsid w:val="009A3D76"/>
    <w:rsid w:val="009A3E22"/>
    <w:rsid w:val="009A5B91"/>
    <w:rsid w:val="009A656D"/>
    <w:rsid w:val="009A66CB"/>
    <w:rsid w:val="009B195F"/>
    <w:rsid w:val="009B1A8B"/>
    <w:rsid w:val="009B278A"/>
    <w:rsid w:val="009B5911"/>
    <w:rsid w:val="009B6AAD"/>
    <w:rsid w:val="009C0AFF"/>
    <w:rsid w:val="009C14A3"/>
    <w:rsid w:val="009C1885"/>
    <w:rsid w:val="009C1BEB"/>
    <w:rsid w:val="009C1F70"/>
    <w:rsid w:val="009C38FF"/>
    <w:rsid w:val="009C3C60"/>
    <w:rsid w:val="009C54A1"/>
    <w:rsid w:val="009C5EA6"/>
    <w:rsid w:val="009C6FF6"/>
    <w:rsid w:val="009D2D0A"/>
    <w:rsid w:val="009D3802"/>
    <w:rsid w:val="009D3BDA"/>
    <w:rsid w:val="009D5082"/>
    <w:rsid w:val="009E1A71"/>
    <w:rsid w:val="009E1C04"/>
    <w:rsid w:val="009E2028"/>
    <w:rsid w:val="009E25A5"/>
    <w:rsid w:val="009E2813"/>
    <w:rsid w:val="009E2949"/>
    <w:rsid w:val="009E35AB"/>
    <w:rsid w:val="009E3BD5"/>
    <w:rsid w:val="009E58E5"/>
    <w:rsid w:val="009E5DF9"/>
    <w:rsid w:val="009F2455"/>
    <w:rsid w:val="009F473A"/>
    <w:rsid w:val="009F4A9B"/>
    <w:rsid w:val="009F688B"/>
    <w:rsid w:val="00A00118"/>
    <w:rsid w:val="00A01EC2"/>
    <w:rsid w:val="00A026A3"/>
    <w:rsid w:val="00A05069"/>
    <w:rsid w:val="00A06BE3"/>
    <w:rsid w:val="00A07192"/>
    <w:rsid w:val="00A12F7D"/>
    <w:rsid w:val="00A13590"/>
    <w:rsid w:val="00A163EB"/>
    <w:rsid w:val="00A1703A"/>
    <w:rsid w:val="00A204F8"/>
    <w:rsid w:val="00A20DEF"/>
    <w:rsid w:val="00A22261"/>
    <w:rsid w:val="00A22456"/>
    <w:rsid w:val="00A22DAD"/>
    <w:rsid w:val="00A23DF2"/>
    <w:rsid w:val="00A23EAB"/>
    <w:rsid w:val="00A2526D"/>
    <w:rsid w:val="00A30F24"/>
    <w:rsid w:val="00A31B19"/>
    <w:rsid w:val="00A31B41"/>
    <w:rsid w:val="00A334BA"/>
    <w:rsid w:val="00A406A5"/>
    <w:rsid w:val="00A41B17"/>
    <w:rsid w:val="00A41E03"/>
    <w:rsid w:val="00A4342C"/>
    <w:rsid w:val="00A43B99"/>
    <w:rsid w:val="00A43E67"/>
    <w:rsid w:val="00A449C6"/>
    <w:rsid w:val="00A4737C"/>
    <w:rsid w:val="00A5214E"/>
    <w:rsid w:val="00A52A34"/>
    <w:rsid w:val="00A54AB4"/>
    <w:rsid w:val="00A54DC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67572"/>
    <w:rsid w:val="00A70112"/>
    <w:rsid w:val="00A7258D"/>
    <w:rsid w:val="00A73BD3"/>
    <w:rsid w:val="00A7426F"/>
    <w:rsid w:val="00A74C33"/>
    <w:rsid w:val="00A75509"/>
    <w:rsid w:val="00A75DFE"/>
    <w:rsid w:val="00A817FC"/>
    <w:rsid w:val="00A81B00"/>
    <w:rsid w:val="00A81D32"/>
    <w:rsid w:val="00A81E32"/>
    <w:rsid w:val="00A82C89"/>
    <w:rsid w:val="00A82E78"/>
    <w:rsid w:val="00A8382B"/>
    <w:rsid w:val="00A848D1"/>
    <w:rsid w:val="00A84B7D"/>
    <w:rsid w:val="00A84DDC"/>
    <w:rsid w:val="00A84FBC"/>
    <w:rsid w:val="00A8538B"/>
    <w:rsid w:val="00A85627"/>
    <w:rsid w:val="00A85B36"/>
    <w:rsid w:val="00A87CDA"/>
    <w:rsid w:val="00A9034C"/>
    <w:rsid w:val="00A90399"/>
    <w:rsid w:val="00A91316"/>
    <w:rsid w:val="00A932BD"/>
    <w:rsid w:val="00A93898"/>
    <w:rsid w:val="00A9669D"/>
    <w:rsid w:val="00A96A46"/>
    <w:rsid w:val="00A96DB2"/>
    <w:rsid w:val="00AA077B"/>
    <w:rsid w:val="00AA1BDA"/>
    <w:rsid w:val="00AA21D0"/>
    <w:rsid w:val="00AA2807"/>
    <w:rsid w:val="00AA2F17"/>
    <w:rsid w:val="00AA6688"/>
    <w:rsid w:val="00AB04E1"/>
    <w:rsid w:val="00AB0B86"/>
    <w:rsid w:val="00AB0E23"/>
    <w:rsid w:val="00AB12DA"/>
    <w:rsid w:val="00AB1716"/>
    <w:rsid w:val="00AB1983"/>
    <w:rsid w:val="00AB1DCF"/>
    <w:rsid w:val="00AB3462"/>
    <w:rsid w:val="00AB3750"/>
    <w:rsid w:val="00AB4EFC"/>
    <w:rsid w:val="00AB5447"/>
    <w:rsid w:val="00AB5D35"/>
    <w:rsid w:val="00AC1B9B"/>
    <w:rsid w:val="00AC27B1"/>
    <w:rsid w:val="00AC2E76"/>
    <w:rsid w:val="00AC3AFC"/>
    <w:rsid w:val="00AC5EFF"/>
    <w:rsid w:val="00AC6490"/>
    <w:rsid w:val="00AD2F7C"/>
    <w:rsid w:val="00AD3C9D"/>
    <w:rsid w:val="00AD3E33"/>
    <w:rsid w:val="00AD558F"/>
    <w:rsid w:val="00AD6824"/>
    <w:rsid w:val="00AD70BB"/>
    <w:rsid w:val="00AD76E6"/>
    <w:rsid w:val="00AD7DFB"/>
    <w:rsid w:val="00AE09AD"/>
    <w:rsid w:val="00AE1240"/>
    <w:rsid w:val="00AE21AF"/>
    <w:rsid w:val="00AE28D7"/>
    <w:rsid w:val="00AE32CA"/>
    <w:rsid w:val="00AE362D"/>
    <w:rsid w:val="00AE3E98"/>
    <w:rsid w:val="00AE5595"/>
    <w:rsid w:val="00AE5B7C"/>
    <w:rsid w:val="00AE5E46"/>
    <w:rsid w:val="00AE61C6"/>
    <w:rsid w:val="00AE67AD"/>
    <w:rsid w:val="00AF0958"/>
    <w:rsid w:val="00AF20F1"/>
    <w:rsid w:val="00AF4A90"/>
    <w:rsid w:val="00AF6BC2"/>
    <w:rsid w:val="00AF7640"/>
    <w:rsid w:val="00AF7A8A"/>
    <w:rsid w:val="00B00DE1"/>
    <w:rsid w:val="00B01B8D"/>
    <w:rsid w:val="00B022A6"/>
    <w:rsid w:val="00B02D71"/>
    <w:rsid w:val="00B048E7"/>
    <w:rsid w:val="00B04AF3"/>
    <w:rsid w:val="00B04C97"/>
    <w:rsid w:val="00B05B5D"/>
    <w:rsid w:val="00B07864"/>
    <w:rsid w:val="00B07C02"/>
    <w:rsid w:val="00B10013"/>
    <w:rsid w:val="00B11217"/>
    <w:rsid w:val="00B1145F"/>
    <w:rsid w:val="00B1237D"/>
    <w:rsid w:val="00B1259E"/>
    <w:rsid w:val="00B143DA"/>
    <w:rsid w:val="00B16B8B"/>
    <w:rsid w:val="00B17018"/>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3152"/>
    <w:rsid w:val="00B34884"/>
    <w:rsid w:val="00B3743C"/>
    <w:rsid w:val="00B3759B"/>
    <w:rsid w:val="00B37D0A"/>
    <w:rsid w:val="00B4017E"/>
    <w:rsid w:val="00B40363"/>
    <w:rsid w:val="00B40B33"/>
    <w:rsid w:val="00B411FF"/>
    <w:rsid w:val="00B42BA2"/>
    <w:rsid w:val="00B4390B"/>
    <w:rsid w:val="00B43BB4"/>
    <w:rsid w:val="00B44182"/>
    <w:rsid w:val="00B4596E"/>
    <w:rsid w:val="00B4685E"/>
    <w:rsid w:val="00B50C47"/>
    <w:rsid w:val="00B52059"/>
    <w:rsid w:val="00B530BB"/>
    <w:rsid w:val="00B53297"/>
    <w:rsid w:val="00B53594"/>
    <w:rsid w:val="00B53859"/>
    <w:rsid w:val="00B550DA"/>
    <w:rsid w:val="00B55DB2"/>
    <w:rsid w:val="00B55E73"/>
    <w:rsid w:val="00B56A76"/>
    <w:rsid w:val="00B57D21"/>
    <w:rsid w:val="00B6066A"/>
    <w:rsid w:val="00B60E7A"/>
    <w:rsid w:val="00B6180B"/>
    <w:rsid w:val="00B622FA"/>
    <w:rsid w:val="00B62FEC"/>
    <w:rsid w:val="00B63602"/>
    <w:rsid w:val="00B64DC7"/>
    <w:rsid w:val="00B64F94"/>
    <w:rsid w:val="00B6523D"/>
    <w:rsid w:val="00B65713"/>
    <w:rsid w:val="00B65D70"/>
    <w:rsid w:val="00B66786"/>
    <w:rsid w:val="00B7208E"/>
    <w:rsid w:val="00B736B9"/>
    <w:rsid w:val="00B739BB"/>
    <w:rsid w:val="00B753F1"/>
    <w:rsid w:val="00B765DD"/>
    <w:rsid w:val="00B802EF"/>
    <w:rsid w:val="00B8382F"/>
    <w:rsid w:val="00B83A61"/>
    <w:rsid w:val="00B842C8"/>
    <w:rsid w:val="00B84722"/>
    <w:rsid w:val="00B8528C"/>
    <w:rsid w:val="00B852FB"/>
    <w:rsid w:val="00B8545D"/>
    <w:rsid w:val="00B85DA7"/>
    <w:rsid w:val="00B86104"/>
    <w:rsid w:val="00B86703"/>
    <w:rsid w:val="00B8683B"/>
    <w:rsid w:val="00B86F1D"/>
    <w:rsid w:val="00B86F4B"/>
    <w:rsid w:val="00B90581"/>
    <w:rsid w:val="00B90B4B"/>
    <w:rsid w:val="00B9111A"/>
    <w:rsid w:val="00B92A37"/>
    <w:rsid w:val="00B94118"/>
    <w:rsid w:val="00B941FC"/>
    <w:rsid w:val="00B9437F"/>
    <w:rsid w:val="00B94EF9"/>
    <w:rsid w:val="00B958D2"/>
    <w:rsid w:val="00B96028"/>
    <w:rsid w:val="00B97398"/>
    <w:rsid w:val="00BA02D6"/>
    <w:rsid w:val="00BA0693"/>
    <w:rsid w:val="00BA1D8E"/>
    <w:rsid w:val="00BA2DC9"/>
    <w:rsid w:val="00BA460D"/>
    <w:rsid w:val="00BB14D1"/>
    <w:rsid w:val="00BB210C"/>
    <w:rsid w:val="00BB3801"/>
    <w:rsid w:val="00BB4613"/>
    <w:rsid w:val="00BB4F02"/>
    <w:rsid w:val="00BB555C"/>
    <w:rsid w:val="00BB5BD6"/>
    <w:rsid w:val="00BB63F6"/>
    <w:rsid w:val="00BC0611"/>
    <w:rsid w:val="00BC485D"/>
    <w:rsid w:val="00BC50F5"/>
    <w:rsid w:val="00BC5C8E"/>
    <w:rsid w:val="00BC6C9C"/>
    <w:rsid w:val="00BD0298"/>
    <w:rsid w:val="00BD15F9"/>
    <w:rsid w:val="00BD1F38"/>
    <w:rsid w:val="00BD2017"/>
    <w:rsid w:val="00BD318C"/>
    <w:rsid w:val="00BD358F"/>
    <w:rsid w:val="00BD3F4C"/>
    <w:rsid w:val="00BD55C4"/>
    <w:rsid w:val="00BD5E53"/>
    <w:rsid w:val="00BD6D0B"/>
    <w:rsid w:val="00BE0328"/>
    <w:rsid w:val="00BE40FF"/>
    <w:rsid w:val="00BE6F4C"/>
    <w:rsid w:val="00BE73E8"/>
    <w:rsid w:val="00BE74F7"/>
    <w:rsid w:val="00BE779C"/>
    <w:rsid w:val="00BF1D2A"/>
    <w:rsid w:val="00BF2A40"/>
    <w:rsid w:val="00BF2A7B"/>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1F94"/>
    <w:rsid w:val="00C32872"/>
    <w:rsid w:val="00C32AE0"/>
    <w:rsid w:val="00C33C73"/>
    <w:rsid w:val="00C345AF"/>
    <w:rsid w:val="00C34B9F"/>
    <w:rsid w:val="00C35C21"/>
    <w:rsid w:val="00C3643F"/>
    <w:rsid w:val="00C36FBE"/>
    <w:rsid w:val="00C40EC3"/>
    <w:rsid w:val="00C40FB9"/>
    <w:rsid w:val="00C4217E"/>
    <w:rsid w:val="00C442A6"/>
    <w:rsid w:val="00C50319"/>
    <w:rsid w:val="00C51CE4"/>
    <w:rsid w:val="00C51EA4"/>
    <w:rsid w:val="00C52DD2"/>
    <w:rsid w:val="00C535AC"/>
    <w:rsid w:val="00C537E5"/>
    <w:rsid w:val="00C54C91"/>
    <w:rsid w:val="00C570AF"/>
    <w:rsid w:val="00C5722A"/>
    <w:rsid w:val="00C5749E"/>
    <w:rsid w:val="00C57B3C"/>
    <w:rsid w:val="00C57BFF"/>
    <w:rsid w:val="00C57CFE"/>
    <w:rsid w:val="00C60465"/>
    <w:rsid w:val="00C622A6"/>
    <w:rsid w:val="00C6427F"/>
    <w:rsid w:val="00C6622B"/>
    <w:rsid w:val="00C66EE2"/>
    <w:rsid w:val="00C673A6"/>
    <w:rsid w:val="00C70979"/>
    <w:rsid w:val="00C70B7E"/>
    <w:rsid w:val="00C71236"/>
    <w:rsid w:val="00C71722"/>
    <w:rsid w:val="00C718DB"/>
    <w:rsid w:val="00C72EC7"/>
    <w:rsid w:val="00C74072"/>
    <w:rsid w:val="00C7538D"/>
    <w:rsid w:val="00C75F9B"/>
    <w:rsid w:val="00C76842"/>
    <w:rsid w:val="00C77CBD"/>
    <w:rsid w:val="00C77D57"/>
    <w:rsid w:val="00C81258"/>
    <w:rsid w:val="00C82832"/>
    <w:rsid w:val="00C82DB4"/>
    <w:rsid w:val="00C8339C"/>
    <w:rsid w:val="00C837EE"/>
    <w:rsid w:val="00C843CA"/>
    <w:rsid w:val="00C84B11"/>
    <w:rsid w:val="00C86217"/>
    <w:rsid w:val="00C86E94"/>
    <w:rsid w:val="00C87312"/>
    <w:rsid w:val="00C87C2F"/>
    <w:rsid w:val="00C908BD"/>
    <w:rsid w:val="00C90A04"/>
    <w:rsid w:val="00C91AA6"/>
    <w:rsid w:val="00C92505"/>
    <w:rsid w:val="00C93069"/>
    <w:rsid w:val="00C931A2"/>
    <w:rsid w:val="00C93CF5"/>
    <w:rsid w:val="00C94338"/>
    <w:rsid w:val="00C946E9"/>
    <w:rsid w:val="00C95444"/>
    <w:rsid w:val="00C95ACA"/>
    <w:rsid w:val="00C960CF"/>
    <w:rsid w:val="00C961F3"/>
    <w:rsid w:val="00C9729F"/>
    <w:rsid w:val="00C9790A"/>
    <w:rsid w:val="00CA11FB"/>
    <w:rsid w:val="00CA1F25"/>
    <w:rsid w:val="00CA2027"/>
    <w:rsid w:val="00CA303D"/>
    <w:rsid w:val="00CA4C44"/>
    <w:rsid w:val="00CA50A3"/>
    <w:rsid w:val="00CA543A"/>
    <w:rsid w:val="00CA5BBB"/>
    <w:rsid w:val="00CA6082"/>
    <w:rsid w:val="00CA7AEF"/>
    <w:rsid w:val="00CA7CA9"/>
    <w:rsid w:val="00CB09B1"/>
    <w:rsid w:val="00CB1740"/>
    <w:rsid w:val="00CB27A7"/>
    <w:rsid w:val="00CB3073"/>
    <w:rsid w:val="00CB670F"/>
    <w:rsid w:val="00CC0FD4"/>
    <w:rsid w:val="00CC2818"/>
    <w:rsid w:val="00CC477D"/>
    <w:rsid w:val="00CC5353"/>
    <w:rsid w:val="00CC5F3F"/>
    <w:rsid w:val="00CC7CA4"/>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55F2"/>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1C06"/>
    <w:rsid w:val="00D32087"/>
    <w:rsid w:val="00D322BC"/>
    <w:rsid w:val="00D34968"/>
    <w:rsid w:val="00D3541D"/>
    <w:rsid w:val="00D360F7"/>
    <w:rsid w:val="00D370A8"/>
    <w:rsid w:val="00D37B8E"/>
    <w:rsid w:val="00D41480"/>
    <w:rsid w:val="00D415B7"/>
    <w:rsid w:val="00D4164C"/>
    <w:rsid w:val="00D41663"/>
    <w:rsid w:val="00D4298A"/>
    <w:rsid w:val="00D42C8A"/>
    <w:rsid w:val="00D44208"/>
    <w:rsid w:val="00D4442C"/>
    <w:rsid w:val="00D44A42"/>
    <w:rsid w:val="00D45D61"/>
    <w:rsid w:val="00D468BD"/>
    <w:rsid w:val="00D472F0"/>
    <w:rsid w:val="00D50CDE"/>
    <w:rsid w:val="00D50D14"/>
    <w:rsid w:val="00D51954"/>
    <w:rsid w:val="00D5279B"/>
    <w:rsid w:val="00D52D6B"/>
    <w:rsid w:val="00D54321"/>
    <w:rsid w:val="00D54636"/>
    <w:rsid w:val="00D547CD"/>
    <w:rsid w:val="00D54FB9"/>
    <w:rsid w:val="00D56132"/>
    <w:rsid w:val="00D60FDD"/>
    <w:rsid w:val="00D6202B"/>
    <w:rsid w:val="00D62ABC"/>
    <w:rsid w:val="00D62BA6"/>
    <w:rsid w:val="00D63113"/>
    <w:rsid w:val="00D633BE"/>
    <w:rsid w:val="00D63CBA"/>
    <w:rsid w:val="00D64E97"/>
    <w:rsid w:val="00D6648A"/>
    <w:rsid w:val="00D670EE"/>
    <w:rsid w:val="00D705C7"/>
    <w:rsid w:val="00D70DF4"/>
    <w:rsid w:val="00D71197"/>
    <w:rsid w:val="00D712DF"/>
    <w:rsid w:val="00D72C0C"/>
    <w:rsid w:val="00D743A6"/>
    <w:rsid w:val="00D75347"/>
    <w:rsid w:val="00D75A0F"/>
    <w:rsid w:val="00D76AD7"/>
    <w:rsid w:val="00D77616"/>
    <w:rsid w:val="00D80235"/>
    <w:rsid w:val="00D81959"/>
    <w:rsid w:val="00D820D3"/>
    <w:rsid w:val="00D82765"/>
    <w:rsid w:val="00D83E2D"/>
    <w:rsid w:val="00D85F6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A7572"/>
    <w:rsid w:val="00DB024C"/>
    <w:rsid w:val="00DB125B"/>
    <w:rsid w:val="00DB13B2"/>
    <w:rsid w:val="00DB2700"/>
    <w:rsid w:val="00DB2BAF"/>
    <w:rsid w:val="00DB4A5E"/>
    <w:rsid w:val="00DB5692"/>
    <w:rsid w:val="00DB59CE"/>
    <w:rsid w:val="00DB5A15"/>
    <w:rsid w:val="00DB65C6"/>
    <w:rsid w:val="00DB6E4F"/>
    <w:rsid w:val="00DB7107"/>
    <w:rsid w:val="00DC11E3"/>
    <w:rsid w:val="00DC5139"/>
    <w:rsid w:val="00DC5735"/>
    <w:rsid w:val="00DC687B"/>
    <w:rsid w:val="00DD0F6F"/>
    <w:rsid w:val="00DD1A4B"/>
    <w:rsid w:val="00DD223D"/>
    <w:rsid w:val="00DD2BF2"/>
    <w:rsid w:val="00DD2EB2"/>
    <w:rsid w:val="00DD4609"/>
    <w:rsid w:val="00DD5DDD"/>
    <w:rsid w:val="00DD62BF"/>
    <w:rsid w:val="00DD65EE"/>
    <w:rsid w:val="00DD729E"/>
    <w:rsid w:val="00DD72A9"/>
    <w:rsid w:val="00DD7432"/>
    <w:rsid w:val="00DE03FC"/>
    <w:rsid w:val="00DE2EF3"/>
    <w:rsid w:val="00DE2F1D"/>
    <w:rsid w:val="00DE3099"/>
    <w:rsid w:val="00DE31C0"/>
    <w:rsid w:val="00DE4869"/>
    <w:rsid w:val="00DE4E97"/>
    <w:rsid w:val="00DE60EF"/>
    <w:rsid w:val="00DE6525"/>
    <w:rsid w:val="00DF02B0"/>
    <w:rsid w:val="00DF0C2D"/>
    <w:rsid w:val="00DF1040"/>
    <w:rsid w:val="00DF1C80"/>
    <w:rsid w:val="00DF2DD4"/>
    <w:rsid w:val="00DF2EE5"/>
    <w:rsid w:val="00DF3663"/>
    <w:rsid w:val="00DF3F7A"/>
    <w:rsid w:val="00DF4927"/>
    <w:rsid w:val="00DF551C"/>
    <w:rsid w:val="00DF6A45"/>
    <w:rsid w:val="00DF6A64"/>
    <w:rsid w:val="00E004BA"/>
    <w:rsid w:val="00E009C3"/>
    <w:rsid w:val="00E012D7"/>
    <w:rsid w:val="00E01F92"/>
    <w:rsid w:val="00E02986"/>
    <w:rsid w:val="00E03665"/>
    <w:rsid w:val="00E03D45"/>
    <w:rsid w:val="00E03D9F"/>
    <w:rsid w:val="00E049A1"/>
    <w:rsid w:val="00E05F00"/>
    <w:rsid w:val="00E05F03"/>
    <w:rsid w:val="00E05F3A"/>
    <w:rsid w:val="00E0686B"/>
    <w:rsid w:val="00E122D5"/>
    <w:rsid w:val="00E13273"/>
    <w:rsid w:val="00E1337D"/>
    <w:rsid w:val="00E1385D"/>
    <w:rsid w:val="00E14418"/>
    <w:rsid w:val="00E14FF7"/>
    <w:rsid w:val="00E15015"/>
    <w:rsid w:val="00E15F1E"/>
    <w:rsid w:val="00E167C9"/>
    <w:rsid w:val="00E167F1"/>
    <w:rsid w:val="00E17CF3"/>
    <w:rsid w:val="00E17EA6"/>
    <w:rsid w:val="00E2271E"/>
    <w:rsid w:val="00E256F9"/>
    <w:rsid w:val="00E30604"/>
    <w:rsid w:val="00E30ACC"/>
    <w:rsid w:val="00E30C75"/>
    <w:rsid w:val="00E32531"/>
    <w:rsid w:val="00E348B3"/>
    <w:rsid w:val="00E35B52"/>
    <w:rsid w:val="00E36548"/>
    <w:rsid w:val="00E403E0"/>
    <w:rsid w:val="00E4164C"/>
    <w:rsid w:val="00E4169B"/>
    <w:rsid w:val="00E41FE4"/>
    <w:rsid w:val="00E428EC"/>
    <w:rsid w:val="00E44F7C"/>
    <w:rsid w:val="00E45012"/>
    <w:rsid w:val="00E457A5"/>
    <w:rsid w:val="00E45842"/>
    <w:rsid w:val="00E4594A"/>
    <w:rsid w:val="00E45A90"/>
    <w:rsid w:val="00E4640A"/>
    <w:rsid w:val="00E4675B"/>
    <w:rsid w:val="00E46C13"/>
    <w:rsid w:val="00E47160"/>
    <w:rsid w:val="00E5020E"/>
    <w:rsid w:val="00E50CFE"/>
    <w:rsid w:val="00E51A16"/>
    <w:rsid w:val="00E536F5"/>
    <w:rsid w:val="00E53D8A"/>
    <w:rsid w:val="00E57533"/>
    <w:rsid w:val="00E633B9"/>
    <w:rsid w:val="00E6373E"/>
    <w:rsid w:val="00E64237"/>
    <w:rsid w:val="00E6489A"/>
    <w:rsid w:val="00E67229"/>
    <w:rsid w:val="00E70C82"/>
    <w:rsid w:val="00E7277B"/>
    <w:rsid w:val="00E72FB5"/>
    <w:rsid w:val="00E73849"/>
    <w:rsid w:val="00E75240"/>
    <w:rsid w:val="00E757DA"/>
    <w:rsid w:val="00E80F44"/>
    <w:rsid w:val="00E817D9"/>
    <w:rsid w:val="00E832C4"/>
    <w:rsid w:val="00E83D26"/>
    <w:rsid w:val="00E848F0"/>
    <w:rsid w:val="00E85F1B"/>
    <w:rsid w:val="00E87025"/>
    <w:rsid w:val="00E87A4F"/>
    <w:rsid w:val="00E87EA9"/>
    <w:rsid w:val="00E90691"/>
    <w:rsid w:val="00E9143D"/>
    <w:rsid w:val="00E9214A"/>
    <w:rsid w:val="00E92CAD"/>
    <w:rsid w:val="00E931A1"/>
    <w:rsid w:val="00E942FD"/>
    <w:rsid w:val="00E95712"/>
    <w:rsid w:val="00E9706C"/>
    <w:rsid w:val="00E975FD"/>
    <w:rsid w:val="00E97689"/>
    <w:rsid w:val="00E97E4D"/>
    <w:rsid w:val="00EA086C"/>
    <w:rsid w:val="00EA090F"/>
    <w:rsid w:val="00EA149B"/>
    <w:rsid w:val="00EA24A6"/>
    <w:rsid w:val="00EA3400"/>
    <w:rsid w:val="00EA4BAC"/>
    <w:rsid w:val="00EA6A06"/>
    <w:rsid w:val="00EA7814"/>
    <w:rsid w:val="00EA7E9C"/>
    <w:rsid w:val="00EB0718"/>
    <w:rsid w:val="00EB0ADB"/>
    <w:rsid w:val="00EB11B7"/>
    <w:rsid w:val="00EB1543"/>
    <w:rsid w:val="00EB2712"/>
    <w:rsid w:val="00EB4107"/>
    <w:rsid w:val="00EB4B2B"/>
    <w:rsid w:val="00EB57EE"/>
    <w:rsid w:val="00EB68A5"/>
    <w:rsid w:val="00EB7095"/>
    <w:rsid w:val="00EB736E"/>
    <w:rsid w:val="00EC0657"/>
    <w:rsid w:val="00EC1471"/>
    <w:rsid w:val="00EC271F"/>
    <w:rsid w:val="00EC2CA4"/>
    <w:rsid w:val="00EC5F01"/>
    <w:rsid w:val="00EC638C"/>
    <w:rsid w:val="00EC678C"/>
    <w:rsid w:val="00EC71C5"/>
    <w:rsid w:val="00ED0CBA"/>
    <w:rsid w:val="00ED21E7"/>
    <w:rsid w:val="00ED2A92"/>
    <w:rsid w:val="00ED413C"/>
    <w:rsid w:val="00ED44A8"/>
    <w:rsid w:val="00ED4715"/>
    <w:rsid w:val="00ED783C"/>
    <w:rsid w:val="00EE109D"/>
    <w:rsid w:val="00EE1E0B"/>
    <w:rsid w:val="00EE2614"/>
    <w:rsid w:val="00EE2684"/>
    <w:rsid w:val="00EE3052"/>
    <w:rsid w:val="00EE40A0"/>
    <w:rsid w:val="00EE7F42"/>
    <w:rsid w:val="00EF0725"/>
    <w:rsid w:val="00EF2204"/>
    <w:rsid w:val="00EF6F6E"/>
    <w:rsid w:val="00F005B4"/>
    <w:rsid w:val="00F05738"/>
    <w:rsid w:val="00F07A67"/>
    <w:rsid w:val="00F10040"/>
    <w:rsid w:val="00F109E1"/>
    <w:rsid w:val="00F111A0"/>
    <w:rsid w:val="00F11417"/>
    <w:rsid w:val="00F148CE"/>
    <w:rsid w:val="00F152D3"/>
    <w:rsid w:val="00F1538B"/>
    <w:rsid w:val="00F158EB"/>
    <w:rsid w:val="00F1622E"/>
    <w:rsid w:val="00F205C3"/>
    <w:rsid w:val="00F21EE1"/>
    <w:rsid w:val="00F22340"/>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38A"/>
    <w:rsid w:val="00F524BD"/>
    <w:rsid w:val="00F525CA"/>
    <w:rsid w:val="00F52CBD"/>
    <w:rsid w:val="00F5475A"/>
    <w:rsid w:val="00F573D8"/>
    <w:rsid w:val="00F6060F"/>
    <w:rsid w:val="00F60D4F"/>
    <w:rsid w:val="00F60DA7"/>
    <w:rsid w:val="00F60FF2"/>
    <w:rsid w:val="00F610B7"/>
    <w:rsid w:val="00F61494"/>
    <w:rsid w:val="00F61940"/>
    <w:rsid w:val="00F61A10"/>
    <w:rsid w:val="00F62DB8"/>
    <w:rsid w:val="00F64037"/>
    <w:rsid w:val="00F66A19"/>
    <w:rsid w:val="00F70E11"/>
    <w:rsid w:val="00F72272"/>
    <w:rsid w:val="00F73196"/>
    <w:rsid w:val="00F745C2"/>
    <w:rsid w:val="00F76019"/>
    <w:rsid w:val="00F77E5B"/>
    <w:rsid w:val="00F80923"/>
    <w:rsid w:val="00F82263"/>
    <w:rsid w:val="00F823E5"/>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3E29"/>
    <w:rsid w:val="00FB429E"/>
    <w:rsid w:val="00FB5021"/>
    <w:rsid w:val="00FB62E1"/>
    <w:rsid w:val="00FB65FD"/>
    <w:rsid w:val="00FB6863"/>
    <w:rsid w:val="00FC039B"/>
    <w:rsid w:val="00FC087C"/>
    <w:rsid w:val="00FC1693"/>
    <w:rsid w:val="00FC1B9E"/>
    <w:rsid w:val="00FC2696"/>
    <w:rsid w:val="00FC2B8A"/>
    <w:rsid w:val="00FC3085"/>
    <w:rsid w:val="00FC3100"/>
    <w:rsid w:val="00FC4AF3"/>
    <w:rsid w:val="00FC6E92"/>
    <w:rsid w:val="00FC7AD5"/>
    <w:rsid w:val="00FD0021"/>
    <w:rsid w:val="00FD09E7"/>
    <w:rsid w:val="00FD0DEB"/>
    <w:rsid w:val="00FD1EC4"/>
    <w:rsid w:val="00FD25A2"/>
    <w:rsid w:val="00FD26DD"/>
    <w:rsid w:val="00FD28E4"/>
    <w:rsid w:val="00FD3826"/>
    <w:rsid w:val="00FD40D7"/>
    <w:rsid w:val="00FD42A0"/>
    <w:rsid w:val="00FD7D0F"/>
    <w:rsid w:val="00FD7F96"/>
    <w:rsid w:val="00FE037B"/>
    <w:rsid w:val="00FE0D21"/>
    <w:rsid w:val="00FE1B6B"/>
    <w:rsid w:val="00FE1C26"/>
    <w:rsid w:val="00FE3134"/>
    <w:rsid w:val="00FE31DB"/>
    <w:rsid w:val="00FE3AAE"/>
    <w:rsid w:val="00FE47A0"/>
    <w:rsid w:val="00FE5C8E"/>
    <w:rsid w:val="00FE5D8C"/>
    <w:rsid w:val="00FF2022"/>
    <w:rsid w:val="00FF344D"/>
    <w:rsid w:val="00FF4A66"/>
    <w:rsid w:val="00FF5396"/>
    <w:rsid w:val="00FF5678"/>
    <w:rsid w:val="02655164"/>
    <w:rsid w:val="041B21AC"/>
    <w:rsid w:val="046556E8"/>
    <w:rsid w:val="0482B15B"/>
    <w:rsid w:val="06188F5E"/>
    <w:rsid w:val="069CC180"/>
    <w:rsid w:val="06D186FA"/>
    <w:rsid w:val="074E590D"/>
    <w:rsid w:val="0819DD84"/>
    <w:rsid w:val="086D575B"/>
    <w:rsid w:val="0A1D8B82"/>
    <w:rsid w:val="0AD4D945"/>
    <w:rsid w:val="0C25140D"/>
    <w:rsid w:val="0CFFF69D"/>
    <w:rsid w:val="0D2538A4"/>
    <w:rsid w:val="0D2F0E96"/>
    <w:rsid w:val="0E4A11CE"/>
    <w:rsid w:val="0E54D610"/>
    <w:rsid w:val="0E7E09AE"/>
    <w:rsid w:val="0F69AEB1"/>
    <w:rsid w:val="0F712B37"/>
    <w:rsid w:val="0FBE7763"/>
    <w:rsid w:val="1066E7DD"/>
    <w:rsid w:val="106852C1"/>
    <w:rsid w:val="11002CD5"/>
    <w:rsid w:val="11F2C15A"/>
    <w:rsid w:val="12220DB4"/>
    <w:rsid w:val="126FC31E"/>
    <w:rsid w:val="129BFD36"/>
    <w:rsid w:val="1326A99D"/>
    <w:rsid w:val="134BF82A"/>
    <w:rsid w:val="13CBEA2F"/>
    <w:rsid w:val="13DA8033"/>
    <w:rsid w:val="15337C4F"/>
    <w:rsid w:val="15ADC2ED"/>
    <w:rsid w:val="15B9663C"/>
    <w:rsid w:val="16468B2A"/>
    <w:rsid w:val="16795E85"/>
    <w:rsid w:val="167AA3E9"/>
    <w:rsid w:val="17A43EE3"/>
    <w:rsid w:val="18EC0867"/>
    <w:rsid w:val="19A39800"/>
    <w:rsid w:val="19D71839"/>
    <w:rsid w:val="19F60CAA"/>
    <w:rsid w:val="1B68C7FB"/>
    <w:rsid w:val="1B690F2F"/>
    <w:rsid w:val="1C4313C7"/>
    <w:rsid w:val="1C6A41FA"/>
    <w:rsid w:val="1CF5DA2F"/>
    <w:rsid w:val="1D04DF90"/>
    <w:rsid w:val="1D577EDA"/>
    <w:rsid w:val="1E0DD7A8"/>
    <w:rsid w:val="1E4EB833"/>
    <w:rsid w:val="200E15B1"/>
    <w:rsid w:val="2051DDB0"/>
    <w:rsid w:val="207F0D08"/>
    <w:rsid w:val="21D87C90"/>
    <w:rsid w:val="2200C546"/>
    <w:rsid w:val="23B1C19A"/>
    <w:rsid w:val="23D7124F"/>
    <w:rsid w:val="249AFC4E"/>
    <w:rsid w:val="25058C2D"/>
    <w:rsid w:val="26ED5E00"/>
    <w:rsid w:val="276DE451"/>
    <w:rsid w:val="27ABA573"/>
    <w:rsid w:val="27E5D491"/>
    <w:rsid w:val="28479237"/>
    <w:rsid w:val="28A67CEE"/>
    <w:rsid w:val="28FB29F5"/>
    <w:rsid w:val="2929500A"/>
    <w:rsid w:val="2931D347"/>
    <w:rsid w:val="29CA3A3B"/>
    <w:rsid w:val="2A1535A1"/>
    <w:rsid w:val="2ABCCE3E"/>
    <w:rsid w:val="2C9C30EE"/>
    <w:rsid w:val="2CEA23FB"/>
    <w:rsid w:val="2D72D076"/>
    <w:rsid w:val="304ED91D"/>
    <w:rsid w:val="30671AE8"/>
    <w:rsid w:val="307B17E9"/>
    <w:rsid w:val="30D83A1B"/>
    <w:rsid w:val="3144B30F"/>
    <w:rsid w:val="3195DBDB"/>
    <w:rsid w:val="31D54C20"/>
    <w:rsid w:val="32402784"/>
    <w:rsid w:val="32C1218D"/>
    <w:rsid w:val="334353F0"/>
    <w:rsid w:val="348B52BB"/>
    <w:rsid w:val="34F819DD"/>
    <w:rsid w:val="35D86C41"/>
    <w:rsid w:val="35DA0A81"/>
    <w:rsid w:val="35DAF093"/>
    <w:rsid w:val="36F146B6"/>
    <w:rsid w:val="36F27CF2"/>
    <w:rsid w:val="3726EBEC"/>
    <w:rsid w:val="38511C8D"/>
    <w:rsid w:val="38ADA3AA"/>
    <w:rsid w:val="390E2034"/>
    <w:rsid w:val="3949548C"/>
    <w:rsid w:val="3ACAA482"/>
    <w:rsid w:val="3AD6897A"/>
    <w:rsid w:val="3B82E288"/>
    <w:rsid w:val="3B98C7E9"/>
    <w:rsid w:val="3CDDA29B"/>
    <w:rsid w:val="3D0E93EA"/>
    <w:rsid w:val="3DA64102"/>
    <w:rsid w:val="3DF2995D"/>
    <w:rsid w:val="3E2B1AD2"/>
    <w:rsid w:val="3EA28A57"/>
    <w:rsid w:val="3EB77DF3"/>
    <w:rsid w:val="3F3E164F"/>
    <w:rsid w:val="3FB3A4A0"/>
    <w:rsid w:val="40AA655E"/>
    <w:rsid w:val="40E7887F"/>
    <w:rsid w:val="4175B8B6"/>
    <w:rsid w:val="41E220D8"/>
    <w:rsid w:val="4259BAC6"/>
    <w:rsid w:val="426CE9AF"/>
    <w:rsid w:val="4279B225"/>
    <w:rsid w:val="42DF32DD"/>
    <w:rsid w:val="4588B61B"/>
    <w:rsid w:val="45A2FD3D"/>
    <w:rsid w:val="4629129C"/>
    <w:rsid w:val="46708924"/>
    <w:rsid w:val="468004E3"/>
    <w:rsid w:val="46A61460"/>
    <w:rsid w:val="46A6BED6"/>
    <w:rsid w:val="47FCC630"/>
    <w:rsid w:val="48BE5C8E"/>
    <w:rsid w:val="49133AFD"/>
    <w:rsid w:val="494744CB"/>
    <w:rsid w:val="498FD609"/>
    <w:rsid w:val="4A4F44C9"/>
    <w:rsid w:val="4AEA44C2"/>
    <w:rsid w:val="4B34BEFE"/>
    <w:rsid w:val="4C04130A"/>
    <w:rsid w:val="4C73AB5C"/>
    <w:rsid w:val="4CAE88F0"/>
    <w:rsid w:val="4E1606B7"/>
    <w:rsid w:val="4E66030A"/>
    <w:rsid w:val="5026BFEB"/>
    <w:rsid w:val="509DD15F"/>
    <w:rsid w:val="50CC3C54"/>
    <w:rsid w:val="5139D224"/>
    <w:rsid w:val="51484B6F"/>
    <w:rsid w:val="519AB090"/>
    <w:rsid w:val="5283F8E8"/>
    <w:rsid w:val="53752BF0"/>
    <w:rsid w:val="53DBD911"/>
    <w:rsid w:val="540E82DF"/>
    <w:rsid w:val="5489D034"/>
    <w:rsid w:val="548A2775"/>
    <w:rsid w:val="54F6CC77"/>
    <w:rsid w:val="552A9351"/>
    <w:rsid w:val="5619FFC9"/>
    <w:rsid w:val="5638A78E"/>
    <w:rsid w:val="564D7F71"/>
    <w:rsid w:val="569879E0"/>
    <w:rsid w:val="56C6154C"/>
    <w:rsid w:val="5778D796"/>
    <w:rsid w:val="57E05ACF"/>
    <w:rsid w:val="5890BA6A"/>
    <w:rsid w:val="59183FD0"/>
    <w:rsid w:val="594220BC"/>
    <w:rsid w:val="5964D633"/>
    <w:rsid w:val="59F06D0F"/>
    <w:rsid w:val="5A3A6D64"/>
    <w:rsid w:val="5ADADFCF"/>
    <w:rsid w:val="5AEF2DB5"/>
    <w:rsid w:val="5B8AB569"/>
    <w:rsid w:val="5BCBD73B"/>
    <w:rsid w:val="5BD0EB88"/>
    <w:rsid w:val="5BF49ABE"/>
    <w:rsid w:val="5C196D86"/>
    <w:rsid w:val="5C79C17E"/>
    <w:rsid w:val="5DB53DE7"/>
    <w:rsid w:val="5E1591DF"/>
    <w:rsid w:val="5E26CE77"/>
    <w:rsid w:val="5F57B6FB"/>
    <w:rsid w:val="5F72B993"/>
    <w:rsid w:val="5F96D6CE"/>
    <w:rsid w:val="5FF0116E"/>
    <w:rsid w:val="6041659F"/>
    <w:rsid w:val="60AD6704"/>
    <w:rsid w:val="60F8EE81"/>
    <w:rsid w:val="60FC9147"/>
    <w:rsid w:val="61303E14"/>
    <w:rsid w:val="6205D9D1"/>
    <w:rsid w:val="63990439"/>
    <w:rsid w:val="645160AE"/>
    <w:rsid w:val="64746540"/>
    <w:rsid w:val="6484DB5F"/>
    <w:rsid w:val="64960FFB"/>
    <w:rsid w:val="64D2E5CD"/>
    <w:rsid w:val="64FF413F"/>
    <w:rsid w:val="65B45277"/>
    <w:rsid w:val="65E3CD2C"/>
    <w:rsid w:val="664A2FB2"/>
    <w:rsid w:val="66508AA4"/>
    <w:rsid w:val="66D6A003"/>
    <w:rsid w:val="6704866C"/>
    <w:rsid w:val="6780A375"/>
    <w:rsid w:val="67F78138"/>
    <w:rsid w:val="687482FC"/>
    <w:rsid w:val="68751B55"/>
    <w:rsid w:val="688B882D"/>
    <w:rsid w:val="68E83898"/>
    <w:rsid w:val="696ABAA6"/>
    <w:rsid w:val="69E3F8CC"/>
    <w:rsid w:val="6A2984B3"/>
    <w:rsid w:val="6B67B992"/>
    <w:rsid w:val="6CA1911F"/>
    <w:rsid w:val="6CE11EE0"/>
    <w:rsid w:val="6DF76D09"/>
    <w:rsid w:val="6EF4A3B6"/>
    <w:rsid w:val="6F9B59A3"/>
    <w:rsid w:val="719E187B"/>
    <w:rsid w:val="71A68A7E"/>
    <w:rsid w:val="71AE4368"/>
    <w:rsid w:val="7296E54E"/>
    <w:rsid w:val="72D51620"/>
    <w:rsid w:val="72F3339A"/>
    <w:rsid w:val="7372977F"/>
    <w:rsid w:val="747E9E05"/>
    <w:rsid w:val="74A5F860"/>
    <w:rsid w:val="74D20E0A"/>
    <w:rsid w:val="7537B4DC"/>
    <w:rsid w:val="7586CE5B"/>
    <w:rsid w:val="76C8CB12"/>
    <w:rsid w:val="76D64661"/>
    <w:rsid w:val="76FBCCE2"/>
    <w:rsid w:val="77ABCA56"/>
    <w:rsid w:val="7902371C"/>
    <w:rsid w:val="7940C8BE"/>
    <w:rsid w:val="796C41A1"/>
    <w:rsid w:val="7A90EF2D"/>
    <w:rsid w:val="7AB51D65"/>
    <w:rsid w:val="7ACB8F29"/>
    <w:rsid w:val="7C4F869D"/>
    <w:rsid w:val="7D9006A6"/>
    <w:rsid w:val="7DC2C461"/>
    <w:rsid w:val="7EC434D5"/>
    <w:rsid w:val="7EE4632D"/>
    <w:rsid w:val="7FAC7E6D"/>
    <w:rsid w:val="7FAFE304"/>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313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spacing w:before="240" w:after="60"/>
      <w:outlineLvl w:val="2"/>
    </w:pPr>
    <w:rPr>
      <w:rFonts w:cs="Times New Roman"/>
      <w:b/>
      <w:bCs/>
      <w:szCs w:val="26"/>
    </w:rPr>
  </w:style>
  <w:style w:type="paragraph" w:styleId="4">
    <w:name w:val="heading 4"/>
    <w:basedOn w:val="a"/>
    <w:next w:val="a"/>
    <w:qFormat/>
    <w:rsid w:val="0069435C"/>
    <w:pPr>
      <w:keepNext/>
      <w:spacing w:before="240" w:after="60"/>
      <w:outlineLvl w:val="3"/>
    </w:pPr>
    <w:rPr>
      <w:rFonts w:cs="Times New Roman"/>
      <w:b/>
      <w:bCs/>
      <w:szCs w:val="28"/>
    </w:rPr>
  </w:style>
  <w:style w:type="paragraph" w:styleId="5">
    <w:name w:val="heading 5"/>
    <w:basedOn w:val="a"/>
    <w:next w:val="4"/>
    <w:qFormat/>
    <w:rsid w:val="00B42BA2"/>
    <w:p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0">
    <w:name w:val="Προεπιλεγμένη γραμματοσειρά1"/>
    <w:rsid w:val="00543F6D"/>
  </w:style>
  <w:style w:type="character" w:customStyle="1" w:styleId="30">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0">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a3">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uiPriority w:val="99"/>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1">
    <w:name w:val="Κείμενο κράτησης θέσης1"/>
    <w:rsid w:val="00543F6D"/>
    <w:rPr>
      <w:rFonts w:cs="Times New Roman"/>
      <w:color w:val="808080"/>
    </w:rPr>
  </w:style>
  <w:style w:type="character" w:customStyle="1" w:styleId="a4">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5">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6">
    <w:name w:val="Κουκκίδες"/>
    <w:rsid w:val="00543F6D"/>
    <w:rPr>
      <w:rFonts w:ascii="OpenSymbol" w:eastAsia="OpenSymbol" w:hAnsi="OpenSymbol" w:cs="OpenSymbol"/>
    </w:rPr>
  </w:style>
  <w:style w:type="character" w:styleId="a7">
    <w:name w:val="Strong"/>
    <w:qFormat/>
    <w:rsid w:val="00543F6D"/>
    <w:rPr>
      <w:b/>
      <w:bCs/>
    </w:rPr>
  </w:style>
  <w:style w:type="character" w:customStyle="1" w:styleId="100">
    <w:name w:val="Προεπιλεγμένη γραμματοσειρά10"/>
    <w:rsid w:val="00543F6D"/>
  </w:style>
  <w:style w:type="character" w:customStyle="1" w:styleId="a8">
    <w:name w:val="Σύμβολο υποσημείωσης"/>
    <w:rsid w:val="00543F6D"/>
    <w:rPr>
      <w:vertAlign w:val="superscript"/>
    </w:rPr>
  </w:style>
  <w:style w:type="character" w:styleId="a9">
    <w:name w:val="Emphasis"/>
    <w:qFormat/>
    <w:rsid w:val="00543F6D"/>
    <w:rPr>
      <w:i/>
      <w:iCs/>
    </w:rPr>
  </w:style>
  <w:style w:type="character" w:customStyle="1" w:styleId="aa">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2">
    <w:name w:val="Παραπομπή υποσημείωσης1"/>
    <w:rsid w:val="00543F6D"/>
    <w:rPr>
      <w:vertAlign w:val="superscript"/>
    </w:rPr>
  </w:style>
  <w:style w:type="character" w:customStyle="1" w:styleId="13">
    <w:name w:val="Παραπομπή σημείωσης τέλους1"/>
    <w:rsid w:val="00543F6D"/>
    <w:rPr>
      <w:vertAlign w:val="superscript"/>
    </w:rPr>
  </w:style>
  <w:style w:type="character" w:customStyle="1" w:styleId="Char">
    <w:name w:val="Κείμενο πλαισίου Char"/>
    <w:rsid w:val="00543F6D"/>
    <w:rPr>
      <w:rFonts w:ascii="Tahoma" w:hAnsi="Tahoma" w:cs="Tahoma"/>
      <w:sz w:val="16"/>
      <w:szCs w:val="16"/>
      <w:lang w:val="en-GB"/>
    </w:rPr>
  </w:style>
  <w:style w:type="character" w:customStyle="1" w:styleId="14">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0">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2">
    <w:name w:val="Παραπομπή υποσημείωσης2"/>
    <w:rsid w:val="00543F6D"/>
    <w:rPr>
      <w:vertAlign w:val="superscript"/>
    </w:rPr>
  </w:style>
  <w:style w:type="character" w:customStyle="1" w:styleId="23">
    <w:name w:val="Παραπομπή σημείωσης τέλους2"/>
    <w:rsid w:val="00543F6D"/>
    <w:rPr>
      <w:vertAlign w:val="superscript"/>
    </w:rPr>
  </w:style>
  <w:style w:type="character" w:customStyle="1" w:styleId="200">
    <w:name w:val="Παραπομπή υποσημείωσης20"/>
    <w:rsid w:val="00543F6D"/>
    <w:rPr>
      <w:vertAlign w:val="superscript"/>
    </w:rPr>
  </w:style>
  <w:style w:type="character" w:customStyle="1" w:styleId="201">
    <w:name w:val="Παραπομπή σημείωσης τέλους20"/>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ab">
    <w:name w:val="footnote reference"/>
    <w:aliases w:val="Footnote symbol,Footnote reference number,note TESI"/>
    <w:uiPriority w:val="99"/>
    <w:rsid w:val="00543F6D"/>
    <w:rPr>
      <w:vertAlign w:val="superscript"/>
    </w:rPr>
  </w:style>
  <w:style w:type="character" w:styleId="ac">
    <w:name w:val="endnote reference"/>
    <w:rsid w:val="00543F6D"/>
    <w:rPr>
      <w:vertAlign w:val="superscript"/>
    </w:rPr>
  </w:style>
  <w:style w:type="paragraph" w:customStyle="1" w:styleId="ad">
    <w:name w:val="Επικεφαλίδα"/>
    <w:basedOn w:val="a"/>
    <w:next w:val="ae"/>
    <w:rsid w:val="00543F6D"/>
    <w:pPr>
      <w:keepNext/>
      <w:spacing w:before="240"/>
    </w:pPr>
    <w:rPr>
      <w:rFonts w:ascii="Liberation Sans" w:eastAsia="Microsoft YaHei" w:hAnsi="Liberation Sans" w:cs="Mangal"/>
      <w:sz w:val="28"/>
      <w:szCs w:val="28"/>
    </w:rPr>
  </w:style>
  <w:style w:type="paragraph" w:styleId="ae">
    <w:name w:val="Body Text"/>
    <w:basedOn w:val="a"/>
    <w:rsid w:val="00543F6D"/>
    <w:pPr>
      <w:spacing w:after="240"/>
    </w:pPr>
  </w:style>
  <w:style w:type="paragraph" w:styleId="af">
    <w:name w:val="List"/>
    <w:basedOn w:val="ae"/>
    <w:rsid w:val="00543F6D"/>
    <w:rPr>
      <w:rFonts w:cs="Mangal"/>
    </w:rPr>
  </w:style>
  <w:style w:type="paragraph" w:styleId="af0">
    <w:name w:val="caption"/>
    <w:basedOn w:val="a"/>
    <w:qFormat/>
    <w:rsid w:val="00543F6D"/>
    <w:pPr>
      <w:suppressLineNumbers/>
      <w:spacing w:before="120"/>
    </w:pPr>
    <w:rPr>
      <w:rFonts w:cs="Mangal"/>
      <w:i/>
      <w:iCs/>
      <w:sz w:val="24"/>
    </w:rPr>
  </w:style>
  <w:style w:type="paragraph" w:customStyle="1" w:styleId="af1">
    <w:name w:val="Ευρετήριο"/>
    <w:basedOn w:val="a"/>
    <w:rsid w:val="00543F6D"/>
    <w:pPr>
      <w:suppressLineNumbers/>
    </w:pPr>
    <w:rPr>
      <w:rFonts w:cs="Mangal"/>
    </w:rPr>
  </w:style>
  <w:style w:type="paragraph" w:customStyle="1" w:styleId="15">
    <w:name w:val="Λεζάντα1"/>
    <w:basedOn w:val="a"/>
    <w:rsid w:val="00543F6D"/>
    <w:pPr>
      <w:suppressLineNumbers/>
      <w:spacing w:before="120"/>
    </w:pPr>
    <w:rPr>
      <w:rFonts w:cs="Mangal"/>
      <w:i/>
      <w:iCs/>
      <w:sz w:val="24"/>
    </w:rPr>
  </w:style>
  <w:style w:type="paragraph" w:customStyle="1" w:styleId="24">
    <w:name w:val="Λεζάντα2"/>
    <w:basedOn w:val="a"/>
    <w:rsid w:val="00543F6D"/>
    <w:pPr>
      <w:suppressLineNumbers/>
      <w:spacing w:before="120"/>
    </w:pPr>
    <w:rPr>
      <w:rFonts w:cs="Mangal"/>
      <w:i/>
      <w:iCs/>
      <w:sz w:val="24"/>
    </w:rPr>
  </w:style>
  <w:style w:type="paragraph" w:customStyle="1" w:styleId="Caption1">
    <w:name w:val="Caption1"/>
    <w:basedOn w:val="a"/>
    <w:rsid w:val="00543F6D"/>
    <w:pPr>
      <w:suppressLineNumbers/>
      <w:spacing w:before="120"/>
    </w:pPr>
    <w:rPr>
      <w:rFonts w:cs="Mangal"/>
      <w:i/>
      <w:iCs/>
      <w:sz w:val="24"/>
    </w:rPr>
  </w:style>
  <w:style w:type="paragraph" w:customStyle="1" w:styleId="WW-Caption">
    <w:name w:val="WW-Caption"/>
    <w:basedOn w:val="a"/>
    <w:rsid w:val="00543F6D"/>
    <w:pPr>
      <w:suppressLineNumbers/>
      <w:spacing w:before="120"/>
    </w:pPr>
    <w:rPr>
      <w:rFonts w:cs="Mangal"/>
      <w:i/>
      <w:iCs/>
      <w:sz w:val="24"/>
    </w:rPr>
  </w:style>
  <w:style w:type="paragraph" w:customStyle="1" w:styleId="WW-Caption1">
    <w:name w:val="WW-Caption1"/>
    <w:basedOn w:val="a"/>
    <w:rsid w:val="00543F6D"/>
    <w:pPr>
      <w:suppressLineNumbers/>
      <w:spacing w:before="120"/>
    </w:pPr>
    <w:rPr>
      <w:rFonts w:cs="Mangal"/>
      <w:i/>
      <w:iCs/>
      <w:sz w:val="24"/>
    </w:rPr>
  </w:style>
  <w:style w:type="paragraph" w:customStyle="1" w:styleId="WW-Caption11">
    <w:name w:val="WW-Caption11"/>
    <w:basedOn w:val="a"/>
    <w:rsid w:val="00543F6D"/>
    <w:pPr>
      <w:suppressLineNumbers/>
      <w:spacing w:before="120"/>
    </w:pPr>
    <w:rPr>
      <w:rFonts w:cs="Mangal"/>
      <w:i/>
      <w:iCs/>
      <w:sz w:val="24"/>
    </w:rPr>
  </w:style>
  <w:style w:type="paragraph" w:customStyle="1" w:styleId="WW-Caption111">
    <w:name w:val="WW-Caption111"/>
    <w:basedOn w:val="a"/>
    <w:rsid w:val="00543F6D"/>
    <w:pPr>
      <w:suppressLineNumbers/>
      <w:spacing w:before="120"/>
    </w:pPr>
    <w:rPr>
      <w:rFonts w:cs="Mangal"/>
      <w:i/>
      <w:iCs/>
      <w:sz w:val="24"/>
    </w:rPr>
  </w:style>
  <w:style w:type="paragraph" w:customStyle="1" w:styleId="WW-Caption1111">
    <w:name w:val="WW-Caption1111"/>
    <w:basedOn w:val="a"/>
    <w:rsid w:val="00543F6D"/>
    <w:pPr>
      <w:suppressLineNumbers/>
      <w:spacing w:before="120"/>
    </w:pPr>
    <w:rPr>
      <w:rFonts w:cs="Mangal"/>
      <w:i/>
      <w:iCs/>
      <w:sz w:val="24"/>
    </w:rPr>
  </w:style>
  <w:style w:type="paragraph" w:customStyle="1" w:styleId="WW-Caption11111">
    <w:name w:val="WW-Caption11111"/>
    <w:basedOn w:val="a"/>
    <w:rsid w:val="00543F6D"/>
    <w:pPr>
      <w:suppressLineNumbers/>
      <w:spacing w:before="120"/>
    </w:pPr>
    <w:rPr>
      <w:rFonts w:cs="Mangal"/>
      <w:i/>
      <w:iCs/>
      <w:sz w:val="24"/>
    </w:rPr>
  </w:style>
  <w:style w:type="paragraph" w:customStyle="1" w:styleId="WW-Caption111111">
    <w:name w:val="WW-Caption111111"/>
    <w:basedOn w:val="a"/>
    <w:rsid w:val="00543F6D"/>
    <w:pPr>
      <w:suppressLineNumbers/>
      <w:spacing w:before="120"/>
    </w:pPr>
    <w:rPr>
      <w:rFonts w:cs="Mangal"/>
      <w:i/>
      <w:iCs/>
      <w:sz w:val="24"/>
    </w:rPr>
  </w:style>
  <w:style w:type="paragraph" w:customStyle="1" w:styleId="WW-Caption1111111">
    <w:name w:val="WW-Caption1111111"/>
    <w:basedOn w:val="a"/>
    <w:rsid w:val="00543F6D"/>
    <w:pPr>
      <w:suppressLineNumbers/>
      <w:spacing w:before="120"/>
    </w:pPr>
    <w:rPr>
      <w:rFonts w:cs="Mangal"/>
      <w:i/>
      <w:iCs/>
      <w:sz w:val="24"/>
    </w:rPr>
  </w:style>
  <w:style w:type="paragraph" w:customStyle="1" w:styleId="WW-Caption11111111">
    <w:name w:val="WW-Caption11111111"/>
    <w:basedOn w:val="a"/>
    <w:rsid w:val="00543F6D"/>
    <w:pPr>
      <w:suppressLineNumbers/>
      <w:spacing w:before="120"/>
    </w:pPr>
    <w:rPr>
      <w:rFonts w:cs="Mangal"/>
      <w:i/>
      <w:iCs/>
      <w:sz w:val="24"/>
    </w:rPr>
  </w:style>
  <w:style w:type="paragraph" w:customStyle="1" w:styleId="WW-Caption111111111">
    <w:name w:val="WW-Caption111111111"/>
    <w:basedOn w:val="a"/>
    <w:rsid w:val="00543F6D"/>
    <w:pPr>
      <w:suppressLineNumbers/>
      <w:spacing w:before="120"/>
    </w:pPr>
    <w:rPr>
      <w:rFonts w:cs="Mangal"/>
      <w:i/>
      <w:iCs/>
      <w:sz w:val="24"/>
    </w:rPr>
  </w:style>
  <w:style w:type="paragraph" w:customStyle="1" w:styleId="WW-Caption1111111111">
    <w:name w:val="WW-Caption1111111111"/>
    <w:basedOn w:val="a"/>
    <w:rsid w:val="00543F6D"/>
    <w:pPr>
      <w:suppressLineNumbers/>
      <w:spacing w:before="120"/>
    </w:pPr>
    <w:rPr>
      <w:rFonts w:cs="Mangal"/>
      <w:i/>
      <w:iCs/>
      <w:sz w:val="24"/>
    </w:rPr>
  </w:style>
  <w:style w:type="paragraph" w:customStyle="1" w:styleId="101">
    <w:name w:val="Λεζάντα10"/>
    <w:basedOn w:val="a"/>
    <w:rsid w:val="00543F6D"/>
    <w:pPr>
      <w:suppressLineNumbers/>
      <w:spacing w:before="120"/>
    </w:pPr>
    <w:rPr>
      <w:rFonts w:cs="Mangal"/>
      <w:i/>
      <w:iCs/>
      <w:sz w:val="24"/>
    </w:rPr>
  </w:style>
  <w:style w:type="paragraph" w:customStyle="1" w:styleId="WW-Caption11111111111">
    <w:name w:val="WW-Caption11111111111"/>
    <w:basedOn w:val="a"/>
    <w:rsid w:val="00543F6D"/>
    <w:pPr>
      <w:suppressLineNumbers/>
      <w:spacing w:before="120"/>
    </w:pPr>
    <w:rPr>
      <w:rFonts w:cs="Mangal"/>
      <w:i/>
      <w:iCs/>
      <w:sz w:val="24"/>
    </w:rPr>
  </w:style>
  <w:style w:type="paragraph" w:customStyle="1" w:styleId="WW-Caption111111111111">
    <w:name w:val="WW-Caption111111111111"/>
    <w:basedOn w:val="a"/>
    <w:rsid w:val="00543F6D"/>
    <w:pPr>
      <w:suppressLineNumbers/>
      <w:spacing w:before="120"/>
    </w:pPr>
    <w:rPr>
      <w:rFonts w:cs="Mangal"/>
      <w:i/>
      <w:iCs/>
      <w:sz w:val="24"/>
    </w:rPr>
  </w:style>
  <w:style w:type="paragraph" w:customStyle="1" w:styleId="WW-Caption1111111111111">
    <w:name w:val="WW-Caption1111111111111"/>
    <w:basedOn w:val="a"/>
    <w:rsid w:val="00543F6D"/>
    <w:pPr>
      <w:suppressLineNumbers/>
      <w:spacing w:before="120"/>
    </w:pPr>
    <w:rPr>
      <w:rFonts w:cs="Mangal"/>
      <w:i/>
      <w:iCs/>
      <w:sz w:val="24"/>
    </w:rPr>
  </w:style>
  <w:style w:type="paragraph" w:customStyle="1" w:styleId="WW-Caption11111111111111">
    <w:name w:val="WW-Caption11111111111111"/>
    <w:basedOn w:val="a"/>
    <w:rsid w:val="00543F6D"/>
    <w:pPr>
      <w:suppressLineNumbers/>
      <w:spacing w:before="120"/>
    </w:pPr>
    <w:rPr>
      <w:rFonts w:cs="Mangal"/>
      <w:i/>
      <w:iCs/>
      <w:sz w:val="24"/>
    </w:rPr>
  </w:style>
  <w:style w:type="paragraph" w:customStyle="1" w:styleId="Bullet">
    <w:name w:val="Bullet"/>
    <w:basedOn w:val="a"/>
    <w:rsid w:val="00543F6D"/>
    <w:pPr>
      <w:numPr>
        <w:numId w:val="2"/>
      </w:numPr>
      <w:spacing w:after="100"/>
    </w:pPr>
    <w:rPr>
      <w:rFonts w:eastAsia="MS Mincho"/>
      <w:lang w:val="en-US" w:eastAsia="ja-JP"/>
    </w:rPr>
  </w:style>
  <w:style w:type="paragraph" w:customStyle="1" w:styleId="16">
    <w:name w:val="Ημερομηνία1"/>
    <w:basedOn w:val="a"/>
    <w:next w:val="a"/>
    <w:rsid w:val="00543F6D"/>
    <w:pPr>
      <w:spacing w:after="100"/>
    </w:pPr>
    <w:rPr>
      <w:rFonts w:eastAsia="MS Mincho"/>
      <w:lang w:val="en-US" w:eastAsia="ja-JP"/>
    </w:rPr>
  </w:style>
  <w:style w:type="paragraph" w:customStyle="1" w:styleId="DocTitle">
    <w:name w:val="Doc Title"/>
    <w:basedOn w:val="1"/>
    <w:rsid w:val="00543F6D"/>
  </w:style>
  <w:style w:type="paragraph" w:customStyle="1" w:styleId="inserttext">
    <w:name w:val="insert text"/>
    <w:basedOn w:val="a"/>
    <w:rsid w:val="00543F6D"/>
    <w:pPr>
      <w:spacing w:after="100"/>
      <w:ind w:left="794"/>
    </w:pPr>
    <w:rPr>
      <w:rFonts w:eastAsia="MS Mincho"/>
      <w:lang w:val="en-US" w:eastAsia="ja-JP"/>
    </w:rPr>
  </w:style>
  <w:style w:type="paragraph" w:styleId="af2">
    <w:name w:val="footer"/>
    <w:basedOn w:val="a"/>
    <w:rsid w:val="00543F6D"/>
    <w:pPr>
      <w:spacing w:after="100"/>
    </w:pPr>
    <w:rPr>
      <w:rFonts w:eastAsia="MS Mincho"/>
      <w:lang w:val="en-US" w:eastAsia="ja-JP"/>
    </w:rPr>
  </w:style>
  <w:style w:type="paragraph" w:styleId="af3">
    <w:name w:val="header"/>
    <w:aliases w:val="hd,ho,header odd,Header Titlos Prosforas"/>
    <w:basedOn w:val="a"/>
    <w:rsid w:val="00543F6D"/>
  </w:style>
  <w:style w:type="paragraph" w:customStyle="1" w:styleId="17">
    <w:name w:val="Κείμενο πλαισίου1"/>
    <w:basedOn w:val="a"/>
    <w:rsid w:val="00543F6D"/>
    <w:rPr>
      <w:sz w:val="16"/>
      <w:szCs w:val="16"/>
    </w:rPr>
  </w:style>
  <w:style w:type="paragraph" w:customStyle="1" w:styleId="CommentText1">
    <w:name w:val="Comment Text1"/>
    <w:basedOn w:val="a"/>
    <w:rsid w:val="00543F6D"/>
    <w:rPr>
      <w:sz w:val="20"/>
      <w:szCs w:val="20"/>
    </w:rPr>
  </w:style>
  <w:style w:type="paragraph" w:customStyle="1" w:styleId="CommentSubject1">
    <w:name w:val="Comment Subject1"/>
    <w:basedOn w:val="CommentText1"/>
    <w:next w:val="CommentText1"/>
    <w:rsid w:val="00543F6D"/>
    <w:rPr>
      <w:b/>
      <w:bCs/>
    </w:rPr>
  </w:style>
  <w:style w:type="paragraph" w:customStyle="1" w:styleId="18">
    <w:name w:val="Αναθεώρηση1"/>
    <w:rsid w:val="00543F6D"/>
    <w:pPr>
      <w:suppressAutoHyphens/>
    </w:pPr>
    <w:rPr>
      <w:sz w:val="24"/>
      <w:szCs w:val="24"/>
      <w:lang w:val="en-GB" w:eastAsia="zh-CN"/>
    </w:rPr>
  </w:style>
  <w:style w:type="paragraph" w:customStyle="1" w:styleId="western">
    <w:name w:val="western"/>
    <w:basedOn w:val="a"/>
    <w:rsid w:val="00543F6D"/>
    <w:pPr>
      <w:spacing w:before="280" w:after="200"/>
    </w:pPr>
    <w:rPr>
      <w:rFonts w:ascii="Arial Unicode MS" w:eastAsia="Arial Unicode MS" w:hAnsi="Arial Unicode MS" w:cs="Arial Unicode MS"/>
    </w:rPr>
  </w:style>
  <w:style w:type="paragraph" w:customStyle="1" w:styleId="19">
    <w:name w:val="Παράγραφος λίστας1"/>
    <w:basedOn w:val="a"/>
    <w:rsid w:val="00543F6D"/>
    <w:pPr>
      <w:spacing w:after="200"/>
      <w:ind w:left="720"/>
      <w:contextualSpacing/>
    </w:pPr>
  </w:style>
  <w:style w:type="paragraph" w:styleId="af4">
    <w:name w:val="footnote text"/>
    <w:basedOn w:val="a"/>
    <w:link w:val="Char2"/>
    <w:rsid w:val="00543F6D"/>
    <w:pPr>
      <w:spacing w:after="0"/>
      <w:ind w:left="425" w:hanging="425"/>
    </w:pPr>
    <w:rPr>
      <w:sz w:val="18"/>
      <w:szCs w:val="20"/>
      <w:lang w:val="en-IE"/>
    </w:rPr>
  </w:style>
  <w:style w:type="paragraph" w:styleId="1a">
    <w:name w:val="toc 1"/>
    <w:basedOn w:val="a"/>
    <w:next w:val="a"/>
    <w:uiPriority w:val="39"/>
    <w:rsid w:val="00543F6D"/>
    <w:pPr>
      <w:spacing w:before="120"/>
      <w:jc w:val="left"/>
    </w:pPr>
    <w:rPr>
      <w:b/>
      <w:bCs/>
      <w:caps/>
      <w:sz w:val="20"/>
      <w:szCs w:val="20"/>
    </w:rPr>
  </w:style>
  <w:style w:type="paragraph" w:styleId="25">
    <w:name w:val="toc 2"/>
    <w:basedOn w:val="a"/>
    <w:next w:val="a"/>
    <w:uiPriority w:val="39"/>
    <w:rsid w:val="00543F6D"/>
    <w:pPr>
      <w:spacing w:after="0"/>
      <w:ind w:left="220"/>
      <w:jc w:val="left"/>
    </w:pPr>
    <w:rPr>
      <w:smallCaps/>
      <w:sz w:val="20"/>
      <w:szCs w:val="20"/>
    </w:rPr>
  </w:style>
  <w:style w:type="paragraph" w:styleId="31">
    <w:name w:val="toc 3"/>
    <w:basedOn w:val="a"/>
    <w:next w:val="a"/>
    <w:uiPriority w:val="39"/>
    <w:rsid w:val="00543F6D"/>
    <w:pPr>
      <w:spacing w:after="0"/>
      <w:ind w:left="440"/>
      <w:jc w:val="left"/>
    </w:pPr>
    <w:rPr>
      <w:i/>
      <w:iCs/>
      <w:sz w:val="20"/>
      <w:szCs w:val="20"/>
    </w:rPr>
  </w:style>
  <w:style w:type="paragraph" w:styleId="40">
    <w:name w:val="toc 4"/>
    <w:basedOn w:val="a"/>
    <w:next w:val="a"/>
    <w:uiPriority w:val="39"/>
    <w:rsid w:val="00543F6D"/>
    <w:pPr>
      <w:spacing w:after="0"/>
      <w:ind w:left="660"/>
      <w:jc w:val="left"/>
    </w:pPr>
    <w:rPr>
      <w:sz w:val="18"/>
      <w:szCs w:val="18"/>
    </w:rPr>
  </w:style>
  <w:style w:type="paragraph" w:styleId="50">
    <w:name w:val="toc 5"/>
    <w:basedOn w:val="a"/>
    <w:next w:val="a"/>
    <w:uiPriority w:val="39"/>
    <w:rsid w:val="00543F6D"/>
    <w:pPr>
      <w:spacing w:after="0"/>
      <w:ind w:left="880"/>
      <w:jc w:val="left"/>
    </w:pPr>
    <w:rPr>
      <w:sz w:val="18"/>
      <w:szCs w:val="18"/>
    </w:rPr>
  </w:style>
  <w:style w:type="paragraph" w:styleId="60">
    <w:name w:val="toc 6"/>
    <w:basedOn w:val="a"/>
    <w:next w:val="a"/>
    <w:uiPriority w:val="39"/>
    <w:rsid w:val="00543F6D"/>
    <w:pPr>
      <w:spacing w:after="0"/>
      <w:ind w:left="1100"/>
      <w:jc w:val="left"/>
    </w:pPr>
    <w:rPr>
      <w:sz w:val="18"/>
      <w:szCs w:val="18"/>
    </w:rPr>
  </w:style>
  <w:style w:type="paragraph" w:styleId="70">
    <w:name w:val="toc 7"/>
    <w:basedOn w:val="a"/>
    <w:next w:val="a"/>
    <w:uiPriority w:val="39"/>
    <w:rsid w:val="00543F6D"/>
    <w:pPr>
      <w:spacing w:after="0"/>
      <w:ind w:left="1320"/>
      <w:jc w:val="left"/>
    </w:pPr>
    <w:rPr>
      <w:sz w:val="18"/>
      <w:szCs w:val="18"/>
    </w:rPr>
  </w:style>
  <w:style w:type="paragraph" w:styleId="80">
    <w:name w:val="toc 8"/>
    <w:basedOn w:val="a"/>
    <w:next w:val="a"/>
    <w:uiPriority w:val="39"/>
    <w:rsid w:val="00543F6D"/>
    <w:pPr>
      <w:spacing w:after="0"/>
      <w:ind w:left="1540"/>
      <w:jc w:val="left"/>
    </w:pPr>
    <w:rPr>
      <w:sz w:val="18"/>
      <w:szCs w:val="18"/>
    </w:rPr>
  </w:style>
  <w:style w:type="paragraph" w:styleId="90">
    <w:name w:val="toc 9"/>
    <w:basedOn w:val="a"/>
    <w:next w:val="a"/>
    <w:uiPriority w:val="39"/>
    <w:rsid w:val="00543F6D"/>
    <w:pPr>
      <w:spacing w:after="0"/>
      <w:ind w:left="1760"/>
      <w:jc w:val="left"/>
    </w:pPr>
    <w:rPr>
      <w:sz w:val="18"/>
      <w:szCs w:val="18"/>
    </w:rPr>
  </w:style>
  <w:style w:type="paragraph" w:customStyle="1" w:styleId="Style1">
    <w:name w:val="Style1"/>
    <w:basedOn w:val="DocTitle"/>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43F6D"/>
    <w:rPr>
      <w:rFonts w:ascii="Calibri" w:hAnsi="Calibri" w:cs="Calibri"/>
      <w:lang w:val="el-GR"/>
    </w:rPr>
  </w:style>
  <w:style w:type="paragraph" w:styleId="af5">
    <w:name w:val="endnote text"/>
    <w:basedOn w:val="a"/>
    <w:link w:val="Char3"/>
    <w:rsid w:val="00543F6D"/>
    <w:rPr>
      <w:sz w:val="20"/>
      <w:szCs w:val="20"/>
    </w:rPr>
  </w:style>
  <w:style w:type="paragraph" w:customStyle="1" w:styleId="Default">
    <w:name w:val="Default"/>
    <w:rsid w:val="00543F6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43F6D"/>
  </w:style>
  <w:style w:type="paragraph" w:styleId="af7">
    <w:name w:val="Body Text Indent"/>
    <w:basedOn w:val="a"/>
    <w:rsid w:val="00543F6D"/>
    <w:pPr>
      <w:ind w:firstLine="1134"/>
    </w:pPr>
    <w:rPr>
      <w:rFonts w:ascii="Arial" w:hAnsi="Arial" w:cs="Arial"/>
    </w:rPr>
  </w:style>
  <w:style w:type="paragraph" w:customStyle="1" w:styleId="normalwithoutspacing">
    <w:name w:val="normal_without_spacing"/>
    <w:basedOn w:val="a"/>
    <w:rsid w:val="00543F6D"/>
    <w:pPr>
      <w:spacing w:after="60"/>
    </w:pPr>
    <w:rPr>
      <w:lang w:val="el-GR"/>
    </w:rPr>
  </w:style>
  <w:style w:type="paragraph" w:customStyle="1" w:styleId="foothanging">
    <w:name w:val="foot_hanging"/>
    <w:basedOn w:val="af4"/>
    <w:rsid w:val="00543F6D"/>
    <w:pPr>
      <w:ind w:left="426" w:hanging="426"/>
    </w:pPr>
    <w:rPr>
      <w:szCs w:val="18"/>
    </w:rPr>
  </w:style>
  <w:style w:type="paragraph" w:customStyle="1" w:styleId="-HTML1">
    <w:name w:val="Προ-διαμορφωμένο HTML1"/>
    <w:basedOn w:val="a"/>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43F6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43F6D"/>
    <w:pPr>
      <w:suppressAutoHyphens w:val="0"/>
      <w:spacing w:line="312" w:lineRule="auto"/>
      <w:ind w:left="283"/>
    </w:pPr>
    <w:rPr>
      <w:rFonts w:cs="Times New Roman"/>
      <w:sz w:val="16"/>
      <w:szCs w:val="16"/>
    </w:rPr>
  </w:style>
  <w:style w:type="paragraph" w:customStyle="1" w:styleId="1b">
    <w:name w:val="Χωρίς διάστιχο1"/>
    <w:rsid w:val="00543F6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43F6D"/>
    <w:pPr>
      <w:suppressLineNumbers/>
    </w:pPr>
  </w:style>
  <w:style w:type="paragraph" w:customStyle="1" w:styleId="af9">
    <w:name w:val="Επικεφαλίδα πίνακα"/>
    <w:basedOn w:val="af8"/>
    <w:rsid w:val="00543F6D"/>
    <w:pPr>
      <w:jc w:val="center"/>
    </w:pPr>
    <w:rPr>
      <w:b/>
      <w:bCs/>
    </w:rPr>
  </w:style>
  <w:style w:type="paragraph" w:customStyle="1" w:styleId="footers">
    <w:name w:val="footers"/>
    <w:basedOn w:val="foothanging"/>
    <w:rsid w:val="00543F6D"/>
  </w:style>
  <w:style w:type="paragraph" w:customStyle="1" w:styleId="Standard">
    <w:name w:val="Standard"/>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43F6D"/>
    <w:pPr>
      <w:spacing w:after="120"/>
    </w:pPr>
  </w:style>
  <w:style w:type="paragraph" w:customStyle="1" w:styleId="Footnote">
    <w:name w:val="Footnote"/>
    <w:basedOn w:val="Standard"/>
    <w:rsid w:val="00543F6D"/>
    <w:pPr>
      <w:suppressLineNumbers/>
      <w:ind w:left="283" w:hanging="283"/>
    </w:pPr>
    <w:rPr>
      <w:sz w:val="20"/>
      <w:szCs w:val="20"/>
    </w:rPr>
  </w:style>
  <w:style w:type="paragraph" w:customStyle="1" w:styleId="311">
    <w:name w:val="Σώμα κείμενου 31"/>
    <w:basedOn w:val="a"/>
    <w:rsid w:val="00543F6D"/>
    <w:rPr>
      <w:sz w:val="16"/>
      <w:szCs w:val="16"/>
    </w:rPr>
  </w:style>
  <w:style w:type="paragraph" w:customStyle="1" w:styleId="fooot">
    <w:name w:val="fooot"/>
    <w:basedOn w:val="footers"/>
    <w:rsid w:val="00543F6D"/>
  </w:style>
  <w:style w:type="paragraph" w:styleId="afa">
    <w:name w:val="Balloon Text"/>
    <w:basedOn w:val="a"/>
    <w:rsid w:val="00543F6D"/>
    <w:pPr>
      <w:spacing w:after="0"/>
    </w:pPr>
    <w:rPr>
      <w:sz w:val="16"/>
      <w:szCs w:val="16"/>
    </w:rPr>
  </w:style>
  <w:style w:type="paragraph" w:customStyle="1" w:styleId="1c">
    <w:name w:val="Κείμενο σχολίου1"/>
    <w:basedOn w:val="a"/>
    <w:rsid w:val="00543F6D"/>
    <w:rPr>
      <w:sz w:val="20"/>
      <w:szCs w:val="20"/>
    </w:rPr>
  </w:style>
  <w:style w:type="paragraph" w:styleId="afb">
    <w:name w:val="annotation subject"/>
    <w:basedOn w:val="1c"/>
    <w:next w:val="1c"/>
    <w:rsid w:val="00543F6D"/>
    <w:rPr>
      <w:b/>
      <w:bCs/>
    </w:rPr>
  </w:style>
  <w:style w:type="paragraph" w:styleId="-HTML">
    <w:name w:val="HTML Preformatted"/>
    <w:basedOn w:val="a"/>
    <w:uiPriority w:val="99"/>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43F6D"/>
    <w:pPr>
      <w:suppressAutoHyphens/>
    </w:pPr>
    <w:rPr>
      <w:rFonts w:ascii="Calibri" w:hAnsi="Calibri" w:cs="Calibri"/>
      <w:sz w:val="22"/>
      <w:szCs w:val="24"/>
      <w:lang w:val="en-GB" w:eastAsia="zh-CN"/>
    </w:rPr>
  </w:style>
  <w:style w:type="paragraph" w:customStyle="1" w:styleId="21">
    <w:name w:val="Λίστα με κουκκίδες 21"/>
    <w:basedOn w:val="a"/>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rsid w:val="00543F6D"/>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6">
    <w:name w:val="Ανεπίλυτη αναφορά2"/>
    <w:basedOn w:val="a0"/>
    <w:uiPriority w:val="99"/>
    <w:semiHidden/>
    <w:unhideWhenUsed/>
    <w:rsid w:val="002A4398"/>
    <w:rPr>
      <w:color w:val="605E5C"/>
      <w:shd w:val="clear" w:color="auto" w:fill="E1DFDD"/>
    </w:rPr>
  </w:style>
  <w:style w:type="character" w:customStyle="1" w:styleId="UnresolvedMention5">
    <w:name w:val="Unresolved Mention5"/>
    <w:basedOn w:val="a0"/>
    <w:uiPriority w:val="99"/>
    <w:semiHidden/>
    <w:unhideWhenUsed/>
    <w:rsid w:val="004531A7"/>
    <w:rPr>
      <w:color w:val="605E5C"/>
      <w:shd w:val="clear" w:color="auto" w:fill="E1DFDD"/>
    </w:rPr>
  </w:style>
  <w:style w:type="character" w:styleId="aff5">
    <w:name w:val="Unresolved Mention"/>
    <w:basedOn w:val="a0"/>
    <w:uiPriority w:val="99"/>
    <w:semiHidden/>
    <w:unhideWhenUsed/>
    <w:rsid w:val="003B61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99887214">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3550728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ktpae.gr"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hsppa.gr/"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aadhsy.g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fontTable" Target="fontTable.xml"/><Relationship Id="rId8" Type="http://schemas.openxmlformats.org/officeDocument/2006/relationships/hyperlink" Target="http://www.promitheus.gov.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19279-7ADA-42D3-9B2E-0938A28D3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35190</Words>
  <Characters>200586</Characters>
  <Application>Microsoft Office Word</Application>
  <DocSecurity>0</DocSecurity>
  <Lines>1671</Lines>
  <Paragraphs>470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235306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2024-02-09T13:50:00Z</dcterms:created>
  <dcterms:modified xsi:type="dcterms:W3CDTF">2024-02-12T08:00:00Z</dcterms:modified>
</cp:coreProperties>
</file>