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E154A5" w14:textId="77777777" w:rsidR="0024279E" w:rsidRPr="00603221" w:rsidRDefault="0024279E" w:rsidP="0024279E">
      <w:pPr>
        <w:jc w:val="center"/>
        <w:rPr>
          <w:b/>
          <w:sz w:val="32"/>
          <w:szCs w:val="32"/>
          <w:lang w:val="el-GR"/>
        </w:rPr>
      </w:pPr>
      <w:r w:rsidRPr="00603221">
        <w:rPr>
          <w:b/>
          <w:sz w:val="32"/>
          <w:szCs w:val="32"/>
          <w:lang w:val="el-GR"/>
        </w:rPr>
        <w:t>Διακήρυξη</w:t>
      </w:r>
    </w:p>
    <w:p w14:paraId="38790F04" w14:textId="6549E3A6" w:rsidR="0024279E" w:rsidRPr="006E201B" w:rsidRDefault="00DF02B0" w:rsidP="0024279E">
      <w:pPr>
        <w:jc w:val="center"/>
        <w:rPr>
          <w:b/>
          <w:sz w:val="32"/>
          <w:szCs w:val="32"/>
          <w:lang w:val="el-GR"/>
        </w:rPr>
      </w:pPr>
      <w:r w:rsidRPr="00255225">
        <w:rPr>
          <w:b/>
          <w:sz w:val="32"/>
          <w:szCs w:val="32"/>
          <w:lang w:val="el-GR"/>
        </w:rPr>
        <w:t xml:space="preserve">Ηλεκτρονικού </w:t>
      </w:r>
      <w:r w:rsidR="0024279E" w:rsidRPr="00255225">
        <w:rPr>
          <w:b/>
          <w:sz w:val="32"/>
          <w:szCs w:val="32"/>
          <w:lang w:val="el-GR"/>
        </w:rPr>
        <w:t xml:space="preserve">Ανοικτού </w:t>
      </w:r>
      <w:r w:rsidR="00365129" w:rsidRPr="00013BA4">
        <w:rPr>
          <w:b/>
          <w:sz w:val="32"/>
          <w:szCs w:val="32"/>
          <w:lang w:val="el-GR"/>
        </w:rPr>
        <w:t xml:space="preserve">(Διεθνούς) </w:t>
      </w:r>
      <w:r w:rsidRPr="00013BA4">
        <w:rPr>
          <w:b/>
          <w:sz w:val="32"/>
          <w:szCs w:val="32"/>
          <w:lang w:val="el-GR"/>
        </w:rPr>
        <w:t xml:space="preserve">Άνω </w:t>
      </w:r>
      <w:r w:rsidR="008B4966" w:rsidRPr="00013BA4">
        <w:rPr>
          <w:b/>
          <w:sz w:val="32"/>
          <w:szCs w:val="32"/>
          <w:lang w:val="el-GR"/>
        </w:rPr>
        <w:t xml:space="preserve">των </w:t>
      </w:r>
      <w:r w:rsidRPr="00013BA4">
        <w:rPr>
          <w:b/>
          <w:sz w:val="32"/>
          <w:szCs w:val="32"/>
          <w:lang w:val="el-GR"/>
        </w:rPr>
        <w:t>Ο</w:t>
      </w:r>
      <w:r w:rsidR="008B4966" w:rsidRPr="00013BA4">
        <w:rPr>
          <w:b/>
          <w:sz w:val="32"/>
          <w:szCs w:val="32"/>
          <w:lang w:val="el-GR"/>
        </w:rPr>
        <w:t>ρίων</w:t>
      </w:r>
      <w:r w:rsidR="008B4966" w:rsidRPr="00255225">
        <w:rPr>
          <w:b/>
          <w:sz w:val="32"/>
          <w:szCs w:val="32"/>
          <w:lang w:val="el-GR"/>
        </w:rPr>
        <w:t xml:space="preserve"> </w:t>
      </w:r>
      <w:r w:rsidR="0024279E" w:rsidRPr="006E201B">
        <w:rPr>
          <w:b/>
          <w:sz w:val="32"/>
          <w:szCs w:val="32"/>
          <w:lang w:val="el-GR"/>
        </w:rPr>
        <w:t>Διαγωνισμού</w:t>
      </w:r>
    </w:p>
    <w:p w14:paraId="1741D476" w14:textId="77777777" w:rsidR="0024279E" w:rsidRPr="00603221" w:rsidRDefault="00B21041" w:rsidP="00A406A5">
      <w:pPr>
        <w:jc w:val="center"/>
        <w:rPr>
          <w:b/>
          <w:iCs/>
          <w:sz w:val="32"/>
          <w:szCs w:val="32"/>
          <w:lang w:val="el-GR"/>
        </w:rPr>
      </w:pPr>
      <w:r w:rsidRPr="00BC7F48">
        <w:rPr>
          <w:b/>
          <w:sz w:val="32"/>
          <w:szCs w:val="32"/>
          <w:lang w:val="el-GR"/>
        </w:rPr>
        <w:tab/>
      </w:r>
      <w:r w:rsidR="0024279E" w:rsidRPr="00375289">
        <w:rPr>
          <w:b/>
          <w:sz w:val="32"/>
          <w:szCs w:val="32"/>
          <w:lang w:val="el-GR"/>
        </w:rPr>
        <w:t>για το Έργο</w:t>
      </w:r>
      <w:r w:rsidR="00A406A5" w:rsidRPr="00375289">
        <w:rPr>
          <w:b/>
          <w:sz w:val="32"/>
          <w:szCs w:val="32"/>
          <w:lang w:val="el-GR"/>
        </w:rPr>
        <w:t xml:space="preserve"> </w:t>
      </w:r>
      <w:r w:rsidR="00255225" w:rsidRPr="00375289">
        <w:rPr>
          <w:b/>
          <w:iCs/>
          <w:sz w:val="32"/>
          <w:szCs w:val="32"/>
          <w:lang w:val="el-GR"/>
        </w:rPr>
        <w:t>«Αναβάθμιση και υπηρεσίες συντήρησης του πληροφοριακού συστήματος: Ηλεκτρονικές Υπηρεσίες Καταστημάτων Κράτησης»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A81E10" w14:paraId="7B7DED2A" w14:textId="77777777" w:rsidTr="00550D8B">
        <w:tc>
          <w:tcPr>
            <w:tcW w:w="2830" w:type="dxa"/>
            <w:shd w:val="clear" w:color="auto" w:fill="auto"/>
            <w:vAlign w:val="bottom"/>
          </w:tcPr>
          <w:p w14:paraId="53807BB2" w14:textId="77777777" w:rsidR="0024279E" w:rsidRPr="00E47D79" w:rsidRDefault="0024279E" w:rsidP="00603221">
            <w:pPr>
              <w:autoSpaceDE w:val="0"/>
              <w:autoSpaceDN w:val="0"/>
              <w:adjustRightInd w:val="0"/>
              <w:spacing w:before="120" w:after="0"/>
              <w:jc w:val="right"/>
              <w:rPr>
                <w:b/>
                <w:color w:val="000000"/>
              </w:rPr>
            </w:pPr>
            <w:proofErr w:type="spellStart"/>
            <w:r w:rsidRPr="00E47D79">
              <w:rPr>
                <w:b/>
                <w:color w:val="000000"/>
              </w:rPr>
              <w:t>Προϋ</w:t>
            </w:r>
            <w:proofErr w:type="spellEnd"/>
            <w:r w:rsidRPr="00E47D79">
              <w:rPr>
                <w:b/>
                <w:color w:val="000000"/>
              </w:rPr>
              <w:t>πολογισμός</w:t>
            </w:r>
            <w:r w:rsidR="00E05F03" w:rsidRPr="00E47D79">
              <w:rPr>
                <w:b/>
                <w:color w:val="000000"/>
                <w:lang w:val="el-GR"/>
              </w:rPr>
              <w:t>-Εκτιμώμενη αξία σύμβασης</w:t>
            </w:r>
            <w:r w:rsidRPr="00E47D79">
              <w:rPr>
                <w:b/>
                <w:color w:val="000000"/>
              </w:rPr>
              <w:t>:</w:t>
            </w:r>
          </w:p>
          <w:p w14:paraId="03164AC9" w14:textId="77777777" w:rsidR="0024279E" w:rsidRPr="00E47D79"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093FC2CF" w14:textId="77777777" w:rsidR="008D1CFE" w:rsidRPr="00E47D79" w:rsidRDefault="008D1CFE" w:rsidP="00603221">
            <w:pPr>
              <w:pStyle w:val="TabletextChar"/>
              <w:spacing w:before="120" w:after="0" w:line="240" w:lineRule="auto"/>
              <w:rPr>
                <w:rFonts w:cs="Tahoma"/>
                <w:sz w:val="22"/>
                <w:szCs w:val="22"/>
              </w:rPr>
            </w:pPr>
            <w:r w:rsidRPr="00E47D79">
              <w:rPr>
                <w:rFonts w:cs="Tahoma"/>
                <w:sz w:val="22"/>
                <w:szCs w:val="22"/>
              </w:rPr>
              <w:t>Προϋπολογισμός Έργου - εκτιμώμενη αξία σύμβασης</w:t>
            </w:r>
          </w:p>
          <w:p w14:paraId="6E21451B" w14:textId="77777777" w:rsidR="008037A6" w:rsidRPr="00E47D79" w:rsidRDefault="006E201B" w:rsidP="00603221">
            <w:pPr>
              <w:pStyle w:val="TabletextChar"/>
              <w:spacing w:before="120" w:after="0" w:line="240" w:lineRule="auto"/>
              <w:rPr>
                <w:rFonts w:cs="Tahoma"/>
                <w:b/>
                <w:bCs/>
                <w:color w:val="000000"/>
                <w:sz w:val="22"/>
                <w:szCs w:val="22"/>
                <w:lang w:eastAsia="el-GR"/>
              </w:rPr>
            </w:pPr>
            <w:r w:rsidRPr="00E47D79">
              <w:rPr>
                <w:rFonts w:cs="Tahoma"/>
                <w:b/>
                <w:bCs/>
                <w:color w:val="000000"/>
                <w:sz w:val="22"/>
                <w:szCs w:val="22"/>
                <w:lang w:eastAsia="el-GR"/>
              </w:rPr>
              <w:t>2.</w:t>
            </w:r>
            <w:r w:rsidR="00013BA4" w:rsidRPr="00E47D79">
              <w:rPr>
                <w:rFonts w:cs="Tahoma"/>
                <w:b/>
                <w:bCs/>
                <w:color w:val="000000"/>
                <w:sz w:val="22"/>
                <w:szCs w:val="22"/>
                <w:lang w:eastAsia="el-GR"/>
              </w:rPr>
              <w:t>417</w:t>
            </w:r>
            <w:r w:rsidRPr="00E47D79">
              <w:rPr>
                <w:rFonts w:cs="Tahoma"/>
                <w:b/>
                <w:bCs/>
                <w:color w:val="000000"/>
                <w:sz w:val="22"/>
                <w:szCs w:val="22"/>
                <w:lang w:eastAsia="el-GR"/>
              </w:rPr>
              <w:t>.000,00</w:t>
            </w:r>
            <w:r w:rsidR="00365129" w:rsidRPr="00E47D79">
              <w:rPr>
                <w:rFonts w:cs="Tahoma"/>
                <w:b/>
                <w:bCs/>
                <w:color w:val="000000"/>
                <w:sz w:val="22"/>
                <w:szCs w:val="22"/>
                <w:lang w:eastAsia="el-GR"/>
              </w:rPr>
              <w:t>€</w:t>
            </w:r>
            <w:r w:rsidR="008037A6" w:rsidRPr="00E47D79">
              <w:rPr>
                <w:rFonts w:cs="Tahoma"/>
                <w:b/>
                <w:bCs/>
                <w:color w:val="000000"/>
                <w:sz w:val="22"/>
                <w:szCs w:val="22"/>
                <w:lang w:eastAsia="el-GR"/>
              </w:rPr>
              <w:t xml:space="preserve"> </w:t>
            </w:r>
            <w:r w:rsidR="00365129" w:rsidRPr="00E47D79">
              <w:rPr>
                <w:rFonts w:cs="Tahoma"/>
                <w:sz w:val="22"/>
                <w:szCs w:val="22"/>
              </w:rPr>
              <w:t>μ</w:t>
            </w:r>
            <w:r w:rsidR="008037A6" w:rsidRPr="00E47D79">
              <w:rPr>
                <w:rFonts w:cs="Tahoma"/>
                <w:sz w:val="22"/>
                <w:szCs w:val="22"/>
              </w:rPr>
              <w:t xml:space="preserve">η περιλαμβανομένου ΦΠΑ , προϋπολογισμός με ΦΠΑ: </w:t>
            </w:r>
            <w:r w:rsidR="00013BA4" w:rsidRPr="00E47D79">
              <w:rPr>
                <w:rFonts w:cs="Tahoma"/>
                <w:b/>
                <w:bCs/>
                <w:color w:val="000000"/>
                <w:sz w:val="22"/>
                <w:szCs w:val="22"/>
                <w:lang w:eastAsia="el-GR"/>
              </w:rPr>
              <w:t>2</w:t>
            </w:r>
            <w:r w:rsidRPr="00E47D79">
              <w:rPr>
                <w:rFonts w:cs="Tahoma"/>
                <w:b/>
                <w:bCs/>
                <w:color w:val="000000"/>
                <w:sz w:val="22"/>
                <w:szCs w:val="22"/>
                <w:lang w:eastAsia="el-GR"/>
              </w:rPr>
              <w:t>.</w:t>
            </w:r>
            <w:r w:rsidR="00013BA4" w:rsidRPr="00E47D79">
              <w:rPr>
                <w:rFonts w:cs="Tahoma"/>
                <w:b/>
                <w:bCs/>
                <w:color w:val="000000"/>
                <w:sz w:val="22"/>
                <w:szCs w:val="22"/>
                <w:lang w:eastAsia="el-GR"/>
              </w:rPr>
              <w:t>997</w:t>
            </w:r>
            <w:r w:rsidRPr="00E47D79">
              <w:rPr>
                <w:rFonts w:cs="Tahoma"/>
                <w:b/>
                <w:bCs/>
                <w:color w:val="000000"/>
                <w:sz w:val="22"/>
                <w:szCs w:val="22"/>
                <w:lang w:eastAsia="el-GR"/>
              </w:rPr>
              <w:t>.</w:t>
            </w:r>
            <w:r w:rsidR="00013BA4" w:rsidRPr="00E47D79">
              <w:rPr>
                <w:rFonts w:cs="Tahoma"/>
                <w:b/>
                <w:bCs/>
                <w:color w:val="000000"/>
                <w:sz w:val="22"/>
                <w:szCs w:val="22"/>
                <w:lang w:eastAsia="el-GR"/>
              </w:rPr>
              <w:t>0</w:t>
            </w:r>
            <w:r w:rsidRPr="00E47D79">
              <w:rPr>
                <w:rFonts w:cs="Tahoma"/>
                <w:b/>
                <w:bCs/>
                <w:color w:val="000000"/>
                <w:sz w:val="22"/>
                <w:szCs w:val="22"/>
                <w:lang w:eastAsia="el-GR"/>
              </w:rPr>
              <w:t>80,00</w:t>
            </w:r>
            <w:r w:rsidR="00365129" w:rsidRPr="00E47D79">
              <w:rPr>
                <w:rFonts w:cs="Tahoma"/>
                <w:b/>
                <w:bCs/>
                <w:color w:val="000000"/>
                <w:sz w:val="22"/>
                <w:szCs w:val="22"/>
                <w:lang w:eastAsia="el-GR"/>
              </w:rPr>
              <w:t>€</w:t>
            </w:r>
            <w:r w:rsidR="008037A6" w:rsidRPr="00E47D79">
              <w:rPr>
                <w:rFonts w:cs="Tahoma"/>
                <w:b/>
                <w:bCs/>
                <w:color w:val="000000"/>
                <w:sz w:val="22"/>
                <w:szCs w:val="22"/>
                <w:lang w:eastAsia="el-GR"/>
              </w:rPr>
              <w:t>, ΦΠΑ</w:t>
            </w:r>
            <w:r w:rsidR="00365129" w:rsidRPr="00E47D79">
              <w:rPr>
                <w:rFonts w:cs="Tahoma"/>
                <w:b/>
                <w:bCs/>
                <w:color w:val="000000"/>
                <w:sz w:val="22"/>
                <w:szCs w:val="22"/>
                <w:lang w:eastAsia="el-GR"/>
              </w:rPr>
              <w:t xml:space="preserve"> 24%</w:t>
            </w:r>
            <w:r w:rsidR="008037A6" w:rsidRPr="00E47D79">
              <w:rPr>
                <w:rFonts w:cs="Tahoma"/>
                <w:b/>
                <w:bCs/>
                <w:color w:val="000000"/>
                <w:sz w:val="22"/>
                <w:szCs w:val="22"/>
                <w:lang w:eastAsia="el-GR"/>
              </w:rPr>
              <w:t xml:space="preserve"> </w:t>
            </w:r>
            <w:r w:rsidR="00365129" w:rsidRPr="00E47D79">
              <w:rPr>
                <w:rFonts w:cs="Tahoma"/>
                <w:b/>
                <w:bCs/>
                <w:color w:val="000000"/>
                <w:sz w:val="22"/>
                <w:szCs w:val="22"/>
                <w:lang w:eastAsia="el-GR"/>
              </w:rPr>
              <w:t xml:space="preserve"> </w:t>
            </w:r>
            <w:r w:rsidR="00013BA4" w:rsidRPr="00E47D79">
              <w:rPr>
                <w:rFonts w:cs="Tahoma"/>
                <w:b/>
                <w:bCs/>
                <w:color w:val="000000"/>
                <w:sz w:val="22"/>
                <w:szCs w:val="22"/>
                <w:lang w:eastAsia="el-GR"/>
              </w:rPr>
              <w:t>580</w:t>
            </w:r>
            <w:r w:rsidRPr="00E47D79">
              <w:rPr>
                <w:rFonts w:cs="Tahoma"/>
                <w:b/>
                <w:bCs/>
                <w:color w:val="000000"/>
                <w:sz w:val="22"/>
                <w:szCs w:val="22"/>
                <w:lang w:eastAsia="el-GR"/>
              </w:rPr>
              <w:t>.</w:t>
            </w:r>
            <w:r w:rsidR="00013BA4" w:rsidRPr="00E47D79">
              <w:rPr>
                <w:rFonts w:cs="Tahoma"/>
                <w:b/>
                <w:bCs/>
                <w:color w:val="000000"/>
                <w:sz w:val="22"/>
                <w:szCs w:val="22"/>
                <w:lang w:eastAsia="el-GR"/>
              </w:rPr>
              <w:t>0</w:t>
            </w:r>
            <w:r w:rsidRPr="00E47D79">
              <w:rPr>
                <w:rFonts w:cs="Tahoma"/>
                <w:b/>
                <w:bCs/>
                <w:color w:val="000000"/>
                <w:sz w:val="22"/>
                <w:szCs w:val="22"/>
                <w:lang w:eastAsia="el-GR"/>
              </w:rPr>
              <w:t>80,00</w:t>
            </w:r>
            <w:r w:rsidR="00365129" w:rsidRPr="00E47D79">
              <w:rPr>
                <w:rFonts w:cs="Tahoma"/>
                <w:b/>
                <w:bCs/>
                <w:color w:val="000000"/>
                <w:sz w:val="22"/>
                <w:szCs w:val="22"/>
                <w:lang w:eastAsia="el-GR"/>
              </w:rPr>
              <w:t>€</w:t>
            </w:r>
          </w:p>
          <w:p w14:paraId="0D651FB4" w14:textId="77777777" w:rsidR="0024279E" w:rsidRPr="00E47D79" w:rsidRDefault="0024279E" w:rsidP="00012F1D">
            <w:pPr>
              <w:pStyle w:val="Tabletext"/>
              <w:numPr>
                <w:ilvl w:val="0"/>
                <w:numId w:val="12"/>
              </w:numPr>
              <w:spacing w:before="120" w:after="0"/>
              <w:ind w:left="242" w:hanging="242"/>
              <w:jc w:val="both"/>
              <w:rPr>
                <w:rFonts w:cs="Tahoma"/>
                <w:b/>
                <w:color w:val="000000"/>
                <w:szCs w:val="22"/>
              </w:rPr>
            </w:pPr>
          </w:p>
        </w:tc>
      </w:tr>
      <w:tr w:rsidR="0024279E" w:rsidRPr="00A81E10" w14:paraId="4655FF70" w14:textId="77777777" w:rsidTr="00550D8B">
        <w:tc>
          <w:tcPr>
            <w:tcW w:w="2830" w:type="dxa"/>
            <w:shd w:val="clear" w:color="auto" w:fill="auto"/>
            <w:vAlign w:val="bottom"/>
          </w:tcPr>
          <w:p w14:paraId="29006DFA" w14:textId="77777777" w:rsidR="0024279E" w:rsidRPr="00E47D79" w:rsidRDefault="0024279E" w:rsidP="00603221">
            <w:pPr>
              <w:autoSpaceDE w:val="0"/>
              <w:autoSpaceDN w:val="0"/>
              <w:adjustRightInd w:val="0"/>
              <w:spacing w:before="120" w:after="0"/>
              <w:jc w:val="right"/>
              <w:rPr>
                <w:b/>
                <w:color w:val="000000"/>
              </w:rPr>
            </w:pPr>
            <w:r w:rsidRPr="00E47D79">
              <w:rPr>
                <w:b/>
                <w:color w:val="000000"/>
                <w:lang w:val="en-US"/>
              </w:rPr>
              <w:t>CPV</w:t>
            </w:r>
            <w:r w:rsidRPr="00E47D79">
              <w:rPr>
                <w:b/>
                <w:color w:val="000000"/>
              </w:rPr>
              <w:t>:</w:t>
            </w:r>
          </w:p>
        </w:tc>
        <w:tc>
          <w:tcPr>
            <w:tcW w:w="6798" w:type="dxa"/>
            <w:gridSpan w:val="2"/>
            <w:shd w:val="clear" w:color="auto" w:fill="auto"/>
            <w:vAlign w:val="bottom"/>
          </w:tcPr>
          <w:p w14:paraId="1087E445" w14:textId="77777777" w:rsidR="00B00B9C" w:rsidRPr="00E47D79" w:rsidRDefault="00B00B9C" w:rsidP="00B00B9C">
            <w:pPr>
              <w:autoSpaceDE w:val="0"/>
              <w:autoSpaceDN w:val="0"/>
              <w:adjustRightInd w:val="0"/>
              <w:spacing w:before="120" w:after="0"/>
              <w:rPr>
                <w:b/>
                <w:color w:val="000000"/>
                <w:lang w:val="el-GR"/>
              </w:rPr>
            </w:pPr>
            <w:r w:rsidRPr="00E47D79">
              <w:rPr>
                <w:b/>
                <w:color w:val="000000"/>
                <w:lang w:val="el-GR"/>
              </w:rPr>
              <w:t>72000000-5 Υπηρεσίες τεχνολογίας των πληροφοριών: παροχή συμβουλών, ανάπτυξη λογισμικού, Διαδίκτυο και υποστήριξη</w:t>
            </w:r>
          </w:p>
          <w:p w14:paraId="484CD361" w14:textId="77777777" w:rsidR="0024279E" w:rsidRPr="00E47D79" w:rsidRDefault="00B00B9C" w:rsidP="00B00B9C">
            <w:pPr>
              <w:autoSpaceDE w:val="0"/>
              <w:autoSpaceDN w:val="0"/>
              <w:adjustRightInd w:val="0"/>
              <w:spacing w:before="120" w:after="0"/>
              <w:rPr>
                <w:b/>
                <w:color w:val="000000"/>
                <w:lang w:val="el-GR"/>
              </w:rPr>
            </w:pPr>
            <w:r w:rsidRPr="00E47D79">
              <w:rPr>
                <w:b/>
                <w:color w:val="000000"/>
                <w:lang w:val="el-GR"/>
              </w:rPr>
              <w:t>80533100-0</w:t>
            </w:r>
            <w:r w:rsidRPr="00E47D79">
              <w:rPr>
                <w:b/>
                <w:color w:val="000000"/>
                <w:lang w:val="el-GR"/>
              </w:rPr>
              <w:tab/>
              <w:t>Υπηρεσίες εκπαίδευσης στον τομέα της πληροφορικής</w:t>
            </w:r>
          </w:p>
        </w:tc>
      </w:tr>
      <w:tr w:rsidR="0024279E" w:rsidRPr="00A81E10" w14:paraId="57E29146" w14:textId="77777777" w:rsidTr="00550D8B">
        <w:tc>
          <w:tcPr>
            <w:tcW w:w="2830" w:type="dxa"/>
            <w:shd w:val="clear" w:color="auto" w:fill="auto"/>
            <w:vAlign w:val="bottom"/>
          </w:tcPr>
          <w:p w14:paraId="6C35454D"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52B07E1A" w14:textId="77777777" w:rsidR="006E5AB3" w:rsidRPr="00603221" w:rsidRDefault="0024279E" w:rsidP="00603221">
            <w:pPr>
              <w:autoSpaceDE w:val="0"/>
              <w:autoSpaceDN w:val="0"/>
              <w:adjustRightInd w:val="0"/>
              <w:spacing w:before="120" w:after="0"/>
              <w:rPr>
                <w:b/>
                <w:color w:val="000000"/>
                <w:lang w:val="el-GR"/>
              </w:rPr>
            </w:pPr>
            <w:r w:rsidRPr="004346D3">
              <w:rPr>
                <w:b/>
                <w:color w:val="000000"/>
                <w:lang w:val="el-GR"/>
              </w:rPr>
              <w:t xml:space="preserve">Η πλέον συμφέρουσα από οικονομική άποψη προσφορά βάσει </w:t>
            </w:r>
            <w:r w:rsidR="008B4966" w:rsidRPr="004346D3">
              <w:rPr>
                <w:b/>
                <w:color w:val="000000"/>
                <w:lang w:val="el-GR"/>
              </w:rPr>
              <w:t>βέλτιστης σχέσης ποιότητας – τιμής</w:t>
            </w:r>
          </w:p>
        </w:tc>
      </w:tr>
      <w:tr w:rsidR="0024279E" w:rsidRPr="00DF02B0" w:rsidDel="005977E7" w14:paraId="5C97FE78" w14:textId="77777777" w:rsidTr="00C82832">
        <w:tc>
          <w:tcPr>
            <w:tcW w:w="2830" w:type="dxa"/>
            <w:shd w:val="clear" w:color="auto" w:fill="auto"/>
            <w:vAlign w:val="bottom"/>
          </w:tcPr>
          <w:p w14:paraId="29EBFE80"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5D8F46B2" w14:textId="1132AA5D" w:rsidR="0024279E" w:rsidRPr="0053161E" w:rsidDel="005977E7" w:rsidRDefault="0053161E" w:rsidP="0053161E">
            <w:pPr>
              <w:pStyle w:val="TabletextChar"/>
              <w:rPr>
                <w:b/>
                <w:color w:val="000000"/>
              </w:rPr>
            </w:pPr>
            <w:r w:rsidRPr="0053161E">
              <w:rPr>
                <w:rFonts w:cs="Tahoma"/>
                <w:b/>
                <w:sz w:val="22"/>
                <w:szCs w:val="22"/>
              </w:rPr>
              <w:t>08</w:t>
            </w:r>
            <w:r w:rsidR="0024279E" w:rsidRPr="0053161E">
              <w:rPr>
                <w:rFonts w:cs="Tahoma"/>
                <w:b/>
                <w:sz w:val="22"/>
                <w:szCs w:val="22"/>
              </w:rPr>
              <w:t>-</w:t>
            </w:r>
            <w:r w:rsidRPr="0053161E">
              <w:rPr>
                <w:rFonts w:cs="Tahoma"/>
                <w:b/>
                <w:sz w:val="22"/>
                <w:szCs w:val="22"/>
              </w:rPr>
              <w:t>07</w:t>
            </w:r>
            <w:r w:rsidR="0024279E" w:rsidRPr="0053161E">
              <w:rPr>
                <w:rFonts w:cs="Tahoma"/>
                <w:b/>
                <w:sz w:val="22"/>
                <w:szCs w:val="22"/>
              </w:rPr>
              <w:t>-20</w:t>
            </w:r>
            <w:r w:rsidR="00C82832" w:rsidRPr="0053161E">
              <w:rPr>
                <w:rFonts w:cs="Tahoma"/>
                <w:b/>
                <w:sz w:val="22"/>
                <w:szCs w:val="22"/>
              </w:rPr>
              <w:t>2</w:t>
            </w:r>
            <w:r w:rsidRPr="0053161E">
              <w:rPr>
                <w:rFonts w:cs="Tahoma"/>
                <w:b/>
                <w:sz w:val="22"/>
                <w:szCs w:val="22"/>
              </w:rPr>
              <w:t>2</w:t>
            </w:r>
          </w:p>
        </w:tc>
      </w:tr>
      <w:tr w:rsidR="00C82832" w:rsidRPr="00DF02B0" w:rsidDel="005977E7" w14:paraId="25227517" w14:textId="77777777" w:rsidTr="00B42BA2">
        <w:tc>
          <w:tcPr>
            <w:tcW w:w="7332" w:type="dxa"/>
            <w:gridSpan w:val="2"/>
            <w:tcBorders>
              <w:bottom w:val="nil"/>
            </w:tcBorders>
            <w:shd w:val="clear" w:color="auto" w:fill="auto"/>
            <w:vAlign w:val="bottom"/>
          </w:tcPr>
          <w:p w14:paraId="4E0A1956"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747AC69D" w14:textId="1F35E81E" w:rsidR="00C82832" w:rsidRPr="0053161E" w:rsidDel="005977E7" w:rsidRDefault="0053161E" w:rsidP="0053161E">
            <w:pPr>
              <w:pStyle w:val="TabletextChar"/>
              <w:rPr>
                <w:b/>
                <w:color w:val="000000"/>
                <w:highlight w:val="yellow"/>
              </w:rPr>
            </w:pPr>
            <w:r w:rsidRPr="0053161E">
              <w:rPr>
                <w:rFonts w:cs="Tahoma"/>
                <w:b/>
                <w:sz w:val="22"/>
                <w:szCs w:val="22"/>
              </w:rPr>
              <w:t>06</w:t>
            </w:r>
            <w:r w:rsidR="00C82832" w:rsidRPr="0053161E">
              <w:rPr>
                <w:rFonts w:cs="Tahoma"/>
                <w:b/>
                <w:sz w:val="22"/>
                <w:szCs w:val="22"/>
              </w:rPr>
              <w:t>-</w:t>
            </w:r>
            <w:r w:rsidRPr="0053161E">
              <w:rPr>
                <w:rFonts w:cs="Tahoma"/>
                <w:b/>
                <w:sz w:val="22"/>
                <w:szCs w:val="22"/>
              </w:rPr>
              <w:t>06</w:t>
            </w:r>
            <w:r w:rsidR="00C82832" w:rsidRPr="0053161E">
              <w:rPr>
                <w:rFonts w:cs="Tahoma"/>
                <w:b/>
                <w:sz w:val="22"/>
                <w:szCs w:val="22"/>
              </w:rPr>
              <w:t>-202</w:t>
            </w:r>
            <w:r w:rsidRPr="0053161E">
              <w:rPr>
                <w:rFonts w:cs="Tahoma"/>
                <w:b/>
                <w:sz w:val="22"/>
                <w:szCs w:val="22"/>
              </w:rPr>
              <w:t>2</w:t>
            </w:r>
          </w:p>
        </w:tc>
      </w:tr>
      <w:tr w:rsidR="00C82832" w:rsidRPr="00DF02B0" w:rsidDel="005977E7" w14:paraId="6065F746" w14:textId="77777777" w:rsidTr="00B42BA2">
        <w:tc>
          <w:tcPr>
            <w:tcW w:w="7332" w:type="dxa"/>
            <w:gridSpan w:val="2"/>
            <w:tcBorders>
              <w:bottom w:val="nil"/>
            </w:tcBorders>
            <w:shd w:val="clear" w:color="auto" w:fill="auto"/>
            <w:vAlign w:val="bottom"/>
          </w:tcPr>
          <w:p w14:paraId="35F2B72B"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3B69AEDC" w14:textId="1BDED4B6" w:rsidR="00C82832" w:rsidRPr="00603221" w:rsidDel="005977E7" w:rsidRDefault="0053161E" w:rsidP="0053161E">
            <w:pPr>
              <w:pStyle w:val="TabletextChar"/>
              <w:rPr>
                <w:b/>
                <w:color w:val="000000"/>
                <w:highlight w:val="yellow"/>
              </w:rPr>
            </w:pPr>
            <w:r w:rsidRPr="0053161E">
              <w:rPr>
                <w:rFonts w:cs="Tahoma"/>
                <w:b/>
                <w:sz w:val="22"/>
                <w:szCs w:val="22"/>
              </w:rPr>
              <w:t>06-06-2022</w:t>
            </w:r>
          </w:p>
        </w:tc>
      </w:tr>
      <w:tr w:rsidR="00C82832" w:rsidRPr="00DF02B0" w:rsidDel="005977E7" w14:paraId="225FCDCD" w14:textId="77777777" w:rsidTr="001033E0">
        <w:tc>
          <w:tcPr>
            <w:tcW w:w="7332" w:type="dxa"/>
            <w:gridSpan w:val="2"/>
            <w:tcBorders>
              <w:bottom w:val="single" w:sz="4" w:space="0" w:color="auto"/>
            </w:tcBorders>
            <w:shd w:val="clear" w:color="auto" w:fill="auto"/>
            <w:vAlign w:val="bottom"/>
          </w:tcPr>
          <w:p w14:paraId="42CC31F7"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2EA59C09" w14:textId="511AF390" w:rsidR="00C82832" w:rsidRPr="0053161E" w:rsidRDefault="0053161E" w:rsidP="0053161E">
            <w:pPr>
              <w:pStyle w:val="TabletextChar"/>
              <w:rPr>
                <w:b/>
                <w:color w:val="000000"/>
              </w:rPr>
            </w:pPr>
            <w:r w:rsidRPr="0053161E">
              <w:rPr>
                <w:rFonts w:cs="Tahoma"/>
                <w:b/>
                <w:sz w:val="22"/>
                <w:szCs w:val="22"/>
              </w:rPr>
              <w:t>30</w:t>
            </w:r>
            <w:r w:rsidR="00C82832" w:rsidRPr="0053161E">
              <w:rPr>
                <w:rFonts w:cs="Tahoma"/>
                <w:b/>
                <w:sz w:val="22"/>
                <w:szCs w:val="22"/>
              </w:rPr>
              <w:t>-</w:t>
            </w:r>
            <w:r w:rsidRPr="0053161E">
              <w:rPr>
                <w:rFonts w:cs="Tahoma"/>
                <w:b/>
                <w:sz w:val="22"/>
                <w:szCs w:val="22"/>
              </w:rPr>
              <w:t>05</w:t>
            </w:r>
            <w:r w:rsidR="00C82832" w:rsidRPr="0053161E">
              <w:rPr>
                <w:rFonts w:cs="Tahoma"/>
                <w:b/>
                <w:sz w:val="22"/>
                <w:szCs w:val="22"/>
              </w:rPr>
              <w:t>-202</w:t>
            </w:r>
            <w:r w:rsidRPr="0053161E">
              <w:rPr>
                <w:rFonts w:cs="Tahoma"/>
                <w:b/>
                <w:sz w:val="22"/>
                <w:szCs w:val="22"/>
              </w:rPr>
              <w:t>2</w:t>
            </w:r>
          </w:p>
        </w:tc>
      </w:tr>
      <w:tr w:rsidR="0053161E" w:rsidRPr="0053161E" w:rsidDel="005977E7" w14:paraId="15DE787A" w14:textId="77777777" w:rsidTr="001033E0">
        <w:tc>
          <w:tcPr>
            <w:tcW w:w="7332" w:type="dxa"/>
            <w:gridSpan w:val="2"/>
            <w:tcBorders>
              <w:bottom w:val="single" w:sz="4" w:space="0" w:color="auto"/>
            </w:tcBorders>
            <w:shd w:val="clear" w:color="auto" w:fill="auto"/>
            <w:vAlign w:val="bottom"/>
          </w:tcPr>
          <w:p w14:paraId="752406A4" w14:textId="0DD62326" w:rsidR="0053161E" w:rsidRPr="00603221" w:rsidRDefault="0053161E"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53161E">
              <w:rPr>
                <w:b/>
                <w:color w:val="000000"/>
                <w:lang w:val="el-GR"/>
              </w:rPr>
              <w:t xml:space="preserve"> Δημοσίευσης Διακήρυξης σε Ε.Ε.</w:t>
            </w:r>
          </w:p>
        </w:tc>
        <w:tc>
          <w:tcPr>
            <w:tcW w:w="2296" w:type="dxa"/>
            <w:shd w:val="clear" w:color="auto" w:fill="auto"/>
            <w:vAlign w:val="center"/>
          </w:tcPr>
          <w:p w14:paraId="021FB7E5" w14:textId="6D4976A3" w:rsidR="0053161E" w:rsidRDefault="0053161E" w:rsidP="0053161E">
            <w:pPr>
              <w:pStyle w:val="TabletextChar"/>
              <w:rPr>
                <w:b/>
                <w:shd w:val="clear" w:color="auto" w:fill="F4B083" w:themeFill="accent2" w:themeFillTint="99"/>
              </w:rPr>
            </w:pPr>
            <w:r w:rsidRPr="0053161E">
              <w:rPr>
                <w:rFonts w:cs="Tahoma"/>
                <w:b/>
                <w:sz w:val="22"/>
                <w:szCs w:val="22"/>
              </w:rPr>
              <w:t>03-06-2022</w:t>
            </w:r>
          </w:p>
        </w:tc>
      </w:tr>
      <w:tr w:rsidR="00C82832" w:rsidRPr="003C0732" w:rsidDel="005977E7" w14:paraId="2292184F" w14:textId="77777777" w:rsidTr="001033E0">
        <w:tc>
          <w:tcPr>
            <w:tcW w:w="7332" w:type="dxa"/>
            <w:gridSpan w:val="2"/>
            <w:tcBorders>
              <w:bottom w:val="single" w:sz="4" w:space="0" w:color="auto"/>
            </w:tcBorders>
            <w:shd w:val="clear" w:color="auto" w:fill="auto"/>
            <w:vAlign w:val="bottom"/>
          </w:tcPr>
          <w:p w14:paraId="506704B8"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1B2CD91E" w14:textId="1F48D983" w:rsidR="00C82832" w:rsidRPr="0053161E" w:rsidRDefault="0053161E" w:rsidP="0053161E">
            <w:pPr>
              <w:rPr>
                <w:b/>
                <w:highlight w:val="magenta"/>
                <w:lang w:val="el-GR"/>
              </w:rPr>
            </w:pPr>
            <w:r w:rsidRPr="0053161E">
              <w:rPr>
                <w:b/>
                <w:lang w:val="el-GR"/>
              </w:rPr>
              <w:t>06</w:t>
            </w:r>
            <w:r w:rsidR="00C82832" w:rsidRPr="0053161E">
              <w:rPr>
                <w:b/>
                <w:lang w:val="el-GR"/>
              </w:rPr>
              <w:t>-</w:t>
            </w:r>
            <w:r w:rsidRPr="0053161E">
              <w:rPr>
                <w:b/>
                <w:lang w:val="el-GR"/>
              </w:rPr>
              <w:t>06</w:t>
            </w:r>
            <w:r w:rsidR="00C82832" w:rsidRPr="0053161E">
              <w:rPr>
                <w:b/>
                <w:lang w:val="el-GR"/>
              </w:rPr>
              <w:t>-202</w:t>
            </w:r>
            <w:r w:rsidRPr="0053161E">
              <w:rPr>
                <w:b/>
                <w:lang w:val="el-GR"/>
              </w:rPr>
              <w:t>2</w:t>
            </w:r>
          </w:p>
        </w:tc>
      </w:tr>
    </w:tbl>
    <w:p w14:paraId="04B7B28B" w14:textId="77777777" w:rsidR="003C0732" w:rsidRDefault="003C0732" w:rsidP="00C82832"/>
    <w:p w14:paraId="16492E4E" w14:textId="77777777" w:rsidR="00DA78D3" w:rsidRDefault="00DA78D3" w:rsidP="00523697">
      <w:pPr>
        <w:rPr>
          <w:lang w:val="el-GR"/>
        </w:rPr>
      </w:pPr>
      <w:bookmarkStart w:id="0" w:name="_Toc375058496"/>
      <w:bookmarkStart w:id="1" w:name="_Toc418166314"/>
    </w:p>
    <w:p w14:paraId="10821578" w14:textId="77777777" w:rsidR="00DA78D3" w:rsidRDefault="00DA78D3">
      <w:pPr>
        <w:suppressAutoHyphens w:val="0"/>
        <w:spacing w:after="0"/>
        <w:jc w:val="left"/>
        <w:rPr>
          <w:rFonts w:cs="Arial"/>
          <w:b/>
          <w:color w:val="002060"/>
          <w:lang w:val="el-GR"/>
        </w:rPr>
      </w:pPr>
      <w:r>
        <w:rPr>
          <w:lang w:val="el-GR"/>
        </w:rPr>
        <w:br w:type="page"/>
      </w:r>
    </w:p>
    <w:p w14:paraId="697E59BC" w14:textId="77777777" w:rsidR="0024279E" w:rsidRPr="00603221" w:rsidRDefault="0024279E" w:rsidP="00E53D8A">
      <w:pPr>
        <w:pStyle w:val="2"/>
        <w:numPr>
          <w:ilvl w:val="0"/>
          <w:numId w:val="0"/>
        </w:numPr>
        <w:ind w:left="576"/>
        <w:rPr>
          <w:rFonts w:cs="Tahoma"/>
          <w:lang w:val="el-GR"/>
        </w:rPr>
      </w:pPr>
      <w:bookmarkStart w:id="2" w:name="_Toc99717214"/>
      <w:r w:rsidRPr="00603221">
        <w:rPr>
          <w:rFonts w:cs="Tahoma"/>
          <w:lang w:val="el-GR"/>
        </w:rPr>
        <w:lastRenderedPageBreak/>
        <w:t>ΓΕΝΙΚΕΣ ΠΛΗΡΟΦΟΡΙΕΣ</w:t>
      </w:r>
      <w:bookmarkEnd w:id="0"/>
      <w:bookmarkEnd w:id="1"/>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140810E8" w14:textId="77777777" w:rsidTr="0031590C">
        <w:trPr>
          <w:tblHeader/>
        </w:trPr>
        <w:tc>
          <w:tcPr>
            <w:tcW w:w="9855" w:type="dxa"/>
            <w:gridSpan w:val="2"/>
            <w:shd w:val="clear" w:color="auto" w:fill="E0E0E0"/>
            <w:vAlign w:val="center"/>
          </w:tcPr>
          <w:p w14:paraId="2F456387" w14:textId="77777777" w:rsidR="0024279E" w:rsidRPr="00603221" w:rsidRDefault="0024279E" w:rsidP="0031590C">
            <w:pPr>
              <w:pStyle w:val="3"/>
              <w:ind w:left="0" w:firstLine="0"/>
              <w:rPr>
                <w:rFonts w:cs="Tahoma"/>
                <w:szCs w:val="22"/>
                <w:lang w:val="el-GR"/>
              </w:rPr>
            </w:pPr>
            <w:bookmarkStart w:id="3" w:name="_Toc375058497"/>
            <w:bookmarkStart w:id="4" w:name="_Toc418166315"/>
            <w:bookmarkStart w:id="5" w:name="_Toc99717215"/>
            <w:r w:rsidRPr="00603221">
              <w:rPr>
                <w:rFonts w:cs="Tahoma"/>
                <w:szCs w:val="22"/>
                <w:lang w:val="el-GR"/>
              </w:rPr>
              <w:t>Συνοπτικά στοιχεία Έργου</w:t>
            </w:r>
            <w:bookmarkEnd w:id="3"/>
            <w:bookmarkEnd w:id="4"/>
            <w:bookmarkEnd w:id="5"/>
          </w:p>
        </w:tc>
      </w:tr>
      <w:tr w:rsidR="0024279E" w:rsidRPr="00A81E10" w14:paraId="43DD049A" w14:textId="77777777" w:rsidTr="0031590C">
        <w:tc>
          <w:tcPr>
            <w:tcW w:w="3708" w:type="dxa"/>
            <w:vAlign w:val="center"/>
          </w:tcPr>
          <w:p w14:paraId="147D461D"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4F771FF" w14:textId="77777777" w:rsidR="0024279E" w:rsidRPr="00603221" w:rsidRDefault="00375289" w:rsidP="00013BA4">
            <w:pPr>
              <w:pStyle w:val="TabletextChar"/>
              <w:jc w:val="both"/>
              <w:rPr>
                <w:rFonts w:cs="Tahoma"/>
                <w:sz w:val="22"/>
                <w:szCs w:val="22"/>
              </w:rPr>
            </w:pPr>
            <w:r w:rsidRPr="00375289">
              <w:rPr>
                <w:rFonts w:cs="Tahoma"/>
                <w:sz w:val="22"/>
                <w:szCs w:val="22"/>
              </w:rPr>
              <w:t>«Αναβάθμιση και υπηρεσίες συντήρησης του πληροφοριακού συστήματος: Ηλεκτρονικές Υπηρεσίες Καταστημάτων Κράτησης»</w:t>
            </w:r>
          </w:p>
        </w:tc>
      </w:tr>
      <w:tr w:rsidR="0024279E" w:rsidRPr="00317788" w14:paraId="251C1BAB" w14:textId="77777777" w:rsidTr="0031590C">
        <w:tc>
          <w:tcPr>
            <w:tcW w:w="3708" w:type="dxa"/>
            <w:vAlign w:val="center"/>
          </w:tcPr>
          <w:p w14:paraId="11064DEE"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9E86FF7"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A81E10" w14:paraId="5DD6D5E1" w14:textId="77777777" w:rsidTr="0031590C">
        <w:tc>
          <w:tcPr>
            <w:tcW w:w="3708" w:type="dxa"/>
            <w:vAlign w:val="center"/>
          </w:tcPr>
          <w:p w14:paraId="425E26CB"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1031203" w14:textId="77777777" w:rsidR="0024279E" w:rsidRPr="00603221" w:rsidRDefault="00375289" w:rsidP="0031590C">
            <w:pPr>
              <w:pStyle w:val="TabletextChar"/>
              <w:rPr>
                <w:rFonts w:cs="Tahoma"/>
                <w:b/>
                <w:sz w:val="22"/>
                <w:szCs w:val="22"/>
              </w:rPr>
            </w:pPr>
            <w:r w:rsidRPr="00375289">
              <w:rPr>
                <w:rFonts w:cs="Tahoma"/>
                <w:b/>
                <w:sz w:val="22"/>
                <w:szCs w:val="22"/>
              </w:rPr>
              <w:t xml:space="preserve">Γενική Γραμματεία </w:t>
            </w:r>
            <w:proofErr w:type="spellStart"/>
            <w:r w:rsidRPr="00375289">
              <w:rPr>
                <w:rFonts w:cs="Tahoma"/>
                <w:b/>
                <w:sz w:val="22"/>
                <w:szCs w:val="22"/>
              </w:rPr>
              <w:t>Αντεγκληματικής</w:t>
            </w:r>
            <w:proofErr w:type="spellEnd"/>
            <w:r w:rsidRPr="00375289">
              <w:rPr>
                <w:rFonts w:cs="Tahoma"/>
                <w:b/>
                <w:sz w:val="22"/>
                <w:szCs w:val="22"/>
              </w:rPr>
              <w:t xml:space="preserve"> Πολιτικής</w:t>
            </w:r>
            <w:r w:rsidR="002D160B">
              <w:rPr>
                <w:rFonts w:cs="Tahoma"/>
                <w:b/>
                <w:sz w:val="22"/>
                <w:szCs w:val="22"/>
              </w:rPr>
              <w:t xml:space="preserve"> και τα Καταστήματα Κράτησης που υπάγονται σε αυτή</w:t>
            </w:r>
          </w:p>
        </w:tc>
      </w:tr>
      <w:tr w:rsidR="0024279E" w:rsidRPr="00DF02B0" w14:paraId="2346FB69" w14:textId="77777777" w:rsidTr="0031590C">
        <w:tc>
          <w:tcPr>
            <w:tcW w:w="3708" w:type="dxa"/>
            <w:vAlign w:val="center"/>
          </w:tcPr>
          <w:p w14:paraId="15D7FBF2"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19E93946" w14:textId="77777777" w:rsidR="0024279E" w:rsidRPr="00013BA4" w:rsidRDefault="00375289" w:rsidP="0031590C">
            <w:pPr>
              <w:pStyle w:val="TabletextChar"/>
              <w:rPr>
                <w:rFonts w:cs="Tahoma"/>
                <w:b/>
                <w:sz w:val="22"/>
                <w:szCs w:val="22"/>
              </w:rPr>
            </w:pPr>
            <w:r w:rsidRPr="00013BA4">
              <w:rPr>
                <w:rFonts w:cs="Tahoma"/>
                <w:b/>
                <w:sz w:val="22"/>
                <w:szCs w:val="22"/>
              </w:rPr>
              <w:t xml:space="preserve">Γενική Γραμματεία </w:t>
            </w:r>
            <w:proofErr w:type="spellStart"/>
            <w:r w:rsidRPr="00013BA4">
              <w:rPr>
                <w:rFonts w:cs="Tahoma"/>
                <w:b/>
                <w:sz w:val="22"/>
                <w:szCs w:val="22"/>
              </w:rPr>
              <w:t>Αντεγκληματικής</w:t>
            </w:r>
            <w:proofErr w:type="spellEnd"/>
            <w:r w:rsidRPr="00013BA4">
              <w:rPr>
                <w:rFonts w:cs="Tahoma"/>
                <w:b/>
                <w:sz w:val="22"/>
                <w:szCs w:val="22"/>
              </w:rPr>
              <w:t xml:space="preserve"> Πολιτικής</w:t>
            </w:r>
          </w:p>
        </w:tc>
      </w:tr>
      <w:tr w:rsidR="0024279E" w:rsidRPr="00DF02B0" w14:paraId="7AF2E352" w14:textId="77777777" w:rsidTr="0031590C">
        <w:tc>
          <w:tcPr>
            <w:tcW w:w="3708" w:type="dxa"/>
            <w:vAlign w:val="center"/>
          </w:tcPr>
          <w:p w14:paraId="7527C1D5"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11440EA7" w14:textId="77777777" w:rsidR="0024279E" w:rsidRPr="00603221" w:rsidRDefault="00375289" w:rsidP="0031590C">
            <w:pPr>
              <w:pStyle w:val="TabletextChar"/>
              <w:rPr>
                <w:rFonts w:cs="Tahoma"/>
                <w:b/>
                <w:sz w:val="22"/>
                <w:szCs w:val="22"/>
              </w:rPr>
            </w:pPr>
            <w:r w:rsidRPr="00375289">
              <w:rPr>
                <w:rFonts w:cs="Tahoma"/>
                <w:b/>
                <w:sz w:val="22"/>
                <w:szCs w:val="22"/>
              </w:rPr>
              <w:t xml:space="preserve">Γενική Γραμματεία </w:t>
            </w:r>
            <w:proofErr w:type="spellStart"/>
            <w:r w:rsidRPr="00375289">
              <w:rPr>
                <w:rFonts w:cs="Tahoma"/>
                <w:b/>
                <w:sz w:val="22"/>
                <w:szCs w:val="22"/>
              </w:rPr>
              <w:t>Αντεγκληματικής</w:t>
            </w:r>
            <w:proofErr w:type="spellEnd"/>
            <w:r w:rsidRPr="00375289">
              <w:rPr>
                <w:rFonts w:cs="Tahoma"/>
                <w:b/>
                <w:sz w:val="22"/>
                <w:szCs w:val="22"/>
              </w:rPr>
              <w:t xml:space="preserve"> Πολιτικής</w:t>
            </w:r>
          </w:p>
        </w:tc>
      </w:tr>
      <w:tr w:rsidR="0024279E" w:rsidRPr="00A81E10" w14:paraId="3ED3524D" w14:textId="77777777" w:rsidTr="0031590C">
        <w:tc>
          <w:tcPr>
            <w:tcW w:w="3708" w:type="dxa"/>
            <w:vAlign w:val="center"/>
          </w:tcPr>
          <w:p w14:paraId="5307CC01"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6D2A2F15" w14:textId="77777777" w:rsidR="001E3D8E" w:rsidRPr="001E3D8E" w:rsidRDefault="001E3D8E" w:rsidP="001E3D8E">
            <w:pPr>
              <w:pStyle w:val="TabletextChar"/>
              <w:rPr>
                <w:rFonts w:cs="Tahoma"/>
                <w:sz w:val="22"/>
                <w:szCs w:val="22"/>
              </w:rPr>
            </w:pPr>
            <w:r w:rsidRPr="001E3D8E">
              <w:rPr>
                <w:rFonts w:cs="Tahoma"/>
                <w:sz w:val="22"/>
                <w:szCs w:val="22"/>
              </w:rPr>
              <w:t>Τόπος παράδοσης: η Αναθέτουσα Αρχή.</w:t>
            </w:r>
          </w:p>
          <w:p w14:paraId="065D27FA" w14:textId="77777777" w:rsidR="0024279E" w:rsidRPr="00603221" w:rsidRDefault="001E3D8E" w:rsidP="001E3D8E">
            <w:pPr>
              <w:pStyle w:val="TabletextChar"/>
              <w:rPr>
                <w:rFonts w:cs="Tahoma"/>
                <w:sz w:val="22"/>
                <w:szCs w:val="22"/>
              </w:rPr>
            </w:pPr>
            <w:r w:rsidRPr="001E3D8E">
              <w:rPr>
                <w:rFonts w:cs="Tahoma"/>
                <w:sz w:val="22"/>
                <w:szCs w:val="22"/>
              </w:rPr>
              <w:t xml:space="preserve">Τόπος παροχής υπηρεσιών:  Κατά κύριο λόγο οι εγκαταστάσεις της </w:t>
            </w:r>
            <w:r w:rsidRPr="00013BA4">
              <w:rPr>
                <w:rFonts w:cs="Tahoma"/>
                <w:sz w:val="22"/>
                <w:szCs w:val="22"/>
              </w:rPr>
              <w:t xml:space="preserve">Γενικής Γραμματείας </w:t>
            </w:r>
            <w:proofErr w:type="spellStart"/>
            <w:r w:rsidRPr="00013BA4">
              <w:rPr>
                <w:rFonts w:cs="Tahoma"/>
                <w:sz w:val="22"/>
                <w:szCs w:val="22"/>
              </w:rPr>
              <w:t>Αντεγκληματικής</w:t>
            </w:r>
            <w:proofErr w:type="spellEnd"/>
            <w:r w:rsidRPr="00013BA4">
              <w:rPr>
                <w:rFonts w:cs="Tahoma"/>
                <w:sz w:val="22"/>
                <w:szCs w:val="22"/>
              </w:rPr>
              <w:t xml:space="preserve"> Πολιτικής</w:t>
            </w:r>
            <w:r w:rsidRPr="001E3D8E">
              <w:rPr>
                <w:rFonts w:cs="Tahoma"/>
                <w:sz w:val="22"/>
                <w:szCs w:val="22"/>
              </w:rPr>
              <w:t xml:space="preserve"> και οι εγκαταστάσεις των </w:t>
            </w:r>
            <w:r>
              <w:rPr>
                <w:rFonts w:cs="Tahoma"/>
                <w:sz w:val="22"/>
                <w:szCs w:val="22"/>
              </w:rPr>
              <w:t>Καταστημάτων Κράτησης</w:t>
            </w:r>
            <w:r w:rsidRPr="001E3D8E">
              <w:rPr>
                <w:rFonts w:cs="Tahoma"/>
                <w:sz w:val="22"/>
                <w:szCs w:val="22"/>
              </w:rPr>
              <w:t xml:space="preserve"> αλλά και όποια άλλα σημεία απαιτηθούν με βάση τις ανάγκες του έργου</w:t>
            </w:r>
          </w:p>
        </w:tc>
      </w:tr>
      <w:tr w:rsidR="0024279E" w:rsidRPr="00A81E10" w14:paraId="588CDEFC" w14:textId="77777777" w:rsidTr="0031590C">
        <w:tc>
          <w:tcPr>
            <w:tcW w:w="3708" w:type="dxa"/>
            <w:vAlign w:val="center"/>
          </w:tcPr>
          <w:p w14:paraId="4C091B74"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46F15EC" w14:textId="77777777" w:rsidR="00B00B9C" w:rsidRPr="00B00B9C" w:rsidRDefault="00D157B7" w:rsidP="00B00B9C">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00B00B9C">
              <w:t xml:space="preserve"> </w:t>
            </w:r>
            <w:r w:rsidR="00B00B9C" w:rsidRPr="00B00B9C">
              <w:rPr>
                <w:rFonts w:cs="Tahoma"/>
                <w:b/>
                <w:sz w:val="22"/>
                <w:szCs w:val="22"/>
              </w:rPr>
              <w:t>72000000-5 Υπηρεσίες τεχνολογίας των πληροφοριών: παροχή συμβουλών, ανάπτυξη λογισμικού, Διαδίκτυο και υποστήριξη</w:t>
            </w:r>
          </w:p>
          <w:p w14:paraId="04A8BDFA" w14:textId="77777777" w:rsidR="0024279E" w:rsidRPr="00603221" w:rsidRDefault="00B00B9C" w:rsidP="00B00B9C">
            <w:pPr>
              <w:pStyle w:val="TabletextChar"/>
              <w:rPr>
                <w:rFonts w:cs="Tahoma"/>
                <w:b/>
                <w:sz w:val="22"/>
                <w:szCs w:val="22"/>
              </w:rPr>
            </w:pPr>
            <w:r w:rsidRPr="00B00B9C">
              <w:rPr>
                <w:rFonts w:cs="Tahoma"/>
                <w:b/>
                <w:sz w:val="22"/>
                <w:szCs w:val="22"/>
              </w:rPr>
              <w:t>80533100-0</w:t>
            </w:r>
            <w:r w:rsidRPr="00B00B9C">
              <w:rPr>
                <w:rFonts w:cs="Tahoma"/>
                <w:b/>
                <w:sz w:val="22"/>
                <w:szCs w:val="22"/>
              </w:rPr>
              <w:tab/>
              <w:t>Υπηρεσίες εκπαίδευσης στον τομέα της πληρο</w:t>
            </w:r>
            <w:r w:rsidRPr="0053161E">
              <w:rPr>
                <w:rFonts w:cs="Tahoma"/>
                <w:b/>
                <w:sz w:val="22"/>
                <w:szCs w:val="22"/>
              </w:rPr>
              <w:t>φορικής</w:t>
            </w:r>
          </w:p>
        </w:tc>
      </w:tr>
      <w:tr w:rsidR="0024279E" w:rsidRPr="00A81E10" w14:paraId="50259BB7" w14:textId="77777777" w:rsidTr="0031590C">
        <w:tc>
          <w:tcPr>
            <w:tcW w:w="3708" w:type="dxa"/>
            <w:vAlign w:val="center"/>
          </w:tcPr>
          <w:p w14:paraId="2F53481C"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2902167E" w14:textId="77777777" w:rsidR="0024279E" w:rsidRPr="004346D3" w:rsidRDefault="003C0732" w:rsidP="004346D3">
            <w:pPr>
              <w:pStyle w:val="TabletextChar"/>
              <w:rPr>
                <w:rFonts w:cs="Tahoma"/>
                <w:sz w:val="22"/>
                <w:szCs w:val="22"/>
              </w:rPr>
            </w:pPr>
            <w:r w:rsidRPr="00834763">
              <w:rPr>
                <w:rFonts w:cs="Tahoma"/>
                <w:sz w:val="22"/>
                <w:szCs w:val="22"/>
              </w:rPr>
              <w:t xml:space="preserve">Ηλεκτρονικός </w:t>
            </w:r>
            <w:r w:rsidR="0024279E" w:rsidRPr="00603221">
              <w:rPr>
                <w:rFonts w:cs="Tahoma"/>
                <w:sz w:val="22"/>
                <w:szCs w:val="22"/>
              </w:rPr>
              <w:t xml:space="preserve">Ανοικτός </w:t>
            </w:r>
            <w:r w:rsidR="00A406A5">
              <w:rPr>
                <w:rFonts w:cs="Tahoma"/>
                <w:sz w:val="22"/>
                <w:szCs w:val="22"/>
              </w:rPr>
              <w:t xml:space="preserve">Διεθνής </w:t>
            </w:r>
            <w:r w:rsidR="00A406A5" w:rsidRPr="004346D3">
              <w:rPr>
                <w:rFonts w:cs="Tahoma"/>
                <w:sz w:val="22"/>
                <w:szCs w:val="22"/>
              </w:rPr>
              <w:t>άνω</w:t>
            </w:r>
            <w:r w:rsidR="004355E9" w:rsidRPr="004346D3">
              <w:rPr>
                <w:rFonts w:cs="Tahoma"/>
                <w:sz w:val="22"/>
                <w:szCs w:val="22"/>
              </w:rPr>
              <w:t xml:space="preserve"> των ορίων</w:t>
            </w:r>
            <w:r w:rsidR="004355E9" w:rsidRPr="00603221">
              <w:rPr>
                <w:rFonts w:cs="Tahoma"/>
                <w:sz w:val="22"/>
                <w:szCs w:val="22"/>
              </w:rPr>
              <w:t xml:space="preserve"> </w:t>
            </w:r>
            <w:r w:rsidR="0024279E" w:rsidRPr="00603221">
              <w:rPr>
                <w:rFonts w:cs="Tahoma"/>
                <w:sz w:val="22"/>
                <w:szCs w:val="22"/>
              </w:rPr>
              <w:t xml:space="preserve">Διαγωνισμός με κριτήριο ανάθεσης </w:t>
            </w:r>
            <w:r w:rsidR="001E64FE" w:rsidRPr="00603221">
              <w:rPr>
                <w:rFonts w:cs="Tahoma"/>
                <w:sz w:val="22"/>
                <w:szCs w:val="22"/>
              </w:rPr>
              <w:t>την πλέον συμφέρουσα από οικονομική άποψη προσφορά:</w:t>
            </w:r>
            <w:r w:rsidR="001E64FE" w:rsidRPr="004346D3">
              <w:rPr>
                <w:rFonts w:cs="Tahoma"/>
                <w:sz w:val="22"/>
                <w:szCs w:val="22"/>
              </w:rPr>
              <w:t xml:space="preserve"> βάσει βέλτιστης σχέσης ποιότητας – τιμής</w:t>
            </w:r>
          </w:p>
        </w:tc>
      </w:tr>
      <w:tr w:rsidR="0024279E" w:rsidRPr="00A81E10" w14:paraId="146282C4" w14:textId="77777777" w:rsidTr="0031590C">
        <w:tc>
          <w:tcPr>
            <w:tcW w:w="3708" w:type="dxa"/>
            <w:vAlign w:val="center"/>
          </w:tcPr>
          <w:p w14:paraId="4DD3A14F" w14:textId="77777777" w:rsidR="0024279E" w:rsidRPr="00603221" w:rsidRDefault="001F5F4A" w:rsidP="0031590C">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4AE027C5" w14:textId="77777777" w:rsidR="00952126" w:rsidRPr="00E47D79" w:rsidRDefault="0024279E" w:rsidP="00013BA4">
            <w:pPr>
              <w:pStyle w:val="TabletextChar"/>
              <w:rPr>
                <w:rFonts w:cs="Tahoma"/>
                <w:sz w:val="22"/>
                <w:szCs w:val="22"/>
              </w:rPr>
            </w:pPr>
            <w:r w:rsidRPr="00E47D79">
              <w:rPr>
                <w:sz w:val="22"/>
              </w:rPr>
              <w:t>Ο προϋπολογισμός του Έργου</w:t>
            </w:r>
            <w:r w:rsidR="003C0732" w:rsidRPr="00E47D79">
              <w:rPr>
                <w:rFonts w:cs="Tahoma"/>
                <w:sz w:val="22"/>
                <w:szCs w:val="22"/>
              </w:rPr>
              <w:t xml:space="preserve"> </w:t>
            </w:r>
            <w:r w:rsidR="00952126" w:rsidRPr="00E47D79">
              <w:rPr>
                <w:sz w:val="22"/>
              </w:rPr>
              <w:t>-</w:t>
            </w:r>
            <w:r w:rsidR="003C0732" w:rsidRPr="00E47D79">
              <w:rPr>
                <w:rFonts w:cs="Tahoma"/>
                <w:sz w:val="22"/>
                <w:szCs w:val="22"/>
              </w:rPr>
              <w:t xml:space="preserve"> </w:t>
            </w:r>
            <w:r w:rsidR="00952126" w:rsidRPr="00E47D79">
              <w:rPr>
                <w:sz w:val="22"/>
              </w:rPr>
              <w:t>εκτιμώμενη αξία σύμβασης</w:t>
            </w:r>
            <w:r w:rsidR="00E1337D" w:rsidRPr="00E47D79">
              <w:rPr>
                <w:sz w:val="22"/>
              </w:rPr>
              <w:t xml:space="preserve"> </w:t>
            </w:r>
            <w:r w:rsidRPr="00E47D79">
              <w:rPr>
                <w:sz w:val="22"/>
              </w:rPr>
              <w:t>ανέρχεται στο ποσό τ</w:t>
            </w:r>
            <w:r w:rsidR="00A406A5" w:rsidRPr="00E47D79">
              <w:rPr>
                <w:sz w:val="22"/>
              </w:rPr>
              <w:t>ων</w:t>
            </w:r>
            <w:r w:rsidR="001E3D8E" w:rsidRPr="00E47D79">
              <w:rPr>
                <w:sz w:val="22"/>
              </w:rPr>
              <w:t xml:space="preserve"> δύο εκατομμυρίων εννιακοσίων πενήντα δύο χιλιάδων</w:t>
            </w:r>
            <w:r w:rsidRPr="00E47D79">
              <w:rPr>
                <w:sz w:val="22"/>
              </w:rPr>
              <w:t xml:space="preserve"> </w:t>
            </w:r>
            <w:r w:rsidR="00E1337D" w:rsidRPr="00E47D79">
              <w:rPr>
                <w:sz w:val="22"/>
              </w:rPr>
              <w:t xml:space="preserve"> </w:t>
            </w:r>
            <w:r w:rsidR="00A406A5" w:rsidRPr="00E47D79">
              <w:rPr>
                <w:sz w:val="22"/>
              </w:rPr>
              <w:t>ε</w:t>
            </w:r>
            <w:r w:rsidRPr="00E47D79">
              <w:rPr>
                <w:sz w:val="22"/>
              </w:rPr>
              <w:t xml:space="preserve">υρώ, </w:t>
            </w:r>
            <w:r w:rsidR="001E3D8E" w:rsidRPr="00E47D79">
              <w:rPr>
                <w:rFonts w:cs="Tahoma"/>
                <w:sz w:val="22"/>
                <w:szCs w:val="22"/>
              </w:rPr>
              <w:t>2.</w:t>
            </w:r>
            <w:r w:rsidR="00013BA4" w:rsidRPr="00E47D79">
              <w:rPr>
                <w:rFonts w:cs="Tahoma"/>
                <w:sz w:val="22"/>
                <w:szCs w:val="22"/>
              </w:rPr>
              <w:t>417</w:t>
            </w:r>
            <w:r w:rsidR="001E3D8E" w:rsidRPr="00E47D79">
              <w:rPr>
                <w:rFonts w:cs="Tahoma"/>
                <w:sz w:val="22"/>
                <w:szCs w:val="22"/>
              </w:rPr>
              <w:t>.000,00</w:t>
            </w:r>
            <w:r w:rsidR="00A406A5" w:rsidRPr="004C6894">
              <w:rPr>
                <w:rFonts w:cs="Tahoma"/>
                <w:color w:val="000000"/>
                <w:sz w:val="22"/>
                <w:szCs w:val="22"/>
                <w:lang w:eastAsia="el-GR"/>
              </w:rPr>
              <w:t>€</w:t>
            </w:r>
            <w:r w:rsidR="00A406A5" w:rsidRPr="00E47D79">
              <w:rPr>
                <w:rFonts w:cs="Tahoma"/>
                <w:b/>
                <w:bCs/>
                <w:color w:val="000000"/>
                <w:sz w:val="22"/>
                <w:szCs w:val="22"/>
                <w:lang w:eastAsia="el-GR"/>
              </w:rPr>
              <w:t xml:space="preserve"> </w:t>
            </w:r>
            <w:r w:rsidR="00A406A5" w:rsidRPr="00E47D79">
              <w:rPr>
                <w:rFonts w:cs="Tahoma"/>
                <w:sz w:val="22"/>
                <w:szCs w:val="22"/>
              </w:rPr>
              <w:t xml:space="preserve">μη περιλαμβανομένου ΦΠΑ (Προϋπολογισμός με ΦΠΑ: </w:t>
            </w:r>
            <w:r w:rsidR="00A406A5" w:rsidRPr="00E47D79">
              <w:rPr>
                <w:rFonts w:cs="Tahoma"/>
                <w:b/>
                <w:bCs/>
                <w:color w:val="000000"/>
                <w:sz w:val="22"/>
                <w:szCs w:val="22"/>
                <w:lang w:eastAsia="el-GR"/>
              </w:rPr>
              <w:t xml:space="preserve"> </w:t>
            </w:r>
            <w:r w:rsidR="00013BA4" w:rsidRPr="00E47D79">
              <w:rPr>
                <w:rFonts w:cs="Tahoma"/>
                <w:b/>
                <w:bCs/>
                <w:color w:val="000000"/>
                <w:sz w:val="22"/>
                <w:szCs w:val="22"/>
                <w:lang w:eastAsia="el-GR"/>
              </w:rPr>
              <w:t>2</w:t>
            </w:r>
            <w:r w:rsidR="001E3D8E" w:rsidRPr="00E47D79">
              <w:rPr>
                <w:rFonts w:cs="Tahoma"/>
                <w:b/>
                <w:bCs/>
                <w:color w:val="000000"/>
                <w:sz w:val="22"/>
                <w:szCs w:val="22"/>
                <w:lang w:eastAsia="el-GR"/>
              </w:rPr>
              <w:t>.</w:t>
            </w:r>
            <w:r w:rsidR="00013BA4" w:rsidRPr="00E47D79">
              <w:rPr>
                <w:rFonts w:cs="Tahoma"/>
                <w:b/>
                <w:bCs/>
                <w:color w:val="000000"/>
                <w:sz w:val="22"/>
                <w:szCs w:val="22"/>
                <w:lang w:eastAsia="el-GR"/>
              </w:rPr>
              <w:t>997</w:t>
            </w:r>
            <w:r w:rsidR="001E3D8E" w:rsidRPr="00E47D79">
              <w:rPr>
                <w:rFonts w:cs="Tahoma"/>
                <w:b/>
                <w:bCs/>
                <w:color w:val="000000"/>
                <w:sz w:val="22"/>
                <w:szCs w:val="22"/>
                <w:lang w:eastAsia="el-GR"/>
              </w:rPr>
              <w:t>.</w:t>
            </w:r>
            <w:r w:rsidR="006B1622" w:rsidRPr="00E47D79">
              <w:rPr>
                <w:rFonts w:cs="Tahoma"/>
                <w:b/>
                <w:bCs/>
                <w:color w:val="000000"/>
                <w:sz w:val="22"/>
                <w:szCs w:val="22"/>
                <w:lang w:eastAsia="el-GR"/>
              </w:rPr>
              <w:t>0</w:t>
            </w:r>
            <w:r w:rsidR="001E3D8E" w:rsidRPr="00E47D79">
              <w:rPr>
                <w:rFonts w:cs="Tahoma"/>
                <w:b/>
                <w:bCs/>
                <w:color w:val="000000"/>
                <w:sz w:val="22"/>
                <w:szCs w:val="22"/>
                <w:lang w:eastAsia="el-GR"/>
              </w:rPr>
              <w:t>80,00</w:t>
            </w:r>
            <w:r w:rsidR="00A406A5" w:rsidRPr="00E47D79">
              <w:rPr>
                <w:rFonts w:cs="Tahoma"/>
                <w:b/>
                <w:bCs/>
                <w:color w:val="000000"/>
                <w:sz w:val="22"/>
                <w:szCs w:val="22"/>
                <w:lang w:eastAsia="el-GR"/>
              </w:rPr>
              <w:t xml:space="preserve">€ , ΦΠΑ </w:t>
            </w:r>
            <w:r w:rsidR="00A406A5" w:rsidRPr="00E47D79">
              <w:rPr>
                <w:rFonts w:cs="Tahoma"/>
                <w:b/>
                <w:bCs/>
                <w:sz w:val="22"/>
                <w:szCs w:val="22"/>
              </w:rPr>
              <w:t>24%</w:t>
            </w:r>
            <w:r w:rsidR="00A406A5" w:rsidRPr="00E47D79">
              <w:rPr>
                <w:rFonts w:cs="Tahoma"/>
                <w:b/>
                <w:bCs/>
                <w:color w:val="000000"/>
                <w:sz w:val="22"/>
                <w:szCs w:val="22"/>
                <w:lang w:eastAsia="el-GR"/>
              </w:rPr>
              <w:t xml:space="preserve">  </w:t>
            </w:r>
            <w:r w:rsidR="00013BA4" w:rsidRPr="00E47D79">
              <w:rPr>
                <w:rFonts w:cs="Tahoma"/>
                <w:b/>
                <w:bCs/>
                <w:color w:val="000000"/>
                <w:sz w:val="22"/>
                <w:szCs w:val="22"/>
                <w:lang w:eastAsia="el-GR"/>
              </w:rPr>
              <w:t>580</w:t>
            </w:r>
            <w:r w:rsidR="001E3D8E" w:rsidRPr="00E47D79">
              <w:rPr>
                <w:rFonts w:cs="Tahoma"/>
                <w:b/>
                <w:bCs/>
                <w:color w:val="000000"/>
                <w:sz w:val="22"/>
                <w:szCs w:val="22"/>
                <w:lang w:eastAsia="el-GR"/>
              </w:rPr>
              <w:t>.</w:t>
            </w:r>
            <w:r w:rsidR="00013BA4" w:rsidRPr="00E47D79">
              <w:rPr>
                <w:rFonts w:cs="Tahoma"/>
                <w:b/>
                <w:bCs/>
                <w:color w:val="000000"/>
                <w:sz w:val="22"/>
                <w:szCs w:val="22"/>
                <w:lang w:eastAsia="el-GR"/>
              </w:rPr>
              <w:t>0</w:t>
            </w:r>
            <w:r w:rsidR="001E3D8E" w:rsidRPr="00E47D79">
              <w:rPr>
                <w:rFonts w:cs="Tahoma"/>
                <w:b/>
                <w:bCs/>
                <w:color w:val="000000"/>
                <w:sz w:val="22"/>
                <w:szCs w:val="22"/>
                <w:lang w:eastAsia="el-GR"/>
              </w:rPr>
              <w:t>80,00</w:t>
            </w:r>
            <w:r w:rsidR="00A406A5" w:rsidRPr="00E47D79">
              <w:rPr>
                <w:rFonts w:cs="Tahoma"/>
                <w:b/>
                <w:bCs/>
                <w:color w:val="000000"/>
                <w:sz w:val="22"/>
                <w:szCs w:val="22"/>
                <w:lang w:eastAsia="el-GR"/>
              </w:rPr>
              <w:t>€</w:t>
            </w:r>
            <w:r w:rsidR="00A406A5" w:rsidRPr="00E47D79">
              <w:rPr>
                <w:rFonts w:cs="Tahoma"/>
                <w:color w:val="000000"/>
                <w:sz w:val="22"/>
                <w:szCs w:val="22"/>
                <w:lang w:eastAsia="el-GR"/>
              </w:rPr>
              <w:t>)</w:t>
            </w:r>
            <w:r w:rsidR="00952126" w:rsidRPr="00E47D79">
              <w:rPr>
                <w:rFonts w:cs="Tahoma"/>
                <w:b/>
                <w:bCs/>
                <w:color w:val="000000"/>
                <w:sz w:val="22"/>
                <w:szCs w:val="22"/>
                <w:lang w:eastAsia="el-GR"/>
              </w:rPr>
              <w:t xml:space="preserve"> </w:t>
            </w:r>
          </w:p>
        </w:tc>
      </w:tr>
      <w:tr w:rsidR="0024279E" w:rsidRPr="00A81E10" w14:paraId="5B8B3AF3" w14:textId="77777777" w:rsidTr="0031590C">
        <w:tc>
          <w:tcPr>
            <w:tcW w:w="3708" w:type="dxa"/>
            <w:vAlign w:val="center"/>
          </w:tcPr>
          <w:p w14:paraId="223F56A5"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72EBCFAE" w14:textId="6DF5921A" w:rsidR="0024279E" w:rsidRPr="00E47D79" w:rsidRDefault="0024279E" w:rsidP="00B4091B">
            <w:pPr>
              <w:pStyle w:val="TabletextChar"/>
              <w:rPr>
                <w:rFonts w:cs="Tahoma"/>
                <w:sz w:val="22"/>
                <w:szCs w:val="22"/>
              </w:rPr>
            </w:pPr>
            <w:r w:rsidRPr="00E47D79">
              <w:rPr>
                <w:rFonts w:cs="Tahoma"/>
                <w:sz w:val="22"/>
                <w:szCs w:val="22"/>
              </w:rPr>
              <w:t xml:space="preserve">Το Έργο χρηματοδοτείται </w:t>
            </w:r>
            <w:r w:rsidR="00BD6937" w:rsidRPr="00E47D79">
              <w:rPr>
                <w:rFonts w:cs="Tahoma"/>
                <w:sz w:val="22"/>
                <w:szCs w:val="22"/>
              </w:rPr>
              <w:t xml:space="preserve">από </w:t>
            </w:r>
            <w:r w:rsidRPr="00E47D79">
              <w:rPr>
                <w:rFonts w:cs="Tahoma"/>
                <w:sz w:val="22"/>
                <w:szCs w:val="22"/>
              </w:rPr>
              <w:t xml:space="preserve">Εθνικούς Πόρους. Οι δαπάνες του Έργου θα βαρύνουν </w:t>
            </w:r>
            <w:bookmarkStart w:id="6" w:name="_Hlk102638339"/>
            <w:r w:rsidRPr="00E47D79">
              <w:rPr>
                <w:rFonts w:cs="Tahoma"/>
                <w:sz w:val="22"/>
                <w:szCs w:val="22"/>
              </w:rPr>
              <w:t>το</w:t>
            </w:r>
            <w:r w:rsidR="00B4091B" w:rsidRPr="00E47D79">
              <w:rPr>
                <w:rFonts w:cs="Tahoma"/>
                <w:sz w:val="22"/>
                <w:szCs w:val="22"/>
              </w:rPr>
              <w:t>ν</w:t>
            </w:r>
            <w:r w:rsidRPr="00E47D79">
              <w:rPr>
                <w:rFonts w:cs="Tahoma"/>
                <w:sz w:val="22"/>
                <w:szCs w:val="22"/>
              </w:rPr>
              <w:t xml:space="preserve"> </w:t>
            </w:r>
            <w:r w:rsidR="00B4091B" w:rsidRPr="00E47D79">
              <w:rPr>
                <w:rFonts w:cs="Tahoma"/>
                <w:sz w:val="22"/>
                <w:szCs w:val="22"/>
              </w:rPr>
              <w:t>ΑΛΕ 2420</w:t>
            </w:r>
            <w:r w:rsidR="00B31916">
              <w:rPr>
                <w:rFonts w:cs="Tahoma"/>
                <w:sz w:val="22"/>
                <w:szCs w:val="22"/>
              </w:rPr>
              <w:t>403</w:t>
            </w:r>
            <w:r w:rsidR="00B4091B" w:rsidRPr="00E47D79">
              <w:rPr>
                <w:rFonts w:cs="Tahoma"/>
                <w:sz w:val="22"/>
                <w:szCs w:val="22"/>
              </w:rPr>
              <w:t xml:space="preserve">001 της Γενικής Γραμματείας </w:t>
            </w:r>
            <w:proofErr w:type="spellStart"/>
            <w:r w:rsidR="00B4091B" w:rsidRPr="00E47D79">
              <w:rPr>
                <w:rFonts w:cs="Tahoma"/>
                <w:sz w:val="22"/>
                <w:szCs w:val="22"/>
              </w:rPr>
              <w:t>Αντεγκληματικής</w:t>
            </w:r>
            <w:proofErr w:type="spellEnd"/>
            <w:r w:rsidR="00B4091B" w:rsidRPr="00E47D79">
              <w:rPr>
                <w:rFonts w:cs="Tahoma"/>
                <w:sz w:val="22"/>
                <w:szCs w:val="22"/>
              </w:rPr>
              <w:t xml:space="preserve"> Πολιτικής</w:t>
            </w:r>
            <w:bookmarkEnd w:id="6"/>
          </w:p>
        </w:tc>
      </w:tr>
      <w:tr w:rsidR="0024279E" w:rsidRPr="00DF02B0" w14:paraId="5437506D" w14:textId="77777777" w:rsidTr="0031590C">
        <w:tc>
          <w:tcPr>
            <w:tcW w:w="3708" w:type="dxa"/>
            <w:vAlign w:val="center"/>
          </w:tcPr>
          <w:p w14:paraId="0761561F"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3C318E92" w14:textId="7CE5EA91" w:rsidR="0024279E" w:rsidRPr="006704E6" w:rsidRDefault="0039518B" w:rsidP="001E3D8E">
            <w:pPr>
              <w:rPr>
                <w:lang w:val="el-GR"/>
              </w:rPr>
            </w:pPr>
            <w:r>
              <w:rPr>
                <w:b/>
                <w:lang w:val="el-GR"/>
              </w:rPr>
              <w:t>Ε</w:t>
            </w:r>
            <w:r w:rsidR="001E3D8E" w:rsidRPr="00E47D79">
              <w:rPr>
                <w:b/>
                <w:lang w:val="el-GR"/>
              </w:rPr>
              <w:t>ίκοσι τέσσερις (24)</w:t>
            </w:r>
            <w:r w:rsidR="00F82A8D" w:rsidRPr="00E47D79">
              <w:rPr>
                <w:b/>
              </w:rPr>
              <w:t xml:space="preserve"> </w:t>
            </w:r>
            <w:r w:rsidR="006704E6">
              <w:rPr>
                <w:b/>
                <w:lang w:val="el-GR"/>
              </w:rPr>
              <w:t>μήνες</w:t>
            </w:r>
          </w:p>
        </w:tc>
      </w:tr>
      <w:tr w:rsidR="00C82832" w:rsidRPr="00DF02B0" w14:paraId="541AB6C7" w14:textId="77777777" w:rsidTr="0031590C">
        <w:tc>
          <w:tcPr>
            <w:tcW w:w="3708" w:type="dxa"/>
            <w:vAlign w:val="center"/>
          </w:tcPr>
          <w:p w14:paraId="69155A2F"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7331AF30" w14:textId="0FB2A915" w:rsidR="00C82832" w:rsidRPr="00C82832" w:rsidRDefault="008166E6" w:rsidP="00C82832">
            <w:pPr>
              <w:pStyle w:val="TabletextChar"/>
              <w:rPr>
                <w:rFonts w:cs="Tahoma"/>
                <w:b/>
                <w:sz w:val="22"/>
                <w:szCs w:val="24"/>
              </w:rPr>
            </w:pPr>
            <w:r w:rsidRPr="008166E6">
              <w:rPr>
                <w:rFonts w:cs="Tahoma"/>
                <w:b/>
                <w:sz w:val="22"/>
                <w:szCs w:val="22"/>
                <w:lang w:eastAsia="zh-CN"/>
              </w:rPr>
              <w:t>30</w:t>
            </w:r>
            <w:r w:rsidR="00C82832" w:rsidRPr="008166E6">
              <w:rPr>
                <w:rFonts w:cs="Tahoma"/>
                <w:b/>
                <w:sz w:val="22"/>
                <w:szCs w:val="22"/>
                <w:lang w:eastAsia="zh-CN"/>
              </w:rPr>
              <w:t>-</w:t>
            </w:r>
            <w:r w:rsidRPr="008166E6">
              <w:rPr>
                <w:rFonts w:cs="Tahoma"/>
                <w:b/>
                <w:sz w:val="22"/>
                <w:szCs w:val="22"/>
                <w:lang w:eastAsia="zh-CN"/>
              </w:rPr>
              <w:t>05</w:t>
            </w:r>
            <w:r w:rsidR="00C82832" w:rsidRPr="008166E6">
              <w:rPr>
                <w:rFonts w:cs="Tahoma"/>
                <w:b/>
                <w:sz w:val="22"/>
                <w:szCs w:val="22"/>
                <w:lang w:eastAsia="zh-CN"/>
              </w:rPr>
              <w:t>-202</w:t>
            </w:r>
            <w:r w:rsidRPr="008166E6">
              <w:rPr>
                <w:rFonts w:cs="Tahoma"/>
                <w:b/>
                <w:sz w:val="22"/>
                <w:szCs w:val="22"/>
                <w:lang w:eastAsia="zh-CN"/>
              </w:rPr>
              <w:t>2</w:t>
            </w:r>
          </w:p>
        </w:tc>
      </w:tr>
      <w:tr w:rsidR="00C82832" w:rsidRPr="00DF02B0" w14:paraId="21E61113" w14:textId="77777777" w:rsidTr="0031590C">
        <w:tc>
          <w:tcPr>
            <w:tcW w:w="3708" w:type="dxa"/>
            <w:vAlign w:val="center"/>
          </w:tcPr>
          <w:p w14:paraId="1FE2D154"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5B853F9B" w14:textId="3CF2A76F" w:rsidR="00C82832" w:rsidRPr="00C82832" w:rsidRDefault="008166E6" w:rsidP="00C82832">
            <w:pPr>
              <w:pStyle w:val="TabletextChar"/>
              <w:rPr>
                <w:rFonts w:cs="Tahoma"/>
                <w:b/>
                <w:sz w:val="22"/>
                <w:szCs w:val="24"/>
              </w:rPr>
            </w:pPr>
            <w:r w:rsidRPr="008166E6">
              <w:rPr>
                <w:rFonts w:cs="Tahoma"/>
                <w:b/>
                <w:sz w:val="22"/>
                <w:szCs w:val="22"/>
                <w:lang w:eastAsia="zh-CN"/>
              </w:rPr>
              <w:t>17</w:t>
            </w:r>
            <w:r w:rsidR="00C82832" w:rsidRPr="008166E6">
              <w:rPr>
                <w:rFonts w:cs="Tahoma"/>
                <w:b/>
                <w:sz w:val="22"/>
                <w:szCs w:val="22"/>
                <w:lang w:eastAsia="zh-CN"/>
              </w:rPr>
              <w:t>-</w:t>
            </w:r>
            <w:r w:rsidRPr="008166E6">
              <w:rPr>
                <w:rFonts w:cs="Tahoma"/>
                <w:b/>
                <w:sz w:val="22"/>
                <w:szCs w:val="22"/>
                <w:lang w:eastAsia="zh-CN"/>
              </w:rPr>
              <w:t>06</w:t>
            </w:r>
            <w:r w:rsidR="00C82832" w:rsidRPr="008166E6">
              <w:rPr>
                <w:rFonts w:cs="Tahoma"/>
                <w:b/>
                <w:sz w:val="22"/>
                <w:szCs w:val="22"/>
                <w:lang w:eastAsia="zh-CN"/>
              </w:rPr>
              <w:t>-202</w:t>
            </w:r>
            <w:r w:rsidRPr="008166E6">
              <w:rPr>
                <w:rFonts w:cs="Tahoma"/>
                <w:b/>
                <w:sz w:val="22"/>
                <w:szCs w:val="22"/>
                <w:lang w:eastAsia="zh-CN"/>
              </w:rPr>
              <w:t>2</w:t>
            </w:r>
          </w:p>
        </w:tc>
      </w:tr>
      <w:tr w:rsidR="00DF02B0" w:rsidRPr="0053161E" w14:paraId="1A372581" w14:textId="77777777" w:rsidTr="0031590C">
        <w:tc>
          <w:tcPr>
            <w:tcW w:w="3708" w:type="dxa"/>
            <w:vAlign w:val="center"/>
          </w:tcPr>
          <w:p w14:paraId="1229D1BC" w14:textId="5D7BA5A4" w:rsidR="00DF02B0" w:rsidRPr="00603221" w:rsidRDefault="00DF02B0" w:rsidP="00DF02B0">
            <w:pPr>
              <w:pStyle w:val="TabletextChar"/>
              <w:rPr>
                <w:rFonts w:cs="Tahoma"/>
                <w:b/>
                <w:sz w:val="22"/>
                <w:szCs w:val="22"/>
              </w:rPr>
            </w:pPr>
            <w:r w:rsidRPr="00603221">
              <w:rPr>
                <w:rFonts w:cs="Tahoma"/>
                <w:b/>
                <w:sz w:val="22"/>
                <w:szCs w:val="22"/>
              </w:rPr>
              <w:t xml:space="preserve">ΗΜΕΡΟΜΗΝΙΑ ΈΝΑΡΞΗΣ </w:t>
            </w:r>
            <w:r w:rsidRPr="00603221">
              <w:rPr>
                <w:rFonts w:cs="Tahoma"/>
                <w:b/>
                <w:sz w:val="22"/>
                <w:szCs w:val="22"/>
              </w:rPr>
              <w:lastRenderedPageBreak/>
              <w:t>ΗΛΕΚΤΡΟΝΙΚΗΣ ΥΠΟΒΟΛΗΣ ΠΡΟΣΦΟΡΩΝ</w:t>
            </w:r>
          </w:p>
        </w:tc>
        <w:tc>
          <w:tcPr>
            <w:tcW w:w="6147" w:type="dxa"/>
            <w:vAlign w:val="center"/>
          </w:tcPr>
          <w:p w14:paraId="2DBCC8AC" w14:textId="77777777" w:rsidR="00D20AE6" w:rsidRDefault="00D20AE6" w:rsidP="00DF02B0">
            <w:pPr>
              <w:pStyle w:val="TabletextChar"/>
              <w:rPr>
                <w:rFonts w:cs="Tahoma"/>
                <w:b/>
                <w:sz w:val="22"/>
                <w:szCs w:val="22"/>
                <w:lang w:eastAsia="zh-CN"/>
              </w:rPr>
            </w:pPr>
          </w:p>
          <w:p w14:paraId="695FC5E1" w14:textId="522D44FF" w:rsidR="00DF02B0" w:rsidRPr="00A406A5" w:rsidRDefault="008166E6" w:rsidP="00DF02B0">
            <w:pPr>
              <w:pStyle w:val="TabletextChar"/>
              <w:rPr>
                <w:rFonts w:cs="Tahoma"/>
                <w:b/>
                <w:color w:val="000000"/>
                <w:sz w:val="22"/>
                <w:szCs w:val="22"/>
                <w:highlight w:val="magenta"/>
              </w:rPr>
            </w:pPr>
            <w:r w:rsidRPr="008166E6">
              <w:rPr>
                <w:rFonts w:cs="Tahoma"/>
                <w:b/>
                <w:sz w:val="22"/>
                <w:szCs w:val="22"/>
                <w:lang w:eastAsia="zh-CN"/>
              </w:rPr>
              <w:lastRenderedPageBreak/>
              <w:t>06</w:t>
            </w:r>
            <w:r w:rsidR="00433D32" w:rsidRPr="008166E6">
              <w:rPr>
                <w:rFonts w:cs="Tahoma"/>
                <w:b/>
                <w:sz w:val="22"/>
                <w:szCs w:val="22"/>
                <w:lang w:eastAsia="zh-CN"/>
              </w:rPr>
              <w:t>-</w:t>
            </w:r>
            <w:r w:rsidRPr="008166E6">
              <w:rPr>
                <w:rFonts w:cs="Tahoma"/>
                <w:b/>
                <w:sz w:val="22"/>
                <w:szCs w:val="22"/>
                <w:lang w:eastAsia="zh-CN"/>
              </w:rPr>
              <w:t>06</w:t>
            </w:r>
            <w:r w:rsidR="00433D32" w:rsidRPr="008166E6">
              <w:rPr>
                <w:rFonts w:cs="Tahoma"/>
                <w:b/>
                <w:sz w:val="22"/>
                <w:szCs w:val="22"/>
                <w:lang w:eastAsia="zh-CN"/>
              </w:rPr>
              <w:t>-202</w:t>
            </w:r>
            <w:r w:rsidRPr="008166E6">
              <w:rPr>
                <w:rFonts w:cs="Tahoma"/>
                <w:b/>
                <w:sz w:val="22"/>
                <w:szCs w:val="22"/>
                <w:lang w:eastAsia="zh-CN"/>
              </w:rPr>
              <w:t>2</w:t>
            </w:r>
            <w:r w:rsidR="00433D32" w:rsidRPr="00A406A5">
              <w:rPr>
                <w:rFonts w:cs="Tahoma"/>
                <w:b/>
                <w:sz w:val="22"/>
                <w:szCs w:val="22"/>
              </w:rPr>
              <w:t xml:space="preserve"> </w:t>
            </w:r>
          </w:p>
        </w:tc>
      </w:tr>
      <w:tr w:rsidR="00DF02B0" w:rsidRPr="0053161E" w14:paraId="5CE0C066" w14:textId="77777777" w:rsidTr="00603221">
        <w:tc>
          <w:tcPr>
            <w:tcW w:w="3708" w:type="dxa"/>
            <w:vAlign w:val="center"/>
          </w:tcPr>
          <w:p w14:paraId="50A67465" w14:textId="77777777" w:rsidR="00DF02B0" w:rsidRPr="00603221" w:rsidRDefault="00DF02B0" w:rsidP="00DF02B0">
            <w:pPr>
              <w:pStyle w:val="TabletextChar"/>
              <w:rPr>
                <w:rFonts w:cs="Tahoma"/>
                <w:b/>
                <w:sz w:val="22"/>
                <w:szCs w:val="22"/>
              </w:rPr>
            </w:pPr>
            <w:r w:rsidRPr="00603221">
              <w:rPr>
                <w:rFonts w:cs="Tahoma"/>
                <w:b/>
                <w:sz w:val="22"/>
                <w:szCs w:val="22"/>
              </w:rPr>
              <w:lastRenderedPageBreak/>
              <w:t>ΚΑΤΑΛΗΚΤΙΚΗ ΗΜΕΡΟΜΗΝΙΑ ΚΑΙ ΩΡΑ ΥΠΟΒΟΛΗΣ ΠΡΟΣΦΟΡΩΝ</w:t>
            </w:r>
          </w:p>
        </w:tc>
        <w:tc>
          <w:tcPr>
            <w:tcW w:w="6147" w:type="dxa"/>
            <w:vAlign w:val="center"/>
          </w:tcPr>
          <w:p w14:paraId="1CCC18D1" w14:textId="4B423463" w:rsidR="00DF02B0" w:rsidRPr="00433D32" w:rsidRDefault="008166E6" w:rsidP="00DF02B0">
            <w:pPr>
              <w:autoSpaceDE w:val="0"/>
              <w:autoSpaceDN w:val="0"/>
              <w:adjustRightInd w:val="0"/>
              <w:spacing w:after="0" w:line="276" w:lineRule="auto"/>
              <w:jc w:val="left"/>
              <w:rPr>
                <w:lang w:val="el-GR"/>
              </w:rPr>
            </w:pPr>
            <w:r w:rsidRPr="008166E6">
              <w:rPr>
                <w:b/>
                <w:lang w:val="el-GR"/>
              </w:rPr>
              <w:t>08-07-2022</w:t>
            </w:r>
            <w:r w:rsidR="00C91AA6" w:rsidRPr="00A406A5">
              <w:rPr>
                <w:color w:val="000000"/>
                <w:lang w:val="el-GR"/>
              </w:rPr>
              <w:t xml:space="preserve">, ημέρα </w:t>
            </w:r>
            <w:r w:rsidRPr="008166E6">
              <w:rPr>
                <w:b/>
                <w:lang w:val="el-GR"/>
              </w:rPr>
              <w:t>Παρασκευή</w:t>
            </w:r>
            <w:r w:rsidR="00C91AA6" w:rsidRPr="00A406A5">
              <w:rPr>
                <w:b/>
                <w:lang w:val="el-GR"/>
              </w:rPr>
              <w:t xml:space="preserve"> </w:t>
            </w:r>
            <w:r w:rsidR="007A21A1" w:rsidRPr="007A21A1">
              <w:rPr>
                <w:bCs/>
                <w:lang w:val="el-GR"/>
              </w:rPr>
              <w:t>και</w:t>
            </w:r>
            <w:r w:rsidR="007A21A1">
              <w:rPr>
                <w:b/>
                <w:lang w:val="el-GR"/>
              </w:rPr>
              <w:t xml:space="preserve"> </w:t>
            </w:r>
            <w:r w:rsidR="00C91AA6" w:rsidRPr="00A406A5">
              <w:rPr>
                <w:color w:val="000000"/>
                <w:lang w:val="el-GR"/>
              </w:rPr>
              <w:t xml:space="preserve">ώρα </w:t>
            </w:r>
            <w:r w:rsidRPr="008166E6">
              <w:rPr>
                <w:b/>
                <w:lang w:val="el-GR"/>
              </w:rPr>
              <w:t>14</w:t>
            </w:r>
            <w:r w:rsidR="00433D32" w:rsidRPr="008166E6">
              <w:rPr>
                <w:b/>
                <w:lang w:val="el-GR"/>
              </w:rPr>
              <w:t>:</w:t>
            </w:r>
            <w:r w:rsidRPr="008166E6">
              <w:rPr>
                <w:b/>
                <w:lang w:val="el-GR"/>
              </w:rPr>
              <w:t>00</w:t>
            </w:r>
          </w:p>
        </w:tc>
      </w:tr>
      <w:tr w:rsidR="00DF02B0" w:rsidRPr="00A81E10" w14:paraId="741085E5" w14:textId="77777777" w:rsidTr="0031590C">
        <w:tc>
          <w:tcPr>
            <w:tcW w:w="3708" w:type="dxa"/>
            <w:vAlign w:val="center"/>
          </w:tcPr>
          <w:p w14:paraId="3541E4EB"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BF7D95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2E5AEEB9"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7185078B"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77F659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0D6A3DA3"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3FCB4485" w14:textId="7777777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w:t>
            </w:r>
            <w:proofErr w:type="spellStart"/>
            <w:r w:rsidRPr="00603221">
              <w:rPr>
                <w:color w:val="000000"/>
                <w:lang w:val="el-GR"/>
              </w:rPr>
              <w:t>ΚτΠ</w:t>
            </w:r>
            <w:proofErr w:type="spellEnd"/>
            <w:r w:rsidRPr="00603221">
              <w:rPr>
                <w:color w:val="000000"/>
                <w:lang w:val="el-GR"/>
              </w:rPr>
              <w:t xml:space="preserve"> Α.Ε.</w:t>
            </w:r>
          </w:p>
        </w:tc>
      </w:tr>
      <w:tr w:rsidR="00433D32" w:rsidRPr="00DF02B0" w14:paraId="5D37A2BD" w14:textId="77777777" w:rsidTr="0031590C">
        <w:tc>
          <w:tcPr>
            <w:tcW w:w="3708" w:type="dxa"/>
          </w:tcPr>
          <w:p w14:paraId="38ED8B64"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C095612" w14:textId="5F2343E8" w:rsidR="00433D32" w:rsidRPr="007A21A1" w:rsidRDefault="007A21A1" w:rsidP="00433D32">
            <w:pPr>
              <w:autoSpaceDE w:val="0"/>
              <w:autoSpaceDN w:val="0"/>
              <w:adjustRightInd w:val="0"/>
              <w:spacing w:after="0" w:line="276" w:lineRule="auto"/>
              <w:jc w:val="left"/>
              <w:rPr>
                <w:color w:val="000000"/>
                <w:lang w:val="el-GR"/>
              </w:rPr>
            </w:pPr>
            <w:r w:rsidRPr="007A21A1">
              <w:rPr>
                <w:b/>
                <w:lang w:val="el-GR"/>
              </w:rPr>
              <w:t>06</w:t>
            </w:r>
            <w:r w:rsidR="00433D32" w:rsidRPr="007A21A1">
              <w:rPr>
                <w:b/>
                <w:lang w:val="el-GR"/>
              </w:rPr>
              <w:t>-</w:t>
            </w:r>
            <w:r w:rsidRPr="007A21A1">
              <w:rPr>
                <w:b/>
                <w:lang w:val="el-GR"/>
              </w:rPr>
              <w:t>06</w:t>
            </w:r>
            <w:r w:rsidR="00433D32" w:rsidRPr="007A21A1">
              <w:rPr>
                <w:b/>
                <w:lang w:val="el-GR"/>
              </w:rPr>
              <w:t>-202</w:t>
            </w:r>
            <w:r w:rsidRPr="007A21A1">
              <w:rPr>
                <w:b/>
                <w:lang w:val="el-GR"/>
              </w:rPr>
              <w:t>2</w:t>
            </w:r>
          </w:p>
        </w:tc>
      </w:tr>
      <w:tr w:rsidR="00433D32" w:rsidRPr="0053161E" w14:paraId="47A13C3B" w14:textId="77777777" w:rsidTr="0031590C">
        <w:tc>
          <w:tcPr>
            <w:tcW w:w="3708" w:type="dxa"/>
            <w:vAlign w:val="center"/>
          </w:tcPr>
          <w:p w14:paraId="3A6B2153"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AEA3FE0" w14:textId="616C77B5" w:rsidR="00433D32" w:rsidRPr="00603221" w:rsidRDefault="007A21A1" w:rsidP="00433D32">
            <w:pPr>
              <w:pStyle w:val="TabletextChar"/>
              <w:rPr>
                <w:rFonts w:cs="Tahoma"/>
                <w:sz w:val="22"/>
                <w:szCs w:val="22"/>
              </w:rPr>
            </w:pPr>
            <w:r w:rsidRPr="007A21A1">
              <w:rPr>
                <w:rFonts w:cs="Tahoma"/>
                <w:b/>
                <w:sz w:val="22"/>
                <w:szCs w:val="22"/>
                <w:lang w:eastAsia="zh-CN"/>
              </w:rPr>
              <w:t>14</w:t>
            </w:r>
            <w:r w:rsidR="00433D32" w:rsidRPr="007A21A1">
              <w:rPr>
                <w:rFonts w:cs="Tahoma"/>
                <w:b/>
                <w:sz w:val="22"/>
                <w:szCs w:val="22"/>
                <w:lang w:eastAsia="zh-CN"/>
              </w:rPr>
              <w:t>-</w:t>
            </w:r>
            <w:r w:rsidRPr="007A21A1">
              <w:rPr>
                <w:rFonts w:cs="Tahoma"/>
                <w:b/>
                <w:sz w:val="22"/>
                <w:szCs w:val="22"/>
                <w:lang w:eastAsia="zh-CN"/>
              </w:rPr>
              <w:t>07</w:t>
            </w:r>
            <w:r w:rsidR="00433D32" w:rsidRPr="007A21A1">
              <w:rPr>
                <w:rFonts w:cs="Tahoma"/>
                <w:b/>
                <w:sz w:val="22"/>
                <w:szCs w:val="22"/>
                <w:lang w:eastAsia="zh-CN"/>
              </w:rPr>
              <w:t>-202</w:t>
            </w:r>
            <w:r w:rsidRPr="007A21A1">
              <w:rPr>
                <w:rFonts w:cs="Tahoma"/>
                <w:b/>
                <w:sz w:val="22"/>
                <w:szCs w:val="22"/>
                <w:lang w:eastAsia="zh-CN"/>
              </w:rPr>
              <w:t>2,</w:t>
            </w:r>
            <w:r w:rsidR="00433D32" w:rsidRPr="00603221">
              <w:rPr>
                <w:rFonts w:cs="Tahoma"/>
                <w:b/>
                <w:sz w:val="22"/>
                <w:szCs w:val="22"/>
                <w:lang w:eastAsia="zh-CN"/>
              </w:rPr>
              <w:t xml:space="preserve"> </w:t>
            </w:r>
            <w:r w:rsidRPr="007A21A1">
              <w:rPr>
                <w:rFonts w:cs="Tahoma"/>
                <w:bCs/>
                <w:sz w:val="22"/>
                <w:szCs w:val="22"/>
                <w:lang w:eastAsia="zh-CN"/>
              </w:rPr>
              <w:t>ημέρα</w:t>
            </w:r>
            <w:r>
              <w:rPr>
                <w:rFonts w:cs="Tahoma"/>
                <w:b/>
                <w:sz w:val="22"/>
                <w:szCs w:val="22"/>
                <w:lang w:eastAsia="zh-CN"/>
              </w:rPr>
              <w:t xml:space="preserve"> Πέμπτη </w:t>
            </w:r>
            <w:r w:rsidR="00433D32" w:rsidRPr="007A21A1">
              <w:rPr>
                <w:rFonts w:cs="Tahoma"/>
                <w:bCs/>
                <w:sz w:val="22"/>
                <w:szCs w:val="22"/>
                <w:lang w:eastAsia="zh-CN"/>
              </w:rPr>
              <w:t>και ώρα</w:t>
            </w:r>
            <w:r w:rsidR="00433D32" w:rsidRPr="00603221">
              <w:rPr>
                <w:rFonts w:cs="Tahoma"/>
                <w:b/>
                <w:sz w:val="22"/>
                <w:szCs w:val="22"/>
                <w:lang w:eastAsia="zh-CN"/>
              </w:rPr>
              <w:t xml:space="preserve"> </w:t>
            </w:r>
            <w:r w:rsidRPr="007A21A1">
              <w:rPr>
                <w:rFonts w:cs="Tahoma"/>
                <w:b/>
                <w:sz w:val="22"/>
                <w:szCs w:val="22"/>
                <w:lang w:eastAsia="zh-CN"/>
              </w:rPr>
              <w:t>14:00</w:t>
            </w:r>
          </w:p>
        </w:tc>
      </w:tr>
    </w:tbl>
    <w:p w14:paraId="5513620A"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footerReference w:type="first" r:id="rId10"/>
          <w:pgSz w:w="11906" w:h="16838"/>
          <w:pgMar w:top="1134" w:right="1134" w:bottom="1134" w:left="1134" w:header="720" w:footer="709" w:gutter="0"/>
          <w:pgNumType w:start="1"/>
          <w:cols w:space="720"/>
          <w:titlePg/>
          <w:docGrid w:linePitch="360"/>
        </w:sectPr>
      </w:pPr>
    </w:p>
    <w:p w14:paraId="63A50860"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5EED253C" w14:textId="017BD096" w:rsidR="000738B2" w:rsidRDefault="003355E7">
      <w:pPr>
        <w:pStyle w:val="28"/>
        <w:tabs>
          <w:tab w:val="right" w:leader="dot" w:pos="9628"/>
        </w:tabs>
        <w:rPr>
          <w:rFonts w:asciiTheme="minorHAnsi" w:eastAsiaTheme="minorEastAsia" w:hAnsiTheme="minorHAnsi" w:cstheme="minorBidi"/>
          <w:smallCaps w:val="0"/>
          <w:noProof/>
          <w:sz w:val="22"/>
          <w:szCs w:val="22"/>
          <w:lang w:val="el-GR" w:eastAsia="el-GR"/>
        </w:rPr>
      </w:pPr>
      <w:r w:rsidRPr="00E47D79">
        <w:rPr>
          <w:sz w:val="22"/>
          <w:szCs w:val="22"/>
        </w:rPr>
        <w:fldChar w:fldCharType="begin"/>
      </w:r>
      <w:r w:rsidRPr="00E47D79">
        <w:rPr>
          <w:sz w:val="22"/>
          <w:szCs w:val="22"/>
        </w:rPr>
        <w:instrText xml:space="preserve"> TOC \o "2-4" \h \z \t "Heading 1;1" </w:instrText>
      </w:r>
      <w:r w:rsidRPr="00E47D79">
        <w:rPr>
          <w:sz w:val="22"/>
          <w:szCs w:val="22"/>
        </w:rPr>
        <w:fldChar w:fldCharType="separate"/>
      </w:r>
      <w:hyperlink w:anchor="_Toc99717214" w:history="1">
        <w:r w:rsidR="000738B2" w:rsidRPr="0086587E">
          <w:rPr>
            <w:rStyle w:val="-"/>
            <w:noProof/>
            <w:lang w:val="el-GR"/>
          </w:rPr>
          <w:t>ΓΕΝΙΚΕΣ ΠΛΗΡΟΦΟΡΙΕΣ</w:t>
        </w:r>
        <w:r w:rsidR="000738B2">
          <w:rPr>
            <w:noProof/>
            <w:webHidden/>
          </w:rPr>
          <w:tab/>
        </w:r>
        <w:r w:rsidR="000738B2">
          <w:rPr>
            <w:noProof/>
            <w:webHidden/>
          </w:rPr>
          <w:fldChar w:fldCharType="begin"/>
        </w:r>
        <w:r w:rsidR="000738B2">
          <w:rPr>
            <w:noProof/>
            <w:webHidden/>
          </w:rPr>
          <w:instrText xml:space="preserve"> PAGEREF _Toc99717214 \h </w:instrText>
        </w:r>
        <w:r w:rsidR="000738B2">
          <w:rPr>
            <w:noProof/>
            <w:webHidden/>
          </w:rPr>
        </w:r>
        <w:r w:rsidR="000738B2">
          <w:rPr>
            <w:noProof/>
            <w:webHidden/>
          </w:rPr>
          <w:fldChar w:fldCharType="separate"/>
        </w:r>
        <w:r w:rsidR="00074F77">
          <w:rPr>
            <w:noProof/>
            <w:webHidden/>
          </w:rPr>
          <w:t>2</w:t>
        </w:r>
        <w:r w:rsidR="000738B2">
          <w:rPr>
            <w:noProof/>
            <w:webHidden/>
          </w:rPr>
          <w:fldChar w:fldCharType="end"/>
        </w:r>
      </w:hyperlink>
    </w:p>
    <w:p w14:paraId="4ABA53BA" w14:textId="1BCFEB4A"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15" w:history="1">
        <w:r w:rsidR="000738B2" w:rsidRPr="0086587E">
          <w:rPr>
            <w:rStyle w:val="-"/>
            <w:noProof/>
            <w:lang w:val="el-GR"/>
          </w:rPr>
          <w:t>1.1.1</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Συνοπτικά στοιχεία Έργου</w:t>
        </w:r>
        <w:r w:rsidR="000738B2">
          <w:rPr>
            <w:noProof/>
            <w:webHidden/>
          </w:rPr>
          <w:tab/>
        </w:r>
        <w:r w:rsidR="000738B2">
          <w:rPr>
            <w:noProof/>
            <w:webHidden/>
          </w:rPr>
          <w:fldChar w:fldCharType="begin"/>
        </w:r>
        <w:r w:rsidR="000738B2">
          <w:rPr>
            <w:noProof/>
            <w:webHidden/>
          </w:rPr>
          <w:instrText xml:space="preserve"> PAGEREF _Toc99717215 \h </w:instrText>
        </w:r>
        <w:r w:rsidR="000738B2">
          <w:rPr>
            <w:noProof/>
            <w:webHidden/>
          </w:rPr>
        </w:r>
        <w:r w:rsidR="000738B2">
          <w:rPr>
            <w:noProof/>
            <w:webHidden/>
          </w:rPr>
          <w:fldChar w:fldCharType="separate"/>
        </w:r>
        <w:r w:rsidR="00074F77">
          <w:rPr>
            <w:noProof/>
            <w:webHidden/>
          </w:rPr>
          <w:t>2</w:t>
        </w:r>
        <w:r w:rsidR="000738B2">
          <w:rPr>
            <w:noProof/>
            <w:webHidden/>
          </w:rPr>
          <w:fldChar w:fldCharType="end"/>
        </w:r>
      </w:hyperlink>
    </w:p>
    <w:p w14:paraId="692AD3BF" w14:textId="2950BF60"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16" w:history="1">
        <w:r w:rsidR="000738B2" w:rsidRPr="0086587E">
          <w:rPr>
            <w:rStyle w:val="-"/>
            <w:bCs/>
            <w:noProof/>
            <w:lang w:val="el-GR"/>
          </w:rPr>
          <w:t>1.1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Στοιχεία Αναθέτουσας Αρχής</w:t>
        </w:r>
        <w:r w:rsidR="000738B2">
          <w:rPr>
            <w:noProof/>
            <w:webHidden/>
          </w:rPr>
          <w:tab/>
        </w:r>
        <w:r w:rsidR="000738B2">
          <w:rPr>
            <w:noProof/>
            <w:webHidden/>
          </w:rPr>
          <w:fldChar w:fldCharType="begin"/>
        </w:r>
        <w:r w:rsidR="000738B2">
          <w:rPr>
            <w:noProof/>
            <w:webHidden/>
          </w:rPr>
          <w:instrText xml:space="preserve"> PAGEREF _Toc99717216 \h </w:instrText>
        </w:r>
        <w:r w:rsidR="000738B2">
          <w:rPr>
            <w:noProof/>
            <w:webHidden/>
          </w:rPr>
        </w:r>
        <w:r w:rsidR="000738B2">
          <w:rPr>
            <w:noProof/>
            <w:webHidden/>
          </w:rPr>
          <w:fldChar w:fldCharType="separate"/>
        </w:r>
        <w:r w:rsidR="00074F77">
          <w:rPr>
            <w:noProof/>
            <w:webHidden/>
          </w:rPr>
          <w:t>7</w:t>
        </w:r>
        <w:r w:rsidR="000738B2">
          <w:rPr>
            <w:noProof/>
            <w:webHidden/>
          </w:rPr>
          <w:fldChar w:fldCharType="end"/>
        </w:r>
      </w:hyperlink>
    </w:p>
    <w:p w14:paraId="2B0A23AD" w14:textId="0C472DB3"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17" w:history="1">
        <w:r w:rsidR="000738B2" w:rsidRPr="0086587E">
          <w:rPr>
            <w:rStyle w:val="-"/>
            <w:bCs/>
            <w:noProof/>
            <w:lang w:val="el-GR"/>
          </w:rPr>
          <w:t>1.2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Στοιχεία Διαδικασίας - Χρηματοδότηση</w:t>
        </w:r>
        <w:r w:rsidR="000738B2">
          <w:rPr>
            <w:noProof/>
            <w:webHidden/>
          </w:rPr>
          <w:tab/>
        </w:r>
        <w:r w:rsidR="000738B2">
          <w:rPr>
            <w:noProof/>
            <w:webHidden/>
          </w:rPr>
          <w:fldChar w:fldCharType="begin"/>
        </w:r>
        <w:r w:rsidR="000738B2">
          <w:rPr>
            <w:noProof/>
            <w:webHidden/>
          </w:rPr>
          <w:instrText xml:space="preserve"> PAGEREF _Toc99717217 \h </w:instrText>
        </w:r>
        <w:r w:rsidR="000738B2">
          <w:rPr>
            <w:noProof/>
            <w:webHidden/>
          </w:rPr>
        </w:r>
        <w:r w:rsidR="000738B2">
          <w:rPr>
            <w:noProof/>
            <w:webHidden/>
          </w:rPr>
          <w:fldChar w:fldCharType="separate"/>
        </w:r>
        <w:r w:rsidR="00074F77">
          <w:rPr>
            <w:noProof/>
            <w:webHidden/>
          </w:rPr>
          <w:t>7</w:t>
        </w:r>
        <w:r w:rsidR="000738B2">
          <w:rPr>
            <w:noProof/>
            <w:webHidden/>
          </w:rPr>
          <w:fldChar w:fldCharType="end"/>
        </w:r>
      </w:hyperlink>
    </w:p>
    <w:p w14:paraId="3F075CCB" w14:textId="1BD3EE82"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18" w:history="1">
        <w:r w:rsidR="000738B2" w:rsidRPr="0086587E">
          <w:rPr>
            <w:rStyle w:val="-"/>
            <w:bCs/>
            <w:noProof/>
            <w:lang w:val="el-GR"/>
          </w:rPr>
          <w:t>1.3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Συνοπτική Περιγραφή φυσικού και οικονομικού αντικειμένου της σύμβασης</w:t>
        </w:r>
        <w:r w:rsidR="000738B2">
          <w:rPr>
            <w:noProof/>
            <w:webHidden/>
          </w:rPr>
          <w:tab/>
        </w:r>
        <w:r w:rsidR="000738B2">
          <w:rPr>
            <w:noProof/>
            <w:webHidden/>
          </w:rPr>
          <w:fldChar w:fldCharType="begin"/>
        </w:r>
        <w:r w:rsidR="000738B2">
          <w:rPr>
            <w:noProof/>
            <w:webHidden/>
          </w:rPr>
          <w:instrText xml:space="preserve"> PAGEREF _Toc99717218 \h </w:instrText>
        </w:r>
        <w:r w:rsidR="000738B2">
          <w:rPr>
            <w:noProof/>
            <w:webHidden/>
          </w:rPr>
        </w:r>
        <w:r w:rsidR="000738B2">
          <w:rPr>
            <w:noProof/>
            <w:webHidden/>
          </w:rPr>
          <w:fldChar w:fldCharType="separate"/>
        </w:r>
        <w:r w:rsidR="00074F77">
          <w:rPr>
            <w:noProof/>
            <w:webHidden/>
          </w:rPr>
          <w:t>8</w:t>
        </w:r>
        <w:r w:rsidR="000738B2">
          <w:rPr>
            <w:noProof/>
            <w:webHidden/>
          </w:rPr>
          <w:fldChar w:fldCharType="end"/>
        </w:r>
      </w:hyperlink>
    </w:p>
    <w:p w14:paraId="187FB363" w14:textId="21DEDB80"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19" w:history="1">
        <w:r w:rsidR="000738B2" w:rsidRPr="0086587E">
          <w:rPr>
            <w:rStyle w:val="-"/>
            <w:bCs/>
            <w:noProof/>
            <w:lang w:val="el-GR"/>
          </w:rPr>
          <w:t>1.4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Θεσμικό πλαίσιο</w:t>
        </w:r>
        <w:r w:rsidR="000738B2">
          <w:rPr>
            <w:noProof/>
            <w:webHidden/>
          </w:rPr>
          <w:tab/>
        </w:r>
        <w:r w:rsidR="000738B2">
          <w:rPr>
            <w:noProof/>
            <w:webHidden/>
          </w:rPr>
          <w:fldChar w:fldCharType="begin"/>
        </w:r>
        <w:r w:rsidR="000738B2">
          <w:rPr>
            <w:noProof/>
            <w:webHidden/>
          </w:rPr>
          <w:instrText xml:space="preserve"> PAGEREF _Toc99717219 \h </w:instrText>
        </w:r>
        <w:r w:rsidR="000738B2">
          <w:rPr>
            <w:noProof/>
            <w:webHidden/>
          </w:rPr>
        </w:r>
        <w:r w:rsidR="000738B2">
          <w:rPr>
            <w:noProof/>
            <w:webHidden/>
          </w:rPr>
          <w:fldChar w:fldCharType="separate"/>
        </w:r>
        <w:r w:rsidR="00074F77">
          <w:rPr>
            <w:noProof/>
            <w:webHidden/>
          </w:rPr>
          <w:t>9</w:t>
        </w:r>
        <w:r w:rsidR="000738B2">
          <w:rPr>
            <w:noProof/>
            <w:webHidden/>
          </w:rPr>
          <w:fldChar w:fldCharType="end"/>
        </w:r>
      </w:hyperlink>
    </w:p>
    <w:p w14:paraId="7611960F" w14:textId="38683AE1"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20" w:history="1">
        <w:r w:rsidR="000738B2" w:rsidRPr="0086587E">
          <w:rPr>
            <w:rStyle w:val="-"/>
            <w:bCs/>
            <w:noProof/>
            <w:lang w:val="el-GR"/>
          </w:rPr>
          <w:t>1.5</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Προθεσμία παραλαβής προσφορών και διενέργεια διαγωνισμού</w:t>
        </w:r>
        <w:r w:rsidR="000738B2">
          <w:rPr>
            <w:noProof/>
            <w:webHidden/>
          </w:rPr>
          <w:tab/>
        </w:r>
        <w:r w:rsidR="000738B2">
          <w:rPr>
            <w:noProof/>
            <w:webHidden/>
          </w:rPr>
          <w:fldChar w:fldCharType="begin"/>
        </w:r>
        <w:r w:rsidR="000738B2">
          <w:rPr>
            <w:noProof/>
            <w:webHidden/>
          </w:rPr>
          <w:instrText xml:space="preserve"> PAGEREF _Toc99717220 \h </w:instrText>
        </w:r>
        <w:r w:rsidR="000738B2">
          <w:rPr>
            <w:noProof/>
            <w:webHidden/>
          </w:rPr>
        </w:r>
        <w:r w:rsidR="000738B2">
          <w:rPr>
            <w:noProof/>
            <w:webHidden/>
          </w:rPr>
          <w:fldChar w:fldCharType="separate"/>
        </w:r>
        <w:r w:rsidR="00074F77">
          <w:rPr>
            <w:noProof/>
            <w:webHidden/>
          </w:rPr>
          <w:t>13</w:t>
        </w:r>
        <w:r w:rsidR="000738B2">
          <w:rPr>
            <w:noProof/>
            <w:webHidden/>
          </w:rPr>
          <w:fldChar w:fldCharType="end"/>
        </w:r>
      </w:hyperlink>
    </w:p>
    <w:p w14:paraId="1BB6A707" w14:textId="63BA5EC9"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21" w:history="1">
        <w:r w:rsidR="000738B2" w:rsidRPr="0086587E">
          <w:rPr>
            <w:rStyle w:val="-"/>
            <w:bCs/>
            <w:noProof/>
            <w:lang w:val="el-GR"/>
          </w:rPr>
          <w:t>1.6</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Δημοσιότητα</w:t>
        </w:r>
        <w:r w:rsidR="000738B2">
          <w:rPr>
            <w:noProof/>
            <w:webHidden/>
          </w:rPr>
          <w:tab/>
        </w:r>
        <w:r w:rsidR="000738B2">
          <w:rPr>
            <w:noProof/>
            <w:webHidden/>
          </w:rPr>
          <w:fldChar w:fldCharType="begin"/>
        </w:r>
        <w:r w:rsidR="000738B2">
          <w:rPr>
            <w:noProof/>
            <w:webHidden/>
          </w:rPr>
          <w:instrText xml:space="preserve"> PAGEREF _Toc99717221 \h </w:instrText>
        </w:r>
        <w:r w:rsidR="000738B2">
          <w:rPr>
            <w:noProof/>
            <w:webHidden/>
          </w:rPr>
        </w:r>
        <w:r w:rsidR="000738B2">
          <w:rPr>
            <w:noProof/>
            <w:webHidden/>
          </w:rPr>
          <w:fldChar w:fldCharType="separate"/>
        </w:r>
        <w:r w:rsidR="00074F77">
          <w:rPr>
            <w:noProof/>
            <w:webHidden/>
          </w:rPr>
          <w:t>13</w:t>
        </w:r>
        <w:r w:rsidR="000738B2">
          <w:rPr>
            <w:noProof/>
            <w:webHidden/>
          </w:rPr>
          <w:fldChar w:fldCharType="end"/>
        </w:r>
      </w:hyperlink>
    </w:p>
    <w:p w14:paraId="49326879" w14:textId="64394E3A"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22" w:history="1">
        <w:r w:rsidR="000738B2" w:rsidRPr="0086587E">
          <w:rPr>
            <w:rStyle w:val="-"/>
            <w:bCs/>
            <w:noProof/>
            <w:lang w:val="el-GR"/>
          </w:rPr>
          <w:t>1.7</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Αρχές εφαρμοζόμενες στη διαδικασία σύναψης</w:t>
        </w:r>
        <w:r w:rsidR="000738B2">
          <w:rPr>
            <w:noProof/>
            <w:webHidden/>
          </w:rPr>
          <w:tab/>
        </w:r>
        <w:r w:rsidR="000738B2">
          <w:rPr>
            <w:noProof/>
            <w:webHidden/>
          </w:rPr>
          <w:fldChar w:fldCharType="begin"/>
        </w:r>
        <w:r w:rsidR="000738B2">
          <w:rPr>
            <w:noProof/>
            <w:webHidden/>
          </w:rPr>
          <w:instrText xml:space="preserve"> PAGEREF _Toc99717222 \h </w:instrText>
        </w:r>
        <w:r w:rsidR="000738B2">
          <w:rPr>
            <w:noProof/>
            <w:webHidden/>
          </w:rPr>
        </w:r>
        <w:r w:rsidR="000738B2">
          <w:rPr>
            <w:noProof/>
            <w:webHidden/>
          </w:rPr>
          <w:fldChar w:fldCharType="separate"/>
        </w:r>
        <w:r w:rsidR="00074F77">
          <w:rPr>
            <w:noProof/>
            <w:webHidden/>
          </w:rPr>
          <w:t>14</w:t>
        </w:r>
        <w:r w:rsidR="000738B2">
          <w:rPr>
            <w:noProof/>
            <w:webHidden/>
          </w:rPr>
          <w:fldChar w:fldCharType="end"/>
        </w:r>
      </w:hyperlink>
    </w:p>
    <w:p w14:paraId="2DDEB4E3" w14:textId="57A58A36"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23" w:history="1">
        <w:r w:rsidR="000738B2" w:rsidRPr="0086587E">
          <w:rPr>
            <w:rStyle w:val="-"/>
            <w:bCs/>
            <w:noProof/>
            <w:lang w:val="el-GR"/>
          </w:rPr>
          <w:t>2.1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Γενικές Πληροφορίες</w:t>
        </w:r>
        <w:r w:rsidR="000738B2">
          <w:rPr>
            <w:noProof/>
            <w:webHidden/>
          </w:rPr>
          <w:tab/>
        </w:r>
        <w:r w:rsidR="000738B2">
          <w:rPr>
            <w:noProof/>
            <w:webHidden/>
          </w:rPr>
          <w:fldChar w:fldCharType="begin"/>
        </w:r>
        <w:r w:rsidR="000738B2">
          <w:rPr>
            <w:noProof/>
            <w:webHidden/>
          </w:rPr>
          <w:instrText xml:space="preserve"> PAGEREF _Toc99717223 \h </w:instrText>
        </w:r>
        <w:r w:rsidR="000738B2">
          <w:rPr>
            <w:noProof/>
            <w:webHidden/>
          </w:rPr>
        </w:r>
        <w:r w:rsidR="000738B2">
          <w:rPr>
            <w:noProof/>
            <w:webHidden/>
          </w:rPr>
          <w:fldChar w:fldCharType="separate"/>
        </w:r>
        <w:r w:rsidR="00074F77">
          <w:rPr>
            <w:noProof/>
            <w:webHidden/>
          </w:rPr>
          <w:t>15</w:t>
        </w:r>
        <w:r w:rsidR="000738B2">
          <w:rPr>
            <w:noProof/>
            <w:webHidden/>
          </w:rPr>
          <w:fldChar w:fldCharType="end"/>
        </w:r>
      </w:hyperlink>
    </w:p>
    <w:p w14:paraId="53CE3484" w14:textId="0B10848B"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24" w:history="1">
        <w:r w:rsidR="000738B2" w:rsidRPr="0086587E">
          <w:rPr>
            <w:rStyle w:val="-"/>
            <w:noProof/>
            <w:lang w:val="el-GR"/>
          </w:rPr>
          <w:t>2.1.1</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Έγγραφα της σύμβασης</w:t>
        </w:r>
        <w:r w:rsidR="000738B2">
          <w:rPr>
            <w:noProof/>
            <w:webHidden/>
          </w:rPr>
          <w:tab/>
        </w:r>
        <w:r w:rsidR="000738B2">
          <w:rPr>
            <w:noProof/>
            <w:webHidden/>
          </w:rPr>
          <w:fldChar w:fldCharType="begin"/>
        </w:r>
        <w:r w:rsidR="000738B2">
          <w:rPr>
            <w:noProof/>
            <w:webHidden/>
          </w:rPr>
          <w:instrText xml:space="preserve"> PAGEREF _Toc99717224 \h </w:instrText>
        </w:r>
        <w:r w:rsidR="000738B2">
          <w:rPr>
            <w:noProof/>
            <w:webHidden/>
          </w:rPr>
        </w:r>
        <w:r w:rsidR="000738B2">
          <w:rPr>
            <w:noProof/>
            <w:webHidden/>
          </w:rPr>
          <w:fldChar w:fldCharType="separate"/>
        </w:r>
        <w:r w:rsidR="00074F77">
          <w:rPr>
            <w:noProof/>
            <w:webHidden/>
          </w:rPr>
          <w:t>15</w:t>
        </w:r>
        <w:r w:rsidR="000738B2">
          <w:rPr>
            <w:noProof/>
            <w:webHidden/>
          </w:rPr>
          <w:fldChar w:fldCharType="end"/>
        </w:r>
      </w:hyperlink>
    </w:p>
    <w:p w14:paraId="28C193CE" w14:textId="4C93DF9D"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25" w:history="1">
        <w:r w:rsidR="000738B2" w:rsidRPr="0086587E">
          <w:rPr>
            <w:rStyle w:val="-"/>
            <w:noProof/>
            <w:lang w:val="el-GR"/>
          </w:rPr>
          <w:t>2.1.2</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Επικοινωνία – Πρόσβαση στα έγγραφα της Σύμβασης</w:t>
        </w:r>
        <w:r w:rsidR="000738B2">
          <w:rPr>
            <w:noProof/>
            <w:webHidden/>
          </w:rPr>
          <w:tab/>
        </w:r>
        <w:r w:rsidR="000738B2">
          <w:rPr>
            <w:noProof/>
            <w:webHidden/>
          </w:rPr>
          <w:fldChar w:fldCharType="begin"/>
        </w:r>
        <w:r w:rsidR="000738B2">
          <w:rPr>
            <w:noProof/>
            <w:webHidden/>
          </w:rPr>
          <w:instrText xml:space="preserve"> PAGEREF _Toc99717225 \h </w:instrText>
        </w:r>
        <w:r w:rsidR="000738B2">
          <w:rPr>
            <w:noProof/>
            <w:webHidden/>
          </w:rPr>
        </w:r>
        <w:r w:rsidR="000738B2">
          <w:rPr>
            <w:noProof/>
            <w:webHidden/>
          </w:rPr>
          <w:fldChar w:fldCharType="separate"/>
        </w:r>
        <w:r w:rsidR="00074F77">
          <w:rPr>
            <w:noProof/>
            <w:webHidden/>
          </w:rPr>
          <w:t>15</w:t>
        </w:r>
        <w:r w:rsidR="000738B2">
          <w:rPr>
            <w:noProof/>
            <w:webHidden/>
          </w:rPr>
          <w:fldChar w:fldCharType="end"/>
        </w:r>
      </w:hyperlink>
    </w:p>
    <w:p w14:paraId="2550163C" w14:textId="0A7F18C2"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26" w:history="1">
        <w:r w:rsidR="000738B2" w:rsidRPr="0086587E">
          <w:rPr>
            <w:rStyle w:val="-"/>
            <w:noProof/>
            <w:lang w:val="el-GR"/>
          </w:rPr>
          <w:t>2.1.3</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Παροχή Διευκρινίσεων</w:t>
        </w:r>
        <w:r w:rsidR="000738B2">
          <w:rPr>
            <w:noProof/>
            <w:webHidden/>
          </w:rPr>
          <w:tab/>
        </w:r>
        <w:r w:rsidR="000738B2">
          <w:rPr>
            <w:noProof/>
            <w:webHidden/>
          </w:rPr>
          <w:fldChar w:fldCharType="begin"/>
        </w:r>
        <w:r w:rsidR="000738B2">
          <w:rPr>
            <w:noProof/>
            <w:webHidden/>
          </w:rPr>
          <w:instrText xml:space="preserve"> PAGEREF _Toc99717226 \h </w:instrText>
        </w:r>
        <w:r w:rsidR="000738B2">
          <w:rPr>
            <w:noProof/>
            <w:webHidden/>
          </w:rPr>
        </w:r>
        <w:r w:rsidR="000738B2">
          <w:rPr>
            <w:noProof/>
            <w:webHidden/>
          </w:rPr>
          <w:fldChar w:fldCharType="separate"/>
        </w:r>
        <w:r w:rsidR="00074F77">
          <w:rPr>
            <w:noProof/>
            <w:webHidden/>
          </w:rPr>
          <w:t>15</w:t>
        </w:r>
        <w:r w:rsidR="000738B2">
          <w:rPr>
            <w:noProof/>
            <w:webHidden/>
          </w:rPr>
          <w:fldChar w:fldCharType="end"/>
        </w:r>
      </w:hyperlink>
    </w:p>
    <w:p w14:paraId="0C71D1D1" w14:textId="269F5101"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27" w:history="1">
        <w:r w:rsidR="000738B2" w:rsidRPr="0086587E">
          <w:rPr>
            <w:rStyle w:val="-"/>
            <w:noProof/>
            <w:lang w:val="el-GR"/>
          </w:rPr>
          <w:t>2.1.4</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Γλώσσα</w:t>
        </w:r>
        <w:r w:rsidR="000738B2">
          <w:rPr>
            <w:noProof/>
            <w:webHidden/>
          </w:rPr>
          <w:tab/>
        </w:r>
        <w:r w:rsidR="000738B2">
          <w:rPr>
            <w:noProof/>
            <w:webHidden/>
          </w:rPr>
          <w:fldChar w:fldCharType="begin"/>
        </w:r>
        <w:r w:rsidR="000738B2">
          <w:rPr>
            <w:noProof/>
            <w:webHidden/>
          </w:rPr>
          <w:instrText xml:space="preserve"> PAGEREF _Toc99717227 \h </w:instrText>
        </w:r>
        <w:r w:rsidR="000738B2">
          <w:rPr>
            <w:noProof/>
            <w:webHidden/>
          </w:rPr>
        </w:r>
        <w:r w:rsidR="000738B2">
          <w:rPr>
            <w:noProof/>
            <w:webHidden/>
          </w:rPr>
          <w:fldChar w:fldCharType="separate"/>
        </w:r>
        <w:r w:rsidR="00074F77">
          <w:rPr>
            <w:noProof/>
            <w:webHidden/>
          </w:rPr>
          <w:t>16</w:t>
        </w:r>
        <w:r w:rsidR="000738B2">
          <w:rPr>
            <w:noProof/>
            <w:webHidden/>
          </w:rPr>
          <w:fldChar w:fldCharType="end"/>
        </w:r>
      </w:hyperlink>
    </w:p>
    <w:p w14:paraId="058B067C" w14:textId="3C0D8872"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28" w:history="1">
        <w:r w:rsidR="000738B2" w:rsidRPr="0086587E">
          <w:rPr>
            <w:rStyle w:val="-"/>
            <w:noProof/>
            <w:lang w:val="el-GR"/>
          </w:rPr>
          <w:t>2.1.5</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Εγγυήσεις</w:t>
        </w:r>
        <w:r w:rsidR="000738B2">
          <w:rPr>
            <w:noProof/>
            <w:webHidden/>
          </w:rPr>
          <w:tab/>
        </w:r>
        <w:r w:rsidR="000738B2">
          <w:rPr>
            <w:noProof/>
            <w:webHidden/>
          </w:rPr>
          <w:fldChar w:fldCharType="begin"/>
        </w:r>
        <w:r w:rsidR="000738B2">
          <w:rPr>
            <w:noProof/>
            <w:webHidden/>
          </w:rPr>
          <w:instrText xml:space="preserve"> PAGEREF _Toc99717228 \h </w:instrText>
        </w:r>
        <w:r w:rsidR="000738B2">
          <w:rPr>
            <w:noProof/>
            <w:webHidden/>
          </w:rPr>
        </w:r>
        <w:r w:rsidR="000738B2">
          <w:rPr>
            <w:noProof/>
            <w:webHidden/>
          </w:rPr>
          <w:fldChar w:fldCharType="separate"/>
        </w:r>
        <w:r w:rsidR="00074F77">
          <w:rPr>
            <w:noProof/>
            <w:webHidden/>
          </w:rPr>
          <w:t>16</w:t>
        </w:r>
        <w:r w:rsidR="000738B2">
          <w:rPr>
            <w:noProof/>
            <w:webHidden/>
          </w:rPr>
          <w:fldChar w:fldCharType="end"/>
        </w:r>
      </w:hyperlink>
    </w:p>
    <w:p w14:paraId="4184886E" w14:textId="00954004"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29" w:history="1">
        <w:r w:rsidR="000738B2" w:rsidRPr="0086587E">
          <w:rPr>
            <w:rStyle w:val="-"/>
            <w:noProof/>
            <w:lang w:val="el-GR"/>
          </w:rPr>
          <w:t>2.1.6</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Προστασία Προσωπικών Δεδομένων</w:t>
        </w:r>
        <w:r w:rsidR="000738B2">
          <w:rPr>
            <w:noProof/>
            <w:webHidden/>
          </w:rPr>
          <w:tab/>
        </w:r>
        <w:r w:rsidR="000738B2">
          <w:rPr>
            <w:noProof/>
            <w:webHidden/>
          </w:rPr>
          <w:fldChar w:fldCharType="begin"/>
        </w:r>
        <w:r w:rsidR="000738B2">
          <w:rPr>
            <w:noProof/>
            <w:webHidden/>
          </w:rPr>
          <w:instrText xml:space="preserve"> PAGEREF _Toc99717229 \h </w:instrText>
        </w:r>
        <w:r w:rsidR="000738B2">
          <w:rPr>
            <w:noProof/>
            <w:webHidden/>
          </w:rPr>
        </w:r>
        <w:r w:rsidR="000738B2">
          <w:rPr>
            <w:noProof/>
            <w:webHidden/>
          </w:rPr>
          <w:fldChar w:fldCharType="separate"/>
        </w:r>
        <w:r w:rsidR="00074F77">
          <w:rPr>
            <w:noProof/>
            <w:webHidden/>
          </w:rPr>
          <w:t>17</w:t>
        </w:r>
        <w:r w:rsidR="000738B2">
          <w:rPr>
            <w:noProof/>
            <w:webHidden/>
          </w:rPr>
          <w:fldChar w:fldCharType="end"/>
        </w:r>
      </w:hyperlink>
    </w:p>
    <w:p w14:paraId="1472C572" w14:textId="4DF5D58C"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30" w:history="1">
        <w:r w:rsidR="000738B2" w:rsidRPr="0086587E">
          <w:rPr>
            <w:rStyle w:val="-"/>
            <w:bCs/>
            <w:noProof/>
            <w:lang w:val="el-GR"/>
          </w:rPr>
          <w:t>2.2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Δικαίωμα Συμμετοχής - Κριτήρια Ποιοτικής Επιλογής</w:t>
        </w:r>
        <w:r w:rsidR="000738B2">
          <w:rPr>
            <w:noProof/>
            <w:webHidden/>
          </w:rPr>
          <w:tab/>
        </w:r>
        <w:r w:rsidR="000738B2">
          <w:rPr>
            <w:noProof/>
            <w:webHidden/>
          </w:rPr>
          <w:fldChar w:fldCharType="begin"/>
        </w:r>
        <w:r w:rsidR="000738B2">
          <w:rPr>
            <w:noProof/>
            <w:webHidden/>
          </w:rPr>
          <w:instrText xml:space="preserve"> PAGEREF _Toc99717230 \h </w:instrText>
        </w:r>
        <w:r w:rsidR="000738B2">
          <w:rPr>
            <w:noProof/>
            <w:webHidden/>
          </w:rPr>
        </w:r>
        <w:r w:rsidR="000738B2">
          <w:rPr>
            <w:noProof/>
            <w:webHidden/>
          </w:rPr>
          <w:fldChar w:fldCharType="separate"/>
        </w:r>
        <w:r w:rsidR="00074F77">
          <w:rPr>
            <w:noProof/>
            <w:webHidden/>
          </w:rPr>
          <w:t>18</w:t>
        </w:r>
        <w:r w:rsidR="000738B2">
          <w:rPr>
            <w:noProof/>
            <w:webHidden/>
          </w:rPr>
          <w:fldChar w:fldCharType="end"/>
        </w:r>
      </w:hyperlink>
    </w:p>
    <w:p w14:paraId="120D65F5" w14:textId="1BFDDC64"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31" w:history="1">
        <w:r w:rsidR="000738B2" w:rsidRPr="0086587E">
          <w:rPr>
            <w:rStyle w:val="-"/>
            <w:noProof/>
            <w:lang w:val="el-GR"/>
          </w:rPr>
          <w:t>2.2.1</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Δικαιούμενοι συμμετοχής</w:t>
        </w:r>
        <w:r w:rsidR="000738B2">
          <w:rPr>
            <w:noProof/>
            <w:webHidden/>
          </w:rPr>
          <w:tab/>
        </w:r>
        <w:r w:rsidR="000738B2">
          <w:rPr>
            <w:noProof/>
            <w:webHidden/>
          </w:rPr>
          <w:fldChar w:fldCharType="begin"/>
        </w:r>
        <w:r w:rsidR="000738B2">
          <w:rPr>
            <w:noProof/>
            <w:webHidden/>
          </w:rPr>
          <w:instrText xml:space="preserve"> PAGEREF _Toc99717231 \h </w:instrText>
        </w:r>
        <w:r w:rsidR="000738B2">
          <w:rPr>
            <w:noProof/>
            <w:webHidden/>
          </w:rPr>
        </w:r>
        <w:r w:rsidR="000738B2">
          <w:rPr>
            <w:noProof/>
            <w:webHidden/>
          </w:rPr>
          <w:fldChar w:fldCharType="separate"/>
        </w:r>
        <w:r w:rsidR="00074F77">
          <w:rPr>
            <w:noProof/>
            <w:webHidden/>
          </w:rPr>
          <w:t>18</w:t>
        </w:r>
        <w:r w:rsidR="000738B2">
          <w:rPr>
            <w:noProof/>
            <w:webHidden/>
          </w:rPr>
          <w:fldChar w:fldCharType="end"/>
        </w:r>
      </w:hyperlink>
    </w:p>
    <w:p w14:paraId="270D1CAE" w14:textId="1B6D6E70"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32" w:history="1">
        <w:r w:rsidR="000738B2" w:rsidRPr="0086587E">
          <w:rPr>
            <w:rStyle w:val="-"/>
            <w:noProof/>
            <w:lang w:val="el-GR"/>
          </w:rPr>
          <w:t>2.2.2</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Εγγύηση συμμετοχής</w:t>
        </w:r>
        <w:r w:rsidR="000738B2">
          <w:rPr>
            <w:noProof/>
            <w:webHidden/>
          </w:rPr>
          <w:tab/>
        </w:r>
        <w:r w:rsidR="000738B2">
          <w:rPr>
            <w:noProof/>
            <w:webHidden/>
          </w:rPr>
          <w:fldChar w:fldCharType="begin"/>
        </w:r>
        <w:r w:rsidR="000738B2">
          <w:rPr>
            <w:noProof/>
            <w:webHidden/>
          </w:rPr>
          <w:instrText xml:space="preserve"> PAGEREF _Toc99717232 \h </w:instrText>
        </w:r>
        <w:r w:rsidR="000738B2">
          <w:rPr>
            <w:noProof/>
            <w:webHidden/>
          </w:rPr>
        </w:r>
        <w:r w:rsidR="000738B2">
          <w:rPr>
            <w:noProof/>
            <w:webHidden/>
          </w:rPr>
          <w:fldChar w:fldCharType="separate"/>
        </w:r>
        <w:r w:rsidR="00074F77">
          <w:rPr>
            <w:noProof/>
            <w:webHidden/>
          </w:rPr>
          <w:t>18</w:t>
        </w:r>
        <w:r w:rsidR="000738B2">
          <w:rPr>
            <w:noProof/>
            <w:webHidden/>
          </w:rPr>
          <w:fldChar w:fldCharType="end"/>
        </w:r>
      </w:hyperlink>
    </w:p>
    <w:p w14:paraId="3D120D49" w14:textId="3EFE5121"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33" w:history="1">
        <w:r w:rsidR="000738B2" w:rsidRPr="0086587E">
          <w:rPr>
            <w:rStyle w:val="-"/>
            <w:noProof/>
            <w:lang w:val="el-GR"/>
          </w:rPr>
          <w:t>2.2.3</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Λόγοι αποκλεισμού</w:t>
        </w:r>
        <w:r w:rsidR="000738B2">
          <w:rPr>
            <w:noProof/>
            <w:webHidden/>
          </w:rPr>
          <w:tab/>
        </w:r>
        <w:r w:rsidR="000738B2">
          <w:rPr>
            <w:noProof/>
            <w:webHidden/>
          </w:rPr>
          <w:fldChar w:fldCharType="begin"/>
        </w:r>
        <w:r w:rsidR="000738B2">
          <w:rPr>
            <w:noProof/>
            <w:webHidden/>
          </w:rPr>
          <w:instrText xml:space="preserve"> PAGEREF _Toc99717233 \h </w:instrText>
        </w:r>
        <w:r w:rsidR="000738B2">
          <w:rPr>
            <w:noProof/>
            <w:webHidden/>
          </w:rPr>
        </w:r>
        <w:r w:rsidR="000738B2">
          <w:rPr>
            <w:noProof/>
            <w:webHidden/>
          </w:rPr>
          <w:fldChar w:fldCharType="separate"/>
        </w:r>
        <w:r w:rsidR="00074F77">
          <w:rPr>
            <w:noProof/>
            <w:webHidden/>
          </w:rPr>
          <w:t>19</w:t>
        </w:r>
        <w:r w:rsidR="000738B2">
          <w:rPr>
            <w:noProof/>
            <w:webHidden/>
          </w:rPr>
          <w:fldChar w:fldCharType="end"/>
        </w:r>
      </w:hyperlink>
    </w:p>
    <w:p w14:paraId="4BBD244A" w14:textId="3CFA9AC6" w:rsidR="000738B2" w:rsidRDefault="00A81E10">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99717242" w:history="1">
        <w:r w:rsidR="000738B2" w:rsidRPr="0086587E">
          <w:rPr>
            <w:rStyle w:val="-"/>
            <w:noProof/>
            <w:lang w:val="el-GR"/>
          </w:rPr>
          <w:t>Κριτήρια Ποιοτικής Επιλογής</w:t>
        </w:r>
        <w:r w:rsidR="000738B2">
          <w:rPr>
            <w:noProof/>
            <w:webHidden/>
          </w:rPr>
          <w:tab/>
        </w:r>
        <w:r w:rsidR="000738B2">
          <w:rPr>
            <w:noProof/>
            <w:webHidden/>
          </w:rPr>
          <w:fldChar w:fldCharType="begin"/>
        </w:r>
        <w:r w:rsidR="000738B2">
          <w:rPr>
            <w:noProof/>
            <w:webHidden/>
          </w:rPr>
          <w:instrText xml:space="preserve"> PAGEREF _Toc99717242 \h </w:instrText>
        </w:r>
        <w:r w:rsidR="000738B2">
          <w:rPr>
            <w:noProof/>
            <w:webHidden/>
          </w:rPr>
        </w:r>
        <w:r w:rsidR="000738B2">
          <w:rPr>
            <w:noProof/>
            <w:webHidden/>
          </w:rPr>
          <w:fldChar w:fldCharType="separate"/>
        </w:r>
        <w:r w:rsidR="00074F77">
          <w:rPr>
            <w:noProof/>
            <w:webHidden/>
          </w:rPr>
          <w:t>23</w:t>
        </w:r>
        <w:r w:rsidR="000738B2">
          <w:rPr>
            <w:noProof/>
            <w:webHidden/>
          </w:rPr>
          <w:fldChar w:fldCharType="end"/>
        </w:r>
      </w:hyperlink>
    </w:p>
    <w:p w14:paraId="32261283" w14:textId="109F36F8"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43" w:history="1">
        <w:r w:rsidR="000738B2" w:rsidRPr="0086587E">
          <w:rPr>
            <w:rStyle w:val="-"/>
            <w:noProof/>
            <w:lang w:val="el-GR"/>
          </w:rPr>
          <w:t>2.2.4</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Καταλληλόλητα άσκησης επαγγελματικής δραστηριότητας</w:t>
        </w:r>
        <w:r w:rsidR="000738B2">
          <w:rPr>
            <w:noProof/>
            <w:webHidden/>
          </w:rPr>
          <w:tab/>
        </w:r>
        <w:r w:rsidR="000738B2">
          <w:rPr>
            <w:noProof/>
            <w:webHidden/>
          </w:rPr>
          <w:fldChar w:fldCharType="begin"/>
        </w:r>
        <w:r w:rsidR="000738B2">
          <w:rPr>
            <w:noProof/>
            <w:webHidden/>
          </w:rPr>
          <w:instrText xml:space="preserve"> PAGEREF _Toc99717243 \h </w:instrText>
        </w:r>
        <w:r w:rsidR="000738B2">
          <w:rPr>
            <w:noProof/>
            <w:webHidden/>
          </w:rPr>
        </w:r>
        <w:r w:rsidR="000738B2">
          <w:rPr>
            <w:noProof/>
            <w:webHidden/>
          </w:rPr>
          <w:fldChar w:fldCharType="separate"/>
        </w:r>
        <w:r w:rsidR="00074F77">
          <w:rPr>
            <w:noProof/>
            <w:webHidden/>
          </w:rPr>
          <w:t>23</w:t>
        </w:r>
        <w:r w:rsidR="000738B2">
          <w:rPr>
            <w:noProof/>
            <w:webHidden/>
          </w:rPr>
          <w:fldChar w:fldCharType="end"/>
        </w:r>
      </w:hyperlink>
    </w:p>
    <w:p w14:paraId="79A0E714" w14:textId="47CD409A"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44" w:history="1">
        <w:r w:rsidR="000738B2" w:rsidRPr="0086587E">
          <w:rPr>
            <w:rStyle w:val="-"/>
            <w:noProof/>
            <w:lang w:val="el-GR"/>
          </w:rPr>
          <w:t>2.2.5</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Οικονομική και χρηματοοικονομική επάρκεια</w:t>
        </w:r>
        <w:r w:rsidR="000738B2">
          <w:rPr>
            <w:noProof/>
            <w:webHidden/>
          </w:rPr>
          <w:tab/>
        </w:r>
        <w:r w:rsidR="000738B2">
          <w:rPr>
            <w:noProof/>
            <w:webHidden/>
          </w:rPr>
          <w:fldChar w:fldCharType="begin"/>
        </w:r>
        <w:r w:rsidR="000738B2">
          <w:rPr>
            <w:noProof/>
            <w:webHidden/>
          </w:rPr>
          <w:instrText xml:space="preserve"> PAGEREF _Toc99717244 \h </w:instrText>
        </w:r>
        <w:r w:rsidR="000738B2">
          <w:rPr>
            <w:noProof/>
            <w:webHidden/>
          </w:rPr>
        </w:r>
        <w:r w:rsidR="000738B2">
          <w:rPr>
            <w:noProof/>
            <w:webHidden/>
          </w:rPr>
          <w:fldChar w:fldCharType="separate"/>
        </w:r>
        <w:r w:rsidR="00074F77">
          <w:rPr>
            <w:noProof/>
            <w:webHidden/>
          </w:rPr>
          <w:t>24</w:t>
        </w:r>
        <w:r w:rsidR="000738B2">
          <w:rPr>
            <w:noProof/>
            <w:webHidden/>
          </w:rPr>
          <w:fldChar w:fldCharType="end"/>
        </w:r>
      </w:hyperlink>
    </w:p>
    <w:p w14:paraId="2CCDF303" w14:textId="779BE95B"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45" w:history="1">
        <w:r w:rsidR="000738B2" w:rsidRPr="0086587E">
          <w:rPr>
            <w:rStyle w:val="-"/>
            <w:noProof/>
            <w:lang w:val="el-GR"/>
          </w:rPr>
          <w:t>2.2.6</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Τεχνική και επαγγελματική ικανότητα</w:t>
        </w:r>
        <w:r w:rsidR="000738B2">
          <w:rPr>
            <w:noProof/>
            <w:webHidden/>
          </w:rPr>
          <w:tab/>
        </w:r>
        <w:r w:rsidR="000738B2">
          <w:rPr>
            <w:noProof/>
            <w:webHidden/>
          </w:rPr>
          <w:fldChar w:fldCharType="begin"/>
        </w:r>
        <w:r w:rsidR="000738B2">
          <w:rPr>
            <w:noProof/>
            <w:webHidden/>
          </w:rPr>
          <w:instrText xml:space="preserve"> PAGEREF _Toc99717245 \h </w:instrText>
        </w:r>
        <w:r w:rsidR="000738B2">
          <w:rPr>
            <w:noProof/>
            <w:webHidden/>
          </w:rPr>
        </w:r>
        <w:r w:rsidR="000738B2">
          <w:rPr>
            <w:noProof/>
            <w:webHidden/>
          </w:rPr>
          <w:fldChar w:fldCharType="separate"/>
        </w:r>
        <w:r w:rsidR="00074F77">
          <w:rPr>
            <w:noProof/>
            <w:webHidden/>
          </w:rPr>
          <w:t>24</w:t>
        </w:r>
        <w:r w:rsidR="000738B2">
          <w:rPr>
            <w:noProof/>
            <w:webHidden/>
          </w:rPr>
          <w:fldChar w:fldCharType="end"/>
        </w:r>
      </w:hyperlink>
    </w:p>
    <w:p w14:paraId="73F08098" w14:textId="44287B4B"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46" w:history="1">
        <w:r w:rsidR="000738B2" w:rsidRPr="0086587E">
          <w:rPr>
            <w:rStyle w:val="-"/>
            <w:iCs/>
            <w:noProof/>
            <w:lang w:val="el-GR" w:eastAsia="en-US"/>
          </w:rPr>
          <w:t>2.2.6.1</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eastAsia="en-US"/>
          </w:rPr>
          <w:t>Τεχνική Ικανότητα</w:t>
        </w:r>
        <w:r w:rsidR="000738B2">
          <w:rPr>
            <w:noProof/>
            <w:webHidden/>
          </w:rPr>
          <w:tab/>
        </w:r>
        <w:r w:rsidR="000738B2">
          <w:rPr>
            <w:noProof/>
            <w:webHidden/>
          </w:rPr>
          <w:fldChar w:fldCharType="begin"/>
        </w:r>
        <w:r w:rsidR="000738B2">
          <w:rPr>
            <w:noProof/>
            <w:webHidden/>
          </w:rPr>
          <w:instrText xml:space="preserve"> PAGEREF _Toc99717246 \h </w:instrText>
        </w:r>
        <w:r w:rsidR="000738B2">
          <w:rPr>
            <w:noProof/>
            <w:webHidden/>
          </w:rPr>
        </w:r>
        <w:r w:rsidR="000738B2">
          <w:rPr>
            <w:noProof/>
            <w:webHidden/>
          </w:rPr>
          <w:fldChar w:fldCharType="separate"/>
        </w:r>
        <w:r w:rsidR="00074F77">
          <w:rPr>
            <w:noProof/>
            <w:webHidden/>
          </w:rPr>
          <w:t>24</w:t>
        </w:r>
        <w:r w:rsidR="000738B2">
          <w:rPr>
            <w:noProof/>
            <w:webHidden/>
          </w:rPr>
          <w:fldChar w:fldCharType="end"/>
        </w:r>
      </w:hyperlink>
    </w:p>
    <w:p w14:paraId="6C82447F" w14:textId="310BB497"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47" w:history="1">
        <w:r w:rsidR="000738B2" w:rsidRPr="0086587E">
          <w:rPr>
            <w:rStyle w:val="-"/>
            <w:iCs/>
            <w:noProof/>
            <w:lang w:val="el-GR" w:eastAsia="en-US"/>
          </w:rPr>
          <w:t>2.2.6.2</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eastAsia="en-US"/>
          </w:rPr>
          <w:t>Επαγγελματική Ικανότητα – Ομάδα Έργου</w:t>
        </w:r>
        <w:r w:rsidR="000738B2">
          <w:rPr>
            <w:noProof/>
            <w:webHidden/>
          </w:rPr>
          <w:tab/>
        </w:r>
        <w:r w:rsidR="000738B2">
          <w:rPr>
            <w:noProof/>
            <w:webHidden/>
          </w:rPr>
          <w:fldChar w:fldCharType="begin"/>
        </w:r>
        <w:r w:rsidR="000738B2">
          <w:rPr>
            <w:noProof/>
            <w:webHidden/>
          </w:rPr>
          <w:instrText xml:space="preserve"> PAGEREF _Toc99717247 \h </w:instrText>
        </w:r>
        <w:r w:rsidR="000738B2">
          <w:rPr>
            <w:noProof/>
            <w:webHidden/>
          </w:rPr>
        </w:r>
        <w:r w:rsidR="000738B2">
          <w:rPr>
            <w:noProof/>
            <w:webHidden/>
          </w:rPr>
          <w:fldChar w:fldCharType="separate"/>
        </w:r>
        <w:r w:rsidR="00074F77">
          <w:rPr>
            <w:noProof/>
            <w:webHidden/>
          </w:rPr>
          <w:t>25</w:t>
        </w:r>
        <w:r w:rsidR="000738B2">
          <w:rPr>
            <w:noProof/>
            <w:webHidden/>
          </w:rPr>
          <w:fldChar w:fldCharType="end"/>
        </w:r>
      </w:hyperlink>
    </w:p>
    <w:p w14:paraId="5C8AB0F3" w14:textId="29C8AC0A"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48" w:history="1">
        <w:r w:rsidR="000738B2" w:rsidRPr="0086587E">
          <w:rPr>
            <w:rStyle w:val="-"/>
            <w:noProof/>
            <w:lang w:val="el-GR"/>
          </w:rPr>
          <w:t>2.2.7</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eastAsia="el-GR"/>
          </w:rPr>
          <w:t xml:space="preserve">. </w:t>
        </w:r>
        <w:r w:rsidR="000738B2" w:rsidRPr="0086587E">
          <w:rPr>
            <w:rStyle w:val="-"/>
            <w:noProof/>
            <w:lang w:val="el-GR"/>
          </w:rPr>
          <w:t>Πρότυπα διασφάλισης ποιότητας</w:t>
        </w:r>
        <w:r w:rsidR="000738B2">
          <w:rPr>
            <w:noProof/>
            <w:webHidden/>
          </w:rPr>
          <w:tab/>
        </w:r>
        <w:r w:rsidR="000738B2">
          <w:rPr>
            <w:noProof/>
            <w:webHidden/>
          </w:rPr>
          <w:fldChar w:fldCharType="begin"/>
        </w:r>
        <w:r w:rsidR="000738B2">
          <w:rPr>
            <w:noProof/>
            <w:webHidden/>
          </w:rPr>
          <w:instrText xml:space="preserve"> PAGEREF _Toc99717248 \h </w:instrText>
        </w:r>
        <w:r w:rsidR="000738B2">
          <w:rPr>
            <w:noProof/>
            <w:webHidden/>
          </w:rPr>
        </w:r>
        <w:r w:rsidR="000738B2">
          <w:rPr>
            <w:noProof/>
            <w:webHidden/>
          </w:rPr>
          <w:fldChar w:fldCharType="separate"/>
        </w:r>
        <w:r w:rsidR="00074F77">
          <w:rPr>
            <w:noProof/>
            <w:webHidden/>
          </w:rPr>
          <w:t>26</w:t>
        </w:r>
        <w:r w:rsidR="000738B2">
          <w:rPr>
            <w:noProof/>
            <w:webHidden/>
          </w:rPr>
          <w:fldChar w:fldCharType="end"/>
        </w:r>
      </w:hyperlink>
    </w:p>
    <w:p w14:paraId="4FB33B02" w14:textId="59E576D3"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49" w:history="1">
        <w:r w:rsidR="000738B2" w:rsidRPr="0086587E">
          <w:rPr>
            <w:rStyle w:val="-"/>
            <w:noProof/>
            <w:lang w:val="el-GR"/>
          </w:rPr>
          <w:t>2.2.8</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Στήριξη στην ικανότητα τρίτων – Υπεργολαβία</w:t>
        </w:r>
        <w:r w:rsidR="000738B2">
          <w:rPr>
            <w:noProof/>
            <w:webHidden/>
          </w:rPr>
          <w:tab/>
        </w:r>
        <w:r w:rsidR="000738B2">
          <w:rPr>
            <w:noProof/>
            <w:webHidden/>
          </w:rPr>
          <w:fldChar w:fldCharType="begin"/>
        </w:r>
        <w:r w:rsidR="000738B2">
          <w:rPr>
            <w:noProof/>
            <w:webHidden/>
          </w:rPr>
          <w:instrText xml:space="preserve"> PAGEREF _Toc99717249 \h </w:instrText>
        </w:r>
        <w:r w:rsidR="000738B2">
          <w:rPr>
            <w:noProof/>
            <w:webHidden/>
          </w:rPr>
        </w:r>
        <w:r w:rsidR="000738B2">
          <w:rPr>
            <w:noProof/>
            <w:webHidden/>
          </w:rPr>
          <w:fldChar w:fldCharType="separate"/>
        </w:r>
        <w:r w:rsidR="00074F77">
          <w:rPr>
            <w:noProof/>
            <w:webHidden/>
          </w:rPr>
          <w:t>26</w:t>
        </w:r>
        <w:r w:rsidR="000738B2">
          <w:rPr>
            <w:noProof/>
            <w:webHidden/>
          </w:rPr>
          <w:fldChar w:fldCharType="end"/>
        </w:r>
      </w:hyperlink>
    </w:p>
    <w:p w14:paraId="29EBA8AD" w14:textId="200D9B85"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50" w:history="1">
        <w:r w:rsidR="000738B2" w:rsidRPr="0086587E">
          <w:rPr>
            <w:rStyle w:val="-"/>
            <w:iCs/>
            <w:noProof/>
            <w:lang w:val="el-GR"/>
          </w:rPr>
          <w:t>2.2.8.1</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rPr>
          <w:t>Στήριξη στην ικανότητα τρίτων</w:t>
        </w:r>
        <w:r w:rsidR="000738B2">
          <w:rPr>
            <w:noProof/>
            <w:webHidden/>
          </w:rPr>
          <w:tab/>
        </w:r>
        <w:r w:rsidR="000738B2">
          <w:rPr>
            <w:noProof/>
            <w:webHidden/>
          </w:rPr>
          <w:fldChar w:fldCharType="begin"/>
        </w:r>
        <w:r w:rsidR="000738B2">
          <w:rPr>
            <w:noProof/>
            <w:webHidden/>
          </w:rPr>
          <w:instrText xml:space="preserve"> PAGEREF _Toc99717250 \h </w:instrText>
        </w:r>
        <w:r w:rsidR="000738B2">
          <w:rPr>
            <w:noProof/>
            <w:webHidden/>
          </w:rPr>
        </w:r>
        <w:r w:rsidR="000738B2">
          <w:rPr>
            <w:noProof/>
            <w:webHidden/>
          </w:rPr>
          <w:fldChar w:fldCharType="separate"/>
        </w:r>
        <w:r w:rsidR="00074F77">
          <w:rPr>
            <w:noProof/>
            <w:webHidden/>
          </w:rPr>
          <w:t>26</w:t>
        </w:r>
        <w:r w:rsidR="000738B2">
          <w:rPr>
            <w:noProof/>
            <w:webHidden/>
          </w:rPr>
          <w:fldChar w:fldCharType="end"/>
        </w:r>
      </w:hyperlink>
    </w:p>
    <w:p w14:paraId="50B2AC5E" w14:textId="2A26009E"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51" w:history="1">
        <w:r w:rsidR="000738B2" w:rsidRPr="0086587E">
          <w:rPr>
            <w:rStyle w:val="-"/>
            <w:iCs/>
            <w:noProof/>
            <w:lang w:val="el-GR"/>
          </w:rPr>
          <w:t>2.2.8.2</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rPr>
          <w:t>Υπεργολαβία</w:t>
        </w:r>
        <w:r w:rsidR="000738B2">
          <w:rPr>
            <w:noProof/>
            <w:webHidden/>
          </w:rPr>
          <w:tab/>
        </w:r>
        <w:r w:rsidR="000738B2">
          <w:rPr>
            <w:noProof/>
            <w:webHidden/>
          </w:rPr>
          <w:fldChar w:fldCharType="begin"/>
        </w:r>
        <w:r w:rsidR="000738B2">
          <w:rPr>
            <w:noProof/>
            <w:webHidden/>
          </w:rPr>
          <w:instrText xml:space="preserve"> PAGEREF _Toc99717251 \h </w:instrText>
        </w:r>
        <w:r w:rsidR="000738B2">
          <w:rPr>
            <w:noProof/>
            <w:webHidden/>
          </w:rPr>
        </w:r>
        <w:r w:rsidR="000738B2">
          <w:rPr>
            <w:noProof/>
            <w:webHidden/>
          </w:rPr>
          <w:fldChar w:fldCharType="separate"/>
        </w:r>
        <w:r w:rsidR="00074F77">
          <w:rPr>
            <w:noProof/>
            <w:webHidden/>
          </w:rPr>
          <w:t>27</w:t>
        </w:r>
        <w:r w:rsidR="000738B2">
          <w:rPr>
            <w:noProof/>
            <w:webHidden/>
          </w:rPr>
          <w:fldChar w:fldCharType="end"/>
        </w:r>
      </w:hyperlink>
    </w:p>
    <w:p w14:paraId="718B82D6" w14:textId="05838BA5"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52" w:history="1">
        <w:r w:rsidR="000738B2" w:rsidRPr="0086587E">
          <w:rPr>
            <w:rStyle w:val="-"/>
            <w:noProof/>
            <w:lang w:val="el-GR"/>
          </w:rPr>
          <w:t>2.2.9</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Κανόνες απόδειξης ποιοτικής επιλογής</w:t>
        </w:r>
        <w:r w:rsidR="000738B2">
          <w:rPr>
            <w:noProof/>
            <w:webHidden/>
          </w:rPr>
          <w:tab/>
        </w:r>
        <w:r w:rsidR="000738B2">
          <w:rPr>
            <w:noProof/>
            <w:webHidden/>
          </w:rPr>
          <w:fldChar w:fldCharType="begin"/>
        </w:r>
        <w:r w:rsidR="000738B2">
          <w:rPr>
            <w:noProof/>
            <w:webHidden/>
          </w:rPr>
          <w:instrText xml:space="preserve"> PAGEREF _Toc99717252 \h </w:instrText>
        </w:r>
        <w:r w:rsidR="000738B2">
          <w:rPr>
            <w:noProof/>
            <w:webHidden/>
          </w:rPr>
        </w:r>
        <w:r w:rsidR="000738B2">
          <w:rPr>
            <w:noProof/>
            <w:webHidden/>
          </w:rPr>
          <w:fldChar w:fldCharType="separate"/>
        </w:r>
        <w:r w:rsidR="00074F77">
          <w:rPr>
            <w:noProof/>
            <w:webHidden/>
          </w:rPr>
          <w:t>27</w:t>
        </w:r>
        <w:r w:rsidR="000738B2">
          <w:rPr>
            <w:noProof/>
            <w:webHidden/>
          </w:rPr>
          <w:fldChar w:fldCharType="end"/>
        </w:r>
      </w:hyperlink>
    </w:p>
    <w:p w14:paraId="10275324" w14:textId="2A2CD4AD"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53" w:history="1">
        <w:r w:rsidR="000738B2" w:rsidRPr="0086587E">
          <w:rPr>
            <w:rStyle w:val="-"/>
            <w:iCs/>
            <w:noProof/>
            <w:lang w:val="el-GR"/>
          </w:rPr>
          <w:t>2.2.9.1</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rPr>
          <w:t>Προκαταρκτική απόδειξη κατά την υποβολή προσφορών</w:t>
        </w:r>
        <w:r w:rsidR="000738B2">
          <w:rPr>
            <w:noProof/>
            <w:webHidden/>
          </w:rPr>
          <w:tab/>
        </w:r>
        <w:r w:rsidR="000738B2">
          <w:rPr>
            <w:noProof/>
            <w:webHidden/>
          </w:rPr>
          <w:fldChar w:fldCharType="begin"/>
        </w:r>
        <w:r w:rsidR="000738B2">
          <w:rPr>
            <w:noProof/>
            <w:webHidden/>
          </w:rPr>
          <w:instrText xml:space="preserve"> PAGEREF _Toc99717253 \h </w:instrText>
        </w:r>
        <w:r w:rsidR="000738B2">
          <w:rPr>
            <w:noProof/>
            <w:webHidden/>
          </w:rPr>
        </w:r>
        <w:r w:rsidR="000738B2">
          <w:rPr>
            <w:noProof/>
            <w:webHidden/>
          </w:rPr>
          <w:fldChar w:fldCharType="separate"/>
        </w:r>
        <w:r w:rsidR="00074F77">
          <w:rPr>
            <w:noProof/>
            <w:webHidden/>
          </w:rPr>
          <w:t>27</w:t>
        </w:r>
        <w:r w:rsidR="000738B2">
          <w:rPr>
            <w:noProof/>
            <w:webHidden/>
          </w:rPr>
          <w:fldChar w:fldCharType="end"/>
        </w:r>
      </w:hyperlink>
    </w:p>
    <w:p w14:paraId="4FAD483F" w14:textId="1B717273"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54" w:history="1">
        <w:r w:rsidR="000738B2" w:rsidRPr="0086587E">
          <w:rPr>
            <w:rStyle w:val="-"/>
            <w:iCs/>
            <w:noProof/>
            <w:lang w:val="el-GR"/>
          </w:rPr>
          <w:t>2.2.9.2</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rPr>
          <w:t>Αποδεικτικά μέσα</w:t>
        </w:r>
        <w:r w:rsidR="000738B2" w:rsidRPr="0086587E">
          <w:rPr>
            <w:rStyle w:val="-"/>
            <w:rFonts w:ascii="Calibri" w:hAnsi="Calibri"/>
            <w:noProof/>
            <w:lang w:val="el-GR"/>
          </w:rPr>
          <w:t xml:space="preserve"> - </w:t>
        </w:r>
        <w:r w:rsidR="000738B2" w:rsidRPr="0086587E">
          <w:rPr>
            <w:rStyle w:val="-"/>
            <w:noProof/>
            <w:lang w:val="el-GR"/>
          </w:rPr>
          <w:t>Δικαιολογητικά προσωρινού αναδόχου</w:t>
        </w:r>
        <w:r w:rsidR="000738B2">
          <w:rPr>
            <w:noProof/>
            <w:webHidden/>
          </w:rPr>
          <w:tab/>
        </w:r>
        <w:r w:rsidR="000738B2">
          <w:rPr>
            <w:noProof/>
            <w:webHidden/>
          </w:rPr>
          <w:fldChar w:fldCharType="begin"/>
        </w:r>
        <w:r w:rsidR="000738B2">
          <w:rPr>
            <w:noProof/>
            <w:webHidden/>
          </w:rPr>
          <w:instrText xml:space="preserve"> PAGEREF _Toc99717254 \h </w:instrText>
        </w:r>
        <w:r w:rsidR="000738B2">
          <w:rPr>
            <w:noProof/>
            <w:webHidden/>
          </w:rPr>
        </w:r>
        <w:r w:rsidR="000738B2">
          <w:rPr>
            <w:noProof/>
            <w:webHidden/>
          </w:rPr>
          <w:fldChar w:fldCharType="separate"/>
        </w:r>
        <w:r w:rsidR="00074F77">
          <w:rPr>
            <w:noProof/>
            <w:webHidden/>
          </w:rPr>
          <w:t>29</w:t>
        </w:r>
        <w:r w:rsidR="000738B2">
          <w:rPr>
            <w:noProof/>
            <w:webHidden/>
          </w:rPr>
          <w:fldChar w:fldCharType="end"/>
        </w:r>
      </w:hyperlink>
    </w:p>
    <w:p w14:paraId="45B96D42" w14:textId="41CC82DD"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55" w:history="1">
        <w:r w:rsidR="000738B2" w:rsidRPr="0086587E">
          <w:rPr>
            <w:rStyle w:val="-"/>
            <w:bCs/>
            <w:noProof/>
            <w:lang w:val="el-GR"/>
          </w:rPr>
          <w:t>2.3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Κριτήρια Ανάθεσης</w:t>
        </w:r>
        <w:r w:rsidR="000738B2">
          <w:rPr>
            <w:noProof/>
            <w:webHidden/>
          </w:rPr>
          <w:tab/>
        </w:r>
        <w:r w:rsidR="000738B2">
          <w:rPr>
            <w:noProof/>
            <w:webHidden/>
          </w:rPr>
          <w:fldChar w:fldCharType="begin"/>
        </w:r>
        <w:r w:rsidR="000738B2">
          <w:rPr>
            <w:noProof/>
            <w:webHidden/>
          </w:rPr>
          <w:instrText xml:space="preserve"> PAGEREF _Toc99717255 \h </w:instrText>
        </w:r>
        <w:r w:rsidR="000738B2">
          <w:rPr>
            <w:noProof/>
            <w:webHidden/>
          </w:rPr>
        </w:r>
        <w:r w:rsidR="000738B2">
          <w:rPr>
            <w:noProof/>
            <w:webHidden/>
          </w:rPr>
          <w:fldChar w:fldCharType="separate"/>
        </w:r>
        <w:r w:rsidR="00074F77">
          <w:rPr>
            <w:noProof/>
            <w:webHidden/>
          </w:rPr>
          <w:t>38</w:t>
        </w:r>
        <w:r w:rsidR="000738B2">
          <w:rPr>
            <w:noProof/>
            <w:webHidden/>
          </w:rPr>
          <w:fldChar w:fldCharType="end"/>
        </w:r>
      </w:hyperlink>
    </w:p>
    <w:p w14:paraId="75A144AE" w14:textId="70043419"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56" w:history="1">
        <w:r w:rsidR="000738B2" w:rsidRPr="0086587E">
          <w:rPr>
            <w:rStyle w:val="-"/>
            <w:noProof/>
            <w:lang w:val="el-GR"/>
          </w:rPr>
          <w:t>2.3.1</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Κριτήριο ανάθεσης</w:t>
        </w:r>
        <w:r w:rsidR="000738B2">
          <w:rPr>
            <w:noProof/>
            <w:webHidden/>
          </w:rPr>
          <w:tab/>
        </w:r>
        <w:r w:rsidR="000738B2">
          <w:rPr>
            <w:noProof/>
            <w:webHidden/>
          </w:rPr>
          <w:fldChar w:fldCharType="begin"/>
        </w:r>
        <w:r w:rsidR="000738B2">
          <w:rPr>
            <w:noProof/>
            <w:webHidden/>
          </w:rPr>
          <w:instrText xml:space="preserve"> PAGEREF _Toc99717256 \h </w:instrText>
        </w:r>
        <w:r w:rsidR="000738B2">
          <w:rPr>
            <w:noProof/>
            <w:webHidden/>
          </w:rPr>
        </w:r>
        <w:r w:rsidR="000738B2">
          <w:rPr>
            <w:noProof/>
            <w:webHidden/>
          </w:rPr>
          <w:fldChar w:fldCharType="separate"/>
        </w:r>
        <w:r w:rsidR="00074F77">
          <w:rPr>
            <w:noProof/>
            <w:webHidden/>
          </w:rPr>
          <w:t>38</w:t>
        </w:r>
        <w:r w:rsidR="000738B2">
          <w:rPr>
            <w:noProof/>
            <w:webHidden/>
          </w:rPr>
          <w:fldChar w:fldCharType="end"/>
        </w:r>
      </w:hyperlink>
    </w:p>
    <w:p w14:paraId="46D4C0E5" w14:textId="440D324D"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57" w:history="1">
        <w:r w:rsidR="000738B2" w:rsidRPr="0086587E">
          <w:rPr>
            <w:rStyle w:val="-"/>
            <w:noProof/>
            <w:lang w:val="el-GR"/>
          </w:rPr>
          <w:t>2.3.2</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Βαθμολόγηση και κατάταξη προσφορών</w:t>
        </w:r>
        <w:r w:rsidR="000738B2">
          <w:rPr>
            <w:noProof/>
            <w:webHidden/>
          </w:rPr>
          <w:tab/>
        </w:r>
        <w:r w:rsidR="000738B2">
          <w:rPr>
            <w:noProof/>
            <w:webHidden/>
          </w:rPr>
          <w:fldChar w:fldCharType="begin"/>
        </w:r>
        <w:r w:rsidR="000738B2">
          <w:rPr>
            <w:noProof/>
            <w:webHidden/>
          </w:rPr>
          <w:instrText xml:space="preserve"> PAGEREF _Toc99717257 \h </w:instrText>
        </w:r>
        <w:r w:rsidR="000738B2">
          <w:rPr>
            <w:noProof/>
            <w:webHidden/>
          </w:rPr>
        </w:r>
        <w:r w:rsidR="000738B2">
          <w:rPr>
            <w:noProof/>
            <w:webHidden/>
          </w:rPr>
          <w:fldChar w:fldCharType="separate"/>
        </w:r>
        <w:r w:rsidR="00074F77">
          <w:rPr>
            <w:noProof/>
            <w:webHidden/>
          </w:rPr>
          <w:t>41</w:t>
        </w:r>
        <w:r w:rsidR="000738B2">
          <w:rPr>
            <w:noProof/>
            <w:webHidden/>
          </w:rPr>
          <w:fldChar w:fldCharType="end"/>
        </w:r>
      </w:hyperlink>
    </w:p>
    <w:p w14:paraId="6AF8EA6E" w14:textId="0C7EB08C"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58" w:history="1">
        <w:r w:rsidR="000738B2" w:rsidRPr="0086587E">
          <w:rPr>
            <w:rStyle w:val="-"/>
            <w:iCs/>
            <w:noProof/>
            <w:lang w:val="el-GR"/>
          </w:rPr>
          <w:t>2.3.2.1</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rPr>
          <w:t>Βαθμολόγηση Τεχνικών Προσφορών</w:t>
        </w:r>
        <w:r w:rsidR="000738B2">
          <w:rPr>
            <w:noProof/>
            <w:webHidden/>
          </w:rPr>
          <w:tab/>
        </w:r>
        <w:r w:rsidR="000738B2">
          <w:rPr>
            <w:noProof/>
            <w:webHidden/>
          </w:rPr>
          <w:fldChar w:fldCharType="begin"/>
        </w:r>
        <w:r w:rsidR="000738B2">
          <w:rPr>
            <w:noProof/>
            <w:webHidden/>
          </w:rPr>
          <w:instrText xml:space="preserve"> PAGEREF _Toc99717258 \h </w:instrText>
        </w:r>
        <w:r w:rsidR="000738B2">
          <w:rPr>
            <w:noProof/>
            <w:webHidden/>
          </w:rPr>
        </w:r>
        <w:r w:rsidR="000738B2">
          <w:rPr>
            <w:noProof/>
            <w:webHidden/>
          </w:rPr>
          <w:fldChar w:fldCharType="separate"/>
        </w:r>
        <w:r w:rsidR="00074F77">
          <w:rPr>
            <w:noProof/>
            <w:webHidden/>
          </w:rPr>
          <w:t>41</w:t>
        </w:r>
        <w:r w:rsidR="000738B2">
          <w:rPr>
            <w:noProof/>
            <w:webHidden/>
          </w:rPr>
          <w:fldChar w:fldCharType="end"/>
        </w:r>
      </w:hyperlink>
    </w:p>
    <w:p w14:paraId="6A46649C" w14:textId="1F134996"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59" w:history="1">
        <w:r w:rsidR="000738B2" w:rsidRPr="0086587E">
          <w:rPr>
            <w:rStyle w:val="-"/>
            <w:iCs/>
            <w:noProof/>
            <w:lang w:val="el-GR"/>
          </w:rPr>
          <w:t>2.3.2.2</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rPr>
          <w:t>Α. Κατάταξη προσφορών</w:t>
        </w:r>
        <w:r w:rsidR="000738B2">
          <w:rPr>
            <w:noProof/>
            <w:webHidden/>
          </w:rPr>
          <w:tab/>
        </w:r>
        <w:r w:rsidR="000738B2">
          <w:rPr>
            <w:noProof/>
            <w:webHidden/>
          </w:rPr>
          <w:fldChar w:fldCharType="begin"/>
        </w:r>
        <w:r w:rsidR="000738B2">
          <w:rPr>
            <w:noProof/>
            <w:webHidden/>
          </w:rPr>
          <w:instrText xml:space="preserve"> PAGEREF _Toc99717259 \h </w:instrText>
        </w:r>
        <w:r w:rsidR="000738B2">
          <w:rPr>
            <w:noProof/>
            <w:webHidden/>
          </w:rPr>
        </w:r>
        <w:r w:rsidR="000738B2">
          <w:rPr>
            <w:noProof/>
            <w:webHidden/>
          </w:rPr>
          <w:fldChar w:fldCharType="separate"/>
        </w:r>
        <w:r w:rsidR="00074F77">
          <w:rPr>
            <w:noProof/>
            <w:webHidden/>
          </w:rPr>
          <w:t>42</w:t>
        </w:r>
        <w:r w:rsidR="000738B2">
          <w:rPr>
            <w:noProof/>
            <w:webHidden/>
          </w:rPr>
          <w:fldChar w:fldCharType="end"/>
        </w:r>
      </w:hyperlink>
    </w:p>
    <w:p w14:paraId="298EAF2E" w14:textId="4D1A7E73"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60" w:history="1">
        <w:r w:rsidR="000738B2" w:rsidRPr="0086587E">
          <w:rPr>
            <w:rStyle w:val="-"/>
            <w:iCs/>
            <w:noProof/>
            <w:lang w:val="el-GR"/>
          </w:rPr>
          <w:t>2.3.2.3</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rPr>
          <w:t>Διαμόρφωση συγκριτικού κόστους Προσφοράς</w:t>
        </w:r>
        <w:r w:rsidR="000738B2">
          <w:rPr>
            <w:noProof/>
            <w:webHidden/>
          </w:rPr>
          <w:tab/>
        </w:r>
        <w:r w:rsidR="000738B2">
          <w:rPr>
            <w:noProof/>
            <w:webHidden/>
          </w:rPr>
          <w:fldChar w:fldCharType="begin"/>
        </w:r>
        <w:r w:rsidR="000738B2">
          <w:rPr>
            <w:noProof/>
            <w:webHidden/>
          </w:rPr>
          <w:instrText xml:space="preserve"> PAGEREF _Toc99717260 \h </w:instrText>
        </w:r>
        <w:r w:rsidR="000738B2">
          <w:rPr>
            <w:noProof/>
            <w:webHidden/>
          </w:rPr>
        </w:r>
        <w:r w:rsidR="000738B2">
          <w:rPr>
            <w:noProof/>
            <w:webHidden/>
          </w:rPr>
          <w:fldChar w:fldCharType="separate"/>
        </w:r>
        <w:r w:rsidR="00074F77">
          <w:rPr>
            <w:noProof/>
            <w:webHidden/>
          </w:rPr>
          <w:t>42</w:t>
        </w:r>
        <w:r w:rsidR="000738B2">
          <w:rPr>
            <w:noProof/>
            <w:webHidden/>
          </w:rPr>
          <w:fldChar w:fldCharType="end"/>
        </w:r>
      </w:hyperlink>
    </w:p>
    <w:p w14:paraId="61E350E0" w14:textId="08EBB817"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61" w:history="1">
        <w:r w:rsidR="000738B2" w:rsidRPr="0086587E">
          <w:rPr>
            <w:rStyle w:val="-"/>
            <w:bCs/>
            <w:noProof/>
            <w:lang w:val="el-GR"/>
          </w:rPr>
          <w:t>2.4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Κατάρτιση - Περιεχόμενο Προσφορών</w:t>
        </w:r>
        <w:r w:rsidR="000738B2">
          <w:rPr>
            <w:noProof/>
            <w:webHidden/>
          </w:rPr>
          <w:tab/>
        </w:r>
        <w:r w:rsidR="000738B2">
          <w:rPr>
            <w:noProof/>
            <w:webHidden/>
          </w:rPr>
          <w:fldChar w:fldCharType="begin"/>
        </w:r>
        <w:r w:rsidR="000738B2">
          <w:rPr>
            <w:noProof/>
            <w:webHidden/>
          </w:rPr>
          <w:instrText xml:space="preserve"> PAGEREF _Toc99717261 \h </w:instrText>
        </w:r>
        <w:r w:rsidR="000738B2">
          <w:rPr>
            <w:noProof/>
            <w:webHidden/>
          </w:rPr>
        </w:r>
        <w:r w:rsidR="000738B2">
          <w:rPr>
            <w:noProof/>
            <w:webHidden/>
          </w:rPr>
          <w:fldChar w:fldCharType="separate"/>
        </w:r>
        <w:r w:rsidR="00074F77">
          <w:rPr>
            <w:noProof/>
            <w:webHidden/>
          </w:rPr>
          <w:t>43</w:t>
        </w:r>
        <w:r w:rsidR="000738B2">
          <w:rPr>
            <w:noProof/>
            <w:webHidden/>
          </w:rPr>
          <w:fldChar w:fldCharType="end"/>
        </w:r>
      </w:hyperlink>
    </w:p>
    <w:p w14:paraId="68A2810E" w14:textId="23E13829"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62" w:history="1">
        <w:r w:rsidR="000738B2" w:rsidRPr="0086587E">
          <w:rPr>
            <w:rStyle w:val="-"/>
            <w:noProof/>
            <w:lang w:val="el-GR"/>
          </w:rPr>
          <w:t>2.4.1</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Γενικοί όροι υποβολής προσφορών</w:t>
        </w:r>
        <w:r w:rsidR="000738B2">
          <w:rPr>
            <w:noProof/>
            <w:webHidden/>
          </w:rPr>
          <w:tab/>
        </w:r>
        <w:r w:rsidR="000738B2">
          <w:rPr>
            <w:noProof/>
            <w:webHidden/>
          </w:rPr>
          <w:fldChar w:fldCharType="begin"/>
        </w:r>
        <w:r w:rsidR="000738B2">
          <w:rPr>
            <w:noProof/>
            <w:webHidden/>
          </w:rPr>
          <w:instrText xml:space="preserve"> PAGEREF _Toc99717262 \h </w:instrText>
        </w:r>
        <w:r w:rsidR="000738B2">
          <w:rPr>
            <w:noProof/>
            <w:webHidden/>
          </w:rPr>
        </w:r>
        <w:r w:rsidR="000738B2">
          <w:rPr>
            <w:noProof/>
            <w:webHidden/>
          </w:rPr>
          <w:fldChar w:fldCharType="separate"/>
        </w:r>
        <w:r w:rsidR="00074F77">
          <w:rPr>
            <w:noProof/>
            <w:webHidden/>
          </w:rPr>
          <w:t>43</w:t>
        </w:r>
        <w:r w:rsidR="000738B2">
          <w:rPr>
            <w:noProof/>
            <w:webHidden/>
          </w:rPr>
          <w:fldChar w:fldCharType="end"/>
        </w:r>
      </w:hyperlink>
    </w:p>
    <w:p w14:paraId="3D3DF491" w14:textId="7758BC5F"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63" w:history="1">
        <w:r w:rsidR="000738B2" w:rsidRPr="0086587E">
          <w:rPr>
            <w:rStyle w:val="-"/>
            <w:noProof/>
            <w:lang w:val="el-GR"/>
          </w:rPr>
          <w:t>2.4.2</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Χρόνος και Τρόπος υποβολής προσφορών</w:t>
        </w:r>
        <w:r w:rsidR="000738B2">
          <w:rPr>
            <w:noProof/>
            <w:webHidden/>
          </w:rPr>
          <w:tab/>
        </w:r>
        <w:r w:rsidR="000738B2">
          <w:rPr>
            <w:noProof/>
            <w:webHidden/>
          </w:rPr>
          <w:fldChar w:fldCharType="begin"/>
        </w:r>
        <w:r w:rsidR="000738B2">
          <w:rPr>
            <w:noProof/>
            <w:webHidden/>
          </w:rPr>
          <w:instrText xml:space="preserve"> PAGEREF _Toc99717263 \h </w:instrText>
        </w:r>
        <w:r w:rsidR="000738B2">
          <w:rPr>
            <w:noProof/>
            <w:webHidden/>
          </w:rPr>
        </w:r>
        <w:r w:rsidR="000738B2">
          <w:rPr>
            <w:noProof/>
            <w:webHidden/>
          </w:rPr>
          <w:fldChar w:fldCharType="separate"/>
        </w:r>
        <w:r w:rsidR="00074F77">
          <w:rPr>
            <w:noProof/>
            <w:webHidden/>
          </w:rPr>
          <w:t>43</w:t>
        </w:r>
        <w:r w:rsidR="000738B2">
          <w:rPr>
            <w:noProof/>
            <w:webHidden/>
          </w:rPr>
          <w:fldChar w:fldCharType="end"/>
        </w:r>
      </w:hyperlink>
    </w:p>
    <w:p w14:paraId="42E9FE73" w14:textId="7775C85E"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70" w:history="1">
        <w:r w:rsidR="000738B2" w:rsidRPr="0086587E">
          <w:rPr>
            <w:rStyle w:val="-"/>
            <w:noProof/>
            <w:lang w:val="el-GR"/>
          </w:rPr>
          <w:t>2.4.3</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Περιεχόμενα Φακέλου «Δικαιολογητικά Συμμετοχής - Τεχνική Προσφορά»</w:t>
        </w:r>
        <w:r w:rsidR="000738B2">
          <w:rPr>
            <w:noProof/>
            <w:webHidden/>
          </w:rPr>
          <w:tab/>
        </w:r>
        <w:r w:rsidR="000738B2">
          <w:rPr>
            <w:noProof/>
            <w:webHidden/>
          </w:rPr>
          <w:fldChar w:fldCharType="begin"/>
        </w:r>
        <w:r w:rsidR="000738B2">
          <w:rPr>
            <w:noProof/>
            <w:webHidden/>
          </w:rPr>
          <w:instrText xml:space="preserve"> PAGEREF _Toc99717270 \h </w:instrText>
        </w:r>
        <w:r w:rsidR="000738B2">
          <w:rPr>
            <w:noProof/>
            <w:webHidden/>
          </w:rPr>
        </w:r>
        <w:r w:rsidR="000738B2">
          <w:rPr>
            <w:noProof/>
            <w:webHidden/>
          </w:rPr>
          <w:fldChar w:fldCharType="separate"/>
        </w:r>
        <w:r w:rsidR="00074F77">
          <w:rPr>
            <w:noProof/>
            <w:webHidden/>
          </w:rPr>
          <w:t>46</w:t>
        </w:r>
        <w:r w:rsidR="000738B2">
          <w:rPr>
            <w:noProof/>
            <w:webHidden/>
          </w:rPr>
          <w:fldChar w:fldCharType="end"/>
        </w:r>
      </w:hyperlink>
    </w:p>
    <w:p w14:paraId="25D34AFC" w14:textId="6EA293AF"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71" w:history="1">
        <w:r w:rsidR="000738B2" w:rsidRPr="0086587E">
          <w:rPr>
            <w:rStyle w:val="-"/>
            <w:iCs/>
            <w:noProof/>
          </w:rPr>
          <w:t>2.4.3.1</w:t>
        </w:r>
        <w:r w:rsidR="000738B2">
          <w:rPr>
            <w:rFonts w:asciiTheme="minorHAnsi" w:eastAsiaTheme="minorEastAsia" w:hAnsiTheme="minorHAnsi" w:cstheme="minorBidi"/>
            <w:noProof/>
            <w:sz w:val="22"/>
            <w:szCs w:val="22"/>
            <w:lang w:val="el-GR" w:eastAsia="el-GR"/>
          </w:rPr>
          <w:tab/>
        </w:r>
        <w:r w:rsidR="000738B2" w:rsidRPr="0086587E">
          <w:rPr>
            <w:rStyle w:val="-"/>
            <w:noProof/>
          </w:rPr>
          <w:t>Δικαιολογητικά Συμμετοχής</w:t>
        </w:r>
        <w:r w:rsidR="000738B2">
          <w:rPr>
            <w:noProof/>
            <w:webHidden/>
          </w:rPr>
          <w:tab/>
        </w:r>
        <w:r w:rsidR="000738B2">
          <w:rPr>
            <w:noProof/>
            <w:webHidden/>
          </w:rPr>
          <w:fldChar w:fldCharType="begin"/>
        </w:r>
        <w:r w:rsidR="000738B2">
          <w:rPr>
            <w:noProof/>
            <w:webHidden/>
          </w:rPr>
          <w:instrText xml:space="preserve"> PAGEREF _Toc99717271 \h </w:instrText>
        </w:r>
        <w:r w:rsidR="000738B2">
          <w:rPr>
            <w:noProof/>
            <w:webHidden/>
          </w:rPr>
        </w:r>
        <w:r w:rsidR="000738B2">
          <w:rPr>
            <w:noProof/>
            <w:webHidden/>
          </w:rPr>
          <w:fldChar w:fldCharType="separate"/>
        </w:r>
        <w:r w:rsidR="00074F77">
          <w:rPr>
            <w:noProof/>
            <w:webHidden/>
          </w:rPr>
          <w:t>46</w:t>
        </w:r>
        <w:r w:rsidR="000738B2">
          <w:rPr>
            <w:noProof/>
            <w:webHidden/>
          </w:rPr>
          <w:fldChar w:fldCharType="end"/>
        </w:r>
      </w:hyperlink>
    </w:p>
    <w:p w14:paraId="35F06AC8" w14:textId="57B17638" w:rsidR="000738B2" w:rsidRDefault="00A81E1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9717272" w:history="1">
        <w:r w:rsidR="000738B2" w:rsidRPr="0086587E">
          <w:rPr>
            <w:rStyle w:val="-"/>
            <w:iCs/>
            <w:noProof/>
            <w:lang w:val="el-GR"/>
          </w:rPr>
          <w:t>2.4.3.2</w:t>
        </w:r>
        <w:r w:rsidR="000738B2">
          <w:rPr>
            <w:rFonts w:asciiTheme="minorHAnsi" w:eastAsiaTheme="minorEastAsia" w:hAnsiTheme="minorHAnsi" w:cstheme="minorBidi"/>
            <w:noProof/>
            <w:sz w:val="22"/>
            <w:szCs w:val="22"/>
            <w:lang w:val="el-GR" w:eastAsia="el-GR"/>
          </w:rPr>
          <w:tab/>
        </w:r>
        <w:r w:rsidR="000738B2" w:rsidRPr="0086587E">
          <w:rPr>
            <w:rStyle w:val="-"/>
            <w:noProof/>
            <w:lang w:val="el-GR"/>
          </w:rPr>
          <w:t>Τεχνική Προσφορά</w:t>
        </w:r>
        <w:r w:rsidR="000738B2">
          <w:rPr>
            <w:noProof/>
            <w:webHidden/>
          </w:rPr>
          <w:tab/>
        </w:r>
        <w:r w:rsidR="000738B2">
          <w:rPr>
            <w:noProof/>
            <w:webHidden/>
          </w:rPr>
          <w:fldChar w:fldCharType="begin"/>
        </w:r>
        <w:r w:rsidR="000738B2">
          <w:rPr>
            <w:noProof/>
            <w:webHidden/>
          </w:rPr>
          <w:instrText xml:space="preserve"> PAGEREF _Toc99717272 \h </w:instrText>
        </w:r>
        <w:r w:rsidR="000738B2">
          <w:rPr>
            <w:noProof/>
            <w:webHidden/>
          </w:rPr>
        </w:r>
        <w:r w:rsidR="000738B2">
          <w:rPr>
            <w:noProof/>
            <w:webHidden/>
          </w:rPr>
          <w:fldChar w:fldCharType="separate"/>
        </w:r>
        <w:r w:rsidR="00074F77">
          <w:rPr>
            <w:noProof/>
            <w:webHidden/>
          </w:rPr>
          <w:t>47</w:t>
        </w:r>
        <w:r w:rsidR="000738B2">
          <w:rPr>
            <w:noProof/>
            <w:webHidden/>
          </w:rPr>
          <w:fldChar w:fldCharType="end"/>
        </w:r>
      </w:hyperlink>
    </w:p>
    <w:p w14:paraId="633D4E33" w14:textId="00989294"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73" w:history="1">
        <w:r w:rsidR="000738B2" w:rsidRPr="0086587E">
          <w:rPr>
            <w:rStyle w:val="-"/>
            <w:noProof/>
            <w:lang w:val="el-GR"/>
          </w:rPr>
          <w:t>2.4.4</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Περιεχόμενα Φακέλου «Οικονομική Προσφορά» / Τρόπος σύνταξης και υποβολής οικονομικών προσφορών</w:t>
        </w:r>
        <w:r w:rsidR="000738B2">
          <w:rPr>
            <w:noProof/>
            <w:webHidden/>
          </w:rPr>
          <w:tab/>
        </w:r>
        <w:r w:rsidR="000738B2">
          <w:rPr>
            <w:noProof/>
            <w:webHidden/>
          </w:rPr>
          <w:fldChar w:fldCharType="begin"/>
        </w:r>
        <w:r w:rsidR="000738B2">
          <w:rPr>
            <w:noProof/>
            <w:webHidden/>
          </w:rPr>
          <w:instrText xml:space="preserve"> PAGEREF _Toc99717273 \h </w:instrText>
        </w:r>
        <w:r w:rsidR="000738B2">
          <w:rPr>
            <w:noProof/>
            <w:webHidden/>
          </w:rPr>
        </w:r>
        <w:r w:rsidR="000738B2">
          <w:rPr>
            <w:noProof/>
            <w:webHidden/>
          </w:rPr>
          <w:fldChar w:fldCharType="separate"/>
        </w:r>
        <w:r w:rsidR="00074F77">
          <w:rPr>
            <w:noProof/>
            <w:webHidden/>
          </w:rPr>
          <w:t>48</w:t>
        </w:r>
        <w:r w:rsidR="000738B2">
          <w:rPr>
            <w:noProof/>
            <w:webHidden/>
          </w:rPr>
          <w:fldChar w:fldCharType="end"/>
        </w:r>
      </w:hyperlink>
    </w:p>
    <w:p w14:paraId="41EDE8AC" w14:textId="2E9CB11C"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74" w:history="1">
        <w:r w:rsidR="000738B2" w:rsidRPr="0086587E">
          <w:rPr>
            <w:rStyle w:val="-"/>
            <w:noProof/>
            <w:lang w:val="el-GR" w:eastAsia="el-GR"/>
          </w:rPr>
          <w:t>2.4.5</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Χρόνος ισχύος των προσφορών</w:t>
        </w:r>
        <w:r w:rsidR="000738B2">
          <w:rPr>
            <w:noProof/>
            <w:webHidden/>
          </w:rPr>
          <w:tab/>
        </w:r>
        <w:r w:rsidR="000738B2">
          <w:rPr>
            <w:noProof/>
            <w:webHidden/>
          </w:rPr>
          <w:fldChar w:fldCharType="begin"/>
        </w:r>
        <w:r w:rsidR="000738B2">
          <w:rPr>
            <w:noProof/>
            <w:webHidden/>
          </w:rPr>
          <w:instrText xml:space="preserve"> PAGEREF _Toc99717274 \h </w:instrText>
        </w:r>
        <w:r w:rsidR="000738B2">
          <w:rPr>
            <w:noProof/>
            <w:webHidden/>
          </w:rPr>
        </w:r>
        <w:r w:rsidR="000738B2">
          <w:rPr>
            <w:noProof/>
            <w:webHidden/>
          </w:rPr>
          <w:fldChar w:fldCharType="separate"/>
        </w:r>
        <w:r w:rsidR="00074F77">
          <w:rPr>
            <w:noProof/>
            <w:webHidden/>
          </w:rPr>
          <w:t>48</w:t>
        </w:r>
        <w:r w:rsidR="000738B2">
          <w:rPr>
            <w:noProof/>
            <w:webHidden/>
          </w:rPr>
          <w:fldChar w:fldCharType="end"/>
        </w:r>
      </w:hyperlink>
    </w:p>
    <w:p w14:paraId="5F03E8C5" w14:textId="4E365FB6"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75" w:history="1">
        <w:r w:rsidR="000738B2" w:rsidRPr="0086587E">
          <w:rPr>
            <w:rStyle w:val="-"/>
            <w:noProof/>
            <w:lang w:val="el-GR"/>
          </w:rPr>
          <w:t>2.4.6</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Λόγοι απόρριψης προσφορών</w:t>
        </w:r>
        <w:r w:rsidR="000738B2">
          <w:rPr>
            <w:noProof/>
            <w:webHidden/>
          </w:rPr>
          <w:tab/>
        </w:r>
        <w:r w:rsidR="000738B2">
          <w:rPr>
            <w:noProof/>
            <w:webHidden/>
          </w:rPr>
          <w:fldChar w:fldCharType="begin"/>
        </w:r>
        <w:r w:rsidR="000738B2">
          <w:rPr>
            <w:noProof/>
            <w:webHidden/>
          </w:rPr>
          <w:instrText xml:space="preserve"> PAGEREF _Toc99717275 \h </w:instrText>
        </w:r>
        <w:r w:rsidR="000738B2">
          <w:rPr>
            <w:noProof/>
            <w:webHidden/>
          </w:rPr>
        </w:r>
        <w:r w:rsidR="000738B2">
          <w:rPr>
            <w:noProof/>
            <w:webHidden/>
          </w:rPr>
          <w:fldChar w:fldCharType="separate"/>
        </w:r>
        <w:r w:rsidR="00074F77">
          <w:rPr>
            <w:noProof/>
            <w:webHidden/>
          </w:rPr>
          <w:t>49</w:t>
        </w:r>
        <w:r w:rsidR="000738B2">
          <w:rPr>
            <w:noProof/>
            <w:webHidden/>
          </w:rPr>
          <w:fldChar w:fldCharType="end"/>
        </w:r>
      </w:hyperlink>
    </w:p>
    <w:p w14:paraId="3405C90D" w14:textId="5ACAE755"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76" w:history="1">
        <w:r w:rsidR="000738B2" w:rsidRPr="0086587E">
          <w:rPr>
            <w:rStyle w:val="-"/>
            <w:bCs/>
            <w:noProof/>
            <w:lang w:val="el-GR"/>
          </w:rPr>
          <w:t>3.1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Αποσφράγιση και αξιολόγηση προσφορών</w:t>
        </w:r>
        <w:r w:rsidR="000738B2">
          <w:rPr>
            <w:noProof/>
            <w:webHidden/>
          </w:rPr>
          <w:tab/>
        </w:r>
        <w:r w:rsidR="000738B2">
          <w:rPr>
            <w:noProof/>
            <w:webHidden/>
          </w:rPr>
          <w:fldChar w:fldCharType="begin"/>
        </w:r>
        <w:r w:rsidR="000738B2">
          <w:rPr>
            <w:noProof/>
            <w:webHidden/>
          </w:rPr>
          <w:instrText xml:space="preserve"> PAGEREF _Toc99717276 \h </w:instrText>
        </w:r>
        <w:r w:rsidR="000738B2">
          <w:rPr>
            <w:noProof/>
            <w:webHidden/>
          </w:rPr>
        </w:r>
        <w:r w:rsidR="000738B2">
          <w:rPr>
            <w:noProof/>
            <w:webHidden/>
          </w:rPr>
          <w:fldChar w:fldCharType="separate"/>
        </w:r>
        <w:r w:rsidR="00074F77">
          <w:rPr>
            <w:noProof/>
            <w:webHidden/>
          </w:rPr>
          <w:t>51</w:t>
        </w:r>
        <w:r w:rsidR="000738B2">
          <w:rPr>
            <w:noProof/>
            <w:webHidden/>
          </w:rPr>
          <w:fldChar w:fldCharType="end"/>
        </w:r>
      </w:hyperlink>
    </w:p>
    <w:p w14:paraId="5CFEB862" w14:textId="2DBD8B16"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77" w:history="1">
        <w:r w:rsidR="000738B2" w:rsidRPr="0086587E">
          <w:rPr>
            <w:rStyle w:val="-"/>
            <w:noProof/>
            <w:lang w:val="el-GR"/>
          </w:rPr>
          <w:t>3.1.1</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Ηλεκτρονική αποσφράγιση προσφορών</w:t>
        </w:r>
        <w:r w:rsidR="000738B2">
          <w:rPr>
            <w:noProof/>
            <w:webHidden/>
          </w:rPr>
          <w:tab/>
        </w:r>
        <w:r w:rsidR="000738B2">
          <w:rPr>
            <w:noProof/>
            <w:webHidden/>
          </w:rPr>
          <w:fldChar w:fldCharType="begin"/>
        </w:r>
        <w:r w:rsidR="000738B2">
          <w:rPr>
            <w:noProof/>
            <w:webHidden/>
          </w:rPr>
          <w:instrText xml:space="preserve"> PAGEREF _Toc99717277 \h </w:instrText>
        </w:r>
        <w:r w:rsidR="000738B2">
          <w:rPr>
            <w:noProof/>
            <w:webHidden/>
          </w:rPr>
        </w:r>
        <w:r w:rsidR="000738B2">
          <w:rPr>
            <w:noProof/>
            <w:webHidden/>
          </w:rPr>
          <w:fldChar w:fldCharType="separate"/>
        </w:r>
        <w:r w:rsidR="00074F77">
          <w:rPr>
            <w:noProof/>
            <w:webHidden/>
          </w:rPr>
          <w:t>51</w:t>
        </w:r>
        <w:r w:rsidR="000738B2">
          <w:rPr>
            <w:noProof/>
            <w:webHidden/>
          </w:rPr>
          <w:fldChar w:fldCharType="end"/>
        </w:r>
      </w:hyperlink>
    </w:p>
    <w:p w14:paraId="32F47E70" w14:textId="639D5530" w:rsidR="000738B2" w:rsidRDefault="00A81E1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9717278" w:history="1">
        <w:r w:rsidR="000738B2" w:rsidRPr="0086587E">
          <w:rPr>
            <w:rStyle w:val="-"/>
            <w:noProof/>
            <w:lang w:val="el-GR"/>
          </w:rPr>
          <w:t>3.1.2</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Αξιολόγηση προσφορών</w:t>
        </w:r>
        <w:r w:rsidR="000738B2">
          <w:rPr>
            <w:noProof/>
            <w:webHidden/>
          </w:rPr>
          <w:tab/>
        </w:r>
        <w:r w:rsidR="000738B2">
          <w:rPr>
            <w:noProof/>
            <w:webHidden/>
          </w:rPr>
          <w:fldChar w:fldCharType="begin"/>
        </w:r>
        <w:r w:rsidR="000738B2">
          <w:rPr>
            <w:noProof/>
            <w:webHidden/>
          </w:rPr>
          <w:instrText xml:space="preserve"> PAGEREF _Toc99717278 \h </w:instrText>
        </w:r>
        <w:r w:rsidR="000738B2">
          <w:rPr>
            <w:noProof/>
            <w:webHidden/>
          </w:rPr>
        </w:r>
        <w:r w:rsidR="000738B2">
          <w:rPr>
            <w:noProof/>
            <w:webHidden/>
          </w:rPr>
          <w:fldChar w:fldCharType="separate"/>
        </w:r>
        <w:r w:rsidR="00074F77">
          <w:rPr>
            <w:noProof/>
            <w:webHidden/>
          </w:rPr>
          <w:t>51</w:t>
        </w:r>
        <w:r w:rsidR="000738B2">
          <w:rPr>
            <w:noProof/>
            <w:webHidden/>
          </w:rPr>
          <w:fldChar w:fldCharType="end"/>
        </w:r>
      </w:hyperlink>
    </w:p>
    <w:p w14:paraId="68A36BAC" w14:textId="36BCD546"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79" w:history="1">
        <w:r w:rsidR="000738B2" w:rsidRPr="0086587E">
          <w:rPr>
            <w:rStyle w:val="-"/>
            <w:bCs/>
            <w:noProof/>
            <w:lang w:val="el-GR"/>
          </w:rPr>
          <w:t>3.2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Πρόσκληση υποβολής δικαιολογητικών προσωρινού αναδόχου - Δικαιολογητικά προσωρινού αναδόχου</w:t>
        </w:r>
        <w:r w:rsidR="000738B2">
          <w:rPr>
            <w:noProof/>
            <w:webHidden/>
          </w:rPr>
          <w:tab/>
        </w:r>
        <w:r w:rsidR="000738B2">
          <w:rPr>
            <w:noProof/>
            <w:webHidden/>
          </w:rPr>
          <w:fldChar w:fldCharType="begin"/>
        </w:r>
        <w:r w:rsidR="000738B2">
          <w:rPr>
            <w:noProof/>
            <w:webHidden/>
          </w:rPr>
          <w:instrText xml:space="preserve"> PAGEREF _Toc99717279 \h </w:instrText>
        </w:r>
        <w:r w:rsidR="000738B2">
          <w:rPr>
            <w:noProof/>
            <w:webHidden/>
          </w:rPr>
        </w:r>
        <w:r w:rsidR="000738B2">
          <w:rPr>
            <w:noProof/>
            <w:webHidden/>
          </w:rPr>
          <w:fldChar w:fldCharType="separate"/>
        </w:r>
        <w:r w:rsidR="00074F77">
          <w:rPr>
            <w:noProof/>
            <w:webHidden/>
          </w:rPr>
          <w:t>54</w:t>
        </w:r>
        <w:r w:rsidR="000738B2">
          <w:rPr>
            <w:noProof/>
            <w:webHidden/>
          </w:rPr>
          <w:fldChar w:fldCharType="end"/>
        </w:r>
      </w:hyperlink>
    </w:p>
    <w:p w14:paraId="60668F48" w14:textId="35879D31"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0" w:history="1">
        <w:r w:rsidR="000738B2" w:rsidRPr="0086587E">
          <w:rPr>
            <w:rStyle w:val="-"/>
            <w:bCs/>
            <w:noProof/>
            <w:lang w:val="el-GR"/>
          </w:rPr>
          <w:t>3.3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Κατακύρωση - σύναψη σύμβασης</w:t>
        </w:r>
        <w:r w:rsidR="000738B2">
          <w:rPr>
            <w:noProof/>
            <w:webHidden/>
          </w:rPr>
          <w:tab/>
        </w:r>
        <w:r w:rsidR="000738B2">
          <w:rPr>
            <w:noProof/>
            <w:webHidden/>
          </w:rPr>
          <w:fldChar w:fldCharType="begin"/>
        </w:r>
        <w:r w:rsidR="000738B2">
          <w:rPr>
            <w:noProof/>
            <w:webHidden/>
          </w:rPr>
          <w:instrText xml:space="preserve"> PAGEREF _Toc99717280 \h </w:instrText>
        </w:r>
        <w:r w:rsidR="000738B2">
          <w:rPr>
            <w:noProof/>
            <w:webHidden/>
          </w:rPr>
        </w:r>
        <w:r w:rsidR="000738B2">
          <w:rPr>
            <w:noProof/>
            <w:webHidden/>
          </w:rPr>
          <w:fldChar w:fldCharType="separate"/>
        </w:r>
        <w:r w:rsidR="00074F77">
          <w:rPr>
            <w:noProof/>
            <w:webHidden/>
          </w:rPr>
          <w:t>55</w:t>
        </w:r>
        <w:r w:rsidR="000738B2">
          <w:rPr>
            <w:noProof/>
            <w:webHidden/>
          </w:rPr>
          <w:fldChar w:fldCharType="end"/>
        </w:r>
      </w:hyperlink>
    </w:p>
    <w:p w14:paraId="5993A947" w14:textId="37F6D057"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1" w:history="1">
        <w:r w:rsidR="000738B2" w:rsidRPr="0086587E">
          <w:rPr>
            <w:rStyle w:val="-"/>
            <w:bCs/>
            <w:noProof/>
            <w:lang w:val="el-GR"/>
          </w:rPr>
          <w:t>3.4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Προδικαστικές Προσφυγές - Προσωρινή και Οριστική Δικαστική Προστασία</w:t>
        </w:r>
        <w:r w:rsidR="000738B2">
          <w:rPr>
            <w:noProof/>
            <w:webHidden/>
          </w:rPr>
          <w:tab/>
        </w:r>
        <w:r w:rsidR="000738B2">
          <w:rPr>
            <w:noProof/>
            <w:webHidden/>
          </w:rPr>
          <w:fldChar w:fldCharType="begin"/>
        </w:r>
        <w:r w:rsidR="000738B2">
          <w:rPr>
            <w:noProof/>
            <w:webHidden/>
          </w:rPr>
          <w:instrText xml:space="preserve"> PAGEREF _Toc99717281 \h </w:instrText>
        </w:r>
        <w:r w:rsidR="000738B2">
          <w:rPr>
            <w:noProof/>
            <w:webHidden/>
          </w:rPr>
        </w:r>
        <w:r w:rsidR="000738B2">
          <w:rPr>
            <w:noProof/>
            <w:webHidden/>
          </w:rPr>
          <w:fldChar w:fldCharType="separate"/>
        </w:r>
        <w:r w:rsidR="00074F77">
          <w:rPr>
            <w:noProof/>
            <w:webHidden/>
          </w:rPr>
          <w:t>57</w:t>
        </w:r>
        <w:r w:rsidR="000738B2">
          <w:rPr>
            <w:noProof/>
            <w:webHidden/>
          </w:rPr>
          <w:fldChar w:fldCharType="end"/>
        </w:r>
      </w:hyperlink>
    </w:p>
    <w:p w14:paraId="10D1E6C2" w14:textId="2293B978"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2" w:history="1">
        <w:r w:rsidR="000738B2" w:rsidRPr="0086587E">
          <w:rPr>
            <w:rStyle w:val="-"/>
            <w:bCs/>
            <w:noProof/>
            <w:lang w:val="el-GR"/>
          </w:rPr>
          <w:t>3.5</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Ματαίωση Διαδικασίας</w:t>
        </w:r>
        <w:r w:rsidR="000738B2">
          <w:rPr>
            <w:noProof/>
            <w:webHidden/>
          </w:rPr>
          <w:tab/>
        </w:r>
        <w:r w:rsidR="000738B2">
          <w:rPr>
            <w:noProof/>
            <w:webHidden/>
          </w:rPr>
          <w:fldChar w:fldCharType="begin"/>
        </w:r>
        <w:r w:rsidR="000738B2">
          <w:rPr>
            <w:noProof/>
            <w:webHidden/>
          </w:rPr>
          <w:instrText xml:space="preserve"> PAGEREF _Toc99717282 \h </w:instrText>
        </w:r>
        <w:r w:rsidR="000738B2">
          <w:rPr>
            <w:noProof/>
            <w:webHidden/>
          </w:rPr>
        </w:r>
        <w:r w:rsidR="000738B2">
          <w:rPr>
            <w:noProof/>
            <w:webHidden/>
          </w:rPr>
          <w:fldChar w:fldCharType="separate"/>
        </w:r>
        <w:r w:rsidR="00074F77">
          <w:rPr>
            <w:noProof/>
            <w:webHidden/>
          </w:rPr>
          <w:t>60</w:t>
        </w:r>
        <w:r w:rsidR="000738B2">
          <w:rPr>
            <w:noProof/>
            <w:webHidden/>
          </w:rPr>
          <w:fldChar w:fldCharType="end"/>
        </w:r>
      </w:hyperlink>
    </w:p>
    <w:p w14:paraId="5F8E4B69" w14:textId="4249FAFC"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3" w:history="1">
        <w:r w:rsidR="000738B2" w:rsidRPr="0086587E">
          <w:rPr>
            <w:rStyle w:val="-"/>
            <w:bCs/>
            <w:noProof/>
            <w:lang w:val="el-GR"/>
          </w:rPr>
          <w:t>4.1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Εγγυήσεις (καλής εκτέλεσης, προκαταβολής, καλής λειτουργίας)</w:t>
        </w:r>
        <w:r w:rsidR="000738B2">
          <w:rPr>
            <w:noProof/>
            <w:webHidden/>
          </w:rPr>
          <w:tab/>
        </w:r>
        <w:r w:rsidR="000738B2">
          <w:rPr>
            <w:noProof/>
            <w:webHidden/>
          </w:rPr>
          <w:fldChar w:fldCharType="begin"/>
        </w:r>
        <w:r w:rsidR="000738B2">
          <w:rPr>
            <w:noProof/>
            <w:webHidden/>
          </w:rPr>
          <w:instrText xml:space="preserve"> PAGEREF _Toc99717283 \h </w:instrText>
        </w:r>
        <w:r w:rsidR="000738B2">
          <w:rPr>
            <w:noProof/>
            <w:webHidden/>
          </w:rPr>
        </w:r>
        <w:r w:rsidR="000738B2">
          <w:rPr>
            <w:noProof/>
            <w:webHidden/>
          </w:rPr>
          <w:fldChar w:fldCharType="separate"/>
        </w:r>
        <w:r w:rsidR="00074F77">
          <w:rPr>
            <w:noProof/>
            <w:webHidden/>
          </w:rPr>
          <w:t>61</w:t>
        </w:r>
        <w:r w:rsidR="000738B2">
          <w:rPr>
            <w:noProof/>
            <w:webHidden/>
          </w:rPr>
          <w:fldChar w:fldCharType="end"/>
        </w:r>
      </w:hyperlink>
    </w:p>
    <w:p w14:paraId="70EFD80E" w14:textId="2DCA8DC7"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4" w:history="1">
        <w:r w:rsidR="000738B2" w:rsidRPr="0086587E">
          <w:rPr>
            <w:rStyle w:val="-"/>
            <w:bCs/>
            <w:noProof/>
            <w:lang w:val="el-GR"/>
          </w:rPr>
          <w:t>4.2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Συμβατικό πλαίσιο – Εφαρμοστέα νομοθεσία</w:t>
        </w:r>
        <w:r w:rsidR="000738B2">
          <w:rPr>
            <w:noProof/>
            <w:webHidden/>
          </w:rPr>
          <w:tab/>
        </w:r>
        <w:r w:rsidR="000738B2">
          <w:rPr>
            <w:noProof/>
            <w:webHidden/>
          </w:rPr>
          <w:fldChar w:fldCharType="begin"/>
        </w:r>
        <w:r w:rsidR="000738B2">
          <w:rPr>
            <w:noProof/>
            <w:webHidden/>
          </w:rPr>
          <w:instrText xml:space="preserve"> PAGEREF _Toc99717284 \h </w:instrText>
        </w:r>
        <w:r w:rsidR="000738B2">
          <w:rPr>
            <w:noProof/>
            <w:webHidden/>
          </w:rPr>
        </w:r>
        <w:r w:rsidR="000738B2">
          <w:rPr>
            <w:noProof/>
            <w:webHidden/>
          </w:rPr>
          <w:fldChar w:fldCharType="separate"/>
        </w:r>
        <w:r w:rsidR="00074F77">
          <w:rPr>
            <w:noProof/>
            <w:webHidden/>
          </w:rPr>
          <w:t>62</w:t>
        </w:r>
        <w:r w:rsidR="000738B2">
          <w:rPr>
            <w:noProof/>
            <w:webHidden/>
          </w:rPr>
          <w:fldChar w:fldCharType="end"/>
        </w:r>
      </w:hyperlink>
    </w:p>
    <w:p w14:paraId="3C4073EB" w14:textId="7F956285"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5" w:history="1">
        <w:r w:rsidR="000738B2" w:rsidRPr="0086587E">
          <w:rPr>
            <w:rStyle w:val="-"/>
            <w:bCs/>
            <w:noProof/>
            <w:lang w:val="el-GR"/>
          </w:rPr>
          <w:t>4.3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Όροι εκτέλεσης της σύμβασης</w:t>
        </w:r>
        <w:r w:rsidR="000738B2">
          <w:rPr>
            <w:noProof/>
            <w:webHidden/>
          </w:rPr>
          <w:tab/>
        </w:r>
        <w:r w:rsidR="000738B2">
          <w:rPr>
            <w:noProof/>
            <w:webHidden/>
          </w:rPr>
          <w:fldChar w:fldCharType="begin"/>
        </w:r>
        <w:r w:rsidR="000738B2">
          <w:rPr>
            <w:noProof/>
            <w:webHidden/>
          </w:rPr>
          <w:instrText xml:space="preserve"> PAGEREF _Toc99717285 \h </w:instrText>
        </w:r>
        <w:r w:rsidR="000738B2">
          <w:rPr>
            <w:noProof/>
            <w:webHidden/>
          </w:rPr>
        </w:r>
        <w:r w:rsidR="000738B2">
          <w:rPr>
            <w:noProof/>
            <w:webHidden/>
          </w:rPr>
          <w:fldChar w:fldCharType="separate"/>
        </w:r>
        <w:r w:rsidR="00074F77">
          <w:rPr>
            <w:noProof/>
            <w:webHidden/>
          </w:rPr>
          <w:t>62</w:t>
        </w:r>
        <w:r w:rsidR="000738B2">
          <w:rPr>
            <w:noProof/>
            <w:webHidden/>
          </w:rPr>
          <w:fldChar w:fldCharType="end"/>
        </w:r>
      </w:hyperlink>
    </w:p>
    <w:p w14:paraId="0FABC854" w14:textId="6E511994"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6" w:history="1">
        <w:r w:rsidR="000738B2" w:rsidRPr="0086587E">
          <w:rPr>
            <w:rStyle w:val="-"/>
            <w:bCs/>
            <w:noProof/>
            <w:lang w:val="el-GR"/>
          </w:rPr>
          <w:t>4.4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Υπεργολαβία</w:t>
        </w:r>
        <w:r w:rsidR="000738B2">
          <w:rPr>
            <w:noProof/>
            <w:webHidden/>
          </w:rPr>
          <w:tab/>
        </w:r>
        <w:r w:rsidR="000738B2">
          <w:rPr>
            <w:noProof/>
            <w:webHidden/>
          </w:rPr>
          <w:fldChar w:fldCharType="begin"/>
        </w:r>
        <w:r w:rsidR="000738B2">
          <w:rPr>
            <w:noProof/>
            <w:webHidden/>
          </w:rPr>
          <w:instrText xml:space="preserve"> PAGEREF _Toc99717286 \h </w:instrText>
        </w:r>
        <w:r w:rsidR="000738B2">
          <w:rPr>
            <w:noProof/>
            <w:webHidden/>
          </w:rPr>
        </w:r>
        <w:r w:rsidR="000738B2">
          <w:rPr>
            <w:noProof/>
            <w:webHidden/>
          </w:rPr>
          <w:fldChar w:fldCharType="separate"/>
        </w:r>
        <w:r w:rsidR="00074F77">
          <w:rPr>
            <w:noProof/>
            <w:webHidden/>
          </w:rPr>
          <w:t>65</w:t>
        </w:r>
        <w:r w:rsidR="000738B2">
          <w:rPr>
            <w:noProof/>
            <w:webHidden/>
          </w:rPr>
          <w:fldChar w:fldCharType="end"/>
        </w:r>
      </w:hyperlink>
    </w:p>
    <w:p w14:paraId="4C30FCB5" w14:textId="4ED54EF3"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7" w:history="1">
        <w:r w:rsidR="000738B2" w:rsidRPr="0086587E">
          <w:rPr>
            <w:rStyle w:val="-"/>
            <w:bCs/>
            <w:noProof/>
            <w:lang w:val="el-GR"/>
          </w:rPr>
          <w:t>4.5</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Τροποποίηση σύμβασης κατά τη διάρκειά της</w:t>
        </w:r>
        <w:r w:rsidR="000738B2">
          <w:rPr>
            <w:noProof/>
            <w:webHidden/>
          </w:rPr>
          <w:tab/>
        </w:r>
        <w:r w:rsidR="000738B2">
          <w:rPr>
            <w:noProof/>
            <w:webHidden/>
          </w:rPr>
          <w:fldChar w:fldCharType="begin"/>
        </w:r>
        <w:r w:rsidR="000738B2">
          <w:rPr>
            <w:noProof/>
            <w:webHidden/>
          </w:rPr>
          <w:instrText xml:space="preserve"> PAGEREF _Toc99717287 \h </w:instrText>
        </w:r>
        <w:r w:rsidR="000738B2">
          <w:rPr>
            <w:noProof/>
            <w:webHidden/>
          </w:rPr>
        </w:r>
        <w:r w:rsidR="000738B2">
          <w:rPr>
            <w:noProof/>
            <w:webHidden/>
          </w:rPr>
          <w:fldChar w:fldCharType="separate"/>
        </w:r>
        <w:r w:rsidR="00074F77">
          <w:rPr>
            <w:noProof/>
            <w:webHidden/>
          </w:rPr>
          <w:t>65</w:t>
        </w:r>
        <w:r w:rsidR="000738B2">
          <w:rPr>
            <w:noProof/>
            <w:webHidden/>
          </w:rPr>
          <w:fldChar w:fldCharType="end"/>
        </w:r>
      </w:hyperlink>
    </w:p>
    <w:p w14:paraId="0E5B7C74" w14:textId="5C89F4CE"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8" w:history="1">
        <w:r w:rsidR="000738B2" w:rsidRPr="0086587E">
          <w:rPr>
            <w:rStyle w:val="-"/>
            <w:bCs/>
            <w:noProof/>
            <w:lang w:val="el-GR"/>
          </w:rPr>
          <w:t>4.6</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Δικαίωμα μονομερούς λύσης της σύμβασης</w:t>
        </w:r>
        <w:r w:rsidR="000738B2">
          <w:rPr>
            <w:noProof/>
            <w:webHidden/>
          </w:rPr>
          <w:tab/>
        </w:r>
        <w:r w:rsidR="000738B2">
          <w:rPr>
            <w:noProof/>
            <w:webHidden/>
          </w:rPr>
          <w:fldChar w:fldCharType="begin"/>
        </w:r>
        <w:r w:rsidR="000738B2">
          <w:rPr>
            <w:noProof/>
            <w:webHidden/>
          </w:rPr>
          <w:instrText xml:space="preserve"> PAGEREF _Toc99717288 \h </w:instrText>
        </w:r>
        <w:r w:rsidR="000738B2">
          <w:rPr>
            <w:noProof/>
            <w:webHidden/>
          </w:rPr>
        </w:r>
        <w:r w:rsidR="000738B2">
          <w:rPr>
            <w:noProof/>
            <w:webHidden/>
          </w:rPr>
          <w:fldChar w:fldCharType="separate"/>
        </w:r>
        <w:r w:rsidR="00074F77">
          <w:rPr>
            <w:noProof/>
            <w:webHidden/>
          </w:rPr>
          <w:t>66</w:t>
        </w:r>
        <w:r w:rsidR="000738B2">
          <w:rPr>
            <w:noProof/>
            <w:webHidden/>
          </w:rPr>
          <w:fldChar w:fldCharType="end"/>
        </w:r>
      </w:hyperlink>
    </w:p>
    <w:p w14:paraId="66C239AB" w14:textId="0593819A"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89" w:history="1">
        <w:r w:rsidR="000738B2" w:rsidRPr="0086587E">
          <w:rPr>
            <w:rStyle w:val="-"/>
            <w:bCs/>
            <w:noProof/>
            <w:lang w:val="el-GR"/>
          </w:rPr>
          <w:t>5.1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Τρόπος πληρωμής</w:t>
        </w:r>
        <w:r w:rsidR="000738B2">
          <w:rPr>
            <w:noProof/>
            <w:webHidden/>
          </w:rPr>
          <w:tab/>
        </w:r>
        <w:r w:rsidR="000738B2">
          <w:rPr>
            <w:noProof/>
            <w:webHidden/>
          </w:rPr>
          <w:fldChar w:fldCharType="begin"/>
        </w:r>
        <w:r w:rsidR="000738B2">
          <w:rPr>
            <w:noProof/>
            <w:webHidden/>
          </w:rPr>
          <w:instrText xml:space="preserve"> PAGEREF _Toc99717289 \h </w:instrText>
        </w:r>
        <w:r w:rsidR="000738B2">
          <w:rPr>
            <w:noProof/>
            <w:webHidden/>
          </w:rPr>
        </w:r>
        <w:r w:rsidR="000738B2">
          <w:rPr>
            <w:noProof/>
            <w:webHidden/>
          </w:rPr>
          <w:fldChar w:fldCharType="separate"/>
        </w:r>
        <w:r w:rsidR="00074F77">
          <w:rPr>
            <w:noProof/>
            <w:webHidden/>
          </w:rPr>
          <w:t>67</w:t>
        </w:r>
        <w:r w:rsidR="000738B2">
          <w:rPr>
            <w:noProof/>
            <w:webHidden/>
          </w:rPr>
          <w:fldChar w:fldCharType="end"/>
        </w:r>
      </w:hyperlink>
    </w:p>
    <w:p w14:paraId="442B328F" w14:textId="4A43D0F8"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90" w:history="1">
        <w:r w:rsidR="000738B2" w:rsidRPr="0086587E">
          <w:rPr>
            <w:rStyle w:val="-"/>
            <w:bCs/>
            <w:noProof/>
            <w:lang w:val="el-GR"/>
          </w:rPr>
          <w:t>5.2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Κήρυξη οικονομικού φορέα έκπτωτου - Κυρώσεις</w:t>
        </w:r>
        <w:r w:rsidR="000738B2">
          <w:rPr>
            <w:noProof/>
            <w:webHidden/>
          </w:rPr>
          <w:tab/>
        </w:r>
        <w:r w:rsidR="000738B2">
          <w:rPr>
            <w:noProof/>
            <w:webHidden/>
          </w:rPr>
          <w:fldChar w:fldCharType="begin"/>
        </w:r>
        <w:r w:rsidR="000738B2">
          <w:rPr>
            <w:noProof/>
            <w:webHidden/>
          </w:rPr>
          <w:instrText xml:space="preserve"> PAGEREF _Toc99717290 \h </w:instrText>
        </w:r>
        <w:r w:rsidR="000738B2">
          <w:rPr>
            <w:noProof/>
            <w:webHidden/>
          </w:rPr>
        </w:r>
        <w:r w:rsidR="000738B2">
          <w:rPr>
            <w:noProof/>
            <w:webHidden/>
          </w:rPr>
          <w:fldChar w:fldCharType="separate"/>
        </w:r>
        <w:r w:rsidR="00074F77">
          <w:rPr>
            <w:noProof/>
            <w:webHidden/>
          </w:rPr>
          <w:t>68</w:t>
        </w:r>
        <w:r w:rsidR="000738B2">
          <w:rPr>
            <w:noProof/>
            <w:webHidden/>
          </w:rPr>
          <w:fldChar w:fldCharType="end"/>
        </w:r>
      </w:hyperlink>
    </w:p>
    <w:p w14:paraId="483F5ED5" w14:textId="7A53D5B5"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91" w:history="1">
        <w:r w:rsidR="000738B2" w:rsidRPr="0086587E">
          <w:rPr>
            <w:rStyle w:val="-"/>
            <w:bCs/>
            <w:noProof/>
            <w:lang w:val="el-GR"/>
          </w:rPr>
          <w:t>5.3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Διοικητικές προσφυγές κατά τη διαδικασία εκτέλεσης</w:t>
        </w:r>
        <w:r w:rsidR="000738B2">
          <w:rPr>
            <w:noProof/>
            <w:webHidden/>
          </w:rPr>
          <w:tab/>
        </w:r>
        <w:r w:rsidR="000738B2">
          <w:rPr>
            <w:noProof/>
            <w:webHidden/>
          </w:rPr>
          <w:fldChar w:fldCharType="begin"/>
        </w:r>
        <w:r w:rsidR="000738B2">
          <w:rPr>
            <w:noProof/>
            <w:webHidden/>
          </w:rPr>
          <w:instrText xml:space="preserve"> PAGEREF _Toc99717291 \h </w:instrText>
        </w:r>
        <w:r w:rsidR="000738B2">
          <w:rPr>
            <w:noProof/>
            <w:webHidden/>
          </w:rPr>
        </w:r>
        <w:r w:rsidR="000738B2">
          <w:rPr>
            <w:noProof/>
            <w:webHidden/>
          </w:rPr>
          <w:fldChar w:fldCharType="separate"/>
        </w:r>
        <w:r w:rsidR="00074F77">
          <w:rPr>
            <w:noProof/>
            <w:webHidden/>
          </w:rPr>
          <w:t>69</w:t>
        </w:r>
        <w:r w:rsidR="000738B2">
          <w:rPr>
            <w:noProof/>
            <w:webHidden/>
          </w:rPr>
          <w:fldChar w:fldCharType="end"/>
        </w:r>
      </w:hyperlink>
    </w:p>
    <w:p w14:paraId="4225E4C6" w14:textId="45DFC671"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92" w:history="1">
        <w:r w:rsidR="000738B2" w:rsidRPr="0086587E">
          <w:rPr>
            <w:rStyle w:val="-"/>
            <w:bCs/>
            <w:noProof/>
            <w:lang w:val="el-GR"/>
          </w:rPr>
          <w:t>5.4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Δικαστική επίλυση διαφορών</w:t>
        </w:r>
        <w:r w:rsidR="000738B2">
          <w:rPr>
            <w:noProof/>
            <w:webHidden/>
          </w:rPr>
          <w:tab/>
        </w:r>
        <w:r w:rsidR="000738B2">
          <w:rPr>
            <w:noProof/>
            <w:webHidden/>
          </w:rPr>
          <w:fldChar w:fldCharType="begin"/>
        </w:r>
        <w:r w:rsidR="000738B2">
          <w:rPr>
            <w:noProof/>
            <w:webHidden/>
          </w:rPr>
          <w:instrText xml:space="preserve"> PAGEREF _Toc99717292 \h </w:instrText>
        </w:r>
        <w:r w:rsidR="000738B2">
          <w:rPr>
            <w:noProof/>
            <w:webHidden/>
          </w:rPr>
        </w:r>
        <w:r w:rsidR="000738B2">
          <w:rPr>
            <w:noProof/>
            <w:webHidden/>
          </w:rPr>
          <w:fldChar w:fldCharType="separate"/>
        </w:r>
        <w:r w:rsidR="00074F77">
          <w:rPr>
            <w:noProof/>
            <w:webHidden/>
          </w:rPr>
          <w:t>69</w:t>
        </w:r>
        <w:r w:rsidR="000738B2">
          <w:rPr>
            <w:noProof/>
            <w:webHidden/>
          </w:rPr>
          <w:fldChar w:fldCharType="end"/>
        </w:r>
      </w:hyperlink>
    </w:p>
    <w:p w14:paraId="42C66023" w14:textId="2C4C1D9B"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93" w:history="1">
        <w:r w:rsidR="000738B2" w:rsidRPr="0086587E">
          <w:rPr>
            <w:rStyle w:val="-"/>
            <w:bCs/>
            <w:noProof/>
            <w:lang w:val="el-GR"/>
          </w:rPr>
          <w:t>6.1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Παρακολούθηση της σύμβασης</w:t>
        </w:r>
        <w:r w:rsidR="000738B2">
          <w:rPr>
            <w:noProof/>
            <w:webHidden/>
          </w:rPr>
          <w:tab/>
        </w:r>
        <w:r w:rsidR="000738B2">
          <w:rPr>
            <w:noProof/>
            <w:webHidden/>
          </w:rPr>
          <w:fldChar w:fldCharType="begin"/>
        </w:r>
        <w:r w:rsidR="000738B2">
          <w:rPr>
            <w:noProof/>
            <w:webHidden/>
          </w:rPr>
          <w:instrText xml:space="preserve"> PAGEREF _Toc99717293 \h </w:instrText>
        </w:r>
        <w:r w:rsidR="000738B2">
          <w:rPr>
            <w:noProof/>
            <w:webHidden/>
          </w:rPr>
        </w:r>
        <w:r w:rsidR="000738B2">
          <w:rPr>
            <w:noProof/>
            <w:webHidden/>
          </w:rPr>
          <w:fldChar w:fldCharType="separate"/>
        </w:r>
        <w:r w:rsidR="00074F77">
          <w:rPr>
            <w:noProof/>
            <w:webHidden/>
          </w:rPr>
          <w:t>71</w:t>
        </w:r>
        <w:r w:rsidR="000738B2">
          <w:rPr>
            <w:noProof/>
            <w:webHidden/>
          </w:rPr>
          <w:fldChar w:fldCharType="end"/>
        </w:r>
      </w:hyperlink>
    </w:p>
    <w:p w14:paraId="4F63013F" w14:textId="6BD3692F"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94" w:history="1">
        <w:r w:rsidR="000738B2" w:rsidRPr="0086587E">
          <w:rPr>
            <w:rStyle w:val="-"/>
            <w:bCs/>
            <w:noProof/>
            <w:lang w:val="el-GR"/>
          </w:rPr>
          <w:t>6.2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Διάρκεια σύμβασης</w:t>
        </w:r>
        <w:r w:rsidR="000738B2">
          <w:rPr>
            <w:noProof/>
            <w:webHidden/>
          </w:rPr>
          <w:tab/>
        </w:r>
        <w:r w:rsidR="000738B2">
          <w:rPr>
            <w:noProof/>
            <w:webHidden/>
          </w:rPr>
          <w:fldChar w:fldCharType="begin"/>
        </w:r>
        <w:r w:rsidR="000738B2">
          <w:rPr>
            <w:noProof/>
            <w:webHidden/>
          </w:rPr>
          <w:instrText xml:space="preserve"> PAGEREF _Toc99717294 \h </w:instrText>
        </w:r>
        <w:r w:rsidR="000738B2">
          <w:rPr>
            <w:noProof/>
            <w:webHidden/>
          </w:rPr>
        </w:r>
        <w:r w:rsidR="000738B2">
          <w:rPr>
            <w:noProof/>
            <w:webHidden/>
          </w:rPr>
          <w:fldChar w:fldCharType="separate"/>
        </w:r>
        <w:r w:rsidR="00074F77">
          <w:rPr>
            <w:noProof/>
            <w:webHidden/>
          </w:rPr>
          <w:t>71</w:t>
        </w:r>
        <w:r w:rsidR="000738B2">
          <w:rPr>
            <w:noProof/>
            <w:webHidden/>
          </w:rPr>
          <w:fldChar w:fldCharType="end"/>
        </w:r>
      </w:hyperlink>
    </w:p>
    <w:p w14:paraId="2433A242" w14:textId="7E927066"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95" w:history="1">
        <w:r w:rsidR="000738B2" w:rsidRPr="0086587E">
          <w:rPr>
            <w:rStyle w:val="-"/>
            <w:bCs/>
            <w:noProof/>
            <w:lang w:val="el-GR"/>
          </w:rPr>
          <w:t>6.3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Παραλαβή του αντικειμένου της σύμβασης</w:t>
        </w:r>
        <w:r w:rsidR="000738B2">
          <w:rPr>
            <w:noProof/>
            <w:webHidden/>
          </w:rPr>
          <w:tab/>
        </w:r>
        <w:r w:rsidR="000738B2">
          <w:rPr>
            <w:noProof/>
            <w:webHidden/>
          </w:rPr>
          <w:fldChar w:fldCharType="begin"/>
        </w:r>
        <w:r w:rsidR="000738B2">
          <w:rPr>
            <w:noProof/>
            <w:webHidden/>
          </w:rPr>
          <w:instrText xml:space="preserve"> PAGEREF _Toc99717295 \h </w:instrText>
        </w:r>
        <w:r w:rsidR="000738B2">
          <w:rPr>
            <w:noProof/>
            <w:webHidden/>
          </w:rPr>
        </w:r>
        <w:r w:rsidR="000738B2">
          <w:rPr>
            <w:noProof/>
            <w:webHidden/>
          </w:rPr>
          <w:fldChar w:fldCharType="separate"/>
        </w:r>
        <w:r w:rsidR="00074F77">
          <w:rPr>
            <w:noProof/>
            <w:webHidden/>
          </w:rPr>
          <w:t>71</w:t>
        </w:r>
        <w:r w:rsidR="000738B2">
          <w:rPr>
            <w:noProof/>
            <w:webHidden/>
          </w:rPr>
          <w:fldChar w:fldCharType="end"/>
        </w:r>
      </w:hyperlink>
    </w:p>
    <w:p w14:paraId="6BE485AE" w14:textId="35F9BDFF"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96" w:history="1">
        <w:r w:rsidR="000738B2" w:rsidRPr="0086587E">
          <w:rPr>
            <w:rStyle w:val="-"/>
            <w:bCs/>
            <w:noProof/>
            <w:lang w:val="el-GR"/>
          </w:rPr>
          <w:t>6.4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Απόρριψη παραδοτέων – Αντικατάσταση</w:t>
        </w:r>
        <w:r w:rsidR="000738B2">
          <w:rPr>
            <w:noProof/>
            <w:webHidden/>
          </w:rPr>
          <w:tab/>
        </w:r>
        <w:r w:rsidR="000738B2">
          <w:rPr>
            <w:noProof/>
            <w:webHidden/>
          </w:rPr>
          <w:fldChar w:fldCharType="begin"/>
        </w:r>
        <w:r w:rsidR="000738B2">
          <w:rPr>
            <w:noProof/>
            <w:webHidden/>
          </w:rPr>
          <w:instrText xml:space="preserve"> PAGEREF _Toc99717296 \h </w:instrText>
        </w:r>
        <w:r w:rsidR="000738B2">
          <w:rPr>
            <w:noProof/>
            <w:webHidden/>
          </w:rPr>
        </w:r>
        <w:r w:rsidR="000738B2">
          <w:rPr>
            <w:noProof/>
            <w:webHidden/>
          </w:rPr>
          <w:fldChar w:fldCharType="separate"/>
        </w:r>
        <w:r w:rsidR="00074F77">
          <w:rPr>
            <w:noProof/>
            <w:webHidden/>
          </w:rPr>
          <w:t>72</w:t>
        </w:r>
        <w:r w:rsidR="000738B2">
          <w:rPr>
            <w:noProof/>
            <w:webHidden/>
          </w:rPr>
          <w:fldChar w:fldCharType="end"/>
        </w:r>
      </w:hyperlink>
    </w:p>
    <w:p w14:paraId="38E95DE5" w14:textId="540981BE"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297" w:history="1">
        <w:r w:rsidR="000738B2" w:rsidRPr="0086587E">
          <w:rPr>
            <w:rStyle w:val="-"/>
            <w:noProof/>
            <w:lang w:val="el-GR"/>
          </w:rPr>
          <w:t>ΠΑΡΑΡΤΗΜΑ Ι – Αναλυτική Περιγραφή Φυσικού και Οικονομικού Αντικειμένου της Σύμβασης</w:t>
        </w:r>
        <w:r w:rsidR="000738B2">
          <w:rPr>
            <w:noProof/>
            <w:webHidden/>
          </w:rPr>
          <w:tab/>
        </w:r>
        <w:r w:rsidR="000738B2">
          <w:rPr>
            <w:noProof/>
            <w:webHidden/>
          </w:rPr>
          <w:fldChar w:fldCharType="begin"/>
        </w:r>
        <w:r w:rsidR="000738B2">
          <w:rPr>
            <w:noProof/>
            <w:webHidden/>
          </w:rPr>
          <w:instrText xml:space="preserve"> PAGEREF _Toc99717297 \h </w:instrText>
        </w:r>
        <w:r w:rsidR="000738B2">
          <w:rPr>
            <w:noProof/>
            <w:webHidden/>
          </w:rPr>
        </w:r>
        <w:r w:rsidR="000738B2">
          <w:rPr>
            <w:noProof/>
            <w:webHidden/>
          </w:rPr>
          <w:fldChar w:fldCharType="separate"/>
        </w:r>
        <w:r w:rsidR="00074F77">
          <w:rPr>
            <w:noProof/>
            <w:webHidden/>
          </w:rPr>
          <w:t>73</w:t>
        </w:r>
        <w:r w:rsidR="000738B2">
          <w:rPr>
            <w:noProof/>
            <w:webHidden/>
          </w:rPr>
          <w:fldChar w:fldCharType="end"/>
        </w:r>
      </w:hyperlink>
    </w:p>
    <w:p w14:paraId="6BC3F36E" w14:textId="5D4EBD95" w:rsidR="000738B2" w:rsidRDefault="00A81E10">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99717298" w:history="1">
        <w:r w:rsidR="000738B2" w:rsidRPr="0086587E">
          <w:rPr>
            <w:rStyle w:val="-"/>
            <w:rFonts w:eastAsia="SimSun"/>
            <w:noProof/>
            <w:lang w:val="el-GR"/>
          </w:rPr>
          <w:t>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Περιβάλλον της Σύμβασης</w:t>
        </w:r>
        <w:r w:rsidR="000738B2">
          <w:rPr>
            <w:noProof/>
            <w:webHidden/>
          </w:rPr>
          <w:tab/>
        </w:r>
        <w:r w:rsidR="000738B2">
          <w:rPr>
            <w:noProof/>
            <w:webHidden/>
          </w:rPr>
          <w:fldChar w:fldCharType="begin"/>
        </w:r>
        <w:r w:rsidR="000738B2">
          <w:rPr>
            <w:noProof/>
            <w:webHidden/>
          </w:rPr>
          <w:instrText xml:space="preserve"> PAGEREF _Toc99717298 \h </w:instrText>
        </w:r>
        <w:r w:rsidR="000738B2">
          <w:rPr>
            <w:noProof/>
            <w:webHidden/>
          </w:rPr>
        </w:r>
        <w:r w:rsidR="000738B2">
          <w:rPr>
            <w:noProof/>
            <w:webHidden/>
          </w:rPr>
          <w:fldChar w:fldCharType="separate"/>
        </w:r>
        <w:r w:rsidR="00074F77">
          <w:rPr>
            <w:noProof/>
            <w:webHidden/>
          </w:rPr>
          <w:t>73</w:t>
        </w:r>
        <w:r w:rsidR="000738B2">
          <w:rPr>
            <w:noProof/>
            <w:webHidden/>
          </w:rPr>
          <w:fldChar w:fldCharType="end"/>
        </w:r>
      </w:hyperlink>
    </w:p>
    <w:p w14:paraId="575EA99D" w14:textId="16AF5D85"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299" w:history="1">
        <w:r w:rsidR="000738B2" w:rsidRPr="0086587E">
          <w:rPr>
            <w:rStyle w:val="-"/>
            <w:rFonts w:eastAsia="SimSun"/>
            <w:noProof/>
            <w:lang w:val="el-GR"/>
          </w:rPr>
          <w:t>1.1.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Εμπλεκόμενοι στην υλοποίηση της Σύμβασης</w:t>
        </w:r>
        <w:r w:rsidR="000738B2">
          <w:rPr>
            <w:noProof/>
            <w:webHidden/>
          </w:rPr>
          <w:tab/>
        </w:r>
        <w:r w:rsidR="000738B2">
          <w:rPr>
            <w:noProof/>
            <w:webHidden/>
          </w:rPr>
          <w:fldChar w:fldCharType="begin"/>
        </w:r>
        <w:r w:rsidR="000738B2">
          <w:rPr>
            <w:noProof/>
            <w:webHidden/>
          </w:rPr>
          <w:instrText xml:space="preserve"> PAGEREF _Toc99717299 \h </w:instrText>
        </w:r>
        <w:r w:rsidR="000738B2">
          <w:rPr>
            <w:noProof/>
            <w:webHidden/>
          </w:rPr>
        </w:r>
        <w:r w:rsidR="000738B2">
          <w:rPr>
            <w:noProof/>
            <w:webHidden/>
          </w:rPr>
          <w:fldChar w:fldCharType="separate"/>
        </w:r>
        <w:r w:rsidR="00074F77">
          <w:rPr>
            <w:noProof/>
            <w:webHidden/>
          </w:rPr>
          <w:t>73</w:t>
        </w:r>
        <w:r w:rsidR="000738B2">
          <w:rPr>
            <w:noProof/>
            <w:webHidden/>
          </w:rPr>
          <w:fldChar w:fldCharType="end"/>
        </w:r>
      </w:hyperlink>
    </w:p>
    <w:p w14:paraId="659DC02D" w14:textId="78DD188F"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00" w:history="1">
        <w:r w:rsidR="000738B2" w:rsidRPr="0086587E">
          <w:rPr>
            <w:rStyle w:val="-"/>
            <w:noProof/>
            <w:lang w:val="el-GR"/>
          </w:rPr>
          <w:t>1.1.1.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Φορέας Υλοποίησης – Αναθέτουσα Αρχή</w:t>
        </w:r>
        <w:r w:rsidR="000738B2">
          <w:rPr>
            <w:noProof/>
            <w:webHidden/>
          </w:rPr>
          <w:tab/>
        </w:r>
        <w:r w:rsidR="000738B2">
          <w:rPr>
            <w:noProof/>
            <w:webHidden/>
          </w:rPr>
          <w:fldChar w:fldCharType="begin"/>
        </w:r>
        <w:r w:rsidR="000738B2">
          <w:rPr>
            <w:noProof/>
            <w:webHidden/>
          </w:rPr>
          <w:instrText xml:space="preserve"> PAGEREF _Toc99717300 \h </w:instrText>
        </w:r>
        <w:r w:rsidR="000738B2">
          <w:rPr>
            <w:noProof/>
            <w:webHidden/>
          </w:rPr>
        </w:r>
        <w:r w:rsidR="000738B2">
          <w:rPr>
            <w:noProof/>
            <w:webHidden/>
          </w:rPr>
          <w:fldChar w:fldCharType="separate"/>
        </w:r>
        <w:r w:rsidR="00074F77">
          <w:rPr>
            <w:noProof/>
            <w:webHidden/>
          </w:rPr>
          <w:t>73</w:t>
        </w:r>
        <w:r w:rsidR="000738B2">
          <w:rPr>
            <w:noProof/>
            <w:webHidden/>
          </w:rPr>
          <w:fldChar w:fldCharType="end"/>
        </w:r>
      </w:hyperlink>
    </w:p>
    <w:p w14:paraId="6FE27DDF" w14:textId="1CEA8477"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01" w:history="1">
        <w:r w:rsidR="000738B2" w:rsidRPr="0086587E">
          <w:rPr>
            <w:rStyle w:val="-"/>
            <w:noProof/>
            <w:lang w:val="el-GR"/>
          </w:rPr>
          <w:t>1.1.2.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Φορέας Χρηματοδότησης</w:t>
        </w:r>
        <w:r w:rsidR="000738B2">
          <w:rPr>
            <w:noProof/>
            <w:webHidden/>
          </w:rPr>
          <w:tab/>
        </w:r>
        <w:r w:rsidR="000738B2">
          <w:rPr>
            <w:noProof/>
            <w:webHidden/>
          </w:rPr>
          <w:fldChar w:fldCharType="begin"/>
        </w:r>
        <w:r w:rsidR="000738B2">
          <w:rPr>
            <w:noProof/>
            <w:webHidden/>
          </w:rPr>
          <w:instrText xml:space="preserve"> PAGEREF _Toc99717301 \h </w:instrText>
        </w:r>
        <w:r w:rsidR="000738B2">
          <w:rPr>
            <w:noProof/>
            <w:webHidden/>
          </w:rPr>
        </w:r>
        <w:r w:rsidR="000738B2">
          <w:rPr>
            <w:noProof/>
            <w:webHidden/>
          </w:rPr>
          <w:fldChar w:fldCharType="separate"/>
        </w:r>
        <w:r w:rsidR="00074F77">
          <w:rPr>
            <w:noProof/>
            <w:webHidden/>
          </w:rPr>
          <w:t>74</w:t>
        </w:r>
        <w:r w:rsidR="000738B2">
          <w:rPr>
            <w:noProof/>
            <w:webHidden/>
          </w:rPr>
          <w:fldChar w:fldCharType="end"/>
        </w:r>
      </w:hyperlink>
    </w:p>
    <w:p w14:paraId="5F03DA0F" w14:textId="51C594C3"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02" w:history="1">
        <w:r w:rsidR="000738B2" w:rsidRPr="0086587E">
          <w:rPr>
            <w:rStyle w:val="-"/>
            <w:noProof/>
            <w:lang w:val="el-GR"/>
          </w:rPr>
          <w:t>1.1.3.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Κύριος του Έργου – Φορέας Λειτουργίας</w:t>
        </w:r>
        <w:r w:rsidR="000738B2">
          <w:rPr>
            <w:noProof/>
            <w:webHidden/>
          </w:rPr>
          <w:tab/>
        </w:r>
        <w:r w:rsidR="000738B2">
          <w:rPr>
            <w:noProof/>
            <w:webHidden/>
          </w:rPr>
          <w:fldChar w:fldCharType="begin"/>
        </w:r>
        <w:r w:rsidR="000738B2">
          <w:rPr>
            <w:noProof/>
            <w:webHidden/>
          </w:rPr>
          <w:instrText xml:space="preserve"> PAGEREF _Toc99717302 \h </w:instrText>
        </w:r>
        <w:r w:rsidR="000738B2">
          <w:rPr>
            <w:noProof/>
            <w:webHidden/>
          </w:rPr>
        </w:r>
        <w:r w:rsidR="000738B2">
          <w:rPr>
            <w:noProof/>
            <w:webHidden/>
          </w:rPr>
          <w:fldChar w:fldCharType="separate"/>
        </w:r>
        <w:r w:rsidR="00074F77">
          <w:rPr>
            <w:noProof/>
            <w:webHidden/>
          </w:rPr>
          <w:t>74</w:t>
        </w:r>
        <w:r w:rsidR="000738B2">
          <w:rPr>
            <w:noProof/>
            <w:webHidden/>
          </w:rPr>
          <w:fldChar w:fldCharType="end"/>
        </w:r>
      </w:hyperlink>
    </w:p>
    <w:p w14:paraId="31D149A4" w14:textId="354FF098"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03" w:history="1">
        <w:r w:rsidR="000738B2" w:rsidRPr="0086587E">
          <w:rPr>
            <w:rStyle w:val="-"/>
            <w:noProof/>
            <w:lang w:val="el-GR"/>
          </w:rPr>
          <w:t>1.1.4.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Όργανα &amp; Επιτροπές Παρακολούθησης, Διακυβέρνησης και Ελέγχου του Έργου</w:t>
        </w:r>
        <w:r w:rsidR="000738B2">
          <w:rPr>
            <w:noProof/>
            <w:webHidden/>
          </w:rPr>
          <w:tab/>
        </w:r>
        <w:r w:rsidR="000738B2">
          <w:rPr>
            <w:noProof/>
            <w:webHidden/>
          </w:rPr>
          <w:fldChar w:fldCharType="begin"/>
        </w:r>
        <w:r w:rsidR="000738B2">
          <w:rPr>
            <w:noProof/>
            <w:webHidden/>
          </w:rPr>
          <w:instrText xml:space="preserve"> PAGEREF _Toc99717303 \h </w:instrText>
        </w:r>
        <w:r w:rsidR="000738B2">
          <w:rPr>
            <w:noProof/>
            <w:webHidden/>
          </w:rPr>
        </w:r>
        <w:r w:rsidR="000738B2">
          <w:rPr>
            <w:noProof/>
            <w:webHidden/>
          </w:rPr>
          <w:fldChar w:fldCharType="separate"/>
        </w:r>
        <w:r w:rsidR="00074F77">
          <w:rPr>
            <w:noProof/>
            <w:webHidden/>
          </w:rPr>
          <w:t>76</w:t>
        </w:r>
        <w:r w:rsidR="000738B2">
          <w:rPr>
            <w:noProof/>
            <w:webHidden/>
          </w:rPr>
          <w:fldChar w:fldCharType="end"/>
        </w:r>
      </w:hyperlink>
    </w:p>
    <w:p w14:paraId="4502EA66" w14:textId="2D422782"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04" w:history="1">
        <w:r w:rsidR="000738B2" w:rsidRPr="0086587E">
          <w:rPr>
            <w:rStyle w:val="-"/>
            <w:noProof/>
            <w:lang w:val="el-GR"/>
          </w:rPr>
          <w:t>1.2.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Υφιστάμενη Κατάσταση</w:t>
        </w:r>
        <w:r w:rsidR="000738B2">
          <w:rPr>
            <w:noProof/>
            <w:webHidden/>
          </w:rPr>
          <w:tab/>
        </w:r>
        <w:r w:rsidR="000738B2">
          <w:rPr>
            <w:noProof/>
            <w:webHidden/>
          </w:rPr>
          <w:fldChar w:fldCharType="begin"/>
        </w:r>
        <w:r w:rsidR="000738B2">
          <w:rPr>
            <w:noProof/>
            <w:webHidden/>
          </w:rPr>
          <w:instrText xml:space="preserve"> PAGEREF _Toc99717304 \h </w:instrText>
        </w:r>
        <w:r w:rsidR="000738B2">
          <w:rPr>
            <w:noProof/>
            <w:webHidden/>
          </w:rPr>
        </w:r>
        <w:r w:rsidR="000738B2">
          <w:rPr>
            <w:noProof/>
            <w:webHidden/>
          </w:rPr>
          <w:fldChar w:fldCharType="separate"/>
        </w:r>
        <w:r w:rsidR="00074F77">
          <w:rPr>
            <w:noProof/>
            <w:webHidden/>
          </w:rPr>
          <w:t>77</w:t>
        </w:r>
        <w:r w:rsidR="000738B2">
          <w:rPr>
            <w:noProof/>
            <w:webHidden/>
          </w:rPr>
          <w:fldChar w:fldCharType="end"/>
        </w:r>
      </w:hyperlink>
    </w:p>
    <w:p w14:paraId="1BE73262" w14:textId="377EC802"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05" w:history="1">
        <w:r w:rsidR="000738B2" w:rsidRPr="0086587E">
          <w:rPr>
            <w:rStyle w:val="-"/>
            <w:noProof/>
            <w:lang w:val="el-GR"/>
          </w:rPr>
          <w:t>1.2.1.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Συνοπτική Περιγραφή των υπηρεσιών και της λειτουργίας του Φορέα Λειτουργίας (σε σχέση με το αντικείμενο και τις απαιτήσεις του έργου)</w:t>
        </w:r>
        <w:r w:rsidR="000738B2">
          <w:rPr>
            <w:noProof/>
            <w:webHidden/>
          </w:rPr>
          <w:tab/>
        </w:r>
        <w:r w:rsidR="000738B2">
          <w:rPr>
            <w:noProof/>
            <w:webHidden/>
          </w:rPr>
          <w:fldChar w:fldCharType="begin"/>
        </w:r>
        <w:r w:rsidR="000738B2">
          <w:rPr>
            <w:noProof/>
            <w:webHidden/>
          </w:rPr>
          <w:instrText xml:space="preserve"> PAGEREF _Toc99717305 \h </w:instrText>
        </w:r>
        <w:r w:rsidR="000738B2">
          <w:rPr>
            <w:noProof/>
            <w:webHidden/>
          </w:rPr>
        </w:r>
        <w:r w:rsidR="000738B2">
          <w:rPr>
            <w:noProof/>
            <w:webHidden/>
          </w:rPr>
          <w:fldChar w:fldCharType="separate"/>
        </w:r>
        <w:r w:rsidR="00074F77">
          <w:rPr>
            <w:noProof/>
            <w:webHidden/>
          </w:rPr>
          <w:t>77</w:t>
        </w:r>
        <w:r w:rsidR="000738B2">
          <w:rPr>
            <w:noProof/>
            <w:webHidden/>
          </w:rPr>
          <w:fldChar w:fldCharType="end"/>
        </w:r>
      </w:hyperlink>
    </w:p>
    <w:p w14:paraId="0F849F96" w14:textId="46CBE1D5"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06" w:history="1">
        <w:r w:rsidR="000738B2" w:rsidRPr="0086587E">
          <w:rPr>
            <w:rStyle w:val="-"/>
            <w:rFonts w:eastAsia="SimSun"/>
            <w:noProof/>
            <w:lang w:val="el-GR"/>
          </w:rPr>
          <w:t>1.2.2.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Παρούσα Κατάσταση – Αναγκαιότητα Υλοποίησης</w:t>
        </w:r>
        <w:r w:rsidR="000738B2">
          <w:rPr>
            <w:noProof/>
            <w:webHidden/>
          </w:rPr>
          <w:tab/>
        </w:r>
        <w:r w:rsidR="000738B2">
          <w:rPr>
            <w:noProof/>
            <w:webHidden/>
          </w:rPr>
          <w:fldChar w:fldCharType="begin"/>
        </w:r>
        <w:r w:rsidR="000738B2">
          <w:rPr>
            <w:noProof/>
            <w:webHidden/>
          </w:rPr>
          <w:instrText xml:space="preserve"> PAGEREF _Toc99717306 \h </w:instrText>
        </w:r>
        <w:r w:rsidR="000738B2">
          <w:rPr>
            <w:noProof/>
            <w:webHidden/>
          </w:rPr>
        </w:r>
        <w:r w:rsidR="000738B2">
          <w:rPr>
            <w:noProof/>
            <w:webHidden/>
          </w:rPr>
          <w:fldChar w:fldCharType="separate"/>
        </w:r>
        <w:r w:rsidR="00074F77">
          <w:rPr>
            <w:noProof/>
            <w:webHidden/>
          </w:rPr>
          <w:t>78</w:t>
        </w:r>
        <w:r w:rsidR="000738B2">
          <w:rPr>
            <w:noProof/>
            <w:webHidden/>
          </w:rPr>
          <w:fldChar w:fldCharType="end"/>
        </w:r>
      </w:hyperlink>
    </w:p>
    <w:p w14:paraId="6DEB09FE" w14:textId="173DCD3F" w:rsidR="000738B2" w:rsidRDefault="00A81E10">
      <w:pPr>
        <w:pStyle w:val="28"/>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99717307" w:history="1">
        <w:r w:rsidR="000738B2" w:rsidRPr="0086587E">
          <w:rPr>
            <w:rStyle w:val="-"/>
            <w:noProof/>
            <w:lang w:val="el-GR"/>
          </w:rPr>
          <w:t>1.2.2.1.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Συνοπτική περιγραφή του έργου «Ηλεκτρονικές Υπηρεσίες Καταστημάτων Κράτησης»</w:t>
        </w:r>
        <w:r w:rsidR="000738B2">
          <w:rPr>
            <w:noProof/>
            <w:webHidden/>
          </w:rPr>
          <w:tab/>
        </w:r>
        <w:r w:rsidR="000738B2">
          <w:rPr>
            <w:noProof/>
            <w:webHidden/>
          </w:rPr>
          <w:fldChar w:fldCharType="begin"/>
        </w:r>
        <w:r w:rsidR="000738B2">
          <w:rPr>
            <w:noProof/>
            <w:webHidden/>
          </w:rPr>
          <w:instrText xml:space="preserve"> PAGEREF _Toc99717307 \h </w:instrText>
        </w:r>
        <w:r w:rsidR="000738B2">
          <w:rPr>
            <w:noProof/>
            <w:webHidden/>
          </w:rPr>
        </w:r>
        <w:r w:rsidR="000738B2">
          <w:rPr>
            <w:noProof/>
            <w:webHidden/>
          </w:rPr>
          <w:fldChar w:fldCharType="separate"/>
        </w:r>
        <w:r w:rsidR="00074F77">
          <w:rPr>
            <w:noProof/>
            <w:webHidden/>
          </w:rPr>
          <w:t>78</w:t>
        </w:r>
        <w:r w:rsidR="000738B2">
          <w:rPr>
            <w:noProof/>
            <w:webHidden/>
          </w:rPr>
          <w:fldChar w:fldCharType="end"/>
        </w:r>
      </w:hyperlink>
    </w:p>
    <w:p w14:paraId="6CEB4091" w14:textId="0FE3B8DF" w:rsidR="000738B2" w:rsidRDefault="00A81E10">
      <w:pPr>
        <w:pStyle w:val="28"/>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99717308" w:history="1">
        <w:r w:rsidR="000738B2" w:rsidRPr="0086587E">
          <w:rPr>
            <w:rStyle w:val="-"/>
            <w:noProof/>
            <w:lang w:val="el-GR"/>
          </w:rPr>
          <w:t>1.2.2.2.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Συνοπτική περιγραφή υφιστάμενων υποδομών και αρχιτεκτονικής</w:t>
        </w:r>
        <w:r w:rsidR="000738B2">
          <w:rPr>
            <w:noProof/>
            <w:webHidden/>
          </w:rPr>
          <w:tab/>
        </w:r>
        <w:r w:rsidR="000738B2">
          <w:rPr>
            <w:noProof/>
            <w:webHidden/>
          </w:rPr>
          <w:fldChar w:fldCharType="begin"/>
        </w:r>
        <w:r w:rsidR="000738B2">
          <w:rPr>
            <w:noProof/>
            <w:webHidden/>
          </w:rPr>
          <w:instrText xml:space="preserve"> PAGEREF _Toc99717308 \h </w:instrText>
        </w:r>
        <w:r w:rsidR="000738B2">
          <w:rPr>
            <w:noProof/>
            <w:webHidden/>
          </w:rPr>
        </w:r>
        <w:r w:rsidR="000738B2">
          <w:rPr>
            <w:noProof/>
            <w:webHidden/>
          </w:rPr>
          <w:fldChar w:fldCharType="separate"/>
        </w:r>
        <w:r w:rsidR="00074F77">
          <w:rPr>
            <w:noProof/>
            <w:webHidden/>
          </w:rPr>
          <w:t>79</w:t>
        </w:r>
        <w:r w:rsidR="000738B2">
          <w:rPr>
            <w:noProof/>
            <w:webHidden/>
          </w:rPr>
          <w:fldChar w:fldCharType="end"/>
        </w:r>
      </w:hyperlink>
    </w:p>
    <w:p w14:paraId="1818FF14" w14:textId="362591FE" w:rsidR="000738B2" w:rsidRDefault="00A81E10">
      <w:pPr>
        <w:pStyle w:val="28"/>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99717309" w:history="1">
        <w:r w:rsidR="000738B2" w:rsidRPr="0086587E">
          <w:rPr>
            <w:rStyle w:val="-"/>
            <w:noProof/>
            <w:lang w:val="el-GR"/>
          </w:rPr>
          <w:t>1.2.2.3.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Συνοπτική περιγραφή έτοιμου λογισμικού</w:t>
        </w:r>
        <w:r w:rsidR="000738B2">
          <w:rPr>
            <w:noProof/>
            <w:webHidden/>
          </w:rPr>
          <w:tab/>
        </w:r>
        <w:r w:rsidR="000738B2">
          <w:rPr>
            <w:noProof/>
            <w:webHidden/>
          </w:rPr>
          <w:fldChar w:fldCharType="begin"/>
        </w:r>
        <w:r w:rsidR="000738B2">
          <w:rPr>
            <w:noProof/>
            <w:webHidden/>
          </w:rPr>
          <w:instrText xml:space="preserve"> PAGEREF _Toc99717309 \h </w:instrText>
        </w:r>
        <w:r w:rsidR="000738B2">
          <w:rPr>
            <w:noProof/>
            <w:webHidden/>
          </w:rPr>
        </w:r>
        <w:r w:rsidR="000738B2">
          <w:rPr>
            <w:noProof/>
            <w:webHidden/>
          </w:rPr>
          <w:fldChar w:fldCharType="separate"/>
        </w:r>
        <w:r w:rsidR="00074F77">
          <w:rPr>
            <w:noProof/>
            <w:webHidden/>
          </w:rPr>
          <w:t>90</w:t>
        </w:r>
        <w:r w:rsidR="000738B2">
          <w:rPr>
            <w:noProof/>
            <w:webHidden/>
          </w:rPr>
          <w:fldChar w:fldCharType="end"/>
        </w:r>
      </w:hyperlink>
    </w:p>
    <w:p w14:paraId="11FE543F" w14:textId="7AB27B60" w:rsidR="000738B2" w:rsidRDefault="00A81E10">
      <w:pPr>
        <w:pStyle w:val="28"/>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99717310" w:history="1">
        <w:r w:rsidR="000738B2" w:rsidRPr="0086587E">
          <w:rPr>
            <w:rStyle w:val="-"/>
            <w:noProof/>
            <w:lang w:val="el-GR"/>
          </w:rPr>
          <w:t>1.2.2.4.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Συνοπτική περιγραφή παρεχόμενων ψηφιακών υπηρεσιών</w:t>
        </w:r>
        <w:r w:rsidR="000738B2">
          <w:rPr>
            <w:noProof/>
            <w:webHidden/>
          </w:rPr>
          <w:tab/>
        </w:r>
        <w:r w:rsidR="000738B2">
          <w:rPr>
            <w:noProof/>
            <w:webHidden/>
          </w:rPr>
          <w:fldChar w:fldCharType="begin"/>
        </w:r>
        <w:r w:rsidR="000738B2">
          <w:rPr>
            <w:noProof/>
            <w:webHidden/>
          </w:rPr>
          <w:instrText xml:space="preserve"> PAGEREF _Toc99717310 \h </w:instrText>
        </w:r>
        <w:r w:rsidR="000738B2">
          <w:rPr>
            <w:noProof/>
            <w:webHidden/>
          </w:rPr>
        </w:r>
        <w:r w:rsidR="000738B2">
          <w:rPr>
            <w:noProof/>
            <w:webHidden/>
          </w:rPr>
          <w:fldChar w:fldCharType="separate"/>
        </w:r>
        <w:r w:rsidR="00074F77">
          <w:rPr>
            <w:noProof/>
            <w:webHidden/>
          </w:rPr>
          <w:t>92</w:t>
        </w:r>
        <w:r w:rsidR="000738B2">
          <w:rPr>
            <w:noProof/>
            <w:webHidden/>
          </w:rPr>
          <w:fldChar w:fldCharType="end"/>
        </w:r>
      </w:hyperlink>
    </w:p>
    <w:p w14:paraId="64F2AE48" w14:textId="63A3A6A6"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11" w:history="1">
        <w:r w:rsidR="000738B2" w:rsidRPr="0086587E">
          <w:rPr>
            <w:rStyle w:val="-"/>
            <w:rFonts w:eastAsia="SimSun"/>
            <w:noProof/>
            <w:lang w:val="el-GR"/>
          </w:rPr>
          <w:t>1.2.3.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Το Κυβερνητικό Υπολογιστικό Νέφος (G-Cloud)</w:t>
        </w:r>
        <w:r w:rsidR="000738B2">
          <w:rPr>
            <w:noProof/>
            <w:webHidden/>
          </w:rPr>
          <w:tab/>
        </w:r>
        <w:r w:rsidR="000738B2">
          <w:rPr>
            <w:noProof/>
            <w:webHidden/>
          </w:rPr>
          <w:fldChar w:fldCharType="begin"/>
        </w:r>
        <w:r w:rsidR="000738B2">
          <w:rPr>
            <w:noProof/>
            <w:webHidden/>
          </w:rPr>
          <w:instrText xml:space="preserve"> PAGEREF _Toc99717311 \h </w:instrText>
        </w:r>
        <w:r w:rsidR="000738B2">
          <w:rPr>
            <w:noProof/>
            <w:webHidden/>
          </w:rPr>
        </w:r>
        <w:r w:rsidR="000738B2">
          <w:rPr>
            <w:noProof/>
            <w:webHidden/>
          </w:rPr>
          <w:fldChar w:fldCharType="separate"/>
        </w:r>
        <w:r w:rsidR="00074F77">
          <w:rPr>
            <w:noProof/>
            <w:webHidden/>
          </w:rPr>
          <w:t>94</w:t>
        </w:r>
        <w:r w:rsidR="000738B2">
          <w:rPr>
            <w:noProof/>
            <w:webHidden/>
          </w:rPr>
          <w:fldChar w:fldCharType="end"/>
        </w:r>
      </w:hyperlink>
    </w:p>
    <w:p w14:paraId="4D14DF3D" w14:textId="7D3F6DA1" w:rsidR="000738B2" w:rsidRDefault="00A81E10">
      <w:pPr>
        <w:pStyle w:val="28"/>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99717312" w:history="1">
        <w:r w:rsidR="000738B2" w:rsidRPr="0086587E">
          <w:rPr>
            <w:rStyle w:val="-"/>
            <w:noProof/>
            <w:lang w:val="el-GR"/>
          </w:rPr>
          <w:t>1.2.3.1.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Περιγραφή</w:t>
        </w:r>
        <w:r w:rsidR="000738B2">
          <w:rPr>
            <w:noProof/>
            <w:webHidden/>
          </w:rPr>
          <w:tab/>
        </w:r>
        <w:r w:rsidR="000738B2">
          <w:rPr>
            <w:noProof/>
            <w:webHidden/>
          </w:rPr>
          <w:fldChar w:fldCharType="begin"/>
        </w:r>
        <w:r w:rsidR="000738B2">
          <w:rPr>
            <w:noProof/>
            <w:webHidden/>
          </w:rPr>
          <w:instrText xml:space="preserve"> PAGEREF _Toc99717312 \h </w:instrText>
        </w:r>
        <w:r w:rsidR="000738B2">
          <w:rPr>
            <w:noProof/>
            <w:webHidden/>
          </w:rPr>
        </w:r>
        <w:r w:rsidR="000738B2">
          <w:rPr>
            <w:noProof/>
            <w:webHidden/>
          </w:rPr>
          <w:fldChar w:fldCharType="separate"/>
        </w:r>
        <w:r w:rsidR="00074F77">
          <w:rPr>
            <w:noProof/>
            <w:webHidden/>
          </w:rPr>
          <w:t>94</w:t>
        </w:r>
        <w:r w:rsidR="000738B2">
          <w:rPr>
            <w:noProof/>
            <w:webHidden/>
          </w:rPr>
          <w:fldChar w:fldCharType="end"/>
        </w:r>
      </w:hyperlink>
    </w:p>
    <w:p w14:paraId="34C51442" w14:textId="771CB375" w:rsidR="000738B2" w:rsidRDefault="00A81E10">
      <w:pPr>
        <w:pStyle w:val="28"/>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99717313" w:history="1">
        <w:r w:rsidR="000738B2" w:rsidRPr="0086587E">
          <w:rPr>
            <w:rStyle w:val="-"/>
            <w:noProof/>
            <w:lang w:val="el-GR"/>
          </w:rPr>
          <w:t>1.2.3.2.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Παροχές-Οφέλη του Κυβερνητικού Υπολογιστικού Νέφους</w:t>
        </w:r>
        <w:r w:rsidR="000738B2">
          <w:rPr>
            <w:noProof/>
            <w:webHidden/>
          </w:rPr>
          <w:tab/>
        </w:r>
        <w:r w:rsidR="000738B2">
          <w:rPr>
            <w:noProof/>
            <w:webHidden/>
          </w:rPr>
          <w:fldChar w:fldCharType="begin"/>
        </w:r>
        <w:r w:rsidR="000738B2">
          <w:rPr>
            <w:noProof/>
            <w:webHidden/>
          </w:rPr>
          <w:instrText xml:space="preserve"> PAGEREF _Toc99717313 \h </w:instrText>
        </w:r>
        <w:r w:rsidR="000738B2">
          <w:rPr>
            <w:noProof/>
            <w:webHidden/>
          </w:rPr>
        </w:r>
        <w:r w:rsidR="000738B2">
          <w:rPr>
            <w:noProof/>
            <w:webHidden/>
          </w:rPr>
          <w:fldChar w:fldCharType="separate"/>
        </w:r>
        <w:r w:rsidR="00074F77">
          <w:rPr>
            <w:noProof/>
            <w:webHidden/>
          </w:rPr>
          <w:t>94</w:t>
        </w:r>
        <w:r w:rsidR="000738B2">
          <w:rPr>
            <w:noProof/>
            <w:webHidden/>
          </w:rPr>
          <w:fldChar w:fldCharType="end"/>
        </w:r>
      </w:hyperlink>
    </w:p>
    <w:p w14:paraId="07A6ED70" w14:textId="3DE89E0E" w:rsidR="000738B2" w:rsidRDefault="00A81E10">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99717314" w:history="1">
        <w:r w:rsidR="000738B2" w:rsidRPr="0086587E">
          <w:rPr>
            <w:rStyle w:val="-"/>
            <w:noProof/>
            <w:lang w:val="el-GR"/>
          </w:rPr>
          <w:t>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Περιγραφή Φυσικού Αντικειμένου της Σύμβασης</w:t>
        </w:r>
        <w:r w:rsidR="000738B2">
          <w:rPr>
            <w:noProof/>
            <w:webHidden/>
          </w:rPr>
          <w:tab/>
        </w:r>
        <w:r w:rsidR="000738B2">
          <w:rPr>
            <w:noProof/>
            <w:webHidden/>
          </w:rPr>
          <w:fldChar w:fldCharType="begin"/>
        </w:r>
        <w:r w:rsidR="000738B2">
          <w:rPr>
            <w:noProof/>
            <w:webHidden/>
          </w:rPr>
          <w:instrText xml:space="preserve"> PAGEREF _Toc99717314 \h </w:instrText>
        </w:r>
        <w:r w:rsidR="000738B2">
          <w:rPr>
            <w:noProof/>
            <w:webHidden/>
          </w:rPr>
        </w:r>
        <w:r w:rsidR="000738B2">
          <w:rPr>
            <w:noProof/>
            <w:webHidden/>
          </w:rPr>
          <w:fldChar w:fldCharType="separate"/>
        </w:r>
        <w:r w:rsidR="00074F77">
          <w:rPr>
            <w:noProof/>
            <w:webHidden/>
          </w:rPr>
          <w:t>96</w:t>
        </w:r>
        <w:r w:rsidR="000738B2">
          <w:rPr>
            <w:noProof/>
            <w:webHidden/>
          </w:rPr>
          <w:fldChar w:fldCharType="end"/>
        </w:r>
      </w:hyperlink>
    </w:p>
    <w:p w14:paraId="29EFA3C7" w14:textId="5F088DF8"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15" w:history="1">
        <w:r w:rsidR="000738B2" w:rsidRPr="0086587E">
          <w:rPr>
            <w:rStyle w:val="-"/>
            <w:noProof/>
            <w:lang w:val="el-GR"/>
          </w:rPr>
          <w:t>2.1.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Αντικείμενο της Σύμβασης</w:t>
        </w:r>
        <w:r w:rsidR="000738B2">
          <w:rPr>
            <w:noProof/>
            <w:webHidden/>
          </w:rPr>
          <w:tab/>
        </w:r>
        <w:r w:rsidR="000738B2">
          <w:rPr>
            <w:noProof/>
            <w:webHidden/>
          </w:rPr>
          <w:fldChar w:fldCharType="begin"/>
        </w:r>
        <w:r w:rsidR="000738B2">
          <w:rPr>
            <w:noProof/>
            <w:webHidden/>
          </w:rPr>
          <w:instrText xml:space="preserve"> PAGEREF _Toc99717315 \h </w:instrText>
        </w:r>
        <w:r w:rsidR="000738B2">
          <w:rPr>
            <w:noProof/>
            <w:webHidden/>
          </w:rPr>
        </w:r>
        <w:r w:rsidR="000738B2">
          <w:rPr>
            <w:noProof/>
            <w:webHidden/>
          </w:rPr>
          <w:fldChar w:fldCharType="separate"/>
        </w:r>
        <w:r w:rsidR="00074F77">
          <w:rPr>
            <w:noProof/>
            <w:webHidden/>
          </w:rPr>
          <w:t>96</w:t>
        </w:r>
        <w:r w:rsidR="000738B2">
          <w:rPr>
            <w:noProof/>
            <w:webHidden/>
          </w:rPr>
          <w:fldChar w:fldCharType="end"/>
        </w:r>
      </w:hyperlink>
    </w:p>
    <w:p w14:paraId="696AC4B5" w14:textId="0DD91DBE"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16" w:history="1">
        <w:r w:rsidR="000738B2" w:rsidRPr="0086587E">
          <w:rPr>
            <w:rStyle w:val="-"/>
            <w:noProof/>
            <w:lang w:val="el-GR"/>
          </w:rPr>
          <w:t>2.2.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Σκοπός και Στόχοι της Σύμβασης</w:t>
        </w:r>
        <w:r w:rsidR="000738B2">
          <w:rPr>
            <w:noProof/>
            <w:webHidden/>
          </w:rPr>
          <w:tab/>
        </w:r>
        <w:r w:rsidR="000738B2">
          <w:rPr>
            <w:noProof/>
            <w:webHidden/>
          </w:rPr>
          <w:fldChar w:fldCharType="begin"/>
        </w:r>
        <w:r w:rsidR="000738B2">
          <w:rPr>
            <w:noProof/>
            <w:webHidden/>
          </w:rPr>
          <w:instrText xml:space="preserve"> PAGEREF _Toc99717316 \h </w:instrText>
        </w:r>
        <w:r w:rsidR="000738B2">
          <w:rPr>
            <w:noProof/>
            <w:webHidden/>
          </w:rPr>
        </w:r>
        <w:r w:rsidR="000738B2">
          <w:rPr>
            <w:noProof/>
            <w:webHidden/>
          </w:rPr>
          <w:fldChar w:fldCharType="separate"/>
        </w:r>
        <w:r w:rsidR="00074F77">
          <w:rPr>
            <w:noProof/>
            <w:webHidden/>
          </w:rPr>
          <w:t>96</w:t>
        </w:r>
        <w:r w:rsidR="000738B2">
          <w:rPr>
            <w:noProof/>
            <w:webHidden/>
          </w:rPr>
          <w:fldChar w:fldCharType="end"/>
        </w:r>
      </w:hyperlink>
    </w:p>
    <w:p w14:paraId="40095588" w14:textId="654F40B6" w:rsidR="000738B2" w:rsidRDefault="00A81E10">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99717317" w:history="1">
        <w:r w:rsidR="000738B2" w:rsidRPr="0086587E">
          <w:rPr>
            <w:rStyle w:val="-"/>
            <w:noProof/>
            <w:lang w:val="el-GR"/>
          </w:rPr>
          <w:t>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Αρχιτεκτονική</w:t>
        </w:r>
        <w:r w:rsidR="000738B2">
          <w:rPr>
            <w:noProof/>
            <w:webHidden/>
          </w:rPr>
          <w:tab/>
        </w:r>
        <w:r w:rsidR="000738B2">
          <w:rPr>
            <w:noProof/>
            <w:webHidden/>
          </w:rPr>
          <w:fldChar w:fldCharType="begin"/>
        </w:r>
        <w:r w:rsidR="000738B2">
          <w:rPr>
            <w:noProof/>
            <w:webHidden/>
          </w:rPr>
          <w:instrText xml:space="preserve"> PAGEREF _Toc99717317 \h </w:instrText>
        </w:r>
        <w:r w:rsidR="000738B2">
          <w:rPr>
            <w:noProof/>
            <w:webHidden/>
          </w:rPr>
        </w:r>
        <w:r w:rsidR="000738B2">
          <w:rPr>
            <w:noProof/>
            <w:webHidden/>
          </w:rPr>
          <w:fldChar w:fldCharType="separate"/>
        </w:r>
        <w:r w:rsidR="00074F77">
          <w:rPr>
            <w:noProof/>
            <w:webHidden/>
          </w:rPr>
          <w:t>97</w:t>
        </w:r>
        <w:r w:rsidR="000738B2">
          <w:rPr>
            <w:noProof/>
            <w:webHidden/>
          </w:rPr>
          <w:fldChar w:fldCharType="end"/>
        </w:r>
      </w:hyperlink>
    </w:p>
    <w:p w14:paraId="41230CF6" w14:textId="3AFD69FF"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18" w:history="1">
        <w:r w:rsidR="000738B2" w:rsidRPr="0086587E">
          <w:rPr>
            <w:rStyle w:val="-"/>
            <w:noProof/>
            <w:lang w:val="el-GR"/>
          </w:rPr>
          <w:t>3.1.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Γενικές Αρχές Σχεδιασμού Συστήματος</w:t>
        </w:r>
        <w:r w:rsidR="000738B2">
          <w:rPr>
            <w:noProof/>
            <w:webHidden/>
          </w:rPr>
          <w:tab/>
        </w:r>
        <w:r w:rsidR="000738B2">
          <w:rPr>
            <w:noProof/>
            <w:webHidden/>
          </w:rPr>
          <w:fldChar w:fldCharType="begin"/>
        </w:r>
        <w:r w:rsidR="000738B2">
          <w:rPr>
            <w:noProof/>
            <w:webHidden/>
          </w:rPr>
          <w:instrText xml:space="preserve"> PAGEREF _Toc99717318 \h </w:instrText>
        </w:r>
        <w:r w:rsidR="000738B2">
          <w:rPr>
            <w:noProof/>
            <w:webHidden/>
          </w:rPr>
        </w:r>
        <w:r w:rsidR="000738B2">
          <w:rPr>
            <w:noProof/>
            <w:webHidden/>
          </w:rPr>
          <w:fldChar w:fldCharType="separate"/>
        </w:r>
        <w:r w:rsidR="00074F77">
          <w:rPr>
            <w:noProof/>
            <w:webHidden/>
          </w:rPr>
          <w:t>97</w:t>
        </w:r>
        <w:r w:rsidR="000738B2">
          <w:rPr>
            <w:noProof/>
            <w:webHidden/>
          </w:rPr>
          <w:fldChar w:fldCharType="end"/>
        </w:r>
      </w:hyperlink>
    </w:p>
    <w:p w14:paraId="78B508F0" w14:textId="4D2F9605"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19" w:history="1">
        <w:r w:rsidR="000738B2" w:rsidRPr="0086587E">
          <w:rPr>
            <w:rStyle w:val="-"/>
            <w:noProof/>
            <w:lang w:val="el-GR"/>
          </w:rPr>
          <w:t>3.2.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Λογική Αρχιτεκτονική</w:t>
        </w:r>
        <w:r w:rsidR="000738B2">
          <w:rPr>
            <w:noProof/>
            <w:webHidden/>
          </w:rPr>
          <w:tab/>
        </w:r>
        <w:r w:rsidR="000738B2">
          <w:rPr>
            <w:noProof/>
            <w:webHidden/>
          </w:rPr>
          <w:fldChar w:fldCharType="begin"/>
        </w:r>
        <w:r w:rsidR="000738B2">
          <w:rPr>
            <w:noProof/>
            <w:webHidden/>
          </w:rPr>
          <w:instrText xml:space="preserve"> PAGEREF _Toc99717319 \h </w:instrText>
        </w:r>
        <w:r w:rsidR="000738B2">
          <w:rPr>
            <w:noProof/>
            <w:webHidden/>
          </w:rPr>
        </w:r>
        <w:r w:rsidR="000738B2">
          <w:rPr>
            <w:noProof/>
            <w:webHidden/>
          </w:rPr>
          <w:fldChar w:fldCharType="separate"/>
        </w:r>
        <w:r w:rsidR="00074F77">
          <w:rPr>
            <w:noProof/>
            <w:webHidden/>
          </w:rPr>
          <w:t>98</w:t>
        </w:r>
        <w:r w:rsidR="000738B2">
          <w:rPr>
            <w:noProof/>
            <w:webHidden/>
          </w:rPr>
          <w:fldChar w:fldCharType="end"/>
        </w:r>
      </w:hyperlink>
    </w:p>
    <w:p w14:paraId="5424DBA4" w14:textId="1C6E1C9B" w:rsidR="000738B2" w:rsidRDefault="00A81E10">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99717320" w:history="1">
        <w:r w:rsidR="000738B2" w:rsidRPr="0086587E">
          <w:rPr>
            <w:rStyle w:val="-"/>
            <w:noProof/>
            <w:lang w:val="el-GR"/>
          </w:rPr>
          <w:t>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Λειτουργικές Απαιτήσεις</w:t>
        </w:r>
        <w:r w:rsidR="000738B2">
          <w:rPr>
            <w:noProof/>
            <w:webHidden/>
          </w:rPr>
          <w:tab/>
        </w:r>
        <w:r w:rsidR="000738B2">
          <w:rPr>
            <w:noProof/>
            <w:webHidden/>
          </w:rPr>
          <w:fldChar w:fldCharType="begin"/>
        </w:r>
        <w:r w:rsidR="000738B2">
          <w:rPr>
            <w:noProof/>
            <w:webHidden/>
          </w:rPr>
          <w:instrText xml:space="preserve"> PAGEREF _Toc99717320 \h </w:instrText>
        </w:r>
        <w:r w:rsidR="000738B2">
          <w:rPr>
            <w:noProof/>
            <w:webHidden/>
          </w:rPr>
        </w:r>
        <w:r w:rsidR="000738B2">
          <w:rPr>
            <w:noProof/>
            <w:webHidden/>
          </w:rPr>
          <w:fldChar w:fldCharType="separate"/>
        </w:r>
        <w:r w:rsidR="00074F77">
          <w:rPr>
            <w:noProof/>
            <w:webHidden/>
          </w:rPr>
          <w:t>99</w:t>
        </w:r>
        <w:r w:rsidR="000738B2">
          <w:rPr>
            <w:noProof/>
            <w:webHidden/>
          </w:rPr>
          <w:fldChar w:fldCharType="end"/>
        </w:r>
      </w:hyperlink>
    </w:p>
    <w:p w14:paraId="250B178B" w14:textId="523A6F81"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21" w:history="1">
        <w:r w:rsidR="000738B2" w:rsidRPr="0086587E">
          <w:rPr>
            <w:rStyle w:val="-"/>
            <w:noProof/>
            <w:lang w:val="el-GR"/>
          </w:rPr>
          <w:t>4.1.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Υποσύστημα Ηλεκτρονικού Πρωτοκόλλου, διαχείρισης εγγράφων και ροών εργασίας</w:t>
        </w:r>
        <w:r w:rsidR="000738B2">
          <w:rPr>
            <w:noProof/>
            <w:webHidden/>
          </w:rPr>
          <w:tab/>
        </w:r>
        <w:r w:rsidR="000738B2">
          <w:rPr>
            <w:noProof/>
            <w:webHidden/>
          </w:rPr>
          <w:fldChar w:fldCharType="begin"/>
        </w:r>
        <w:r w:rsidR="000738B2">
          <w:rPr>
            <w:noProof/>
            <w:webHidden/>
          </w:rPr>
          <w:instrText xml:space="preserve"> PAGEREF _Toc99717321 \h </w:instrText>
        </w:r>
        <w:r w:rsidR="000738B2">
          <w:rPr>
            <w:noProof/>
            <w:webHidden/>
          </w:rPr>
        </w:r>
        <w:r w:rsidR="000738B2">
          <w:rPr>
            <w:noProof/>
            <w:webHidden/>
          </w:rPr>
          <w:fldChar w:fldCharType="separate"/>
        </w:r>
        <w:r w:rsidR="00074F77">
          <w:rPr>
            <w:noProof/>
            <w:webHidden/>
          </w:rPr>
          <w:t>99</w:t>
        </w:r>
        <w:r w:rsidR="000738B2">
          <w:rPr>
            <w:noProof/>
            <w:webHidden/>
          </w:rPr>
          <w:fldChar w:fldCharType="end"/>
        </w:r>
      </w:hyperlink>
    </w:p>
    <w:p w14:paraId="3592F7BA" w14:textId="4161097C"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22" w:history="1">
        <w:r w:rsidR="000738B2" w:rsidRPr="0086587E">
          <w:rPr>
            <w:rStyle w:val="-"/>
            <w:noProof/>
            <w:lang w:val="el-GR"/>
          </w:rPr>
          <w:t>4.2.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Υποσύστημα Διαχείρισης επιχειρησιακών διαδικασιών</w:t>
        </w:r>
        <w:r w:rsidR="000738B2">
          <w:rPr>
            <w:noProof/>
            <w:webHidden/>
          </w:rPr>
          <w:tab/>
        </w:r>
        <w:r w:rsidR="000738B2">
          <w:rPr>
            <w:noProof/>
            <w:webHidden/>
          </w:rPr>
          <w:fldChar w:fldCharType="begin"/>
        </w:r>
        <w:r w:rsidR="000738B2">
          <w:rPr>
            <w:noProof/>
            <w:webHidden/>
          </w:rPr>
          <w:instrText xml:space="preserve"> PAGEREF _Toc99717322 \h </w:instrText>
        </w:r>
        <w:r w:rsidR="000738B2">
          <w:rPr>
            <w:noProof/>
            <w:webHidden/>
          </w:rPr>
        </w:r>
        <w:r w:rsidR="000738B2">
          <w:rPr>
            <w:noProof/>
            <w:webHidden/>
          </w:rPr>
          <w:fldChar w:fldCharType="separate"/>
        </w:r>
        <w:r w:rsidR="00074F77">
          <w:rPr>
            <w:noProof/>
            <w:webHidden/>
          </w:rPr>
          <w:t>100</w:t>
        </w:r>
        <w:r w:rsidR="000738B2">
          <w:rPr>
            <w:noProof/>
            <w:webHidden/>
          </w:rPr>
          <w:fldChar w:fldCharType="end"/>
        </w:r>
      </w:hyperlink>
    </w:p>
    <w:p w14:paraId="6236784E" w14:textId="50BCF1E2"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23" w:history="1">
        <w:r w:rsidR="000738B2" w:rsidRPr="0086587E">
          <w:rPr>
            <w:rStyle w:val="-"/>
            <w:noProof/>
            <w:lang w:val="el-GR"/>
          </w:rPr>
          <w:t>4.3.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Υπηρεσία προγραμματισμού επισκεπτηρίων</w:t>
        </w:r>
        <w:r w:rsidR="000738B2">
          <w:rPr>
            <w:noProof/>
            <w:webHidden/>
          </w:rPr>
          <w:tab/>
        </w:r>
        <w:r w:rsidR="000738B2">
          <w:rPr>
            <w:noProof/>
            <w:webHidden/>
          </w:rPr>
          <w:fldChar w:fldCharType="begin"/>
        </w:r>
        <w:r w:rsidR="000738B2">
          <w:rPr>
            <w:noProof/>
            <w:webHidden/>
          </w:rPr>
          <w:instrText xml:space="preserve"> PAGEREF _Toc99717323 \h </w:instrText>
        </w:r>
        <w:r w:rsidR="000738B2">
          <w:rPr>
            <w:noProof/>
            <w:webHidden/>
          </w:rPr>
        </w:r>
        <w:r w:rsidR="000738B2">
          <w:rPr>
            <w:noProof/>
            <w:webHidden/>
          </w:rPr>
          <w:fldChar w:fldCharType="separate"/>
        </w:r>
        <w:r w:rsidR="00074F77">
          <w:rPr>
            <w:noProof/>
            <w:webHidden/>
          </w:rPr>
          <w:t>101</w:t>
        </w:r>
        <w:r w:rsidR="000738B2">
          <w:rPr>
            <w:noProof/>
            <w:webHidden/>
          </w:rPr>
          <w:fldChar w:fldCharType="end"/>
        </w:r>
      </w:hyperlink>
    </w:p>
    <w:p w14:paraId="5EB22B17" w14:textId="1F4B58AD"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24" w:history="1">
        <w:r w:rsidR="000738B2" w:rsidRPr="0086587E">
          <w:rPr>
            <w:rStyle w:val="-"/>
            <w:noProof/>
            <w:lang w:val="el-GR"/>
          </w:rPr>
          <w:t>4.4.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Υποσύστημα Διαχείρισης Ανθρώπινου Δυναμικού και Μισθοδοσίας</w:t>
        </w:r>
        <w:r w:rsidR="000738B2">
          <w:rPr>
            <w:noProof/>
            <w:webHidden/>
          </w:rPr>
          <w:tab/>
        </w:r>
        <w:r w:rsidR="000738B2">
          <w:rPr>
            <w:noProof/>
            <w:webHidden/>
          </w:rPr>
          <w:fldChar w:fldCharType="begin"/>
        </w:r>
        <w:r w:rsidR="000738B2">
          <w:rPr>
            <w:noProof/>
            <w:webHidden/>
          </w:rPr>
          <w:instrText xml:space="preserve"> PAGEREF _Toc99717324 \h </w:instrText>
        </w:r>
        <w:r w:rsidR="000738B2">
          <w:rPr>
            <w:noProof/>
            <w:webHidden/>
          </w:rPr>
        </w:r>
        <w:r w:rsidR="000738B2">
          <w:rPr>
            <w:noProof/>
            <w:webHidden/>
          </w:rPr>
          <w:fldChar w:fldCharType="separate"/>
        </w:r>
        <w:r w:rsidR="00074F77">
          <w:rPr>
            <w:noProof/>
            <w:webHidden/>
          </w:rPr>
          <w:t>101</w:t>
        </w:r>
        <w:r w:rsidR="000738B2">
          <w:rPr>
            <w:noProof/>
            <w:webHidden/>
          </w:rPr>
          <w:fldChar w:fldCharType="end"/>
        </w:r>
      </w:hyperlink>
    </w:p>
    <w:p w14:paraId="742BFAA0" w14:textId="11BBCEE4"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25" w:history="1">
        <w:r w:rsidR="000738B2" w:rsidRPr="0086587E">
          <w:rPr>
            <w:rStyle w:val="-"/>
            <w:noProof/>
            <w:lang w:val="el-GR"/>
          </w:rPr>
          <w:t>4.5.</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Υποσύστημα Διαχείρισης Στόλου οχημάτων</w:t>
        </w:r>
        <w:r w:rsidR="000738B2">
          <w:rPr>
            <w:noProof/>
            <w:webHidden/>
          </w:rPr>
          <w:tab/>
        </w:r>
        <w:r w:rsidR="000738B2">
          <w:rPr>
            <w:noProof/>
            <w:webHidden/>
          </w:rPr>
          <w:fldChar w:fldCharType="begin"/>
        </w:r>
        <w:r w:rsidR="000738B2">
          <w:rPr>
            <w:noProof/>
            <w:webHidden/>
          </w:rPr>
          <w:instrText xml:space="preserve"> PAGEREF _Toc99717325 \h </w:instrText>
        </w:r>
        <w:r w:rsidR="000738B2">
          <w:rPr>
            <w:noProof/>
            <w:webHidden/>
          </w:rPr>
        </w:r>
        <w:r w:rsidR="000738B2">
          <w:rPr>
            <w:noProof/>
            <w:webHidden/>
          </w:rPr>
          <w:fldChar w:fldCharType="separate"/>
        </w:r>
        <w:r w:rsidR="00074F77">
          <w:rPr>
            <w:noProof/>
            <w:webHidden/>
          </w:rPr>
          <w:t>102</w:t>
        </w:r>
        <w:r w:rsidR="000738B2">
          <w:rPr>
            <w:noProof/>
            <w:webHidden/>
          </w:rPr>
          <w:fldChar w:fldCharType="end"/>
        </w:r>
      </w:hyperlink>
    </w:p>
    <w:p w14:paraId="563AD432" w14:textId="377B108A"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26" w:history="1">
        <w:r w:rsidR="000738B2" w:rsidRPr="0086587E">
          <w:rPr>
            <w:rStyle w:val="-"/>
            <w:noProof/>
            <w:lang w:val="el-GR"/>
          </w:rPr>
          <w:t>4.6.</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Υποσύστημα Ψηφιακού φακέλου κρατουμένου</w:t>
        </w:r>
        <w:r w:rsidR="000738B2">
          <w:rPr>
            <w:noProof/>
            <w:webHidden/>
          </w:rPr>
          <w:tab/>
        </w:r>
        <w:r w:rsidR="000738B2">
          <w:rPr>
            <w:noProof/>
            <w:webHidden/>
          </w:rPr>
          <w:fldChar w:fldCharType="begin"/>
        </w:r>
        <w:r w:rsidR="000738B2">
          <w:rPr>
            <w:noProof/>
            <w:webHidden/>
          </w:rPr>
          <w:instrText xml:space="preserve"> PAGEREF _Toc99717326 \h </w:instrText>
        </w:r>
        <w:r w:rsidR="000738B2">
          <w:rPr>
            <w:noProof/>
            <w:webHidden/>
          </w:rPr>
        </w:r>
        <w:r w:rsidR="000738B2">
          <w:rPr>
            <w:noProof/>
            <w:webHidden/>
          </w:rPr>
          <w:fldChar w:fldCharType="separate"/>
        </w:r>
        <w:r w:rsidR="00074F77">
          <w:rPr>
            <w:noProof/>
            <w:webHidden/>
          </w:rPr>
          <w:t>102</w:t>
        </w:r>
        <w:r w:rsidR="000738B2">
          <w:rPr>
            <w:noProof/>
            <w:webHidden/>
          </w:rPr>
          <w:fldChar w:fldCharType="end"/>
        </w:r>
      </w:hyperlink>
    </w:p>
    <w:p w14:paraId="29EB569C" w14:textId="4BBFB2C8"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27" w:history="1">
        <w:r w:rsidR="000738B2" w:rsidRPr="0086587E">
          <w:rPr>
            <w:rStyle w:val="-"/>
            <w:noProof/>
            <w:lang w:val="el-GR"/>
          </w:rPr>
          <w:t>4.7.</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Μέθοδοι και τεχνικές υλοποίησης</w:t>
        </w:r>
        <w:r w:rsidR="000738B2">
          <w:rPr>
            <w:noProof/>
            <w:webHidden/>
          </w:rPr>
          <w:tab/>
        </w:r>
        <w:r w:rsidR="000738B2">
          <w:rPr>
            <w:noProof/>
            <w:webHidden/>
          </w:rPr>
          <w:fldChar w:fldCharType="begin"/>
        </w:r>
        <w:r w:rsidR="000738B2">
          <w:rPr>
            <w:noProof/>
            <w:webHidden/>
          </w:rPr>
          <w:instrText xml:space="preserve"> PAGEREF _Toc99717327 \h </w:instrText>
        </w:r>
        <w:r w:rsidR="000738B2">
          <w:rPr>
            <w:noProof/>
            <w:webHidden/>
          </w:rPr>
        </w:r>
        <w:r w:rsidR="000738B2">
          <w:rPr>
            <w:noProof/>
            <w:webHidden/>
          </w:rPr>
          <w:fldChar w:fldCharType="separate"/>
        </w:r>
        <w:r w:rsidR="00074F77">
          <w:rPr>
            <w:noProof/>
            <w:webHidden/>
          </w:rPr>
          <w:t>102</w:t>
        </w:r>
        <w:r w:rsidR="000738B2">
          <w:rPr>
            <w:noProof/>
            <w:webHidden/>
          </w:rPr>
          <w:fldChar w:fldCharType="end"/>
        </w:r>
      </w:hyperlink>
    </w:p>
    <w:p w14:paraId="44666D59" w14:textId="250B8BB0"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28" w:history="1">
        <w:r w:rsidR="000738B2" w:rsidRPr="0086587E">
          <w:rPr>
            <w:rStyle w:val="-"/>
            <w:noProof/>
            <w:lang w:val="el-GR"/>
          </w:rPr>
          <w:t>4.8.</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Υπηρεσίες Εγγύησης και Συντήρησης</w:t>
        </w:r>
        <w:r w:rsidR="000738B2">
          <w:rPr>
            <w:noProof/>
            <w:webHidden/>
          </w:rPr>
          <w:tab/>
        </w:r>
        <w:r w:rsidR="000738B2">
          <w:rPr>
            <w:noProof/>
            <w:webHidden/>
          </w:rPr>
          <w:fldChar w:fldCharType="begin"/>
        </w:r>
        <w:r w:rsidR="000738B2">
          <w:rPr>
            <w:noProof/>
            <w:webHidden/>
          </w:rPr>
          <w:instrText xml:space="preserve"> PAGEREF _Toc99717328 \h </w:instrText>
        </w:r>
        <w:r w:rsidR="000738B2">
          <w:rPr>
            <w:noProof/>
            <w:webHidden/>
          </w:rPr>
        </w:r>
        <w:r w:rsidR="000738B2">
          <w:rPr>
            <w:noProof/>
            <w:webHidden/>
          </w:rPr>
          <w:fldChar w:fldCharType="separate"/>
        </w:r>
        <w:r w:rsidR="00074F77">
          <w:rPr>
            <w:noProof/>
            <w:webHidden/>
          </w:rPr>
          <w:t>103</w:t>
        </w:r>
        <w:r w:rsidR="000738B2">
          <w:rPr>
            <w:noProof/>
            <w:webHidden/>
          </w:rPr>
          <w:fldChar w:fldCharType="end"/>
        </w:r>
      </w:hyperlink>
    </w:p>
    <w:p w14:paraId="287DBE88" w14:textId="17792B0B" w:rsidR="000738B2" w:rsidRDefault="00A81E10">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99717329" w:history="1">
        <w:r w:rsidR="000738B2" w:rsidRPr="0086587E">
          <w:rPr>
            <w:rStyle w:val="-"/>
            <w:noProof/>
            <w:lang w:val="el-GR"/>
          </w:rPr>
          <w:t>5.</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Μεθοδολογία Υλοποίησης</w:t>
        </w:r>
        <w:r w:rsidR="000738B2">
          <w:rPr>
            <w:noProof/>
            <w:webHidden/>
          </w:rPr>
          <w:tab/>
        </w:r>
        <w:r w:rsidR="000738B2">
          <w:rPr>
            <w:noProof/>
            <w:webHidden/>
          </w:rPr>
          <w:fldChar w:fldCharType="begin"/>
        </w:r>
        <w:r w:rsidR="000738B2">
          <w:rPr>
            <w:noProof/>
            <w:webHidden/>
          </w:rPr>
          <w:instrText xml:space="preserve"> PAGEREF _Toc99717329 \h </w:instrText>
        </w:r>
        <w:r w:rsidR="000738B2">
          <w:rPr>
            <w:noProof/>
            <w:webHidden/>
          </w:rPr>
        </w:r>
        <w:r w:rsidR="000738B2">
          <w:rPr>
            <w:noProof/>
            <w:webHidden/>
          </w:rPr>
          <w:fldChar w:fldCharType="separate"/>
        </w:r>
        <w:r w:rsidR="00074F77">
          <w:rPr>
            <w:noProof/>
            <w:webHidden/>
          </w:rPr>
          <w:t>103</w:t>
        </w:r>
        <w:r w:rsidR="000738B2">
          <w:rPr>
            <w:noProof/>
            <w:webHidden/>
          </w:rPr>
          <w:fldChar w:fldCharType="end"/>
        </w:r>
      </w:hyperlink>
    </w:p>
    <w:p w14:paraId="7B034104" w14:textId="08F145AF"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30" w:history="1">
        <w:r w:rsidR="000738B2" w:rsidRPr="0086587E">
          <w:rPr>
            <w:rStyle w:val="-"/>
            <w:noProof/>
            <w:lang w:val="el-GR"/>
          </w:rPr>
          <w:t>5.1.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Χρονοδιάγραμμα</w:t>
        </w:r>
        <w:r w:rsidR="000738B2">
          <w:rPr>
            <w:noProof/>
            <w:webHidden/>
          </w:rPr>
          <w:tab/>
        </w:r>
        <w:r w:rsidR="000738B2">
          <w:rPr>
            <w:noProof/>
            <w:webHidden/>
          </w:rPr>
          <w:fldChar w:fldCharType="begin"/>
        </w:r>
        <w:r w:rsidR="000738B2">
          <w:rPr>
            <w:noProof/>
            <w:webHidden/>
          </w:rPr>
          <w:instrText xml:space="preserve"> PAGEREF _Toc99717330 \h </w:instrText>
        </w:r>
        <w:r w:rsidR="000738B2">
          <w:rPr>
            <w:noProof/>
            <w:webHidden/>
          </w:rPr>
        </w:r>
        <w:r w:rsidR="000738B2">
          <w:rPr>
            <w:noProof/>
            <w:webHidden/>
          </w:rPr>
          <w:fldChar w:fldCharType="separate"/>
        </w:r>
        <w:r w:rsidR="00074F77">
          <w:rPr>
            <w:noProof/>
            <w:webHidden/>
          </w:rPr>
          <w:t>103</w:t>
        </w:r>
        <w:r w:rsidR="000738B2">
          <w:rPr>
            <w:noProof/>
            <w:webHidden/>
          </w:rPr>
          <w:fldChar w:fldCharType="end"/>
        </w:r>
      </w:hyperlink>
    </w:p>
    <w:p w14:paraId="46E23FF2" w14:textId="6006074A"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31" w:history="1">
        <w:r w:rsidR="000738B2" w:rsidRPr="0086587E">
          <w:rPr>
            <w:rStyle w:val="-"/>
            <w:noProof/>
            <w:lang w:val="el-GR"/>
          </w:rPr>
          <w:t>5.2.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Πακέτα Εργασιών</w:t>
        </w:r>
        <w:r w:rsidR="000738B2">
          <w:rPr>
            <w:noProof/>
            <w:webHidden/>
          </w:rPr>
          <w:tab/>
        </w:r>
        <w:r w:rsidR="000738B2">
          <w:rPr>
            <w:noProof/>
            <w:webHidden/>
          </w:rPr>
          <w:fldChar w:fldCharType="begin"/>
        </w:r>
        <w:r w:rsidR="000738B2">
          <w:rPr>
            <w:noProof/>
            <w:webHidden/>
          </w:rPr>
          <w:instrText xml:space="preserve"> PAGEREF _Toc99717331 \h </w:instrText>
        </w:r>
        <w:r w:rsidR="000738B2">
          <w:rPr>
            <w:noProof/>
            <w:webHidden/>
          </w:rPr>
        </w:r>
        <w:r w:rsidR="000738B2">
          <w:rPr>
            <w:noProof/>
            <w:webHidden/>
          </w:rPr>
          <w:fldChar w:fldCharType="separate"/>
        </w:r>
        <w:r w:rsidR="00074F77">
          <w:rPr>
            <w:noProof/>
            <w:webHidden/>
          </w:rPr>
          <w:t>104</w:t>
        </w:r>
        <w:r w:rsidR="000738B2">
          <w:rPr>
            <w:noProof/>
            <w:webHidden/>
          </w:rPr>
          <w:fldChar w:fldCharType="end"/>
        </w:r>
      </w:hyperlink>
    </w:p>
    <w:p w14:paraId="70BC0CBD" w14:textId="13BCDEB9"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32" w:history="1">
        <w:r w:rsidR="000738B2" w:rsidRPr="0086587E">
          <w:rPr>
            <w:rStyle w:val="-"/>
            <w:noProof/>
            <w:lang w:val="el-GR"/>
          </w:rPr>
          <w:t>5.2.1.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ΠΕ1 : Ανάλυση Απαιτήσεων</w:t>
        </w:r>
        <w:r w:rsidR="000738B2">
          <w:rPr>
            <w:noProof/>
            <w:webHidden/>
          </w:rPr>
          <w:tab/>
        </w:r>
        <w:r w:rsidR="000738B2">
          <w:rPr>
            <w:noProof/>
            <w:webHidden/>
          </w:rPr>
          <w:fldChar w:fldCharType="begin"/>
        </w:r>
        <w:r w:rsidR="000738B2">
          <w:rPr>
            <w:noProof/>
            <w:webHidden/>
          </w:rPr>
          <w:instrText xml:space="preserve"> PAGEREF _Toc99717332 \h </w:instrText>
        </w:r>
        <w:r w:rsidR="000738B2">
          <w:rPr>
            <w:noProof/>
            <w:webHidden/>
          </w:rPr>
        </w:r>
        <w:r w:rsidR="000738B2">
          <w:rPr>
            <w:noProof/>
            <w:webHidden/>
          </w:rPr>
          <w:fldChar w:fldCharType="separate"/>
        </w:r>
        <w:r w:rsidR="00074F77">
          <w:rPr>
            <w:noProof/>
            <w:webHidden/>
          </w:rPr>
          <w:t>104</w:t>
        </w:r>
        <w:r w:rsidR="000738B2">
          <w:rPr>
            <w:noProof/>
            <w:webHidden/>
          </w:rPr>
          <w:fldChar w:fldCharType="end"/>
        </w:r>
      </w:hyperlink>
    </w:p>
    <w:p w14:paraId="7941A917" w14:textId="0C86F8CC"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33" w:history="1">
        <w:r w:rsidR="000738B2" w:rsidRPr="0086587E">
          <w:rPr>
            <w:rStyle w:val="-"/>
            <w:noProof/>
            <w:lang w:val="el-GR"/>
          </w:rPr>
          <w:t>5.2.2.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ΠΕ2: Μετάβαση στο GCloud</w:t>
        </w:r>
        <w:r w:rsidR="000738B2">
          <w:rPr>
            <w:noProof/>
            <w:webHidden/>
          </w:rPr>
          <w:tab/>
        </w:r>
        <w:r w:rsidR="000738B2">
          <w:rPr>
            <w:noProof/>
            <w:webHidden/>
          </w:rPr>
          <w:fldChar w:fldCharType="begin"/>
        </w:r>
        <w:r w:rsidR="000738B2">
          <w:rPr>
            <w:noProof/>
            <w:webHidden/>
          </w:rPr>
          <w:instrText xml:space="preserve"> PAGEREF _Toc99717333 \h </w:instrText>
        </w:r>
        <w:r w:rsidR="000738B2">
          <w:rPr>
            <w:noProof/>
            <w:webHidden/>
          </w:rPr>
        </w:r>
        <w:r w:rsidR="000738B2">
          <w:rPr>
            <w:noProof/>
            <w:webHidden/>
          </w:rPr>
          <w:fldChar w:fldCharType="separate"/>
        </w:r>
        <w:r w:rsidR="00074F77">
          <w:rPr>
            <w:noProof/>
            <w:webHidden/>
          </w:rPr>
          <w:t>105</w:t>
        </w:r>
        <w:r w:rsidR="000738B2">
          <w:rPr>
            <w:noProof/>
            <w:webHidden/>
          </w:rPr>
          <w:fldChar w:fldCharType="end"/>
        </w:r>
      </w:hyperlink>
    </w:p>
    <w:p w14:paraId="6700D010" w14:textId="6B353DA0"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34" w:history="1">
        <w:r w:rsidR="000738B2" w:rsidRPr="0086587E">
          <w:rPr>
            <w:rStyle w:val="-"/>
            <w:noProof/>
            <w:lang w:val="el-GR"/>
          </w:rPr>
          <w:t>5.2.3.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ΠΕ3 : Επαύξηση λειτουργικότητας – εκσυγχρονισμός υποσυστημάτων</w:t>
        </w:r>
        <w:r w:rsidR="000738B2">
          <w:rPr>
            <w:noProof/>
            <w:webHidden/>
          </w:rPr>
          <w:tab/>
        </w:r>
        <w:r w:rsidR="000738B2">
          <w:rPr>
            <w:noProof/>
            <w:webHidden/>
          </w:rPr>
          <w:fldChar w:fldCharType="begin"/>
        </w:r>
        <w:r w:rsidR="000738B2">
          <w:rPr>
            <w:noProof/>
            <w:webHidden/>
          </w:rPr>
          <w:instrText xml:space="preserve"> PAGEREF _Toc99717334 \h </w:instrText>
        </w:r>
        <w:r w:rsidR="000738B2">
          <w:rPr>
            <w:noProof/>
            <w:webHidden/>
          </w:rPr>
        </w:r>
        <w:r w:rsidR="000738B2">
          <w:rPr>
            <w:noProof/>
            <w:webHidden/>
          </w:rPr>
          <w:fldChar w:fldCharType="separate"/>
        </w:r>
        <w:r w:rsidR="00074F77">
          <w:rPr>
            <w:noProof/>
            <w:webHidden/>
          </w:rPr>
          <w:t>106</w:t>
        </w:r>
        <w:r w:rsidR="000738B2">
          <w:rPr>
            <w:noProof/>
            <w:webHidden/>
          </w:rPr>
          <w:fldChar w:fldCharType="end"/>
        </w:r>
      </w:hyperlink>
    </w:p>
    <w:p w14:paraId="253AE7A1" w14:textId="6F3E4481"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35" w:history="1">
        <w:r w:rsidR="000738B2" w:rsidRPr="0086587E">
          <w:rPr>
            <w:rStyle w:val="-"/>
            <w:noProof/>
            <w:lang w:val="el-GR"/>
          </w:rPr>
          <w:t>5.2.4.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ΠΕ4 :  Υπηρεσίες Εκπαίδευσης</w:t>
        </w:r>
        <w:r w:rsidR="000738B2">
          <w:rPr>
            <w:noProof/>
            <w:webHidden/>
          </w:rPr>
          <w:tab/>
        </w:r>
        <w:r w:rsidR="000738B2">
          <w:rPr>
            <w:noProof/>
            <w:webHidden/>
          </w:rPr>
          <w:fldChar w:fldCharType="begin"/>
        </w:r>
        <w:r w:rsidR="000738B2">
          <w:rPr>
            <w:noProof/>
            <w:webHidden/>
          </w:rPr>
          <w:instrText xml:space="preserve"> PAGEREF _Toc99717335 \h </w:instrText>
        </w:r>
        <w:r w:rsidR="000738B2">
          <w:rPr>
            <w:noProof/>
            <w:webHidden/>
          </w:rPr>
        </w:r>
        <w:r w:rsidR="000738B2">
          <w:rPr>
            <w:noProof/>
            <w:webHidden/>
          </w:rPr>
          <w:fldChar w:fldCharType="separate"/>
        </w:r>
        <w:r w:rsidR="00074F77">
          <w:rPr>
            <w:noProof/>
            <w:webHidden/>
          </w:rPr>
          <w:t>107</w:t>
        </w:r>
        <w:r w:rsidR="000738B2">
          <w:rPr>
            <w:noProof/>
            <w:webHidden/>
          </w:rPr>
          <w:fldChar w:fldCharType="end"/>
        </w:r>
      </w:hyperlink>
    </w:p>
    <w:p w14:paraId="5FD4E1F4" w14:textId="4F249BAE"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36" w:history="1">
        <w:r w:rsidR="000738B2" w:rsidRPr="0086587E">
          <w:rPr>
            <w:rStyle w:val="-"/>
            <w:noProof/>
            <w:lang w:val="el-GR"/>
          </w:rPr>
          <w:t>5.2.5.</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ΠΕ5 : Υπηρεσίες Δοκιμαστικής Πιλοτικής Λειτουργίας</w:t>
        </w:r>
        <w:r w:rsidR="000738B2">
          <w:rPr>
            <w:noProof/>
            <w:webHidden/>
          </w:rPr>
          <w:tab/>
        </w:r>
        <w:r w:rsidR="000738B2">
          <w:rPr>
            <w:noProof/>
            <w:webHidden/>
          </w:rPr>
          <w:fldChar w:fldCharType="begin"/>
        </w:r>
        <w:r w:rsidR="000738B2">
          <w:rPr>
            <w:noProof/>
            <w:webHidden/>
          </w:rPr>
          <w:instrText xml:space="preserve"> PAGEREF _Toc99717336 \h </w:instrText>
        </w:r>
        <w:r w:rsidR="000738B2">
          <w:rPr>
            <w:noProof/>
            <w:webHidden/>
          </w:rPr>
        </w:r>
        <w:r w:rsidR="000738B2">
          <w:rPr>
            <w:noProof/>
            <w:webHidden/>
          </w:rPr>
          <w:fldChar w:fldCharType="separate"/>
        </w:r>
        <w:r w:rsidR="00074F77">
          <w:rPr>
            <w:noProof/>
            <w:webHidden/>
          </w:rPr>
          <w:t>108</w:t>
        </w:r>
        <w:r w:rsidR="000738B2">
          <w:rPr>
            <w:noProof/>
            <w:webHidden/>
          </w:rPr>
          <w:fldChar w:fldCharType="end"/>
        </w:r>
      </w:hyperlink>
    </w:p>
    <w:p w14:paraId="04ED3F03" w14:textId="0F70A62E"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37" w:history="1">
        <w:r w:rsidR="000738B2" w:rsidRPr="0086587E">
          <w:rPr>
            <w:rStyle w:val="-"/>
            <w:noProof/>
            <w:lang w:val="el-GR"/>
          </w:rPr>
          <w:t>5.2.6.</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ΠΕ6: Υπηρεσίες Γραφείου υποστήριξης χρηστών (HelpDesk)</w:t>
        </w:r>
        <w:r w:rsidR="000738B2">
          <w:rPr>
            <w:noProof/>
            <w:webHidden/>
          </w:rPr>
          <w:tab/>
        </w:r>
        <w:r w:rsidR="000738B2">
          <w:rPr>
            <w:noProof/>
            <w:webHidden/>
          </w:rPr>
          <w:fldChar w:fldCharType="begin"/>
        </w:r>
        <w:r w:rsidR="000738B2">
          <w:rPr>
            <w:noProof/>
            <w:webHidden/>
          </w:rPr>
          <w:instrText xml:space="preserve"> PAGEREF _Toc99717337 \h </w:instrText>
        </w:r>
        <w:r w:rsidR="000738B2">
          <w:rPr>
            <w:noProof/>
            <w:webHidden/>
          </w:rPr>
        </w:r>
        <w:r w:rsidR="000738B2">
          <w:rPr>
            <w:noProof/>
            <w:webHidden/>
          </w:rPr>
          <w:fldChar w:fldCharType="separate"/>
        </w:r>
        <w:r w:rsidR="00074F77">
          <w:rPr>
            <w:noProof/>
            <w:webHidden/>
          </w:rPr>
          <w:t>109</w:t>
        </w:r>
        <w:r w:rsidR="000738B2">
          <w:rPr>
            <w:noProof/>
            <w:webHidden/>
          </w:rPr>
          <w:fldChar w:fldCharType="end"/>
        </w:r>
      </w:hyperlink>
    </w:p>
    <w:p w14:paraId="1C9702C0" w14:textId="00A54FE0"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38" w:history="1">
        <w:r w:rsidR="000738B2" w:rsidRPr="0086587E">
          <w:rPr>
            <w:rStyle w:val="-"/>
            <w:noProof/>
            <w:lang w:val="el-GR"/>
          </w:rPr>
          <w:t>5.2.7.</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ΠΕ7: Υπηρεσίες Τεχνικής Υποστήριξης</w:t>
        </w:r>
        <w:r w:rsidR="000738B2">
          <w:rPr>
            <w:noProof/>
            <w:webHidden/>
          </w:rPr>
          <w:tab/>
        </w:r>
        <w:r w:rsidR="000738B2">
          <w:rPr>
            <w:noProof/>
            <w:webHidden/>
          </w:rPr>
          <w:fldChar w:fldCharType="begin"/>
        </w:r>
        <w:r w:rsidR="000738B2">
          <w:rPr>
            <w:noProof/>
            <w:webHidden/>
          </w:rPr>
          <w:instrText xml:space="preserve"> PAGEREF _Toc99717338 \h </w:instrText>
        </w:r>
        <w:r w:rsidR="000738B2">
          <w:rPr>
            <w:noProof/>
            <w:webHidden/>
          </w:rPr>
        </w:r>
        <w:r w:rsidR="000738B2">
          <w:rPr>
            <w:noProof/>
            <w:webHidden/>
          </w:rPr>
          <w:fldChar w:fldCharType="separate"/>
        </w:r>
        <w:r w:rsidR="00074F77">
          <w:rPr>
            <w:noProof/>
            <w:webHidden/>
          </w:rPr>
          <w:t>110</w:t>
        </w:r>
        <w:r w:rsidR="000738B2">
          <w:rPr>
            <w:noProof/>
            <w:webHidden/>
          </w:rPr>
          <w:fldChar w:fldCharType="end"/>
        </w:r>
      </w:hyperlink>
    </w:p>
    <w:p w14:paraId="68513D1D" w14:textId="59659E85"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39" w:history="1">
        <w:r w:rsidR="000738B2" w:rsidRPr="0086587E">
          <w:rPr>
            <w:rStyle w:val="-"/>
            <w:noProof/>
            <w:lang w:val="el-GR"/>
          </w:rPr>
          <w:t>5.2.8.</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ΠΕ8 : Υπηρεσίες Συντήρησης περιφερειακού εξοπλισμού</w:t>
        </w:r>
        <w:r w:rsidR="000738B2">
          <w:rPr>
            <w:noProof/>
            <w:webHidden/>
          </w:rPr>
          <w:tab/>
        </w:r>
        <w:r w:rsidR="000738B2">
          <w:rPr>
            <w:noProof/>
            <w:webHidden/>
          </w:rPr>
          <w:fldChar w:fldCharType="begin"/>
        </w:r>
        <w:r w:rsidR="000738B2">
          <w:rPr>
            <w:noProof/>
            <w:webHidden/>
          </w:rPr>
          <w:instrText xml:space="preserve"> PAGEREF _Toc99717339 \h </w:instrText>
        </w:r>
        <w:r w:rsidR="000738B2">
          <w:rPr>
            <w:noProof/>
            <w:webHidden/>
          </w:rPr>
        </w:r>
        <w:r w:rsidR="000738B2">
          <w:rPr>
            <w:noProof/>
            <w:webHidden/>
          </w:rPr>
          <w:fldChar w:fldCharType="separate"/>
        </w:r>
        <w:r w:rsidR="00074F77">
          <w:rPr>
            <w:noProof/>
            <w:webHidden/>
          </w:rPr>
          <w:t>111</w:t>
        </w:r>
        <w:r w:rsidR="000738B2">
          <w:rPr>
            <w:noProof/>
            <w:webHidden/>
          </w:rPr>
          <w:fldChar w:fldCharType="end"/>
        </w:r>
      </w:hyperlink>
    </w:p>
    <w:p w14:paraId="0FA278AD" w14:textId="6D7096D0"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40" w:history="1">
        <w:r w:rsidR="000738B2" w:rsidRPr="0086587E">
          <w:rPr>
            <w:rStyle w:val="-"/>
            <w:noProof/>
            <w:lang w:val="el-GR"/>
          </w:rPr>
          <w:t>5.3.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Παραδοτέα Έργου – Χρόνοι Υποβολής</w:t>
        </w:r>
        <w:r w:rsidR="000738B2">
          <w:rPr>
            <w:noProof/>
            <w:webHidden/>
          </w:rPr>
          <w:tab/>
        </w:r>
        <w:r w:rsidR="000738B2">
          <w:rPr>
            <w:noProof/>
            <w:webHidden/>
          </w:rPr>
          <w:fldChar w:fldCharType="begin"/>
        </w:r>
        <w:r w:rsidR="000738B2">
          <w:rPr>
            <w:noProof/>
            <w:webHidden/>
          </w:rPr>
          <w:instrText xml:space="preserve"> PAGEREF _Toc99717340 \h </w:instrText>
        </w:r>
        <w:r w:rsidR="000738B2">
          <w:rPr>
            <w:noProof/>
            <w:webHidden/>
          </w:rPr>
        </w:r>
        <w:r w:rsidR="000738B2">
          <w:rPr>
            <w:noProof/>
            <w:webHidden/>
          </w:rPr>
          <w:fldChar w:fldCharType="separate"/>
        </w:r>
        <w:r w:rsidR="00074F77">
          <w:rPr>
            <w:noProof/>
            <w:webHidden/>
          </w:rPr>
          <w:t>112</w:t>
        </w:r>
        <w:r w:rsidR="000738B2">
          <w:rPr>
            <w:noProof/>
            <w:webHidden/>
          </w:rPr>
          <w:fldChar w:fldCharType="end"/>
        </w:r>
      </w:hyperlink>
    </w:p>
    <w:p w14:paraId="73EFE67F" w14:textId="7A29AA82" w:rsidR="000738B2" w:rsidRDefault="00A81E10">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99717342" w:history="1">
        <w:r w:rsidR="000738B2" w:rsidRPr="0086587E">
          <w:rPr>
            <w:rStyle w:val="-"/>
            <w:noProof/>
            <w:lang w:val="el-GR"/>
          </w:rPr>
          <w:t>6.</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Περίοδος Εγγύησης και Συντήρησης (ΠΕΣ)</w:t>
        </w:r>
        <w:r w:rsidR="000738B2">
          <w:rPr>
            <w:noProof/>
            <w:webHidden/>
          </w:rPr>
          <w:tab/>
        </w:r>
        <w:r w:rsidR="000738B2">
          <w:rPr>
            <w:noProof/>
            <w:webHidden/>
          </w:rPr>
          <w:fldChar w:fldCharType="begin"/>
        </w:r>
        <w:r w:rsidR="000738B2">
          <w:rPr>
            <w:noProof/>
            <w:webHidden/>
          </w:rPr>
          <w:instrText xml:space="preserve"> PAGEREF _Toc99717342 \h </w:instrText>
        </w:r>
        <w:r w:rsidR="000738B2">
          <w:rPr>
            <w:noProof/>
            <w:webHidden/>
          </w:rPr>
        </w:r>
        <w:r w:rsidR="000738B2">
          <w:rPr>
            <w:noProof/>
            <w:webHidden/>
          </w:rPr>
          <w:fldChar w:fldCharType="separate"/>
        </w:r>
        <w:r w:rsidR="00074F77">
          <w:rPr>
            <w:noProof/>
            <w:webHidden/>
          </w:rPr>
          <w:t>113</w:t>
        </w:r>
        <w:r w:rsidR="000738B2">
          <w:rPr>
            <w:noProof/>
            <w:webHidden/>
          </w:rPr>
          <w:fldChar w:fldCharType="end"/>
        </w:r>
      </w:hyperlink>
    </w:p>
    <w:p w14:paraId="556A83C1" w14:textId="49B82A0D"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43" w:history="1">
        <w:r w:rsidR="000738B2" w:rsidRPr="0086587E">
          <w:rPr>
            <w:rStyle w:val="-"/>
            <w:noProof/>
            <w:lang w:val="el-GR"/>
          </w:rPr>
          <w:t>6.1.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Υπηρεσίες Περιόδου Εγγύησης</w:t>
        </w:r>
        <w:r w:rsidR="000738B2">
          <w:rPr>
            <w:noProof/>
            <w:webHidden/>
          </w:rPr>
          <w:tab/>
        </w:r>
        <w:r w:rsidR="000738B2">
          <w:rPr>
            <w:noProof/>
            <w:webHidden/>
          </w:rPr>
          <w:fldChar w:fldCharType="begin"/>
        </w:r>
        <w:r w:rsidR="000738B2">
          <w:rPr>
            <w:noProof/>
            <w:webHidden/>
          </w:rPr>
          <w:instrText xml:space="preserve"> PAGEREF _Toc99717343 \h </w:instrText>
        </w:r>
        <w:r w:rsidR="000738B2">
          <w:rPr>
            <w:noProof/>
            <w:webHidden/>
          </w:rPr>
        </w:r>
        <w:r w:rsidR="000738B2">
          <w:rPr>
            <w:noProof/>
            <w:webHidden/>
          </w:rPr>
          <w:fldChar w:fldCharType="separate"/>
        </w:r>
        <w:r w:rsidR="00074F77">
          <w:rPr>
            <w:noProof/>
            <w:webHidden/>
          </w:rPr>
          <w:t>113</w:t>
        </w:r>
        <w:r w:rsidR="000738B2">
          <w:rPr>
            <w:noProof/>
            <w:webHidden/>
          </w:rPr>
          <w:fldChar w:fldCharType="end"/>
        </w:r>
      </w:hyperlink>
    </w:p>
    <w:p w14:paraId="724D796C" w14:textId="52738451"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44" w:history="1">
        <w:r w:rsidR="000738B2" w:rsidRPr="0086587E">
          <w:rPr>
            <w:rStyle w:val="-"/>
            <w:noProof/>
            <w:lang w:val="el-GR"/>
          </w:rPr>
          <w:t>6.2.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Υπηρεσίες Περιόδου Συντήρησης</w:t>
        </w:r>
        <w:r w:rsidR="000738B2">
          <w:rPr>
            <w:noProof/>
            <w:webHidden/>
          </w:rPr>
          <w:tab/>
        </w:r>
        <w:r w:rsidR="000738B2">
          <w:rPr>
            <w:noProof/>
            <w:webHidden/>
          </w:rPr>
          <w:fldChar w:fldCharType="begin"/>
        </w:r>
        <w:r w:rsidR="000738B2">
          <w:rPr>
            <w:noProof/>
            <w:webHidden/>
          </w:rPr>
          <w:instrText xml:space="preserve"> PAGEREF _Toc99717344 \h </w:instrText>
        </w:r>
        <w:r w:rsidR="000738B2">
          <w:rPr>
            <w:noProof/>
            <w:webHidden/>
          </w:rPr>
        </w:r>
        <w:r w:rsidR="000738B2">
          <w:rPr>
            <w:noProof/>
            <w:webHidden/>
          </w:rPr>
          <w:fldChar w:fldCharType="separate"/>
        </w:r>
        <w:r w:rsidR="00074F77">
          <w:rPr>
            <w:noProof/>
            <w:webHidden/>
          </w:rPr>
          <w:t>114</w:t>
        </w:r>
        <w:r w:rsidR="000738B2">
          <w:rPr>
            <w:noProof/>
            <w:webHidden/>
          </w:rPr>
          <w:fldChar w:fldCharType="end"/>
        </w:r>
      </w:hyperlink>
    </w:p>
    <w:p w14:paraId="21381D2C" w14:textId="2BC55985"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45" w:history="1">
        <w:r w:rsidR="000738B2" w:rsidRPr="0086587E">
          <w:rPr>
            <w:rStyle w:val="-"/>
            <w:noProof/>
            <w:lang w:val="el-GR"/>
          </w:rPr>
          <w:t>6.3.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Τήρηση Εγγυημένου Επιπέδου Υπηρεσιών – Ρήτρες</w:t>
        </w:r>
        <w:r w:rsidR="000738B2">
          <w:rPr>
            <w:noProof/>
            <w:webHidden/>
          </w:rPr>
          <w:tab/>
        </w:r>
        <w:r w:rsidR="000738B2">
          <w:rPr>
            <w:noProof/>
            <w:webHidden/>
          </w:rPr>
          <w:fldChar w:fldCharType="begin"/>
        </w:r>
        <w:r w:rsidR="000738B2">
          <w:rPr>
            <w:noProof/>
            <w:webHidden/>
          </w:rPr>
          <w:instrText xml:space="preserve"> PAGEREF _Toc99717345 \h </w:instrText>
        </w:r>
        <w:r w:rsidR="000738B2">
          <w:rPr>
            <w:noProof/>
            <w:webHidden/>
          </w:rPr>
        </w:r>
        <w:r w:rsidR="000738B2">
          <w:rPr>
            <w:noProof/>
            <w:webHidden/>
          </w:rPr>
          <w:fldChar w:fldCharType="separate"/>
        </w:r>
        <w:r w:rsidR="00074F77">
          <w:rPr>
            <w:noProof/>
            <w:webHidden/>
          </w:rPr>
          <w:t>116</w:t>
        </w:r>
        <w:r w:rsidR="000738B2">
          <w:rPr>
            <w:noProof/>
            <w:webHidden/>
          </w:rPr>
          <w:fldChar w:fldCharType="end"/>
        </w:r>
      </w:hyperlink>
    </w:p>
    <w:p w14:paraId="00C3DB0F" w14:textId="4A5F0432"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46" w:history="1">
        <w:r w:rsidR="000738B2" w:rsidRPr="0086587E">
          <w:rPr>
            <w:rStyle w:val="-"/>
            <w:noProof/>
            <w:lang w:val="el-GR"/>
          </w:rPr>
          <w:t>6.4.</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Προγραμματισμένες Διακοπές Υπηρεσίας</w:t>
        </w:r>
        <w:r w:rsidR="000738B2">
          <w:rPr>
            <w:noProof/>
            <w:webHidden/>
          </w:rPr>
          <w:tab/>
        </w:r>
        <w:r w:rsidR="000738B2">
          <w:rPr>
            <w:noProof/>
            <w:webHidden/>
          </w:rPr>
          <w:fldChar w:fldCharType="begin"/>
        </w:r>
        <w:r w:rsidR="000738B2">
          <w:rPr>
            <w:noProof/>
            <w:webHidden/>
          </w:rPr>
          <w:instrText xml:space="preserve"> PAGEREF _Toc99717346 \h </w:instrText>
        </w:r>
        <w:r w:rsidR="000738B2">
          <w:rPr>
            <w:noProof/>
            <w:webHidden/>
          </w:rPr>
        </w:r>
        <w:r w:rsidR="000738B2">
          <w:rPr>
            <w:noProof/>
            <w:webHidden/>
          </w:rPr>
          <w:fldChar w:fldCharType="separate"/>
        </w:r>
        <w:r w:rsidR="00074F77">
          <w:rPr>
            <w:noProof/>
            <w:webHidden/>
          </w:rPr>
          <w:t>117</w:t>
        </w:r>
        <w:r w:rsidR="000738B2">
          <w:rPr>
            <w:noProof/>
            <w:webHidden/>
          </w:rPr>
          <w:fldChar w:fldCharType="end"/>
        </w:r>
      </w:hyperlink>
    </w:p>
    <w:p w14:paraId="74B77928" w14:textId="7DBE6C25" w:rsidR="000738B2" w:rsidRDefault="00A81E10">
      <w:pPr>
        <w:pStyle w:val="28"/>
        <w:tabs>
          <w:tab w:val="left" w:pos="660"/>
          <w:tab w:val="right" w:leader="dot" w:pos="9628"/>
        </w:tabs>
        <w:rPr>
          <w:rFonts w:asciiTheme="minorHAnsi" w:eastAsiaTheme="minorEastAsia" w:hAnsiTheme="minorHAnsi" w:cstheme="minorBidi"/>
          <w:smallCaps w:val="0"/>
          <w:noProof/>
          <w:sz w:val="22"/>
          <w:szCs w:val="22"/>
          <w:lang w:val="el-GR" w:eastAsia="el-GR"/>
        </w:rPr>
      </w:pPr>
      <w:hyperlink w:anchor="_Toc99717347" w:history="1">
        <w:r w:rsidR="000738B2" w:rsidRPr="0086587E">
          <w:rPr>
            <w:rStyle w:val="-"/>
            <w:noProof/>
            <w:lang w:val="el-GR"/>
          </w:rPr>
          <w:t>7.</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Τόπος υλοποίησης/ παροχής των υπηρεσιών</w:t>
        </w:r>
        <w:r w:rsidR="000738B2">
          <w:rPr>
            <w:noProof/>
            <w:webHidden/>
          </w:rPr>
          <w:tab/>
        </w:r>
        <w:r w:rsidR="000738B2">
          <w:rPr>
            <w:noProof/>
            <w:webHidden/>
          </w:rPr>
          <w:fldChar w:fldCharType="begin"/>
        </w:r>
        <w:r w:rsidR="000738B2">
          <w:rPr>
            <w:noProof/>
            <w:webHidden/>
          </w:rPr>
          <w:instrText xml:space="preserve"> PAGEREF _Toc99717347 \h </w:instrText>
        </w:r>
        <w:r w:rsidR="000738B2">
          <w:rPr>
            <w:noProof/>
            <w:webHidden/>
          </w:rPr>
        </w:r>
        <w:r w:rsidR="000738B2">
          <w:rPr>
            <w:noProof/>
            <w:webHidden/>
          </w:rPr>
          <w:fldChar w:fldCharType="separate"/>
        </w:r>
        <w:r w:rsidR="00074F77">
          <w:rPr>
            <w:noProof/>
            <w:webHidden/>
          </w:rPr>
          <w:t>118</w:t>
        </w:r>
        <w:r w:rsidR="000738B2">
          <w:rPr>
            <w:noProof/>
            <w:webHidden/>
          </w:rPr>
          <w:fldChar w:fldCharType="end"/>
        </w:r>
      </w:hyperlink>
    </w:p>
    <w:p w14:paraId="3DAFE1E7" w14:textId="12841C24"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48" w:history="1">
        <w:r w:rsidR="000738B2" w:rsidRPr="0086587E">
          <w:rPr>
            <w:rStyle w:val="-"/>
            <w:noProof/>
            <w:lang w:val="el-GR"/>
          </w:rPr>
          <w:t>7.1.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Σχήμα Διοίκησης Έργου</w:t>
        </w:r>
        <w:r w:rsidR="000738B2">
          <w:rPr>
            <w:noProof/>
            <w:webHidden/>
          </w:rPr>
          <w:tab/>
        </w:r>
        <w:r w:rsidR="000738B2">
          <w:rPr>
            <w:noProof/>
            <w:webHidden/>
          </w:rPr>
          <w:fldChar w:fldCharType="begin"/>
        </w:r>
        <w:r w:rsidR="000738B2">
          <w:rPr>
            <w:noProof/>
            <w:webHidden/>
          </w:rPr>
          <w:instrText xml:space="preserve"> PAGEREF _Toc99717348 \h </w:instrText>
        </w:r>
        <w:r w:rsidR="000738B2">
          <w:rPr>
            <w:noProof/>
            <w:webHidden/>
          </w:rPr>
        </w:r>
        <w:r w:rsidR="000738B2">
          <w:rPr>
            <w:noProof/>
            <w:webHidden/>
          </w:rPr>
          <w:fldChar w:fldCharType="separate"/>
        </w:r>
        <w:r w:rsidR="00074F77">
          <w:rPr>
            <w:noProof/>
            <w:webHidden/>
          </w:rPr>
          <w:t>119</w:t>
        </w:r>
        <w:r w:rsidR="000738B2">
          <w:rPr>
            <w:noProof/>
            <w:webHidden/>
          </w:rPr>
          <w:fldChar w:fldCharType="end"/>
        </w:r>
      </w:hyperlink>
    </w:p>
    <w:p w14:paraId="1F7A2F5D" w14:textId="18F25302"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49" w:history="1">
        <w:r w:rsidR="000738B2" w:rsidRPr="0086587E">
          <w:rPr>
            <w:rStyle w:val="-"/>
            <w:noProof/>
            <w:lang w:val="el-GR"/>
          </w:rPr>
          <w:t>7.1.1.</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Υπεύθυνος Έργου Αναδόχου</w:t>
        </w:r>
        <w:r w:rsidR="000738B2">
          <w:rPr>
            <w:noProof/>
            <w:webHidden/>
          </w:rPr>
          <w:tab/>
        </w:r>
        <w:r w:rsidR="000738B2">
          <w:rPr>
            <w:noProof/>
            <w:webHidden/>
          </w:rPr>
          <w:fldChar w:fldCharType="begin"/>
        </w:r>
        <w:r w:rsidR="000738B2">
          <w:rPr>
            <w:noProof/>
            <w:webHidden/>
          </w:rPr>
          <w:instrText xml:space="preserve"> PAGEREF _Toc99717349 \h </w:instrText>
        </w:r>
        <w:r w:rsidR="000738B2">
          <w:rPr>
            <w:noProof/>
            <w:webHidden/>
          </w:rPr>
        </w:r>
        <w:r w:rsidR="000738B2">
          <w:rPr>
            <w:noProof/>
            <w:webHidden/>
          </w:rPr>
          <w:fldChar w:fldCharType="separate"/>
        </w:r>
        <w:r w:rsidR="00074F77">
          <w:rPr>
            <w:noProof/>
            <w:webHidden/>
          </w:rPr>
          <w:t>119</w:t>
        </w:r>
        <w:r w:rsidR="000738B2">
          <w:rPr>
            <w:noProof/>
            <w:webHidden/>
          </w:rPr>
          <w:fldChar w:fldCharType="end"/>
        </w:r>
      </w:hyperlink>
    </w:p>
    <w:p w14:paraId="2D77D176" w14:textId="4865FB68" w:rsidR="000738B2" w:rsidRDefault="00A81E10">
      <w:pPr>
        <w:pStyle w:val="28"/>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99717350" w:history="1">
        <w:r w:rsidR="000738B2" w:rsidRPr="0086587E">
          <w:rPr>
            <w:rStyle w:val="-"/>
            <w:noProof/>
            <w:lang w:val="el-GR"/>
          </w:rPr>
          <w:t>7.1.2.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Μέλη Ομάδας Έργου</w:t>
        </w:r>
        <w:r w:rsidR="000738B2">
          <w:rPr>
            <w:noProof/>
            <w:webHidden/>
          </w:rPr>
          <w:tab/>
        </w:r>
        <w:r w:rsidR="000738B2">
          <w:rPr>
            <w:noProof/>
            <w:webHidden/>
          </w:rPr>
          <w:fldChar w:fldCharType="begin"/>
        </w:r>
        <w:r w:rsidR="000738B2">
          <w:rPr>
            <w:noProof/>
            <w:webHidden/>
          </w:rPr>
          <w:instrText xml:space="preserve"> PAGEREF _Toc99717350 \h </w:instrText>
        </w:r>
        <w:r w:rsidR="000738B2">
          <w:rPr>
            <w:noProof/>
            <w:webHidden/>
          </w:rPr>
        </w:r>
        <w:r w:rsidR="000738B2">
          <w:rPr>
            <w:noProof/>
            <w:webHidden/>
          </w:rPr>
          <w:fldChar w:fldCharType="separate"/>
        </w:r>
        <w:r w:rsidR="00074F77">
          <w:rPr>
            <w:noProof/>
            <w:webHidden/>
          </w:rPr>
          <w:t>119</w:t>
        </w:r>
        <w:r w:rsidR="000738B2">
          <w:rPr>
            <w:noProof/>
            <w:webHidden/>
          </w:rPr>
          <w:fldChar w:fldCharType="end"/>
        </w:r>
      </w:hyperlink>
    </w:p>
    <w:p w14:paraId="68AB6B10" w14:textId="13B312AE"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51" w:history="1">
        <w:r w:rsidR="000738B2" w:rsidRPr="0086587E">
          <w:rPr>
            <w:rStyle w:val="-"/>
            <w:noProof/>
            <w:lang w:val="el-GR"/>
          </w:rPr>
          <w:t>7.2.</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Μεθοδολογία διοίκησης και διασφάλισης ποιότητας</w:t>
        </w:r>
        <w:r w:rsidR="000738B2">
          <w:rPr>
            <w:noProof/>
            <w:webHidden/>
          </w:rPr>
          <w:tab/>
        </w:r>
        <w:r w:rsidR="000738B2">
          <w:rPr>
            <w:noProof/>
            <w:webHidden/>
          </w:rPr>
          <w:fldChar w:fldCharType="begin"/>
        </w:r>
        <w:r w:rsidR="000738B2">
          <w:rPr>
            <w:noProof/>
            <w:webHidden/>
          </w:rPr>
          <w:instrText xml:space="preserve"> PAGEREF _Toc99717351 \h </w:instrText>
        </w:r>
        <w:r w:rsidR="000738B2">
          <w:rPr>
            <w:noProof/>
            <w:webHidden/>
          </w:rPr>
        </w:r>
        <w:r w:rsidR="000738B2">
          <w:rPr>
            <w:noProof/>
            <w:webHidden/>
          </w:rPr>
          <w:fldChar w:fldCharType="separate"/>
        </w:r>
        <w:r w:rsidR="00074F77">
          <w:rPr>
            <w:noProof/>
            <w:webHidden/>
          </w:rPr>
          <w:t>120</w:t>
        </w:r>
        <w:r w:rsidR="000738B2">
          <w:rPr>
            <w:noProof/>
            <w:webHidden/>
          </w:rPr>
          <w:fldChar w:fldCharType="end"/>
        </w:r>
      </w:hyperlink>
    </w:p>
    <w:p w14:paraId="133744CB" w14:textId="538A015A" w:rsidR="000738B2" w:rsidRDefault="00A81E10">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9717352" w:history="1">
        <w:r w:rsidR="000738B2" w:rsidRPr="0086587E">
          <w:rPr>
            <w:rStyle w:val="-"/>
            <w:noProof/>
            <w:lang w:val="el-GR"/>
          </w:rPr>
          <w:t>7.3.</w:t>
        </w:r>
        <w:r w:rsidR="000738B2">
          <w:rPr>
            <w:rFonts w:asciiTheme="minorHAnsi" w:eastAsiaTheme="minorEastAsia" w:hAnsiTheme="minorHAnsi" w:cstheme="minorBidi"/>
            <w:smallCaps w:val="0"/>
            <w:noProof/>
            <w:sz w:val="22"/>
            <w:szCs w:val="22"/>
            <w:lang w:val="el-GR" w:eastAsia="el-GR"/>
          </w:rPr>
          <w:tab/>
        </w:r>
        <w:r w:rsidR="000738B2" w:rsidRPr="0086587E">
          <w:rPr>
            <w:rStyle w:val="-"/>
            <w:noProof/>
            <w:lang w:val="el-GR"/>
          </w:rPr>
          <w:t>Μεθοδολογία διαχείρισης κινδύνων</w:t>
        </w:r>
        <w:r w:rsidR="000738B2">
          <w:rPr>
            <w:noProof/>
            <w:webHidden/>
          </w:rPr>
          <w:tab/>
        </w:r>
        <w:r w:rsidR="000738B2">
          <w:rPr>
            <w:noProof/>
            <w:webHidden/>
          </w:rPr>
          <w:fldChar w:fldCharType="begin"/>
        </w:r>
        <w:r w:rsidR="000738B2">
          <w:rPr>
            <w:noProof/>
            <w:webHidden/>
          </w:rPr>
          <w:instrText xml:space="preserve"> PAGEREF _Toc99717352 \h </w:instrText>
        </w:r>
        <w:r w:rsidR="000738B2">
          <w:rPr>
            <w:noProof/>
            <w:webHidden/>
          </w:rPr>
        </w:r>
        <w:r w:rsidR="000738B2">
          <w:rPr>
            <w:noProof/>
            <w:webHidden/>
          </w:rPr>
          <w:fldChar w:fldCharType="separate"/>
        </w:r>
        <w:r w:rsidR="00074F77">
          <w:rPr>
            <w:noProof/>
            <w:webHidden/>
          </w:rPr>
          <w:t>120</w:t>
        </w:r>
        <w:r w:rsidR="000738B2">
          <w:rPr>
            <w:noProof/>
            <w:webHidden/>
          </w:rPr>
          <w:fldChar w:fldCharType="end"/>
        </w:r>
      </w:hyperlink>
    </w:p>
    <w:p w14:paraId="4A56DC83" w14:textId="1440EF72"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353" w:history="1">
        <w:r w:rsidR="000738B2" w:rsidRPr="0086587E">
          <w:rPr>
            <w:rStyle w:val="-"/>
            <w:noProof/>
            <w:lang w:val="el-GR"/>
          </w:rPr>
          <w:t>ΠΑΡΑΡΤΗΜΑ ΙΙ – Πίνακες Συμμόρφωσης</w:t>
        </w:r>
        <w:r w:rsidR="000738B2">
          <w:rPr>
            <w:noProof/>
            <w:webHidden/>
          </w:rPr>
          <w:tab/>
        </w:r>
        <w:r w:rsidR="000738B2">
          <w:rPr>
            <w:noProof/>
            <w:webHidden/>
          </w:rPr>
          <w:fldChar w:fldCharType="begin"/>
        </w:r>
        <w:r w:rsidR="000738B2">
          <w:rPr>
            <w:noProof/>
            <w:webHidden/>
          </w:rPr>
          <w:instrText xml:space="preserve"> PAGEREF _Toc99717353 \h </w:instrText>
        </w:r>
        <w:r w:rsidR="000738B2">
          <w:rPr>
            <w:noProof/>
            <w:webHidden/>
          </w:rPr>
        </w:r>
        <w:r w:rsidR="000738B2">
          <w:rPr>
            <w:noProof/>
            <w:webHidden/>
          </w:rPr>
          <w:fldChar w:fldCharType="separate"/>
        </w:r>
        <w:r w:rsidR="00074F77">
          <w:rPr>
            <w:noProof/>
            <w:webHidden/>
          </w:rPr>
          <w:t>120</w:t>
        </w:r>
        <w:r w:rsidR="000738B2">
          <w:rPr>
            <w:noProof/>
            <w:webHidden/>
          </w:rPr>
          <w:fldChar w:fldCharType="end"/>
        </w:r>
      </w:hyperlink>
    </w:p>
    <w:p w14:paraId="01567359" w14:textId="0BBA2D80"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354" w:history="1">
        <w:r w:rsidR="000738B2" w:rsidRPr="0086587E">
          <w:rPr>
            <w:rStyle w:val="-"/>
            <w:noProof/>
            <w:lang w:val="el-GR"/>
          </w:rPr>
          <w:t>ΠΑΡΑΡΤΗΜΑ ΙΙI – ΕΥΡΩΠΑΙΚΟ ΕΝΙΑΙΟ ΕΓΓΡΑΦΟ ΣΥΜΒΑΣΗΣ (ΕΕΕΣ)</w:t>
        </w:r>
        <w:r w:rsidR="000738B2">
          <w:rPr>
            <w:noProof/>
            <w:webHidden/>
          </w:rPr>
          <w:tab/>
        </w:r>
        <w:r w:rsidR="000738B2">
          <w:rPr>
            <w:noProof/>
            <w:webHidden/>
          </w:rPr>
          <w:fldChar w:fldCharType="begin"/>
        </w:r>
        <w:r w:rsidR="000738B2">
          <w:rPr>
            <w:noProof/>
            <w:webHidden/>
          </w:rPr>
          <w:instrText xml:space="preserve"> PAGEREF _Toc99717354 \h </w:instrText>
        </w:r>
        <w:r w:rsidR="000738B2">
          <w:rPr>
            <w:noProof/>
            <w:webHidden/>
          </w:rPr>
        </w:r>
        <w:r w:rsidR="000738B2">
          <w:rPr>
            <w:noProof/>
            <w:webHidden/>
          </w:rPr>
          <w:fldChar w:fldCharType="separate"/>
        </w:r>
        <w:r w:rsidR="00074F77">
          <w:rPr>
            <w:noProof/>
            <w:webHidden/>
          </w:rPr>
          <w:t>123</w:t>
        </w:r>
        <w:r w:rsidR="000738B2">
          <w:rPr>
            <w:noProof/>
            <w:webHidden/>
          </w:rPr>
          <w:fldChar w:fldCharType="end"/>
        </w:r>
      </w:hyperlink>
    </w:p>
    <w:p w14:paraId="6C93C411" w14:textId="6CF51618" w:rsidR="000738B2" w:rsidRDefault="00A81E10">
      <w:pPr>
        <w:pStyle w:val="40"/>
        <w:tabs>
          <w:tab w:val="right" w:leader="dot" w:pos="9628"/>
        </w:tabs>
        <w:rPr>
          <w:rFonts w:asciiTheme="minorHAnsi" w:eastAsiaTheme="minorEastAsia" w:hAnsiTheme="minorHAnsi" w:cstheme="minorBidi"/>
          <w:noProof/>
          <w:sz w:val="22"/>
          <w:szCs w:val="22"/>
          <w:lang w:val="el-GR" w:eastAsia="el-GR"/>
        </w:rPr>
      </w:pPr>
      <w:hyperlink w:anchor="_Toc99717355" w:history="1">
        <w:r w:rsidR="000738B2" w:rsidRPr="0086587E">
          <w:rPr>
            <w:rStyle w:val="-"/>
            <w:noProof/>
            <w:lang w:val="el-GR"/>
          </w:rPr>
          <w:t>ΕΥΡΩΠΑΙΚΟ ΕΝΙΑΙΟ ΕΓΓΡΑΦΟ ΣΥΜΒΑΣΗΣ (ΕΕΕΣ)</w:t>
        </w:r>
        <w:r w:rsidR="000738B2">
          <w:rPr>
            <w:noProof/>
            <w:webHidden/>
          </w:rPr>
          <w:tab/>
        </w:r>
        <w:r w:rsidR="000738B2">
          <w:rPr>
            <w:noProof/>
            <w:webHidden/>
          </w:rPr>
          <w:fldChar w:fldCharType="begin"/>
        </w:r>
        <w:r w:rsidR="000738B2">
          <w:rPr>
            <w:noProof/>
            <w:webHidden/>
          </w:rPr>
          <w:instrText xml:space="preserve"> PAGEREF _Toc99717355 \h </w:instrText>
        </w:r>
        <w:r w:rsidR="000738B2">
          <w:rPr>
            <w:noProof/>
            <w:webHidden/>
          </w:rPr>
        </w:r>
        <w:r w:rsidR="000738B2">
          <w:rPr>
            <w:noProof/>
            <w:webHidden/>
          </w:rPr>
          <w:fldChar w:fldCharType="separate"/>
        </w:r>
        <w:r w:rsidR="00074F77">
          <w:rPr>
            <w:noProof/>
            <w:webHidden/>
          </w:rPr>
          <w:t>123</w:t>
        </w:r>
        <w:r w:rsidR="000738B2">
          <w:rPr>
            <w:noProof/>
            <w:webHidden/>
          </w:rPr>
          <w:fldChar w:fldCharType="end"/>
        </w:r>
      </w:hyperlink>
    </w:p>
    <w:p w14:paraId="7BD5BCDB" w14:textId="4AA264FE"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356" w:history="1">
        <w:r w:rsidR="000738B2" w:rsidRPr="0086587E">
          <w:rPr>
            <w:rStyle w:val="-"/>
            <w:noProof/>
            <w:lang w:val="el-GR"/>
          </w:rPr>
          <w:t>ΠΑΡΑΡΤΗΜΑ Ι</w:t>
        </w:r>
        <w:r w:rsidR="000738B2" w:rsidRPr="0086587E">
          <w:rPr>
            <w:rStyle w:val="-"/>
            <w:noProof/>
          </w:rPr>
          <w:t>V</w:t>
        </w:r>
        <w:r w:rsidR="000738B2" w:rsidRPr="0086587E">
          <w:rPr>
            <w:rStyle w:val="-"/>
            <w:noProof/>
            <w:lang w:val="el-GR"/>
          </w:rPr>
          <w:t xml:space="preserve"> – Υπόδειγμα Βιογραφικού Σημειώματος</w:t>
        </w:r>
        <w:r w:rsidR="000738B2">
          <w:rPr>
            <w:noProof/>
            <w:webHidden/>
          </w:rPr>
          <w:tab/>
        </w:r>
        <w:r w:rsidR="000738B2">
          <w:rPr>
            <w:noProof/>
            <w:webHidden/>
          </w:rPr>
          <w:fldChar w:fldCharType="begin"/>
        </w:r>
        <w:r w:rsidR="000738B2">
          <w:rPr>
            <w:noProof/>
            <w:webHidden/>
          </w:rPr>
          <w:instrText xml:space="preserve"> PAGEREF _Toc99717356 \h </w:instrText>
        </w:r>
        <w:r w:rsidR="000738B2">
          <w:rPr>
            <w:noProof/>
            <w:webHidden/>
          </w:rPr>
        </w:r>
        <w:r w:rsidR="000738B2">
          <w:rPr>
            <w:noProof/>
            <w:webHidden/>
          </w:rPr>
          <w:fldChar w:fldCharType="separate"/>
        </w:r>
        <w:r w:rsidR="00074F77">
          <w:rPr>
            <w:noProof/>
            <w:webHidden/>
          </w:rPr>
          <w:t>124</w:t>
        </w:r>
        <w:r w:rsidR="000738B2">
          <w:rPr>
            <w:noProof/>
            <w:webHidden/>
          </w:rPr>
          <w:fldChar w:fldCharType="end"/>
        </w:r>
      </w:hyperlink>
    </w:p>
    <w:p w14:paraId="51BB0C87" w14:textId="22B52653"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357" w:history="1">
        <w:r w:rsidR="000738B2" w:rsidRPr="0086587E">
          <w:rPr>
            <w:rStyle w:val="-"/>
            <w:noProof/>
          </w:rPr>
          <w:t>ΠΑΡΑΡΤΗΜΑ V – Υπόδειγμα Τεχνικής Προσφοράς</w:t>
        </w:r>
        <w:r w:rsidR="000738B2">
          <w:rPr>
            <w:noProof/>
            <w:webHidden/>
          </w:rPr>
          <w:tab/>
        </w:r>
        <w:r w:rsidR="000738B2">
          <w:rPr>
            <w:noProof/>
            <w:webHidden/>
          </w:rPr>
          <w:fldChar w:fldCharType="begin"/>
        </w:r>
        <w:r w:rsidR="000738B2">
          <w:rPr>
            <w:noProof/>
            <w:webHidden/>
          </w:rPr>
          <w:instrText xml:space="preserve"> PAGEREF _Toc99717357 \h </w:instrText>
        </w:r>
        <w:r w:rsidR="000738B2">
          <w:rPr>
            <w:noProof/>
            <w:webHidden/>
          </w:rPr>
        </w:r>
        <w:r w:rsidR="000738B2">
          <w:rPr>
            <w:noProof/>
            <w:webHidden/>
          </w:rPr>
          <w:fldChar w:fldCharType="separate"/>
        </w:r>
        <w:r w:rsidR="00074F77">
          <w:rPr>
            <w:noProof/>
            <w:webHidden/>
          </w:rPr>
          <w:t>127</w:t>
        </w:r>
        <w:r w:rsidR="000738B2">
          <w:rPr>
            <w:noProof/>
            <w:webHidden/>
          </w:rPr>
          <w:fldChar w:fldCharType="end"/>
        </w:r>
      </w:hyperlink>
    </w:p>
    <w:p w14:paraId="0FDC7156" w14:textId="07CF877F"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358" w:history="1">
        <w:r w:rsidR="000738B2" w:rsidRPr="0086587E">
          <w:rPr>
            <w:rStyle w:val="-"/>
            <w:noProof/>
            <w:lang w:val="el-GR"/>
          </w:rPr>
          <w:t xml:space="preserve">ΠΑΡΑΡΤΗΜΑ </w:t>
        </w:r>
        <w:r w:rsidR="000738B2" w:rsidRPr="0086587E">
          <w:rPr>
            <w:rStyle w:val="-"/>
            <w:noProof/>
          </w:rPr>
          <w:t>VI</w:t>
        </w:r>
        <w:r w:rsidR="000738B2" w:rsidRPr="0086587E">
          <w:rPr>
            <w:rStyle w:val="-"/>
            <w:noProof/>
            <w:lang w:val="el-GR"/>
          </w:rPr>
          <w:t xml:space="preserve"> – Υπόδειγμα Οικονομικής Προσφοράς</w:t>
        </w:r>
        <w:r w:rsidR="000738B2">
          <w:rPr>
            <w:noProof/>
            <w:webHidden/>
          </w:rPr>
          <w:tab/>
        </w:r>
        <w:r w:rsidR="000738B2">
          <w:rPr>
            <w:noProof/>
            <w:webHidden/>
          </w:rPr>
          <w:fldChar w:fldCharType="begin"/>
        </w:r>
        <w:r w:rsidR="000738B2">
          <w:rPr>
            <w:noProof/>
            <w:webHidden/>
          </w:rPr>
          <w:instrText xml:space="preserve"> PAGEREF _Toc99717358 \h </w:instrText>
        </w:r>
        <w:r w:rsidR="000738B2">
          <w:rPr>
            <w:noProof/>
            <w:webHidden/>
          </w:rPr>
        </w:r>
        <w:r w:rsidR="000738B2">
          <w:rPr>
            <w:noProof/>
            <w:webHidden/>
          </w:rPr>
          <w:fldChar w:fldCharType="separate"/>
        </w:r>
        <w:r w:rsidR="00074F77">
          <w:rPr>
            <w:noProof/>
            <w:webHidden/>
          </w:rPr>
          <w:t>128</w:t>
        </w:r>
        <w:r w:rsidR="000738B2">
          <w:rPr>
            <w:noProof/>
            <w:webHidden/>
          </w:rPr>
          <w:fldChar w:fldCharType="end"/>
        </w:r>
      </w:hyperlink>
    </w:p>
    <w:p w14:paraId="16F49F00" w14:textId="3EEF10DA" w:rsidR="000738B2" w:rsidRDefault="00A81E1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9717359" w:history="1">
        <w:r w:rsidR="000738B2" w:rsidRPr="0086587E">
          <w:rPr>
            <w:rStyle w:val="-"/>
            <w:noProof/>
            <w:lang w:val="el-GR"/>
          </w:rPr>
          <w:t>1.</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Έτοιμο Λογισμικό</w:t>
        </w:r>
        <w:r w:rsidR="000738B2">
          <w:rPr>
            <w:noProof/>
            <w:webHidden/>
          </w:rPr>
          <w:tab/>
        </w:r>
        <w:r w:rsidR="000738B2">
          <w:rPr>
            <w:noProof/>
            <w:webHidden/>
          </w:rPr>
          <w:fldChar w:fldCharType="begin"/>
        </w:r>
        <w:r w:rsidR="000738B2">
          <w:rPr>
            <w:noProof/>
            <w:webHidden/>
          </w:rPr>
          <w:instrText xml:space="preserve"> PAGEREF _Toc99717359 \h </w:instrText>
        </w:r>
        <w:r w:rsidR="000738B2">
          <w:rPr>
            <w:noProof/>
            <w:webHidden/>
          </w:rPr>
        </w:r>
        <w:r w:rsidR="000738B2">
          <w:rPr>
            <w:noProof/>
            <w:webHidden/>
          </w:rPr>
          <w:fldChar w:fldCharType="separate"/>
        </w:r>
        <w:r w:rsidR="00074F77">
          <w:rPr>
            <w:noProof/>
            <w:webHidden/>
          </w:rPr>
          <w:t>128</w:t>
        </w:r>
        <w:r w:rsidR="000738B2">
          <w:rPr>
            <w:noProof/>
            <w:webHidden/>
          </w:rPr>
          <w:fldChar w:fldCharType="end"/>
        </w:r>
      </w:hyperlink>
    </w:p>
    <w:p w14:paraId="418483AA" w14:textId="13E4B6F0" w:rsidR="000738B2" w:rsidRDefault="00A81E1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9717360" w:history="1">
        <w:r w:rsidR="000738B2" w:rsidRPr="0086587E">
          <w:rPr>
            <w:rStyle w:val="-"/>
            <w:noProof/>
            <w:lang w:val="el-GR"/>
          </w:rPr>
          <w:t>2.</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Εφαρμογές – Υποσυστήματα</w:t>
        </w:r>
        <w:r w:rsidR="000738B2">
          <w:rPr>
            <w:noProof/>
            <w:webHidden/>
          </w:rPr>
          <w:tab/>
        </w:r>
        <w:r w:rsidR="000738B2">
          <w:rPr>
            <w:noProof/>
            <w:webHidden/>
          </w:rPr>
          <w:fldChar w:fldCharType="begin"/>
        </w:r>
        <w:r w:rsidR="000738B2">
          <w:rPr>
            <w:noProof/>
            <w:webHidden/>
          </w:rPr>
          <w:instrText xml:space="preserve"> PAGEREF _Toc99717360 \h </w:instrText>
        </w:r>
        <w:r w:rsidR="000738B2">
          <w:rPr>
            <w:noProof/>
            <w:webHidden/>
          </w:rPr>
        </w:r>
        <w:r w:rsidR="000738B2">
          <w:rPr>
            <w:noProof/>
            <w:webHidden/>
          </w:rPr>
          <w:fldChar w:fldCharType="separate"/>
        </w:r>
        <w:r w:rsidR="00074F77">
          <w:rPr>
            <w:noProof/>
            <w:webHidden/>
          </w:rPr>
          <w:t>128</w:t>
        </w:r>
        <w:r w:rsidR="000738B2">
          <w:rPr>
            <w:noProof/>
            <w:webHidden/>
          </w:rPr>
          <w:fldChar w:fldCharType="end"/>
        </w:r>
      </w:hyperlink>
    </w:p>
    <w:p w14:paraId="13BBE13C" w14:textId="78B32B69" w:rsidR="000738B2" w:rsidRDefault="00A81E1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9717361" w:history="1">
        <w:r w:rsidR="000738B2" w:rsidRPr="0086587E">
          <w:rPr>
            <w:rStyle w:val="-"/>
            <w:noProof/>
            <w:lang w:val="el-GR"/>
          </w:rPr>
          <w:t>3.</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Υπηρεσίες</w:t>
        </w:r>
        <w:r w:rsidR="000738B2">
          <w:rPr>
            <w:noProof/>
            <w:webHidden/>
          </w:rPr>
          <w:tab/>
        </w:r>
        <w:r w:rsidR="000738B2">
          <w:rPr>
            <w:noProof/>
            <w:webHidden/>
          </w:rPr>
          <w:fldChar w:fldCharType="begin"/>
        </w:r>
        <w:r w:rsidR="000738B2">
          <w:rPr>
            <w:noProof/>
            <w:webHidden/>
          </w:rPr>
          <w:instrText xml:space="preserve"> PAGEREF _Toc99717361 \h </w:instrText>
        </w:r>
        <w:r w:rsidR="000738B2">
          <w:rPr>
            <w:noProof/>
            <w:webHidden/>
          </w:rPr>
        </w:r>
        <w:r w:rsidR="000738B2">
          <w:rPr>
            <w:noProof/>
            <w:webHidden/>
          </w:rPr>
          <w:fldChar w:fldCharType="separate"/>
        </w:r>
        <w:r w:rsidR="00074F77">
          <w:rPr>
            <w:noProof/>
            <w:webHidden/>
          </w:rPr>
          <w:t>129</w:t>
        </w:r>
        <w:r w:rsidR="000738B2">
          <w:rPr>
            <w:noProof/>
            <w:webHidden/>
          </w:rPr>
          <w:fldChar w:fldCharType="end"/>
        </w:r>
      </w:hyperlink>
    </w:p>
    <w:p w14:paraId="29BC716C" w14:textId="55016391" w:rsidR="000738B2" w:rsidRDefault="00A81E1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9717362" w:history="1">
        <w:r w:rsidR="000738B2" w:rsidRPr="0086587E">
          <w:rPr>
            <w:rStyle w:val="-"/>
            <w:noProof/>
            <w:lang w:val="el-GR"/>
          </w:rPr>
          <w:t>4.</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Άλλες δαπάνες</w:t>
        </w:r>
        <w:r w:rsidR="000738B2">
          <w:rPr>
            <w:noProof/>
            <w:webHidden/>
          </w:rPr>
          <w:tab/>
        </w:r>
        <w:r w:rsidR="000738B2">
          <w:rPr>
            <w:noProof/>
            <w:webHidden/>
          </w:rPr>
          <w:fldChar w:fldCharType="begin"/>
        </w:r>
        <w:r w:rsidR="000738B2">
          <w:rPr>
            <w:noProof/>
            <w:webHidden/>
          </w:rPr>
          <w:instrText xml:space="preserve"> PAGEREF _Toc99717362 \h </w:instrText>
        </w:r>
        <w:r w:rsidR="000738B2">
          <w:rPr>
            <w:noProof/>
            <w:webHidden/>
          </w:rPr>
        </w:r>
        <w:r w:rsidR="000738B2">
          <w:rPr>
            <w:noProof/>
            <w:webHidden/>
          </w:rPr>
          <w:fldChar w:fldCharType="separate"/>
        </w:r>
        <w:r w:rsidR="00074F77">
          <w:rPr>
            <w:noProof/>
            <w:webHidden/>
          </w:rPr>
          <w:t>129</w:t>
        </w:r>
        <w:r w:rsidR="000738B2">
          <w:rPr>
            <w:noProof/>
            <w:webHidden/>
          </w:rPr>
          <w:fldChar w:fldCharType="end"/>
        </w:r>
      </w:hyperlink>
    </w:p>
    <w:p w14:paraId="3D57FFAC" w14:textId="3A8B307A" w:rsidR="000738B2" w:rsidRDefault="00A81E1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9717363" w:history="1">
        <w:r w:rsidR="000738B2" w:rsidRPr="0086587E">
          <w:rPr>
            <w:rStyle w:val="-"/>
            <w:noProof/>
            <w:lang w:val="el-GR"/>
          </w:rPr>
          <w:t>5.</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Συγκεντρωτικός Πίνακας Οικονομικής Προσφοράς Έργου</w:t>
        </w:r>
        <w:r w:rsidR="000738B2">
          <w:rPr>
            <w:noProof/>
            <w:webHidden/>
          </w:rPr>
          <w:tab/>
        </w:r>
        <w:r w:rsidR="000738B2">
          <w:rPr>
            <w:noProof/>
            <w:webHidden/>
          </w:rPr>
          <w:fldChar w:fldCharType="begin"/>
        </w:r>
        <w:r w:rsidR="000738B2">
          <w:rPr>
            <w:noProof/>
            <w:webHidden/>
          </w:rPr>
          <w:instrText xml:space="preserve"> PAGEREF _Toc99717363 \h </w:instrText>
        </w:r>
        <w:r w:rsidR="000738B2">
          <w:rPr>
            <w:noProof/>
            <w:webHidden/>
          </w:rPr>
        </w:r>
        <w:r w:rsidR="000738B2">
          <w:rPr>
            <w:noProof/>
            <w:webHidden/>
          </w:rPr>
          <w:fldChar w:fldCharType="separate"/>
        </w:r>
        <w:r w:rsidR="00074F77">
          <w:rPr>
            <w:noProof/>
            <w:webHidden/>
          </w:rPr>
          <w:t>129</w:t>
        </w:r>
        <w:r w:rsidR="000738B2">
          <w:rPr>
            <w:noProof/>
            <w:webHidden/>
          </w:rPr>
          <w:fldChar w:fldCharType="end"/>
        </w:r>
      </w:hyperlink>
    </w:p>
    <w:p w14:paraId="73F82F3D" w14:textId="1F6BD1F4" w:rsidR="000738B2" w:rsidRDefault="00A81E1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9717364" w:history="1">
        <w:r w:rsidR="000738B2" w:rsidRPr="0086587E">
          <w:rPr>
            <w:rStyle w:val="-"/>
            <w:noProof/>
            <w:lang w:val="el-GR"/>
          </w:rPr>
          <w:t>6.</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Συγκεντρωτικός Πίνακας Οικονομικής Προσφοράς Συντήρησης</w:t>
        </w:r>
        <w:r w:rsidR="000738B2">
          <w:rPr>
            <w:noProof/>
            <w:webHidden/>
          </w:rPr>
          <w:tab/>
        </w:r>
        <w:r w:rsidR="000738B2">
          <w:rPr>
            <w:noProof/>
            <w:webHidden/>
          </w:rPr>
          <w:fldChar w:fldCharType="begin"/>
        </w:r>
        <w:r w:rsidR="000738B2">
          <w:rPr>
            <w:noProof/>
            <w:webHidden/>
          </w:rPr>
          <w:instrText xml:space="preserve"> PAGEREF _Toc99717364 \h </w:instrText>
        </w:r>
        <w:r w:rsidR="000738B2">
          <w:rPr>
            <w:noProof/>
            <w:webHidden/>
          </w:rPr>
        </w:r>
        <w:r w:rsidR="000738B2">
          <w:rPr>
            <w:noProof/>
            <w:webHidden/>
          </w:rPr>
          <w:fldChar w:fldCharType="separate"/>
        </w:r>
        <w:r w:rsidR="00074F77">
          <w:rPr>
            <w:noProof/>
            <w:webHidden/>
          </w:rPr>
          <w:t>130</w:t>
        </w:r>
        <w:r w:rsidR="000738B2">
          <w:rPr>
            <w:noProof/>
            <w:webHidden/>
          </w:rPr>
          <w:fldChar w:fldCharType="end"/>
        </w:r>
      </w:hyperlink>
    </w:p>
    <w:p w14:paraId="13393B7D" w14:textId="04E58551"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365" w:history="1">
        <w:r w:rsidR="000738B2" w:rsidRPr="0086587E">
          <w:rPr>
            <w:rStyle w:val="-"/>
            <w:noProof/>
            <w:lang w:val="el-GR"/>
          </w:rPr>
          <w:t xml:space="preserve">ΠΑΡΑΡΤΗΜΑ </w:t>
        </w:r>
        <w:r w:rsidR="000738B2" w:rsidRPr="0086587E">
          <w:rPr>
            <w:rStyle w:val="-"/>
            <w:noProof/>
          </w:rPr>
          <w:t>VI</w:t>
        </w:r>
        <w:r w:rsidR="000738B2" w:rsidRPr="0086587E">
          <w:rPr>
            <w:rStyle w:val="-"/>
            <w:noProof/>
            <w:lang w:val="el-GR"/>
          </w:rPr>
          <w:t>Ι – Άλλες Δηλώσεις</w:t>
        </w:r>
        <w:r w:rsidR="000738B2">
          <w:rPr>
            <w:noProof/>
            <w:webHidden/>
          </w:rPr>
          <w:tab/>
        </w:r>
        <w:r w:rsidR="000738B2">
          <w:rPr>
            <w:noProof/>
            <w:webHidden/>
          </w:rPr>
          <w:fldChar w:fldCharType="begin"/>
        </w:r>
        <w:r w:rsidR="000738B2">
          <w:rPr>
            <w:noProof/>
            <w:webHidden/>
          </w:rPr>
          <w:instrText xml:space="preserve"> PAGEREF _Toc99717365 \h </w:instrText>
        </w:r>
        <w:r w:rsidR="000738B2">
          <w:rPr>
            <w:noProof/>
            <w:webHidden/>
          </w:rPr>
        </w:r>
        <w:r w:rsidR="000738B2">
          <w:rPr>
            <w:noProof/>
            <w:webHidden/>
          </w:rPr>
          <w:fldChar w:fldCharType="separate"/>
        </w:r>
        <w:r w:rsidR="00074F77">
          <w:rPr>
            <w:noProof/>
            <w:webHidden/>
          </w:rPr>
          <w:t>131</w:t>
        </w:r>
        <w:r w:rsidR="000738B2">
          <w:rPr>
            <w:noProof/>
            <w:webHidden/>
          </w:rPr>
          <w:fldChar w:fldCharType="end"/>
        </w:r>
      </w:hyperlink>
    </w:p>
    <w:p w14:paraId="15ABD57F" w14:textId="2ADDE964"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366" w:history="1">
        <w:r w:rsidR="000738B2" w:rsidRPr="0086587E">
          <w:rPr>
            <w:rStyle w:val="-"/>
            <w:noProof/>
            <w:lang w:val="el-GR"/>
          </w:rPr>
          <w:t xml:space="preserve">ΠΑΡΑΡΤΗΜΑ </w:t>
        </w:r>
        <w:r w:rsidR="000738B2" w:rsidRPr="0086587E">
          <w:rPr>
            <w:rStyle w:val="-"/>
            <w:noProof/>
          </w:rPr>
          <w:t>VIII</w:t>
        </w:r>
        <w:r w:rsidR="000738B2" w:rsidRPr="0086587E">
          <w:rPr>
            <w:rStyle w:val="-"/>
            <w:noProof/>
            <w:lang w:val="el-GR"/>
          </w:rPr>
          <w:t xml:space="preserve"> – Υποδείγματα Εγγυητικών Επιστολών</w:t>
        </w:r>
        <w:r w:rsidR="000738B2">
          <w:rPr>
            <w:noProof/>
            <w:webHidden/>
          </w:rPr>
          <w:tab/>
        </w:r>
        <w:r w:rsidR="000738B2">
          <w:rPr>
            <w:noProof/>
            <w:webHidden/>
          </w:rPr>
          <w:fldChar w:fldCharType="begin"/>
        </w:r>
        <w:r w:rsidR="000738B2">
          <w:rPr>
            <w:noProof/>
            <w:webHidden/>
          </w:rPr>
          <w:instrText xml:space="preserve"> PAGEREF _Toc99717366 \h </w:instrText>
        </w:r>
        <w:r w:rsidR="000738B2">
          <w:rPr>
            <w:noProof/>
            <w:webHidden/>
          </w:rPr>
        </w:r>
        <w:r w:rsidR="000738B2">
          <w:rPr>
            <w:noProof/>
            <w:webHidden/>
          </w:rPr>
          <w:fldChar w:fldCharType="separate"/>
        </w:r>
        <w:r w:rsidR="00074F77">
          <w:rPr>
            <w:noProof/>
            <w:webHidden/>
          </w:rPr>
          <w:t>131</w:t>
        </w:r>
        <w:r w:rsidR="000738B2">
          <w:rPr>
            <w:noProof/>
            <w:webHidden/>
          </w:rPr>
          <w:fldChar w:fldCharType="end"/>
        </w:r>
      </w:hyperlink>
    </w:p>
    <w:p w14:paraId="7C2A2D9E" w14:textId="688005F3" w:rsidR="000738B2" w:rsidRDefault="00A81E1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9717367" w:history="1">
        <w:r w:rsidR="000738B2" w:rsidRPr="0086587E">
          <w:rPr>
            <w:rStyle w:val="-"/>
            <w:noProof/>
            <w:lang w:val="el-GR"/>
          </w:rPr>
          <w:t>I.</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Εγγυητική Επιστολή Συμμετοχής</w:t>
        </w:r>
        <w:r w:rsidR="000738B2">
          <w:rPr>
            <w:noProof/>
            <w:webHidden/>
          </w:rPr>
          <w:tab/>
        </w:r>
        <w:r w:rsidR="000738B2">
          <w:rPr>
            <w:noProof/>
            <w:webHidden/>
          </w:rPr>
          <w:fldChar w:fldCharType="begin"/>
        </w:r>
        <w:r w:rsidR="000738B2">
          <w:rPr>
            <w:noProof/>
            <w:webHidden/>
          </w:rPr>
          <w:instrText xml:space="preserve"> PAGEREF _Toc99717367 \h </w:instrText>
        </w:r>
        <w:r w:rsidR="000738B2">
          <w:rPr>
            <w:noProof/>
            <w:webHidden/>
          </w:rPr>
        </w:r>
        <w:r w:rsidR="000738B2">
          <w:rPr>
            <w:noProof/>
            <w:webHidden/>
          </w:rPr>
          <w:fldChar w:fldCharType="separate"/>
        </w:r>
        <w:r w:rsidR="00074F77">
          <w:rPr>
            <w:noProof/>
            <w:webHidden/>
          </w:rPr>
          <w:t>131</w:t>
        </w:r>
        <w:r w:rsidR="000738B2">
          <w:rPr>
            <w:noProof/>
            <w:webHidden/>
          </w:rPr>
          <w:fldChar w:fldCharType="end"/>
        </w:r>
      </w:hyperlink>
    </w:p>
    <w:p w14:paraId="79250759" w14:textId="19159C9F" w:rsidR="000738B2" w:rsidRDefault="00A81E1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9717368" w:history="1">
        <w:r w:rsidR="000738B2" w:rsidRPr="0086587E">
          <w:rPr>
            <w:rStyle w:val="-"/>
            <w:noProof/>
            <w:lang w:val="el-GR"/>
          </w:rPr>
          <w:t>II.</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rPr>
          <w:t>Εγγυητική Επιστολή Καλής Εκτέλεσης</w:t>
        </w:r>
        <w:r w:rsidR="000738B2">
          <w:rPr>
            <w:noProof/>
            <w:webHidden/>
          </w:rPr>
          <w:tab/>
        </w:r>
        <w:r w:rsidR="000738B2">
          <w:rPr>
            <w:noProof/>
            <w:webHidden/>
          </w:rPr>
          <w:fldChar w:fldCharType="begin"/>
        </w:r>
        <w:r w:rsidR="000738B2">
          <w:rPr>
            <w:noProof/>
            <w:webHidden/>
          </w:rPr>
          <w:instrText xml:space="preserve"> PAGEREF _Toc99717368 \h </w:instrText>
        </w:r>
        <w:r w:rsidR="000738B2">
          <w:rPr>
            <w:noProof/>
            <w:webHidden/>
          </w:rPr>
        </w:r>
        <w:r w:rsidR="000738B2">
          <w:rPr>
            <w:noProof/>
            <w:webHidden/>
          </w:rPr>
          <w:fldChar w:fldCharType="separate"/>
        </w:r>
        <w:r w:rsidR="00074F77">
          <w:rPr>
            <w:noProof/>
            <w:webHidden/>
          </w:rPr>
          <w:t>132</w:t>
        </w:r>
        <w:r w:rsidR="000738B2">
          <w:rPr>
            <w:noProof/>
            <w:webHidden/>
          </w:rPr>
          <w:fldChar w:fldCharType="end"/>
        </w:r>
      </w:hyperlink>
    </w:p>
    <w:p w14:paraId="1C97D267" w14:textId="70E6D608" w:rsidR="000738B2" w:rsidRDefault="00A81E10">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9717369" w:history="1">
        <w:r w:rsidR="000738B2" w:rsidRPr="0086587E">
          <w:rPr>
            <w:rStyle w:val="-"/>
            <w:noProof/>
            <w:lang w:val="el-GR" w:eastAsia="el-GR"/>
          </w:rPr>
          <w:t>III.</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eastAsia="el-GR"/>
          </w:rPr>
          <w:t>Εγγυητική Επιστολή Προκαταβολής</w:t>
        </w:r>
        <w:r w:rsidR="000738B2">
          <w:rPr>
            <w:noProof/>
            <w:webHidden/>
          </w:rPr>
          <w:tab/>
        </w:r>
        <w:r w:rsidR="000738B2">
          <w:rPr>
            <w:noProof/>
            <w:webHidden/>
          </w:rPr>
          <w:fldChar w:fldCharType="begin"/>
        </w:r>
        <w:r w:rsidR="000738B2">
          <w:rPr>
            <w:noProof/>
            <w:webHidden/>
          </w:rPr>
          <w:instrText xml:space="preserve"> PAGEREF _Toc99717369 \h </w:instrText>
        </w:r>
        <w:r w:rsidR="000738B2">
          <w:rPr>
            <w:noProof/>
            <w:webHidden/>
          </w:rPr>
        </w:r>
        <w:r w:rsidR="000738B2">
          <w:rPr>
            <w:noProof/>
            <w:webHidden/>
          </w:rPr>
          <w:fldChar w:fldCharType="separate"/>
        </w:r>
        <w:r w:rsidR="00074F77">
          <w:rPr>
            <w:noProof/>
            <w:webHidden/>
          </w:rPr>
          <w:t>133</w:t>
        </w:r>
        <w:r w:rsidR="000738B2">
          <w:rPr>
            <w:noProof/>
            <w:webHidden/>
          </w:rPr>
          <w:fldChar w:fldCharType="end"/>
        </w:r>
      </w:hyperlink>
    </w:p>
    <w:p w14:paraId="076F70A5" w14:textId="44AEA070" w:rsidR="000738B2" w:rsidRDefault="00A81E10">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9717370" w:history="1">
        <w:r w:rsidR="000738B2" w:rsidRPr="0086587E">
          <w:rPr>
            <w:rStyle w:val="-"/>
            <w:noProof/>
            <w:lang w:val="el-GR" w:eastAsia="el-GR"/>
          </w:rPr>
          <w:t>IV.</w:t>
        </w:r>
        <w:r w:rsidR="000738B2">
          <w:rPr>
            <w:rFonts w:asciiTheme="minorHAnsi" w:eastAsiaTheme="minorEastAsia" w:hAnsiTheme="minorHAnsi" w:cstheme="minorBidi"/>
            <w:i w:val="0"/>
            <w:iCs w:val="0"/>
            <w:noProof/>
            <w:sz w:val="22"/>
            <w:szCs w:val="22"/>
            <w:lang w:val="el-GR" w:eastAsia="el-GR"/>
          </w:rPr>
          <w:tab/>
        </w:r>
        <w:r w:rsidR="000738B2" w:rsidRPr="0086587E">
          <w:rPr>
            <w:rStyle w:val="-"/>
            <w:noProof/>
            <w:lang w:val="el-GR" w:eastAsia="el-GR"/>
          </w:rPr>
          <w:t>Εγγυητική Επιστολή Καλής Λειτουργίας</w:t>
        </w:r>
        <w:r w:rsidR="000738B2">
          <w:rPr>
            <w:noProof/>
            <w:webHidden/>
          </w:rPr>
          <w:tab/>
        </w:r>
        <w:r w:rsidR="000738B2">
          <w:rPr>
            <w:noProof/>
            <w:webHidden/>
          </w:rPr>
          <w:fldChar w:fldCharType="begin"/>
        </w:r>
        <w:r w:rsidR="000738B2">
          <w:rPr>
            <w:noProof/>
            <w:webHidden/>
          </w:rPr>
          <w:instrText xml:space="preserve"> PAGEREF _Toc99717370 \h </w:instrText>
        </w:r>
        <w:r w:rsidR="000738B2">
          <w:rPr>
            <w:noProof/>
            <w:webHidden/>
          </w:rPr>
        </w:r>
        <w:r w:rsidR="000738B2">
          <w:rPr>
            <w:noProof/>
            <w:webHidden/>
          </w:rPr>
          <w:fldChar w:fldCharType="separate"/>
        </w:r>
        <w:r w:rsidR="00074F77">
          <w:rPr>
            <w:noProof/>
            <w:webHidden/>
          </w:rPr>
          <w:t>135</w:t>
        </w:r>
        <w:r w:rsidR="000738B2">
          <w:rPr>
            <w:noProof/>
            <w:webHidden/>
          </w:rPr>
          <w:fldChar w:fldCharType="end"/>
        </w:r>
      </w:hyperlink>
    </w:p>
    <w:p w14:paraId="59411865" w14:textId="1485A2B5" w:rsidR="000738B2" w:rsidRDefault="00A81E10">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9717371" w:history="1">
        <w:r w:rsidR="000738B2" w:rsidRPr="0086587E">
          <w:rPr>
            <w:rStyle w:val="-"/>
            <w:noProof/>
            <w:lang w:val="el-GR"/>
          </w:rPr>
          <w:t>ΠΑΡΑΡΤΗΜΑ ΙΧ – ΕΝΗΜΕΡΩΣΗ ΓΙΑ ΤΗΝ ΕΠΕΞΕΡΓΑΣΙΑ ΠΡΟΣΩΠΙΚΩΝ ΔΕΔΟΜΕΝΩΝ</w:t>
        </w:r>
        <w:r w:rsidR="000738B2">
          <w:rPr>
            <w:noProof/>
            <w:webHidden/>
          </w:rPr>
          <w:tab/>
        </w:r>
        <w:r w:rsidR="000738B2">
          <w:rPr>
            <w:noProof/>
            <w:webHidden/>
          </w:rPr>
          <w:fldChar w:fldCharType="begin"/>
        </w:r>
        <w:r w:rsidR="000738B2">
          <w:rPr>
            <w:noProof/>
            <w:webHidden/>
          </w:rPr>
          <w:instrText xml:space="preserve"> PAGEREF _Toc99717371 \h </w:instrText>
        </w:r>
        <w:r w:rsidR="000738B2">
          <w:rPr>
            <w:noProof/>
            <w:webHidden/>
          </w:rPr>
        </w:r>
        <w:r w:rsidR="000738B2">
          <w:rPr>
            <w:noProof/>
            <w:webHidden/>
          </w:rPr>
          <w:fldChar w:fldCharType="separate"/>
        </w:r>
        <w:r w:rsidR="00074F77">
          <w:rPr>
            <w:noProof/>
            <w:webHidden/>
          </w:rPr>
          <w:t>136</w:t>
        </w:r>
        <w:r w:rsidR="000738B2">
          <w:rPr>
            <w:noProof/>
            <w:webHidden/>
          </w:rPr>
          <w:fldChar w:fldCharType="end"/>
        </w:r>
      </w:hyperlink>
    </w:p>
    <w:p w14:paraId="15F033D1" w14:textId="3151CC36" w:rsidR="008338F0" w:rsidRPr="00603221" w:rsidRDefault="003355E7">
      <w:r w:rsidRPr="00E47D79">
        <w:fldChar w:fldCharType="end"/>
      </w:r>
    </w:p>
    <w:p w14:paraId="3B009C23" w14:textId="77777777" w:rsidR="008E18C3" w:rsidRPr="00603221" w:rsidRDefault="008E18C3"/>
    <w:p w14:paraId="2172D04D"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4CADE101" w14:textId="77777777" w:rsidR="008338F0" w:rsidRPr="003329FF" w:rsidRDefault="003355E7" w:rsidP="00012F1D">
      <w:pPr>
        <w:pStyle w:val="10"/>
        <w:numPr>
          <w:ilvl w:val="0"/>
          <w:numId w:val="17"/>
        </w:numPr>
        <w:rPr>
          <w:lang w:val="el-GR"/>
        </w:rPr>
      </w:pPr>
      <w:r w:rsidRPr="003329FF">
        <w:rPr>
          <w:lang w:val="el-GR"/>
        </w:rPr>
        <w:lastRenderedPageBreak/>
        <w:t>ΑΝΑΘΕΤΟΥΣΑ ΑΡΧΗ ΚΑΙ ΑΝΤΙΚΕΙΜΕΝΟ ΣΥΜΒΑΣΗΣ</w:t>
      </w:r>
    </w:p>
    <w:p w14:paraId="459DC4B2" w14:textId="77777777" w:rsidR="008338F0" w:rsidRPr="0032146B" w:rsidRDefault="003355E7" w:rsidP="00012F1D">
      <w:pPr>
        <w:pStyle w:val="2"/>
        <w:numPr>
          <w:ilvl w:val="1"/>
          <w:numId w:val="18"/>
        </w:numPr>
        <w:rPr>
          <w:lang w:val="el-GR"/>
        </w:rPr>
      </w:pPr>
      <w:bookmarkStart w:id="7" w:name="_Toc99717216"/>
      <w:r w:rsidRPr="0032146B">
        <w:rPr>
          <w:lang w:val="el-GR"/>
        </w:rPr>
        <w:t>Στοιχεία Αναθέτουσας Αρχής</w:t>
      </w:r>
      <w:bookmarkEnd w:id="7"/>
      <w:r w:rsidRPr="0032146B">
        <w:rPr>
          <w:lang w:val="el-GR"/>
        </w:rPr>
        <w:t xml:space="preserve"> </w:t>
      </w:r>
    </w:p>
    <w:p w14:paraId="508FB8A1"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A81E10" w14:paraId="248FD30D" w14:textId="77777777">
        <w:tc>
          <w:tcPr>
            <w:tcW w:w="5245" w:type="dxa"/>
            <w:tcBorders>
              <w:top w:val="single" w:sz="4" w:space="0" w:color="000000"/>
              <w:left w:val="single" w:sz="4" w:space="0" w:color="000000"/>
              <w:bottom w:val="single" w:sz="4" w:space="0" w:color="000000"/>
            </w:tcBorders>
            <w:shd w:val="clear" w:color="auto" w:fill="auto"/>
          </w:tcPr>
          <w:p w14:paraId="34AADBC5"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BDE1E5"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7D634AFA" w14:textId="77777777">
        <w:tc>
          <w:tcPr>
            <w:tcW w:w="5245" w:type="dxa"/>
            <w:tcBorders>
              <w:top w:val="single" w:sz="4" w:space="0" w:color="000000"/>
              <w:left w:val="single" w:sz="4" w:space="0" w:color="000000"/>
              <w:bottom w:val="single" w:sz="4" w:space="0" w:color="000000"/>
            </w:tcBorders>
            <w:shd w:val="clear" w:color="auto" w:fill="auto"/>
          </w:tcPr>
          <w:p w14:paraId="3CA070CA"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13D1C4" w14:textId="77777777" w:rsidR="004D0444" w:rsidRPr="00603221" w:rsidRDefault="004D0444" w:rsidP="004D0444">
            <w:pPr>
              <w:pStyle w:val="normalwithoutspacing"/>
              <w:snapToGrid w:val="0"/>
            </w:pPr>
            <w:r w:rsidRPr="00782EAD">
              <w:t>999983307</w:t>
            </w:r>
          </w:p>
        </w:tc>
      </w:tr>
      <w:tr w:rsidR="004D0444" w:rsidRPr="004D0444" w14:paraId="77DFE5A5" w14:textId="77777777">
        <w:tc>
          <w:tcPr>
            <w:tcW w:w="5245" w:type="dxa"/>
            <w:tcBorders>
              <w:top w:val="single" w:sz="4" w:space="0" w:color="000000"/>
              <w:left w:val="single" w:sz="4" w:space="0" w:color="000000"/>
              <w:bottom w:val="single" w:sz="4" w:space="0" w:color="000000"/>
            </w:tcBorders>
            <w:shd w:val="clear" w:color="auto" w:fill="auto"/>
          </w:tcPr>
          <w:p w14:paraId="654065E9"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9276AE" w14:textId="77777777" w:rsidR="004D0444" w:rsidRPr="00603221" w:rsidRDefault="004D0444" w:rsidP="004D0444">
            <w:pPr>
              <w:pStyle w:val="normalwithoutspacing"/>
              <w:snapToGrid w:val="0"/>
            </w:pPr>
            <w:r w:rsidRPr="00782EAD">
              <w:t>1053.E00553.00005</w:t>
            </w:r>
          </w:p>
        </w:tc>
      </w:tr>
      <w:tr w:rsidR="00384352" w:rsidRPr="00DF02B0" w14:paraId="6B48467C" w14:textId="77777777">
        <w:tc>
          <w:tcPr>
            <w:tcW w:w="5245" w:type="dxa"/>
            <w:tcBorders>
              <w:top w:val="single" w:sz="4" w:space="0" w:color="000000"/>
              <w:left w:val="single" w:sz="4" w:space="0" w:color="000000"/>
              <w:bottom w:val="single" w:sz="4" w:space="0" w:color="000000"/>
            </w:tcBorders>
            <w:shd w:val="clear" w:color="auto" w:fill="auto"/>
          </w:tcPr>
          <w:p w14:paraId="6379F5A2" w14:textId="77777777" w:rsidR="00384352" w:rsidRPr="00603221" w:rsidRDefault="00384352" w:rsidP="00384352">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D12A15" w14:textId="77777777" w:rsidR="00384352" w:rsidRPr="00603221" w:rsidRDefault="00384352" w:rsidP="00384352">
            <w:pPr>
              <w:pStyle w:val="normalwithoutspacing"/>
              <w:snapToGrid w:val="0"/>
            </w:pPr>
            <w:proofErr w:type="spellStart"/>
            <w:r w:rsidRPr="00DE326C">
              <w:t>Λεωφ</w:t>
            </w:r>
            <w:proofErr w:type="spellEnd"/>
            <w:r w:rsidRPr="00DE326C">
              <w:t>. Συγγρού 194</w:t>
            </w:r>
          </w:p>
        </w:tc>
      </w:tr>
      <w:tr w:rsidR="00384352" w:rsidRPr="00DF02B0" w14:paraId="54A02066" w14:textId="77777777">
        <w:tc>
          <w:tcPr>
            <w:tcW w:w="5245" w:type="dxa"/>
            <w:tcBorders>
              <w:top w:val="single" w:sz="4" w:space="0" w:color="000000"/>
              <w:left w:val="single" w:sz="4" w:space="0" w:color="000000"/>
              <w:bottom w:val="single" w:sz="4" w:space="0" w:color="000000"/>
            </w:tcBorders>
            <w:shd w:val="clear" w:color="auto" w:fill="auto"/>
          </w:tcPr>
          <w:p w14:paraId="4EC5019A" w14:textId="77777777" w:rsidR="00384352" w:rsidRPr="00603221" w:rsidRDefault="00384352" w:rsidP="00384352">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DB42D7" w14:textId="77777777" w:rsidR="00384352" w:rsidRPr="00603221" w:rsidRDefault="00384352" w:rsidP="00384352">
            <w:pPr>
              <w:pStyle w:val="normalwithoutspacing"/>
              <w:snapToGrid w:val="0"/>
            </w:pPr>
            <w:r w:rsidRPr="00DE326C">
              <w:t xml:space="preserve">Καλλιθέα </w:t>
            </w:r>
          </w:p>
        </w:tc>
      </w:tr>
      <w:tr w:rsidR="00384352" w:rsidRPr="00DF02B0" w14:paraId="3B7A0EAF" w14:textId="77777777">
        <w:tc>
          <w:tcPr>
            <w:tcW w:w="5245" w:type="dxa"/>
            <w:tcBorders>
              <w:top w:val="single" w:sz="4" w:space="0" w:color="000000"/>
              <w:left w:val="single" w:sz="4" w:space="0" w:color="000000"/>
              <w:bottom w:val="single" w:sz="4" w:space="0" w:color="000000"/>
            </w:tcBorders>
            <w:shd w:val="clear" w:color="auto" w:fill="auto"/>
          </w:tcPr>
          <w:p w14:paraId="1E07D148" w14:textId="77777777" w:rsidR="00384352" w:rsidRPr="00603221" w:rsidRDefault="00384352" w:rsidP="00384352">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CF48409" w14:textId="77777777" w:rsidR="00384352" w:rsidRPr="00603221" w:rsidRDefault="00384352" w:rsidP="00384352">
            <w:pPr>
              <w:pStyle w:val="normalwithoutspacing"/>
              <w:snapToGrid w:val="0"/>
            </w:pPr>
            <w:r w:rsidRPr="00DE326C">
              <w:t>176 71</w:t>
            </w:r>
          </w:p>
        </w:tc>
      </w:tr>
      <w:tr w:rsidR="008338F0" w:rsidRPr="00DF02B0" w14:paraId="4703BD0C" w14:textId="77777777">
        <w:tc>
          <w:tcPr>
            <w:tcW w:w="5245" w:type="dxa"/>
            <w:tcBorders>
              <w:top w:val="single" w:sz="4" w:space="0" w:color="000000"/>
              <w:left w:val="single" w:sz="4" w:space="0" w:color="000000"/>
              <w:bottom w:val="single" w:sz="4" w:space="0" w:color="000000"/>
            </w:tcBorders>
            <w:shd w:val="clear" w:color="auto" w:fill="auto"/>
          </w:tcPr>
          <w:p w14:paraId="54921901" w14:textId="2E40F780"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3D61582" w14:textId="77777777" w:rsidR="008338F0" w:rsidRPr="00603221" w:rsidRDefault="007D3A48">
            <w:pPr>
              <w:pStyle w:val="normalwithoutspacing"/>
              <w:snapToGrid w:val="0"/>
              <w:rPr>
                <w:lang w:val="en-US"/>
              </w:rPr>
            </w:pPr>
            <w:r w:rsidRPr="00603221">
              <w:t>ΕΛΛΑΔΑ</w:t>
            </w:r>
          </w:p>
        </w:tc>
      </w:tr>
      <w:tr w:rsidR="008338F0" w:rsidRPr="00DF02B0" w14:paraId="1FA6E7A1" w14:textId="77777777">
        <w:tc>
          <w:tcPr>
            <w:tcW w:w="5245" w:type="dxa"/>
            <w:tcBorders>
              <w:top w:val="single" w:sz="4" w:space="0" w:color="000000"/>
              <w:left w:val="single" w:sz="4" w:space="0" w:color="000000"/>
              <w:bottom w:val="single" w:sz="4" w:space="0" w:color="000000"/>
            </w:tcBorders>
            <w:shd w:val="clear" w:color="auto" w:fill="auto"/>
          </w:tcPr>
          <w:p w14:paraId="75783E43" w14:textId="0D63ACDD"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F9866E" w14:textId="77777777" w:rsidR="008338F0" w:rsidRPr="00603221" w:rsidRDefault="0036512D">
            <w:pPr>
              <w:pStyle w:val="normalwithoutspacing"/>
              <w:snapToGrid w:val="0"/>
              <w:rPr>
                <w:lang w:val="de-DE"/>
              </w:rPr>
            </w:pPr>
            <w:r w:rsidRPr="003329FF">
              <w:t>GR 300</w:t>
            </w:r>
          </w:p>
        </w:tc>
      </w:tr>
      <w:tr w:rsidR="008338F0" w:rsidRPr="00DF02B0" w14:paraId="5549AA5D" w14:textId="77777777">
        <w:tc>
          <w:tcPr>
            <w:tcW w:w="5245" w:type="dxa"/>
            <w:tcBorders>
              <w:top w:val="single" w:sz="4" w:space="0" w:color="000000"/>
              <w:left w:val="single" w:sz="4" w:space="0" w:color="000000"/>
              <w:bottom w:val="single" w:sz="4" w:space="0" w:color="000000"/>
            </w:tcBorders>
            <w:shd w:val="clear" w:color="auto" w:fill="auto"/>
          </w:tcPr>
          <w:p w14:paraId="6110D1C5"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4C5AF1"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53FBD31" w14:textId="77777777">
        <w:tc>
          <w:tcPr>
            <w:tcW w:w="5245" w:type="dxa"/>
            <w:tcBorders>
              <w:top w:val="single" w:sz="4" w:space="0" w:color="000000"/>
              <w:left w:val="single" w:sz="4" w:space="0" w:color="000000"/>
              <w:bottom w:val="single" w:sz="4" w:space="0" w:color="000000"/>
            </w:tcBorders>
            <w:shd w:val="clear" w:color="auto" w:fill="auto"/>
          </w:tcPr>
          <w:p w14:paraId="06199153"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DE8C0F8" w14:textId="77777777" w:rsidR="008338F0" w:rsidRPr="00603221" w:rsidRDefault="00865C7D">
            <w:pPr>
              <w:pStyle w:val="normalwithoutspacing"/>
              <w:snapToGrid w:val="0"/>
              <w:rPr>
                <w:lang w:val="en-US"/>
              </w:rPr>
            </w:pPr>
            <w:r w:rsidRPr="00603221">
              <w:rPr>
                <w:lang w:val="en-US"/>
              </w:rPr>
              <w:t>213 1300801</w:t>
            </w:r>
          </w:p>
        </w:tc>
      </w:tr>
      <w:tr w:rsidR="008338F0" w:rsidRPr="00DF02B0" w14:paraId="4AA79518" w14:textId="77777777">
        <w:tc>
          <w:tcPr>
            <w:tcW w:w="5245" w:type="dxa"/>
            <w:tcBorders>
              <w:top w:val="single" w:sz="4" w:space="0" w:color="000000"/>
              <w:left w:val="single" w:sz="4" w:space="0" w:color="000000"/>
              <w:bottom w:val="single" w:sz="4" w:space="0" w:color="000000"/>
            </w:tcBorders>
            <w:shd w:val="clear" w:color="auto" w:fill="auto"/>
          </w:tcPr>
          <w:p w14:paraId="7949C522"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1C9C5E" w14:textId="77777777" w:rsidR="008338F0" w:rsidRPr="00603221" w:rsidRDefault="00A81E10">
            <w:pPr>
              <w:pStyle w:val="normalwithoutspacing"/>
              <w:snapToGrid w:val="0"/>
              <w:rPr>
                <w:lang w:val="en-US"/>
              </w:rPr>
            </w:pPr>
            <w:hyperlink r:id="rId11" w:history="1">
              <w:r w:rsidR="00E817D9" w:rsidRPr="00D009BC">
                <w:rPr>
                  <w:rStyle w:val="-"/>
                  <w:lang w:val="en-US"/>
                </w:rPr>
                <w:t>info@ktpae.gr</w:t>
              </w:r>
            </w:hyperlink>
          </w:p>
        </w:tc>
      </w:tr>
      <w:tr w:rsidR="008338F0" w:rsidRPr="00DF02B0" w14:paraId="7B6B1CE2" w14:textId="77777777">
        <w:tc>
          <w:tcPr>
            <w:tcW w:w="5245" w:type="dxa"/>
            <w:tcBorders>
              <w:top w:val="single" w:sz="4" w:space="0" w:color="000000"/>
              <w:left w:val="single" w:sz="4" w:space="0" w:color="000000"/>
              <w:bottom w:val="single" w:sz="4" w:space="0" w:color="000000"/>
            </w:tcBorders>
            <w:shd w:val="clear" w:color="auto" w:fill="auto"/>
          </w:tcPr>
          <w:p w14:paraId="1A0F967C"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0CC193" w14:textId="7151A502" w:rsidR="008338F0" w:rsidRPr="00FF6350" w:rsidRDefault="00FF6350">
            <w:pPr>
              <w:pStyle w:val="normalwithoutspacing"/>
              <w:snapToGrid w:val="0"/>
              <w:rPr>
                <w:highlight w:val="magenta"/>
              </w:rPr>
            </w:pPr>
            <w:r w:rsidRPr="00FF6350">
              <w:t xml:space="preserve">Δήμητρα Παγώνη </w:t>
            </w:r>
          </w:p>
        </w:tc>
      </w:tr>
      <w:tr w:rsidR="008338F0" w:rsidRPr="00DF02B0" w14:paraId="0FEDA59E" w14:textId="77777777">
        <w:tc>
          <w:tcPr>
            <w:tcW w:w="5245" w:type="dxa"/>
            <w:tcBorders>
              <w:top w:val="single" w:sz="4" w:space="0" w:color="000000"/>
              <w:left w:val="single" w:sz="4" w:space="0" w:color="000000"/>
              <w:bottom w:val="single" w:sz="4" w:space="0" w:color="000000"/>
            </w:tcBorders>
            <w:shd w:val="clear" w:color="auto" w:fill="auto"/>
          </w:tcPr>
          <w:p w14:paraId="57400D4D"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4B1EE9" w14:textId="77777777" w:rsidR="008338F0" w:rsidRPr="00603221" w:rsidRDefault="00A81E10">
            <w:pPr>
              <w:pStyle w:val="normalwithoutspacing"/>
              <w:snapToGrid w:val="0"/>
            </w:pPr>
            <w:hyperlink r:id="rId12" w:history="1">
              <w:r w:rsidR="00E817D9" w:rsidRPr="00D009BC">
                <w:rPr>
                  <w:rStyle w:val="-"/>
                </w:rPr>
                <w:t>http://www.ktpae.gr</w:t>
              </w:r>
            </w:hyperlink>
          </w:p>
        </w:tc>
      </w:tr>
      <w:tr w:rsidR="008338F0" w:rsidRPr="00D72C0C" w14:paraId="50D612D7" w14:textId="77777777">
        <w:tc>
          <w:tcPr>
            <w:tcW w:w="5245" w:type="dxa"/>
            <w:tcBorders>
              <w:top w:val="single" w:sz="4" w:space="0" w:color="000000"/>
              <w:left w:val="single" w:sz="4" w:space="0" w:color="000000"/>
              <w:bottom w:val="single" w:sz="4" w:space="0" w:color="000000"/>
            </w:tcBorders>
            <w:shd w:val="clear" w:color="auto" w:fill="auto"/>
          </w:tcPr>
          <w:p w14:paraId="2AF75120"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F01156" w14:textId="77777777" w:rsidR="008338F0" w:rsidRPr="00603221" w:rsidRDefault="00E817D9">
            <w:pPr>
              <w:pStyle w:val="normalwithoutspacing"/>
              <w:snapToGrid w:val="0"/>
            </w:pPr>
            <w:r w:rsidRPr="004A4152">
              <w:t>https://www.ktpae.gr/</w:t>
            </w:r>
          </w:p>
        </w:tc>
      </w:tr>
    </w:tbl>
    <w:p w14:paraId="3F9DB306" w14:textId="77777777" w:rsidR="008338F0" w:rsidRPr="00603221" w:rsidRDefault="008338F0">
      <w:pPr>
        <w:pStyle w:val="normalwithoutspacing"/>
      </w:pPr>
    </w:p>
    <w:p w14:paraId="1FE9BCC1" w14:textId="77777777" w:rsidR="008338F0" w:rsidRPr="00603221" w:rsidRDefault="003355E7">
      <w:pPr>
        <w:pStyle w:val="normalwithoutspacing"/>
      </w:pPr>
      <w:r w:rsidRPr="00603221">
        <w:rPr>
          <w:b/>
        </w:rPr>
        <w:t xml:space="preserve">Είδος Αναθέτουσας Αρχής </w:t>
      </w:r>
    </w:p>
    <w:p w14:paraId="64FB0E34"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0E5CD5C8" w14:textId="77777777" w:rsidR="008338F0" w:rsidRPr="00603221" w:rsidRDefault="003355E7">
      <w:pPr>
        <w:pStyle w:val="normalwithoutspacing"/>
      </w:pPr>
      <w:r w:rsidRPr="00603221">
        <w:rPr>
          <w:b/>
        </w:rPr>
        <w:t>Κύρια δραστηριότητα Α.Α.</w:t>
      </w:r>
    </w:p>
    <w:p w14:paraId="1A821AEC"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0C4F8B3B"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629D1273"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3ED9B293"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3" w:history="1">
        <w:r w:rsidR="00154623" w:rsidRPr="009344C5">
          <w:rPr>
            <w:rStyle w:val="-"/>
          </w:rPr>
          <w:t>http://www.ktpae.gr</w:t>
        </w:r>
      </w:hyperlink>
    </w:p>
    <w:p w14:paraId="40A4815A"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02032C45"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4" w:history="1">
        <w:r w:rsidRPr="00603221">
          <w:rPr>
            <w:rStyle w:val="-"/>
            <w:shd w:val="clear" w:color="auto" w:fill="FFFFFF"/>
          </w:rPr>
          <w:t>www.promitheus.gov.gr</w:t>
        </w:r>
      </w:hyperlink>
      <w:r w:rsidRPr="00603221">
        <w:rPr>
          <w:color w:val="000000"/>
          <w:shd w:val="clear" w:color="auto" w:fill="FFFFFF"/>
        </w:rPr>
        <w:t xml:space="preserve"> </w:t>
      </w:r>
    </w:p>
    <w:p w14:paraId="4EC60CFC" w14:textId="77777777" w:rsidR="00E7277B" w:rsidRDefault="00E7277B">
      <w:pPr>
        <w:pStyle w:val="normalwithoutspacing"/>
        <w:ind w:left="567" w:hanging="567"/>
        <w:rPr>
          <w:color w:val="000000"/>
          <w:shd w:val="clear" w:color="auto" w:fill="FFFFFF"/>
        </w:rPr>
      </w:pPr>
    </w:p>
    <w:p w14:paraId="1EED090D" w14:textId="77777777" w:rsidR="008338F0" w:rsidRPr="00603221" w:rsidRDefault="003355E7" w:rsidP="003A109E">
      <w:pPr>
        <w:pStyle w:val="2"/>
        <w:rPr>
          <w:rFonts w:cs="Tahoma"/>
          <w:lang w:val="el-GR"/>
        </w:rPr>
      </w:pPr>
      <w:bookmarkStart w:id="8" w:name="_Toc99717217"/>
      <w:r w:rsidRPr="00603221">
        <w:rPr>
          <w:rFonts w:cs="Tahoma"/>
          <w:lang w:val="el-GR"/>
        </w:rPr>
        <w:t>Στοιχεία Διαδικασίας - Χρηματοδότηση</w:t>
      </w:r>
      <w:bookmarkEnd w:id="8"/>
    </w:p>
    <w:p w14:paraId="0680F89D" w14:textId="77777777" w:rsidR="008338F0" w:rsidRPr="00603221" w:rsidRDefault="003355E7">
      <w:pPr>
        <w:rPr>
          <w:lang w:val="el-GR"/>
        </w:rPr>
      </w:pPr>
      <w:r w:rsidRPr="00603221">
        <w:rPr>
          <w:b/>
          <w:lang w:val="el-GR"/>
        </w:rPr>
        <w:t xml:space="preserve">Είδος διαδικασίας </w:t>
      </w:r>
    </w:p>
    <w:p w14:paraId="1CCE5E0D"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33FAE959" w14:textId="77777777" w:rsidR="008338F0" w:rsidRPr="00603221" w:rsidRDefault="008338F0">
      <w:pPr>
        <w:pStyle w:val="normalwithoutspacing"/>
      </w:pPr>
    </w:p>
    <w:p w14:paraId="3BD6BFE4" w14:textId="77777777" w:rsidR="008338F0" w:rsidRPr="00603221" w:rsidRDefault="003355E7">
      <w:pPr>
        <w:pStyle w:val="normalwithoutspacing"/>
      </w:pPr>
      <w:r w:rsidRPr="00603221">
        <w:rPr>
          <w:b/>
        </w:rPr>
        <w:lastRenderedPageBreak/>
        <w:t>Χρηματοδότηση της σύμβασης</w:t>
      </w:r>
    </w:p>
    <w:p w14:paraId="388C6F63" w14:textId="77777777" w:rsidR="00384352" w:rsidRPr="00603221" w:rsidRDefault="00384352" w:rsidP="00384352">
      <w:pPr>
        <w:pStyle w:val="normalwithoutspacing"/>
      </w:pPr>
      <w:r w:rsidRPr="00603221">
        <w:t xml:space="preserve">Φορέας χρηματοδότησης της παρούσας σύμβασης είναι </w:t>
      </w:r>
      <w:r>
        <w:t>η</w:t>
      </w:r>
      <w:r w:rsidRPr="00603221">
        <w:t xml:space="preserve"> </w:t>
      </w:r>
      <w:r w:rsidRPr="00384352">
        <w:t xml:space="preserve">Γενική Γραμματεία </w:t>
      </w:r>
      <w:proofErr w:type="spellStart"/>
      <w:r w:rsidRPr="00384352">
        <w:t>Αντεγκληματικής</w:t>
      </w:r>
      <w:proofErr w:type="spellEnd"/>
      <w:r w:rsidRPr="00384352">
        <w:t xml:space="preserve"> Πολιτικής</w:t>
      </w:r>
      <w:r w:rsidRPr="00603221">
        <w:t>.</w:t>
      </w:r>
    </w:p>
    <w:p w14:paraId="7E99EF78" w14:textId="77777777" w:rsidR="008338F0" w:rsidRPr="00603221" w:rsidRDefault="008338F0">
      <w:pPr>
        <w:pStyle w:val="normalwithoutspacing"/>
      </w:pPr>
    </w:p>
    <w:p w14:paraId="7284CBDF" w14:textId="77777777" w:rsidR="008338F0" w:rsidRPr="00603221" w:rsidRDefault="003355E7" w:rsidP="003A109E">
      <w:pPr>
        <w:pStyle w:val="2"/>
        <w:rPr>
          <w:rFonts w:cs="Tahoma"/>
          <w:lang w:val="el-GR"/>
        </w:rPr>
      </w:pPr>
      <w:r w:rsidRPr="00603221">
        <w:rPr>
          <w:rFonts w:cs="Tahoma"/>
          <w:lang w:val="el-GR"/>
        </w:rPr>
        <w:tab/>
      </w:r>
      <w:bookmarkStart w:id="9" w:name="_Toc99717218"/>
      <w:r w:rsidRPr="00603221">
        <w:rPr>
          <w:rFonts w:cs="Tahoma"/>
          <w:lang w:val="el-GR"/>
        </w:rPr>
        <w:t>Συνοπτική Περιγραφή φυσικού και οικονομικού αντικειμένου της σύμβασης</w:t>
      </w:r>
      <w:bookmarkEnd w:id="9"/>
      <w:r w:rsidRPr="00603221">
        <w:rPr>
          <w:rFonts w:cs="Tahoma"/>
          <w:lang w:val="el-GR"/>
        </w:rPr>
        <w:t xml:space="preserve"> </w:t>
      </w:r>
    </w:p>
    <w:p w14:paraId="6B8E1ED3" w14:textId="77777777" w:rsidR="00C30682" w:rsidRDefault="003355E7" w:rsidP="00C30682">
      <w:pPr>
        <w:rPr>
          <w:lang w:val="el-GR"/>
        </w:rPr>
      </w:pPr>
      <w:bookmarkStart w:id="10" w:name="_Hlk102639149"/>
      <w:r w:rsidRPr="00603221">
        <w:rPr>
          <w:lang w:val="el-GR"/>
        </w:rPr>
        <w:t>Αντικείμενο της σύμβασης</w:t>
      </w:r>
      <w:r w:rsidR="00E1337D" w:rsidRPr="00603221">
        <w:rPr>
          <w:lang w:val="el-GR"/>
        </w:rPr>
        <w:t xml:space="preserve"> </w:t>
      </w:r>
      <w:r w:rsidRPr="00603221">
        <w:rPr>
          <w:lang w:val="el-GR"/>
        </w:rPr>
        <w:t xml:space="preserve">είναι </w:t>
      </w:r>
      <w:r w:rsidR="00C30682">
        <w:rPr>
          <w:lang w:val="el-GR"/>
        </w:rPr>
        <w:t>η παροχή υπηρεσιών συντήρησης και η παροχή υπηρεσιών</w:t>
      </w:r>
      <w:r w:rsidR="00C30682" w:rsidRPr="00C30682">
        <w:rPr>
          <w:lang w:val="el-GR"/>
        </w:rPr>
        <w:t xml:space="preserve"> αναβάθμισης και επέκτασης – εκσυγχρονισμού υποσυστημάτων και αξιοποίησης του πληροφοριακού συστήματος: Ηλεκτρονικές Υπηρεσίες Καταστημάτων Κράτησης»</w:t>
      </w:r>
    </w:p>
    <w:p w14:paraId="46416562" w14:textId="77777777" w:rsidR="00AF4865" w:rsidRDefault="00C30682" w:rsidP="00C30682">
      <w:pPr>
        <w:rPr>
          <w:lang w:val="el-GR"/>
        </w:rPr>
      </w:pPr>
      <w:r w:rsidRPr="00CB3B52">
        <w:rPr>
          <w:lang w:val="el-GR"/>
        </w:rPr>
        <w:t>Ειδικότερα, το παρόν έργο αφορά</w:t>
      </w:r>
      <w:r w:rsidR="00AF4865" w:rsidRPr="00AF4865">
        <w:rPr>
          <w:lang w:val="el-GR"/>
        </w:rPr>
        <w:t>:</w:t>
      </w:r>
    </w:p>
    <w:p w14:paraId="55DB4D9F" w14:textId="77777777" w:rsidR="00C30682" w:rsidRDefault="00AF4865" w:rsidP="00C30682">
      <w:pPr>
        <w:rPr>
          <w:lang w:val="el-GR"/>
        </w:rPr>
      </w:pPr>
      <w:r>
        <w:rPr>
          <w:lang w:val="el-GR"/>
        </w:rPr>
        <w:t xml:space="preserve">α) στη </w:t>
      </w:r>
      <w:r w:rsidRPr="005F1BCC">
        <w:rPr>
          <w:lang w:val="el-GR"/>
        </w:rPr>
        <w:t xml:space="preserve">συντήρηση των υφιστάμενων υποδομών και εφαρμογών του ΟΠΣ καθώς και την υποστήριξη των χρηστών των Καταστημάτων Κράτησης, </w:t>
      </w:r>
      <w:proofErr w:type="spellStart"/>
      <w:r w:rsidRPr="005F1BCC">
        <w:rPr>
          <w:lang w:val="el-GR"/>
        </w:rPr>
        <w:t>καθόλη</w:t>
      </w:r>
      <w:proofErr w:type="spellEnd"/>
      <w:r w:rsidRPr="005F1BCC">
        <w:rPr>
          <w:lang w:val="el-GR"/>
        </w:rPr>
        <w:t xml:space="preserve"> τη διάρκεια </w:t>
      </w:r>
      <w:r>
        <w:rPr>
          <w:lang w:val="el-GR"/>
        </w:rPr>
        <w:t>της Σύμβασης, πιο συγκεκριμένα:</w:t>
      </w:r>
    </w:p>
    <w:p w14:paraId="593DB19D" w14:textId="77777777" w:rsidR="00AF4865" w:rsidRPr="00CB3B52" w:rsidRDefault="00AF4865" w:rsidP="00012F1D">
      <w:pPr>
        <w:pStyle w:val="aff"/>
        <w:numPr>
          <w:ilvl w:val="0"/>
          <w:numId w:val="86"/>
        </w:numPr>
        <w:spacing w:after="60" w:line="312" w:lineRule="auto"/>
        <w:rPr>
          <w:rFonts w:eastAsia="Calibri" w:cs="Calibri"/>
          <w:lang w:val="el-GR"/>
        </w:rPr>
      </w:pPr>
      <w:r w:rsidRPr="00CB3B52">
        <w:rPr>
          <w:rFonts w:eastAsia="Calibri" w:cs="Calibri"/>
          <w:lang w:val="el-GR"/>
        </w:rPr>
        <w:t>Σε επίπεδο εφαρμογών περιλαμβάνονται τα εξής:</w:t>
      </w:r>
    </w:p>
    <w:p w14:paraId="2ED3C09C" w14:textId="77777777" w:rsidR="00AF4865" w:rsidRPr="0029353A" w:rsidRDefault="00AF4865" w:rsidP="00012F1D">
      <w:pPr>
        <w:numPr>
          <w:ilvl w:val="0"/>
          <w:numId w:val="85"/>
        </w:numPr>
        <w:suppressAutoHyphens w:val="0"/>
        <w:spacing w:after="60" w:line="312" w:lineRule="auto"/>
        <w:rPr>
          <w:rFonts w:eastAsia="Calibri" w:cs="Calibri"/>
        </w:rPr>
      </w:pPr>
      <w:r w:rsidRPr="0029353A">
        <w:rPr>
          <w:rFonts w:eastAsia="Calibri" w:cs="Calibri"/>
        </w:rPr>
        <w:t>Απ</w:t>
      </w:r>
      <w:proofErr w:type="spellStart"/>
      <w:r w:rsidRPr="0029353A">
        <w:rPr>
          <w:rFonts w:eastAsia="Calibri" w:cs="Calibri"/>
        </w:rPr>
        <w:t>οκ</w:t>
      </w:r>
      <w:proofErr w:type="spellEnd"/>
      <w:r w:rsidRPr="0029353A">
        <w:rPr>
          <w:rFonts w:eastAsia="Calibri" w:cs="Calibri"/>
        </w:rPr>
        <w:t>ατάσταση α</w:t>
      </w:r>
      <w:proofErr w:type="spellStart"/>
      <w:r w:rsidRPr="0029353A">
        <w:rPr>
          <w:rFonts w:eastAsia="Calibri" w:cs="Calibri"/>
        </w:rPr>
        <w:t>νωμ</w:t>
      </w:r>
      <w:proofErr w:type="spellEnd"/>
      <w:r w:rsidRPr="0029353A">
        <w:rPr>
          <w:rFonts w:eastAsia="Calibri" w:cs="Calibri"/>
        </w:rPr>
        <w:t>αλιών (bugs)</w:t>
      </w:r>
    </w:p>
    <w:p w14:paraId="0C90DBB8" w14:textId="77777777" w:rsidR="00AF4865" w:rsidRPr="00CB3B52" w:rsidRDefault="00AF4865" w:rsidP="00012F1D">
      <w:pPr>
        <w:numPr>
          <w:ilvl w:val="0"/>
          <w:numId w:val="85"/>
        </w:numPr>
        <w:suppressAutoHyphens w:val="0"/>
        <w:spacing w:after="60" w:line="312" w:lineRule="auto"/>
        <w:rPr>
          <w:rFonts w:eastAsia="Calibri" w:cs="Calibri"/>
          <w:lang w:val="el-GR"/>
        </w:rPr>
      </w:pPr>
      <w:r w:rsidRPr="00CB3B52">
        <w:rPr>
          <w:rFonts w:eastAsia="Calibri" w:cs="Calibri"/>
          <w:lang w:val="el-GR"/>
        </w:rPr>
        <w:t>Εντοπισμός αιτιών βλαβών/ δυσλειτουργιών και αποκατάσταση.</w:t>
      </w:r>
    </w:p>
    <w:p w14:paraId="2C49DA6B" w14:textId="77777777" w:rsidR="00AF4865" w:rsidRDefault="00AF4865" w:rsidP="00012F1D">
      <w:pPr>
        <w:numPr>
          <w:ilvl w:val="0"/>
          <w:numId w:val="85"/>
        </w:numPr>
        <w:suppressAutoHyphens w:val="0"/>
        <w:spacing w:after="60" w:line="312" w:lineRule="auto"/>
        <w:rPr>
          <w:rFonts w:eastAsia="Calibri" w:cs="Calibri"/>
          <w:lang w:val="el-GR"/>
        </w:rPr>
      </w:pPr>
      <w:r w:rsidRPr="00CB3B52">
        <w:rPr>
          <w:rFonts w:eastAsia="Calibri" w:cs="Calibri"/>
          <w:lang w:val="el-GR"/>
        </w:rPr>
        <w:t xml:space="preserve">Εξασφάλιση ορθής λειτουργίας όλων των </w:t>
      </w:r>
      <w:r w:rsidRPr="0029353A">
        <w:rPr>
          <w:rFonts w:eastAsia="Calibri" w:cs="Calibri"/>
          <w:lang w:val="en-US"/>
        </w:rPr>
        <w:t>customizations</w:t>
      </w:r>
      <w:r w:rsidRPr="00CB3B52">
        <w:rPr>
          <w:rFonts w:eastAsia="Calibri" w:cs="Calibri"/>
          <w:lang w:val="el-GR"/>
        </w:rPr>
        <w:t xml:space="preserve"> </w:t>
      </w:r>
      <w:proofErr w:type="spellStart"/>
      <w:r w:rsidRPr="00CB3B52">
        <w:rPr>
          <w:rFonts w:eastAsia="Calibri" w:cs="Calibri"/>
          <w:lang w:val="el-GR"/>
        </w:rPr>
        <w:t>διεπαφών</w:t>
      </w:r>
      <w:proofErr w:type="spellEnd"/>
      <w:r w:rsidRPr="00CB3B52">
        <w:rPr>
          <w:rFonts w:eastAsia="Calibri" w:cs="Calibri"/>
          <w:lang w:val="el-GR"/>
        </w:rPr>
        <w:t xml:space="preserve"> με τρίτα συστήματα και</w:t>
      </w:r>
    </w:p>
    <w:p w14:paraId="284CF3AB" w14:textId="77777777" w:rsidR="00AF4865" w:rsidRDefault="00AF4865" w:rsidP="00012F1D">
      <w:pPr>
        <w:numPr>
          <w:ilvl w:val="0"/>
          <w:numId w:val="85"/>
        </w:numPr>
        <w:suppressAutoHyphens w:val="0"/>
        <w:spacing w:after="60" w:line="312" w:lineRule="auto"/>
        <w:rPr>
          <w:rFonts w:eastAsia="Calibri" w:cs="Calibri"/>
          <w:lang w:val="el-GR"/>
        </w:rPr>
      </w:pPr>
      <w:r w:rsidRPr="00CB3B52">
        <w:rPr>
          <w:rFonts w:eastAsia="Calibri" w:cs="Calibri"/>
          <w:lang w:val="el-GR"/>
        </w:rPr>
        <w:t xml:space="preserve">Παράδοση αντιτύπων όλων των μεταβολών ή των επανεκδόσεων ή τροποποιήσεων των εγχειριδίων των εφαρμογών. </w:t>
      </w:r>
    </w:p>
    <w:p w14:paraId="2B2CB4D3" w14:textId="77777777" w:rsidR="00AF4865" w:rsidRPr="00CB3B52" w:rsidRDefault="00AF4865" w:rsidP="00AF4865">
      <w:pPr>
        <w:spacing w:after="60" w:line="312" w:lineRule="auto"/>
        <w:ind w:firstLine="432"/>
        <w:rPr>
          <w:rFonts w:eastAsia="Calibri" w:cs="Calibri"/>
          <w:lang w:val="el-GR"/>
        </w:rPr>
      </w:pPr>
      <w:r w:rsidRPr="00CB3B52">
        <w:rPr>
          <w:rFonts w:eastAsia="Calibri" w:cs="Calibri"/>
          <w:lang w:val="el-GR"/>
        </w:rPr>
        <w:t>Σε επίπεδο υποδομών περιλαμβάνονται τα κάτωθι:</w:t>
      </w:r>
    </w:p>
    <w:p w14:paraId="6D21C3FD" w14:textId="77777777" w:rsidR="00AF4865" w:rsidRPr="00CB3B52" w:rsidRDefault="00CD3B8C" w:rsidP="00012F1D">
      <w:pPr>
        <w:numPr>
          <w:ilvl w:val="0"/>
          <w:numId w:val="85"/>
        </w:numPr>
        <w:suppressAutoHyphens w:val="0"/>
        <w:spacing w:after="60" w:line="312" w:lineRule="auto"/>
        <w:rPr>
          <w:rFonts w:eastAsia="Calibri" w:cs="Calibri"/>
          <w:lang w:val="el-GR"/>
        </w:rPr>
      </w:pPr>
      <w:r>
        <w:rPr>
          <w:rFonts w:eastAsia="Calibri" w:cs="Calibri"/>
          <w:lang w:val="el-GR"/>
        </w:rPr>
        <w:t>Συντήρηση/ υποστήριξη</w:t>
      </w:r>
      <w:r w:rsidR="00AF4865" w:rsidRPr="00CB3B52">
        <w:rPr>
          <w:rFonts w:eastAsia="Calibri" w:cs="Calibri"/>
          <w:lang w:val="el-GR"/>
        </w:rPr>
        <w:t xml:space="preserve"> 24</w:t>
      </w:r>
      <w:r w:rsidR="00AF4865" w:rsidRPr="0029353A">
        <w:rPr>
          <w:rFonts w:eastAsia="Calibri" w:cs="Calibri"/>
          <w:lang w:val="en-US"/>
        </w:rPr>
        <w:t>X</w:t>
      </w:r>
      <w:r w:rsidR="00AF4865" w:rsidRPr="00CB3B52">
        <w:rPr>
          <w:rFonts w:eastAsia="Calibri" w:cs="Calibri"/>
          <w:lang w:val="el-GR"/>
        </w:rPr>
        <w:t>7 του εξοπλισμού Κεντρικής &amp; Εφεδρικής Υποδομής</w:t>
      </w:r>
      <w:r>
        <w:rPr>
          <w:rFonts w:eastAsia="Calibri" w:cs="Calibri"/>
          <w:lang w:val="el-GR"/>
        </w:rPr>
        <w:t xml:space="preserve"> και έως την μετάβαση του ΟΠΣ στο </w:t>
      </w:r>
      <w:proofErr w:type="spellStart"/>
      <w:r>
        <w:rPr>
          <w:rFonts w:eastAsia="Calibri" w:cs="Calibri"/>
          <w:lang w:val="en-US"/>
        </w:rPr>
        <w:t>GCloud</w:t>
      </w:r>
      <w:proofErr w:type="spellEnd"/>
      <w:r w:rsidR="00AF4865" w:rsidRPr="00CB3B52">
        <w:rPr>
          <w:rFonts w:eastAsia="Calibri" w:cs="Calibri"/>
          <w:lang w:val="el-GR"/>
        </w:rPr>
        <w:t xml:space="preserve">. </w:t>
      </w:r>
    </w:p>
    <w:p w14:paraId="4368A9BC" w14:textId="77777777" w:rsidR="00AF4865" w:rsidRPr="00CB3B52" w:rsidRDefault="00AF4865" w:rsidP="00012F1D">
      <w:pPr>
        <w:numPr>
          <w:ilvl w:val="0"/>
          <w:numId w:val="85"/>
        </w:numPr>
        <w:suppressAutoHyphens w:val="0"/>
        <w:spacing w:after="60" w:line="312" w:lineRule="auto"/>
        <w:rPr>
          <w:rFonts w:eastAsia="Calibri" w:cs="Calibri"/>
          <w:lang w:val="el-GR"/>
        </w:rPr>
      </w:pPr>
      <w:r w:rsidRPr="00CB3B52">
        <w:rPr>
          <w:rFonts w:eastAsia="Calibri" w:cs="Calibri"/>
          <w:lang w:val="el-GR"/>
        </w:rPr>
        <w:t xml:space="preserve">Κάλυψη του περιφερειακού εξοπλισμού των καταστημάτων τις εργάσιμες ημέρες και ώρες από Δευτέρα έως Παρασκευή εκτός εορτών και αργιών. </w:t>
      </w:r>
    </w:p>
    <w:p w14:paraId="21446FA2" w14:textId="77777777" w:rsidR="00AF4865" w:rsidRPr="00CB3B52" w:rsidRDefault="00AF4865" w:rsidP="00012F1D">
      <w:pPr>
        <w:numPr>
          <w:ilvl w:val="0"/>
          <w:numId w:val="85"/>
        </w:numPr>
        <w:suppressAutoHyphens w:val="0"/>
        <w:spacing w:after="60" w:line="312" w:lineRule="auto"/>
        <w:rPr>
          <w:rFonts w:eastAsia="Calibri" w:cs="Calibri"/>
          <w:lang w:val="el-GR"/>
        </w:rPr>
      </w:pPr>
      <w:r w:rsidRPr="00CB3B52">
        <w:rPr>
          <w:rFonts w:eastAsia="Calibri" w:cs="Calibri"/>
          <w:lang w:val="el-GR"/>
        </w:rPr>
        <w:t>Άμεση απόκριση με τηλεφωνική επικοινωνία και έναρξη απομακρυσμένης εργασία.</w:t>
      </w:r>
    </w:p>
    <w:p w14:paraId="597B67A0" w14:textId="77777777" w:rsidR="00AF4865" w:rsidRPr="00CB3B52" w:rsidRDefault="00AF4865" w:rsidP="00012F1D">
      <w:pPr>
        <w:numPr>
          <w:ilvl w:val="0"/>
          <w:numId w:val="85"/>
        </w:numPr>
        <w:suppressAutoHyphens w:val="0"/>
        <w:spacing w:after="60" w:line="312" w:lineRule="auto"/>
        <w:rPr>
          <w:rFonts w:eastAsia="Calibri" w:cs="Calibri"/>
          <w:lang w:val="el-GR"/>
        </w:rPr>
      </w:pPr>
      <w:r w:rsidRPr="00CB3B52">
        <w:rPr>
          <w:rFonts w:eastAsia="Calibri" w:cs="Calibri"/>
          <w:lang w:val="el-GR"/>
        </w:rPr>
        <w:t>Σε περίπτωση που το πρόβλημα δεν επιλυθεί και απαιτηθεί επί τόπου επίσκεψη, αυτή θα είναι την επόμενη εργάσιμη ημέρα για Αθήνα και Θεσσαλονίκη και εντός 48 ωρών για τα υπόλοιπα καταστήματα</w:t>
      </w:r>
      <w:r w:rsidR="005407A3" w:rsidRPr="00CB3B52">
        <w:rPr>
          <w:rFonts w:eastAsia="Calibri" w:cs="Calibri"/>
          <w:lang w:val="el-GR"/>
        </w:rPr>
        <w:t xml:space="preserve"> </w:t>
      </w:r>
      <w:r w:rsidR="005407A3">
        <w:rPr>
          <w:rFonts w:eastAsia="Calibri" w:cs="Calibri"/>
          <w:lang w:val="el-GR"/>
        </w:rPr>
        <w:t>κράτησης</w:t>
      </w:r>
      <w:r w:rsidRPr="00CB3B52">
        <w:rPr>
          <w:rFonts w:eastAsia="Calibri" w:cs="Calibri"/>
          <w:lang w:val="el-GR"/>
        </w:rPr>
        <w:t>.</w:t>
      </w:r>
    </w:p>
    <w:p w14:paraId="6E4353CB" w14:textId="77777777" w:rsidR="00AF4865" w:rsidRPr="00CB3B52" w:rsidRDefault="00AF4865" w:rsidP="00012F1D">
      <w:pPr>
        <w:numPr>
          <w:ilvl w:val="0"/>
          <w:numId w:val="85"/>
        </w:numPr>
        <w:suppressAutoHyphens w:val="0"/>
        <w:spacing w:after="60" w:line="312" w:lineRule="auto"/>
        <w:rPr>
          <w:rFonts w:eastAsia="Calibri" w:cs="Calibri"/>
          <w:lang w:val="el-GR"/>
        </w:rPr>
      </w:pPr>
      <w:r w:rsidRPr="00CB3B52">
        <w:rPr>
          <w:rFonts w:eastAsia="Calibri" w:cs="Calibri"/>
          <w:lang w:val="el-GR"/>
        </w:rPr>
        <w:t xml:space="preserve">Οι κλήσεις θα λαμβάνονται με </w:t>
      </w:r>
      <w:r w:rsidRPr="0029353A">
        <w:rPr>
          <w:rFonts w:eastAsia="Calibri" w:cs="Calibri"/>
        </w:rPr>
        <w:t>email</w:t>
      </w:r>
      <w:r w:rsidRPr="00CB3B52">
        <w:rPr>
          <w:rFonts w:eastAsia="Calibri" w:cs="Calibri"/>
          <w:lang w:val="el-GR"/>
        </w:rPr>
        <w:t>.</w:t>
      </w:r>
    </w:p>
    <w:p w14:paraId="27F27774" w14:textId="77777777" w:rsidR="00AF4865" w:rsidRPr="00AF4865" w:rsidRDefault="00AF4865" w:rsidP="00AF4865">
      <w:pPr>
        <w:rPr>
          <w:lang w:val="el-GR"/>
        </w:rPr>
      </w:pPr>
      <w:r>
        <w:rPr>
          <w:lang w:val="el-GR"/>
        </w:rPr>
        <w:t xml:space="preserve">β) </w:t>
      </w:r>
      <w:r w:rsidRPr="00AF4865">
        <w:rPr>
          <w:lang w:val="el-GR"/>
        </w:rPr>
        <w:t>Την αναβάθμιση και επέκταση</w:t>
      </w:r>
      <w:r>
        <w:rPr>
          <w:lang w:val="el-GR"/>
        </w:rPr>
        <w:t xml:space="preserve"> – εκσυγχρονισμό υποσυστημάτων και αξιοποίηση</w:t>
      </w:r>
      <w:r w:rsidRPr="00AF4865">
        <w:rPr>
          <w:lang w:val="el-GR"/>
        </w:rPr>
        <w:t xml:space="preserve"> του </w:t>
      </w:r>
      <w:r>
        <w:rPr>
          <w:lang w:val="el-GR"/>
        </w:rPr>
        <w:t xml:space="preserve">υφιστάμενου </w:t>
      </w:r>
      <w:r w:rsidRPr="00AF4865">
        <w:rPr>
          <w:lang w:val="el-GR"/>
        </w:rPr>
        <w:t>πληροφοριακού συστήματος</w:t>
      </w:r>
      <w:r>
        <w:rPr>
          <w:lang w:val="el-GR"/>
        </w:rPr>
        <w:t>, πιο συγκεκριμένα:</w:t>
      </w:r>
    </w:p>
    <w:p w14:paraId="1BDD556A" w14:textId="77777777" w:rsidR="00AF4865" w:rsidRDefault="00AF4865" w:rsidP="00012F1D">
      <w:pPr>
        <w:pStyle w:val="aff"/>
        <w:numPr>
          <w:ilvl w:val="0"/>
          <w:numId w:val="86"/>
        </w:numPr>
        <w:spacing w:after="60" w:line="312" w:lineRule="auto"/>
        <w:rPr>
          <w:rFonts w:eastAsia="Calibri" w:cs="Calibri"/>
          <w:lang w:val="el-GR"/>
        </w:rPr>
      </w:pPr>
      <w:r w:rsidRPr="00AF4865">
        <w:rPr>
          <w:rFonts w:eastAsia="Calibri" w:cs="Calibri"/>
          <w:lang w:val="el-GR"/>
        </w:rPr>
        <w:t xml:space="preserve">Ανάλυση απαιτήσεων λαμβάνοντας υπόψη το Επιχειρησιακό και λειτουργικό μοντέλο, καθώς και το  </w:t>
      </w:r>
      <w:r w:rsidRPr="00AF4865">
        <w:rPr>
          <w:rFonts w:eastAsia="Calibri" w:cs="Calibri"/>
          <w:lang w:val="el-GR"/>
        </w:rPr>
        <w:tab/>
        <w:t>περιβάλλον λειτουργίας (υποδομές και εφαρμογές) του υφιστάμενου συστήματος:</w:t>
      </w:r>
    </w:p>
    <w:p w14:paraId="152286CC" w14:textId="77777777" w:rsidR="00AF4865" w:rsidRDefault="00AF4865" w:rsidP="00012F1D">
      <w:pPr>
        <w:numPr>
          <w:ilvl w:val="0"/>
          <w:numId w:val="85"/>
        </w:numPr>
        <w:suppressAutoHyphens w:val="0"/>
        <w:spacing w:after="60" w:line="312" w:lineRule="auto"/>
        <w:rPr>
          <w:rFonts w:eastAsia="Calibri" w:cs="Calibri"/>
          <w:lang w:val="el-GR"/>
        </w:rPr>
      </w:pPr>
      <w:r w:rsidRPr="00AF4865">
        <w:rPr>
          <w:rFonts w:eastAsia="Calibri" w:cs="Calibri"/>
          <w:lang w:val="el-GR"/>
        </w:rPr>
        <w:t>Να αποτυπώσει συγκεκριμένα την υφιστάμενη κατάσταση του έργου</w:t>
      </w:r>
    </w:p>
    <w:p w14:paraId="6899F7EE" w14:textId="77777777" w:rsidR="00AF4865" w:rsidRPr="00AF4865" w:rsidRDefault="00AF4865" w:rsidP="00012F1D">
      <w:pPr>
        <w:numPr>
          <w:ilvl w:val="0"/>
          <w:numId w:val="85"/>
        </w:numPr>
        <w:suppressAutoHyphens w:val="0"/>
        <w:spacing w:after="60" w:line="312" w:lineRule="auto"/>
        <w:rPr>
          <w:rFonts w:eastAsia="Calibri" w:cs="Calibri"/>
          <w:lang w:val="el-GR"/>
        </w:rPr>
      </w:pPr>
      <w:r w:rsidRPr="00AF4865">
        <w:rPr>
          <w:rFonts w:eastAsia="Calibri" w:cs="Calibri"/>
          <w:lang w:val="el-GR"/>
        </w:rPr>
        <w:t>Να οριστικοποιήσει τις επιχειρησιακές, λειτουργικές και τεχνικές απαιτήσεις του έργου</w:t>
      </w:r>
    </w:p>
    <w:p w14:paraId="75C94BA9" w14:textId="77777777" w:rsidR="00AF4865" w:rsidRPr="00AF4865" w:rsidRDefault="00AF4865" w:rsidP="00012F1D">
      <w:pPr>
        <w:numPr>
          <w:ilvl w:val="0"/>
          <w:numId w:val="85"/>
        </w:numPr>
        <w:suppressAutoHyphens w:val="0"/>
        <w:spacing w:after="60" w:line="312" w:lineRule="auto"/>
        <w:rPr>
          <w:rFonts w:eastAsia="Calibri" w:cs="Calibri"/>
          <w:lang w:val="el-GR"/>
        </w:rPr>
      </w:pPr>
      <w:r w:rsidRPr="00AF4865">
        <w:rPr>
          <w:rFonts w:eastAsia="Calibri" w:cs="Calibri"/>
          <w:lang w:val="el-GR"/>
        </w:rPr>
        <w:t xml:space="preserve">Να ιεραρχήσει τις απαιτήσεις βάσει χρονικών – επιχειρησιακών επιταγών και βαθμού </w:t>
      </w:r>
      <w:proofErr w:type="spellStart"/>
      <w:r w:rsidRPr="00AF4865">
        <w:rPr>
          <w:rFonts w:eastAsia="Calibri" w:cs="Calibri"/>
          <w:lang w:val="el-GR"/>
        </w:rPr>
        <w:t>εφικτότητας</w:t>
      </w:r>
      <w:proofErr w:type="spellEnd"/>
      <w:r w:rsidRPr="00AF4865">
        <w:rPr>
          <w:rFonts w:eastAsia="Calibri" w:cs="Calibri"/>
          <w:lang w:val="el-GR"/>
        </w:rPr>
        <w:t xml:space="preserve"> υλοποίησης και επιχειρησιακής αξιοποίησής τους</w:t>
      </w:r>
    </w:p>
    <w:p w14:paraId="4668894E" w14:textId="77777777" w:rsidR="00AF4865" w:rsidRPr="00AA4B92" w:rsidRDefault="00AF4865" w:rsidP="00012F1D">
      <w:pPr>
        <w:numPr>
          <w:ilvl w:val="0"/>
          <w:numId w:val="85"/>
        </w:numPr>
        <w:suppressAutoHyphens w:val="0"/>
        <w:spacing w:after="60" w:line="312" w:lineRule="auto"/>
        <w:rPr>
          <w:rFonts w:eastAsia="Calibri" w:cs="Calibri"/>
          <w:lang w:val="el-GR"/>
        </w:rPr>
      </w:pPr>
      <w:r w:rsidRPr="0064777B">
        <w:rPr>
          <w:rFonts w:eastAsia="Calibri" w:cs="Calibri"/>
          <w:lang w:val="el-GR"/>
        </w:rPr>
        <w:t>Να προτείνει σχέδιο μετάβασης στο αναμορφωμένο περιβάλλον (εφαρμογές και λειτουργία) ελαχιστοποιώντας τον χρόνο που θα απαιτηθεί για την μετάβαση αυτή.</w:t>
      </w:r>
    </w:p>
    <w:p w14:paraId="3368595E" w14:textId="77777777" w:rsidR="00AF4865" w:rsidRPr="00AF4865" w:rsidRDefault="00AF4865" w:rsidP="00012F1D">
      <w:pPr>
        <w:pStyle w:val="aff"/>
        <w:numPr>
          <w:ilvl w:val="0"/>
          <w:numId w:val="86"/>
        </w:numPr>
        <w:spacing w:after="60" w:line="312" w:lineRule="auto"/>
        <w:rPr>
          <w:rFonts w:eastAsia="Calibri" w:cs="Calibri"/>
          <w:lang w:val="el-GR"/>
        </w:rPr>
      </w:pPr>
      <w:r>
        <w:rPr>
          <w:rFonts w:eastAsia="Calibri" w:cs="Calibri"/>
          <w:lang w:val="el-GR"/>
        </w:rPr>
        <w:lastRenderedPageBreak/>
        <w:t>Α</w:t>
      </w:r>
      <w:r w:rsidRPr="00AF4865">
        <w:rPr>
          <w:rFonts w:eastAsia="Calibri" w:cs="Calibri"/>
          <w:lang w:val="el-GR"/>
        </w:rPr>
        <w:t xml:space="preserve">νάπτυξη πρόσθετων υποσυστημάτων / εφαρμογών </w:t>
      </w:r>
    </w:p>
    <w:p w14:paraId="4539316E" w14:textId="77777777" w:rsidR="00AF4865" w:rsidRPr="00AF4865" w:rsidRDefault="00AF4865" w:rsidP="00012F1D">
      <w:pPr>
        <w:pStyle w:val="aff"/>
        <w:numPr>
          <w:ilvl w:val="0"/>
          <w:numId w:val="86"/>
        </w:numPr>
        <w:spacing w:after="60" w:line="312" w:lineRule="auto"/>
        <w:rPr>
          <w:rFonts w:eastAsia="Calibri" w:cs="Calibri"/>
          <w:lang w:val="el-GR"/>
        </w:rPr>
      </w:pPr>
      <w:r>
        <w:rPr>
          <w:rFonts w:eastAsia="Calibri" w:cs="Calibri"/>
          <w:lang w:val="el-GR"/>
        </w:rPr>
        <w:t>Α</w:t>
      </w:r>
      <w:r w:rsidRPr="00AF4865">
        <w:rPr>
          <w:rFonts w:eastAsia="Calibri" w:cs="Calibri"/>
          <w:lang w:val="el-GR"/>
        </w:rPr>
        <w:t xml:space="preserve">ναβάθμιση / εκσυγχρονισμό υφιστάμενων υποσυστημάτων / εφαρμογών </w:t>
      </w:r>
    </w:p>
    <w:p w14:paraId="3E2A3156" w14:textId="77777777" w:rsidR="00AF4865" w:rsidRPr="00AF4865" w:rsidRDefault="00AF4865" w:rsidP="00012F1D">
      <w:pPr>
        <w:pStyle w:val="aff"/>
        <w:numPr>
          <w:ilvl w:val="0"/>
          <w:numId w:val="86"/>
        </w:numPr>
        <w:spacing w:after="60" w:line="312" w:lineRule="auto"/>
        <w:rPr>
          <w:rFonts w:eastAsia="Calibri" w:cs="Calibri"/>
          <w:lang w:val="el-GR"/>
        </w:rPr>
      </w:pPr>
      <w:r>
        <w:rPr>
          <w:rFonts w:eastAsia="Calibri" w:cs="Calibri"/>
          <w:lang w:val="el-GR"/>
        </w:rPr>
        <w:t>Μ</w:t>
      </w:r>
      <w:r w:rsidRPr="00AF4865">
        <w:rPr>
          <w:rFonts w:eastAsia="Calibri" w:cs="Calibri"/>
          <w:lang w:val="el-GR"/>
        </w:rPr>
        <w:t>ετάπτωση δεδομένων εφόσον απαιτηθεί στο πλαίσιο του έργου</w:t>
      </w:r>
    </w:p>
    <w:p w14:paraId="73B38B0D" w14:textId="77777777" w:rsidR="00AF4865" w:rsidRPr="00AF4865" w:rsidRDefault="00AF4865" w:rsidP="00012F1D">
      <w:pPr>
        <w:pStyle w:val="aff"/>
        <w:numPr>
          <w:ilvl w:val="0"/>
          <w:numId w:val="86"/>
        </w:numPr>
        <w:spacing w:after="60" w:line="312" w:lineRule="auto"/>
        <w:rPr>
          <w:rFonts w:eastAsia="Calibri" w:cs="Calibri"/>
          <w:lang w:val="el-GR"/>
        </w:rPr>
      </w:pPr>
      <w:r>
        <w:rPr>
          <w:rFonts w:eastAsia="Calibri" w:cs="Calibri"/>
          <w:lang w:val="el-GR"/>
        </w:rPr>
        <w:t>Θ</w:t>
      </w:r>
      <w:r w:rsidRPr="00AF4865">
        <w:rPr>
          <w:rFonts w:eastAsia="Calibri" w:cs="Calibri"/>
          <w:lang w:val="el-GR"/>
        </w:rPr>
        <w:t>έση των νέων υλοποιήσεων που θα προσφερθούν στο έργο σε Δοκιμαστική - Πιλοτική λειτουργία.</w:t>
      </w:r>
    </w:p>
    <w:p w14:paraId="49EA779F" w14:textId="77777777" w:rsidR="00AF4865" w:rsidRPr="00AF4865" w:rsidRDefault="00AF4865" w:rsidP="00012F1D">
      <w:pPr>
        <w:pStyle w:val="aff"/>
        <w:numPr>
          <w:ilvl w:val="0"/>
          <w:numId w:val="86"/>
        </w:numPr>
        <w:spacing w:after="60" w:line="312" w:lineRule="auto"/>
        <w:rPr>
          <w:rFonts w:eastAsia="Calibri" w:cs="Calibri"/>
          <w:lang w:val="el-GR"/>
        </w:rPr>
      </w:pPr>
      <w:r>
        <w:rPr>
          <w:rFonts w:eastAsia="Calibri" w:cs="Calibri"/>
          <w:lang w:val="el-GR"/>
        </w:rPr>
        <w:t>Δ</w:t>
      </w:r>
      <w:r w:rsidRPr="00AF4865">
        <w:rPr>
          <w:rFonts w:eastAsia="Calibri" w:cs="Calibri"/>
          <w:lang w:val="el-GR"/>
        </w:rPr>
        <w:t>ιαμόρφωση του νέου παραγωγικού περιβάλλοντος του έργου σε υποδομές του Κυβερνητικού Υπολογιστικού Νέφους (</w:t>
      </w:r>
      <w:proofErr w:type="spellStart"/>
      <w:r w:rsidRPr="00CB3B52">
        <w:rPr>
          <w:rFonts w:eastAsia="Calibri" w:cs="Calibri"/>
          <w:lang w:val="el-GR"/>
        </w:rPr>
        <w:t>GCloud</w:t>
      </w:r>
      <w:proofErr w:type="spellEnd"/>
      <w:r w:rsidRPr="00AF4865">
        <w:rPr>
          <w:rFonts w:eastAsia="Calibri" w:cs="Calibri"/>
          <w:lang w:val="el-GR"/>
        </w:rPr>
        <w:t>) της ΓΓΠΣΔΔ.</w:t>
      </w:r>
    </w:p>
    <w:p w14:paraId="42FBD904" w14:textId="77777777" w:rsidR="00AF4865" w:rsidRDefault="00AF4865" w:rsidP="00012F1D">
      <w:pPr>
        <w:pStyle w:val="aff"/>
        <w:numPr>
          <w:ilvl w:val="0"/>
          <w:numId w:val="86"/>
        </w:numPr>
        <w:spacing w:after="60" w:line="312" w:lineRule="auto"/>
        <w:rPr>
          <w:rFonts w:eastAsia="Calibri" w:cs="Calibri"/>
          <w:lang w:val="el-GR"/>
        </w:rPr>
      </w:pPr>
      <w:r>
        <w:rPr>
          <w:rFonts w:eastAsia="Calibri" w:cs="Calibri"/>
          <w:lang w:val="el-GR"/>
        </w:rPr>
        <w:t>Μ</w:t>
      </w:r>
      <w:r w:rsidRPr="00AF4865">
        <w:rPr>
          <w:rFonts w:eastAsia="Calibri" w:cs="Calibri"/>
          <w:lang w:val="el-GR"/>
        </w:rPr>
        <w:t>ετάπτωση του ΟΠΣ στο νέο περιβάλλον λειτουργίας</w:t>
      </w:r>
    </w:p>
    <w:bookmarkEnd w:id="10"/>
    <w:p w14:paraId="52C14884" w14:textId="77777777" w:rsidR="0064777B" w:rsidRPr="00CB3B52" w:rsidRDefault="0064777B" w:rsidP="00CB3B52">
      <w:pPr>
        <w:tabs>
          <w:tab w:val="left" w:pos="0"/>
        </w:tabs>
        <w:rPr>
          <w:lang w:val="el-GR"/>
        </w:rPr>
      </w:pPr>
      <w:r w:rsidRPr="00CB3B52">
        <w:rPr>
          <w:lang w:val="el-GR"/>
        </w:rPr>
        <w:t>Οι παρεχόμενες υπηρεσίες κατατάσσονται στους ακόλουθους κωδικούς του Κοινού Λεξιλογίου δημοσίων συμβάσεων (CPV)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8019"/>
      </w:tblGrid>
      <w:tr w:rsidR="0064777B" w:rsidRPr="00A81E10" w14:paraId="18242DAD" w14:textId="77777777" w:rsidTr="00E47D79">
        <w:trPr>
          <w:trHeight w:val="510"/>
          <w:jc w:val="center"/>
        </w:trPr>
        <w:tc>
          <w:tcPr>
            <w:tcW w:w="16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C07D687" w14:textId="77777777" w:rsidR="0064777B" w:rsidRPr="000E1806" w:rsidRDefault="00B00B9C" w:rsidP="00A70452">
            <w:pPr>
              <w:spacing w:before="120"/>
              <w:rPr>
                <w:b/>
                <w:bCs/>
                <w:color w:val="000000"/>
                <w:lang w:val="el-GR"/>
              </w:rPr>
            </w:pPr>
            <w:r w:rsidRPr="00B00B9C">
              <w:rPr>
                <w:b/>
                <w:bCs/>
                <w:color w:val="000000"/>
                <w:lang w:val="el-GR"/>
              </w:rPr>
              <w:t>72000000-5</w:t>
            </w:r>
          </w:p>
        </w:tc>
        <w:tc>
          <w:tcPr>
            <w:tcW w:w="8019" w:type="dxa"/>
            <w:tcBorders>
              <w:top w:val="single" w:sz="4" w:space="0" w:color="auto"/>
              <w:left w:val="single" w:sz="4" w:space="0" w:color="auto"/>
              <w:bottom w:val="single" w:sz="4" w:space="0" w:color="auto"/>
              <w:right w:val="single" w:sz="4" w:space="0" w:color="auto"/>
            </w:tcBorders>
            <w:vAlign w:val="center"/>
          </w:tcPr>
          <w:p w14:paraId="33BDEC6F" w14:textId="77777777" w:rsidR="0064777B" w:rsidRPr="00B00B9C" w:rsidRDefault="00B00B9C" w:rsidP="00B00B9C">
            <w:pPr>
              <w:spacing w:before="120"/>
              <w:rPr>
                <w:b/>
                <w:bCs/>
                <w:color w:val="000000"/>
                <w:lang w:val="el-GR"/>
              </w:rPr>
            </w:pPr>
            <w:r w:rsidRPr="00B00B9C">
              <w:rPr>
                <w:b/>
                <w:bCs/>
                <w:color w:val="000000"/>
                <w:lang w:val="el-GR"/>
              </w:rPr>
              <w:t>Υπηρεσίες τεχνολογίας των πληροφοριών: παροχή συμβουλών, ανάπτυξη λογισμικού, Διαδίκτυο και υποστήριξη</w:t>
            </w:r>
          </w:p>
        </w:tc>
      </w:tr>
      <w:tr w:rsidR="0064777B" w:rsidRPr="00A81E10" w14:paraId="0FA54809" w14:textId="77777777" w:rsidTr="00E47D79">
        <w:trPr>
          <w:trHeight w:val="510"/>
          <w:jc w:val="center"/>
        </w:trPr>
        <w:tc>
          <w:tcPr>
            <w:tcW w:w="16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EF90709" w14:textId="77777777" w:rsidR="0064777B" w:rsidRDefault="00B00B9C" w:rsidP="00A70452">
            <w:pPr>
              <w:spacing w:before="120"/>
              <w:rPr>
                <w:lang w:val="el-GR"/>
              </w:rPr>
            </w:pPr>
            <w:r w:rsidRPr="00425C09">
              <w:rPr>
                <w:b/>
                <w:bCs/>
                <w:color w:val="000000"/>
                <w:lang w:val="el-GR"/>
              </w:rPr>
              <w:t>80533100-0</w:t>
            </w:r>
          </w:p>
        </w:tc>
        <w:tc>
          <w:tcPr>
            <w:tcW w:w="8019" w:type="dxa"/>
            <w:tcBorders>
              <w:top w:val="single" w:sz="4" w:space="0" w:color="auto"/>
              <w:left w:val="single" w:sz="4" w:space="0" w:color="auto"/>
              <w:bottom w:val="single" w:sz="4" w:space="0" w:color="auto"/>
              <w:right w:val="single" w:sz="4" w:space="0" w:color="auto"/>
            </w:tcBorders>
            <w:vAlign w:val="center"/>
          </w:tcPr>
          <w:p w14:paraId="728FBF28" w14:textId="77777777" w:rsidR="0064777B" w:rsidRDefault="00B00B9C" w:rsidP="00A70452">
            <w:pPr>
              <w:spacing w:before="120"/>
              <w:rPr>
                <w:lang w:val="el-GR"/>
              </w:rPr>
            </w:pPr>
            <w:r w:rsidRPr="009515FB">
              <w:rPr>
                <w:b/>
                <w:bCs/>
                <w:color w:val="000000"/>
                <w:lang w:val="el-GR"/>
              </w:rPr>
              <w:t>Υπηρεσίες εκπαίδευσης στον τομέα της πληροφορικής</w:t>
            </w:r>
          </w:p>
        </w:tc>
      </w:tr>
    </w:tbl>
    <w:p w14:paraId="52C94754" w14:textId="77777777" w:rsidR="0064777B" w:rsidRPr="0064777B" w:rsidRDefault="0064777B" w:rsidP="0064777B">
      <w:pPr>
        <w:spacing w:before="120" w:after="60"/>
        <w:rPr>
          <w:color w:val="000000"/>
          <w:lang w:val="el-GR" w:eastAsia="el-GR"/>
        </w:rPr>
      </w:pPr>
      <w:bookmarkStart w:id="11" w:name="_Hlk102639798"/>
      <w:r w:rsidRPr="0064777B">
        <w:rPr>
          <w:color w:val="000000"/>
          <w:lang w:val="el-GR" w:eastAsia="el-GR"/>
        </w:rPr>
        <w:t xml:space="preserve">Η Εκτιμώμενη αξία της σύμβασης  ανέρχεται στο ποσό των </w:t>
      </w:r>
      <w:r w:rsidRPr="00CB3B52">
        <w:rPr>
          <w:lang w:val="el-GR"/>
        </w:rPr>
        <w:t xml:space="preserve">δύο εκατομμυρίων </w:t>
      </w:r>
      <w:r w:rsidR="00781B21">
        <w:rPr>
          <w:lang w:val="el-GR"/>
        </w:rPr>
        <w:t>τετρα</w:t>
      </w:r>
      <w:r w:rsidRPr="00CB3B52">
        <w:rPr>
          <w:lang w:val="el-GR"/>
        </w:rPr>
        <w:t xml:space="preserve">κοσίων </w:t>
      </w:r>
      <w:r w:rsidR="00781B21">
        <w:rPr>
          <w:lang w:val="el-GR"/>
        </w:rPr>
        <w:t>δέκα</w:t>
      </w:r>
      <w:r w:rsidRPr="00CB3B52">
        <w:rPr>
          <w:lang w:val="el-GR"/>
        </w:rPr>
        <w:t xml:space="preserve"> </w:t>
      </w:r>
      <w:r w:rsidR="00781B21">
        <w:rPr>
          <w:lang w:val="el-GR"/>
        </w:rPr>
        <w:t>επτά</w:t>
      </w:r>
      <w:r w:rsidRPr="00CB3B52">
        <w:rPr>
          <w:lang w:val="el-GR"/>
        </w:rPr>
        <w:t xml:space="preserve"> χιλιάδων  ευρώ, </w:t>
      </w:r>
      <w:r w:rsidRPr="00D20AE6">
        <w:rPr>
          <w:b/>
          <w:bCs/>
          <w:lang w:val="el-GR"/>
        </w:rPr>
        <w:t>2.</w:t>
      </w:r>
      <w:r w:rsidR="00781B21" w:rsidRPr="00D20AE6">
        <w:rPr>
          <w:b/>
          <w:bCs/>
          <w:lang w:val="el-GR"/>
        </w:rPr>
        <w:t>417</w:t>
      </w:r>
      <w:r w:rsidRPr="00D20AE6">
        <w:rPr>
          <w:b/>
          <w:bCs/>
          <w:lang w:val="el-GR"/>
        </w:rPr>
        <w:t>.000,00</w:t>
      </w:r>
      <w:r w:rsidRPr="00CB3B52">
        <w:rPr>
          <w:b/>
          <w:bCs/>
          <w:color w:val="000000"/>
          <w:lang w:val="el-GR" w:eastAsia="el-GR"/>
        </w:rPr>
        <w:t xml:space="preserve">€ </w:t>
      </w:r>
      <w:r w:rsidRPr="00CB3B52">
        <w:rPr>
          <w:lang w:val="el-GR"/>
        </w:rPr>
        <w:t xml:space="preserve">μη περιλαμβανομένου ΦΠΑ (Προϋπολογισμός με ΦΠΑ: </w:t>
      </w:r>
      <w:r w:rsidRPr="00CB3B52">
        <w:rPr>
          <w:b/>
          <w:bCs/>
          <w:color w:val="000000"/>
          <w:lang w:val="el-GR" w:eastAsia="el-GR"/>
        </w:rPr>
        <w:t xml:space="preserve"> </w:t>
      </w:r>
      <w:r w:rsidR="00781B21">
        <w:rPr>
          <w:b/>
          <w:bCs/>
          <w:color w:val="000000"/>
          <w:lang w:val="el-GR" w:eastAsia="el-GR"/>
        </w:rPr>
        <w:t>2</w:t>
      </w:r>
      <w:r w:rsidRPr="00CB3B52">
        <w:rPr>
          <w:b/>
          <w:bCs/>
          <w:color w:val="000000"/>
          <w:lang w:val="el-GR" w:eastAsia="el-GR"/>
        </w:rPr>
        <w:t>.</w:t>
      </w:r>
      <w:r w:rsidR="00781B21">
        <w:rPr>
          <w:b/>
          <w:bCs/>
          <w:color w:val="000000"/>
          <w:lang w:val="el-GR" w:eastAsia="el-GR"/>
        </w:rPr>
        <w:t>997</w:t>
      </w:r>
      <w:r w:rsidRPr="00CB3B52">
        <w:rPr>
          <w:b/>
          <w:bCs/>
          <w:color w:val="000000"/>
          <w:lang w:val="el-GR" w:eastAsia="el-GR"/>
        </w:rPr>
        <w:t>.</w:t>
      </w:r>
      <w:r w:rsidR="00781B21">
        <w:rPr>
          <w:b/>
          <w:bCs/>
          <w:color w:val="000000"/>
          <w:lang w:val="el-GR" w:eastAsia="el-GR"/>
        </w:rPr>
        <w:t>080</w:t>
      </w:r>
      <w:r w:rsidRPr="00CB3B52">
        <w:rPr>
          <w:b/>
          <w:bCs/>
          <w:color w:val="000000"/>
          <w:lang w:val="el-GR" w:eastAsia="el-GR"/>
        </w:rPr>
        <w:t xml:space="preserve">,00€ , ΦΠΑ </w:t>
      </w:r>
      <w:r w:rsidRPr="00CB3B52">
        <w:rPr>
          <w:b/>
          <w:bCs/>
          <w:lang w:val="el-GR"/>
        </w:rPr>
        <w:t>24%</w:t>
      </w:r>
      <w:r w:rsidRPr="00CB3B52">
        <w:rPr>
          <w:b/>
          <w:bCs/>
          <w:color w:val="000000"/>
          <w:lang w:val="el-GR" w:eastAsia="el-GR"/>
        </w:rPr>
        <w:t xml:space="preserve">  </w:t>
      </w:r>
      <w:r w:rsidR="00781B21">
        <w:rPr>
          <w:b/>
          <w:bCs/>
          <w:color w:val="000000"/>
          <w:lang w:val="el-GR" w:eastAsia="el-GR"/>
        </w:rPr>
        <w:t>580</w:t>
      </w:r>
      <w:r w:rsidRPr="00CB3B52">
        <w:rPr>
          <w:b/>
          <w:bCs/>
          <w:color w:val="000000"/>
          <w:lang w:val="el-GR" w:eastAsia="el-GR"/>
        </w:rPr>
        <w:t>.</w:t>
      </w:r>
      <w:r w:rsidR="00781B21">
        <w:rPr>
          <w:b/>
          <w:bCs/>
          <w:color w:val="000000"/>
          <w:lang w:val="el-GR" w:eastAsia="el-GR"/>
        </w:rPr>
        <w:t>080</w:t>
      </w:r>
      <w:r w:rsidRPr="00CB3B52">
        <w:rPr>
          <w:b/>
          <w:bCs/>
          <w:color w:val="000000"/>
          <w:lang w:val="el-GR" w:eastAsia="el-GR"/>
        </w:rPr>
        <w:t>,00€</w:t>
      </w:r>
      <w:r w:rsidRPr="00CB3B52">
        <w:rPr>
          <w:color w:val="000000"/>
          <w:lang w:val="el-GR" w:eastAsia="el-GR"/>
        </w:rPr>
        <w:t>)</w:t>
      </w:r>
      <w:r w:rsidRPr="0064777B">
        <w:rPr>
          <w:color w:val="000000"/>
          <w:lang w:val="el-GR" w:eastAsia="el-GR"/>
        </w:rPr>
        <w:t>.</w:t>
      </w:r>
    </w:p>
    <w:bookmarkEnd w:id="11"/>
    <w:p w14:paraId="0EC234FD" w14:textId="72975224" w:rsidR="0064777B" w:rsidRPr="00890611" w:rsidRDefault="0064777B" w:rsidP="0064777B">
      <w:pPr>
        <w:spacing w:before="120"/>
        <w:rPr>
          <w:lang w:val="el-GR"/>
        </w:rPr>
      </w:pPr>
      <w:r w:rsidRPr="00890611">
        <w:rPr>
          <w:lang w:val="el-GR"/>
        </w:rPr>
        <w:t xml:space="preserve">Η διάρκεια της σύμβασης ορίζεται σε </w:t>
      </w:r>
      <w:r>
        <w:rPr>
          <w:b/>
          <w:lang w:val="el-GR"/>
        </w:rPr>
        <w:t>24</w:t>
      </w:r>
      <w:r w:rsidRPr="00890611">
        <w:rPr>
          <w:b/>
          <w:lang w:val="el-GR"/>
        </w:rPr>
        <w:t xml:space="preserve"> μήνες</w:t>
      </w:r>
      <w:r w:rsidRPr="00890611">
        <w:rPr>
          <w:lang w:val="el-GR"/>
        </w:rPr>
        <w:t>, συμπεριλαμβανομένης της διαδικασίας ελέγχου και παραλαβής παραδοτέων, όπως ορίζεται στην Παρ.</w:t>
      </w:r>
      <w:r>
        <w:rPr>
          <w:lang w:val="el-GR"/>
        </w:rPr>
        <w:t xml:space="preserve"> </w:t>
      </w:r>
      <w:r>
        <w:rPr>
          <w:lang w:val="el-GR"/>
        </w:rPr>
        <w:fldChar w:fldCharType="begin"/>
      </w:r>
      <w:r>
        <w:rPr>
          <w:lang w:val="el-GR"/>
        </w:rPr>
        <w:instrText xml:space="preserve"> REF _Ref40954198 \r \h </w:instrText>
      </w:r>
      <w:r>
        <w:rPr>
          <w:lang w:val="el-GR"/>
        </w:rPr>
      </w:r>
      <w:r>
        <w:rPr>
          <w:lang w:val="el-GR"/>
        </w:rPr>
        <w:fldChar w:fldCharType="separate"/>
      </w:r>
      <w:r w:rsidR="00074F77">
        <w:rPr>
          <w:lang w:val="el-GR"/>
        </w:rPr>
        <w:t>6.3</w:t>
      </w:r>
      <w:r>
        <w:rPr>
          <w:lang w:val="el-GR"/>
        </w:rPr>
        <w:fldChar w:fldCharType="end"/>
      </w:r>
      <w:r w:rsidRPr="00890611">
        <w:rPr>
          <w:lang w:val="el-GR"/>
        </w:rPr>
        <w:t xml:space="preserve"> της παρούσας. </w:t>
      </w:r>
    </w:p>
    <w:p w14:paraId="4B778EB9" w14:textId="77777777" w:rsidR="0064777B" w:rsidRPr="00890611" w:rsidRDefault="0064777B" w:rsidP="0064777B">
      <w:pPr>
        <w:rPr>
          <w:lang w:val="el-GR"/>
        </w:rPr>
      </w:pPr>
      <w:r w:rsidRPr="00890611">
        <w:rPr>
          <w:lang w:val="el-GR"/>
        </w:rPr>
        <w:t xml:space="preserve">Το αντικείμενο της παρούσας είναι ενιαίο και δεν υποδιαιρείται σε τμήματα. </w:t>
      </w:r>
    </w:p>
    <w:p w14:paraId="44AB2D9E" w14:textId="1BEFDFC3" w:rsidR="0064777B" w:rsidRPr="00890611" w:rsidRDefault="0064777B" w:rsidP="0064777B">
      <w:pPr>
        <w:rPr>
          <w:lang w:val="el-GR"/>
        </w:rPr>
      </w:pPr>
      <w:r w:rsidRPr="00890611">
        <w:rPr>
          <w:lang w:val="el-GR"/>
        </w:rPr>
        <w:t xml:space="preserve">Αναλυτική περιγραφή του φυσικού και οικονομικού αντικειμένου της σύμβασης δίδεται στο </w:t>
      </w:r>
      <w:r w:rsidRPr="00890611">
        <w:fldChar w:fldCharType="begin"/>
      </w:r>
      <w:r w:rsidRPr="00890611">
        <w:rPr>
          <w:lang w:val="el-GR"/>
        </w:rPr>
        <w:instrText xml:space="preserve"> </w:instrText>
      </w:r>
      <w:r w:rsidRPr="00890611">
        <w:instrText>REF</w:instrText>
      </w:r>
      <w:r w:rsidRPr="00890611">
        <w:rPr>
          <w:lang w:val="el-GR"/>
        </w:rPr>
        <w:instrText xml:space="preserve"> _</w:instrText>
      </w:r>
      <w:r w:rsidRPr="00890611">
        <w:instrText>Ref</w:instrText>
      </w:r>
      <w:r w:rsidRPr="00890611">
        <w:rPr>
          <w:lang w:val="el-GR"/>
        </w:rPr>
        <w:instrText>496625830 \</w:instrText>
      </w:r>
      <w:r w:rsidRPr="00890611">
        <w:instrText>h</w:instrText>
      </w:r>
      <w:r w:rsidRPr="00890611">
        <w:rPr>
          <w:lang w:val="el-GR"/>
        </w:rPr>
        <w:instrText xml:space="preserve">  \* </w:instrText>
      </w:r>
      <w:r w:rsidRPr="00890611">
        <w:instrText>MERGEFORMAT</w:instrText>
      </w:r>
      <w:r w:rsidRPr="00890611">
        <w:rPr>
          <w:lang w:val="el-GR"/>
        </w:rPr>
        <w:instrText xml:space="preserve"> </w:instrText>
      </w:r>
      <w:r w:rsidRPr="00890611">
        <w:fldChar w:fldCharType="separate"/>
      </w:r>
      <w:r w:rsidR="00074F77" w:rsidRPr="00603221">
        <w:rPr>
          <w:lang w:val="el-GR"/>
        </w:rPr>
        <w:t>ΠΑΡΑΡΤΗΜΑ Ι – Αναλυτική Περιγραφή Φυσικού και Οικονομικού Αντικειμένου της Σύμβασης</w:t>
      </w:r>
      <w:r w:rsidRPr="00890611">
        <w:fldChar w:fldCharType="end"/>
      </w:r>
      <w:r w:rsidRPr="00890611">
        <w:rPr>
          <w:lang w:val="el-GR"/>
        </w:rPr>
        <w:t xml:space="preserve"> της παρούσας διακήρυξης. </w:t>
      </w:r>
    </w:p>
    <w:p w14:paraId="7601DB24" w14:textId="77777777" w:rsidR="0064777B" w:rsidRPr="00890611" w:rsidRDefault="0064777B" w:rsidP="0064777B">
      <w:pPr>
        <w:rPr>
          <w:lang w:val="el-GR"/>
        </w:rPr>
      </w:pPr>
      <w:r w:rsidRPr="00890611">
        <w:rPr>
          <w:lang w:val="el-GR"/>
        </w:rPr>
        <w:t xml:space="preserve">Η σύμβαση θα ανατεθεί με το κριτήριο της πλέον συμφέρουσας από οικονομική άποψη προσφοράς, βάσει </w:t>
      </w:r>
      <w:r w:rsidRPr="00890611">
        <w:rPr>
          <w:b/>
          <w:lang w:val="el-GR"/>
        </w:rPr>
        <w:t>της βέλτιστης σχέσης ποιότητας – τιμής</w:t>
      </w:r>
      <w:r w:rsidRPr="00890611">
        <w:rPr>
          <w:lang w:val="el-GR"/>
        </w:rPr>
        <w:t>.</w:t>
      </w:r>
    </w:p>
    <w:p w14:paraId="4040DEA0" w14:textId="77777777" w:rsidR="008338F0" w:rsidRPr="00CB3B52" w:rsidRDefault="003355E7" w:rsidP="003A109E">
      <w:pPr>
        <w:pStyle w:val="2"/>
        <w:rPr>
          <w:rFonts w:cs="Tahoma"/>
          <w:lang w:val="el-GR"/>
        </w:rPr>
      </w:pPr>
      <w:r w:rsidRPr="00603221">
        <w:rPr>
          <w:rFonts w:cs="Tahoma"/>
          <w:lang w:val="el-GR"/>
        </w:rPr>
        <w:tab/>
      </w:r>
      <w:bookmarkStart w:id="12" w:name="_Toc99717219"/>
      <w:r w:rsidRPr="00CB3B52">
        <w:rPr>
          <w:rFonts w:cs="Tahoma"/>
          <w:lang w:val="el-GR"/>
        </w:rPr>
        <w:t>Θεσμικό πλαίσιο</w:t>
      </w:r>
      <w:bookmarkEnd w:id="12"/>
      <w:r w:rsidRPr="00CB3B52">
        <w:rPr>
          <w:rFonts w:cs="Tahoma"/>
          <w:lang w:val="el-GR"/>
        </w:rPr>
        <w:t xml:space="preserve"> </w:t>
      </w:r>
    </w:p>
    <w:p w14:paraId="13A9855B"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58AD4C17" w14:textId="77777777" w:rsidR="00156FCA" w:rsidRPr="00156FCA" w:rsidRDefault="00156FCA" w:rsidP="00156FCA">
      <w:pPr>
        <w:numPr>
          <w:ilvl w:val="0"/>
          <w:numId w:val="92"/>
        </w:numPr>
        <w:tabs>
          <w:tab w:val="left" w:pos="284"/>
        </w:tabs>
        <w:rPr>
          <w:bCs/>
          <w:lang w:val="el-GR"/>
        </w:rPr>
      </w:pPr>
      <w:r w:rsidRPr="00156FCA">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B4CEFB1" w14:textId="77777777" w:rsidR="00156FCA" w:rsidRPr="00156FCA" w:rsidRDefault="00156FCA" w:rsidP="00156FCA">
      <w:pPr>
        <w:numPr>
          <w:ilvl w:val="0"/>
          <w:numId w:val="92"/>
        </w:numPr>
        <w:tabs>
          <w:tab w:val="left" w:pos="284"/>
        </w:tabs>
        <w:rPr>
          <w:bCs/>
          <w:lang w:val="el-GR"/>
        </w:rPr>
      </w:pPr>
      <w:r w:rsidRPr="00156FCA">
        <w:rPr>
          <w:bCs/>
          <w:lang w:val="el-GR"/>
        </w:rPr>
        <w:t xml:space="preserve">Την με </w:t>
      </w:r>
      <w:proofErr w:type="spellStart"/>
      <w:r w:rsidRPr="00156FCA">
        <w:rPr>
          <w:bCs/>
          <w:lang w:val="el-GR"/>
        </w:rPr>
        <w:t>Αρ</w:t>
      </w:r>
      <w:proofErr w:type="spellEnd"/>
      <w:r w:rsidRPr="00156FCA">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1940AE8" w14:textId="77777777" w:rsidR="00156FCA" w:rsidRPr="00156FCA" w:rsidRDefault="00156FCA" w:rsidP="00156FCA">
      <w:pPr>
        <w:numPr>
          <w:ilvl w:val="0"/>
          <w:numId w:val="92"/>
        </w:numPr>
        <w:tabs>
          <w:tab w:val="left" w:pos="284"/>
        </w:tabs>
        <w:rPr>
          <w:bCs/>
          <w:lang w:val="el-GR"/>
        </w:rPr>
      </w:pPr>
      <w:r w:rsidRPr="00156FCA">
        <w:rPr>
          <w:bCs/>
          <w:lang w:val="el-GR"/>
        </w:rPr>
        <w:t xml:space="preserve">Την με </w:t>
      </w:r>
      <w:proofErr w:type="spellStart"/>
      <w:r w:rsidRPr="00156FCA">
        <w:rPr>
          <w:bCs/>
          <w:lang w:val="el-GR"/>
        </w:rPr>
        <w:t>Αρ</w:t>
      </w:r>
      <w:proofErr w:type="spellEnd"/>
      <w:r w:rsidRPr="00156FCA">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47732333" w14:textId="77777777" w:rsidR="00156FCA" w:rsidRPr="00156FCA" w:rsidRDefault="00156FCA" w:rsidP="00156FCA">
      <w:pPr>
        <w:numPr>
          <w:ilvl w:val="0"/>
          <w:numId w:val="92"/>
        </w:numPr>
        <w:tabs>
          <w:tab w:val="left" w:pos="284"/>
        </w:tabs>
        <w:rPr>
          <w:bCs/>
          <w:lang w:val="el-GR"/>
        </w:rPr>
      </w:pPr>
      <w:r w:rsidRPr="00156FCA">
        <w:rPr>
          <w:bCs/>
          <w:lang w:val="el-GR"/>
        </w:rPr>
        <w:t xml:space="preserve">Την </w:t>
      </w:r>
      <w:proofErr w:type="spellStart"/>
      <w:r w:rsidRPr="00156FCA">
        <w:rPr>
          <w:bCs/>
          <w:lang w:val="el-GR"/>
        </w:rPr>
        <w:t>Αριθμ</w:t>
      </w:r>
      <w:proofErr w:type="spellEnd"/>
      <w:r w:rsidRPr="00156FCA">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71A28DB" w14:textId="77777777" w:rsidR="00156FCA" w:rsidRPr="00156FCA" w:rsidRDefault="00156FCA" w:rsidP="00156FCA">
      <w:pPr>
        <w:numPr>
          <w:ilvl w:val="0"/>
          <w:numId w:val="92"/>
        </w:numPr>
        <w:tabs>
          <w:tab w:val="left" w:pos="284"/>
        </w:tabs>
        <w:rPr>
          <w:bCs/>
          <w:lang w:val="el-GR"/>
        </w:rPr>
      </w:pPr>
      <w:r w:rsidRPr="00156FCA">
        <w:rPr>
          <w:bCs/>
          <w:lang w:val="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19E1E6B" w14:textId="77777777" w:rsidR="00156FCA" w:rsidRPr="00156FCA" w:rsidRDefault="00156FCA" w:rsidP="00156FCA">
      <w:pPr>
        <w:numPr>
          <w:ilvl w:val="0"/>
          <w:numId w:val="92"/>
        </w:numPr>
        <w:tabs>
          <w:tab w:val="left" w:pos="284"/>
        </w:tabs>
        <w:rPr>
          <w:bCs/>
          <w:lang w:val="el-GR"/>
        </w:rPr>
      </w:pPr>
      <w:r w:rsidRPr="00156FCA">
        <w:rPr>
          <w:bCs/>
          <w:lang w:val="el-GR"/>
        </w:rPr>
        <w:t xml:space="preserve">Τον Ν. 4700/2020 «Ενιαίο κείμενο Δικονομίας για το Ελεγκτικό Συνέδριο, ολοκληρωμένο νομοθετικό πλαίσιο για τον </w:t>
      </w:r>
      <w:proofErr w:type="spellStart"/>
      <w:r w:rsidRPr="00156FCA">
        <w:rPr>
          <w:bCs/>
          <w:lang w:val="el-GR"/>
        </w:rPr>
        <w:t>προσυμβατικό</w:t>
      </w:r>
      <w:proofErr w:type="spellEnd"/>
      <w:r w:rsidRPr="00156FCA">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w:t>
      </w:r>
    </w:p>
    <w:p w14:paraId="1A01C5F1" w14:textId="77777777" w:rsidR="00156FCA" w:rsidRPr="00156FCA" w:rsidRDefault="00156FCA" w:rsidP="00156FCA">
      <w:pPr>
        <w:numPr>
          <w:ilvl w:val="0"/>
          <w:numId w:val="92"/>
        </w:numPr>
        <w:tabs>
          <w:tab w:val="left" w:pos="284"/>
        </w:tabs>
        <w:rPr>
          <w:bCs/>
          <w:lang w:val="el-GR"/>
        </w:rPr>
      </w:pPr>
      <w:r w:rsidRPr="00156FCA">
        <w:rPr>
          <w:bCs/>
          <w:lang w:val="el-GR"/>
        </w:rPr>
        <w:t>Τον Ν. 4635/2019 «Επενδύω στην Ελλάδα και άλλες διατάξεις» (ΦΕΚ 167/Α/30-10-2019).</w:t>
      </w:r>
    </w:p>
    <w:p w14:paraId="51136493" w14:textId="77777777" w:rsidR="00156FCA" w:rsidRPr="00156FCA" w:rsidRDefault="00156FCA" w:rsidP="00156FCA">
      <w:pPr>
        <w:numPr>
          <w:ilvl w:val="0"/>
          <w:numId w:val="92"/>
        </w:numPr>
        <w:tabs>
          <w:tab w:val="left" w:pos="284"/>
        </w:tabs>
        <w:rPr>
          <w:bCs/>
          <w:lang w:val="el-GR"/>
        </w:rPr>
      </w:pPr>
      <w:r w:rsidRPr="00156FCA">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156FCA">
        <w:rPr>
          <w:bCs/>
          <w:lang w:val="el-GR"/>
        </w:rPr>
        <w:t>υποκεφάλαιο</w:t>
      </w:r>
      <w:proofErr w:type="spellEnd"/>
      <w:r w:rsidRPr="00156FCA">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700633D1" w14:textId="77777777" w:rsidR="00156FCA" w:rsidRPr="00156FCA" w:rsidRDefault="00156FCA" w:rsidP="00156FCA">
      <w:pPr>
        <w:numPr>
          <w:ilvl w:val="0"/>
          <w:numId w:val="92"/>
        </w:numPr>
        <w:tabs>
          <w:tab w:val="left" w:pos="284"/>
        </w:tabs>
        <w:rPr>
          <w:bCs/>
          <w:lang w:val="el-GR"/>
        </w:rPr>
      </w:pPr>
      <w:r w:rsidRPr="00156FCA">
        <w:rPr>
          <w:bCs/>
          <w:lang w:val="el-GR"/>
        </w:rPr>
        <w:t>Τον Ν. 4152/2013 «Επείγοντα μέτρα εφαρμογής των νόμων 4046/2012, 4093/2012 και 4127/2013» (ΦΕΚ 107/Α/09-05-2013).</w:t>
      </w:r>
    </w:p>
    <w:p w14:paraId="38FEBFA7" w14:textId="77777777" w:rsidR="00156FCA" w:rsidRPr="00156FCA" w:rsidRDefault="00156FCA" w:rsidP="00156FCA">
      <w:pPr>
        <w:numPr>
          <w:ilvl w:val="0"/>
          <w:numId w:val="92"/>
        </w:numPr>
        <w:tabs>
          <w:tab w:val="left" w:pos="284"/>
        </w:tabs>
        <w:rPr>
          <w:bCs/>
          <w:lang w:val="el-GR"/>
        </w:rPr>
      </w:pPr>
      <w:r w:rsidRPr="00156FCA">
        <w:rPr>
          <w:bCs/>
          <w:lang w:val="el-GR"/>
        </w:rPr>
        <w:t xml:space="preserve">Το Π.Δ. 80/2016 «Ανάληψη υποχρεώσεων από τους </w:t>
      </w:r>
      <w:proofErr w:type="spellStart"/>
      <w:r w:rsidRPr="00156FCA">
        <w:rPr>
          <w:bCs/>
          <w:lang w:val="el-GR"/>
        </w:rPr>
        <w:t>Διατάκτες</w:t>
      </w:r>
      <w:proofErr w:type="spellEnd"/>
      <w:r w:rsidRPr="00156FCA">
        <w:rPr>
          <w:bCs/>
          <w:lang w:val="el-GR"/>
        </w:rPr>
        <w:t>» (ΦΕΚ 145/Α/05-08-2016).</w:t>
      </w:r>
    </w:p>
    <w:p w14:paraId="200B44B5" w14:textId="438A381D" w:rsidR="00156FCA" w:rsidRPr="00156FCA" w:rsidRDefault="00BF5E41" w:rsidP="00156FCA">
      <w:pPr>
        <w:numPr>
          <w:ilvl w:val="0"/>
          <w:numId w:val="92"/>
        </w:numPr>
        <w:tabs>
          <w:tab w:val="left" w:pos="284"/>
        </w:tabs>
        <w:rPr>
          <w:bCs/>
          <w:lang w:val="el-GR"/>
        </w:rPr>
      </w:pPr>
      <w:r>
        <w:rPr>
          <w:bCs/>
          <w:lang w:val="el-GR"/>
        </w:rPr>
        <w:t>Το</w:t>
      </w:r>
      <w:r w:rsidR="00156FCA" w:rsidRPr="00156FCA">
        <w:rPr>
          <w:bCs/>
          <w:lang w:val="el-GR"/>
        </w:rPr>
        <w:t xml:space="preserve">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00156FCA" w:rsidRPr="00156FCA">
        <w:rPr>
          <w:bCs/>
          <w:lang w:val="el-GR"/>
        </w:rPr>
        <w:t>Προπτωχευτική</w:t>
      </w:r>
      <w:proofErr w:type="spellEnd"/>
      <w:r w:rsidR="00156FCA" w:rsidRPr="00156FCA">
        <w:rPr>
          <w:bCs/>
          <w:lang w:val="el-GR"/>
        </w:rPr>
        <w:t xml:space="preserve"> διαδικασία εξυγίανσης και άλλες διατάξεις» (ΦΕΚ 204/Α/15-09-2011).</w:t>
      </w:r>
    </w:p>
    <w:p w14:paraId="6B57A1D4" w14:textId="77777777" w:rsidR="00156FCA" w:rsidRPr="00156FCA" w:rsidRDefault="00156FCA" w:rsidP="00156FCA">
      <w:pPr>
        <w:numPr>
          <w:ilvl w:val="0"/>
          <w:numId w:val="92"/>
        </w:numPr>
        <w:tabs>
          <w:tab w:val="left" w:pos="284"/>
        </w:tabs>
        <w:rPr>
          <w:b/>
        </w:rPr>
      </w:pPr>
      <w:r w:rsidRPr="00156FCA">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1BE82633" w14:textId="77777777" w:rsidR="00156FCA" w:rsidRPr="00156FCA" w:rsidRDefault="00156FCA" w:rsidP="00156FCA">
      <w:pPr>
        <w:numPr>
          <w:ilvl w:val="0"/>
          <w:numId w:val="92"/>
        </w:numPr>
        <w:tabs>
          <w:tab w:val="left" w:pos="284"/>
        </w:tabs>
        <w:rPr>
          <w:bCs/>
          <w:lang w:val="el-GR"/>
        </w:rPr>
      </w:pPr>
      <w:r w:rsidRPr="00156FCA">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40E2076" w14:textId="77777777" w:rsidR="00156FCA" w:rsidRPr="00156FCA" w:rsidRDefault="00156FCA" w:rsidP="00156FCA">
      <w:pPr>
        <w:numPr>
          <w:ilvl w:val="0"/>
          <w:numId w:val="92"/>
        </w:numPr>
        <w:tabs>
          <w:tab w:val="left" w:pos="284"/>
        </w:tabs>
        <w:rPr>
          <w:bCs/>
          <w:lang w:val="el-GR"/>
        </w:rPr>
      </w:pPr>
      <w:r w:rsidRPr="00156FCA">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156FCA">
        <w:rPr>
          <w:bCs/>
          <w:lang w:val="el-GR"/>
        </w:rPr>
        <w:t>αρ</w:t>
      </w:r>
      <w:proofErr w:type="spellEnd"/>
      <w:r w:rsidRPr="00156FCA">
        <w:rPr>
          <w:bCs/>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156FCA">
        <w:rPr>
          <w:bCs/>
          <w:lang w:val="el-GR"/>
        </w:rPr>
        <w:t>εξωχώριες</w:t>
      </w:r>
      <w:proofErr w:type="spellEnd"/>
      <w:r w:rsidRPr="00156FCA">
        <w:rPr>
          <w:bCs/>
          <w:lang w:val="el-GR"/>
        </w:rPr>
        <w:t xml:space="preserve"> εταιρίες» (1590/Β/16-11-2005).</w:t>
      </w:r>
    </w:p>
    <w:p w14:paraId="1D000F9C" w14:textId="77777777" w:rsidR="00156FCA" w:rsidRPr="00156FCA" w:rsidRDefault="00156FCA" w:rsidP="00156FCA">
      <w:pPr>
        <w:numPr>
          <w:ilvl w:val="0"/>
          <w:numId w:val="92"/>
        </w:numPr>
        <w:tabs>
          <w:tab w:val="left" w:pos="284"/>
        </w:tabs>
        <w:rPr>
          <w:bCs/>
          <w:lang w:val="el-GR"/>
        </w:rPr>
      </w:pPr>
      <w:r w:rsidRPr="00156FCA">
        <w:rPr>
          <w:bCs/>
          <w:lang w:val="el-GR"/>
        </w:rPr>
        <w:t>Το Α.88 του Ν. 1892/1990 «Για τον εκσυγχρονισμό και την ανάπτυξη και άλλες διατάξεις» (ΦΕΚ 101/Α/31-07-1990).</w:t>
      </w:r>
    </w:p>
    <w:p w14:paraId="266384C0" w14:textId="77777777" w:rsidR="00156FCA" w:rsidRPr="00156FCA" w:rsidRDefault="00156FCA" w:rsidP="00156FCA">
      <w:pPr>
        <w:numPr>
          <w:ilvl w:val="0"/>
          <w:numId w:val="92"/>
        </w:numPr>
        <w:tabs>
          <w:tab w:val="left" w:pos="284"/>
        </w:tabs>
        <w:rPr>
          <w:bCs/>
          <w:lang w:val="el-GR"/>
        </w:rPr>
      </w:pPr>
      <w:r w:rsidRPr="00156FCA">
        <w:rPr>
          <w:bCs/>
          <w:lang w:val="el-GR"/>
        </w:rPr>
        <w:t xml:space="preserve">Την υπ’ </w:t>
      </w:r>
      <w:proofErr w:type="spellStart"/>
      <w:r w:rsidRPr="00156FCA">
        <w:rPr>
          <w:bCs/>
          <w:lang w:val="el-GR"/>
        </w:rPr>
        <w:t>αρ</w:t>
      </w:r>
      <w:proofErr w:type="spellEnd"/>
      <w:r w:rsidRPr="00156FCA">
        <w:rPr>
          <w:bCs/>
          <w:lang w:val="el-GR"/>
        </w:rPr>
        <w:t xml:space="preserve">. 62564 Απόφαση του Υφυπουργού Ανάπτυξης &amp; Επενδύσεων “Σύστημα Διαχείρισης και Ελέγχου - Κανόνες </w:t>
      </w:r>
      <w:proofErr w:type="spellStart"/>
      <w:r w:rsidRPr="00156FCA">
        <w:rPr>
          <w:bCs/>
          <w:lang w:val="el-GR"/>
        </w:rPr>
        <w:t>επιλεξιμότητας</w:t>
      </w:r>
      <w:proofErr w:type="spellEnd"/>
      <w:r w:rsidRPr="00156FCA">
        <w:rPr>
          <w:bCs/>
          <w:lang w:val="el-GR"/>
        </w:rPr>
        <w:t xml:space="preserve"> δαπανών για τα προγράμματα του Εθνικού Προγράμματος Ανάπτυξης (ΕΠΑ) 2021-2025” (ΦΕΚ 2442/Β/07-06-2021).</w:t>
      </w:r>
    </w:p>
    <w:p w14:paraId="52E8929D" w14:textId="77777777" w:rsidR="00156FCA" w:rsidRPr="00156FCA" w:rsidRDefault="00156FCA" w:rsidP="00156FCA">
      <w:pPr>
        <w:numPr>
          <w:ilvl w:val="0"/>
          <w:numId w:val="92"/>
        </w:numPr>
        <w:tabs>
          <w:tab w:val="left" w:pos="284"/>
        </w:tabs>
        <w:rPr>
          <w:bCs/>
          <w:lang w:val="el-GR"/>
        </w:rPr>
      </w:pPr>
      <w:r w:rsidRPr="00156FCA">
        <w:rPr>
          <w:bCs/>
          <w:lang w:val="el-GR"/>
        </w:rPr>
        <w:t xml:space="preserve">Τον Προϋπολογισμό Δημοσίων Επενδύσεων ετών </w:t>
      </w:r>
      <w:r w:rsidRPr="00156FCA">
        <w:rPr>
          <w:lang w:val="el-GR"/>
        </w:rPr>
        <w:t>2021 - 2022</w:t>
      </w:r>
      <w:r w:rsidRPr="00156FCA">
        <w:rPr>
          <w:bCs/>
          <w:lang w:val="el-GR"/>
        </w:rPr>
        <w:t>.</w:t>
      </w:r>
    </w:p>
    <w:p w14:paraId="3F4D7B35" w14:textId="77777777" w:rsidR="00156FCA" w:rsidRPr="00156FCA" w:rsidRDefault="00156FCA" w:rsidP="00156FCA">
      <w:pPr>
        <w:numPr>
          <w:ilvl w:val="0"/>
          <w:numId w:val="92"/>
        </w:numPr>
        <w:tabs>
          <w:tab w:val="left" w:pos="284"/>
        </w:tabs>
        <w:rPr>
          <w:bCs/>
          <w:lang w:val="el-GR"/>
        </w:rPr>
      </w:pPr>
      <w:r w:rsidRPr="00156FCA">
        <w:rPr>
          <w:bCs/>
          <w:lang w:val="el-GR"/>
        </w:rPr>
        <w:t xml:space="preserve">Την υπ’ </w:t>
      </w:r>
      <w:proofErr w:type="spellStart"/>
      <w:r w:rsidRPr="00156FCA">
        <w:rPr>
          <w:bCs/>
          <w:lang w:val="el-GR"/>
        </w:rPr>
        <w:t>αρ</w:t>
      </w:r>
      <w:proofErr w:type="spellEnd"/>
      <w:r w:rsidRPr="00156FCA">
        <w:rPr>
          <w:bCs/>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2021 και ρύθμιση σχετικών θεμάτων» (ΦΕΚ 5761/Β/28-12-2020).</w:t>
      </w:r>
    </w:p>
    <w:p w14:paraId="1A7C88DB" w14:textId="77777777" w:rsidR="00156FCA" w:rsidRPr="00156FCA" w:rsidRDefault="00156FCA" w:rsidP="00156FCA">
      <w:pPr>
        <w:numPr>
          <w:ilvl w:val="0"/>
          <w:numId w:val="92"/>
        </w:numPr>
        <w:tabs>
          <w:tab w:val="left" w:pos="284"/>
        </w:tabs>
        <w:rPr>
          <w:bCs/>
          <w:lang w:val="el-GR"/>
        </w:rPr>
      </w:pPr>
      <w:r w:rsidRPr="00156FCA">
        <w:rPr>
          <w:bCs/>
          <w:lang w:val="el-GR"/>
        </w:rPr>
        <w:t xml:space="preserve">Την υπ’ </w:t>
      </w:r>
      <w:proofErr w:type="spellStart"/>
      <w:r w:rsidRPr="00156FCA">
        <w:rPr>
          <w:bCs/>
          <w:lang w:val="el-GR"/>
        </w:rPr>
        <w:t>αρ</w:t>
      </w:r>
      <w:proofErr w:type="spellEnd"/>
      <w:r w:rsidRPr="00156FCA">
        <w:rPr>
          <w:bCs/>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w:t>
      </w:r>
    </w:p>
    <w:p w14:paraId="369B02EA" w14:textId="77777777" w:rsidR="00156FCA" w:rsidRPr="00156FCA" w:rsidRDefault="00156FCA" w:rsidP="00156FCA">
      <w:pPr>
        <w:numPr>
          <w:ilvl w:val="0"/>
          <w:numId w:val="92"/>
        </w:numPr>
        <w:tabs>
          <w:tab w:val="left" w:pos="284"/>
        </w:tabs>
        <w:rPr>
          <w:bCs/>
          <w:lang w:val="el-GR"/>
        </w:rPr>
      </w:pPr>
      <w:r w:rsidRPr="00156FCA">
        <w:rPr>
          <w:bCs/>
          <w:lang w:val="el-GR"/>
        </w:rPr>
        <w:t xml:space="preserve">Την υπ’ </w:t>
      </w:r>
      <w:proofErr w:type="spellStart"/>
      <w:r w:rsidRPr="00156FCA">
        <w:rPr>
          <w:bCs/>
          <w:lang w:val="el-GR"/>
        </w:rPr>
        <w:t>αρ</w:t>
      </w:r>
      <w:proofErr w:type="spellEnd"/>
      <w:r w:rsidRPr="00156FCA">
        <w:rPr>
          <w:bCs/>
          <w:lang w:val="el-GR"/>
        </w:rPr>
        <w:t xml:space="preserve">.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w:t>
      </w:r>
      <w:r w:rsidRPr="00156FCA">
        <w:rPr>
          <w:bCs/>
          <w:lang w:val="el-GR"/>
        </w:rPr>
        <w:lastRenderedPageBreak/>
        <w:t>ειδικότερες ρυθμίσεις του περιφερειακού Προγράμματος Δημοσίων Επενδύσεων» (ΦΕΚ 1367/Β/05-06-2013).</w:t>
      </w:r>
    </w:p>
    <w:p w14:paraId="73CB9E2D" w14:textId="77777777" w:rsidR="00156FCA" w:rsidRPr="00156FCA" w:rsidRDefault="00156FCA" w:rsidP="00156FCA">
      <w:pPr>
        <w:numPr>
          <w:ilvl w:val="0"/>
          <w:numId w:val="92"/>
        </w:numPr>
        <w:tabs>
          <w:tab w:val="left" w:pos="284"/>
        </w:tabs>
        <w:rPr>
          <w:bCs/>
          <w:lang w:val="el-GR"/>
        </w:rPr>
      </w:pPr>
      <w:r w:rsidRPr="00156FCA">
        <w:rPr>
          <w:bCs/>
          <w:lang w:val="el-GR"/>
        </w:rPr>
        <w:t xml:space="preserve">Την υπ’ </w:t>
      </w:r>
      <w:proofErr w:type="spellStart"/>
      <w:r w:rsidRPr="00156FCA">
        <w:rPr>
          <w:bCs/>
          <w:lang w:val="el-GR"/>
        </w:rPr>
        <w:t>αρ</w:t>
      </w:r>
      <w:proofErr w:type="spellEnd"/>
      <w:r w:rsidRPr="00156FCA">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65801603" w14:textId="77777777" w:rsidR="00156FCA" w:rsidRPr="00156FCA" w:rsidRDefault="00156FCA" w:rsidP="00156FCA">
      <w:pPr>
        <w:numPr>
          <w:ilvl w:val="0"/>
          <w:numId w:val="92"/>
        </w:numPr>
        <w:tabs>
          <w:tab w:val="left" w:pos="284"/>
        </w:tabs>
        <w:rPr>
          <w:bCs/>
          <w:lang w:val="el-GR"/>
        </w:rPr>
      </w:pPr>
      <w:r w:rsidRPr="00156FCA">
        <w:rPr>
          <w:bCs/>
          <w:lang w:val="el-GR"/>
        </w:rPr>
        <w:t xml:space="preserve">Την υπ’ </w:t>
      </w:r>
      <w:proofErr w:type="spellStart"/>
      <w:r w:rsidRPr="00156FCA">
        <w:rPr>
          <w:bCs/>
          <w:lang w:val="el-GR"/>
        </w:rPr>
        <w:t>αρ</w:t>
      </w:r>
      <w:proofErr w:type="spellEnd"/>
      <w:r w:rsidRPr="00156FCA">
        <w:rPr>
          <w:bCs/>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bookmarkStart w:id="13" w:name="_Hlk56169633"/>
      <w:bookmarkStart w:id="14" w:name="_Hlk56169406"/>
    </w:p>
    <w:bookmarkEnd w:id="13"/>
    <w:bookmarkEnd w:id="14"/>
    <w:p w14:paraId="7DD9600E" w14:textId="77777777" w:rsidR="00156FCA" w:rsidRPr="00156FCA" w:rsidRDefault="00156FCA" w:rsidP="00156FCA">
      <w:pPr>
        <w:numPr>
          <w:ilvl w:val="0"/>
          <w:numId w:val="92"/>
        </w:numPr>
        <w:tabs>
          <w:tab w:val="left" w:pos="284"/>
        </w:tabs>
        <w:rPr>
          <w:bCs/>
          <w:lang w:val="el-GR"/>
        </w:rPr>
      </w:pPr>
      <w:r w:rsidRPr="00156FCA">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1746F9AA" w14:textId="77777777" w:rsidR="00156FCA" w:rsidRPr="00156FCA" w:rsidRDefault="00156FCA" w:rsidP="00156FCA">
      <w:pPr>
        <w:numPr>
          <w:ilvl w:val="0"/>
          <w:numId w:val="92"/>
        </w:numPr>
        <w:tabs>
          <w:tab w:val="left" w:pos="284"/>
        </w:tabs>
        <w:rPr>
          <w:bCs/>
          <w:lang w:val="el-GR"/>
        </w:rPr>
      </w:pPr>
      <w:r w:rsidRPr="00156FCA">
        <w:rPr>
          <w:bCs/>
          <w:lang w:val="el-GR"/>
        </w:rPr>
        <w:t>Τον Ν. 4912/2022 Ενιαία Αρχή Δημοσίων Συμβάσεων και άλλες διατάξεις του Υπουργείου Δικαιοσύνης” (ΦΕΚ 59/A/17-03-2022)</w:t>
      </w:r>
    </w:p>
    <w:p w14:paraId="18E4BCE9" w14:textId="77777777" w:rsidR="00156FCA" w:rsidRPr="00156FCA" w:rsidRDefault="00156FCA" w:rsidP="00156FCA">
      <w:pPr>
        <w:numPr>
          <w:ilvl w:val="0"/>
          <w:numId w:val="92"/>
        </w:numPr>
        <w:tabs>
          <w:tab w:val="left" w:pos="284"/>
        </w:tabs>
        <w:rPr>
          <w:bCs/>
          <w:lang w:val="el-GR"/>
        </w:rPr>
      </w:pPr>
      <w:r w:rsidRPr="00156FCA">
        <w:rPr>
          <w:bCs/>
          <w:lang w:val="el-GR"/>
        </w:rPr>
        <w:t>Τον Ν. 4601/2019 “Εταιρικοί µ</w:t>
      </w:r>
      <w:proofErr w:type="spellStart"/>
      <w:r w:rsidRPr="00156FCA">
        <w:rPr>
          <w:bCs/>
          <w:lang w:val="el-GR"/>
        </w:rPr>
        <w:t>ετασχηµατισµοί</w:t>
      </w:r>
      <w:proofErr w:type="spellEnd"/>
      <w:r w:rsidRPr="00156FCA">
        <w:rPr>
          <w:bCs/>
          <w:lang w:val="el-GR"/>
        </w:rPr>
        <w:t xml:space="preserve"> και </w:t>
      </w:r>
      <w:proofErr w:type="spellStart"/>
      <w:r w:rsidRPr="00156FCA">
        <w:rPr>
          <w:bCs/>
          <w:lang w:val="el-GR"/>
        </w:rPr>
        <w:t>εναρµόνιση</w:t>
      </w:r>
      <w:proofErr w:type="spellEnd"/>
      <w:r w:rsidRPr="00156FCA">
        <w:rPr>
          <w:bCs/>
          <w:lang w:val="el-GR"/>
        </w:rPr>
        <w:t xml:space="preserve"> του </w:t>
      </w:r>
      <w:proofErr w:type="spellStart"/>
      <w:r w:rsidRPr="00156FCA">
        <w:rPr>
          <w:bCs/>
          <w:lang w:val="el-GR"/>
        </w:rPr>
        <w:t>νοµοθετικού</w:t>
      </w:r>
      <w:proofErr w:type="spellEnd"/>
      <w:r w:rsidRPr="00156FCA">
        <w:rPr>
          <w:bCs/>
          <w:lang w:val="el-GR"/>
        </w:rPr>
        <w:t xml:space="preserve"> πλαισίου µε τις διατάξεις της Οδηγίας 2014/55/ΕΕ του Ευρωπαϊκού Κοινοβουλίου και του </w:t>
      </w:r>
      <w:proofErr w:type="spellStart"/>
      <w:r w:rsidRPr="00156FCA">
        <w:rPr>
          <w:bCs/>
          <w:lang w:val="el-GR"/>
        </w:rPr>
        <w:t>Συµβουλίου</w:t>
      </w:r>
      <w:proofErr w:type="spellEnd"/>
      <w:r w:rsidRPr="00156FCA">
        <w:rPr>
          <w:bCs/>
          <w:lang w:val="el-GR"/>
        </w:rPr>
        <w:t xml:space="preserve"> της 16ης Απριλίου 2014 για την έκδοση ηλεκτρονικών </w:t>
      </w:r>
      <w:proofErr w:type="spellStart"/>
      <w:r w:rsidRPr="00156FCA">
        <w:rPr>
          <w:bCs/>
          <w:lang w:val="el-GR"/>
        </w:rPr>
        <w:t>τιµολογίων</w:t>
      </w:r>
      <w:proofErr w:type="spellEnd"/>
      <w:r w:rsidRPr="00156FCA">
        <w:rPr>
          <w:bCs/>
          <w:lang w:val="el-GR"/>
        </w:rPr>
        <w:t xml:space="preserve"> στο πλαίσιο </w:t>
      </w:r>
      <w:proofErr w:type="spellStart"/>
      <w:r w:rsidRPr="00156FCA">
        <w:rPr>
          <w:bCs/>
          <w:lang w:val="el-GR"/>
        </w:rPr>
        <w:t>δηµόσιων</w:t>
      </w:r>
      <w:proofErr w:type="spellEnd"/>
      <w:r w:rsidRPr="00156FCA">
        <w:rPr>
          <w:bCs/>
          <w:lang w:val="el-GR"/>
        </w:rPr>
        <w:t xml:space="preserve"> </w:t>
      </w:r>
      <w:proofErr w:type="spellStart"/>
      <w:r w:rsidRPr="00156FCA">
        <w:rPr>
          <w:bCs/>
          <w:lang w:val="el-GR"/>
        </w:rPr>
        <w:t>συµβάσεων</w:t>
      </w:r>
      <w:proofErr w:type="spellEnd"/>
      <w:r w:rsidRPr="00156FCA">
        <w:rPr>
          <w:bCs/>
          <w:lang w:val="el-GR"/>
        </w:rPr>
        <w:t xml:space="preserve"> και λοιπές διατάξεις” (ΦΕΚ 44/Α/09-03-2019).</w:t>
      </w:r>
    </w:p>
    <w:p w14:paraId="1A2FFB6E" w14:textId="77777777" w:rsidR="00156FCA" w:rsidRPr="00156FCA" w:rsidRDefault="00156FCA" w:rsidP="00156FCA">
      <w:pPr>
        <w:numPr>
          <w:ilvl w:val="0"/>
          <w:numId w:val="92"/>
        </w:numPr>
        <w:tabs>
          <w:tab w:val="left" w:pos="284"/>
        </w:tabs>
        <w:rPr>
          <w:bCs/>
          <w:lang w:val="el-GR"/>
        </w:rPr>
      </w:pPr>
      <w:r w:rsidRPr="00156FCA">
        <w:rPr>
          <w:bCs/>
          <w:lang w:val="el-GR"/>
        </w:rPr>
        <w:t>Το Π.Δ. 39/2017 “Κανονισμός εξέτασης Προδικαστικών Προσφυγών ενώπιων της Αρχής Εξέτασης Προδικαστικών Προσφυγών” (ΦΕΚ 64/Α/04-05-2017).</w:t>
      </w:r>
    </w:p>
    <w:p w14:paraId="3DCD7B0F" w14:textId="77777777" w:rsidR="00156FCA" w:rsidRPr="00156FCA" w:rsidRDefault="00156FCA" w:rsidP="00156FCA">
      <w:pPr>
        <w:numPr>
          <w:ilvl w:val="0"/>
          <w:numId w:val="92"/>
        </w:numPr>
        <w:tabs>
          <w:tab w:val="left" w:pos="284"/>
        </w:tabs>
        <w:rPr>
          <w:bCs/>
          <w:lang w:val="el-GR"/>
        </w:rPr>
      </w:pPr>
      <w:r w:rsidRPr="00156FCA">
        <w:rPr>
          <w:bCs/>
          <w:lang w:val="el-GR"/>
        </w:rPr>
        <w:t>Τον Ν. 3419/2005 “Γενικό Εμπορικό Μητρώο (Γ.Ε.ΜΗ.) και Εκσυγχρονισμός της Επιμελητηριακής Νομοθεσίας” (ΦΕΚ 297/Α/06-12-2005).</w:t>
      </w:r>
    </w:p>
    <w:p w14:paraId="0EF6CEF6" w14:textId="77777777" w:rsidR="00156FCA" w:rsidRPr="00156FCA" w:rsidRDefault="00156FCA" w:rsidP="00156FCA">
      <w:pPr>
        <w:numPr>
          <w:ilvl w:val="0"/>
          <w:numId w:val="92"/>
        </w:numPr>
        <w:tabs>
          <w:tab w:val="left" w:pos="284"/>
        </w:tabs>
        <w:rPr>
          <w:bCs/>
          <w:lang w:val="el-GR"/>
        </w:rPr>
      </w:pPr>
      <w:r w:rsidRPr="00156FCA">
        <w:rPr>
          <w:bCs/>
          <w:lang w:val="el-GR"/>
        </w:rPr>
        <w:t xml:space="preserve">Την </w:t>
      </w:r>
      <w:proofErr w:type="spellStart"/>
      <w:r w:rsidRPr="00156FCA">
        <w:rPr>
          <w:bCs/>
          <w:lang w:val="el-GR"/>
        </w:rPr>
        <w:t>αριθμ</w:t>
      </w:r>
      <w:proofErr w:type="spellEnd"/>
      <w:r w:rsidRPr="00156FCA">
        <w:rPr>
          <w:bCs/>
          <w:lang w:val="el-GR"/>
        </w:rPr>
        <w:t xml:space="preserve">. 63446/2021 Κ.Υ.Α. “Καθορισμός Εθνικού </w:t>
      </w:r>
      <w:proofErr w:type="spellStart"/>
      <w:r w:rsidRPr="00156FCA">
        <w:rPr>
          <w:bCs/>
          <w:lang w:val="el-GR"/>
        </w:rPr>
        <w:t>Μορφότυπου</w:t>
      </w:r>
      <w:proofErr w:type="spellEnd"/>
      <w:r w:rsidRPr="00156FCA">
        <w:rPr>
          <w:bCs/>
          <w:lang w:val="el-GR"/>
        </w:rPr>
        <w:t xml:space="preserve"> ηλεκτρονικού τιμολογίου στο πλαίσιο των Δημοσίων Συμβάσεων” (2338/Β/02-06-2021).</w:t>
      </w:r>
    </w:p>
    <w:p w14:paraId="2D6E650C" w14:textId="77777777" w:rsidR="00156FCA" w:rsidRPr="00156FCA" w:rsidRDefault="00156FCA" w:rsidP="00156FCA">
      <w:pPr>
        <w:numPr>
          <w:ilvl w:val="0"/>
          <w:numId w:val="92"/>
        </w:numPr>
        <w:tabs>
          <w:tab w:val="left" w:pos="284"/>
        </w:tabs>
        <w:rPr>
          <w:bCs/>
          <w:lang w:val="el-GR"/>
        </w:rPr>
      </w:pPr>
      <w:r w:rsidRPr="00156FCA">
        <w:rPr>
          <w:bCs/>
          <w:lang w:val="el-GR"/>
        </w:rPr>
        <w:t xml:space="preserve">Τον Ν. 4635/2019 (ιδίως  των άρθρων 85 </w:t>
      </w:r>
      <w:proofErr w:type="spellStart"/>
      <w:r w:rsidRPr="00156FCA">
        <w:rPr>
          <w:bCs/>
          <w:lang w:val="el-GR"/>
        </w:rPr>
        <w:t>επ</w:t>
      </w:r>
      <w:proofErr w:type="spellEnd"/>
      <w:r w:rsidRPr="00156FCA">
        <w:rPr>
          <w:bCs/>
          <w:lang w:val="el-GR"/>
        </w:rPr>
        <w:t>.) “Επενδύω στην Ελλάδα και άλλες διατάξεις” (ΦΕΚ 167/Α/30-10-2019).</w:t>
      </w:r>
    </w:p>
    <w:p w14:paraId="7F27413E" w14:textId="77777777" w:rsidR="00156FCA" w:rsidRPr="00156FCA" w:rsidRDefault="00156FCA" w:rsidP="00156FCA">
      <w:pPr>
        <w:numPr>
          <w:ilvl w:val="0"/>
          <w:numId w:val="92"/>
        </w:numPr>
        <w:tabs>
          <w:tab w:val="left" w:pos="284"/>
        </w:tabs>
        <w:rPr>
          <w:bCs/>
          <w:lang w:val="el-GR"/>
        </w:rPr>
      </w:pPr>
      <w:r w:rsidRPr="00156FCA">
        <w:rPr>
          <w:bCs/>
          <w:lang w:val="el-GR"/>
        </w:rPr>
        <w:t>Το Π.Δ. 28/2015 “Κωδικοποίηση διατάξεων για την πρόσβαση σε δημόσια έγγραφα και στοιχεία» ΦΕΚ (34/Α/23-03-2015).</w:t>
      </w:r>
    </w:p>
    <w:p w14:paraId="1FFED718" w14:textId="77777777" w:rsidR="00156FCA" w:rsidRPr="00156FCA" w:rsidRDefault="00156FCA" w:rsidP="00156FCA">
      <w:pPr>
        <w:numPr>
          <w:ilvl w:val="0"/>
          <w:numId w:val="92"/>
        </w:numPr>
        <w:tabs>
          <w:tab w:val="left" w:pos="284"/>
        </w:tabs>
        <w:rPr>
          <w:bCs/>
          <w:lang w:val="el-GR"/>
        </w:rPr>
      </w:pPr>
      <w:r w:rsidRPr="00156FCA">
        <w:rPr>
          <w:bCs/>
          <w:lang w:val="el-GR"/>
        </w:rPr>
        <w:t>Τον Ν. 2859/2000 “Κύρωση Κώδικα Φόρου Προστιθέμενης Αξίας” (ΦΕΚ 248/Α/07-11-2000).</w:t>
      </w:r>
    </w:p>
    <w:p w14:paraId="0E8E7908" w14:textId="77777777" w:rsidR="00156FCA" w:rsidRPr="00156FCA" w:rsidRDefault="00156FCA" w:rsidP="00156FCA">
      <w:pPr>
        <w:numPr>
          <w:ilvl w:val="0"/>
          <w:numId w:val="92"/>
        </w:numPr>
        <w:tabs>
          <w:tab w:val="left" w:pos="284"/>
        </w:tabs>
        <w:rPr>
          <w:bCs/>
          <w:lang w:val="el-GR"/>
        </w:rPr>
      </w:pPr>
      <w:r w:rsidRPr="00156FCA">
        <w:rPr>
          <w:bCs/>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0AC5DC0F" w14:textId="77777777" w:rsidR="00156FCA" w:rsidRPr="00156FCA" w:rsidRDefault="00156FCA" w:rsidP="00156FCA">
      <w:pPr>
        <w:numPr>
          <w:ilvl w:val="0"/>
          <w:numId w:val="92"/>
        </w:numPr>
        <w:tabs>
          <w:tab w:val="left" w:pos="284"/>
        </w:tabs>
        <w:rPr>
          <w:bCs/>
          <w:lang w:val="el-GR"/>
        </w:rPr>
      </w:pPr>
      <w:r w:rsidRPr="00156FCA">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397EF1C" w14:textId="77777777" w:rsidR="00156FCA" w:rsidRPr="00156FCA" w:rsidRDefault="00156FCA" w:rsidP="00156FCA">
      <w:pPr>
        <w:numPr>
          <w:ilvl w:val="0"/>
          <w:numId w:val="92"/>
        </w:numPr>
        <w:tabs>
          <w:tab w:val="left" w:pos="284"/>
        </w:tabs>
        <w:rPr>
          <w:bCs/>
          <w:lang w:val="el-GR"/>
        </w:rPr>
      </w:pPr>
      <w:r w:rsidRPr="00156FCA">
        <w:rPr>
          <w:bCs/>
          <w:lang w:val="el-GR"/>
        </w:rPr>
        <w:t>Τη με αριθμό 3/2018 Γνωμοδότηση του Νομικού Συμβουλίου του Κράτους.</w:t>
      </w:r>
    </w:p>
    <w:p w14:paraId="56BCDFD6" w14:textId="77777777" w:rsidR="00156FCA" w:rsidRPr="00156FCA" w:rsidRDefault="00156FCA" w:rsidP="00156FCA">
      <w:pPr>
        <w:numPr>
          <w:ilvl w:val="0"/>
          <w:numId w:val="92"/>
        </w:numPr>
        <w:tabs>
          <w:tab w:val="left" w:pos="284"/>
        </w:tabs>
        <w:rPr>
          <w:bCs/>
          <w:lang w:val="el-GR"/>
        </w:rPr>
      </w:pPr>
      <w:r w:rsidRPr="00156FCA">
        <w:rPr>
          <w:bCs/>
          <w:lang w:val="el-GR"/>
        </w:rPr>
        <w:t>Το από 13-07-2018 έντυπο της ΕΑΔΔΗΣΥ με θέμα: «ΥΠΟΧΡΕΩΣΕΙΣ ΔΗΜΟΣΙΕΥΣΕΩΝ ΣΤΟΝ ΕΘΝΙΚΟ ΤΥΠΟ ΚΑΤΑ ΤΟΝ Ν.4412/2016».</w:t>
      </w:r>
    </w:p>
    <w:p w14:paraId="26E3E657" w14:textId="77777777" w:rsidR="00156FCA" w:rsidRPr="00156FCA" w:rsidRDefault="00156FCA" w:rsidP="00156FCA">
      <w:pPr>
        <w:numPr>
          <w:ilvl w:val="0"/>
          <w:numId w:val="92"/>
        </w:numPr>
        <w:tabs>
          <w:tab w:val="left" w:pos="284"/>
        </w:tabs>
        <w:rPr>
          <w:bCs/>
          <w:lang w:val="el-GR"/>
        </w:rPr>
      </w:pPr>
      <w:r w:rsidRPr="00156FCA">
        <w:rPr>
          <w:bCs/>
          <w:lang w:val="el-GR"/>
        </w:rPr>
        <w:t xml:space="preserve">Τον N. 3429/2005 «Δημόσιες Επιχειρήσεις και Οργανισμοί (Δ.Ε.Κ.Ο.).» ΦΕΚ (314/Α/27-12-2005), όπως τροποποιήθηκε από Α.31, Κεφ. Β, Ν. 4465/2017 (ΦΕΚ 47/Α/04-04-2017) και «Αριθ. </w:t>
      </w:r>
      <w:r w:rsidRPr="00156FCA">
        <w:rPr>
          <w:bCs/>
          <w:lang w:val="el-GR"/>
        </w:rPr>
        <w:lastRenderedPageBreak/>
        <w:t>30422/ΕΓΔΕΚΟ 342 «Εξαίρεση από το πεδίο εφαρμογής του άρθρου 3 του ν. 3429/2005 της Ανώνυμης Εταιρείας «Κοινωνία της Πληροφορίας Α.Ε.» ΦΕΚ (967/Β/21-07-2006).</w:t>
      </w:r>
    </w:p>
    <w:p w14:paraId="10086A08" w14:textId="77777777" w:rsidR="00156FCA" w:rsidRPr="00156FCA" w:rsidRDefault="00156FCA" w:rsidP="00156FCA">
      <w:pPr>
        <w:numPr>
          <w:ilvl w:val="0"/>
          <w:numId w:val="92"/>
        </w:numPr>
        <w:tabs>
          <w:tab w:val="left" w:pos="284"/>
        </w:tabs>
        <w:rPr>
          <w:bCs/>
          <w:lang w:val="el-GR"/>
        </w:rPr>
      </w:pPr>
      <w:r w:rsidRPr="00156FCA">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DD860E4" w14:textId="77777777" w:rsidR="00156FCA" w:rsidRPr="00156FCA" w:rsidRDefault="00156FCA" w:rsidP="00156FCA">
      <w:pPr>
        <w:numPr>
          <w:ilvl w:val="0"/>
          <w:numId w:val="92"/>
        </w:numPr>
        <w:tabs>
          <w:tab w:val="left" w:pos="284"/>
        </w:tabs>
        <w:rPr>
          <w:bCs/>
          <w:lang w:val="el-GR"/>
        </w:rPr>
      </w:pPr>
      <w:r w:rsidRPr="00156FCA">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109D634" w14:textId="77777777" w:rsidR="00156FCA" w:rsidRPr="00156FCA" w:rsidRDefault="00156FCA" w:rsidP="00156FCA">
      <w:pPr>
        <w:numPr>
          <w:ilvl w:val="0"/>
          <w:numId w:val="92"/>
        </w:numPr>
        <w:tabs>
          <w:tab w:val="left" w:pos="284"/>
        </w:tabs>
        <w:rPr>
          <w:bCs/>
          <w:lang w:val="el-GR"/>
        </w:rPr>
      </w:pPr>
      <w:r w:rsidRPr="00156FCA">
        <w:rPr>
          <w:bCs/>
          <w:lang w:val="el-GR"/>
        </w:rPr>
        <w:t>Το Α.39 του Ν. 4578/2018 «Μείωση ασφαλιστικών εισφορών και άλλες διατάξεις» (ΦΕΚ 200/Α/03-12-2018).</w:t>
      </w:r>
    </w:p>
    <w:p w14:paraId="516B7EC1" w14:textId="77777777" w:rsidR="00156FCA" w:rsidRPr="00156FCA" w:rsidRDefault="00156FCA" w:rsidP="00156FCA">
      <w:pPr>
        <w:numPr>
          <w:ilvl w:val="0"/>
          <w:numId w:val="92"/>
        </w:numPr>
        <w:tabs>
          <w:tab w:val="left" w:pos="284"/>
        </w:tabs>
        <w:rPr>
          <w:bCs/>
          <w:lang w:val="el-GR"/>
        </w:rPr>
      </w:pPr>
      <w:r w:rsidRPr="00156FCA">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156FCA">
        <w:rPr>
          <w:bCs/>
          <w:lang w:val="el-GR"/>
        </w:rPr>
        <w:t>αρ</w:t>
      </w:r>
      <w:proofErr w:type="spellEnd"/>
      <w:r w:rsidRPr="00156FCA">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3EA813D" w14:textId="77777777" w:rsidR="00156FCA" w:rsidRPr="00156FCA" w:rsidRDefault="00156FCA" w:rsidP="00156FCA">
      <w:pPr>
        <w:numPr>
          <w:ilvl w:val="0"/>
          <w:numId w:val="92"/>
        </w:numPr>
        <w:tabs>
          <w:tab w:val="left" w:pos="284"/>
        </w:tabs>
        <w:rPr>
          <w:bCs/>
          <w:lang w:val="el-GR"/>
        </w:rPr>
      </w:pPr>
      <w:r w:rsidRPr="00156FCA">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156FCA">
        <w:rPr>
          <w:bCs/>
          <w:lang w:val="el-GR"/>
        </w:rPr>
        <w:t>αρ</w:t>
      </w:r>
      <w:proofErr w:type="spellEnd"/>
      <w:r w:rsidRPr="00156FCA">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156FCA">
        <w:rPr>
          <w:bCs/>
          <w:lang w:val="el-GR"/>
        </w:rPr>
        <w:t>ΚτΠ</w:t>
      </w:r>
      <w:proofErr w:type="spellEnd"/>
      <w:r w:rsidRPr="00156FCA">
        <w:rPr>
          <w:bCs/>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156FCA">
        <w:rPr>
          <w:bCs/>
          <w:lang w:val="el-GR"/>
        </w:rPr>
        <w:t>οικ</w:t>
      </w:r>
      <w:proofErr w:type="spellEnd"/>
      <w:r w:rsidRPr="00156FCA">
        <w:rPr>
          <w:bCs/>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66CD3CE" w14:textId="77777777" w:rsidR="00156FCA" w:rsidRPr="00156FCA" w:rsidRDefault="00156FCA" w:rsidP="00156FCA">
      <w:pPr>
        <w:numPr>
          <w:ilvl w:val="0"/>
          <w:numId w:val="92"/>
        </w:numPr>
        <w:tabs>
          <w:tab w:val="left" w:pos="284"/>
        </w:tabs>
        <w:rPr>
          <w:bCs/>
          <w:lang w:val="el-GR"/>
        </w:rPr>
      </w:pPr>
      <w:r w:rsidRPr="00156FCA">
        <w:rPr>
          <w:bCs/>
          <w:lang w:val="el-GR"/>
        </w:rPr>
        <w:t xml:space="preserve">Την υπ’ </w:t>
      </w:r>
      <w:proofErr w:type="spellStart"/>
      <w:r w:rsidRPr="00156FCA">
        <w:rPr>
          <w:bCs/>
          <w:lang w:val="el-GR"/>
        </w:rPr>
        <w:t>αρ</w:t>
      </w:r>
      <w:proofErr w:type="spellEnd"/>
      <w:r w:rsidRPr="00156FCA">
        <w:rPr>
          <w:bCs/>
          <w:lang w:val="el-GR"/>
        </w:rPr>
        <w:t xml:space="preserve">. 13216 ΕΞ 2021 Απόφαση του Υπουργού Επικρατείας «Τροποποίηση της υπ’ </w:t>
      </w:r>
      <w:proofErr w:type="spellStart"/>
      <w:r w:rsidRPr="00156FCA">
        <w:rPr>
          <w:bCs/>
          <w:lang w:val="el-GR"/>
        </w:rPr>
        <w:t>αρ</w:t>
      </w:r>
      <w:proofErr w:type="spellEnd"/>
      <w:r w:rsidRPr="00156FCA">
        <w:rPr>
          <w:bCs/>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48066D16" w14:textId="12B8C0A5" w:rsidR="00156FCA" w:rsidRDefault="00156FCA" w:rsidP="00156FCA">
      <w:pPr>
        <w:numPr>
          <w:ilvl w:val="0"/>
          <w:numId w:val="92"/>
        </w:numPr>
        <w:tabs>
          <w:tab w:val="left" w:pos="284"/>
        </w:tabs>
        <w:rPr>
          <w:bCs/>
          <w:lang w:val="el-GR"/>
        </w:rPr>
      </w:pPr>
      <w:r w:rsidRPr="00156FCA">
        <w:rPr>
          <w:bCs/>
          <w:lang w:val="el-GR"/>
        </w:rPr>
        <w:t xml:space="preserve">Την Απόφαση του ΔΣ της </w:t>
      </w:r>
      <w:proofErr w:type="spellStart"/>
      <w:r w:rsidRPr="00156FCA">
        <w:rPr>
          <w:bCs/>
          <w:lang w:val="el-GR"/>
        </w:rPr>
        <w:t>ΚτΠ</w:t>
      </w:r>
      <w:proofErr w:type="spellEnd"/>
      <w:r w:rsidRPr="00156FCA">
        <w:rPr>
          <w:bCs/>
          <w:lang w:val="el-GR"/>
        </w:rPr>
        <w:t xml:space="preserve"> Μ.Α.Ε. κατά την υπ’ </w:t>
      </w:r>
      <w:proofErr w:type="spellStart"/>
      <w:r w:rsidRPr="00156FCA">
        <w:rPr>
          <w:bCs/>
          <w:lang w:val="el-GR"/>
        </w:rPr>
        <w:t>αρ</w:t>
      </w:r>
      <w:proofErr w:type="spellEnd"/>
      <w:r w:rsidRPr="00156FCA">
        <w:rPr>
          <w:bCs/>
          <w:lang w:val="el-GR"/>
        </w:rPr>
        <w:t>. 688/30-07-2019 Συνεδρίασή του, με θέμα Εκλογή Διευθύνοντος Συμβούλου (Θέμα 1).</w:t>
      </w:r>
    </w:p>
    <w:p w14:paraId="00EE6792" w14:textId="77777777" w:rsidR="00890641" w:rsidRDefault="00890641" w:rsidP="00890641">
      <w:pPr>
        <w:pStyle w:val="aff"/>
        <w:numPr>
          <w:ilvl w:val="0"/>
          <w:numId w:val="92"/>
        </w:numPr>
        <w:suppressAutoHyphens w:val="0"/>
        <w:autoSpaceDE w:val="0"/>
        <w:autoSpaceDN w:val="0"/>
        <w:spacing w:before="120" w:after="0"/>
        <w:contextualSpacing w:val="0"/>
        <w:rPr>
          <w:lang w:val="el-GR"/>
        </w:rPr>
      </w:pPr>
      <w:r w:rsidRPr="00F1750D">
        <w:rPr>
          <w:lang w:val="el-GR"/>
        </w:rPr>
        <w:t xml:space="preserve">Την Απόφαση του ΔΣ της </w:t>
      </w:r>
      <w:proofErr w:type="spellStart"/>
      <w:r w:rsidRPr="00F1750D">
        <w:rPr>
          <w:lang w:val="el-GR"/>
        </w:rPr>
        <w:t>ΚτΠ</w:t>
      </w:r>
      <w:proofErr w:type="spellEnd"/>
      <w:r w:rsidRPr="00F1750D">
        <w:rPr>
          <w:lang w:val="el-GR"/>
        </w:rPr>
        <w:t xml:space="preserve"> Μ.Α.Ε. κατά την υπ’ </w:t>
      </w:r>
      <w:proofErr w:type="spellStart"/>
      <w:r w:rsidRPr="00F1750D">
        <w:rPr>
          <w:lang w:val="el-GR"/>
        </w:rPr>
        <w:t>αρ</w:t>
      </w:r>
      <w:proofErr w:type="spellEnd"/>
      <w:r w:rsidRPr="00F1750D">
        <w:rPr>
          <w:lang w:val="el-GR"/>
        </w:rPr>
        <w:t>. 689/30-07-2019 Συνεδρίασή του, με θέμα γενικές εξουσιοδοτήσεις προς Διευθύνοντα Σύμβουλο (Θέμα 2.1).</w:t>
      </w:r>
    </w:p>
    <w:p w14:paraId="714D0F13" w14:textId="77777777" w:rsidR="002B586E" w:rsidRPr="002B586E" w:rsidRDefault="00156FCA" w:rsidP="002B586E">
      <w:pPr>
        <w:pStyle w:val="aff"/>
        <w:numPr>
          <w:ilvl w:val="0"/>
          <w:numId w:val="92"/>
        </w:numPr>
        <w:suppressAutoHyphens w:val="0"/>
        <w:autoSpaceDE w:val="0"/>
        <w:autoSpaceDN w:val="0"/>
        <w:spacing w:before="120" w:after="0"/>
        <w:contextualSpacing w:val="0"/>
        <w:rPr>
          <w:lang w:val="el-GR"/>
        </w:rPr>
      </w:pPr>
      <w:r w:rsidRPr="00890641">
        <w:rPr>
          <w:bCs/>
          <w:lang w:val="el-GR"/>
        </w:rPr>
        <w:t xml:space="preserve">Την Απόφαση του Διευθύνοντος Συμβούλου της </w:t>
      </w:r>
      <w:proofErr w:type="spellStart"/>
      <w:r w:rsidRPr="00890641">
        <w:rPr>
          <w:bCs/>
          <w:lang w:val="el-GR"/>
        </w:rPr>
        <w:t>ΚτΠ</w:t>
      </w:r>
      <w:proofErr w:type="spellEnd"/>
      <w:r w:rsidRPr="00890641">
        <w:rPr>
          <w:bCs/>
          <w:lang w:val="el-GR"/>
        </w:rPr>
        <w:t xml:space="preserve"> Μ.Α.Ε. με </w:t>
      </w:r>
      <w:proofErr w:type="spellStart"/>
      <w:r w:rsidRPr="00890641">
        <w:rPr>
          <w:bCs/>
          <w:lang w:val="el-GR"/>
        </w:rPr>
        <w:t>Αρ</w:t>
      </w:r>
      <w:proofErr w:type="spellEnd"/>
      <w:r w:rsidRPr="00890641">
        <w:rPr>
          <w:bCs/>
          <w:lang w:val="el-GR"/>
        </w:rPr>
        <w:t xml:space="preserve">. </w:t>
      </w:r>
      <w:proofErr w:type="spellStart"/>
      <w:r w:rsidRPr="00890641">
        <w:rPr>
          <w:bCs/>
          <w:lang w:val="el-GR"/>
        </w:rPr>
        <w:t>Πρωτ</w:t>
      </w:r>
      <w:proofErr w:type="spellEnd"/>
      <w:r w:rsidRPr="00890641">
        <w:rPr>
          <w:bCs/>
          <w:lang w:val="el-GR"/>
        </w:rPr>
        <w:t>. 9069/25-05-2022 και θέμα «Εξουσιοδοτήσεις προς τους Γενικούς Διευθυντές και Διευθυντές».</w:t>
      </w:r>
      <w:bookmarkStart w:id="15" w:name="_Hlk71646966"/>
    </w:p>
    <w:p w14:paraId="29746F48" w14:textId="77777777" w:rsidR="002B586E" w:rsidRPr="002B586E" w:rsidRDefault="00156FCA" w:rsidP="002B586E">
      <w:pPr>
        <w:pStyle w:val="aff"/>
        <w:numPr>
          <w:ilvl w:val="0"/>
          <w:numId w:val="92"/>
        </w:numPr>
        <w:suppressAutoHyphens w:val="0"/>
        <w:autoSpaceDE w:val="0"/>
        <w:autoSpaceDN w:val="0"/>
        <w:spacing w:before="120" w:after="0"/>
        <w:contextualSpacing w:val="0"/>
        <w:rPr>
          <w:lang w:val="el-GR"/>
        </w:rPr>
      </w:pPr>
      <w:r w:rsidRPr="002B586E">
        <w:rPr>
          <w:bCs/>
          <w:lang w:val="en-US"/>
        </w:rPr>
        <w:t>T</w:t>
      </w:r>
      <w:r w:rsidRPr="002B586E">
        <w:rPr>
          <w:bCs/>
          <w:lang w:val="el-GR"/>
        </w:rPr>
        <w:t xml:space="preserve">ον ΑΛΕ 2420403001 του ειδικού φορέα (1047-204-0000000) Γενική Γραμματεία </w:t>
      </w:r>
      <w:proofErr w:type="spellStart"/>
      <w:r w:rsidRPr="002B586E">
        <w:rPr>
          <w:bCs/>
          <w:lang w:val="el-GR"/>
        </w:rPr>
        <w:t>Αντεγκληματικής</w:t>
      </w:r>
      <w:proofErr w:type="spellEnd"/>
      <w:r w:rsidRPr="002B586E">
        <w:rPr>
          <w:bCs/>
          <w:lang w:val="el-GR"/>
        </w:rPr>
        <w:t xml:space="preserve"> Πολιτικής, τον οποίο θα βαρύνουν οι δαπάνες που Έργου.  </w:t>
      </w:r>
    </w:p>
    <w:p w14:paraId="5B8C2A0E" w14:textId="7824739E" w:rsidR="00156FCA" w:rsidRPr="002B586E" w:rsidRDefault="00156FCA" w:rsidP="002B586E">
      <w:pPr>
        <w:pStyle w:val="aff"/>
        <w:numPr>
          <w:ilvl w:val="0"/>
          <w:numId w:val="92"/>
        </w:numPr>
        <w:suppressAutoHyphens w:val="0"/>
        <w:autoSpaceDE w:val="0"/>
        <w:autoSpaceDN w:val="0"/>
        <w:spacing w:before="120" w:after="0"/>
        <w:contextualSpacing w:val="0"/>
        <w:rPr>
          <w:lang w:val="el-GR"/>
        </w:rPr>
      </w:pPr>
      <w:r w:rsidRPr="002B586E">
        <w:rPr>
          <w:bCs/>
          <w:lang w:val="el-GR"/>
        </w:rPr>
        <w:t xml:space="preserve">Την από 28-07-2021 (Α.Π. </w:t>
      </w:r>
      <w:proofErr w:type="spellStart"/>
      <w:r w:rsidRPr="002B586E">
        <w:rPr>
          <w:bCs/>
          <w:lang w:val="el-GR"/>
        </w:rPr>
        <w:t>ΚτΠ</w:t>
      </w:r>
      <w:proofErr w:type="spellEnd"/>
      <w:r w:rsidRPr="002B586E">
        <w:rPr>
          <w:bCs/>
          <w:lang w:val="el-GR"/>
        </w:rPr>
        <w:t xml:space="preserve"> Μ.Α.Ε.: 11735/11-08-2021) Προγραμματική Συμφωνία μεταξύ της Γενικής Γραμματείας </w:t>
      </w:r>
      <w:proofErr w:type="spellStart"/>
      <w:r w:rsidRPr="002B586E">
        <w:rPr>
          <w:bCs/>
          <w:lang w:val="el-GR"/>
        </w:rPr>
        <w:t>Αντεγκληματικής</w:t>
      </w:r>
      <w:proofErr w:type="spellEnd"/>
      <w:r w:rsidRPr="002B586E">
        <w:rPr>
          <w:bCs/>
          <w:lang w:val="el-GR"/>
        </w:rPr>
        <w:t xml:space="preserve"> Πολιτικής και της Κοινωνίας της Πληροφορίας Μ.Α.Ε. </w:t>
      </w:r>
      <w:r w:rsidRPr="002B586E">
        <w:rPr>
          <w:bCs/>
          <w:lang w:val="el-GR"/>
        </w:rPr>
        <w:lastRenderedPageBreak/>
        <w:t>(</w:t>
      </w:r>
      <w:proofErr w:type="spellStart"/>
      <w:r w:rsidRPr="002B586E">
        <w:rPr>
          <w:bCs/>
          <w:lang w:val="el-GR"/>
        </w:rPr>
        <w:t>ΚτΠ</w:t>
      </w:r>
      <w:proofErr w:type="spellEnd"/>
      <w:r w:rsidRPr="002B586E">
        <w:rPr>
          <w:bCs/>
          <w:lang w:val="el-GR"/>
        </w:rPr>
        <w:t xml:space="preserve"> Μ.Α.Ε.), για το Έργο «Αναβάθμιση και υπηρεσίες συντήρησης του πληροφοριακού συστήματος: Ηλεκτρονικές Υπηρεσίες Καταστημάτων Κράτησης».</w:t>
      </w:r>
    </w:p>
    <w:p w14:paraId="2B363D78" w14:textId="77777777" w:rsidR="00156FCA" w:rsidRPr="00156FCA" w:rsidRDefault="00156FCA" w:rsidP="00156FCA">
      <w:pPr>
        <w:numPr>
          <w:ilvl w:val="0"/>
          <w:numId w:val="92"/>
        </w:numPr>
        <w:tabs>
          <w:tab w:val="left" w:pos="284"/>
        </w:tabs>
        <w:rPr>
          <w:bCs/>
          <w:lang w:val="el-GR"/>
        </w:rPr>
      </w:pPr>
      <w:r w:rsidRPr="00156FCA">
        <w:rPr>
          <w:bCs/>
          <w:lang w:val="el-GR"/>
        </w:rPr>
        <w:t xml:space="preserve">Το υπ’ </w:t>
      </w:r>
      <w:proofErr w:type="spellStart"/>
      <w:r w:rsidRPr="00156FCA">
        <w:rPr>
          <w:bCs/>
          <w:lang w:val="el-GR"/>
        </w:rPr>
        <w:t>αρ</w:t>
      </w:r>
      <w:proofErr w:type="spellEnd"/>
      <w:r w:rsidRPr="00156FCA">
        <w:rPr>
          <w:bCs/>
          <w:lang w:val="el-GR"/>
        </w:rPr>
        <w:t xml:space="preserve">. </w:t>
      </w:r>
      <w:proofErr w:type="spellStart"/>
      <w:r w:rsidRPr="00156FCA">
        <w:rPr>
          <w:bCs/>
          <w:lang w:val="el-GR"/>
        </w:rPr>
        <w:t>πρωτ</w:t>
      </w:r>
      <w:proofErr w:type="spellEnd"/>
      <w:r w:rsidRPr="00156FCA">
        <w:rPr>
          <w:bCs/>
          <w:lang w:val="el-GR"/>
        </w:rPr>
        <w:t xml:space="preserve">.: 12011/02-08-2021 (Α.Π. </w:t>
      </w:r>
      <w:proofErr w:type="spellStart"/>
      <w:r w:rsidRPr="00156FCA">
        <w:rPr>
          <w:bCs/>
          <w:lang w:val="el-GR"/>
        </w:rPr>
        <w:t>ΚτΠ</w:t>
      </w:r>
      <w:proofErr w:type="spellEnd"/>
      <w:r w:rsidRPr="00156FCA">
        <w:rPr>
          <w:bCs/>
          <w:lang w:val="el-GR"/>
        </w:rPr>
        <w:t xml:space="preserve"> Μ.Α.Ε. 1994/07-02-2022) έγγραφο της Γενικής Γραμματείας </w:t>
      </w:r>
      <w:proofErr w:type="spellStart"/>
      <w:r w:rsidRPr="00156FCA">
        <w:rPr>
          <w:bCs/>
          <w:lang w:val="el-GR"/>
        </w:rPr>
        <w:t>Αντεγκληματικής</w:t>
      </w:r>
      <w:proofErr w:type="spellEnd"/>
      <w:r w:rsidRPr="00156FCA">
        <w:rPr>
          <w:bCs/>
          <w:lang w:val="el-GR"/>
        </w:rPr>
        <w:t xml:space="preserve"> Πολιτικής με Θέμα:  «Έγκριση Ανάληψης Πολυετούς Υποχρέωσης».</w:t>
      </w:r>
    </w:p>
    <w:p w14:paraId="5AE0EB06" w14:textId="77777777" w:rsidR="00156FCA" w:rsidRPr="00156FCA" w:rsidRDefault="00156FCA" w:rsidP="00156FCA">
      <w:pPr>
        <w:numPr>
          <w:ilvl w:val="0"/>
          <w:numId w:val="92"/>
        </w:numPr>
        <w:tabs>
          <w:tab w:val="left" w:pos="284"/>
        </w:tabs>
        <w:rPr>
          <w:bCs/>
          <w:lang w:val="el-GR"/>
        </w:rPr>
      </w:pPr>
      <w:r w:rsidRPr="00156FCA">
        <w:rPr>
          <w:bCs/>
          <w:lang w:val="el-GR"/>
        </w:rPr>
        <w:t xml:space="preserve">Την υπ’ </w:t>
      </w:r>
      <w:proofErr w:type="spellStart"/>
      <w:r w:rsidRPr="00156FCA">
        <w:rPr>
          <w:bCs/>
          <w:lang w:val="el-GR"/>
        </w:rPr>
        <w:t>αρ</w:t>
      </w:r>
      <w:proofErr w:type="spellEnd"/>
      <w:r w:rsidRPr="00156FCA">
        <w:rPr>
          <w:bCs/>
          <w:lang w:val="el-GR"/>
        </w:rPr>
        <w:t xml:space="preserve">. </w:t>
      </w:r>
      <w:proofErr w:type="spellStart"/>
      <w:r w:rsidRPr="00156FCA">
        <w:rPr>
          <w:bCs/>
          <w:lang w:val="el-GR"/>
        </w:rPr>
        <w:t>πρωτ</w:t>
      </w:r>
      <w:proofErr w:type="spellEnd"/>
      <w:r w:rsidRPr="00156FCA">
        <w:rPr>
          <w:bCs/>
          <w:lang w:val="el-GR"/>
        </w:rPr>
        <w:t xml:space="preserve">.: 2446/14-02-2022 Απόφαση της </w:t>
      </w:r>
      <w:proofErr w:type="spellStart"/>
      <w:r w:rsidRPr="00156FCA">
        <w:rPr>
          <w:bCs/>
          <w:lang w:val="el-GR"/>
        </w:rPr>
        <w:t>ΚτΠ</w:t>
      </w:r>
      <w:proofErr w:type="spellEnd"/>
      <w:r w:rsidRPr="00156FCA">
        <w:rPr>
          <w:bCs/>
          <w:lang w:val="el-GR"/>
        </w:rPr>
        <w:t xml:space="preserve"> Μ.Α.Ε. με θέμα: “Ανάληψη υποχρέωσης για το έργο «Αναβάθμιση και υπηρεσίες συντήρησης του πληροφοριακού συστήματος: Ηλεκτρονικές Υπηρεσίες Καταστημάτων Κράτησης» του Οικονομικού Έτους 2022”.</w:t>
      </w:r>
    </w:p>
    <w:p w14:paraId="01A53B7F" w14:textId="77777777" w:rsidR="00156FCA" w:rsidRPr="00156FCA" w:rsidRDefault="00156FCA" w:rsidP="00156FCA">
      <w:pPr>
        <w:numPr>
          <w:ilvl w:val="0"/>
          <w:numId w:val="92"/>
        </w:numPr>
        <w:tabs>
          <w:tab w:val="left" w:pos="284"/>
        </w:tabs>
        <w:rPr>
          <w:bCs/>
          <w:lang w:val="el-GR"/>
        </w:rPr>
      </w:pPr>
      <w:r w:rsidRPr="00156FCA">
        <w:rPr>
          <w:bCs/>
          <w:lang w:val="el-GR"/>
        </w:rPr>
        <w:t xml:space="preserve">Τη δημόσια διαβούλευση η οποία διενεργήθηκε από την </w:t>
      </w:r>
      <w:proofErr w:type="spellStart"/>
      <w:r w:rsidRPr="00156FCA">
        <w:rPr>
          <w:bCs/>
          <w:lang w:val="el-GR"/>
        </w:rPr>
        <w:t>ΚτΠ</w:t>
      </w:r>
      <w:proofErr w:type="spellEnd"/>
      <w:r w:rsidRPr="00156FCA">
        <w:rPr>
          <w:bCs/>
          <w:lang w:val="el-GR"/>
        </w:rPr>
        <w:t xml:space="preserve"> Μ.Α.Ε. ηλεκτρονικά μέσω της Πύλης ΕΣΗΔΗΣ κατά το χρονικό διάστημα 04.02.2022 έως 19.02.2022, χωρίς να υποβληθούν σχετικά σχόλια.</w:t>
      </w:r>
    </w:p>
    <w:p w14:paraId="3AE82358" w14:textId="77777777" w:rsidR="00156FCA" w:rsidRPr="00156FCA" w:rsidRDefault="00156FCA" w:rsidP="00156FCA">
      <w:pPr>
        <w:numPr>
          <w:ilvl w:val="0"/>
          <w:numId w:val="92"/>
        </w:numPr>
        <w:tabs>
          <w:tab w:val="left" w:pos="284"/>
        </w:tabs>
        <w:rPr>
          <w:bCs/>
          <w:lang w:val="el-GR"/>
        </w:rPr>
      </w:pPr>
      <w:r w:rsidRPr="00156FCA">
        <w:rPr>
          <w:bCs/>
          <w:lang w:val="el-GR"/>
        </w:rPr>
        <w:t xml:space="preserve">Το υπ’ αριθ. </w:t>
      </w:r>
      <w:proofErr w:type="spellStart"/>
      <w:r w:rsidRPr="00156FCA">
        <w:rPr>
          <w:bCs/>
          <w:lang w:val="el-GR"/>
        </w:rPr>
        <w:t>Πρωτ</w:t>
      </w:r>
      <w:proofErr w:type="spellEnd"/>
      <w:r w:rsidRPr="00156FCA">
        <w:rPr>
          <w:bCs/>
          <w:lang w:val="el-GR"/>
        </w:rPr>
        <w:t xml:space="preserve">. 5990οικ/04-05-2022 (Α.Π. </w:t>
      </w:r>
      <w:proofErr w:type="spellStart"/>
      <w:r w:rsidRPr="00156FCA">
        <w:rPr>
          <w:bCs/>
          <w:lang w:val="el-GR"/>
        </w:rPr>
        <w:t>ΚτΠ</w:t>
      </w:r>
      <w:proofErr w:type="spellEnd"/>
      <w:r w:rsidRPr="00156FCA">
        <w:rPr>
          <w:bCs/>
          <w:lang w:val="el-GR"/>
        </w:rPr>
        <w:t xml:space="preserve"> Μ.Α.Ε. 7587/04-05-2022) έγγραφο της Γενικής Γραμματείας </w:t>
      </w:r>
      <w:proofErr w:type="spellStart"/>
      <w:r w:rsidRPr="00156FCA">
        <w:rPr>
          <w:bCs/>
          <w:lang w:val="el-GR"/>
        </w:rPr>
        <w:t>Αντεγκληματικής</w:t>
      </w:r>
      <w:proofErr w:type="spellEnd"/>
      <w:r w:rsidRPr="00156FCA">
        <w:rPr>
          <w:bCs/>
          <w:lang w:val="el-GR"/>
        </w:rPr>
        <w:t xml:space="preserve"> Πολιτικής με Θέμα: «Έγκριση Σχεδίου Διακήρυξης» για το Έργο «Αναβάθμιση και υπηρεσίες συντήρησης του πληροφοριακού συστήματος: Ηλεκτρονικές Υπηρεσίες Καταστημάτων Κράτησης».</w:t>
      </w:r>
    </w:p>
    <w:p w14:paraId="76A0C740" w14:textId="77777777" w:rsidR="00156FCA" w:rsidRPr="00156FCA" w:rsidRDefault="00156FCA" w:rsidP="00156FCA">
      <w:pPr>
        <w:numPr>
          <w:ilvl w:val="0"/>
          <w:numId w:val="92"/>
        </w:numPr>
        <w:tabs>
          <w:tab w:val="left" w:pos="284"/>
        </w:tabs>
        <w:rPr>
          <w:bCs/>
          <w:lang w:val="el-GR"/>
        </w:rPr>
      </w:pPr>
      <w:r w:rsidRPr="00156FCA">
        <w:rPr>
          <w:bCs/>
          <w:lang w:val="el-GR"/>
        </w:rPr>
        <w:t xml:space="preserve">Την Απόφαση του Διοικητικού Συμβουλίου της  </w:t>
      </w:r>
      <w:proofErr w:type="spellStart"/>
      <w:r w:rsidRPr="00156FCA">
        <w:rPr>
          <w:bCs/>
          <w:lang w:val="el-GR"/>
        </w:rPr>
        <w:t>ΚτΠ</w:t>
      </w:r>
      <w:proofErr w:type="spellEnd"/>
      <w:r w:rsidRPr="00156FCA">
        <w:rPr>
          <w:bCs/>
          <w:lang w:val="el-GR"/>
        </w:rPr>
        <w:t xml:space="preserve"> Μ.Α.Ε. κατά την υπ’ </w:t>
      </w:r>
      <w:proofErr w:type="spellStart"/>
      <w:r w:rsidRPr="00156FCA">
        <w:rPr>
          <w:bCs/>
          <w:lang w:val="el-GR"/>
        </w:rPr>
        <w:t>αρ</w:t>
      </w:r>
      <w:proofErr w:type="spellEnd"/>
      <w:r w:rsidRPr="00156FCA">
        <w:rPr>
          <w:bCs/>
          <w:lang w:val="el-GR"/>
        </w:rPr>
        <w:t>. 840/18-05-2022 Συνεδρίασή του (Θέμα 7.3).</w:t>
      </w:r>
    </w:p>
    <w:bookmarkEnd w:id="15"/>
    <w:p w14:paraId="1753ADA7" w14:textId="77777777" w:rsidR="008338F0" w:rsidRPr="00603221" w:rsidRDefault="008338F0" w:rsidP="00AA6688">
      <w:pPr>
        <w:tabs>
          <w:tab w:val="left" w:pos="284"/>
        </w:tabs>
        <w:rPr>
          <w:lang w:val="el-GR"/>
        </w:rPr>
      </w:pPr>
    </w:p>
    <w:p w14:paraId="0039A608" w14:textId="77777777" w:rsidR="008338F0" w:rsidRPr="00E47D79" w:rsidRDefault="003355E7" w:rsidP="003A109E">
      <w:pPr>
        <w:pStyle w:val="2"/>
        <w:rPr>
          <w:rFonts w:cs="Tahoma"/>
          <w:lang w:val="el-GR"/>
        </w:rPr>
      </w:pPr>
      <w:r w:rsidRPr="00603221">
        <w:rPr>
          <w:rFonts w:cs="Tahoma"/>
          <w:lang w:val="el-GR"/>
        </w:rPr>
        <w:tab/>
      </w:r>
      <w:bookmarkStart w:id="16" w:name="_Ref40979373"/>
      <w:bookmarkStart w:id="17" w:name="_Toc99717220"/>
      <w:r w:rsidRPr="00E47D79">
        <w:rPr>
          <w:rFonts w:cs="Tahoma"/>
          <w:lang w:val="el-GR"/>
        </w:rPr>
        <w:t>Προθεσμία παραλαβής προσφορών και διενέργεια διαγωνισμού</w:t>
      </w:r>
      <w:bookmarkEnd w:id="16"/>
      <w:bookmarkEnd w:id="17"/>
      <w:r w:rsidRPr="00E47D79">
        <w:rPr>
          <w:rFonts w:cs="Tahoma"/>
          <w:lang w:val="el-GR"/>
        </w:rPr>
        <w:t xml:space="preserve"> </w:t>
      </w:r>
    </w:p>
    <w:p w14:paraId="3EA32386" w14:textId="2664D63D" w:rsidR="00B65D70" w:rsidRPr="00E47D79" w:rsidRDefault="003355E7" w:rsidP="00B8545D">
      <w:pPr>
        <w:spacing w:before="240"/>
        <w:rPr>
          <w:color w:val="000000"/>
          <w:lang w:val="el-GR"/>
        </w:rPr>
      </w:pPr>
      <w:r w:rsidRPr="00E47D79">
        <w:rPr>
          <w:lang w:val="el-GR" w:eastAsia="el-GR"/>
        </w:rPr>
        <w:t xml:space="preserve">Η καταληκτική ημερομηνία παραλαβής των προσφορών είναι η </w:t>
      </w:r>
      <w:r w:rsidR="00D0210F" w:rsidRPr="00D0210F">
        <w:rPr>
          <w:b/>
          <w:bCs/>
          <w:lang w:val="el-GR" w:eastAsia="el-GR"/>
        </w:rPr>
        <w:t>08</w:t>
      </w:r>
      <w:r w:rsidR="00895DFF">
        <w:rPr>
          <w:b/>
          <w:bCs/>
          <w:lang w:val="el-GR" w:eastAsia="el-GR"/>
        </w:rPr>
        <w:t>-</w:t>
      </w:r>
      <w:r w:rsidR="00D0210F" w:rsidRPr="00D0210F">
        <w:rPr>
          <w:b/>
          <w:bCs/>
          <w:lang w:val="el-GR" w:eastAsia="el-GR"/>
        </w:rPr>
        <w:t>07</w:t>
      </w:r>
      <w:r w:rsidR="00895DFF">
        <w:rPr>
          <w:b/>
          <w:bCs/>
          <w:lang w:val="el-GR" w:eastAsia="el-GR"/>
        </w:rPr>
        <w:t>-</w:t>
      </w:r>
      <w:r w:rsidR="00D0210F" w:rsidRPr="00D0210F">
        <w:rPr>
          <w:b/>
          <w:bCs/>
          <w:lang w:val="el-GR" w:eastAsia="el-GR"/>
        </w:rPr>
        <w:t>2022</w:t>
      </w:r>
      <w:r w:rsidR="00D0210F">
        <w:rPr>
          <w:lang w:val="el-GR" w:eastAsia="el-GR"/>
        </w:rPr>
        <w:t xml:space="preserve"> </w:t>
      </w:r>
      <w:r w:rsidRPr="00E47D79">
        <w:rPr>
          <w:lang w:val="el-GR" w:eastAsia="el-GR"/>
        </w:rPr>
        <w:t xml:space="preserve">και ώρα </w:t>
      </w:r>
      <w:r w:rsidR="00D0210F" w:rsidRPr="00D0210F">
        <w:rPr>
          <w:b/>
          <w:bCs/>
          <w:lang w:val="el-GR" w:eastAsia="el-GR"/>
        </w:rPr>
        <w:t>14:00</w:t>
      </w:r>
      <w:r w:rsidR="00B65D70" w:rsidRPr="00D0210F">
        <w:rPr>
          <w:b/>
          <w:bCs/>
          <w:lang w:val="el-GR" w:eastAsia="el-GR"/>
        </w:rPr>
        <w:t xml:space="preserve"> </w:t>
      </w:r>
      <w:r w:rsidR="00B65D70" w:rsidRPr="00E47D79">
        <w:rPr>
          <w:lang w:val="el-GR" w:eastAsia="el-GR"/>
        </w:rPr>
        <w:t xml:space="preserve">και η </w:t>
      </w:r>
      <w:r w:rsidR="00B65D70" w:rsidRPr="00E47D79">
        <w:rPr>
          <w:color w:val="000000"/>
          <w:lang w:val="el-GR"/>
        </w:rPr>
        <w:t xml:space="preserve">Ημερομηνία έναρξης υποβολής προσφορών είναι η </w:t>
      </w:r>
      <w:bookmarkStart w:id="18" w:name="_Hlk104893661"/>
      <w:r w:rsidR="00D0210F" w:rsidRPr="00D0210F">
        <w:rPr>
          <w:b/>
          <w:bCs/>
          <w:lang w:val="el-GR" w:eastAsia="el-GR"/>
        </w:rPr>
        <w:t>06</w:t>
      </w:r>
      <w:r w:rsidR="00895DFF">
        <w:rPr>
          <w:b/>
          <w:bCs/>
          <w:lang w:val="el-GR" w:eastAsia="el-GR"/>
        </w:rPr>
        <w:t>-</w:t>
      </w:r>
      <w:r w:rsidR="00D0210F" w:rsidRPr="00D0210F">
        <w:rPr>
          <w:b/>
          <w:bCs/>
          <w:lang w:val="el-GR" w:eastAsia="el-GR"/>
        </w:rPr>
        <w:t>06</w:t>
      </w:r>
      <w:r w:rsidR="00895DFF">
        <w:rPr>
          <w:b/>
          <w:bCs/>
          <w:lang w:val="el-GR" w:eastAsia="el-GR"/>
        </w:rPr>
        <w:t>-</w:t>
      </w:r>
      <w:r w:rsidR="00D0210F" w:rsidRPr="00D0210F">
        <w:rPr>
          <w:b/>
          <w:bCs/>
          <w:lang w:val="el-GR" w:eastAsia="el-GR"/>
        </w:rPr>
        <w:t>2022</w:t>
      </w:r>
      <w:bookmarkEnd w:id="18"/>
      <w:r w:rsidR="00D0210F">
        <w:rPr>
          <w:lang w:val="el-GR" w:eastAsia="el-GR"/>
        </w:rPr>
        <w:t>.</w:t>
      </w:r>
    </w:p>
    <w:p w14:paraId="1396A260" w14:textId="3E1D1F6F" w:rsidR="001C673F" w:rsidRPr="00E47D79" w:rsidRDefault="003355E7" w:rsidP="001C673F">
      <w:pPr>
        <w:rPr>
          <w:lang w:val="el-GR"/>
        </w:rPr>
      </w:pPr>
      <w:r w:rsidRPr="00E47D79">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E47D79">
        <w:rPr>
          <w:b/>
          <w:lang w:val="el-GR"/>
        </w:rPr>
        <w:t>τέσσερις (4) εργάσιμες</w:t>
      </w:r>
      <w:r w:rsidR="001C673F" w:rsidRPr="00E47D79">
        <w:rPr>
          <w:lang w:val="el-GR"/>
        </w:rPr>
        <w:t xml:space="preserve"> ημέρες μετά την καταληκτική ημερομηνία υποβολής των προσφορών </w:t>
      </w:r>
      <w:r w:rsidR="001C673F" w:rsidRPr="00E47D79">
        <w:rPr>
          <w:b/>
          <w:lang w:val="el-GR"/>
        </w:rPr>
        <w:t xml:space="preserve">ήτοι </w:t>
      </w:r>
      <w:r w:rsidR="00D0210F">
        <w:rPr>
          <w:b/>
          <w:lang w:val="el-GR"/>
        </w:rPr>
        <w:t>14</w:t>
      </w:r>
      <w:r w:rsidR="001C673F" w:rsidRPr="00E47D79">
        <w:rPr>
          <w:b/>
          <w:lang w:val="el-GR"/>
        </w:rPr>
        <w:t>-</w:t>
      </w:r>
      <w:r w:rsidR="00D0210F">
        <w:rPr>
          <w:b/>
          <w:lang w:val="el-GR"/>
        </w:rPr>
        <w:t>07</w:t>
      </w:r>
      <w:r w:rsidR="001C673F" w:rsidRPr="00E47D79">
        <w:rPr>
          <w:b/>
          <w:lang w:val="el-GR"/>
        </w:rPr>
        <w:t>-20</w:t>
      </w:r>
      <w:r w:rsidR="00D0210F">
        <w:rPr>
          <w:b/>
          <w:lang w:val="el-GR"/>
        </w:rPr>
        <w:t>22</w:t>
      </w:r>
      <w:r w:rsidR="001C673F" w:rsidRPr="00E47D79">
        <w:rPr>
          <w:b/>
          <w:lang w:val="el-GR"/>
        </w:rPr>
        <w:t xml:space="preserve"> </w:t>
      </w:r>
      <w:r w:rsidR="001C673F" w:rsidRPr="00D0210F">
        <w:rPr>
          <w:bCs/>
          <w:lang w:val="el-GR"/>
        </w:rPr>
        <w:t>και ώρα</w:t>
      </w:r>
      <w:r w:rsidR="001C673F" w:rsidRPr="00E47D79">
        <w:rPr>
          <w:b/>
          <w:lang w:val="el-GR"/>
        </w:rPr>
        <w:t xml:space="preserve"> </w:t>
      </w:r>
      <w:r w:rsidR="00D0210F">
        <w:rPr>
          <w:b/>
          <w:lang w:val="el-GR"/>
        </w:rPr>
        <w:t>14</w:t>
      </w:r>
      <w:r w:rsidR="001C673F" w:rsidRPr="00E47D79">
        <w:rPr>
          <w:b/>
          <w:lang w:val="el-GR"/>
        </w:rPr>
        <w:t>:</w:t>
      </w:r>
      <w:r w:rsidR="00D0210F">
        <w:rPr>
          <w:b/>
          <w:lang w:val="el-GR"/>
        </w:rPr>
        <w:t>00</w:t>
      </w:r>
      <w:r w:rsidR="001C673F" w:rsidRPr="00E47D79">
        <w:rPr>
          <w:lang w:val="el-GR"/>
        </w:rPr>
        <w:t>.</w:t>
      </w:r>
    </w:p>
    <w:p w14:paraId="14E004CF" w14:textId="77777777" w:rsidR="001C673F" w:rsidRPr="00E47D79" w:rsidRDefault="001C673F">
      <w:pPr>
        <w:rPr>
          <w:lang w:val="el-GR"/>
        </w:rPr>
      </w:pPr>
      <w:r w:rsidRPr="00E47D79" w:rsidDel="001C673F">
        <w:rPr>
          <w:i/>
          <w:iCs/>
          <w:color w:val="5B9BD5"/>
          <w:kern w:val="1"/>
          <w:lang w:val="el-GR"/>
        </w:rPr>
        <w:t xml:space="preserve"> </w:t>
      </w:r>
    </w:p>
    <w:p w14:paraId="71253B0F" w14:textId="77777777" w:rsidR="008338F0" w:rsidRPr="00E47D79" w:rsidRDefault="003355E7" w:rsidP="003A109E">
      <w:pPr>
        <w:pStyle w:val="2"/>
        <w:rPr>
          <w:rFonts w:cs="Tahoma"/>
          <w:lang w:val="el-GR"/>
        </w:rPr>
      </w:pPr>
      <w:r w:rsidRPr="00E47D79">
        <w:rPr>
          <w:rFonts w:cs="Tahoma"/>
          <w:lang w:val="el-GR"/>
        </w:rPr>
        <w:tab/>
      </w:r>
      <w:bookmarkStart w:id="19" w:name="_Ref65241722"/>
      <w:bookmarkStart w:id="20" w:name="_Ref65241727"/>
      <w:bookmarkStart w:id="21" w:name="_Toc99717221"/>
      <w:r w:rsidRPr="00E47D79">
        <w:rPr>
          <w:rFonts w:cs="Tahoma"/>
          <w:lang w:val="el-GR"/>
        </w:rPr>
        <w:t>Δημοσιότητα</w:t>
      </w:r>
      <w:bookmarkEnd w:id="19"/>
      <w:bookmarkEnd w:id="20"/>
      <w:bookmarkEnd w:id="21"/>
    </w:p>
    <w:p w14:paraId="3C57A1B1"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08E2C4DE" w14:textId="1E4BEE16"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w:t>
      </w:r>
      <w:r w:rsidR="00964A88">
        <w:rPr>
          <w:lang w:val="el-GR"/>
        </w:rPr>
        <w:t xml:space="preserve">στις </w:t>
      </w:r>
      <w:r w:rsidR="00964A88" w:rsidRPr="00A75F0A">
        <w:rPr>
          <w:b/>
          <w:bCs/>
          <w:lang w:val="el-GR"/>
        </w:rPr>
        <w:t>30</w:t>
      </w:r>
      <w:r w:rsidR="0038079C">
        <w:rPr>
          <w:b/>
          <w:bCs/>
          <w:lang w:val="el-GR"/>
        </w:rPr>
        <w:t>-</w:t>
      </w:r>
      <w:r w:rsidR="00964A88" w:rsidRPr="00A75F0A">
        <w:rPr>
          <w:b/>
          <w:bCs/>
          <w:lang w:val="el-GR"/>
        </w:rPr>
        <w:t>05</w:t>
      </w:r>
      <w:r w:rsidR="0038079C">
        <w:rPr>
          <w:b/>
          <w:bCs/>
          <w:lang w:val="el-GR"/>
        </w:rPr>
        <w:t>-</w:t>
      </w:r>
      <w:r w:rsidR="00964A88" w:rsidRPr="00A75F0A">
        <w:rPr>
          <w:b/>
          <w:bCs/>
          <w:lang w:val="el-GR"/>
        </w:rPr>
        <w:t>2022</w:t>
      </w:r>
      <w:r w:rsidRPr="00603221">
        <w:rPr>
          <w:lang w:val="el-GR"/>
        </w:rPr>
        <w:t xml:space="preserve"> στην Υπηρεσία Εκδόσεων της Ευρωπαϊκής Ένωσης</w:t>
      </w:r>
      <w:r w:rsidR="00964A88">
        <w:rPr>
          <w:lang w:val="el-GR"/>
        </w:rPr>
        <w:t xml:space="preserve"> και δημοσιεύτηκε στις </w:t>
      </w:r>
      <w:r w:rsidR="00964A88" w:rsidRPr="00A75F0A">
        <w:rPr>
          <w:b/>
          <w:bCs/>
          <w:lang w:val="el-GR"/>
        </w:rPr>
        <w:t>03</w:t>
      </w:r>
      <w:r w:rsidR="0038079C">
        <w:rPr>
          <w:b/>
          <w:bCs/>
          <w:lang w:val="el-GR"/>
        </w:rPr>
        <w:t>-</w:t>
      </w:r>
      <w:r w:rsidR="00964A88" w:rsidRPr="00A75F0A">
        <w:rPr>
          <w:b/>
          <w:bCs/>
          <w:lang w:val="el-GR"/>
        </w:rPr>
        <w:t>06</w:t>
      </w:r>
      <w:r w:rsidR="0038079C">
        <w:rPr>
          <w:b/>
          <w:bCs/>
          <w:lang w:val="el-GR"/>
        </w:rPr>
        <w:t>-</w:t>
      </w:r>
      <w:r w:rsidR="00964A88" w:rsidRPr="00A75F0A">
        <w:rPr>
          <w:b/>
          <w:bCs/>
          <w:lang w:val="el-GR"/>
        </w:rPr>
        <w:t>2022</w:t>
      </w:r>
      <w:r w:rsidRPr="00603221">
        <w:rPr>
          <w:lang w:val="el-GR"/>
        </w:rPr>
        <w:t xml:space="preserve">. </w:t>
      </w:r>
    </w:p>
    <w:p w14:paraId="7EA729A6"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6DF5BD90" w14:textId="4DA061BA"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A75F0A" w:rsidRPr="00D0210F">
        <w:rPr>
          <w:b/>
          <w:bCs/>
          <w:lang w:val="el-GR" w:eastAsia="el-GR"/>
        </w:rPr>
        <w:t>06</w:t>
      </w:r>
      <w:r w:rsidR="0038079C">
        <w:rPr>
          <w:b/>
          <w:bCs/>
          <w:lang w:val="el-GR" w:eastAsia="el-GR"/>
        </w:rPr>
        <w:t>-</w:t>
      </w:r>
      <w:r w:rsidR="00A75F0A" w:rsidRPr="00D0210F">
        <w:rPr>
          <w:b/>
          <w:bCs/>
          <w:lang w:val="el-GR" w:eastAsia="el-GR"/>
        </w:rPr>
        <w:t>06</w:t>
      </w:r>
      <w:r w:rsidR="0038079C">
        <w:rPr>
          <w:b/>
          <w:bCs/>
          <w:lang w:val="el-GR" w:eastAsia="el-GR"/>
        </w:rPr>
        <w:t>-</w:t>
      </w:r>
      <w:r w:rsidR="00A75F0A" w:rsidRPr="00D0210F">
        <w:rPr>
          <w:b/>
          <w:bCs/>
          <w:lang w:val="el-GR" w:eastAsia="el-GR"/>
        </w:rPr>
        <w:t>2022</w:t>
      </w:r>
      <w:r w:rsidR="003355E7" w:rsidRPr="00603221">
        <w:rPr>
          <w:lang w:val="el-GR"/>
        </w:rPr>
        <w:t xml:space="preserve">. </w:t>
      </w:r>
    </w:p>
    <w:p w14:paraId="07762BB0" w14:textId="611685A6" w:rsidR="00821852" w:rsidRDefault="00821852" w:rsidP="00821852">
      <w:pPr>
        <w:rPr>
          <w:lang w:val="el-GR"/>
        </w:rPr>
      </w:pPr>
      <w:r w:rsidRPr="006B3C5C">
        <w:rPr>
          <w:lang w:val="el-GR"/>
        </w:rPr>
        <w:t xml:space="preserve">Τα έγγραφα της σύμβασης </w:t>
      </w:r>
      <w:bookmarkStart w:id="22" w:name="_Hlk75874003"/>
      <w:r w:rsidRPr="006B3C5C">
        <w:rPr>
          <w:lang w:val="el-GR"/>
        </w:rPr>
        <w:t xml:space="preserve">της παρούσας Διακήρυξης καταχωρήθηκαν </w:t>
      </w:r>
      <w:bookmarkEnd w:id="22"/>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A75F0A" w:rsidRPr="00D0210F">
        <w:rPr>
          <w:b/>
          <w:bCs/>
          <w:lang w:val="el-GR" w:eastAsia="el-GR"/>
        </w:rPr>
        <w:t>06</w:t>
      </w:r>
      <w:r w:rsidR="0038079C">
        <w:rPr>
          <w:b/>
          <w:bCs/>
          <w:lang w:val="el-GR" w:eastAsia="el-GR"/>
        </w:rPr>
        <w:t>-</w:t>
      </w:r>
      <w:r w:rsidR="00A75F0A" w:rsidRPr="00D0210F">
        <w:rPr>
          <w:b/>
          <w:bCs/>
          <w:lang w:val="el-GR" w:eastAsia="el-GR"/>
        </w:rPr>
        <w:t>06</w:t>
      </w:r>
      <w:r w:rsidR="0038079C">
        <w:rPr>
          <w:b/>
          <w:bCs/>
          <w:lang w:val="el-GR" w:eastAsia="el-GR"/>
        </w:rPr>
        <w:t>-</w:t>
      </w:r>
      <w:r w:rsidR="00A75F0A" w:rsidRPr="00D0210F">
        <w:rPr>
          <w:b/>
          <w:bCs/>
          <w:lang w:val="el-GR" w:eastAsia="el-GR"/>
        </w:rPr>
        <w:t>2022</w:t>
      </w:r>
      <w:r w:rsidRPr="006B3C5C">
        <w:rPr>
          <w:lang w:val="el-GR"/>
        </w:rPr>
        <w:t>, η οποία έλαβε Συστημικό Αύξοντα Αριθμό</w:t>
      </w:r>
      <w:bookmarkStart w:id="23" w:name="_Hlk75874030"/>
      <w:r w:rsidRPr="006B3C5C">
        <w:rPr>
          <w:lang w:val="el-GR"/>
        </w:rPr>
        <w:t xml:space="preserve">: </w:t>
      </w:r>
      <w:r w:rsidR="00A257DB" w:rsidRPr="00A257DB">
        <w:rPr>
          <w:b/>
          <w:bCs/>
          <w:lang w:val="el-GR"/>
        </w:rPr>
        <w:t>162575</w:t>
      </w:r>
      <w:r w:rsidRPr="006B3C5C">
        <w:rPr>
          <w:lang w:val="el-GR"/>
        </w:rPr>
        <w:t xml:space="preserve"> </w:t>
      </w:r>
      <w:bookmarkEnd w:id="23"/>
      <w:r w:rsidRPr="006B3C5C">
        <w:rPr>
          <w:lang w:val="el-GR"/>
        </w:rPr>
        <w:t>και αναρτήθηκαν στη Διαδικτυακή Πύλη (</w:t>
      </w:r>
      <w:hyperlink r:id="rId15" w:history="1">
        <w:r w:rsidRPr="00012FAE">
          <w:rPr>
            <w:rStyle w:val="-"/>
            <w:lang w:val="el-GR"/>
          </w:rPr>
          <w:t>www.promitheus.gov.gr</w:t>
        </w:r>
      </w:hyperlink>
      <w:r w:rsidRPr="006B3C5C">
        <w:rPr>
          <w:lang w:val="el-GR"/>
        </w:rPr>
        <w:t>) του ΟΠΣ ΕΣΗΔΗΣ</w:t>
      </w:r>
      <w:r>
        <w:rPr>
          <w:lang w:val="el-GR"/>
        </w:rPr>
        <w:t>.</w:t>
      </w:r>
    </w:p>
    <w:p w14:paraId="711DBB68" w14:textId="1CFADB83" w:rsidR="008338F0" w:rsidRPr="00603221"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24"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24"/>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A75F0A" w:rsidRPr="00D0210F">
        <w:rPr>
          <w:b/>
          <w:bCs/>
          <w:lang w:val="el-GR" w:eastAsia="el-GR"/>
        </w:rPr>
        <w:t>06</w:t>
      </w:r>
      <w:r w:rsidR="0038079C">
        <w:rPr>
          <w:b/>
          <w:bCs/>
          <w:lang w:val="el-GR" w:eastAsia="el-GR"/>
        </w:rPr>
        <w:t>-</w:t>
      </w:r>
      <w:r w:rsidR="00A75F0A" w:rsidRPr="00D0210F">
        <w:rPr>
          <w:b/>
          <w:bCs/>
          <w:lang w:val="el-GR" w:eastAsia="el-GR"/>
        </w:rPr>
        <w:t>06</w:t>
      </w:r>
      <w:r w:rsidR="0038079C">
        <w:rPr>
          <w:b/>
          <w:bCs/>
          <w:lang w:val="el-GR" w:eastAsia="el-GR"/>
        </w:rPr>
        <w:t>-</w:t>
      </w:r>
      <w:r w:rsidR="00A75F0A" w:rsidRPr="00D0210F">
        <w:rPr>
          <w:b/>
          <w:bCs/>
          <w:lang w:val="el-GR" w:eastAsia="el-GR"/>
        </w:rPr>
        <w:t>2022</w:t>
      </w:r>
      <w:r w:rsidR="00181C40" w:rsidRPr="00603221">
        <w:rPr>
          <w:lang w:val="el-GR"/>
        </w:rPr>
        <w:t>.</w:t>
      </w:r>
    </w:p>
    <w:p w14:paraId="1CAB68D0" w14:textId="0BF69045"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A75F0A" w:rsidRPr="00D0210F">
        <w:rPr>
          <w:b/>
          <w:bCs/>
          <w:lang w:eastAsia="el-GR"/>
        </w:rPr>
        <w:t>06</w:t>
      </w:r>
      <w:r w:rsidR="0038079C">
        <w:rPr>
          <w:b/>
          <w:bCs/>
          <w:lang w:eastAsia="el-GR"/>
        </w:rPr>
        <w:t>-</w:t>
      </w:r>
      <w:r w:rsidR="00A75F0A" w:rsidRPr="00D0210F">
        <w:rPr>
          <w:b/>
          <w:bCs/>
          <w:lang w:eastAsia="el-GR"/>
        </w:rPr>
        <w:t>06</w:t>
      </w:r>
      <w:r w:rsidR="0038079C">
        <w:rPr>
          <w:b/>
          <w:bCs/>
          <w:lang w:eastAsia="el-GR"/>
        </w:rPr>
        <w:t>-</w:t>
      </w:r>
      <w:r w:rsidR="00A75F0A" w:rsidRPr="00D0210F">
        <w:rPr>
          <w:b/>
          <w:bCs/>
          <w:lang w:eastAsia="el-GR"/>
        </w:rPr>
        <w:t>2022</w:t>
      </w:r>
      <w:r w:rsidRPr="00603221">
        <w:t>.</w:t>
      </w:r>
      <w:r w:rsidRPr="00603221">
        <w:rPr>
          <w:i/>
          <w:iCs/>
          <w:color w:val="5B9BD5"/>
          <w:kern w:val="1"/>
        </w:rPr>
        <w:t xml:space="preserve"> </w:t>
      </w:r>
    </w:p>
    <w:p w14:paraId="76E0B9EB" w14:textId="77777777" w:rsidR="00441D66" w:rsidRPr="00603221" w:rsidRDefault="00441D66" w:rsidP="00B8545D">
      <w:pPr>
        <w:pStyle w:val="normalwithoutspacing"/>
        <w:snapToGrid w:val="0"/>
        <w:rPr>
          <w:i/>
          <w:iCs/>
          <w:color w:val="5B9BD5"/>
          <w:kern w:val="1"/>
        </w:rPr>
      </w:pPr>
    </w:p>
    <w:p w14:paraId="26495BB7" w14:textId="77777777" w:rsidR="00B1259E" w:rsidRPr="00603221" w:rsidRDefault="00B1259E">
      <w:pPr>
        <w:rPr>
          <w:iCs/>
          <w:color w:val="5B9BD5"/>
          <w:kern w:val="1"/>
          <w:lang w:val="el-GR"/>
        </w:rPr>
      </w:pPr>
    </w:p>
    <w:p w14:paraId="67505252" w14:textId="77777777" w:rsidR="008338F0" w:rsidRPr="00603221" w:rsidRDefault="003355E7" w:rsidP="003A109E">
      <w:pPr>
        <w:pStyle w:val="2"/>
        <w:rPr>
          <w:rFonts w:cs="Tahoma"/>
          <w:lang w:val="el-GR"/>
        </w:rPr>
      </w:pPr>
      <w:r w:rsidRPr="00603221">
        <w:rPr>
          <w:rFonts w:cs="Tahoma"/>
          <w:lang w:val="el-GR"/>
        </w:rPr>
        <w:tab/>
      </w:r>
      <w:bookmarkStart w:id="25" w:name="_Toc99717222"/>
      <w:r w:rsidRPr="00603221">
        <w:rPr>
          <w:rFonts w:cs="Tahoma"/>
          <w:lang w:val="el-GR"/>
        </w:rPr>
        <w:t>Αρχές εφαρμοζόμενες στη διαδικασία σύναψης</w:t>
      </w:r>
      <w:bookmarkEnd w:id="25"/>
      <w:r w:rsidRPr="00603221">
        <w:rPr>
          <w:rFonts w:cs="Tahoma"/>
          <w:lang w:val="el-GR"/>
        </w:rPr>
        <w:t xml:space="preserve"> </w:t>
      </w:r>
    </w:p>
    <w:p w14:paraId="0F7301A3"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4A1288A1"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4106E17"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455C4DE2" w14:textId="77777777" w:rsidR="00D52D6B"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0124B5AA" w14:textId="77777777" w:rsidR="00D52D6B" w:rsidRPr="00603221" w:rsidRDefault="00D52D6B">
      <w:pPr>
        <w:rPr>
          <w:lang w:val="el-GR"/>
        </w:rPr>
      </w:pPr>
    </w:p>
    <w:p w14:paraId="7859F712" w14:textId="77777777" w:rsidR="00092ADB" w:rsidRPr="00E47D79" w:rsidRDefault="00092ADB" w:rsidP="006726E4">
      <w:pPr>
        <w:pStyle w:val="10"/>
        <w:rPr>
          <w:rFonts w:cs="Tahoma"/>
          <w:sz w:val="22"/>
          <w:szCs w:val="22"/>
        </w:rPr>
      </w:pPr>
      <w:r w:rsidRPr="00603221">
        <w:rPr>
          <w:rFonts w:cs="Tahoma"/>
          <w:sz w:val="22"/>
          <w:szCs w:val="22"/>
          <w:lang w:val="el-GR"/>
        </w:rPr>
        <w:lastRenderedPageBreak/>
        <w:tab/>
      </w:r>
      <w:r w:rsidRPr="00E47D79">
        <w:rPr>
          <w:rFonts w:cs="Tahoma"/>
          <w:sz w:val="22"/>
          <w:szCs w:val="22"/>
        </w:rPr>
        <w:t>ΓΕΝΙΚΟΙ ΚΑΙ ΕΙΔΙΚΟΙ ΟΡΟΙ ΣΥΜΜΕΤΟΧΗΣ</w:t>
      </w:r>
    </w:p>
    <w:p w14:paraId="2E687636" w14:textId="77777777" w:rsidR="00092ADB" w:rsidRPr="00603221" w:rsidRDefault="00092ADB" w:rsidP="003A109E">
      <w:pPr>
        <w:pStyle w:val="2"/>
        <w:rPr>
          <w:rFonts w:cs="Tahoma"/>
          <w:lang w:val="el-GR"/>
        </w:rPr>
      </w:pPr>
      <w:bookmarkStart w:id="26" w:name="__RefHeading___Toc491949729"/>
      <w:bookmarkStart w:id="27" w:name="__RefHeading___Toc491949730"/>
      <w:bookmarkStart w:id="28" w:name="_Hlk494445205"/>
      <w:bookmarkEnd w:id="26"/>
      <w:bookmarkEnd w:id="27"/>
      <w:r w:rsidRPr="00603221">
        <w:rPr>
          <w:rFonts w:cs="Tahoma"/>
          <w:lang w:val="el-GR"/>
        </w:rPr>
        <w:tab/>
      </w:r>
      <w:bookmarkStart w:id="29" w:name="_Toc99717223"/>
      <w:r w:rsidRPr="00603221">
        <w:rPr>
          <w:rFonts w:cs="Tahoma"/>
          <w:lang w:val="el-GR"/>
        </w:rPr>
        <w:t>Γενικές Πληροφορίες</w:t>
      </w:r>
      <w:bookmarkEnd w:id="29"/>
    </w:p>
    <w:p w14:paraId="788BC09E" w14:textId="77777777" w:rsidR="008338F0" w:rsidRPr="00603221" w:rsidRDefault="003355E7" w:rsidP="00B134DF">
      <w:pPr>
        <w:pStyle w:val="3"/>
        <w:ind w:left="0" w:firstLine="0"/>
        <w:rPr>
          <w:lang w:val="el-GR"/>
        </w:rPr>
      </w:pPr>
      <w:bookmarkStart w:id="30" w:name="_Toc99717224"/>
      <w:bookmarkEnd w:id="28"/>
      <w:r w:rsidRPr="00603221">
        <w:rPr>
          <w:lang w:val="el-GR"/>
        </w:rPr>
        <w:t>Έγγραφα της σύμβασης</w:t>
      </w:r>
      <w:bookmarkEnd w:id="30"/>
    </w:p>
    <w:p w14:paraId="246966C9"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7A98EA62" w14:textId="7405E763" w:rsidR="008338F0" w:rsidRPr="00B134DF" w:rsidRDefault="00767047" w:rsidP="00E64B57">
      <w:pPr>
        <w:numPr>
          <w:ilvl w:val="0"/>
          <w:numId w:val="3"/>
        </w:numPr>
        <w:spacing w:after="40"/>
        <w:ind w:left="567" w:hanging="567"/>
        <w:rPr>
          <w:lang w:val="el-GR"/>
        </w:rPr>
      </w:pPr>
      <w:r w:rsidRPr="00B134DF">
        <w:rPr>
          <w:lang w:val="el-GR"/>
        </w:rPr>
        <w:t xml:space="preserve">η από </w:t>
      </w:r>
      <w:r w:rsidR="00A75F0A" w:rsidRPr="00A75F0A">
        <w:rPr>
          <w:b/>
          <w:bCs/>
          <w:lang w:val="el-GR"/>
        </w:rPr>
        <w:t>30</w:t>
      </w:r>
      <w:r w:rsidR="00A75F0A">
        <w:rPr>
          <w:b/>
          <w:bCs/>
          <w:lang w:val="el-GR"/>
        </w:rPr>
        <w:t>-</w:t>
      </w:r>
      <w:r w:rsidR="00A75F0A" w:rsidRPr="00A75F0A">
        <w:rPr>
          <w:b/>
          <w:bCs/>
          <w:lang w:val="el-GR"/>
        </w:rPr>
        <w:t>05</w:t>
      </w:r>
      <w:r w:rsidR="00A75F0A">
        <w:rPr>
          <w:b/>
          <w:bCs/>
          <w:lang w:val="el-GR"/>
        </w:rPr>
        <w:t>-</w:t>
      </w:r>
      <w:r w:rsidR="00A75F0A" w:rsidRPr="00A75F0A">
        <w:rPr>
          <w:b/>
          <w:bCs/>
          <w:lang w:val="el-GR"/>
        </w:rPr>
        <w:t>2022</w:t>
      </w:r>
      <w:r w:rsidRPr="00B134DF">
        <w:rPr>
          <w:lang w:val="el-GR"/>
        </w:rPr>
        <w:t xml:space="preserve"> Προκήρυξη της Σύμβασης, όπως αυτή έχει σταλεί για </w:t>
      </w:r>
      <w:r w:rsidR="009567C7" w:rsidRPr="00B134DF">
        <w:rPr>
          <w:lang w:val="el-GR"/>
        </w:rPr>
        <w:t>δημοσίευση</w:t>
      </w:r>
      <w:r w:rsidRPr="00B134DF">
        <w:rPr>
          <w:lang w:val="el-GR"/>
        </w:rPr>
        <w:t xml:space="preserve"> στην Επίσημη Εφημερίδα της Ευρωπαϊκής Ένωσης </w:t>
      </w:r>
    </w:p>
    <w:p w14:paraId="5764A8BD" w14:textId="33764A8C" w:rsidR="008338F0" w:rsidRPr="00603221" w:rsidRDefault="003355E7" w:rsidP="00E64B57">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4BAA2D4E" w14:textId="2F4648FF" w:rsidR="008338F0" w:rsidRPr="00603221" w:rsidRDefault="003355E7" w:rsidP="00E64B57">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5A98F096" w14:textId="77777777" w:rsidR="008338F0" w:rsidRPr="00603221" w:rsidRDefault="003355E7" w:rsidP="00E64B57">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2662EA2" w14:textId="77777777" w:rsidR="008338F0" w:rsidRPr="00603221" w:rsidRDefault="003355E7" w:rsidP="00B134DF">
      <w:pPr>
        <w:pStyle w:val="3"/>
        <w:ind w:left="0" w:firstLine="0"/>
        <w:rPr>
          <w:lang w:val="el-GR"/>
        </w:rPr>
      </w:pPr>
      <w:bookmarkStart w:id="31" w:name="_Toc9971722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31"/>
    </w:p>
    <w:p w14:paraId="3517E7C6" w14:textId="77777777" w:rsidR="008338F0" w:rsidRPr="004C145A"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17" w:history="1">
        <w:r w:rsidR="004C145A" w:rsidRPr="004C145A">
          <w:rPr>
            <w:rStyle w:val="-"/>
            <w:lang w:val="el-GR"/>
          </w:rPr>
          <w:t>www.promitheus.gov.gr</w:t>
        </w:r>
      </w:hyperlink>
      <w:r w:rsidRPr="004C145A">
        <w:rPr>
          <w:lang w:val="el-GR"/>
        </w:rPr>
        <w:t>)</w:t>
      </w:r>
      <w:r w:rsidR="003355E7" w:rsidRPr="004C145A">
        <w:rPr>
          <w:lang w:val="el-GR"/>
        </w:rPr>
        <w:t>.</w:t>
      </w:r>
    </w:p>
    <w:p w14:paraId="7123787C" w14:textId="77777777" w:rsidR="008338F0" w:rsidRPr="00603221" w:rsidRDefault="003355E7" w:rsidP="00B134DF">
      <w:pPr>
        <w:pStyle w:val="3"/>
        <w:ind w:left="0" w:firstLine="0"/>
        <w:rPr>
          <w:lang w:val="el-GR"/>
        </w:rPr>
      </w:pPr>
      <w:bookmarkStart w:id="32" w:name="_Ref75870613"/>
      <w:bookmarkStart w:id="33" w:name="_Toc99717226"/>
      <w:r w:rsidRPr="00603221">
        <w:rPr>
          <w:lang w:val="el-GR"/>
        </w:rPr>
        <w:t>Παροχή Διευκρινίσεων</w:t>
      </w:r>
      <w:bookmarkEnd w:id="32"/>
      <w:bookmarkEnd w:id="33"/>
    </w:p>
    <w:p w14:paraId="78D219EA" w14:textId="27D8E707"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A75F0A" w:rsidRPr="00A75F0A">
        <w:rPr>
          <w:b/>
          <w:bCs/>
          <w:lang w:val="el-GR"/>
        </w:rPr>
        <w:t>17</w:t>
      </w:r>
      <w:r w:rsidR="00127FFE" w:rsidRPr="00127FFE">
        <w:rPr>
          <w:b/>
          <w:bCs/>
          <w:lang w:val="el-GR"/>
        </w:rPr>
        <w:t>/</w:t>
      </w:r>
      <w:r w:rsidR="00A75F0A" w:rsidRPr="00A75F0A">
        <w:rPr>
          <w:b/>
          <w:bCs/>
          <w:lang w:val="el-GR"/>
        </w:rPr>
        <w:t>06/2022</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1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F39235D"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E0E7C47" w14:textId="77777777"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CC2934C" w14:textId="77777777" w:rsidR="00C277E3" w:rsidRDefault="00C277E3" w:rsidP="008A3546">
      <w:pPr>
        <w:rPr>
          <w:i/>
          <w:iCs/>
          <w:color w:val="5B9BD5"/>
          <w:lang w:val="el-GR"/>
        </w:rPr>
      </w:pPr>
    </w:p>
    <w:p w14:paraId="5F99ACD7"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258892F7"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037AE5ED"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CD3608F"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42C0EE9" w14:textId="77777777" w:rsidR="008338F0" w:rsidRPr="00603221" w:rsidRDefault="003355E7" w:rsidP="00B134DF">
      <w:pPr>
        <w:pStyle w:val="3"/>
        <w:ind w:left="0" w:firstLine="0"/>
        <w:rPr>
          <w:lang w:val="el-GR"/>
        </w:rPr>
      </w:pPr>
      <w:bookmarkStart w:id="34" w:name="_Γλώσσα"/>
      <w:bookmarkStart w:id="35" w:name="_Ref75870681"/>
      <w:bookmarkStart w:id="36" w:name="_Toc99717227"/>
      <w:bookmarkEnd w:id="34"/>
      <w:r w:rsidRPr="00603221">
        <w:rPr>
          <w:lang w:val="el-GR"/>
        </w:rPr>
        <w:lastRenderedPageBreak/>
        <w:t>Γλώσσα</w:t>
      </w:r>
      <w:bookmarkEnd w:id="35"/>
      <w:bookmarkEnd w:id="36"/>
    </w:p>
    <w:p w14:paraId="5944ECFD" w14:textId="77777777" w:rsidR="00C931A2" w:rsidRPr="00B134DF" w:rsidRDefault="003355E7" w:rsidP="005A6D30">
      <w:pPr>
        <w:rPr>
          <w:lang w:val="el-GR"/>
        </w:rPr>
      </w:pPr>
      <w:r w:rsidRPr="00603221">
        <w:rPr>
          <w:lang w:val="el-GR"/>
        </w:rPr>
        <w:t>Τα έγγραφα της σύμβασης έχουν συνταχθεί στην ελληνική γλώσσα</w:t>
      </w:r>
      <w:r w:rsidR="00B134DF" w:rsidRPr="00B134DF">
        <w:rPr>
          <w:lang w:val="el-GR"/>
        </w:rPr>
        <w:t>.</w:t>
      </w:r>
    </w:p>
    <w:p w14:paraId="444498ED"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16AB8EF9"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4E9895E3"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4EBAFE7B"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76C1866D" w14:textId="77777777" w:rsidR="008338F0" w:rsidRPr="00603221" w:rsidRDefault="003355E7">
      <w:pPr>
        <w:rPr>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94F0A51" w14:textId="77777777" w:rsidR="003A5AAC" w:rsidRPr="00603221" w:rsidRDefault="003A5AAC" w:rsidP="00B134DF">
      <w:pPr>
        <w:pStyle w:val="3"/>
        <w:ind w:left="0" w:firstLine="0"/>
        <w:rPr>
          <w:lang w:val="el-GR"/>
        </w:rPr>
      </w:pPr>
      <w:bookmarkStart w:id="37" w:name="_Ref496624630"/>
      <w:bookmarkStart w:id="38" w:name="_Ref496624815"/>
      <w:bookmarkStart w:id="39" w:name="_Ref496625091"/>
      <w:bookmarkStart w:id="40" w:name="_Toc99717228"/>
      <w:r w:rsidRPr="00603221">
        <w:rPr>
          <w:lang w:val="el-GR"/>
        </w:rPr>
        <w:t>Εγγυήσεις</w:t>
      </w:r>
      <w:bookmarkEnd w:id="37"/>
      <w:bookmarkEnd w:id="38"/>
      <w:bookmarkEnd w:id="39"/>
      <w:bookmarkEnd w:id="40"/>
    </w:p>
    <w:p w14:paraId="684BB60A" w14:textId="77777777" w:rsidR="008338F0" w:rsidRDefault="006771AF" w:rsidP="0054025C">
      <w:pPr>
        <w:rPr>
          <w:color w:val="000000"/>
          <w:lang w:val="el-GR"/>
        </w:rPr>
      </w:pPr>
      <w:bookmarkStart w:id="4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"_Εγγύηση_συμμετοχής" </w:instrText>
      </w:r>
      <w:r w:rsidR="00A81E10">
        <w:fldChar w:fldCharType="separate"/>
      </w:r>
      <w:r w:rsidR="005A6D30" w:rsidRPr="006B0F8A">
        <w:rPr>
          <w:rStyle w:val="-"/>
          <w:lang w:val="el-GR"/>
        </w:rPr>
        <w:t>2.2.2</w:t>
      </w:r>
      <w:r w:rsidR="00A81E10">
        <w:rPr>
          <w:rStyle w:val="-"/>
          <w:lang w:val="el-GR"/>
        </w:rPr>
        <w:fldChar w:fldCharType="end"/>
      </w:r>
      <w:r w:rsidR="005A6D30">
        <w:rPr>
          <w:color w:val="000000"/>
          <w:lang w:val="el-GR"/>
        </w:rPr>
        <w:t xml:space="preserve"> &amp; </w:t>
      </w:r>
      <w:hyperlink w:anchor="_Εγγυήσεις_(καλής_εκτέλεσης," w:history="1">
        <w:r w:rsidR="005A6D30" w:rsidRPr="006B0F8A">
          <w:rPr>
            <w:rStyle w:val="-"/>
            <w:lang w:val="el-GR"/>
          </w:rPr>
          <w:t>4.1</w:t>
        </w:r>
      </w:hyperlink>
      <w:r w:rsidR="005A6D30">
        <w:rPr>
          <w:color w:val="000000"/>
          <w:lang w:val="el-GR"/>
        </w:rPr>
        <w:t xml:space="preserve">)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3B939E23" w14:textId="77777777" w:rsidR="003B04C4" w:rsidRDefault="003B04C4" w:rsidP="00603221">
      <w:pPr>
        <w:rPr>
          <w:color w:val="000000"/>
          <w:lang w:val="el-GR"/>
        </w:rPr>
      </w:pPr>
      <w:bookmarkStart w:id="4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42"/>
    </w:p>
    <w:p w14:paraId="29266BE6"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42061F76"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7FF1C196"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789CA1E2"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BFB47D3"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61FF32B5" w14:textId="77777777" w:rsidR="000A60A0" w:rsidRPr="00B134DF" w:rsidRDefault="000A60A0" w:rsidP="00B134DF">
      <w:pPr>
        <w:pStyle w:val="3"/>
        <w:ind w:left="0" w:firstLine="0"/>
        <w:rPr>
          <w:lang w:val="el-GR"/>
        </w:rPr>
      </w:pPr>
      <w:bookmarkStart w:id="43" w:name="_Toc99717229"/>
      <w:r w:rsidRPr="000A60A0">
        <w:rPr>
          <w:lang w:val="el-GR"/>
        </w:rPr>
        <w:t>Προστασία Προσωπικών Δεδομένων</w:t>
      </w:r>
      <w:bookmarkEnd w:id="43"/>
      <w:r w:rsidRPr="000A60A0">
        <w:rPr>
          <w:lang w:val="el-GR"/>
        </w:rPr>
        <w:t xml:space="preserve"> </w:t>
      </w:r>
    </w:p>
    <w:p w14:paraId="1649276B"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hyperlink w:anchor="_ΠΑΡΑΡΤΗΜΑ_ΙΧ_–" w:history="1">
        <w:r w:rsidR="0096190B" w:rsidRPr="007D16FF">
          <w:rPr>
            <w:rStyle w:val="-"/>
            <w:lang w:val="el-GR"/>
          </w:rPr>
          <w:t xml:space="preserve">παράρτημα </w:t>
        </w:r>
        <w:r w:rsidR="0096190B" w:rsidRPr="007D16FF">
          <w:rPr>
            <w:rStyle w:val="-"/>
            <w:lang w:val="en-US"/>
          </w:rPr>
          <w:t>I</w:t>
        </w:r>
        <w:r w:rsidR="007D16FF" w:rsidRPr="007D16FF">
          <w:rPr>
            <w:rStyle w:val="-"/>
            <w:lang w:val="el-GR"/>
          </w:rPr>
          <w:t>Χ</w:t>
        </w:r>
      </w:hyperlink>
      <w:r w:rsidR="0096190B" w:rsidRPr="00821852">
        <w:rPr>
          <w:lang w:val="el-GR"/>
        </w:rPr>
        <w:t xml:space="preserve"> </w:t>
      </w:r>
      <w:r w:rsidRPr="00C11E79">
        <w:rPr>
          <w:lang w:val="el-GR"/>
        </w:rPr>
        <w:t>στην παρούσα.</w:t>
      </w:r>
    </w:p>
    <w:p w14:paraId="0F79E94C" w14:textId="77777777" w:rsidR="0054025C" w:rsidRDefault="0054025C">
      <w:pPr>
        <w:suppressAutoHyphens w:val="0"/>
        <w:spacing w:after="0"/>
        <w:jc w:val="left"/>
        <w:rPr>
          <w:color w:val="000000"/>
          <w:lang w:val="el-GR"/>
        </w:rPr>
      </w:pPr>
      <w:r>
        <w:rPr>
          <w:color w:val="000000"/>
          <w:lang w:val="el-GR"/>
        </w:rPr>
        <w:br w:type="page"/>
      </w:r>
    </w:p>
    <w:bookmarkEnd w:id="41"/>
    <w:p w14:paraId="52F7CFA4" w14:textId="77777777" w:rsidR="008338F0" w:rsidRPr="00603221" w:rsidRDefault="003355E7" w:rsidP="003A109E">
      <w:pPr>
        <w:pStyle w:val="2"/>
        <w:rPr>
          <w:rFonts w:cs="Tahoma"/>
          <w:lang w:val="el-GR"/>
        </w:rPr>
      </w:pPr>
      <w:r w:rsidRPr="00603221">
        <w:rPr>
          <w:rFonts w:cs="Tahoma"/>
          <w:lang w:val="el-GR"/>
        </w:rPr>
        <w:lastRenderedPageBreak/>
        <w:tab/>
      </w:r>
      <w:bookmarkStart w:id="44" w:name="_Toc99717230"/>
      <w:r w:rsidRPr="00603221">
        <w:rPr>
          <w:rFonts w:cs="Tahoma"/>
          <w:lang w:val="el-GR"/>
        </w:rPr>
        <w:t>Δικαίωμα Συμμετοχής - Κριτήρια Ποιοτικής Επιλογής</w:t>
      </w:r>
      <w:bookmarkEnd w:id="44"/>
    </w:p>
    <w:p w14:paraId="07E5A7EA" w14:textId="77777777" w:rsidR="008338F0" w:rsidRPr="00603221" w:rsidRDefault="003355E7" w:rsidP="00B134DF">
      <w:pPr>
        <w:pStyle w:val="3"/>
        <w:ind w:left="0" w:firstLine="0"/>
        <w:rPr>
          <w:lang w:val="el-GR"/>
        </w:rPr>
      </w:pPr>
      <w:bookmarkStart w:id="45" w:name="_Ref496541397"/>
      <w:bookmarkStart w:id="46" w:name="_Toc99717231"/>
      <w:r w:rsidRPr="00603221">
        <w:rPr>
          <w:lang w:val="el-GR"/>
        </w:rPr>
        <w:t>Δικαιούμενοι συμμετοχής</w:t>
      </w:r>
      <w:bookmarkEnd w:id="45"/>
      <w:bookmarkEnd w:id="46"/>
      <w:r w:rsidRPr="00603221">
        <w:rPr>
          <w:lang w:val="el-GR"/>
        </w:rPr>
        <w:t xml:space="preserve"> </w:t>
      </w:r>
    </w:p>
    <w:p w14:paraId="10676D9D"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AE4DCF3" w14:textId="77777777" w:rsidR="008338F0" w:rsidRPr="00603221" w:rsidRDefault="003355E7">
      <w:pPr>
        <w:rPr>
          <w:lang w:val="el-GR"/>
        </w:rPr>
      </w:pPr>
      <w:r w:rsidRPr="00603221">
        <w:rPr>
          <w:lang w:val="el-GR"/>
        </w:rPr>
        <w:t>α) κράτος-μέλος της Ένωσης,</w:t>
      </w:r>
    </w:p>
    <w:p w14:paraId="68FD49F7" w14:textId="77777777" w:rsidR="008338F0" w:rsidRPr="00603221" w:rsidRDefault="003355E7">
      <w:pPr>
        <w:rPr>
          <w:lang w:val="el-GR"/>
        </w:rPr>
      </w:pPr>
      <w:r w:rsidRPr="00603221">
        <w:rPr>
          <w:lang w:val="el-GR"/>
        </w:rPr>
        <w:t>β) κράτος-μέλος του Ευρωπαϊκού Οικονομικού Χώρου (Ε.Ο.Χ.),</w:t>
      </w:r>
    </w:p>
    <w:p w14:paraId="580B73F4"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4A6C2EB5"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348B224"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2"/>
      </w:r>
    </w:p>
    <w:p w14:paraId="06E6E77F"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34BB380" w14:textId="77777777" w:rsidR="008338F0" w:rsidRDefault="003355E7">
      <w:pPr>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6A321076" w14:textId="77777777" w:rsidR="008338F0" w:rsidRPr="00603221" w:rsidRDefault="003355E7" w:rsidP="00B134DF">
      <w:pPr>
        <w:pStyle w:val="3"/>
        <w:ind w:left="0" w:firstLine="0"/>
        <w:rPr>
          <w:lang w:val="el-GR"/>
        </w:rPr>
      </w:pPr>
      <w:bookmarkStart w:id="47" w:name="_Εγγύηση_συμμετοχής"/>
      <w:bookmarkStart w:id="48" w:name="_Ref496542081"/>
      <w:bookmarkStart w:id="49" w:name="_Toc99717232"/>
      <w:bookmarkEnd w:id="47"/>
      <w:r w:rsidRPr="00603221">
        <w:rPr>
          <w:lang w:val="el-GR"/>
        </w:rPr>
        <w:t>Εγγύηση συμμετοχής</w:t>
      </w:r>
      <w:bookmarkEnd w:id="48"/>
      <w:bookmarkEnd w:id="49"/>
    </w:p>
    <w:p w14:paraId="1DAE6C57" w14:textId="7F26BEFD" w:rsidR="00E47D79" w:rsidRDefault="003355E7" w:rsidP="00E47D79">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074F77" w:rsidRPr="003329FF">
        <w:rPr>
          <w:lang w:val="el-GR"/>
        </w:rPr>
        <w:t xml:space="preserve">ΠΑΡΑΡΤΗΜΑ </w:t>
      </w:r>
      <w:r w:rsidR="00074F77" w:rsidRPr="00603221">
        <w:t>VIII</w:t>
      </w:r>
      <w:r w:rsidR="00074F77"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477F078B" w14:textId="77777777" w:rsidR="00DF0C2D" w:rsidRPr="00603221" w:rsidRDefault="00DF0C2D" w:rsidP="003329FF">
      <w:pPr>
        <w:pStyle w:val="aff"/>
        <w:tabs>
          <w:tab w:val="left" w:pos="0"/>
          <w:tab w:val="left" w:pos="1134"/>
        </w:tabs>
        <w:spacing w:before="240"/>
        <w:ind w:left="0"/>
        <w:rPr>
          <w:lang w:val="el-GR"/>
        </w:rPr>
      </w:pPr>
      <w:r w:rsidRPr="00E47D79">
        <w:rPr>
          <w:lang w:val="el-GR"/>
        </w:rPr>
        <w:t xml:space="preserve">Το ποσό της εγγυητικής επιστολής θα πρέπει να καλύπτει σε ευρώ (€) ποσοστό </w:t>
      </w:r>
      <w:r w:rsidR="00B134DF" w:rsidRPr="00E47D79">
        <w:rPr>
          <w:b/>
          <w:bCs/>
          <w:lang w:val="el-GR"/>
        </w:rPr>
        <w:t>2</w:t>
      </w:r>
      <w:r w:rsidRPr="00E47D79">
        <w:rPr>
          <w:b/>
          <w:lang w:val="el-GR"/>
        </w:rPr>
        <w:t>%</w:t>
      </w:r>
      <w:r w:rsidRPr="00E47D79">
        <w:rPr>
          <w:lang w:val="el-GR"/>
        </w:rPr>
        <w:t xml:space="preserve"> του προϋπολογισμού του Έργου (μη συμπεριλαμβανομένου ΦΠΑ), ήτοι ποσό </w:t>
      </w:r>
      <w:r w:rsidR="00013BA4" w:rsidRPr="00E47D79">
        <w:rPr>
          <w:lang w:val="el-GR"/>
        </w:rPr>
        <w:t>σαράντα οκτώ</w:t>
      </w:r>
      <w:r w:rsidR="0005158A" w:rsidRPr="00E47D79">
        <w:rPr>
          <w:lang w:val="el-GR"/>
        </w:rPr>
        <w:t xml:space="preserve"> </w:t>
      </w:r>
      <w:r w:rsidR="00B134DF" w:rsidRPr="00E47D79">
        <w:rPr>
          <w:lang w:val="el-GR"/>
        </w:rPr>
        <w:t xml:space="preserve">χιλιάδες </w:t>
      </w:r>
      <w:r w:rsidR="00013BA4" w:rsidRPr="00E47D79">
        <w:rPr>
          <w:lang w:val="el-GR"/>
        </w:rPr>
        <w:t xml:space="preserve">τριακόσια </w:t>
      </w:r>
      <w:r w:rsidR="0005158A" w:rsidRPr="00E47D79">
        <w:rPr>
          <w:lang w:val="el-GR"/>
        </w:rPr>
        <w:t xml:space="preserve">σαράντα </w:t>
      </w:r>
      <w:r w:rsidR="00B134DF" w:rsidRPr="00E47D79">
        <w:rPr>
          <w:lang w:val="el-GR"/>
        </w:rPr>
        <w:t xml:space="preserve">ευρώ </w:t>
      </w:r>
      <w:r w:rsidRPr="00E47D79">
        <w:rPr>
          <w:lang w:val="el-GR"/>
        </w:rPr>
        <w:t>(</w:t>
      </w:r>
      <w:r w:rsidR="00013BA4" w:rsidRPr="00E47D79">
        <w:rPr>
          <w:lang w:val="el-GR"/>
        </w:rPr>
        <w:t>48</w:t>
      </w:r>
      <w:r w:rsidR="00B134DF" w:rsidRPr="00E47D79">
        <w:rPr>
          <w:lang w:val="el-GR"/>
        </w:rPr>
        <w:t>.</w:t>
      </w:r>
      <w:r w:rsidR="00013BA4" w:rsidRPr="00E47D79">
        <w:rPr>
          <w:lang w:val="el-GR"/>
        </w:rPr>
        <w:t>3</w:t>
      </w:r>
      <w:r w:rsidR="0005158A" w:rsidRPr="00E47D79">
        <w:rPr>
          <w:lang w:val="el-GR"/>
        </w:rPr>
        <w:t>40</w:t>
      </w:r>
      <w:r w:rsidR="00B134DF" w:rsidRPr="00E47D79">
        <w:rPr>
          <w:lang w:val="el-GR"/>
        </w:rPr>
        <w:t>,00</w:t>
      </w:r>
      <w:r w:rsidRPr="00E47D79">
        <w:rPr>
          <w:lang w:val="el-GR"/>
        </w:rPr>
        <w:t>€ ).</w:t>
      </w:r>
    </w:p>
    <w:p w14:paraId="6F513357"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192B7443" w14:textId="3D05F9F8"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074F77">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3317F84C" w14:textId="027E588F" w:rsidR="00CD3B0E" w:rsidRPr="00C229F3" w:rsidRDefault="00CD3B0E" w:rsidP="00CD3B0E">
      <w:pPr>
        <w:rPr>
          <w:lang w:val="el-GR"/>
        </w:rPr>
      </w:pPr>
      <w:r>
        <w:rPr>
          <w:bCs/>
          <w:lang w:val="el-GR"/>
        </w:rPr>
        <w:lastRenderedPageBreak/>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074F77">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99D39CD"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5FBF3E2B" w14:textId="77777777" w:rsidR="00E975FD"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3"/>
      </w:r>
      <w:r w:rsidR="00E87EA9" w:rsidRPr="00603221">
        <w:rPr>
          <w:lang w:val="el-GR"/>
        </w:rPr>
        <w:t xml:space="preserve"> </w:t>
      </w:r>
      <w:r w:rsidR="00FA4CDD">
        <w:rPr>
          <w:lang w:val="el-GR"/>
        </w:rPr>
        <w:t>μ</w:t>
      </w:r>
      <w:r w:rsidR="00FC1B9E">
        <w:rPr>
          <w:lang w:val="el-GR"/>
        </w:rPr>
        <w:t>ετά από :</w:t>
      </w:r>
    </w:p>
    <w:p w14:paraId="46C0E983"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71CB2406"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931E76E"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2A881425"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41799739"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70AB3FFE" w14:textId="77777777" w:rsidR="00FC1B9E" w:rsidRPr="00821852"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74C2EEC1" w14:textId="570A7116"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74F77">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74F77">
        <w:rPr>
          <w:lang w:val="el-GR"/>
        </w:rPr>
        <w:t>2.2.8</w:t>
      </w:r>
      <w:r w:rsidR="006607CE" w:rsidRPr="00603221">
        <w:rPr>
          <w:lang w:val="el-GR"/>
        </w:rPr>
        <w:fldChar w:fldCharType="end"/>
      </w:r>
      <w:r w:rsidR="00E1337D" w:rsidRPr="00603221">
        <w:rPr>
          <w:lang w:val="el-GR"/>
        </w:rPr>
        <w:t xml:space="preserve"> </w:t>
      </w:r>
      <w:r w:rsidR="00673490" w:rsidRPr="00603221">
        <w:rPr>
          <w:lang w:val="el-GR"/>
        </w:rPr>
        <w:t xml:space="preserve">της παρούσας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074F77">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74F77">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74F77">
        <w:rPr>
          <w:lang w:val="el-GR"/>
        </w:rPr>
        <w:t>3.2</w:t>
      </w:r>
      <w:r w:rsidR="00C32872">
        <w:rPr>
          <w:lang w:val="el-GR"/>
        </w:rPr>
        <w:fldChar w:fldCharType="end"/>
      </w:r>
      <w:r w:rsidR="00C32872" w:rsidRPr="00C32872">
        <w:rPr>
          <w:lang w:val="el-GR"/>
        </w:rPr>
        <w:t xml:space="preserve"> και </w:t>
      </w:r>
      <w:hyperlink w:anchor="_Toc74566916" w:history="1">
        <w:r w:rsidR="00AC3BC7" w:rsidRPr="00AC3BC7">
          <w:rPr>
            <w:rStyle w:val="-"/>
            <w:shd w:val="clear" w:color="auto" w:fill="FFFFFF"/>
            <w:lang w:val="el-GR"/>
          </w:rPr>
          <w:t>3.4</w:t>
        </w:r>
      </w:hyperlink>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074F77">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754E4923" w14:textId="77777777" w:rsidR="008338F0" w:rsidRPr="00603221" w:rsidRDefault="003355E7" w:rsidP="00B134DF">
      <w:pPr>
        <w:pStyle w:val="3"/>
        <w:ind w:left="0" w:firstLine="0"/>
        <w:rPr>
          <w:lang w:val="el-GR"/>
        </w:rPr>
      </w:pPr>
      <w:bookmarkStart w:id="50" w:name="_Λόγοι_αποκλεισμού"/>
      <w:bookmarkStart w:id="51" w:name="_Ref496541356"/>
      <w:bookmarkStart w:id="52" w:name="_Ref496541742"/>
      <w:bookmarkStart w:id="53" w:name="_Ref496541775"/>
      <w:bookmarkStart w:id="54" w:name="_Ref496541863"/>
      <w:bookmarkStart w:id="55" w:name="_Toc99717233"/>
      <w:bookmarkEnd w:id="50"/>
      <w:r w:rsidRPr="00603221">
        <w:rPr>
          <w:lang w:val="el-GR"/>
        </w:rPr>
        <w:t>Λόγοι αποκλεισμού</w:t>
      </w:r>
      <w:bookmarkEnd w:id="51"/>
      <w:bookmarkEnd w:id="52"/>
      <w:bookmarkEnd w:id="53"/>
      <w:bookmarkEnd w:id="54"/>
      <w:bookmarkEnd w:id="55"/>
      <w:r w:rsidRPr="00603221">
        <w:rPr>
          <w:lang w:val="el-GR"/>
        </w:rPr>
        <w:t xml:space="preserve"> </w:t>
      </w:r>
    </w:p>
    <w:p w14:paraId="5758BAA0"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1FC7029" w14:textId="77777777" w:rsidR="008338F0" w:rsidRPr="00603221" w:rsidRDefault="00E1337D" w:rsidP="00012F1D">
      <w:pPr>
        <w:pStyle w:val="4"/>
        <w:rPr>
          <w:lang w:val="el-GR"/>
        </w:rPr>
      </w:pPr>
      <w:bookmarkStart w:id="56" w:name="_Ref496540567"/>
      <w:r w:rsidRPr="00603221">
        <w:rPr>
          <w:lang w:val="el-GR"/>
        </w:rPr>
        <w:lastRenderedPageBreak/>
        <w:t xml:space="preserve"> </w:t>
      </w:r>
      <w:bookmarkStart w:id="57" w:name="_Ref74507429"/>
      <w:bookmarkStart w:id="58" w:name="_Toc99717234"/>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56"/>
      <w:bookmarkEnd w:id="57"/>
      <w:bookmarkEnd w:id="58"/>
      <w:r w:rsidR="003355E7" w:rsidRPr="00603221">
        <w:rPr>
          <w:lang w:val="el-GR"/>
        </w:rPr>
        <w:t xml:space="preserve"> </w:t>
      </w:r>
    </w:p>
    <w:p w14:paraId="4C6774D0"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37F937F1"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6EE3E40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37AED0D5"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488E4688"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534B05E"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215EBB46" w14:textId="77777777" w:rsidR="008338F0" w:rsidRDefault="003355E7">
      <w:pPr>
        <w:rPr>
          <w:lang w:val="el-GR"/>
        </w:rPr>
      </w:pPr>
      <w:r w:rsidRPr="00603221">
        <w:rPr>
          <w:lang w:val="el-GR"/>
        </w:rPr>
        <w:lastRenderedPageBreak/>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4A433DF4"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10AC8519"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57AC030"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12BBC72"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5E90E12"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8CDAC44"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556A3D7" w14:textId="77777777" w:rsidR="005A0ACC" w:rsidRDefault="000326F6" w:rsidP="00012F1D">
      <w:pPr>
        <w:pStyle w:val="4"/>
        <w:rPr>
          <w:lang w:val="el-GR"/>
        </w:rPr>
      </w:pPr>
      <w:bookmarkStart w:id="59" w:name="_Στις_ακόλουθες_περιπτώσεις"/>
      <w:bookmarkStart w:id="60" w:name="_Ref503518036"/>
      <w:bookmarkStart w:id="61" w:name="_Toc99717235"/>
      <w:bookmarkEnd w:id="59"/>
      <w:r w:rsidRPr="00603221">
        <w:rPr>
          <w:lang w:val="el-GR"/>
        </w:rPr>
        <w:t>Σ</w:t>
      </w:r>
      <w:r w:rsidR="005A0ACC" w:rsidRPr="00603221">
        <w:rPr>
          <w:lang w:val="el-GR"/>
        </w:rPr>
        <w:t>τις ακόλουθες περιπτώσεις</w:t>
      </w:r>
      <w:bookmarkEnd w:id="60"/>
      <w:bookmarkEnd w:id="61"/>
      <w:r w:rsidR="005A0ACC" w:rsidRPr="00603221">
        <w:rPr>
          <w:lang w:val="el-GR"/>
        </w:rPr>
        <w:t xml:space="preserve"> </w:t>
      </w:r>
    </w:p>
    <w:p w14:paraId="57D8419A"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1E598A43"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C19F398"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AA30475" w14:textId="77777777" w:rsidR="009A3D76" w:rsidRPr="00C229F3" w:rsidRDefault="009A3D76" w:rsidP="009A3D76">
      <w:pPr>
        <w:rPr>
          <w:lang w:val="el-GR"/>
        </w:rPr>
      </w:pPr>
      <w:r w:rsidRPr="007213D0">
        <w:rPr>
          <w:lang w:val="el-GR" w:eastAsia="el-GR"/>
        </w:rPr>
        <w:t xml:space="preserve">Οι υποχρεώσεις των περ. α’ και β’ της παρ.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"_Στις_ακόλουθες_περιπτώσεις" </w:instrText>
      </w:r>
      <w:r w:rsidR="00A81E10">
        <w:fldChar w:fldCharType="separate"/>
      </w:r>
      <w:r w:rsidRPr="006B0F8A">
        <w:rPr>
          <w:rStyle w:val="-"/>
          <w:lang w:val="el-GR" w:eastAsia="el-GR"/>
        </w:rPr>
        <w:t>2.2.3.2</w:t>
      </w:r>
      <w:r w:rsidR="00A81E10">
        <w:rPr>
          <w:rStyle w:val="-"/>
          <w:lang w:val="el-GR" w:eastAsia="el-GR"/>
        </w:rPr>
        <w:fldChar w:fldCharType="end"/>
      </w:r>
      <w:r>
        <w:rPr>
          <w:lang w:val="el-GR" w:eastAsia="el-GR"/>
        </w:rPr>
        <w:t xml:space="preserve">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AEEC842"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558557F4" w14:textId="77777777" w:rsidR="00B04AF3" w:rsidRPr="00012F1D" w:rsidRDefault="003355E7" w:rsidP="00012F1D">
      <w:pPr>
        <w:pStyle w:val="4"/>
        <w:rPr>
          <w:lang w:val="el-GR"/>
        </w:rPr>
      </w:pPr>
      <w:bookmarkStart w:id="62" w:name="_Ref496540586"/>
      <w:bookmarkStart w:id="63" w:name="_Toc9971723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62"/>
      <w:bookmarkEnd w:id="63"/>
      <w:r w:rsidRPr="00603221">
        <w:rPr>
          <w:lang w:val="el-GR"/>
        </w:rPr>
        <w:t xml:space="preserve"> </w:t>
      </w:r>
    </w:p>
    <w:p w14:paraId="778C0C85"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2C94533"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0E708B2C"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w:t>
      </w:r>
      <w:r w:rsidR="00A23EAB">
        <w:rPr>
          <w:lang w:val="el-GR"/>
        </w:rPr>
        <w:lastRenderedPageBreak/>
        <w:t xml:space="preserve">συμπέρασμα ότι ο οικονομικός φορέας συνήψε συμφωνίες με άλλους οικονομικούς φορείς με στόχο τη στρέβλωση του ανταγωνισμού, </w:t>
      </w:r>
    </w:p>
    <w:p w14:paraId="0E97E211"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3C859CC"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829ED14"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B790FC7" w14:textId="3A7A1BBD"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074F77">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074F77" w:rsidRPr="00C0210C">
        <w:rPr>
          <w:lang w:val="el-GR"/>
        </w:rPr>
        <w:t>Αποδεικτικά μέσα</w:t>
      </w:r>
      <w:r w:rsidR="00074F77">
        <w:rPr>
          <w:rFonts w:ascii="Calibri" w:hAnsi="Calibri"/>
          <w:lang w:val="el-GR"/>
        </w:rPr>
        <w:t xml:space="preserve"> </w:t>
      </w:r>
      <w:r w:rsidR="00074F77" w:rsidRPr="0077634D">
        <w:rPr>
          <w:rFonts w:ascii="Calibri" w:hAnsi="Calibri"/>
          <w:lang w:val="el-GR"/>
        </w:rPr>
        <w:t xml:space="preserve">- </w:t>
      </w:r>
      <w:r w:rsidR="00074F77"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5E5F144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00995FC8"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16FC1E6D"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127F9DD" w14:textId="77777777" w:rsidR="001D0C1B" w:rsidRPr="00821852" w:rsidRDefault="001D0C1B" w:rsidP="00012F1D">
      <w:pPr>
        <w:pStyle w:val="4"/>
        <w:rPr>
          <w:lang w:val="el-GR"/>
        </w:rPr>
      </w:pPr>
      <w:bookmarkStart w:id="64" w:name="_Αποκλείεται,_επίσης,_οικονομικός"/>
      <w:bookmarkStart w:id="65" w:name="_Ref74508082"/>
      <w:bookmarkStart w:id="66" w:name="_Toc99717237"/>
      <w:bookmarkEnd w:id="64"/>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65"/>
      <w:bookmarkEnd w:id="66"/>
      <w:r w:rsidR="003355E7" w:rsidRPr="00603221">
        <w:rPr>
          <w:b w:val="0"/>
          <w:bCs w:val="0"/>
          <w:lang w:val="el-GR"/>
        </w:rPr>
        <w:t xml:space="preserve"> </w:t>
      </w:r>
    </w:p>
    <w:p w14:paraId="55A97674" w14:textId="77777777" w:rsidR="008338F0" w:rsidRDefault="001D0C1B" w:rsidP="00821852">
      <w:pPr>
        <w:pStyle w:val="aff"/>
        <w:tabs>
          <w:tab w:val="left" w:pos="0"/>
          <w:tab w:val="left" w:pos="709"/>
          <w:tab w:val="left" w:pos="1134"/>
        </w:tabs>
        <w:spacing w:before="240"/>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61321628" w14:textId="77777777" w:rsidR="00B134DF" w:rsidRPr="00821852" w:rsidRDefault="00B134DF" w:rsidP="00821852">
      <w:pPr>
        <w:pStyle w:val="aff"/>
        <w:tabs>
          <w:tab w:val="left" w:pos="0"/>
          <w:tab w:val="left" w:pos="709"/>
          <w:tab w:val="left" w:pos="1134"/>
        </w:tabs>
        <w:spacing w:before="240"/>
        <w:ind w:left="0"/>
        <w:rPr>
          <w:lang w:val="el-GR"/>
        </w:rPr>
      </w:pPr>
    </w:p>
    <w:p w14:paraId="5988EA73" w14:textId="77777777" w:rsidR="002A7C7B" w:rsidRDefault="002A7C7B" w:rsidP="00012F1D">
      <w:pPr>
        <w:pStyle w:val="4"/>
        <w:rPr>
          <w:lang w:val="el-GR"/>
        </w:rPr>
      </w:pPr>
      <w:bookmarkStart w:id="67" w:name="_Toc99717238"/>
      <w:r w:rsidRPr="00821852">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w:t>
      </w:r>
      <w:r w:rsidRPr="00821852">
        <w:rPr>
          <w:lang w:val="el-GR"/>
        </w:rPr>
        <w:lastRenderedPageBreak/>
        <w:t>ότι βρίσκεται, λόγω πράξεων ή παραλείψεών του, είτε πριν είτε κατά τη διαδικασία, σε μία από τις ως άνω περιπτώσεις.</w:t>
      </w:r>
      <w:bookmarkEnd w:id="67"/>
    </w:p>
    <w:p w14:paraId="74972985" w14:textId="77777777" w:rsidR="00B134DF" w:rsidRDefault="00B134DF" w:rsidP="00B134DF">
      <w:pPr>
        <w:pStyle w:val="aff"/>
        <w:tabs>
          <w:tab w:val="left" w:pos="0"/>
          <w:tab w:val="left" w:pos="709"/>
          <w:tab w:val="left" w:pos="1134"/>
        </w:tabs>
        <w:spacing w:before="240"/>
        <w:ind w:left="0"/>
        <w:rPr>
          <w:lang w:val="el-GR"/>
        </w:rPr>
      </w:pPr>
    </w:p>
    <w:p w14:paraId="6620DB29" w14:textId="40325A85" w:rsidR="002A7C7B" w:rsidRPr="00012F1D" w:rsidRDefault="00363799" w:rsidP="00012F1D">
      <w:pPr>
        <w:pStyle w:val="4"/>
        <w:rPr>
          <w:b w:val="0"/>
          <w:bCs w:val="0"/>
          <w:lang w:val="el-GR"/>
        </w:rPr>
      </w:pPr>
      <w:bookmarkStart w:id="68" w:name="_Toc99717239"/>
      <w:r w:rsidRPr="00012F1D">
        <w:rPr>
          <w:b w:val="0"/>
          <w:lang w:val="el-GR"/>
        </w:rPr>
        <w:t xml:space="preserve">Ο </w:t>
      </w:r>
      <w:r w:rsidR="003355E7" w:rsidRPr="00012F1D">
        <w:rPr>
          <w:b w:val="0"/>
          <w:lang w:val="el-GR"/>
        </w:rPr>
        <w:t xml:space="preserve">οικονομικός φορέας που εμπίπτει σε μια από τις καταστάσεις που αναφέρονται στις παραγράφους </w:t>
      </w:r>
      <w:r w:rsidR="00743754">
        <w:rPr>
          <w:b w:val="0"/>
          <w:lang w:val="el-GR"/>
        </w:rPr>
        <w:fldChar w:fldCharType="begin"/>
      </w:r>
      <w:r w:rsidR="00743754">
        <w:rPr>
          <w:b w:val="0"/>
          <w:lang w:val="el-GR"/>
        </w:rPr>
        <w:instrText xml:space="preserve"> REF _Ref74507429 \r \h </w:instrText>
      </w:r>
      <w:r w:rsidR="00743754">
        <w:rPr>
          <w:b w:val="0"/>
          <w:lang w:val="el-GR"/>
        </w:rPr>
      </w:r>
      <w:r w:rsidR="00743754">
        <w:rPr>
          <w:b w:val="0"/>
          <w:lang w:val="el-GR"/>
        </w:rPr>
        <w:fldChar w:fldCharType="separate"/>
      </w:r>
      <w:r w:rsidR="00074F77">
        <w:rPr>
          <w:b w:val="0"/>
          <w:lang w:val="el-GR"/>
        </w:rPr>
        <w:t>2.2.3.1</w:t>
      </w:r>
      <w:r w:rsidR="00743754">
        <w:rPr>
          <w:b w:val="0"/>
          <w:lang w:val="el-GR"/>
        </w:rPr>
        <w:fldChar w:fldCharType="end"/>
      </w:r>
      <w:r w:rsidR="003355E7" w:rsidRPr="00012F1D">
        <w:rPr>
          <w:b w:val="0"/>
          <w:lang w:val="el-GR"/>
        </w:rPr>
        <w:t xml:space="preserve"> </w:t>
      </w:r>
      <w:r w:rsidR="00387040" w:rsidRPr="00012F1D">
        <w:rPr>
          <w:b w:val="0"/>
          <w:lang w:val="el-GR"/>
        </w:rPr>
        <w:t xml:space="preserve">και </w:t>
      </w:r>
      <w:r w:rsidR="00743754">
        <w:rPr>
          <w:b w:val="0"/>
          <w:lang w:val="el-GR"/>
        </w:rPr>
        <w:fldChar w:fldCharType="begin"/>
      </w:r>
      <w:r w:rsidR="00743754">
        <w:rPr>
          <w:b w:val="0"/>
          <w:lang w:val="el-GR"/>
        </w:rPr>
        <w:instrText xml:space="preserve"> REF _Ref496540586 \r \h </w:instrText>
      </w:r>
      <w:r w:rsidR="00743754">
        <w:rPr>
          <w:b w:val="0"/>
          <w:lang w:val="el-GR"/>
        </w:rPr>
      </w:r>
      <w:r w:rsidR="00743754">
        <w:rPr>
          <w:b w:val="0"/>
          <w:lang w:val="el-GR"/>
        </w:rPr>
        <w:fldChar w:fldCharType="separate"/>
      </w:r>
      <w:r w:rsidR="00074F77">
        <w:rPr>
          <w:b w:val="0"/>
          <w:lang w:val="el-GR"/>
        </w:rPr>
        <w:t>2.2.3.3</w:t>
      </w:r>
      <w:r w:rsidR="00743754">
        <w:rPr>
          <w:b w:val="0"/>
          <w:lang w:val="el-GR"/>
        </w:rPr>
        <w:fldChar w:fldCharType="end"/>
      </w:r>
      <w:r w:rsidR="00387040" w:rsidRPr="00012F1D">
        <w:rPr>
          <w:b w:val="0"/>
          <w:lang w:val="el-GR"/>
        </w:rPr>
        <w:t xml:space="preserve"> </w:t>
      </w:r>
      <w:r w:rsidR="002A7C7B" w:rsidRPr="00012F1D">
        <w:rPr>
          <w:b w:val="0"/>
          <w:lang w:val="el-GR"/>
        </w:rPr>
        <w:t xml:space="preserve">εκτός από την περ. β αυτής, </w:t>
      </w:r>
      <w:r w:rsidR="003355E7" w:rsidRPr="00012F1D">
        <w:rPr>
          <w:b w:val="0"/>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3355E7" w:rsidRPr="00012F1D">
        <w:rPr>
          <w:b w:val="0"/>
          <w:lang w:val="el-GR"/>
        </w:rPr>
        <w:t>αυτ</w:t>
      </w:r>
      <w:proofErr w:type="spellEnd"/>
      <w:r w:rsidR="003355E7" w:rsidRPr="00012F1D">
        <w:rPr>
          <w:b w:val="0"/>
        </w:rPr>
        <w:t>o</w:t>
      </w:r>
      <w:r w:rsidR="003355E7" w:rsidRPr="00012F1D">
        <w:rPr>
          <w:b w:val="0"/>
          <w:lang w:val="el-GR"/>
        </w:rPr>
        <w:t xml:space="preserve">κάθαρση). </w:t>
      </w:r>
      <w:r w:rsidR="002A7C7B" w:rsidRPr="00012F1D">
        <w:rPr>
          <w:b w:val="0"/>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68"/>
    </w:p>
    <w:p w14:paraId="158499E0" w14:textId="77777777" w:rsidR="008338F0" w:rsidRPr="00012F1D" w:rsidRDefault="003355E7" w:rsidP="00012F1D">
      <w:pPr>
        <w:pStyle w:val="4"/>
        <w:rPr>
          <w:b w:val="0"/>
          <w:bCs w:val="0"/>
          <w:color w:val="000000"/>
          <w:lang w:val="el-GR"/>
        </w:rPr>
      </w:pPr>
      <w:bookmarkStart w:id="69" w:name="_Toc99717240"/>
      <w:r w:rsidRPr="00012F1D">
        <w:rPr>
          <w:b w:val="0"/>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69"/>
    </w:p>
    <w:p w14:paraId="1B0FE205" w14:textId="77777777" w:rsidR="00C535AC" w:rsidRPr="00603221" w:rsidRDefault="00C535AC" w:rsidP="00C535AC">
      <w:pPr>
        <w:pStyle w:val="aff"/>
        <w:rPr>
          <w:b/>
          <w:bCs/>
          <w:color w:val="000000"/>
          <w:lang w:val="el-GR"/>
        </w:rPr>
      </w:pPr>
    </w:p>
    <w:p w14:paraId="4B5EA3C5" w14:textId="77777777" w:rsidR="008338F0" w:rsidRPr="00821852" w:rsidRDefault="003355E7" w:rsidP="00012F1D">
      <w:pPr>
        <w:pStyle w:val="4"/>
        <w:rPr>
          <w:lang w:val="el-GR"/>
        </w:rPr>
      </w:pPr>
      <w:r w:rsidRPr="00821852">
        <w:rPr>
          <w:lang w:val="el-GR"/>
        </w:rPr>
        <w:t xml:space="preserve"> </w:t>
      </w:r>
      <w:bookmarkStart w:id="70" w:name="_Ref496540821"/>
      <w:bookmarkStart w:id="71" w:name="_Toc99717241"/>
      <w:r w:rsidR="001E5DE0" w:rsidRPr="00012F1D">
        <w:rPr>
          <w:b w:val="0"/>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012F1D">
        <w:rPr>
          <w:b w:val="0"/>
          <w:lang w:val="el-GR"/>
        </w:rPr>
        <w:t>.</w:t>
      </w:r>
      <w:bookmarkEnd w:id="70"/>
      <w:bookmarkEnd w:id="71"/>
    </w:p>
    <w:p w14:paraId="08BDA120" w14:textId="77777777" w:rsidR="00D93C0C" w:rsidRPr="00603221" w:rsidRDefault="00D93C0C" w:rsidP="00603221">
      <w:pPr>
        <w:pStyle w:val="aff"/>
        <w:rPr>
          <w:color w:val="000000"/>
          <w:lang w:val="el-GR"/>
        </w:rPr>
      </w:pPr>
    </w:p>
    <w:p w14:paraId="6DDAF2F5" w14:textId="77777777" w:rsidR="00714F6A" w:rsidRPr="00603221" w:rsidRDefault="00714F6A" w:rsidP="00714F6A">
      <w:pPr>
        <w:pStyle w:val="3"/>
        <w:numPr>
          <w:ilvl w:val="0"/>
          <w:numId w:val="0"/>
        </w:numPr>
        <w:ind w:left="720" w:hanging="720"/>
        <w:rPr>
          <w:rFonts w:cs="Tahoma"/>
          <w:szCs w:val="22"/>
          <w:lang w:val="el-GR"/>
        </w:rPr>
      </w:pPr>
      <w:bookmarkStart w:id="72" w:name="_Toc74566823"/>
      <w:bookmarkStart w:id="73" w:name="_Toc99717242"/>
      <w:r w:rsidRPr="00876BDD">
        <w:rPr>
          <w:rFonts w:cs="Tahoma"/>
          <w:szCs w:val="22"/>
          <w:lang w:val="el-GR"/>
        </w:rPr>
        <w:t>Κριτήρια Ποιοτικής Επιλογής</w:t>
      </w:r>
      <w:bookmarkEnd w:id="72"/>
      <w:bookmarkEnd w:id="73"/>
    </w:p>
    <w:p w14:paraId="03A792E6" w14:textId="77777777" w:rsidR="00714F6A" w:rsidRPr="00603221" w:rsidDel="00893E05" w:rsidRDefault="00714F6A" w:rsidP="00D15B79">
      <w:pPr>
        <w:pStyle w:val="3"/>
        <w:ind w:left="0" w:firstLine="0"/>
        <w:rPr>
          <w:lang w:val="el-GR"/>
        </w:rPr>
      </w:pPr>
      <w:bookmarkStart w:id="74" w:name="_Καταλληλόλητα_άσκησης_επαγγελματική"/>
      <w:bookmarkStart w:id="75" w:name="_Ref74510337"/>
      <w:bookmarkStart w:id="76" w:name="_Toc74566824"/>
      <w:bookmarkStart w:id="77" w:name="_Toc99717243"/>
      <w:bookmarkEnd w:id="74"/>
      <w:r w:rsidRPr="00603221" w:rsidDel="00893E05">
        <w:rPr>
          <w:lang w:val="el-GR"/>
        </w:rPr>
        <w:t>Καταλληλόλητα άσκησης επαγγελματικής δραστηριότητας</w:t>
      </w:r>
      <w:bookmarkEnd w:id="75"/>
      <w:bookmarkEnd w:id="76"/>
      <w:bookmarkEnd w:id="77"/>
      <w:r w:rsidRPr="00603221" w:rsidDel="00893E05">
        <w:rPr>
          <w:lang w:val="el-GR"/>
        </w:rPr>
        <w:t xml:space="preserve"> </w:t>
      </w:r>
    </w:p>
    <w:p w14:paraId="4EBB38A0" w14:textId="77777777" w:rsidR="00714F6A" w:rsidRPr="00932108" w:rsidDel="00893E05" w:rsidRDefault="00714F6A" w:rsidP="00714F6A">
      <w:pPr>
        <w:rPr>
          <w:lang w:val="el-GR"/>
        </w:rPr>
      </w:pPr>
      <w:bookmarkStart w:id="78" w:name="_Toc74566825"/>
      <w:r w:rsidRPr="00603221"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Pr="008238E3" w:rsidDel="00893E05">
        <w:rPr>
          <w:b/>
          <w:bCs/>
          <w:lang w:val="el-GR"/>
        </w:rPr>
        <w:t>ήτοι</w:t>
      </w:r>
      <w:bookmarkEnd w:id="78"/>
      <w:r w:rsidRPr="008238E3">
        <w:rPr>
          <w:b/>
          <w:bCs/>
          <w:lang w:val="el-GR"/>
        </w:rPr>
        <w:t xml:space="preserve"> ανάπτυξη και υποστήριξη εφαρμογών λογισμικού</w:t>
      </w:r>
      <w:r>
        <w:rPr>
          <w:lang w:val="el-GR"/>
        </w:rPr>
        <w:t>.</w:t>
      </w:r>
    </w:p>
    <w:p w14:paraId="7F783F5E" w14:textId="77777777" w:rsidR="00714F6A" w:rsidRPr="0009299B" w:rsidRDefault="00714F6A" w:rsidP="00714F6A">
      <w:pPr>
        <w:rPr>
          <w:lang w:val="el-GR"/>
        </w:rPr>
      </w:pPr>
      <w:r w:rsidRPr="0009299B"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Pr="0009299B">
        <w:rPr>
          <w:lang w:val="el-GR"/>
        </w:rPr>
        <w:t xml:space="preserve">ή εμπορικά </w:t>
      </w:r>
      <w:r w:rsidRPr="0009299B"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323F2E8" w14:textId="77777777" w:rsidR="00714F6A" w:rsidRPr="0009299B" w:rsidDel="00893E05" w:rsidRDefault="00714F6A" w:rsidP="00714F6A">
      <w:pPr>
        <w:rPr>
          <w:lang w:val="el-GR"/>
        </w:rPr>
      </w:pPr>
      <w:r w:rsidRPr="0009299B"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w:t>
      </w:r>
      <w:r w:rsidRPr="0009299B" w:rsidDel="00893E05">
        <w:rPr>
          <w:lang w:val="el-GR"/>
        </w:rPr>
        <w:lastRenderedPageBreak/>
        <w:t>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52A8E90" w14:textId="77777777" w:rsidR="00714F6A" w:rsidRPr="0009299B" w:rsidRDefault="00714F6A" w:rsidP="00714F6A">
      <w:pPr>
        <w:rPr>
          <w:lang w:val="el-GR"/>
        </w:rPr>
      </w:pPr>
      <w:r w:rsidRPr="0009299B"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Pr="0009299B">
        <w:rPr>
          <w:lang w:val="el-GR"/>
        </w:rPr>
        <w:t>.</w:t>
      </w:r>
    </w:p>
    <w:p w14:paraId="5CAC13CF" w14:textId="77777777" w:rsidR="00714F6A" w:rsidRPr="00CB3B52" w:rsidDel="00893E05" w:rsidRDefault="00714F6A" w:rsidP="00714F6A">
      <w:pPr>
        <w:rPr>
          <w:lang w:val="el-GR"/>
        </w:rPr>
      </w:pPr>
      <w:r w:rsidRPr="00CB3B52">
        <w:rPr>
          <w:lang w:val="el-GR"/>
        </w:rPr>
        <w:t>Στην περίπτωση ένωσης οικονομικών φορέων</w:t>
      </w:r>
      <w:r w:rsidRPr="00CB3B52" w:rsidDel="00893E05">
        <w:rPr>
          <w:lang w:val="el-GR"/>
        </w:rPr>
        <w:t xml:space="preserve"> </w:t>
      </w:r>
      <w:r w:rsidRPr="00CB3B52">
        <w:rPr>
          <w:lang w:val="el-GR"/>
        </w:rPr>
        <w:t xml:space="preserve">η </w:t>
      </w:r>
      <w:proofErr w:type="spellStart"/>
      <w:r w:rsidRPr="00CB3B52">
        <w:rPr>
          <w:lang w:val="el-GR"/>
        </w:rPr>
        <w:t>καταλληλότητα</w:t>
      </w:r>
      <w:proofErr w:type="spellEnd"/>
      <w:r w:rsidRPr="00CB3B52">
        <w:rPr>
          <w:lang w:val="el-GR"/>
        </w:rPr>
        <w:t xml:space="preserve"> άσκησης επαγγελματικής δραστηριότητας απαιτείται να καλύπτεται σωρευτικά από τα μέλη της ένωσης.</w:t>
      </w:r>
    </w:p>
    <w:p w14:paraId="5080E2CF" w14:textId="77777777" w:rsidR="00714F6A" w:rsidRPr="00603221" w:rsidRDefault="00714F6A" w:rsidP="00D15B79">
      <w:pPr>
        <w:pStyle w:val="3"/>
        <w:ind w:left="0" w:firstLine="0"/>
        <w:rPr>
          <w:lang w:val="el-GR"/>
        </w:rPr>
      </w:pPr>
      <w:bookmarkStart w:id="79" w:name="_Toc74566826"/>
      <w:bookmarkStart w:id="80" w:name="_Οικονομική_και_χρηματοοικονομική"/>
      <w:bookmarkStart w:id="81" w:name="_Ref496541309"/>
      <w:bookmarkStart w:id="82" w:name="_Ref496541508"/>
      <w:bookmarkStart w:id="83" w:name="_Toc74566827"/>
      <w:bookmarkStart w:id="84" w:name="_Toc99717244"/>
      <w:bookmarkEnd w:id="79"/>
      <w:bookmarkEnd w:id="80"/>
      <w:r w:rsidRPr="00603221">
        <w:rPr>
          <w:lang w:val="el-GR"/>
        </w:rPr>
        <w:t>Οικονομική και χρηματοοικονομική επάρκεια</w:t>
      </w:r>
      <w:bookmarkEnd w:id="81"/>
      <w:bookmarkEnd w:id="82"/>
      <w:bookmarkEnd w:id="83"/>
      <w:bookmarkEnd w:id="84"/>
    </w:p>
    <w:p w14:paraId="7B8A0DA4" w14:textId="77777777" w:rsidR="00714F6A" w:rsidRPr="00CB3B52" w:rsidRDefault="00714F6A" w:rsidP="00714F6A">
      <w:pPr>
        <w:rPr>
          <w:b/>
          <w:lang w:val="el-GR"/>
        </w:rPr>
      </w:pPr>
      <w:bookmarkStart w:id="85" w:name="_Toc74566828"/>
      <w:bookmarkStart w:id="86" w:name="_Hlk102908750"/>
      <w:r w:rsidRPr="00CB3B52">
        <w:rPr>
          <w:b/>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(2018-2019-2020) συνολικά κατ’ ελάχιστον ίσο με το 100% του προϋπολογισμού του υπό ανάθεση Έργου για το οποίο υποβάλλει προσφορά. </w:t>
      </w:r>
      <w:bookmarkEnd w:id="85"/>
    </w:p>
    <w:p w14:paraId="7A3A42BD" w14:textId="77777777" w:rsidR="00714F6A" w:rsidRPr="00CB3B52" w:rsidRDefault="00714F6A" w:rsidP="00714F6A">
      <w:pPr>
        <w:rPr>
          <w:lang w:val="el-GR" w:eastAsia="en-US"/>
        </w:rPr>
      </w:pPr>
      <w:r w:rsidRPr="00CB3B52">
        <w:rPr>
          <w:lang w:val="el-GR"/>
        </w:rPr>
        <w:t>Σε περίπτωση ένωσης οικονομικών φορέων, η παραπάνω απαίτηση καλύπτεται αθροιστικά από τα μέλη της ένωσης.</w:t>
      </w:r>
    </w:p>
    <w:bookmarkEnd w:id="86"/>
    <w:p w14:paraId="281F37BC" w14:textId="77777777" w:rsidR="00714F6A" w:rsidRPr="00821852" w:rsidRDefault="00714F6A" w:rsidP="00714F6A">
      <w:pPr>
        <w:rPr>
          <w:lang w:val="el-GR" w:eastAsia="en-US"/>
        </w:rPr>
      </w:pPr>
    </w:p>
    <w:p w14:paraId="50A9F080" w14:textId="77777777" w:rsidR="00714F6A" w:rsidRPr="00603221" w:rsidRDefault="00714F6A" w:rsidP="00D15B79">
      <w:pPr>
        <w:pStyle w:val="3"/>
        <w:ind w:left="0" w:firstLine="0"/>
        <w:rPr>
          <w:lang w:val="el-GR"/>
        </w:rPr>
      </w:pPr>
      <w:bookmarkStart w:id="87" w:name="_Τεχνική_και_επαγγελματική"/>
      <w:bookmarkStart w:id="88" w:name="_Ref496541329"/>
      <w:bookmarkStart w:id="89" w:name="_Ref496541556"/>
      <w:bookmarkStart w:id="90" w:name="_Toc74566829"/>
      <w:bookmarkStart w:id="91" w:name="_Toc99717245"/>
      <w:bookmarkEnd w:id="87"/>
      <w:r w:rsidRPr="00603221">
        <w:rPr>
          <w:lang w:val="el-GR"/>
        </w:rPr>
        <w:t>Τεχνική και επαγγελματική ικανότητα</w:t>
      </w:r>
      <w:bookmarkEnd w:id="88"/>
      <w:bookmarkEnd w:id="89"/>
      <w:bookmarkEnd w:id="90"/>
      <w:bookmarkEnd w:id="91"/>
      <w:r w:rsidRPr="00603221">
        <w:rPr>
          <w:lang w:val="el-GR"/>
        </w:rPr>
        <w:t xml:space="preserve"> </w:t>
      </w:r>
    </w:p>
    <w:p w14:paraId="227C4A19" w14:textId="77777777" w:rsidR="00714F6A" w:rsidRPr="008E43C4" w:rsidRDefault="00714F6A" w:rsidP="00714F6A">
      <w:pPr>
        <w:pStyle w:val="4"/>
        <w:rPr>
          <w:lang w:val="el-GR" w:eastAsia="en-US"/>
        </w:rPr>
      </w:pPr>
      <w:bookmarkStart w:id="92" w:name="_Ref61980826"/>
      <w:bookmarkStart w:id="93" w:name="_Toc74566830"/>
      <w:bookmarkStart w:id="94" w:name="_Toc99717246"/>
      <w:bookmarkStart w:id="95" w:name="_Ref40965350"/>
      <w:r>
        <w:rPr>
          <w:lang w:val="el-GR" w:eastAsia="en-US"/>
        </w:rPr>
        <w:t>Τεχνική Ικανότητα</w:t>
      </w:r>
      <w:bookmarkEnd w:id="92"/>
      <w:bookmarkEnd w:id="93"/>
      <w:bookmarkEnd w:id="94"/>
    </w:p>
    <w:p w14:paraId="153374A1" w14:textId="77777777" w:rsidR="00714F6A" w:rsidRPr="00AC27AF" w:rsidRDefault="00714F6A" w:rsidP="00714F6A">
      <w:pPr>
        <w:rPr>
          <w:bCs/>
          <w:lang w:val="el-GR"/>
        </w:rPr>
      </w:pPr>
      <w:bookmarkStart w:id="96" w:name="_Hlk102908696"/>
      <w:r w:rsidRPr="00A70452">
        <w:rPr>
          <w:bCs/>
          <w:lang w:val="el-GR"/>
        </w:rPr>
        <w:t xml:space="preserve">Οι οικονομικοί φορείς που συμμετέχουν στη διαδικασία σύναψης της παρούσας απαιτείται να </w:t>
      </w:r>
      <w:bookmarkStart w:id="97" w:name="_Hlk55900233"/>
      <w:r w:rsidRPr="00A70452">
        <w:rPr>
          <w:bCs/>
          <w:lang w:val="el-GR"/>
        </w:rPr>
        <w:t xml:space="preserve">διαθέτουν την κατάλληλα τεκμηριωμένη και αποδεδειγμένη επαγγελματική ικανότητα στην υλοποίηση έργων αντίστοιχου </w:t>
      </w:r>
      <w:r w:rsidRPr="00AC27AF">
        <w:rPr>
          <w:bCs/>
          <w:lang w:val="el-GR"/>
        </w:rPr>
        <w:t>μεγέθους και πολυπλοκότητας με το υπό ανάθεση Έργο.</w:t>
      </w:r>
    </w:p>
    <w:p w14:paraId="720E0C44" w14:textId="77777777" w:rsidR="00714F6A" w:rsidRPr="00A70452" w:rsidRDefault="00714F6A" w:rsidP="00714F6A">
      <w:pPr>
        <w:rPr>
          <w:bCs/>
          <w:lang w:val="el-GR"/>
        </w:rPr>
      </w:pPr>
      <w:r w:rsidRPr="00AC27AF">
        <w:rPr>
          <w:bCs/>
          <w:lang w:val="el-GR"/>
        </w:rPr>
        <w:t xml:space="preserve">Συγκεκριμένα απαιτείται </w:t>
      </w:r>
      <w:r w:rsidRPr="00607CA8">
        <w:rPr>
          <w:lang w:val="el-GR"/>
        </w:rPr>
        <w:t xml:space="preserve">κατά τα τελευταία </w:t>
      </w:r>
      <w:r w:rsidR="004B39F9" w:rsidRPr="00607CA8">
        <w:rPr>
          <w:b/>
          <w:lang w:val="el-GR"/>
        </w:rPr>
        <w:t xml:space="preserve">τέσσερα </w:t>
      </w:r>
      <w:r w:rsidRPr="00607CA8">
        <w:rPr>
          <w:b/>
          <w:lang w:val="el-GR"/>
        </w:rPr>
        <w:t>(</w:t>
      </w:r>
      <w:r w:rsidR="004B39F9" w:rsidRPr="00607CA8">
        <w:rPr>
          <w:b/>
          <w:lang w:val="el-GR"/>
        </w:rPr>
        <w:t>4</w:t>
      </w:r>
      <w:r w:rsidRPr="00EB0AEC">
        <w:rPr>
          <w:b/>
          <w:lang w:val="el-GR"/>
        </w:rPr>
        <w:t>) έτη</w:t>
      </w:r>
      <w:r w:rsidRPr="00A70452">
        <w:rPr>
          <w:lang w:val="el-GR"/>
        </w:rPr>
        <w:t xml:space="preserve"> να έχουν</w:t>
      </w:r>
      <w:r w:rsidRPr="00A70452">
        <w:rPr>
          <w:bCs/>
          <w:lang w:val="el-GR"/>
        </w:rPr>
        <w:t xml:space="preserve"> ολοκληρώσει επιτυχώς:</w:t>
      </w:r>
    </w:p>
    <w:p w14:paraId="1FF98D5B" w14:textId="6AB733D5" w:rsidR="00714F6A" w:rsidRPr="00607CA8" w:rsidRDefault="00714F6A" w:rsidP="00012F1D">
      <w:pPr>
        <w:pStyle w:val="aff"/>
        <w:numPr>
          <w:ilvl w:val="0"/>
          <w:numId w:val="26"/>
        </w:numPr>
        <w:rPr>
          <w:bCs/>
          <w:lang w:val="el-GR"/>
        </w:rPr>
      </w:pPr>
      <w:r w:rsidRPr="00AC27AF">
        <w:rPr>
          <w:bCs/>
          <w:lang w:val="el-GR"/>
        </w:rPr>
        <w:t xml:space="preserve">ένα (1) έργο υποστήριξης ολοκληρωμένου πληροφοριακού συστήματος το οποίο να </w:t>
      </w:r>
      <w:r w:rsidR="00BC5334" w:rsidRPr="00607CA8">
        <w:rPr>
          <w:bCs/>
          <w:lang w:val="el-GR"/>
        </w:rPr>
        <w:t>καλύπτει το σύνολο των εφαρμογών και του επιχειρησιακού αντικειμένου του παρόντος έργου και επιπρόσθετα να περιλαμβάνει</w:t>
      </w:r>
      <w:r w:rsidRPr="00607CA8">
        <w:rPr>
          <w:bCs/>
          <w:lang w:val="el-GR"/>
        </w:rPr>
        <w:t>:</w:t>
      </w:r>
    </w:p>
    <w:p w14:paraId="43B0B141" w14:textId="77777777" w:rsidR="00714F6A" w:rsidRPr="00607CA8" w:rsidRDefault="00714F6A" w:rsidP="00012F1D">
      <w:pPr>
        <w:pStyle w:val="aff"/>
        <w:numPr>
          <w:ilvl w:val="1"/>
          <w:numId w:val="26"/>
        </w:numPr>
        <w:rPr>
          <w:bCs/>
          <w:lang w:val="el-GR"/>
        </w:rPr>
      </w:pPr>
      <w:r w:rsidRPr="00607CA8">
        <w:rPr>
          <w:bCs/>
          <w:lang w:val="el-GR"/>
        </w:rPr>
        <w:t>Τουλάχιστον χίλιους (1.000) εσωτερικούς χρήστες.</w:t>
      </w:r>
    </w:p>
    <w:p w14:paraId="6C8CD23E" w14:textId="231D0E9D" w:rsidR="00714F6A" w:rsidRPr="00A70452" w:rsidRDefault="00BC5334" w:rsidP="00012F1D">
      <w:pPr>
        <w:pStyle w:val="aff"/>
        <w:numPr>
          <w:ilvl w:val="1"/>
          <w:numId w:val="26"/>
        </w:numPr>
        <w:rPr>
          <w:bCs/>
          <w:lang w:val="el-GR"/>
        </w:rPr>
      </w:pPr>
      <w:proofErr w:type="spellStart"/>
      <w:r w:rsidRPr="00607CA8">
        <w:rPr>
          <w:bCs/>
          <w:lang w:val="el-GR"/>
        </w:rPr>
        <w:t>Διαλειτουργικότητα</w:t>
      </w:r>
      <w:proofErr w:type="spellEnd"/>
      <w:r w:rsidRPr="00607CA8">
        <w:rPr>
          <w:bCs/>
          <w:lang w:val="el-GR"/>
        </w:rPr>
        <w:t xml:space="preserve"> με συστήματα </w:t>
      </w:r>
      <w:r w:rsidR="00F34410">
        <w:rPr>
          <w:bCs/>
          <w:lang w:val="el-GR"/>
        </w:rPr>
        <w:t xml:space="preserve">στον τομέα της </w:t>
      </w:r>
      <w:r w:rsidRPr="00607CA8">
        <w:rPr>
          <w:bCs/>
          <w:lang w:val="el-GR"/>
        </w:rPr>
        <w:t>Δικαιοσύνης (Ποιν</w:t>
      </w:r>
      <w:r w:rsidRPr="00EB0AEC">
        <w:rPr>
          <w:bCs/>
          <w:lang w:val="el-GR"/>
        </w:rPr>
        <w:t xml:space="preserve">ικό Μητρώο, Δικαστήρια) </w:t>
      </w:r>
      <w:r w:rsidR="00F34410">
        <w:rPr>
          <w:bCs/>
          <w:lang w:val="el-GR"/>
        </w:rPr>
        <w:t xml:space="preserve">και στον τομέα  </w:t>
      </w:r>
      <w:r w:rsidRPr="00EB0AEC">
        <w:rPr>
          <w:bCs/>
          <w:lang w:val="el-GR"/>
        </w:rPr>
        <w:t>Προστασίας του Πολίτη.</w:t>
      </w:r>
    </w:p>
    <w:p w14:paraId="716A873C" w14:textId="77777777" w:rsidR="00714F6A" w:rsidRPr="00A70452" w:rsidRDefault="00714F6A" w:rsidP="00012F1D">
      <w:pPr>
        <w:pStyle w:val="aff"/>
        <w:numPr>
          <w:ilvl w:val="1"/>
          <w:numId w:val="26"/>
        </w:numPr>
        <w:rPr>
          <w:bCs/>
          <w:lang w:val="el-GR"/>
        </w:rPr>
      </w:pPr>
      <w:r w:rsidRPr="00A70452">
        <w:rPr>
          <w:bCs/>
          <w:lang w:val="el-GR"/>
        </w:rPr>
        <w:t>Αποκεντρωμένη λειτουργία υπηρεσιών σε τουλάχιστον 30 διαφορετικά σημεία στην επικράτεια</w:t>
      </w:r>
    </w:p>
    <w:p w14:paraId="1ED30C99" w14:textId="77777777" w:rsidR="00B31BAA" w:rsidRDefault="00B31BAA" w:rsidP="00B31BAA">
      <w:pPr>
        <w:pStyle w:val="aff"/>
        <w:rPr>
          <w:bCs/>
          <w:lang w:val="el-GR"/>
        </w:rPr>
      </w:pPr>
    </w:p>
    <w:p w14:paraId="2197108B" w14:textId="77777777" w:rsidR="005035BE" w:rsidRDefault="005035BE" w:rsidP="00012F1D">
      <w:pPr>
        <w:pStyle w:val="aff"/>
        <w:numPr>
          <w:ilvl w:val="0"/>
          <w:numId w:val="26"/>
        </w:numPr>
        <w:rPr>
          <w:bCs/>
          <w:lang w:val="el-GR"/>
        </w:rPr>
      </w:pPr>
      <w:r w:rsidRPr="000B0AF8">
        <w:rPr>
          <w:bCs/>
          <w:lang w:val="el-GR"/>
        </w:rPr>
        <w:t xml:space="preserve">ένα (1) έργο ανάπτυξης </w:t>
      </w:r>
      <w:r w:rsidR="000B0AF8" w:rsidRPr="000B0AF8">
        <w:rPr>
          <w:bCs/>
          <w:lang w:val="el-GR"/>
        </w:rPr>
        <w:t xml:space="preserve">ολοκληρωμένου πληροφοριακού συστήματος </w:t>
      </w:r>
      <w:r w:rsidR="00000496">
        <w:rPr>
          <w:bCs/>
          <w:lang w:val="el-GR"/>
        </w:rPr>
        <w:t>διαχείρισης στοιχείων μητρώου το οποίο θα περιλαμβάνει κατ’</w:t>
      </w:r>
      <w:r w:rsidR="00572AFB">
        <w:rPr>
          <w:bCs/>
          <w:lang w:val="el-GR"/>
        </w:rPr>
        <w:t xml:space="preserve"> ελάχιστον</w:t>
      </w:r>
      <w:r w:rsidR="00000496">
        <w:rPr>
          <w:bCs/>
          <w:lang w:val="el-GR"/>
        </w:rPr>
        <w:t xml:space="preserve"> τα παρακάτω υποσυστήματα:</w:t>
      </w:r>
    </w:p>
    <w:p w14:paraId="3B62587F" w14:textId="77777777" w:rsidR="00572AFB" w:rsidRDefault="00572AFB" w:rsidP="00012F1D">
      <w:pPr>
        <w:pStyle w:val="aff"/>
        <w:numPr>
          <w:ilvl w:val="1"/>
          <w:numId w:val="26"/>
        </w:numPr>
        <w:rPr>
          <w:bCs/>
          <w:lang w:val="el-GR"/>
        </w:rPr>
      </w:pPr>
      <w:r>
        <w:rPr>
          <w:bCs/>
          <w:lang w:val="el-GR"/>
        </w:rPr>
        <w:t>Υποσύστημα Μητρώου</w:t>
      </w:r>
    </w:p>
    <w:p w14:paraId="46E9DC39" w14:textId="77777777" w:rsidR="00000496" w:rsidRDefault="00000496" w:rsidP="00012F1D">
      <w:pPr>
        <w:pStyle w:val="aff"/>
        <w:numPr>
          <w:ilvl w:val="1"/>
          <w:numId w:val="26"/>
        </w:numPr>
        <w:rPr>
          <w:bCs/>
          <w:lang w:val="el-GR"/>
        </w:rPr>
      </w:pPr>
      <w:r>
        <w:rPr>
          <w:bCs/>
          <w:lang w:val="el-GR"/>
        </w:rPr>
        <w:t>Υποσύστημα Γενικής Διαχείρισης</w:t>
      </w:r>
    </w:p>
    <w:p w14:paraId="14B2599E" w14:textId="77777777" w:rsidR="00000496" w:rsidRDefault="00000496" w:rsidP="00012F1D">
      <w:pPr>
        <w:pStyle w:val="aff"/>
        <w:numPr>
          <w:ilvl w:val="1"/>
          <w:numId w:val="26"/>
        </w:numPr>
        <w:rPr>
          <w:bCs/>
          <w:lang w:val="el-GR"/>
        </w:rPr>
      </w:pPr>
      <w:r>
        <w:rPr>
          <w:bCs/>
          <w:lang w:val="el-GR"/>
        </w:rPr>
        <w:t>Υποσύστημα Στατιστικών</w:t>
      </w:r>
    </w:p>
    <w:p w14:paraId="1924ACE3" w14:textId="77777777" w:rsidR="00000496" w:rsidRPr="000B0AF8" w:rsidRDefault="00000496" w:rsidP="00012F1D">
      <w:pPr>
        <w:pStyle w:val="aff"/>
        <w:numPr>
          <w:ilvl w:val="1"/>
          <w:numId w:val="26"/>
        </w:numPr>
        <w:rPr>
          <w:bCs/>
          <w:lang w:val="el-GR"/>
        </w:rPr>
      </w:pPr>
      <w:r>
        <w:rPr>
          <w:bCs/>
          <w:lang w:val="el-GR"/>
        </w:rPr>
        <w:t xml:space="preserve">Υποσύστημα </w:t>
      </w:r>
      <w:proofErr w:type="spellStart"/>
      <w:r>
        <w:rPr>
          <w:bCs/>
          <w:lang w:val="el-GR"/>
        </w:rPr>
        <w:t>Διαλειτουργικό</w:t>
      </w:r>
      <w:r w:rsidR="00DB550C">
        <w:rPr>
          <w:bCs/>
          <w:lang w:val="el-GR"/>
        </w:rPr>
        <w:t>τη</w:t>
      </w:r>
      <w:r>
        <w:rPr>
          <w:bCs/>
          <w:lang w:val="el-GR"/>
        </w:rPr>
        <w:t>τας</w:t>
      </w:r>
      <w:proofErr w:type="spellEnd"/>
    </w:p>
    <w:p w14:paraId="2F093391" w14:textId="0F873908" w:rsidR="00572AFB" w:rsidRDefault="009B776D" w:rsidP="00EB6874">
      <w:pPr>
        <w:ind w:left="720"/>
        <w:rPr>
          <w:bCs/>
          <w:lang w:val="el-GR"/>
        </w:rPr>
      </w:pPr>
      <w:r>
        <w:rPr>
          <w:bCs/>
          <w:lang w:val="el-GR"/>
        </w:rPr>
        <w:t>τ</w:t>
      </w:r>
      <w:r w:rsidR="00F34410">
        <w:rPr>
          <w:bCs/>
          <w:lang w:val="el-GR"/>
        </w:rPr>
        <w:t xml:space="preserve">ο οποίο να </w:t>
      </w:r>
      <w:r>
        <w:rPr>
          <w:bCs/>
          <w:lang w:val="el-GR"/>
        </w:rPr>
        <w:t xml:space="preserve">υποστηρίζει </w:t>
      </w:r>
      <w:r w:rsidR="00F34410">
        <w:rPr>
          <w:bCs/>
          <w:lang w:val="el-GR"/>
        </w:rPr>
        <w:t>τουλάχιστον χίλιους (1.000) ταυτόχρονους εσωτερικούς χρήστες</w:t>
      </w:r>
      <w:r w:rsidR="00346967">
        <w:rPr>
          <w:bCs/>
          <w:lang w:val="el-GR"/>
        </w:rPr>
        <w:t xml:space="preserve"> και την έκδοση πιστοποιητικών.</w:t>
      </w:r>
    </w:p>
    <w:bookmarkEnd w:id="97"/>
    <w:p w14:paraId="0F0C16DF" w14:textId="77777777" w:rsidR="00714F6A" w:rsidRPr="00CB3B52" w:rsidRDefault="00714F6A" w:rsidP="00714F6A">
      <w:pPr>
        <w:rPr>
          <w:lang w:val="el-GR" w:eastAsia="en-US"/>
        </w:rPr>
      </w:pPr>
      <w:r w:rsidRPr="00CB3B52">
        <w:rPr>
          <w:lang w:val="el-GR"/>
        </w:rPr>
        <w:t>Σε περίπτωση ένωσης οικονομικών φορέων, η παραπάνω απαίτηση καλύπτεται αθροιστικά από τα μέλη της ένωσης.</w:t>
      </w:r>
    </w:p>
    <w:p w14:paraId="5DD630A4" w14:textId="26AA1B73" w:rsidR="00714F6A" w:rsidRPr="006E6191" w:rsidRDefault="00714F6A" w:rsidP="00714F6A">
      <w:pPr>
        <w:pStyle w:val="4"/>
        <w:rPr>
          <w:lang w:val="el-GR" w:eastAsia="en-US"/>
        </w:rPr>
      </w:pPr>
      <w:bookmarkStart w:id="98" w:name="_Επαγγελματική_Ικανότητα_–"/>
      <w:bookmarkStart w:id="99" w:name="_Toc74566831"/>
      <w:bookmarkStart w:id="100" w:name="_Ref88563610"/>
      <w:bookmarkStart w:id="101" w:name="_Toc99717247"/>
      <w:bookmarkEnd w:id="95"/>
      <w:bookmarkEnd w:id="96"/>
      <w:bookmarkEnd w:id="98"/>
      <w:r w:rsidRPr="00CC2818">
        <w:rPr>
          <w:lang w:val="el-GR" w:eastAsia="en-US"/>
        </w:rPr>
        <w:lastRenderedPageBreak/>
        <w:t>Επαγγελματική Ικανότητα – Ομάδα Έργου</w:t>
      </w:r>
      <w:bookmarkEnd w:id="99"/>
      <w:bookmarkEnd w:id="100"/>
      <w:bookmarkEnd w:id="101"/>
    </w:p>
    <w:p w14:paraId="7D14F64A" w14:textId="77777777" w:rsidR="00714F6A" w:rsidRDefault="00714F6A" w:rsidP="00714F6A">
      <w:pPr>
        <w:rPr>
          <w:lang w:val="el-GR"/>
        </w:rPr>
      </w:pPr>
      <w:bookmarkStart w:id="102" w:name="_Ref40965313"/>
      <w:r w:rsidRPr="00603221">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w:t>
      </w:r>
      <w:r w:rsidRPr="005865B8">
        <w:rPr>
          <w:lang w:val="el-GR"/>
        </w:rPr>
        <w:t>αποτελείται τουλάχιστον από</w:t>
      </w:r>
      <w:r w:rsidR="00BC5334" w:rsidRPr="005865B8">
        <w:rPr>
          <w:lang w:val="el-GR"/>
        </w:rPr>
        <w:t xml:space="preserve"> </w:t>
      </w:r>
      <w:r w:rsidR="00781B21">
        <w:rPr>
          <w:lang w:val="el-GR"/>
        </w:rPr>
        <w:t>40</w:t>
      </w:r>
      <w:r w:rsidR="00781B21" w:rsidRPr="005865B8">
        <w:rPr>
          <w:lang w:val="el-GR"/>
        </w:rPr>
        <w:t xml:space="preserve"> </w:t>
      </w:r>
      <w:r w:rsidR="005865B8" w:rsidRPr="005865B8">
        <w:rPr>
          <w:lang w:val="el-GR"/>
        </w:rPr>
        <w:t>άτομα</w:t>
      </w:r>
      <w:r w:rsidRPr="005865B8">
        <w:rPr>
          <w:lang w:val="el-GR"/>
        </w:rPr>
        <w:t>:</w:t>
      </w:r>
      <w:r w:rsidRPr="00603221">
        <w:rPr>
          <w:lang w:val="el-GR"/>
        </w:rPr>
        <w:t xml:space="preserve"> </w:t>
      </w:r>
    </w:p>
    <w:p w14:paraId="2839789C" w14:textId="3BDB903E" w:rsidR="004B39F9" w:rsidRDefault="00714F6A" w:rsidP="00012F1D">
      <w:pPr>
        <w:pStyle w:val="aff"/>
        <w:numPr>
          <w:ilvl w:val="0"/>
          <w:numId w:val="27"/>
        </w:numPr>
        <w:rPr>
          <w:lang w:val="el-GR"/>
        </w:rPr>
      </w:pPr>
      <w:r w:rsidRPr="004B39F9">
        <w:rPr>
          <w:b/>
          <w:bCs/>
          <w:lang w:val="el-GR"/>
        </w:rPr>
        <w:t>ένα (1) στέλεχος</w:t>
      </w:r>
      <w:r w:rsidRPr="004B39F9">
        <w:rPr>
          <w:lang w:val="el-GR"/>
        </w:rPr>
        <w:t xml:space="preserve"> σε ρόλο </w:t>
      </w:r>
      <w:r w:rsidRPr="004B39F9">
        <w:rPr>
          <w:b/>
          <w:bCs/>
          <w:lang w:val="el-GR"/>
        </w:rPr>
        <w:t>Υπεύθυνου Έργου</w:t>
      </w:r>
      <w:r w:rsidRPr="004B39F9">
        <w:rPr>
          <w:lang w:val="el-GR"/>
        </w:rPr>
        <w:t>, υπάλληλο του υποψηφίου Αναδόχου, πανεπιστημιακής εκπαίδευσης στην Πληροφορική, με τουλάχιστον 10ετή εμπειρία στη διαχείριση έργων πληροφορικής και διεθνώς αναγνωρισμένη πιστοποίηση στη διαχείριση έργων (π.χ. PMP, Prince2, κτλ.).</w:t>
      </w:r>
      <w:r w:rsidR="004B39F9" w:rsidRPr="004B39F9">
        <w:rPr>
          <w:lang w:val="el-GR"/>
        </w:rPr>
        <w:t xml:space="preserve"> Επιπρόσθετα, θα πρέπει να έχει συμμετάσχει ως Υπεύθυνος Έργου σε τρία (3) έργα ανάπτυξης ή και συντήρησης Πληροφοριακών Συστημάτων Εθνικής Εμβέλειας,</w:t>
      </w:r>
    </w:p>
    <w:p w14:paraId="3FD4B8BC" w14:textId="77777777" w:rsidR="00714F6A" w:rsidRPr="004B39F9" w:rsidRDefault="00714F6A" w:rsidP="00012F1D">
      <w:pPr>
        <w:pStyle w:val="aff"/>
        <w:numPr>
          <w:ilvl w:val="0"/>
          <w:numId w:val="27"/>
        </w:numPr>
        <w:rPr>
          <w:lang w:val="el-GR"/>
        </w:rPr>
      </w:pPr>
      <w:r w:rsidRPr="004B39F9">
        <w:rPr>
          <w:b/>
          <w:bCs/>
          <w:lang w:val="el-GR"/>
        </w:rPr>
        <w:t>ένα (1) στέλεχος</w:t>
      </w:r>
      <w:r w:rsidRPr="004B39F9">
        <w:rPr>
          <w:lang w:val="el-GR"/>
        </w:rPr>
        <w:t xml:space="preserve"> σε ρόλο </w:t>
      </w:r>
      <w:r w:rsidRPr="004B39F9">
        <w:rPr>
          <w:b/>
          <w:bCs/>
          <w:lang w:val="el-GR"/>
        </w:rPr>
        <w:t>Αναπληρωτή Υπεύθυνου Έργου</w:t>
      </w:r>
      <w:r w:rsidRPr="004B39F9">
        <w:rPr>
          <w:lang w:val="el-GR"/>
        </w:rPr>
        <w:t>, με τουλάχιστον 8ετή εμπειρία στη διαχείριση έργων πληροφορικής και διεθνώς αναγνωρισμένη πιστοποίηση στη διαχείριση έργων (π.χ. PMP, Prince2, κτλ.)</w:t>
      </w:r>
    </w:p>
    <w:p w14:paraId="5EBFE9C0" w14:textId="71397FC0" w:rsidR="00714F6A" w:rsidRDefault="00714F6A" w:rsidP="00012F1D">
      <w:pPr>
        <w:pStyle w:val="aff"/>
        <w:numPr>
          <w:ilvl w:val="0"/>
          <w:numId w:val="27"/>
        </w:numPr>
        <w:rPr>
          <w:lang w:val="el-GR"/>
        </w:rPr>
      </w:pPr>
      <w:r w:rsidRPr="00932108">
        <w:rPr>
          <w:b/>
          <w:bCs/>
          <w:lang w:val="el-GR"/>
        </w:rPr>
        <w:t>ένα (1) στέλεχος</w:t>
      </w:r>
      <w:r w:rsidRPr="00F81114">
        <w:rPr>
          <w:lang w:val="el-GR"/>
        </w:rPr>
        <w:t xml:space="preserve"> σε ρόλο </w:t>
      </w:r>
      <w:r w:rsidRPr="00932108">
        <w:rPr>
          <w:b/>
          <w:bCs/>
          <w:lang w:val="el-GR"/>
        </w:rPr>
        <w:t>Υπεύθυνου Διασφάλισης Ποιότητας</w:t>
      </w:r>
      <w:r w:rsidRPr="00F81114">
        <w:rPr>
          <w:lang w:val="el-GR"/>
        </w:rPr>
        <w:t>, υπάλληλο του υποψηφίου Αναδόχου, πανεπιστημιακής ή τεχνολογικής εκπαίδευσης στην Πληροφορική με τουλάχιστον 10ετή εμπειρία σε έργα πληροφορικής</w:t>
      </w:r>
    </w:p>
    <w:p w14:paraId="03774258" w14:textId="45E6D1CD" w:rsidR="00714F6A" w:rsidRDefault="00714F6A" w:rsidP="00012F1D">
      <w:pPr>
        <w:pStyle w:val="aff"/>
        <w:numPr>
          <w:ilvl w:val="0"/>
          <w:numId w:val="27"/>
        </w:numPr>
        <w:rPr>
          <w:lang w:val="el-GR"/>
        </w:rPr>
      </w:pPr>
      <w:r w:rsidRPr="00932108">
        <w:rPr>
          <w:b/>
          <w:bCs/>
          <w:lang w:val="el-GR"/>
        </w:rPr>
        <w:t>ένα (1) στέλεχος</w:t>
      </w:r>
      <w:r w:rsidRPr="00F81114">
        <w:rPr>
          <w:lang w:val="el-GR"/>
        </w:rPr>
        <w:t xml:space="preserve"> σε ρόλο </w:t>
      </w:r>
      <w:r w:rsidRPr="00932108">
        <w:rPr>
          <w:b/>
          <w:bCs/>
          <w:lang w:val="el-GR"/>
        </w:rPr>
        <w:t xml:space="preserve">Υπεύθυνου Διαχείρισης Υποδομής </w:t>
      </w:r>
      <w:proofErr w:type="spellStart"/>
      <w:r w:rsidRPr="00932108">
        <w:rPr>
          <w:b/>
          <w:bCs/>
          <w:lang w:val="el-GR"/>
        </w:rPr>
        <w:t>Cloud</w:t>
      </w:r>
      <w:proofErr w:type="spellEnd"/>
      <w:r w:rsidRPr="00F81114">
        <w:rPr>
          <w:lang w:val="el-GR"/>
        </w:rPr>
        <w:t>, υπάλληλο του υποψηφίου Αναδόχου, πανεπιστημιακής ή τεχνολογικής εκπαίδευσης στην Πληροφορικής, με τουλάχιστον 4ετή επαγγελματική εμπειρία και πιστοποίηση γνώσεων υπολογιστικού νέφους</w:t>
      </w:r>
    </w:p>
    <w:p w14:paraId="1138EA69" w14:textId="77777777" w:rsidR="00714F6A" w:rsidRDefault="00714F6A" w:rsidP="00012F1D">
      <w:pPr>
        <w:pStyle w:val="aff"/>
        <w:numPr>
          <w:ilvl w:val="0"/>
          <w:numId w:val="27"/>
        </w:numPr>
        <w:rPr>
          <w:lang w:val="el-GR"/>
        </w:rPr>
      </w:pPr>
      <w:r w:rsidRPr="00932108">
        <w:rPr>
          <w:b/>
          <w:bCs/>
          <w:lang w:val="el-GR"/>
        </w:rPr>
        <w:t>ένα (1) στέλεχος</w:t>
      </w:r>
      <w:r w:rsidRPr="00F81114">
        <w:rPr>
          <w:lang w:val="el-GR"/>
        </w:rPr>
        <w:t xml:space="preserve"> σε ρόλο </w:t>
      </w:r>
      <w:r w:rsidRPr="00932108">
        <w:rPr>
          <w:b/>
          <w:bCs/>
          <w:lang w:val="el-GR"/>
        </w:rPr>
        <w:t>Υπεύθυνου Διαχείρισης Βάσεων Δεδομένων</w:t>
      </w:r>
      <w:r w:rsidRPr="00F81114">
        <w:rPr>
          <w:lang w:val="el-GR"/>
        </w:rPr>
        <w:t>, υπάλληλος του υποψηφίου Αναδόχου, πανεπιστημιακής ή τεχνολογικής εκπαίδευσης στην Πληροφορική, με τουλάχιστον 4ετή σχετική επαγγελματική εμπειρία στη διαχείριση βάσεων δεδομένων και αναγνωρισμένη πιστοποίηση σε συστήματα διαχείρισης βάσεων δεδομένων.</w:t>
      </w:r>
    </w:p>
    <w:p w14:paraId="4F8579B6" w14:textId="430B726D" w:rsidR="00714F6A" w:rsidRDefault="00714F6A" w:rsidP="00012F1D">
      <w:pPr>
        <w:pStyle w:val="aff"/>
        <w:numPr>
          <w:ilvl w:val="0"/>
          <w:numId w:val="27"/>
        </w:numPr>
        <w:rPr>
          <w:lang w:val="el-GR"/>
        </w:rPr>
      </w:pPr>
      <w:r w:rsidRPr="00932108">
        <w:rPr>
          <w:b/>
          <w:bCs/>
          <w:lang w:val="el-GR"/>
        </w:rPr>
        <w:t>ένα (1) στέλεχος</w:t>
      </w:r>
      <w:r w:rsidRPr="00F81114">
        <w:rPr>
          <w:lang w:val="el-GR"/>
        </w:rPr>
        <w:t xml:space="preserve"> σε ρόλο </w:t>
      </w:r>
      <w:r w:rsidRPr="00932108">
        <w:rPr>
          <w:b/>
          <w:bCs/>
          <w:lang w:val="el-GR"/>
        </w:rPr>
        <w:t>Υπεύθυνου Σχεδιασμού Ολοκληρωμένης Λύσης</w:t>
      </w:r>
      <w:r w:rsidRPr="00F81114">
        <w:rPr>
          <w:lang w:val="el-GR"/>
        </w:rPr>
        <w:t xml:space="preserve">, υπάλληλο του υποψηφίου Αναδόχου, πανεπιστημιακής ή τεχνολογικής εκπαίδευσης στην Πληροφορική με τουλάχιστον 10ετή εμπειρία στην πληροφορική, με διεθνώς αναγνωρισμένη πιστοποίηση στη χρήση σύγχρονων τεχνολογικών εργαλείων για την ανάπτυξη εφαρμογών και πιστοποίηση σε </w:t>
      </w:r>
      <w:proofErr w:type="spellStart"/>
      <w:r w:rsidRPr="00F81114">
        <w:rPr>
          <w:lang w:val="el-GR"/>
        </w:rPr>
        <w:t>agile</w:t>
      </w:r>
      <w:proofErr w:type="spellEnd"/>
      <w:r w:rsidRPr="00F81114">
        <w:rPr>
          <w:lang w:val="el-GR"/>
        </w:rPr>
        <w:t xml:space="preserve"> μεθοδολογία ανάπτυξης εφαρμογών</w:t>
      </w:r>
    </w:p>
    <w:p w14:paraId="4E9B2477" w14:textId="293187FB" w:rsidR="00714F6A" w:rsidRDefault="00714F6A" w:rsidP="00012F1D">
      <w:pPr>
        <w:pStyle w:val="aff"/>
        <w:numPr>
          <w:ilvl w:val="0"/>
          <w:numId w:val="27"/>
        </w:numPr>
        <w:rPr>
          <w:lang w:val="el-GR"/>
        </w:rPr>
      </w:pPr>
      <w:r w:rsidRPr="00932108">
        <w:rPr>
          <w:b/>
          <w:bCs/>
          <w:lang w:val="el-GR"/>
        </w:rPr>
        <w:t>δύο (2) στελέχη</w:t>
      </w:r>
      <w:r w:rsidRPr="00F81114">
        <w:rPr>
          <w:lang w:val="el-GR"/>
        </w:rPr>
        <w:t xml:space="preserve"> σε ρόλο </w:t>
      </w:r>
      <w:r w:rsidRPr="00932108">
        <w:rPr>
          <w:b/>
          <w:bCs/>
          <w:lang w:val="el-GR"/>
        </w:rPr>
        <w:t>Υπεύθυνου Εγκατάστασης και Παραμετροποίησης Λογισμικού</w:t>
      </w:r>
      <w:r w:rsidRPr="00F81114">
        <w:rPr>
          <w:lang w:val="el-GR"/>
        </w:rPr>
        <w:t>, υπ</w:t>
      </w:r>
      <w:r w:rsidR="009B776D">
        <w:rPr>
          <w:lang w:val="el-GR"/>
        </w:rPr>
        <w:t>αλλήλους</w:t>
      </w:r>
      <w:r w:rsidRPr="00F81114">
        <w:rPr>
          <w:lang w:val="el-GR"/>
        </w:rPr>
        <w:t xml:space="preserve"> του υποψηφίου Αναδόχου, κάτοχοι μεταπτυχιακού τίτλου σπουδών στην Πληροφορική με τουλάχιστον 10ετή εμπειρία στην ανάπτυξη, παραμετροποίηση και υποστήριξη λογισμικού και πιστοποίηση σε </w:t>
      </w:r>
      <w:proofErr w:type="spellStart"/>
      <w:r w:rsidRPr="00F81114">
        <w:rPr>
          <w:lang w:val="el-GR"/>
        </w:rPr>
        <w:t>agile</w:t>
      </w:r>
      <w:proofErr w:type="spellEnd"/>
      <w:r w:rsidRPr="00F81114">
        <w:rPr>
          <w:lang w:val="el-GR"/>
        </w:rPr>
        <w:t xml:space="preserve"> μεθοδολογία ανάπτυξης εφαρμογών</w:t>
      </w:r>
    </w:p>
    <w:p w14:paraId="30D2D1E8" w14:textId="6C3A6D7D" w:rsidR="00714F6A" w:rsidRPr="00E47D79" w:rsidRDefault="00DA530C" w:rsidP="00012F1D">
      <w:pPr>
        <w:pStyle w:val="aff"/>
        <w:numPr>
          <w:ilvl w:val="0"/>
          <w:numId w:val="27"/>
        </w:numPr>
        <w:rPr>
          <w:lang w:val="el-GR"/>
        </w:rPr>
      </w:pPr>
      <w:r w:rsidRPr="00E47D79">
        <w:rPr>
          <w:b/>
          <w:bCs/>
          <w:lang w:val="el-GR"/>
        </w:rPr>
        <w:t>δέκα</w:t>
      </w:r>
      <w:r w:rsidR="00AF76F9" w:rsidRPr="00E47D79">
        <w:rPr>
          <w:b/>
          <w:bCs/>
          <w:lang w:val="el-GR"/>
        </w:rPr>
        <w:t xml:space="preserve"> </w:t>
      </w:r>
      <w:r w:rsidR="00714F6A" w:rsidRPr="00E47D79">
        <w:rPr>
          <w:b/>
          <w:bCs/>
          <w:lang w:val="el-GR"/>
        </w:rPr>
        <w:t>(</w:t>
      </w:r>
      <w:r w:rsidRPr="00E47D79">
        <w:rPr>
          <w:b/>
          <w:bCs/>
          <w:lang w:val="el-GR"/>
        </w:rPr>
        <w:t>10</w:t>
      </w:r>
      <w:r w:rsidR="00714F6A" w:rsidRPr="00E47D79">
        <w:rPr>
          <w:b/>
          <w:bCs/>
          <w:lang w:val="el-GR"/>
        </w:rPr>
        <w:t>) στελέχη</w:t>
      </w:r>
      <w:r w:rsidR="00714F6A" w:rsidRPr="00E47D79">
        <w:rPr>
          <w:lang w:val="el-GR"/>
        </w:rPr>
        <w:t xml:space="preserve"> σε ρόλο </w:t>
      </w:r>
      <w:r w:rsidR="00714F6A" w:rsidRPr="00E47D79">
        <w:rPr>
          <w:b/>
          <w:bCs/>
          <w:lang w:val="el-GR"/>
        </w:rPr>
        <w:t>Προγραμματιστή Λογισμικού</w:t>
      </w:r>
      <w:r w:rsidR="00714F6A" w:rsidRPr="00E47D79">
        <w:rPr>
          <w:lang w:val="el-GR"/>
        </w:rPr>
        <w:t xml:space="preserve">, </w:t>
      </w:r>
      <w:r w:rsidR="009B776D" w:rsidRPr="00F81114">
        <w:rPr>
          <w:lang w:val="el-GR"/>
        </w:rPr>
        <w:t>υπ</w:t>
      </w:r>
      <w:r w:rsidR="009B776D">
        <w:rPr>
          <w:lang w:val="el-GR"/>
        </w:rPr>
        <w:t>αλλήλους</w:t>
      </w:r>
      <w:r w:rsidR="009B776D" w:rsidRPr="00F81114">
        <w:rPr>
          <w:lang w:val="el-GR"/>
        </w:rPr>
        <w:t xml:space="preserve"> </w:t>
      </w:r>
      <w:r w:rsidR="00714F6A" w:rsidRPr="00E47D79">
        <w:rPr>
          <w:lang w:val="el-GR"/>
        </w:rPr>
        <w:t xml:space="preserve">του υποψηφίου Αναδόχου, πανεπιστημιακής ή τεχνολογικής εκπαίδευσης στην Πληροφορική με τουλάχιστον 5ετή εμπειρία στην ανάπτυξη, παραμετροποίηση και υποστήριξη λογισμικού </w:t>
      </w:r>
    </w:p>
    <w:p w14:paraId="22CB819B" w14:textId="1887554A" w:rsidR="00714F6A" w:rsidRPr="00E47D79" w:rsidRDefault="00714F6A" w:rsidP="00012F1D">
      <w:pPr>
        <w:pStyle w:val="aff"/>
        <w:numPr>
          <w:ilvl w:val="0"/>
          <w:numId w:val="27"/>
        </w:numPr>
        <w:rPr>
          <w:lang w:val="el-GR"/>
        </w:rPr>
      </w:pPr>
      <w:r w:rsidRPr="00E47D79">
        <w:rPr>
          <w:b/>
          <w:bCs/>
          <w:lang w:val="el-GR"/>
        </w:rPr>
        <w:t>ένα (1) στέλεχος</w:t>
      </w:r>
      <w:r w:rsidRPr="00E47D79">
        <w:rPr>
          <w:lang w:val="el-GR"/>
        </w:rPr>
        <w:t xml:space="preserve"> σε ρόλο </w:t>
      </w:r>
      <w:r w:rsidRPr="00E47D79">
        <w:rPr>
          <w:b/>
          <w:bCs/>
          <w:lang w:val="el-GR"/>
        </w:rPr>
        <w:t>Υπεύθυνου Εκπαίδευσης</w:t>
      </w:r>
      <w:r w:rsidRPr="00E47D79">
        <w:rPr>
          <w:lang w:val="el-GR"/>
        </w:rPr>
        <w:t>, υπάλληλο του υποψηφίου Αναδόχου, πανεπιστημιακής ή τεχνολογικής εκπαίδευσης, με τουλάχιστον 8ετή σχετική επαγγελματική εμπειρία</w:t>
      </w:r>
    </w:p>
    <w:p w14:paraId="7437E65B" w14:textId="1ADFBB8C" w:rsidR="00714F6A" w:rsidRPr="00E47D79" w:rsidRDefault="00714F6A" w:rsidP="00012F1D">
      <w:pPr>
        <w:pStyle w:val="aff"/>
        <w:numPr>
          <w:ilvl w:val="0"/>
          <w:numId w:val="27"/>
        </w:numPr>
        <w:rPr>
          <w:lang w:val="el-GR"/>
        </w:rPr>
      </w:pPr>
      <w:r w:rsidRPr="00E47D79">
        <w:rPr>
          <w:b/>
          <w:bCs/>
          <w:lang w:val="el-GR"/>
        </w:rPr>
        <w:t>πέντε (5) στελέχη</w:t>
      </w:r>
      <w:r w:rsidRPr="00E47D79">
        <w:rPr>
          <w:lang w:val="el-GR"/>
        </w:rPr>
        <w:t xml:space="preserve"> σε ρόλο </w:t>
      </w:r>
      <w:r w:rsidRPr="00E47D79">
        <w:rPr>
          <w:b/>
          <w:bCs/>
          <w:lang w:val="el-GR"/>
        </w:rPr>
        <w:t>Εκπαιδευτή</w:t>
      </w:r>
      <w:r w:rsidRPr="00E47D79">
        <w:rPr>
          <w:lang w:val="el-GR"/>
        </w:rPr>
        <w:t xml:space="preserve">, </w:t>
      </w:r>
      <w:r w:rsidR="009B776D" w:rsidRPr="00F81114">
        <w:rPr>
          <w:lang w:val="el-GR"/>
        </w:rPr>
        <w:t>υπ</w:t>
      </w:r>
      <w:r w:rsidR="009B776D">
        <w:rPr>
          <w:lang w:val="el-GR"/>
        </w:rPr>
        <w:t>αλλήλους</w:t>
      </w:r>
      <w:r w:rsidR="009B776D" w:rsidRPr="00F81114">
        <w:rPr>
          <w:lang w:val="el-GR"/>
        </w:rPr>
        <w:t xml:space="preserve"> </w:t>
      </w:r>
      <w:r w:rsidRPr="00E47D79">
        <w:rPr>
          <w:lang w:val="el-GR"/>
        </w:rPr>
        <w:t>του υποψηφίου Αναδόχου, πανεπιστημιακής ή τεχνολογικής εκπαίδευσης, με τουλάχιστον 4ετή σχετική επαγγελματική εμπειρία</w:t>
      </w:r>
    </w:p>
    <w:p w14:paraId="1F8D231A" w14:textId="142A9E2A" w:rsidR="001F1E1E" w:rsidRPr="00E47D79" w:rsidRDefault="001F1E1E" w:rsidP="00012F1D">
      <w:pPr>
        <w:pStyle w:val="aff"/>
        <w:numPr>
          <w:ilvl w:val="0"/>
          <w:numId w:val="27"/>
        </w:numPr>
        <w:rPr>
          <w:lang w:val="el-GR"/>
        </w:rPr>
      </w:pPr>
      <w:r w:rsidRPr="00E47D79">
        <w:rPr>
          <w:b/>
          <w:bCs/>
          <w:lang w:val="el-GR"/>
        </w:rPr>
        <w:t>ένα (1) στέλεχος</w:t>
      </w:r>
      <w:r w:rsidRPr="00E47D79">
        <w:rPr>
          <w:lang w:val="el-GR"/>
        </w:rPr>
        <w:t xml:space="preserve"> σε ρόλο </w:t>
      </w:r>
      <w:r w:rsidRPr="00E47D79">
        <w:rPr>
          <w:b/>
          <w:bCs/>
          <w:lang w:val="el-GR"/>
        </w:rPr>
        <w:t xml:space="preserve">Υπεύθυνου Ομάδας </w:t>
      </w:r>
      <w:r w:rsidRPr="00E47D79">
        <w:rPr>
          <w:b/>
          <w:bCs/>
          <w:lang w:val="en-US"/>
        </w:rPr>
        <w:t>Helpdesk</w:t>
      </w:r>
      <w:r w:rsidRPr="00E47D79">
        <w:rPr>
          <w:lang w:val="el-GR"/>
        </w:rPr>
        <w:t>, υπάλληλο του υποψηφίου Αναδόχου, πανεπιστημιακής ή τεχνολογικής εκπαίδευσης, με τουλάχιστον 8ετή σχετική επαγγελματική εμπειρία</w:t>
      </w:r>
    </w:p>
    <w:p w14:paraId="0488619C" w14:textId="42025C7E" w:rsidR="001F1E1E" w:rsidRPr="00E47D79" w:rsidRDefault="00AF76F9" w:rsidP="00012F1D">
      <w:pPr>
        <w:pStyle w:val="aff"/>
        <w:numPr>
          <w:ilvl w:val="0"/>
          <w:numId w:val="27"/>
        </w:numPr>
        <w:rPr>
          <w:lang w:val="el-GR"/>
        </w:rPr>
      </w:pPr>
      <w:r w:rsidRPr="00E47D79">
        <w:rPr>
          <w:b/>
          <w:bCs/>
          <w:lang w:val="el-GR"/>
        </w:rPr>
        <w:t>έξι</w:t>
      </w:r>
      <w:r w:rsidR="001F1E1E" w:rsidRPr="00E47D79">
        <w:rPr>
          <w:b/>
          <w:bCs/>
          <w:lang w:val="el-GR"/>
        </w:rPr>
        <w:t xml:space="preserve"> (6) στελέχη</w:t>
      </w:r>
      <w:r w:rsidR="001F1E1E" w:rsidRPr="00E47D79">
        <w:rPr>
          <w:lang w:val="el-GR"/>
        </w:rPr>
        <w:t xml:space="preserve"> σε ρόλο </w:t>
      </w:r>
      <w:r w:rsidR="00B958A4" w:rsidRPr="00E47D79">
        <w:rPr>
          <w:b/>
          <w:bCs/>
          <w:lang w:val="el-GR"/>
        </w:rPr>
        <w:t xml:space="preserve">μέλους Ομάδας </w:t>
      </w:r>
      <w:r w:rsidR="00B958A4" w:rsidRPr="00E47D79">
        <w:rPr>
          <w:b/>
          <w:bCs/>
          <w:lang w:val="en-US"/>
        </w:rPr>
        <w:t>Helpdesk</w:t>
      </w:r>
      <w:r w:rsidR="001F1E1E" w:rsidRPr="00E47D79">
        <w:rPr>
          <w:lang w:val="el-GR"/>
        </w:rPr>
        <w:t xml:space="preserve">, </w:t>
      </w:r>
      <w:r w:rsidR="009B776D" w:rsidRPr="00F81114">
        <w:rPr>
          <w:lang w:val="el-GR"/>
        </w:rPr>
        <w:t>υπ</w:t>
      </w:r>
      <w:r w:rsidR="009B776D">
        <w:rPr>
          <w:lang w:val="el-GR"/>
        </w:rPr>
        <w:t>αλλήλους</w:t>
      </w:r>
      <w:r w:rsidR="009B776D" w:rsidRPr="00F81114">
        <w:rPr>
          <w:lang w:val="el-GR"/>
        </w:rPr>
        <w:t xml:space="preserve"> </w:t>
      </w:r>
      <w:r w:rsidR="001F1E1E" w:rsidRPr="00E47D79">
        <w:rPr>
          <w:lang w:val="el-GR"/>
        </w:rPr>
        <w:t>του υποψηφίου Αναδόχου, πανεπιστημιακής ή τεχνολογικής εκπαίδευσης, με τουλάχιστον 5ετή σχετική επαγγελματική εμπειρία</w:t>
      </w:r>
    </w:p>
    <w:p w14:paraId="7F1543E2" w14:textId="6FA32031" w:rsidR="00714F6A" w:rsidRDefault="00714F6A" w:rsidP="00012F1D">
      <w:pPr>
        <w:pStyle w:val="aff"/>
        <w:numPr>
          <w:ilvl w:val="0"/>
          <w:numId w:val="27"/>
        </w:numPr>
        <w:rPr>
          <w:lang w:val="el-GR"/>
        </w:rPr>
      </w:pPr>
      <w:r w:rsidRPr="00E47D79">
        <w:rPr>
          <w:b/>
          <w:bCs/>
          <w:lang w:val="el-GR"/>
        </w:rPr>
        <w:t>ένα (1) στέλεχος</w:t>
      </w:r>
      <w:r w:rsidRPr="00E47D79">
        <w:rPr>
          <w:lang w:val="el-GR"/>
        </w:rPr>
        <w:t xml:space="preserve"> σε ρόλο </w:t>
      </w:r>
      <w:r w:rsidRPr="00E47D79">
        <w:rPr>
          <w:b/>
          <w:bCs/>
          <w:lang w:val="el-GR"/>
        </w:rPr>
        <w:t>Υπεύθυνου Τεχνικής Υποστήριξης</w:t>
      </w:r>
      <w:r w:rsidRPr="00E47D79">
        <w:rPr>
          <w:lang w:val="el-GR"/>
        </w:rPr>
        <w:t>, πανεπιστημιακής ή</w:t>
      </w:r>
      <w:r w:rsidRPr="00F81114">
        <w:rPr>
          <w:lang w:val="el-GR"/>
        </w:rPr>
        <w:t xml:space="preserve"> τεχνολογικής εκπαίδευσης, υπάλληλο του υποψηφίου Αναδόχου, με τουλάχιστον 10ετή σχετική επαγγελματική εμπειρία και πιστοποίηση στη διαχείριση υπηρεσιών πληροφορικής (π.χ. ITIL)</w:t>
      </w:r>
    </w:p>
    <w:p w14:paraId="6DDA275D" w14:textId="6016F082" w:rsidR="00714F6A" w:rsidRDefault="00714F6A" w:rsidP="00012F1D">
      <w:pPr>
        <w:pStyle w:val="aff"/>
        <w:numPr>
          <w:ilvl w:val="0"/>
          <w:numId w:val="27"/>
        </w:numPr>
        <w:rPr>
          <w:lang w:val="el-GR"/>
        </w:rPr>
      </w:pPr>
      <w:r w:rsidRPr="00932108">
        <w:rPr>
          <w:b/>
          <w:bCs/>
          <w:lang w:val="el-GR"/>
        </w:rPr>
        <w:lastRenderedPageBreak/>
        <w:t>πέντε (5) στελέχη</w:t>
      </w:r>
      <w:r w:rsidRPr="00F81114">
        <w:rPr>
          <w:lang w:val="el-GR"/>
        </w:rPr>
        <w:t xml:space="preserve"> σε ρόλο </w:t>
      </w:r>
      <w:r w:rsidRPr="00932108">
        <w:rPr>
          <w:b/>
          <w:bCs/>
          <w:lang w:val="el-GR"/>
        </w:rPr>
        <w:t>Τεχνικού Υποστήριξης</w:t>
      </w:r>
      <w:r w:rsidRPr="00F81114">
        <w:rPr>
          <w:lang w:val="el-GR"/>
        </w:rPr>
        <w:t xml:space="preserve">, </w:t>
      </w:r>
      <w:r w:rsidR="0049067B" w:rsidRPr="00F81114">
        <w:rPr>
          <w:lang w:val="el-GR"/>
        </w:rPr>
        <w:t>υπ</w:t>
      </w:r>
      <w:r w:rsidR="0049067B">
        <w:rPr>
          <w:lang w:val="el-GR"/>
        </w:rPr>
        <w:t>αλλήλους</w:t>
      </w:r>
      <w:r w:rsidR="0049067B" w:rsidRPr="00F81114">
        <w:rPr>
          <w:lang w:val="el-GR"/>
        </w:rPr>
        <w:t xml:space="preserve"> </w:t>
      </w:r>
      <w:r w:rsidRPr="00F81114">
        <w:rPr>
          <w:lang w:val="el-GR"/>
        </w:rPr>
        <w:t>του υποψηφίου Αναδόχου, πανεπιστημιακής ή τεχνολογικής εκπαίδευσης, με τουλάχιστον 5ετή σχετική επαγγελματική εμπειρία</w:t>
      </w:r>
    </w:p>
    <w:p w14:paraId="65251B23" w14:textId="6B159D0A" w:rsidR="00714F6A" w:rsidRPr="00F81114" w:rsidRDefault="00714F6A" w:rsidP="00012F1D">
      <w:pPr>
        <w:pStyle w:val="aff"/>
        <w:numPr>
          <w:ilvl w:val="0"/>
          <w:numId w:val="27"/>
        </w:numPr>
        <w:rPr>
          <w:lang w:val="el-GR"/>
        </w:rPr>
      </w:pPr>
      <w:r w:rsidRPr="00932108">
        <w:rPr>
          <w:b/>
          <w:bCs/>
          <w:lang w:val="el-GR"/>
        </w:rPr>
        <w:t>τρία (3) στελέχη</w:t>
      </w:r>
      <w:r w:rsidRPr="00F81114">
        <w:rPr>
          <w:lang w:val="el-GR"/>
        </w:rPr>
        <w:t xml:space="preserve"> σε ρόλο </w:t>
      </w:r>
      <w:r w:rsidRPr="00932108">
        <w:rPr>
          <w:b/>
          <w:bCs/>
          <w:lang w:val="el-GR"/>
        </w:rPr>
        <w:t>Τεχνικού Επιτόπιας Υποστήριξης</w:t>
      </w:r>
      <w:r w:rsidRPr="00F81114">
        <w:rPr>
          <w:lang w:val="el-GR"/>
        </w:rPr>
        <w:t xml:space="preserve">, </w:t>
      </w:r>
      <w:r w:rsidR="0049067B" w:rsidRPr="00F81114">
        <w:rPr>
          <w:lang w:val="el-GR"/>
        </w:rPr>
        <w:t>υπ</w:t>
      </w:r>
      <w:r w:rsidR="0049067B">
        <w:rPr>
          <w:lang w:val="el-GR"/>
        </w:rPr>
        <w:t>αλλήλους</w:t>
      </w:r>
      <w:r w:rsidR="0049067B" w:rsidRPr="00F81114">
        <w:rPr>
          <w:lang w:val="el-GR"/>
        </w:rPr>
        <w:t xml:space="preserve"> </w:t>
      </w:r>
      <w:r w:rsidRPr="00F81114">
        <w:rPr>
          <w:lang w:val="el-GR"/>
        </w:rPr>
        <w:t>του υποψηφίου Αναδόχου, πανεπιστημιακής ή τεχνολογικής εκπαίδευσης, με τουλάχιστον 5ετή σχετική επαγγελματική εμπειρία</w:t>
      </w:r>
    </w:p>
    <w:p w14:paraId="15363A2C" w14:textId="77777777" w:rsidR="00714F6A" w:rsidRPr="00932108" w:rsidRDefault="00CF6823" w:rsidP="00714F6A">
      <w:pPr>
        <w:rPr>
          <w:lang w:val="el-GR" w:eastAsia="el-GR"/>
        </w:rPr>
      </w:pPr>
      <w:r w:rsidRPr="00CB3B52">
        <w:rPr>
          <w:lang w:val="el-GR" w:eastAsia="el-GR"/>
        </w:rPr>
        <w:t>Σε περίπτωση ένωσης οικονομικών φορέων, οι παραπάνω ελάχιστες απαιτήσεις καλύπτονται αθροιστικά από όλα τα μέλη της ένωσης</w:t>
      </w:r>
    </w:p>
    <w:p w14:paraId="5C6274D6" w14:textId="16FAE436" w:rsidR="00714F6A" w:rsidRPr="001F4428" w:rsidRDefault="00714F6A" w:rsidP="00387040">
      <w:pPr>
        <w:pStyle w:val="3"/>
        <w:ind w:left="0" w:firstLine="0"/>
        <w:rPr>
          <w:lang w:val="el-GR"/>
        </w:rPr>
      </w:pPr>
      <w:bookmarkStart w:id="103" w:name="_._Πρότυπα_διασφάλισης"/>
      <w:bookmarkStart w:id="104" w:name="_Ref88564156"/>
      <w:bookmarkStart w:id="105" w:name="_Toc99717248"/>
      <w:bookmarkStart w:id="106" w:name="_Ref496541343"/>
      <w:bookmarkStart w:id="107" w:name="_Ref496541651"/>
      <w:bookmarkStart w:id="108" w:name="_Toc74566832"/>
      <w:bookmarkEnd w:id="102"/>
      <w:bookmarkEnd w:id="103"/>
      <w:r w:rsidRPr="001F4428">
        <w:rPr>
          <w:lang w:val="el-GR"/>
        </w:rPr>
        <w:t>Πρότυπα διασφάλισης ποιότητας</w:t>
      </w:r>
      <w:bookmarkEnd w:id="104"/>
      <w:bookmarkEnd w:id="105"/>
      <w:r w:rsidRPr="001F4428">
        <w:rPr>
          <w:lang w:val="el-GR"/>
        </w:rPr>
        <w:t xml:space="preserve"> </w:t>
      </w:r>
      <w:bookmarkEnd w:id="106"/>
      <w:bookmarkEnd w:id="107"/>
      <w:bookmarkEnd w:id="108"/>
    </w:p>
    <w:p w14:paraId="48292130" w14:textId="77777777" w:rsidR="00714F6A" w:rsidRPr="00932108" w:rsidRDefault="00FA16AF" w:rsidP="00714F6A">
      <w:pPr>
        <w:suppressAutoHyphens w:val="0"/>
        <w:autoSpaceDE w:val="0"/>
        <w:autoSpaceDN w:val="0"/>
        <w:adjustRightInd w:val="0"/>
        <w:spacing w:after="0"/>
        <w:rPr>
          <w:lang w:val="el-GR" w:eastAsia="el-GR"/>
        </w:rPr>
      </w:pPr>
      <w:r w:rsidRPr="00FA16AF">
        <w:rPr>
          <w:lang w:val="el-GR"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714F6A" w:rsidRPr="00932108">
        <w:rPr>
          <w:lang w:val="el-GR" w:eastAsia="el-GR"/>
        </w:rPr>
        <w:t xml:space="preserve">: </w:t>
      </w:r>
    </w:p>
    <w:p w14:paraId="6CEB1A68" w14:textId="77777777" w:rsidR="00714F6A" w:rsidRPr="00932108" w:rsidRDefault="00714F6A" w:rsidP="00714F6A">
      <w:pPr>
        <w:rPr>
          <w:bCs/>
          <w:lang w:val="el-GR"/>
        </w:rPr>
      </w:pPr>
      <w:r w:rsidRPr="00932108">
        <w:rPr>
          <w:b/>
          <w:lang w:val="el-GR"/>
        </w:rPr>
        <w:t>α)</w:t>
      </w:r>
      <w:r w:rsidRPr="00932108">
        <w:rPr>
          <w:bCs/>
          <w:lang w:val="el-GR"/>
        </w:rPr>
        <w:t xml:space="preserve"> Πρότυπο διαχείρισης ποιότητας </w:t>
      </w:r>
      <w:r w:rsidRPr="00932108">
        <w:rPr>
          <w:b/>
          <w:lang w:val="el-GR"/>
        </w:rPr>
        <w:t>ISO 9001:2015</w:t>
      </w:r>
      <w:r w:rsidRPr="00932108">
        <w:rPr>
          <w:bCs/>
          <w:lang w:val="el-GR"/>
        </w:rPr>
        <w:t xml:space="preserve"> ή ισοδύναμο για το σχεδιασμό, ανάπτυξη, εγκατάσταση και υποστήριξη λογισμικού και την υλοποίηση έργων πληροφορικής, </w:t>
      </w:r>
    </w:p>
    <w:p w14:paraId="1260FE2C" w14:textId="77777777" w:rsidR="00714F6A" w:rsidRPr="00932108" w:rsidRDefault="00714F6A" w:rsidP="00714F6A">
      <w:pPr>
        <w:rPr>
          <w:bCs/>
          <w:lang w:val="el-GR"/>
        </w:rPr>
      </w:pPr>
      <w:r w:rsidRPr="00932108">
        <w:rPr>
          <w:b/>
          <w:lang w:val="el-GR"/>
        </w:rPr>
        <w:t>β)</w:t>
      </w:r>
      <w:r w:rsidRPr="00932108">
        <w:rPr>
          <w:bCs/>
          <w:lang w:val="el-GR"/>
        </w:rPr>
        <w:t xml:space="preserve"> Πρότυπο διαχείρισης ασφάλειας πληροφοριών </w:t>
      </w:r>
      <w:r w:rsidRPr="00932108">
        <w:rPr>
          <w:b/>
          <w:lang w:val="el-GR"/>
        </w:rPr>
        <w:t>ISO 27001:2013</w:t>
      </w:r>
      <w:r w:rsidRPr="00932108">
        <w:rPr>
          <w:bCs/>
          <w:lang w:val="el-GR"/>
        </w:rPr>
        <w:t xml:space="preserve"> ή ισοδύναμο για το σχεδιασμό, ανάπτυξη, εγκατάσταση και υποστήριξη λογισμικού και την υλοποίηση έργων πληροφορικής,</w:t>
      </w:r>
    </w:p>
    <w:p w14:paraId="2E039129" w14:textId="77777777" w:rsidR="00714F6A" w:rsidRDefault="00714F6A" w:rsidP="00714F6A">
      <w:pPr>
        <w:rPr>
          <w:bCs/>
          <w:lang w:val="el-GR"/>
        </w:rPr>
      </w:pPr>
      <w:r w:rsidRPr="00574975">
        <w:rPr>
          <w:b/>
          <w:lang w:val="el-GR"/>
        </w:rPr>
        <w:t>γ)</w:t>
      </w:r>
      <w:r w:rsidRPr="00574975">
        <w:rPr>
          <w:bCs/>
          <w:lang w:val="el-GR"/>
        </w:rPr>
        <w:t xml:space="preserve"> Πρότυπο </w:t>
      </w:r>
      <w:r w:rsidR="00DF07A7" w:rsidRPr="00574975">
        <w:rPr>
          <w:lang w:val="el-GR"/>
        </w:rPr>
        <w:t xml:space="preserve">επιχειρησιακής συνέχειας </w:t>
      </w:r>
      <w:r w:rsidR="00DF07A7" w:rsidRPr="00574975">
        <w:rPr>
          <w:b/>
        </w:rPr>
        <w:t>ISO</w:t>
      </w:r>
      <w:r w:rsidR="00DF07A7" w:rsidRPr="00574975">
        <w:rPr>
          <w:b/>
          <w:lang w:val="el-GR"/>
        </w:rPr>
        <w:t xml:space="preserve"> 22301:2019 </w:t>
      </w:r>
      <w:r w:rsidR="00DF07A7" w:rsidRPr="00574975">
        <w:rPr>
          <w:lang w:val="el-GR"/>
        </w:rPr>
        <w:t>ή ισοδύναμο για το σχεδιασμό, ανάπτυξη, εγκατάσταση και υποστήριξη λογισμικού και την υλοποίηση έργων πληροφορικής</w:t>
      </w:r>
      <w:r w:rsidR="00574975" w:rsidRPr="00574975">
        <w:rPr>
          <w:bCs/>
          <w:lang w:val="el-GR"/>
        </w:rPr>
        <w:t>.</w:t>
      </w:r>
    </w:p>
    <w:p w14:paraId="59E4AE0E" w14:textId="77777777" w:rsidR="00FA16AF" w:rsidRPr="00574975" w:rsidRDefault="00FA16AF" w:rsidP="00714F6A">
      <w:pPr>
        <w:rPr>
          <w:bCs/>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4F638F6" w14:textId="77777777" w:rsidR="00714F6A" w:rsidRPr="00932108" w:rsidRDefault="00714F6A" w:rsidP="00714F6A">
      <w:pPr>
        <w:rPr>
          <w:u w:val="single"/>
          <w:lang w:val="el-GR"/>
        </w:rPr>
      </w:pPr>
      <w:r w:rsidRPr="00932108">
        <w:rPr>
          <w:u w:val="single"/>
          <w:lang w:val="el-GR" w:eastAsia="el-GR"/>
        </w:rPr>
        <w:t>Σε περίπτωση ένωσης οικονομικών φορέων, οι παραπάνω ελάχιστες απαιτήσεις καλύπτονται αθροιστικά από όλα τα μέλη της ένωσης.</w:t>
      </w:r>
    </w:p>
    <w:p w14:paraId="64F40218" w14:textId="77777777" w:rsidR="008338F0" w:rsidRDefault="003355E7" w:rsidP="00560060">
      <w:pPr>
        <w:pStyle w:val="3"/>
        <w:ind w:left="0" w:firstLine="0"/>
        <w:rPr>
          <w:lang w:val="el-GR"/>
        </w:rPr>
      </w:pPr>
      <w:bookmarkStart w:id="109" w:name="_Στήριξη_στην_ικανότητα"/>
      <w:bookmarkStart w:id="110" w:name="_Ref496541185"/>
      <w:bookmarkStart w:id="111" w:name="_Ref496541244"/>
      <w:bookmarkStart w:id="112" w:name="_Ref496541410"/>
      <w:bookmarkStart w:id="113" w:name="_Ref496541700"/>
      <w:bookmarkStart w:id="114" w:name="_Ref74505980"/>
      <w:bookmarkStart w:id="115" w:name="_Toc99717249"/>
      <w:bookmarkEnd w:id="109"/>
      <w:r w:rsidRPr="00DD72A9">
        <w:rPr>
          <w:lang w:val="el-GR"/>
        </w:rPr>
        <w:t>Στήριξη στην ικανότητα τρίτων</w:t>
      </w:r>
      <w:bookmarkEnd w:id="110"/>
      <w:bookmarkEnd w:id="111"/>
      <w:bookmarkEnd w:id="112"/>
      <w:bookmarkEnd w:id="113"/>
      <w:r w:rsidRPr="00DD72A9">
        <w:rPr>
          <w:lang w:val="el-GR"/>
        </w:rPr>
        <w:t xml:space="preserve"> </w:t>
      </w:r>
      <w:r w:rsidR="0049631E" w:rsidRPr="00821852">
        <w:rPr>
          <w:lang w:val="el-GR"/>
        </w:rPr>
        <w:t>– Υπεργολαβία</w:t>
      </w:r>
      <w:bookmarkEnd w:id="114"/>
      <w:bookmarkEnd w:id="115"/>
    </w:p>
    <w:p w14:paraId="00012C90" w14:textId="77777777" w:rsidR="0049631E" w:rsidRPr="00A334BA" w:rsidRDefault="0049631E" w:rsidP="00821852">
      <w:pPr>
        <w:pStyle w:val="4"/>
        <w:rPr>
          <w:lang w:val="el-GR"/>
        </w:rPr>
      </w:pPr>
      <w:bookmarkStart w:id="116" w:name="_Toc99717250"/>
      <w:r w:rsidRPr="00A334BA">
        <w:rPr>
          <w:lang w:val="el-GR"/>
        </w:rPr>
        <w:t>Στήριξη στην ικανότητα τρίτων</w:t>
      </w:r>
      <w:bookmarkEnd w:id="116"/>
    </w:p>
    <w:p w14:paraId="48173B9F" w14:textId="16E13E83"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74F77">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074F77">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E571C27"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EDFE042"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5DAB0084" w14:textId="77777777" w:rsidR="00695491" w:rsidRDefault="00695491" w:rsidP="00695491">
      <w:pPr>
        <w:rPr>
          <w:lang w:val="el-GR"/>
        </w:rPr>
      </w:pPr>
      <w:bookmarkStart w:id="11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43FBF2B" w14:textId="77777777" w:rsidR="00695491" w:rsidRPr="00876B05" w:rsidRDefault="00695491" w:rsidP="00695491">
      <w:pPr>
        <w:rPr>
          <w:lang w:val="el-GR"/>
        </w:rPr>
      </w:pPr>
      <w:r w:rsidRPr="00876B05">
        <w:rPr>
          <w:lang w:val="el-GR"/>
        </w:rPr>
        <w:lastRenderedPageBreak/>
        <w:t>Επισημαίνεται ότι σε περίπτωση που ο υποψήφιος Ανάδοχος αποτελεί Ένωση / Κοινοπραξία:</w:t>
      </w:r>
    </w:p>
    <w:p w14:paraId="1C9587BA" w14:textId="77777777" w:rsidR="00695491" w:rsidRPr="00876B05" w:rsidRDefault="00695491" w:rsidP="00012F1D">
      <w:pPr>
        <w:numPr>
          <w:ilvl w:val="0"/>
          <w:numId w:val="14"/>
        </w:numPr>
        <w:suppressAutoHyphens w:val="0"/>
        <w:rPr>
          <w:lang w:val="el-GR"/>
        </w:rPr>
      </w:pPr>
      <w:r w:rsidRPr="00876B05">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2F849967" w14:textId="77777777" w:rsidR="00695491" w:rsidRDefault="00695491" w:rsidP="00695491">
      <w:pPr>
        <w:rPr>
          <w:lang w:val="el-GR"/>
        </w:rPr>
      </w:pP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17"/>
    <w:p w14:paraId="0CFDCC0E" w14:textId="47B559B5"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074F77">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F89DB12" w14:textId="77777777" w:rsidR="00111D5A" w:rsidRPr="003C1E1A" w:rsidRDefault="00111D5A" w:rsidP="00111D5A">
      <w:pPr>
        <w:pStyle w:val="4"/>
        <w:rPr>
          <w:lang w:val="el-GR"/>
        </w:rPr>
      </w:pPr>
      <w:bookmarkStart w:id="118" w:name="_Ref88565121"/>
      <w:bookmarkStart w:id="119" w:name="_Toc99717251"/>
      <w:r w:rsidRPr="003C1E1A">
        <w:rPr>
          <w:lang w:val="el-GR"/>
        </w:rPr>
        <w:t>Υπεργολαβία</w:t>
      </w:r>
      <w:bookmarkEnd w:id="118"/>
      <w:bookmarkEnd w:id="119"/>
      <w:r w:rsidRPr="003C1E1A">
        <w:rPr>
          <w:lang w:val="el-GR"/>
        </w:rPr>
        <w:t xml:space="preserve"> </w:t>
      </w:r>
    </w:p>
    <w:p w14:paraId="66A64543" w14:textId="2ACEEDF9"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74F77">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74F77">
        <w:rPr>
          <w:bCs/>
          <w:lang w:val="el-GR"/>
        </w:rPr>
        <w:t>2.2.3</w:t>
      </w:r>
      <w:r w:rsidR="00111D5A">
        <w:rPr>
          <w:bCs/>
          <w:lang w:val="el-GR"/>
        </w:rPr>
        <w:fldChar w:fldCharType="end"/>
      </w:r>
      <w:r>
        <w:rPr>
          <w:bCs/>
          <w:lang w:val="el-GR"/>
        </w:rPr>
        <w:t xml:space="preserve">.  </w:t>
      </w:r>
    </w:p>
    <w:p w14:paraId="13BC01C5" w14:textId="77777777" w:rsidR="008338F0" w:rsidRDefault="003355E7" w:rsidP="00560060">
      <w:pPr>
        <w:pStyle w:val="3"/>
        <w:ind w:left="0" w:firstLine="0"/>
        <w:rPr>
          <w:lang w:val="el-GR"/>
        </w:rPr>
      </w:pPr>
      <w:bookmarkStart w:id="120" w:name="_Toc99717252"/>
      <w:r w:rsidRPr="00603221">
        <w:rPr>
          <w:lang w:val="el-GR"/>
        </w:rPr>
        <w:t>Κανόνες απόδειξης ποιοτικής επιλογής</w:t>
      </w:r>
      <w:bookmarkEnd w:id="120"/>
    </w:p>
    <w:p w14:paraId="2E9CA1A8" w14:textId="0369F9B7"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074F77">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74F77">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74F77">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074F77">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49F2819F" w14:textId="27D256DA"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74F77">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74F77">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74F77">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74F77">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074F77">
        <w:rPr>
          <w:bCs/>
          <w:lang w:val="el-GR" w:eastAsia="ar-SA"/>
        </w:rPr>
        <w:t>2.2.5</w:t>
      </w:r>
      <w:r>
        <w:rPr>
          <w:bCs/>
          <w:lang w:val="el-GR" w:eastAsia="ar-SA"/>
        </w:rPr>
        <w:fldChar w:fldCharType="end"/>
      </w:r>
      <w:r w:rsidR="00637408">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7763978F" w14:textId="1FFA6DFB"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74F77">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74F77">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74F77">
        <w:rPr>
          <w:lang w:val="el-GR" w:eastAsia="ar-SA"/>
        </w:rPr>
        <w:t>2.2.3</w:t>
      </w:r>
      <w:r>
        <w:rPr>
          <w:lang w:val="el-GR" w:eastAsia="ar-SA"/>
        </w:rPr>
        <w:fldChar w:fldCharType="end"/>
      </w:r>
      <w:r w:rsidR="00637408">
        <w:rPr>
          <w:lang w:val="el-GR" w:eastAsia="ar-SA"/>
        </w:rPr>
        <w:t xml:space="preserve"> </w:t>
      </w:r>
      <w:r w:rsidRPr="0049623E">
        <w:rPr>
          <w:bCs/>
          <w:lang w:val="el-GR" w:eastAsia="ar-SA"/>
        </w:rPr>
        <w:t xml:space="preserve">της παρούσας. </w:t>
      </w:r>
    </w:p>
    <w:p w14:paraId="42BA513E"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00CBA0F4" w14:textId="77777777" w:rsidR="008338F0" w:rsidRPr="00603221" w:rsidRDefault="003355E7" w:rsidP="003A109E">
      <w:pPr>
        <w:pStyle w:val="4"/>
        <w:rPr>
          <w:rFonts w:cs="Tahoma"/>
          <w:i/>
          <w:color w:val="5B9BD5"/>
          <w:szCs w:val="22"/>
          <w:lang w:val="el-GR"/>
        </w:rPr>
      </w:pPr>
      <w:bookmarkStart w:id="121" w:name="_Ref74505997"/>
      <w:bookmarkStart w:id="122" w:name="_Toc99717253"/>
      <w:r w:rsidRPr="00603221">
        <w:rPr>
          <w:rFonts w:cs="Tahoma"/>
          <w:szCs w:val="22"/>
          <w:lang w:val="el-GR"/>
        </w:rPr>
        <w:t>Προκαταρκτική απόδειξη κατά την υποβολή προσφορών</w:t>
      </w:r>
      <w:bookmarkEnd w:id="121"/>
      <w:bookmarkEnd w:id="122"/>
      <w:r w:rsidRPr="00603221">
        <w:rPr>
          <w:rFonts w:cs="Tahoma"/>
          <w:szCs w:val="22"/>
          <w:lang w:val="el-GR"/>
        </w:rPr>
        <w:t xml:space="preserve"> </w:t>
      </w:r>
    </w:p>
    <w:p w14:paraId="1EEA538F" w14:textId="56B4FC0E"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743754">
        <w:rPr>
          <w:lang w:val="el-GR"/>
        </w:rPr>
        <w:fldChar w:fldCharType="begin"/>
      </w:r>
      <w:r w:rsidR="00743754">
        <w:rPr>
          <w:lang w:val="el-GR"/>
        </w:rPr>
        <w:instrText xml:space="preserve"> REF _Ref496541356 \r \h </w:instrText>
      </w:r>
      <w:r w:rsidR="00743754">
        <w:rPr>
          <w:lang w:val="el-GR"/>
        </w:rPr>
      </w:r>
      <w:r w:rsidR="00743754">
        <w:rPr>
          <w:lang w:val="el-GR"/>
        </w:rPr>
        <w:fldChar w:fldCharType="separate"/>
      </w:r>
      <w:r w:rsidR="00074F77">
        <w:rPr>
          <w:lang w:val="el-GR"/>
        </w:rPr>
        <w:t>2.2.3</w:t>
      </w:r>
      <w:r w:rsidR="00743754">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 xml:space="preserve">τικής </w:t>
      </w:r>
      <w:r w:rsidR="00FD25A2" w:rsidRPr="00603221">
        <w:rPr>
          <w:lang w:val="el-GR"/>
        </w:rPr>
        <w:lastRenderedPageBreak/>
        <w:t>Ε</w:t>
      </w:r>
      <w:r w:rsidRPr="00603221">
        <w:rPr>
          <w:lang w:val="el-GR"/>
        </w:rPr>
        <w:t>πιλογής</w:t>
      </w:r>
      <w:r w:rsidR="00FD25A2" w:rsidRPr="00603221">
        <w:rPr>
          <w:lang w:val="el-GR"/>
        </w:rPr>
        <w:t>»</w:t>
      </w:r>
      <w:r w:rsidRPr="00603221">
        <w:rPr>
          <w:lang w:val="el-GR"/>
        </w:rPr>
        <w:t xml:space="preserve"> των παραγράφων </w:t>
      </w:r>
      <w:r w:rsidR="00743754">
        <w:rPr>
          <w:lang w:val="el-GR"/>
        </w:rPr>
        <w:fldChar w:fldCharType="begin"/>
      </w:r>
      <w:r w:rsidR="00743754">
        <w:rPr>
          <w:lang w:val="el-GR"/>
        </w:rPr>
        <w:instrText xml:space="preserve"> REF _Ref74510337 \r \h </w:instrText>
      </w:r>
      <w:r w:rsidR="00743754">
        <w:rPr>
          <w:lang w:val="el-GR"/>
        </w:rPr>
      </w:r>
      <w:r w:rsidR="00743754">
        <w:rPr>
          <w:lang w:val="el-GR"/>
        </w:rPr>
        <w:fldChar w:fldCharType="separate"/>
      </w:r>
      <w:r w:rsidR="00074F77">
        <w:rPr>
          <w:lang w:val="el-GR"/>
        </w:rPr>
        <w:t>2.2.4</w:t>
      </w:r>
      <w:r w:rsidR="00743754">
        <w:rPr>
          <w:lang w:val="el-GR"/>
        </w:rPr>
        <w:fldChar w:fldCharType="end"/>
      </w:r>
      <w:r w:rsidRPr="00603221">
        <w:rPr>
          <w:lang w:val="el-GR"/>
        </w:rPr>
        <w:t xml:space="preserve">, </w:t>
      </w:r>
      <w:r w:rsidR="00743754">
        <w:rPr>
          <w:lang w:val="el-GR"/>
        </w:rPr>
        <w:fldChar w:fldCharType="begin"/>
      </w:r>
      <w:r w:rsidR="00743754">
        <w:rPr>
          <w:lang w:val="el-GR"/>
        </w:rPr>
        <w:instrText xml:space="preserve"> REF _Ref496541309 \r \h </w:instrText>
      </w:r>
      <w:r w:rsidR="00743754">
        <w:rPr>
          <w:lang w:val="el-GR"/>
        </w:rPr>
      </w:r>
      <w:r w:rsidR="00743754">
        <w:rPr>
          <w:lang w:val="el-GR"/>
        </w:rPr>
        <w:fldChar w:fldCharType="separate"/>
      </w:r>
      <w:r w:rsidR="00074F77">
        <w:rPr>
          <w:lang w:val="el-GR"/>
        </w:rPr>
        <w:t>2.2.5</w:t>
      </w:r>
      <w:r w:rsidR="00743754">
        <w:rPr>
          <w:lang w:val="el-GR"/>
        </w:rPr>
        <w:fldChar w:fldCharType="end"/>
      </w:r>
      <w:r w:rsidRPr="00603221">
        <w:rPr>
          <w:lang w:val="el-GR"/>
        </w:rPr>
        <w:t xml:space="preserve">, </w:t>
      </w:r>
      <w:r w:rsidR="00743754">
        <w:rPr>
          <w:lang w:val="el-GR"/>
        </w:rPr>
        <w:fldChar w:fldCharType="begin"/>
      </w:r>
      <w:r w:rsidR="00743754">
        <w:rPr>
          <w:lang w:val="el-GR"/>
        </w:rPr>
        <w:instrText xml:space="preserve"> REF _Ref496541329 \r \h </w:instrText>
      </w:r>
      <w:r w:rsidR="00743754">
        <w:rPr>
          <w:lang w:val="el-GR"/>
        </w:rPr>
      </w:r>
      <w:r w:rsidR="00743754">
        <w:rPr>
          <w:lang w:val="el-GR"/>
        </w:rPr>
        <w:fldChar w:fldCharType="separate"/>
      </w:r>
      <w:r w:rsidR="00074F77">
        <w:rPr>
          <w:lang w:val="el-GR"/>
        </w:rPr>
        <w:t>2.2.6</w:t>
      </w:r>
      <w:r w:rsidR="00743754">
        <w:rPr>
          <w:lang w:val="el-GR"/>
        </w:rPr>
        <w:fldChar w:fldCharType="end"/>
      </w:r>
      <w:r w:rsidRPr="00603221">
        <w:rPr>
          <w:lang w:val="el-GR"/>
        </w:rPr>
        <w:t xml:space="preserve"> και </w:t>
      </w:r>
      <w:r w:rsidR="00743754">
        <w:rPr>
          <w:lang w:val="el-GR"/>
        </w:rPr>
        <w:fldChar w:fldCharType="begin"/>
      </w:r>
      <w:r w:rsidR="00743754">
        <w:rPr>
          <w:lang w:val="el-GR"/>
        </w:rPr>
        <w:instrText xml:space="preserve"> REF _Ref88564156 \r \h </w:instrText>
      </w:r>
      <w:r w:rsidR="00743754">
        <w:rPr>
          <w:lang w:val="el-GR"/>
        </w:rPr>
      </w:r>
      <w:r w:rsidR="00743754">
        <w:rPr>
          <w:lang w:val="el-GR"/>
        </w:rPr>
        <w:fldChar w:fldCharType="separate"/>
      </w:r>
      <w:r w:rsidR="00074F77">
        <w:rPr>
          <w:lang w:val="el-GR"/>
        </w:rPr>
        <w:t>2.2.7</w:t>
      </w:r>
      <w:r w:rsidR="00743754">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74F77"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74F77"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1E946128" w14:textId="77777777" w:rsidR="00F64037" w:rsidRPr="00B739BB" w:rsidRDefault="00F64037" w:rsidP="00B739BB">
      <w:pPr>
        <w:rPr>
          <w:lang w:val="el-GR"/>
        </w:rPr>
      </w:pPr>
    </w:p>
    <w:p w14:paraId="3D5FF018"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248A9F86"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516AEE5"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2407185"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D4FA533"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http</w:instrText>
      </w:r>
      <w:r w:rsidR="00A81E10" w:rsidRPr="00A81E10">
        <w:rPr>
          <w:lang w:val="el-GR"/>
        </w:rPr>
        <w:instrText>://</w:instrText>
      </w:r>
      <w:r w:rsidR="00A81E10">
        <w:instrText>www</w:instrText>
      </w:r>
      <w:r w:rsidR="00A81E10" w:rsidRPr="00A81E10">
        <w:rPr>
          <w:lang w:val="el-GR"/>
        </w:rPr>
        <w:instrText>.</w:instrText>
      </w:r>
      <w:r w:rsidR="00A81E10">
        <w:instrText>eaadhsy</w:instrText>
      </w:r>
      <w:r w:rsidR="00A81E10" w:rsidRPr="00A81E10">
        <w:rPr>
          <w:lang w:val="el-GR"/>
        </w:rPr>
        <w:instrText>.</w:instrText>
      </w:r>
      <w:r w:rsidR="00A81E10">
        <w:instrText>gr</w:instrText>
      </w:r>
      <w:r w:rsidR="00A81E10" w:rsidRPr="00A81E10">
        <w:rPr>
          <w:lang w:val="el-GR"/>
        </w:rPr>
        <w:instrText xml:space="preserve">/" </w:instrText>
      </w:r>
      <w:r w:rsidR="00A81E10">
        <w:fldChar w:fldCharType="separate"/>
      </w:r>
      <w:r w:rsidR="00A81E10">
        <w:fldChar w:fldCharType="end"/>
      </w:r>
      <w:hyperlink r:id="rId19" w:history="1"/>
    </w:p>
    <w:p w14:paraId="738183F9"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4AB0CE55" w14:textId="60A9D97F"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hyperlink w:anchor="_Αποκλείεται,_επίσης,_οικονομικός" w:history="1">
        <w:r w:rsidR="006833B8">
          <w:rPr>
            <w:rStyle w:val="-"/>
            <w:rFonts w:eastAsia="Calibri" w:cs="Times New Roman"/>
            <w:lang w:val="el-GR" w:eastAsia="en-US"/>
          </w:rPr>
          <w:fldChar w:fldCharType="begin"/>
        </w:r>
        <w:r w:rsidR="006833B8" w:rsidRPr="0096179F">
          <w:rPr>
            <w:lang w:val="el-GR"/>
          </w:rPr>
          <w:instrText xml:space="preserve"> </w:instrText>
        </w:r>
        <w:r w:rsidR="006833B8">
          <w:instrText>REF</w:instrText>
        </w:r>
        <w:r w:rsidR="006833B8" w:rsidRPr="0096179F">
          <w:rPr>
            <w:lang w:val="el-GR"/>
          </w:rPr>
          <w:instrText xml:space="preserve"> _</w:instrText>
        </w:r>
        <w:r w:rsidR="006833B8">
          <w:instrText>Ref</w:instrText>
        </w:r>
        <w:r w:rsidR="006833B8" w:rsidRPr="0096179F">
          <w:rPr>
            <w:lang w:val="el-GR"/>
          </w:rPr>
          <w:instrText>496540586 \</w:instrText>
        </w:r>
        <w:r w:rsidR="006833B8">
          <w:instrText>r</w:instrText>
        </w:r>
        <w:r w:rsidR="006833B8" w:rsidRPr="0096179F">
          <w:rPr>
            <w:lang w:val="el-GR"/>
          </w:rPr>
          <w:instrText xml:space="preserve"> \</w:instrText>
        </w:r>
        <w:r w:rsidR="006833B8">
          <w:instrText>h</w:instrText>
        </w:r>
        <w:r w:rsidR="006833B8" w:rsidRPr="0096179F">
          <w:rPr>
            <w:lang w:val="el-GR"/>
          </w:rPr>
          <w:instrText xml:space="preserve"> </w:instrText>
        </w:r>
        <w:r w:rsidR="006833B8">
          <w:rPr>
            <w:rStyle w:val="-"/>
            <w:rFonts w:eastAsia="Calibri" w:cs="Times New Roman"/>
            <w:lang w:val="el-GR" w:eastAsia="en-US"/>
          </w:rPr>
        </w:r>
        <w:r w:rsidR="006833B8">
          <w:rPr>
            <w:rStyle w:val="-"/>
            <w:rFonts w:eastAsia="Calibri" w:cs="Times New Roman"/>
            <w:lang w:val="el-GR" w:eastAsia="en-US"/>
          </w:rPr>
          <w:fldChar w:fldCharType="separate"/>
        </w:r>
        <w:r w:rsidR="00074F77" w:rsidRPr="00A81E10">
          <w:rPr>
            <w:lang w:val="el-GR"/>
          </w:rPr>
          <w:t>2.2.3.3</w:t>
        </w:r>
        <w:r w:rsidR="006833B8">
          <w:rPr>
            <w:rStyle w:val="-"/>
            <w:rFonts w:eastAsia="Calibri" w:cs="Times New Roman"/>
            <w:lang w:val="el-GR" w:eastAsia="en-US"/>
          </w:rPr>
          <w:fldChar w:fldCharType="end"/>
        </w:r>
      </w:hyperlink>
      <w:r>
        <w:rPr>
          <w:rFonts w:eastAsia="Calibri" w:cs="Times New Roman"/>
          <w:lang w:val="el-GR" w:eastAsia="en-US"/>
        </w:rPr>
        <w:t xml:space="preserve"> 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7BE87BDA"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w:t>
      </w:r>
      <w:r w:rsidRPr="00E14C02">
        <w:rPr>
          <w:rFonts w:eastAsia="Calibri" w:cs="Times New Roman"/>
          <w:lang w:val="el-GR" w:eastAsia="en-US"/>
        </w:rPr>
        <w:lastRenderedPageBreak/>
        <w:t>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0E44665" w14:textId="77777777" w:rsidR="00F64037" w:rsidRPr="00821852" w:rsidRDefault="00F64037" w:rsidP="00B739BB">
      <w:pPr>
        <w:rPr>
          <w:iCs/>
          <w:color w:val="5B9BD5"/>
          <w:lang w:val="el-GR"/>
        </w:rPr>
      </w:pPr>
    </w:p>
    <w:p w14:paraId="706D4F41" w14:textId="58D3EFDF" w:rsidR="00C0210C" w:rsidRDefault="00C0210C" w:rsidP="00C0210C">
      <w:pPr>
        <w:pStyle w:val="4"/>
        <w:rPr>
          <w:rFonts w:ascii="Calibri" w:hAnsi="Calibri" w:cs="Calibri"/>
          <w:lang w:val="el-GR"/>
        </w:rPr>
      </w:pPr>
      <w:bookmarkStart w:id="123" w:name="_Toc74566838"/>
      <w:bookmarkStart w:id="124" w:name="_Toc74566839"/>
      <w:bookmarkStart w:id="125" w:name="_Toc74566840"/>
      <w:bookmarkStart w:id="126" w:name="_Toc74566841"/>
      <w:bookmarkStart w:id="127" w:name="_Toc74566842"/>
      <w:bookmarkStart w:id="128" w:name="_Toc74566843"/>
      <w:bookmarkStart w:id="129" w:name="_Toc74566844"/>
      <w:bookmarkStart w:id="130" w:name="_Toc74566845"/>
      <w:bookmarkStart w:id="131" w:name="_Toc74566846"/>
      <w:bookmarkStart w:id="132" w:name="_Toc74566847"/>
      <w:bookmarkStart w:id="133" w:name="_Toc74566848"/>
      <w:bookmarkStart w:id="134" w:name="_Toc74566849"/>
      <w:bookmarkStart w:id="135" w:name="_Αποδεικτικά_μέσα_"/>
      <w:bookmarkStart w:id="136" w:name="_Hlk35420523"/>
      <w:bookmarkStart w:id="137" w:name="_Ref40957856"/>
      <w:bookmarkStart w:id="138" w:name="_Toc99717254"/>
      <w:bookmarkEnd w:id="123"/>
      <w:bookmarkEnd w:id="124"/>
      <w:bookmarkEnd w:id="125"/>
      <w:bookmarkEnd w:id="126"/>
      <w:bookmarkEnd w:id="127"/>
      <w:bookmarkEnd w:id="128"/>
      <w:bookmarkEnd w:id="129"/>
      <w:bookmarkEnd w:id="130"/>
      <w:bookmarkEnd w:id="131"/>
      <w:bookmarkEnd w:id="132"/>
      <w:bookmarkEnd w:id="133"/>
      <w:bookmarkEnd w:id="134"/>
      <w:bookmarkEnd w:id="135"/>
      <w:r w:rsidRPr="00C0210C">
        <w:rPr>
          <w:rFonts w:cs="Tahoma"/>
          <w:szCs w:val="22"/>
          <w:lang w:val="el-GR"/>
        </w:rPr>
        <w:t>Αποδεικτικά μέσα</w:t>
      </w:r>
      <w:r>
        <w:rPr>
          <w:rFonts w:ascii="Calibri" w:hAnsi="Calibri"/>
          <w:lang w:val="el-GR"/>
        </w:rPr>
        <w:t xml:space="preserve"> </w:t>
      </w:r>
      <w:bookmarkEnd w:id="136"/>
      <w:r w:rsidRPr="0077634D">
        <w:rPr>
          <w:rFonts w:ascii="Calibri" w:hAnsi="Calibri"/>
          <w:lang w:val="el-GR"/>
        </w:rPr>
        <w:t xml:space="preserve">- </w:t>
      </w:r>
      <w:r w:rsidRPr="00C0210C">
        <w:rPr>
          <w:rFonts w:cs="Tahoma"/>
          <w:szCs w:val="22"/>
          <w:lang w:val="el-GR"/>
        </w:rPr>
        <w:t>Δικαιολογητικά προσωρινού αναδόχου</w:t>
      </w:r>
      <w:bookmarkEnd w:id="137"/>
      <w:bookmarkEnd w:id="138"/>
    </w:p>
    <w:p w14:paraId="2C866427" w14:textId="65BFC3D5"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w:t>
      </w:r>
      <w:hyperlink w:anchor="_Λόγοι_αποκλεισμού" w:history="1">
        <w:r w:rsidR="00B9111A" w:rsidRPr="006B0F8A">
          <w:rPr>
            <w:rStyle w:val="-"/>
            <w:bCs/>
            <w:lang w:val="el-GR"/>
          </w:rPr>
          <w:t>2.2.3</w:t>
        </w:r>
      </w:hyperlink>
      <w:r w:rsidR="00B9111A" w:rsidRPr="00B9111A">
        <w:rPr>
          <w:bCs/>
          <w:lang w:val="el-GR"/>
        </w:rPr>
        <w:t xml:space="preserve"> και της πλήρωσης των κριτηρίων ποιοτικής επιλογής κατά τις παραγράφους </w:t>
      </w:r>
      <w:hyperlink w:anchor="_Καταλληλόλητα_άσκησης_επαγγελματική" w:history="1">
        <w:r w:rsidR="00B9111A" w:rsidRPr="006B0F8A">
          <w:rPr>
            <w:rStyle w:val="-"/>
            <w:bCs/>
            <w:lang w:val="el-GR"/>
          </w:rPr>
          <w:t>2.2.4</w:t>
        </w:r>
      </w:hyperlink>
      <w:r w:rsidR="00B9111A" w:rsidRPr="00B9111A">
        <w:rPr>
          <w:bCs/>
          <w:lang w:val="el-GR"/>
        </w:rPr>
        <w:t xml:space="preserve">, </w:t>
      </w:r>
      <w:hyperlink w:anchor="_Οικονομική_και_χρηματοοικονομική" w:history="1">
        <w:r w:rsidR="00B9111A" w:rsidRPr="006B0F8A">
          <w:rPr>
            <w:rStyle w:val="-"/>
            <w:bCs/>
            <w:lang w:val="el-GR"/>
          </w:rPr>
          <w:t>2.2.5</w:t>
        </w:r>
      </w:hyperlink>
      <w:r w:rsidR="00B9111A" w:rsidRPr="00B9111A">
        <w:rPr>
          <w:bCs/>
          <w:lang w:val="el-GR"/>
        </w:rPr>
        <w:t xml:space="preserve">, </w:t>
      </w:r>
      <w:hyperlink w:anchor="_Τεχνική_και_επαγγελματική" w:history="1">
        <w:r w:rsidR="00B9111A" w:rsidRPr="006B0F8A">
          <w:rPr>
            <w:rStyle w:val="-"/>
            <w:bCs/>
            <w:lang w:val="el-GR"/>
          </w:rPr>
          <w:t>2.2.6</w:t>
        </w:r>
      </w:hyperlink>
      <w:r w:rsidR="00B9111A" w:rsidRPr="00B9111A">
        <w:rPr>
          <w:bCs/>
          <w:lang w:val="el-GR"/>
        </w:rPr>
        <w:t xml:space="preserve"> και </w:t>
      </w:r>
      <w:hyperlink w:anchor="_._Πρότυπα_διασφάλισης" w:history="1">
        <w:r w:rsidR="00B9111A" w:rsidRPr="006B0F8A">
          <w:rPr>
            <w:rStyle w:val="-"/>
            <w:bCs/>
            <w:lang w:val="el-GR"/>
          </w:rPr>
          <w:t>2.2.7</w:t>
        </w:r>
      </w:hyperlink>
      <w:r w:rsidR="00B9111A"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074F77">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3ABD099B"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01264632"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45F9932" w14:textId="754C9DC7" w:rsidR="00B9111A" w:rsidRDefault="00B9111A" w:rsidP="00B9111A">
      <w:pPr>
        <w:rPr>
          <w:bCs/>
          <w:lang w:val="el-GR"/>
        </w:rPr>
      </w:pPr>
      <w:r w:rsidRPr="00CB3B52">
        <w:rPr>
          <w:bCs/>
          <w:lang w:val="el-GR"/>
        </w:rPr>
        <w:t xml:space="preserve">Τα δικαιολογητικά του παρόντος υποβάλλονται και γίνονται αποδεκτά σύμφωνα με </w:t>
      </w:r>
      <w:r w:rsidR="00545CD4">
        <w:rPr>
          <w:bCs/>
          <w:lang w:val="el-GR"/>
        </w:rPr>
        <w:t xml:space="preserve">την παράγραφο </w:t>
      </w:r>
      <w:r w:rsidR="00545CD4">
        <w:rPr>
          <w:bCs/>
          <w:lang w:val="el-GR"/>
        </w:rPr>
        <w:fldChar w:fldCharType="begin"/>
      </w:r>
      <w:r w:rsidR="00545CD4">
        <w:rPr>
          <w:bCs/>
          <w:lang w:val="el-GR"/>
        </w:rPr>
        <w:instrText xml:space="preserve"> REF _Ref88565030 \r \h </w:instrText>
      </w:r>
      <w:r w:rsidR="00545CD4">
        <w:rPr>
          <w:bCs/>
          <w:lang w:val="el-GR"/>
        </w:rPr>
      </w:r>
      <w:r w:rsidR="00545CD4">
        <w:rPr>
          <w:bCs/>
          <w:lang w:val="el-GR"/>
        </w:rPr>
        <w:fldChar w:fldCharType="separate"/>
      </w:r>
      <w:r w:rsidR="00074F77">
        <w:rPr>
          <w:bCs/>
          <w:lang w:val="el-GR"/>
        </w:rPr>
        <w:t>2.4.2.5</w:t>
      </w:r>
      <w:r w:rsidR="00545CD4">
        <w:rPr>
          <w:bCs/>
          <w:lang w:val="el-GR"/>
        </w:rPr>
        <w:fldChar w:fldCharType="end"/>
      </w:r>
      <w:r w:rsidRPr="00CB3B52">
        <w:rPr>
          <w:bCs/>
          <w:lang w:val="el-GR"/>
        </w:rPr>
        <w:t xml:space="preserve"> και </w:t>
      </w:r>
      <w:hyperlink w:anchor="_Πρόσκληση_υποβολής_δικαιολογητικών" w:history="1">
        <w:r w:rsidR="00CA6E40">
          <w:rPr>
            <w:rStyle w:val="-"/>
            <w:bCs/>
            <w:lang w:val="el-GR"/>
          </w:rPr>
          <w:fldChar w:fldCharType="begin"/>
        </w:r>
        <w:r w:rsidR="00CA6E40">
          <w:rPr>
            <w:rStyle w:val="-"/>
            <w:bCs/>
            <w:lang w:val="el-GR"/>
          </w:rPr>
          <w:instrText xml:space="preserve"> REF _Ref67613215 \r \h </w:instrText>
        </w:r>
        <w:r w:rsidR="00CA6E40">
          <w:rPr>
            <w:rStyle w:val="-"/>
            <w:bCs/>
            <w:lang w:val="el-GR"/>
          </w:rPr>
        </w:r>
        <w:r w:rsidR="00CA6E40">
          <w:rPr>
            <w:rStyle w:val="-"/>
            <w:bCs/>
            <w:lang w:val="el-GR"/>
          </w:rPr>
          <w:fldChar w:fldCharType="separate"/>
        </w:r>
        <w:r w:rsidR="00074F77">
          <w:rPr>
            <w:rStyle w:val="-"/>
            <w:bCs/>
            <w:lang w:val="el-GR"/>
          </w:rPr>
          <w:t>3.2</w:t>
        </w:r>
        <w:r w:rsidR="00CA6E40">
          <w:rPr>
            <w:rStyle w:val="-"/>
            <w:bCs/>
            <w:lang w:val="el-GR"/>
          </w:rPr>
          <w:fldChar w:fldCharType="end"/>
        </w:r>
      </w:hyperlink>
      <w:r w:rsidRPr="00CB3B52">
        <w:rPr>
          <w:bCs/>
          <w:lang w:val="el-GR"/>
        </w:rPr>
        <w:t xml:space="preserve"> της παρούσας.</w:t>
      </w:r>
    </w:p>
    <w:p w14:paraId="5284F35F" w14:textId="77777777" w:rsidR="00B9111A" w:rsidRPr="00BB06B6" w:rsidRDefault="00420396" w:rsidP="00B9111A">
      <w:pPr>
        <w:rPr>
          <w:b/>
          <w:bCs/>
          <w:lang w:val="el-GR"/>
        </w:rPr>
      </w:pPr>
      <w:r>
        <w:rPr>
          <w:lang w:val="el-GR"/>
        </w:rPr>
        <w:t>Τ</w:t>
      </w:r>
      <w:r w:rsidR="00B9111A">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hyperlink w:anchor="_Γλώσσα" w:history="1">
        <w:r w:rsidR="00B9111A" w:rsidRPr="00F601B8">
          <w:rPr>
            <w:rStyle w:val="-"/>
            <w:lang w:val="el-GR"/>
          </w:rPr>
          <w:t>2.1.4</w:t>
        </w:r>
      </w:hyperlink>
      <w:r w:rsidR="00B9111A">
        <w:rPr>
          <w:lang w:val="el-GR"/>
        </w:rPr>
        <w:t>.</w:t>
      </w:r>
    </w:p>
    <w:p w14:paraId="5179718B" w14:textId="77777777"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w:t>
      </w:r>
      <w:r w:rsidR="00F601B8">
        <w:rPr>
          <w:lang w:val="el-GR"/>
        </w:rPr>
        <w:t xml:space="preserve"> </w:t>
      </w:r>
      <w:hyperlink w:anchor="_Λόγοι_αποκλεισμού" w:history="1">
        <w:r w:rsidR="00F601B8" w:rsidRPr="00F601B8">
          <w:rPr>
            <w:rStyle w:val="-"/>
            <w:lang w:val="el-GR"/>
          </w:rPr>
          <w:t>2.2.3</w:t>
        </w:r>
      </w:hyperlink>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3B05C48D" w14:textId="4255D898"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9252AB" w:rsidRPr="00012F1D">
        <w:rPr>
          <w:b/>
          <w:lang w:val="el-GR"/>
        </w:rPr>
        <w:fldChar w:fldCharType="begin"/>
      </w:r>
      <w:r w:rsidR="009252AB" w:rsidRPr="00012F1D">
        <w:rPr>
          <w:b/>
          <w:lang w:val="el-GR"/>
        </w:rPr>
        <w:instrText xml:space="preserve"> REF _Ref496540567 \r \h  \* MERGEFORMAT </w:instrText>
      </w:r>
      <w:r w:rsidR="009252AB" w:rsidRPr="00012F1D">
        <w:rPr>
          <w:b/>
          <w:lang w:val="el-GR"/>
        </w:rPr>
      </w:r>
      <w:r w:rsidR="009252AB" w:rsidRPr="00012F1D">
        <w:rPr>
          <w:b/>
          <w:lang w:val="el-GR"/>
        </w:rPr>
        <w:fldChar w:fldCharType="separate"/>
      </w:r>
      <w:r w:rsidR="00074F77">
        <w:rPr>
          <w:b/>
          <w:lang w:val="el-GR"/>
        </w:rPr>
        <w:t>2.2.3.1</w:t>
      </w:r>
      <w:r w:rsidR="009252AB" w:rsidRPr="00012F1D">
        <w:rPr>
          <w:b/>
          <w:lang w:val="el-GR"/>
        </w:rPr>
        <w:fldChar w:fldCharType="end"/>
      </w:r>
      <w:r>
        <w:rPr>
          <w:color w:val="000000"/>
          <w:lang w:val="el-GR"/>
        </w:rPr>
        <w:t xml:space="preserve">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74F77">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w:t>
      </w:r>
      <w:r w:rsidR="009252AB" w:rsidRPr="00821852">
        <w:rPr>
          <w:b/>
          <w:bCs/>
          <w:color w:val="000000"/>
          <w:lang w:val="el-GR"/>
        </w:rPr>
        <w:fldChar w:fldCharType="begin"/>
      </w:r>
      <w:r w:rsidR="009252AB" w:rsidRPr="00821852">
        <w:rPr>
          <w:b/>
          <w:bCs/>
          <w:color w:val="000000"/>
          <w:lang w:val="el-GR"/>
        </w:rPr>
        <w:instrText xml:space="preserve"> REF _Ref503518036 \r \h </w:instrText>
      </w:r>
      <w:r w:rsidR="009252AB">
        <w:rPr>
          <w:b/>
          <w:bCs/>
          <w:color w:val="000000"/>
          <w:lang w:val="el-GR"/>
        </w:rPr>
        <w:instrText xml:space="preserve"> \* MERGEFORMAT </w:instrText>
      </w:r>
      <w:r w:rsidR="009252AB" w:rsidRPr="00821852">
        <w:rPr>
          <w:b/>
          <w:bCs/>
          <w:color w:val="000000"/>
          <w:lang w:val="el-GR"/>
        </w:rPr>
      </w:r>
      <w:r w:rsidR="009252AB" w:rsidRPr="00821852">
        <w:rPr>
          <w:b/>
          <w:bCs/>
          <w:color w:val="000000"/>
          <w:lang w:val="el-GR"/>
        </w:rPr>
        <w:fldChar w:fldCharType="separate"/>
      </w:r>
      <w:r w:rsidR="00074F77">
        <w:rPr>
          <w:b/>
          <w:bCs/>
          <w:color w:val="000000"/>
          <w:lang w:val="el-GR"/>
        </w:rPr>
        <w:t>2.2.3.2</w:t>
      </w:r>
      <w:r w:rsidR="009252AB" w:rsidRPr="00821852">
        <w:rPr>
          <w:b/>
          <w:bCs/>
          <w:color w:val="000000"/>
          <w:lang w:val="el-GR"/>
        </w:rPr>
        <w:fldChar w:fldCharType="end"/>
      </w:r>
      <w:r>
        <w:rPr>
          <w:color w:val="000000"/>
          <w:lang w:val="el-GR"/>
        </w:rPr>
        <w:t xml:space="preserve">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74F77">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67523401" w14:textId="77777777" w:rsidR="00C27CEC" w:rsidRPr="00BD65F6" w:rsidRDefault="00C27CEC" w:rsidP="00C27CEC">
      <w:pPr>
        <w:rPr>
          <w:lang w:val="el-GR"/>
        </w:rPr>
      </w:pPr>
      <w:r>
        <w:rPr>
          <w:color w:val="000000"/>
          <w:lang w:val="el-GR"/>
        </w:rPr>
        <w:t>Ειδικότερα οι οικονομικοί φορείς προσκομίζουν:</w:t>
      </w:r>
    </w:p>
    <w:p w14:paraId="57A201F3" w14:textId="604EF467"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074F77">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7D319D37" w14:textId="1CE73C8C" w:rsidR="00C27CEC" w:rsidRPr="005609B2" w:rsidRDefault="00C27CEC" w:rsidP="00C27CEC">
      <w:pPr>
        <w:rPr>
          <w:color w:val="000000"/>
          <w:lang w:val="el-GR"/>
        </w:rPr>
      </w:pPr>
      <w:r w:rsidRPr="005609B2">
        <w:rPr>
          <w:color w:val="000000"/>
          <w:lang w:val="el-GR"/>
        </w:rPr>
        <w:lastRenderedPageBreak/>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074F77">
        <w:rPr>
          <w:lang w:val="el-GR"/>
        </w:rPr>
        <w:t>2.2.3.1</w:t>
      </w:r>
      <w:r w:rsidRPr="00821852">
        <w:rPr>
          <w:lang w:val="el-GR"/>
        </w:rPr>
        <w:fldChar w:fldCharType="end"/>
      </w:r>
      <w:r w:rsidRPr="00C27CEC">
        <w:rPr>
          <w:color w:val="000000"/>
          <w:lang w:val="el-GR"/>
        </w:rPr>
        <w:t>,</w:t>
      </w:r>
    </w:p>
    <w:p w14:paraId="7369544B" w14:textId="22B94A47"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074F77">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2AD3B144"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16444676" w14:textId="3316AA02"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074F77">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544FDEA7" w14:textId="10F7930F"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074F77">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171D98F1" w14:textId="6DF53075"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074F77">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5811B15" w14:textId="25BE5C62"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074F77">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4F8E40D"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7B517E04" w14:textId="77777777" w:rsidR="008E444E" w:rsidRDefault="008E444E" w:rsidP="008E444E">
      <w:pPr>
        <w:rPr>
          <w:b/>
          <w:lang w:val="el-GR"/>
        </w:rPr>
      </w:pPr>
      <w:bookmarkStart w:id="139"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39"/>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05C619C"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3193E6A"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2A7C50D0"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E34F76D" w14:textId="5A020B4B"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74F77">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510515D2" w14:textId="68981FCD"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074F77">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4B22F1A1" w14:textId="77777777" w:rsidR="00614898" w:rsidRPr="005609B2" w:rsidRDefault="00614898" w:rsidP="00614898">
      <w:pPr>
        <w:tabs>
          <w:tab w:val="left" w:pos="1980"/>
        </w:tabs>
        <w:rPr>
          <w:color w:val="000000"/>
          <w:lang w:val="el-GR"/>
        </w:rPr>
      </w:pPr>
      <w:proofErr w:type="spellStart"/>
      <w:r w:rsidRPr="00FA08C7">
        <w:rPr>
          <w:b/>
          <w:color w:val="000000"/>
          <w:lang w:val="el-GR"/>
        </w:rPr>
        <w:lastRenderedPageBreak/>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hyperlink w:anchor="_Αποκλείεται,_επίσης,_οικονομικός" w:history="1">
        <w:r w:rsidR="00AC3BC7" w:rsidRPr="00AC3BC7">
          <w:rPr>
            <w:rStyle w:val="-"/>
            <w:rFonts w:eastAsia="Calibri" w:cs="Times New Roman"/>
            <w:lang w:val="el-GR" w:eastAsia="en-US"/>
          </w:rPr>
          <w:t>2.2.3.4</w:t>
        </w:r>
      </w:hyperlink>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"_Αποκλείεται,_επίσης</w:instrText>
      </w:r>
      <w:r w:rsidR="00A81E10" w:rsidRPr="00A81E10">
        <w:rPr>
          <w:lang w:val="el-GR"/>
        </w:rPr>
        <w:instrText xml:space="preserve">,_οικονομικός" </w:instrText>
      </w:r>
      <w:r w:rsidR="00A81E10">
        <w:fldChar w:fldCharType="separate"/>
      </w:r>
      <w:r w:rsidR="00AC3BC7" w:rsidRPr="00AC3BC7">
        <w:rPr>
          <w:rStyle w:val="-"/>
          <w:rFonts w:eastAsia="Calibri" w:cs="Times New Roman"/>
          <w:lang w:val="el-GR" w:eastAsia="en-US"/>
        </w:rPr>
        <w:t>2.2.3.4</w:t>
      </w:r>
      <w:r w:rsidR="00A81E10">
        <w:rPr>
          <w:rStyle w:val="-"/>
          <w:rFonts w:eastAsia="Calibri" w:cs="Times New Roman"/>
          <w:lang w:val="el-GR" w:eastAsia="en-US"/>
        </w:rPr>
        <w:fldChar w:fldCharType="end"/>
      </w:r>
      <w:r>
        <w:rPr>
          <w:color w:val="000000"/>
          <w:lang w:val="el-GR"/>
        </w:rPr>
        <w:t xml:space="preserve"> της παρούσας ανωτέρω).</w:t>
      </w:r>
      <w:r w:rsidRPr="005609B2">
        <w:rPr>
          <w:color w:val="000000"/>
          <w:lang w:val="el-GR"/>
        </w:rPr>
        <w:t xml:space="preserve">  </w:t>
      </w:r>
    </w:p>
    <w:p w14:paraId="169C8D40"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0EE388F9" w14:textId="035ED38C" w:rsidR="00614898" w:rsidRDefault="00614898" w:rsidP="00614898">
      <w:pPr>
        <w:tabs>
          <w:tab w:val="left" w:pos="1980"/>
        </w:tabs>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074F77">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4A0A7F30" w14:textId="77777777"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hyperlink w:anchor="_Αποκλείεται,_επίσης,_οικονομικός" w:history="1">
        <w:r w:rsidR="00AC3BC7" w:rsidRPr="00AC3BC7">
          <w:rPr>
            <w:rStyle w:val="-"/>
            <w:rFonts w:eastAsia="Calibri" w:cs="Times New Roman"/>
            <w:lang w:val="el-GR" w:eastAsia="en-US"/>
          </w:rPr>
          <w:t>2.2.3.4</w:t>
        </w:r>
      </w:hyperlink>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hyperlink w:anchor="_Αποκλείεται,_επίσης,_οικονομικός" w:history="1">
        <w:r w:rsidR="00AC3BC7" w:rsidRPr="00AC3BC7">
          <w:rPr>
            <w:rStyle w:val="-"/>
            <w:rFonts w:eastAsia="Calibri" w:cs="Times New Roman"/>
            <w:lang w:val="el-GR" w:eastAsia="en-US"/>
          </w:rPr>
          <w:t>2.2.3.4</w:t>
        </w:r>
      </w:hyperlink>
      <w:r>
        <w:rPr>
          <w:color w:val="000000"/>
          <w:lang w:val="el-GR"/>
        </w:rPr>
        <w:t>.</w:t>
      </w:r>
    </w:p>
    <w:p w14:paraId="0FBE4043"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10B40C6E"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64D9361"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91BCBA7"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4A609039"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589AA47"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3D566240"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3603FFDA" w14:textId="77777777" w:rsidR="00614898" w:rsidRPr="00E24552" w:rsidRDefault="00614898" w:rsidP="00614898">
      <w:pPr>
        <w:tabs>
          <w:tab w:val="left" w:pos="1980"/>
        </w:tabs>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527B166D"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57183155"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6296CA2"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0E396C21"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4BF5E955" w14:textId="77777777" w:rsidR="00614898" w:rsidRPr="007C1C9C" w:rsidRDefault="00614898" w:rsidP="00614898">
      <w:pPr>
        <w:tabs>
          <w:tab w:val="left" w:pos="1980"/>
        </w:tabs>
        <w:rPr>
          <w:color w:val="000000"/>
          <w:lang w:val="el-GR"/>
        </w:rPr>
      </w:pPr>
      <w:proofErr w:type="spellStart"/>
      <w:r w:rsidRPr="007C1C9C">
        <w:rPr>
          <w:color w:val="000000"/>
          <w:lang w:val="el-GR"/>
        </w:rPr>
        <w:lastRenderedPageBreak/>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34053653" w14:textId="77777777" w:rsidR="00614898" w:rsidRPr="007C1C9C" w:rsidRDefault="00614898" w:rsidP="00614898">
      <w:pPr>
        <w:tabs>
          <w:tab w:val="left" w:pos="1980"/>
        </w:tabs>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01DCD4" w14:textId="77777777" w:rsidR="00614898" w:rsidRPr="007C1C9C" w:rsidRDefault="00614898" w:rsidP="00614898">
      <w:pPr>
        <w:tabs>
          <w:tab w:val="left" w:pos="1980"/>
        </w:tabs>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2D818037"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w:t>
      </w:r>
      <w:hyperlink w:anchor="_Αξιολόγηση_προσφορών" w:history="1">
        <w:r w:rsidRPr="00C87596">
          <w:rPr>
            <w:rStyle w:val="-"/>
            <w:lang w:val="el-GR"/>
          </w:rPr>
          <w:t>3.1.2</w:t>
        </w:r>
      </w:hyperlink>
      <w:r w:rsidRPr="007C1C9C">
        <w:rPr>
          <w:color w:val="000000"/>
          <w:lang w:val="el-GR"/>
        </w:rPr>
        <w:t xml:space="preserve"> της παρούσας</w:t>
      </w:r>
      <w:r w:rsidRPr="00CC5053">
        <w:rPr>
          <w:b/>
          <w:color w:val="000000"/>
          <w:lang w:val="el-GR"/>
        </w:rPr>
        <w:t>.</w:t>
      </w:r>
    </w:p>
    <w:p w14:paraId="5C209798" w14:textId="77777777" w:rsidR="00614898" w:rsidRDefault="00614898" w:rsidP="00614898">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69648559" w14:textId="7777777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hyperlink w:anchor="_Καταλληλόλητα_άσκησης_επαγγελματική" w:history="1">
        <w:r w:rsidR="00420396" w:rsidRPr="00C87596">
          <w:rPr>
            <w:rStyle w:val="-"/>
            <w:b/>
            <w:lang w:val="el-GR"/>
          </w:rPr>
          <w:t>2.2.4</w:t>
        </w:r>
      </w:hyperlink>
      <w:r w:rsidR="00420396">
        <w:rPr>
          <w:b/>
          <w:lang w:val="el-GR"/>
        </w:rPr>
        <w:t xml:space="preserve"> </w:t>
      </w:r>
      <w:r w:rsidRPr="00603221">
        <w:rPr>
          <w:b/>
          <w:lang w:val="el-GR"/>
        </w:rPr>
        <w:t xml:space="preserve">(απόδειξη καταλληλόλητας για την άσκηση επαγγελματικής δραστηριότητας) </w:t>
      </w:r>
      <w:bookmarkStart w:id="140" w:name="_Hlk67663604"/>
      <w:r w:rsidR="00A61AA7" w:rsidRPr="00603221">
        <w:rPr>
          <w:b/>
          <w:lang w:val="el-GR"/>
        </w:rPr>
        <w:t xml:space="preserve">οι οικονομικοί φορείς </w:t>
      </w:r>
      <w:bookmarkEnd w:id="140"/>
      <w:r w:rsidR="00A61AA7" w:rsidRPr="00603221">
        <w:rPr>
          <w:b/>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81E10" w14:paraId="408FF1B3" w14:textId="77777777" w:rsidTr="009C5EA6">
        <w:trPr>
          <w:trHeight w:val="711"/>
        </w:trPr>
        <w:tc>
          <w:tcPr>
            <w:tcW w:w="675" w:type="dxa"/>
            <w:shd w:val="clear" w:color="auto" w:fill="D9D9D9"/>
          </w:tcPr>
          <w:p w14:paraId="505C8D15"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099D5219" w14:textId="77777777" w:rsidR="00915C7C" w:rsidRPr="00603221" w:rsidRDefault="00674253" w:rsidP="00915C7C">
            <w:pPr>
              <w:pStyle w:val="Tabletext"/>
              <w:jc w:val="both"/>
              <w:rPr>
                <w:rFonts w:cs="Tahoma"/>
                <w:b/>
                <w:bCs/>
                <w:sz w:val="22"/>
                <w:szCs w:val="22"/>
              </w:rPr>
            </w:pPr>
            <w:r w:rsidRPr="00674253">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3144B9" w:rsidRPr="0087717E">
              <w:rPr>
                <w:rFonts w:cs="Tahoma"/>
                <w:b/>
                <w:bCs/>
                <w:sz w:val="22"/>
                <w:szCs w:val="22"/>
              </w:rPr>
              <w:t xml:space="preserve"> </w:t>
            </w:r>
            <w:r w:rsidRPr="00674253">
              <w:rPr>
                <w:rFonts w:cs="Tahoma"/>
                <w:b/>
                <w:bCs/>
                <w:sz w:val="22"/>
                <w:szCs w:val="22"/>
              </w:rPr>
              <w:t>ανάπτυξη και υποστήριξη εφαρμογών λογισμικού</w:t>
            </w:r>
          </w:p>
          <w:p w14:paraId="73633909"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A81E10" w14:paraId="4661861A" w14:textId="77777777" w:rsidTr="009C5EA6">
        <w:trPr>
          <w:trHeight w:val="1480"/>
        </w:trPr>
        <w:tc>
          <w:tcPr>
            <w:tcW w:w="675" w:type="dxa"/>
          </w:tcPr>
          <w:p w14:paraId="6D383B5D" w14:textId="77777777" w:rsidR="00D56132" w:rsidRPr="00603221" w:rsidRDefault="00D56132" w:rsidP="009C5EA6">
            <w:pPr>
              <w:rPr>
                <w:lang w:val="el-GR"/>
              </w:rPr>
            </w:pPr>
            <w:r w:rsidRPr="00603221">
              <w:rPr>
                <w:lang w:val="el-GR"/>
              </w:rPr>
              <w:t>1.1</w:t>
            </w:r>
          </w:p>
        </w:tc>
        <w:tc>
          <w:tcPr>
            <w:tcW w:w="9180" w:type="dxa"/>
          </w:tcPr>
          <w:p w14:paraId="214A48BC"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9D52824"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4171D0BC" w14:textId="77777777" w:rsidR="00D05C7B" w:rsidRPr="00603221" w:rsidRDefault="00D05C7B" w:rsidP="00282306">
            <w:pPr>
              <w:autoSpaceDE w:val="0"/>
              <w:autoSpaceDN w:val="0"/>
              <w:adjustRightInd w:val="0"/>
              <w:spacing w:after="0"/>
              <w:rPr>
                <w:lang w:val="el-GR" w:eastAsia="el-GR"/>
              </w:rPr>
            </w:pPr>
          </w:p>
        </w:tc>
      </w:tr>
    </w:tbl>
    <w:p w14:paraId="26626A10" w14:textId="77777777" w:rsidR="0041248A" w:rsidRDefault="0041248A">
      <w:pPr>
        <w:rPr>
          <w:b/>
          <w:lang w:val="el-GR"/>
        </w:rPr>
      </w:pPr>
    </w:p>
    <w:p w14:paraId="288BC0C1" w14:textId="77777777" w:rsidR="00282306" w:rsidRPr="0041248A" w:rsidRDefault="00282306" w:rsidP="00282306">
      <w:pPr>
        <w:rPr>
          <w:bCs/>
          <w:lang w:val="el-GR"/>
        </w:rPr>
      </w:pPr>
      <w:bookmarkStart w:id="141"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41"/>
    <w:p w14:paraId="146E76E5" w14:textId="77777777" w:rsidR="00270326" w:rsidRPr="00603221" w:rsidRDefault="00270326">
      <w:pPr>
        <w:rPr>
          <w:lang w:val="el-GR"/>
        </w:rPr>
      </w:pPr>
    </w:p>
    <w:p w14:paraId="6CD3ED4E" w14:textId="07EC325F"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074F77">
        <w:rPr>
          <w:b/>
          <w:lang w:val="el-GR"/>
        </w:rPr>
        <w:t>2.2.5</w:t>
      </w:r>
      <w:r w:rsidR="00B622FA" w:rsidRPr="00603221">
        <w:rPr>
          <w:b/>
          <w:lang w:val="el-GR"/>
        </w:rPr>
        <w:fldChar w:fldCharType="end"/>
      </w:r>
      <w:r w:rsidRPr="00603221">
        <w:rPr>
          <w:b/>
          <w:lang w:val="el-GR"/>
        </w:rPr>
        <w:t xml:space="preserve"> </w:t>
      </w:r>
      <w:bookmarkStart w:id="14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81E10" w14:paraId="199A9FB4" w14:textId="77777777" w:rsidTr="009C5EA6">
        <w:trPr>
          <w:trHeight w:val="711"/>
        </w:trPr>
        <w:tc>
          <w:tcPr>
            <w:tcW w:w="675" w:type="dxa"/>
            <w:shd w:val="clear" w:color="auto" w:fill="D9D9D9"/>
          </w:tcPr>
          <w:bookmarkEnd w:id="142"/>
          <w:p w14:paraId="1943B96E"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562D809C" w14:textId="77777777" w:rsidR="00915C7C" w:rsidRPr="003144B9" w:rsidRDefault="003144B9" w:rsidP="009C5EA6">
            <w:pPr>
              <w:autoSpaceDE w:val="0"/>
              <w:autoSpaceDN w:val="0"/>
              <w:adjustRightInd w:val="0"/>
              <w:rPr>
                <w:lang w:val="el-GR"/>
              </w:rPr>
            </w:pPr>
            <w:r w:rsidRPr="00475C78">
              <w:rPr>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w:t>
            </w:r>
            <w:r w:rsidR="00CC4F17">
              <w:rPr>
                <w:lang w:val="el-GR"/>
              </w:rPr>
              <w:t xml:space="preserve">χρήσεις </w:t>
            </w:r>
            <w:r w:rsidR="00CC4F17" w:rsidRPr="00420396">
              <w:rPr>
                <w:lang w:val="el-GR"/>
              </w:rPr>
              <w:t>(</w:t>
            </w:r>
            <w:r w:rsidR="00CC4F17" w:rsidRPr="00420396">
              <w:rPr>
                <w:b/>
                <w:bCs/>
                <w:lang w:val="el-GR"/>
              </w:rPr>
              <w:t>2018-2019-2020</w:t>
            </w:r>
            <w:r w:rsidR="00CC4F17" w:rsidRPr="00420396">
              <w:rPr>
                <w:lang w:val="el-GR"/>
              </w:rPr>
              <w:t xml:space="preserve">) </w:t>
            </w:r>
            <w:r w:rsidRPr="00475C78">
              <w:rPr>
                <w:lang w:val="el-GR"/>
              </w:rPr>
              <w:t xml:space="preserve"> ή, τις οικονομικές χρήσεις κατά τις οποίες </w:t>
            </w:r>
            <w:r w:rsidRPr="00420396">
              <w:rPr>
                <w:lang w:val="el-GR"/>
              </w:rPr>
              <w:t xml:space="preserve">ο οικονομικός φορέας δραστηριοποιείται, αν είναι λιγότερες από τρεις συνολικά κατ’ ελάχιστον ίσο με το </w:t>
            </w:r>
            <w:r w:rsidRPr="00CC4F17">
              <w:rPr>
                <w:b/>
                <w:bCs/>
                <w:lang w:val="el-GR"/>
              </w:rPr>
              <w:t>1</w:t>
            </w:r>
            <w:r w:rsidRPr="00E47D79">
              <w:rPr>
                <w:b/>
                <w:bCs/>
                <w:lang w:val="el-GR"/>
              </w:rPr>
              <w:t xml:space="preserve">00% </w:t>
            </w:r>
            <w:r w:rsidRPr="00420396">
              <w:rPr>
                <w:lang w:val="el-GR"/>
              </w:rPr>
              <w:t>του προϋπολογισμού του υπό ανάθεση Έργου/του Τμήματος/Τμημάτων, για το οποίο υποβάλλει προσφορά.</w:t>
            </w:r>
          </w:p>
          <w:p w14:paraId="2AABBDBC"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A81E10" w14:paraId="54ADF5AE"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BED7E07"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108B0E1" w14:textId="77777777" w:rsidR="006119DB" w:rsidRDefault="006119DB" w:rsidP="006119DB">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674253" w:rsidRPr="0087717E">
              <w:rPr>
                <w:lang w:val="el-GR" w:eastAsia="en-US"/>
              </w:rPr>
              <w:t xml:space="preserve"> </w:t>
            </w:r>
            <w:r w:rsidRPr="00821852">
              <w:rPr>
                <w:lang w:val="el-GR" w:eastAsia="en-US"/>
              </w:rPr>
              <w:t xml:space="preserve">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05767585"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2C871143" w14:textId="77777777" w:rsidR="00D56132" w:rsidRPr="00603221" w:rsidRDefault="00D56132" w:rsidP="003822A5">
            <w:pPr>
              <w:autoSpaceDE w:val="0"/>
              <w:autoSpaceDN w:val="0"/>
              <w:adjustRightInd w:val="0"/>
              <w:rPr>
                <w:b/>
                <w:lang w:val="el-GR" w:eastAsia="el-GR"/>
              </w:rPr>
            </w:pPr>
          </w:p>
        </w:tc>
      </w:tr>
    </w:tbl>
    <w:p w14:paraId="30B6F2D9" w14:textId="77777777" w:rsidR="00D56132" w:rsidRPr="00603221" w:rsidRDefault="00D56132">
      <w:pPr>
        <w:rPr>
          <w:b/>
          <w:lang w:val="el-GR"/>
        </w:rPr>
      </w:pPr>
    </w:p>
    <w:p w14:paraId="758F321D" w14:textId="58A529A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074F77">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A81E10" w14:paraId="6F3506F1" w14:textId="77777777" w:rsidTr="00641C65">
        <w:trPr>
          <w:trHeight w:val="758"/>
        </w:trPr>
        <w:tc>
          <w:tcPr>
            <w:tcW w:w="675" w:type="dxa"/>
            <w:shd w:val="clear" w:color="auto" w:fill="D9D9D9"/>
          </w:tcPr>
          <w:p w14:paraId="11828716" w14:textId="77777777" w:rsidR="007340CA" w:rsidRPr="00603221" w:rsidRDefault="00C40FB9" w:rsidP="009C5EA6">
            <w:pPr>
              <w:rPr>
                <w:b/>
                <w:lang w:val="el-GR"/>
              </w:rPr>
            </w:pPr>
            <w:r w:rsidRPr="00603221">
              <w:rPr>
                <w:b/>
                <w:lang w:val="el-GR"/>
              </w:rPr>
              <w:t>3</w:t>
            </w:r>
          </w:p>
        </w:tc>
        <w:tc>
          <w:tcPr>
            <w:tcW w:w="9180" w:type="dxa"/>
            <w:shd w:val="clear" w:color="auto" w:fill="D9D9D9"/>
          </w:tcPr>
          <w:p w14:paraId="578516E8" w14:textId="52D69E34"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AF58F0" w:rsidRPr="00E47D79">
              <w:rPr>
                <w:rFonts w:cs="Tahoma"/>
                <w:b/>
                <w:sz w:val="22"/>
                <w:szCs w:val="22"/>
              </w:rPr>
              <w:t xml:space="preserve"> </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074F77">
              <w:rPr>
                <w:rFonts w:cs="Tahoma"/>
                <w:b/>
                <w:sz w:val="22"/>
                <w:szCs w:val="22"/>
              </w:rPr>
              <w:t>2.2.6.1</w:t>
            </w:r>
            <w:r w:rsidR="002A37B5">
              <w:rPr>
                <w:rFonts w:cs="Tahoma"/>
                <w:b/>
                <w:sz w:val="22"/>
                <w:szCs w:val="22"/>
              </w:rPr>
              <w:fldChar w:fldCharType="end"/>
            </w:r>
            <w:r w:rsidR="002A37B5">
              <w:rPr>
                <w:rFonts w:cs="Tahoma"/>
                <w:b/>
                <w:sz w:val="22"/>
                <w:szCs w:val="22"/>
              </w:rPr>
              <w:t>.</w:t>
            </w:r>
            <w:r w:rsidR="00E028D4">
              <w:rPr>
                <w:rFonts w:cs="Tahoma"/>
                <w:b/>
                <w:sz w:val="22"/>
                <w:szCs w:val="22"/>
              </w:rPr>
              <w:t xml:space="preserve"> </w:t>
            </w:r>
          </w:p>
          <w:p w14:paraId="27CC99CD"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A81E10" w14:paraId="078CF720" w14:textId="77777777" w:rsidTr="009C5EA6">
        <w:tc>
          <w:tcPr>
            <w:tcW w:w="675" w:type="dxa"/>
          </w:tcPr>
          <w:p w14:paraId="6058319A" w14:textId="77777777" w:rsidR="007340CA" w:rsidRPr="00603221" w:rsidRDefault="00C40FB9" w:rsidP="009C5EA6">
            <w:r w:rsidRPr="00603221">
              <w:rPr>
                <w:lang w:val="el-GR"/>
              </w:rPr>
              <w:t>3</w:t>
            </w:r>
            <w:r w:rsidR="007340CA" w:rsidRPr="00603221">
              <w:t>.1</w:t>
            </w:r>
          </w:p>
        </w:tc>
        <w:tc>
          <w:tcPr>
            <w:tcW w:w="9180" w:type="dxa"/>
          </w:tcPr>
          <w:p w14:paraId="3273CA12" w14:textId="63B21C60" w:rsidR="007340CA" w:rsidRPr="00603221" w:rsidRDefault="00A70452" w:rsidP="009C5EA6">
            <w:pPr>
              <w:pStyle w:val="Tabletext"/>
              <w:jc w:val="both"/>
              <w:rPr>
                <w:rFonts w:cs="Tahoma"/>
                <w:sz w:val="22"/>
                <w:szCs w:val="22"/>
              </w:rPr>
            </w:pPr>
            <w:r w:rsidRPr="00603221">
              <w:rPr>
                <w:rFonts w:cs="Tahoma"/>
                <w:sz w:val="22"/>
                <w:szCs w:val="22"/>
              </w:rPr>
              <w:t>Κατάλογο των κυριότερων συναφών έργων που υλοποίησε επιτυχώς ο οικονομικός φορέας</w:t>
            </w:r>
            <w:r>
              <w:rPr>
                <w:rFonts w:cs="Tahoma"/>
                <w:sz w:val="22"/>
                <w:szCs w:val="22"/>
              </w:rPr>
              <w:t xml:space="preserve"> </w:t>
            </w:r>
            <w:r>
              <w:rPr>
                <w:rFonts w:cs="Tahoma"/>
                <w:sz w:val="22"/>
                <w:szCs w:val="24"/>
                <w:lang w:eastAsia="el-GR"/>
              </w:rPr>
              <w:t>με βάση τα προβλεπόμενα</w:t>
            </w:r>
            <w:r w:rsidRPr="00F94007">
              <w:rPr>
                <w:rFonts w:cs="Tahoma"/>
                <w:sz w:val="22"/>
                <w:szCs w:val="24"/>
                <w:lang w:eastAsia="el-GR"/>
              </w:rPr>
              <w:t xml:space="preserve"> </w:t>
            </w:r>
            <w:r>
              <w:rPr>
                <w:rFonts w:cs="Tahoma"/>
                <w:sz w:val="22"/>
                <w:szCs w:val="24"/>
                <w:lang w:eastAsia="el-GR"/>
              </w:rPr>
              <w:t>σ</w:t>
            </w:r>
            <w:r w:rsidRPr="00F94007">
              <w:rPr>
                <w:rFonts w:cs="Tahoma"/>
                <w:sz w:val="22"/>
                <w:szCs w:val="24"/>
                <w:lang w:eastAsia="el-GR"/>
              </w:rPr>
              <w:t>την παρ.</w:t>
            </w:r>
            <w:r>
              <w:rPr>
                <w:rFonts w:cs="Tahoma"/>
                <w:sz w:val="22"/>
                <w:szCs w:val="24"/>
                <w:lang w:eastAsia="el-GR"/>
              </w:rPr>
              <w:t xml:space="preserve"> </w:t>
            </w:r>
            <w:r w:rsidR="009252AB">
              <w:rPr>
                <w:rFonts w:cs="Tahoma"/>
                <w:b/>
                <w:sz w:val="22"/>
                <w:szCs w:val="22"/>
              </w:rPr>
              <w:fldChar w:fldCharType="begin"/>
            </w:r>
            <w:r w:rsidR="009252AB">
              <w:rPr>
                <w:rFonts w:cs="Tahoma"/>
                <w:b/>
                <w:sz w:val="22"/>
                <w:szCs w:val="22"/>
              </w:rPr>
              <w:instrText xml:space="preserve"> REF _Ref40965350 \r \h </w:instrText>
            </w:r>
            <w:r w:rsidR="009252AB">
              <w:rPr>
                <w:rFonts w:cs="Tahoma"/>
                <w:b/>
                <w:sz w:val="22"/>
                <w:szCs w:val="22"/>
              </w:rPr>
            </w:r>
            <w:r w:rsidR="009252AB">
              <w:rPr>
                <w:rFonts w:cs="Tahoma"/>
                <w:b/>
                <w:sz w:val="22"/>
                <w:szCs w:val="22"/>
              </w:rPr>
              <w:fldChar w:fldCharType="separate"/>
            </w:r>
            <w:r w:rsidR="00074F77">
              <w:rPr>
                <w:rFonts w:cs="Tahoma"/>
                <w:b/>
                <w:sz w:val="22"/>
                <w:szCs w:val="22"/>
              </w:rPr>
              <w:t>2.2.6.1</w:t>
            </w:r>
            <w:r w:rsidR="009252AB">
              <w:rPr>
                <w:rFonts w:cs="Tahoma"/>
                <w:b/>
                <w:sz w:val="22"/>
                <w:szCs w:val="22"/>
              </w:rPr>
              <w:fldChar w:fldCharType="end"/>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A81E10" w14:paraId="61F5F9A6" w14:textId="77777777" w:rsidTr="009C5EA6">
              <w:tc>
                <w:tcPr>
                  <w:tcW w:w="171" w:type="pct"/>
                  <w:shd w:val="clear" w:color="auto" w:fill="D9D9D9"/>
                </w:tcPr>
                <w:p w14:paraId="1F1BE850" w14:textId="77777777" w:rsidR="007340CA" w:rsidRPr="00CB3B52" w:rsidRDefault="007340CA" w:rsidP="00641C65">
                  <w:pPr>
                    <w:tabs>
                      <w:tab w:val="left" w:pos="-2268"/>
                    </w:tabs>
                    <w:spacing w:line="276" w:lineRule="auto"/>
                    <w:jc w:val="center"/>
                    <w:rPr>
                      <w:sz w:val="20"/>
                      <w:szCs w:val="20"/>
                      <w:lang w:val="el-GR"/>
                    </w:rPr>
                  </w:pPr>
                  <w:r w:rsidRPr="00CB3B52">
                    <w:rPr>
                      <w:sz w:val="20"/>
                      <w:szCs w:val="20"/>
                      <w:lang w:val="el-GR"/>
                    </w:rPr>
                    <w:t>Α/Α</w:t>
                  </w:r>
                </w:p>
              </w:tc>
              <w:tc>
                <w:tcPr>
                  <w:tcW w:w="547" w:type="pct"/>
                  <w:shd w:val="clear" w:color="auto" w:fill="D9D9D9"/>
                </w:tcPr>
                <w:p w14:paraId="0CABFB64" w14:textId="77777777" w:rsidR="007340CA" w:rsidRPr="00CB3B52" w:rsidRDefault="007340CA" w:rsidP="00641C65">
                  <w:pPr>
                    <w:tabs>
                      <w:tab w:val="left" w:pos="-2268"/>
                    </w:tabs>
                    <w:spacing w:line="276" w:lineRule="auto"/>
                    <w:ind w:left="-108"/>
                    <w:jc w:val="center"/>
                    <w:rPr>
                      <w:sz w:val="20"/>
                      <w:szCs w:val="20"/>
                      <w:lang w:val="el-GR"/>
                    </w:rPr>
                  </w:pPr>
                  <w:r w:rsidRPr="00CB3B52">
                    <w:rPr>
                      <w:sz w:val="20"/>
                      <w:szCs w:val="20"/>
                      <w:lang w:val="el-GR"/>
                    </w:rPr>
                    <w:t>ΠΕΛΑΤΗΣ</w:t>
                  </w:r>
                </w:p>
              </w:tc>
              <w:tc>
                <w:tcPr>
                  <w:tcW w:w="640" w:type="pct"/>
                  <w:shd w:val="clear" w:color="auto" w:fill="D9D9D9"/>
                </w:tcPr>
                <w:p w14:paraId="3CD7D2E4" w14:textId="77777777" w:rsidR="007340CA" w:rsidRPr="00CB3B52" w:rsidRDefault="007340CA" w:rsidP="00641C65">
                  <w:pPr>
                    <w:tabs>
                      <w:tab w:val="left" w:pos="-2268"/>
                    </w:tabs>
                    <w:spacing w:line="276" w:lineRule="auto"/>
                    <w:ind w:left="-108"/>
                    <w:jc w:val="center"/>
                    <w:rPr>
                      <w:sz w:val="20"/>
                      <w:szCs w:val="20"/>
                      <w:lang w:val="el-GR"/>
                    </w:rPr>
                  </w:pPr>
                  <w:r w:rsidRPr="00CB3B52">
                    <w:rPr>
                      <w:sz w:val="20"/>
                      <w:szCs w:val="20"/>
                      <w:lang w:val="el-GR"/>
                    </w:rPr>
                    <w:t>ΣΥΝΤΟΜΗ ΠΕΡΙΓΡΑΦΗ ΤΟΥ ΕΡΓΟΥ</w:t>
                  </w:r>
                </w:p>
              </w:tc>
              <w:tc>
                <w:tcPr>
                  <w:tcW w:w="645" w:type="pct"/>
                  <w:shd w:val="clear" w:color="auto" w:fill="D9D9D9"/>
                </w:tcPr>
                <w:p w14:paraId="3EC24B12" w14:textId="77777777" w:rsidR="007340CA" w:rsidRPr="00CB3B52" w:rsidRDefault="007340CA" w:rsidP="00641C65">
                  <w:pPr>
                    <w:tabs>
                      <w:tab w:val="left" w:pos="-2268"/>
                    </w:tabs>
                    <w:spacing w:line="276" w:lineRule="auto"/>
                    <w:ind w:left="-108"/>
                    <w:jc w:val="center"/>
                    <w:rPr>
                      <w:sz w:val="20"/>
                      <w:szCs w:val="20"/>
                      <w:lang w:val="el-GR"/>
                    </w:rPr>
                  </w:pPr>
                  <w:r w:rsidRPr="00CB3B52">
                    <w:rPr>
                      <w:sz w:val="20"/>
                      <w:szCs w:val="20"/>
                      <w:lang w:val="el-GR"/>
                    </w:rPr>
                    <w:t>ΔΙΑΡΚΕΙΑ ΕΚΤΕΛΕΣΗΣ ΕΡΓΟΥ</w:t>
                  </w:r>
                </w:p>
              </w:tc>
              <w:tc>
                <w:tcPr>
                  <w:tcW w:w="607" w:type="pct"/>
                  <w:shd w:val="clear" w:color="auto" w:fill="D9D9D9"/>
                </w:tcPr>
                <w:p w14:paraId="3EC6CE00" w14:textId="77777777" w:rsidR="007340CA" w:rsidRPr="00CB3B52" w:rsidRDefault="007340CA" w:rsidP="00641C65">
                  <w:pPr>
                    <w:tabs>
                      <w:tab w:val="left" w:pos="-2268"/>
                    </w:tabs>
                    <w:spacing w:line="276" w:lineRule="auto"/>
                    <w:ind w:left="72"/>
                    <w:jc w:val="center"/>
                    <w:rPr>
                      <w:sz w:val="20"/>
                      <w:szCs w:val="20"/>
                      <w:lang w:val="el-GR"/>
                    </w:rPr>
                  </w:pPr>
                  <w:r w:rsidRPr="00CB3B52">
                    <w:rPr>
                      <w:sz w:val="20"/>
                      <w:szCs w:val="20"/>
                      <w:lang w:val="el-GR"/>
                    </w:rPr>
                    <w:t>ΠΡΟΫΠΟ-ΛΟΓΙΣΜΟΣ</w:t>
                  </w:r>
                </w:p>
              </w:tc>
              <w:tc>
                <w:tcPr>
                  <w:tcW w:w="763" w:type="pct"/>
                  <w:shd w:val="clear" w:color="auto" w:fill="D9D9D9"/>
                </w:tcPr>
                <w:p w14:paraId="6BD9B56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1A10533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(αντικείμενο)</w:t>
                  </w:r>
                </w:p>
              </w:tc>
              <w:tc>
                <w:tcPr>
                  <w:tcW w:w="845" w:type="pct"/>
                  <w:shd w:val="clear" w:color="auto" w:fill="D9D9D9"/>
                </w:tcPr>
                <w:p w14:paraId="7F54F39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ΠΟΣΟΣΤΟ ΣΥΜΜΕΤΟΧΗΣ</w:t>
                  </w:r>
                </w:p>
                <w:p w14:paraId="7911D1C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BAA9FA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(προϋπολογισμός)</w:t>
                  </w:r>
                </w:p>
              </w:tc>
              <w:tc>
                <w:tcPr>
                  <w:tcW w:w="781" w:type="pct"/>
                  <w:shd w:val="clear" w:color="auto" w:fill="D9D9D9"/>
                </w:tcPr>
                <w:p w14:paraId="1BBCB9F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ΣΤΟΙΧΕΙΟ ΤΕΚΜΗΡΙΩΣΗΣ</w:t>
                  </w:r>
                </w:p>
                <w:p w14:paraId="3236235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A81E10" w14:paraId="311F19DA" w14:textId="77777777" w:rsidTr="009C5EA6">
              <w:tc>
                <w:tcPr>
                  <w:tcW w:w="171" w:type="pct"/>
                </w:tcPr>
                <w:p w14:paraId="34772E9F" w14:textId="77777777" w:rsidR="007340CA" w:rsidRPr="00603221" w:rsidRDefault="007340CA" w:rsidP="009C5EA6">
                  <w:pPr>
                    <w:tabs>
                      <w:tab w:val="left" w:pos="-2268"/>
                    </w:tabs>
                    <w:spacing w:line="276" w:lineRule="auto"/>
                    <w:rPr>
                      <w:b/>
                      <w:lang w:val="el-GR"/>
                    </w:rPr>
                  </w:pPr>
                </w:p>
              </w:tc>
              <w:tc>
                <w:tcPr>
                  <w:tcW w:w="547" w:type="pct"/>
                </w:tcPr>
                <w:p w14:paraId="5B445104" w14:textId="77777777" w:rsidR="007340CA" w:rsidRPr="00603221" w:rsidRDefault="007340CA" w:rsidP="009C5EA6">
                  <w:pPr>
                    <w:tabs>
                      <w:tab w:val="left" w:pos="-2268"/>
                    </w:tabs>
                    <w:spacing w:line="276" w:lineRule="auto"/>
                    <w:ind w:left="-108"/>
                    <w:rPr>
                      <w:b/>
                      <w:lang w:val="el-GR"/>
                    </w:rPr>
                  </w:pPr>
                </w:p>
              </w:tc>
              <w:tc>
                <w:tcPr>
                  <w:tcW w:w="640" w:type="pct"/>
                </w:tcPr>
                <w:p w14:paraId="66E4FCB0" w14:textId="77777777" w:rsidR="007340CA" w:rsidRPr="00603221" w:rsidRDefault="007340CA" w:rsidP="009C5EA6">
                  <w:pPr>
                    <w:tabs>
                      <w:tab w:val="left" w:pos="-2268"/>
                    </w:tabs>
                    <w:spacing w:line="276" w:lineRule="auto"/>
                    <w:ind w:left="-108"/>
                    <w:rPr>
                      <w:b/>
                      <w:lang w:val="el-GR"/>
                    </w:rPr>
                  </w:pPr>
                </w:p>
              </w:tc>
              <w:tc>
                <w:tcPr>
                  <w:tcW w:w="645" w:type="pct"/>
                </w:tcPr>
                <w:p w14:paraId="79BEDDE6" w14:textId="77777777" w:rsidR="007340CA" w:rsidRPr="00603221" w:rsidRDefault="007340CA" w:rsidP="009C5EA6">
                  <w:pPr>
                    <w:tabs>
                      <w:tab w:val="left" w:pos="-2268"/>
                    </w:tabs>
                    <w:spacing w:line="276" w:lineRule="auto"/>
                    <w:ind w:left="-108"/>
                    <w:rPr>
                      <w:b/>
                      <w:lang w:val="el-GR"/>
                    </w:rPr>
                  </w:pPr>
                </w:p>
              </w:tc>
              <w:tc>
                <w:tcPr>
                  <w:tcW w:w="607" w:type="pct"/>
                </w:tcPr>
                <w:p w14:paraId="2A53CB53" w14:textId="77777777" w:rsidR="007340CA" w:rsidRPr="00603221" w:rsidRDefault="007340CA" w:rsidP="009C5EA6">
                  <w:pPr>
                    <w:tabs>
                      <w:tab w:val="left" w:pos="-2268"/>
                    </w:tabs>
                    <w:spacing w:line="276" w:lineRule="auto"/>
                    <w:ind w:left="72"/>
                    <w:rPr>
                      <w:b/>
                      <w:lang w:val="el-GR"/>
                    </w:rPr>
                  </w:pPr>
                </w:p>
              </w:tc>
              <w:tc>
                <w:tcPr>
                  <w:tcW w:w="763" w:type="pct"/>
                </w:tcPr>
                <w:p w14:paraId="6BABF1E9" w14:textId="77777777" w:rsidR="007340CA" w:rsidRPr="00603221" w:rsidRDefault="007340CA" w:rsidP="009C5EA6">
                  <w:pPr>
                    <w:tabs>
                      <w:tab w:val="left" w:pos="-2268"/>
                    </w:tabs>
                    <w:spacing w:line="276" w:lineRule="auto"/>
                    <w:rPr>
                      <w:b/>
                      <w:lang w:val="el-GR"/>
                    </w:rPr>
                  </w:pPr>
                </w:p>
              </w:tc>
              <w:tc>
                <w:tcPr>
                  <w:tcW w:w="845" w:type="pct"/>
                </w:tcPr>
                <w:p w14:paraId="3E6C71C7" w14:textId="77777777" w:rsidR="007340CA" w:rsidRPr="00603221" w:rsidRDefault="007340CA" w:rsidP="009C5EA6">
                  <w:pPr>
                    <w:tabs>
                      <w:tab w:val="left" w:pos="-2268"/>
                    </w:tabs>
                    <w:spacing w:line="276" w:lineRule="auto"/>
                    <w:rPr>
                      <w:b/>
                      <w:lang w:val="el-GR"/>
                    </w:rPr>
                  </w:pPr>
                </w:p>
              </w:tc>
              <w:tc>
                <w:tcPr>
                  <w:tcW w:w="781" w:type="pct"/>
                </w:tcPr>
                <w:p w14:paraId="6155BC21" w14:textId="77777777" w:rsidR="007340CA" w:rsidRPr="00603221" w:rsidRDefault="007340CA" w:rsidP="009C5EA6">
                  <w:pPr>
                    <w:tabs>
                      <w:tab w:val="left" w:pos="-2268"/>
                    </w:tabs>
                    <w:spacing w:line="276" w:lineRule="auto"/>
                    <w:rPr>
                      <w:b/>
                      <w:lang w:val="el-GR"/>
                    </w:rPr>
                  </w:pPr>
                </w:p>
              </w:tc>
            </w:tr>
          </w:tbl>
          <w:p w14:paraId="112F8E33" w14:textId="77777777" w:rsidR="007340CA" w:rsidRPr="00603221" w:rsidRDefault="007340CA" w:rsidP="009C5EA6">
            <w:pPr>
              <w:pStyle w:val="Tabletext"/>
              <w:spacing w:line="276" w:lineRule="auto"/>
              <w:jc w:val="both"/>
              <w:rPr>
                <w:rFonts w:cs="Tahoma"/>
                <w:sz w:val="22"/>
                <w:szCs w:val="22"/>
              </w:rPr>
            </w:pPr>
          </w:p>
          <w:p w14:paraId="686EF15F" w14:textId="77777777" w:rsidR="007340CA" w:rsidRPr="00CB3B52" w:rsidRDefault="007340CA" w:rsidP="009C5EA6">
            <w:pPr>
              <w:spacing w:line="276" w:lineRule="auto"/>
              <w:rPr>
                <w:lang w:val="el-GR"/>
              </w:rPr>
            </w:pPr>
            <w:r w:rsidRPr="00CB3B52">
              <w:rPr>
                <w:lang w:val="el-GR"/>
              </w:rPr>
              <w:t xml:space="preserve">όπου </w:t>
            </w:r>
            <w:r w:rsidRPr="00CB3B52">
              <w:rPr>
                <w:b/>
                <w:lang w:val="el-GR"/>
              </w:rPr>
              <w:t>«ΣΤΟΙΧΕΙΟ ΤΕΚΜΗΡΙΩΣΗΣ»</w:t>
            </w:r>
            <w:r w:rsidRPr="00CB3B52">
              <w:rPr>
                <w:lang w:val="el-GR"/>
              </w:rPr>
              <w:t xml:space="preserve">: </w:t>
            </w:r>
          </w:p>
          <w:p w14:paraId="032EC838" w14:textId="77777777" w:rsidR="007340CA" w:rsidRPr="00603221" w:rsidRDefault="007340CA" w:rsidP="00012F1D">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4C3C5BD" w14:textId="77777777" w:rsidR="007340CA" w:rsidRPr="00603221" w:rsidRDefault="007340CA" w:rsidP="00012F1D">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585C2BF" w14:textId="77777777" w:rsidR="007340CA" w:rsidRPr="00603221" w:rsidRDefault="007340CA" w:rsidP="009C5EA6">
            <w:pPr>
              <w:pStyle w:val="Tabletext"/>
              <w:spacing w:line="276" w:lineRule="auto"/>
              <w:jc w:val="both"/>
              <w:rPr>
                <w:rFonts w:cs="Tahoma"/>
                <w:sz w:val="22"/>
                <w:szCs w:val="22"/>
              </w:rPr>
            </w:pPr>
          </w:p>
        </w:tc>
      </w:tr>
      <w:tr w:rsidR="00135A3A" w:rsidRPr="00A81E10" w14:paraId="0391D0D1" w14:textId="77777777" w:rsidTr="009C5EA6">
        <w:tc>
          <w:tcPr>
            <w:tcW w:w="675" w:type="dxa"/>
            <w:shd w:val="clear" w:color="auto" w:fill="D9D9D9"/>
          </w:tcPr>
          <w:p w14:paraId="45F14304"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53A4D9BA" w14:textId="77777777" w:rsidR="00A70452" w:rsidRPr="00F81114" w:rsidRDefault="00135A3A" w:rsidP="00E47D79">
            <w:pPr>
              <w:autoSpaceDE w:val="0"/>
              <w:autoSpaceDN w:val="0"/>
              <w:adjustRightInd w:val="0"/>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σύμφωνα με την παράγραφο</w:t>
            </w:r>
            <w:r w:rsidR="00420396">
              <w:rPr>
                <w:b/>
                <w:bCs/>
                <w:lang w:val="el-GR" w:eastAsia="el-GR"/>
              </w:rPr>
              <w:t xml:space="preserve"> 2.2.6.2</w:t>
            </w:r>
            <w:r w:rsidR="00E028D4">
              <w:rPr>
                <w:b/>
                <w:bCs/>
                <w:lang w:val="el-GR" w:eastAsia="el-GR"/>
              </w:rPr>
              <w:t xml:space="preserve">. </w:t>
            </w:r>
          </w:p>
          <w:p w14:paraId="76419646" w14:textId="77777777" w:rsidR="00A70452" w:rsidRPr="00932108" w:rsidRDefault="00A70452" w:rsidP="00A70452">
            <w:pPr>
              <w:rPr>
                <w:lang w:val="el-GR" w:eastAsia="el-GR"/>
              </w:rPr>
            </w:pPr>
          </w:p>
          <w:p w14:paraId="4D2EF63D" w14:textId="77777777" w:rsidR="00A70452" w:rsidRDefault="00A70452" w:rsidP="00A70452">
            <w:pPr>
              <w:autoSpaceDE w:val="0"/>
              <w:autoSpaceDN w:val="0"/>
              <w:adjustRightInd w:val="0"/>
              <w:rPr>
                <w:b/>
                <w:bCs/>
                <w:lang w:val="el-GR" w:eastAsia="el-GR"/>
              </w:rPr>
            </w:pPr>
            <w:r w:rsidRPr="004C29F4">
              <w:rPr>
                <w:lang w:val="el-GR" w:eastAsia="el-GR"/>
              </w:rPr>
              <w:t>Σε περίπτωση ένωσης οικονομικών φορέων, οι παραπάνω ελάχιστες απαιτήσεις καλύπτονται αθροιστικά από όλα τα μέλη της ένωσης.</w:t>
            </w:r>
          </w:p>
          <w:p w14:paraId="1DA950EA" w14:textId="77777777" w:rsidR="00135A3A" w:rsidRPr="00603221" w:rsidRDefault="00135A3A" w:rsidP="00135A3A">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A81E10" w14:paraId="610DBF6F" w14:textId="77777777" w:rsidTr="009C5EA6">
        <w:trPr>
          <w:trHeight w:val="1063"/>
        </w:trPr>
        <w:tc>
          <w:tcPr>
            <w:tcW w:w="675" w:type="dxa"/>
          </w:tcPr>
          <w:p w14:paraId="0C04910F" w14:textId="77777777" w:rsidR="00135A3A" w:rsidRPr="00603221" w:rsidRDefault="00135A3A" w:rsidP="00135A3A">
            <w:r w:rsidRPr="00603221">
              <w:rPr>
                <w:lang w:val="el-GR"/>
              </w:rPr>
              <w:t>4</w:t>
            </w:r>
            <w:r w:rsidRPr="00603221">
              <w:t>.1</w:t>
            </w:r>
          </w:p>
        </w:tc>
        <w:tc>
          <w:tcPr>
            <w:tcW w:w="9180" w:type="dxa"/>
          </w:tcPr>
          <w:p w14:paraId="263DA998"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646"/>
              <w:gridCol w:w="1863"/>
              <w:gridCol w:w="2036"/>
              <w:gridCol w:w="2040"/>
              <w:gridCol w:w="1133"/>
              <w:gridCol w:w="1292"/>
            </w:tblGrid>
            <w:tr w:rsidR="00135A3A" w:rsidRPr="00A81E10" w14:paraId="3FBE91EE" w14:textId="77777777" w:rsidTr="0087717E">
              <w:trPr>
                <w:trHeight w:val="788"/>
              </w:trPr>
              <w:tc>
                <w:tcPr>
                  <w:tcW w:w="358" w:type="pct"/>
                  <w:shd w:val="clear" w:color="auto" w:fill="E0E0E0"/>
                  <w:vAlign w:val="center"/>
                </w:tcPr>
                <w:p w14:paraId="269FE817" w14:textId="77777777" w:rsidR="00135A3A" w:rsidRPr="00603221" w:rsidRDefault="00135A3A" w:rsidP="00135A3A">
                  <w:pPr>
                    <w:spacing w:line="276" w:lineRule="auto"/>
                  </w:pPr>
                  <w:r w:rsidRPr="00603221">
                    <w:t>Α/Α</w:t>
                  </w:r>
                </w:p>
              </w:tc>
              <w:tc>
                <w:tcPr>
                  <w:tcW w:w="1034" w:type="pct"/>
                  <w:shd w:val="clear" w:color="auto" w:fill="E0E0E0"/>
                  <w:vAlign w:val="center"/>
                </w:tcPr>
                <w:p w14:paraId="5F9772DA"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501DED6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2728C0CA"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6178C658" w14:textId="77777777" w:rsidR="00135A3A" w:rsidRPr="00603221" w:rsidRDefault="00135A3A" w:rsidP="00135A3A">
                  <w:pPr>
                    <w:spacing w:line="276" w:lineRule="auto"/>
                    <w:rPr>
                      <w:lang w:val="el-GR"/>
                    </w:rPr>
                  </w:pPr>
                  <w:r w:rsidRPr="00603221">
                    <w:rPr>
                      <w:lang w:val="el-GR"/>
                    </w:rPr>
                    <w:t>Ανθρωπομήνες</w:t>
                  </w:r>
                </w:p>
              </w:tc>
              <w:tc>
                <w:tcPr>
                  <w:tcW w:w="717" w:type="pct"/>
                  <w:shd w:val="clear" w:color="auto" w:fill="C0C0C0"/>
                </w:tcPr>
                <w:p w14:paraId="715E0A5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81E10" w14:paraId="37E7BDD4" w14:textId="77777777" w:rsidTr="0087717E">
              <w:trPr>
                <w:trHeight w:val="394"/>
              </w:trPr>
              <w:tc>
                <w:tcPr>
                  <w:tcW w:w="358" w:type="pct"/>
                  <w:vAlign w:val="center"/>
                </w:tcPr>
                <w:p w14:paraId="0CF11C79" w14:textId="77777777" w:rsidR="00135A3A" w:rsidRPr="00603221" w:rsidRDefault="00135A3A" w:rsidP="00135A3A">
                  <w:pPr>
                    <w:spacing w:line="276" w:lineRule="auto"/>
                    <w:rPr>
                      <w:lang w:val="el-GR"/>
                    </w:rPr>
                  </w:pPr>
                </w:p>
              </w:tc>
              <w:tc>
                <w:tcPr>
                  <w:tcW w:w="1034" w:type="pct"/>
                  <w:vAlign w:val="center"/>
                </w:tcPr>
                <w:p w14:paraId="18DE0C9A" w14:textId="77777777" w:rsidR="00135A3A" w:rsidRPr="00603221" w:rsidRDefault="00135A3A" w:rsidP="00135A3A">
                  <w:pPr>
                    <w:spacing w:line="276" w:lineRule="auto"/>
                    <w:rPr>
                      <w:lang w:val="el-GR"/>
                    </w:rPr>
                  </w:pPr>
                </w:p>
              </w:tc>
              <w:tc>
                <w:tcPr>
                  <w:tcW w:w="1130" w:type="pct"/>
                  <w:vAlign w:val="center"/>
                </w:tcPr>
                <w:p w14:paraId="19961DBB" w14:textId="77777777" w:rsidR="00135A3A" w:rsidRPr="00603221" w:rsidRDefault="00135A3A" w:rsidP="00135A3A">
                  <w:pPr>
                    <w:spacing w:line="276" w:lineRule="auto"/>
                    <w:rPr>
                      <w:lang w:val="el-GR"/>
                    </w:rPr>
                  </w:pPr>
                </w:p>
              </w:tc>
              <w:tc>
                <w:tcPr>
                  <w:tcW w:w="1132" w:type="pct"/>
                  <w:vAlign w:val="center"/>
                </w:tcPr>
                <w:p w14:paraId="2EFF41BD" w14:textId="77777777" w:rsidR="00135A3A" w:rsidRPr="00603221" w:rsidRDefault="00135A3A" w:rsidP="00135A3A">
                  <w:pPr>
                    <w:spacing w:line="276" w:lineRule="auto"/>
                    <w:rPr>
                      <w:lang w:val="el-GR"/>
                    </w:rPr>
                  </w:pPr>
                </w:p>
              </w:tc>
              <w:tc>
                <w:tcPr>
                  <w:tcW w:w="629" w:type="pct"/>
                  <w:vAlign w:val="center"/>
                </w:tcPr>
                <w:p w14:paraId="1189A8FC" w14:textId="77777777" w:rsidR="00135A3A" w:rsidRPr="00603221" w:rsidRDefault="00135A3A" w:rsidP="00135A3A">
                  <w:pPr>
                    <w:spacing w:line="276" w:lineRule="auto"/>
                    <w:rPr>
                      <w:lang w:val="el-GR"/>
                    </w:rPr>
                  </w:pPr>
                </w:p>
              </w:tc>
              <w:tc>
                <w:tcPr>
                  <w:tcW w:w="717" w:type="pct"/>
                  <w:shd w:val="clear" w:color="auto" w:fill="C0C0C0"/>
                </w:tcPr>
                <w:p w14:paraId="69247D4C" w14:textId="77777777" w:rsidR="00135A3A" w:rsidRPr="00603221" w:rsidRDefault="00135A3A" w:rsidP="00135A3A">
                  <w:pPr>
                    <w:spacing w:line="276" w:lineRule="auto"/>
                    <w:rPr>
                      <w:lang w:val="el-GR"/>
                    </w:rPr>
                  </w:pPr>
                </w:p>
              </w:tc>
            </w:tr>
            <w:tr w:rsidR="00135A3A" w:rsidRPr="00A81E10" w14:paraId="0DA0DE10" w14:textId="77777777" w:rsidTr="0087717E">
              <w:trPr>
                <w:trHeight w:val="394"/>
              </w:trPr>
              <w:tc>
                <w:tcPr>
                  <w:tcW w:w="358" w:type="pct"/>
                  <w:vAlign w:val="center"/>
                </w:tcPr>
                <w:p w14:paraId="506A3319" w14:textId="77777777" w:rsidR="00135A3A" w:rsidRPr="00603221" w:rsidRDefault="00135A3A" w:rsidP="00135A3A">
                  <w:pPr>
                    <w:spacing w:line="276" w:lineRule="auto"/>
                    <w:rPr>
                      <w:lang w:val="el-GR"/>
                    </w:rPr>
                  </w:pPr>
                </w:p>
              </w:tc>
              <w:tc>
                <w:tcPr>
                  <w:tcW w:w="1034" w:type="pct"/>
                  <w:vAlign w:val="center"/>
                </w:tcPr>
                <w:p w14:paraId="1537320E" w14:textId="77777777" w:rsidR="00135A3A" w:rsidRPr="00603221" w:rsidRDefault="00135A3A" w:rsidP="00135A3A">
                  <w:pPr>
                    <w:spacing w:line="276" w:lineRule="auto"/>
                    <w:rPr>
                      <w:lang w:val="el-GR"/>
                    </w:rPr>
                  </w:pPr>
                </w:p>
              </w:tc>
              <w:tc>
                <w:tcPr>
                  <w:tcW w:w="1130" w:type="pct"/>
                  <w:vAlign w:val="center"/>
                </w:tcPr>
                <w:p w14:paraId="0188131D" w14:textId="77777777" w:rsidR="00135A3A" w:rsidRPr="00603221" w:rsidRDefault="00135A3A" w:rsidP="00135A3A">
                  <w:pPr>
                    <w:spacing w:line="276" w:lineRule="auto"/>
                    <w:rPr>
                      <w:lang w:val="el-GR"/>
                    </w:rPr>
                  </w:pPr>
                </w:p>
              </w:tc>
              <w:tc>
                <w:tcPr>
                  <w:tcW w:w="1132" w:type="pct"/>
                  <w:vAlign w:val="center"/>
                </w:tcPr>
                <w:p w14:paraId="5C51F2B6" w14:textId="77777777" w:rsidR="00135A3A" w:rsidRPr="00603221" w:rsidRDefault="00135A3A" w:rsidP="00135A3A">
                  <w:pPr>
                    <w:spacing w:line="276" w:lineRule="auto"/>
                    <w:rPr>
                      <w:lang w:val="el-GR"/>
                    </w:rPr>
                  </w:pPr>
                </w:p>
              </w:tc>
              <w:tc>
                <w:tcPr>
                  <w:tcW w:w="629" w:type="pct"/>
                  <w:vAlign w:val="center"/>
                </w:tcPr>
                <w:p w14:paraId="4ED90C48" w14:textId="77777777" w:rsidR="00135A3A" w:rsidRPr="00603221" w:rsidRDefault="00135A3A" w:rsidP="00135A3A">
                  <w:pPr>
                    <w:spacing w:line="276" w:lineRule="auto"/>
                    <w:rPr>
                      <w:lang w:val="el-GR"/>
                    </w:rPr>
                  </w:pPr>
                </w:p>
              </w:tc>
              <w:tc>
                <w:tcPr>
                  <w:tcW w:w="717" w:type="pct"/>
                  <w:shd w:val="clear" w:color="auto" w:fill="C0C0C0"/>
                </w:tcPr>
                <w:p w14:paraId="77B8F521" w14:textId="77777777" w:rsidR="00135A3A" w:rsidRPr="00603221" w:rsidRDefault="00135A3A" w:rsidP="00135A3A">
                  <w:pPr>
                    <w:spacing w:line="276" w:lineRule="auto"/>
                    <w:rPr>
                      <w:lang w:val="el-GR"/>
                    </w:rPr>
                  </w:pPr>
                </w:p>
              </w:tc>
            </w:tr>
            <w:tr w:rsidR="00135A3A" w:rsidRPr="00A81E10" w14:paraId="60808343" w14:textId="77777777" w:rsidTr="0087717E">
              <w:trPr>
                <w:trHeight w:val="394"/>
              </w:trPr>
              <w:tc>
                <w:tcPr>
                  <w:tcW w:w="358" w:type="pct"/>
                  <w:vAlign w:val="center"/>
                </w:tcPr>
                <w:p w14:paraId="6F73D504" w14:textId="77777777" w:rsidR="00135A3A" w:rsidRPr="00603221" w:rsidRDefault="00135A3A" w:rsidP="00135A3A">
                  <w:pPr>
                    <w:spacing w:line="276" w:lineRule="auto"/>
                    <w:rPr>
                      <w:lang w:val="el-GR"/>
                    </w:rPr>
                  </w:pPr>
                </w:p>
              </w:tc>
              <w:tc>
                <w:tcPr>
                  <w:tcW w:w="1034" w:type="pct"/>
                  <w:vAlign w:val="center"/>
                </w:tcPr>
                <w:p w14:paraId="49BFE60D" w14:textId="77777777" w:rsidR="00135A3A" w:rsidRPr="00603221" w:rsidRDefault="00135A3A" w:rsidP="00135A3A">
                  <w:pPr>
                    <w:spacing w:line="276" w:lineRule="auto"/>
                    <w:rPr>
                      <w:lang w:val="el-GR"/>
                    </w:rPr>
                  </w:pPr>
                </w:p>
              </w:tc>
              <w:tc>
                <w:tcPr>
                  <w:tcW w:w="1130" w:type="pct"/>
                  <w:vAlign w:val="center"/>
                </w:tcPr>
                <w:p w14:paraId="61E95444" w14:textId="77777777" w:rsidR="00135A3A" w:rsidRPr="00603221" w:rsidRDefault="00135A3A" w:rsidP="00135A3A">
                  <w:pPr>
                    <w:spacing w:line="276" w:lineRule="auto"/>
                    <w:rPr>
                      <w:lang w:val="el-GR"/>
                    </w:rPr>
                  </w:pPr>
                </w:p>
              </w:tc>
              <w:tc>
                <w:tcPr>
                  <w:tcW w:w="1132" w:type="pct"/>
                  <w:vAlign w:val="center"/>
                </w:tcPr>
                <w:p w14:paraId="4F52A2D9" w14:textId="77777777" w:rsidR="00135A3A" w:rsidRPr="00603221" w:rsidRDefault="00135A3A" w:rsidP="00135A3A">
                  <w:pPr>
                    <w:spacing w:line="276" w:lineRule="auto"/>
                    <w:rPr>
                      <w:lang w:val="el-GR"/>
                    </w:rPr>
                  </w:pPr>
                </w:p>
              </w:tc>
              <w:tc>
                <w:tcPr>
                  <w:tcW w:w="629" w:type="pct"/>
                  <w:vAlign w:val="center"/>
                </w:tcPr>
                <w:p w14:paraId="303E391F" w14:textId="77777777" w:rsidR="00135A3A" w:rsidRPr="00603221" w:rsidRDefault="00135A3A" w:rsidP="00135A3A">
                  <w:pPr>
                    <w:spacing w:line="276" w:lineRule="auto"/>
                    <w:rPr>
                      <w:lang w:val="el-GR"/>
                    </w:rPr>
                  </w:pPr>
                </w:p>
              </w:tc>
              <w:tc>
                <w:tcPr>
                  <w:tcW w:w="717" w:type="pct"/>
                  <w:shd w:val="clear" w:color="auto" w:fill="C0C0C0"/>
                </w:tcPr>
                <w:p w14:paraId="5E222F61" w14:textId="77777777" w:rsidR="00135A3A" w:rsidRPr="00603221" w:rsidRDefault="00135A3A" w:rsidP="00135A3A">
                  <w:pPr>
                    <w:spacing w:line="276" w:lineRule="auto"/>
                    <w:rPr>
                      <w:lang w:val="el-GR"/>
                    </w:rPr>
                  </w:pPr>
                </w:p>
              </w:tc>
            </w:tr>
            <w:tr w:rsidR="00135A3A" w:rsidRPr="00A81E10" w14:paraId="53CAD1F8" w14:textId="77777777" w:rsidTr="0087717E">
              <w:trPr>
                <w:trHeight w:val="380"/>
              </w:trPr>
              <w:tc>
                <w:tcPr>
                  <w:tcW w:w="3654" w:type="pct"/>
                  <w:gridSpan w:val="4"/>
                  <w:tcBorders>
                    <w:bottom w:val="single" w:sz="4" w:space="0" w:color="000080"/>
                  </w:tcBorders>
                  <w:shd w:val="clear" w:color="auto" w:fill="C0C0C0"/>
                  <w:vAlign w:val="center"/>
                </w:tcPr>
                <w:p w14:paraId="3D38982D"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3F32D356" w14:textId="77777777" w:rsidR="00135A3A" w:rsidRPr="00603221" w:rsidRDefault="00135A3A" w:rsidP="00135A3A">
                  <w:pPr>
                    <w:spacing w:line="276" w:lineRule="auto"/>
                    <w:rPr>
                      <w:lang w:val="el-GR"/>
                    </w:rPr>
                  </w:pPr>
                </w:p>
              </w:tc>
              <w:tc>
                <w:tcPr>
                  <w:tcW w:w="717" w:type="pct"/>
                  <w:tcBorders>
                    <w:bottom w:val="single" w:sz="4" w:space="0" w:color="000080"/>
                  </w:tcBorders>
                  <w:shd w:val="clear" w:color="auto" w:fill="C0C0C0"/>
                </w:tcPr>
                <w:p w14:paraId="1BE24DAE" w14:textId="77777777" w:rsidR="00135A3A" w:rsidRPr="00603221" w:rsidRDefault="00135A3A" w:rsidP="00135A3A">
                  <w:pPr>
                    <w:spacing w:line="276" w:lineRule="auto"/>
                    <w:rPr>
                      <w:lang w:val="el-GR"/>
                    </w:rPr>
                  </w:pPr>
                </w:p>
              </w:tc>
            </w:tr>
          </w:tbl>
          <w:p w14:paraId="26E5F50E" w14:textId="77777777" w:rsidR="00135A3A" w:rsidRPr="00603221" w:rsidRDefault="00135A3A" w:rsidP="00135A3A">
            <w:pPr>
              <w:autoSpaceDE w:val="0"/>
              <w:autoSpaceDN w:val="0"/>
              <w:adjustRightInd w:val="0"/>
              <w:spacing w:after="70"/>
              <w:jc w:val="left"/>
              <w:rPr>
                <w:b/>
                <w:bCs/>
                <w:lang w:val="el-GR" w:eastAsia="el-GR"/>
              </w:rPr>
            </w:pPr>
          </w:p>
          <w:p w14:paraId="5EF6EB6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645"/>
              <w:gridCol w:w="1679"/>
              <w:gridCol w:w="1921"/>
              <w:gridCol w:w="2161"/>
              <w:gridCol w:w="1319"/>
              <w:gridCol w:w="1285"/>
            </w:tblGrid>
            <w:tr w:rsidR="00135A3A" w:rsidRPr="00A81E10" w14:paraId="57FD519D" w14:textId="77777777" w:rsidTr="0087717E">
              <w:trPr>
                <w:trHeight w:val="788"/>
              </w:trPr>
              <w:tc>
                <w:tcPr>
                  <w:tcW w:w="358" w:type="pct"/>
                  <w:shd w:val="clear" w:color="auto" w:fill="E0E0E0"/>
                  <w:vAlign w:val="center"/>
                </w:tcPr>
                <w:p w14:paraId="41B0EB83" w14:textId="77777777" w:rsidR="00135A3A" w:rsidRPr="00603221" w:rsidRDefault="00135A3A" w:rsidP="00135A3A">
                  <w:pPr>
                    <w:spacing w:line="276" w:lineRule="auto"/>
                    <w:rPr>
                      <w:lang w:val="el-GR"/>
                    </w:rPr>
                  </w:pPr>
                  <w:r w:rsidRPr="00603221">
                    <w:rPr>
                      <w:lang w:val="el-GR"/>
                    </w:rPr>
                    <w:t>Α/Α</w:t>
                  </w:r>
                </w:p>
              </w:tc>
              <w:tc>
                <w:tcPr>
                  <w:tcW w:w="932" w:type="pct"/>
                  <w:shd w:val="clear" w:color="auto" w:fill="E0E0E0"/>
                  <w:vAlign w:val="center"/>
                </w:tcPr>
                <w:p w14:paraId="3B47E36C"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066" w:type="pct"/>
                  <w:shd w:val="clear" w:color="auto" w:fill="E0E0E0"/>
                  <w:vAlign w:val="center"/>
                </w:tcPr>
                <w:p w14:paraId="4FEC701D"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99" w:type="pct"/>
                  <w:shd w:val="clear" w:color="auto" w:fill="E0E0E0"/>
                  <w:vAlign w:val="center"/>
                </w:tcPr>
                <w:p w14:paraId="3C95E61F"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32" w:type="pct"/>
                  <w:shd w:val="clear" w:color="auto" w:fill="E0E0E0"/>
                  <w:vAlign w:val="center"/>
                </w:tcPr>
                <w:p w14:paraId="5DAA0814" w14:textId="77777777" w:rsidR="00135A3A" w:rsidRPr="00603221" w:rsidRDefault="00135A3A" w:rsidP="00135A3A">
                  <w:pPr>
                    <w:spacing w:line="276" w:lineRule="auto"/>
                    <w:jc w:val="left"/>
                    <w:rPr>
                      <w:lang w:val="el-GR"/>
                    </w:rPr>
                  </w:pPr>
                  <w:r w:rsidRPr="00603221">
                    <w:rPr>
                      <w:lang w:val="el-GR"/>
                    </w:rPr>
                    <w:t>Ανθρωπομήνες</w:t>
                  </w:r>
                </w:p>
              </w:tc>
              <w:tc>
                <w:tcPr>
                  <w:tcW w:w="713" w:type="pct"/>
                  <w:shd w:val="clear" w:color="auto" w:fill="C0C0C0"/>
                </w:tcPr>
                <w:p w14:paraId="5F04D8C8"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A81E10" w14:paraId="2D05A685" w14:textId="77777777" w:rsidTr="0087717E">
              <w:trPr>
                <w:trHeight w:val="380"/>
              </w:trPr>
              <w:tc>
                <w:tcPr>
                  <w:tcW w:w="358" w:type="pct"/>
                  <w:vAlign w:val="center"/>
                </w:tcPr>
                <w:p w14:paraId="2C30CF86" w14:textId="77777777" w:rsidR="00135A3A" w:rsidRPr="00603221" w:rsidRDefault="00135A3A" w:rsidP="00135A3A">
                  <w:pPr>
                    <w:spacing w:line="276" w:lineRule="auto"/>
                    <w:rPr>
                      <w:lang w:val="el-GR"/>
                    </w:rPr>
                  </w:pPr>
                </w:p>
              </w:tc>
              <w:tc>
                <w:tcPr>
                  <w:tcW w:w="932" w:type="pct"/>
                  <w:vAlign w:val="center"/>
                </w:tcPr>
                <w:p w14:paraId="67961933" w14:textId="77777777" w:rsidR="00135A3A" w:rsidRPr="00603221" w:rsidRDefault="00135A3A" w:rsidP="00135A3A">
                  <w:pPr>
                    <w:spacing w:line="276" w:lineRule="auto"/>
                    <w:rPr>
                      <w:lang w:val="el-GR"/>
                    </w:rPr>
                  </w:pPr>
                </w:p>
              </w:tc>
              <w:tc>
                <w:tcPr>
                  <w:tcW w:w="1066" w:type="pct"/>
                  <w:vAlign w:val="center"/>
                </w:tcPr>
                <w:p w14:paraId="0451AB59" w14:textId="77777777" w:rsidR="00135A3A" w:rsidRPr="00603221" w:rsidRDefault="00135A3A" w:rsidP="00135A3A">
                  <w:pPr>
                    <w:spacing w:line="276" w:lineRule="auto"/>
                    <w:rPr>
                      <w:lang w:val="el-GR"/>
                    </w:rPr>
                  </w:pPr>
                </w:p>
              </w:tc>
              <w:tc>
                <w:tcPr>
                  <w:tcW w:w="1199" w:type="pct"/>
                  <w:vAlign w:val="center"/>
                </w:tcPr>
                <w:p w14:paraId="4C272570" w14:textId="77777777" w:rsidR="00135A3A" w:rsidRPr="00603221" w:rsidRDefault="00135A3A" w:rsidP="00135A3A">
                  <w:pPr>
                    <w:spacing w:line="276" w:lineRule="auto"/>
                    <w:rPr>
                      <w:lang w:val="el-GR"/>
                    </w:rPr>
                  </w:pPr>
                </w:p>
              </w:tc>
              <w:tc>
                <w:tcPr>
                  <w:tcW w:w="732" w:type="pct"/>
                  <w:vAlign w:val="center"/>
                </w:tcPr>
                <w:p w14:paraId="14D404B2" w14:textId="77777777" w:rsidR="00135A3A" w:rsidRPr="00603221" w:rsidRDefault="00135A3A" w:rsidP="00135A3A">
                  <w:pPr>
                    <w:spacing w:line="276" w:lineRule="auto"/>
                    <w:rPr>
                      <w:lang w:val="el-GR"/>
                    </w:rPr>
                  </w:pPr>
                </w:p>
              </w:tc>
              <w:tc>
                <w:tcPr>
                  <w:tcW w:w="713" w:type="pct"/>
                  <w:shd w:val="clear" w:color="auto" w:fill="C0C0C0"/>
                </w:tcPr>
                <w:p w14:paraId="24C4CD53" w14:textId="77777777" w:rsidR="00135A3A" w:rsidRPr="00603221" w:rsidRDefault="00135A3A" w:rsidP="00135A3A">
                  <w:pPr>
                    <w:spacing w:line="276" w:lineRule="auto"/>
                    <w:rPr>
                      <w:lang w:val="el-GR"/>
                    </w:rPr>
                  </w:pPr>
                </w:p>
              </w:tc>
            </w:tr>
            <w:tr w:rsidR="00135A3A" w:rsidRPr="00A81E10" w14:paraId="0297495B" w14:textId="77777777" w:rsidTr="0087717E">
              <w:trPr>
                <w:trHeight w:val="394"/>
              </w:trPr>
              <w:tc>
                <w:tcPr>
                  <w:tcW w:w="358" w:type="pct"/>
                  <w:vAlign w:val="center"/>
                </w:tcPr>
                <w:p w14:paraId="4CD20D17" w14:textId="77777777" w:rsidR="00135A3A" w:rsidRPr="00603221" w:rsidRDefault="00135A3A" w:rsidP="00135A3A">
                  <w:pPr>
                    <w:spacing w:line="276" w:lineRule="auto"/>
                    <w:rPr>
                      <w:lang w:val="el-GR"/>
                    </w:rPr>
                  </w:pPr>
                </w:p>
              </w:tc>
              <w:tc>
                <w:tcPr>
                  <w:tcW w:w="932" w:type="pct"/>
                  <w:vAlign w:val="center"/>
                </w:tcPr>
                <w:p w14:paraId="314CFDDA" w14:textId="77777777" w:rsidR="00135A3A" w:rsidRPr="00603221" w:rsidRDefault="00135A3A" w:rsidP="00135A3A">
                  <w:pPr>
                    <w:spacing w:line="276" w:lineRule="auto"/>
                    <w:rPr>
                      <w:lang w:val="el-GR"/>
                    </w:rPr>
                  </w:pPr>
                </w:p>
              </w:tc>
              <w:tc>
                <w:tcPr>
                  <w:tcW w:w="1066" w:type="pct"/>
                  <w:vAlign w:val="center"/>
                </w:tcPr>
                <w:p w14:paraId="71B36D82" w14:textId="77777777" w:rsidR="00135A3A" w:rsidRPr="00603221" w:rsidRDefault="00135A3A" w:rsidP="00135A3A">
                  <w:pPr>
                    <w:spacing w:line="276" w:lineRule="auto"/>
                    <w:rPr>
                      <w:lang w:val="el-GR"/>
                    </w:rPr>
                  </w:pPr>
                </w:p>
              </w:tc>
              <w:tc>
                <w:tcPr>
                  <w:tcW w:w="1199" w:type="pct"/>
                  <w:vAlign w:val="center"/>
                </w:tcPr>
                <w:p w14:paraId="0B7D01DA" w14:textId="77777777" w:rsidR="00135A3A" w:rsidRPr="00603221" w:rsidRDefault="00135A3A" w:rsidP="00135A3A">
                  <w:pPr>
                    <w:spacing w:line="276" w:lineRule="auto"/>
                    <w:rPr>
                      <w:lang w:val="el-GR"/>
                    </w:rPr>
                  </w:pPr>
                </w:p>
              </w:tc>
              <w:tc>
                <w:tcPr>
                  <w:tcW w:w="732" w:type="pct"/>
                  <w:vAlign w:val="center"/>
                </w:tcPr>
                <w:p w14:paraId="55BCB1C8" w14:textId="77777777" w:rsidR="00135A3A" w:rsidRPr="00603221" w:rsidRDefault="00135A3A" w:rsidP="00135A3A">
                  <w:pPr>
                    <w:spacing w:line="276" w:lineRule="auto"/>
                    <w:rPr>
                      <w:lang w:val="el-GR"/>
                    </w:rPr>
                  </w:pPr>
                </w:p>
              </w:tc>
              <w:tc>
                <w:tcPr>
                  <w:tcW w:w="713" w:type="pct"/>
                  <w:shd w:val="clear" w:color="auto" w:fill="C0C0C0"/>
                </w:tcPr>
                <w:p w14:paraId="42FD183A" w14:textId="77777777" w:rsidR="00135A3A" w:rsidRPr="00603221" w:rsidRDefault="00135A3A" w:rsidP="00135A3A">
                  <w:pPr>
                    <w:spacing w:line="276" w:lineRule="auto"/>
                    <w:rPr>
                      <w:lang w:val="el-GR"/>
                    </w:rPr>
                  </w:pPr>
                </w:p>
              </w:tc>
            </w:tr>
            <w:tr w:rsidR="00135A3A" w:rsidRPr="00A81E10" w14:paraId="46BF3596" w14:textId="77777777" w:rsidTr="0087717E">
              <w:trPr>
                <w:trHeight w:val="394"/>
              </w:trPr>
              <w:tc>
                <w:tcPr>
                  <w:tcW w:w="358" w:type="pct"/>
                  <w:vAlign w:val="center"/>
                </w:tcPr>
                <w:p w14:paraId="00E5EB33" w14:textId="77777777" w:rsidR="00135A3A" w:rsidRPr="00603221" w:rsidRDefault="00135A3A" w:rsidP="00135A3A">
                  <w:pPr>
                    <w:spacing w:line="276" w:lineRule="auto"/>
                    <w:rPr>
                      <w:lang w:val="el-GR"/>
                    </w:rPr>
                  </w:pPr>
                </w:p>
              </w:tc>
              <w:tc>
                <w:tcPr>
                  <w:tcW w:w="932" w:type="pct"/>
                  <w:vAlign w:val="center"/>
                </w:tcPr>
                <w:p w14:paraId="0F7CAD6B" w14:textId="77777777" w:rsidR="00135A3A" w:rsidRPr="00603221" w:rsidRDefault="00135A3A" w:rsidP="00135A3A">
                  <w:pPr>
                    <w:spacing w:line="276" w:lineRule="auto"/>
                    <w:rPr>
                      <w:lang w:val="el-GR"/>
                    </w:rPr>
                  </w:pPr>
                </w:p>
              </w:tc>
              <w:tc>
                <w:tcPr>
                  <w:tcW w:w="1066" w:type="pct"/>
                  <w:vAlign w:val="center"/>
                </w:tcPr>
                <w:p w14:paraId="3D159A96" w14:textId="77777777" w:rsidR="00135A3A" w:rsidRPr="00603221" w:rsidRDefault="00135A3A" w:rsidP="00135A3A">
                  <w:pPr>
                    <w:spacing w:line="276" w:lineRule="auto"/>
                    <w:rPr>
                      <w:lang w:val="el-GR"/>
                    </w:rPr>
                  </w:pPr>
                </w:p>
              </w:tc>
              <w:tc>
                <w:tcPr>
                  <w:tcW w:w="1199" w:type="pct"/>
                  <w:vAlign w:val="center"/>
                </w:tcPr>
                <w:p w14:paraId="00D84677" w14:textId="77777777" w:rsidR="00135A3A" w:rsidRPr="00603221" w:rsidRDefault="00135A3A" w:rsidP="00135A3A">
                  <w:pPr>
                    <w:spacing w:line="276" w:lineRule="auto"/>
                    <w:rPr>
                      <w:lang w:val="el-GR"/>
                    </w:rPr>
                  </w:pPr>
                </w:p>
              </w:tc>
              <w:tc>
                <w:tcPr>
                  <w:tcW w:w="732" w:type="pct"/>
                  <w:vAlign w:val="center"/>
                </w:tcPr>
                <w:p w14:paraId="04140459" w14:textId="77777777" w:rsidR="00135A3A" w:rsidRPr="00603221" w:rsidRDefault="00135A3A" w:rsidP="00135A3A">
                  <w:pPr>
                    <w:spacing w:line="276" w:lineRule="auto"/>
                    <w:rPr>
                      <w:lang w:val="el-GR"/>
                    </w:rPr>
                  </w:pPr>
                </w:p>
              </w:tc>
              <w:tc>
                <w:tcPr>
                  <w:tcW w:w="713" w:type="pct"/>
                  <w:shd w:val="clear" w:color="auto" w:fill="C0C0C0"/>
                </w:tcPr>
                <w:p w14:paraId="0EF777E5" w14:textId="77777777" w:rsidR="00135A3A" w:rsidRPr="00603221" w:rsidRDefault="00135A3A" w:rsidP="00135A3A">
                  <w:pPr>
                    <w:spacing w:line="276" w:lineRule="auto"/>
                    <w:rPr>
                      <w:lang w:val="el-GR"/>
                    </w:rPr>
                  </w:pPr>
                </w:p>
              </w:tc>
            </w:tr>
            <w:tr w:rsidR="00135A3A" w:rsidRPr="00A81E10" w14:paraId="7FD04145" w14:textId="77777777" w:rsidTr="0087717E">
              <w:trPr>
                <w:trHeight w:val="394"/>
              </w:trPr>
              <w:tc>
                <w:tcPr>
                  <w:tcW w:w="3555" w:type="pct"/>
                  <w:gridSpan w:val="4"/>
                  <w:tcBorders>
                    <w:bottom w:val="single" w:sz="4" w:space="0" w:color="000080"/>
                  </w:tcBorders>
                  <w:shd w:val="clear" w:color="auto" w:fill="C0C0C0"/>
                  <w:vAlign w:val="center"/>
                </w:tcPr>
                <w:p w14:paraId="30778834" w14:textId="77777777" w:rsidR="00135A3A" w:rsidRPr="00603221" w:rsidRDefault="00135A3A" w:rsidP="00135A3A">
                  <w:pPr>
                    <w:spacing w:line="276" w:lineRule="auto"/>
                    <w:rPr>
                      <w:b/>
                      <w:lang w:val="el-GR"/>
                    </w:rPr>
                  </w:pPr>
                  <w:r w:rsidRPr="00603221">
                    <w:rPr>
                      <w:b/>
                      <w:lang w:val="el-GR"/>
                    </w:rPr>
                    <w:lastRenderedPageBreak/>
                    <w:t xml:space="preserve">ΜΕΡΙΚΟ ΣΥΝΟΛΟ (2) </w:t>
                  </w:r>
                </w:p>
              </w:tc>
              <w:tc>
                <w:tcPr>
                  <w:tcW w:w="732" w:type="pct"/>
                  <w:tcBorders>
                    <w:bottom w:val="single" w:sz="4" w:space="0" w:color="000080"/>
                  </w:tcBorders>
                  <w:shd w:val="clear" w:color="auto" w:fill="C0C0C0"/>
                  <w:vAlign w:val="center"/>
                </w:tcPr>
                <w:p w14:paraId="74B0EE3B" w14:textId="77777777" w:rsidR="00135A3A" w:rsidRPr="00603221" w:rsidRDefault="00135A3A" w:rsidP="00135A3A">
                  <w:pPr>
                    <w:spacing w:line="276" w:lineRule="auto"/>
                    <w:rPr>
                      <w:lang w:val="el-GR"/>
                    </w:rPr>
                  </w:pPr>
                </w:p>
              </w:tc>
              <w:tc>
                <w:tcPr>
                  <w:tcW w:w="713" w:type="pct"/>
                  <w:tcBorders>
                    <w:bottom w:val="single" w:sz="4" w:space="0" w:color="000080"/>
                  </w:tcBorders>
                  <w:shd w:val="clear" w:color="auto" w:fill="C0C0C0"/>
                </w:tcPr>
                <w:p w14:paraId="42B0483E" w14:textId="77777777" w:rsidR="00135A3A" w:rsidRPr="00603221" w:rsidRDefault="00135A3A" w:rsidP="00135A3A">
                  <w:pPr>
                    <w:spacing w:line="276" w:lineRule="auto"/>
                    <w:rPr>
                      <w:lang w:val="el-GR"/>
                    </w:rPr>
                  </w:pPr>
                </w:p>
              </w:tc>
            </w:tr>
          </w:tbl>
          <w:p w14:paraId="7364F098" w14:textId="77777777" w:rsidR="00135A3A" w:rsidRPr="00603221" w:rsidRDefault="00135A3A" w:rsidP="00135A3A">
            <w:pPr>
              <w:autoSpaceDE w:val="0"/>
              <w:autoSpaceDN w:val="0"/>
              <w:adjustRightInd w:val="0"/>
              <w:spacing w:after="70"/>
              <w:jc w:val="left"/>
              <w:rPr>
                <w:b/>
                <w:bCs/>
                <w:lang w:val="el-GR" w:eastAsia="el-GR"/>
              </w:rPr>
            </w:pPr>
          </w:p>
          <w:p w14:paraId="026EF33B"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644"/>
              <w:gridCol w:w="2280"/>
              <w:gridCol w:w="3120"/>
              <w:gridCol w:w="1561"/>
              <w:gridCol w:w="1406"/>
            </w:tblGrid>
            <w:tr w:rsidR="004D3475" w:rsidRPr="00A81E10" w14:paraId="0079AA81" w14:textId="77777777" w:rsidTr="0087717E">
              <w:trPr>
                <w:trHeight w:val="788"/>
              </w:trPr>
              <w:tc>
                <w:tcPr>
                  <w:tcW w:w="358" w:type="pct"/>
                  <w:shd w:val="clear" w:color="auto" w:fill="E0E0E0"/>
                  <w:vAlign w:val="center"/>
                </w:tcPr>
                <w:p w14:paraId="7575C338" w14:textId="77777777" w:rsidR="00135A3A" w:rsidRPr="00603221" w:rsidRDefault="00135A3A" w:rsidP="00135A3A">
                  <w:pPr>
                    <w:spacing w:line="276" w:lineRule="auto"/>
                    <w:rPr>
                      <w:lang w:val="el-GR"/>
                    </w:rPr>
                  </w:pPr>
                  <w:r w:rsidRPr="00603221">
                    <w:rPr>
                      <w:lang w:val="el-GR"/>
                    </w:rPr>
                    <w:t>Α/Α</w:t>
                  </w:r>
                </w:p>
              </w:tc>
              <w:tc>
                <w:tcPr>
                  <w:tcW w:w="1265" w:type="pct"/>
                  <w:shd w:val="clear" w:color="auto" w:fill="E0E0E0"/>
                  <w:vAlign w:val="center"/>
                </w:tcPr>
                <w:p w14:paraId="41CF42AB"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731" w:type="pct"/>
                  <w:shd w:val="clear" w:color="auto" w:fill="E0E0E0"/>
                  <w:vAlign w:val="center"/>
                </w:tcPr>
                <w:p w14:paraId="473D6653" w14:textId="77777777" w:rsidR="00135A3A" w:rsidRPr="00603221" w:rsidRDefault="00135A3A" w:rsidP="00135A3A">
                  <w:pPr>
                    <w:spacing w:line="276" w:lineRule="auto"/>
                    <w:rPr>
                      <w:lang w:val="el-GR"/>
                    </w:rPr>
                  </w:pPr>
                  <w:r w:rsidRPr="00603221">
                    <w:rPr>
                      <w:lang w:val="el-GR"/>
                    </w:rPr>
                    <w:t>Θέση στην Ομάδα Έργου</w:t>
                  </w:r>
                </w:p>
              </w:tc>
              <w:tc>
                <w:tcPr>
                  <w:tcW w:w="866" w:type="pct"/>
                  <w:shd w:val="clear" w:color="auto" w:fill="E0E0E0"/>
                  <w:vAlign w:val="center"/>
                </w:tcPr>
                <w:p w14:paraId="198B4D94" w14:textId="77777777" w:rsidR="00135A3A" w:rsidRPr="00603221" w:rsidRDefault="00135A3A" w:rsidP="00135A3A">
                  <w:pPr>
                    <w:spacing w:line="276" w:lineRule="auto"/>
                    <w:rPr>
                      <w:lang w:val="el-GR"/>
                    </w:rPr>
                  </w:pPr>
                  <w:r w:rsidRPr="00603221">
                    <w:rPr>
                      <w:lang w:val="el-GR"/>
                    </w:rPr>
                    <w:t>Ανθρωπομήνες</w:t>
                  </w:r>
                </w:p>
              </w:tc>
              <w:tc>
                <w:tcPr>
                  <w:tcW w:w="780" w:type="pct"/>
                  <w:shd w:val="clear" w:color="auto" w:fill="C0C0C0"/>
                </w:tcPr>
                <w:p w14:paraId="102BEEED" w14:textId="77777777" w:rsidR="00135A3A" w:rsidRPr="00603221" w:rsidRDefault="00135A3A" w:rsidP="00135A3A">
                  <w:pPr>
                    <w:spacing w:line="276" w:lineRule="auto"/>
                    <w:rPr>
                      <w:lang w:val="el-GR"/>
                    </w:rPr>
                  </w:pPr>
                  <w:r w:rsidRPr="00603221">
                    <w:rPr>
                      <w:lang w:val="el-GR"/>
                    </w:rPr>
                    <w:t>Ποσοστό συμμετοχής* (%)</w:t>
                  </w:r>
                </w:p>
              </w:tc>
            </w:tr>
            <w:tr w:rsidR="004D3475" w:rsidRPr="00A81E10" w14:paraId="2864944B" w14:textId="77777777" w:rsidTr="004D3475">
              <w:trPr>
                <w:trHeight w:val="394"/>
              </w:trPr>
              <w:tc>
                <w:tcPr>
                  <w:tcW w:w="358" w:type="pct"/>
                  <w:vAlign w:val="center"/>
                </w:tcPr>
                <w:p w14:paraId="568ED760" w14:textId="77777777" w:rsidR="00135A3A" w:rsidRPr="00603221" w:rsidRDefault="00135A3A" w:rsidP="00135A3A">
                  <w:pPr>
                    <w:spacing w:line="276" w:lineRule="auto"/>
                    <w:rPr>
                      <w:lang w:val="el-GR"/>
                    </w:rPr>
                  </w:pPr>
                </w:p>
              </w:tc>
              <w:tc>
                <w:tcPr>
                  <w:tcW w:w="1265" w:type="pct"/>
                  <w:vAlign w:val="center"/>
                </w:tcPr>
                <w:p w14:paraId="40E966C7" w14:textId="77777777" w:rsidR="00135A3A" w:rsidRPr="00603221" w:rsidRDefault="00135A3A" w:rsidP="00135A3A">
                  <w:pPr>
                    <w:spacing w:line="276" w:lineRule="auto"/>
                    <w:rPr>
                      <w:lang w:val="el-GR"/>
                    </w:rPr>
                  </w:pPr>
                </w:p>
              </w:tc>
              <w:tc>
                <w:tcPr>
                  <w:tcW w:w="1731" w:type="pct"/>
                  <w:vAlign w:val="center"/>
                </w:tcPr>
                <w:p w14:paraId="5518AA9F" w14:textId="77777777" w:rsidR="00135A3A" w:rsidRPr="00603221" w:rsidRDefault="00135A3A" w:rsidP="00135A3A">
                  <w:pPr>
                    <w:spacing w:line="276" w:lineRule="auto"/>
                    <w:rPr>
                      <w:lang w:val="el-GR"/>
                    </w:rPr>
                  </w:pPr>
                </w:p>
              </w:tc>
              <w:tc>
                <w:tcPr>
                  <w:tcW w:w="866" w:type="pct"/>
                  <w:vAlign w:val="center"/>
                </w:tcPr>
                <w:p w14:paraId="2E5676CC" w14:textId="77777777" w:rsidR="00135A3A" w:rsidRPr="00603221" w:rsidRDefault="00135A3A" w:rsidP="00135A3A">
                  <w:pPr>
                    <w:spacing w:line="276" w:lineRule="auto"/>
                    <w:rPr>
                      <w:lang w:val="el-GR"/>
                    </w:rPr>
                  </w:pPr>
                </w:p>
              </w:tc>
              <w:tc>
                <w:tcPr>
                  <w:tcW w:w="780" w:type="pct"/>
                  <w:shd w:val="clear" w:color="auto" w:fill="C0C0C0"/>
                </w:tcPr>
                <w:p w14:paraId="46182C34" w14:textId="77777777" w:rsidR="00135A3A" w:rsidRPr="00603221" w:rsidRDefault="00135A3A" w:rsidP="00135A3A">
                  <w:pPr>
                    <w:spacing w:line="276" w:lineRule="auto"/>
                    <w:rPr>
                      <w:lang w:val="el-GR"/>
                    </w:rPr>
                  </w:pPr>
                </w:p>
              </w:tc>
            </w:tr>
            <w:tr w:rsidR="004D3475" w:rsidRPr="00A81E10" w14:paraId="15F110DF" w14:textId="77777777" w:rsidTr="004D3475">
              <w:trPr>
                <w:trHeight w:val="394"/>
              </w:trPr>
              <w:tc>
                <w:tcPr>
                  <w:tcW w:w="358" w:type="pct"/>
                  <w:vAlign w:val="center"/>
                </w:tcPr>
                <w:p w14:paraId="3599CD13" w14:textId="77777777" w:rsidR="00135A3A" w:rsidRPr="00603221" w:rsidRDefault="00135A3A" w:rsidP="00135A3A">
                  <w:pPr>
                    <w:spacing w:line="276" w:lineRule="auto"/>
                    <w:rPr>
                      <w:lang w:val="el-GR"/>
                    </w:rPr>
                  </w:pPr>
                </w:p>
              </w:tc>
              <w:tc>
                <w:tcPr>
                  <w:tcW w:w="1265" w:type="pct"/>
                  <w:vAlign w:val="center"/>
                </w:tcPr>
                <w:p w14:paraId="685D24D9" w14:textId="77777777" w:rsidR="00135A3A" w:rsidRPr="00603221" w:rsidRDefault="00135A3A" w:rsidP="00135A3A">
                  <w:pPr>
                    <w:spacing w:line="276" w:lineRule="auto"/>
                    <w:rPr>
                      <w:lang w:val="el-GR"/>
                    </w:rPr>
                  </w:pPr>
                </w:p>
              </w:tc>
              <w:tc>
                <w:tcPr>
                  <w:tcW w:w="1731" w:type="pct"/>
                  <w:vAlign w:val="center"/>
                </w:tcPr>
                <w:p w14:paraId="585B7598" w14:textId="77777777" w:rsidR="00135A3A" w:rsidRPr="00603221" w:rsidRDefault="00135A3A" w:rsidP="00135A3A">
                  <w:pPr>
                    <w:spacing w:line="276" w:lineRule="auto"/>
                    <w:rPr>
                      <w:lang w:val="el-GR"/>
                    </w:rPr>
                  </w:pPr>
                </w:p>
              </w:tc>
              <w:tc>
                <w:tcPr>
                  <w:tcW w:w="866" w:type="pct"/>
                  <w:vAlign w:val="center"/>
                </w:tcPr>
                <w:p w14:paraId="47BB1D1D" w14:textId="77777777" w:rsidR="00135A3A" w:rsidRPr="00603221" w:rsidRDefault="00135A3A" w:rsidP="00135A3A">
                  <w:pPr>
                    <w:spacing w:line="276" w:lineRule="auto"/>
                    <w:rPr>
                      <w:lang w:val="el-GR"/>
                    </w:rPr>
                  </w:pPr>
                </w:p>
              </w:tc>
              <w:tc>
                <w:tcPr>
                  <w:tcW w:w="780" w:type="pct"/>
                  <w:shd w:val="clear" w:color="auto" w:fill="C0C0C0"/>
                </w:tcPr>
                <w:p w14:paraId="7058B3A7" w14:textId="77777777" w:rsidR="00135A3A" w:rsidRPr="00603221" w:rsidRDefault="00135A3A" w:rsidP="00135A3A">
                  <w:pPr>
                    <w:spacing w:line="276" w:lineRule="auto"/>
                    <w:rPr>
                      <w:lang w:val="el-GR"/>
                    </w:rPr>
                  </w:pPr>
                </w:p>
              </w:tc>
            </w:tr>
            <w:tr w:rsidR="004D3475" w:rsidRPr="00A81E10" w14:paraId="066B25DF" w14:textId="77777777" w:rsidTr="004D3475">
              <w:trPr>
                <w:trHeight w:val="394"/>
              </w:trPr>
              <w:tc>
                <w:tcPr>
                  <w:tcW w:w="358" w:type="pct"/>
                  <w:vAlign w:val="center"/>
                </w:tcPr>
                <w:p w14:paraId="5C20F096" w14:textId="77777777" w:rsidR="00135A3A" w:rsidRPr="00603221" w:rsidRDefault="00135A3A" w:rsidP="00135A3A">
                  <w:pPr>
                    <w:spacing w:line="276" w:lineRule="auto"/>
                    <w:rPr>
                      <w:lang w:val="el-GR"/>
                    </w:rPr>
                  </w:pPr>
                </w:p>
              </w:tc>
              <w:tc>
                <w:tcPr>
                  <w:tcW w:w="1265" w:type="pct"/>
                  <w:vAlign w:val="center"/>
                </w:tcPr>
                <w:p w14:paraId="76BA7F75" w14:textId="77777777" w:rsidR="00135A3A" w:rsidRPr="00603221" w:rsidRDefault="00135A3A" w:rsidP="00135A3A">
                  <w:pPr>
                    <w:spacing w:line="276" w:lineRule="auto"/>
                    <w:rPr>
                      <w:lang w:val="el-GR"/>
                    </w:rPr>
                  </w:pPr>
                </w:p>
              </w:tc>
              <w:tc>
                <w:tcPr>
                  <w:tcW w:w="1731" w:type="pct"/>
                  <w:vAlign w:val="center"/>
                </w:tcPr>
                <w:p w14:paraId="6BB8AAF4" w14:textId="77777777" w:rsidR="00135A3A" w:rsidRPr="00603221" w:rsidRDefault="00135A3A" w:rsidP="00135A3A">
                  <w:pPr>
                    <w:spacing w:line="276" w:lineRule="auto"/>
                    <w:rPr>
                      <w:lang w:val="el-GR"/>
                    </w:rPr>
                  </w:pPr>
                </w:p>
              </w:tc>
              <w:tc>
                <w:tcPr>
                  <w:tcW w:w="866" w:type="pct"/>
                  <w:vAlign w:val="center"/>
                </w:tcPr>
                <w:p w14:paraId="268351CC" w14:textId="77777777" w:rsidR="00135A3A" w:rsidRPr="00603221" w:rsidRDefault="00135A3A" w:rsidP="00135A3A">
                  <w:pPr>
                    <w:spacing w:line="276" w:lineRule="auto"/>
                    <w:rPr>
                      <w:lang w:val="el-GR"/>
                    </w:rPr>
                  </w:pPr>
                </w:p>
              </w:tc>
              <w:tc>
                <w:tcPr>
                  <w:tcW w:w="780" w:type="pct"/>
                  <w:shd w:val="clear" w:color="auto" w:fill="C0C0C0"/>
                </w:tcPr>
                <w:p w14:paraId="16E5BC07" w14:textId="77777777" w:rsidR="00135A3A" w:rsidRPr="00603221" w:rsidRDefault="00135A3A" w:rsidP="00135A3A">
                  <w:pPr>
                    <w:spacing w:line="276" w:lineRule="auto"/>
                    <w:rPr>
                      <w:lang w:val="el-GR"/>
                    </w:rPr>
                  </w:pPr>
                </w:p>
              </w:tc>
            </w:tr>
            <w:tr w:rsidR="00135A3A" w:rsidRPr="00A81E10" w14:paraId="59716015" w14:textId="77777777" w:rsidTr="0087717E">
              <w:trPr>
                <w:trHeight w:val="380"/>
              </w:trPr>
              <w:tc>
                <w:tcPr>
                  <w:tcW w:w="3354" w:type="pct"/>
                  <w:gridSpan w:val="3"/>
                  <w:shd w:val="clear" w:color="auto" w:fill="C0C0C0"/>
                  <w:vAlign w:val="center"/>
                </w:tcPr>
                <w:p w14:paraId="5798A0DF" w14:textId="77777777" w:rsidR="00135A3A" w:rsidRPr="00603221" w:rsidRDefault="00135A3A" w:rsidP="00135A3A">
                  <w:pPr>
                    <w:spacing w:line="276" w:lineRule="auto"/>
                    <w:rPr>
                      <w:lang w:val="el-GR"/>
                    </w:rPr>
                  </w:pPr>
                  <w:r w:rsidRPr="00603221">
                    <w:rPr>
                      <w:b/>
                      <w:lang w:val="el-GR"/>
                    </w:rPr>
                    <w:t>ΜΕΡΙΚΟ ΣΥΝΟΛΟ (3)</w:t>
                  </w:r>
                </w:p>
              </w:tc>
              <w:tc>
                <w:tcPr>
                  <w:tcW w:w="866" w:type="pct"/>
                  <w:shd w:val="clear" w:color="auto" w:fill="C0C0C0"/>
                  <w:vAlign w:val="center"/>
                </w:tcPr>
                <w:p w14:paraId="15606215" w14:textId="77777777" w:rsidR="00135A3A" w:rsidRPr="00603221" w:rsidRDefault="00135A3A" w:rsidP="00135A3A">
                  <w:pPr>
                    <w:spacing w:line="276" w:lineRule="auto"/>
                    <w:rPr>
                      <w:lang w:val="el-GR"/>
                    </w:rPr>
                  </w:pPr>
                </w:p>
              </w:tc>
              <w:tc>
                <w:tcPr>
                  <w:tcW w:w="780" w:type="pct"/>
                  <w:shd w:val="clear" w:color="auto" w:fill="C0C0C0"/>
                </w:tcPr>
                <w:p w14:paraId="2D9F75A7" w14:textId="77777777" w:rsidR="00135A3A" w:rsidRPr="00603221" w:rsidRDefault="00135A3A" w:rsidP="00135A3A">
                  <w:pPr>
                    <w:spacing w:line="276" w:lineRule="auto"/>
                    <w:rPr>
                      <w:lang w:val="el-GR"/>
                    </w:rPr>
                  </w:pPr>
                </w:p>
              </w:tc>
            </w:tr>
          </w:tbl>
          <w:p w14:paraId="6D7FEC5A"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F9B3A05"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BB78B6A" w14:textId="77777777" w:rsidTr="009C5EA6">
        <w:tc>
          <w:tcPr>
            <w:tcW w:w="675" w:type="dxa"/>
          </w:tcPr>
          <w:p w14:paraId="6775FB8F" w14:textId="77777777" w:rsidR="00135A3A" w:rsidRPr="00603221" w:rsidRDefault="00135A3A" w:rsidP="00135A3A">
            <w:r w:rsidRPr="00603221">
              <w:rPr>
                <w:lang w:val="el-GR"/>
              </w:rPr>
              <w:lastRenderedPageBreak/>
              <w:t>4</w:t>
            </w:r>
            <w:r w:rsidRPr="00603221">
              <w:t>.2</w:t>
            </w:r>
          </w:p>
        </w:tc>
        <w:tc>
          <w:tcPr>
            <w:tcW w:w="9180" w:type="dxa"/>
          </w:tcPr>
          <w:p w14:paraId="34408EEB" w14:textId="022848FC"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074F77" w:rsidRPr="00603221">
              <w:rPr>
                <w:lang w:val="el-GR"/>
              </w:rPr>
              <w:t xml:space="preserve">ΠΑΡΑΡΤΗΜΑ </w:t>
            </w:r>
            <w:r w:rsidR="00074F77" w:rsidRPr="00074F77">
              <w:t>Ι</w:t>
            </w:r>
            <w:r w:rsidR="00074F77" w:rsidRPr="00603221">
              <w:t>V</w:t>
            </w:r>
            <w:r w:rsidR="00074F77" w:rsidRPr="00603221">
              <w:rPr>
                <w:lang w:val="el-GR"/>
              </w:rPr>
              <w:t xml:space="preserve"> – Υπόδειγμα Βιογραφικού Σημειώματος</w:t>
            </w:r>
            <w:r w:rsidRPr="00603221">
              <w:rPr>
                <w:lang w:val="el-GR"/>
              </w:rPr>
              <w:fldChar w:fldCharType="end"/>
            </w:r>
            <w:r w:rsidRPr="00603221">
              <w:rPr>
                <w:lang w:val="el-GR"/>
              </w:rPr>
              <w:t>»)</w:t>
            </w:r>
          </w:p>
        </w:tc>
      </w:tr>
      <w:tr w:rsidR="005C40F8" w:rsidRPr="00A81E10" w14:paraId="3D4F746E" w14:textId="77777777" w:rsidTr="009C5EA6">
        <w:tc>
          <w:tcPr>
            <w:tcW w:w="675" w:type="dxa"/>
          </w:tcPr>
          <w:p w14:paraId="3B6C2445" w14:textId="77777777" w:rsidR="005C40F8" w:rsidRPr="00603221" w:rsidRDefault="005C40F8" w:rsidP="00135A3A">
            <w:pPr>
              <w:rPr>
                <w:lang w:val="el-GR"/>
              </w:rPr>
            </w:pPr>
            <w:r>
              <w:rPr>
                <w:lang w:val="el-GR"/>
              </w:rPr>
              <w:t xml:space="preserve">4.3 </w:t>
            </w:r>
          </w:p>
        </w:tc>
        <w:tc>
          <w:tcPr>
            <w:tcW w:w="9180" w:type="dxa"/>
          </w:tcPr>
          <w:p w14:paraId="3EB83ED6" w14:textId="77777777" w:rsidR="005C40F8" w:rsidRPr="00603221" w:rsidRDefault="005C40F8" w:rsidP="00DD5653">
            <w:pPr>
              <w:suppressAutoHyphens w:val="0"/>
              <w:autoSpaceDE w:val="0"/>
              <w:autoSpaceDN w:val="0"/>
              <w:adjustRightInd w:val="0"/>
              <w:spacing w:after="0"/>
              <w:rPr>
                <w:lang w:val="el-GR" w:eastAsia="el-GR"/>
              </w:rPr>
            </w:pPr>
            <w:r>
              <w:rPr>
                <w:lang w:val="el-GR" w:eastAsia="el-GR"/>
              </w:rPr>
              <w:t>Έ</w:t>
            </w:r>
            <w:r w:rsidRPr="00932108">
              <w:rPr>
                <w:lang w:val="el-GR" w:eastAsia="el-GR"/>
              </w:rPr>
              <w:t xml:space="preserve">ντυπο Ε4 πληροφοριακού συστήματος «ΕΡΓΑΝΗ» του Υπουργείου Εργασίας και Κοινωνικών Υποθέσεων για το απασχολούμενο προσωπικό στην επιχείρηση. </w:t>
            </w:r>
          </w:p>
        </w:tc>
      </w:tr>
    </w:tbl>
    <w:p w14:paraId="2C326DE3" w14:textId="77777777" w:rsidR="00814752" w:rsidRPr="00603221" w:rsidRDefault="00814752">
      <w:pPr>
        <w:rPr>
          <w:b/>
          <w:bCs/>
          <w:lang w:val="el-GR"/>
        </w:rPr>
      </w:pPr>
    </w:p>
    <w:p w14:paraId="25AE73B6" w14:textId="22176C5F"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074F77">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A81E10" w14:paraId="5A209C7E" w14:textId="77777777" w:rsidTr="009C5EA6">
        <w:trPr>
          <w:trHeight w:val="711"/>
        </w:trPr>
        <w:tc>
          <w:tcPr>
            <w:tcW w:w="675" w:type="dxa"/>
            <w:shd w:val="clear" w:color="auto" w:fill="D9D9D9"/>
          </w:tcPr>
          <w:p w14:paraId="3099C33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15E2F45E" w14:textId="77777777" w:rsidR="004D3475" w:rsidRPr="0087717E" w:rsidRDefault="00BD358F" w:rsidP="00FA69EB">
            <w:pPr>
              <w:suppressAutoHyphens w:val="0"/>
              <w:autoSpaceDE w:val="0"/>
              <w:autoSpaceDN w:val="0"/>
              <w:adjustRightInd w:val="0"/>
              <w:spacing w:after="0"/>
              <w:jc w:val="left"/>
              <w:rPr>
                <w:rFonts w:ascii="Calibri" w:hAnsi="Calibri" w:cs="Calibri"/>
                <w:lang w:val="el-GR" w:eastAsia="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 xml:space="preserve">και να διαθέτουν οργανωμένο σύστημα </w:t>
            </w:r>
            <w:r w:rsidR="004D3475">
              <w:rPr>
                <w:b/>
                <w:lang w:val="el-GR"/>
              </w:rPr>
              <w:t>σύμφωνα με το</w:t>
            </w:r>
            <w:r w:rsidR="00FA69EB">
              <w:rPr>
                <w:b/>
                <w:bCs/>
                <w:lang w:val="el-GR"/>
              </w:rPr>
              <w:t>:</w:t>
            </w:r>
          </w:p>
          <w:p w14:paraId="3EC57664" w14:textId="77777777" w:rsidR="00FA69EB" w:rsidRPr="00932108" w:rsidRDefault="00FA69EB" w:rsidP="00FA69EB">
            <w:pPr>
              <w:rPr>
                <w:bCs/>
                <w:lang w:val="el-GR"/>
              </w:rPr>
            </w:pPr>
            <w:r w:rsidRPr="00932108">
              <w:rPr>
                <w:b/>
                <w:lang w:val="el-GR"/>
              </w:rPr>
              <w:t>α)</w:t>
            </w:r>
            <w:r w:rsidRPr="00932108">
              <w:rPr>
                <w:bCs/>
                <w:lang w:val="el-GR"/>
              </w:rPr>
              <w:t xml:space="preserve"> Πρότυπο διαχείρισης ποιότητας </w:t>
            </w:r>
            <w:r w:rsidRPr="00932108">
              <w:rPr>
                <w:b/>
                <w:lang w:val="el-GR"/>
              </w:rPr>
              <w:t>ISO 9001:2015</w:t>
            </w:r>
            <w:r w:rsidRPr="00932108">
              <w:rPr>
                <w:bCs/>
                <w:lang w:val="el-GR"/>
              </w:rPr>
              <w:t xml:space="preserve"> ή ισοδύναμο για το σχεδιασμό, ανάπτυξη, εγκατάσταση και υποστήριξη λογισμικού και την υλοποίηση έργων πληροφορικής, </w:t>
            </w:r>
          </w:p>
          <w:p w14:paraId="385BB5AB" w14:textId="77777777" w:rsidR="00FA69EB" w:rsidRPr="00932108" w:rsidRDefault="00FA69EB" w:rsidP="00FA69EB">
            <w:pPr>
              <w:rPr>
                <w:bCs/>
                <w:lang w:val="el-GR"/>
              </w:rPr>
            </w:pPr>
            <w:r w:rsidRPr="00932108">
              <w:rPr>
                <w:b/>
                <w:lang w:val="el-GR"/>
              </w:rPr>
              <w:t>β)</w:t>
            </w:r>
            <w:r w:rsidRPr="00932108">
              <w:rPr>
                <w:bCs/>
                <w:lang w:val="el-GR"/>
              </w:rPr>
              <w:t xml:space="preserve"> Πρότυπο διαχείρισης ασφάλειας πληροφοριών </w:t>
            </w:r>
            <w:r w:rsidRPr="00932108">
              <w:rPr>
                <w:b/>
                <w:lang w:val="el-GR"/>
              </w:rPr>
              <w:t>ISO 27001:2013</w:t>
            </w:r>
            <w:r w:rsidRPr="00932108">
              <w:rPr>
                <w:bCs/>
                <w:lang w:val="el-GR"/>
              </w:rPr>
              <w:t xml:space="preserve"> ή ισοδύναμο για το σχεδιασμό, ανάπτυξη, εγκατάσταση και υποστήριξη λογισμικού και την υλοποίηση έργων πληροφορικής,</w:t>
            </w:r>
          </w:p>
          <w:p w14:paraId="315524B5" w14:textId="29575EF3" w:rsidR="00FA69EB" w:rsidRPr="002C24ED" w:rsidRDefault="00FA69EB" w:rsidP="00FA69EB">
            <w:pPr>
              <w:rPr>
                <w:bCs/>
                <w:lang w:val="el-GR"/>
              </w:rPr>
            </w:pPr>
            <w:r w:rsidRPr="00932108">
              <w:rPr>
                <w:b/>
                <w:lang w:val="el-GR"/>
              </w:rPr>
              <w:t>γ)</w:t>
            </w:r>
            <w:r w:rsidRPr="00932108">
              <w:rPr>
                <w:bCs/>
                <w:lang w:val="el-GR"/>
              </w:rPr>
              <w:t xml:space="preserve"> Πρότυπο </w:t>
            </w:r>
            <w:r w:rsidR="00420396">
              <w:rPr>
                <w:bCs/>
                <w:lang w:val="el-GR"/>
              </w:rPr>
              <w:t>επιχειρησιακής συνέχειας</w:t>
            </w:r>
            <w:r w:rsidRPr="00932108">
              <w:rPr>
                <w:bCs/>
                <w:lang w:val="el-GR"/>
              </w:rPr>
              <w:t xml:space="preserve"> </w:t>
            </w:r>
            <w:r w:rsidR="00420396">
              <w:rPr>
                <w:b/>
              </w:rPr>
              <w:t>ISO</w:t>
            </w:r>
            <w:r w:rsidR="00420396" w:rsidRPr="00420396">
              <w:rPr>
                <w:b/>
                <w:lang w:val="el-GR"/>
              </w:rPr>
              <w:t xml:space="preserve"> 22301:2019 </w:t>
            </w:r>
            <w:r w:rsidRPr="00932108">
              <w:rPr>
                <w:bCs/>
                <w:lang w:val="el-GR"/>
              </w:rPr>
              <w:t xml:space="preserve">ή ισοδύναμο για </w:t>
            </w:r>
            <w:r w:rsidR="00A956EE">
              <w:rPr>
                <w:bCs/>
                <w:lang w:val="el-GR"/>
              </w:rPr>
              <w:t xml:space="preserve">το </w:t>
            </w:r>
            <w:r w:rsidR="00A956EE" w:rsidRPr="00A956EE">
              <w:rPr>
                <w:bCs/>
                <w:lang w:val="el-GR"/>
              </w:rPr>
              <w:t>σχεδιασμό, ανάπτυξη, εγκατάσταση και υποστήριξη λογισμικού και την υλοποίηση έργων πληροφορικής</w:t>
            </w:r>
          </w:p>
          <w:p w14:paraId="2A6E0773"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A81E10" w14:paraId="2B209389" w14:textId="77777777" w:rsidTr="009C5EA6">
        <w:trPr>
          <w:trHeight w:val="1480"/>
        </w:trPr>
        <w:tc>
          <w:tcPr>
            <w:tcW w:w="675" w:type="dxa"/>
          </w:tcPr>
          <w:p w14:paraId="3020862F" w14:textId="77777777" w:rsidR="00BD358F" w:rsidRPr="00603221" w:rsidRDefault="00C40FB9" w:rsidP="009C5EA6">
            <w:r w:rsidRPr="00603221">
              <w:rPr>
                <w:lang w:val="el-GR"/>
              </w:rPr>
              <w:t>5</w:t>
            </w:r>
            <w:r w:rsidR="00BD358F" w:rsidRPr="00603221">
              <w:t>.1</w:t>
            </w:r>
          </w:p>
        </w:tc>
        <w:tc>
          <w:tcPr>
            <w:tcW w:w="9180" w:type="dxa"/>
          </w:tcPr>
          <w:p w14:paraId="6AC88EF1"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 xml:space="preserve">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w:t>
            </w:r>
            <w:r w:rsidRPr="00641C65">
              <w:rPr>
                <w:rFonts w:cs="Tahoma"/>
                <w:sz w:val="22"/>
                <w:szCs w:val="22"/>
              </w:rPr>
              <w:lastRenderedPageBreak/>
              <w:t>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1BC8BC79" w14:textId="77777777" w:rsidR="00221291" w:rsidRPr="00603221" w:rsidRDefault="00221291">
      <w:pPr>
        <w:rPr>
          <w:b/>
          <w:bCs/>
          <w:lang w:val="el-GR"/>
        </w:rPr>
      </w:pPr>
    </w:p>
    <w:p w14:paraId="7EF32F4A"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526A3912"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501C45E0"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67B17026"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D3475">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D28507A"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2EA416A9"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8063007"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06D6631"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FF643FD"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59B00BF"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678964C"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B2AC5A3" w14:textId="77777777" w:rsidR="002B2F6A" w:rsidRPr="005609B2" w:rsidRDefault="002B2F6A" w:rsidP="002B2F6A">
      <w:pPr>
        <w:rPr>
          <w:color w:val="000000"/>
          <w:lang w:val="el-GR"/>
        </w:rPr>
      </w:pPr>
      <w:r w:rsidRPr="005609B2">
        <w:rPr>
          <w:color w:val="000000"/>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ECEADC"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35FAE273"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74CE1829"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181DA8D"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DAA1E3B" w14:textId="77777777" w:rsidR="002B2F6A" w:rsidRDefault="003355E7" w:rsidP="002B2F6A">
      <w:pPr>
        <w:rPr>
          <w:lang w:val="el-GR"/>
        </w:rPr>
      </w:pPr>
      <w:bookmarkStart w:id="143" w:name="msgfield"/>
      <w:bookmarkStart w:id="144" w:name="preformat"/>
      <w:bookmarkEnd w:id="143"/>
      <w:bookmarkEnd w:id="144"/>
      <w:r w:rsidRPr="00603221">
        <w:rPr>
          <w:b/>
          <w:bCs/>
          <w:lang w:val="el-GR"/>
        </w:rPr>
        <w:t>Β.</w:t>
      </w:r>
      <w:r w:rsidR="004D3475">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2566A17"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830D815"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64DE94C3" w14:textId="77777777" w:rsidR="00EB1543" w:rsidRPr="00603221" w:rsidRDefault="00EB1543" w:rsidP="00EB1543">
      <w:pPr>
        <w:rPr>
          <w:color w:val="000000"/>
          <w:lang w:val="el-GR"/>
        </w:rPr>
      </w:pPr>
      <w:r w:rsidRPr="00603221">
        <w:rPr>
          <w:b/>
          <w:bCs/>
          <w:lang w:val="el-GR"/>
        </w:rPr>
        <w:t>Β.</w:t>
      </w:r>
      <w:r w:rsidR="004D3475">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9FDF5B3" w14:textId="77777777" w:rsidR="002B2F6A" w:rsidRPr="00611572" w:rsidRDefault="002B2F6A" w:rsidP="002B2F6A">
      <w:pPr>
        <w:rPr>
          <w:b/>
          <w:bCs/>
          <w:lang w:val="el-GR"/>
        </w:rPr>
      </w:pPr>
      <w:r>
        <w:rPr>
          <w:b/>
          <w:bCs/>
          <w:lang w:val="el-GR"/>
        </w:rPr>
        <w:t>Β.</w:t>
      </w:r>
      <w:r w:rsidR="004D3475">
        <w:rPr>
          <w:b/>
          <w:bCs/>
          <w:lang w:val="el-GR"/>
        </w:rPr>
        <w:t>11</w:t>
      </w:r>
      <w:r>
        <w:rPr>
          <w:b/>
          <w:bCs/>
          <w:lang w:val="el-GR"/>
        </w:rPr>
        <w:t xml:space="preserve">. </w:t>
      </w:r>
      <w:r w:rsidRPr="00611572">
        <w:rPr>
          <w:b/>
          <w:bCs/>
          <w:lang w:val="el-GR"/>
        </w:rPr>
        <w:t>Επισημαίνεται ότι γίνονται αποδεκτές:</w:t>
      </w:r>
    </w:p>
    <w:p w14:paraId="2EC7AD58" w14:textId="77777777" w:rsidR="002B2F6A" w:rsidRPr="00611572" w:rsidRDefault="002B2F6A" w:rsidP="00E64B57">
      <w:pPr>
        <w:numPr>
          <w:ilvl w:val="0"/>
          <w:numId w:val="5"/>
        </w:numPr>
        <w:rPr>
          <w:b/>
          <w:bCs/>
          <w:lang w:val="el-GR"/>
        </w:rPr>
      </w:pPr>
      <w:r w:rsidRPr="00611572">
        <w:rPr>
          <w:b/>
          <w:bCs/>
          <w:lang w:val="el-GR"/>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14:paraId="3D51D03A" w14:textId="77777777" w:rsidR="00C40FB9" w:rsidRPr="00603221" w:rsidRDefault="002B2F6A" w:rsidP="00E64B57">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6AE10F3" w14:textId="77777777" w:rsidR="00C33C73" w:rsidRPr="00876BDD" w:rsidRDefault="00C33C73" w:rsidP="003A109E">
      <w:pPr>
        <w:pStyle w:val="2"/>
        <w:rPr>
          <w:rFonts w:cs="Tahoma"/>
          <w:lang w:val="el-GR"/>
        </w:rPr>
      </w:pPr>
      <w:r w:rsidRPr="00603221">
        <w:rPr>
          <w:rFonts w:cs="Tahoma"/>
          <w:lang w:val="el-GR"/>
        </w:rPr>
        <w:tab/>
      </w:r>
      <w:bookmarkStart w:id="145" w:name="_Toc99717255"/>
      <w:r w:rsidRPr="00876BDD">
        <w:rPr>
          <w:rFonts w:cs="Tahoma"/>
          <w:lang w:val="el-GR"/>
        </w:rPr>
        <w:t>Κριτήρια Ανάθεσης</w:t>
      </w:r>
      <w:bookmarkEnd w:id="145"/>
      <w:r w:rsidRPr="00876BDD">
        <w:rPr>
          <w:rFonts w:cs="Tahoma"/>
          <w:lang w:val="el-GR"/>
        </w:rPr>
        <w:t xml:space="preserve"> </w:t>
      </w:r>
    </w:p>
    <w:p w14:paraId="5ECCDF84" w14:textId="77777777" w:rsidR="008338F0" w:rsidRPr="00876BDD" w:rsidRDefault="003355E7" w:rsidP="00420396">
      <w:pPr>
        <w:pStyle w:val="3"/>
        <w:ind w:left="0" w:firstLine="0"/>
        <w:rPr>
          <w:lang w:val="el-GR"/>
        </w:rPr>
      </w:pPr>
      <w:bookmarkStart w:id="146" w:name="_Ref496542191"/>
      <w:bookmarkStart w:id="147" w:name="_Toc99717256"/>
      <w:r w:rsidRPr="00876BDD">
        <w:rPr>
          <w:lang w:val="el-GR"/>
        </w:rPr>
        <w:t>Κριτήριο ανάθεσης</w:t>
      </w:r>
      <w:bookmarkEnd w:id="146"/>
      <w:bookmarkEnd w:id="147"/>
    </w:p>
    <w:p w14:paraId="74A7AF5B" w14:textId="77777777" w:rsidR="008338F0" w:rsidRDefault="003355E7">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5FFF1F2E" w14:textId="77777777" w:rsidR="00DC273B" w:rsidRDefault="00DC273B">
      <w:pPr>
        <w:rPr>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6"/>
        <w:gridCol w:w="4435"/>
        <w:gridCol w:w="1833"/>
        <w:gridCol w:w="2134"/>
      </w:tblGrid>
      <w:tr w:rsidR="00AC27AF" w:rsidRPr="00A81E10" w14:paraId="789CBD37" w14:textId="77777777" w:rsidTr="00BD60A3">
        <w:trPr>
          <w:trHeight w:val="653"/>
          <w:jc w:val="center"/>
        </w:trPr>
        <w:tc>
          <w:tcPr>
            <w:tcW w:w="637" w:type="pct"/>
            <w:shd w:val="clear" w:color="auto" w:fill="B3B3B3"/>
          </w:tcPr>
          <w:p w14:paraId="595C21EB" w14:textId="77777777" w:rsidR="00AC27AF" w:rsidRPr="003B5CF3" w:rsidRDefault="00AC27AF" w:rsidP="00DE073F">
            <w:pPr>
              <w:suppressAutoHyphens w:val="0"/>
              <w:jc w:val="center"/>
              <w:rPr>
                <w:b/>
                <w:lang w:val="el-GR"/>
              </w:rPr>
            </w:pPr>
            <w:r w:rsidRPr="003B5CF3">
              <w:rPr>
                <w:b/>
                <w:lang w:val="el-GR"/>
              </w:rPr>
              <w:t>Κριτήριο</w:t>
            </w:r>
          </w:p>
        </w:tc>
        <w:tc>
          <w:tcPr>
            <w:tcW w:w="2303" w:type="pct"/>
            <w:shd w:val="clear" w:color="auto" w:fill="B3B3B3"/>
          </w:tcPr>
          <w:p w14:paraId="3E8E1807" w14:textId="77777777" w:rsidR="00AC27AF" w:rsidRPr="003B5CF3" w:rsidRDefault="00AC27AF" w:rsidP="00DE073F">
            <w:pPr>
              <w:numPr>
                <w:ilvl w:val="12"/>
                <w:numId w:val="0"/>
              </w:numPr>
              <w:jc w:val="center"/>
              <w:rPr>
                <w:b/>
                <w:lang w:val="el-GR"/>
              </w:rPr>
            </w:pPr>
            <w:r w:rsidRPr="003B5CF3">
              <w:rPr>
                <w:b/>
                <w:lang w:val="el-GR"/>
              </w:rPr>
              <w:t>Περιγραφή</w:t>
            </w:r>
          </w:p>
        </w:tc>
        <w:tc>
          <w:tcPr>
            <w:tcW w:w="952" w:type="pct"/>
            <w:shd w:val="clear" w:color="auto" w:fill="B3B3B3"/>
          </w:tcPr>
          <w:p w14:paraId="6C3C8E58" w14:textId="77777777" w:rsidR="00AC27AF" w:rsidRPr="003B5CF3" w:rsidRDefault="00AC27AF" w:rsidP="00DE073F">
            <w:pPr>
              <w:numPr>
                <w:ilvl w:val="12"/>
                <w:numId w:val="0"/>
              </w:numPr>
              <w:jc w:val="center"/>
              <w:rPr>
                <w:b/>
                <w:lang w:val="el-GR"/>
              </w:rPr>
            </w:pPr>
            <w:proofErr w:type="spellStart"/>
            <w:r w:rsidRPr="003B5CF3">
              <w:rPr>
                <w:b/>
                <w:lang w:val="el-GR"/>
              </w:rPr>
              <w:t>Συνετελεστής</w:t>
            </w:r>
            <w:proofErr w:type="spellEnd"/>
            <w:r w:rsidRPr="003B5CF3">
              <w:rPr>
                <w:b/>
                <w:lang w:val="el-GR"/>
              </w:rPr>
              <w:t xml:space="preserve"> Βαρύτητας</w:t>
            </w:r>
          </w:p>
        </w:tc>
        <w:tc>
          <w:tcPr>
            <w:tcW w:w="1108" w:type="pct"/>
            <w:shd w:val="clear" w:color="auto" w:fill="B3B3B3"/>
          </w:tcPr>
          <w:p w14:paraId="6A2DC2F2" w14:textId="77777777" w:rsidR="00A175AA" w:rsidRPr="003B5CF3" w:rsidRDefault="00AC27AF" w:rsidP="00C160E4">
            <w:pPr>
              <w:numPr>
                <w:ilvl w:val="12"/>
                <w:numId w:val="0"/>
              </w:numPr>
              <w:jc w:val="center"/>
              <w:rPr>
                <w:b/>
                <w:lang w:val="el-GR"/>
              </w:rPr>
            </w:pPr>
            <w:r w:rsidRPr="00AC27AF">
              <w:rPr>
                <w:b/>
                <w:lang w:val="el-GR"/>
              </w:rPr>
              <w:t>Παραπομπή σε παρ. απαίτησης της διακήρυξης</w:t>
            </w:r>
          </w:p>
        </w:tc>
      </w:tr>
      <w:tr w:rsidR="00AC27AF" w:rsidRPr="003B5CF3" w14:paraId="1A477C4F" w14:textId="77777777" w:rsidTr="00BD60A3">
        <w:trPr>
          <w:trHeight w:val="510"/>
          <w:jc w:val="center"/>
        </w:trPr>
        <w:tc>
          <w:tcPr>
            <w:tcW w:w="637" w:type="pct"/>
            <w:shd w:val="clear" w:color="auto" w:fill="F7CAAC" w:themeFill="accent2" w:themeFillTint="66"/>
            <w:vAlign w:val="center"/>
          </w:tcPr>
          <w:p w14:paraId="3013D820" w14:textId="77777777" w:rsidR="00AC27AF" w:rsidRPr="003B5CF3" w:rsidRDefault="00AC27AF" w:rsidP="00DE073F">
            <w:pPr>
              <w:suppressAutoHyphens w:val="0"/>
              <w:jc w:val="center"/>
              <w:rPr>
                <w:b/>
                <w:lang w:val="el-GR"/>
              </w:rPr>
            </w:pPr>
            <w:r w:rsidRPr="003B5CF3">
              <w:rPr>
                <w:b/>
                <w:lang w:val="el-GR"/>
              </w:rPr>
              <w:t>Α</w:t>
            </w:r>
          </w:p>
        </w:tc>
        <w:tc>
          <w:tcPr>
            <w:tcW w:w="2303" w:type="pct"/>
            <w:shd w:val="clear" w:color="auto" w:fill="F7CAAC" w:themeFill="accent2" w:themeFillTint="66"/>
            <w:vAlign w:val="center"/>
          </w:tcPr>
          <w:p w14:paraId="045701E5" w14:textId="77777777" w:rsidR="00AC27AF" w:rsidRPr="003B5CF3" w:rsidRDefault="00AC27AF" w:rsidP="00DE073F">
            <w:pPr>
              <w:numPr>
                <w:ilvl w:val="12"/>
                <w:numId w:val="0"/>
              </w:numPr>
              <w:jc w:val="center"/>
              <w:rPr>
                <w:b/>
                <w:lang w:val="el-GR"/>
              </w:rPr>
            </w:pPr>
            <w:r w:rsidRPr="003B5CF3">
              <w:rPr>
                <w:b/>
                <w:lang w:val="el-GR"/>
              </w:rPr>
              <w:t>ΠΡΟΔΙΑΓΡΑΦΕΣ ΤΕΧΝΙΚΗΣ ΛΥΣΗΣ</w:t>
            </w:r>
          </w:p>
        </w:tc>
        <w:tc>
          <w:tcPr>
            <w:tcW w:w="952" w:type="pct"/>
            <w:shd w:val="clear" w:color="auto" w:fill="F7CAAC" w:themeFill="accent2" w:themeFillTint="66"/>
            <w:vAlign w:val="center"/>
          </w:tcPr>
          <w:p w14:paraId="18F05F7F" w14:textId="77777777" w:rsidR="00AC27AF" w:rsidRPr="003B5CF3" w:rsidRDefault="00AC27AF" w:rsidP="00BD60A3">
            <w:pPr>
              <w:numPr>
                <w:ilvl w:val="12"/>
                <w:numId w:val="0"/>
              </w:numPr>
              <w:jc w:val="center"/>
              <w:rPr>
                <w:lang w:val="el-GR"/>
              </w:rPr>
            </w:pPr>
            <w:r>
              <w:rPr>
                <w:b/>
                <w:lang w:val="el-GR"/>
              </w:rPr>
              <w:t>1</w:t>
            </w:r>
            <w:r w:rsidR="00BD60A3">
              <w:rPr>
                <w:b/>
                <w:lang w:val="en-US"/>
              </w:rPr>
              <w:t>8</w:t>
            </w:r>
            <w:r w:rsidRPr="003B5CF3">
              <w:rPr>
                <w:lang w:val="el-GR"/>
              </w:rPr>
              <w:t>%</w:t>
            </w:r>
          </w:p>
        </w:tc>
        <w:tc>
          <w:tcPr>
            <w:tcW w:w="1108" w:type="pct"/>
            <w:shd w:val="clear" w:color="auto" w:fill="F7CAAC" w:themeFill="accent2" w:themeFillTint="66"/>
          </w:tcPr>
          <w:p w14:paraId="588C528B" w14:textId="77777777" w:rsidR="00AC27AF" w:rsidRDefault="00AC27AF" w:rsidP="00DE073F">
            <w:pPr>
              <w:numPr>
                <w:ilvl w:val="12"/>
                <w:numId w:val="0"/>
              </w:numPr>
              <w:jc w:val="center"/>
              <w:rPr>
                <w:b/>
                <w:lang w:val="el-GR"/>
              </w:rPr>
            </w:pPr>
          </w:p>
        </w:tc>
      </w:tr>
      <w:tr w:rsidR="00AC27AF" w:rsidRPr="00317D22" w14:paraId="568D70E7" w14:textId="77777777" w:rsidTr="00BD60A3">
        <w:trPr>
          <w:trHeight w:val="543"/>
          <w:jc w:val="center"/>
        </w:trPr>
        <w:tc>
          <w:tcPr>
            <w:tcW w:w="637" w:type="pct"/>
            <w:vAlign w:val="center"/>
          </w:tcPr>
          <w:p w14:paraId="4378A60F" w14:textId="77777777" w:rsidR="00AC27AF" w:rsidRPr="003B5CF3" w:rsidRDefault="00AC27AF" w:rsidP="00DE073F">
            <w:pPr>
              <w:tabs>
                <w:tab w:val="num" w:pos="317"/>
              </w:tabs>
              <w:suppressAutoHyphens w:val="0"/>
              <w:ind w:left="142"/>
              <w:jc w:val="center"/>
              <w:rPr>
                <w:b/>
                <w:lang w:val="el-GR"/>
              </w:rPr>
            </w:pPr>
            <w:r w:rsidRPr="003B5CF3">
              <w:rPr>
                <w:b/>
                <w:lang w:val="el-GR"/>
              </w:rPr>
              <w:t>Α1</w:t>
            </w:r>
          </w:p>
        </w:tc>
        <w:tc>
          <w:tcPr>
            <w:tcW w:w="2303" w:type="pct"/>
            <w:vAlign w:val="center"/>
          </w:tcPr>
          <w:p w14:paraId="0687729B" w14:textId="77777777" w:rsidR="00AC27AF" w:rsidRPr="003B5CF3" w:rsidRDefault="00AC27AF" w:rsidP="00DE073F">
            <w:pPr>
              <w:numPr>
                <w:ilvl w:val="12"/>
                <w:numId w:val="0"/>
              </w:numPr>
              <w:jc w:val="left"/>
              <w:rPr>
                <w:lang w:val="el-GR"/>
              </w:rPr>
            </w:pPr>
            <w:bookmarkStart w:id="148" w:name="_Hlk42511020"/>
            <w:r w:rsidRPr="003B5CF3">
              <w:rPr>
                <w:lang w:val="el-GR"/>
              </w:rPr>
              <w:t>Αντίληψη και κατανόηση του έργου από τον υποψήφιο Ανάδοχο</w:t>
            </w:r>
            <w:bookmarkEnd w:id="148"/>
          </w:p>
        </w:tc>
        <w:tc>
          <w:tcPr>
            <w:tcW w:w="952" w:type="pct"/>
            <w:vAlign w:val="center"/>
          </w:tcPr>
          <w:p w14:paraId="15446008" w14:textId="77777777" w:rsidR="00AC27AF" w:rsidRPr="003B5CF3" w:rsidRDefault="00AC27AF" w:rsidP="000F0FB1">
            <w:pPr>
              <w:numPr>
                <w:ilvl w:val="12"/>
                <w:numId w:val="0"/>
              </w:numPr>
              <w:jc w:val="center"/>
              <w:rPr>
                <w:lang w:val="el-GR"/>
              </w:rPr>
            </w:pPr>
            <w:r>
              <w:rPr>
                <w:lang w:val="el-GR"/>
              </w:rPr>
              <w:t>10</w:t>
            </w:r>
            <w:r w:rsidRPr="003B5CF3">
              <w:rPr>
                <w:lang w:val="el-GR"/>
              </w:rPr>
              <w:t>%</w:t>
            </w:r>
          </w:p>
        </w:tc>
        <w:tc>
          <w:tcPr>
            <w:tcW w:w="1108" w:type="pct"/>
          </w:tcPr>
          <w:p w14:paraId="7B24BD76" w14:textId="0043E934" w:rsidR="00C160E4" w:rsidRDefault="00C160E4" w:rsidP="00C160E4">
            <w:pPr>
              <w:numPr>
                <w:ilvl w:val="12"/>
                <w:numId w:val="0"/>
              </w:numPr>
              <w:jc w:val="center"/>
              <w:rPr>
                <w:lang w:val="el-GR"/>
              </w:rPr>
            </w:pPr>
            <w:r>
              <w:rPr>
                <w:lang w:val="el-GR"/>
              </w:rPr>
              <w:t xml:space="preserve">Παράρτημα Ι - </w:t>
            </w:r>
            <w:r>
              <w:fldChar w:fldCharType="begin"/>
            </w:r>
            <w:r>
              <w:instrText xml:space="preserve"> REF _Ref88559572 \r \h </w:instrText>
            </w:r>
            <w:r>
              <w:fldChar w:fldCharType="separate"/>
            </w:r>
            <w:r w:rsidR="00074F77">
              <w:t>1</w:t>
            </w:r>
            <w:r>
              <w:fldChar w:fldCharType="end"/>
            </w:r>
            <w:r>
              <w:rPr>
                <w:lang w:val="el-GR"/>
              </w:rPr>
              <w:t xml:space="preserve">, </w:t>
            </w:r>
            <w:r>
              <w:rPr>
                <w:lang w:val="el-GR"/>
              </w:rPr>
              <w:fldChar w:fldCharType="begin"/>
            </w:r>
            <w:r>
              <w:rPr>
                <w:lang w:val="el-GR"/>
              </w:rPr>
              <w:instrText xml:space="preserve"> REF _Ref88559597 \r \h </w:instrText>
            </w:r>
            <w:r>
              <w:rPr>
                <w:lang w:val="el-GR"/>
              </w:rPr>
            </w:r>
            <w:r>
              <w:rPr>
                <w:lang w:val="el-GR"/>
              </w:rPr>
              <w:fldChar w:fldCharType="separate"/>
            </w:r>
            <w:r w:rsidR="00074F77">
              <w:rPr>
                <w:lang w:val="el-GR"/>
              </w:rPr>
              <w:t>2</w:t>
            </w:r>
            <w:r>
              <w:rPr>
                <w:lang w:val="el-GR"/>
              </w:rPr>
              <w:fldChar w:fldCharType="end"/>
            </w:r>
            <w:r>
              <w:rPr>
                <w:lang w:val="el-GR"/>
              </w:rPr>
              <w:t xml:space="preserve"> </w:t>
            </w:r>
          </w:p>
          <w:p w14:paraId="4B855EAA" w14:textId="77777777" w:rsidR="00A175AA" w:rsidRDefault="00A175AA" w:rsidP="00DE073F">
            <w:pPr>
              <w:numPr>
                <w:ilvl w:val="12"/>
                <w:numId w:val="0"/>
              </w:numPr>
              <w:jc w:val="center"/>
              <w:rPr>
                <w:lang w:val="el-GR"/>
              </w:rPr>
            </w:pPr>
          </w:p>
        </w:tc>
      </w:tr>
      <w:tr w:rsidR="00AC27AF" w:rsidRPr="003B5CF3" w14:paraId="14499294" w14:textId="77777777" w:rsidTr="00BD60A3">
        <w:trPr>
          <w:trHeight w:val="711"/>
          <w:jc w:val="center"/>
        </w:trPr>
        <w:tc>
          <w:tcPr>
            <w:tcW w:w="637" w:type="pct"/>
            <w:vAlign w:val="center"/>
          </w:tcPr>
          <w:p w14:paraId="0B314342" w14:textId="77777777" w:rsidR="00AC27AF" w:rsidRPr="003B5CF3" w:rsidRDefault="00AC27AF" w:rsidP="00DE073F">
            <w:pPr>
              <w:suppressAutoHyphens w:val="0"/>
              <w:ind w:left="142"/>
              <w:jc w:val="center"/>
              <w:rPr>
                <w:b/>
                <w:lang w:val="el-GR"/>
              </w:rPr>
            </w:pPr>
            <w:r w:rsidRPr="003B5CF3">
              <w:rPr>
                <w:b/>
                <w:lang w:val="el-GR"/>
              </w:rPr>
              <w:t>Α2</w:t>
            </w:r>
          </w:p>
        </w:tc>
        <w:tc>
          <w:tcPr>
            <w:tcW w:w="2303" w:type="pct"/>
            <w:vAlign w:val="center"/>
          </w:tcPr>
          <w:p w14:paraId="7BEDFFAF" w14:textId="77777777" w:rsidR="00AC27AF" w:rsidRPr="003B5CF3" w:rsidRDefault="00AC27AF" w:rsidP="00DE073F">
            <w:pPr>
              <w:jc w:val="left"/>
              <w:rPr>
                <w:lang w:val="el-GR"/>
              </w:rPr>
            </w:pPr>
            <w:r w:rsidRPr="003B5CF3">
              <w:rPr>
                <w:lang w:val="el-GR"/>
              </w:rPr>
              <w:t>Αρχιτεκτονική προτεινόμενης λύσης</w:t>
            </w:r>
            <w:r>
              <w:rPr>
                <w:lang w:val="el-GR"/>
              </w:rPr>
              <w:t xml:space="preserve"> (επεκτασιμότητα – κλιμάκωση λύσης)</w:t>
            </w:r>
          </w:p>
        </w:tc>
        <w:tc>
          <w:tcPr>
            <w:tcW w:w="952" w:type="pct"/>
            <w:vAlign w:val="center"/>
          </w:tcPr>
          <w:p w14:paraId="7476CC11" w14:textId="77777777" w:rsidR="00AC27AF" w:rsidRPr="003B5CF3" w:rsidRDefault="00AC27AF" w:rsidP="000F0FB1">
            <w:pPr>
              <w:numPr>
                <w:ilvl w:val="12"/>
                <w:numId w:val="0"/>
              </w:numPr>
              <w:jc w:val="center"/>
              <w:rPr>
                <w:lang w:val="el-GR"/>
              </w:rPr>
            </w:pPr>
            <w:r>
              <w:rPr>
                <w:lang w:val="el-GR"/>
              </w:rPr>
              <w:t>5</w:t>
            </w:r>
            <w:r w:rsidRPr="003B5CF3">
              <w:rPr>
                <w:lang w:val="el-GR"/>
              </w:rPr>
              <w:t>%</w:t>
            </w:r>
          </w:p>
        </w:tc>
        <w:tc>
          <w:tcPr>
            <w:tcW w:w="1108" w:type="pct"/>
          </w:tcPr>
          <w:p w14:paraId="0C7F8CCF" w14:textId="2DAE46C5" w:rsidR="00AC27AF" w:rsidRDefault="00C160E4" w:rsidP="00DE073F">
            <w:pPr>
              <w:numPr>
                <w:ilvl w:val="12"/>
                <w:numId w:val="0"/>
              </w:numPr>
              <w:jc w:val="center"/>
              <w:rPr>
                <w:lang w:val="el-GR"/>
              </w:rPr>
            </w:pPr>
            <w:r>
              <w:rPr>
                <w:lang w:val="el-GR"/>
              </w:rPr>
              <w:t xml:space="preserve">Παράρτημα Ι - </w:t>
            </w:r>
            <w:r>
              <w:fldChar w:fldCharType="begin"/>
            </w:r>
            <w:r>
              <w:instrText xml:space="preserve"> REF _Ref88559644 \r \h </w:instrText>
            </w:r>
            <w:r>
              <w:fldChar w:fldCharType="separate"/>
            </w:r>
            <w:r w:rsidR="00074F77">
              <w:t>3</w:t>
            </w:r>
            <w:r>
              <w:fldChar w:fldCharType="end"/>
            </w:r>
          </w:p>
        </w:tc>
      </w:tr>
      <w:tr w:rsidR="00BD60A3" w:rsidRPr="003B5CF3" w14:paraId="3E1053CA" w14:textId="77777777" w:rsidTr="00BD60A3">
        <w:trPr>
          <w:trHeight w:val="711"/>
          <w:jc w:val="center"/>
        </w:trPr>
        <w:tc>
          <w:tcPr>
            <w:tcW w:w="637" w:type="pct"/>
            <w:vAlign w:val="center"/>
          </w:tcPr>
          <w:p w14:paraId="65890623" w14:textId="77777777" w:rsidR="00BD60A3" w:rsidRPr="00BD60A3" w:rsidRDefault="00BD60A3" w:rsidP="00BD60A3">
            <w:pPr>
              <w:suppressAutoHyphens w:val="0"/>
              <w:ind w:left="142"/>
              <w:jc w:val="center"/>
              <w:rPr>
                <w:b/>
                <w:lang w:val="en-US"/>
              </w:rPr>
            </w:pPr>
            <w:r>
              <w:rPr>
                <w:b/>
                <w:lang w:val="en-US"/>
              </w:rPr>
              <w:t>A3</w:t>
            </w:r>
          </w:p>
        </w:tc>
        <w:tc>
          <w:tcPr>
            <w:tcW w:w="2303" w:type="pct"/>
            <w:vAlign w:val="center"/>
          </w:tcPr>
          <w:p w14:paraId="54BD6CC4" w14:textId="77777777" w:rsidR="00BD60A3" w:rsidRPr="0089550E" w:rsidRDefault="0089550E" w:rsidP="00BD60A3">
            <w:pPr>
              <w:jc w:val="left"/>
              <w:rPr>
                <w:lang w:val="en-US"/>
              </w:rPr>
            </w:pPr>
            <w:r>
              <w:rPr>
                <w:lang w:val="el-GR"/>
              </w:rPr>
              <w:t xml:space="preserve">Μετάπτωση στο </w:t>
            </w:r>
            <w:r>
              <w:rPr>
                <w:lang w:val="en-US"/>
              </w:rPr>
              <w:t>G-Cloud</w:t>
            </w:r>
          </w:p>
        </w:tc>
        <w:tc>
          <w:tcPr>
            <w:tcW w:w="952" w:type="pct"/>
            <w:vAlign w:val="center"/>
          </w:tcPr>
          <w:p w14:paraId="0202854E" w14:textId="77777777" w:rsidR="00BD60A3" w:rsidRPr="00BD60A3" w:rsidRDefault="00BD60A3" w:rsidP="00BD60A3">
            <w:pPr>
              <w:numPr>
                <w:ilvl w:val="12"/>
                <w:numId w:val="0"/>
              </w:numPr>
              <w:jc w:val="center"/>
              <w:rPr>
                <w:lang w:val="en-US"/>
              </w:rPr>
            </w:pPr>
            <w:r>
              <w:rPr>
                <w:lang w:val="en-US"/>
              </w:rPr>
              <w:t>3%</w:t>
            </w:r>
          </w:p>
        </w:tc>
        <w:tc>
          <w:tcPr>
            <w:tcW w:w="1108" w:type="pct"/>
          </w:tcPr>
          <w:p w14:paraId="35C0BC9B" w14:textId="01918953" w:rsidR="00BD60A3" w:rsidRDefault="00BD60A3" w:rsidP="00BD60A3">
            <w:pPr>
              <w:numPr>
                <w:ilvl w:val="12"/>
                <w:numId w:val="0"/>
              </w:numPr>
              <w:jc w:val="center"/>
              <w:rPr>
                <w:lang w:val="el-GR"/>
              </w:rPr>
            </w:pPr>
            <w:r>
              <w:rPr>
                <w:lang w:val="el-GR"/>
              </w:rPr>
              <w:t xml:space="preserve">Παράρτημα Ι - </w:t>
            </w:r>
            <w:r>
              <w:fldChar w:fldCharType="begin"/>
            </w:r>
            <w:r>
              <w:rPr>
                <w:lang w:val="el-GR"/>
              </w:rPr>
              <w:instrText xml:space="preserve"> REF _Ref88560330 \r \h </w:instrText>
            </w:r>
            <w:r>
              <w:fldChar w:fldCharType="separate"/>
            </w:r>
            <w:r w:rsidR="00074F77">
              <w:rPr>
                <w:lang w:val="el-GR"/>
              </w:rPr>
              <w:t>5.2.2</w:t>
            </w:r>
            <w:r>
              <w:fldChar w:fldCharType="end"/>
            </w:r>
          </w:p>
        </w:tc>
      </w:tr>
      <w:tr w:rsidR="00BD60A3" w:rsidRPr="00BD60A3" w14:paraId="21EE06FB" w14:textId="77777777" w:rsidTr="00BD60A3">
        <w:trPr>
          <w:trHeight w:val="380"/>
          <w:jc w:val="center"/>
        </w:trPr>
        <w:tc>
          <w:tcPr>
            <w:tcW w:w="637" w:type="pct"/>
            <w:shd w:val="clear" w:color="auto" w:fill="F7CAAC" w:themeFill="accent2" w:themeFillTint="66"/>
            <w:vAlign w:val="center"/>
          </w:tcPr>
          <w:p w14:paraId="136B2FD2" w14:textId="77777777" w:rsidR="00BD60A3" w:rsidRPr="003B5CF3" w:rsidRDefault="00BD60A3" w:rsidP="00BD60A3">
            <w:pPr>
              <w:suppressAutoHyphens w:val="0"/>
              <w:jc w:val="center"/>
              <w:rPr>
                <w:b/>
                <w:lang w:val="el-GR"/>
              </w:rPr>
            </w:pPr>
            <w:r w:rsidRPr="003B5CF3">
              <w:rPr>
                <w:b/>
                <w:lang w:val="el-GR"/>
              </w:rPr>
              <w:t>Β</w:t>
            </w:r>
          </w:p>
        </w:tc>
        <w:tc>
          <w:tcPr>
            <w:tcW w:w="2303" w:type="pct"/>
            <w:shd w:val="clear" w:color="auto" w:fill="F7CAAC" w:themeFill="accent2" w:themeFillTint="66"/>
            <w:vAlign w:val="center"/>
          </w:tcPr>
          <w:p w14:paraId="1216510D" w14:textId="77777777" w:rsidR="00BD60A3" w:rsidRPr="003B5CF3" w:rsidRDefault="00BD60A3" w:rsidP="00BD60A3">
            <w:pPr>
              <w:numPr>
                <w:ilvl w:val="12"/>
                <w:numId w:val="0"/>
              </w:numPr>
              <w:jc w:val="center"/>
              <w:rPr>
                <w:b/>
                <w:lang w:val="el-GR"/>
              </w:rPr>
            </w:pPr>
            <w:r>
              <w:rPr>
                <w:b/>
                <w:lang w:val="el-GR"/>
              </w:rPr>
              <w:t>Επαύξηση λειτουργικότητας - εκσυγχρονισμός</w:t>
            </w:r>
          </w:p>
        </w:tc>
        <w:tc>
          <w:tcPr>
            <w:tcW w:w="952" w:type="pct"/>
            <w:shd w:val="clear" w:color="auto" w:fill="F7CAAC" w:themeFill="accent2" w:themeFillTint="66"/>
            <w:vAlign w:val="center"/>
          </w:tcPr>
          <w:p w14:paraId="7D301751" w14:textId="77777777" w:rsidR="00BD60A3" w:rsidRPr="003B5CF3" w:rsidRDefault="00BD60A3" w:rsidP="00BD60A3">
            <w:pPr>
              <w:numPr>
                <w:ilvl w:val="12"/>
                <w:numId w:val="0"/>
              </w:numPr>
              <w:jc w:val="center"/>
              <w:rPr>
                <w:b/>
                <w:lang w:val="el-GR"/>
              </w:rPr>
            </w:pPr>
            <w:r>
              <w:rPr>
                <w:b/>
                <w:lang w:val="el-GR"/>
              </w:rPr>
              <w:t>30%</w:t>
            </w:r>
          </w:p>
        </w:tc>
        <w:tc>
          <w:tcPr>
            <w:tcW w:w="1108" w:type="pct"/>
            <w:shd w:val="clear" w:color="auto" w:fill="F7CAAC" w:themeFill="accent2" w:themeFillTint="66"/>
          </w:tcPr>
          <w:p w14:paraId="38FB7616" w14:textId="12807E90" w:rsidR="00BD60A3" w:rsidRPr="008B1B99" w:rsidRDefault="00BD60A3" w:rsidP="00BD60A3">
            <w:pPr>
              <w:numPr>
                <w:ilvl w:val="12"/>
                <w:numId w:val="0"/>
              </w:numPr>
              <w:jc w:val="center"/>
              <w:rPr>
                <w:b/>
                <w:lang w:val="el-GR"/>
              </w:rPr>
            </w:pPr>
            <w:r w:rsidRPr="008B1B99">
              <w:rPr>
                <w:b/>
                <w:lang w:val="el-GR"/>
              </w:rPr>
              <w:t>Παράρτημα Ι -</w:t>
            </w:r>
            <w:r w:rsidRPr="008B1B99">
              <w:rPr>
                <w:rStyle w:val="-"/>
                <w:b/>
              </w:rPr>
              <w:fldChar w:fldCharType="begin"/>
            </w:r>
            <w:r w:rsidRPr="008B1B99">
              <w:rPr>
                <w:b/>
                <w:lang w:val="el-GR"/>
              </w:rPr>
              <w:instrText xml:space="preserve"> REF _Ref88560343 \r \h </w:instrText>
            </w:r>
            <w:r w:rsidR="008B1B99">
              <w:rPr>
                <w:rStyle w:val="-"/>
                <w:b/>
              </w:rPr>
              <w:instrText xml:space="preserve"> \* MERGEFORMAT </w:instrText>
            </w:r>
            <w:r w:rsidRPr="008B1B99">
              <w:rPr>
                <w:rStyle w:val="-"/>
                <w:b/>
              </w:rPr>
            </w:r>
            <w:r w:rsidRPr="008B1B99">
              <w:rPr>
                <w:rStyle w:val="-"/>
                <w:b/>
              </w:rPr>
              <w:fldChar w:fldCharType="separate"/>
            </w:r>
            <w:r w:rsidR="00074F77">
              <w:rPr>
                <w:b/>
                <w:lang w:val="el-GR"/>
              </w:rPr>
              <w:t>5.2.3</w:t>
            </w:r>
            <w:r w:rsidRPr="008B1B99">
              <w:rPr>
                <w:rStyle w:val="-"/>
                <w:b/>
              </w:rPr>
              <w:fldChar w:fldCharType="end"/>
            </w:r>
          </w:p>
        </w:tc>
      </w:tr>
      <w:tr w:rsidR="00BD60A3" w:rsidRPr="003B5CF3" w14:paraId="2212E745" w14:textId="77777777" w:rsidTr="00BD60A3">
        <w:trPr>
          <w:trHeight w:val="380"/>
          <w:jc w:val="center"/>
        </w:trPr>
        <w:tc>
          <w:tcPr>
            <w:tcW w:w="637" w:type="pct"/>
            <w:shd w:val="clear" w:color="auto" w:fill="F7CAAC" w:themeFill="accent2" w:themeFillTint="66"/>
            <w:vAlign w:val="center"/>
          </w:tcPr>
          <w:p w14:paraId="438E8E9F" w14:textId="77777777" w:rsidR="00BD60A3" w:rsidRPr="003B5CF3" w:rsidRDefault="00BD60A3" w:rsidP="00BD60A3">
            <w:pPr>
              <w:suppressAutoHyphens w:val="0"/>
              <w:jc w:val="center"/>
              <w:rPr>
                <w:b/>
                <w:lang w:val="el-GR"/>
              </w:rPr>
            </w:pPr>
            <w:r>
              <w:rPr>
                <w:b/>
                <w:lang w:val="el-GR"/>
              </w:rPr>
              <w:t>Γ</w:t>
            </w:r>
          </w:p>
        </w:tc>
        <w:tc>
          <w:tcPr>
            <w:tcW w:w="2303" w:type="pct"/>
            <w:shd w:val="clear" w:color="auto" w:fill="F7CAAC" w:themeFill="accent2" w:themeFillTint="66"/>
            <w:vAlign w:val="center"/>
          </w:tcPr>
          <w:p w14:paraId="4F022F85" w14:textId="77777777" w:rsidR="00BD60A3" w:rsidRPr="003B5CF3" w:rsidRDefault="00BD60A3" w:rsidP="00BD60A3">
            <w:pPr>
              <w:numPr>
                <w:ilvl w:val="12"/>
                <w:numId w:val="0"/>
              </w:numPr>
              <w:jc w:val="center"/>
              <w:rPr>
                <w:b/>
                <w:lang w:val="el-GR"/>
              </w:rPr>
            </w:pPr>
            <w:r w:rsidRPr="003B5CF3">
              <w:rPr>
                <w:b/>
                <w:lang w:val="el-GR"/>
              </w:rPr>
              <w:t>ΠΡΟΔΙΑΓΡΑΦΕΣ ΥΠΗΡΕΣΙΩΝ</w:t>
            </w:r>
          </w:p>
        </w:tc>
        <w:tc>
          <w:tcPr>
            <w:tcW w:w="952" w:type="pct"/>
            <w:shd w:val="clear" w:color="auto" w:fill="F7CAAC" w:themeFill="accent2" w:themeFillTint="66"/>
            <w:vAlign w:val="center"/>
          </w:tcPr>
          <w:p w14:paraId="21E5DF47" w14:textId="77777777" w:rsidR="00BD60A3" w:rsidRPr="003B5CF3" w:rsidRDefault="00BD60A3" w:rsidP="008B1B99">
            <w:pPr>
              <w:numPr>
                <w:ilvl w:val="12"/>
                <w:numId w:val="0"/>
              </w:numPr>
              <w:jc w:val="center"/>
              <w:rPr>
                <w:lang w:val="el-GR"/>
              </w:rPr>
            </w:pPr>
            <w:r>
              <w:rPr>
                <w:b/>
                <w:lang w:val="el-GR"/>
              </w:rPr>
              <w:t>4</w:t>
            </w:r>
            <w:r w:rsidR="008B1B99">
              <w:rPr>
                <w:b/>
                <w:lang w:val="el-GR"/>
              </w:rPr>
              <w:t>2</w:t>
            </w:r>
            <w:r w:rsidRPr="003B5CF3">
              <w:rPr>
                <w:lang w:val="el-GR"/>
              </w:rPr>
              <w:t>%</w:t>
            </w:r>
          </w:p>
        </w:tc>
        <w:tc>
          <w:tcPr>
            <w:tcW w:w="1108" w:type="pct"/>
            <w:shd w:val="clear" w:color="auto" w:fill="F7CAAC" w:themeFill="accent2" w:themeFillTint="66"/>
          </w:tcPr>
          <w:p w14:paraId="0AB37818" w14:textId="77777777" w:rsidR="00BD60A3" w:rsidRDefault="00BD60A3" w:rsidP="00BD60A3">
            <w:pPr>
              <w:numPr>
                <w:ilvl w:val="12"/>
                <w:numId w:val="0"/>
              </w:numPr>
              <w:jc w:val="center"/>
              <w:rPr>
                <w:b/>
                <w:lang w:val="el-GR"/>
              </w:rPr>
            </w:pPr>
          </w:p>
        </w:tc>
      </w:tr>
      <w:tr w:rsidR="00BD60A3" w:rsidRPr="00BD60A3" w14:paraId="2CCD8654" w14:textId="77777777" w:rsidTr="00BD60A3">
        <w:trPr>
          <w:trHeight w:val="421"/>
          <w:jc w:val="center"/>
        </w:trPr>
        <w:tc>
          <w:tcPr>
            <w:tcW w:w="637" w:type="pct"/>
            <w:vAlign w:val="center"/>
          </w:tcPr>
          <w:p w14:paraId="4A3EFE89" w14:textId="77777777" w:rsidR="00BD60A3" w:rsidRPr="003B5CF3" w:rsidRDefault="00BD60A3" w:rsidP="00BD60A3">
            <w:pPr>
              <w:suppressAutoHyphens w:val="0"/>
              <w:ind w:left="142"/>
              <w:jc w:val="center"/>
              <w:rPr>
                <w:b/>
                <w:lang w:val="el-GR"/>
              </w:rPr>
            </w:pPr>
            <w:r>
              <w:rPr>
                <w:b/>
                <w:lang w:val="el-GR"/>
              </w:rPr>
              <w:t>Γ</w:t>
            </w:r>
            <w:r w:rsidRPr="003B5CF3">
              <w:rPr>
                <w:b/>
                <w:lang w:val="el-GR"/>
              </w:rPr>
              <w:t>1</w:t>
            </w:r>
          </w:p>
        </w:tc>
        <w:tc>
          <w:tcPr>
            <w:tcW w:w="2303" w:type="pct"/>
            <w:vAlign w:val="center"/>
          </w:tcPr>
          <w:p w14:paraId="6DB797A5" w14:textId="77777777" w:rsidR="00BD60A3" w:rsidRPr="003B5CF3" w:rsidRDefault="00BD60A3" w:rsidP="00BD60A3">
            <w:pPr>
              <w:numPr>
                <w:ilvl w:val="12"/>
                <w:numId w:val="0"/>
              </w:numPr>
              <w:jc w:val="left"/>
              <w:rPr>
                <w:lang w:val="el-GR"/>
              </w:rPr>
            </w:pPr>
            <w:r>
              <w:rPr>
                <w:lang w:val="el-GR"/>
              </w:rPr>
              <w:t xml:space="preserve">Υπηρεσίες </w:t>
            </w:r>
            <w:r w:rsidRPr="003B5CF3">
              <w:rPr>
                <w:lang w:val="el-GR"/>
              </w:rPr>
              <w:t>Εκπαίδευσης</w:t>
            </w:r>
          </w:p>
        </w:tc>
        <w:tc>
          <w:tcPr>
            <w:tcW w:w="952" w:type="pct"/>
            <w:vAlign w:val="center"/>
          </w:tcPr>
          <w:p w14:paraId="374198E4" w14:textId="77777777" w:rsidR="00BD60A3" w:rsidRPr="003B5CF3" w:rsidRDefault="00BD60A3" w:rsidP="00BD60A3">
            <w:pPr>
              <w:numPr>
                <w:ilvl w:val="12"/>
                <w:numId w:val="0"/>
              </w:numPr>
              <w:jc w:val="center"/>
              <w:rPr>
                <w:lang w:val="el-GR"/>
              </w:rPr>
            </w:pPr>
            <w:r w:rsidRPr="003B5CF3">
              <w:rPr>
                <w:lang w:val="el-GR"/>
              </w:rPr>
              <w:t>5%</w:t>
            </w:r>
          </w:p>
        </w:tc>
        <w:tc>
          <w:tcPr>
            <w:tcW w:w="1108" w:type="pct"/>
          </w:tcPr>
          <w:p w14:paraId="6A9337B8" w14:textId="72B8B410" w:rsidR="00BD60A3" w:rsidRPr="003B5CF3" w:rsidRDefault="008B1B99" w:rsidP="00BD60A3">
            <w:pPr>
              <w:numPr>
                <w:ilvl w:val="12"/>
                <w:numId w:val="0"/>
              </w:numPr>
              <w:jc w:val="center"/>
              <w:rPr>
                <w:lang w:val="el-GR"/>
              </w:rPr>
            </w:pPr>
            <w:r>
              <w:rPr>
                <w:lang w:val="el-GR"/>
              </w:rPr>
              <w:t xml:space="preserve">Παράρτημα Ι - </w:t>
            </w:r>
            <w:r w:rsidR="00BD60A3">
              <w:fldChar w:fldCharType="begin"/>
            </w:r>
            <w:r w:rsidR="00BD60A3">
              <w:rPr>
                <w:lang w:val="el-GR"/>
              </w:rPr>
              <w:instrText xml:space="preserve"> REF _Ref88560362 \r \h </w:instrText>
            </w:r>
            <w:r w:rsidR="00BD60A3">
              <w:fldChar w:fldCharType="separate"/>
            </w:r>
            <w:r w:rsidR="00074F77">
              <w:rPr>
                <w:lang w:val="el-GR"/>
              </w:rPr>
              <w:t>5.2.4</w:t>
            </w:r>
            <w:r w:rsidR="00BD60A3">
              <w:fldChar w:fldCharType="end"/>
            </w:r>
          </w:p>
        </w:tc>
      </w:tr>
      <w:tr w:rsidR="008B1B99" w:rsidRPr="00BD60A3" w14:paraId="42FC5AC0" w14:textId="77777777" w:rsidTr="00BD60A3">
        <w:trPr>
          <w:trHeight w:val="421"/>
          <w:jc w:val="center"/>
        </w:trPr>
        <w:tc>
          <w:tcPr>
            <w:tcW w:w="637" w:type="pct"/>
            <w:vAlign w:val="center"/>
          </w:tcPr>
          <w:p w14:paraId="63A7215A" w14:textId="77777777" w:rsidR="008B1B99" w:rsidRDefault="008B1B99" w:rsidP="008B1B99">
            <w:pPr>
              <w:suppressAutoHyphens w:val="0"/>
              <w:ind w:left="142"/>
              <w:jc w:val="center"/>
              <w:rPr>
                <w:b/>
                <w:lang w:val="el-GR"/>
              </w:rPr>
            </w:pPr>
            <w:r>
              <w:rPr>
                <w:b/>
                <w:lang w:val="el-GR"/>
              </w:rPr>
              <w:t>Γ</w:t>
            </w:r>
            <w:r w:rsidRPr="003B5CF3">
              <w:rPr>
                <w:b/>
                <w:lang w:val="el-GR"/>
              </w:rPr>
              <w:t>2</w:t>
            </w:r>
          </w:p>
        </w:tc>
        <w:tc>
          <w:tcPr>
            <w:tcW w:w="2303" w:type="pct"/>
            <w:vAlign w:val="center"/>
          </w:tcPr>
          <w:p w14:paraId="1DB7558F" w14:textId="77777777" w:rsidR="008B1B99" w:rsidRDefault="008B1B99" w:rsidP="008B1B99">
            <w:pPr>
              <w:numPr>
                <w:ilvl w:val="12"/>
                <w:numId w:val="0"/>
              </w:numPr>
              <w:jc w:val="left"/>
              <w:rPr>
                <w:lang w:val="el-GR"/>
              </w:rPr>
            </w:pPr>
            <w:r>
              <w:rPr>
                <w:lang w:val="el-GR"/>
              </w:rPr>
              <w:t>Υπηρεσίες Δοκιμαστικής Λειτουργίας</w:t>
            </w:r>
          </w:p>
        </w:tc>
        <w:tc>
          <w:tcPr>
            <w:tcW w:w="952" w:type="pct"/>
            <w:vAlign w:val="center"/>
          </w:tcPr>
          <w:p w14:paraId="1D5A1CF4" w14:textId="77777777" w:rsidR="008B1B99" w:rsidRPr="003B5CF3" w:rsidRDefault="008B1B99" w:rsidP="008B1B99">
            <w:pPr>
              <w:numPr>
                <w:ilvl w:val="12"/>
                <w:numId w:val="0"/>
              </w:numPr>
              <w:jc w:val="center"/>
              <w:rPr>
                <w:lang w:val="el-GR"/>
              </w:rPr>
            </w:pPr>
            <w:r>
              <w:rPr>
                <w:lang w:val="el-GR"/>
              </w:rPr>
              <w:t>2%</w:t>
            </w:r>
          </w:p>
        </w:tc>
        <w:tc>
          <w:tcPr>
            <w:tcW w:w="1108" w:type="pct"/>
          </w:tcPr>
          <w:p w14:paraId="2515737D" w14:textId="70C79A68" w:rsidR="008B1B99" w:rsidRDefault="00673CE1" w:rsidP="008B1B99">
            <w:pPr>
              <w:numPr>
                <w:ilvl w:val="12"/>
                <w:numId w:val="0"/>
              </w:numPr>
              <w:jc w:val="center"/>
              <w:rPr>
                <w:lang w:val="el-GR"/>
              </w:rPr>
            </w:pPr>
            <w:r>
              <w:rPr>
                <w:lang w:val="el-GR"/>
              </w:rPr>
              <w:t xml:space="preserve">Παράρτημα Ι - </w:t>
            </w:r>
            <w:r>
              <w:rPr>
                <w:lang w:val="el-GR"/>
              </w:rPr>
              <w:fldChar w:fldCharType="begin"/>
            </w:r>
            <w:r>
              <w:rPr>
                <w:lang w:val="el-GR"/>
              </w:rPr>
              <w:instrText xml:space="preserve"> REF _Ref88562296 \r \h </w:instrText>
            </w:r>
            <w:r>
              <w:rPr>
                <w:lang w:val="el-GR"/>
              </w:rPr>
            </w:r>
            <w:r>
              <w:rPr>
                <w:lang w:val="el-GR"/>
              </w:rPr>
              <w:fldChar w:fldCharType="separate"/>
            </w:r>
            <w:r w:rsidR="00074F77">
              <w:rPr>
                <w:lang w:val="el-GR"/>
              </w:rPr>
              <w:t>5.2.5</w:t>
            </w:r>
            <w:r>
              <w:rPr>
                <w:lang w:val="el-GR"/>
              </w:rPr>
              <w:fldChar w:fldCharType="end"/>
            </w:r>
          </w:p>
        </w:tc>
      </w:tr>
      <w:tr w:rsidR="008B1B99" w:rsidRPr="00BD60A3" w14:paraId="003F2221" w14:textId="77777777" w:rsidTr="00BD60A3">
        <w:trPr>
          <w:trHeight w:val="421"/>
          <w:jc w:val="center"/>
        </w:trPr>
        <w:tc>
          <w:tcPr>
            <w:tcW w:w="637" w:type="pct"/>
            <w:vAlign w:val="center"/>
          </w:tcPr>
          <w:p w14:paraId="66325782" w14:textId="77777777" w:rsidR="008B1B99" w:rsidRPr="003B5CF3" w:rsidRDefault="008B1B99" w:rsidP="008B1B99">
            <w:pPr>
              <w:suppressAutoHyphens w:val="0"/>
              <w:ind w:left="142"/>
              <w:jc w:val="center"/>
              <w:rPr>
                <w:b/>
                <w:lang w:val="el-GR"/>
              </w:rPr>
            </w:pPr>
            <w:r>
              <w:rPr>
                <w:b/>
                <w:lang w:val="el-GR"/>
              </w:rPr>
              <w:t>Γ</w:t>
            </w:r>
            <w:r w:rsidRPr="003B5CF3">
              <w:rPr>
                <w:b/>
                <w:lang w:val="el-GR"/>
              </w:rPr>
              <w:t>3</w:t>
            </w:r>
          </w:p>
        </w:tc>
        <w:tc>
          <w:tcPr>
            <w:tcW w:w="2303" w:type="pct"/>
            <w:vAlign w:val="center"/>
          </w:tcPr>
          <w:p w14:paraId="3453F550" w14:textId="77777777" w:rsidR="008B1B99" w:rsidRPr="00B22C85" w:rsidRDefault="008B1B99" w:rsidP="008B1B99">
            <w:pPr>
              <w:numPr>
                <w:ilvl w:val="12"/>
                <w:numId w:val="0"/>
              </w:numPr>
              <w:jc w:val="left"/>
              <w:rPr>
                <w:b/>
                <w:lang w:val="en-US"/>
              </w:rPr>
            </w:pPr>
            <w:r w:rsidRPr="003B5CF3">
              <w:rPr>
                <w:lang w:val="el-GR"/>
              </w:rPr>
              <w:t>Υπηρεσ</w:t>
            </w:r>
            <w:r>
              <w:rPr>
                <w:lang w:val="el-GR"/>
              </w:rPr>
              <w:t>ίες</w:t>
            </w:r>
            <w:r w:rsidRPr="003B5CF3">
              <w:rPr>
                <w:lang w:val="el-GR"/>
              </w:rPr>
              <w:t xml:space="preserve"> </w:t>
            </w:r>
            <w:r>
              <w:rPr>
                <w:lang w:val="en-US"/>
              </w:rPr>
              <w:t>Helpdesk</w:t>
            </w:r>
          </w:p>
        </w:tc>
        <w:tc>
          <w:tcPr>
            <w:tcW w:w="952" w:type="pct"/>
            <w:vAlign w:val="center"/>
          </w:tcPr>
          <w:p w14:paraId="13F6C4CC" w14:textId="77777777" w:rsidR="008B1B99" w:rsidRPr="003B5CF3" w:rsidRDefault="008B1B99" w:rsidP="008B1B99">
            <w:pPr>
              <w:numPr>
                <w:ilvl w:val="12"/>
                <w:numId w:val="0"/>
              </w:numPr>
              <w:jc w:val="center"/>
              <w:rPr>
                <w:lang w:val="el-GR"/>
              </w:rPr>
            </w:pPr>
            <w:r>
              <w:rPr>
                <w:lang w:val="el-GR"/>
              </w:rPr>
              <w:t>15</w:t>
            </w:r>
            <w:r w:rsidRPr="003B5CF3">
              <w:rPr>
                <w:lang w:val="el-GR"/>
              </w:rPr>
              <w:t>%</w:t>
            </w:r>
          </w:p>
        </w:tc>
        <w:tc>
          <w:tcPr>
            <w:tcW w:w="1108" w:type="pct"/>
          </w:tcPr>
          <w:p w14:paraId="7CE88B91" w14:textId="0133CAD9" w:rsidR="008B1B99" w:rsidRDefault="008B1B99" w:rsidP="008B1B99">
            <w:pPr>
              <w:numPr>
                <w:ilvl w:val="12"/>
                <w:numId w:val="0"/>
              </w:numPr>
              <w:jc w:val="center"/>
              <w:rPr>
                <w:lang w:val="el-GR"/>
              </w:rPr>
            </w:pPr>
            <w:r>
              <w:rPr>
                <w:lang w:val="el-GR"/>
              </w:rPr>
              <w:t xml:space="preserve">Παράρτημα Ι - </w:t>
            </w:r>
            <w:r>
              <w:rPr>
                <w:rStyle w:val="-"/>
              </w:rPr>
              <w:fldChar w:fldCharType="begin"/>
            </w:r>
            <w:r>
              <w:rPr>
                <w:lang w:val="el-GR"/>
              </w:rPr>
              <w:instrText xml:space="preserve"> REF _Ref88560379 \r \h </w:instrText>
            </w:r>
            <w:r>
              <w:rPr>
                <w:rStyle w:val="-"/>
              </w:rPr>
            </w:r>
            <w:r>
              <w:rPr>
                <w:rStyle w:val="-"/>
              </w:rPr>
              <w:fldChar w:fldCharType="separate"/>
            </w:r>
            <w:r w:rsidR="00074F77">
              <w:rPr>
                <w:lang w:val="el-GR"/>
              </w:rPr>
              <w:t>5.2.6</w:t>
            </w:r>
            <w:r>
              <w:rPr>
                <w:rStyle w:val="-"/>
              </w:rPr>
              <w:fldChar w:fldCharType="end"/>
            </w:r>
          </w:p>
        </w:tc>
      </w:tr>
      <w:tr w:rsidR="008B1B99" w:rsidRPr="00DF70D8" w14:paraId="7E332433" w14:textId="77777777" w:rsidTr="00BD60A3">
        <w:trPr>
          <w:trHeight w:val="421"/>
          <w:jc w:val="center"/>
        </w:trPr>
        <w:tc>
          <w:tcPr>
            <w:tcW w:w="637" w:type="pct"/>
            <w:vAlign w:val="center"/>
          </w:tcPr>
          <w:p w14:paraId="110D078F" w14:textId="77777777" w:rsidR="008B1B99" w:rsidRDefault="008B1B99" w:rsidP="008B1B99">
            <w:pPr>
              <w:suppressAutoHyphens w:val="0"/>
              <w:ind w:left="142"/>
              <w:jc w:val="center"/>
              <w:rPr>
                <w:b/>
                <w:lang w:val="en-US"/>
              </w:rPr>
            </w:pPr>
            <w:r>
              <w:rPr>
                <w:b/>
                <w:lang w:val="el-GR"/>
              </w:rPr>
              <w:t>Γ</w:t>
            </w:r>
            <w:r>
              <w:rPr>
                <w:b/>
                <w:lang w:val="en-US"/>
              </w:rPr>
              <w:t>4</w:t>
            </w:r>
          </w:p>
        </w:tc>
        <w:tc>
          <w:tcPr>
            <w:tcW w:w="2303" w:type="pct"/>
            <w:vAlign w:val="center"/>
          </w:tcPr>
          <w:p w14:paraId="3BE7BBF0" w14:textId="77777777" w:rsidR="008B1B99" w:rsidRDefault="008B1B99" w:rsidP="008B1B99">
            <w:pPr>
              <w:numPr>
                <w:ilvl w:val="12"/>
                <w:numId w:val="0"/>
              </w:numPr>
              <w:jc w:val="left"/>
              <w:rPr>
                <w:lang w:val="el-GR"/>
              </w:rPr>
            </w:pPr>
            <w:r>
              <w:rPr>
                <w:lang w:val="el-GR"/>
              </w:rPr>
              <w:t>Υπηρεσίες Τεχνικής Υποστήριξης</w:t>
            </w:r>
          </w:p>
        </w:tc>
        <w:tc>
          <w:tcPr>
            <w:tcW w:w="952" w:type="pct"/>
            <w:vAlign w:val="center"/>
          </w:tcPr>
          <w:p w14:paraId="4421B6DE" w14:textId="77777777" w:rsidR="008B1B99" w:rsidRDefault="008B1B99" w:rsidP="008B1B99">
            <w:pPr>
              <w:numPr>
                <w:ilvl w:val="12"/>
                <w:numId w:val="0"/>
              </w:numPr>
              <w:jc w:val="center"/>
              <w:rPr>
                <w:lang w:val="el-GR"/>
              </w:rPr>
            </w:pPr>
            <w:r>
              <w:rPr>
                <w:lang w:val="el-GR"/>
              </w:rPr>
              <w:t>15%</w:t>
            </w:r>
          </w:p>
        </w:tc>
        <w:tc>
          <w:tcPr>
            <w:tcW w:w="1108" w:type="pct"/>
          </w:tcPr>
          <w:p w14:paraId="5C71360B" w14:textId="14EF36E2" w:rsidR="008B1B99" w:rsidRDefault="008B1B99" w:rsidP="008B1B99">
            <w:pPr>
              <w:numPr>
                <w:ilvl w:val="12"/>
                <w:numId w:val="0"/>
              </w:numPr>
              <w:jc w:val="center"/>
              <w:rPr>
                <w:lang w:val="el-GR"/>
              </w:rPr>
            </w:pPr>
            <w:r>
              <w:rPr>
                <w:lang w:val="el-GR"/>
              </w:rPr>
              <w:t xml:space="preserve">Παράρτημα Ι - </w:t>
            </w:r>
            <w:r>
              <w:rPr>
                <w:rStyle w:val="-"/>
              </w:rPr>
              <w:fldChar w:fldCharType="begin"/>
            </w:r>
            <w:r>
              <w:rPr>
                <w:lang w:val="el-GR"/>
              </w:rPr>
              <w:instrText xml:space="preserve"> REF _Ref88560391 \r \h </w:instrText>
            </w:r>
            <w:r>
              <w:rPr>
                <w:rStyle w:val="-"/>
              </w:rPr>
            </w:r>
            <w:r>
              <w:rPr>
                <w:rStyle w:val="-"/>
              </w:rPr>
              <w:fldChar w:fldCharType="separate"/>
            </w:r>
            <w:r w:rsidR="00074F77">
              <w:rPr>
                <w:lang w:val="el-GR"/>
              </w:rPr>
              <w:t>5.2.7</w:t>
            </w:r>
            <w:r>
              <w:rPr>
                <w:rStyle w:val="-"/>
              </w:rPr>
              <w:fldChar w:fldCharType="end"/>
            </w:r>
          </w:p>
        </w:tc>
      </w:tr>
      <w:tr w:rsidR="008B1B99" w:rsidRPr="00BD60A3" w14:paraId="674C4372" w14:textId="77777777" w:rsidTr="00BD60A3">
        <w:trPr>
          <w:trHeight w:val="421"/>
          <w:jc w:val="center"/>
        </w:trPr>
        <w:tc>
          <w:tcPr>
            <w:tcW w:w="637" w:type="pct"/>
            <w:vAlign w:val="center"/>
          </w:tcPr>
          <w:p w14:paraId="0B00C16D" w14:textId="77777777" w:rsidR="008B1B99" w:rsidRPr="008B1B99" w:rsidRDefault="008B1B99" w:rsidP="008B1B99">
            <w:pPr>
              <w:suppressAutoHyphens w:val="0"/>
              <w:ind w:left="142"/>
              <w:jc w:val="center"/>
              <w:rPr>
                <w:b/>
                <w:lang w:val="el-GR"/>
              </w:rPr>
            </w:pPr>
            <w:r>
              <w:rPr>
                <w:b/>
                <w:lang w:val="el-GR"/>
              </w:rPr>
              <w:t>Γ5</w:t>
            </w:r>
          </w:p>
        </w:tc>
        <w:tc>
          <w:tcPr>
            <w:tcW w:w="2303" w:type="pct"/>
            <w:vAlign w:val="center"/>
          </w:tcPr>
          <w:p w14:paraId="370920AE" w14:textId="77777777" w:rsidR="008B1B99" w:rsidRPr="007F3EA0" w:rsidDel="008C6FA3" w:rsidRDefault="008B1B99" w:rsidP="008B1B99">
            <w:pPr>
              <w:numPr>
                <w:ilvl w:val="12"/>
                <w:numId w:val="0"/>
              </w:numPr>
              <w:jc w:val="left"/>
              <w:rPr>
                <w:lang w:val="el-GR"/>
              </w:rPr>
            </w:pPr>
            <w:r>
              <w:rPr>
                <w:lang w:val="el-GR"/>
              </w:rPr>
              <w:t>Υπηρεσίες Συντήρησης περιφερειακού εξοπλισμού</w:t>
            </w:r>
          </w:p>
        </w:tc>
        <w:tc>
          <w:tcPr>
            <w:tcW w:w="952" w:type="pct"/>
            <w:vAlign w:val="center"/>
          </w:tcPr>
          <w:p w14:paraId="743781E2" w14:textId="77777777" w:rsidR="008B1B99" w:rsidRPr="003B5CF3" w:rsidRDefault="008B1B99" w:rsidP="008B1B99">
            <w:pPr>
              <w:numPr>
                <w:ilvl w:val="12"/>
                <w:numId w:val="0"/>
              </w:numPr>
              <w:jc w:val="center"/>
              <w:rPr>
                <w:lang w:val="el-GR"/>
              </w:rPr>
            </w:pPr>
            <w:r>
              <w:rPr>
                <w:lang w:val="el-GR"/>
              </w:rPr>
              <w:t>5%</w:t>
            </w:r>
          </w:p>
        </w:tc>
        <w:tc>
          <w:tcPr>
            <w:tcW w:w="1108" w:type="pct"/>
          </w:tcPr>
          <w:p w14:paraId="107EB0AB" w14:textId="3B7C38D5" w:rsidR="008B1B99" w:rsidRDefault="008B1B99" w:rsidP="008B1B99">
            <w:pPr>
              <w:numPr>
                <w:ilvl w:val="12"/>
                <w:numId w:val="0"/>
              </w:numPr>
              <w:jc w:val="center"/>
              <w:rPr>
                <w:lang w:val="el-GR"/>
              </w:rPr>
            </w:pPr>
            <w:r>
              <w:rPr>
                <w:lang w:val="el-GR"/>
              </w:rPr>
              <w:t xml:space="preserve">Παράρτημα Ι - </w:t>
            </w:r>
            <w:r>
              <w:rPr>
                <w:rStyle w:val="-"/>
              </w:rPr>
              <w:fldChar w:fldCharType="begin"/>
            </w:r>
            <w:r>
              <w:rPr>
                <w:lang w:val="el-GR"/>
              </w:rPr>
              <w:instrText xml:space="preserve"> REF _Ref88560397 \r \h </w:instrText>
            </w:r>
            <w:r>
              <w:rPr>
                <w:rStyle w:val="-"/>
              </w:rPr>
            </w:r>
            <w:r>
              <w:rPr>
                <w:rStyle w:val="-"/>
              </w:rPr>
              <w:fldChar w:fldCharType="separate"/>
            </w:r>
            <w:r w:rsidR="00074F77">
              <w:rPr>
                <w:lang w:val="el-GR"/>
              </w:rPr>
              <w:t>5.2.8</w:t>
            </w:r>
            <w:r>
              <w:rPr>
                <w:rStyle w:val="-"/>
              </w:rPr>
              <w:fldChar w:fldCharType="end"/>
            </w:r>
          </w:p>
        </w:tc>
      </w:tr>
      <w:tr w:rsidR="008B1B99" w:rsidRPr="003B5CF3" w14:paraId="2912C9BB" w14:textId="77777777" w:rsidTr="00BD60A3">
        <w:trPr>
          <w:trHeight w:val="512"/>
          <w:jc w:val="center"/>
        </w:trPr>
        <w:tc>
          <w:tcPr>
            <w:tcW w:w="637" w:type="pct"/>
            <w:shd w:val="clear" w:color="auto" w:fill="F7CAAC" w:themeFill="accent2" w:themeFillTint="66"/>
            <w:vAlign w:val="center"/>
          </w:tcPr>
          <w:p w14:paraId="73C45682" w14:textId="77777777" w:rsidR="008B1B99" w:rsidRPr="003B5CF3" w:rsidRDefault="008B1B99" w:rsidP="008B1B99">
            <w:pPr>
              <w:suppressAutoHyphens w:val="0"/>
              <w:jc w:val="center"/>
              <w:rPr>
                <w:b/>
                <w:lang w:val="el-GR"/>
              </w:rPr>
            </w:pPr>
            <w:r>
              <w:rPr>
                <w:b/>
                <w:lang w:val="el-GR"/>
              </w:rPr>
              <w:t>Δ</w:t>
            </w:r>
          </w:p>
        </w:tc>
        <w:tc>
          <w:tcPr>
            <w:tcW w:w="2303" w:type="pct"/>
            <w:shd w:val="clear" w:color="auto" w:fill="F7CAAC" w:themeFill="accent2" w:themeFillTint="66"/>
            <w:vAlign w:val="center"/>
          </w:tcPr>
          <w:p w14:paraId="4E37C139" w14:textId="77777777" w:rsidR="008B1B99" w:rsidRPr="003B5CF3" w:rsidRDefault="008B1B99" w:rsidP="008B1B99">
            <w:pPr>
              <w:numPr>
                <w:ilvl w:val="12"/>
                <w:numId w:val="0"/>
              </w:numPr>
              <w:jc w:val="center"/>
              <w:rPr>
                <w:b/>
                <w:lang w:val="el-GR"/>
              </w:rPr>
            </w:pPr>
            <w:r w:rsidRPr="003B5CF3">
              <w:rPr>
                <w:b/>
                <w:bCs/>
                <w:lang w:val="el-GR"/>
              </w:rPr>
              <w:t>ΜΕΘΟΔΟΛΟΓΙΑ ΥΛΟΠΟΙΗΣΗΣ - ΔΙΟΙΚΗΣΗΣ</w:t>
            </w:r>
          </w:p>
        </w:tc>
        <w:tc>
          <w:tcPr>
            <w:tcW w:w="952" w:type="pct"/>
            <w:shd w:val="clear" w:color="auto" w:fill="F7CAAC" w:themeFill="accent2" w:themeFillTint="66"/>
            <w:vAlign w:val="center"/>
          </w:tcPr>
          <w:p w14:paraId="4BFC7542" w14:textId="77777777" w:rsidR="008B1B99" w:rsidRPr="00DE073F" w:rsidRDefault="008B1B99" w:rsidP="008B1B99">
            <w:pPr>
              <w:numPr>
                <w:ilvl w:val="12"/>
                <w:numId w:val="0"/>
              </w:numPr>
              <w:jc w:val="center"/>
              <w:rPr>
                <w:b/>
                <w:lang w:val="el-GR"/>
              </w:rPr>
            </w:pPr>
            <w:r>
              <w:rPr>
                <w:b/>
                <w:lang w:val="el-GR"/>
              </w:rPr>
              <w:t>10</w:t>
            </w:r>
            <w:r w:rsidRPr="00DE073F">
              <w:rPr>
                <w:b/>
                <w:lang w:val="el-GR"/>
              </w:rPr>
              <w:t>%</w:t>
            </w:r>
          </w:p>
        </w:tc>
        <w:tc>
          <w:tcPr>
            <w:tcW w:w="1108" w:type="pct"/>
            <w:shd w:val="clear" w:color="auto" w:fill="F7CAAC" w:themeFill="accent2" w:themeFillTint="66"/>
          </w:tcPr>
          <w:p w14:paraId="2F2B3EBE" w14:textId="77777777" w:rsidR="008B1B99" w:rsidRDefault="008B1B99" w:rsidP="008B1B99">
            <w:pPr>
              <w:numPr>
                <w:ilvl w:val="12"/>
                <w:numId w:val="0"/>
              </w:numPr>
              <w:jc w:val="center"/>
              <w:rPr>
                <w:b/>
                <w:lang w:val="el-GR"/>
              </w:rPr>
            </w:pPr>
          </w:p>
        </w:tc>
      </w:tr>
      <w:tr w:rsidR="008B1B99" w:rsidRPr="00BD60A3" w14:paraId="274F26A1" w14:textId="77777777" w:rsidTr="00BD60A3">
        <w:trPr>
          <w:trHeight w:val="711"/>
          <w:jc w:val="center"/>
        </w:trPr>
        <w:tc>
          <w:tcPr>
            <w:tcW w:w="637" w:type="pct"/>
            <w:vAlign w:val="center"/>
          </w:tcPr>
          <w:p w14:paraId="50D1C215" w14:textId="77777777" w:rsidR="008B1B99" w:rsidRPr="003B5CF3" w:rsidRDefault="008B1B99" w:rsidP="008B1B99">
            <w:pPr>
              <w:suppressAutoHyphens w:val="0"/>
              <w:ind w:left="142"/>
              <w:jc w:val="center"/>
              <w:rPr>
                <w:b/>
                <w:lang w:val="el-GR"/>
              </w:rPr>
            </w:pPr>
            <w:r>
              <w:rPr>
                <w:b/>
                <w:lang w:val="el-GR"/>
              </w:rPr>
              <w:t>Δ</w:t>
            </w:r>
            <w:r w:rsidRPr="003B5CF3">
              <w:rPr>
                <w:b/>
                <w:lang w:val="el-GR"/>
              </w:rPr>
              <w:t>1</w:t>
            </w:r>
          </w:p>
        </w:tc>
        <w:tc>
          <w:tcPr>
            <w:tcW w:w="2303" w:type="pct"/>
            <w:vAlign w:val="center"/>
          </w:tcPr>
          <w:p w14:paraId="1A0F6D7B" w14:textId="77777777" w:rsidR="008B1B99" w:rsidRPr="003B5CF3" w:rsidRDefault="008B1B99" w:rsidP="008B1B99">
            <w:pPr>
              <w:numPr>
                <w:ilvl w:val="12"/>
                <w:numId w:val="0"/>
              </w:numPr>
              <w:jc w:val="left"/>
              <w:rPr>
                <w:lang w:val="el-GR"/>
              </w:rPr>
            </w:pPr>
            <w:r w:rsidRPr="003B5CF3">
              <w:rPr>
                <w:lang w:val="el-GR"/>
              </w:rPr>
              <w:t>Οργάνωση Υλοποίησης Έργου (Χρονοδιάγραμμα, Παραδοτέα)</w:t>
            </w:r>
          </w:p>
        </w:tc>
        <w:tc>
          <w:tcPr>
            <w:tcW w:w="952" w:type="pct"/>
            <w:vAlign w:val="center"/>
          </w:tcPr>
          <w:p w14:paraId="5CE7D6F5" w14:textId="77777777" w:rsidR="008B1B99" w:rsidRPr="003B5CF3" w:rsidRDefault="008B1B99" w:rsidP="008B1B99">
            <w:pPr>
              <w:numPr>
                <w:ilvl w:val="12"/>
                <w:numId w:val="0"/>
              </w:numPr>
              <w:jc w:val="center"/>
              <w:rPr>
                <w:lang w:val="el-GR"/>
              </w:rPr>
            </w:pPr>
            <w:r>
              <w:rPr>
                <w:lang w:val="en-US"/>
              </w:rPr>
              <w:t>5</w:t>
            </w:r>
            <w:r w:rsidRPr="003B5CF3">
              <w:rPr>
                <w:lang w:val="el-GR"/>
              </w:rPr>
              <w:t>%</w:t>
            </w:r>
          </w:p>
        </w:tc>
        <w:tc>
          <w:tcPr>
            <w:tcW w:w="1108" w:type="pct"/>
          </w:tcPr>
          <w:p w14:paraId="452E5596" w14:textId="77777777" w:rsidR="008B1B99" w:rsidRDefault="008B1B99" w:rsidP="008B1B99">
            <w:pPr>
              <w:numPr>
                <w:ilvl w:val="12"/>
                <w:numId w:val="0"/>
              </w:numPr>
              <w:jc w:val="center"/>
              <w:rPr>
                <w:lang w:val="el-GR"/>
              </w:rPr>
            </w:pPr>
            <w:r>
              <w:rPr>
                <w:lang w:val="el-GR"/>
              </w:rPr>
              <w:t xml:space="preserve">Παράρτημα Ι – </w:t>
            </w:r>
          </w:p>
          <w:p w14:paraId="1D963A81" w14:textId="45CF7F52" w:rsidR="008B1B99" w:rsidRDefault="00A81E10" w:rsidP="008B1B99">
            <w:pPr>
              <w:numPr>
                <w:ilvl w:val="12"/>
                <w:numId w:val="0"/>
              </w:numPr>
              <w:jc w:val="center"/>
              <w:rPr>
                <w:lang w:val="el-GR"/>
              </w:rPr>
            </w:pPr>
            <w:hyperlink w:anchor="_Μεθοδολογία_Υλοποίησης" w:history="1">
              <w:r w:rsidR="008B1B99" w:rsidRPr="008B1B99">
                <w:fldChar w:fldCharType="begin"/>
              </w:r>
              <w:r w:rsidR="008B1B99" w:rsidRPr="008B1B99">
                <w:instrText xml:space="preserve"> REF _Ref88560550 \r \h </w:instrText>
              </w:r>
              <w:r w:rsidR="008B1B99">
                <w:instrText xml:space="preserve"> \* MERGEFORMAT </w:instrText>
              </w:r>
              <w:r w:rsidR="008B1B99" w:rsidRPr="008B1B99">
                <w:fldChar w:fldCharType="separate"/>
              </w:r>
              <w:r w:rsidR="00074F77">
                <w:t>5</w:t>
              </w:r>
              <w:r w:rsidR="008B1B99" w:rsidRPr="008B1B99">
                <w:fldChar w:fldCharType="end"/>
              </w:r>
            </w:hyperlink>
            <w:r w:rsidR="008B1B99" w:rsidRPr="008B1B99">
              <w:t xml:space="preserve"> - </w:t>
            </w:r>
            <w:r w:rsidR="008B1B99" w:rsidRPr="008B1B99">
              <w:fldChar w:fldCharType="begin"/>
            </w:r>
            <w:r w:rsidR="008B1B99" w:rsidRPr="008B1B99">
              <w:instrText xml:space="preserve"> REF _Ref88560559 \r \h </w:instrText>
            </w:r>
            <w:r w:rsidR="008B1B99">
              <w:instrText xml:space="preserve"> \* MERGEFORMAT </w:instrText>
            </w:r>
            <w:r w:rsidR="008B1B99" w:rsidRPr="008B1B99">
              <w:fldChar w:fldCharType="separate"/>
            </w:r>
            <w:r w:rsidR="00074F77">
              <w:t>5.1</w:t>
            </w:r>
            <w:r w:rsidR="008B1B99" w:rsidRPr="008B1B99">
              <w:fldChar w:fldCharType="end"/>
            </w:r>
            <w:r w:rsidR="008B1B99" w:rsidRPr="008B1B99">
              <w:t xml:space="preserve"> - </w:t>
            </w:r>
            <w:hyperlink w:anchor="_Παραδοτέα_Έργου_–" w:history="1">
              <w:r w:rsidR="008B1B99" w:rsidRPr="008B1B99">
                <w:fldChar w:fldCharType="begin"/>
              </w:r>
              <w:r w:rsidR="008B1B99" w:rsidRPr="008B1B99">
                <w:instrText xml:space="preserve"> REF _Ref88560574 \r \h </w:instrText>
              </w:r>
              <w:r w:rsidR="008B1B99">
                <w:instrText xml:space="preserve"> \* MERGEFORMAT </w:instrText>
              </w:r>
              <w:r w:rsidR="008B1B99" w:rsidRPr="008B1B99">
                <w:fldChar w:fldCharType="separate"/>
              </w:r>
              <w:r w:rsidR="00074F77">
                <w:t>5.3</w:t>
              </w:r>
              <w:r w:rsidR="008B1B99" w:rsidRPr="008B1B99">
                <w:fldChar w:fldCharType="end"/>
              </w:r>
            </w:hyperlink>
          </w:p>
        </w:tc>
      </w:tr>
      <w:tr w:rsidR="008B1B99" w:rsidRPr="00BD60A3" w14:paraId="24716413" w14:textId="77777777" w:rsidTr="00BD60A3">
        <w:trPr>
          <w:trHeight w:val="1001"/>
          <w:jc w:val="center"/>
        </w:trPr>
        <w:tc>
          <w:tcPr>
            <w:tcW w:w="637" w:type="pct"/>
            <w:vAlign w:val="center"/>
          </w:tcPr>
          <w:p w14:paraId="2289B812" w14:textId="77777777" w:rsidR="008B1B99" w:rsidRPr="003B5CF3" w:rsidRDefault="008B1B99" w:rsidP="008B1B99">
            <w:pPr>
              <w:suppressAutoHyphens w:val="0"/>
              <w:ind w:left="180"/>
              <w:jc w:val="center"/>
              <w:rPr>
                <w:b/>
                <w:lang w:val="el-GR"/>
              </w:rPr>
            </w:pPr>
            <w:r>
              <w:rPr>
                <w:b/>
                <w:lang w:val="el-GR"/>
              </w:rPr>
              <w:t>Δ</w:t>
            </w:r>
            <w:r w:rsidRPr="003B5CF3">
              <w:rPr>
                <w:b/>
                <w:lang w:val="el-GR"/>
              </w:rPr>
              <w:t>2</w:t>
            </w:r>
          </w:p>
        </w:tc>
        <w:tc>
          <w:tcPr>
            <w:tcW w:w="2303" w:type="pct"/>
            <w:vAlign w:val="center"/>
          </w:tcPr>
          <w:p w14:paraId="18674C41" w14:textId="77777777" w:rsidR="008B1B99" w:rsidRPr="003B5CF3" w:rsidRDefault="008B1B99" w:rsidP="008B1B99">
            <w:pPr>
              <w:numPr>
                <w:ilvl w:val="12"/>
                <w:numId w:val="0"/>
              </w:numPr>
              <w:jc w:val="left"/>
              <w:rPr>
                <w:b/>
                <w:lang w:val="el-GR"/>
              </w:rPr>
            </w:pPr>
            <w:r w:rsidRPr="003B5CF3">
              <w:rPr>
                <w:lang w:val="el-GR"/>
              </w:rPr>
              <w:t xml:space="preserve">Μεθοδολογία </w:t>
            </w:r>
            <w:r>
              <w:rPr>
                <w:lang w:val="el-GR"/>
              </w:rPr>
              <w:t>Δ</w:t>
            </w:r>
            <w:r w:rsidRPr="003B5CF3">
              <w:rPr>
                <w:lang w:val="el-GR"/>
              </w:rPr>
              <w:t>ιοίκησης</w:t>
            </w:r>
            <w:r>
              <w:rPr>
                <w:lang w:val="el-GR"/>
              </w:rPr>
              <w:t xml:space="preserve"> και Υλοποίησης Έργου </w:t>
            </w:r>
            <w:r w:rsidRPr="003B5CF3">
              <w:rPr>
                <w:lang w:val="el-GR"/>
              </w:rPr>
              <w:t>- Προτεινόμενο σχήμα Διοίκησης Έργου</w:t>
            </w:r>
          </w:p>
        </w:tc>
        <w:tc>
          <w:tcPr>
            <w:tcW w:w="952" w:type="pct"/>
            <w:vAlign w:val="center"/>
          </w:tcPr>
          <w:p w14:paraId="4DE5188D" w14:textId="77777777" w:rsidR="008B1B99" w:rsidRPr="003B5CF3" w:rsidRDefault="008B1B99" w:rsidP="008B1B99">
            <w:pPr>
              <w:numPr>
                <w:ilvl w:val="12"/>
                <w:numId w:val="0"/>
              </w:numPr>
              <w:jc w:val="center"/>
              <w:rPr>
                <w:lang w:val="el-GR"/>
              </w:rPr>
            </w:pPr>
            <w:r>
              <w:rPr>
                <w:lang w:val="el-GR"/>
              </w:rPr>
              <w:t>5</w:t>
            </w:r>
            <w:r w:rsidRPr="003B5CF3">
              <w:rPr>
                <w:lang w:val="el-GR"/>
              </w:rPr>
              <w:t>%</w:t>
            </w:r>
          </w:p>
        </w:tc>
        <w:tc>
          <w:tcPr>
            <w:tcW w:w="1108" w:type="pct"/>
          </w:tcPr>
          <w:p w14:paraId="68EBC93D" w14:textId="77777777" w:rsidR="008B1B99" w:rsidRPr="008B1B99" w:rsidRDefault="008B1B99" w:rsidP="008B1B99">
            <w:pPr>
              <w:numPr>
                <w:ilvl w:val="12"/>
                <w:numId w:val="0"/>
              </w:numPr>
              <w:jc w:val="center"/>
            </w:pPr>
            <w:r w:rsidRPr="008B1B99">
              <w:t>Πα</w:t>
            </w:r>
            <w:proofErr w:type="spellStart"/>
            <w:r w:rsidRPr="008B1B99">
              <w:t>ράρτημ</w:t>
            </w:r>
            <w:proofErr w:type="spellEnd"/>
            <w:r w:rsidRPr="008B1B99">
              <w:t xml:space="preserve">α Ι – </w:t>
            </w:r>
          </w:p>
          <w:p w14:paraId="38941834" w14:textId="4D8C750A" w:rsidR="008B1B99" w:rsidRDefault="008B1B99" w:rsidP="008B1B99">
            <w:pPr>
              <w:numPr>
                <w:ilvl w:val="12"/>
                <w:numId w:val="0"/>
              </w:numPr>
              <w:jc w:val="center"/>
              <w:rPr>
                <w:lang w:val="el-GR"/>
              </w:rPr>
            </w:pPr>
            <w:r w:rsidRPr="008B1B99">
              <w:fldChar w:fldCharType="begin"/>
            </w:r>
            <w:r w:rsidRPr="008B1B99">
              <w:instrText xml:space="preserve"> REF _Ref88560479 \r \h </w:instrText>
            </w:r>
            <w:r>
              <w:instrText xml:space="preserve"> \* MERGEFORMAT </w:instrText>
            </w:r>
            <w:r w:rsidRPr="008B1B99">
              <w:fldChar w:fldCharType="separate"/>
            </w:r>
            <w:r w:rsidR="00074F77">
              <w:t>7.1</w:t>
            </w:r>
            <w:r w:rsidRPr="008B1B99">
              <w:fldChar w:fldCharType="end"/>
            </w:r>
            <w:r w:rsidRPr="008B1B99">
              <w:t xml:space="preserve"> - </w:t>
            </w:r>
            <w:hyperlink w:anchor="_Μεθοδολογία_διοίκησης_και" w:history="1">
              <w:r w:rsidRPr="008B1B99">
                <w:fldChar w:fldCharType="begin"/>
              </w:r>
              <w:r w:rsidRPr="008B1B99">
                <w:instrText xml:space="preserve"> REF _Ref88560493 \r \h </w:instrText>
              </w:r>
              <w:r>
                <w:instrText xml:space="preserve"> \* MERGEFORMAT </w:instrText>
              </w:r>
              <w:r w:rsidRPr="008B1B99">
                <w:fldChar w:fldCharType="separate"/>
              </w:r>
              <w:r w:rsidR="00074F77">
                <w:t>7.2</w:t>
              </w:r>
              <w:r w:rsidRPr="008B1B99">
                <w:fldChar w:fldCharType="end"/>
              </w:r>
            </w:hyperlink>
          </w:p>
        </w:tc>
      </w:tr>
      <w:tr w:rsidR="008B1B99" w:rsidRPr="003B5CF3" w14:paraId="03A2B288" w14:textId="77777777" w:rsidTr="00BD60A3">
        <w:trPr>
          <w:trHeight w:val="421"/>
          <w:jc w:val="center"/>
        </w:trPr>
        <w:tc>
          <w:tcPr>
            <w:tcW w:w="2940" w:type="pct"/>
            <w:gridSpan w:val="2"/>
            <w:shd w:val="clear" w:color="auto" w:fill="C0C0C0"/>
          </w:tcPr>
          <w:p w14:paraId="2D18F6EF" w14:textId="77777777" w:rsidR="008B1B99" w:rsidRPr="003B5CF3" w:rsidRDefault="008B1B99" w:rsidP="008B1B99">
            <w:pPr>
              <w:numPr>
                <w:ilvl w:val="12"/>
                <w:numId w:val="0"/>
              </w:numPr>
              <w:rPr>
                <w:b/>
                <w:lang w:val="el-GR"/>
              </w:rPr>
            </w:pPr>
            <w:r w:rsidRPr="003B5CF3">
              <w:rPr>
                <w:b/>
                <w:lang w:val="el-GR"/>
              </w:rPr>
              <w:lastRenderedPageBreak/>
              <w:t xml:space="preserve">ΣΥΝΟΛΟ </w:t>
            </w:r>
          </w:p>
        </w:tc>
        <w:tc>
          <w:tcPr>
            <w:tcW w:w="952" w:type="pct"/>
            <w:shd w:val="clear" w:color="auto" w:fill="C0C0C0"/>
          </w:tcPr>
          <w:p w14:paraId="31C5F3FC" w14:textId="77777777" w:rsidR="008B1B99" w:rsidRPr="003B5CF3" w:rsidRDefault="008B1B99" w:rsidP="008B1B99">
            <w:pPr>
              <w:numPr>
                <w:ilvl w:val="12"/>
                <w:numId w:val="0"/>
              </w:numPr>
              <w:jc w:val="center"/>
              <w:rPr>
                <w:b/>
                <w:lang w:val="el-GR"/>
              </w:rPr>
            </w:pPr>
            <w:r w:rsidRPr="003B5CF3">
              <w:rPr>
                <w:b/>
                <w:lang w:val="el-GR"/>
              </w:rPr>
              <w:t>100%</w:t>
            </w:r>
          </w:p>
        </w:tc>
        <w:tc>
          <w:tcPr>
            <w:tcW w:w="1108" w:type="pct"/>
            <w:shd w:val="clear" w:color="auto" w:fill="C0C0C0"/>
          </w:tcPr>
          <w:p w14:paraId="122DD720" w14:textId="77777777" w:rsidR="008B1B99" w:rsidRPr="003B5CF3" w:rsidRDefault="008B1B99" w:rsidP="008B1B99">
            <w:pPr>
              <w:numPr>
                <w:ilvl w:val="12"/>
                <w:numId w:val="0"/>
              </w:numPr>
              <w:jc w:val="center"/>
              <w:rPr>
                <w:b/>
                <w:lang w:val="el-GR"/>
              </w:rPr>
            </w:pPr>
          </w:p>
        </w:tc>
      </w:tr>
    </w:tbl>
    <w:p w14:paraId="13A7BEF6" w14:textId="77777777" w:rsidR="00DC273B" w:rsidRDefault="00DC273B">
      <w:pPr>
        <w:rPr>
          <w:lang w:val="el-GR"/>
        </w:rPr>
      </w:pPr>
    </w:p>
    <w:p w14:paraId="255595A5" w14:textId="77777777" w:rsidR="00FE3383" w:rsidRDefault="00FE3383" w:rsidP="000B187C">
      <w:pPr>
        <w:rPr>
          <w:i/>
          <w:color w:val="5B9BD5"/>
          <w:lang w:val="el-GR"/>
        </w:rPr>
      </w:pPr>
    </w:p>
    <w:p w14:paraId="5F5AB035" w14:textId="77777777" w:rsidR="00DE073F" w:rsidRPr="003B5CF3" w:rsidRDefault="00DE073F" w:rsidP="00DE073F">
      <w:pPr>
        <w:spacing w:before="120"/>
        <w:rPr>
          <w:b/>
          <w:lang w:val="el-GR"/>
        </w:rPr>
      </w:pPr>
      <w:r w:rsidRPr="003B5CF3">
        <w:rPr>
          <w:b/>
          <w:lang w:val="el-GR"/>
        </w:rPr>
        <w:t xml:space="preserve">Επεξήγηση Κριτηρίων: </w:t>
      </w:r>
    </w:p>
    <w:p w14:paraId="3526D638" w14:textId="77777777" w:rsidR="00DE073F" w:rsidRPr="003B5CF3" w:rsidRDefault="00DE073F" w:rsidP="00DE073F">
      <w:pPr>
        <w:spacing w:before="120" w:line="360" w:lineRule="auto"/>
        <w:rPr>
          <w:lang w:val="el-GR"/>
        </w:rPr>
      </w:pPr>
      <w:r w:rsidRPr="003B5CF3">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DE073F" w:rsidRPr="00A81E10" w14:paraId="27D7E724" w14:textId="77777777" w:rsidTr="00DE073F">
        <w:tc>
          <w:tcPr>
            <w:tcW w:w="9855" w:type="dxa"/>
            <w:shd w:val="clear" w:color="auto" w:fill="E6E6E6"/>
          </w:tcPr>
          <w:p w14:paraId="2DF4EA93" w14:textId="77777777" w:rsidR="00DE073F" w:rsidRPr="003B5CF3" w:rsidRDefault="00DE073F" w:rsidP="00DE073F">
            <w:pPr>
              <w:spacing w:before="120"/>
              <w:rPr>
                <w:u w:val="single"/>
                <w:lang w:val="el-GR"/>
              </w:rPr>
            </w:pPr>
            <w:r w:rsidRPr="003B5CF3">
              <w:rPr>
                <w:u w:val="single"/>
                <w:lang w:val="el-GR"/>
              </w:rPr>
              <w:br w:type="page"/>
            </w:r>
            <w:r w:rsidRPr="003B5CF3">
              <w:rPr>
                <w:b/>
                <w:lang w:val="el-GR"/>
              </w:rPr>
              <w:t>Ομάδα Α - ΠΡΟΔΙΑΓΡΑΦΕΣ ΤΕΧΝΙΚΗΣ ΛΥΣΗΣ</w:t>
            </w:r>
          </w:p>
        </w:tc>
      </w:tr>
      <w:tr w:rsidR="00DE073F" w:rsidRPr="00A81E10" w14:paraId="30529088" w14:textId="77777777" w:rsidTr="00DE073F">
        <w:tc>
          <w:tcPr>
            <w:tcW w:w="9855" w:type="dxa"/>
            <w:shd w:val="clear" w:color="auto" w:fill="auto"/>
          </w:tcPr>
          <w:p w14:paraId="20CB0C79" w14:textId="77777777" w:rsidR="00DE073F" w:rsidRDefault="00DE073F" w:rsidP="00DE073F">
            <w:pPr>
              <w:pStyle w:val="ae"/>
              <w:spacing w:before="120" w:after="0"/>
              <w:rPr>
                <w:lang w:val="el-GR"/>
              </w:rPr>
            </w:pPr>
            <w:r w:rsidRPr="00F2294A">
              <w:rPr>
                <w:b/>
                <w:lang w:val="el-GR"/>
              </w:rPr>
              <w:t>Α1:</w:t>
            </w:r>
            <w:r w:rsidRPr="003B5CF3">
              <w:rPr>
                <w:lang w:val="el-GR"/>
              </w:rPr>
              <w:t xml:space="preserve"> </w:t>
            </w:r>
            <w:r w:rsidR="00552602" w:rsidRPr="00552602">
              <w:rPr>
                <w:b/>
                <w:lang w:val="el-GR"/>
              </w:rPr>
              <w:t>Αντίληψη και κατανόηση του έργου από τον υποψήφιο Ανάδοχο</w:t>
            </w:r>
          </w:p>
          <w:p w14:paraId="28AA40DF" w14:textId="77777777" w:rsidR="00DE073F" w:rsidRDefault="00DE073F" w:rsidP="00DE073F">
            <w:pPr>
              <w:tabs>
                <w:tab w:val="num" w:pos="604"/>
              </w:tabs>
              <w:suppressAutoHyphens w:val="0"/>
              <w:autoSpaceDE w:val="0"/>
              <w:autoSpaceDN w:val="0"/>
              <w:adjustRightInd w:val="0"/>
              <w:spacing w:before="60" w:after="60"/>
              <w:rPr>
                <w:lang w:val="el-GR"/>
              </w:rPr>
            </w:pPr>
          </w:p>
          <w:p w14:paraId="2687665B" w14:textId="73C1D22C" w:rsidR="00B472A6" w:rsidRPr="00F01898" w:rsidRDefault="00B472A6" w:rsidP="00DE073F">
            <w:pPr>
              <w:tabs>
                <w:tab w:val="num" w:pos="604"/>
              </w:tabs>
              <w:suppressAutoHyphens w:val="0"/>
              <w:autoSpaceDE w:val="0"/>
              <w:autoSpaceDN w:val="0"/>
              <w:adjustRightInd w:val="0"/>
              <w:spacing w:before="60" w:after="60"/>
              <w:rPr>
                <w:lang w:val="el-GR"/>
              </w:rPr>
            </w:pPr>
            <w:r w:rsidRPr="00DE50EB">
              <w:rPr>
                <w:lang w:val="el-GR"/>
              </w:rPr>
              <w:t>Η κάλυψη των απαιτήσεων τ</w:t>
            </w:r>
            <w:r>
              <w:rPr>
                <w:lang w:val="el-GR"/>
              </w:rPr>
              <w:t>ων</w:t>
            </w:r>
            <w:r w:rsidRPr="00DE50EB">
              <w:rPr>
                <w:lang w:val="el-GR"/>
              </w:rPr>
              <w:t xml:space="preserve"> Παραγράφ</w:t>
            </w:r>
            <w:r>
              <w:rPr>
                <w:lang w:val="el-GR"/>
              </w:rPr>
              <w:t>ων</w:t>
            </w:r>
            <w:r w:rsidRPr="00DE50EB">
              <w:rPr>
                <w:lang w:val="el-GR"/>
              </w:rPr>
              <w:t xml:space="preserve"> </w:t>
            </w:r>
            <w:r>
              <w:rPr>
                <w:lang w:val="el-GR"/>
              </w:rPr>
              <w:fldChar w:fldCharType="begin"/>
            </w:r>
            <w:r>
              <w:rPr>
                <w:lang w:val="el-GR"/>
              </w:rPr>
              <w:instrText xml:space="preserve"> REF _Ref88562765 \r \h </w:instrText>
            </w:r>
            <w:r>
              <w:rPr>
                <w:lang w:val="el-GR"/>
              </w:rPr>
            </w:r>
            <w:r>
              <w:rPr>
                <w:lang w:val="el-GR"/>
              </w:rPr>
              <w:fldChar w:fldCharType="separate"/>
            </w:r>
            <w:r w:rsidR="00074F77">
              <w:rPr>
                <w:lang w:val="el-GR"/>
              </w:rPr>
              <w:t>1</w:t>
            </w:r>
            <w:r>
              <w:rPr>
                <w:lang w:val="el-GR"/>
              </w:rPr>
              <w:fldChar w:fldCharType="end"/>
            </w:r>
            <w:r>
              <w:rPr>
                <w:lang w:val="el-GR"/>
              </w:rPr>
              <w:t xml:space="preserve"> και </w:t>
            </w:r>
            <w:r>
              <w:rPr>
                <w:lang w:val="el-GR"/>
              </w:rPr>
              <w:fldChar w:fldCharType="begin"/>
            </w:r>
            <w:r>
              <w:rPr>
                <w:lang w:val="el-GR"/>
              </w:rPr>
              <w:instrText xml:space="preserve"> REF _Ref88562779 \r \h </w:instrText>
            </w:r>
            <w:r>
              <w:rPr>
                <w:lang w:val="el-GR"/>
              </w:rPr>
            </w:r>
            <w:r>
              <w:rPr>
                <w:lang w:val="el-GR"/>
              </w:rPr>
              <w:fldChar w:fldCharType="separate"/>
            </w:r>
            <w:r w:rsidR="00074F77">
              <w:rPr>
                <w:lang w:val="el-GR"/>
              </w:rPr>
              <w:t>2</w:t>
            </w:r>
            <w:r>
              <w:rPr>
                <w:lang w:val="el-GR"/>
              </w:rPr>
              <w:fldChar w:fldCharType="end"/>
            </w:r>
            <w:r w:rsidRPr="00DE50EB">
              <w:rPr>
                <w:lang w:val="el-GR"/>
              </w:rPr>
              <w:t xml:space="preserve"> του Παραρτήματος Ι. Αναλυτικότερα:</w:t>
            </w:r>
          </w:p>
          <w:p w14:paraId="336E8581" w14:textId="77777777" w:rsidR="00DE073F" w:rsidRPr="00F01898" w:rsidRDefault="00DE073F" w:rsidP="006D2862">
            <w:pPr>
              <w:pStyle w:val="Style51"/>
              <w:widowControl/>
              <w:numPr>
                <w:ilvl w:val="0"/>
                <w:numId w:val="81"/>
              </w:numPr>
              <w:tabs>
                <w:tab w:val="num" w:pos="604"/>
              </w:tabs>
              <w:spacing w:before="60" w:after="60"/>
              <w:ind w:left="604" w:hanging="244"/>
              <w:jc w:val="both"/>
              <w:rPr>
                <w:sz w:val="22"/>
                <w:lang w:eastAsia="zh-CN"/>
              </w:rPr>
            </w:pPr>
            <w:r>
              <w:rPr>
                <w:sz w:val="22"/>
                <w:lang w:eastAsia="zh-CN"/>
              </w:rPr>
              <w:t>η</w:t>
            </w:r>
            <w:r w:rsidRPr="00F01898">
              <w:rPr>
                <w:sz w:val="22"/>
                <w:lang w:eastAsia="zh-CN"/>
              </w:rPr>
              <w:t xml:space="preserve">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w:t>
            </w:r>
            <w:r>
              <w:rPr>
                <w:sz w:val="22"/>
                <w:lang w:eastAsia="zh-CN"/>
              </w:rPr>
              <w:t>τις μεθόδους αντιμετώπισής τους,</w:t>
            </w:r>
          </w:p>
          <w:p w14:paraId="3204748A" w14:textId="77777777" w:rsidR="00DE073F" w:rsidRPr="008924CC" w:rsidRDefault="00DE073F" w:rsidP="006D2862">
            <w:pPr>
              <w:pStyle w:val="Style51"/>
              <w:widowControl/>
              <w:numPr>
                <w:ilvl w:val="0"/>
                <w:numId w:val="81"/>
              </w:numPr>
              <w:tabs>
                <w:tab w:val="num" w:pos="604"/>
              </w:tabs>
              <w:spacing w:before="60" w:after="60"/>
              <w:ind w:left="604" w:hanging="244"/>
              <w:jc w:val="both"/>
              <w:rPr>
                <w:sz w:val="22"/>
                <w:lang w:eastAsia="zh-CN"/>
              </w:rPr>
            </w:pPr>
            <w:r>
              <w:rPr>
                <w:sz w:val="22"/>
                <w:lang w:eastAsia="zh-CN"/>
              </w:rPr>
              <w:t>η</w:t>
            </w:r>
            <w:r w:rsidRPr="00F01898">
              <w:rPr>
                <w:sz w:val="22"/>
                <w:lang w:eastAsia="zh-CN"/>
              </w:rPr>
              <w:t xml:space="preserve"> τεκμηριωμένη αντίληψη του Αναδόχου σχετικά με τις παραμέτρους που συνθέτουν την υφιστάμενη κατάσταση τόσο σε επιχειρησιακό,</w:t>
            </w:r>
            <w:r>
              <w:rPr>
                <w:sz w:val="22"/>
                <w:lang w:eastAsia="zh-CN"/>
              </w:rPr>
              <w:t xml:space="preserve"> όσο και σε τεχνολογικό επίπεδο,</w:t>
            </w:r>
          </w:p>
          <w:p w14:paraId="6FF7A154" w14:textId="77777777" w:rsidR="00DE073F" w:rsidRPr="006D2862" w:rsidRDefault="00DE073F" w:rsidP="006D2862">
            <w:pPr>
              <w:pStyle w:val="Style51"/>
              <w:widowControl/>
              <w:numPr>
                <w:ilvl w:val="0"/>
                <w:numId w:val="81"/>
              </w:numPr>
              <w:tabs>
                <w:tab w:val="num" w:pos="604"/>
              </w:tabs>
              <w:spacing w:before="60" w:after="60"/>
              <w:ind w:left="604" w:hanging="244"/>
              <w:jc w:val="both"/>
              <w:rPr>
                <w:sz w:val="22"/>
                <w:lang w:eastAsia="zh-CN"/>
              </w:rPr>
            </w:pPr>
            <w:r w:rsidRPr="006D2862">
              <w:rPr>
                <w:sz w:val="22"/>
                <w:lang w:eastAsia="zh-CN"/>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09F5137F" w14:textId="77777777" w:rsidR="00DE073F" w:rsidRPr="006D2862" w:rsidRDefault="00DE073F" w:rsidP="006D2862">
            <w:pPr>
              <w:pStyle w:val="Style51"/>
              <w:widowControl/>
              <w:numPr>
                <w:ilvl w:val="0"/>
                <w:numId w:val="81"/>
              </w:numPr>
              <w:tabs>
                <w:tab w:val="num" w:pos="604"/>
              </w:tabs>
              <w:spacing w:before="60" w:after="60"/>
              <w:ind w:left="604" w:hanging="244"/>
              <w:jc w:val="both"/>
              <w:rPr>
                <w:sz w:val="22"/>
                <w:lang w:eastAsia="zh-CN"/>
              </w:rPr>
            </w:pPr>
            <w:r w:rsidRPr="006D2862">
              <w:rPr>
                <w:sz w:val="22"/>
                <w:lang w:eastAsia="zh-CN"/>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9F9ABE8" w14:textId="77777777" w:rsidR="00DE073F" w:rsidRPr="006D2862" w:rsidRDefault="00DE073F" w:rsidP="006D2862">
            <w:pPr>
              <w:pStyle w:val="Style51"/>
              <w:widowControl/>
              <w:numPr>
                <w:ilvl w:val="0"/>
                <w:numId w:val="81"/>
              </w:numPr>
              <w:tabs>
                <w:tab w:val="num" w:pos="604"/>
              </w:tabs>
              <w:spacing w:before="60" w:after="60"/>
              <w:ind w:left="604" w:hanging="244"/>
              <w:jc w:val="both"/>
              <w:rPr>
                <w:sz w:val="22"/>
                <w:lang w:eastAsia="zh-CN"/>
              </w:rPr>
            </w:pPr>
            <w:r w:rsidRPr="006D2862">
              <w:rPr>
                <w:sz w:val="22"/>
                <w:lang w:eastAsia="zh-CN"/>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1A44A2AC" w14:textId="77777777" w:rsidR="00552602" w:rsidRDefault="00552602" w:rsidP="000F0FB1">
            <w:pPr>
              <w:spacing w:after="0"/>
              <w:rPr>
                <w:b/>
                <w:lang w:val="el-GR"/>
              </w:rPr>
            </w:pPr>
          </w:p>
          <w:p w14:paraId="56216D96" w14:textId="77777777" w:rsidR="000F0FB1" w:rsidRDefault="00DE073F" w:rsidP="000F0FB1">
            <w:pPr>
              <w:spacing w:after="0"/>
              <w:rPr>
                <w:b/>
                <w:lang w:val="el-GR"/>
              </w:rPr>
            </w:pPr>
            <w:r w:rsidRPr="00F2294A">
              <w:rPr>
                <w:b/>
                <w:lang w:val="el-GR"/>
              </w:rPr>
              <w:t>Α2:</w:t>
            </w:r>
            <w:r w:rsidRPr="003B5CF3">
              <w:rPr>
                <w:lang w:val="el-GR"/>
              </w:rPr>
              <w:t xml:space="preserve"> </w:t>
            </w:r>
            <w:r w:rsidR="00552602" w:rsidRPr="00552602">
              <w:rPr>
                <w:b/>
                <w:lang w:val="el-GR"/>
              </w:rPr>
              <w:t>Αρχιτεκτονική προτεινόμενης λύσης (επεκτασιμότητα – κλιμάκωση λύσης)</w:t>
            </w:r>
          </w:p>
          <w:p w14:paraId="5B75E9CF" w14:textId="77777777" w:rsidR="00552602" w:rsidRDefault="00552602" w:rsidP="000F0FB1">
            <w:pPr>
              <w:spacing w:after="0"/>
              <w:rPr>
                <w:lang w:val="el-GR"/>
              </w:rPr>
            </w:pPr>
          </w:p>
          <w:p w14:paraId="55978DA1" w14:textId="040B30FA" w:rsidR="00B472A6" w:rsidRDefault="00B472A6" w:rsidP="000F0FB1">
            <w:pPr>
              <w:spacing w:after="0"/>
              <w:rPr>
                <w:lang w:val="el-GR"/>
              </w:rPr>
            </w:pPr>
            <w:r w:rsidRPr="00DE50EB">
              <w:rPr>
                <w:lang w:val="el-GR"/>
              </w:rPr>
              <w:t xml:space="preserve">Η κάλυψη των απαιτήσεων της Παραγράφου </w:t>
            </w:r>
            <w:r>
              <w:rPr>
                <w:lang w:val="el-GR"/>
              </w:rPr>
              <w:fldChar w:fldCharType="begin"/>
            </w:r>
            <w:r>
              <w:rPr>
                <w:lang w:val="el-GR"/>
              </w:rPr>
              <w:instrText xml:space="preserve"> REF _Ref88562814 \r \h </w:instrText>
            </w:r>
            <w:r>
              <w:rPr>
                <w:lang w:val="el-GR"/>
              </w:rPr>
            </w:r>
            <w:r>
              <w:rPr>
                <w:lang w:val="el-GR"/>
              </w:rPr>
              <w:fldChar w:fldCharType="separate"/>
            </w:r>
            <w:r w:rsidR="00074F77">
              <w:rPr>
                <w:lang w:val="el-GR"/>
              </w:rPr>
              <w:t>3</w:t>
            </w:r>
            <w:r>
              <w:rPr>
                <w:lang w:val="el-GR"/>
              </w:rPr>
              <w:fldChar w:fldCharType="end"/>
            </w:r>
            <w:r w:rsidRPr="00DE50EB">
              <w:rPr>
                <w:lang w:val="el-GR"/>
              </w:rPr>
              <w:t xml:space="preserve"> του Παραρτήματος Ι. Αναλυτικότερα:</w:t>
            </w:r>
          </w:p>
          <w:p w14:paraId="322134C1" w14:textId="77777777" w:rsidR="00DE073F" w:rsidRDefault="00DE073F" w:rsidP="00012F1D">
            <w:pPr>
              <w:pStyle w:val="aff"/>
              <w:numPr>
                <w:ilvl w:val="0"/>
                <w:numId w:val="83"/>
              </w:numPr>
              <w:spacing w:after="0"/>
              <w:rPr>
                <w:lang w:val="el-GR"/>
              </w:rPr>
            </w:pPr>
            <w:r w:rsidRPr="00DB550C">
              <w:rPr>
                <w:lang w:val="el-GR"/>
              </w:rPr>
              <w:t xml:space="preserve">ο </w:t>
            </w:r>
            <w:r w:rsidRPr="00DB550C">
              <w:rPr>
                <w:lang w:val="el-GR" w:eastAsia="el-GR"/>
              </w:rPr>
              <w:t>βαθμός σαφήνειας, απλότητας, πρακτικότητας και αποτελεσματικότητας της προτεινόμεν</w:t>
            </w:r>
            <w:r w:rsidRPr="004B39F9">
              <w:rPr>
                <w:lang w:val="el-GR" w:eastAsia="el-GR"/>
              </w:rPr>
              <w:t xml:space="preserve">ης λύσης σχετικά με την ικανοποίηση των απαιτήσεων για το πληροφοριακό </w:t>
            </w:r>
            <w:r w:rsidRPr="00E47D79">
              <w:rPr>
                <w:lang w:val="el-GR" w:eastAsia="el-GR"/>
              </w:rPr>
              <w:t>σύστημα που ζητείται, καθώς και η</w:t>
            </w:r>
            <w:r w:rsidRPr="00E47D79">
              <w:rPr>
                <w:bCs/>
                <w:lang w:val="el-GR"/>
              </w:rPr>
              <w:t xml:space="preserve"> κάλυψη των απαιτήσεων</w:t>
            </w:r>
            <w:r w:rsidR="000F0FB1" w:rsidRPr="003B5CF3">
              <w:rPr>
                <w:lang w:val="el-GR"/>
              </w:rPr>
              <w:t xml:space="preserve"> φυσικής &amp; λογικής αρχιτεκτονικής</w:t>
            </w:r>
            <w:r w:rsidRPr="00555BD7">
              <w:rPr>
                <w:lang w:val="el-GR" w:eastAsia="el-GR"/>
              </w:rPr>
              <w:t>.</w:t>
            </w:r>
            <w:r w:rsidR="00BE2820" w:rsidRPr="00555BD7">
              <w:rPr>
                <w:lang w:val="el-GR" w:eastAsia="el-GR"/>
              </w:rPr>
              <w:t xml:space="preserve"> </w:t>
            </w:r>
          </w:p>
          <w:p w14:paraId="3EF18CBB" w14:textId="77777777" w:rsidR="00DB550C" w:rsidRPr="00DB550C" w:rsidRDefault="00DB550C" w:rsidP="00012F1D">
            <w:pPr>
              <w:pStyle w:val="aff"/>
              <w:numPr>
                <w:ilvl w:val="0"/>
                <w:numId w:val="83"/>
              </w:numPr>
              <w:spacing w:after="0"/>
              <w:rPr>
                <w:lang w:val="el-GR"/>
              </w:rPr>
            </w:pPr>
            <w:r>
              <w:rPr>
                <w:lang w:val="el-GR" w:eastAsia="el-GR"/>
              </w:rPr>
              <w:t>Η πρόταση μετάβασης στο νέο περιβάλλον λειτουργίας (επιχειρησιακής και τεχνικής) με ελαχιστοποίηση του χρόνου μη διαθεσιμότητας του υφιστάμενου ΟΠΣ.</w:t>
            </w:r>
          </w:p>
          <w:p w14:paraId="53B0B9C0" w14:textId="77777777" w:rsidR="00552602" w:rsidRDefault="00552602" w:rsidP="00552602">
            <w:pPr>
              <w:spacing w:after="0"/>
              <w:rPr>
                <w:b/>
                <w:lang w:val="el-GR"/>
              </w:rPr>
            </w:pPr>
          </w:p>
          <w:p w14:paraId="3DD2D018" w14:textId="77777777" w:rsidR="00552602" w:rsidRPr="00552602" w:rsidRDefault="00552602" w:rsidP="00552602">
            <w:pPr>
              <w:spacing w:after="0"/>
              <w:rPr>
                <w:b/>
                <w:lang w:val="el-GR"/>
              </w:rPr>
            </w:pPr>
            <w:r w:rsidRPr="00552602">
              <w:rPr>
                <w:b/>
                <w:lang w:val="el-GR"/>
              </w:rPr>
              <w:t>A3</w:t>
            </w:r>
            <w:r>
              <w:rPr>
                <w:b/>
                <w:lang w:val="el-GR"/>
              </w:rPr>
              <w:t xml:space="preserve">: </w:t>
            </w:r>
            <w:r w:rsidR="0089550E" w:rsidRPr="0089550E">
              <w:rPr>
                <w:b/>
                <w:lang w:val="el-GR"/>
              </w:rPr>
              <w:t>Μετάπτωση στο G-</w:t>
            </w:r>
            <w:proofErr w:type="spellStart"/>
            <w:r w:rsidR="0089550E" w:rsidRPr="0089550E">
              <w:rPr>
                <w:b/>
                <w:lang w:val="el-GR"/>
              </w:rPr>
              <w:t>Cloud</w:t>
            </w:r>
            <w:proofErr w:type="spellEnd"/>
          </w:p>
          <w:p w14:paraId="5B85FE49" w14:textId="77777777" w:rsidR="00552602" w:rsidRDefault="00552602" w:rsidP="00552602">
            <w:pPr>
              <w:rPr>
                <w:lang w:val="el-GR"/>
              </w:rPr>
            </w:pPr>
          </w:p>
          <w:p w14:paraId="3E7920FE" w14:textId="2EA09D74" w:rsidR="00552602" w:rsidRPr="00552602" w:rsidRDefault="00552602" w:rsidP="00552602">
            <w:pPr>
              <w:spacing w:after="0"/>
              <w:rPr>
                <w:lang w:val="el-GR"/>
              </w:rPr>
            </w:pPr>
            <w:r w:rsidRPr="00552602">
              <w:rPr>
                <w:lang w:val="el-GR"/>
              </w:rPr>
              <w:t xml:space="preserve">Η κάλυψη των απαιτήσεων της Παραγράφου </w:t>
            </w:r>
            <w:r w:rsidRPr="00552602">
              <w:rPr>
                <w:color w:val="3333FF"/>
                <w:lang w:val="el-GR"/>
              </w:rPr>
              <w:fldChar w:fldCharType="begin"/>
            </w:r>
            <w:r w:rsidRPr="00552602">
              <w:rPr>
                <w:lang w:val="el-GR"/>
              </w:rPr>
              <w:instrText xml:space="preserve"> REF _Ref88561026 \r \h </w:instrText>
            </w:r>
            <w:r>
              <w:rPr>
                <w:color w:val="3333FF"/>
                <w:lang w:val="el-GR"/>
              </w:rPr>
              <w:instrText xml:space="preserve"> \* MERGEFORMAT </w:instrText>
            </w:r>
            <w:r w:rsidRPr="00552602">
              <w:rPr>
                <w:color w:val="3333FF"/>
                <w:lang w:val="el-GR"/>
              </w:rPr>
            </w:r>
            <w:r w:rsidRPr="00552602">
              <w:rPr>
                <w:color w:val="3333FF"/>
                <w:lang w:val="el-GR"/>
              </w:rPr>
              <w:fldChar w:fldCharType="separate"/>
            </w:r>
            <w:r w:rsidR="00074F77">
              <w:rPr>
                <w:lang w:val="el-GR"/>
              </w:rPr>
              <w:t>5.2.2</w:t>
            </w:r>
            <w:r w:rsidRPr="00552602">
              <w:rPr>
                <w:color w:val="3333FF"/>
                <w:lang w:val="el-GR"/>
              </w:rPr>
              <w:fldChar w:fldCharType="end"/>
            </w:r>
            <w:r w:rsidRPr="00552602">
              <w:rPr>
                <w:lang w:val="el-GR"/>
              </w:rPr>
              <w:t xml:space="preserve"> του Παραρτήματος Ι. Αναλυτικότερα:</w:t>
            </w:r>
            <w:r w:rsidRPr="00552602">
              <w:rPr>
                <w:lang w:val="el-GR"/>
              </w:rPr>
              <w:tab/>
            </w:r>
          </w:p>
          <w:p w14:paraId="47F38E62" w14:textId="77777777" w:rsidR="00552602" w:rsidRPr="00552602" w:rsidRDefault="00552602" w:rsidP="00552602">
            <w:pPr>
              <w:numPr>
                <w:ilvl w:val="0"/>
                <w:numId w:val="90"/>
              </w:numPr>
              <w:spacing w:after="0"/>
              <w:rPr>
                <w:bCs/>
                <w:lang w:val="el-GR"/>
              </w:rPr>
            </w:pPr>
            <w:r w:rsidRPr="00552602">
              <w:rPr>
                <w:bCs/>
                <w:lang w:val="el-GR"/>
              </w:rPr>
              <w:t>Η προτεινόμενη μεθοδολογία μετάπτωσης.</w:t>
            </w:r>
          </w:p>
          <w:p w14:paraId="65AA24D5" w14:textId="77777777" w:rsidR="00552602" w:rsidRPr="00552602" w:rsidRDefault="00552602" w:rsidP="00552602">
            <w:pPr>
              <w:numPr>
                <w:ilvl w:val="0"/>
                <w:numId w:val="90"/>
              </w:numPr>
              <w:spacing w:after="0"/>
              <w:rPr>
                <w:bCs/>
                <w:lang w:val="el-GR"/>
              </w:rPr>
            </w:pPr>
            <w:r w:rsidRPr="00552602">
              <w:rPr>
                <w:bCs/>
                <w:lang w:val="el-GR"/>
              </w:rPr>
              <w:t>Τα προτεινόμενα εργαλεία μετάπτωσης.</w:t>
            </w:r>
          </w:p>
          <w:p w14:paraId="4B53FA69" w14:textId="77777777" w:rsidR="00552602" w:rsidRDefault="00552602" w:rsidP="00DE073F">
            <w:pPr>
              <w:pStyle w:val="ae"/>
              <w:spacing w:before="121"/>
              <w:ind w:right="669"/>
              <w:rPr>
                <w:b/>
                <w:lang w:val="el-GR"/>
              </w:rPr>
            </w:pPr>
          </w:p>
          <w:p w14:paraId="6FBA71B9" w14:textId="77777777" w:rsidR="000843A3" w:rsidRPr="000843A3" w:rsidRDefault="000843A3" w:rsidP="00DE073F">
            <w:pPr>
              <w:pStyle w:val="ae"/>
              <w:spacing w:before="121"/>
              <w:ind w:right="669"/>
              <w:rPr>
                <w:b/>
                <w:lang w:val="el-GR"/>
              </w:rPr>
            </w:pPr>
            <w:r w:rsidRPr="000843A3">
              <w:rPr>
                <w:b/>
                <w:lang w:val="el-GR"/>
              </w:rPr>
              <w:t>Ομάδα Β – Επαύξησης λειτουργικότητας – εκσυγχρονισμός υποσυστημάτων</w:t>
            </w:r>
          </w:p>
          <w:p w14:paraId="5EA9AF68" w14:textId="43F16E7F" w:rsidR="000843A3" w:rsidRPr="003B5CF3" w:rsidRDefault="00DE50EB" w:rsidP="00DE073F">
            <w:pPr>
              <w:pStyle w:val="ae"/>
              <w:spacing w:before="121"/>
              <w:ind w:right="669"/>
              <w:rPr>
                <w:lang w:val="el-GR"/>
              </w:rPr>
            </w:pPr>
            <w:r w:rsidRPr="00DE50EB">
              <w:rPr>
                <w:lang w:val="el-GR"/>
              </w:rPr>
              <w:t xml:space="preserve">Η κάλυψη των απαιτήσεων της Παραγράφου </w:t>
            </w:r>
            <w:r>
              <w:rPr>
                <w:lang w:val="el-GR"/>
              </w:rPr>
              <w:fldChar w:fldCharType="begin"/>
            </w:r>
            <w:r>
              <w:rPr>
                <w:lang w:val="el-GR"/>
              </w:rPr>
              <w:instrText xml:space="preserve"> REF _Ref88561251 \r \h </w:instrText>
            </w:r>
            <w:r>
              <w:rPr>
                <w:lang w:val="el-GR"/>
              </w:rPr>
            </w:r>
            <w:r>
              <w:rPr>
                <w:lang w:val="el-GR"/>
              </w:rPr>
              <w:fldChar w:fldCharType="separate"/>
            </w:r>
            <w:r w:rsidR="00074F77">
              <w:rPr>
                <w:lang w:val="el-GR"/>
              </w:rPr>
              <w:t>5.2.3</w:t>
            </w:r>
            <w:r>
              <w:rPr>
                <w:lang w:val="el-GR"/>
              </w:rPr>
              <w:fldChar w:fldCharType="end"/>
            </w:r>
            <w:r w:rsidRPr="00DE50EB">
              <w:rPr>
                <w:lang w:val="el-GR"/>
              </w:rPr>
              <w:t xml:space="preserve"> του Παραρτήματος Ι. Αναλυτικότερα:</w:t>
            </w:r>
          </w:p>
          <w:p w14:paraId="2EBB0385" w14:textId="77777777" w:rsidR="00DE073F" w:rsidRPr="00B97831" w:rsidRDefault="00DE073F" w:rsidP="00012F1D">
            <w:pPr>
              <w:pStyle w:val="aff"/>
              <w:numPr>
                <w:ilvl w:val="0"/>
                <w:numId w:val="81"/>
              </w:numPr>
              <w:spacing w:before="120" w:after="0"/>
              <w:contextualSpacing w:val="0"/>
              <w:rPr>
                <w:lang w:val="el-GR"/>
              </w:rPr>
            </w:pPr>
            <w:r w:rsidRPr="00B97831">
              <w:rPr>
                <w:lang w:val="el-GR"/>
              </w:rPr>
              <w:lastRenderedPageBreak/>
              <w:t>Η κάλυψη των λειτουργικών και τεχνικών απαιτήσεων του Έργου</w:t>
            </w:r>
            <w:r>
              <w:rPr>
                <w:lang w:val="el-GR"/>
              </w:rPr>
              <w:t>,</w:t>
            </w:r>
          </w:p>
          <w:p w14:paraId="5782DDE1" w14:textId="77777777" w:rsidR="00DE073F" w:rsidRDefault="00DE073F" w:rsidP="00012F1D">
            <w:pPr>
              <w:pStyle w:val="aff"/>
              <w:numPr>
                <w:ilvl w:val="0"/>
                <w:numId w:val="81"/>
              </w:numPr>
              <w:spacing w:after="0"/>
              <w:rPr>
                <w:lang w:val="el-GR"/>
              </w:rPr>
            </w:pPr>
            <w:r>
              <w:rPr>
                <w:lang w:val="el-GR"/>
              </w:rPr>
              <w:t xml:space="preserve">η </w:t>
            </w:r>
            <w:r w:rsidRPr="002B7BB0">
              <w:rPr>
                <w:lang w:val="el-GR"/>
              </w:rPr>
              <w:t xml:space="preserve">αναλυτική και τεκμηριωμένη περιγραφή </w:t>
            </w:r>
            <w:r>
              <w:rPr>
                <w:lang w:val="el-GR"/>
              </w:rPr>
              <w:t>των παρεχόμενων υπηρεσιών,</w:t>
            </w:r>
          </w:p>
          <w:p w14:paraId="5286F567" w14:textId="77777777" w:rsidR="000843A3" w:rsidRDefault="00DE073F" w:rsidP="00012F1D">
            <w:pPr>
              <w:pStyle w:val="aff"/>
              <w:numPr>
                <w:ilvl w:val="0"/>
                <w:numId w:val="81"/>
              </w:numPr>
              <w:spacing w:after="0"/>
              <w:rPr>
                <w:lang w:val="el-GR"/>
              </w:rPr>
            </w:pPr>
            <w:r>
              <w:rPr>
                <w:lang w:val="el-GR"/>
              </w:rPr>
              <w:t xml:space="preserve">η </w:t>
            </w:r>
            <w:r w:rsidRPr="00B97831">
              <w:rPr>
                <w:lang w:val="el-GR"/>
              </w:rPr>
              <w:t xml:space="preserve">τεκμηριωμένη και ολοκληρωμένη πρόταση </w:t>
            </w:r>
            <w:r w:rsidR="000843A3">
              <w:rPr>
                <w:lang w:val="el-GR"/>
              </w:rPr>
              <w:t>αναμόρφωσης των εφαρμογών του ΟΠΣ</w:t>
            </w:r>
          </w:p>
          <w:p w14:paraId="1E814324" w14:textId="77777777" w:rsidR="00DE073F" w:rsidRPr="002B7BB0" w:rsidRDefault="000843A3" w:rsidP="00012F1D">
            <w:pPr>
              <w:pStyle w:val="aff"/>
              <w:numPr>
                <w:ilvl w:val="0"/>
                <w:numId w:val="81"/>
              </w:numPr>
              <w:spacing w:after="0"/>
              <w:rPr>
                <w:lang w:val="el-GR"/>
              </w:rPr>
            </w:pPr>
            <w:r>
              <w:rPr>
                <w:lang w:val="el-GR"/>
              </w:rPr>
              <w:t xml:space="preserve">η τεκμηριωμένη και ολοκληρωμένη πρόταση </w:t>
            </w:r>
            <w:r w:rsidR="00DE073F" w:rsidRPr="00B97831">
              <w:rPr>
                <w:lang w:val="el-GR"/>
              </w:rPr>
              <w:t xml:space="preserve">σχετικά με την υλοποίηση της διασύνδεσης με τρίτα συστήματα (χρήση ανοιχτών προτύπων, διεθνώς καθιερωμένων τεχνολογιών </w:t>
            </w:r>
            <w:proofErr w:type="spellStart"/>
            <w:r w:rsidR="00DE073F" w:rsidRPr="00B97831">
              <w:rPr>
                <w:lang w:val="el-GR"/>
              </w:rPr>
              <w:t>κλπ</w:t>
            </w:r>
            <w:proofErr w:type="spellEnd"/>
            <w:r w:rsidR="00DE073F" w:rsidRPr="00B97831">
              <w:rPr>
                <w:lang w:val="el-GR"/>
              </w:rPr>
              <w:t>)</w:t>
            </w:r>
            <w:r w:rsidR="00DE073F">
              <w:rPr>
                <w:lang w:val="el-GR"/>
              </w:rPr>
              <w:t>,</w:t>
            </w:r>
          </w:p>
          <w:p w14:paraId="5FF983EF" w14:textId="77777777" w:rsidR="00DE073F" w:rsidRDefault="00DE073F" w:rsidP="00012F1D">
            <w:pPr>
              <w:pStyle w:val="aff"/>
              <w:numPr>
                <w:ilvl w:val="0"/>
                <w:numId w:val="81"/>
              </w:numPr>
              <w:spacing w:after="0"/>
              <w:rPr>
                <w:lang w:val="el-GR"/>
              </w:rPr>
            </w:pPr>
            <w:r>
              <w:rPr>
                <w:lang w:val="el-GR"/>
              </w:rPr>
              <w:t>ε</w:t>
            </w:r>
            <w:r w:rsidRPr="002B7BB0">
              <w:rPr>
                <w:lang w:val="el-GR"/>
              </w:rPr>
              <w:t xml:space="preserve">πιπλέον </w:t>
            </w:r>
            <w:r>
              <w:rPr>
                <w:lang w:val="el-GR"/>
              </w:rPr>
              <w:t xml:space="preserve">υπηρεσίες </w:t>
            </w:r>
            <w:r w:rsidRPr="002B7BB0">
              <w:rPr>
                <w:lang w:val="el-GR"/>
              </w:rPr>
              <w:t>που προσφέρονται πέραν των ζητούμενων στην παρούσα, οι οποίες κρίνεται ότι συμβάλουν στην εξυπηρέτηση των στόχων του Έργου</w:t>
            </w:r>
            <w:r>
              <w:rPr>
                <w:lang w:val="el-GR"/>
              </w:rPr>
              <w:t>.</w:t>
            </w:r>
          </w:p>
          <w:p w14:paraId="03CB7BA1" w14:textId="77777777" w:rsidR="00DE073F" w:rsidRPr="003B5CF3" w:rsidRDefault="00DE073F" w:rsidP="008157E3">
            <w:pPr>
              <w:pStyle w:val="aff"/>
              <w:spacing w:after="0"/>
              <w:rPr>
                <w:lang w:val="el-GR"/>
              </w:rPr>
            </w:pPr>
          </w:p>
        </w:tc>
      </w:tr>
      <w:tr w:rsidR="00DE073F" w:rsidRPr="003B5CF3" w14:paraId="35D1B657" w14:textId="77777777" w:rsidTr="00DE073F">
        <w:tc>
          <w:tcPr>
            <w:tcW w:w="9855" w:type="dxa"/>
            <w:shd w:val="clear" w:color="auto" w:fill="E6E6E6"/>
          </w:tcPr>
          <w:p w14:paraId="6A7F6EFC" w14:textId="77777777" w:rsidR="00DE073F" w:rsidRPr="003B5CF3" w:rsidRDefault="00DE073F" w:rsidP="00DE073F">
            <w:pPr>
              <w:spacing w:before="120"/>
              <w:rPr>
                <w:b/>
                <w:lang w:val="el-GR"/>
              </w:rPr>
            </w:pPr>
            <w:r w:rsidRPr="003B5CF3">
              <w:rPr>
                <w:u w:val="single"/>
                <w:lang w:val="el-GR"/>
              </w:rPr>
              <w:lastRenderedPageBreak/>
              <w:br w:type="page"/>
            </w:r>
            <w:r w:rsidR="000843A3">
              <w:rPr>
                <w:b/>
                <w:lang w:val="el-GR"/>
              </w:rPr>
              <w:t>Ομάδα Γ</w:t>
            </w:r>
            <w:r w:rsidRPr="003B5CF3">
              <w:rPr>
                <w:b/>
                <w:lang w:val="el-GR"/>
              </w:rPr>
              <w:t xml:space="preserve"> - ΠΡΟΔΙΑΓΡΑΦΕΣ ΥΠΗΡΕΣΙΩΝ</w:t>
            </w:r>
          </w:p>
        </w:tc>
      </w:tr>
      <w:tr w:rsidR="00DE073F" w:rsidRPr="00A81E10" w14:paraId="2B9F5E4E" w14:textId="77777777" w:rsidTr="00DE073F">
        <w:tc>
          <w:tcPr>
            <w:tcW w:w="9855" w:type="dxa"/>
            <w:shd w:val="clear" w:color="auto" w:fill="auto"/>
          </w:tcPr>
          <w:p w14:paraId="494D0245" w14:textId="77777777" w:rsidR="00DE50EB" w:rsidRDefault="00DE50EB" w:rsidP="000843A3">
            <w:pPr>
              <w:pStyle w:val="ae"/>
              <w:spacing w:after="0"/>
              <w:rPr>
                <w:b/>
                <w:lang w:val="el-GR"/>
              </w:rPr>
            </w:pPr>
          </w:p>
          <w:p w14:paraId="2A5CE2AA" w14:textId="77777777" w:rsidR="000843A3" w:rsidRDefault="000843A3" w:rsidP="000843A3">
            <w:pPr>
              <w:pStyle w:val="ae"/>
              <w:spacing w:after="0"/>
              <w:rPr>
                <w:b/>
                <w:lang w:val="el-GR"/>
              </w:rPr>
            </w:pPr>
            <w:r w:rsidRPr="00806194">
              <w:rPr>
                <w:b/>
                <w:lang w:val="el-GR"/>
              </w:rPr>
              <w:t xml:space="preserve">Γ1: </w:t>
            </w:r>
            <w:r w:rsidR="00DE50EB" w:rsidRPr="00806194">
              <w:rPr>
                <w:b/>
                <w:lang w:val="el-GR"/>
              </w:rPr>
              <w:t>Υπηρεσίες Εκπαίδευσης</w:t>
            </w:r>
          </w:p>
          <w:p w14:paraId="4870662E" w14:textId="77777777" w:rsidR="00806194" w:rsidRDefault="00806194" w:rsidP="000843A3">
            <w:pPr>
              <w:pStyle w:val="ae"/>
              <w:spacing w:after="0"/>
              <w:rPr>
                <w:b/>
                <w:lang w:val="el-GR"/>
              </w:rPr>
            </w:pPr>
          </w:p>
          <w:p w14:paraId="1B0CC50F" w14:textId="57F87A41" w:rsidR="00806194" w:rsidRDefault="00806194" w:rsidP="000843A3">
            <w:pPr>
              <w:pStyle w:val="ae"/>
              <w:spacing w:after="0"/>
              <w:rPr>
                <w:lang w:val="el-GR"/>
              </w:rPr>
            </w:pPr>
            <w:r w:rsidRPr="00552602">
              <w:rPr>
                <w:lang w:val="el-GR"/>
              </w:rPr>
              <w:t xml:space="preserve">Η κάλυψη των απαιτήσεων της Παραγράφου </w:t>
            </w:r>
            <w:r>
              <w:rPr>
                <w:color w:val="3333FF"/>
                <w:lang w:val="el-GR"/>
              </w:rPr>
              <w:fldChar w:fldCharType="begin"/>
            </w:r>
            <w:r>
              <w:rPr>
                <w:lang w:val="el-GR"/>
              </w:rPr>
              <w:instrText xml:space="preserve"> REF _Ref88561788 \r \h </w:instrText>
            </w:r>
            <w:r>
              <w:rPr>
                <w:color w:val="3333FF"/>
                <w:lang w:val="el-GR"/>
              </w:rPr>
            </w:r>
            <w:r>
              <w:rPr>
                <w:color w:val="3333FF"/>
                <w:lang w:val="el-GR"/>
              </w:rPr>
              <w:fldChar w:fldCharType="separate"/>
            </w:r>
            <w:r w:rsidR="00074F77">
              <w:rPr>
                <w:lang w:val="el-GR"/>
              </w:rPr>
              <w:t>5.2.4</w:t>
            </w:r>
            <w:r>
              <w:rPr>
                <w:color w:val="3333FF"/>
                <w:lang w:val="el-GR"/>
              </w:rPr>
              <w:fldChar w:fldCharType="end"/>
            </w:r>
            <w:r w:rsidRPr="00552602">
              <w:rPr>
                <w:lang w:val="el-GR"/>
              </w:rPr>
              <w:t xml:space="preserve"> του Παραρτήματος Ι. Αναλυτικότερα:</w:t>
            </w:r>
          </w:p>
          <w:p w14:paraId="53F09BD4" w14:textId="77777777" w:rsidR="00806194" w:rsidRPr="00806194" w:rsidRDefault="00806194" w:rsidP="000843A3">
            <w:pPr>
              <w:pStyle w:val="ae"/>
              <w:spacing w:after="0"/>
              <w:rPr>
                <w:b/>
                <w:lang w:val="el-GR"/>
              </w:rPr>
            </w:pPr>
          </w:p>
          <w:p w14:paraId="5096E384" w14:textId="77777777" w:rsidR="000843A3" w:rsidRPr="002E2F58" w:rsidRDefault="000843A3" w:rsidP="00012F1D">
            <w:pPr>
              <w:pStyle w:val="aff"/>
              <w:numPr>
                <w:ilvl w:val="0"/>
                <w:numId w:val="82"/>
              </w:numPr>
              <w:spacing w:after="0"/>
              <w:contextualSpacing w:val="0"/>
              <w:rPr>
                <w:lang w:val="el-GR"/>
              </w:rPr>
            </w:pPr>
            <w:r w:rsidRPr="002E2F58">
              <w:rPr>
                <w:lang w:val="el-GR"/>
              </w:rPr>
              <w:t>Το αντικείμενο της εκπαίδευσης ανά κατηγορία εκπαιδευομένων</w:t>
            </w:r>
          </w:p>
          <w:p w14:paraId="47A30E14" w14:textId="77777777" w:rsidR="000843A3" w:rsidRPr="002E2F58" w:rsidRDefault="000843A3" w:rsidP="00012F1D">
            <w:pPr>
              <w:pStyle w:val="aff"/>
              <w:numPr>
                <w:ilvl w:val="0"/>
                <w:numId w:val="82"/>
              </w:numPr>
              <w:spacing w:after="0"/>
              <w:contextualSpacing w:val="0"/>
              <w:rPr>
                <w:lang w:val="el-GR"/>
              </w:rPr>
            </w:pPr>
            <w:r w:rsidRPr="002E2F58">
              <w:rPr>
                <w:lang w:val="el-GR"/>
              </w:rPr>
              <w:t>H εκπαιδευτική διαδικασία και η διαχείριση αυτής</w:t>
            </w:r>
          </w:p>
          <w:p w14:paraId="555FE7E9" w14:textId="77777777" w:rsidR="000843A3" w:rsidRPr="002E2F58" w:rsidRDefault="000843A3" w:rsidP="00012F1D">
            <w:pPr>
              <w:pStyle w:val="aff"/>
              <w:numPr>
                <w:ilvl w:val="0"/>
                <w:numId w:val="82"/>
              </w:numPr>
              <w:spacing w:after="0"/>
              <w:contextualSpacing w:val="0"/>
              <w:rPr>
                <w:lang w:val="el-GR"/>
              </w:rPr>
            </w:pPr>
            <w:r w:rsidRPr="002E2F58">
              <w:rPr>
                <w:lang w:val="el-GR"/>
              </w:rPr>
              <w:t>Οι προσφερόμενες ώρες εκπαίδευσης ανά κατηγορία χρηστών</w:t>
            </w:r>
          </w:p>
          <w:p w14:paraId="5B50BCE5" w14:textId="77777777" w:rsidR="000843A3" w:rsidRDefault="000843A3" w:rsidP="000843A3">
            <w:pPr>
              <w:pStyle w:val="ae"/>
              <w:spacing w:after="0"/>
              <w:rPr>
                <w:b/>
                <w:lang w:val="el-GR"/>
              </w:rPr>
            </w:pPr>
          </w:p>
          <w:p w14:paraId="436B8292" w14:textId="77777777" w:rsidR="00DB550C" w:rsidRDefault="000843A3" w:rsidP="000843A3">
            <w:pPr>
              <w:pStyle w:val="ae"/>
              <w:spacing w:after="0"/>
              <w:rPr>
                <w:b/>
                <w:lang w:val="el-GR"/>
              </w:rPr>
            </w:pPr>
            <w:r w:rsidRPr="00806194">
              <w:rPr>
                <w:b/>
                <w:lang w:val="el-GR"/>
              </w:rPr>
              <w:t>Γ2:</w:t>
            </w:r>
            <w:r w:rsidR="00806194" w:rsidRPr="00806194">
              <w:rPr>
                <w:b/>
                <w:lang w:val="el-GR"/>
              </w:rPr>
              <w:t xml:space="preserve"> Υπηρεσίες Δοκιμαστικής Λειτουργίας</w:t>
            </w:r>
          </w:p>
          <w:p w14:paraId="0E7CEBAA" w14:textId="77777777" w:rsidR="00806194" w:rsidRDefault="00806194" w:rsidP="000843A3">
            <w:pPr>
              <w:pStyle w:val="ae"/>
              <w:spacing w:after="0"/>
              <w:rPr>
                <w:b/>
                <w:lang w:val="el-GR"/>
              </w:rPr>
            </w:pPr>
          </w:p>
          <w:p w14:paraId="69699D51" w14:textId="564B9FCC" w:rsidR="00806194" w:rsidRDefault="00806194" w:rsidP="00806194">
            <w:pPr>
              <w:suppressAutoHyphens w:val="0"/>
              <w:rPr>
                <w:lang w:val="el-GR"/>
              </w:rPr>
            </w:pPr>
            <w:r w:rsidRPr="00DE50EB">
              <w:rPr>
                <w:lang w:val="el-GR"/>
              </w:rPr>
              <w:t xml:space="preserve">Η κάλυψη των απαιτήσεων της Παραγράφου </w:t>
            </w:r>
            <w:r>
              <w:rPr>
                <w:lang w:val="el-GR"/>
              </w:rPr>
              <w:fldChar w:fldCharType="begin"/>
            </w:r>
            <w:r>
              <w:rPr>
                <w:lang w:val="el-GR"/>
              </w:rPr>
              <w:instrText xml:space="preserve"> REF _Ref88561730 \r \h </w:instrText>
            </w:r>
            <w:r>
              <w:rPr>
                <w:lang w:val="el-GR"/>
              </w:rPr>
            </w:r>
            <w:r>
              <w:rPr>
                <w:lang w:val="el-GR"/>
              </w:rPr>
              <w:fldChar w:fldCharType="separate"/>
            </w:r>
            <w:r w:rsidR="00074F77">
              <w:rPr>
                <w:lang w:val="el-GR"/>
              </w:rPr>
              <w:t>5.2.5</w:t>
            </w:r>
            <w:r>
              <w:rPr>
                <w:lang w:val="el-GR"/>
              </w:rPr>
              <w:fldChar w:fldCharType="end"/>
            </w:r>
            <w:r w:rsidRPr="00DE50EB">
              <w:rPr>
                <w:lang w:val="el-GR"/>
              </w:rPr>
              <w:t xml:space="preserve"> του Παραρτήματος Ι. </w:t>
            </w:r>
          </w:p>
          <w:p w14:paraId="13C50DFC" w14:textId="77777777" w:rsidR="00806194" w:rsidRPr="00772376" w:rsidRDefault="00806194" w:rsidP="00806194">
            <w:pPr>
              <w:suppressAutoHyphens w:val="0"/>
              <w:rPr>
                <w:lang w:val="el-GR"/>
              </w:rPr>
            </w:pPr>
            <w:r w:rsidRPr="00806194">
              <w:rPr>
                <w:lang w:val="el-GR"/>
              </w:rPr>
              <w:t>Ειδικότερα θα εξεταστεί η προτεινόμενη μεθοδολογία παροχής των υπηρεσιών δοκιμαστικής λειτουργίας.</w:t>
            </w:r>
          </w:p>
          <w:p w14:paraId="09B6430F" w14:textId="77777777" w:rsidR="00806194" w:rsidRDefault="00806194" w:rsidP="000843A3">
            <w:pPr>
              <w:pStyle w:val="ae"/>
              <w:spacing w:after="0"/>
              <w:rPr>
                <w:b/>
                <w:lang w:val="el-GR"/>
              </w:rPr>
            </w:pPr>
          </w:p>
          <w:p w14:paraId="30374701" w14:textId="77777777" w:rsidR="00673CE1" w:rsidRPr="00673CE1" w:rsidRDefault="00673CE1" w:rsidP="00673CE1">
            <w:pPr>
              <w:pStyle w:val="ae"/>
              <w:spacing w:after="0"/>
              <w:rPr>
                <w:b/>
                <w:lang w:val="el-GR"/>
              </w:rPr>
            </w:pPr>
            <w:r w:rsidRPr="00673CE1">
              <w:rPr>
                <w:b/>
                <w:lang w:val="el-GR"/>
              </w:rPr>
              <w:t xml:space="preserve">Γ3: Υπηρεσίες </w:t>
            </w:r>
            <w:proofErr w:type="spellStart"/>
            <w:r w:rsidRPr="00673CE1">
              <w:rPr>
                <w:b/>
                <w:lang w:val="el-GR"/>
              </w:rPr>
              <w:t>Helpdesk</w:t>
            </w:r>
            <w:proofErr w:type="spellEnd"/>
          </w:p>
          <w:p w14:paraId="53ABBFD0" w14:textId="77777777" w:rsidR="00673CE1" w:rsidRDefault="00673CE1" w:rsidP="00673CE1">
            <w:pPr>
              <w:pStyle w:val="ae"/>
              <w:spacing w:after="0"/>
              <w:rPr>
                <w:lang w:val="el-GR"/>
              </w:rPr>
            </w:pPr>
            <w:r w:rsidRPr="00673CE1">
              <w:rPr>
                <w:lang w:val="el-GR"/>
              </w:rPr>
              <w:tab/>
            </w:r>
          </w:p>
          <w:p w14:paraId="7EEA6F37" w14:textId="21657FEB" w:rsidR="00806194" w:rsidRPr="00806194" w:rsidRDefault="00673CE1" w:rsidP="000843A3">
            <w:pPr>
              <w:pStyle w:val="ae"/>
              <w:spacing w:after="0"/>
              <w:rPr>
                <w:b/>
                <w:lang w:val="el-GR"/>
              </w:rPr>
            </w:pPr>
            <w:r w:rsidRPr="00552602">
              <w:rPr>
                <w:lang w:val="el-GR"/>
              </w:rPr>
              <w:t xml:space="preserve">Η κάλυψη των απαιτήσεων της Παραγράφου </w:t>
            </w:r>
            <w:r>
              <w:rPr>
                <w:color w:val="3333FF"/>
                <w:lang w:val="el-GR"/>
              </w:rPr>
              <w:fldChar w:fldCharType="begin"/>
            </w:r>
            <w:r>
              <w:rPr>
                <w:lang w:val="el-GR"/>
              </w:rPr>
              <w:instrText xml:space="preserve"> REF _Ref88562363 \r \h </w:instrText>
            </w:r>
            <w:r>
              <w:rPr>
                <w:color w:val="3333FF"/>
                <w:lang w:val="el-GR"/>
              </w:rPr>
            </w:r>
            <w:r>
              <w:rPr>
                <w:color w:val="3333FF"/>
                <w:lang w:val="el-GR"/>
              </w:rPr>
              <w:fldChar w:fldCharType="separate"/>
            </w:r>
            <w:r w:rsidR="00074F77">
              <w:rPr>
                <w:lang w:val="el-GR"/>
              </w:rPr>
              <w:t>5.2.6</w:t>
            </w:r>
            <w:r>
              <w:rPr>
                <w:color w:val="3333FF"/>
                <w:lang w:val="el-GR"/>
              </w:rPr>
              <w:fldChar w:fldCharType="end"/>
            </w:r>
            <w:r w:rsidRPr="00552602">
              <w:rPr>
                <w:lang w:val="el-GR"/>
              </w:rPr>
              <w:t xml:space="preserve"> του Παραρτήματος Ι. Αναλυτικότερα:</w:t>
            </w:r>
          </w:p>
          <w:p w14:paraId="02B99D53" w14:textId="77777777" w:rsidR="00DB550C" w:rsidRDefault="000843A3" w:rsidP="00012F1D">
            <w:pPr>
              <w:pStyle w:val="ae"/>
              <w:numPr>
                <w:ilvl w:val="0"/>
                <w:numId w:val="82"/>
              </w:numPr>
              <w:spacing w:after="0"/>
              <w:rPr>
                <w:lang w:val="el-GR"/>
              </w:rPr>
            </w:pPr>
            <w:r w:rsidRPr="003B5CF3">
              <w:rPr>
                <w:lang w:val="el-GR"/>
              </w:rPr>
              <w:t>οι προσφερόμενες υπηρεσίες</w:t>
            </w:r>
            <w:r>
              <w:rPr>
                <w:lang w:val="el-GR"/>
              </w:rPr>
              <w:t xml:space="preserve"> και αξιολογείται η </w:t>
            </w:r>
            <w:r w:rsidRPr="00F2294A">
              <w:rPr>
                <w:lang w:val="el-GR"/>
              </w:rPr>
              <w:t xml:space="preserve">προτεινόμενη μεθοδολογία παροχής των υπηρεσιών </w:t>
            </w:r>
            <w:proofErr w:type="spellStart"/>
            <w:r w:rsidRPr="00F2294A">
              <w:rPr>
                <w:lang w:val="el-GR"/>
              </w:rPr>
              <w:t>HelpDesk</w:t>
            </w:r>
            <w:proofErr w:type="spellEnd"/>
            <w:r w:rsidRPr="00F2294A">
              <w:rPr>
                <w:lang w:val="el-GR"/>
              </w:rPr>
              <w:t xml:space="preserve"> και η μεθοδολογία παροχής τους </w:t>
            </w:r>
            <w:r>
              <w:rPr>
                <w:lang w:val="el-GR"/>
              </w:rPr>
              <w:t>στα επιμέρους πακέτα εργασίας</w:t>
            </w:r>
            <w:r w:rsidR="00DB550C">
              <w:rPr>
                <w:lang w:val="el-GR"/>
              </w:rPr>
              <w:t>.</w:t>
            </w:r>
          </w:p>
          <w:p w14:paraId="7F5A1FEF" w14:textId="77777777" w:rsidR="000843A3" w:rsidRDefault="000843A3" w:rsidP="001124B3">
            <w:pPr>
              <w:pStyle w:val="ae"/>
              <w:spacing w:after="0"/>
              <w:ind w:left="792"/>
              <w:rPr>
                <w:lang w:val="el-GR"/>
              </w:rPr>
            </w:pPr>
          </w:p>
          <w:p w14:paraId="3F880B43" w14:textId="77777777" w:rsidR="00673CE1" w:rsidRPr="00673CE1" w:rsidRDefault="00673CE1" w:rsidP="00673CE1">
            <w:pPr>
              <w:pStyle w:val="ae"/>
              <w:spacing w:after="0"/>
              <w:rPr>
                <w:b/>
                <w:lang w:val="el-GR"/>
              </w:rPr>
            </w:pPr>
            <w:r w:rsidRPr="00673CE1">
              <w:rPr>
                <w:b/>
                <w:lang w:val="el-GR"/>
              </w:rPr>
              <w:t>Γ4: Υπηρεσίες Τεχνικής Υποστήριξης</w:t>
            </w:r>
          </w:p>
          <w:p w14:paraId="6124D17E" w14:textId="77777777" w:rsidR="00DB550C" w:rsidRDefault="00673CE1" w:rsidP="000843A3">
            <w:pPr>
              <w:pStyle w:val="ae"/>
              <w:spacing w:after="0"/>
              <w:rPr>
                <w:lang w:val="el-GR"/>
              </w:rPr>
            </w:pPr>
            <w:r w:rsidRPr="00673CE1">
              <w:rPr>
                <w:lang w:val="el-GR"/>
              </w:rPr>
              <w:tab/>
            </w:r>
          </w:p>
          <w:p w14:paraId="5C85CBE7" w14:textId="04292874" w:rsidR="000843A3" w:rsidRDefault="00673CE1" w:rsidP="00DE073F">
            <w:pPr>
              <w:pStyle w:val="ae"/>
              <w:spacing w:after="0"/>
              <w:rPr>
                <w:lang w:val="el-GR"/>
              </w:rPr>
            </w:pPr>
            <w:r w:rsidRPr="00DE50EB">
              <w:rPr>
                <w:lang w:val="el-GR"/>
              </w:rPr>
              <w:t xml:space="preserve">Η κάλυψη των απαιτήσεων της Παραγράφου </w:t>
            </w:r>
            <w:r>
              <w:rPr>
                <w:lang w:val="el-GR"/>
              </w:rPr>
              <w:fldChar w:fldCharType="begin"/>
            </w:r>
            <w:r>
              <w:rPr>
                <w:lang w:val="el-GR"/>
              </w:rPr>
              <w:instrText xml:space="preserve"> REF _Ref88562376 \r \h </w:instrText>
            </w:r>
            <w:r>
              <w:rPr>
                <w:lang w:val="el-GR"/>
              </w:rPr>
            </w:r>
            <w:r>
              <w:rPr>
                <w:lang w:val="el-GR"/>
              </w:rPr>
              <w:fldChar w:fldCharType="separate"/>
            </w:r>
            <w:r w:rsidR="00074F77">
              <w:rPr>
                <w:lang w:val="el-GR"/>
              </w:rPr>
              <w:t>5.2.7</w:t>
            </w:r>
            <w:r>
              <w:rPr>
                <w:lang w:val="el-GR"/>
              </w:rPr>
              <w:fldChar w:fldCharType="end"/>
            </w:r>
            <w:r w:rsidRPr="00DE50EB">
              <w:rPr>
                <w:lang w:val="el-GR"/>
              </w:rPr>
              <w:t xml:space="preserve"> του Παραρτήματος Ι.</w:t>
            </w:r>
            <w:r>
              <w:rPr>
                <w:lang w:val="el-GR"/>
              </w:rPr>
              <w:t xml:space="preserve"> Αναλυτικότερα:</w:t>
            </w:r>
          </w:p>
          <w:p w14:paraId="13EC43CC" w14:textId="77777777" w:rsidR="00673CE1" w:rsidRDefault="00673CE1" w:rsidP="00DE073F">
            <w:pPr>
              <w:pStyle w:val="ae"/>
              <w:spacing w:after="0"/>
              <w:rPr>
                <w:b/>
                <w:lang w:val="el-GR"/>
              </w:rPr>
            </w:pPr>
          </w:p>
          <w:p w14:paraId="69F1ABA5" w14:textId="6B6E871E" w:rsidR="00DE073F" w:rsidRDefault="00DE073F" w:rsidP="00012F1D">
            <w:pPr>
              <w:numPr>
                <w:ilvl w:val="0"/>
                <w:numId w:val="82"/>
              </w:numPr>
              <w:suppressAutoHyphens w:val="0"/>
              <w:spacing w:after="0"/>
              <w:rPr>
                <w:lang w:val="el-GR"/>
              </w:rPr>
            </w:pPr>
            <w:r w:rsidRPr="00D761C5">
              <w:rPr>
                <w:lang w:val="el-GR"/>
              </w:rPr>
              <w:t xml:space="preserve">Η προτεινόμενη μεθοδολογία παροχής των υπηρεσιών Υποστήριξης και η μεθοδολογία παροχής τους </w:t>
            </w:r>
            <w:r w:rsidR="000843A3">
              <w:rPr>
                <w:lang w:val="el-GR"/>
              </w:rPr>
              <w:t>καθ</w:t>
            </w:r>
            <w:r w:rsidR="000F0FB1" w:rsidRPr="000F0FB1">
              <w:rPr>
                <w:lang w:val="el-GR"/>
              </w:rPr>
              <w:t xml:space="preserve">’ </w:t>
            </w:r>
            <w:r w:rsidR="000843A3">
              <w:rPr>
                <w:lang w:val="el-GR"/>
              </w:rPr>
              <w:t>όλη τη διάρκεια του έργου και ιδίως για το διάστημα λειτουργίας του υφιστάμενου ΟΠΣ</w:t>
            </w:r>
            <w:r w:rsidRPr="00D761C5">
              <w:rPr>
                <w:lang w:val="el-GR"/>
              </w:rPr>
              <w:t>.</w:t>
            </w:r>
          </w:p>
          <w:p w14:paraId="0A426E3B" w14:textId="6013FD79" w:rsidR="00D12C8F" w:rsidRDefault="00D12C8F" w:rsidP="00012F1D">
            <w:pPr>
              <w:numPr>
                <w:ilvl w:val="0"/>
                <w:numId w:val="82"/>
              </w:numPr>
              <w:suppressAutoHyphens w:val="0"/>
              <w:spacing w:after="0"/>
              <w:rPr>
                <w:lang w:val="el-GR"/>
              </w:rPr>
            </w:pPr>
            <w:r>
              <w:rPr>
                <w:lang w:val="el-GR"/>
              </w:rPr>
              <w:t xml:space="preserve">Η ολοκληρωμένη προσέγγιση παροχής των απαιτούμενων υπηρεσιών η οποία λαμβάνει υπόψη τις </w:t>
            </w:r>
            <w:r w:rsidR="00D91FD5">
              <w:rPr>
                <w:lang w:val="el-GR"/>
              </w:rPr>
              <w:t xml:space="preserve">ειδικές </w:t>
            </w:r>
            <w:r>
              <w:rPr>
                <w:lang w:val="el-GR"/>
              </w:rPr>
              <w:t>απαιτήσεις του έργου σε συνδυασμό με την υφιστάμενη κατάσταση</w:t>
            </w:r>
          </w:p>
          <w:p w14:paraId="3C5660AC" w14:textId="77777777" w:rsidR="00DE073F" w:rsidRPr="003B5CF3" w:rsidRDefault="00DE073F" w:rsidP="00DE073F">
            <w:pPr>
              <w:pStyle w:val="ae"/>
              <w:spacing w:after="0"/>
              <w:rPr>
                <w:lang w:val="el-GR"/>
              </w:rPr>
            </w:pPr>
          </w:p>
          <w:p w14:paraId="58C7736F" w14:textId="77777777" w:rsidR="00673CE1" w:rsidRDefault="00673CE1" w:rsidP="00673CE1">
            <w:pPr>
              <w:pStyle w:val="ae"/>
              <w:spacing w:after="0"/>
              <w:rPr>
                <w:lang w:val="el-GR"/>
              </w:rPr>
            </w:pPr>
            <w:r w:rsidRPr="00DE50EB">
              <w:rPr>
                <w:b/>
                <w:lang w:val="el-GR"/>
              </w:rPr>
              <w:t>Γ5:</w:t>
            </w:r>
            <w:r w:rsidRPr="00673CE1">
              <w:rPr>
                <w:lang w:val="el-GR"/>
              </w:rPr>
              <w:t xml:space="preserve"> Υπηρεσίες Συντήρησης περιφερειακού εξοπλισμού</w:t>
            </w:r>
          </w:p>
          <w:p w14:paraId="76A45811" w14:textId="77777777" w:rsidR="00673CE1" w:rsidRDefault="00673CE1" w:rsidP="00673CE1">
            <w:pPr>
              <w:pStyle w:val="ae"/>
              <w:spacing w:after="0"/>
              <w:rPr>
                <w:lang w:val="el-GR"/>
              </w:rPr>
            </w:pPr>
          </w:p>
          <w:p w14:paraId="19D36FDA" w14:textId="686DA612" w:rsidR="00673CE1" w:rsidRPr="00DE50EB" w:rsidRDefault="00673CE1" w:rsidP="00673CE1">
            <w:pPr>
              <w:pStyle w:val="ae"/>
              <w:spacing w:after="0"/>
              <w:rPr>
                <w:b/>
                <w:lang w:val="el-GR"/>
              </w:rPr>
            </w:pPr>
            <w:r w:rsidRPr="00552602">
              <w:rPr>
                <w:lang w:val="el-GR"/>
              </w:rPr>
              <w:t xml:space="preserve">Η κάλυψη των απαιτήσεων της Παραγράφου </w:t>
            </w:r>
            <w:r>
              <w:rPr>
                <w:color w:val="3333FF"/>
                <w:lang w:val="el-GR"/>
              </w:rPr>
              <w:fldChar w:fldCharType="begin"/>
            </w:r>
            <w:r>
              <w:rPr>
                <w:lang w:val="el-GR"/>
              </w:rPr>
              <w:instrText xml:space="preserve"> REF _Ref88562391 \r \h </w:instrText>
            </w:r>
            <w:r>
              <w:rPr>
                <w:color w:val="3333FF"/>
                <w:lang w:val="el-GR"/>
              </w:rPr>
            </w:r>
            <w:r>
              <w:rPr>
                <w:color w:val="3333FF"/>
                <w:lang w:val="el-GR"/>
              </w:rPr>
              <w:fldChar w:fldCharType="separate"/>
            </w:r>
            <w:r w:rsidR="00074F77">
              <w:rPr>
                <w:lang w:val="el-GR"/>
              </w:rPr>
              <w:t>5.2.8</w:t>
            </w:r>
            <w:r>
              <w:rPr>
                <w:color w:val="3333FF"/>
                <w:lang w:val="el-GR"/>
              </w:rPr>
              <w:fldChar w:fldCharType="end"/>
            </w:r>
            <w:r w:rsidRPr="00552602">
              <w:rPr>
                <w:lang w:val="el-GR"/>
              </w:rPr>
              <w:t xml:space="preserve"> του Παραρτήματος Ι. Αναλυτικότερα:</w:t>
            </w:r>
          </w:p>
          <w:p w14:paraId="5F76B26B" w14:textId="77777777" w:rsidR="00DE50EB" w:rsidRDefault="00DE50EB" w:rsidP="00DE073F">
            <w:pPr>
              <w:pStyle w:val="ae"/>
              <w:spacing w:after="0"/>
              <w:rPr>
                <w:lang w:val="el-GR"/>
              </w:rPr>
            </w:pPr>
          </w:p>
          <w:p w14:paraId="67A7A3DC" w14:textId="77777777" w:rsidR="0044124E" w:rsidRDefault="000843A3" w:rsidP="0044124E">
            <w:pPr>
              <w:pStyle w:val="aff"/>
              <w:numPr>
                <w:ilvl w:val="0"/>
                <w:numId w:val="82"/>
              </w:numPr>
              <w:spacing w:after="0"/>
              <w:rPr>
                <w:lang w:val="el-GR"/>
              </w:rPr>
            </w:pPr>
            <w:r>
              <w:rPr>
                <w:lang w:val="el-GR"/>
              </w:rPr>
              <w:t>οι προσφερόμενες υπηρεσίες συντήρησης του υφιστάμενου εξοπλισμού των Καταστημάτων Κράτησης.</w:t>
            </w:r>
          </w:p>
          <w:p w14:paraId="25462BD4" w14:textId="77777777" w:rsidR="000843A3" w:rsidRPr="0044124E" w:rsidRDefault="000843A3" w:rsidP="0044124E">
            <w:pPr>
              <w:pStyle w:val="aff"/>
              <w:numPr>
                <w:ilvl w:val="0"/>
                <w:numId w:val="82"/>
              </w:numPr>
              <w:spacing w:after="0"/>
              <w:rPr>
                <w:lang w:val="el-GR"/>
              </w:rPr>
            </w:pPr>
            <w:r w:rsidRPr="0044124E">
              <w:rPr>
                <w:lang w:val="el-GR"/>
              </w:rPr>
              <w:t>Η προτεινόμενη μεθοδολογία παροχής των υπηρεσιών συντήρησης και η μεθοδολογία παροχής τους καθ</w:t>
            </w:r>
            <w:r w:rsidR="000F0FB1" w:rsidRPr="0044124E">
              <w:rPr>
                <w:lang w:val="el-GR"/>
              </w:rPr>
              <w:t xml:space="preserve">’ </w:t>
            </w:r>
            <w:r w:rsidRPr="0044124E">
              <w:rPr>
                <w:lang w:val="el-GR"/>
              </w:rPr>
              <w:t>όλη τη διάρκεια του έργου</w:t>
            </w:r>
          </w:p>
          <w:p w14:paraId="100C35FE" w14:textId="77777777" w:rsidR="000843A3" w:rsidRPr="00D761C5" w:rsidRDefault="000843A3" w:rsidP="0044124E">
            <w:pPr>
              <w:pStyle w:val="aff"/>
              <w:numPr>
                <w:ilvl w:val="0"/>
                <w:numId w:val="82"/>
              </w:numPr>
              <w:spacing w:after="0"/>
              <w:rPr>
                <w:lang w:val="el-GR"/>
              </w:rPr>
            </w:pPr>
            <w:r>
              <w:rPr>
                <w:lang w:val="el-GR"/>
              </w:rPr>
              <w:t>Η πρόταση αντιμετώπισης συμβάντων στον περιφερειακό εξοπλισμό</w:t>
            </w:r>
          </w:p>
          <w:p w14:paraId="3F7FF9CF" w14:textId="77777777" w:rsidR="00DE073F" w:rsidRPr="003B5CF3" w:rsidRDefault="00DE073F" w:rsidP="00673CE1">
            <w:pPr>
              <w:pStyle w:val="ae"/>
              <w:spacing w:after="0"/>
              <w:rPr>
                <w:bCs/>
                <w:lang w:val="el-GR"/>
              </w:rPr>
            </w:pPr>
          </w:p>
        </w:tc>
      </w:tr>
      <w:tr w:rsidR="00DE073F" w:rsidRPr="00A81E10" w14:paraId="201D95C0" w14:textId="77777777" w:rsidTr="00DE073F">
        <w:tc>
          <w:tcPr>
            <w:tcW w:w="9855" w:type="dxa"/>
            <w:shd w:val="clear" w:color="auto" w:fill="D9D9D9" w:themeFill="background1" w:themeFillShade="D9"/>
          </w:tcPr>
          <w:p w14:paraId="1BF1A397" w14:textId="77777777" w:rsidR="00DE073F" w:rsidRPr="003B5CF3" w:rsidRDefault="005462DC" w:rsidP="00DE073F">
            <w:pPr>
              <w:spacing w:before="120"/>
              <w:rPr>
                <w:b/>
                <w:lang w:val="el-GR"/>
              </w:rPr>
            </w:pPr>
            <w:r>
              <w:rPr>
                <w:b/>
                <w:lang w:val="el-GR"/>
              </w:rPr>
              <w:lastRenderedPageBreak/>
              <w:br w:type="page"/>
              <w:t>Ομάδα Δ</w:t>
            </w:r>
            <w:r w:rsidR="00DE073F" w:rsidRPr="003B5CF3">
              <w:rPr>
                <w:b/>
                <w:lang w:val="el-GR"/>
              </w:rPr>
              <w:t xml:space="preserve"> – </w:t>
            </w:r>
            <w:r w:rsidR="00DE073F" w:rsidRPr="003B5CF3">
              <w:rPr>
                <w:b/>
                <w:bCs/>
                <w:lang w:val="el-GR"/>
              </w:rPr>
              <w:t>ΜΕΘΟΔΟΛΟΓΙΑ ΥΛΟΠΟΙΗΣΗΣ - ΔΙΟΙΚΗΣΗΣ</w:t>
            </w:r>
          </w:p>
        </w:tc>
      </w:tr>
      <w:tr w:rsidR="00DE073F" w:rsidRPr="00A81E10" w14:paraId="4ACBAD1F" w14:textId="77777777" w:rsidTr="00DE073F">
        <w:tc>
          <w:tcPr>
            <w:tcW w:w="9855" w:type="dxa"/>
            <w:shd w:val="clear" w:color="auto" w:fill="auto"/>
          </w:tcPr>
          <w:p w14:paraId="2A069B93" w14:textId="77777777" w:rsidR="00B472A6" w:rsidRDefault="00B472A6" w:rsidP="00DE073F">
            <w:pPr>
              <w:rPr>
                <w:b/>
                <w:lang w:val="el-GR"/>
              </w:rPr>
            </w:pPr>
          </w:p>
          <w:p w14:paraId="5A8B326A" w14:textId="77777777" w:rsidR="00DE073F" w:rsidRDefault="005462DC" w:rsidP="00DE073F">
            <w:pPr>
              <w:rPr>
                <w:b/>
                <w:lang w:val="el-GR"/>
              </w:rPr>
            </w:pPr>
            <w:r w:rsidRPr="00B472A6">
              <w:rPr>
                <w:b/>
                <w:lang w:val="el-GR"/>
              </w:rPr>
              <w:t>Δ</w:t>
            </w:r>
            <w:r w:rsidR="00DE073F" w:rsidRPr="00B472A6">
              <w:rPr>
                <w:b/>
                <w:lang w:val="el-GR"/>
              </w:rPr>
              <w:t xml:space="preserve">1: </w:t>
            </w:r>
            <w:r w:rsidR="00B472A6" w:rsidRPr="00B472A6">
              <w:rPr>
                <w:b/>
                <w:lang w:val="el-GR"/>
              </w:rPr>
              <w:t>Οργάνωση Υλοποίησης Έργου (Χρονοδιάγραμμα, Παραδοτέα)</w:t>
            </w:r>
          </w:p>
          <w:p w14:paraId="2919E872" w14:textId="3286E6F3" w:rsidR="00B472A6" w:rsidRPr="00B472A6" w:rsidRDefault="00B472A6" w:rsidP="00DE073F">
            <w:pPr>
              <w:rPr>
                <w:b/>
                <w:lang w:val="el-GR"/>
              </w:rPr>
            </w:pPr>
            <w:r w:rsidRPr="00DE50EB">
              <w:rPr>
                <w:lang w:val="el-GR"/>
              </w:rPr>
              <w:t>Η κάλυψη των απαιτήσεων τ</w:t>
            </w:r>
            <w:r>
              <w:rPr>
                <w:lang w:val="el-GR"/>
              </w:rPr>
              <w:t>ων</w:t>
            </w:r>
            <w:r w:rsidRPr="00DE50EB">
              <w:rPr>
                <w:lang w:val="el-GR"/>
              </w:rPr>
              <w:t xml:space="preserve"> Παραγράφ</w:t>
            </w:r>
            <w:r>
              <w:rPr>
                <w:lang w:val="el-GR"/>
              </w:rPr>
              <w:t>ων</w:t>
            </w:r>
            <w:r w:rsidRPr="00DE50EB">
              <w:rPr>
                <w:lang w:val="el-GR"/>
              </w:rPr>
              <w:t xml:space="preserve"> </w:t>
            </w:r>
            <w:r>
              <w:rPr>
                <w:lang w:val="el-GR"/>
              </w:rPr>
              <w:fldChar w:fldCharType="begin"/>
            </w:r>
            <w:r>
              <w:rPr>
                <w:lang w:val="el-GR"/>
              </w:rPr>
              <w:instrText xml:space="preserve"> REF _Ref88562907 \r \h </w:instrText>
            </w:r>
            <w:r>
              <w:rPr>
                <w:lang w:val="el-GR"/>
              </w:rPr>
            </w:r>
            <w:r>
              <w:rPr>
                <w:lang w:val="el-GR"/>
              </w:rPr>
              <w:fldChar w:fldCharType="separate"/>
            </w:r>
            <w:r w:rsidR="00074F77">
              <w:rPr>
                <w:lang w:val="el-GR"/>
              </w:rPr>
              <w:t>5</w:t>
            </w:r>
            <w:r>
              <w:rPr>
                <w:lang w:val="el-GR"/>
              </w:rPr>
              <w:fldChar w:fldCharType="end"/>
            </w:r>
            <w:r>
              <w:rPr>
                <w:lang w:val="el-GR"/>
              </w:rPr>
              <w:t xml:space="preserve">, </w:t>
            </w:r>
            <w:r>
              <w:rPr>
                <w:lang w:val="el-GR"/>
              </w:rPr>
              <w:fldChar w:fldCharType="begin"/>
            </w:r>
            <w:r>
              <w:rPr>
                <w:lang w:val="el-GR"/>
              </w:rPr>
              <w:instrText xml:space="preserve"> REF _Ref88562922 \r \h </w:instrText>
            </w:r>
            <w:r>
              <w:rPr>
                <w:lang w:val="el-GR"/>
              </w:rPr>
            </w:r>
            <w:r>
              <w:rPr>
                <w:lang w:val="el-GR"/>
              </w:rPr>
              <w:fldChar w:fldCharType="separate"/>
            </w:r>
            <w:r w:rsidR="00074F77">
              <w:rPr>
                <w:lang w:val="el-GR"/>
              </w:rPr>
              <w:t>5.1</w:t>
            </w:r>
            <w:r>
              <w:rPr>
                <w:lang w:val="el-GR"/>
              </w:rPr>
              <w:fldChar w:fldCharType="end"/>
            </w:r>
            <w:r>
              <w:rPr>
                <w:lang w:val="el-GR"/>
              </w:rPr>
              <w:t xml:space="preserve"> και </w:t>
            </w:r>
            <w:r>
              <w:rPr>
                <w:lang w:val="el-GR"/>
              </w:rPr>
              <w:fldChar w:fldCharType="begin"/>
            </w:r>
            <w:r>
              <w:rPr>
                <w:lang w:val="el-GR"/>
              </w:rPr>
              <w:instrText xml:space="preserve"> REF _Ref88562952 \r \h </w:instrText>
            </w:r>
            <w:r>
              <w:rPr>
                <w:lang w:val="el-GR"/>
              </w:rPr>
            </w:r>
            <w:r>
              <w:rPr>
                <w:lang w:val="el-GR"/>
              </w:rPr>
              <w:fldChar w:fldCharType="separate"/>
            </w:r>
            <w:r w:rsidR="00074F77">
              <w:rPr>
                <w:lang w:val="el-GR"/>
              </w:rPr>
              <w:t>5.3</w:t>
            </w:r>
            <w:r>
              <w:rPr>
                <w:lang w:val="el-GR"/>
              </w:rPr>
              <w:fldChar w:fldCharType="end"/>
            </w:r>
            <w:r w:rsidRPr="00DE50EB">
              <w:rPr>
                <w:lang w:val="el-GR"/>
              </w:rPr>
              <w:t xml:space="preserve"> του Παραρτήματος Ι. Αναλυτικότερα:</w:t>
            </w:r>
          </w:p>
          <w:p w14:paraId="61F73262" w14:textId="77777777" w:rsidR="00DE073F" w:rsidRPr="00322BA8" w:rsidRDefault="00DE073F" w:rsidP="00012F1D">
            <w:pPr>
              <w:numPr>
                <w:ilvl w:val="0"/>
                <w:numId w:val="81"/>
              </w:numPr>
              <w:suppressAutoHyphens w:val="0"/>
              <w:rPr>
                <w:lang w:val="el-GR"/>
              </w:rPr>
            </w:pPr>
            <w:r w:rsidRPr="00322BA8">
              <w:rPr>
                <w:lang w:val="el-GR"/>
              </w:rPr>
              <w:t>η σαφήνεια και πληρότητα ανάλυσης των προσφερόμενων υπηρεσιών του Υποψήφιου Αναδόχου, σε συνάρτηση με</w:t>
            </w:r>
            <w:r>
              <w:rPr>
                <w:lang w:val="el-GR"/>
              </w:rPr>
              <w:t xml:space="preserve"> τον προσφερόμενο </w:t>
            </w:r>
            <w:proofErr w:type="spellStart"/>
            <w:r>
              <w:rPr>
                <w:lang w:val="el-GR"/>
              </w:rPr>
              <w:t>ανθρωποχρόνο</w:t>
            </w:r>
            <w:proofErr w:type="spellEnd"/>
            <w:r>
              <w:rPr>
                <w:lang w:val="el-GR"/>
              </w:rPr>
              <w:t>,</w:t>
            </w:r>
          </w:p>
          <w:p w14:paraId="6354B2B1" w14:textId="77777777" w:rsidR="00DE073F" w:rsidRDefault="00DE073F" w:rsidP="00012F1D">
            <w:pPr>
              <w:numPr>
                <w:ilvl w:val="0"/>
                <w:numId w:val="81"/>
              </w:numPr>
              <w:suppressAutoHyphens w:val="0"/>
              <w:rPr>
                <w:lang w:val="el-GR"/>
              </w:rPr>
            </w:pPr>
            <w:r w:rsidRPr="00322BA8">
              <w:rPr>
                <w:lang w:val="el-GR"/>
              </w:rPr>
              <w:t xml:space="preserve">ο ρεαλιστικός χρονοπρογραμματισμός των παρεχόμενων εργασιών του υποψήφιου Αναδόχου με βάση τις επιχειρησιακές </w:t>
            </w:r>
            <w:r>
              <w:rPr>
                <w:lang w:val="el-GR"/>
              </w:rPr>
              <w:t>απαιτήσεις του Κυρίου του Έργου,</w:t>
            </w:r>
          </w:p>
          <w:p w14:paraId="43580904" w14:textId="77777777" w:rsidR="00DE073F" w:rsidRDefault="00DE073F" w:rsidP="00012F1D">
            <w:pPr>
              <w:numPr>
                <w:ilvl w:val="0"/>
                <w:numId w:val="81"/>
              </w:numPr>
              <w:suppressAutoHyphens w:val="0"/>
              <w:rPr>
                <w:lang w:val="el-GR"/>
              </w:rPr>
            </w:pPr>
            <w:r w:rsidRPr="00322BA8">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w:t>
            </w:r>
            <w:r>
              <w:rPr>
                <w:lang w:val="el-GR"/>
              </w:rPr>
              <w:t>ο χρονοδιάγραμμα υλοποίησής του,</w:t>
            </w:r>
          </w:p>
          <w:p w14:paraId="235EBAB1" w14:textId="77777777" w:rsidR="00DE073F" w:rsidRPr="00CF3D9F" w:rsidRDefault="00DE073F" w:rsidP="00012F1D">
            <w:pPr>
              <w:numPr>
                <w:ilvl w:val="0"/>
                <w:numId w:val="81"/>
              </w:numPr>
              <w:suppressAutoHyphens w:val="0"/>
              <w:spacing w:before="121"/>
              <w:rPr>
                <w:lang w:val="el-GR"/>
              </w:rPr>
            </w:pPr>
            <w:r w:rsidRPr="00CF3D9F">
              <w:rPr>
                <w:lang w:val="el-GR"/>
              </w:rPr>
              <w:t xml:space="preserve">η </w:t>
            </w:r>
            <w:r w:rsidRPr="00322BA8">
              <w:rPr>
                <w:lang w:val="el-GR"/>
              </w:rPr>
              <w:t xml:space="preserve">ανάλυση, δομή </w:t>
            </w:r>
            <w:r>
              <w:rPr>
                <w:lang w:val="el-GR"/>
              </w:rPr>
              <w:t xml:space="preserve">και </w:t>
            </w:r>
            <w:r w:rsidRPr="00CF3D9F">
              <w:rPr>
                <w:lang w:val="el-GR"/>
              </w:rPr>
              <w:t xml:space="preserve">οργάνωση των παραδοτέων και η σύνδεσή τους με τις Ενότητες Εργασίας, σε σχέση με την προτεινόμενη Μεθοδολογία, τη </w:t>
            </w:r>
            <w:proofErr w:type="spellStart"/>
            <w:r w:rsidRPr="00CF3D9F">
              <w:rPr>
                <w:lang w:val="el-GR"/>
              </w:rPr>
              <w:t>ρεαλιστικότητα</w:t>
            </w:r>
            <w:proofErr w:type="spellEnd"/>
            <w:r w:rsidRPr="00CF3D9F">
              <w:rPr>
                <w:lang w:val="el-GR"/>
              </w:rPr>
              <w:t xml:space="preserve"> της προσέγγισης και την ολοκληρωμένη αντίληψη του υποψήφιου Αναδόχου για το Έργο</w:t>
            </w:r>
            <w:r>
              <w:rPr>
                <w:lang w:val="el-GR"/>
              </w:rPr>
              <w:t>,</w:t>
            </w:r>
          </w:p>
          <w:p w14:paraId="042CE2C9" w14:textId="77777777" w:rsidR="00DE073F" w:rsidRPr="00322BA8" w:rsidRDefault="00DE073F" w:rsidP="00012F1D">
            <w:pPr>
              <w:numPr>
                <w:ilvl w:val="0"/>
                <w:numId w:val="81"/>
              </w:numPr>
              <w:suppressAutoHyphens w:val="0"/>
              <w:spacing w:before="120"/>
              <w:rPr>
                <w:lang w:val="el-GR"/>
              </w:rPr>
            </w:pPr>
            <w:r w:rsidRPr="00322BA8">
              <w:rPr>
                <w:lang w:val="el-GR"/>
              </w:rPr>
              <w:t xml:space="preserve">η λίστα με τα ορόσημα του Έργου, που αφορούν κρίσιμα σημεία/στιγμιότυπα του χρονοδιαγράμματος του Έργου, στα οποία το Έργο </w:t>
            </w:r>
            <w:r w:rsidR="005462DC" w:rsidRPr="00322BA8">
              <w:rPr>
                <w:lang w:val="el-GR"/>
              </w:rPr>
              <w:t>απομπλέκεται</w:t>
            </w:r>
            <w:r w:rsidRPr="00322BA8">
              <w:rPr>
                <w:lang w:val="el-GR"/>
              </w:rPr>
              <w:t xml:space="preserve"> από κάποιο σημαντικό ρίσκο ή/και επιτυγχάνει κάποιο σημαντικό (ενδιάμεσο) στόχο.</w:t>
            </w:r>
          </w:p>
          <w:p w14:paraId="4904DB43" w14:textId="77777777" w:rsidR="00B472A6" w:rsidRDefault="00B472A6" w:rsidP="00DE073F">
            <w:pPr>
              <w:pStyle w:val="ae"/>
              <w:spacing w:before="33" w:after="0"/>
              <w:rPr>
                <w:b/>
                <w:lang w:val="el-GR"/>
              </w:rPr>
            </w:pPr>
          </w:p>
          <w:p w14:paraId="5A5C738D" w14:textId="77777777" w:rsidR="00DE073F" w:rsidRDefault="00B472A6" w:rsidP="00DE073F">
            <w:pPr>
              <w:pStyle w:val="ae"/>
              <w:spacing w:before="33" w:after="0"/>
              <w:rPr>
                <w:b/>
                <w:lang w:val="el-GR"/>
              </w:rPr>
            </w:pPr>
            <w:r>
              <w:rPr>
                <w:b/>
                <w:lang w:val="el-GR"/>
              </w:rPr>
              <w:t>Δ</w:t>
            </w:r>
            <w:r w:rsidR="00DE073F" w:rsidRPr="00F2294A">
              <w:rPr>
                <w:b/>
                <w:lang w:val="el-GR"/>
              </w:rPr>
              <w:t>2:</w:t>
            </w:r>
            <w:r>
              <w:rPr>
                <w:lang w:val="el-GR"/>
              </w:rPr>
              <w:t xml:space="preserve"> </w:t>
            </w:r>
            <w:r w:rsidRPr="00B472A6">
              <w:rPr>
                <w:b/>
                <w:lang w:val="el-GR"/>
              </w:rPr>
              <w:t>Μεθοδολογία Διοίκησης και Υλοποίησης Έργου - Προτεινόμενο σχήμα Διοίκησης Έργου</w:t>
            </w:r>
          </w:p>
          <w:p w14:paraId="27C9DCBD" w14:textId="5A6C4964" w:rsidR="00B472A6" w:rsidRDefault="00B472A6" w:rsidP="00DE073F">
            <w:pPr>
              <w:pStyle w:val="ae"/>
              <w:spacing w:before="33" w:after="0"/>
              <w:rPr>
                <w:lang w:val="el-GR"/>
              </w:rPr>
            </w:pPr>
            <w:r w:rsidRPr="00DE50EB">
              <w:rPr>
                <w:lang w:val="el-GR"/>
              </w:rPr>
              <w:t>Η κάλυψη των απαιτήσεων τ</w:t>
            </w:r>
            <w:r>
              <w:rPr>
                <w:lang w:val="el-GR"/>
              </w:rPr>
              <w:t>ων</w:t>
            </w:r>
            <w:r w:rsidRPr="00DE50EB">
              <w:rPr>
                <w:lang w:val="el-GR"/>
              </w:rPr>
              <w:t xml:space="preserve"> Παραγράφ</w:t>
            </w:r>
            <w:r>
              <w:rPr>
                <w:lang w:val="el-GR"/>
              </w:rPr>
              <w:t>ων</w:t>
            </w:r>
            <w:r w:rsidRPr="00DE50EB">
              <w:rPr>
                <w:lang w:val="el-GR"/>
              </w:rPr>
              <w:t xml:space="preserve"> </w:t>
            </w:r>
            <w:r>
              <w:rPr>
                <w:lang w:val="el-GR"/>
              </w:rPr>
              <w:fldChar w:fldCharType="begin"/>
            </w:r>
            <w:r>
              <w:rPr>
                <w:lang w:val="el-GR"/>
              </w:rPr>
              <w:instrText xml:space="preserve"> REF _Ref88563030 \r \h </w:instrText>
            </w:r>
            <w:r>
              <w:rPr>
                <w:lang w:val="el-GR"/>
              </w:rPr>
            </w:r>
            <w:r>
              <w:rPr>
                <w:lang w:val="el-GR"/>
              </w:rPr>
              <w:fldChar w:fldCharType="separate"/>
            </w:r>
            <w:r w:rsidR="00074F77">
              <w:rPr>
                <w:lang w:val="el-GR"/>
              </w:rPr>
              <w:t>7.1</w:t>
            </w:r>
            <w:r>
              <w:rPr>
                <w:lang w:val="el-GR"/>
              </w:rPr>
              <w:fldChar w:fldCharType="end"/>
            </w:r>
            <w:r>
              <w:rPr>
                <w:lang w:val="el-GR"/>
              </w:rPr>
              <w:t xml:space="preserve"> και </w:t>
            </w:r>
            <w:r>
              <w:rPr>
                <w:lang w:val="el-GR"/>
              </w:rPr>
              <w:fldChar w:fldCharType="begin"/>
            </w:r>
            <w:r>
              <w:rPr>
                <w:lang w:val="el-GR"/>
              </w:rPr>
              <w:instrText xml:space="preserve"> REF _Ref88563040 \r \h </w:instrText>
            </w:r>
            <w:r>
              <w:rPr>
                <w:lang w:val="el-GR"/>
              </w:rPr>
            </w:r>
            <w:r>
              <w:rPr>
                <w:lang w:val="el-GR"/>
              </w:rPr>
              <w:fldChar w:fldCharType="separate"/>
            </w:r>
            <w:r w:rsidR="00074F77">
              <w:rPr>
                <w:lang w:val="el-GR"/>
              </w:rPr>
              <w:t>7.2</w:t>
            </w:r>
            <w:r>
              <w:rPr>
                <w:lang w:val="el-GR"/>
              </w:rPr>
              <w:fldChar w:fldCharType="end"/>
            </w:r>
            <w:r w:rsidRPr="00DE50EB">
              <w:rPr>
                <w:lang w:val="el-GR"/>
              </w:rPr>
              <w:t xml:space="preserve"> του Παραρτήματος Ι. Αναλυτικότερα:</w:t>
            </w:r>
          </w:p>
          <w:p w14:paraId="06260373" w14:textId="77777777" w:rsidR="00DE073F" w:rsidRPr="00897C45" w:rsidRDefault="00DE073F" w:rsidP="00012F1D">
            <w:pPr>
              <w:pStyle w:val="aff"/>
              <w:numPr>
                <w:ilvl w:val="0"/>
                <w:numId w:val="81"/>
              </w:numPr>
              <w:suppressAutoHyphens w:val="0"/>
              <w:autoSpaceDE w:val="0"/>
              <w:autoSpaceDN w:val="0"/>
              <w:adjustRightInd w:val="0"/>
              <w:spacing w:before="60" w:after="60"/>
              <w:rPr>
                <w:lang w:val="el-GR"/>
              </w:rPr>
            </w:pPr>
            <w:r w:rsidRPr="00897C45">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w:t>
            </w:r>
            <w:r>
              <w:rPr>
                <w:lang w:val="el-GR"/>
              </w:rPr>
              <w:t>ς να αυξάνεται η πολυπλοκότητα,</w:t>
            </w:r>
          </w:p>
          <w:p w14:paraId="7B5EFC82" w14:textId="77777777" w:rsidR="00DE073F" w:rsidRDefault="00DE073F" w:rsidP="00012F1D">
            <w:pPr>
              <w:pStyle w:val="aff"/>
              <w:numPr>
                <w:ilvl w:val="0"/>
                <w:numId w:val="81"/>
              </w:numPr>
              <w:suppressAutoHyphens w:val="0"/>
              <w:autoSpaceDE w:val="0"/>
              <w:autoSpaceDN w:val="0"/>
              <w:adjustRightInd w:val="0"/>
              <w:spacing w:before="60" w:after="60"/>
              <w:rPr>
                <w:lang w:val="el-GR"/>
              </w:rPr>
            </w:pPr>
            <w:r w:rsidRPr="00897C45">
              <w:rPr>
                <w:lang w:val="el-GR"/>
              </w:rPr>
              <w:t xml:space="preserve">η </w:t>
            </w:r>
            <w:proofErr w:type="spellStart"/>
            <w:r w:rsidRPr="00897C45">
              <w:rPr>
                <w:lang w:val="el-GR"/>
              </w:rPr>
              <w:t>καταλληλότητα</w:t>
            </w:r>
            <w:proofErr w:type="spellEnd"/>
            <w:r w:rsidRPr="00897C45">
              <w:rPr>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ΓΓΑ</w:t>
            </w:r>
            <w:r w:rsidR="005462DC">
              <w:rPr>
                <w:lang w:val="el-GR"/>
              </w:rPr>
              <w:t>Π</w:t>
            </w:r>
            <w:r w:rsidRPr="00897C45">
              <w:rPr>
                <w:lang w:val="el-GR"/>
              </w:rPr>
              <w:t>, αλλά και με τους λοιπούς φορείς που εμπλέκονται στην υλοποίηση/εκτέλεση του Έργου με στόχο τόσο τη μεταφορά τεχνογνωσίας στα στελέχη της ΓΓΑ</w:t>
            </w:r>
            <w:r w:rsidR="005462DC">
              <w:rPr>
                <w:lang w:val="el-GR"/>
              </w:rPr>
              <w:t>Π</w:t>
            </w:r>
            <w:r w:rsidRPr="00897C45">
              <w:rPr>
                <w:lang w:val="el-GR"/>
              </w:rPr>
              <w:t xml:space="preserve"> όσο και την αποτελε</w:t>
            </w:r>
            <w:r>
              <w:rPr>
                <w:lang w:val="el-GR"/>
              </w:rPr>
              <w:t>σματικότερη υλοποίηση του έργου,</w:t>
            </w:r>
          </w:p>
          <w:p w14:paraId="060A0E1A" w14:textId="77777777" w:rsidR="00DE073F" w:rsidRPr="003B5CF3" w:rsidRDefault="00DE073F" w:rsidP="00012F1D">
            <w:pPr>
              <w:pStyle w:val="aff"/>
              <w:numPr>
                <w:ilvl w:val="0"/>
                <w:numId w:val="81"/>
              </w:numPr>
              <w:suppressAutoHyphens w:val="0"/>
              <w:autoSpaceDE w:val="0"/>
              <w:autoSpaceDN w:val="0"/>
              <w:adjustRightInd w:val="0"/>
              <w:spacing w:before="60" w:after="60"/>
              <w:rPr>
                <w:lang w:val="el-GR"/>
              </w:rPr>
            </w:pPr>
            <w:r w:rsidRPr="00897C45">
              <w:rPr>
                <w:lang w:val="el-GR"/>
              </w:rPr>
              <w:t>η αποτελεσματικότητα της προτεινόμενης μεθοδολογίας διοίκησης και διασφάλισης ποιότητας</w:t>
            </w:r>
            <w:r>
              <w:rPr>
                <w:lang w:val="el-GR"/>
              </w:rPr>
              <w:t>.</w:t>
            </w:r>
          </w:p>
        </w:tc>
      </w:tr>
    </w:tbl>
    <w:p w14:paraId="02BD6884" w14:textId="34B0F770" w:rsidR="00AC27AF" w:rsidRPr="00876BDD" w:rsidRDefault="00AC27AF" w:rsidP="00AC27AF">
      <w:pPr>
        <w:pStyle w:val="3"/>
        <w:ind w:left="0" w:firstLine="0"/>
        <w:rPr>
          <w:lang w:val="el-GR"/>
        </w:rPr>
      </w:pPr>
      <w:bookmarkStart w:id="149" w:name="_Toc74566853"/>
      <w:bookmarkStart w:id="150" w:name="_Toc99717257"/>
      <w:r w:rsidRPr="00603221">
        <w:rPr>
          <w:lang w:val="el-GR"/>
        </w:rPr>
        <w:t>Βαθμολόγηση και κατάταξη προσφορών</w:t>
      </w:r>
      <w:bookmarkEnd w:id="149"/>
      <w:bookmarkEnd w:id="150"/>
    </w:p>
    <w:p w14:paraId="375F32CC" w14:textId="77777777" w:rsidR="004717A5" w:rsidRPr="00E47D79" w:rsidRDefault="004717A5" w:rsidP="00603221">
      <w:pPr>
        <w:pStyle w:val="4"/>
        <w:rPr>
          <w:rFonts w:cs="Tahoma"/>
          <w:szCs w:val="22"/>
          <w:u w:val="single"/>
          <w:lang w:val="el-GR"/>
        </w:rPr>
      </w:pPr>
      <w:bookmarkStart w:id="151" w:name="_Toc99717258"/>
      <w:r w:rsidRPr="00E47D79">
        <w:rPr>
          <w:rFonts w:cs="Tahoma"/>
          <w:szCs w:val="22"/>
          <w:u w:val="single"/>
          <w:lang w:val="el-GR"/>
        </w:rPr>
        <w:t>Βαθμολόγηση Τεχνικών Προσφορών</w:t>
      </w:r>
      <w:bookmarkEnd w:id="151"/>
      <w:r w:rsidRPr="00E47D79">
        <w:rPr>
          <w:rFonts w:cs="Tahoma"/>
          <w:szCs w:val="22"/>
          <w:u w:val="single"/>
          <w:lang w:val="el-GR"/>
        </w:rPr>
        <w:t xml:space="preserve"> </w:t>
      </w:r>
    </w:p>
    <w:p w14:paraId="5A2C8158" w14:textId="77777777" w:rsidR="00F50815" w:rsidRDefault="00F50815">
      <w:pPr>
        <w:suppressAutoHyphens w:val="0"/>
        <w:spacing w:after="0"/>
        <w:jc w:val="left"/>
        <w:rPr>
          <w:lang w:val="el-GR"/>
        </w:rPr>
      </w:pPr>
    </w:p>
    <w:p w14:paraId="786AF783" w14:textId="01B56611" w:rsidR="00AC27AF" w:rsidRDefault="00AC27AF" w:rsidP="00F50815">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603221">
        <w:rPr>
          <w:lang w:val="el-GR"/>
        </w:rPr>
        <w:fldChar w:fldCharType="begin"/>
      </w:r>
      <w:r w:rsidRPr="00603221">
        <w:rPr>
          <w:lang w:val="el-GR"/>
        </w:rPr>
        <w:instrText xml:space="preserve"> REF _Ref496542191 \r \h </w:instrText>
      </w:r>
      <w:r w:rsidRPr="006719D5">
        <w:rPr>
          <w:lang w:val="el-GR"/>
        </w:rPr>
        <w:instrText xml:space="preserve"> \* MERGEFORMAT </w:instrText>
      </w:r>
      <w:r w:rsidRPr="00603221">
        <w:rPr>
          <w:lang w:val="el-GR"/>
        </w:rPr>
      </w:r>
      <w:r w:rsidRPr="00603221">
        <w:rPr>
          <w:lang w:val="el-GR"/>
        </w:rPr>
        <w:fldChar w:fldCharType="separate"/>
      </w:r>
      <w:r w:rsidR="00074F77">
        <w:rPr>
          <w:lang w:val="el-GR"/>
        </w:rPr>
        <w:t>2.3.1</w:t>
      </w:r>
      <w:r w:rsidRPr="00603221">
        <w:rPr>
          <w:lang w:val="el-GR"/>
        </w:rPr>
        <w:fldChar w:fldCharType="end"/>
      </w:r>
      <w:r w:rsidRPr="00603221">
        <w:rPr>
          <w:lang w:val="el-GR"/>
        </w:rPr>
        <w:t>.</w:t>
      </w:r>
    </w:p>
    <w:p w14:paraId="3AA66808" w14:textId="77777777" w:rsidR="00F50815" w:rsidRDefault="00F50815" w:rsidP="00F50815">
      <w:pPr>
        <w:rPr>
          <w:rFonts w:ascii="Calibri" w:hAnsi="Calibri" w:cs="Calibri"/>
          <w:b/>
          <w:i/>
          <w:szCs w:val="24"/>
          <w:u w:val="single"/>
          <w:lang w:val="el-GR"/>
        </w:rPr>
      </w:pPr>
      <w:r>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Pr>
          <w:b/>
          <w:lang w:val="el-GR"/>
        </w:rPr>
        <w:t xml:space="preserve">. </w:t>
      </w:r>
    </w:p>
    <w:p w14:paraId="1CF1D619" w14:textId="77777777" w:rsidR="00F50815" w:rsidRDefault="00F50815" w:rsidP="00F50815">
      <w:pPr>
        <w:rPr>
          <w:lang w:val="el-GR"/>
        </w:rPr>
      </w:pPr>
      <w:r>
        <w:rPr>
          <w:lang w:val="el-GR"/>
        </w:rPr>
        <w:t xml:space="preserve">Κάθε κριτήριο αξιολόγησης βαθμολογείται αυτόνομα με βάση τα στοιχεία της προσφοράς. </w:t>
      </w:r>
    </w:p>
    <w:p w14:paraId="04AF32BC" w14:textId="77777777" w:rsidR="00607CA8" w:rsidRDefault="00607CA8" w:rsidP="00F50815">
      <w:pPr>
        <w:rPr>
          <w:lang w:val="el-GR"/>
        </w:rPr>
      </w:pPr>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503A0BDF" w14:textId="77777777" w:rsidR="00F50815" w:rsidRDefault="00F50815" w:rsidP="00F50815">
      <w:pPr>
        <w:rPr>
          <w:lang w:val="el-GR"/>
        </w:rPr>
      </w:pPr>
      <w:r>
        <w:rPr>
          <w:lang w:val="el-GR"/>
        </w:rPr>
        <w:lastRenderedPageBreak/>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w:t>
      </w:r>
      <w:r w:rsidR="00607CA8">
        <w:rPr>
          <w:lang w:val="el-GR"/>
        </w:rPr>
        <w:t xml:space="preserve"> </w:t>
      </w:r>
      <w:r w:rsidR="00607CA8" w:rsidRPr="00603221">
        <w:rPr>
          <w:lang w:val="el-GR"/>
        </w:rPr>
        <w:t>(Β</w:t>
      </w:r>
      <w:proofErr w:type="spellStart"/>
      <w:r w:rsidR="00607CA8" w:rsidRPr="00603221">
        <w:rPr>
          <w:vertAlign w:val="subscript"/>
        </w:rPr>
        <w:t>i</w:t>
      </w:r>
      <w:proofErr w:type="spellEnd"/>
      <w:r w:rsidR="00607CA8" w:rsidRPr="00603221">
        <w:rPr>
          <w:lang w:val="el-GR"/>
        </w:rPr>
        <w:t>)</w:t>
      </w:r>
      <w:r>
        <w:rPr>
          <w:lang w:val="el-GR"/>
        </w:rPr>
        <w:t xml:space="preserve"> θα προκύπτει από το άθροισμα των σταθμισμένων βαθμολογιών όλων των κριτηρίων.</w:t>
      </w:r>
    </w:p>
    <w:p w14:paraId="5DE63EFB" w14:textId="77777777" w:rsidR="00F50815" w:rsidRDefault="00F50815" w:rsidP="00F50815">
      <w:pPr>
        <w:rPr>
          <w:lang w:val="el-GR"/>
        </w:rPr>
      </w:pPr>
      <w:r>
        <w:rPr>
          <w:lang w:val="el-GR"/>
        </w:rPr>
        <w:t xml:space="preserve">Η συνολική βαθμολογία της τεχνικής προσφοράς υπολογίζεται με βάση τον παρακάτω τύπο : </w:t>
      </w:r>
    </w:p>
    <w:p w14:paraId="650AFC45" w14:textId="77777777" w:rsidR="00F50815" w:rsidRDefault="00F50815" w:rsidP="00F50815">
      <w:pPr>
        <w:rPr>
          <w:lang w:val="el-GR"/>
        </w:rPr>
      </w:pPr>
      <w:r>
        <w:rPr>
          <w:lang w:val="en-US"/>
        </w:rPr>
        <w:t>B</w:t>
      </w:r>
      <w:r>
        <w:rPr>
          <w:lang w:val="el-GR"/>
        </w:rPr>
        <w:t>= σ1χΚ1 + σ2χΚ2 +……+</w:t>
      </w:r>
      <w:proofErr w:type="spellStart"/>
      <w:r>
        <w:rPr>
          <w:lang w:val="el-GR"/>
        </w:rPr>
        <w:t>σνχΚν</w:t>
      </w:r>
      <w:proofErr w:type="spellEnd"/>
    </w:p>
    <w:p w14:paraId="717CE224" w14:textId="77777777" w:rsidR="00F50815" w:rsidRDefault="00F50815" w:rsidP="00F50815">
      <w:pPr>
        <w:rPr>
          <w:i/>
          <w:lang w:val="el-GR"/>
        </w:rPr>
      </w:pPr>
    </w:p>
    <w:p w14:paraId="5EFC81AD" w14:textId="77777777" w:rsidR="00607CA8" w:rsidRDefault="00607CA8" w:rsidP="00F50815">
      <w:pPr>
        <w:rPr>
          <w:lang w:val="el-GR"/>
        </w:rPr>
      </w:pPr>
    </w:p>
    <w:p w14:paraId="1807BAC4" w14:textId="77777777" w:rsidR="00607CA8" w:rsidRPr="00603221" w:rsidRDefault="00607CA8" w:rsidP="00607CA8">
      <w:pPr>
        <w:pStyle w:val="4"/>
        <w:rPr>
          <w:rFonts w:cs="Tahoma"/>
          <w:szCs w:val="22"/>
          <w:u w:val="single"/>
          <w:lang w:val="el-GR"/>
        </w:rPr>
      </w:pPr>
      <w:bookmarkStart w:id="152" w:name="_Toc74566855"/>
      <w:bookmarkStart w:id="153" w:name="_Toc99717259"/>
      <w:r w:rsidRPr="00603221">
        <w:rPr>
          <w:rFonts w:cs="Tahoma"/>
          <w:szCs w:val="22"/>
          <w:u w:val="single"/>
          <w:lang w:val="el-GR"/>
        </w:rPr>
        <w:t>Α. Κατάταξη προσφορών</w:t>
      </w:r>
      <w:bookmarkEnd w:id="152"/>
      <w:bookmarkEnd w:id="153"/>
      <w:r w:rsidRPr="00603221">
        <w:rPr>
          <w:rFonts w:cs="Tahoma"/>
          <w:szCs w:val="22"/>
          <w:u w:val="single"/>
          <w:lang w:val="el-GR"/>
        </w:rPr>
        <w:t xml:space="preserve"> </w:t>
      </w:r>
    </w:p>
    <w:p w14:paraId="7B94C0C6" w14:textId="77777777" w:rsidR="00F50815" w:rsidRDefault="00F50815" w:rsidP="00F50815">
      <w:pPr>
        <w:rPr>
          <w:lang w:val="el-GR"/>
        </w:rPr>
      </w:pPr>
      <w:r>
        <w:rPr>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14B46863" w14:textId="77777777" w:rsidR="00F50815" w:rsidRDefault="00F50815" w:rsidP="00F50815">
      <w:pPr>
        <w:jc w:val="center"/>
        <w:rPr>
          <w:lang w:val="nl-NL"/>
        </w:rPr>
      </w:pPr>
      <w:r>
        <w:t>Λ</w:t>
      </w:r>
      <w:r>
        <w:rPr>
          <w:vertAlign w:val="subscript"/>
          <w:lang w:val="nl-NL"/>
        </w:rPr>
        <w:t>i</w:t>
      </w:r>
      <w:r>
        <w:rPr>
          <w:lang w:val="nl-NL"/>
        </w:rPr>
        <w:t xml:space="preserve"> = </w:t>
      </w:r>
      <w:r>
        <w:rPr>
          <w:b/>
          <w:lang w:val="en-US"/>
        </w:rPr>
        <w:t>80</w:t>
      </w:r>
      <w:r>
        <w:rPr>
          <w:b/>
          <w:lang w:val="nl-NL"/>
        </w:rPr>
        <w:t xml:space="preserve"> </w:t>
      </w:r>
      <w:r>
        <w:rPr>
          <w:lang w:val="nl-NL"/>
        </w:rPr>
        <w:t xml:space="preserve">* </w:t>
      </w:r>
      <w:proofErr w:type="gramStart"/>
      <w:r>
        <w:rPr>
          <w:lang w:val="nl-NL"/>
        </w:rPr>
        <w:t xml:space="preserve">( </w:t>
      </w:r>
      <w:r>
        <w:t>Β</w:t>
      </w:r>
      <w:proofErr w:type="gramEnd"/>
      <w:r>
        <w:rPr>
          <w:vertAlign w:val="subscript"/>
          <w:lang w:val="nl-NL"/>
        </w:rPr>
        <w:t xml:space="preserve">i </w:t>
      </w:r>
      <w:r>
        <w:rPr>
          <w:lang w:val="nl-NL"/>
        </w:rPr>
        <w:t xml:space="preserve">/ </w:t>
      </w:r>
      <w:r>
        <w:t>Β</w:t>
      </w:r>
      <w:r>
        <w:rPr>
          <w:vertAlign w:val="subscript"/>
          <w:lang w:val="nl-NL"/>
        </w:rPr>
        <w:t xml:space="preserve">max </w:t>
      </w:r>
      <w:r>
        <w:rPr>
          <w:lang w:val="nl-NL"/>
        </w:rPr>
        <w:t xml:space="preserve">) + </w:t>
      </w:r>
      <w:r>
        <w:rPr>
          <w:b/>
          <w:lang w:val="en-US"/>
        </w:rPr>
        <w:t>20</w:t>
      </w:r>
      <w:r>
        <w:rPr>
          <w:lang w:val="nl-NL"/>
        </w:rPr>
        <w:t xml:space="preserve"> * (K</w:t>
      </w:r>
      <w:r>
        <w:rPr>
          <w:vertAlign w:val="subscript"/>
          <w:lang w:val="nl-NL"/>
        </w:rPr>
        <w:t>min</w:t>
      </w:r>
      <w:r>
        <w:rPr>
          <w:lang w:val="nl-NL"/>
        </w:rPr>
        <w:t>/K</w:t>
      </w:r>
      <w:r>
        <w:rPr>
          <w:vertAlign w:val="subscript"/>
          <w:lang w:val="nl-NL"/>
        </w:rPr>
        <w:t>i</w:t>
      </w:r>
      <w:r>
        <w:rPr>
          <w:lang w:val="nl-NL"/>
        </w:rPr>
        <w:t>)</w:t>
      </w:r>
    </w:p>
    <w:p w14:paraId="68156C90" w14:textId="77777777" w:rsidR="00F50815" w:rsidRDefault="00F50815" w:rsidP="00F50815">
      <w:pPr>
        <w:ind w:left="284"/>
        <w:rPr>
          <w:lang w:val="el-GR"/>
        </w:rPr>
      </w:pPr>
      <w:r>
        <w:rPr>
          <w:lang w:val="el-GR"/>
        </w:rPr>
        <w:t>όπου:</w:t>
      </w:r>
    </w:p>
    <w:p w14:paraId="18F2BEE9" w14:textId="77777777" w:rsidR="00F50815" w:rsidRDefault="00F50815" w:rsidP="00F50815">
      <w:pPr>
        <w:tabs>
          <w:tab w:val="left" w:pos="1080"/>
        </w:tabs>
        <w:ind w:left="284"/>
        <w:rPr>
          <w:lang w:val="el-GR"/>
        </w:rPr>
      </w:pPr>
      <w:r>
        <w:rPr>
          <w:lang w:val="el-GR"/>
        </w:rPr>
        <w:t>Β</w:t>
      </w:r>
      <w:r>
        <w:rPr>
          <w:vertAlign w:val="subscript"/>
        </w:rPr>
        <w:t>max</w:t>
      </w:r>
      <w:r>
        <w:rPr>
          <w:vertAlign w:val="subscript"/>
          <w:lang w:val="el-GR"/>
        </w:rPr>
        <w:t xml:space="preserve"> </w:t>
      </w:r>
      <w:r>
        <w:rPr>
          <w:vertAlign w:val="subscript"/>
          <w:lang w:val="el-GR"/>
        </w:rPr>
        <w:tab/>
      </w:r>
      <w:r>
        <w:rPr>
          <w:lang w:val="el-GR"/>
        </w:rPr>
        <w:t xml:space="preserve">η συνολική βαθμολογία που έλαβε η καλύτερη Τεχνική Προσφορά </w:t>
      </w:r>
    </w:p>
    <w:p w14:paraId="3392A805" w14:textId="77777777" w:rsidR="00F50815" w:rsidRDefault="00F50815" w:rsidP="00F50815">
      <w:pPr>
        <w:tabs>
          <w:tab w:val="left" w:pos="1080"/>
        </w:tabs>
        <w:ind w:left="284"/>
        <w:rPr>
          <w:lang w:val="el-GR"/>
        </w:rPr>
      </w:pPr>
      <w:r>
        <w:rPr>
          <w:lang w:val="el-GR"/>
        </w:rPr>
        <w:t>Β</w:t>
      </w:r>
      <w:proofErr w:type="spellStart"/>
      <w:r>
        <w:rPr>
          <w:vertAlign w:val="subscript"/>
        </w:rPr>
        <w:t>i</w:t>
      </w:r>
      <w:proofErr w:type="spellEnd"/>
      <w:r>
        <w:rPr>
          <w:vertAlign w:val="subscript"/>
          <w:lang w:val="el-GR"/>
        </w:rPr>
        <w:tab/>
      </w:r>
      <w:r>
        <w:rPr>
          <w:lang w:val="el-GR"/>
        </w:rPr>
        <w:t xml:space="preserve">η συνολική βαθμολογία της Τεχνικής Προσφοράς </w:t>
      </w:r>
      <w:proofErr w:type="spellStart"/>
      <w:r>
        <w:t>i</w:t>
      </w:r>
      <w:proofErr w:type="spellEnd"/>
    </w:p>
    <w:p w14:paraId="1C448436" w14:textId="77777777" w:rsidR="00F50815" w:rsidRDefault="00F50815" w:rsidP="00F50815">
      <w:pPr>
        <w:tabs>
          <w:tab w:val="left" w:pos="1080"/>
        </w:tabs>
        <w:ind w:left="284"/>
        <w:rPr>
          <w:lang w:val="el-GR"/>
        </w:rPr>
      </w:pPr>
      <w:proofErr w:type="spellStart"/>
      <w:r>
        <w:t>K</w:t>
      </w:r>
      <w:r>
        <w:rPr>
          <w:vertAlign w:val="subscript"/>
        </w:rPr>
        <w:t>min</w:t>
      </w:r>
      <w:proofErr w:type="spellEnd"/>
      <w:r>
        <w:rPr>
          <w:vertAlign w:val="subscript"/>
          <w:lang w:val="el-GR"/>
        </w:rPr>
        <w:t xml:space="preserve"> </w:t>
      </w:r>
      <w:r>
        <w:rPr>
          <w:vertAlign w:val="subscript"/>
          <w:lang w:val="el-GR"/>
        </w:rPr>
        <w:tab/>
      </w:r>
      <w:r>
        <w:rPr>
          <w:lang w:val="el-GR"/>
        </w:rPr>
        <w:t xml:space="preserve">το συνολικό συγκριτικό κόστος της Προσφοράς με τη μικρότερη τιμή </w:t>
      </w:r>
    </w:p>
    <w:p w14:paraId="0B90CE88" w14:textId="77777777" w:rsidR="00F50815" w:rsidRDefault="00F50815" w:rsidP="00F50815">
      <w:pPr>
        <w:tabs>
          <w:tab w:val="left" w:pos="1080"/>
        </w:tabs>
        <w:ind w:left="284"/>
        <w:rPr>
          <w:lang w:val="el-GR"/>
        </w:rPr>
      </w:pPr>
      <w:r>
        <w:rPr>
          <w:lang w:val="el-GR"/>
        </w:rPr>
        <w:t>Κ</w:t>
      </w:r>
      <w:proofErr w:type="spellStart"/>
      <w:r>
        <w:rPr>
          <w:vertAlign w:val="subscript"/>
        </w:rPr>
        <w:t>i</w:t>
      </w:r>
      <w:proofErr w:type="spellEnd"/>
      <w:r>
        <w:rPr>
          <w:vertAlign w:val="subscript"/>
          <w:lang w:val="el-GR"/>
        </w:rPr>
        <w:tab/>
      </w:r>
      <w:r>
        <w:rPr>
          <w:lang w:val="el-GR"/>
        </w:rPr>
        <w:t xml:space="preserve">το συνολικό συγκριτικό κόστος της Προσφοράς </w:t>
      </w:r>
      <w:proofErr w:type="spellStart"/>
      <w:r>
        <w:t>i</w:t>
      </w:r>
      <w:proofErr w:type="spellEnd"/>
      <w:r>
        <w:rPr>
          <w:lang w:val="el-GR"/>
        </w:rPr>
        <w:t xml:space="preserve"> </w:t>
      </w:r>
    </w:p>
    <w:p w14:paraId="4D4FF2C0" w14:textId="77777777" w:rsidR="00F50815" w:rsidRDefault="00F50815" w:rsidP="00F50815">
      <w:pPr>
        <w:tabs>
          <w:tab w:val="left" w:pos="1080"/>
        </w:tabs>
        <w:ind w:left="284"/>
        <w:rPr>
          <w:lang w:val="el-GR"/>
        </w:rPr>
      </w:pPr>
      <w:r>
        <w:rPr>
          <w:lang w:val="el-GR"/>
        </w:rPr>
        <w:t>Λ</w:t>
      </w:r>
      <w:proofErr w:type="spellStart"/>
      <w:r>
        <w:rPr>
          <w:vertAlign w:val="subscript"/>
        </w:rPr>
        <w:t>i</w:t>
      </w:r>
      <w:proofErr w:type="spellEnd"/>
      <w:r>
        <w:rPr>
          <w:lang w:val="el-GR"/>
        </w:rPr>
        <w:tab/>
        <w:t>το οποίο στρογγυλοποιείται στα 2 δεκαδικά ψηφία.</w:t>
      </w:r>
    </w:p>
    <w:p w14:paraId="0F208433" w14:textId="77777777" w:rsidR="00F50815" w:rsidRDefault="00F50815">
      <w:pPr>
        <w:suppressAutoHyphens w:val="0"/>
        <w:spacing w:after="0"/>
        <w:jc w:val="left"/>
        <w:rPr>
          <w:lang w:val="el-GR"/>
        </w:rPr>
      </w:pPr>
    </w:p>
    <w:p w14:paraId="6D7C40D6" w14:textId="77777777" w:rsidR="00607CA8" w:rsidRPr="00603221" w:rsidRDefault="00607CA8" w:rsidP="00607CA8">
      <w:pPr>
        <w:pStyle w:val="4"/>
        <w:rPr>
          <w:rFonts w:cs="Tahoma"/>
          <w:szCs w:val="22"/>
          <w:u w:val="single"/>
          <w:lang w:val="el-GR"/>
        </w:rPr>
      </w:pPr>
      <w:bookmarkStart w:id="154" w:name="_Toc9049526"/>
      <w:bookmarkStart w:id="155" w:name="_Toc9050798"/>
      <w:bookmarkStart w:id="156" w:name="_Toc16061711"/>
      <w:bookmarkStart w:id="157" w:name="_Toc25743321"/>
      <w:bookmarkStart w:id="158" w:name="_Toc26592535"/>
      <w:bookmarkStart w:id="159" w:name="_Toc43634791"/>
      <w:bookmarkStart w:id="160" w:name="_Toc44821171"/>
      <w:bookmarkStart w:id="161" w:name="_Toc48552963"/>
      <w:bookmarkStart w:id="162" w:name="_Toc49074409"/>
      <w:bookmarkStart w:id="163" w:name="_Toc286055470"/>
      <w:bookmarkStart w:id="164" w:name="_Toc74566856"/>
      <w:bookmarkStart w:id="165" w:name="_Toc99717260"/>
      <w:r w:rsidRPr="00603221">
        <w:rPr>
          <w:rFonts w:cs="Tahoma"/>
          <w:szCs w:val="22"/>
          <w:u w:val="single"/>
          <w:lang w:val="el-GR"/>
        </w:rPr>
        <w:t>Διαμόρφωση συγκριτικού κόστους Προσφοράς</w:t>
      </w:r>
      <w:bookmarkEnd w:id="154"/>
      <w:bookmarkEnd w:id="155"/>
      <w:bookmarkEnd w:id="156"/>
      <w:bookmarkEnd w:id="157"/>
      <w:bookmarkEnd w:id="158"/>
      <w:bookmarkEnd w:id="159"/>
      <w:bookmarkEnd w:id="160"/>
      <w:bookmarkEnd w:id="161"/>
      <w:bookmarkEnd w:id="162"/>
      <w:bookmarkEnd w:id="163"/>
      <w:bookmarkEnd w:id="164"/>
      <w:bookmarkEnd w:id="165"/>
    </w:p>
    <w:p w14:paraId="52D0474E" w14:textId="77777777" w:rsidR="00607CA8" w:rsidRDefault="00607CA8">
      <w:pPr>
        <w:suppressAutoHyphens w:val="0"/>
        <w:spacing w:after="0"/>
        <w:jc w:val="left"/>
        <w:rPr>
          <w:lang w:val="el-GR"/>
        </w:rPr>
      </w:pPr>
    </w:p>
    <w:p w14:paraId="1B4C5507" w14:textId="77777777" w:rsidR="002B6DED" w:rsidRPr="00876BDD" w:rsidRDefault="002B6DED" w:rsidP="002B6DED">
      <w:pPr>
        <w:rPr>
          <w:lang w:val="el-GR"/>
        </w:rPr>
      </w:pPr>
      <w:r w:rsidRPr="00876BDD">
        <w:rPr>
          <w:lang w:val="el-GR"/>
        </w:rPr>
        <w:t>Το συγκριτικό κόστος Κ κάθε Προσφοράς περιλαμβάνει:</w:t>
      </w:r>
    </w:p>
    <w:p w14:paraId="31CD401C" w14:textId="5ACC0010" w:rsidR="00745139" w:rsidRPr="008C0B98" w:rsidRDefault="002B6DED">
      <w:pPr>
        <w:pStyle w:val="aff"/>
        <w:numPr>
          <w:ilvl w:val="0"/>
          <w:numId w:val="9"/>
        </w:numPr>
        <w:rPr>
          <w:lang w:val="el-GR"/>
        </w:rPr>
      </w:pPr>
      <w:r w:rsidRPr="00607CA8">
        <w:rPr>
          <w:lang w:val="el-GR"/>
        </w:rPr>
        <w:t>το συνολικό κόστος για το Έργο, χωρίς ΦΠΑ {βλ. ΠΑΡΑΡΤΗΜΑ VI – Υπόδειγμα Οικονομικής</w:t>
      </w:r>
      <w:r w:rsidR="00745139">
        <w:rPr>
          <w:lang w:val="el-GR"/>
        </w:rPr>
        <w:t xml:space="preserve"> </w:t>
      </w:r>
      <w:r w:rsidRPr="008C0B98">
        <w:rPr>
          <w:lang w:val="el-GR"/>
        </w:rPr>
        <w:t xml:space="preserve">Προσφοράς, Πίνακα </w:t>
      </w:r>
      <w:r w:rsidR="008C6E49" w:rsidRPr="008C0B98">
        <w:rPr>
          <w:lang w:val="el-GR"/>
        </w:rPr>
        <w:t>4</w:t>
      </w:r>
      <w:r w:rsidR="00607CA8" w:rsidRPr="008C0B98">
        <w:rPr>
          <w:lang w:val="el-GR"/>
        </w:rPr>
        <w:t>}</w:t>
      </w:r>
    </w:p>
    <w:p w14:paraId="4AB46D13" w14:textId="5F2B4B1D" w:rsidR="002B6DED" w:rsidRPr="008C0B98" w:rsidRDefault="002B6DED" w:rsidP="00523697">
      <w:pPr>
        <w:pStyle w:val="aff"/>
        <w:numPr>
          <w:ilvl w:val="0"/>
          <w:numId w:val="9"/>
        </w:numPr>
        <w:rPr>
          <w:lang w:val="el-GR"/>
        </w:rPr>
      </w:pPr>
      <w:r w:rsidRPr="008C0B98">
        <w:rPr>
          <w:lang w:val="el-GR"/>
        </w:rPr>
        <w:t>το κόστος συντήρησης του 1ου έτους {</w:t>
      </w:r>
      <w:r w:rsidRPr="00523697">
        <w:rPr>
          <w:rFonts w:hint="eastAsia"/>
          <w:lang w:val="el-GR"/>
        </w:rPr>
        <w:t>βλ</w:t>
      </w:r>
      <w:r w:rsidRPr="00523697">
        <w:rPr>
          <w:lang w:val="el-GR"/>
        </w:rPr>
        <w:t xml:space="preserve">. </w:t>
      </w:r>
      <w:r w:rsidRPr="00523697">
        <w:rPr>
          <w:rFonts w:hint="eastAsia"/>
          <w:lang w:val="el-GR"/>
        </w:rPr>
        <w:t>διευκρίνιση</w:t>
      </w:r>
      <w:r w:rsidRPr="008C0B98">
        <w:rPr>
          <w:lang w:val="el-GR"/>
        </w:rPr>
        <w:t>} μετά την προσφερόμενη εγγύηση,</w:t>
      </w:r>
      <w:r w:rsidR="00745139" w:rsidRPr="008C0B98">
        <w:rPr>
          <w:lang w:val="el-GR"/>
        </w:rPr>
        <w:t xml:space="preserve"> </w:t>
      </w:r>
      <w:r w:rsidRPr="008C0B98">
        <w:rPr>
          <w:lang w:val="el-GR"/>
        </w:rPr>
        <w:t xml:space="preserve">χωρίς ΦΠΑ {βλ. ΠΑΡΑΡΤΗΜΑ VI – Υπόδειγμα Οικονομικής Προσφοράς, Πίνακα </w:t>
      </w:r>
      <w:r w:rsidR="008C6E49" w:rsidRPr="008C0B98">
        <w:rPr>
          <w:lang w:val="el-GR"/>
        </w:rPr>
        <w:t>5</w:t>
      </w:r>
      <w:r w:rsidR="00607CA8" w:rsidRPr="008C0B98">
        <w:rPr>
          <w:lang w:val="el-GR"/>
        </w:rPr>
        <w:t>}</w:t>
      </w:r>
    </w:p>
    <w:p w14:paraId="06C944B4" w14:textId="77777777" w:rsidR="002B6DED" w:rsidRPr="00876BDD" w:rsidRDefault="002B6DED" w:rsidP="002B6DED">
      <w:pPr>
        <w:rPr>
          <w:lang w:val="el-GR"/>
        </w:rPr>
      </w:pPr>
      <w:r w:rsidRPr="00876BDD">
        <w:rPr>
          <w:lang w:val="el-GR"/>
        </w:rPr>
        <w:t>όπως προκύπτει από τους Πίνακες Οικονομικής Προσφοράς του υποψηφίου Οικονομικού Φορέα.</w:t>
      </w:r>
    </w:p>
    <w:p w14:paraId="725D55D9" w14:textId="77777777" w:rsidR="002B6DED" w:rsidRPr="00CB3B52" w:rsidRDefault="002B6DED" w:rsidP="002B6DED">
      <w:pPr>
        <w:rPr>
          <w:b/>
          <w:lang w:val="el-GR"/>
        </w:rPr>
      </w:pPr>
      <w:r w:rsidRPr="00CB3B52">
        <w:rPr>
          <w:rFonts w:hint="eastAsia"/>
          <w:b/>
          <w:lang w:val="el-GR"/>
        </w:rPr>
        <w:t>Διευκρίνιση</w:t>
      </w:r>
      <w:r w:rsidRPr="00CB3B52">
        <w:rPr>
          <w:b/>
          <w:lang w:val="el-GR"/>
        </w:rPr>
        <w:t>:</w:t>
      </w:r>
    </w:p>
    <w:p w14:paraId="01B36956" w14:textId="77777777" w:rsidR="00F50815" w:rsidRDefault="002B6DED" w:rsidP="002B6DED">
      <w:pPr>
        <w:rPr>
          <w:lang w:val="el-GR"/>
        </w:rPr>
      </w:pPr>
      <w:r w:rsidRPr="00876BDD">
        <w:rPr>
          <w:lang w:val="el-GR"/>
        </w:rPr>
        <w:t>Τυχόν αναπροσαρμογή του ετήσιου κόστους συντήρησης που θα ορίζει ο υποψήφιος Ανάδοχος στην</w:t>
      </w:r>
      <w:r w:rsidR="008C6E49" w:rsidRPr="00876BDD">
        <w:rPr>
          <w:lang w:val="el-GR"/>
        </w:rPr>
        <w:t xml:space="preserve"> </w:t>
      </w:r>
      <w:r w:rsidRPr="00876BDD">
        <w:rPr>
          <w:lang w:val="el-GR"/>
        </w:rPr>
        <w:t>Προσφορά του, θα είναι σταθερή για το σύνολο των ετών συντήρησης και για κάθε έτος δεν θα</w:t>
      </w:r>
      <w:r w:rsidR="008C6E49" w:rsidRPr="00876BDD">
        <w:rPr>
          <w:lang w:val="el-GR"/>
        </w:rPr>
        <w:t xml:space="preserve"> </w:t>
      </w:r>
      <w:r w:rsidRPr="00876BDD">
        <w:rPr>
          <w:lang w:val="el-GR"/>
        </w:rPr>
        <w:t>υπερβαίνει το 5%.</w:t>
      </w:r>
    </w:p>
    <w:p w14:paraId="5ADCB353" w14:textId="77777777" w:rsidR="00221291" w:rsidRPr="00603221" w:rsidRDefault="00221291">
      <w:pPr>
        <w:suppressAutoHyphens w:val="0"/>
        <w:spacing w:after="0"/>
        <w:jc w:val="left"/>
        <w:rPr>
          <w:lang w:val="el-GR"/>
        </w:rPr>
      </w:pPr>
      <w:r w:rsidRPr="00603221">
        <w:rPr>
          <w:lang w:val="el-GR"/>
        </w:rPr>
        <w:br w:type="page"/>
      </w:r>
    </w:p>
    <w:p w14:paraId="5FD86200" w14:textId="77777777" w:rsidR="008338F0" w:rsidRPr="00603221" w:rsidRDefault="003355E7" w:rsidP="003A109E">
      <w:pPr>
        <w:pStyle w:val="2"/>
        <w:rPr>
          <w:rFonts w:cs="Tahoma"/>
          <w:lang w:val="el-GR"/>
        </w:rPr>
      </w:pPr>
      <w:r w:rsidRPr="00603221">
        <w:rPr>
          <w:rFonts w:cs="Tahoma"/>
          <w:lang w:val="el-GR"/>
        </w:rPr>
        <w:lastRenderedPageBreak/>
        <w:tab/>
      </w:r>
      <w:bookmarkStart w:id="166" w:name="_Toc99717261"/>
      <w:r w:rsidRPr="00603221">
        <w:rPr>
          <w:rFonts w:cs="Tahoma"/>
          <w:lang w:val="el-GR"/>
        </w:rPr>
        <w:t>Κατάρτιση - Περιεχόμενο Προσφορών</w:t>
      </w:r>
      <w:bookmarkEnd w:id="166"/>
    </w:p>
    <w:p w14:paraId="0B348B98" w14:textId="77777777" w:rsidR="008338F0" w:rsidRPr="00E47D79" w:rsidRDefault="003355E7" w:rsidP="00F50815">
      <w:pPr>
        <w:pStyle w:val="3"/>
        <w:ind w:left="0" w:firstLine="0"/>
        <w:rPr>
          <w:lang w:val="el-GR"/>
        </w:rPr>
      </w:pPr>
      <w:bookmarkStart w:id="167" w:name="_Ref496542253"/>
      <w:bookmarkStart w:id="168" w:name="_Toc99717262"/>
      <w:r w:rsidRPr="00E47D79">
        <w:rPr>
          <w:lang w:val="el-GR"/>
        </w:rPr>
        <w:t>Γενικοί όροι υποβολής προσφορών</w:t>
      </w:r>
      <w:bookmarkEnd w:id="167"/>
      <w:bookmarkEnd w:id="168"/>
    </w:p>
    <w:p w14:paraId="79DC07C7" w14:textId="77777777" w:rsidR="008338F0" w:rsidRPr="00E47D79" w:rsidRDefault="003355E7">
      <w:pPr>
        <w:rPr>
          <w:lang w:val="el-GR"/>
        </w:rPr>
      </w:pPr>
      <w:r w:rsidRPr="00E47D79">
        <w:rPr>
          <w:lang w:val="el-GR"/>
        </w:rPr>
        <w:t xml:space="preserve">Οι προσφορές υποβάλλονται με βάση τις απαιτήσεις της </w:t>
      </w:r>
      <w:r w:rsidR="00893B0F" w:rsidRPr="00E47D79">
        <w:rPr>
          <w:lang w:val="el-GR"/>
        </w:rPr>
        <w:t xml:space="preserve">παρούσας </w:t>
      </w:r>
      <w:r w:rsidRPr="00E47D79">
        <w:rPr>
          <w:lang w:val="el-GR"/>
        </w:rPr>
        <w:t>Διακήρυξης, για</w:t>
      </w:r>
      <w:r w:rsidR="00E1337D" w:rsidRPr="00E47D79">
        <w:rPr>
          <w:lang w:val="el-GR"/>
        </w:rPr>
        <w:t xml:space="preserve"> </w:t>
      </w:r>
      <w:r w:rsidRPr="00E47D79">
        <w:rPr>
          <w:lang w:val="el-GR"/>
        </w:rPr>
        <w:t xml:space="preserve">όλες τις περιγραφόμενες υπηρεσίες. </w:t>
      </w:r>
    </w:p>
    <w:p w14:paraId="09235B07" w14:textId="77777777" w:rsidR="00E028D4" w:rsidRPr="00E028D4" w:rsidRDefault="003355E7" w:rsidP="002B2F6A">
      <w:pPr>
        <w:rPr>
          <w:color w:val="5B9BD5"/>
          <w:lang w:val="el-GR"/>
        </w:rPr>
      </w:pPr>
      <w:r w:rsidRPr="00E47D79">
        <w:rPr>
          <w:lang w:val="el-GR"/>
        </w:rPr>
        <w:t xml:space="preserve">Δεν επιτρέπονται εναλλακτικές </w:t>
      </w:r>
      <w:r w:rsidRPr="00E47D79">
        <w:rPr>
          <w:rFonts w:cs="Helvetica"/>
          <w:color w:val="000000"/>
          <w:lang w:val="el-GR" w:eastAsia="el-GR"/>
        </w:rPr>
        <w:t>προσφορές</w:t>
      </w:r>
      <w:r w:rsidR="00893B0F" w:rsidRPr="00E47D79">
        <w:rPr>
          <w:rFonts w:cs="Helvetica"/>
          <w:color w:val="000000"/>
          <w:lang w:val="el-GR" w:eastAsia="el-GR"/>
        </w:rPr>
        <w:t>.</w:t>
      </w:r>
      <w:r w:rsidR="001A3F2C" w:rsidRPr="00E47D79">
        <w:rPr>
          <w:rFonts w:cs="Helvetica"/>
          <w:color w:val="000000"/>
          <w:lang w:val="el-GR" w:eastAsia="el-GR"/>
        </w:rPr>
        <w:t xml:space="preserve"> </w:t>
      </w:r>
      <w:r w:rsidR="00E028D4" w:rsidRPr="00E47D79">
        <w:rPr>
          <w:i/>
          <w:iCs/>
          <w:color w:val="5B9BD5"/>
          <w:lang w:val="el-GR"/>
        </w:rPr>
        <w:t xml:space="preserve"> </w:t>
      </w:r>
    </w:p>
    <w:p w14:paraId="2C67C73A" w14:textId="1AED878E"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452D1F1" w14:textId="25761B45"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184CC42C" w14:textId="77777777" w:rsidR="008338F0" w:rsidRPr="00603221" w:rsidRDefault="003355E7" w:rsidP="00F50815">
      <w:pPr>
        <w:pStyle w:val="3"/>
        <w:ind w:left="0" w:firstLine="0"/>
        <w:rPr>
          <w:lang w:val="el-GR"/>
        </w:rPr>
      </w:pPr>
      <w:bookmarkStart w:id="169" w:name="_Toc74566860"/>
      <w:bookmarkStart w:id="170" w:name="_Ref496542299"/>
      <w:bookmarkStart w:id="171" w:name="_Toc99717263"/>
      <w:bookmarkEnd w:id="169"/>
      <w:r w:rsidRPr="00603221">
        <w:rPr>
          <w:lang w:val="el-GR"/>
        </w:rPr>
        <w:t>Χρόνος και Τρόπος υποβολής προσφορών</w:t>
      </w:r>
      <w:bookmarkEnd w:id="170"/>
      <w:bookmarkEnd w:id="171"/>
      <w:r w:rsidRPr="00603221">
        <w:rPr>
          <w:lang w:val="el-GR"/>
        </w:rPr>
        <w:t xml:space="preserve"> </w:t>
      </w:r>
    </w:p>
    <w:p w14:paraId="540E999C" w14:textId="1234C0CB" w:rsidR="004B759E" w:rsidRPr="00821852" w:rsidRDefault="00893B0F" w:rsidP="00821852">
      <w:pPr>
        <w:pStyle w:val="4"/>
        <w:ind w:left="0" w:firstLine="0"/>
        <w:rPr>
          <w:b w:val="0"/>
          <w:bCs w:val="0"/>
          <w:lang w:val="el-GR"/>
        </w:rPr>
      </w:pPr>
      <w:bookmarkStart w:id="172" w:name="_Toc74566862"/>
      <w:bookmarkStart w:id="173" w:name="_Toc99717264"/>
      <w:bookmarkEnd w:id="172"/>
      <w:r w:rsidRPr="00821852">
        <w:rPr>
          <w:b w:val="0"/>
          <w:bCs w:val="0"/>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b w:val="0"/>
          <w:bCs w:val="0"/>
          <w:lang w:val="el-GR"/>
        </w:rPr>
        <w:t xml:space="preserve"> </w:t>
      </w:r>
      <w:r w:rsidRPr="00821852">
        <w:rPr>
          <w:b w:val="0"/>
          <w:bCs w:val="0"/>
          <w:lang w:val="el-GR"/>
        </w:rPr>
        <w:t>(</w:t>
      </w:r>
      <w:r w:rsidR="00F41119" w:rsidRPr="00821852">
        <w:rPr>
          <w:b w:val="0"/>
          <w:bCs w:val="0"/>
          <w:lang w:val="el-GR"/>
        </w:rPr>
        <w:t xml:space="preserve">άρθρο </w:t>
      </w:r>
      <w:r w:rsidR="00F41119" w:rsidRPr="00821852">
        <w:rPr>
          <w:b w:val="0"/>
          <w:bCs w:val="0"/>
          <w:lang w:val="el-GR"/>
        </w:rPr>
        <w:fldChar w:fldCharType="begin"/>
      </w:r>
      <w:r w:rsidR="00F41119" w:rsidRPr="00821852">
        <w:rPr>
          <w:b w:val="0"/>
          <w:bCs w:val="0"/>
          <w:lang w:val="el-GR"/>
        </w:rPr>
        <w:instrText xml:space="preserve"> REF _Ref40979373 \r \h  \* MERGEFORMAT </w:instrText>
      </w:r>
      <w:r w:rsidR="00F41119" w:rsidRPr="00821852">
        <w:rPr>
          <w:b w:val="0"/>
          <w:bCs w:val="0"/>
          <w:lang w:val="el-GR"/>
        </w:rPr>
      </w:r>
      <w:r w:rsidR="00F41119" w:rsidRPr="00821852">
        <w:rPr>
          <w:b w:val="0"/>
          <w:bCs w:val="0"/>
          <w:lang w:val="el-GR"/>
        </w:rPr>
        <w:fldChar w:fldCharType="separate"/>
      </w:r>
      <w:r w:rsidR="00074F77">
        <w:rPr>
          <w:b w:val="0"/>
          <w:bCs w:val="0"/>
          <w:lang w:val="el-GR"/>
        </w:rPr>
        <w:t>1.5</w:t>
      </w:r>
      <w:r w:rsidR="00F41119" w:rsidRPr="00821852">
        <w:rPr>
          <w:b w:val="0"/>
          <w:bCs w:val="0"/>
          <w:lang w:val="el-GR"/>
        </w:rPr>
        <w:fldChar w:fldCharType="end"/>
      </w:r>
      <w:r w:rsidRPr="00821852">
        <w:rPr>
          <w:b w:val="0"/>
          <w:bCs w:val="0"/>
          <w:lang w:val="el-GR"/>
        </w:rPr>
        <w:t xml:space="preserve">), στην </w:t>
      </w:r>
      <w:r w:rsidRPr="00821852">
        <w:rPr>
          <w:b w:val="0"/>
          <w:bCs w:val="0"/>
          <w:color w:val="000000"/>
          <w:lang w:val="el-GR"/>
        </w:rPr>
        <w:t>Ελληνική</w:t>
      </w:r>
      <w:r w:rsidRPr="00821852">
        <w:rPr>
          <w:b w:val="0"/>
          <w:bCs w:val="0"/>
          <w:lang w:val="el-GR"/>
        </w:rPr>
        <w:t xml:space="preserve"> Γλώσσα, σε ηλεκτρονικό φάκελο, σύμφωνα με τα αναφερόμενα στο ν.4412/2016, </w:t>
      </w:r>
      <w:r w:rsidR="004B759E" w:rsidRPr="00821852">
        <w:rPr>
          <w:b w:val="0"/>
          <w:bCs w:val="0"/>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b w:val="0"/>
          <w:bCs w:val="0"/>
          <w:lang w:val="el-GR"/>
        </w:rPr>
        <w:t>εκδοθείσα</w:t>
      </w:r>
      <w:proofErr w:type="spellEnd"/>
      <w:r w:rsidR="004B759E" w:rsidRPr="00821852">
        <w:rPr>
          <w:b w:val="0"/>
          <w:bCs w:val="0"/>
          <w:lang w:val="el-GR"/>
        </w:rPr>
        <w:t xml:space="preserve"> με </w:t>
      </w:r>
      <w:proofErr w:type="spellStart"/>
      <w:r w:rsidR="004B759E" w:rsidRPr="00821852">
        <w:rPr>
          <w:b w:val="0"/>
          <w:bCs w:val="0"/>
          <w:lang w:val="el-GR"/>
        </w:rPr>
        <w:t>αρ</w:t>
      </w:r>
      <w:proofErr w:type="spellEnd"/>
      <w:r w:rsidR="004B759E" w:rsidRPr="00821852">
        <w:rPr>
          <w:b w:val="0"/>
          <w:bCs w:val="0"/>
          <w:lang w:val="el-GR"/>
        </w:rPr>
        <w:t>. 64233(</w:t>
      </w:r>
      <w:r w:rsidR="004B759E">
        <w:rPr>
          <w:b w:val="0"/>
          <w:bCs w:val="0"/>
          <w:lang w:val="el-GR"/>
        </w:rPr>
        <w:t xml:space="preserve">ΦΕΚ </w:t>
      </w:r>
      <w:r w:rsidR="004B759E" w:rsidRPr="00821852">
        <w:rPr>
          <w:b w:val="0"/>
          <w:bCs w:val="0"/>
          <w:lang w:val="el-GR"/>
        </w:rPr>
        <w:t xml:space="preserve">Β’ </w:t>
      </w:r>
      <w:r w:rsidR="004B759E">
        <w:rPr>
          <w:b w:val="0"/>
          <w:bCs w:val="0"/>
          <w:lang w:val="el-GR"/>
        </w:rPr>
        <w:t>2453/9-06-2021</w:t>
      </w:r>
      <w:r w:rsidR="004B759E" w:rsidRPr="00821852">
        <w:rPr>
          <w:b w:val="0"/>
          <w:bCs w:val="0"/>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E028D4">
        <w:rPr>
          <w:b w:val="0"/>
          <w:bCs w:val="0"/>
          <w:lang w:val="el-GR"/>
        </w:rPr>
        <w:t>.</w:t>
      </w:r>
      <w:bookmarkEnd w:id="173"/>
    </w:p>
    <w:p w14:paraId="4F27D667"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6591A5D" w14:textId="77777777" w:rsidR="004B759E" w:rsidRPr="00A334BA" w:rsidRDefault="00893B0F" w:rsidP="00821852">
      <w:pPr>
        <w:pStyle w:val="4"/>
        <w:ind w:left="0" w:firstLine="0"/>
        <w:rPr>
          <w:lang w:val="el-GR"/>
        </w:rPr>
      </w:pPr>
      <w:bookmarkStart w:id="174" w:name="_Toc99717265"/>
      <w:r w:rsidRPr="00821852">
        <w:rPr>
          <w:b w:val="0"/>
          <w:bCs w:val="0"/>
          <w:lang w:val="el-GR"/>
        </w:rPr>
        <w:t xml:space="preserve">Ο χρόνος υποβολής της προσφοράς </w:t>
      </w:r>
      <w:r w:rsidR="004B759E" w:rsidRPr="00821852">
        <w:rPr>
          <w:b w:val="0"/>
          <w:bCs w:val="0"/>
          <w:lang w:val="el-GR"/>
        </w:rPr>
        <w:t xml:space="preserve">μέσω του ΕΣΗΔΗΣ βεβαιώνεται αυτόματα από το ΕΣΗΔΗΣ με υπηρεσίες </w:t>
      </w:r>
      <w:proofErr w:type="spellStart"/>
      <w:r w:rsidR="004B759E" w:rsidRPr="00821852">
        <w:rPr>
          <w:b w:val="0"/>
          <w:bCs w:val="0"/>
          <w:lang w:val="el-GR"/>
        </w:rPr>
        <w:t>χρονοσήμανσης</w:t>
      </w:r>
      <w:proofErr w:type="spellEnd"/>
      <w:r w:rsidR="004B759E" w:rsidRPr="00821852">
        <w:rPr>
          <w:b w:val="0"/>
          <w:bCs w:val="0"/>
          <w:lang w:val="el-GR"/>
        </w:rPr>
        <w:t>, σύμφωνα με τα οριζόμενα στο άρθρο 37</w:t>
      </w:r>
      <w:r w:rsidR="004B759E">
        <w:rPr>
          <w:rFonts w:cs="Arial"/>
          <w:lang w:val="el-GR"/>
        </w:rPr>
        <w:t xml:space="preserve"> </w:t>
      </w:r>
      <w:r w:rsidR="004B759E" w:rsidRPr="00821852">
        <w:rPr>
          <w:b w:val="0"/>
          <w:bCs w:val="0"/>
          <w:lang w:val="el-GR"/>
        </w:rPr>
        <w:t>του ν. 4412/2016 και τις διατάξεις του άρθρου 10 της ως άνω κοινής υπουργικής απόφασης.</w:t>
      </w:r>
      <w:bookmarkEnd w:id="174"/>
    </w:p>
    <w:p w14:paraId="63553FAB"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87873D0" w14:textId="77777777" w:rsidR="00E028D4" w:rsidRDefault="00E028D4" w:rsidP="00893B0F">
      <w:pPr>
        <w:rPr>
          <w:lang w:val="el-GR"/>
        </w:rPr>
      </w:pPr>
    </w:p>
    <w:p w14:paraId="1FFFD399" w14:textId="77777777" w:rsidR="00893B0F" w:rsidRPr="00603221" w:rsidRDefault="00893B0F" w:rsidP="00893B0F">
      <w:pPr>
        <w:rPr>
          <w:b/>
          <w:bCs/>
          <w:lang w:val="el-GR"/>
        </w:rPr>
      </w:pPr>
    </w:p>
    <w:p w14:paraId="346550AD" w14:textId="77777777" w:rsidR="004B759E" w:rsidRPr="00A334BA" w:rsidRDefault="004B759E" w:rsidP="00821852">
      <w:pPr>
        <w:pStyle w:val="4"/>
        <w:ind w:left="0" w:firstLine="0"/>
        <w:rPr>
          <w:lang w:val="el-GR"/>
        </w:rPr>
      </w:pPr>
      <w:bookmarkStart w:id="175" w:name="_Toc74566865"/>
      <w:bookmarkStart w:id="176" w:name="_Toc99717266"/>
      <w:bookmarkEnd w:id="175"/>
      <w:r w:rsidRPr="00821852">
        <w:rPr>
          <w:b w:val="0"/>
          <w:bCs w:val="0"/>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76"/>
      <w:r w:rsidRPr="00821852">
        <w:rPr>
          <w:b w:val="0"/>
          <w:bCs w:val="0"/>
          <w:lang w:val="el-GR"/>
        </w:rPr>
        <w:t xml:space="preserve"> </w:t>
      </w:r>
    </w:p>
    <w:p w14:paraId="2DD4CA40"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 xml:space="preserve">)φάκελο με την ένδειξη «Δικαιολογητικά Συμμετοχής–Τεχνική Προσφορά», στον οποίο περιλαμβάνεται το σύνολο των κατά περίπτωση απαιτούμενων </w:t>
      </w:r>
      <w:r>
        <w:rPr>
          <w:lang w:val="el-GR"/>
        </w:rPr>
        <w:lastRenderedPageBreak/>
        <w:t>δικαιολογητικών και η τεχνική προσφορά, σύμφωνα με τις διατάξεις της κείμενης νομοθεσίας και την παρούσα.</w:t>
      </w:r>
    </w:p>
    <w:p w14:paraId="575FC514"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0186337"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12A2EB62"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F2CBD23" w14:textId="3F00E0E3" w:rsidR="00CF71E1" w:rsidRDefault="00486D17" w:rsidP="00821852">
      <w:pPr>
        <w:pStyle w:val="4"/>
        <w:ind w:left="0" w:firstLine="0"/>
        <w:rPr>
          <w:lang w:val="el-GR"/>
        </w:rPr>
      </w:pPr>
      <w:bookmarkStart w:id="177" w:name="_Toc99717267"/>
      <w:bookmarkStart w:id="178" w:name="_Ref75869622"/>
      <w:r w:rsidRPr="00201A77">
        <w:rPr>
          <w:b w:val="0"/>
          <w:bCs w:val="0"/>
          <w:lang w:val="el-GR"/>
        </w:rPr>
        <w:t xml:space="preserve">Εφόσον οι Οικονομικοί Φορείς καταχωρίσουν τα σχετικά στοιχεία, </w:t>
      </w:r>
      <w:proofErr w:type="spellStart"/>
      <w:r w:rsidRPr="00201A77">
        <w:rPr>
          <w:b w:val="0"/>
          <w:bCs w:val="0"/>
          <w:lang w:val="el-GR"/>
        </w:rPr>
        <w:t>μεταδεδομένα</w:t>
      </w:r>
      <w:proofErr w:type="spellEnd"/>
      <w:r w:rsidRPr="00201A77">
        <w:rPr>
          <w:b w:val="0"/>
          <w:bCs w:val="0"/>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201A77">
        <w:rPr>
          <w:b w:val="0"/>
          <w:bCs w:val="0"/>
          <w:lang w:val="el-GR"/>
        </w:rPr>
        <w:t>μορφότυπο</w:t>
      </w:r>
      <w:proofErr w:type="spellEnd"/>
      <w:r w:rsidRPr="00201A77">
        <w:rPr>
          <w:b w:val="0"/>
          <w:bCs w:val="0"/>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201A77">
        <w:rPr>
          <w:b w:val="0"/>
          <w:bCs w:val="0"/>
          <w:lang w:val="el-GR"/>
        </w:rPr>
        <w:t>υποφακέλους</w:t>
      </w:r>
      <w:proofErr w:type="spellEnd"/>
      <w:r w:rsidRPr="00201A77">
        <w:rPr>
          <w:b w:val="0"/>
          <w:bCs w:val="0"/>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201A77">
        <w:rPr>
          <w:b w:val="0"/>
          <w:bCs w:val="0"/>
          <w:lang w:val="el-GR"/>
        </w:rPr>
        <w:t>υποφακέλο</w:t>
      </w:r>
      <w:proofErr w:type="spellEnd"/>
      <w:r w:rsidRPr="00201A77">
        <w:rPr>
          <w:b w:val="0"/>
          <w:bCs w:val="0"/>
          <w:lang w:val="el-GR"/>
        </w:rPr>
        <w:t xml:space="preserve"> ξεχωριστά, από τη στιγμή που έχει ολοκληρωθεί η καταχώριση των στοιχείων σε αυτόν</w:t>
      </w:r>
      <w:r w:rsidRPr="00821852">
        <w:rPr>
          <w:lang w:val="el-GR"/>
        </w:rPr>
        <w:t>.</w:t>
      </w:r>
      <w:bookmarkEnd w:id="177"/>
    </w:p>
    <w:p w14:paraId="42609379" w14:textId="68F9DB7F" w:rsidR="00201A77" w:rsidRPr="00201A77" w:rsidRDefault="00486D17" w:rsidP="00CF71E1">
      <w:pPr>
        <w:pStyle w:val="4"/>
        <w:numPr>
          <w:ilvl w:val="0"/>
          <w:numId w:val="0"/>
        </w:numPr>
        <w:rPr>
          <w:lang w:val="el-GR"/>
        </w:rPr>
      </w:pPr>
      <w:bookmarkStart w:id="179" w:name="_Οι_οικονομικοί_φορείς"/>
      <w:bookmarkEnd w:id="179"/>
      <w:r w:rsidRPr="00821852">
        <w:rPr>
          <w:lang w:val="el-GR"/>
        </w:rPr>
        <w:t xml:space="preserve"> </w:t>
      </w:r>
      <w:bookmarkStart w:id="180" w:name="_Toc74566867"/>
      <w:bookmarkStart w:id="181" w:name="_Toc74566868"/>
      <w:bookmarkStart w:id="182" w:name="_Toc74566869"/>
      <w:bookmarkStart w:id="183" w:name="_Toc74566870"/>
      <w:bookmarkStart w:id="184" w:name="_Toc99717268"/>
      <w:bookmarkEnd w:id="180"/>
      <w:bookmarkEnd w:id="181"/>
      <w:bookmarkEnd w:id="182"/>
      <w:bookmarkEnd w:id="183"/>
      <w:r w:rsidR="00893B0F" w:rsidRPr="00821852">
        <w:rPr>
          <w:b w:val="0"/>
          <w:bCs w:val="0"/>
          <w:lang w:val="el-GR"/>
        </w:rPr>
        <w:t>Οι οικονομικοί φορείς συντάσσουν την τεχνική και οικονομική τους προσφορά</w:t>
      </w:r>
      <w:r w:rsidR="00CA1F25" w:rsidRPr="00821852">
        <w:rPr>
          <w:b w:val="0"/>
          <w:bCs w:val="0"/>
          <w:lang w:val="el-GR"/>
        </w:rPr>
        <w:t xml:space="preserve"> σύμφωνα με τις απαιτήσεις της παρούσας </w:t>
      </w:r>
      <w:r w:rsidR="00AE32CA" w:rsidRPr="00821852">
        <w:rPr>
          <w:b w:val="0"/>
          <w:bCs w:val="0"/>
          <w:lang w:val="el-GR"/>
        </w:rPr>
        <w:fldChar w:fldCharType="begin"/>
      </w:r>
      <w:r w:rsidR="00AE32CA" w:rsidRPr="00821852">
        <w:rPr>
          <w:b w:val="0"/>
          <w:bCs w:val="0"/>
          <w:lang w:val="el-GR"/>
        </w:rPr>
        <w:instrText xml:space="preserve"> REF _Ref510087097 \h </w:instrText>
      </w:r>
      <w:r w:rsidR="00DF02B0" w:rsidRPr="00821852">
        <w:rPr>
          <w:b w:val="0"/>
          <w:bCs w:val="0"/>
          <w:lang w:val="el-GR"/>
        </w:rPr>
        <w:instrText xml:space="preserve"> \* MERGEFORMAT </w:instrText>
      </w:r>
      <w:r w:rsidR="00AE32CA" w:rsidRPr="00821852">
        <w:rPr>
          <w:b w:val="0"/>
          <w:bCs w:val="0"/>
          <w:lang w:val="el-GR"/>
        </w:rPr>
      </w:r>
      <w:r w:rsidR="00AE32CA" w:rsidRPr="00821852">
        <w:rPr>
          <w:b w:val="0"/>
          <w:bCs w:val="0"/>
          <w:lang w:val="el-GR"/>
        </w:rPr>
        <w:fldChar w:fldCharType="separate"/>
      </w:r>
      <w:r w:rsidR="00074F77" w:rsidRPr="00074F77">
        <w:rPr>
          <w:b w:val="0"/>
          <w:bCs w:val="0"/>
          <w:lang w:val="el-GR"/>
        </w:rPr>
        <w:t>ΠΑΡΑΡΤΗΜΑ V – Υπόδειγμα Τεχνικής Προσφοράς</w:t>
      </w:r>
      <w:r w:rsidR="00AE32CA" w:rsidRPr="00821852">
        <w:rPr>
          <w:b w:val="0"/>
          <w:bCs w:val="0"/>
          <w:lang w:val="el-GR"/>
        </w:rPr>
        <w:fldChar w:fldCharType="end"/>
      </w:r>
      <w:r w:rsidR="00AE32CA" w:rsidRPr="00821852">
        <w:rPr>
          <w:b w:val="0"/>
          <w:bCs w:val="0"/>
          <w:lang w:val="el-GR"/>
        </w:rPr>
        <w:t xml:space="preserve"> &amp; </w:t>
      </w:r>
      <w:r w:rsidR="00AE32CA" w:rsidRPr="00821852">
        <w:rPr>
          <w:b w:val="0"/>
          <w:bCs w:val="0"/>
          <w:lang w:val="el-GR"/>
        </w:rPr>
        <w:fldChar w:fldCharType="begin"/>
      </w:r>
      <w:r w:rsidR="00AE32CA" w:rsidRPr="00821852">
        <w:rPr>
          <w:b w:val="0"/>
          <w:bCs w:val="0"/>
          <w:lang w:val="el-GR"/>
        </w:rPr>
        <w:instrText xml:space="preserve"> REF _Ref510087099 \h </w:instrText>
      </w:r>
      <w:r w:rsidR="00DF02B0" w:rsidRPr="00821852">
        <w:rPr>
          <w:b w:val="0"/>
          <w:bCs w:val="0"/>
          <w:lang w:val="el-GR"/>
        </w:rPr>
        <w:instrText xml:space="preserve"> \* MERGEFORMAT </w:instrText>
      </w:r>
      <w:r w:rsidR="00AE32CA" w:rsidRPr="00821852">
        <w:rPr>
          <w:b w:val="0"/>
          <w:bCs w:val="0"/>
          <w:lang w:val="el-GR"/>
        </w:rPr>
      </w:r>
      <w:r w:rsidR="00AE32CA" w:rsidRPr="00821852">
        <w:rPr>
          <w:b w:val="0"/>
          <w:bCs w:val="0"/>
          <w:lang w:val="el-GR"/>
        </w:rPr>
        <w:fldChar w:fldCharType="separate"/>
      </w:r>
      <w:r w:rsidR="00074F77" w:rsidRPr="00074F77">
        <w:rPr>
          <w:b w:val="0"/>
          <w:bCs w:val="0"/>
          <w:lang w:val="el-GR"/>
        </w:rPr>
        <w:t>ΠΑΡΑΡΤΗΜΑ VI – Υπόδειγμα Οικονομικής Προσφοράς</w:t>
      </w:r>
      <w:r w:rsidR="00AE32CA" w:rsidRPr="00821852">
        <w:rPr>
          <w:b w:val="0"/>
          <w:bCs w:val="0"/>
          <w:lang w:val="el-GR"/>
        </w:rPr>
        <w:fldChar w:fldCharType="end"/>
      </w:r>
      <w:r w:rsidR="00E1337D" w:rsidRPr="00603221">
        <w:rPr>
          <w:i/>
          <w:iCs/>
          <w:lang w:val="el-GR"/>
        </w:rPr>
        <w:t xml:space="preserve"> </w:t>
      </w:r>
      <w:r w:rsidR="00201A77" w:rsidRPr="00F1538B">
        <w:rPr>
          <w:b w:val="0"/>
          <w:bCs w:val="0"/>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78"/>
      <w:bookmarkEnd w:id="184"/>
    </w:p>
    <w:p w14:paraId="0E0665CC" w14:textId="77777777" w:rsidR="004E36A7" w:rsidRPr="00821852" w:rsidRDefault="004E36A7" w:rsidP="00821852">
      <w:pPr>
        <w:pStyle w:val="4"/>
        <w:ind w:left="0" w:firstLine="0"/>
        <w:rPr>
          <w:lang w:val="el-GR"/>
        </w:rPr>
      </w:pPr>
      <w:bookmarkStart w:id="185" w:name="_Toc74566872"/>
      <w:bookmarkStart w:id="186" w:name="_Toc74566873"/>
      <w:bookmarkStart w:id="187" w:name="_Ειδικότερα,_όσον_αφορά"/>
      <w:bookmarkStart w:id="188" w:name="_Ref88564238"/>
      <w:bookmarkStart w:id="189" w:name="_Ref88565030"/>
      <w:bookmarkStart w:id="190" w:name="_Toc99717269"/>
      <w:bookmarkEnd w:id="185"/>
      <w:bookmarkEnd w:id="186"/>
      <w:bookmarkEnd w:id="187"/>
      <w:r w:rsidRPr="00821852">
        <w:rPr>
          <w:b w:val="0"/>
          <w:bCs w:val="0"/>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821852">
        <w:rPr>
          <w:b w:val="0"/>
          <w:bCs w:val="0"/>
          <w:lang w:val="el-GR"/>
        </w:rPr>
        <w:t>υπο</w:t>
      </w:r>
      <w:proofErr w:type="spellEnd"/>
      <w:r w:rsidRPr="00821852">
        <w:rPr>
          <w:b w:val="0"/>
          <w:bCs w:val="0"/>
          <w:lang w:val="el-GR"/>
        </w:rPr>
        <w:t>)φακέλους μέσω του Υποσυστήματος, ως εξής :</w:t>
      </w:r>
      <w:bookmarkEnd w:id="188"/>
      <w:bookmarkEnd w:id="189"/>
      <w:bookmarkEnd w:id="190"/>
    </w:p>
    <w:p w14:paraId="267BF89C" w14:textId="77777777" w:rsidR="004E36A7" w:rsidRPr="008A2283" w:rsidRDefault="004E36A7" w:rsidP="004E36A7">
      <w:pPr>
        <w:rPr>
          <w:color w:val="000000"/>
          <w:lang w:val="el-GR"/>
        </w:rPr>
      </w:pPr>
      <w:bookmarkStart w:id="19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7CFD46AB"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1B8D11B3"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DECB202"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4C75B01F"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9F27458"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45664110" w14:textId="77777777" w:rsidR="004E36A7" w:rsidRPr="008A2283" w:rsidRDefault="004E36A7" w:rsidP="004E36A7">
      <w:pPr>
        <w:rPr>
          <w:color w:val="000000"/>
          <w:lang w:val="el-GR"/>
        </w:rPr>
      </w:pPr>
      <w:r>
        <w:rPr>
          <w:color w:val="000000"/>
          <w:lang w:val="el-GR"/>
        </w:rPr>
        <w:lastRenderedPageBreak/>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7EDAEEA1"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191"/>
    </w:p>
    <w:p w14:paraId="3001A54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4A2F5CE7"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60BF345"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63806060"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EFE3990"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09F3185E"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DFA737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C2C613E"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D9B4629"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8DF8D66" w14:textId="77777777" w:rsidR="000674D2" w:rsidRPr="00CB7A20" w:rsidRDefault="000674D2" w:rsidP="000674D2">
      <w:pPr>
        <w:rPr>
          <w:lang w:val="el-GR"/>
        </w:rPr>
      </w:pPr>
      <w:r w:rsidRPr="00CB7A20">
        <w:rPr>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w:t>
      </w:r>
      <w:r w:rsidRPr="00CB7A20">
        <w:rPr>
          <w:lang w:val="el-GR"/>
        </w:rPr>
        <w:lastRenderedPageBreak/>
        <w:t>εμπρόθεσμο αποδεικνύεται με την επίκληση του αριθμού πρωτοκόλλου ή την προσκόμιση του σχετικού αποδεικτικού αποστολής κατά περίπτωση.</w:t>
      </w:r>
    </w:p>
    <w:p w14:paraId="334081A9" w14:textId="77777777" w:rsidR="000674D2" w:rsidRDefault="000674D2" w:rsidP="000674D2">
      <w:pPr>
        <w:rPr>
          <w:color w:val="00B050"/>
          <w:lang w:val="el-GR"/>
        </w:rPr>
      </w:pPr>
      <w:r w:rsidRPr="00CB7A20">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CBAF0C2" w14:textId="77777777" w:rsidR="008338F0" w:rsidRPr="00603221" w:rsidRDefault="003355E7" w:rsidP="00F50815">
      <w:pPr>
        <w:pStyle w:val="3"/>
        <w:ind w:left="0" w:firstLine="0"/>
        <w:rPr>
          <w:i/>
          <w:iCs/>
          <w:color w:val="5B9BD5"/>
          <w:lang w:val="el-GR"/>
        </w:rPr>
      </w:pPr>
      <w:bookmarkStart w:id="192" w:name="_Ref496542340"/>
      <w:bookmarkStart w:id="193" w:name="_Toc99717270"/>
      <w:r w:rsidRPr="00603221">
        <w:rPr>
          <w:lang w:val="el-GR"/>
        </w:rPr>
        <w:t>Περιεχόμενα Φακέλου «Δικαιολογητικά Συμμετοχής - Τεχνική Προσφορά»</w:t>
      </w:r>
      <w:bookmarkEnd w:id="192"/>
      <w:bookmarkEnd w:id="193"/>
      <w:r w:rsidRPr="00603221">
        <w:rPr>
          <w:lang w:val="el-GR"/>
        </w:rPr>
        <w:t xml:space="preserve"> </w:t>
      </w:r>
    </w:p>
    <w:p w14:paraId="3AB31D71" w14:textId="77777777" w:rsidR="002C7E9A" w:rsidRPr="003329FF" w:rsidRDefault="002C7E9A" w:rsidP="0069435C">
      <w:pPr>
        <w:pStyle w:val="4"/>
        <w:rPr>
          <w:rStyle w:val="Heading4Char"/>
          <w:rFonts w:ascii="Tahoma" w:hAnsi="Tahoma" w:cs="Tahoma"/>
          <w:b/>
          <w:bCs/>
          <w:sz w:val="22"/>
        </w:rPr>
      </w:pPr>
      <w:bookmarkStart w:id="194" w:name="_Toc74566876"/>
      <w:bookmarkStart w:id="195" w:name="_Ref55324286"/>
      <w:bookmarkStart w:id="196" w:name="_Toc99717271"/>
      <w:bookmarkEnd w:id="194"/>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195"/>
      <w:bookmarkEnd w:id="196"/>
      <w:proofErr w:type="spellEnd"/>
    </w:p>
    <w:p w14:paraId="047D3F29"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53ECC9D5" w14:textId="77777777" w:rsidR="007702DC" w:rsidRDefault="007702DC" w:rsidP="007702DC">
      <w:pPr>
        <w:rPr>
          <w:lang w:val="el-GR"/>
        </w:rPr>
      </w:pPr>
      <w:r w:rsidRPr="00BD7E89">
        <w:rPr>
          <w:lang w:val="el-GR"/>
        </w:rPr>
        <w:t xml:space="preserve">α) </w:t>
      </w:r>
      <w:r w:rsidRPr="00F50815">
        <w:rPr>
          <w:b/>
          <w:bCs/>
          <w:lang w:val="el-GR"/>
        </w:rPr>
        <w:t>το Ευρωπαϊκό Ενιαίο Έγγραφο Σύμβασης (ΕΕΕΣ</w:t>
      </w:r>
      <w:r w:rsidRPr="00BD7E89">
        <w:rPr>
          <w:lang w:val="el-GR"/>
        </w:rPr>
        <w:t xml:space="preserve">),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E07C439" w14:textId="32F7B1D0" w:rsidR="007702DC" w:rsidRPr="00BD7E89" w:rsidRDefault="007702DC" w:rsidP="007702DC">
      <w:pPr>
        <w:rPr>
          <w:lang w:val="el-GR"/>
        </w:rPr>
      </w:pPr>
      <w:r w:rsidRPr="00BD7E89">
        <w:rPr>
          <w:lang w:val="el-GR"/>
        </w:rPr>
        <w:t xml:space="preserve">β) </w:t>
      </w:r>
      <w:r w:rsidRPr="00F50815">
        <w:rPr>
          <w:b/>
          <w:bCs/>
          <w:lang w:val="el-GR"/>
        </w:rPr>
        <w:t>την εγγύηση συμμετοχής</w:t>
      </w:r>
      <w:r w:rsidRPr="00BD7E89">
        <w:rPr>
          <w:lang w:val="el-GR"/>
        </w:rPr>
        <w:t xml:space="preserve">,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074F77">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074F77">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p>
    <w:p w14:paraId="4AFFA25C" w14:textId="581D4F13"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074F77"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ως Παράρτημα αυτής. </w:t>
      </w:r>
    </w:p>
    <w:p w14:paraId="4C049397"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669EDE78"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hyperlink w:anchor="_Οι_οικονομικοί_φορείς" w:history="1">
        <w:r w:rsidRPr="00FD04B6">
          <w:rPr>
            <w:rStyle w:val="-"/>
            <w:lang w:val="el-GR"/>
          </w:rPr>
          <w:t>2.4.2.5</w:t>
        </w:r>
      </w:hyperlink>
      <w:r w:rsidRPr="00197834">
        <w:rPr>
          <w:lang w:val="el-GR"/>
        </w:rPr>
        <w:t xml:space="preserve">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77C9A0E5"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0" w:history="1">
        <w:r w:rsidRPr="00821852">
          <w:rPr>
            <w:lang w:val="el-GR"/>
          </w:rPr>
          <w:t>www.promitheus.gov.gr</w:t>
        </w:r>
      </w:hyperlink>
      <w:r w:rsidRPr="00821852">
        <w:rPr>
          <w:lang w:val="el-GR"/>
        </w:rPr>
        <w:t>) του ΟΠΣ ΕΣΗΔΗΣ.</w:t>
      </w:r>
    </w:p>
    <w:p w14:paraId="0D2E6256"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77F3B82" w14:textId="77777777" w:rsidR="00606EF6" w:rsidRPr="00603221" w:rsidRDefault="00606EF6">
      <w:pPr>
        <w:rPr>
          <w:b/>
          <w:u w:val="single"/>
          <w:lang w:val="el-GR"/>
        </w:rPr>
      </w:pPr>
    </w:p>
    <w:p w14:paraId="771AC1E4"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588D3599"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3C4E0C78" w14:textId="77777777" w:rsidR="00704D1F" w:rsidRPr="00603221" w:rsidRDefault="00704D1F">
      <w:pPr>
        <w:rPr>
          <w:b/>
          <w:u w:val="single"/>
          <w:lang w:val="el-GR"/>
        </w:rPr>
      </w:pPr>
    </w:p>
    <w:p w14:paraId="194121ED" w14:textId="5E94C60F" w:rsidR="008338F0" w:rsidRPr="00603221" w:rsidRDefault="003355E7">
      <w:pPr>
        <w:rPr>
          <w:lang w:val="el-GR"/>
        </w:rPr>
      </w:pPr>
      <w:r w:rsidRPr="00603221">
        <w:rPr>
          <w:lang w:val="el-GR"/>
        </w:rPr>
        <w:lastRenderedPageBreak/>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074F77"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72BF3BC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2D64B0A9"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0ADA10F3"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AC8EDAD"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3952F6EA"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proofErr w:type="spellStart"/>
      <w:r w:rsidR="004E535D" w:rsidRPr="00603221">
        <w:rPr>
          <w:lang w:val="el-GR"/>
        </w:rPr>
        <w:t>υποβάλεται</w:t>
      </w:r>
      <w:proofErr w:type="spellEnd"/>
      <w:r w:rsidR="004E535D" w:rsidRPr="00603221">
        <w:rPr>
          <w:lang w:val="el-GR"/>
        </w:rPr>
        <w:t xml:space="preserve"> χωριστό ΕΕΕΣ, που </w:t>
      </w:r>
      <w:r w:rsidR="00CF71E1"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3ED74C98" w14:textId="77777777" w:rsidR="00704D1F" w:rsidRPr="00603221" w:rsidRDefault="00704D1F" w:rsidP="00012F1D">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64A23809"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E4CA2C9"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1D0DD9FB"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3770274F"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64A0D338"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08D3FD2A" w14:textId="77777777" w:rsidR="00730FB9" w:rsidRPr="00603221" w:rsidRDefault="00730FB9" w:rsidP="00730FB9">
      <w:pPr>
        <w:rPr>
          <w:lang w:val="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47A3E45D" w14:textId="77777777" w:rsidR="002C7E9A" w:rsidRPr="00603221" w:rsidRDefault="002C7E9A">
      <w:pPr>
        <w:pStyle w:val="4"/>
        <w:rPr>
          <w:rFonts w:cs="Tahoma"/>
          <w:szCs w:val="22"/>
          <w:lang w:val="el-GR"/>
        </w:rPr>
      </w:pPr>
      <w:bookmarkStart w:id="197" w:name="_Toc99717272"/>
      <w:r w:rsidRPr="00603221">
        <w:rPr>
          <w:rFonts w:cs="Tahoma"/>
          <w:szCs w:val="22"/>
          <w:lang w:val="el-GR"/>
        </w:rPr>
        <w:t>Τεχνική Προσφορά</w:t>
      </w:r>
      <w:bookmarkEnd w:id="197"/>
      <w:r w:rsidRPr="00603221">
        <w:rPr>
          <w:rFonts w:cs="Tahoma"/>
          <w:szCs w:val="22"/>
          <w:lang w:val="el-GR"/>
        </w:rPr>
        <w:t xml:space="preserve"> </w:t>
      </w:r>
    </w:p>
    <w:p w14:paraId="757C8EC9" w14:textId="77777777" w:rsidR="00CA6E40" w:rsidRPr="00CA6E40" w:rsidRDefault="00CA6E40" w:rsidP="00CA6E40">
      <w:pPr>
        <w:rPr>
          <w:lang w:val="el-GR"/>
        </w:rPr>
      </w:pPr>
      <w:r w:rsidRPr="00CA6E40">
        <w:rPr>
          <w:lang w:val="el-GR"/>
        </w:rPr>
        <w:t xml:space="preserve">H τεχνική προσφορά θα πρέπει να καλύπτει όλες τις απαιτήσεις και τις προδιαγραφές της παρούσας και συγκεκριμένα των Παραρτημάτων ΠΑΡΑΡΤΗΜΑ Ι </w:t>
      </w:r>
      <w:r>
        <w:rPr>
          <w:lang w:val="el-GR"/>
        </w:rPr>
        <w:t>και ΙΙ</w:t>
      </w:r>
      <w:r w:rsidRPr="00CA6E40">
        <w:rPr>
          <w:lang w:val="el-GR"/>
        </w:rPr>
        <w:t xml:space="preserve"> τ</w:t>
      </w:r>
      <w:r>
        <w:rPr>
          <w:lang w:val="el-GR"/>
        </w:rPr>
        <w:t>η</w:t>
      </w:r>
      <w:r w:rsidRPr="00CA6E40">
        <w:rPr>
          <w:lang w:val="el-GR"/>
        </w:rPr>
        <w:t xml:space="preserve">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467EAE67" w14:textId="77777777" w:rsidR="007A3AC0" w:rsidRPr="00CA6E40" w:rsidRDefault="00CA6E40" w:rsidP="00CA6E40">
      <w:pPr>
        <w:rPr>
          <w:lang w:val="el-GR"/>
        </w:rPr>
      </w:pPr>
      <w:r w:rsidRPr="00CA6E40">
        <w:rPr>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ΠΑΡΑΡΤΗΜΑ V – Υπόδειγμα Τεχνικής Προσφοράς της παρούσας διακήρυξης (σε συμπιεσμένη μορφή και κατά προτίμηση σε ένα (1) αρχείο </w:t>
      </w:r>
      <w:proofErr w:type="spellStart"/>
      <w:r w:rsidRPr="00CA6E40">
        <w:rPr>
          <w:lang w:val="el-GR"/>
        </w:rPr>
        <w:t>pdf</w:t>
      </w:r>
      <w:proofErr w:type="spellEnd"/>
      <w:r w:rsidRPr="00CA6E40">
        <w:rPr>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04F58927" w14:textId="77777777" w:rsidR="008338F0" w:rsidRPr="00603221" w:rsidRDefault="003355E7" w:rsidP="00F50815">
      <w:pPr>
        <w:pStyle w:val="3"/>
        <w:ind w:left="0" w:firstLine="0"/>
        <w:rPr>
          <w:lang w:val="el-GR"/>
        </w:rPr>
      </w:pPr>
      <w:bookmarkStart w:id="198" w:name="_Ref496542376"/>
      <w:bookmarkStart w:id="199" w:name="_Toc99717273"/>
      <w:r w:rsidRPr="00603221">
        <w:rPr>
          <w:lang w:val="el-GR"/>
        </w:rPr>
        <w:lastRenderedPageBreak/>
        <w:t>Περιεχόμενα Φακέλου «Οικονομική Προσφορά» / Τρόπος σύνταξης και υποβολής οικονομικών προσφορών</w:t>
      </w:r>
      <w:bookmarkEnd w:id="198"/>
      <w:bookmarkEnd w:id="199"/>
    </w:p>
    <w:p w14:paraId="5A9B4793" w14:textId="77777777" w:rsidR="001E3C20" w:rsidRPr="00603221" w:rsidRDefault="001E3C20" w:rsidP="00F50815">
      <w:pPr>
        <w:autoSpaceDE w:val="0"/>
        <w:autoSpaceDN w:val="0"/>
        <w:adjustRightInd w:val="0"/>
        <w:spacing w:after="0" w:line="276" w:lineRule="auto"/>
        <w:rPr>
          <w:lang w:val="el-GR"/>
        </w:rPr>
      </w:pPr>
    </w:p>
    <w:p w14:paraId="1215CB44" w14:textId="4955A66C"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074F77" w:rsidRPr="00E47D79">
        <w:rPr>
          <w:lang w:val="el-GR"/>
        </w:rPr>
        <w:t xml:space="preserve">ΠΑΡΑΡΤΗΜΑ </w:t>
      </w:r>
      <w:r w:rsidR="00074F77" w:rsidRPr="00E47D79">
        <w:t>VI</w:t>
      </w:r>
      <w:r w:rsidR="00074F77" w:rsidRPr="00E47D79">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6923A2A7" w14:textId="77777777" w:rsidR="00585042" w:rsidRPr="00821852" w:rsidRDefault="00585042" w:rsidP="00585042">
      <w:pPr>
        <w:rPr>
          <w:lang w:val="el-GR"/>
        </w:rPr>
      </w:pPr>
      <w:r w:rsidRPr="00821852">
        <w:rPr>
          <w:lang w:val="el-GR" w:eastAsia="el-GR"/>
        </w:rPr>
        <w:t>Η τιμή δίνεται σε ευρώ ανά μονάδα μέτρησης.</w:t>
      </w:r>
    </w:p>
    <w:p w14:paraId="1723CE4A"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53ADBCC1"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4B2F2A14"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B6E25AB"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7BA7FA3E"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763816BA"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00" w:name="_Hlk67667045"/>
      <w:r w:rsidR="00C25AFF" w:rsidRPr="00C25AFF">
        <w:rPr>
          <w:lang w:val="el-GR"/>
        </w:rPr>
        <w:t>όπως τροποποιήθηκε με το άρθρο 42 του ν. 4782/Α36/9-3-2021</w:t>
      </w:r>
      <w:r w:rsidR="00C25AFF">
        <w:rPr>
          <w:lang w:val="el-GR"/>
        </w:rPr>
        <w:t xml:space="preserve"> </w:t>
      </w:r>
      <w:bookmarkEnd w:id="200"/>
      <w:r w:rsidRPr="00603221">
        <w:rPr>
          <w:lang w:val="el-GR"/>
        </w:rPr>
        <w:t>και</w:t>
      </w:r>
    </w:p>
    <w:p w14:paraId="60CCE7A9" w14:textId="77777777"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FE0359B" w14:textId="70C762A7" w:rsidR="001852F3" w:rsidRPr="00603221" w:rsidRDefault="003355E7">
      <w:pPr>
        <w:rPr>
          <w:b/>
          <w:bCs/>
          <w:i/>
          <w:iCs/>
          <w:color w:val="5B9BD5"/>
          <w:lang w:val="el-GR"/>
        </w:rPr>
      </w:pPr>
      <w:r w:rsidRPr="00F50815">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F50815">
        <w:rPr>
          <w:lang w:val="el-GR"/>
        </w:rPr>
        <w:fldChar w:fldCharType="begin"/>
      </w:r>
      <w:r w:rsidR="00194C49" w:rsidRPr="00F50815">
        <w:rPr>
          <w:lang w:val="el-GR"/>
        </w:rPr>
        <w:instrText xml:space="preserve"> REF _Ref496607306 \r \h </w:instrText>
      </w:r>
      <w:r w:rsidR="00DF02B0" w:rsidRPr="00F50815">
        <w:rPr>
          <w:lang w:val="el-GR"/>
        </w:rPr>
        <w:instrText xml:space="preserve"> \* MERGEFORMAT </w:instrText>
      </w:r>
      <w:r w:rsidR="00194C49" w:rsidRPr="00F50815">
        <w:rPr>
          <w:lang w:val="el-GR"/>
        </w:rPr>
      </w:r>
      <w:r w:rsidR="00194C49" w:rsidRPr="00F50815">
        <w:rPr>
          <w:lang w:val="el-GR"/>
        </w:rPr>
        <w:fldChar w:fldCharType="separate"/>
      </w:r>
      <w:r w:rsidR="00074F77">
        <w:rPr>
          <w:lang w:val="el-GR"/>
        </w:rPr>
        <w:t>5.1</w:t>
      </w:r>
      <w:r w:rsidR="00194C49" w:rsidRPr="00F50815">
        <w:rPr>
          <w:lang w:val="el-GR"/>
        </w:rPr>
        <w:fldChar w:fldCharType="end"/>
      </w:r>
      <w:r w:rsidRPr="00F50815">
        <w:rPr>
          <w:lang w:val="el-GR"/>
        </w:rPr>
        <w:t xml:space="preserve"> της παρούσας διακήρυξης.</w:t>
      </w:r>
      <w:r w:rsidRPr="00603221">
        <w:rPr>
          <w:b/>
          <w:bCs/>
          <w:i/>
          <w:iCs/>
          <w:color w:val="5B9BD5"/>
          <w:lang w:val="el-GR"/>
        </w:rPr>
        <w:t xml:space="preserve"> </w:t>
      </w:r>
    </w:p>
    <w:p w14:paraId="477554C6" w14:textId="77777777" w:rsidR="008338F0" w:rsidRPr="00603221" w:rsidRDefault="003355E7" w:rsidP="00F50815">
      <w:pPr>
        <w:pStyle w:val="3"/>
        <w:ind w:left="0" w:firstLine="0"/>
        <w:rPr>
          <w:lang w:val="el-GR" w:eastAsia="el-GR"/>
        </w:rPr>
      </w:pPr>
      <w:bookmarkStart w:id="201" w:name="_Ref496542395"/>
      <w:bookmarkStart w:id="202" w:name="_Ref496542431"/>
      <w:bookmarkStart w:id="203" w:name="_Toc99717274"/>
      <w:r w:rsidRPr="00603221">
        <w:rPr>
          <w:lang w:val="el-GR"/>
        </w:rPr>
        <w:t>Χρόνος ισχύος των προσφορών</w:t>
      </w:r>
      <w:bookmarkEnd w:id="201"/>
      <w:bookmarkEnd w:id="202"/>
      <w:bookmarkEnd w:id="203"/>
      <w:r w:rsidR="00E1337D" w:rsidRPr="00603221">
        <w:rPr>
          <w:lang w:val="el-GR"/>
        </w:rPr>
        <w:t xml:space="preserve"> </w:t>
      </w:r>
    </w:p>
    <w:p w14:paraId="7B42051F"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2ECB6442"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4BD20454" w14:textId="7AB15DCA"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074F77">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2FCE7E0"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04"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4B5862A7" w14:textId="77777777" w:rsidR="008338F0" w:rsidRPr="00E47D79" w:rsidRDefault="003355E7" w:rsidP="00F50815">
      <w:pPr>
        <w:pStyle w:val="3"/>
        <w:ind w:left="0" w:firstLine="0"/>
        <w:rPr>
          <w:lang w:val="el-GR"/>
        </w:rPr>
      </w:pPr>
      <w:bookmarkStart w:id="205" w:name="_Ref67613193"/>
      <w:bookmarkStart w:id="206" w:name="_Toc99717275"/>
      <w:bookmarkEnd w:id="204"/>
      <w:r w:rsidRPr="00E47D79">
        <w:rPr>
          <w:lang w:val="el-GR"/>
        </w:rPr>
        <w:lastRenderedPageBreak/>
        <w:t>Λόγοι απόρριψης προσφορών</w:t>
      </w:r>
      <w:bookmarkEnd w:id="205"/>
      <w:bookmarkEnd w:id="206"/>
    </w:p>
    <w:p w14:paraId="18CD7830"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D8882E9" w14:textId="0AD02E49" w:rsidR="00DE6525" w:rsidRPr="00603221" w:rsidRDefault="00A334BA" w:rsidP="00012F1D">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74F77">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74F77">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74F77">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74F77">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74F77">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74F77">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74F77">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1912E456" w14:textId="77777777" w:rsidR="00DE6525" w:rsidRDefault="00DE6525" w:rsidP="00012F1D">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"_Ηλεκτρονική_αποσφράγιση_προσφορών" </w:instrText>
      </w:r>
      <w:r w:rsidR="00A81E10">
        <w:fldChar w:fldCharType="separate"/>
      </w:r>
      <w:r w:rsidR="00FA03E7" w:rsidRPr="00C87596">
        <w:rPr>
          <w:rStyle w:val="-"/>
          <w:lang w:val="el-GR"/>
        </w:rPr>
        <w:t>3.1.1</w:t>
      </w:r>
      <w:r w:rsidR="00A81E10">
        <w:rPr>
          <w:rStyle w:val="-"/>
          <w:lang w:val="el-GR"/>
        </w:rPr>
        <w:fldChar w:fldCharType="end"/>
      </w:r>
      <w:r w:rsidR="00FA03E7" w:rsidRPr="00FA03E7">
        <w:rPr>
          <w:lang w:val="el-GR"/>
        </w:rPr>
        <w:t xml:space="preserve"> της παρούσας διακήρυξης,</w:t>
      </w:r>
      <w:r w:rsidRPr="00603221">
        <w:rPr>
          <w:lang w:val="el-GR"/>
        </w:rPr>
        <w:t>,</w:t>
      </w:r>
    </w:p>
    <w:p w14:paraId="04CE79DB" w14:textId="78C3E205" w:rsidR="00DE6525" w:rsidRPr="00603221" w:rsidRDefault="00DE6525" w:rsidP="00012F1D">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74F77">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00258C65" w14:textId="77777777" w:rsidR="00DE6525" w:rsidRPr="00E47D79" w:rsidRDefault="00DE6525" w:rsidP="00012F1D">
      <w:pPr>
        <w:pStyle w:val="aff"/>
        <w:numPr>
          <w:ilvl w:val="0"/>
          <w:numId w:val="25"/>
        </w:numPr>
        <w:spacing w:before="120"/>
        <w:ind w:left="284" w:hanging="142"/>
        <w:contextualSpacing w:val="0"/>
        <w:rPr>
          <w:lang w:val="el-GR"/>
        </w:rPr>
      </w:pPr>
      <w:r w:rsidRPr="00E47D79">
        <w:rPr>
          <w:lang w:val="el-GR"/>
        </w:rPr>
        <w:t>η οποία είναι εναλλακτική προσφορά</w:t>
      </w:r>
      <w:r w:rsidR="00433E35" w:rsidRPr="00E47D79">
        <w:rPr>
          <w:lang w:val="el-GR"/>
        </w:rPr>
        <w:t>.</w:t>
      </w:r>
    </w:p>
    <w:p w14:paraId="3B87BD42" w14:textId="03503050" w:rsidR="00DE6525" w:rsidRPr="00603221" w:rsidRDefault="00DE6525" w:rsidP="00012F1D">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074F77">
        <w:rPr>
          <w:lang w:val="el-GR"/>
        </w:rPr>
        <w:t>2.2.3.3</w:t>
      </w:r>
      <w:r w:rsidR="00565241" w:rsidRPr="00603221">
        <w:rPr>
          <w:lang w:val="el-GR"/>
        </w:rPr>
        <w:fldChar w:fldCharType="end"/>
      </w:r>
      <w:r w:rsidRPr="00603221">
        <w:rPr>
          <w:lang w:val="el-GR"/>
        </w:rPr>
        <w:t xml:space="preserve"> περ.</w:t>
      </w:r>
      <w:r w:rsidR="00840B85" w:rsidRPr="00840B85">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1745A27" w14:textId="77777777" w:rsidR="00DE6525" w:rsidRPr="00603221" w:rsidRDefault="00DE6525" w:rsidP="00012F1D">
      <w:pPr>
        <w:pStyle w:val="aff"/>
        <w:numPr>
          <w:ilvl w:val="0"/>
          <w:numId w:val="25"/>
        </w:numPr>
        <w:spacing w:before="120"/>
        <w:ind w:left="284" w:hanging="142"/>
        <w:contextualSpacing w:val="0"/>
        <w:rPr>
          <w:lang w:val="el-GR"/>
        </w:rPr>
      </w:pPr>
      <w:r w:rsidRPr="00603221">
        <w:rPr>
          <w:lang w:val="el-GR"/>
        </w:rPr>
        <w:t>η οποία είναι υπό αίρεση,</w:t>
      </w:r>
    </w:p>
    <w:p w14:paraId="47B375D7" w14:textId="77777777" w:rsidR="00DE6525" w:rsidRPr="00603221" w:rsidRDefault="00DE6525" w:rsidP="00012F1D">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4ABC939E" w14:textId="77777777" w:rsidR="00250252" w:rsidRDefault="00250252" w:rsidP="00012F1D">
      <w:pPr>
        <w:pStyle w:val="aff"/>
        <w:numPr>
          <w:ilvl w:val="0"/>
          <w:numId w:val="25"/>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F77FE6C" w14:textId="77777777" w:rsidR="00FA03E7" w:rsidRPr="00FA03E7" w:rsidRDefault="00FA03E7" w:rsidP="00012F1D">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9684FE5" w14:textId="77777777" w:rsidR="00957A03" w:rsidRPr="00957A03" w:rsidRDefault="00957A03" w:rsidP="00012F1D">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1CDFC27" w14:textId="77777777" w:rsidR="00957A03" w:rsidRPr="00957A03" w:rsidRDefault="00957A03" w:rsidP="00012F1D">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464F36AA" w14:textId="77777777" w:rsidR="00FA03E7" w:rsidRDefault="00957A03" w:rsidP="00012F1D">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7F0F112" w14:textId="77777777" w:rsidR="00957A03" w:rsidRPr="00957A03" w:rsidRDefault="00957A03" w:rsidP="00012F1D">
      <w:pPr>
        <w:pStyle w:val="aff"/>
        <w:numPr>
          <w:ilvl w:val="0"/>
          <w:numId w:val="25"/>
        </w:numPr>
        <w:spacing w:before="120"/>
        <w:ind w:left="284" w:hanging="142"/>
        <w:contextualSpacing w:val="0"/>
        <w:rPr>
          <w:lang w:val="el-GR"/>
        </w:rPr>
      </w:pPr>
      <w:r w:rsidRPr="00957A03">
        <w:rPr>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w:t>
      </w:r>
      <w:hyperlink w:anchor="_Καταλληλόλητα_άσκησης_επαγγελματική" w:history="1">
        <w:r w:rsidR="005F7FF8" w:rsidRPr="00E04FB7">
          <w:rPr>
            <w:rStyle w:val="-"/>
            <w:lang w:val="el-GR" w:eastAsia="ar-SA"/>
          </w:rPr>
          <w:t>2.2.4</w:t>
        </w:r>
      </w:hyperlink>
      <w:r w:rsidRPr="00957A03">
        <w:rPr>
          <w:lang w:val="el-GR"/>
        </w:rPr>
        <w:t>., περί κριτηρίων επιλογής,</w:t>
      </w:r>
    </w:p>
    <w:p w14:paraId="215D2D29" w14:textId="77777777" w:rsidR="00957A03" w:rsidRPr="00957A03" w:rsidRDefault="00957A03" w:rsidP="00012F1D">
      <w:pPr>
        <w:pStyle w:val="aff"/>
        <w:numPr>
          <w:ilvl w:val="0"/>
          <w:numId w:val="25"/>
        </w:numPr>
        <w:spacing w:before="120"/>
        <w:ind w:left="284" w:hanging="142"/>
        <w:contextualSpacing w:val="0"/>
        <w:rPr>
          <w:lang w:val="el-GR"/>
        </w:rPr>
      </w:pPr>
      <w:r w:rsidRPr="00957A03">
        <w:rPr>
          <w:lang w:val="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E9A4DC5" w14:textId="77777777" w:rsidR="00250252" w:rsidRPr="00603221" w:rsidRDefault="00250252" w:rsidP="00012F1D">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0A64A2B" w14:textId="77777777" w:rsidR="004E79B7" w:rsidRDefault="00250252" w:rsidP="00012F1D">
      <w:pPr>
        <w:pStyle w:val="aff"/>
        <w:numPr>
          <w:ilvl w:val="0"/>
          <w:numId w:val="25"/>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16783807" w14:textId="77777777" w:rsidR="00E47D79" w:rsidRDefault="004E79B7" w:rsidP="00012F1D">
      <w:pPr>
        <w:pStyle w:val="aff"/>
        <w:numPr>
          <w:ilvl w:val="0"/>
          <w:numId w:val="25"/>
        </w:numPr>
        <w:spacing w:before="120"/>
        <w:ind w:left="284" w:hanging="142"/>
        <w:contextualSpacing w:val="0"/>
        <w:rPr>
          <w:lang w:val="el-GR"/>
        </w:rPr>
      </w:pPr>
      <w:r w:rsidRPr="00B76B6C">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D0A274E" w14:textId="77777777" w:rsidR="001776DA" w:rsidRPr="00E47D79" w:rsidRDefault="001776DA" w:rsidP="00012F1D">
      <w:pPr>
        <w:pStyle w:val="aff"/>
        <w:numPr>
          <w:ilvl w:val="0"/>
          <w:numId w:val="25"/>
        </w:numPr>
        <w:spacing w:before="120"/>
        <w:ind w:left="284" w:hanging="142"/>
        <w:contextualSpacing w:val="0"/>
        <w:rPr>
          <w:lang w:val="el-GR"/>
        </w:rPr>
      </w:pPr>
      <w:r w:rsidRPr="00E47D79">
        <w:rPr>
          <w:lang w:val="el-GR"/>
        </w:rPr>
        <w:t xml:space="preserve">Οι οικονομικοί φορείς, επί ποινή αποκλεισμού, είναι υποχρεωμένοι να παρουσιάσουν την </w:t>
      </w:r>
      <w:proofErr w:type="spellStart"/>
      <w:r w:rsidRPr="00E47D79">
        <w:rPr>
          <w:lang w:val="el-GR"/>
        </w:rPr>
        <w:t>agile</w:t>
      </w:r>
      <w:proofErr w:type="spellEnd"/>
      <w:r w:rsidRPr="00E47D79">
        <w:rPr>
          <w:lang w:val="el-GR"/>
        </w:rPr>
        <w:t xml:space="preserve"> μεθοδολογία υλοποίησης που θα αξιοποιήσουν στο συγκεκριμένο έργο.</w:t>
      </w:r>
    </w:p>
    <w:p w14:paraId="2992AF1C" w14:textId="77777777" w:rsidR="00250252" w:rsidRPr="00603221" w:rsidRDefault="00250252" w:rsidP="00DE6525">
      <w:pPr>
        <w:rPr>
          <w:i/>
          <w:lang w:val="el-GR"/>
        </w:rPr>
      </w:pPr>
    </w:p>
    <w:p w14:paraId="7B547B7E" w14:textId="77777777" w:rsidR="008338F0" w:rsidRPr="00603221" w:rsidRDefault="003355E7" w:rsidP="002D0CD6">
      <w:pPr>
        <w:pStyle w:val="10"/>
        <w:rPr>
          <w:rFonts w:cs="Tahoma"/>
          <w:sz w:val="22"/>
          <w:szCs w:val="22"/>
        </w:rPr>
      </w:pPr>
      <w:r w:rsidRPr="00603221">
        <w:rPr>
          <w:rFonts w:cs="Tahoma"/>
          <w:sz w:val="22"/>
          <w:szCs w:val="22"/>
        </w:rPr>
        <w:lastRenderedPageBreak/>
        <w:t>ΔΙΕΝΕΡΓΕΙΑ ΔΙΑΔΙΚΑΣΙΑΣ - ΑΞΙΟΛΟΓΗΣΗ ΠΡΟΣΦΟΡΩΝ</w:t>
      </w:r>
      <w:r w:rsidR="00E1337D" w:rsidRPr="00603221">
        <w:rPr>
          <w:rFonts w:cs="Tahoma"/>
          <w:sz w:val="22"/>
          <w:szCs w:val="22"/>
        </w:rPr>
        <w:t xml:space="preserve"> </w:t>
      </w:r>
    </w:p>
    <w:p w14:paraId="7312850F" w14:textId="77777777" w:rsidR="008338F0" w:rsidRPr="00603221" w:rsidRDefault="003355E7" w:rsidP="003A109E">
      <w:pPr>
        <w:pStyle w:val="2"/>
        <w:rPr>
          <w:rFonts w:cs="Tahoma"/>
          <w:lang w:val="el-GR"/>
        </w:rPr>
      </w:pPr>
      <w:r w:rsidRPr="00603221">
        <w:rPr>
          <w:rFonts w:cs="Tahoma"/>
          <w:lang w:val="el-GR"/>
        </w:rPr>
        <w:tab/>
      </w:r>
      <w:bookmarkStart w:id="207" w:name="_Ref496542534"/>
      <w:bookmarkStart w:id="208" w:name="_Toc99717276"/>
      <w:r w:rsidRPr="00603221">
        <w:rPr>
          <w:rFonts w:cs="Tahoma"/>
          <w:lang w:val="el-GR"/>
        </w:rPr>
        <w:t>Αποσφράγιση και αξιολόγηση προσφορών</w:t>
      </w:r>
      <w:bookmarkEnd w:id="207"/>
      <w:bookmarkEnd w:id="208"/>
      <w:r w:rsidRPr="00603221">
        <w:rPr>
          <w:rFonts w:cs="Tahoma"/>
          <w:lang w:val="el-GR"/>
        </w:rPr>
        <w:t xml:space="preserve"> </w:t>
      </w:r>
    </w:p>
    <w:p w14:paraId="28878D0F" w14:textId="77777777" w:rsidR="008338F0" w:rsidRPr="00E47D79" w:rsidRDefault="003355E7" w:rsidP="00380BF4">
      <w:pPr>
        <w:pStyle w:val="3"/>
        <w:ind w:left="0" w:firstLine="0"/>
        <w:rPr>
          <w:lang w:val="el-GR"/>
        </w:rPr>
      </w:pPr>
      <w:bookmarkStart w:id="209" w:name="_Ηλεκτρονική_αποσφράγιση_προσφορών"/>
      <w:bookmarkStart w:id="210" w:name="_Ref496542486"/>
      <w:bookmarkStart w:id="211" w:name="_Toc99717277"/>
      <w:bookmarkEnd w:id="209"/>
      <w:r w:rsidRPr="00E47D79">
        <w:rPr>
          <w:lang w:val="el-GR"/>
        </w:rPr>
        <w:t>Ηλεκτρονική αποσφράγιση προσφορών</w:t>
      </w:r>
      <w:bookmarkEnd w:id="210"/>
      <w:bookmarkEnd w:id="211"/>
    </w:p>
    <w:p w14:paraId="733B2E9F"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078701D" w14:textId="2234A85A" w:rsidR="00032BBA" w:rsidRPr="006B5AA1" w:rsidRDefault="00032BBA" w:rsidP="00E64B57">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E41AFF">
        <w:rPr>
          <w:lang w:val="el-GR"/>
        </w:rPr>
        <w:t xml:space="preserve">ήτοι </w:t>
      </w:r>
      <w:r w:rsidR="00E41AFF" w:rsidRPr="00E41AFF">
        <w:rPr>
          <w:b/>
          <w:bCs/>
          <w:lang w:val="el-GR"/>
        </w:rPr>
        <w:t>14</w:t>
      </w:r>
      <w:r w:rsidRPr="00E41AFF">
        <w:rPr>
          <w:b/>
          <w:bCs/>
          <w:lang w:val="el-GR"/>
        </w:rPr>
        <w:t>-</w:t>
      </w:r>
      <w:r w:rsidR="00E41AFF" w:rsidRPr="00E41AFF">
        <w:rPr>
          <w:b/>
          <w:bCs/>
          <w:lang w:val="el-GR"/>
        </w:rPr>
        <w:t>07</w:t>
      </w:r>
      <w:r w:rsidRPr="00E41AFF">
        <w:rPr>
          <w:b/>
          <w:bCs/>
          <w:lang w:val="el-GR"/>
        </w:rPr>
        <w:t>-202</w:t>
      </w:r>
      <w:r w:rsidR="00E41AFF" w:rsidRPr="00E41AFF">
        <w:rPr>
          <w:b/>
          <w:bCs/>
          <w:lang w:val="el-GR"/>
        </w:rPr>
        <w:t>2</w:t>
      </w:r>
      <w:r w:rsidRPr="00E41AFF">
        <w:rPr>
          <w:lang w:val="el-GR"/>
        </w:rPr>
        <w:t xml:space="preserve"> και ώρα </w:t>
      </w:r>
      <w:r w:rsidR="00E41AFF" w:rsidRPr="00E41AFF">
        <w:rPr>
          <w:b/>
          <w:bCs/>
          <w:lang w:val="el-GR"/>
        </w:rPr>
        <w:t>14</w:t>
      </w:r>
      <w:r w:rsidRPr="00E41AFF">
        <w:rPr>
          <w:b/>
          <w:bCs/>
          <w:lang w:val="el-GR"/>
        </w:rPr>
        <w:t>:</w:t>
      </w:r>
      <w:r w:rsidR="00E41AFF" w:rsidRPr="00E41AFF">
        <w:rPr>
          <w:b/>
          <w:bCs/>
          <w:lang w:val="el-GR"/>
        </w:rPr>
        <w:t>00</w:t>
      </w:r>
      <w:r w:rsidRPr="006B5AA1">
        <w:rPr>
          <w:lang w:val="el-GR"/>
        </w:rPr>
        <w:t xml:space="preserve">.  </w:t>
      </w:r>
    </w:p>
    <w:p w14:paraId="6771E72B" w14:textId="77777777" w:rsidR="00032BBA" w:rsidRPr="00032BBA" w:rsidRDefault="00032BBA" w:rsidP="00E64B57">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7BE4646"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799AA340" w14:textId="77777777" w:rsidR="00032BBA" w:rsidRPr="00032BBA" w:rsidRDefault="00032BBA" w:rsidP="00B23FCC">
      <w:pPr>
        <w:rPr>
          <w:lang w:val="el-GR"/>
        </w:rPr>
      </w:pPr>
    </w:p>
    <w:p w14:paraId="3C75B474" w14:textId="77777777" w:rsidR="008338F0" w:rsidRPr="00603221" w:rsidRDefault="003355E7" w:rsidP="00380BF4">
      <w:pPr>
        <w:pStyle w:val="3"/>
        <w:ind w:left="0" w:firstLine="0"/>
        <w:rPr>
          <w:lang w:val="el-GR"/>
        </w:rPr>
      </w:pPr>
      <w:bookmarkStart w:id="212" w:name="_Toc74566885"/>
      <w:bookmarkStart w:id="213" w:name="_Toc74566886"/>
      <w:bookmarkStart w:id="214" w:name="_Toc74566887"/>
      <w:bookmarkStart w:id="215" w:name="_Toc74566888"/>
      <w:bookmarkStart w:id="216" w:name="_Toc74566889"/>
      <w:bookmarkStart w:id="217" w:name="_Toc74566890"/>
      <w:bookmarkStart w:id="218" w:name="_Toc74566891"/>
      <w:bookmarkStart w:id="219" w:name="_Toc74566892"/>
      <w:bookmarkStart w:id="220" w:name="_Αξιολόγηση_προσφορών"/>
      <w:bookmarkStart w:id="221" w:name="_Ref40981105"/>
      <w:bookmarkStart w:id="222" w:name="_Ref40981122"/>
      <w:bookmarkStart w:id="223" w:name="_Ref40981155"/>
      <w:bookmarkStart w:id="224" w:name="_Toc99717278"/>
      <w:bookmarkEnd w:id="212"/>
      <w:bookmarkEnd w:id="213"/>
      <w:bookmarkEnd w:id="214"/>
      <w:bookmarkEnd w:id="215"/>
      <w:bookmarkEnd w:id="216"/>
      <w:bookmarkEnd w:id="217"/>
      <w:bookmarkEnd w:id="218"/>
      <w:bookmarkEnd w:id="219"/>
      <w:bookmarkEnd w:id="220"/>
      <w:r w:rsidRPr="00603221">
        <w:rPr>
          <w:lang w:val="el-GR"/>
        </w:rPr>
        <w:t>Αξιολόγηση προσφορών</w:t>
      </w:r>
      <w:bookmarkEnd w:id="221"/>
      <w:bookmarkEnd w:id="222"/>
      <w:bookmarkEnd w:id="223"/>
      <w:bookmarkEnd w:id="224"/>
    </w:p>
    <w:p w14:paraId="0A9896B1"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1AD9C1E5"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2EF02D82" w14:textId="77777777" w:rsidR="00130942" w:rsidRPr="00840B85" w:rsidRDefault="00E57533" w:rsidP="00130942">
      <w:pPr>
        <w:textAlignment w:val="baseline"/>
        <w:rPr>
          <w:rFonts w:eastAsia="Calibri"/>
          <w:i/>
          <w:iCs/>
          <w:color w:val="5B9BD5"/>
          <w:kern w:val="1"/>
          <w:lang w:val="el-GR" w:eastAsia="el-GR"/>
        </w:rPr>
      </w:pPr>
      <w:r>
        <w:rPr>
          <w:kern w:val="1"/>
          <w:lang w:val="el-GR"/>
        </w:rPr>
        <w:t>Ειδικότερα :</w:t>
      </w:r>
    </w:p>
    <w:p w14:paraId="4F0E9A5C"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E4495DB"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2835FBFB" w14:textId="77777777" w:rsidR="00130942" w:rsidRPr="00911940" w:rsidRDefault="00130942" w:rsidP="00130942">
      <w:pPr>
        <w:textAlignment w:val="baseline"/>
        <w:rPr>
          <w:kern w:val="1"/>
          <w:lang w:val="el-GR"/>
        </w:rPr>
      </w:pPr>
      <w:r w:rsidRPr="00911940">
        <w:rPr>
          <w:kern w:val="1"/>
          <w:lang w:val="el-GR"/>
        </w:rPr>
        <w:t xml:space="preserve">Κατά της εν λόγω απόφασης χωρεί προδικαστική προσφυγή, σύμφωνα με τα οριζόμενα στην παράγραφο </w:t>
      </w:r>
      <w:hyperlink w:anchor="_Toc74566916" w:history="1">
        <w:r w:rsidR="00AC3BC7" w:rsidRPr="00AC3BC7">
          <w:rPr>
            <w:rStyle w:val="-"/>
            <w:shd w:val="clear" w:color="auto" w:fill="FFFFFF"/>
            <w:lang w:val="el-GR"/>
          </w:rPr>
          <w:t>3.4</w:t>
        </w:r>
      </w:hyperlink>
      <w:r w:rsidRPr="00911940">
        <w:rPr>
          <w:kern w:val="1"/>
          <w:lang w:val="el-GR"/>
        </w:rPr>
        <w:t xml:space="preserve"> της παρούσας.</w:t>
      </w:r>
    </w:p>
    <w:p w14:paraId="3A1084C1"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6C1BF46" w14:textId="3C90696F"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w:t>
      </w:r>
      <w:r w:rsidR="009252AB" w:rsidRPr="00603221">
        <w:rPr>
          <w:lang w:val="el-GR"/>
        </w:rPr>
        <w:fldChar w:fldCharType="begin"/>
      </w:r>
      <w:r w:rsidR="009252AB" w:rsidRPr="00603221">
        <w:rPr>
          <w:lang w:val="el-GR"/>
        </w:rPr>
        <w:instrText xml:space="preserve"> REF _Ref496542191 \r \h </w:instrText>
      </w:r>
      <w:r w:rsidR="009252AB" w:rsidRPr="006719D5">
        <w:rPr>
          <w:lang w:val="el-GR"/>
        </w:rPr>
        <w:instrText xml:space="preserve"> \* MERGEFORMAT </w:instrText>
      </w:r>
      <w:r w:rsidR="009252AB" w:rsidRPr="00603221">
        <w:rPr>
          <w:lang w:val="el-GR"/>
        </w:rPr>
      </w:r>
      <w:r w:rsidR="009252AB" w:rsidRPr="00603221">
        <w:rPr>
          <w:lang w:val="el-GR"/>
        </w:rPr>
        <w:fldChar w:fldCharType="separate"/>
      </w:r>
      <w:r w:rsidR="00074F77">
        <w:rPr>
          <w:lang w:val="el-GR"/>
        </w:rPr>
        <w:t>2.3.1</w:t>
      </w:r>
      <w:r w:rsidR="009252AB" w:rsidRPr="00603221">
        <w:rPr>
          <w:lang w:val="el-GR"/>
        </w:rPr>
        <w:fldChar w:fldCharType="end"/>
      </w:r>
      <w:r>
        <w:rPr>
          <w:kern w:val="1"/>
          <w:lang w:val="el-GR"/>
        </w:rPr>
        <w:t xml:space="preserve"> και 2.3.2 της παρούσας. </w:t>
      </w:r>
    </w:p>
    <w:p w14:paraId="71D3AE21"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0CC0FB0"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w:t>
      </w:r>
      <w:hyperlink w:anchor="_Toc74566916" w:history="1">
        <w:r w:rsidR="00AC3BC7" w:rsidRPr="00AC3BC7">
          <w:rPr>
            <w:rStyle w:val="-"/>
            <w:shd w:val="clear" w:color="auto" w:fill="FFFFFF"/>
            <w:lang w:val="el-GR"/>
          </w:rPr>
          <w:t>3.4</w:t>
        </w:r>
      </w:hyperlink>
      <w:r w:rsidRPr="00BD65F6">
        <w:rPr>
          <w:kern w:val="1"/>
          <w:lang w:val="el-GR" w:eastAsia="el-GR"/>
        </w:rPr>
        <w:t xml:space="preserve"> της παρούσας.</w:t>
      </w:r>
    </w:p>
    <w:p w14:paraId="0F82BBC4"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256A061A"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6F78DA40"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0A59BC0B"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2F8FAFF7"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5"/>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65E528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"__</w:instrText>
      </w:r>
      <w:r w:rsidR="00A81E10">
        <w:instrText>RefHeading</w:instrText>
      </w:r>
      <w:r w:rsidR="00A81E10" w:rsidRPr="00A81E10">
        <w:rPr>
          <w:lang w:val="el-GR"/>
        </w:rPr>
        <w:instrText>___</w:instrText>
      </w:r>
      <w:r w:rsidR="00A81E10">
        <w:instrText>Toc</w:instrText>
      </w:r>
      <w:r w:rsidR="00A81E10" w:rsidRPr="00A81E10">
        <w:rPr>
          <w:lang w:val="el-GR"/>
        </w:rPr>
        <w:instrText>49195012</w:instrText>
      </w:r>
      <w:r w:rsidR="00A81E10" w:rsidRPr="00A81E10">
        <w:rPr>
          <w:lang w:val="el-GR"/>
        </w:rPr>
        <w:instrText xml:space="preserve">9" </w:instrText>
      </w:r>
      <w:r w:rsidR="00A81E10">
        <w:fldChar w:fldCharType="separate"/>
      </w:r>
      <w:r w:rsidRPr="00C87596">
        <w:rPr>
          <w:rStyle w:val="-"/>
          <w:kern w:val="1"/>
          <w:lang w:val="el-GR" w:eastAsia="el-GR"/>
        </w:rPr>
        <w:t>3.2</w:t>
      </w:r>
      <w:r w:rsidR="00A81E10">
        <w:rPr>
          <w:rStyle w:val="-"/>
          <w:kern w:val="1"/>
          <w:lang w:val="el-GR" w:eastAsia="el-GR"/>
        </w:rPr>
        <w:fldChar w:fldCharType="end"/>
      </w:r>
      <w:r>
        <w:rPr>
          <w:kern w:val="1"/>
          <w:lang w:val="el-GR" w:eastAsia="el-GR"/>
        </w:rPr>
        <w:t xml:space="preserve"> της παρούσας</w:t>
      </w:r>
      <w:r w:rsidRPr="00BD65F6">
        <w:rPr>
          <w:kern w:val="1"/>
          <w:lang w:val="el-GR" w:eastAsia="el-GR"/>
        </w:rPr>
        <w:t xml:space="preserve">, περί </w:t>
      </w:r>
      <w:r w:rsidRPr="00BD65F6">
        <w:rPr>
          <w:kern w:val="1"/>
          <w:lang w:val="el-GR"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B90B692" w14:textId="77777777"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ΑΕΠΠ σύμφωνα με όσα προβλέπονται στην παράγραφο </w:t>
      </w:r>
      <w:hyperlink w:anchor="_Toc74566916" w:history="1">
        <w:r w:rsidR="00AC3BC7" w:rsidRPr="00AC3BC7">
          <w:rPr>
            <w:rStyle w:val="-"/>
            <w:shd w:val="clear" w:color="auto" w:fill="FFFFFF"/>
            <w:lang w:val="el-GR"/>
          </w:rPr>
          <w:t>3.4</w:t>
        </w:r>
      </w:hyperlink>
      <w:r w:rsidRPr="004F5118">
        <w:rPr>
          <w:color w:val="000000"/>
          <w:shd w:val="clear" w:color="auto" w:fill="FFFFFF"/>
          <w:lang w:val="el-GR"/>
        </w:rPr>
        <w:t xml:space="preserve"> της παρούσας</w:t>
      </w:r>
      <w:r>
        <w:rPr>
          <w:rStyle w:val="ab"/>
          <w:color w:val="000000"/>
          <w:shd w:val="clear" w:color="auto" w:fill="FFFFFF"/>
          <w:lang w:val="el-GR"/>
        </w:rPr>
        <w:footnoteReference w:id="6"/>
      </w:r>
      <w:r w:rsidRPr="004F5118">
        <w:rPr>
          <w:color w:val="000000"/>
          <w:shd w:val="clear" w:color="auto" w:fill="FFFFFF"/>
          <w:lang w:val="el-GR"/>
        </w:rPr>
        <w:t>.</w:t>
      </w:r>
    </w:p>
    <w:p w14:paraId="59B8DB59" w14:textId="77777777" w:rsidR="0084517C" w:rsidRPr="0084517C" w:rsidRDefault="0084517C" w:rsidP="00130942">
      <w:pPr>
        <w:textAlignment w:val="baseline"/>
        <w:rPr>
          <w:kern w:val="1"/>
          <w:lang w:val="el-GR" w:eastAsia="el-GR"/>
        </w:rPr>
      </w:pPr>
    </w:p>
    <w:p w14:paraId="23C3DD25" w14:textId="77777777" w:rsidR="00E57533" w:rsidRDefault="00E57533" w:rsidP="00E57533">
      <w:pPr>
        <w:textAlignment w:val="baseline"/>
        <w:rPr>
          <w:kern w:val="1"/>
          <w:lang w:val="el-GR"/>
        </w:rPr>
      </w:pPr>
    </w:p>
    <w:p w14:paraId="2C0798ED" w14:textId="77777777" w:rsidR="00130942" w:rsidRDefault="00130942">
      <w:pPr>
        <w:suppressAutoHyphens w:val="0"/>
        <w:spacing w:after="0"/>
        <w:jc w:val="left"/>
        <w:rPr>
          <w:lang w:val="el-GR"/>
        </w:rPr>
      </w:pPr>
      <w:r>
        <w:rPr>
          <w:lang w:val="el-GR"/>
        </w:rPr>
        <w:br w:type="page"/>
      </w:r>
    </w:p>
    <w:p w14:paraId="3A8296B0" w14:textId="77777777" w:rsidR="008338F0" w:rsidRDefault="003355E7" w:rsidP="003A109E">
      <w:pPr>
        <w:pStyle w:val="2"/>
        <w:rPr>
          <w:rFonts w:cs="Tahoma"/>
          <w:lang w:val="el-GR"/>
        </w:rPr>
      </w:pPr>
      <w:bookmarkStart w:id="225" w:name="__RefHeading___Toc491950129"/>
      <w:bookmarkStart w:id="226" w:name="_Πρόσκληση_υποβολής_δικαιολογητικών"/>
      <w:bookmarkEnd w:id="225"/>
      <w:bookmarkEnd w:id="226"/>
      <w:r w:rsidRPr="00603221">
        <w:rPr>
          <w:rFonts w:cs="Tahoma"/>
          <w:lang w:val="el-GR"/>
        </w:rPr>
        <w:lastRenderedPageBreak/>
        <w:tab/>
      </w:r>
      <w:bookmarkStart w:id="227" w:name="_Ref496542592"/>
      <w:bookmarkStart w:id="228" w:name="_Ref67613215"/>
      <w:bookmarkStart w:id="229" w:name="_Toc99717279"/>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27"/>
      <w:r w:rsidR="00BB3801" w:rsidRPr="00603221">
        <w:rPr>
          <w:rFonts w:cs="Tahoma"/>
          <w:lang w:val="el-GR"/>
        </w:rPr>
        <w:t>προσωρινού αναδόχου</w:t>
      </w:r>
      <w:bookmarkEnd w:id="228"/>
      <w:bookmarkEnd w:id="229"/>
      <w:r w:rsidR="00BB3801" w:rsidRPr="00603221">
        <w:rPr>
          <w:rFonts w:cs="Tahoma"/>
          <w:lang w:val="el-GR"/>
        </w:rPr>
        <w:t xml:space="preserve"> </w:t>
      </w:r>
    </w:p>
    <w:p w14:paraId="3EDBA891"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hyperlink w:anchor="_Αποδεικτικά_μέσα_" w:history="1">
        <w:r w:rsidR="00130942" w:rsidRPr="006B0F8A">
          <w:rPr>
            <w:rStyle w:val="-"/>
            <w:lang w:val="el-GR" w:eastAsia="ar-SA"/>
          </w:rPr>
          <w:t>2.2.9.2</w:t>
        </w:r>
      </w:hyperlink>
      <w:r w:rsidR="00130942" w:rsidRPr="00CE73AA">
        <w:rPr>
          <w:lang w:val="el-GR" w:eastAsia="ar-SA"/>
        </w:rPr>
        <w:t xml:space="preserve">. της παρούσας διακήρυξης, ως αποδεικτικά στοιχεία για τη μη συνδρομή των λόγων αποκλεισμού της παραγράφου </w:t>
      </w:r>
      <w:hyperlink w:anchor="_Λόγοι_αποκλεισμού" w:history="1">
        <w:r w:rsidR="00130942" w:rsidRPr="00E04FB7">
          <w:rPr>
            <w:rStyle w:val="-"/>
            <w:lang w:val="el-GR" w:eastAsia="ar-SA"/>
          </w:rPr>
          <w:t>2.2.3</w:t>
        </w:r>
      </w:hyperlink>
      <w:r w:rsidR="00130942" w:rsidRPr="00CE73AA">
        <w:rPr>
          <w:lang w:val="el-GR" w:eastAsia="ar-SA"/>
        </w:rPr>
        <w:t xml:space="preserve"> της διακήρυξης, καθώς και για την πλήρωση των κριτηρίων ποιοτικής επιλογής των παραγράφων </w:t>
      </w:r>
      <w:hyperlink w:anchor="_Καταλληλόλητα_άσκησης_επαγγελματική" w:history="1">
        <w:r w:rsidR="00130942" w:rsidRPr="00E04FB7">
          <w:rPr>
            <w:rStyle w:val="-"/>
            <w:lang w:val="el-GR" w:eastAsia="ar-SA"/>
          </w:rPr>
          <w:t>2.2.4</w:t>
        </w:r>
      </w:hyperlink>
      <w:r w:rsidR="00130942" w:rsidRPr="00CE73AA">
        <w:rPr>
          <w:lang w:val="el-GR" w:eastAsia="ar-SA"/>
        </w:rPr>
        <w:t xml:space="preserve"> - </w:t>
      </w:r>
      <w:hyperlink w:anchor="_Στήριξη_στην_ικανότητα" w:history="1">
        <w:r w:rsidR="00130942" w:rsidRPr="00E04FB7">
          <w:rPr>
            <w:rStyle w:val="-"/>
            <w:lang w:val="el-GR" w:eastAsia="ar-SA"/>
          </w:rPr>
          <w:t>2.2.8</w:t>
        </w:r>
      </w:hyperlink>
      <w:r w:rsidR="00130942" w:rsidRPr="00CE73AA">
        <w:rPr>
          <w:lang w:val="el-GR" w:eastAsia="ar-SA"/>
        </w:rPr>
        <w:t xml:space="preserve">  αυτής.</w:t>
      </w:r>
    </w:p>
    <w:p w14:paraId="0BDE9939"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w:t>
      </w:r>
      <w:hyperlink w:anchor="_Toc74566872" w:history="1">
        <w:r w:rsidRPr="00E04FB7">
          <w:rPr>
            <w:rStyle w:val="-"/>
            <w:lang w:val="el-GR" w:eastAsia="ar-SA"/>
          </w:rPr>
          <w:t>2.4.2.5</w:t>
        </w:r>
      </w:hyperlink>
      <w:r w:rsidRPr="00CE73AA">
        <w:rPr>
          <w:color w:val="000000"/>
          <w:lang w:val="el-GR" w:eastAsia="ar-SA"/>
        </w:rPr>
        <w:t xml:space="preserve"> της παρούσας.</w:t>
      </w:r>
    </w:p>
    <w:p w14:paraId="75A8CB50"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xml:space="preserve">, σύμφωνα με τα προβλεπόμενα στις διατάξεις της ως άνω παραγράφου </w:t>
      </w:r>
      <w:hyperlink w:anchor="_Toc74566872" w:history="1">
        <w:r w:rsidR="00E04FB7" w:rsidRPr="00E04FB7">
          <w:rPr>
            <w:rStyle w:val="-"/>
            <w:lang w:val="el-GR" w:eastAsia="ar-SA"/>
          </w:rPr>
          <w:t>2.4.2.5</w:t>
        </w:r>
      </w:hyperlink>
      <w:r w:rsidRPr="00911940">
        <w:rPr>
          <w:lang w:val="el-GR" w:eastAsia="ar-SA"/>
        </w:rPr>
        <w:t>.</w:t>
      </w:r>
      <w:r w:rsidRPr="00CE73AA">
        <w:rPr>
          <w:lang w:val="el-GR" w:eastAsia="ar-SA"/>
        </w:rPr>
        <w:t xml:space="preserve"> </w:t>
      </w:r>
    </w:p>
    <w:p w14:paraId="678CB153"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B7BA156"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70E90E18"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7CEB537"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00ADA9F"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B71BEDC" w14:textId="77777777" w:rsidR="00DD0F6F" w:rsidRPr="00CE73AA" w:rsidRDefault="00DD0F6F" w:rsidP="00DD0F6F">
      <w:pPr>
        <w:rPr>
          <w:lang w:val="el-GR" w:eastAsia="ar-SA"/>
        </w:rPr>
      </w:pPr>
      <w:proofErr w:type="spellStart"/>
      <w:r w:rsidRPr="00CE73AA">
        <w:rPr>
          <w:lang w:val="el-GR" w:eastAsia="ar-SA"/>
        </w:rPr>
        <w:lastRenderedPageBreak/>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w:t>
      </w:r>
      <w:hyperlink w:anchor="_Λόγοι_αποκλεισμού" w:history="1">
        <w:r w:rsidR="00E04FB7" w:rsidRPr="00E04FB7">
          <w:rPr>
            <w:rStyle w:val="-"/>
            <w:lang w:val="el-GR" w:eastAsia="ar-SA"/>
          </w:rPr>
          <w:t>2.2.3</w:t>
        </w:r>
      </w:hyperlink>
      <w:r w:rsidRPr="00CE73AA">
        <w:rPr>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w:t>
      </w:r>
      <w:hyperlink w:anchor="_Καταλληλόλητα_άσκησης_επαγγελματική" w:history="1">
        <w:r w:rsidR="00E04FB7" w:rsidRPr="00E04FB7">
          <w:rPr>
            <w:rStyle w:val="-"/>
            <w:lang w:val="el-GR" w:eastAsia="ar-SA"/>
          </w:rPr>
          <w:t>2.2.4</w:t>
        </w:r>
      </w:hyperlink>
      <w:r w:rsidR="00E04FB7" w:rsidRPr="00CE73AA">
        <w:rPr>
          <w:lang w:val="el-GR" w:eastAsia="ar-SA"/>
        </w:rPr>
        <w:t xml:space="preserve"> - </w:t>
      </w:r>
      <w:hyperlink w:anchor="_Στήριξη_στην_ικανότητα" w:history="1">
        <w:r w:rsidR="00E04FB7" w:rsidRPr="00E04FB7">
          <w:rPr>
            <w:rStyle w:val="-"/>
            <w:lang w:val="el-GR" w:eastAsia="ar-SA"/>
          </w:rPr>
          <w:t>2.2.8</w:t>
        </w:r>
      </w:hyperlink>
      <w:r w:rsidRPr="00CE73AA">
        <w:rPr>
          <w:lang w:val="el-GR" w:eastAsia="ar-SA"/>
        </w:rPr>
        <w:t xml:space="preserve"> (κριτήρια ποιοτικής επιλογής) της παρούσας, </w:t>
      </w:r>
    </w:p>
    <w:p w14:paraId="25B3C12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7C050C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w:t>
      </w:r>
      <w:hyperlink w:anchor="_Λόγοι_αποκλεισμού" w:history="1">
        <w:r w:rsidR="00E04FB7" w:rsidRPr="00E04FB7">
          <w:rPr>
            <w:rStyle w:val="-"/>
            <w:lang w:val="el-GR" w:eastAsia="ar-SA"/>
          </w:rPr>
          <w:t>2.2.3</w:t>
        </w:r>
      </w:hyperlink>
      <w:r w:rsidRPr="00CE73AA">
        <w:rPr>
          <w:lang w:val="el-GR" w:eastAsia="ar-SA"/>
        </w:rPr>
        <w:t xml:space="preserve"> της παρούσας διακήρυξης και β) πληροί τα σχετικά κριτήρια ποιοτικής επιλογής τα οποία έχουν καθοριστεί σύμφωνα με τις παραγράφους </w:t>
      </w:r>
      <w:hyperlink w:anchor="_Καταλληλόλητα_άσκησης_επαγγελματική" w:history="1">
        <w:r w:rsidR="00E04FB7" w:rsidRPr="00E04FB7">
          <w:rPr>
            <w:rStyle w:val="-"/>
            <w:lang w:val="el-GR" w:eastAsia="ar-SA"/>
          </w:rPr>
          <w:t>2.2.4</w:t>
        </w:r>
      </w:hyperlink>
      <w:r w:rsidR="00E04FB7" w:rsidRPr="00CE73AA">
        <w:rPr>
          <w:lang w:val="el-GR" w:eastAsia="ar-SA"/>
        </w:rPr>
        <w:t xml:space="preserve"> - </w:t>
      </w:r>
      <w:hyperlink w:anchor="_Στήριξη_στην_ικανότητα" w:history="1">
        <w:r w:rsidR="00E04FB7" w:rsidRPr="00E04FB7">
          <w:rPr>
            <w:rStyle w:val="-"/>
            <w:lang w:val="el-GR" w:eastAsia="ar-SA"/>
          </w:rPr>
          <w:t>2.2.8</w:t>
        </w:r>
      </w:hyperlink>
      <w:r w:rsidRPr="00CE73AA">
        <w:rPr>
          <w:lang w:val="el-GR" w:eastAsia="ar-SA"/>
        </w:rPr>
        <w:t xml:space="preserve"> της παρούσας διακήρυξης, η διαδικασία ματαιώνεται. </w:t>
      </w:r>
    </w:p>
    <w:p w14:paraId="68C000FF"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8F32D40"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7"/>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8"/>
      </w:r>
      <w:r w:rsidRPr="00911940">
        <w:rPr>
          <w:lang w:val="el-GR" w:eastAsia="ar-SA"/>
        </w:rPr>
        <w:t xml:space="preserve"> στην περίπτωση μικρότερης ποσότητας.</w:t>
      </w:r>
    </w:p>
    <w:p w14:paraId="141BB856" w14:textId="77777777" w:rsidR="00095840" w:rsidRPr="00DC4540" w:rsidRDefault="00095840" w:rsidP="00095840">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067B64AE"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hyperlink w:anchor="_Κατακύρωση_-_σύναψη" w:history="1">
        <w:r w:rsidRPr="00AC3BC7">
          <w:rPr>
            <w:rStyle w:val="-"/>
            <w:shd w:val="clear" w:color="auto" w:fill="FFFFFF"/>
            <w:lang w:val="el-GR"/>
          </w:rPr>
          <w:t>3.3</w:t>
        </w:r>
      </w:hyperlink>
      <w:r>
        <w:rPr>
          <w:color w:val="000000"/>
          <w:shd w:val="clear" w:color="auto" w:fill="FFFFFF"/>
          <w:lang w:val="el-GR"/>
        </w:rPr>
        <w:t xml:space="preserve"> </w:t>
      </w:r>
      <w:r w:rsidRPr="005C13A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w:t>
      </w:r>
      <w:hyperlink w:anchor="_Toc74566916" w:history="1">
        <w:r w:rsidRPr="00AC3BC7">
          <w:rPr>
            <w:rStyle w:val="-"/>
            <w:shd w:val="clear" w:color="auto" w:fill="FFFFFF"/>
            <w:lang w:val="el-GR"/>
          </w:rPr>
          <w:t>3.4</w:t>
        </w:r>
      </w:hyperlink>
      <w:r w:rsidRPr="005C13A7">
        <w:rPr>
          <w:color w:val="000000"/>
          <w:shd w:val="clear" w:color="auto" w:fill="FFFFFF"/>
          <w:lang w:val="el-GR"/>
        </w:rPr>
        <w:t xml:space="preserve"> της παρούσας</w:t>
      </w:r>
      <w:r w:rsidRPr="00841073">
        <w:rPr>
          <w:rStyle w:val="ab"/>
          <w:rFonts w:ascii="Calibri" w:eastAsiaTheme="minorHAnsi" w:hAnsi="Calibri"/>
          <w:color w:val="000000"/>
          <w:shd w:val="clear" w:color="auto" w:fill="FFFFFF"/>
          <w:lang w:val="el-GR" w:eastAsia="en-US"/>
        </w:rPr>
        <w:footnoteReference w:id="9"/>
      </w:r>
      <w:r w:rsidRPr="00841073">
        <w:rPr>
          <w:rFonts w:ascii="Calibri" w:eastAsiaTheme="minorHAnsi" w:hAnsi="Calibri"/>
          <w:color w:val="000000"/>
          <w:shd w:val="clear" w:color="auto" w:fill="FFFFFF"/>
          <w:lang w:val="el-GR" w:eastAsia="en-US"/>
        </w:rPr>
        <w:t>.</w:t>
      </w:r>
    </w:p>
    <w:p w14:paraId="46D22BD8" w14:textId="77777777" w:rsidR="006119DB" w:rsidRPr="006119DB" w:rsidRDefault="006119DB" w:rsidP="00821852">
      <w:pPr>
        <w:rPr>
          <w:lang w:val="el-GR"/>
        </w:rPr>
      </w:pPr>
    </w:p>
    <w:p w14:paraId="07E8E5FF" w14:textId="77777777" w:rsidR="008338F0" w:rsidRDefault="003355E7" w:rsidP="003A109E">
      <w:pPr>
        <w:pStyle w:val="2"/>
        <w:rPr>
          <w:rFonts w:cs="Tahoma"/>
          <w:lang w:val="el-GR"/>
        </w:rPr>
      </w:pPr>
      <w:bookmarkStart w:id="230" w:name="_Toc74566895"/>
      <w:bookmarkStart w:id="231" w:name="_Toc74566896"/>
      <w:bookmarkStart w:id="232" w:name="_Toc74566897"/>
      <w:bookmarkStart w:id="233" w:name="_Toc74566898"/>
      <w:bookmarkStart w:id="234" w:name="_Toc74566899"/>
      <w:bookmarkStart w:id="235" w:name="_Toc74566900"/>
      <w:bookmarkStart w:id="236" w:name="_Toc74566901"/>
      <w:bookmarkStart w:id="237" w:name="_Toc74566902"/>
      <w:bookmarkStart w:id="238" w:name="_Toc74566903"/>
      <w:bookmarkStart w:id="239" w:name="_Toc74566904"/>
      <w:bookmarkStart w:id="240" w:name="_Toc74566905"/>
      <w:bookmarkStart w:id="241" w:name="_Toc74566906"/>
      <w:bookmarkStart w:id="242" w:name="_Toc74566907"/>
      <w:bookmarkStart w:id="243" w:name="_Toc74566908"/>
      <w:bookmarkStart w:id="244" w:name="_Toc74566909"/>
      <w:bookmarkStart w:id="245" w:name="_Toc74566910"/>
      <w:bookmarkStart w:id="246" w:name="_Toc74566911"/>
      <w:bookmarkStart w:id="247" w:name="_Toc74566912"/>
      <w:bookmarkStart w:id="248" w:name="_Toc74566913"/>
      <w:bookmarkStart w:id="249" w:name="_Toc74566914"/>
      <w:bookmarkStart w:id="250" w:name="_Κατακύρωση_-_σύναψη"/>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603221">
        <w:rPr>
          <w:rFonts w:cs="Tahoma"/>
          <w:lang w:val="el-GR"/>
        </w:rPr>
        <w:tab/>
      </w:r>
      <w:bookmarkStart w:id="251" w:name="_Toc99717280"/>
      <w:r w:rsidRPr="00603221">
        <w:rPr>
          <w:rFonts w:cs="Tahoma"/>
          <w:lang w:val="el-GR"/>
        </w:rPr>
        <w:t>Κατακύρωση - σύναψη σύμβασης</w:t>
      </w:r>
      <w:bookmarkEnd w:id="251"/>
      <w:r w:rsidRPr="00603221">
        <w:rPr>
          <w:rFonts w:cs="Tahoma"/>
          <w:lang w:val="el-GR"/>
        </w:rPr>
        <w:t xml:space="preserve"> </w:t>
      </w:r>
    </w:p>
    <w:p w14:paraId="0CCC2A07"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0F74FF79"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6798FE3"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ΑΕΠΠ, σύμφωνα με την παράγραφο </w:t>
      </w:r>
      <w:hyperlink w:anchor="_Toc74566916" w:history="1">
        <w:r w:rsidR="00AC3BC7" w:rsidRPr="00AC3BC7">
          <w:rPr>
            <w:rStyle w:val="-"/>
            <w:shd w:val="clear" w:color="auto" w:fill="FFFFFF"/>
            <w:lang w:val="el-GR"/>
          </w:rPr>
          <w:t>3.4</w:t>
        </w:r>
      </w:hyperlink>
      <w:r w:rsidRPr="00CE73AA">
        <w:rPr>
          <w:lang w:val="el-GR" w:eastAsia="ar-SA"/>
        </w:rPr>
        <w:t xml:space="preserve"> της παρούσας. Δεν επιτρέπεται η άσκηση άλλης διοικητικής προσφυγής κατά της ανωτέρω απόφασης.</w:t>
      </w:r>
    </w:p>
    <w:p w14:paraId="5091C384"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030686CF"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2C6E5D3C"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1" w:anchor="art372_4" w:history="1">
        <w:r w:rsidRPr="00C11E79">
          <w:rPr>
            <w:lang w:val="el-GR" w:eastAsia="ar-SA"/>
          </w:rPr>
          <w:t>παρ.</w:t>
        </w:r>
      </w:hyperlink>
      <w:hyperlink r:id="rId22" w:anchor="art372_4" w:history="1"/>
      <w:hyperlink r:id="rId23" w:anchor="art372_4" w:history="1">
        <w:r w:rsidRPr="00C11E79">
          <w:rPr>
            <w:lang w:val="el-GR" w:eastAsia="ar-SA"/>
          </w:rPr>
          <w:t xml:space="preserve"> 4 του άρθρου 372</w:t>
        </w:r>
      </w:hyperlink>
      <w:r w:rsidRPr="00CE73AA">
        <w:rPr>
          <w:lang w:val="el-GR" w:eastAsia="ar-SA"/>
        </w:rPr>
        <w:t xml:space="preserve"> του ν. 4412/2016,</w:t>
      </w:r>
    </w:p>
    <w:p w14:paraId="20FB9CD2"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6FBBDC7C"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4"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5"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150663BB"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2CB8F4"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BC02F13" w14:textId="77777777"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0"/>
      </w:r>
      <w:r w:rsidRPr="00CE73AA">
        <w:rPr>
          <w:lang w:val="el-GR" w:eastAsia="ar-SA"/>
        </w:rPr>
        <w:t>.</w:t>
      </w:r>
    </w:p>
    <w:p w14:paraId="36DABBDA"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1"/>
      </w:r>
    </w:p>
    <w:p w14:paraId="00656CC5"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w:t>
      </w:r>
      <w:r w:rsidRPr="00F70008">
        <w:rPr>
          <w:lang w:val="el-GR" w:eastAsia="ar-SA"/>
        </w:rPr>
        <w:lastRenderedPageBreak/>
        <w:t>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E0A7B7C" w14:textId="77777777" w:rsidR="008338F0" w:rsidRPr="00603221" w:rsidRDefault="003355E7" w:rsidP="003A109E">
      <w:pPr>
        <w:pStyle w:val="2"/>
        <w:rPr>
          <w:rFonts w:cs="Tahoma"/>
          <w:lang w:val="el-GR"/>
        </w:rPr>
      </w:pPr>
      <w:bookmarkStart w:id="252" w:name="_Toc74566916"/>
      <w:bookmarkStart w:id="253" w:name="_Toc74566917"/>
      <w:bookmarkStart w:id="254" w:name="_Toc74566918"/>
      <w:bookmarkStart w:id="255" w:name="_Toc74566919"/>
      <w:bookmarkStart w:id="256" w:name="_Toc74566920"/>
      <w:bookmarkStart w:id="257" w:name="_Toc74566921"/>
      <w:bookmarkStart w:id="258" w:name="_Toc74566922"/>
      <w:bookmarkStart w:id="259" w:name="_Toc74566923"/>
      <w:bookmarkStart w:id="260" w:name="_Toc74566924"/>
      <w:bookmarkStart w:id="261" w:name="_Toc74566925"/>
      <w:bookmarkStart w:id="262" w:name="_Toc74566926"/>
      <w:bookmarkStart w:id="263" w:name="_Προδικαστικές_Προσφυγές_-"/>
      <w:bookmarkStart w:id="264" w:name="_Toc99717281"/>
      <w:bookmarkStart w:id="265" w:name="_Ref496542648"/>
      <w:bookmarkStart w:id="266" w:name="_Ref496542669"/>
      <w:bookmarkEnd w:id="252"/>
      <w:bookmarkEnd w:id="253"/>
      <w:bookmarkEnd w:id="254"/>
      <w:bookmarkEnd w:id="255"/>
      <w:bookmarkEnd w:id="256"/>
      <w:bookmarkEnd w:id="257"/>
      <w:bookmarkEnd w:id="258"/>
      <w:bookmarkEnd w:id="259"/>
      <w:bookmarkEnd w:id="260"/>
      <w:bookmarkEnd w:id="261"/>
      <w:bookmarkEnd w:id="262"/>
      <w:bookmarkEnd w:id="26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264"/>
      <w:r w:rsidR="005B1D5A" w:rsidRPr="005B1D5A" w:rsidDel="005B1D5A">
        <w:rPr>
          <w:rFonts w:cs="Tahoma"/>
          <w:lang w:val="el-GR"/>
        </w:rPr>
        <w:t xml:space="preserve"> </w:t>
      </w:r>
      <w:bookmarkEnd w:id="265"/>
      <w:bookmarkEnd w:id="266"/>
      <w:r w:rsidRPr="00603221">
        <w:rPr>
          <w:rFonts w:cs="Tahoma"/>
          <w:lang w:val="el-GR"/>
        </w:rPr>
        <w:t xml:space="preserve"> </w:t>
      </w:r>
    </w:p>
    <w:p w14:paraId="03302D8D"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A50327E"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21ADF56D"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9AD256D"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2817D5E"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6CB376E2"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12"/>
      </w:r>
      <w:r w:rsidR="005B1D5A" w:rsidRPr="00020B6A">
        <w:rPr>
          <w:color w:val="000000"/>
          <w:lang w:val="el-GR"/>
        </w:rPr>
        <w:t xml:space="preserve"> .</w:t>
      </w:r>
    </w:p>
    <w:p w14:paraId="3BE4A022"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3"/>
      </w:r>
      <w:r>
        <w:rPr>
          <w:color w:val="000000"/>
          <w:lang w:val="el-GR"/>
        </w:rPr>
        <w:t>.</w:t>
      </w:r>
    </w:p>
    <w:p w14:paraId="4CDFFEB5"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483B5519"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87717E">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273C76C7"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w:t>
      </w:r>
      <w:r w:rsidRPr="00020B6A">
        <w:rPr>
          <w:color w:val="000000"/>
          <w:lang w:val="el-GR"/>
        </w:rPr>
        <w:lastRenderedPageBreak/>
        <w:t xml:space="preserve">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55A569D6"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5DA23C3"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5C9AD4B1"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ADE76DF"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3832A6C"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9FF29CE" w14:textId="77777777" w:rsidR="005B1D5A" w:rsidRPr="00020B6A" w:rsidRDefault="005B1D5A" w:rsidP="005B1D5A">
      <w:pPr>
        <w:rPr>
          <w:color w:val="000000"/>
          <w:lang w:val="el-GR"/>
        </w:rPr>
      </w:pPr>
      <w:r w:rsidRPr="00020B6A">
        <w:rPr>
          <w:color w:val="000000"/>
          <w:lang w:val="el-GR"/>
        </w:rPr>
        <w:t>δ)</w:t>
      </w:r>
      <w:r w:rsidR="00626A45">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CF3A2FF"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9C0DE57" w14:textId="77777777" w:rsidR="00F1538B" w:rsidRDefault="005B1D5A" w:rsidP="005B1D5A">
      <w:pPr>
        <w:rPr>
          <w:color w:val="000000"/>
          <w:lang w:val="el-GR"/>
        </w:rPr>
      </w:pPr>
      <w:r w:rsidRPr="00E47D79">
        <w:rPr>
          <w:color w:val="000000"/>
          <w:lang w:val="el-GR"/>
        </w:rPr>
        <w:t xml:space="preserve">Β. Όποιος έχει έννομο συμφέρον μπορεί να ζητήσει, </w:t>
      </w:r>
      <w:r w:rsidR="00F1538B" w:rsidRPr="00E47D79">
        <w:rPr>
          <w:color w:val="000000"/>
          <w:lang w:val="el-GR" w:eastAsia="ar-SA"/>
        </w:rPr>
        <w:t>με το ίδιο δικόγραφο</w:t>
      </w:r>
      <w:r w:rsidR="00F1538B" w:rsidRPr="00E47D79">
        <w:rPr>
          <w:color w:val="000000"/>
          <w:lang w:val="el-GR"/>
        </w:rPr>
        <w:t xml:space="preserve"> </w:t>
      </w:r>
      <w:r w:rsidRPr="00E47D79">
        <w:rPr>
          <w:color w:val="000000"/>
          <w:lang w:val="el-GR"/>
        </w:rPr>
        <w:t xml:space="preserve">εφαρμοζόμενων αναλογικά των διατάξεων του </w:t>
      </w:r>
      <w:proofErr w:type="spellStart"/>
      <w:r w:rsidRPr="00E47D79">
        <w:rPr>
          <w:color w:val="000000"/>
          <w:lang w:val="el-GR"/>
        </w:rPr>
        <w:t>π.δ.</w:t>
      </w:r>
      <w:proofErr w:type="spellEnd"/>
      <w:r w:rsidRPr="00E47D79">
        <w:rPr>
          <w:color w:val="000000"/>
          <w:lang w:val="el-GR"/>
        </w:rPr>
        <w:t xml:space="preserve"> 18/1989, την αναστολή εκτέλεσης της απόφασης της ΑΕΠΠ και την ακύρωσή της ενώπιον του αρμοδίου </w:t>
      </w:r>
      <w:r w:rsidR="00F1538B" w:rsidRPr="00E47D79">
        <w:rPr>
          <w:color w:val="000000"/>
          <w:lang w:val="el-GR" w:eastAsia="ar-SA"/>
        </w:rPr>
        <w:t xml:space="preserve">Δικαστηρίου </w:t>
      </w:r>
      <w:r w:rsidR="000A7747" w:rsidRPr="00E47D79">
        <w:rPr>
          <w:lang w:val="el-GR"/>
        </w:rPr>
        <w:t xml:space="preserve">της παρ. 3 του </w:t>
      </w:r>
      <w:proofErr w:type="spellStart"/>
      <w:r w:rsidR="000A7747" w:rsidRPr="00E47D79">
        <w:rPr>
          <w:lang w:val="el-GR"/>
        </w:rPr>
        <w:t>αρθ</w:t>
      </w:r>
      <w:proofErr w:type="spellEnd"/>
      <w:r w:rsidR="000A7747" w:rsidRPr="00E47D79">
        <w:rPr>
          <w:lang w:val="el-GR"/>
        </w:rPr>
        <w:t>. 372 Ν.4412/2016, όπως ισχύει</w:t>
      </w:r>
      <w:r w:rsidR="00F1538B" w:rsidRPr="00E47D79">
        <w:rPr>
          <w:lang w:val="el-GR" w:eastAsia="ar-SA"/>
        </w:rPr>
        <w:t>.</w:t>
      </w:r>
      <w:r w:rsidR="00F1538B" w:rsidRPr="00E47D79">
        <w:rPr>
          <w:color w:val="000000"/>
          <w:lang w:val="el-GR" w:eastAsia="ar-SA"/>
        </w:rPr>
        <w:t xml:space="preserve"> Το αυτό</w:t>
      </w:r>
      <w:r w:rsidR="00F1538B" w:rsidRPr="007C4E1D">
        <w:rPr>
          <w:color w:val="000000"/>
          <w:lang w:val="el-GR" w:eastAsia="ar-SA"/>
        </w:rPr>
        <w:t xml:space="preserve"> ισχύει και σε περίπτωση σιωπηρής απόρριψης της προδικαστικής προσφυγής από την Α.Ε.Π.Π.</w:t>
      </w:r>
      <w:r w:rsidR="00FA0F80">
        <w:rPr>
          <w:color w:val="000000"/>
          <w:lang w:val="el-GR" w:eastAsia="ar-SA"/>
        </w:rPr>
        <w:t>.</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171E70F2"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την απόφαση της ΑΕΠΠ</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05DFB661"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14"/>
      </w:r>
      <w:r w:rsidR="005B1D5A" w:rsidRPr="00020B6A">
        <w:rPr>
          <w:color w:val="000000"/>
          <w:lang w:val="el-GR"/>
        </w:rPr>
        <w:t xml:space="preserve"> </w:t>
      </w:r>
    </w:p>
    <w:p w14:paraId="72645F22"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15"/>
      </w:r>
      <w:r w:rsidRPr="00020B6A">
        <w:rPr>
          <w:color w:val="000000"/>
          <w:lang w:val="el-GR"/>
        </w:rPr>
        <w:t xml:space="preserve"> </w:t>
      </w:r>
    </w:p>
    <w:p w14:paraId="0FA28886" w14:textId="77777777" w:rsidR="00160FCE" w:rsidRDefault="00072601" w:rsidP="005B1D5A">
      <w:pPr>
        <w:rPr>
          <w:color w:val="000000"/>
          <w:lang w:val="el-GR" w:eastAsia="ar-SA"/>
        </w:rPr>
      </w:pPr>
      <w:r>
        <w:rPr>
          <w:color w:val="000000"/>
          <w:lang w:val="el-GR"/>
        </w:rPr>
        <w:lastRenderedPageBreak/>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695C492E"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4705503"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16"/>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347A0BC3"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4922101B"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AD0B499"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73AD34C9" w14:textId="77777777" w:rsidR="00C90A04" w:rsidRPr="00603221" w:rsidRDefault="00C90A04">
      <w:pPr>
        <w:suppressAutoHyphens w:val="0"/>
        <w:spacing w:after="0"/>
        <w:jc w:val="left"/>
        <w:rPr>
          <w:lang w:val="el-GR"/>
        </w:rPr>
      </w:pPr>
      <w:r w:rsidRPr="00603221">
        <w:rPr>
          <w:lang w:val="el-GR"/>
        </w:rPr>
        <w:br w:type="page"/>
      </w:r>
    </w:p>
    <w:p w14:paraId="56CEEFBD" w14:textId="77777777" w:rsidR="008338F0" w:rsidRPr="00603221" w:rsidRDefault="003355E7" w:rsidP="003A109E">
      <w:pPr>
        <w:pStyle w:val="2"/>
        <w:rPr>
          <w:rFonts w:cs="Tahoma"/>
          <w:lang w:val="el-GR"/>
        </w:rPr>
      </w:pPr>
      <w:r w:rsidRPr="00603221">
        <w:rPr>
          <w:rFonts w:cs="Tahoma"/>
          <w:lang w:val="el-GR"/>
        </w:rPr>
        <w:lastRenderedPageBreak/>
        <w:tab/>
      </w:r>
      <w:bookmarkStart w:id="267" w:name="_Toc99717282"/>
      <w:r w:rsidRPr="00603221">
        <w:rPr>
          <w:rFonts w:cs="Tahoma"/>
          <w:lang w:val="el-GR"/>
        </w:rPr>
        <w:t>Ματαίωση Διαδικασίας</w:t>
      </w:r>
      <w:bookmarkEnd w:id="267"/>
    </w:p>
    <w:p w14:paraId="5BD01514"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8C57DED"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B7CC8E3"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6D33737F" w14:textId="77777777" w:rsidR="00F371B3" w:rsidRPr="00603221" w:rsidRDefault="00F371B3" w:rsidP="00F371B3">
      <w:pPr>
        <w:rPr>
          <w:lang w:val="el-GR"/>
        </w:rPr>
      </w:pPr>
    </w:p>
    <w:p w14:paraId="69E2B077" w14:textId="77777777" w:rsidR="008338F0" w:rsidRPr="00603221" w:rsidRDefault="003355E7" w:rsidP="005D1B15">
      <w:pPr>
        <w:pStyle w:val="10"/>
        <w:rPr>
          <w:rFonts w:cs="Tahoma"/>
          <w:sz w:val="22"/>
          <w:szCs w:val="22"/>
        </w:rPr>
      </w:pPr>
      <w:r w:rsidRPr="00603221">
        <w:rPr>
          <w:rFonts w:cs="Tahoma"/>
          <w:sz w:val="22"/>
          <w:szCs w:val="22"/>
        </w:rPr>
        <w:lastRenderedPageBreak/>
        <w:t xml:space="preserve">ΟΡΟΙ ΕΚΤΕΛΕΣΗΣ ΤΗΣ ΣΥΜΒΑΣΗΣ </w:t>
      </w:r>
    </w:p>
    <w:p w14:paraId="3898C3A3" w14:textId="77777777" w:rsidR="008338F0" w:rsidRPr="00E47D79" w:rsidRDefault="003355E7" w:rsidP="003A109E">
      <w:pPr>
        <w:pStyle w:val="2"/>
        <w:rPr>
          <w:rFonts w:cs="Tahoma"/>
          <w:lang w:val="el-GR"/>
        </w:rPr>
      </w:pPr>
      <w:bookmarkStart w:id="268" w:name="_Εγγυήσεις_(καλής_εκτέλεσης,"/>
      <w:bookmarkEnd w:id="268"/>
      <w:r w:rsidRPr="00603221">
        <w:rPr>
          <w:rFonts w:cs="Tahoma"/>
          <w:lang w:val="el-GR"/>
        </w:rPr>
        <w:tab/>
      </w:r>
      <w:bookmarkStart w:id="269" w:name="_Ref496542746"/>
      <w:bookmarkStart w:id="270" w:name="_Toc99717283"/>
      <w:r w:rsidRPr="00E47D79">
        <w:rPr>
          <w:rFonts w:cs="Tahoma"/>
          <w:lang w:val="el-GR"/>
        </w:rPr>
        <w:t>Εγγυήσεις</w:t>
      </w:r>
      <w:r w:rsidR="00E1337D" w:rsidRPr="00E47D79">
        <w:rPr>
          <w:rFonts w:cs="Tahoma"/>
          <w:lang w:val="el-GR"/>
        </w:rPr>
        <w:t xml:space="preserve"> </w:t>
      </w:r>
      <w:r w:rsidRPr="00E47D79">
        <w:rPr>
          <w:rFonts w:cs="Tahoma"/>
          <w:lang w:val="el-GR"/>
        </w:rPr>
        <w:t>(καλής εκτέλεσης, προκαταβολής</w:t>
      </w:r>
      <w:r w:rsidR="00B143DA" w:rsidRPr="00E47D79">
        <w:rPr>
          <w:rFonts w:cs="Tahoma"/>
          <w:lang w:val="el-GR"/>
        </w:rPr>
        <w:t xml:space="preserve">, </w:t>
      </w:r>
      <w:bookmarkStart w:id="271" w:name="_Hlk55903790"/>
      <w:r w:rsidR="00B143DA" w:rsidRPr="00E47D79">
        <w:rPr>
          <w:rFonts w:cs="Tahoma"/>
          <w:lang w:val="el-GR"/>
        </w:rPr>
        <w:t>καλής λειτουργίας</w:t>
      </w:r>
      <w:bookmarkEnd w:id="271"/>
      <w:r w:rsidRPr="00E47D79">
        <w:rPr>
          <w:rFonts w:cs="Tahoma"/>
          <w:lang w:val="el-GR"/>
        </w:rPr>
        <w:t>)</w:t>
      </w:r>
      <w:bookmarkEnd w:id="269"/>
      <w:bookmarkEnd w:id="270"/>
    </w:p>
    <w:p w14:paraId="57960819"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31C196A7" w14:textId="0577AD45"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87717E">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8718B4">
        <w:rPr>
          <w:lang w:val="el-GR"/>
        </w:rPr>
        <w:t>τριάντα (3</w:t>
      </w:r>
      <w:r w:rsidR="009427F0">
        <w:rPr>
          <w:lang w:val="el-GR"/>
        </w:rPr>
        <w:t>0</w:t>
      </w:r>
      <w:r w:rsidR="008718B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8718B4">
        <w:rPr>
          <w:lang w:val="el-GR"/>
        </w:rPr>
        <w:t>.</w:t>
      </w:r>
      <w:r w:rsidR="00186BF5" w:rsidRPr="00603221" w:rsidDel="00186BF5">
        <w:rPr>
          <w:lang w:val="el-GR"/>
        </w:rPr>
        <w:t xml:space="preserve"> </w:t>
      </w:r>
      <w:bookmarkStart w:id="272" w:name="_Hlk494198985"/>
    </w:p>
    <w:bookmarkEnd w:id="272"/>
    <w:p w14:paraId="6ABD49E6" w14:textId="0A9986B4"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74F77">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74F77" w:rsidRPr="003329FF">
        <w:rPr>
          <w:lang w:val="el-GR"/>
        </w:rPr>
        <w:t xml:space="preserve">ΠΑΡΑΡΤΗΜΑ </w:t>
      </w:r>
      <w:r w:rsidR="00074F77" w:rsidRPr="00603221">
        <w:t>VIII</w:t>
      </w:r>
      <w:r w:rsidR="00074F77"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7AC8F67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AA3FB04"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FE17C87" w14:textId="21C4375B"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074F77">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074F77" w:rsidRPr="003329FF">
        <w:rPr>
          <w:lang w:val="el-GR"/>
        </w:rPr>
        <w:t xml:space="preserve">ΠΑΡΑΡΤΗΜΑ </w:t>
      </w:r>
      <w:r w:rsidR="00074F77" w:rsidRPr="00603221">
        <w:t>VIII</w:t>
      </w:r>
      <w:r w:rsidR="00074F77"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18732A1A"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1522DFDF"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75F318DE"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0A0DF8F5" w14:textId="77777777" w:rsidR="00417A19" w:rsidRPr="00603221" w:rsidRDefault="00417A19" w:rsidP="009C3C60">
      <w:pPr>
        <w:suppressAutoHyphens w:val="0"/>
        <w:spacing w:line="276" w:lineRule="auto"/>
        <w:rPr>
          <w:lang w:val="el-GR"/>
        </w:rPr>
      </w:pPr>
      <w:r w:rsidRPr="00603221">
        <w:rPr>
          <w:lang w:val="el-GR"/>
        </w:rPr>
        <w:t>Εγγύηση καλής Λειτουργίας :</w:t>
      </w:r>
    </w:p>
    <w:p w14:paraId="55148FAB" w14:textId="25E71404"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074F77" w:rsidRPr="003329FF">
        <w:rPr>
          <w:lang w:val="el-GR"/>
        </w:rPr>
        <w:t xml:space="preserve">ΠΑΡΑΡΤΗΜΑ </w:t>
      </w:r>
      <w:r w:rsidR="00074F77" w:rsidRPr="00603221">
        <w:t>VIII</w:t>
      </w:r>
      <w:r w:rsidR="00074F77"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10D86399"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w:t>
      </w:r>
      <w:r w:rsidRPr="00603221">
        <w:rPr>
          <w:lang w:val="el-GR"/>
        </w:rPr>
        <w:lastRenderedPageBreak/>
        <w:t xml:space="preserve">προσφερόμενο έτος εγγύησης. Κατά την Περίοδο Εγγύησης, ο Ανάδοχος ευθύνεται για την καλή λειτουργία του συνόλου του Έργου. </w:t>
      </w:r>
    </w:p>
    <w:p w14:paraId="58719B34"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95C03B1" w14:textId="77777777" w:rsidR="008338F0" w:rsidRPr="00603221" w:rsidRDefault="003355E7" w:rsidP="003A109E">
      <w:pPr>
        <w:pStyle w:val="2"/>
        <w:rPr>
          <w:rFonts w:cs="Tahoma"/>
          <w:lang w:val="el-GR"/>
        </w:rPr>
      </w:pPr>
      <w:r w:rsidRPr="00603221">
        <w:rPr>
          <w:rFonts w:cs="Tahoma"/>
          <w:lang w:val="el-GR"/>
        </w:rPr>
        <w:tab/>
      </w:r>
      <w:bookmarkStart w:id="273" w:name="_Toc99717284"/>
      <w:r w:rsidRPr="00603221">
        <w:rPr>
          <w:rFonts w:cs="Tahoma"/>
          <w:lang w:val="el-GR"/>
        </w:rPr>
        <w:t>Συμβατικό πλαίσιο – Εφαρμοστέα νομοθεσία</w:t>
      </w:r>
      <w:bookmarkEnd w:id="273"/>
    </w:p>
    <w:p w14:paraId="7A06630E"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2131468" w14:textId="77777777" w:rsidR="008338F0" w:rsidRPr="00E47D79" w:rsidRDefault="003355E7" w:rsidP="003A109E">
      <w:pPr>
        <w:pStyle w:val="2"/>
        <w:rPr>
          <w:rFonts w:cs="Tahoma"/>
          <w:lang w:val="el-GR"/>
        </w:rPr>
      </w:pPr>
      <w:r w:rsidRPr="00603221">
        <w:rPr>
          <w:rFonts w:cs="Tahoma"/>
          <w:lang w:val="el-GR"/>
        </w:rPr>
        <w:tab/>
      </w:r>
      <w:bookmarkStart w:id="274" w:name="_Toc99717285"/>
      <w:r w:rsidRPr="00E47D79">
        <w:rPr>
          <w:rFonts w:cs="Tahoma"/>
          <w:lang w:val="el-GR"/>
        </w:rPr>
        <w:t>Όροι εκτέλεσης της σύμβασης</w:t>
      </w:r>
      <w:bookmarkEnd w:id="274"/>
    </w:p>
    <w:p w14:paraId="1102D198"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42F78B4"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07E701B"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2D9F8DDB"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D11E06D"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11DB9595"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00642C2"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7B3BC6D8"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 xml:space="preserve">Αναθέτουσα </w:t>
      </w:r>
      <w:proofErr w:type="spellStart"/>
      <w:r w:rsidRPr="00603221">
        <w:rPr>
          <w:lang w:val="el-GR"/>
        </w:rPr>
        <w:t>Αρχή</w:t>
      </w:r>
      <w:r w:rsidR="001B56F1" w:rsidRPr="00603221">
        <w:rPr>
          <w:lang w:val="el-GR"/>
        </w:rPr>
        <w:t>δύναται</w:t>
      </w:r>
      <w:proofErr w:type="spellEnd"/>
      <w:r w:rsidR="001B56F1" w:rsidRPr="00603221">
        <w:rPr>
          <w:lang w:val="el-GR"/>
        </w:rPr>
        <w:t xml:space="preserve">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lastRenderedPageBreak/>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3329FF">
        <w:rPr>
          <w:bCs/>
          <w:lang w:val="el-GR"/>
        </w:rPr>
        <w:t>ΚτΠ</w:t>
      </w:r>
      <w:proofErr w:type="spellEnd"/>
      <w:r w:rsidR="001B56F1" w:rsidRPr="003329FF">
        <w:rPr>
          <w:bCs/>
          <w:lang w:val="el-GR"/>
        </w:rPr>
        <w:t xml:space="preserve"> 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3F48396A"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50CF758B"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41DD2DC3"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D316AA1"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4BD485B1"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319C406"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E81E328"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57F47296"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7DCC479" w14:textId="77777777" w:rsidR="00343BB2" w:rsidRPr="00033BA0" w:rsidRDefault="00343BB2" w:rsidP="00343BB2">
      <w:pPr>
        <w:rPr>
          <w:lang w:val="el-GR"/>
        </w:rPr>
      </w:pPr>
      <w:r w:rsidRPr="00033BA0">
        <w:rPr>
          <w:lang w:val="el-GR"/>
        </w:rPr>
        <w:lastRenderedPageBreak/>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B6A49F2"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7A3A9A5"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CB00BE2"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38C4E15A" w14:textId="77777777" w:rsidR="00343BB2" w:rsidRPr="00033BA0" w:rsidRDefault="00343BB2" w:rsidP="00343BB2">
      <w:pPr>
        <w:rPr>
          <w:lang w:val="el-GR"/>
        </w:rPr>
      </w:pPr>
      <w:r w:rsidRPr="00033BA0">
        <w:rPr>
          <w:lang w:val="el-GR"/>
        </w:rPr>
        <w:t>Ειδικότερα :</w:t>
      </w:r>
    </w:p>
    <w:p w14:paraId="74060419"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5D81B16"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E93D2F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8111B82"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35912B0"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B2E8FDB" w14:textId="77777777" w:rsidR="00343BB2" w:rsidRPr="00033BA0" w:rsidRDefault="00343BB2" w:rsidP="00343BB2">
      <w:pPr>
        <w:suppressAutoHyphens w:val="0"/>
        <w:spacing w:after="200" w:line="276" w:lineRule="auto"/>
        <w:rPr>
          <w:lang w:val="el-GR"/>
        </w:rPr>
      </w:pPr>
      <w:r w:rsidRPr="00CB3B52">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CB3B52">
        <w:rPr>
          <w:lang w:val="el-GR"/>
        </w:rPr>
        <w:t>σύμβασης</w:t>
      </w:r>
      <w:r w:rsidRPr="00CB3B52">
        <w:rPr>
          <w:lang w:val="el-GR"/>
        </w:rPr>
        <w:t xml:space="preserve">, στο πλαίσιο πρότασης </w:t>
      </w:r>
      <w:proofErr w:type="spellStart"/>
      <w:r w:rsidRPr="00CB3B52">
        <w:rPr>
          <w:lang w:val="el-GR"/>
        </w:rPr>
        <w:t>επικαιροποίησης</w:t>
      </w:r>
      <w:proofErr w:type="spellEnd"/>
      <w:r w:rsidRPr="00CB3B52">
        <w:rPr>
          <w:lang w:val="el-GR"/>
        </w:rPr>
        <w:t xml:space="preserve">, έχουν ανακοινωθεί </w:t>
      </w:r>
      <w:r w:rsidR="00641C65" w:rsidRPr="00CB3B52">
        <w:rPr>
          <w:lang w:val="el-GR"/>
        </w:rPr>
        <w:t>νεότερα</w:t>
      </w:r>
      <w:r w:rsidRPr="00CB3B52">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CB3B52">
        <w:rPr>
          <w:lang w:val="el-GR"/>
        </w:rPr>
        <w:t>ΚτΠ</w:t>
      </w:r>
      <w:proofErr w:type="spellEnd"/>
      <w:r w:rsidRPr="00CB3B52">
        <w:rPr>
          <w:lang w:val="el-GR"/>
        </w:rPr>
        <w:t xml:space="preserve"> Α.Ε. δύναται να αποδεχθεί, να τα προμηθεύσει αντί των </w:t>
      </w:r>
      <w:proofErr w:type="spellStart"/>
      <w:r w:rsidRPr="00CB3B52">
        <w:rPr>
          <w:lang w:val="el-GR"/>
        </w:rPr>
        <w:t>προσφερθέντων</w:t>
      </w:r>
      <w:proofErr w:type="spellEnd"/>
      <w:r w:rsidRPr="00CB3B52">
        <w:rPr>
          <w:lang w:val="el-GR"/>
        </w:rPr>
        <w:t>, με την προϋπόθεση ότι δεν επέρχεται οποιαδήποτε πρόσθετη οικονομική επιβάρυνση.</w:t>
      </w:r>
    </w:p>
    <w:p w14:paraId="14517497" w14:textId="77777777" w:rsidR="008338F0" w:rsidRPr="00603221" w:rsidRDefault="003355E7" w:rsidP="003A109E">
      <w:pPr>
        <w:pStyle w:val="2"/>
        <w:rPr>
          <w:rFonts w:cs="Tahoma"/>
          <w:lang w:val="el-GR"/>
        </w:rPr>
      </w:pPr>
      <w:r w:rsidRPr="00603221">
        <w:rPr>
          <w:rFonts w:cs="Tahoma"/>
          <w:lang w:val="el-GR"/>
        </w:rPr>
        <w:lastRenderedPageBreak/>
        <w:tab/>
      </w:r>
      <w:bookmarkStart w:id="275" w:name="_Toc99717286"/>
      <w:r w:rsidRPr="00603221">
        <w:rPr>
          <w:rFonts w:cs="Tahoma"/>
          <w:lang w:val="el-GR"/>
        </w:rPr>
        <w:t>Υπεργολαβία</w:t>
      </w:r>
      <w:bookmarkEnd w:id="275"/>
    </w:p>
    <w:p w14:paraId="13F288E5"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A7A69F8" w14:textId="77777777"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0E5F98">
        <w:rPr>
          <w:lang w:val="el-GR"/>
        </w:rPr>
        <w:t>Σ</w:t>
      </w:r>
      <w:r w:rsidRPr="000E5F98">
        <w:rPr>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0E5F98">
        <w:rPr>
          <w:lang w:val="el-GR"/>
        </w:rPr>
        <w:t xml:space="preserve">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0E5F98">
        <w:rPr>
          <w:lang w:val="el-GR"/>
        </w:rPr>
        <w:t>του</w:t>
      </w:r>
      <w:r w:rsidR="000E5F98">
        <w:rPr>
          <w:lang w:val="el-GR"/>
        </w:rPr>
        <w:t>.</w:t>
      </w:r>
    </w:p>
    <w:p w14:paraId="25403273" w14:textId="18948D44"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74F77">
        <w:rPr>
          <w:lang w:val="el-GR"/>
        </w:rPr>
        <w:t>2.2.3</w:t>
      </w:r>
      <w:r w:rsidR="006607CE" w:rsidRPr="00603221">
        <w:rPr>
          <w:lang w:val="el-GR"/>
        </w:rPr>
        <w:fldChar w:fldCharType="end"/>
      </w:r>
      <w:r w:rsidRPr="00603221">
        <w:rPr>
          <w:lang w:val="el-GR"/>
        </w:rPr>
        <w:t xml:space="preserve"> και με τα αποδεικτικά μέσα </w:t>
      </w:r>
      <w:r w:rsidR="00545CD4">
        <w:rPr>
          <w:lang w:val="el-GR"/>
        </w:rPr>
        <w:t xml:space="preserve">της παραγράφου </w:t>
      </w:r>
      <w:r w:rsidR="00545CD4">
        <w:rPr>
          <w:lang w:val="el-GR"/>
        </w:rPr>
        <w:fldChar w:fldCharType="begin"/>
      </w:r>
      <w:r w:rsidR="00545CD4">
        <w:rPr>
          <w:lang w:val="el-GR"/>
        </w:rPr>
        <w:instrText xml:space="preserve"> REF _Ref40957856 \r \h </w:instrText>
      </w:r>
      <w:r w:rsidR="00545CD4">
        <w:rPr>
          <w:lang w:val="el-GR"/>
        </w:rPr>
      </w:r>
      <w:r w:rsidR="00545CD4">
        <w:rPr>
          <w:lang w:val="el-GR"/>
        </w:rPr>
        <w:fldChar w:fldCharType="separate"/>
      </w:r>
      <w:r w:rsidR="00074F77">
        <w:rPr>
          <w:lang w:val="el-GR"/>
        </w:rPr>
        <w:t>2.2.9.2</w:t>
      </w:r>
      <w:r w:rsidR="00545CD4">
        <w:rPr>
          <w:lang w:val="el-GR"/>
        </w:rPr>
        <w:fldChar w:fldCharType="end"/>
      </w:r>
      <w:r w:rsidRPr="00603221">
        <w:rPr>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ADC3A13"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5DACABA4" w14:textId="77777777" w:rsidR="008338F0" w:rsidRPr="00E47D79" w:rsidRDefault="003355E7" w:rsidP="003A109E">
      <w:pPr>
        <w:pStyle w:val="2"/>
        <w:rPr>
          <w:rFonts w:cs="Tahoma"/>
          <w:lang w:val="el-GR"/>
        </w:rPr>
      </w:pPr>
      <w:r w:rsidRPr="00603221">
        <w:rPr>
          <w:rFonts w:cs="Tahoma"/>
          <w:lang w:val="el-GR"/>
        </w:rPr>
        <w:tab/>
      </w:r>
      <w:bookmarkStart w:id="276" w:name="_Ref496607258"/>
      <w:bookmarkStart w:id="277" w:name="_Toc99717287"/>
      <w:r w:rsidRPr="00E47D79">
        <w:rPr>
          <w:rFonts w:cs="Tahoma"/>
          <w:lang w:val="el-GR"/>
        </w:rPr>
        <w:t>Τροποποίηση σύμβασης κατά τη διάρκειά της</w:t>
      </w:r>
      <w:bookmarkEnd w:id="276"/>
      <w:bookmarkEnd w:id="277"/>
      <w:r w:rsidRPr="00E47D79">
        <w:rPr>
          <w:rFonts w:cs="Tahoma"/>
          <w:lang w:val="el-GR"/>
        </w:rPr>
        <w:t xml:space="preserve"> </w:t>
      </w:r>
    </w:p>
    <w:p w14:paraId="44418A05"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158BAAF"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7"/>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w:t>
      </w:r>
      <w:r w:rsidRPr="00911940">
        <w:rPr>
          <w:lang w:val="el-GR"/>
        </w:rPr>
        <w:lastRenderedPageBreak/>
        <w:t>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3FE8F62" w14:textId="77777777" w:rsidR="008338F0" w:rsidRPr="00603221" w:rsidRDefault="003355E7" w:rsidP="003A109E">
      <w:pPr>
        <w:pStyle w:val="2"/>
        <w:rPr>
          <w:rFonts w:cs="Tahoma"/>
          <w:lang w:val="el-GR"/>
        </w:rPr>
      </w:pPr>
      <w:r w:rsidRPr="00603221">
        <w:rPr>
          <w:rFonts w:cs="Tahoma"/>
          <w:lang w:val="el-GR"/>
        </w:rPr>
        <w:tab/>
      </w:r>
      <w:bookmarkStart w:id="278" w:name="_Toc99717288"/>
      <w:r w:rsidRPr="00603221">
        <w:rPr>
          <w:rFonts w:cs="Tahoma"/>
          <w:lang w:val="el-GR"/>
        </w:rPr>
        <w:t>Δικαίωμα μονομερούς λύσης της σύμβασης</w:t>
      </w:r>
      <w:bookmarkEnd w:id="278"/>
    </w:p>
    <w:p w14:paraId="37CF8B34"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01C133F"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01B2B0F"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D4FA9C0"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43019A5" w14:textId="77777777" w:rsidR="00FE0D21" w:rsidRPr="00276EDA" w:rsidRDefault="00FE0D21">
      <w:pPr>
        <w:rPr>
          <w:strike/>
          <w:lang w:val="el-GR"/>
        </w:rPr>
      </w:pPr>
    </w:p>
    <w:p w14:paraId="6454A22F" w14:textId="77777777" w:rsidR="009649DC" w:rsidRPr="00603221" w:rsidRDefault="009649DC" w:rsidP="00FE0D21">
      <w:pPr>
        <w:rPr>
          <w:b/>
          <w:bCs/>
          <w:lang w:val="el-GR"/>
        </w:rPr>
      </w:pPr>
    </w:p>
    <w:p w14:paraId="1DDEDDB6" w14:textId="77777777" w:rsidR="008338F0" w:rsidRPr="00603221" w:rsidRDefault="003355E7" w:rsidP="005D1B15">
      <w:pPr>
        <w:pStyle w:val="10"/>
        <w:rPr>
          <w:rFonts w:cs="Tahoma"/>
          <w:sz w:val="22"/>
          <w:szCs w:val="22"/>
        </w:rPr>
      </w:pPr>
      <w:r w:rsidRPr="00603221">
        <w:rPr>
          <w:rFonts w:cs="Tahoma"/>
          <w:sz w:val="22"/>
          <w:szCs w:val="22"/>
        </w:rPr>
        <w:lastRenderedPageBreak/>
        <w:t xml:space="preserve">ΕΙΔΙΚΟΙ ΟΡΟΙ ΕΚΤΕΛΕΣΗΣ ΤΗΣ ΣΥΜΒΑΣΗΣ </w:t>
      </w:r>
    </w:p>
    <w:p w14:paraId="09EC5388" w14:textId="77777777" w:rsidR="008338F0" w:rsidRPr="00E47D79" w:rsidRDefault="003355E7" w:rsidP="003A109E">
      <w:pPr>
        <w:pStyle w:val="2"/>
        <w:rPr>
          <w:rFonts w:cs="Tahoma"/>
          <w:lang w:val="el-GR"/>
        </w:rPr>
      </w:pPr>
      <w:r w:rsidRPr="00603221">
        <w:rPr>
          <w:rFonts w:cs="Tahoma"/>
          <w:lang w:val="el-GR"/>
        </w:rPr>
        <w:tab/>
      </w:r>
      <w:bookmarkStart w:id="279" w:name="_Ref496607306"/>
      <w:bookmarkStart w:id="280" w:name="_Toc99717289"/>
      <w:r w:rsidRPr="00E47D79">
        <w:rPr>
          <w:rFonts w:cs="Tahoma"/>
          <w:lang w:val="el-GR"/>
        </w:rPr>
        <w:t>Τρόπος πληρωμής</w:t>
      </w:r>
      <w:bookmarkEnd w:id="279"/>
      <w:bookmarkEnd w:id="280"/>
      <w:r w:rsidRPr="00E47D79">
        <w:rPr>
          <w:rFonts w:cs="Tahoma"/>
          <w:lang w:val="el-GR"/>
        </w:rPr>
        <w:t xml:space="preserve"> </w:t>
      </w:r>
    </w:p>
    <w:p w14:paraId="4A4D35AA"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0F108983"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08781666" w14:textId="77777777" w:rsidR="007C6E3D" w:rsidRDefault="007C6E3D">
      <w:pPr>
        <w:rPr>
          <w:b/>
          <w:lang w:val="el-GR"/>
        </w:rPr>
      </w:pPr>
      <w:r w:rsidRPr="00603221">
        <w:rPr>
          <w:b/>
          <w:lang w:val="el-GR"/>
        </w:rPr>
        <w:t xml:space="preserve">Τρόποι Πληρωμής: </w:t>
      </w:r>
    </w:p>
    <w:p w14:paraId="01FFF630"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A81E10" w14:paraId="7AB54B7F" w14:textId="77777777" w:rsidTr="00E47D79">
        <w:tc>
          <w:tcPr>
            <w:tcW w:w="456" w:type="dxa"/>
          </w:tcPr>
          <w:p w14:paraId="53944C94" w14:textId="77777777" w:rsidR="001E54F6" w:rsidRPr="001E54F6" w:rsidRDefault="001E54F6" w:rsidP="001E54F6">
            <w:pPr>
              <w:rPr>
                <w:b/>
                <w:lang w:val="el-GR"/>
              </w:rPr>
            </w:pPr>
            <w:r w:rsidRPr="001E54F6">
              <w:rPr>
                <w:b/>
                <w:lang w:val="el-GR"/>
              </w:rPr>
              <w:t>1)</w:t>
            </w:r>
          </w:p>
        </w:tc>
        <w:tc>
          <w:tcPr>
            <w:tcW w:w="8569" w:type="dxa"/>
          </w:tcPr>
          <w:p w14:paraId="7B4AABFF"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A81E10" w14:paraId="71278565" w14:textId="77777777" w:rsidTr="00E47D79">
        <w:tc>
          <w:tcPr>
            <w:tcW w:w="456" w:type="dxa"/>
          </w:tcPr>
          <w:p w14:paraId="181E3CB4" w14:textId="77777777" w:rsidR="001E54F6" w:rsidRPr="001E54F6" w:rsidRDefault="001E54F6" w:rsidP="001E54F6">
            <w:pPr>
              <w:rPr>
                <w:b/>
                <w:lang w:val="el-GR"/>
              </w:rPr>
            </w:pPr>
            <w:r w:rsidRPr="001E54F6">
              <w:rPr>
                <w:b/>
                <w:lang w:val="el-GR"/>
              </w:rPr>
              <w:t>2)</w:t>
            </w:r>
          </w:p>
        </w:tc>
        <w:tc>
          <w:tcPr>
            <w:tcW w:w="8569" w:type="dxa"/>
          </w:tcPr>
          <w:p w14:paraId="5B0B78B7" w14:textId="056DEE93" w:rsidR="001E54F6" w:rsidRDefault="001E54F6" w:rsidP="00012F1D">
            <w:pPr>
              <w:pStyle w:val="aff"/>
              <w:numPr>
                <w:ilvl w:val="0"/>
                <w:numId w:val="21"/>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186BF5" w:rsidRPr="001E54F6">
              <w:rPr>
                <w:b/>
                <w:bCs/>
                <w:lang w:val="el-GR"/>
              </w:rPr>
              <w:t>&lt;</w:t>
            </w:r>
            <w:r w:rsidR="0045672B">
              <w:rPr>
                <w:b/>
                <w:bCs/>
                <w:lang w:val="el-GR"/>
              </w:rPr>
              <w:t>τριάντα</w:t>
            </w:r>
            <w:r w:rsidR="00186BF5" w:rsidRPr="001E54F6">
              <w:rPr>
                <w:b/>
                <w:bCs/>
                <w:lang w:val="el-GR"/>
              </w:rPr>
              <w:t xml:space="preserve">&gt; </w:t>
            </w:r>
            <w:r w:rsidRPr="001E54F6">
              <w:rPr>
                <w:b/>
                <w:bCs/>
                <w:lang w:val="el-GR"/>
              </w:rPr>
              <w:t xml:space="preserve"> (</w:t>
            </w:r>
            <w:r w:rsidR="0045672B">
              <w:rPr>
                <w:b/>
                <w:bCs/>
                <w:lang w:val="el-GR"/>
              </w:rPr>
              <w:t>30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χωρίς Φ.Π.Α., με την κατάθεση ισόποσης 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074F77">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 </w:t>
            </w:r>
          </w:p>
          <w:p w14:paraId="6222EE94" w14:textId="77777777" w:rsidR="001E54F6" w:rsidRPr="001E54F6" w:rsidRDefault="001E54F6" w:rsidP="00012F1D">
            <w:pPr>
              <w:pStyle w:val="aff"/>
              <w:numPr>
                <w:ilvl w:val="0"/>
                <w:numId w:val="21"/>
              </w:numPr>
              <w:spacing w:before="120"/>
              <w:rPr>
                <w:lang w:val="el-GR"/>
              </w:rPr>
            </w:pPr>
            <w:r w:rsidRPr="001E54F6">
              <w:rPr>
                <w:lang w:val="el-GR"/>
              </w:rPr>
              <w:t xml:space="preserve">Καταβολή </w:t>
            </w:r>
            <w:r w:rsidR="009D46C2" w:rsidRPr="00E47D79">
              <w:rPr>
                <w:b/>
                <w:bCs/>
                <w:lang w:val="el-GR"/>
              </w:rPr>
              <w:t>τεσσάρων (4) ισόποσων εξαμηνιαίων δόσεων</w:t>
            </w:r>
            <w:r w:rsidRPr="001E54F6">
              <w:rPr>
                <w:lang w:val="el-GR"/>
              </w:rPr>
              <w:t xml:space="preserve">, μετά την παραλαβή </w:t>
            </w:r>
            <w:r w:rsidR="009D46C2">
              <w:rPr>
                <w:lang w:val="el-GR"/>
              </w:rPr>
              <w:t>των παραδοτέων κάθε εξαμήνου</w:t>
            </w:r>
            <w:r w:rsidRPr="001E54F6">
              <w:rPr>
                <w:lang w:val="el-GR"/>
              </w:rPr>
              <w:t xml:space="preserve">, </w:t>
            </w:r>
            <w:r w:rsidR="009D46C2" w:rsidRPr="001E54F6">
              <w:rPr>
                <w:lang w:val="el-GR"/>
              </w:rPr>
              <w:t xml:space="preserve">και αφού αφαιρεθεί: (i) ποσοστό της </w:t>
            </w:r>
            <w:proofErr w:type="spellStart"/>
            <w:r w:rsidR="009D46C2" w:rsidRPr="001E54F6">
              <w:rPr>
                <w:lang w:val="el-GR"/>
              </w:rPr>
              <w:t>χορηγηθείσας</w:t>
            </w:r>
            <w:proofErr w:type="spellEnd"/>
            <w:r w:rsidR="009D46C2" w:rsidRPr="001E54F6">
              <w:rPr>
                <w:lang w:val="el-GR"/>
              </w:rPr>
              <w:t xml:space="preserve"> προκαταβολής ίσο προς το ποσοστό </w:t>
            </w:r>
            <w:r w:rsidR="009D46C2">
              <w:rPr>
                <w:lang w:val="el-GR"/>
              </w:rPr>
              <w:t xml:space="preserve">κάθε τμηματικής </w:t>
            </w:r>
            <w:r w:rsidR="009D46C2" w:rsidRPr="001E54F6">
              <w:rPr>
                <w:lang w:val="el-GR"/>
              </w:rPr>
              <w:t>πληρωμής που καταβάλλεται (αναλογική απόσβεση προκαταβολής), και (</w:t>
            </w:r>
            <w:proofErr w:type="spellStart"/>
            <w:r w:rsidR="009D46C2" w:rsidRPr="001E54F6">
              <w:rPr>
                <w:lang w:val="el-GR"/>
              </w:rPr>
              <w:t>ii</w:t>
            </w:r>
            <w:proofErr w:type="spellEnd"/>
            <w:r w:rsidR="009D46C2" w:rsidRPr="001E54F6">
              <w:rPr>
                <w:lang w:val="el-GR"/>
              </w:rPr>
              <w:t xml:space="preserve">) ο αντίστοιχος τόκος της προκαταβολής, για χρονικό διάστημα από την ημερομηνία λήψεως της προκαταβολής </w:t>
            </w:r>
            <w:r w:rsidR="00B440A9">
              <w:rPr>
                <w:lang w:val="el-GR"/>
              </w:rPr>
              <w:t>(</w:t>
            </w:r>
            <w:r w:rsidR="009D46C2">
              <w:rPr>
                <w:lang w:val="el-GR"/>
              </w:rPr>
              <w:t>για την πρώτη δόση</w:t>
            </w:r>
            <w:r w:rsidR="00B440A9">
              <w:rPr>
                <w:lang w:val="el-GR"/>
              </w:rPr>
              <w:t>)</w:t>
            </w:r>
            <w:r w:rsidR="009D46C2">
              <w:rPr>
                <w:lang w:val="el-GR"/>
              </w:rPr>
              <w:t xml:space="preserve"> ή της προηγούμενης </w:t>
            </w:r>
            <w:r w:rsidR="009D46C2" w:rsidRPr="001E54F6">
              <w:rPr>
                <w:lang w:val="el-GR"/>
              </w:rPr>
              <w:t xml:space="preserve">τμηματικής πληρωμής  </w:t>
            </w:r>
            <w:r w:rsidR="00B440A9">
              <w:rPr>
                <w:lang w:val="el-GR"/>
              </w:rPr>
              <w:t xml:space="preserve">(για τις υπόλοιπες δόσεις) </w:t>
            </w:r>
            <w:r w:rsidR="009D46C2" w:rsidRPr="001E54F6">
              <w:rPr>
                <w:lang w:val="el-GR"/>
              </w:rPr>
              <w:t xml:space="preserve">μέχρι την </w:t>
            </w:r>
            <w:r w:rsidR="00B440A9">
              <w:rPr>
                <w:lang w:val="el-GR"/>
              </w:rPr>
              <w:t xml:space="preserve">εκάστοτε </w:t>
            </w:r>
            <w:r w:rsidR="009D46C2" w:rsidRPr="001E54F6">
              <w:rPr>
                <w:lang w:val="el-GR"/>
              </w:rPr>
              <w:t>τμηματική παραλαβή.</w:t>
            </w:r>
          </w:p>
        </w:tc>
      </w:tr>
      <w:tr w:rsidR="001E54F6" w:rsidRPr="00A81E10" w14:paraId="07DB1C76" w14:textId="77777777" w:rsidTr="00E47D79">
        <w:tc>
          <w:tcPr>
            <w:tcW w:w="456" w:type="dxa"/>
          </w:tcPr>
          <w:p w14:paraId="14356789" w14:textId="77777777" w:rsidR="001E54F6" w:rsidRPr="001E54F6" w:rsidRDefault="001E54F6" w:rsidP="001E54F6">
            <w:pPr>
              <w:rPr>
                <w:b/>
                <w:lang w:val="el-GR"/>
              </w:rPr>
            </w:pPr>
            <w:bookmarkStart w:id="281" w:name="_Hlk59200699"/>
            <w:r>
              <w:rPr>
                <w:b/>
                <w:lang w:val="el-GR"/>
              </w:rPr>
              <w:t>3)</w:t>
            </w:r>
          </w:p>
        </w:tc>
        <w:tc>
          <w:tcPr>
            <w:tcW w:w="8569" w:type="dxa"/>
          </w:tcPr>
          <w:p w14:paraId="5FD19F5A" w14:textId="77777777" w:rsidR="001E54F6" w:rsidRPr="001E54F6" w:rsidRDefault="00B440A9" w:rsidP="00012F1D">
            <w:pPr>
              <w:pStyle w:val="aff"/>
              <w:numPr>
                <w:ilvl w:val="0"/>
                <w:numId w:val="22"/>
              </w:numPr>
              <w:spacing w:before="120"/>
              <w:rPr>
                <w:lang w:val="el-GR"/>
              </w:rPr>
            </w:pPr>
            <w:r w:rsidRPr="001E54F6">
              <w:rPr>
                <w:lang w:val="el-GR"/>
              </w:rPr>
              <w:t xml:space="preserve">Καταβολή </w:t>
            </w:r>
            <w:r w:rsidRPr="00E47D79">
              <w:rPr>
                <w:b/>
                <w:bCs/>
                <w:lang w:val="el-GR"/>
              </w:rPr>
              <w:t>οκτώ</w:t>
            </w:r>
            <w:r w:rsidRPr="007C5652">
              <w:rPr>
                <w:b/>
                <w:bCs/>
                <w:lang w:val="el-GR"/>
              </w:rPr>
              <w:t xml:space="preserve"> (</w:t>
            </w:r>
            <w:r>
              <w:rPr>
                <w:b/>
                <w:bCs/>
                <w:lang w:val="el-GR"/>
              </w:rPr>
              <w:t>8</w:t>
            </w:r>
            <w:r w:rsidRPr="007C5652">
              <w:rPr>
                <w:b/>
                <w:bCs/>
                <w:lang w:val="el-GR"/>
              </w:rPr>
              <w:t xml:space="preserve">) ισόποσων </w:t>
            </w:r>
            <w:r>
              <w:rPr>
                <w:b/>
                <w:bCs/>
                <w:lang w:val="el-GR"/>
              </w:rPr>
              <w:t xml:space="preserve">τριμηνιαίων </w:t>
            </w:r>
            <w:r w:rsidRPr="007C5652">
              <w:rPr>
                <w:b/>
                <w:bCs/>
                <w:lang w:val="el-GR"/>
              </w:rPr>
              <w:t>δόσεων</w:t>
            </w:r>
            <w:r w:rsidRPr="001E54F6">
              <w:rPr>
                <w:lang w:val="el-GR"/>
              </w:rPr>
              <w:t xml:space="preserve">, μετά την παραλαβή </w:t>
            </w:r>
            <w:r>
              <w:rPr>
                <w:lang w:val="el-GR"/>
              </w:rPr>
              <w:t xml:space="preserve">των παραδοτέων κάθε τριμήνου. </w:t>
            </w:r>
          </w:p>
        </w:tc>
      </w:tr>
      <w:bookmarkEnd w:id="281"/>
    </w:tbl>
    <w:p w14:paraId="7BDF8965" w14:textId="77777777" w:rsidR="001E54F6" w:rsidRPr="00603221" w:rsidRDefault="001E54F6">
      <w:pPr>
        <w:rPr>
          <w:b/>
          <w:lang w:val="el-GR"/>
        </w:rPr>
      </w:pPr>
    </w:p>
    <w:p w14:paraId="49A6E02D"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1F2FB30"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9B15F1"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1A441B4C" w14:textId="77777777" w:rsidR="00973630" w:rsidRDefault="00973630" w:rsidP="00973630">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41D7EC3B" w14:textId="46A61635" w:rsidR="00973630" w:rsidRPr="00603221" w:rsidRDefault="00973630" w:rsidP="00973630">
      <w:pPr>
        <w:rPr>
          <w:lang w:val="el-GR"/>
        </w:rPr>
      </w:pPr>
      <w:r w:rsidRPr="00603221">
        <w:rPr>
          <w:lang w:val="el-GR"/>
        </w:rPr>
        <w:t>α) Κράτηση 0,0</w:t>
      </w:r>
      <w:r>
        <w:rPr>
          <w:lang w:val="el-GR"/>
        </w:rPr>
        <w:t>7</w:t>
      </w:r>
      <w:r w:rsidRPr="00603221">
        <w:rPr>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sidR="00A2508F">
        <w:rPr>
          <w:lang w:val="el-GR"/>
        </w:rPr>
        <w:t>υ</w:t>
      </w:r>
      <w:r w:rsidRPr="00603221">
        <w:rPr>
          <w:lang w:val="el-GR"/>
        </w:rPr>
        <w:t>πέρ της Ενιαίας Αρχής Δημοσίων Συμβάσεων</w:t>
      </w:r>
      <w:r w:rsidR="006B704A">
        <w:rPr>
          <w:lang w:val="el-GR"/>
        </w:rPr>
        <w:t xml:space="preserve"> (</w:t>
      </w:r>
      <w:r w:rsidR="006B704A" w:rsidRPr="006B704A">
        <w:rPr>
          <w:lang w:val="el-GR"/>
        </w:rPr>
        <w:t>Ε.Α.ΔΗ.ΣΥ.)</w:t>
      </w:r>
      <w:r w:rsidR="006B704A">
        <w:rPr>
          <w:lang w:val="el-GR"/>
        </w:rPr>
        <w:t xml:space="preserve"> </w:t>
      </w:r>
      <w:r w:rsidR="006B704A" w:rsidRPr="002D4EC7">
        <w:rPr>
          <w:lang w:val="el-GR"/>
        </w:rPr>
        <w:t xml:space="preserve">σύμφωνα με το άρθρο 4 παρ. 3 του ν. 4013/2011, ως αντικαταστάθηκε με το </w:t>
      </w:r>
      <w:proofErr w:type="spellStart"/>
      <w:r w:rsidR="006B704A" w:rsidRPr="002D4EC7">
        <w:rPr>
          <w:lang w:val="el-GR"/>
        </w:rPr>
        <w:t>αρ</w:t>
      </w:r>
      <w:proofErr w:type="spellEnd"/>
      <w:r w:rsidR="006B704A" w:rsidRPr="002D4EC7">
        <w:rPr>
          <w:lang w:val="el-GR"/>
        </w:rPr>
        <w:t>. 44 του ν. 4605/2019 (</w:t>
      </w:r>
      <w:proofErr w:type="spellStart"/>
      <w:r w:rsidR="006B704A" w:rsidRPr="002D4EC7">
        <w:rPr>
          <w:lang w:val="el-GR"/>
        </w:rPr>
        <w:t>σχετ</w:t>
      </w:r>
      <w:proofErr w:type="spellEnd"/>
      <w:r w:rsidR="006B704A" w:rsidRPr="002D4EC7">
        <w:rPr>
          <w:lang w:val="el-GR"/>
        </w:rPr>
        <w:t xml:space="preserve">. </w:t>
      </w:r>
      <w:proofErr w:type="spellStart"/>
      <w:r w:rsidR="006B704A" w:rsidRPr="002D4EC7">
        <w:rPr>
          <w:lang w:val="el-GR"/>
        </w:rPr>
        <w:t>πρβλ</w:t>
      </w:r>
      <w:proofErr w:type="spellEnd"/>
      <w:r w:rsidR="006B704A" w:rsidRPr="002D4EC7">
        <w:rPr>
          <w:lang w:val="el-GR"/>
        </w:rPr>
        <w:t xml:space="preserve">. </w:t>
      </w:r>
      <w:proofErr w:type="spellStart"/>
      <w:r w:rsidR="006B704A" w:rsidRPr="002D4EC7">
        <w:rPr>
          <w:lang w:val="el-GR"/>
        </w:rPr>
        <w:t>αρ</w:t>
      </w:r>
      <w:proofErr w:type="spellEnd"/>
      <w:r w:rsidR="006B704A" w:rsidRPr="002D4EC7">
        <w:rPr>
          <w:lang w:val="el-GR"/>
        </w:rPr>
        <w:t xml:space="preserve">. 235 παρ. 1 ν. 4610/2019), </w:t>
      </w:r>
      <w:r w:rsidR="006B704A">
        <w:rPr>
          <w:lang w:val="el-GR"/>
        </w:rPr>
        <w:t>το οποί</w:t>
      </w:r>
      <w:r w:rsidR="00A2508F">
        <w:rPr>
          <w:lang w:val="el-GR"/>
        </w:rPr>
        <w:t>ο</w:t>
      </w:r>
      <w:r w:rsidR="006B704A">
        <w:rPr>
          <w:lang w:val="el-GR"/>
        </w:rPr>
        <w:t xml:space="preserve"> </w:t>
      </w:r>
      <w:r w:rsidR="006B704A" w:rsidRPr="002D4EC7">
        <w:rPr>
          <w:lang w:val="el-GR"/>
        </w:rPr>
        <w:t xml:space="preserve">εξακολουθεί να </w:t>
      </w:r>
      <w:r w:rsidR="006B704A" w:rsidRPr="002D4EC7">
        <w:rPr>
          <w:lang w:val="el-GR"/>
        </w:rPr>
        <w:lastRenderedPageBreak/>
        <w:t>ισχύει</w:t>
      </w:r>
      <w:r w:rsidR="00A2508F">
        <w:rPr>
          <w:lang w:val="el-GR"/>
        </w:rPr>
        <w:t xml:space="preserve"> μέχρι καταργήσεώς του σύμφωνα με </w:t>
      </w:r>
      <w:r w:rsidR="00A2508F" w:rsidRPr="00A2508F">
        <w:rPr>
          <w:lang w:val="el-GR"/>
        </w:rPr>
        <w:t xml:space="preserve">τις μεταβατικές διατάξεις </w:t>
      </w:r>
      <w:r w:rsidR="00A2508F">
        <w:rPr>
          <w:lang w:val="el-GR"/>
        </w:rPr>
        <w:t xml:space="preserve">του </w:t>
      </w:r>
      <w:r w:rsidR="006B704A" w:rsidRPr="002D4EC7">
        <w:rPr>
          <w:lang w:val="el-GR"/>
        </w:rPr>
        <w:t>άρθρο</w:t>
      </w:r>
      <w:r w:rsidR="00A2508F">
        <w:rPr>
          <w:lang w:val="el-GR"/>
        </w:rPr>
        <w:t>υ</w:t>
      </w:r>
      <w:r w:rsidR="006B704A" w:rsidRPr="002D4EC7">
        <w:rPr>
          <w:lang w:val="el-GR"/>
        </w:rPr>
        <w:t xml:space="preserve"> 17</w:t>
      </w:r>
      <w:r w:rsidR="006B704A">
        <w:rPr>
          <w:lang w:val="el-GR"/>
        </w:rPr>
        <w:t xml:space="preserve"> </w:t>
      </w:r>
      <w:r w:rsidR="006B704A" w:rsidRPr="002D4EC7">
        <w:rPr>
          <w:lang w:val="el-GR"/>
        </w:rPr>
        <w:t>του ν. 4912/2022</w:t>
      </w:r>
      <w:r>
        <w:rPr>
          <w:lang w:val="el-GR"/>
        </w:rPr>
        <w:t>.</w:t>
      </w:r>
    </w:p>
    <w:p w14:paraId="138E6110" w14:textId="77777777" w:rsidR="00973630" w:rsidRPr="00603221" w:rsidRDefault="00973630" w:rsidP="00973630">
      <w:pPr>
        <w:rPr>
          <w:lang w:val="el-GR"/>
        </w:rPr>
      </w:pPr>
      <w:r w:rsidRPr="00603221">
        <w:rPr>
          <w:lang w:val="el-GR"/>
        </w:rPr>
        <w:t xml:space="preserve">β) Κράτηση ύψους 0,02% υπέρ </w:t>
      </w:r>
      <w:r w:rsidRPr="005C13A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5C13A7">
        <w:rPr>
          <w:lang w:val="el-GR"/>
        </w:rPr>
        <w:t>παρακρατείται</w:t>
      </w:r>
      <w:proofErr w:type="spellEnd"/>
      <w:r w:rsidRPr="005C13A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Pr>
          <w:lang w:val="el-GR"/>
        </w:rPr>
        <w:t>.</w:t>
      </w:r>
    </w:p>
    <w:p w14:paraId="3230C473" w14:textId="512F8378" w:rsidR="00C150BF" w:rsidRPr="00603221" w:rsidRDefault="00973630" w:rsidP="00C150BF">
      <w:pPr>
        <w:rPr>
          <w:lang w:val="el-GR"/>
        </w:rPr>
      </w:pPr>
      <w:r w:rsidRPr="00603221">
        <w:rPr>
          <w:lang w:val="el-GR"/>
        </w:rPr>
        <w:t xml:space="preserve">γ) Κράτηση 0,06% η οποία υπολογίζεται επί της αξίας κάθε πληρωμής προ φόρων και κρατήσεων της αρχικής καθώς και κάθε συμπληρωματικής σύμβασης υπέρ της </w:t>
      </w:r>
      <w:r w:rsidR="006B704A" w:rsidRPr="00603221">
        <w:rPr>
          <w:lang w:val="el-GR"/>
        </w:rPr>
        <w:t>Ενιαίας Αρχής Δημοσίων Συμβάσεων</w:t>
      </w:r>
      <w:r w:rsidR="006B704A" w:rsidRPr="002D4EC7">
        <w:rPr>
          <w:lang w:val="el-GR"/>
        </w:rPr>
        <w:t xml:space="preserve"> </w:t>
      </w:r>
      <w:r w:rsidR="006B704A">
        <w:rPr>
          <w:lang w:val="el-GR"/>
        </w:rPr>
        <w:t>(</w:t>
      </w:r>
      <w:r w:rsidR="006B704A" w:rsidRPr="006B704A">
        <w:rPr>
          <w:lang w:val="el-GR"/>
        </w:rPr>
        <w:t>Ε.Α.ΔΗ.ΣΥ.)</w:t>
      </w:r>
      <w:r w:rsidR="006B704A">
        <w:rPr>
          <w:lang w:val="el-GR"/>
        </w:rPr>
        <w:t xml:space="preserve"> (πρώην ΑΕΠΠ άρθρο </w:t>
      </w:r>
      <w:r w:rsidR="006B704A" w:rsidRPr="00603221">
        <w:rPr>
          <w:lang w:val="el-GR"/>
        </w:rPr>
        <w:t>3 του ν. 4</w:t>
      </w:r>
      <w:r w:rsidR="006B704A">
        <w:rPr>
          <w:lang w:val="el-GR"/>
        </w:rPr>
        <w:t>912</w:t>
      </w:r>
      <w:r w:rsidR="006B704A" w:rsidRPr="00603221">
        <w:rPr>
          <w:lang w:val="el-GR"/>
        </w:rPr>
        <w:t>/20</w:t>
      </w:r>
      <w:r w:rsidR="006B704A">
        <w:rPr>
          <w:lang w:val="el-GR"/>
        </w:rPr>
        <w:t>22</w:t>
      </w:r>
      <w:r w:rsidR="006B704A" w:rsidRPr="00603221">
        <w:rPr>
          <w:lang w:val="el-GR"/>
        </w:rPr>
        <w:t>)</w:t>
      </w:r>
      <w:r w:rsidR="006B704A">
        <w:rPr>
          <w:lang w:val="el-GR"/>
        </w:rPr>
        <w:t xml:space="preserve"> σύμφωνα με το άρθρο 350 του Ν. 4412/16 </w:t>
      </w:r>
      <w:r w:rsidR="00C150BF">
        <w:rPr>
          <w:lang w:val="el-GR"/>
        </w:rPr>
        <w:t>το</w:t>
      </w:r>
      <w:r w:rsidR="006B704A">
        <w:rPr>
          <w:lang w:val="el-GR"/>
        </w:rPr>
        <w:t xml:space="preserve"> οποί</w:t>
      </w:r>
      <w:r w:rsidR="00C150BF">
        <w:rPr>
          <w:lang w:val="el-GR"/>
        </w:rPr>
        <w:t>ο</w:t>
      </w:r>
      <w:r w:rsidR="006B704A">
        <w:rPr>
          <w:lang w:val="el-GR"/>
        </w:rPr>
        <w:t xml:space="preserve"> εξακολουθεί να ισχύει </w:t>
      </w:r>
      <w:r w:rsidR="00C150BF">
        <w:rPr>
          <w:lang w:val="el-GR"/>
        </w:rPr>
        <w:t xml:space="preserve">μέχρι καταργήσεώς του σύμφωνα με </w:t>
      </w:r>
      <w:r w:rsidR="00C150BF" w:rsidRPr="00A2508F">
        <w:rPr>
          <w:lang w:val="el-GR"/>
        </w:rPr>
        <w:t xml:space="preserve">τις μεταβατικές διατάξεις </w:t>
      </w:r>
      <w:r w:rsidR="00C150BF">
        <w:rPr>
          <w:lang w:val="el-GR"/>
        </w:rPr>
        <w:t xml:space="preserve">του </w:t>
      </w:r>
      <w:r w:rsidR="00C150BF" w:rsidRPr="002D4EC7">
        <w:rPr>
          <w:lang w:val="el-GR"/>
        </w:rPr>
        <w:t>άρθρο</w:t>
      </w:r>
      <w:r w:rsidR="00C150BF">
        <w:rPr>
          <w:lang w:val="el-GR"/>
        </w:rPr>
        <w:t>υ</w:t>
      </w:r>
      <w:r w:rsidR="00C150BF" w:rsidRPr="002D4EC7">
        <w:rPr>
          <w:lang w:val="el-GR"/>
        </w:rPr>
        <w:t xml:space="preserve"> 17</w:t>
      </w:r>
      <w:r w:rsidR="00C150BF">
        <w:rPr>
          <w:lang w:val="el-GR"/>
        </w:rPr>
        <w:t xml:space="preserve"> </w:t>
      </w:r>
      <w:r w:rsidR="00C150BF" w:rsidRPr="002D4EC7">
        <w:rPr>
          <w:lang w:val="el-GR"/>
        </w:rPr>
        <w:t>του ν. 4912/2022</w:t>
      </w:r>
      <w:r w:rsidR="00C150BF">
        <w:rPr>
          <w:lang w:val="el-GR"/>
        </w:rPr>
        <w:t>.</w:t>
      </w:r>
    </w:p>
    <w:p w14:paraId="582E5D2E" w14:textId="0B53ADA4" w:rsidR="00973630" w:rsidRPr="00603221" w:rsidRDefault="00973630" w:rsidP="00973630">
      <w:pPr>
        <w:rPr>
          <w:lang w:val="el-GR"/>
        </w:rPr>
      </w:pPr>
    </w:p>
    <w:p w14:paraId="18844D71" w14:textId="64DE6B12" w:rsidR="00253F52" w:rsidRDefault="00973630" w:rsidP="00973630">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69BB9B9" w14:textId="77777777" w:rsidR="008338F0" w:rsidRPr="00603221" w:rsidRDefault="00331981" w:rsidP="003A109E">
      <w:pPr>
        <w:pStyle w:val="2"/>
        <w:rPr>
          <w:rFonts w:cs="Tahoma"/>
          <w:lang w:val="el-GR"/>
        </w:rPr>
      </w:pPr>
      <w:r w:rsidRPr="00603221">
        <w:rPr>
          <w:rFonts w:cs="Tahoma"/>
          <w:lang w:val="el-GR"/>
        </w:rPr>
        <w:tab/>
      </w:r>
      <w:bookmarkStart w:id="282" w:name="_Ref496607484"/>
      <w:bookmarkStart w:id="283" w:name="_Toc99717290"/>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282"/>
      <w:bookmarkEnd w:id="283"/>
      <w:r w:rsidR="003355E7" w:rsidRPr="00603221">
        <w:rPr>
          <w:rFonts w:cs="Tahoma"/>
          <w:lang w:val="el-GR"/>
        </w:rPr>
        <w:t xml:space="preserve"> </w:t>
      </w:r>
    </w:p>
    <w:p w14:paraId="3F30C799" w14:textId="77777777"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4D6606CF"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5E1FFEF3"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C84A29F"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575F6848"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23066AE"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15DFD07E"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64E3CD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42816830"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w:t>
      </w:r>
      <w:r w:rsidRPr="00346054">
        <w:rPr>
          <w:rFonts w:eastAsia="SimSun"/>
          <w:spacing w:val="5"/>
          <w:lang w:val="el-GR"/>
        </w:rPr>
        <w:lastRenderedPageBreak/>
        <w:t xml:space="preserve">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7986CFFA"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CB3B52">
        <w:rPr>
          <w:rFonts w:eastAsia="SimSun"/>
          <w:lang w:val="el-GR"/>
        </w:rPr>
        <w:t xml:space="preserve">Ποινικές ρήτρες δύναται να επιβάλλονται και για πλημμελή εκτέλεση των όρων της σύμβασης </w:t>
      </w:r>
      <w:r w:rsidR="003F0D9A" w:rsidRPr="00CB3B52">
        <w:rPr>
          <w:rStyle w:val="ab"/>
          <w:rFonts w:ascii="Calibri" w:hAnsi="Calibri"/>
          <w:color w:val="000000"/>
          <w:lang w:eastAsia="el-GR"/>
        </w:rPr>
        <w:footnoteReference w:id="18"/>
      </w:r>
      <w:r w:rsidR="003F0D9A" w:rsidRPr="00CB3B52">
        <w:rPr>
          <w:rFonts w:eastAsia="SimSun"/>
          <w:lang w:val="el-GR"/>
        </w:rPr>
        <w:t>.</w:t>
      </w:r>
    </w:p>
    <w:p w14:paraId="43E5A228" w14:textId="77777777" w:rsidR="00A57BD8" w:rsidRPr="00603221" w:rsidRDefault="00A57BD8">
      <w:pPr>
        <w:suppressAutoHyphens w:val="0"/>
        <w:autoSpaceDE w:val="0"/>
        <w:spacing w:after="0"/>
        <w:rPr>
          <w:rFonts w:eastAsia="SimSun"/>
          <w:lang w:val="el-GR"/>
        </w:rPr>
      </w:pPr>
    </w:p>
    <w:p w14:paraId="5B8AA794"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714BCACE"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3B02C36"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89CD256"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33DE1FE" w14:textId="77777777" w:rsidR="00A57BD8" w:rsidRPr="00603221" w:rsidRDefault="00A57BD8">
      <w:pPr>
        <w:suppressAutoHyphens w:val="0"/>
        <w:autoSpaceDE w:val="0"/>
        <w:spacing w:after="0"/>
        <w:rPr>
          <w:rFonts w:eastAsia="SimSun"/>
          <w:lang w:val="el-GR"/>
        </w:rPr>
      </w:pPr>
    </w:p>
    <w:p w14:paraId="0813A252"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7446DD7B"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5DABB2A4" w14:textId="77777777" w:rsidR="008338F0" w:rsidRPr="00603221" w:rsidRDefault="003355E7" w:rsidP="003A109E">
      <w:pPr>
        <w:pStyle w:val="2"/>
        <w:rPr>
          <w:rFonts w:cs="Tahoma"/>
          <w:lang w:val="el-GR"/>
        </w:rPr>
      </w:pPr>
      <w:r w:rsidRPr="00603221">
        <w:rPr>
          <w:rFonts w:cs="Tahoma"/>
          <w:lang w:val="el-GR"/>
        </w:rPr>
        <w:tab/>
      </w:r>
      <w:bookmarkStart w:id="284" w:name="_Ref55324340"/>
      <w:bookmarkStart w:id="285" w:name="_Toc99717291"/>
      <w:r w:rsidRPr="00603221">
        <w:rPr>
          <w:rFonts w:cs="Tahoma"/>
          <w:lang w:val="el-GR"/>
        </w:rPr>
        <w:t>Διοικητικές προσφυγές κατά τη διαδικασία εκτέλεσης</w:t>
      </w:r>
      <w:bookmarkEnd w:id="284"/>
      <w:bookmarkEnd w:id="285"/>
      <w:r w:rsidRPr="00603221">
        <w:rPr>
          <w:rFonts w:cs="Tahoma"/>
          <w:lang w:val="el-GR"/>
        </w:rPr>
        <w:t xml:space="preserve"> </w:t>
      </w:r>
    </w:p>
    <w:p w14:paraId="1EF11A44" w14:textId="1C9077DC"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074F77">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w:t>
      </w:r>
      <w:hyperlink w:anchor="_Απόρριψη_παραδοτέων_–" w:history="1">
        <w:r w:rsidRPr="005F7FF8">
          <w:rPr>
            <w:rStyle w:val="-"/>
            <w:lang w:val="el-GR"/>
          </w:rPr>
          <w:t>6.4</w:t>
        </w:r>
      </w:hyperlink>
      <w:r>
        <w:rPr>
          <w:lang w:val="el-GR"/>
        </w:rPr>
        <w:t>.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28970A1"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DB2A6BC" w14:textId="77777777" w:rsidR="005550B0" w:rsidRPr="00F82A8D" w:rsidRDefault="005550B0" w:rsidP="00F82A8D">
      <w:pPr>
        <w:pStyle w:val="2"/>
        <w:rPr>
          <w:rFonts w:cs="Tahoma"/>
          <w:b w:val="0"/>
          <w:lang w:val="el-GR"/>
        </w:rPr>
      </w:pPr>
      <w:bookmarkStart w:id="286" w:name="_Toc13748951"/>
      <w:r w:rsidRPr="00F82A8D">
        <w:rPr>
          <w:rFonts w:cs="Tahoma"/>
          <w:lang w:val="el-GR"/>
        </w:rPr>
        <w:tab/>
      </w:r>
      <w:bookmarkStart w:id="287" w:name="_Toc99717292"/>
      <w:r w:rsidRPr="00F82A8D">
        <w:rPr>
          <w:rFonts w:cs="Tahoma"/>
          <w:lang w:val="el-GR"/>
        </w:rPr>
        <w:t>Δικαστική επίλυση διαφορών</w:t>
      </w:r>
      <w:bookmarkEnd w:id="286"/>
      <w:bookmarkEnd w:id="287"/>
    </w:p>
    <w:p w14:paraId="19B33066" w14:textId="2462BA6E"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1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w:t>
      </w:r>
      <w:r w:rsidR="00545CD4">
        <w:rPr>
          <w:lang w:val="el-GR"/>
        </w:rPr>
        <w:t xml:space="preserve">την παράγραφο </w:t>
      </w:r>
      <w:r w:rsidR="00545CD4">
        <w:rPr>
          <w:lang w:val="el-GR"/>
        </w:rPr>
        <w:fldChar w:fldCharType="begin"/>
      </w:r>
      <w:r w:rsidR="00545CD4">
        <w:rPr>
          <w:lang w:val="el-GR"/>
        </w:rPr>
        <w:instrText xml:space="preserve"> REF _Ref55324340 \r \h </w:instrText>
      </w:r>
      <w:r w:rsidR="00545CD4">
        <w:rPr>
          <w:lang w:val="el-GR"/>
        </w:rPr>
      </w:r>
      <w:r w:rsidR="00545CD4">
        <w:rPr>
          <w:lang w:val="el-GR"/>
        </w:rPr>
        <w:fldChar w:fldCharType="separate"/>
      </w:r>
      <w:r w:rsidR="00074F77">
        <w:rPr>
          <w:lang w:val="el-GR"/>
        </w:rPr>
        <w:t>5.3</w:t>
      </w:r>
      <w:r w:rsidR="00545CD4">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w:t>
      </w:r>
      <w:r w:rsidRPr="00851610">
        <w:rPr>
          <w:lang w:val="el-GR"/>
        </w:rPr>
        <w:lastRenderedPageBreak/>
        <w:t xml:space="preserve">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A547214" w14:textId="77777777" w:rsidR="005550B0" w:rsidRPr="005550B0" w:rsidRDefault="005550B0" w:rsidP="005550B0">
      <w:pPr>
        <w:suppressAutoHyphens w:val="0"/>
        <w:autoSpaceDE w:val="0"/>
        <w:rPr>
          <w:rFonts w:ascii="Calibri" w:hAnsi="Calibri"/>
          <w:lang w:val="el-GR"/>
        </w:rPr>
      </w:pPr>
    </w:p>
    <w:p w14:paraId="64A92582" w14:textId="77777777" w:rsidR="00036CBD" w:rsidRPr="00603221" w:rsidRDefault="00036CBD" w:rsidP="00CE12C7">
      <w:pPr>
        <w:rPr>
          <w:lang w:val="el-GR"/>
        </w:rPr>
      </w:pPr>
    </w:p>
    <w:p w14:paraId="4810C790" w14:textId="77777777" w:rsidR="008338F0" w:rsidRPr="00603221" w:rsidRDefault="00BB5BD6" w:rsidP="00A848D1">
      <w:pPr>
        <w:pStyle w:val="10"/>
        <w:rPr>
          <w:rFonts w:cs="Tahoma"/>
          <w:szCs w:val="22"/>
        </w:rPr>
      </w:pPr>
      <w:bookmarkStart w:id="290" w:name="_Ref75870221"/>
      <w:r w:rsidRPr="00BB5BD6">
        <w:rPr>
          <w:rFonts w:cs="Tahoma"/>
          <w:szCs w:val="22"/>
        </w:rPr>
        <w:lastRenderedPageBreak/>
        <w:t xml:space="preserve">ΧΡΟΝΟΣ ΚΑΙ ΤΡΟΠΟΣ </w:t>
      </w:r>
      <w:r w:rsidR="003355E7" w:rsidRPr="00603221">
        <w:rPr>
          <w:rFonts w:cs="Tahoma"/>
          <w:szCs w:val="22"/>
        </w:rPr>
        <w:t>ΕΚΤΕΛΕΣΗΣ</w:t>
      </w:r>
      <w:bookmarkEnd w:id="290"/>
      <w:r w:rsidR="003355E7" w:rsidRPr="00603221">
        <w:rPr>
          <w:rFonts w:cs="Tahoma"/>
          <w:szCs w:val="22"/>
        </w:rPr>
        <w:t xml:space="preserve"> </w:t>
      </w:r>
    </w:p>
    <w:p w14:paraId="46C4C943" w14:textId="77777777" w:rsidR="008338F0" w:rsidRPr="00603221" w:rsidRDefault="003355E7" w:rsidP="003A109E">
      <w:pPr>
        <w:pStyle w:val="2"/>
        <w:rPr>
          <w:rFonts w:cs="Tahoma"/>
          <w:lang w:val="el-GR"/>
        </w:rPr>
      </w:pPr>
      <w:r w:rsidRPr="00603221">
        <w:rPr>
          <w:rFonts w:cs="Tahoma"/>
          <w:lang w:val="el-GR"/>
        </w:rPr>
        <w:tab/>
      </w:r>
      <w:bookmarkStart w:id="291" w:name="_Ref63782029"/>
      <w:bookmarkStart w:id="292" w:name="_Toc99717293"/>
      <w:r w:rsidRPr="00603221">
        <w:rPr>
          <w:rFonts w:cs="Tahoma"/>
          <w:lang w:val="el-GR"/>
        </w:rPr>
        <w:t>Παρακολούθηση της σύμβασης</w:t>
      </w:r>
      <w:bookmarkEnd w:id="291"/>
      <w:bookmarkEnd w:id="292"/>
      <w:r w:rsidRPr="00603221">
        <w:rPr>
          <w:rFonts w:cs="Tahoma"/>
          <w:lang w:val="el-GR"/>
        </w:rPr>
        <w:t xml:space="preserve"> </w:t>
      </w:r>
    </w:p>
    <w:p w14:paraId="0669E30A" w14:textId="77777777" w:rsidR="00CE12C7" w:rsidRDefault="00512083">
      <w:pPr>
        <w:rPr>
          <w:lang w:val="el-GR"/>
        </w:rPr>
      </w:pPr>
      <w:r w:rsidRPr="00512083">
        <w:rPr>
          <w:lang w:val="el-GR"/>
        </w:rPr>
        <w:t xml:space="preserve">6.1.1. </w:t>
      </w:r>
      <w:bookmarkStart w:id="293"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737A5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1CE7ACF6"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293"/>
    <w:p w14:paraId="7EE308DE" w14:textId="77777777" w:rsidR="008338F0" w:rsidRPr="00E47D79" w:rsidRDefault="003355E7" w:rsidP="003A109E">
      <w:pPr>
        <w:pStyle w:val="2"/>
        <w:rPr>
          <w:rFonts w:cs="Tahoma"/>
          <w:lang w:val="el-GR"/>
        </w:rPr>
      </w:pPr>
      <w:r w:rsidRPr="00603221">
        <w:rPr>
          <w:rFonts w:cs="Tahoma"/>
          <w:lang w:val="el-GR"/>
        </w:rPr>
        <w:tab/>
      </w:r>
      <w:bookmarkStart w:id="294" w:name="_Toc99717294"/>
      <w:r w:rsidRPr="00E47D79">
        <w:rPr>
          <w:rFonts w:cs="Tahoma"/>
          <w:lang w:val="el-GR"/>
        </w:rPr>
        <w:t>Διάρκεια σύμβασης</w:t>
      </w:r>
      <w:bookmarkEnd w:id="294"/>
      <w:r w:rsidRPr="00E47D79">
        <w:rPr>
          <w:rFonts w:cs="Tahoma"/>
          <w:lang w:val="el-GR"/>
        </w:rPr>
        <w:t xml:space="preserve"> </w:t>
      </w:r>
    </w:p>
    <w:p w14:paraId="66D832FE" w14:textId="32A979AF" w:rsidR="008702D8" w:rsidRPr="00E47D79" w:rsidRDefault="003355E7" w:rsidP="00B8545D">
      <w:pPr>
        <w:rPr>
          <w:lang w:val="el-GR"/>
        </w:rPr>
      </w:pPr>
      <w:r w:rsidRPr="00E47D79">
        <w:rPr>
          <w:lang w:val="el-GR"/>
        </w:rPr>
        <w:t xml:space="preserve">6.2.1. </w:t>
      </w:r>
      <w:r w:rsidR="008702D8" w:rsidRPr="00E47D79">
        <w:rPr>
          <w:lang w:val="el-GR"/>
        </w:rPr>
        <w:t xml:space="preserve">Η συνολική </w:t>
      </w:r>
      <w:r w:rsidR="008702D8" w:rsidRPr="00E47D79">
        <w:rPr>
          <w:b/>
          <w:lang w:val="el-GR"/>
        </w:rPr>
        <w:t>διάρκεια</w:t>
      </w:r>
      <w:r w:rsidR="008702D8" w:rsidRPr="00E47D79">
        <w:rPr>
          <w:lang w:val="el-GR"/>
        </w:rPr>
        <w:t xml:space="preserve"> της σύμβασης ορίζεται σε</w:t>
      </w:r>
      <w:r w:rsidR="00230716" w:rsidRPr="00E47D79">
        <w:rPr>
          <w:lang w:val="el-GR"/>
        </w:rPr>
        <w:t xml:space="preserve"> </w:t>
      </w:r>
      <w:r w:rsidR="00230716" w:rsidRPr="00E47D79">
        <w:rPr>
          <w:b/>
          <w:bCs/>
          <w:lang w:val="el-GR"/>
        </w:rPr>
        <w:t>24</w:t>
      </w:r>
      <w:r w:rsidR="008702D8" w:rsidRPr="00E47D79">
        <w:rPr>
          <w:b/>
          <w:bCs/>
          <w:lang w:val="el-GR"/>
        </w:rPr>
        <w:t xml:space="preserve"> μήνες</w:t>
      </w:r>
      <w:r w:rsidR="008702D8" w:rsidRPr="00E47D79">
        <w:rPr>
          <w:lang w:val="el-GR"/>
        </w:rPr>
        <w:t xml:space="preserve"> και</w:t>
      </w:r>
      <w:r w:rsidR="0029613C" w:rsidRPr="00E47D79">
        <w:rPr>
          <w:lang w:val="el-GR"/>
        </w:rPr>
        <w:t xml:space="preserve"> </w:t>
      </w:r>
      <w:r w:rsidR="008702D8" w:rsidRPr="00E47D79">
        <w:rPr>
          <w:lang w:val="el-GR"/>
        </w:rPr>
        <w:t>νοείται το χρονικό διάστημα από την ημερομηνία υπογραφής της σύμβασης</w:t>
      </w:r>
      <w:r w:rsidR="00E1337D" w:rsidRPr="00E47D79">
        <w:rPr>
          <w:lang w:val="el-GR"/>
        </w:rPr>
        <w:t xml:space="preserve"> </w:t>
      </w:r>
      <w:r w:rsidR="008702D8" w:rsidRPr="00E47D79">
        <w:rPr>
          <w:lang w:val="el-GR"/>
        </w:rPr>
        <w:t xml:space="preserve">έως την υποβολή του τελευταίου παραδοτέου σύμφωνα με το αναλυτικό χρονοδιάγραμμα </w:t>
      </w:r>
      <w:r w:rsidR="00C90A04" w:rsidRPr="00E47D79">
        <w:rPr>
          <w:lang w:val="el-GR"/>
        </w:rPr>
        <w:t xml:space="preserve">που περιλαμβάνεται στο </w:t>
      </w:r>
      <w:r w:rsidR="00673490" w:rsidRPr="00E47D79">
        <w:rPr>
          <w:lang w:val="el-GR"/>
        </w:rPr>
        <w:fldChar w:fldCharType="begin"/>
      </w:r>
      <w:r w:rsidR="00673490" w:rsidRPr="00E47D79">
        <w:rPr>
          <w:lang w:val="el-GR"/>
        </w:rPr>
        <w:instrText xml:space="preserve"> REF _Ref496625830 \h </w:instrText>
      </w:r>
      <w:r w:rsidR="00DF02B0" w:rsidRPr="00E47D79">
        <w:rPr>
          <w:lang w:val="el-GR"/>
        </w:rPr>
        <w:instrText xml:space="preserve"> \* MERGEFORMAT </w:instrText>
      </w:r>
      <w:r w:rsidR="00673490" w:rsidRPr="00E47D79">
        <w:rPr>
          <w:lang w:val="el-GR"/>
        </w:rPr>
      </w:r>
      <w:r w:rsidR="00673490" w:rsidRPr="00E47D79">
        <w:rPr>
          <w:lang w:val="el-GR"/>
        </w:rPr>
        <w:fldChar w:fldCharType="separate"/>
      </w:r>
      <w:r w:rsidR="00074F77" w:rsidRPr="00603221">
        <w:rPr>
          <w:lang w:val="el-GR"/>
        </w:rPr>
        <w:t>ΠΑΡΑΡΤΗΜΑ Ι – Αναλυτική Περιγραφή Φυσικού και Οικονομικού Αντικειμένου της Σύμβασης</w:t>
      </w:r>
      <w:r w:rsidR="00673490" w:rsidRPr="00E47D79">
        <w:rPr>
          <w:lang w:val="el-GR"/>
        </w:rPr>
        <w:fldChar w:fldCharType="end"/>
      </w:r>
      <w:r w:rsidR="00673490" w:rsidRPr="00E47D79">
        <w:rPr>
          <w:lang w:val="el-GR"/>
        </w:rPr>
        <w:t xml:space="preserve"> της παρούσας. </w:t>
      </w:r>
      <w:r w:rsidR="008702D8" w:rsidRPr="00E47D79">
        <w:rPr>
          <w:lang w:val="el-GR"/>
        </w:rPr>
        <w:t>Επισημαίνεται ότι στη συνολική διάρκεια</w:t>
      </w:r>
      <w:r w:rsidR="00E1337D" w:rsidRPr="00E47D79">
        <w:rPr>
          <w:lang w:val="el-GR"/>
        </w:rPr>
        <w:t xml:space="preserve"> </w:t>
      </w:r>
      <w:r w:rsidR="008702D8" w:rsidRPr="00E47D79">
        <w:rPr>
          <w:lang w:val="el-GR"/>
        </w:rPr>
        <w:t xml:space="preserve">περιλαμβάνεται και ο χρόνος που θα απαιτηθεί για την παραλαβή των ενδιάμεσων φάσεων ή παραδοτέων </w:t>
      </w:r>
      <w:r w:rsidR="008702D8" w:rsidRPr="00E47D79">
        <w:rPr>
          <w:u w:val="single"/>
          <w:lang w:val="el-GR"/>
        </w:rPr>
        <w:t>μέχρι την παράδοση και του τελευταίου παραδοτέου που ορίζει την λήξη της σύμβαση</w:t>
      </w:r>
      <w:r w:rsidR="008702D8" w:rsidRPr="00E47D79">
        <w:rPr>
          <w:lang w:val="el-GR"/>
        </w:rPr>
        <w:t xml:space="preserve">ς και την έναρξη της οριστικής παραλαβής του έργου. </w:t>
      </w:r>
    </w:p>
    <w:p w14:paraId="0F292E57" w14:textId="6E5B00A6" w:rsidR="008338F0" w:rsidRPr="00E47D79" w:rsidRDefault="003355E7">
      <w:pPr>
        <w:rPr>
          <w:lang w:val="el-GR"/>
        </w:rPr>
      </w:pPr>
      <w:r w:rsidRPr="00E47D79">
        <w:rPr>
          <w:lang w:val="el-GR"/>
        </w:rPr>
        <w:t>6.2.2. Η</w:t>
      </w:r>
      <w:r w:rsidR="00E1337D" w:rsidRPr="00E47D79">
        <w:rPr>
          <w:lang w:val="el-GR"/>
        </w:rPr>
        <w:t xml:space="preserve"> </w:t>
      </w:r>
      <w:r w:rsidRPr="00E47D79">
        <w:rPr>
          <w:lang w:val="el-GR"/>
        </w:rPr>
        <w:t>συνολική διάρκεια της σύμβασης μπορεί να παρατείνεται μετά από</w:t>
      </w:r>
      <w:r w:rsidR="00E1337D" w:rsidRPr="00E47D79">
        <w:rPr>
          <w:lang w:val="el-GR"/>
        </w:rPr>
        <w:t xml:space="preserve"> </w:t>
      </w:r>
      <w:r w:rsidRPr="00E47D79">
        <w:rPr>
          <w:lang w:val="el-GR"/>
        </w:rPr>
        <w:t>αιτιολογημένη απόφαση της αναθέτουσας αρχής μέχρι το 50% αυτής ύστερα από σχετικό αίτημα του</w:t>
      </w:r>
      <w:r w:rsidR="00E1337D" w:rsidRPr="00E47D79">
        <w:rPr>
          <w:lang w:val="el-GR"/>
        </w:rPr>
        <w:t xml:space="preserve"> </w:t>
      </w:r>
      <w:r w:rsidRPr="00E47D79">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E47D79">
        <w:rPr>
          <w:lang w:val="el-GR"/>
        </w:rPr>
        <w:t>παραταθείσα</w:t>
      </w:r>
      <w:proofErr w:type="spellEnd"/>
      <w:r w:rsidRPr="00E47D79">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E47D79">
        <w:rPr>
          <w:lang w:val="el-GR"/>
        </w:rPr>
        <w:t>.</w:t>
      </w:r>
      <w:r w:rsidRPr="00E47D79">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E47D79">
        <w:rPr>
          <w:lang w:val="el-GR"/>
        </w:rPr>
        <w:t xml:space="preserve">την παρ. </w:t>
      </w:r>
      <w:r w:rsidR="00673490" w:rsidRPr="00E47D79">
        <w:rPr>
          <w:lang w:val="el-GR"/>
        </w:rPr>
        <w:fldChar w:fldCharType="begin"/>
      </w:r>
      <w:r w:rsidR="00673490" w:rsidRPr="00E47D79">
        <w:rPr>
          <w:lang w:val="el-GR"/>
        </w:rPr>
        <w:instrText xml:space="preserve"> REF _Ref496607484 \r \h </w:instrText>
      </w:r>
      <w:r w:rsidR="00DF02B0" w:rsidRPr="00E47D79">
        <w:rPr>
          <w:lang w:val="el-GR"/>
        </w:rPr>
        <w:instrText xml:space="preserve"> \* MERGEFORMAT </w:instrText>
      </w:r>
      <w:r w:rsidR="00673490" w:rsidRPr="00E47D79">
        <w:rPr>
          <w:lang w:val="el-GR"/>
        </w:rPr>
      </w:r>
      <w:r w:rsidR="00673490" w:rsidRPr="00E47D79">
        <w:rPr>
          <w:lang w:val="el-GR"/>
        </w:rPr>
        <w:fldChar w:fldCharType="separate"/>
      </w:r>
      <w:r w:rsidR="00074F77">
        <w:rPr>
          <w:lang w:val="el-GR"/>
        </w:rPr>
        <w:t>5.2</w:t>
      </w:r>
      <w:r w:rsidR="00673490" w:rsidRPr="00E47D79">
        <w:rPr>
          <w:lang w:val="el-GR"/>
        </w:rPr>
        <w:fldChar w:fldCharType="end"/>
      </w:r>
      <w:r w:rsidRPr="00E47D79">
        <w:rPr>
          <w:lang w:val="el-GR"/>
        </w:rPr>
        <w:t xml:space="preserve"> της παρούσας.</w:t>
      </w:r>
    </w:p>
    <w:p w14:paraId="39E380F2" w14:textId="77777777" w:rsidR="008338F0" w:rsidRPr="00E47D79" w:rsidRDefault="003355E7" w:rsidP="003A109E">
      <w:pPr>
        <w:pStyle w:val="2"/>
        <w:rPr>
          <w:rFonts w:cs="Tahoma"/>
          <w:lang w:val="el-GR"/>
        </w:rPr>
      </w:pPr>
      <w:r w:rsidRPr="00E47D79">
        <w:rPr>
          <w:rFonts w:cs="Tahoma"/>
          <w:lang w:val="el-GR"/>
        </w:rPr>
        <w:tab/>
      </w:r>
      <w:bookmarkStart w:id="295" w:name="_Ref40954198"/>
      <w:bookmarkStart w:id="296" w:name="_Ref55381059"/>
      <w:bookmarkStart w:id="297" w:name="_Toc99717295"/>
      <w:r w:rsidRPr="00E47D79">
        <w:rPr>
          <w:rFonts w:cs="Tahoma"/>
          <w:lang w:val="el-GR"/>
        </w:rPr>
        <w:t>Παραλαβή του αντικειμένου της σύμβασης</w:t>
      </w:r>
      <w:bookmarkEnd w:id="295"/>
      <w:bookmarkEnd w:id="296"/>
      <w:bookmarkEnd w:id="297"/>
      <w:r w:rsidRPr="00E47D79">
        <w:rPr>
          <w:rFonts w:cs="Tahoma"/>
          <w:lang w:val="el-GR"/>
        </w:rPr>
        <w:t xml:space="preserve"> </w:t>
      </w:r>
    </w:p>
    <w:p w14:paraId="67D68660" w14:textId="6773DC90" w:rsidR="00B8528C" w:rsidRPr="00C00860" w:rsidRDefault="00B8528C" w:rsidP="00B8528C">
      <w:pPr>
        <w:rPr>
          <w:lang w:val="el-GR"/>
        </w:rPr>
      </w:pPr>
      <w:bookmarkStart w:id="298" w:name="_Hlk520910148"/>
      <w:r w:rsidRPr="00E47D79">
        <w:rPr>
          <w:b/>
          <w:lang w:val="el-GR"/>
        </w:rPr>
        <w:t>6.3.1</w:t>
      </w:r>
      <w:r w:rsidRPr="00E47D79">
        <w:rPr>
          <w:lang w:val="el-GR"/>
        </w:rPr>
        <w:t xml:space="preserve"> Η παραλαβή των παρεχόμενων υπηρεσιών ή παραδοτέων γίνεται από επιτροπή παραλαβής</w:t>
      </w:r>
      <w:r w:rsidR="000653F1" w:rsidRPr="00E47D79">
        <w:rPr>
          <w:lang w:val="el-GR"/>
        </w:rPr>
        <w:t xml:space="preserve"> (τριμελή ή πενταμελή) </w:t>
      </w:r>
      <w:r w:rsidRPr="00E47D79">
        <w:rPr>
          <w:lang w:val="el-GR"/>
        </w:rPr>
        <w:t xml:space="preserve">που συγκροτείται, σύμφωνα με </w:t>
      </w:r>
      <w:r w:rsidR="000653F1" w:rsidRPr="00E47D79">
        <w:rPr>
          <w:lang w:val="el-GR"/>
        </w:rPr>
        <w:t>το</w:t>
      </w:r>
      <w:r w:rsidRPr="00E47D79">
        <w:rPr>
          <w:lang w:val="el-GR"/>
        </w:rPr>
        <w:t xml:space="preserve"> άρθρο 221, κατά τα αναλυτικώς αναφερόμενα στο </w:t>
      </w:r>
      <w:r w:rsidR="00753FBC" w:rsidRPr="00523697">
        <w:rPr>
          <w:lang w:val="el-GR"/>
        </w:rPr>
        <w:t xml:space="preserve">Παράρτημα Ι, παρ. </w:t>
      </w:r>
      <w:r w:rsidR="009735D7">
        <w:rPr>
          <w:lang w:val="el-GR"/>
        </w:rPr>
        <w:fldChar w:fldCharType="begin"/>
      </w:r>
      <w:r w:rsidR="009735D7">
        <w:rPr>
          <w:lang w:val="el-GR"/>
        </w:rPr>
        <w:instrText xml:space="preserve"> REF _Ref103254991 \r \h </w:instrText>
      </w:r>
      <w:r w:rsidR="009735D7">
        <w:rPr>
          <w:lang w:val="el-GR"/>
        </w:rPr>
      </w:r>
      <w:r w:rsidR="009735D7">
        <w:rPr>
          <w:lang w:val="el-GR"/>
        </w:rPr>
        <w:fldChar w:fldCharType="separate"/>
      </w:r>
      <w:r w:rsidR="00074F77">
        <w:rPr>
          <w:lang w:val="el-GR"/>
        </w:rPr>
        <w:t>5.3</w:t>
      </w:r>
      <w:r w:rsidR="009735D7">
        <w:rPr>
          <w:lang w:val="el-GR"/>
        </w:rPr>
        <w:fldChar w:fldCharType="end"/>
      </w:r>
      <w:r w:rsidR="007D16FF">
        <w:rPr>
          <w:lang w:val="el-GR"/>
        </w:rPr>
        <w:t xml:space="preserve"> </w:t>
      </w:r>
      <w:r w:rsidRPr="00E47D79">
        <w:rPr>
          <w:lang w:val="el-GR"/>
        </w:rPr>
        <w:t>της παρούσας</w:t>
      </w:r>
      <w:r w:rsidR="004C54F8" w:rsidRPr="00E47D79">
        <w:rPr>
          <w:lang w:val="el-GR"/>
        </w:rPr>
        <w:t xml:space="preserve"> όπου περιγράφεται η διαδικασία ελέγχου </w:t>
      </w:r>
      <w:r w:rsidR="00E47160" w:rsidRPr="00E47D79">
        <w:rPr>
          <w:lang w:val="el-GR"/>
        </w:rPr>
        <w:t>ανά φάση υλοποίησης</w:t>
      </w:r>
      <w:r w:rsidR="009735D7">
        <w:rPr>
          <w:lang w:val="el-GR"/>
        </w:rPr>
        <w:t>,</w:t>
      </w:r>
      <w:r w:rsidR="00E47160" w:rsidRPr="00E47D79">
        <w:rPr>
          <w:lang w:val="el-GR"/>
        </w:rPr>
        <w:t xml:space="preserve"> </w:t>
      </w:r>
      <w:r w:rsidR="004C54F8" w:rsidRPr="00E47D79">
        <w:rPr>
          <w:lang w:val="el-GR"/>
        </w:rPr>
        <w:t>καθώς και το χρονοδιάγραμμα παράδοσης</w:t>
      </w:r>
      <w:r w:rsidRPr="00E47D79">
        <w:rPr>
          <w:lang w:val="el-GR"/>
        </w:rPr>
        <w:t>.</w:t>
      </w:r>
      <w:r w:rsidRPr="00252398">
        <w:rPr>
          <w:lang w:val="el-GR"/>
        </w:rPr>
        <w:t xml:space="preserve"> </w:t>
      </w:r>
    </w:p>
    <w:p w14:paraId="2BEDEF23"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1FBD885"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w:t>
      </w:r>
      <w:r w:rsidRPr="005550B0">
        <w:rPr>
          <w:lang w:val="el-GR"/>
        </w:rPr>
        <w:lastRenderedPageBreak/>
        <w:t>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15AE591C"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5C9D4523"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187231E0"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FF00FE6"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679EED3A"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6FFC1E1" w14:textId="77777777" w:rsidR="00CE12C7" w:rsidRPr="00603221" w:rsidRDefault="00CE12C7">
      <w:pPr>
        <w:rPr>
          <w:lang w:val="el-GR"/>
        </w:rPr>
      </w:pPr>
      <w:bookmarkStart w:id="299" w:name="_Hlk9421462"/>
      <w:bookmarkEnd w:id="298"/>
    </w:p>
    <w:p w14:paraId="2CBDBF96" w14:textId="77777777" w:rsidR="008338F0" w:rsidRPr="00603221" w:rsidRDefault="003355E7" w:rsidP="003A109E">
      <w:pPr>
        <w:pStyle w:val="2"/>
        <w:rPr>
          <w:rFonts w:cs="Tahoma"/>
          <w:lang w:val="el-GR"/>
        </w:rPr>
      </w:pPr>
      <w:bookmarkStart w:id="300" w:name="_Απόρριψη_παραδοτέων_–"/>
      <w:bookmarkEnd w:id="299"/>
      <w:bookmarkEnd w:id="300"/>
      <w:r w:rsidRPr="00603221">
        <w:rPr>
          <w:rFonts w:cs="Tahoma"/>
          <w:lang w:val="el-GR"/>
        </w:rPr>
        <w:tab/>
      </w:r>
      <w:bookmarkStart w:id="301" w:name="_Ref496625354"/>
      <w:bookmarkStart w:id="302" w:name="_Toc99717296"/>
      <w:r w:rsidRPr="00603221">
        <w:rPr>
          <w:rFonts w:cs="Tahoma"/>
          <w:lang w:val="el-GR"/>
        </w:rPr>
        <w:t>Απόρριψη παραδοτέων – Αντικατάσταση</w:t>
      </w:r>
      <w:bookmarkEnd w:id="301"/>
      <w:bookmarkEnd w:id="302"/>
      <w:r w:rsidRPr="00603221">
        <w:rPr>
          <w:rFonts w:cs="Tahoma"/>
          <w:lang w:val="el-GR"/>
        </w:rPr>
        <w:t xml:space="preserve"> </w:t>
      </w:r>
    </w:p>
    <w:p w14:paraId="066BB816" w14:textId="5BF70F5C"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074F77">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6D81C841"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6EC6285" w14:textId="77777777" w:rsidR="008338F0" w:rsidRPr="00603221" w:rsidRDefault="008338F0">
      <w:pPr>
        <w:rPr>
          <w:i/>
          <w:iCs/>
          <w:color w:val="5B9BD5"/>
          <w:spacing w:val="5"/>
          <w:kern w:val="1"/>
          <w:lang w:val="el-GR"/>
        </w:rPr>
      </w:pPr>
      <w:bookmarkStart w:id="303" w:name="_Toc74566947"/>
      <w:bookmarkStart w:id="304" w:name="_Toc74566948"/>
      <w:bookmarkStart w:id="305" w:name="_Toc74566949"/>
      <w:bookmarkStart w:id="306" w:name="_Toc74566950"/>
      <w:bookmarkStart w:id="307" w:name="_Toc74566951"/>
      <w:bookmarkEnd w:id="303"/>
      <w:bookmarkEnd w:id="304"/>
      <w:bookmarkEnd w:id="305"/>
      <w:bookmarkEnd w:id="306"/>
      <w:bookmarkEnd w:id="307"/>
    </w:p>
    <w:p w14:paraId="558C5A5D" w14:textId="77777777" w:rsidR="008338F0" w:rsidRPr="00603221" w:rsidRDefault="003355E7" w:rsidP="003329FF">
      <w:pPr>
        <w:pStyle w:val="10"/>
        <w:numPr>
          <w:ilvl w:val="0"/>
          <w:numId w:val="0"/>
        </w:numPr>
        <w:ind w:left="432" w:hanging="432"/>
        <w:rPr>
          <w:lang w:val="el-GR"/>
        </w:rPr>
      </w:pPr>
      <w:r w:rsidRPr="00603221">
        <w:rPr>
          <w:lang w:val="el-GR"/>
        </w:rPr>
        <w:lastRenderedPageBreak/>
        <w:t>ΠΑΡΑΡΤΗΜΑΤΑ</w:t>
      </w:r>
    </w:p>
    <w:p w14:paraId="047377A8" w14:textId="77777777" w:rsidR="008338F0" w:rsidRPr="00603221" w:rsidRDefault="003355E7" w:rsidP="003329FF">
      <w:pPr>
        <w:pStyle w:val="2"/>
        <w:numPr>
          <w:ilvl w:val="0"/>
          <w:numId w:val="0"/>
        </w:numPr>
        <w:tabs>
          <w:tab w:val="clear" w:pos="567"/>
        </w:tabs>
        <w:rPr>
          <w:rFonts w:cs="Tahoma"/>
          <w:lang w:val="el-GR"/>
        </w:rPr>
      </w:pPr>
      <w:bookmarkStart w:id="308" w:name="_Ref496625830"/>
      <w:bookmarkStart w:id="309" w:name="_Toc99717297"/>
      <w:bookmarkStart w:id="310" w:name="_Ref496625399"/>
      <w:r w:rsidRPr="00603221">
        <w:rPr>
          <w:rFonts w:cs="Tahoma"/>
          <w:lang w:val="el-GR"/>
        </w:rPr>
        <w:t>ΠΑΡΑΡΤΗΜΑ Ι – Αναλυτική Περιγραφή Φυσικού και Οικονομικού Αντικειμένου της Σύμβασης</w:t>
      </w:r>
      <w:bookmarkEnd w:id="308"/>
      <w:bookmarkEnd w:id="309"/>
      <w:r w:rsidRPr="00603221">
        <w:rPr>
          <w:rFonts w:cs="Tahoma"/>
          <w:lang w:val="el-GR"/>
        </w:rPr>
        <w:t xml:space="preserve"> </w:t>
      </w:r>
      <w:bookmarkEnd w:id="310"/>
    </w:p>
    <w:p w14:paraId="5CC221A6" w14:textId="77777777" w:rsidR="00230716" w:rsidRPr="00230716" w:rsidRDefault="00230716" w:rsidP="00012F1D">
      <w:pPr>
        <w:pStyle w:val="2"/>
        <w:numPr>
          <w:ilvl w:val="0"/>
          <w:numId w:val="32"/>
        </w:numPr>
        <w:rPr>
          <w:rFonts w:eastAsia="SimSun"/>
          <w:lang w:val="el-GR"/>
        </w:rPr>
      </w:pPr>
      <w:bookmarkStart w:id="311" w:name="_Περιβάλλον_της_Σύμβασης"/>
      <w:bookmarkStart w:id="312" w:name="_Toc74566955"/>
      <w:bookmarkStart w:id="313" w:name="_Ref88559572"/>
      <w:bookmarkStart w:id="314" w:name="_Ref88562765"/>
      <w:bookmarkStart w:id="315" w:name="_Toc99717298"/>
      <w:bookmarkStart w:id="316" w:name="_Toc516836612"/>
      <w:bookmarkStart w:id="317" w:name="_Toc45706959"/>
      <w:bookmarkStart w:id="318" w:name="_Toc46478230"/>
      <w:bookmarkEnd w:id="311"/>
      <w:r w:rsidRPr="00230716">
        <w:rPr>
          <w:lang w:val="el-GR"/>
        </w:rPr>
        <w:t>Περιβάλλον της Σύμβασης</w:t>
      </w:r>
      <w:bookmarkStart w:id="319" w:name="_Toc74566956"/>
      <w:bookmarkEnd w:id="312"/>
      <w:bookmarkEnd w:id="313"/>
      <w:bookmarkEnd w:id="314"/>
      <w:bookmarkEnd w:id="315"/>
    </w:p>
    <w:p w14:paraId="1E91D14C" w14:textId="77777777" w:rsidR="00230716" w:rsidRPr="00230716" w:rsidRDefault="00230716" w:rsidP="00012F1D">
      <w:pPr>
        <w:pStyle w:val="2"/>
        <w:numPr>
          <w:ilvl w:val="1"/>
          <w:numId w:val="32"/>
        </w:numPr>
        <w:rPr>
          <w:rFonts w:eastAsia="SimSun"/>
          <w:lang w:val="el-GR"/>
        </w:rPr>
      </w:pPr>
      <w:bookmarkStart w:id="320" w:name="_Toc99717299"/>
      <w:r w:rsidRPr="00230716">
        <w:rPr>
          <w:lang w:val="el-GR"/>
        </w:rPr>
        <w:t>Εμπλεκόμενοι στην υλοποίηση της Σύμβασης</w:t>
      </w:r>
      <w:bookmarkEnd w:id="316"/>
      <w:bookmarkEnd w:id="317"/>
      <w:bookmarkEnd w:id="318"/>
      <w:bookmarkEnd w:id="319"/>
      <w:bookmarkEnd w:id="320"/>
    </w:p>
    <w:p w14:paraId="5B170AFA" w14:textId="77777777" w:rsidR="00230716" w:rsidRPr="00230716" w:rsidRDefault="00230716" w:rsidP="00230716">
      <w:pPr>
        <w:rPr>
          <w:rFonts w:eastAsia="SimSun"/>
          <w:lang w:val="el-GR"/>
        </w:rPr>
      </w:pPr>
      <w:r w:rsidRPr="00230716">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230716" w:rsidRPr="00A81E10" w14:paraId="4050E49B" w14:textId="77777777" w:rsidTr="00230716">
        <w:tc>
          <w:tcPr>
            <w:tcW w:w="3397" w:type="dxa"/>
            <w:tcBorders>
              <w:top w:val="single" w:sz="4" w:space="0" w:color="auto"/>
              <w:left w:val="single" w:sz="4" w:space="0" w:color="auto"/>
              <w:bottom w:val="single" w:sz="4" w:space="0" w:color="auto"/>
              <w:right w:val="single" w:sz="4" w:space="0" w:color="auto"/>
            </w:tcBorders>
            <w:vAlign w:val="center"/>
            <w:hideMark/>
          </w:tcPr>
          <w:p w14:paraId="1E0D05C5" w14:textId="77777777" w:rsidR="00230716" w:rsidRPr="00FC563C" w:rsidRDefault="00230716" w:rsidP="00230716">
            <w:proofErr w:type="spellStart"/>
            <w:r w:rsidRPr="00FC563C">
              <w:t>Φορέ</w:t>
            </w:r>
            <w:proofErr w:type="spellEnd"/>
            <w:r w:rsidRPr="00FC563C">
              <w:t xml:space="preserve">ας </w:t>
            </w:r>
            <w:proofErr w:type="spellStart"/>
            <w:r w:rsidRPr="00FC563C">
              <w:t>Υλο</w:t>
            </w:r>
            <w:proofErr w:type="spellEnd"/>
            <w:r w:rsidRPr="00FC563C">
              <w:t>ποίησης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74A30E16" w14:textId="77777777" w:rsidR="00230716" w:rsidRPr="00230716" w:rsidRDefault="00230716" w:rsidP="00230716">
            <w:pPr>
              <w:rPr>
                <w:highlight w:val="black"/>
                <w:lang w:val="el-GR"/>
              </w:rPr>
            </w:pPr>
            <w:r w:rsidRPr="00230716">
              <w:rPr>
                <w:lang w:val="el-GR"/>
              </w:rPr>
              <w:t>Κοινωνία της Πληροφορίας Μ.Α.Ε</w:t>
            </w:r>
          </w:p>
        </w:tc>
        <w:tc>
          <w:tcPr>
            <w:tcW w:w="3928" w:type="dxa"/>
            <w:tcBorders>
              <w:top w:val="single" w:sz="4" w:space="0" w:color="auto"/>
              <w:left w:val="single" w:sz="4" w:space="0" w:color="auto"/>
              <w:bottom w:val="single" w:sz="4" w:space="0" w:color="auto"/>
              <w:right w:val="single" w:sz="4" w:space="0" w:color="auto"/>
            </w:tcBorders>
            <w:vAlign w:val="center"/>
            <w:hideMark/>
          </w:tcPr>
          <w:p w14:paraId="416DC8DE" w14:textId="77777777" w:rsidR="00074F77" w:rsidRPr="00A81E10" w:rsidRDefault="00230716" w:rsidP="00230716">
            <w:pPr>
              <w:rPr>
                <w:lang w:val="el-GR"/>
              </w:rPr>
            </w:pPr>
            <w:r w:rsidRPr="00FC6F58">
              <w:rPr>
                <w:lang w:val="el-GR"/>
              </w:rPr>
              <w:t xml:space="preserve">Βλ. Παρ. </w:t>
            </w:r>
            <w:r w:rsidRPr="00FC563C">
              <w:fldChar w:fldCharType="begin"/>
            </w:r>
            <w:r w:rsidRPr="00FC6F58">
              <w:rPr>
                <w:lang w:val="el-GR"/>
              </w:rPr>
              <w:instrText xml:space="preserve"> </w:instrText>
            </w:r>
            <w:r w:rsidRPr="00FC563C">
              <w:instrText>REF</w:instrText>
            </w:r>
            <w:r w:rsidRPr="00FC6F58">
              <w:rPr>
                <w:lang w:val="el-GR"/>
              </w:rPr>
              <w:instrText xml:space="preserve"> _</w:instrText>
            </w:r>
            <w:r w:rsidRPr="00FC563C">
              <w:instrText>Ref</w:instrText>
            </w:r>
            <w:r w:rsidRPr="00FC6F58">
              <w:rPr>
                <w:lang w:val="el-GR"/>
              </w:rPr>
              <w:instrText>51336725 \</w:instrText>
            </w:r>
            <w:r w:rsidRPr="00FC563C">
              <w:instrText>h</w:instrText>
            </w:r>
            <w:r w:rsidRPr="00FC6F58">
              <w:rPr>
                <w:lang w:val="el-GR"/>
              </w:rPr>
              <w:instrText xml:space="preserve"> </w:instrText>
            </w:r>
            <w:r w:rsidRPr="00FC563C">
              <w:fldChar w:fldCharType="separate"/>
            </w:r>
          </w:p>
          <w:p w14:paraId="2E6052B0" w14:textId="58A9DA12" w:rsidR="00230716" w:rsidRPr="00FC6F58" w:rsidRDefault="00074F77" w:rsidP="00230716">
            <w:pPr>
              <w:rPr>
                <w:lang w:val="el-GR"/>
              </w:rPr>
            </w:pPr>
            <w:r w:rsidRPr="008D4E2C">
              <w:rPr>
                <w:lang w:val="el-GR"/>
              </w:rPr>
              <w:t>Φορέας Υλοποίησης – Αναθέτουσα Αρχή</w:t>
            </w:r>
            <w:r w:rsidR="00230716" w:rsidRPr="00FC563C">
              <w:fldChar w:fldCharType="end"/>
            </w:r>
            <w:r w:rsidR="00230716" w:rsidRPr="00FC563C">
              <w:fldChar w:fldCharType="begin"/>
            </w:r>
            <w:r w:rsidR="00230716" w:rsidRPr="00FC6F58">
              <w:rPr>
                <w:lang w:val="el-GR"/>
              </w:rPr>
              <w:instrText xml:space="preserve"> </w:instrText>
            </w:r>
            <w:r w:rsidR="00230716" w:rsidRPr="00FC563C">
              <w:instrText>REF</w:instrText>
            </w:r>
            <w:r w:rsidR="00230716" w:rsidRPr="00FC6F58">
              <w:rPr>
                <w:lang w:val="el-GR"/>
              </w:rPr>
              <w:instrText xml:space="preserve"> _</w:instrText>
            </w:r>
            <w:r w:rsidR="00230716" w:rsidRPr="00FC563C">
              <w:instrText>Ref</w:instrText>
            </w:r>
            <w:r w:rsidR="00230716" w:rsidRPr="00FC6F58">
              <w:rPr>
                <w:lang w:val="el-GR"/>
              </w:rPr>
              <w:instrText>51336725 \</w:instrText>
            </w:r>
            <w:r w:rsidR="00230716" w:rsidRPr="00FC563C">
              <w:instrText>r</w:instrText>
            </w:r>
            <w:r w:rsidR="00230716" w:rsidRPr="00FC6F58">
              <w:rPr>
                <w:lang w:val="el-GR"/>
              </w:rPr>
              <w:instrText xml:space="preserve"> \</w:instrText>
            </w:r>
            <w:r w:rsidR="00230716" w:rsidRPr="00FC563C">
              <w:instrText>h</w:instrText>
            </w:r>
            <w:r w:rsidR="00230716" w:rsidRPr="00FC6F58">
              <w:rPr>
                <w:lang w:val="el-GR"/>
              </w:rPr>
              <w:instrText xml:space="preserve"> </w:instrText>
            </w:r>
            <w:r w:rsidR="00230716" w:rsidRPr="00FC563C">
              <w:fldChar w:fldCharType="separate"/>
            </w:r>
            <w:r w:rsidRPr="00A81E10">
              <w:rPr>
                <w:lang w:val="el-GR"/>
              </w:rPr>
              <w:t>0</w:t>
            </w:r>
            <w:r w:rsidR="00230716" w:rsidRPr="00FC563C">
              <w:fldChar w:fldCharType="end"/>
            </w:r>
          </w:p>
        </w:tc>
      </w:tr>
      <w:tr w:rsidR="002D160B" w:rsidRPr="00E47D79" w14:paraId="477E490C" w14:textId="77777777" w:rsidTr="00CB3B52">
        <w:tc>
          <w:tcPr>
            <w:tcW w:w="3397" w:type="dxa"/>
            <w:tcBorders>
              <w:top w:val="single" w:sz="4" w:space="0" w:color="auto"/>
              <w:left w:val="single" w:sz="4" w:space="0" w:color="auto"/>
              <w:bottom w:val="single" w:sz="4" w:space="0" w:color="auto"/>
              <w:right w:val="single" w:sz="4" w:space="0" w:color="auto"/>
            </w:tcBorders>
            <w:vAlign w:val="center"/>
            <w:hideMark/>
          </w:tcPr>
          <w:p w14:paraId="7A5EF0C3" w14:textId="77777777" w:rsidR="002D160B" w:rsidRPr="00E47D79" w:rsidRDefault="002D160B" w:rsidP="002D160B">
            <w:pPr>
              <w:rPr>
                <w:lang w:val="el-GR"/>
              </w:rPr>
            </w:pPr>
            <w:proofErr w:type="spellStart"/>
            <w:r w:rsidRPr="00E47D79">
              <w:t>Φορέ</w:t>
            </w:r>
            <w:proofErr w:type="spellEnd"/>
            <w:r w:rsidRPr="00E47D79">
              <w:t xml:space="preserve">ας </w:t>
            </w:r>
            <w:proofErr w:type="spellStart"/>
            <w:r w:rsidRPr="00E47D79">
              <w:t>Χρημ</w:t>
            </w:r>
            <w:proofErr w:type="spellEnd"/>
            <w:r w:rsidRPr="00E47D79">
              <w:t>ατοδότησης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27475C9B" w14:textId="77777777" w:rsidR="002D160B" w:rsidRPr="00E47D79" w:rsidRDefault="002D160B" w:rsidP="002D160B">
            <w:proofErr w:type="spellStart"/>
            <w:r w:rsidRPr="00E47D79">
              <w:t>Γενική</w:t>
            </w:r>
            <w:proofErr w:type="spellEnd"/>
            <w:r w:rsidRPr="00E47D79">
              <w:t xml:space="preserve"> </w:t>
            </w:r>
            <w:proofErr w:type="spellStart"/>
            <w:r w:rsidRPr="00E47D79">
              <w:t>Γρ</w:t>
            </w:r>
            <w:proofErr w:type="spellEnd"/>
            <w:r w:rsidRPr="00E47D79">
              <w:t xml:space="preserve">αμματεία </w:t>
            </w:r>
            <w:proofErr w:type="spellStart"/>
            <w:r w:rsidRPr="00E47D79">
              <w:t>Αντεγκλημ</w:t>
            </w:r>
            <w:proofErr w:type="spellEnd"/>
            <w:r w:rsidRPr="00E47D79">
              <w:t xml:space="preserve">ατικής </w:t>
            </w:r>
            <w:proofErr w:type="spellStart"/>
            <w:r w:rsidRPr="00E47D79">
              <w:t>Πολιτικής</w:t>
            </w:r>
            <w:proofErr w:type="spellEnd"/>
            <w:r w:rsidRPr="00E47D79">
              <w:t xml:space="preserve">  </w:t>
            </w:r>
          </w:p>
        </w:tc>
        <w:tc>
          <w:tcPr>
            <w:tcW w:w="3928" w:type="dxa"/>
            <w:tcBorders>
              <w:top w:val="single" w:sz="4" w:space="0" w:color="auto"/>
              <w:left w:val="single" w:sz="4" w:space="0" w:color="auto"/>
              <w:bottom w:val="single" w:sz="4" w:space="0" w:color="auto"/>
              <w:right w:val="single" w:sz="4" w:space="0" w:color="auto"/>
            </w:tcBorders>
            <w:hideMark/>
          </w:tcPr>
          <w:p w14:paraId="77B87235" w14:textId="77777777" w:rsidR="002D160B" w:rsidRPr="00E47D79" w:rsidRDefault="002D160B" w:rsidP="002D160B">
            <w:pPr>
              <w:rPr>
                <w:lang w:val="el-GR"/>
              </w:rPr>
            </w:pPr>
            <w:r w:rsidRPr="00E47D79">
              <w:t>www</w:t>
            </w:r>
            <w:r w:rsidRPr="00E47D79">
              <w:rPr>
                <w:lang w:val="el-GR"/>
              </w:rPr>
              <w:t>.</w:t>
            </w:r>
            <w:proofErr w:type="spellStart"/>
            <w:r w:rsidRPr="00E47D79">
              <w:t>mopocp</w:t>
            </w:r>
            <w:proofErr w:type="spellEnd"/>
            <w:r w:rsidRPr="00E47D79">
              <w:rPr>
                <w:lang w:val="el-GR"/>
              </w:rPr>
              <w:t>.</w:t>
            </w:r>
            <w:r w:rsidRPr="00E47D79">
              <w:t>gov</w:t>
            </w:r>
            <w:r w:rsidRPr="00E47D79">
              <w:rPr>
                <w:lang w:val="el-GR"/>
              </w:rPr>
              <w:t>.</w:t>
            </w:r>
            <w:r w:rsidRPr="00E47D79">
              <w:t>gr</w:t>
            </w:r>
          </w:p>
          <w:p w14:paraId="7A025B87" w14:textId="69C2EACB" w:rsidR="002D160B" w:rsidRPr="00E47D79" w:rsidRDefault="002D160B" w:rsidP="002D160B">
            <w:r w:rsidRPr="00E47D79">
              <w:rPr>
                <w:lang w:val="el-GR"/>
              </w:rPr>
              <w:t xml:space="preserve">Βλ. Παρ.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55370267 \</w:instrText>
            </w:r>
            <w:r w:rsidRPr="00E47D79">
              <w:instrText>r</w:instrText>
            </w:r>
            <w:r w:rsidRPr="00E47D79">
              <w:rPr>
                <w:lang w:val="el-GR"/>
              </w:rPr>
              <w:instrText xml:space="preserve"> \</w:instrText>
            </w:r>
            <w:r w:rsidRPr="00E47D79">
              <w:instrText>h</w:instrText>
            </w:r>
            <w:r w:rsidRPr="00E47D79">
              <w:rPr>
                <w:lang w:val="el-GR"/>
              </w:rPr>
              <w:instrText xml:space="preserve"> </w:instrText>
            </w:r>
            <w:r w:rsidR="00E47D79" w:rsidRPr="007D16FF">
              <w:rPr>
                <w:lang w:val="el-GR"/>
              </w:rPr>
              <w:instrText xml:space="preserve"> \* </w:instrText>
            </w:r>
            <w:r w:rsidR="00E47D79">
              <w:instrText>MERGEFORMAT</w:instrText>
            </w:r>
            <w:r w:rsidR="00E47D79" w:rsidRPr="007D16FF">
              <w:rPr>
                <w:lang w:val="el-GR"/>
              </w:rPr>
              <w:instrText xml:space="preserve"> </w:instrText>
            </w:r>
            <w:r w:rsidRPr="00E47D79">
              <w:fldChar w:fldCharType="separate"/>
            </w:r>
            <w:r w:rsidR="00074F77">
              <w:t>1.1.3</w:t>
            </w:r>
            <w:r w:rsidRPr="00E47D79">
              <w:fldChar w:fldCharType="end"/>
            </w:r>
          </w:p>
        </w:tc>
      </w:tr>
      <w:tr w:rsidR="00230716" w:rsidRPr="00E47D79" w14:paraId="41DE7E11" w14:textId="77777777" w:rsidTr="00230716">
        <w:tc>
          <w:tcPr>
            <w:tcW w:w="3397" w:type="dxa"/>
            <w:tcBorders>
              <w:top w:val="single" w:sz="4" w:space="0" w:color="auto"/>
              <w:left w:val="single" w:sz="4" w:space="0" w:color="auto"/>
              <w:bottom w:val="single" w:sz="4" w:space="0" w:color="auto"/>
              <w:right w:val="single" w:sz="4" w:space="0" w:color="auto"/>
            </w:tcBorders>
            <w:vAlign w:val="center"/>
            <w:hideMark/>
          </w:tcPr>
          <w:p w14:paraId="52C526B4" w14:textId="77777777" w:rsidR="00230716" w:rsidRPr="00E47D79" w:rsidRDefault="00230716" w:rsidP="00230716">
            <w:proofErr w:type="spellStart"/>
            <w:r w:rsidRPr="00E47D79">
              <w:t>Κύριος</w:t>
            </w:r>
            <w:proofErr w:type="spellEnd"/>
            <w:r w:rsidRPr="00E47D79">
              <w:t xml:space="preserve"> </w:t>
            </w:r>
            <w:proofErr w:type="spellStart"/>
            <w:r w:rsidRPr="00E47D79">
              <w:t>του</w:t>
            </w:r>
            <w:proofErr w:type="spellEnd"/>
            <w:r w:rsidRPr="00E47D79">
              <w:t xml:space="preserve"> </w:t>
            </w:r>
            <w:proofErr w:type="spellStart"/>
            <w:r w:rsidRPr="00E47D79">
              <w:t>Έργου</w:t>
            </w:r>
            <w:proofErr w:type="spellEnd"/>
          </w:p>
        </w:tc>
        <w:tc>
          <w:tcPr>
            <w:tcW w:w="2530" w:type="dxa"/>
            <w:tcBorders>
              <w:top w:val="single" w:sz="4" w:space="0" w:color="auto"/>
              <w:left w:val="single" w:sz="4" w:space="0" w:color="auto"/>
              <w:bottom w:val="single" w:sz="4" w:space="0" w:color="auto"/>
              <w:right w:val="single" w:sz="4" w:space="0" w:color="auto"/>
            </w:tcBorders>
            <w:vAlign w:val="center"/>
            <w:hideMark/>
          </w:tcPr>
          <w:p w14:paraId="706A9CF5" w14:textId="77777777" w:rsidR="00230716" w:rsidRPr="00E47D79" w:rsidRDefault="00230716" w:rsidP="00230716">
            <w:proofErr w:type="spellStart"/>
            <w:r w:rsidRPr="00E47D79">
              <w:t>Γενική</w:t>
            </w:r>
            <w:proofErr w:type="spellEnd"/>
            <w:r w:rsidRPr="00E47D79">
              <w:t xml:space="preserve"> </w:t>
            </w:r>
            <w:proofErr w:type="spellStart"/>
            <w:r w:rsidRPr="00E47D79">
              <w:t>Γρ</w:t>
            </w:r>
            <w:proofErr w:type="spellEnd"/>
            <w:r w:rsidRPr="00E47D79">
              <w:t xml:space="preserve">αμματεία </w:t>
            </w:r>
            <w:proofErr w:type="spellStart"/>
            <w:r w:rsidRPr="00E47D79">
              <w:t>Αντεγκλημ</w:t>
            </w:r>
            <w:proofErr w:type="spellEnd"/>
            <w:r w:rsidRPr="00E47D79">
              <w:t xml:space="preserve">ατικής </w:t>
            </w:r>
            <w:proofErr w:type="spellStart"/>
            <w:r w:rsidRPr="00E47D79">
              <w:t>Πολιτικής</w:t>
            </w:r>
            <w:proofErr w:type="spellEnd"/>
            <w:r w:rsidRPr="00E47D79">
              <w:t xml:space="preserve">  </w:t>
            </w:r>
          </w:p>
        </w:tc>
        <w:tc>
          <w:tcPr>
            <w:tcW w:w="3928" w:type="dxa"/>
            <w:tcBorders>
              <w:top w:val="single" w:sz="4" w:space="0" w:color="auto"/>
              <w:left w:val="single" w:sz="4" w:space="0" w:color="auto"/>
              <w:bottom w:val="single" w:sz="4" w:space="0" w:color="auto"/>
              <w:right w:val="single" w:sz="4" w:space="0" w:color="auto"/>
            </w:tcBorders>
            <w:hideMark/>
          </w:tcPr>
          <w:p w14:paraId="45144D7A" w14:textId="77777777" w:rsidR="00230716" w:rsidRPr="00E47D79" w:rsidRDefault="00230716" w:rsidP="00230716">
            <w:pPr>
              <w:rPr>
                <w:lang w:val="el-GR"/>
              </w:rPr>
            </w:pPr>
            <w:r w:rsidRPr="00E47D79">
              <w:t>www</w:t>
            </w:r>
            <w:r w:rsidRPr="00E47D79">
              <w:rPr>
                <w:lang w:val="el-GR"/>
              </w:rPr>
              <w:t>.</w:t>
            </w:r>
            <w:proofErr w:type="spellStart"/>
            <w:r w:rsidRPr="00E47D79">
              <w:t>mopocp</w:t>
            </w:r>
            <w:proofErr w:type="spellEnd"/>
            <w:r w:rsidRPr="00E47D79">
              <w:rPr>
                <w:lang w:val="el-GR"/>
              </w:rPr>
              <w:t>.</w:t>
            </w:r>
            <w:r w:rsidRPr="00E47D79">
              <w:t>gov</w:t>
            </w:r>
            <w:r w:rsidRPr="00E47D79">
              <w:rPr>
                <w:lang w:val="el-GR"/>
              </w:rPr>
              <w:t>.</w:t>
            </w:r>
            <w:r w:rsidRPr="00E47D79">
              <w:t>gr</w:t>
            </w:r>
          </w:p>
          <w:p w14:paraId="36ED1F82" w14:textId="70744E2A" w:rsidR="00230716" w:rsidRPr="00E47D79" w:rsidRDefault="00230716" w:rsidP="00230716">
            <w:r w:rsidRPr="00E47D79">
              <w:rPr>
                <w:lang w:val="el-GR"/>
              </w:rPr>
              <w:t xml:space="preserve">Βλ. Παρ.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55370267 \</w:instrText>
            </w:r>
            <w:r w:rsidRPr="00E47D79">
              <w:instrText>r</w:instrText>
            </w:r>
            <w:r w:rsidRPr="00E47D79">
              <w:rPr>
                <w:lang w:val="el-GR"/>
              </w:rPr>
              <w:instrText xml:space="preserve"> \</w:instrText>
            </w:r>
            <w:r w:rsidRPr="00E47D79">
              <w:instrText>h</w:instrText>
            </w:r>
            <w:r w:rsidRPr="00E47D79">
              <w:rPr>
                <w:lang w:val="el-GR"/>
              </w:rPr>
              <w:instrText xml:space="preserve"> </w:instrText>
            </w:r>
            <w:r w:rsidR="00E47D79" w:rsidRPr="007D16FF">
              <w:rPr>
                <w:lang w:val="el-GR"/>
              </w:rPr>
              <w:instrText xml:space="preserve"> \* </w:instrText>
            </w:r>
            <w:r w:rsidR="00E47D79">
              <w:instrText>MERGEFORMAT</w:instrText>
            </w:r>
            <w:r w:rsidR="00E47D79" w:rsidRPr="007D16FF">
              <w:rPr>
                <w:lang w:val="el-GR"/>
              </w:rPr>
              <w:instrText xml:space="preserve"> </w:instrText>
            </w:r>
            <w:r w:rsidRPr="00E47D79">
              <w:fldChar w:fldCharType="separate"/>
            </w:r>
            <w:r w:rsidR="00074F77">
              <w:t>1.1.3</w:t>
            </w:r>
            <w:r w:rsidRPr="00E47D79">
              <w:fldChar w:fldCharType="end"/>
            </w:r>
          </w:p>
        </w:tc>
      </w:tr>
      <w:tr w:rsidR="00230716" w:rsidRPr="00FC563C" w14:paraId="5A0C8835" w14:textId="77777777" w:rsidTr="00230716">
        <w:tc>
          <w:tcPr>
            <w:tcW w:w="3397" w:type="dxa"/>
            <w:tcBorders>
              <w:top w:val="single" w:sz="4" w:space="0" w:color="auto"/>
              <w:left w:val="single" w:sz="4" w:space="0" w:color="auto"/>
              <w:bottom w:val="single" w:sz="4" w:space="0" w:color="auto"/>
              <w:right w:val="single" w:sz="4" w:space="0" w:color="auto"/>
            </w:tcBorders>
            <w:vAlign w:val="center"/>
            <w:hideMark/>
          </w:tcPr>
          <w:p w14:paraId="0F9722BA" w14:textId="77777777" w:rsidR="00230716" w:rsidRPr="00E47D79" w:rsidRDefault="00230716" w:rsidP="00230716">
            <w:proofErr w:type="spellStart"/>
            <w:r w:rsidRPr="00E47D79">
              <w:t>Φορέ</w:t>
            </w:r>
            <w:proofErr w:type="spellEnd"/>
            <w:r w:rsidRPr="00E47D79">
              <w:t xml:space="preserve">ας </w:t>
            </w:r>
            <w:proofErr w:type="spellStart"/>
            <w:r w:rsidRPr="00E47D79">
              <w:t>Λειτουργί</w:t>
            </w:r>
            <w:proofErr w:type="spellEnd"/>
            <w:r w:rsidRPr="00E47D79">
              <w:t xml:space="preserve">ας </w:t>
            </w:r>
            <w:proofErr w:type="spellStart"/>
            <w:r w:rsidRPr="00E47D79">
              <w:t>του</w:t>
            </w:r>
            <w:proofErr w:type="spellEnd"/>
            <w:r w:rsidRPr="00E47D79">
              <w:t xml:space="preserve"> </w:t>
            </w:r>
            <w:proofErr w:type="spellStart"/>
            <w:r w:rsidRPr="00E47D79">
              <w:t>Έργου</w:t>
            </w:r>
            <w:proofErr w:type="spellEnd"/>
          </w:p>
        </w:tc>
        <w:tc>
          <w:tcPr>
            <w:tcW w:w="2530" w:type="dxa"/>
            <w:tcBorders>
              <w:top w:val="single" w:sz="4" w:space="0" w:color="auto"/>
              <w:left w:val="single" w:sz="4" w:space="0" w:color="auto"/>
              <w:bottom w:val="single" w:sz="4" w:space="0" w:color="auto"/>
              <w:right w:val="single" w:sz="4" w:space="0" w:color="auto"/>
            </w:tcBorders>
            <w:vAlign w:val="center"/>
            <w:hideMark/>
          </w:tcPr>
          <w:p w14:paraId="341BF72A" w14:textId="77777777" w:rsidR="00230716" w:rsidRPr="00E47D79" w:rsidRDefault="00230716" w:rsidP="00230716">
            <w:pPr>
              <w:rPr>
                <w:lang w:val="el-GR"/>
              </w:rPr>
            </w:pPr>
            <w:r w:rsidRPr="00E47D79">
              <w:rPr>
                <w:lang w:val="el-GR"/>
              </w:rPr>
              <w:t xml:space="preserve">Γενική Γραμματεία </w:t>
            </w:r>
            <w:proofErr w:type="spellStart"/>
            <w:r w:rsidRPr="00E47D79">
              <w:rPr>
                <w:lang w:val="el-GR"/>
              </w:rPr>
              <w:t>Αντεγκληματικής</w:t>
            </w:r>
            <w:proofErr w:type="spellEnd"/>
            <w:r w:rsidRPr="00E47D79">
              <w:rPr>
                <w:lang w:val="el-GR"/>
              </w:rPr>
              <w:t xml:space="preserve"> Πολιτικής  </w:t>
            </w:r>
            <w:r w:rsidR="002D160B" w:rsidRPr="00E47D79">
              <w:rPr>
                <w:lang w:val="el-GR"/>
              </w:rPr>
              <w:t>και Καταστήματα Κράτησης που υπάγονται σε αυτή</w:t>
            </w:r>
          </w:p>
        </w:tc>
        <w:tc>
          <w:tcPr>
            <w:tcW w:w="3928" w:type="dxa"/>
            <w:tcBorders>
              <w:top w:val="single" w:sz="4" w:space="0" w:color="auto"/>
              <w:left w:val="single" w:sz="4" w:space="0" w:color="auto"/>
              <w:bottom w:val="single" w:sz="4" w:space="0" w:color="auto"/>
              <w:right w:val="single" w:sz="4" w:space="0" w:color="auto"/>
            </w:tcBorders>
            <w:hideMark/>
          </w:tcPr>
          <w:p w14:paraId="2FE5C593" w14:textId="77777777" w:rsidR="00230716" w:rsidRPr="00E47D79" w:rsidRDefault="00230716" w:rsidP="00230716">
            <w:pPr>
              <w:rPr>
                <w:lang w:val="el-GR"/>
              </w:rPr>
            </w:pPr>
            <w:r w:rsidRPr="00E47D79">
              <w:t>www</w:t>
            </w:r>
            <w:r w:rsidRPr="00E47D79">
              <w:rPr>
                <w:lang w:val="el-GR"/>
              </w:rPr>
              <w:t>.</w:t>
            </w:r>
            <w:proofErr w:type="spellStart"/>
            <w:r w:rsidRPr="00E47D79">
              <w:t>mopocp</w:t>
            </w:r>
            <w:proofErr w:type="spellEnd"/>
            <w:r w:rsidRPr="00E47D79">
              <w:rPr>
                <w:lang w:val="el-GR"/>
              </w:rPr>
              <w:t>.</w:t>
            </w:r>
            <w:r w:rsidRPr="00E47D79">
              <w:t>gov</w:t>
            </w:r>
            <w:r w:rsidRPr="00E47D79">
              <w:rPr>
                <w:lang w:val="el-GR"/>
              </w:rPr>
              <w:t>.</w:t>
            </w:r>
            <w:r w:rsidRPr="00E47D79">
              <w:t>gr</w:t>
            </w:r>
          </w:p>
          <w:p w14:paraId="1CD95E8A" w14:textId="28CE01C1" w:rsidR="00230716" w:rsidRPr="00FC563C" w:rsidRDefault="00230716" w:rsidP="00230716">
            <w:r w:rsidRPr="00E47D79">
              <w:rPr>
                <w:lang w:val="el-GR"/>
              </w:rPr>
              <w:t xml:space="preserve">Βλ. Παρ.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55370267 \</w:instrText>
            </w:r>
            <w:r w:rsidRPr="00E47D79">
              <w:instrText>r</w:instrText>
            </w:r>
            <w:r w:rsidRPr="00E47D79">
              <w:rPr>
                <w:lang w:val="el-GR"/>
              </w:rPr>
              <w:instrText xml:space="preserve"> \</w:instrText>
            </w:r>
            <w:r w:rsidRPr="00E47D79">
              <w:instrText>h</w:instrText>
            </w:r>
            <w:r w:rsidRPr="00E47D79">
              <w:rPr>
                <w:lang w:val="el-GR"/>
              </w:rPr>
              <w:instrText xml:space="preserve"> </w:instrText>
            </w:r>
            <w:r w:rsidR="00E47D79" w:rsidRPr="007D16FF">
              <w:rPr>
                <w:lang w:val="el-GR"/>
              </w:rPr>
              <w:instrText xml:space="preserve"> \* </w:instrText>
            </w:r>
            <w:r w:rsidR="00E47D79">
              <w:instrText>MERGEFORMAT</w:instrText>
            </w:r>
            <w:r w:rsidR="00E47D79" w:rsidRPr="007D16FF">
              <w:rPr>
                <w:lang w:val="el-GR"/>
              </w:rPr>
              <w:instrText xml:space="preserve"> </w:instrText>
            </w:r>
            <w:r w:rsidRPr="00E47D79">
              <w:fldChar w:fldCharType="separate"/>
            </w:r>
            <w:r w:rsidR="00074F77">
              <w:t>1.1.3</w:t>
            </w:r>
            <w:r w:rsidRPr="00E47D79">
              <w:fldChar w:fldCharType="end"/>
            </w:r>
          </w:p>
        </w:tc>
      </w:tr>
      <w:tr w:rsidR="00230716" w:rsidRPr="00FC563C" w14:paraId="45A58402" w14:textId="77777777" w:rsidTr="00230716">
        <w:tc>
          <w:tcPr>
            <w:tcW w:w="3397" w:type="dxa"/>
            <w:tcBorders>
              <w:top w:val="single" w:sz="4" w:space="0" w:color="auto"/>
              <w:left w:val="single" w:sz="4" w:space="0" w:color="auto"/>
              <w:bottom w:val="single" w:sz="4" w:space="0" w:color="auto"/>
              <w:right w:val="single" w:sz="4" w:space="0" w:color="auto"/>
            </w:tcBorders>
            <w:vAlign w:val="center"/>
            <w:hideMark/>
          </w:tcPr>
          <w:p w14:paraId="2DD23C4F" w14:textId="77777777" w:rsidR="00230716" w:rsidRPr="00230716" w:rsidRDefault="00230716" w:rsidP="00230716">
            <w:pPr>
              <w:rPr>
                <w:lang w:val="el-GR"/>
              </w:rPr>
            </w:pPr>
            <w:r w:rsidRPr="00230716">
              <w:rPr>
                <w:lang w:val="el-GR"/>
              </w:rPr>
              <w:t>Όργανα &amp; Επιτροπές Παρακολούθησης, Διακυβέρνησης και Ελέγχου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7560817B" w14:textId="77777777" w:rsidR="00230716" w:rsidRPr="00FC563C" w:rsidRDefault="00230716" w:rsidP="00230716">
            <w:r w:rsidRPr="00FC563C">
              <w:t>-</w:t>
            </w:r>
          </w:p>
        </w:tc>
        <w:tc>
          <w:tcPr>
            <w:tcW w:w="3928" w:type="dxa"/>
            <w:tcBorders>
              <w:top w:val="single" w:sz="4" w:space="0" w:color="auto"/>
              <w:left w:val="single" w:sz="4" w:space="0" w:color="auto"/>
              <w:bottom w:val="single" w:sz="4" w:space="0" w:color="auto"/>
              <w:right w:val="single" w:sz="4" w:space="0" w:color="auto"/>
            </w:tcBorders>
            <w:vAlign w:val="center"/>
            <w:hideMark/>
          </w:tcPr>
          <w:p w14:paraId="12544346" w14:textId="09D5F650" w:rsidR="00230716" w:rsidRPr="00FC563C" w:rsidRDefault="00230716" w:rsidP="00230716">
            <w:proofErr w:type="spellStart"/>
            <w:r w:rsidRPr="00FC563C">
              <w:t>Βλ</w:t>
            </w:r>
            <w:proofErr w:type="spellEnd"/>
            <w:r w:rsidRPr="00FC563C">
              <w:t xml:space="preserve">. Παρ. </w:t>
            </w:r>
            <w:r w:rsidRPr="00FC563C">
              <w:fldChar w:fldCharType="begin"/>
            </w:r>
            <w:r w:rsidRPr="00FC563C">
              <w:instrText xml:space="preserve"> REF _Ref55370327 \r \h </w:instrText>
            </w:r>
            <w:r w:rsidRPr="00FC563C">
              <w:fldChar w:fldCharType="separate"/>
            </w:r>
            <w:r w:rsidR="00074F77">
              <w:t>1.1.4</w:t>
            </w:r>
            <w:r w:rsidRPr="00FC563C">
              <w:fldChar w:fldCharType="end"/>
            </w:r>
          </w:p>
        </w:tc>
      </w:tr>
    </w:tbl>
    <w:p w14:paraId="79C627AD" w14:textId="77777777" w:rsidR="00230716" w:rsidRPr="00FC563C" w:rsidRDefault="00230716" w:rsidP="00230716">
      <w:pPr>
        <w:rPr>
          <w:lang w:val="en-US"/>
        </w:rPr>
      </w:pPr>
      <w:bookmarkStart w:id="321" w:name="_Ref51336725"/>
      <w:bookmarkStart w:id="322" w:name="_Toc53671308"/>
    </w:p>
    <w:p w14:paraId="41ED07B7" w14:textId="77777777" w:rsidR="00230716" w:rsidRPr="008D4E2C" w:rsidRDefault="00230716" w:rsidP="00012F1D">
      <w:pPr>
        <w:pStyle w:val="2"/>
        <w:numPr>
          <w:ilvl w:val="2"/>
          <w:numId w:val="32"/>
        </w:numPr>
        <w:rPr>
          <w:lang w:val="el-GR"/>
        </w:rPr>
      </w:pPr>
      <w:bookmarkStart w:id="323" w:name="_Toc99717300"/>
      <w:r w:rsidRPr="008D4E2C">
        <w:rPr>
          <w:lang w:val="el-GR"/>
        </w:rPr>
        <w:t>Φορέας Υλοποίησης – Αναθέτουσα Αρχή</w:t>
      </w:r>
      <w:bookmarkEnd w:id="321"/>
      <w:bookmarkEnd w:id="322"/>
      <w:bookmarkEnd w:id="323"/>
      <w:r w:rsidRPr="008D4E2C">
        <w:rPr>
          <w:lang w:val="el-GR"/>
        </w:rPr>
        <w:t xml:space="preserve"> </w:t>
      </w:r>
    </w:p>
    <w:p w14:paraId="3D4DD8AA" w14:textId="77777777" w:rsidR="00230716" w:rsidRPr="00FC563C" w:rsidRDefault="00230716" w:rsidP="00230716">
      <w:pPr>
        <w:rPr>
          <w:rFonts w:eastAsia="SimSun"/>
          <w:lang w:val="el-GR"/>
        </w:rPr>
      </w:pPr>
      <w:r w:rsidRPr="00230716">
        <w:rPr>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FC563C">
        <w:t>N</w:t>
      </w:r>
      <w:r w:rsidRPr="00230716">
        <w:rPr>
          <w:lang w:val="el-GR"/>
        </w:rPr>
        <w:t xml:space="preserve">. 3429/2005 στο πλαίσιο των διατάξεων του </w:t>
      </w:r>
      <w:r w:rsidRPr="00FC563C">
        <w:t>N</w:t>
      </w:r>
      <w:r w:rsidRPr="00230716">
        <w:rPr>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E7DBBC9" w14:textId="77777777" w:rsidR="00230716" w:rsidRPr="00230716" w:rsidRDefault="00230716" w:rsidP="00230716">
      <w:pPr>
        <w:rPr>
          <w:lang w:val="el-GR"/>
        </w:rPr>
      </w:pPr>
      <w:r w:rsidRPr="00230716">
        <w:rPr>
          <w:lang w:val="el-GR"/>
        </w:rPr>
        <w:t>Βασικός σκοπός της Εταιρείας, όπως ορίζεται στην τελευταία τροποποίηση του καταστατικού αυτής (ΦΕΚ 343/Β/07-02-2020), είναι:</w:t>
      </w:r>
    </w:p>
    <w:p w14:paraId="6899F98A" w14:textId="77777777" w:rsidR="00230716" w:rsidRPr="00230716" w:rsidRDefault="00230716" w:rsidP="00230716">
      <w:pPr>
        <w:rPr>
          <w:lang w:val="el-GR"/>
        </w:rPr>
      </w:pPr>
      <w:r w:rsidRPr="00230716">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230716">
        <w:rPr>
          <w:lang w:val="el-GR"/>
        </w:rPr>
        <w:t>ενωσιακούς</w:t>
      </w:r>
      <w:proofErr w:type="spellEnd"/>
      <w:r w:rsidRPr="00230716">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6071625" w14:textId="77777777" w:rsidR="00230716" w:rsidRPr="00230716" w:rsidRDefault="00230716" w:rsidP="00230716">
      <w:pPr>
        <w:rPr>
          <w:lang w:val="el-GR"/>
        </w:rPr>
      </w:pPr>
      <w:r w:rsidRPr="00230716">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w:t>
      </w:r>
      <w:r w:rsidRPr="00230716">
        <w:rPr>
          <w:lang w:val="el-GR"/>
        </w:rPr>
        <w:lastRenderedPageBreak/>
        <w:t xml:space="preserve">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230716">
        <w:rPr>
          <w:lang w:val="el-GR"/>
        </w:rPr>
        <w:t>ενωσιακούς</w:t>
      </w:r>
      <w:proofErr w:type="spellEnd"/>
      <w:r w:rsidRPr="00230716">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8E982AE" w14:textId="77777777" w:rsidR="00230716" w:rsidRPr="00230716" w:rsidRDefault="00230716" w:rsidP="00230716">
      <w:pPr>
        <w:rPr>
          <w:lang w:val="el-GR"/>
        </w:rPr>
      </w:pPr>
      <w:r w:rsidRPr="00230716">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146FCCB" w14:textId="77777777" w:rsidR="00230716" w:rsidRPr="00230716" w:rsidRDefault="00230716" w:rsidP="00230716">
      <w:pPr>
        <w:rPr>
          <w:lang w:val="el-GR"/>
        </w:rPr>
      </w:pPr>
      <w:r w:rsidRPr="00230716">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B5CB856" w14:textId="77777777" w:rsidR="00230716" w:rsidRPr="00230716" w:rsidRDefault="00230716" w:rsidP="00230716">
      <w:pPr>
        <w:rPr>
          <w:lang w:val="el-GR"/>
        </w:rPr>
      </w:pPr>
      <w:r w:rsidRPr="00230716">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F1884BF" w14:textId="77777777" w:rsidR="00230716" w:rsidRPr="00230716" w:rsidRDefault="00230716" w:rsidP="00230716">
      <w:pPr>
        <w:rPr>
          <w:lang w:val="el-GR"/>
        </w:rPr>
      </w:pPr>
      <w:proofErr w:type="spellStart"/>
      <w:r w:rsidRPr="00230716">
        <w:rPr>
          <w:lang w:val="el-GR"/>
        </w:rPr>
        <w:t>στ</w:t>
      </w:r>
      <w:proofErr w:type="spellEnd"/>
      <w:r w:rsidRPr="00230716">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230716">
        <w:rPr>
          <w:lang w:val="el-GR"/>
        </w:rPr>
        <w:t>ενωσιακή</w:t>
      </w:r>
      <w:proofErr w:type="spellEnd"/>
      <w:r w:rsidRPr="00230716">
        <w:rPr>
          <w:lang w:val="el-GR"/>
        </w:rPr>
        <w:t xml:space="preserve"> ή/και εθνική) ύστερα από αίτηση του φορέα και υπογραφή σχετικής προγραμματικής συμφωνίας με την εταιρεία.</w:t>
      </w:r>
    </w:p>
    <w:p w14:paraId="7AA97FFE" w14:textId="77777777" w:rsidR="00230716" w:rsidRPr="00230716" w:rsidRDefault="00230716" w:rsidP="00230716">
      <w:pPr>
        <w:rPr>
          <w:lang w:val="el-GR"/>
        </w:rPr>
      </w:pPr>
      <w:r w:rsidRPr="00230716">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3A02B4F" w14:textId="77777777" w:rsidR="00230716" w:rsidRPr="00230716" w:rsidRDefault="00230716" w:rsidP="00230716">
      <w:pPr>
        <w:rPr>
          <w:lang w:val="el-GR"/>
        </w:rPr>
      </w:pPr>
      <w:r w:rsidRPr="00230716">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230716">
        <w:rPr>
          <w:lang w:val="el-GR"/>
        </w:rPr>
        <w:t>ενωσιακούς</w:t>
      </w:r>
      <w:proofErr w:type="spellEnd"/>
      <w:r w:rsidRPr="00230716">
        <w:rPr>
          <w:lang w:val="el-GR"/>
        </w:rPr>
        <w:t xml:space="preserve"> ή/και εθνικούς πόρους ή/ και μέσω του Προγράμματος Δημοσίων Επενδύσεων. </w:t>
      </w:r>
    </w:p>
    <w:p w14:paraId="42AA4F3D" w14:textId="77777777" w:rsidR="00230716" w:rsidRPr="00230716" w:rsidRDefault="00230716" w:rsidP="00230716">
      <w:pPr>
        <w:rPr>
          <w:lang w:val="el-GR"/>
        </w:rPr>
      </w:pPr>
      <w:r w:rsidRPr="00230716">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AAEB353" w14:textId="77777777" w:rsidR="00230716" w:rsidRPr="00230716" w:rsidRDefault="00230716" w:rsidP="00230716">
      <w:pPr>
        <w:rPr>
          <w:lang w:val="el-GR"/>
        </w:rPr>
      </w:pPr>
      <w:r w:rsidRPr="00230716">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230716">
        <w:rPr>
          <w:lang w:val="el-GR"/>
        </w:rPr>
        <w:t>διέπεται</w:t>
      </w:r>
      <w:proofErr w:type="spellEnd"/>
      <w:r w:rsidRPr="00230716">
        <w:rPr>
          <w:lang w:val="el-GR"/>
        </w:rPr>
        <w:t xml:space="preserve"> από τεχνολογίες πληροφορικής και ηλεκτρονικών επικοινωνιών. </w:t>
      </w:r>
    </w:p>
    <w:p w14:paraId="3B223AAA" w14:textId="77777777" w:rsidR="00230716" w:rsidRPr="00230716" w:rsidRDefault="00230716" w:rsidP="00230716">
      <w:pPr>
        <w:rPr>
          <w:lang w:val="el-GR"/>
        </w:rPr>
      </w:pPr>
      <w:proofErr w:type="spellStart"/>
      <w:r w:rsidRPr="00230716">
        <w:rPr>
          <w:lang w:val="el-GR"/>
        </w:rPr>
        <w:t>ια</w:t>
      </w:r>
      <w:proofErr w:type="spellEnd"/>
      <w:r w:rsidRPr="00230716">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B31587C" w14:textId="77777777" w:rsidR="00230716" w:rsidRPr="008D4E2C" w:rsidRDefault="00230716" w:rsidP="00012F1D">
      <w:pPr>
        <w:pStyle w:val="2"/>
        <w:numPr>
          <w:ilvl w:val="2"/>
          <w:numId w:val="32"/>
        </w:numPr>
        <w:rPr>
          <w:lang w:val="el-GR"/>
        </w:rPr>
      </w:pPr>
      <w:bookmarkStart w:id="324" w:name="_Ref55370316"/>
      <w:bookmarkStart w:id="325" w:name="_Toc99717301"/>
      <w:r w:rsidRPr="008D4E2C">
        <w:rPr>
          <w:lang w:val="el-GR"/>
        </w:rPr>
        <w:t>Φορέας Χρηματοδότησης</w:t>
      </w:r>
      <w:bookmarkEnd w:id="324"/>
      <w:bookmarkEnd w:id="325"/>
      <w:r w:rsidRPr="008D4E2C">
        <w:rPr>
          <w:lang w:val="el-GR"/>
        </w:rPr>
        <w:t xml:space="preserve"> </w:t>
      </w:r>
    </w:p>
    <w:p w14:paraId="1F1C66E3" w14:textId="77777777" w:rsidR="00230716" w:rsidRPr="00FC563C" w:rsidRDefault="00230716" w:rsidP="00230716">
      <w:pPr>
        <w:rPr>
          <w:rFonts w:eastAsia="SimSun"/>
          <w:lang w:val="el-GR"/>
        </w:rPr>
      </w:pPr>
      <w:r w:rsidRPr="00230716">
        <w:rPr>
          <w:lang w:val="el-GR"/>
        </w:rPr>
        <w:t xml:space="preserve">Φορέας Χρηματοδότησης του Έργου είναι </w:t>
      </w:r>
      <w:r w:rsidR="002D160B">
        <w:rPr>
          <w:lang w:val="el-GR"/>
        </w:rPr>
        <w:t>η</w:t>
      </w:r>
      <w:r w:rsidR="002D160B" w:rsidRPr="00230716">
        <w:rPr>
          <w:lang w:val="el-GR"/>
        </w:rPr>
        <w:t xml:space="preserve"> </w:t>
      </w:r>
      <w:r w:rsidR="002D160B" w:rsidRPr="00CB3B52">
        <w:rPr>
          <w:lang w:val="el-GR"/>
        </w:rPr>
        <w:t xml:space="preserve">Γενική Γραμματεία </w:t>
      </w:r>
      <w:proofErr w:type="spellStart"/>
      <w:r w:rsidR="002D160B" w:rsidRPr="00CB3B52">
        <w:rPr>
          <w:lang w:val="el-GR"/>
        </w:rPr>
        <w:t>Αντεγκληματικής</w:t>
      </w:r>
      <w:proofErr w:type="spellEnd"/>
      <w:r w:rsidR="002D160B" w:rsidRPr="00CB3B52">
        <w:rPr>
          <w:lang w:val="el-GR"/>
        </w:rPr>
        <w:t xml:space="preserve"> Πολιτικής  </w:t>
      </w:r>
      <w:r w:rsidRPr="002D160B">
        <w:rPr>
          <w:lang w:val="el-GR"/>
        </w:rPr>
        <w:t>(Φορέας Κεντρικής Κυβέρνησης).</w:t>
      </w:r>
    </w:p>
    <w:p w14:paraId="1FA3E424" w14:textId="77777777" w:rsidR="00230716" w:rsidRPr="00230716" w:rsidRDefault="00230716" w:rsidP="00230716">
      <w:pPr>
        <w:rPr>
          <w:lang w:val="el-GR"/>
        </w:rPr>
      </w:pPr>
    </w:p>
    <w:p w14:paraId="6D73EC1A" w14:textId="77777777" w:rsidR="00230716" w:rsidRPr="008D4E2C" w:rsidRDefault="00230716" w:rsidP="00012F1D">
      <w:pPr>
        <w:pStyle w:val="2"/>
        <w:numPr>
          <w:ilvl w:val="2"/>
          <w:numId w:val="32"/>
        </w:numPr>
        <w:rPr>
          <w:lang w:val="el-GR"/>
        </w:rPr>
      </w:pPr>
      <w:bookmarkStart w:id="326" w:name="_Ref55370267"/>
      <w:bookmarkStart w:id="327" w:name="_Toc99717302"/>
      <w:r w:rsidRPr="008D4E2C">
        <w:rPr>
          <w:lang w:val="el-GR"/>
        </w:rPr>
        <w:t>Κύριος του Έργου – Φορέας Λειτουργίας</w:t>
      </w:r>
      <w:bookmarkEnd w:id="326"/>
      <w:bookmarkEnd w:id="327"/>
    </w:p>
    <w:p w14:paraId="13359609" w14:textId="77777777" w:rsidR="00230716" w:rsidRPr="00FC563C" w:rsidRDefault="00230716" w:rsidP="00230716">
      <w:pPr>
        <w:rPr>
          <w:rFonts w:eastAsia="SimSun"/>
          <w:lang w:val="el-GR"/>
        </w:rPr>
      </w:pPr>
      <w:r w:rsidRPr="00230716">
        <w:rPr>
          <w:lang w:val="el-GR"/>
        </w:rPr>
        <w:t xml:space="preserve">Κύριος του Έργου είναι η </w:t>
      </w:r>
      <w:r w:rsidRPr="008D4E2C">
        <w:rPr>
          <w:b/>
          <w:bCs/>
          <w:lang w:val="el-GR"/>
        </w:rPr>
        <w:t xml:space="preserve">Γενική Γραμματεία </w:t>
      </w:r>
      <w:proofErr w:type="spellStart"/>
      <w:r w:rsidRPr="008D4E2C">
        <w:rPr>
          <w:b/>
          <w:bCs/>
          <w:lang w:val="el-GR"/>
        </w:rPr>
        <w:t>Αντεγκληματικής</w:t>
      </w:r>
      <w:proofErr w:type="spellEnd"/>
      <w:r w:rsidRPr="008D4E2C">
        <w:rPr>
          <w:b/>
          <w:bCs/>
          <w:lang w:val="el-GR"/>
        </w:rPr>
        <w:t xml:space="preserve"> Πολιτικής του Υπουργείου Προστασίας του Πολίτη</w:t>
      </w:r>
      <w:r w:rsidR="00C67BF2">
        <w:rPr>
          <w:b/>
          <w:bCs/>
          <w:lang w:val="el-GR"/>
        </w:rPr>
        <w:t>.</w:t>
      </w:r>
      <w:r w:rsidRPr="00230716">
        <w:rPr>
          <w:lang w:val="el-GR"/>
        </w:rPr>
        <w:t>.</w:t>
      </w:r>
    </w:p>
    <w:p w14:paraId="09C9A307" w14:textId="77777777" w:rsidR="00C67BF2" w:rsidRPr="00C67BF2" w:rsidRDefault="00C67BF2" w:rsidP="00C67BF2">
      <w:pPr>
        <w:rPr>
          <w:lang w:val="el-GR"/>
        </w:rPr>
      </w:pPr>
      <w:r w:rsidRPr="00C67BF2">
        <w:rPr>
          <w:lang w:val="el-GR"/>
        </w:rPr>
        <w:lastRenderedPageBreak/>
        <w:t>Έργο της Γενικής Γραμματείας είναι η αποτελεσματική οργάνωση και λειτουργία των καταστημάτων κράτησης, των ιδρυμάτων αγωγής ανηλίκων,  του Σώματος Επιθεώρησης και Ελέγχου Καταστημάτων Κράτησης και της Κεντρικής Επιτροπής Μεταγωγών, καθώς και ο σχεδιασμός, η επεξεργασία και εισήγηση διαδικασιών τήρησης των στατιστικών δεδομένων από τη λειτουργία των υπηρεσιών που υπάγονται στη Γενική Γραμματεία.</w:t>
      </w:r>
    </w:p>
    <w:p w14:paraId="177FE929" w14:textId="77777777" w:rsidR="00C67BF2" w:rsidRPr="00C67BF2" w:rsidRDefault="00C67BF2" w:rsidP="00C67BF2">
      <w:pPr>
        <w:rPr>
          <w:lang w:val="el-GR"/>
        </w:rPr>
      </w:pPr>
      <w:r w:rsidRPr="00C67BF2">
        <w:rPr>
          <w:lang w:val="el-GR"/>
        </w:rPr>
        <w:t>Για το σκοπό αυτό, μεταξύ άλλων, η Γενική Γραμματεία:</w:t>
      </w:r>
    </w:p>
    <w:p w14:paraId="2120846A" w14:textId="77777777" w:rsidR="00C67BF2" w:rsidRPr="00C67BF2" w:rsidRDefault="00C67BF2" w:rsidP="00C67BF2">
      <w:pPr>
        <w:rPr>
          <w:lang w:val="el-GR"/>
        </w:rPr>
      </w:pPr>
      <w:r w:rsidRPr="00C67BF2">
        <w:rPr>
          <w:lang w:val="el-GR"/>
        </w:rPr>
        <w:t>α) σχεδιάζει, επεξεργάζεται και εισηγείται τις προτεραιότητες της πολιτικής, τις δράσεις και τα απαιτούμενα μέτρα για την οργάνωση και λειτουργία των καταστημάτων κράτησης, των ιδρυμάτων αγωγής ανηλίκων, του Σώματος Επιθεώρησης και Ελέγχου Καταστημάτων Κράτησης και της Κεντρικής Επιτροπής Μεταγωγών, συμπεριλαμβανομένων των θεμάτων της υπηρεσιακής και της πειθαρχικής κατάστασης των σωφρονιστικών υπαλλήλων, των υπαλλήλων των ιδρυμάτων αγωγής ανηλίκων και του Σώματος Επιθεώρησης και Ελέγχου Καταστημάτων Κράτησης, καθώς επίσης σχεδιάζει, επεξεργάζεται και εισηγείται την πραγματοποίηση εκπαιδευτικών και επιμορφωτικών προγραμμάτων των υπαλλήλων των ανωτέρω υπηρεσιών,</w:t>
      </w:r>
    </w:p>
    <w:p w14:paraId="7784AB06" w14:textId="77777777" w:rsidR="00C67BF2" w:rsidRPr="00C67BF2" w:rsidRDefault="00C67BF2" w:rsidP="00C67BF2">
      <w:pPr>
        <w:rPr>
          <w:lang w:val="el-GR"/>
        </w:rPr>
      </w:pPr>
      <w:r w:rsidRPr="00C67BF2">
        <w:rPr>
          <w:lang w:val="el-GR"/>
        </w:rPr>
        <w:t>β) αναλαμβάνει και προωθεί σχετικές νομοθετικές, κανονιστικές και διοικητικές πρωτοβουλίες, παρακολουθεί δε την εφαρμογή τους,</w:t>
      </w:r>
    </w:p>
    <w:p w14:paraId="37A20130" w14:textId="77777777" w:rsidR="00C67BF2" w:rsidRPr="00C67BF2" w:rsidRDefault="00C67BF2" w:rsidP="00C67BF2">
      <w:pPr>
        <w:rPr>
          <w:lang w:val="el-GR"/>
        </w:rPr>
      </w:pPr>
      <w:r w:rsidRPr="00C67BF2">
        <w:rPr>
          <w:lang w:val="el-GR"/>
        </w:rPr>
        <w:t>γ) μεριμνά για την παρουσίαση των εθνικών θέσεων στα όργανα της Ευρωπαϊκής Ένωσης και άλλων διεθνών οργανισμών,</w:t>
      </w:r>
    </w:p>
    <w:p w14:paraId="5D145997" w14:textId="77777777" w:rsidR="00C67BF2" w:rsidRPr="00C67BF2" w:rsidRDefault="00C67BF2" w:rsidP="00C67BF2">
      <w:pPr>
        <w:rPr>
          <w:lang w:val="el-GR"/>
        </w:rPr>
      </w:pPr>
      <w:r w:rsidRPr="00C67BF2">
        <w:rPr>
          <w:lang w:val="el-GR"/>
        </w:rPr>
        <w:t>δ) προωθεί την εναρμόνιση της εθνικής νομοθεσίας στις κατευθύνσεις που τίθενται από τους παραπάνω οργανισμούς,</w:t>
      </w:r>
    </w:p>
    <w:p w14:paraId="70BDD6CF" w14:textId="77777777" w:rsidR="00C67BF2" w:rsidRPr="00C67BF2" w:rsidRDefault="00C67BF2" w:rsidP="00C67BF2">
      <w:pPr>
        <w:rPr>
          <w:lang w:val="el-GR"/>
        </w:rPr>
      </w:pPr>
      <w:r w:rsidRPr="00C67BF2">
        <w:rPr>
          <w:lang w:val="el-GR"/>
        </w:rPr>
        <w:t>ε) σχεδιάζει, επεξεργάζεται και εισηγείται, σε συνεργασία με το Υπουργείο Προστασίας του Πολίτη τα μέτρα για την ασφάλεια των καταστημάτων κράτησης, των υπηρεσιών εξωτερικής τους φρούρησης,</w:t>
      </w:r>
    </w:p>
    <w:p w14:paraId="3DE6C50D" w14:textId="77777777" w:rsidR="00C67BF2" w:rsidRPr="00C67BF2" w:rsidRDefault="00C67BF2" w:rsidP="00C67BF2">
      <w:pPr>
        <w:rPr>
          <w:lang w:val="el-GR"/>
        </w:rPr>
      </w:pPr>
      <w:proofErr w:type="spellStart"/>
      <w:r w:rsidRPr="00C67BF2">
        <w:rPr>
          <w:lang w:val="el-GR"/>
        </w:rPr>
        <w:t>στ</w:t>
      </w:r>
      <w:proofErr w:type="spellEnd"/>
      <w:r w:rsidRPr="00C67BF2">
        <w:rPr>
          <w:lang w:val="el-GR"/>
        </w:rPr>
        <w:t xml:space="preserve">) ασκεί την προβλεπόμενη στο άρθρο 1 του προεδρικού διατάγματος [ΠΔ] 300/2003 (ΦΕΚ 256/Α/2003) εποπτεία του νομικού προσώπου ιδιωτικού δικαίου με την επωνυμία ΕΠΑΝΟΔΟΣ και σχεδιάζει, επεξεργάζεται και προωθεί νομοθετικές, κανονιστικές και διοικητικές πρωτοβουλίες και δράσεις για την κοινωνική επανένταξη των </w:t>
      </w:r>
      <w:proofErr w:type="spellStart"/>
      <w:r w:rsidRPr="00C67BF2">
        <w:rPr>
          <w:lang w:val="el-GR"/>
        </w:rPr>
        <w:t>αποφυλακιζομένων</w:t>
      </w:r>
      <w:proofErr w:type="spellEnd"/>
      <w:r w:rsidRPr="00C67BF2">
        <w:rPr>
          <w:lang w:val="el-GR"/>
        </w:rPr>
        <w:t xml:space="preserve"> κρατουμένων, τη συμπαράσταση σε ευάλωτους και άπορους κρατούμενους, σε συνεργασία με κάθε συναρμόδιο Υπουργείο και φορέα,</w:t>
      </w:r>
    </w:p>
    <w:p w14:paraId="59225551" w14:textId="77777777" w:rsidR="00C67BF2" w:rsidRPr="00C67BF2" w:rsidRDefault="00C67BF2" w:rsidP="00C67BF2">
      <w:pPr>
        <w:rPr>
          <w:lang w:val="el-GR"/>
        </w:rPr>
      </w:pPr>
      <w:r w:rsidRPr="00C67BF2">
        <w:rPr>
          <w:lang w:val="el-GR"/>
        </w:rPr>
        <w:t>ζ) σχεδιάζει, επεξεργάζεται και εισηγείται μέτρα και διαδικασίες τήρησης των στατιστικών δεδομένων από τη λειτουργία των υπηρεσιών που υπάγονται στη Γενική Γραμματεία,</w:t>
      </w:r>
    </w:p>
    <w:p w14:paraId="152FFD37" w14:textId="77777777" w:rsidR="00C67BF2" w:rsidRPr="00C67BF2" w:rsidRDefault="00C67BF2" w:rsidP="00C67BF2">
      <w:pPr>
        <w:rPr>
          <w:lang w:val="el-GR"/>
        </w:rPr>
      </w:pPr>
      <w:r w:rsidRPr="00C67BF2">
        <w:rPr>
          <w:lang w:val="el-GR"/>
        </w:rPr>
        <w:t xml:space="preserve">η) συνεργάζεται με πανεπιστημιακές σχολές και τμήματα, με εγκληματολογικά εργαστήρια και ινστιτούτα και με κάθε αρχή ή φορέα εγκληματολογικής, σωφρονιστικής και ανακριτικής κατεύθυνσης για τον σχεδιασμό, επεξεργασία και εισήγηση </w:t>
      </w:r>
      <w:proofErr w:type="spellStart"/>
      <w:r w:rsidRPr="00C67BF2">
        <w:rPr>
          <w:lang w:val="el-GR"/>
        </w:rPr>
        <w:t>αντιεγκληματικών</w:t>
      </w:r>
      <w:proofErr w:type="spellEnd"/>
      <w:r w:rsidRPr="00C67BF2">
        <w:rPr>
          <w:lang w:val="el-GR"/>
        </w:rPr>
        <w:t xml:space="preserve"> πολιτικών.</w:t>
      </w:r>
    </w:p>
    <w:p w14:paraId="6D11D2F6" w14:textId="77777777" w:rsidR="00C67BF2" w:rsidRPr="00C67BF2" w:rsidRDefault="00C67BF2" w:rsidP="00230716">
      <w:pPr>
        <w:rPr>
          <w:lang w:val="el-GR"/>
        </w:rPr>
      </w:pPr>
      <w:r>
        <w:rPr>
          <w:b/>
          <w:bCs/>
          <w:lang w:val="el-GR"/>
        </w:rPr>
        <w:t>Φ</w:t>
      </w:r>
      <w:r w:rsidRPr="008D4E2C">
        <w:rPr>
          <w:b/>
          <w:bCs/>
          <w:lang w:val="el-GR"/>
        </w:rPr>
        <w:t xml:space="preserve">ορείς λειτουργίας </w:t>
      </w:r>
      <w:r>
        <w:rPr>
          <w:b/>
          <w:bCs/>
          <w:lang w:val="el-GR"/>
        </w:rPr>
        <w:t xml:space="preserve">του έργου είναι </w:t>
      </w:r>
      <w:r w:rsidRPr="008D4E2C">
        <w:rPr>
          <w:b/>
          <w:bCs/>
          <w:lang w:val="el-GR"/>
        </w:rPr>
        <w:t xml:space="preserve">τα Καταστήματα Κράτησης που υπάγονται </w:t>
      </w:r>
      <w:r>
        <w:rPr>
          <w:b/>
          <w:bCs/>
          <w:lang w:val="el-GR"/>
        </w:rPr>
        <w:t xml:space="preserve">στη </w:t>
      </w:r>
      <w:r w:rsidRPr="008D4E2C">
        <w:rPr>
          <w:b/>
          <w:bCs/>
          <w:lang w:val="el-GR"/>
        </w:rPr>
        <w:t xml:space="preserve">Γενική Γραμματεία </w:t>
      </w:r>
      <w:proofErr w:type="spellStart"/>
      <w:r w:rsidRPr="008D4E2C">
        <w:rPr>
          <w:b/>
          <w:bCs/>
          <w:lang w:val="el-GR"/>
        </w:rPr>
        <w:t>Αντεγκληματικής</w:t>
      </w:r>
      <w:proofErr w:type="spellEnd"/>
      <w:r w:rsidRPr="008D4E2C">
        <w:rPr>
          <w:b/>
          <w:bCs/>
          <w:lang w:val="el-GR"/>
        </w:rPr>
        <w:t xml:space="preserve"> Πολιτικής</w:t>
      </w:r>
      <w:r>
        <w:rPr>
          <w:b/>
          <w:bCs/>
          <w:lang w:val="el-GR"/>
        </w:rPr>
        <w:t>.</w:t>
      </w:r>
    </w:p>
    <w:p w14:paraId="5FD7191B" w14:textId="77777777" w:rsidR="00230716" w:rsidRPr="00230716" w:rsidRDefault="00230716" w:rsidP="00230716">
      <w:pPr>
        <w:rPr>
          <w:lang w:val="el-GR"/>
        </w:rPr>
      </w:pPr>
      <w:r w:rsidRPr="00230716">
        <w:rPr>
          <w:lang w:val="el-GR"/>
        </w:rPr>
        <w:t>Σ</w:t>
      </w:r>
      <w:r w:rsidRPr="008D4E2C">
        <w:rPr>
          <w:b/>
          <w:bCs/>
          <w:lang w:val="el-GR"/>
        </w:rPr>
        <w:t>τον πίνακα που ακολουθεί περιλαμβάνονται τα σημεία Λειτουργίας :</w:t>
      </w:r>
    </w:p>
    <w:tbl>
      <w:tblPr>
        <w:tblW w:w="8475" w:type="dxa"/>
        <w:jc w:val="center"/>
        <w:tblLayout w:type="fixed"/>
        <w:tblLook w:val="04A0" w:firstRow="1" w:lastRow="0" w:firstColumn="1" w:lastColumn="0" w:noHBand="0" w:noVBand="1"/>
      </w:tblPr>
      <w:tblGrid>
        <w:gridCol w:w="962"/>
        <w:gridCol w:w="7513"/>
      </w:tblGrid>
      <w:tr w:rsidR="00230716" w:rsidRPr="00253C9D" w14:paraId="21A56E1A" w14:textId="77777777" w:rsidTr="00230716">
        <w:trPr>
          <w:trHeight w:val="284"/>
          <w:tblHeader/>
          <w:jc w:val="center"/>
        </w:trPr>
        <w:tc>
          <w:tcPr>
            <w:tcW w:w="817" w:type="dxa"/>
            <w:tcBorders>
              <w:top w:val="single" w:sz="4" w:space="0" w:color="auto"/>
              <w:left w:val="single" w:sz="4" w:space="0" w:color="auto"/>
              <w:bottom w:val="single" w:sz="4" w:space="0" w:color="auto"/>
              <w:right w:val="single" w:sz="4" w:space="0" w:color="auto"/>
            </w:tcBorders>
            <w:shd w:val="clear" w:color="auto" w:fill="C5D9F1"/>
            <w:vAlign w:val="center"/>
            <w:hideMark/>
          </w:tcPr>
          <w:p w14:paraId="59EB16D2" w14:textId="77777777" w:rsidR="00230716" w:rsidRPr="00253C9D" w:rsidRDefault="00230716" w:rsidP="00230716">
            <w:pPr>
              <w:rPr>
                <w:b/>
                <w:sz w:val="20"/>
                <w:szCs w:val="20"/>
                <w:lang w:eastAsia="el-GR"/>
              </w:rPr>
            </w:pPr>
            <w:r w:rsidRPr="00253C9D">
              <w:rPr>
                <w:b/>
                <w:sz w:val="20"/>
                <w:szCs w:val="20"/>
              </w:rPr>
              <w:t>Α/Α</w:t>
            </w:r>
          </w:p>
        </w:tc>
        <w:tc>
          <w:tcPr>
            <w:tcW w:w="6379" w:type="dxa"/>
            <w:tcBorders>
              <w:top w:val="single" w:sz="4" w:space="0" w:color="auto"/>
              <w:left w:val="nil"/>
              <w:bottom w:val="single" w:sz="4" w:space="0" w:color="auto"/>
              <w:right w:val="single" w:sz="4" w:space="0" w:color="auto"/>
            </w:tcBorders>
            <w:shd w:val="clear" w:color="auto" w:fill="C5D9F1"/>
            <w:vAlign w:val="center"/>
            <w:hideMark/>
          </w:tcPr>
          <w:p w14:paraId="2AD7535A" w14:textId="77777777" w:rsidR="00230716" w:rsidRPr="00253C9D" w:rsidRDefault="00230716" w:rsidP="00230716">
            <w:pPr>
              <w:rPr>
                <w:b/>
                <w:sz w:val="20"/>
                <w:szCs w:val="20"/>
              </w:rPr>
            </w:pPr>
            <w:r w:rsidRPr="00253C9D">
              <w:rPr>
                <w:b/>
                <w:sz w:val="20"/>
                <w:szCs w:val="20"/>
              </w:rPr>
              <w:t>ΦΟΡΕΑΣ ΛΕΙΤΟΥΡΓΙΑΣ</w:t>
            </w:r>
          </w:p>
        </w:tc>
      </w:tr>
      <w:tr w:rsidR="00230716" w:rsidRPr="00A81E10" w14:paraId="04FE2D83"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627D9D15" w14:textId="77777777" w:rsidR="00230716" w:rsidRPr="00253C9D" w:rsidRDefault="00230716" w:rsidP="00230716">
            <w:pPr>
              <w:rPr>
                <w:sz w:val="20"/>
                <w:szCs w:val="20"/>
              </w:rPr>
            </w:pPr>
            <w:r w:rsidRPr="00253C9D">
              <w:rPr>
                <w:sz w:val="20"/>
                <w:szCs w:val="20"/>
              </w:rPr>
              <w:t>1</w:t>
            </w:r>
          </w:p>
        </w:tc>
        <w:tc>
          <w:tcPr>
            <w:tcW w:w="6379" w:type="dxa"/>
            <w:tcBorders>
              <w:top w:val="nil"/>
              <w:left w:val="nil"/>
              <w:bottom w:val="single" w:sz="4" w:space="0" w:color="auto"/>
              <w:right w:val="single" w:sz="4" w:space="0" w:color="auto"/>
            </w:tcBorders>
            <w:noWrap/>
            <w:vAlign w:val="bottom"/>
            <w:hideMark/>
          </w:tcPr>
          <w:p w14:paraId="08000CF8" w14:textId="77777777" w:rsidR="00230716" w:rsidRPr="00253C9D" w:rsidRDefault="00230716" w:rsidP="00230716">
            <w:pPr>
              <w:rPr>
                <w:sz w:val="20"/>
                <w:szCs w:val="20"/>
                <w:lang w:val="el-GR"/>
              </w:rPr>
            </w:pPr>
            <w:r w:rsidRPr="00253C9D">
              <w:rPr>
                <w:sz w:val="20"/>
                <w:szCs w:val="20"/>
                <w:lang w:val="el-GR"/>
              </w:rPr>
              <w:t>ΑΓΡΟΤΙΚΟ ΚΑΤΑΣΤΗΜΑ ΚΡΑΤΗΣΗΣ ΑΓΙΑΣ ΧΑΝΙΩΝ</w:t>
            </w:r>
          </w:p>
        </w:tc>
      </w:tr>
      <w:tr w:rsidR="00230716" w:rsidRPr="00A81E10" w14:paraId="4475FACE"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6249C89" w14:textId="77777777" w:rsidR="00230716" w:rsidRPr="00253C9D" w:rsidRDefault="00230716" w:rsidP="00230716">
            <w:pPr>
              <w:rPr>
                <w:sz w:val="20"/>
                <w:szCs w:val="20"/>
              </w:rPr>
            </w:pPr>
            <w:r w:rsidRPr="00253C9D">
              <w:rPr>
                <w:sz w:val="20"/>
                <w:szCs w:val="20"/>
              </w:rPr>
              <w:t>2</w:t>
            </w:r>
          </w:p>
        </w:tc>
        <w:tc>
          <w:tcPr>
            <w:tcW w:w="6379" w:type="dxa"/>
            <w:tcBorders>
              <w:top w:val="nil"/>
              <w:left w:val="nil"/>
              <w:bottom w:val="single" w:sz="4" w:space="0" w:color="auto"/>
              <w:right w:val="single" w:sz="4" w:space="0" w:color="auto"/>
            </w:tcBorders>
            <w:noWrap/>
            <w:vAlign w:val="bottom"/>
            <w:hideMark/>
          </w:tcPr>
          <w:p w14:paraId="6595F21C" w14:textId="77777777" w:rsidR="00230716" w:rsidRPr="00253C9D" w:rsidRDefault="00230716" w:rsidP="00230716">
            <w:pPr>
              <w:rPr>
                <w:sz w:val="20"/>
                <w:szCs w:val="20"/>
                <w:lang w:val="el-GR"/>
              </w:rPr>
            </w:pPr>
            <w:r w:rsidRPr="00253C9D">
              <w:rPr>
                <w:sz w:val="20"/>
                <w:szCs w:val="20"/>
                <w:lang w:val="el-GR"/>
              </w:rPr>
              <w:t>ΑΓΡΟΤΙΚΟ ΚΑΤΑΣΤΗΜΑ ΚΡΑΤΗΣΗΣ ΚΑΣΣΑΝΔΡΑΣ ΧΑΛΚΙΔΙΚΗΣ</w:t>
            </w:r>
          </w:p>
        </w:tc>
      </w:tr>
      <w:tr w:rsidR="00230716" w:rsidRPr="00A81E10" w14:paraId="103A6EB7"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7D239A7B" w14:textId="77777777" w:rsidR="00230716" w:rsidRPr="00253C9D" w:rsidRDefault="00230716" w:rsidP="00230716">
            <w:pPr>
              <w:rPr>
                <w:sz w:val="20"/>
                <w:szCs w:val="20"/>
              </w:rPr>
            </w:pPr>
            <w:r w:rsidRPr="00253C9D">
              <w:rPr>
                <w:sz w:val="20"/>
                <w:szCs w:val="20"/>
              </w:rPr>
              <w:t>3</w:t>
            </w:r>
          </w:p>
        </w:tc>
        <w:tc>
          <w:tcPr>
            <w:tcW w:w="6379" w:type="dxa"/>
            <w:tcBorders>
              <w:top w:val="nil"/>
              <w:left w:val="nil"/>
              <w:bottom w:val="single" w:sz="4" w:space="0" w:color="auto"/>
              <w:right w:val="single" w:sz="4" w:space="0" w:color="auto"/>
            </w:tcBorders>
            <w:noWrap/>
            <w:vAlign w:val="bottom"/>
            <w:hideMark/>
          </w:tcPr>
          <w:p w14:paraId="59EA653B" w14:textId="77777777" w:rsidR="00230716" w:rsidRPr="00253C9D" w:rsidRDefault="00230716" w:rsidP="00230716">
            <w:pPr>
              <w:rPr>
                <w:sz w:val="20"/>
                <w:szCs w:val="20"/>
                <w:lang w:val="el-GR"/>
              </w:rPr>
            </w:pPr>
            <w:r w:rsidRPr="00253C9D">
              <w:rPr>
                <w:sz w:val="20"/>
                <w:szCs w:val="20"/>
                <w:lang w:val="el-GR"/>
              </w:rPr>
              <w:t>ΑΓΡΟΤΙΚΟ ΚΑΤΑΣΤΗΜΑ ΚΡΑΤΗΣΗΣ ΤΙΡΥΝΘΑΣ ΑΡΓΟΛΙΔΑΣ</w:t>
            </w:r>
          </w:p>
        </w:tc>
      </w:tr>
      <w:tr w:rsidR="00230716" w:rsidRPr="00A81E10" w14:paraId="2F45D8A1"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CB613A3" w14:textId="77777777" w:rsidR="00230716" w:rsidRPr="00253C9D" w:rsidRDefault="00230716" w:rsidP="00230716">
            <w:pPr>
              <w:rPr>
                <w:sz w:val="20"/>
                <w:szCs w:val="20"/>
              </w:rPr>
            </w:pPr>
            <w:r w:rsidRPr="00253C9D">
              <w:rPr>
                <w:sz w:val="20"/>
                <w:szCs w:val="20"/>
              </w:rPr>
              <w:t>4</w:t>
            </w:r>
          </w:p>
        </w:tc>
        <w:tc>
          <w:tcPr>
            <w:tcW w:w="6379" w:type="dxa"/>
            <w:tcBorders>
              <w:top w:val="nil"/>
              <w:left w:val="nil"/>
              <w:bottom w:val="single" w:sz="4" w:space="0" w:color="auto"/>
              <w:right w:val="single" w:sz="4" w:space="0" w:color="auto"/>
            </w:tcBorders>
            <w:noWrap/>
            <w:vAlign w:val="bottom"/>
            <w:hideMark/>
          </w:tcPr>
          <w:p w14:paraId="601C0DAF" w14:textId="77777777" w:rsidR="00230716" w:rsidRPr="00253C9D" w:rsidRDefault="00230716" w:rsidP="00230716">
            <w:pPr>
              <w:rPr>
                <w:sz w:val="20"/>
                <w:szCs w:val="20"/>
                <w:lang w:val="el-GR"/>
              </w:rPr>
            </w:pPr>
            <w:r w:rsidRPr="00253C9D">
              <w:rPr>
                <w:sz w:val="20"/>
                <w:szCs w:val="20"/>
                <w:lang w:val="el-GR"/>
              </w:rPr>
              <w:t>ΕΙΔΙΚΟ ΑΓΡΟΤΙΚΟ ΚΑΤΑΣΤΗΜΑ ΚΡΑΤΗΣΗΣ ΝΕΩΝ ΚΑΣΣΑΒΕΤΕΙΑΣ</w:t>
            </w:r>
          </w:p>
        </w:tc>
      </w:tr>
      <w:tr w:rsidR="00230716" w:rsidRPr="00A81E10" w14:paraId="57321AB8"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5945B1A" w14:textId="77777777" w:rsidR="00230716" w:rsidRPr="00253C9D" w:rsidRDefault="00230716" w:rsidP="00230716">
            <w:pPr>
              <w:rPr>
                <w:sz w:val="20"/>
                <w:szCs w:val="20"/>
              </w:rPr>
            </w:pPr>
            <w:r w:rsidRPr="00253C9D">
              <w:rPr>
                <w:sz w:val="20"/>
                <w:szCs w:val="20"/>
              </w:rPr>
              <w:t>5</w:t>
            </w:r>
          </w:p>
        </w:tc>
        <w:tc>
          <w:tcPr>
            <w:tcW w:w="6379" w:type="dxa"/>
            <w:tcBorders>
              <w:top w:val="nil"/>
              <w:left w:val="nil"/>
              <w:bottom w:val="single" w:sz="4" w:space="0" w:color="auto"/>
              <w:right w:val="single" w:sz="4" w:space="0" w:color="auto"/>
            </w:tcBorders>
            <w:noWrap/>
            <w:vAlign w:val="bottom"/>
            <w:hideMark/>
          </w:tcPr>
          <w:p w14:paraId="4777BA47" w14:textId="77777777" w:rsidR="00230716" w:rsidRPr="00253C9D" w:rsidRDefault="00230716" w:rsidP="00230716">
            <w:pPr>
              <w:rPr>
                <w:sz w:val="20"/>
                <w:szCs w:val="20"/>
                <w:lang w:val="el-GR"/>
              </w:rPr>
            </w:pPr>
            <w:r w:rsidRPr="00253C9D">
              <w:rPr>
                <w:sz w:val="20"/>
                <w:szCs w:val="20"/>
                <w:lang w:val="el-GR"/>
              </w:rPr>
              <w:t>ΕΙΔΙΚΟ ΚΑΤΑΣΤΗΜΑ ΚΡΑΤΗΣΗΣ ΝΕΩΝ ΑΥΛΩΝΑ</w:t>
            </w:r>
          </w:p>
        </w:tc>
      </w:tr>
      <w:tr w:rsidR="00230716" w:rsidRPr="00A81E10" w14:paraId="090277C7"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3837F862" w14:textId="77777777" w:rsidR="00230716" w:rsidRPr="00253C9D" w:rsidRDefault="00230716" w:rsidP="00230716">
            <w:pPr>
              <w:rPr>
                <w:sz w:val="20"/>
                <w:szCs w:val="20"/>
              </w:rPr>
            </w:pPr>
            <w:r w:rsidRPr="00253C9D">
              <w:rPr>
                <w:sz w:val="20"/>
                <w:szCs w:val="20"/>
              </w:rPr>
              <w:t>6</w:t>
            </w:r>
          </w:p>
        </w:tc>
        <w:tc>
          <w:tcPr>
            <w:tcW w:w="6379" w:type="dxa"/>
            <w:tcBorders>
              <w:top w:val="nil"/>
              <w:left w:val="nil"/>
              <w:bottom w:val="single" w:sz="4" w:space="0" w:color="auto"/>
              <w:right w:val="single" w:sz="4" w:space="0" w:color="auto"/>
            </w:tcBorders>
            <w:noWrap/>
            <w:vAlign w:val="bottom"/>
            <w:hideMark/>
          </w:tcPr>
          <w:p w14:paraId="5640A4E3" w14:textId="77777777" w:rsidR="00230716" w:rsidRPr="00253C9D" w:rsidRDefault="00230716" w:rsidP="00230716">
            <w:pPr>
              <w:rPr>
                <w:sz w:val="20"/>
                <w:szCs w:val="20"/>
                <w:lang w:val="el-GR"/>
              </w:rPr>
            </w:pPr>
            <w:r w:rsidRPr="00253C9D">
              <w:rPr>
                <w:sz w:val="20"/>
                <w:szCs w:val="20"/>
                <w:lang w:val="el-GR"/>
              </w:rPr>
              <w:t>ΕΙΔΙΚΟ ΚΑΤΑΣΤΗΜΑ ΚΡΑΤΗΣΗΣ ΝΕΩΝ ΒΟΛΟΥ</w:t>
            </w:r>
          </w:p>
        </w:tc>
      </w:tr>
      <w:tr w:rsidR="00230716" w:rsidRPr="00A81E10" w14:paraId="3B9345ED"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3EB9C291" w14:textId="77777777" w:rsidR="00230716" w:rsidRPr="00253C9D" w:rsidRDefault="00230716" w:rsidP="00230716">
            <w:pPr>
              <w:rPr>
                <w:sz w:val="20"/>
                <w:szCs w:val="20"/>
              </w:rPr>
            </w:pPr>
            <w:r w:rsidRPr="00253C9D">
              <w:rPr>
                <w:sz w:val="20"/>
                <w:szCs w:val="20"/>
              </w:rPr>
              <w:t>7</w:t>
            </w:r>
          </w:p>
        </w:tc>
        <w:tc>
          <w:tcPr>
            <w:tcW w:w="6379" w:type="dxa"/>
            <w:tcBorders>
              <w:top w:val="nil"/>
              <w:left w:val="nil"/>
              <w:bottom w:val="single" w:sz="4" w:space="0" w:color="auto"/>
              <w:right w:val="single" w:sz="4" w:space="0" w:color="auto"/>
            </w:tcBorders>
            <w:noWrap/>
            <w:vAlign w:val="bottom"/>
            <w:hideMark/>
          </w:tcPr>
          <w:p w14:paraId="776A1422" w14:textId="77777777" w:rsidR="00230716" w:rsidRPr="00253C9D" w:rsidRDefault="00230716" w:rsidP="00230716">
            <w:pPr>
              <w:rPr>
                <w:sz w:val="20"/>
                <w:szCs w:val="20"/>
                <w:lang w:val="el-GR"/>
              </w:rPr>
            </w:pPr>
            <w:r w:rsidRPr="00253C9D">
              <w:rPr>
                <w:sz w:val="20"/>
                <w:szCs w:val="20"/>
                <w:lang w:val="el-GR"/>
              </w:rPr>
              <w:t>ΕΙΔΙΚΟ ΚΕΝΤΡΟ ΥΓΕΙΑΣ ΚΡΑΤΟΥΜΕΝΩΝ ΚΟΡΥΔΑΛΛΟΥ</w:t>
            </w:r>
          </w:p>
        </w:tc>
      </w:tr>
      <w:tr w:rsidR="00230716" w:rsidRPr="00A81E10" w14:paraId="1BA6C708"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1BEE6C64" w14:textId="77777777" w:rsidR="00230716" w:rsidRPr="00253C9D" w:rsidRDefault="00230716" w:rsidP="00230716">
            <w:pPr>
              <w:rPr>
                <w:sz w:val="20"/>
                <w:szCs w:val="20"/>
              </w:rPr>
            </w:pPr>
            <w:r w:rsidRPr="00253C9D">
              <w:rPr>
                <w:sz w:val="20"/>
                <w:szCs w:val="20"/>
              </w:rPr>
              <w:lastRenderedPageBreak/>
              <w:t>8</w:t>
            </w:r>
          </w:p>
        </w:tc>
        <w:tc>
          <w:tcPr>
            <w:tcW w:w="6379" w:type="dxa"/>
            <w:tcBorders>
              <w:top w:val="nil"/>
              <w:left w:val="nil"/>
              <w:bottom w:val="single" w:sz="4" w:space="0" w:color="auto"/>
              <w:right w:val="single" w:sz="4" w:space="0" w:color="auto"/>
            </w:tcBorders>
            <w:noWrap/>
            <w:vAlign w:val="bottom"/>
            <w:hideMark/>
          </w:tcPr>
          <w:p w14:paraId="24C10342" w14:textId="77777777" w:rsidR="00230716" w:rsidRPr="00253C9D" w:rsidRDefault="00230716" w:rsidP="00230716">
            <w:pPr>
              <w:rPr>
                <w:sz w:val="20"/>
                <w:szCs w:val="20"/>
                <w:lang w:val="el-GR"/>
              </w:rPr>
            </w:pPr>
            <w:r w:rsidRPr="00253C9D">
              <w:rPr>
                <w:sz w:val="20"/>
                <w:szCs w:val="20"/>
                <w:lang w:val="el-GR"/>
              </w:rPr>
              <w:t>ΕΠΙΛΟΓΗ-ΚΕΝΤΡΟ ΑΠΕΞΑΡΤΗΣΗΣ ΤΟΞΙΚΟΜΑΝΩΝ ΚΡΑΤΟΥΜΕΝΩΝ ΕΛΕΩΝΑ ΘΗΒΩΝ</w:t>
            </w:r>
          </w:p>
        </w:tc>
      </w:tr>
      <w:tr w:rsidR="00230716" w:rsidRPr="00253C9D" w14:paraId="0C1C0660"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682E3F64" w14:textId="77777777" w:rsidR="00230716" w:rsidRPr="00253C9D" w:rsidRDefault="00230716" w:rsidP="00230716">
            <w:pPr>
              <w:rPr>
                <w:sz w:val="20"/>
                <w:szCs w:val="20"/>
              </w:rPr>
            </w:pPr>
            <w:r w:rsidRPr="00253C9D">
              <w:rPr>
                <w:sz w:val="20"/>
                <w:szCs w:val="20"/>
              </w:rPr>
              <w:t>9</w:t>
            </w:r>
          </w:p>
        </w:tc>
        <w:tc>
          <w:tcPr>
            <w:tcW w:w="6379" w:type="dxa"/>
            <w:tcBorders>
              <w:top w:val="nil"/>
              <w:left w:val="nil"/>
              <w:bottom w:val="single" w:sz="4" w:space="0" w:color="auto"/>
              <w:right w:val="single" w:sz="4" w:space="0" w:color="auto"/>
            </w:tcBorders>
            <w:noWrap/>
            <w:vAlign w:val="bottom"/>
            <w:hideMark/>
          </w:tcPr>
          <w:p w14:paraId="5142D617" w14:textId="77777777" w:rsidR="00230716" w:rsidRPr="00253C9D" w:rsidRDefault="00230716" w:rsidP="00230716">
            <w:pPr>
              <w:rPr>
                <w:sz w:val="20"/>
                <w:szCs w:val="20"/>
              </w:rPr>
            </w:pPr>
            <w:r w:rsidRPr="00253C9D">
              <w:rPr>
                <w:sz w:val="20"/>
                <w:szCs w:val="20"/>
              </w:rPr>
              <w:t>ΚΑΤΑΣΤΗΜΑ ΚΡΑΤΗΣΗΣ ΑΛΙΚΑΡΝΑΣΣΟΥ</w:t>
            </w:r>
          </w:p>
        </w:tc>
      </w:tr>
      <w:tr w:rsidR="00230716" w:rsidRPr="00253C9D" w14:paraId="11B2843D"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A2D586F" w14:textId="77777777" w:rsidR="00230716" w:rsidRPr="00253C9D" w:rsidRDefault="00230716" w:rsidP="00230716">
            <w:pPr>
              <w:rPr>
                <w:sz w:val="20"/>
                <w:szCs w:val="20"/>
              </w:rPr>
            </w:pPr>
            <w:r w:rsidRPr="00253C9D">
              <w:rPr>
                <w:sz w:val="20"/>
                <w:szCs w:val="20"/>
              </w:rPr>
              <w:t>10</w:t>
            </w:r>
          </w:p>
        </w:tc>
        <w:tc>
          <w:tcPr>
            <w:tcW w:w="6379" w:type="dxa"/>
            <w:tcBorders>
              <w:top w:val="nil"/>
              <w:left w:val="nil"/>
              <w:bottom w:val="single" w:sz="4" w:space="0" w:color="auto"/>
              <w:right w:val="single" w:sz="4" w:space="0" w:color="auto"/>
            </w:tcBorders>
            <w:noWrap/>
            <w:vAlign w:val="bottom"/>
            <w:hideMark/>
          </w:tcPr>
          <w:p w14:paraId="28A65FB6" w14:textId="77777777" w:rsidR="00230716" w:rsidRPr="00253C9D" w:rsidRDefault="00230716" w:rsidP="00230716">
            <w:pPr>
              <w:rPr>
                <w:sz w:val="20"/>
                <w:szCs w:val="20"/>
              </w:rPr>
            </w:pPr>
            <w:r w:rsidRPr="00253C9D">
              <w:rPr>
                <w:sz w:val="20"/>
                <w:szCs w:val="20"/>
              </w:rPr>
              <w:t>ΚΑΤΑΣΤΗΜΑ ΚΡΑΤΗΣΗΣ ΑΜΦΙΣΣΑΣ</w:t>
            </w:r>
          </w:p>
        </w:tc>
      </w:tr>
      <w:tr w:rsidR="00230716" w:rsidRPr="00253C9D" w14:paraId="41B05F40"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0887D7B4" w14:textId="77777777" w:rsidR="00230716" w:rsidRPr="00253C9D" w:rsidRDefault="00230716" w:rsidP="00230716">
            <w:pPr>
              <w:rPr>
                <w:sz w:val="20"/>
                <w:szCs w:val="20"/>
              </w:rPr>
            </w:pPr>
            <w:r w:rsidRPr="00253C9D">
              <w:rPr>
                <w:sz w:val="20"/>
                <w:szCs w:val="20"/>
              </w:rPr>
              <w:t>11</w:t>
            </w:r>
          </w:p>
        </w:tc>
        <w:tc>
          <w:tcPr>
            <w:tcW w:w="6379" w:type="dxa"/>
            <w:tcBorders>
              <w:top w:val="nil"/>
              <w:left w:val="nil"/>
              <w:bottom w:val="single" w:sz="4" w:space="0" w:color="auto"/>
              <w:right w:val="single" w:sz="4" w:space="0" w:color="auto"/>
            </w:tcBorders>
            <w:noWrap/>
            <w:vAlign w:val="bottom"/>
            <w:hideMark/>
          </w:tcPr>
          <w:p w14:paraId="5E6AC910" w14:textId="77777777" w:rsidR="00230716" w:rsidRPr="00253C9D" w:rsidRDefault="00230716" w:rsidP="00230716">
            <w:pPr>
              <w:rPr>
                <w:sz w:val="20"/>
                <w:szCs w:val="20"/>
              </w:rPr>
            </w:pPr>
            <w:r w:rsidRPr="00253C9D">
              <w:rPr>
                <w:sz w:val="20"/>
                <w:szCs w:val="20"/>
              </w:rPr>
              <w:t>ΚΑΤΑΣΤΗΜΑ ΚΡΑΤΗΣΗΣ ΓΡΕΒΕΝΩΝ</w:t>
            </w:r>
          </w:p>
        </w:tc>
      </w:tr>
      <w:tr w:rsidR="00230716" w:rsidRPr="00A81E10" w14:paraId="50B942D8"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642FE6E" w14:textId="77777777" w:rsidR="00230716" w:rsidRPr="00253C9D" w:rsidRDefault="00230716" w:rsidP="00230716">
            <w:pPr>
              <w:rPr>
                <w:sz w:val="20"/>
                <w:szCs w:val="20"/>
              </w:rPr>
            </w:pPr>
            <w:r w:rsidRPr="00253C9D">
              <w:rPr>
                <w:sz w:val="20"/>
                <w:szCs w:val="20"/>
              </w:rPr>
              <w:t>12</w:t>
            </w:r>
          </w:p>
        </w:tc>
        <w:tc>
          <w:tcPr>
            <w:tcW w:w="6379" w:type="dxa"/>
            <w:tcBorders>
              <w:top w:val="nil"/>
              <w:left w:val="nil"/>
              <w:bottom w:val="single" w:sz="4" w:space="0" w:color="auto"/>
              <w:right w:val="single" w:sz="4" w:space="0" w:color="auto"/>
            </w:tcBorders>
            <w:noWrap/>
            <w:vAlign w:val="bottom"/>
            <w:hideMark/>
          </w:tcPr>
          <w:p w14:paraId="7327962D" w14:textId="77777777" w:rsidR="00230716" w:rsidRPr="00253C9D" w:rsidRDefault="00230716" w:rsidP="00230716">
            <w:pPr>
              <w:rPr>
                <w:sz w:val="20"/>
                <w:szCs w:val="20"/>
                <w:lang w:val="el-GR"/>
              </w:rPr>
            </w:pPr>
            <w:r w:rsidRPr="00253C9D">
              <w:rPr>
                <w:sz w:val="20"/>
                <w:szCs w:val="20"/>
                <w:lang w:val="el-GR"/>
              </w:rPr>
              <w:t>ΚΑΤΑΣΤΗΜΑ ΚΡΑΤΗΣΗΣ ΓΥΝΑΙΚΩΝ ΕΛΕΩΝΑ ΘΗΒΩΝ</w:t>
            </w:r>
          </w:p>
        </w:tc>
      </w:tr>
      <w:tr w:rsidR="00230716" w:rsidRPr="00253C9D" w14:paraId="28A14D6E"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6E46341B" w14:textId="77777777" w:rsidR="00230716" w:rsidRPr="00253C9D" w:rsidRDefault="00230716" w:rsidP="00230716">
            <w:pPr>
              <w:rPr>
                <w:sz w:val="20"/>
                <w:szCs w:val="20"/>
              </w:rPr>
            </w:pPr>
            <w:r w:rsidRPr="00253C9D">
              <w:rPr>
                <w:sz w:val="20"/>
                <w:szCs w:val="20"/>
              </w:rPr>
              <w:t>13</w:t>
            </w:r>
          </w:p>
        </w:tc>
        <w:tc>
          <w:tcPr>
            <w:tcW w:w="6379" w:type="dxa"/>
            <w:tcBorders>
              <w:top w:val="nil"/>
              <w:left w:val="nil"/>
              <w:bottom w:val="single" w:sz="4" w:space="0" w:color="auto"/>
              <w:right w:val="single" w:sz="4" w:space="0" w:color="auto"/>
            </w:tcBorders>
            <w:noWrap/>
            <w:vAlign w:val="bottom"/>
            <w:hideMark/>
          </w:tcPr>
          <w:p w14:paraId="1649CF45" w14:textId="77777777" w:rsidR="00230716" w:rsidRPr="00253C9D" w:rsidRDefault="00230716" w:rsidP="00230716">
            <w:pPr>
              <w:rPr>
                <w:sz w:val="20"/>
                <w:szCs w:val="20"/>
              </w:rPr>
            </w:pPr>
            <w:r w:rsidRPr="00253C9D">
              <w:rPr>
                <w:sz w:val="20"/>
                <w:szCs w:val="20"/>
              </w:rPr>
              <w:t>ΚΑΤΑΣΤΗΜΑ ΚΡΑΤΗΣΗΣ ΔΟΜΟΚΟΥ</w:t>
            </w:r>
          </w:p>
        </w:tc>
      </w:tr>
      <w:tr w:rsidR="00230716" w:rsidRPr="00253C9D" w14:paraId="122B724E"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4F2433C0" w14:textId="77777777" w:rsidR="00230716" w:rsidRPr="00253C9D" w:rsidRDefault="00230716" w:rsidP="00230716">
            <w:pPr>
              <w:rPr>
                <w:sz w:val="20"/>
                <w:szCs w:val="20"/>
              </w:rPr>
            </w:pPr>
            <w:r w:rsidRPr="00253C9D">
              <w:rPr>
                <w:sz w:val="20"/>
                <w:szCs w:val="20"/>
              </w:rPr>
              <w:t>14</w:t>
            </w:r>
          </w:p>
        </w:tc>
        <w:tc>
          <w:tcPr>
            <w:tcW w:w="6379" w:type="dxa"/>
            <w:tcBorders>
              <w:top w:val="nil"/>
              <w:left w:val="nil"/>
              <w:bottom w:val="single" w:sz="4" w:space="0" w:color="auto"/>
              <w:right w:val="single" w:sz="4" w:space="0" w:color="auto"/>
            </w:tcBorders>
            <w:noWrap/>
            <w:vAlign w:val="bottom"/>
            <w:hideMark/>
          </w:tcPr>
          <w:p w14:paraId="3AE22ED5" w14:textId="77777777" w:rsidR="00230716" w:rsidRPr="00253C9D" w:rsidRDefault="00230716" w:rsidP="00230716">
            <w:pPr>
              <w:rPr>
                <w:sz w:val="20"/>
                <w:szCs w:val="20"/>
              </w:rPr>
            </w:pPr>
            <w:r w:rsidRPr="00253C9D">
              <w:rPr>
                <w:sz w:val="20"/>
                <w:szCs w:val="20"/>
              </w:rPr>
              <w:t>ΚΑΤΑΣΤΗΜΑ ΚΡΑΤΗΣΗΣ ΘΕΣΣΑΛΟΝΙΚΗΣ</w:t>
            </w:r>
          </w:p>
        </w:tc>
      </w:tr>
      <w:tr w:rsidR="00230716" w:rsidRPr="00253C9D" w14:paraId="4FF91B90"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7CCD468" w14:textId="77777777" w:rsidR="00230716" w:rsidRPr="00253C9D" w:rsidRDefault="00230716" w:rsidP="00230716">
            <w:pPr>
              <w:rPr>
                <w:sz w:val="20"/>
                <w:szCs w:val="20"/>
              </w:rPr>
            </w:pPr>
            <w:r w:rsidRPr="00253C9D">
              <w:rPr>
                <w:sz w:val="20"/>
                <w:szCs w:val="20"/>
              </w:rPr>
              <w:t>15</w:t>
            </w:r>
          </w:p>
        </w:tc>
        <w:tc>
          <w:tcPr>
            <w:tcW w:w="6379" w:type="dxa"/>
            <w:tcBorders>
              <w:top w:val="nil"/>
              <w:left w:val="nil"/>
              <w:bottom w:val="single" w:sz="4" w:space="0" w:color="auto"/>
              <w:right w:val="single" w:sz="4" w:space="0" w:color="auto"/>
            </w:tcBorders>
            <w:noWrap/>
            <w:vAlign w:val="bottom"/>
            <w:hideMark/>
          </w:tcPr>
          <w:p w14:paraId="77FD6ADA" w14:textId="77777777" w:rsidR="00230716" w:rsidRPr="00253C9D" w:rsidRDefault="00230716" w:rsidP="00230716">
            <w:pPr>
              <w:rPr>
                <w:sz w:val="20"/>
                <w:szCs w:val="20"/>
              </w:rPr>
            </w:pPr>
            <w:r w:rsidRPr="00253C9D">
              <w:rPr>
                <w:sz w:val="20"/>
                <w:szCs w:val="20"/>
              </w:rPr>
              <w:t>ΚΑΤΑΣΤΗΜΑ ΚΡΑΤΗΣΗΣ ΙΩΑΝΝΙΝΩΝ</w:t>
            </w:r>
          </w:p>
        </w:tc>
      </w:tr>
      <w:tr w:rsidR="00230716" w:rsidRPr="00253C9D" w14:paraId="21E8A83A"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2A35295" w14:textId="77777777" w:rsidR="00230716" w:rsidRPr="00253C9D" w:rsidRDefault="00230716" w:rsidP="00230716">
            <w:pPr>
              <w:rPr>
                <w:sz w:val="20"/>
                <w:szCs w:val="20"/>
              </w:rPr>
            </w:pPr>
            <w:r w:rsidRPr="00253C9D">
              <w:rPr>
                <w:sz w:val="20"/>
                <w:szCs w:val="20"/>
              </w:rPr>
              <w:t>16</w:t>
            </w:r>
          </w:p>
        </w:tc>
        <w:tc>
          <w:tcPr>
            <w:tcW w:w="6379" w:type="dxa"/>
            <w:tcBorders>
              <w:top w:val="nil"/>
              <w:left w:val="nil"/>
              <w:bottom w:val="single" w:sz="4" w:space="0" w:color="auto"/>
              <w:right w:val="single" w:sz="4" w:space="0" w:color="auto"/>
            </w:tcBorders>
            <w:noWrap/>
            <w:vAlign w:val="bottom"/>
            <w:hideMark/>
          </w:tcPr>
          <w:p w14:paraId="6EA3EDDA" w14:textId="77777777" w:rsidR="00230716" w:rsidRPr="00253C9D" w:rsidRDefault="00230716" w:rsidP="00230716">
            <w:pPr>
              <w:rPr>
                <w:sz w:val="20"/>
                <w:szCs w:val="20"/>
              </w:rPr>
            </w:pPr>
            <w:r w:rsidRPr="00253C9D">
              <w:rPr>
                <w:sz w:val="20"/>
                <w:szCs w:val="20"/>
              </w:rPr>
              <w:t>ΚΑΤΑΣΤΗΜΑ ΚΡΑΤΗΣΗΣ ΚΕΡΚΥΡΑΣ</w:t>
            </w:r>
          </w:p>
        </w:tc>
      </w:tr>
      <w:tr w:rsidR="00230716" w:rsidRPr="00253C9D" w14:paraId="176B5F65"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758A7F6D" w14:textId="77777777" w:rsidR="00230716" w:rsidRPr="00253C9D" w:rsidRDefault="00230716" w:rsidP="00230716">
            <w:pPr>
              <w:rPr>
                <w:sz w:val="20"/>
                <w:szCs w:val="20"/>
              </w:rPr>
            </w:pPr>
            <w:r w:rsidRPr="00253C9D">
              <w:rPr>
                <w:sz w:val="20"/>
                <w:szCs w:val="20"/>
              </w:rPr>
              <w:t>17</w:t>
            </w:r>
          </w:p>
        </w:tc>
        <w:tc>
          <w:tcPr>
            <w:tcW w:w="6379" w:type="dxa"/>
            <w:tcBorders>
              <w:top w:val="nil"/>
              <w:left w:val="nil"/>
              <w:bottom w:val="single" w:sz="4" w:space="0" w:color="auto"/>
              <w:right w:val="single" w:sz="4" w:space="0" w:color="auto"/>
            </w:tcBorders>
            <w:noWrap/>
            <w:vAlign w:val="bottom"/>
            <w:hideMark/>
          </w:tcPr>
          <w:p w14:paraId="5D4767F1" w14:textId="77777777" w:rsidR="00230716" w:rsidRPr="00253C9D" w:rsidRDefault="00230716" w:rsidP="00230716">
            <w:pPr>
              <w:rPr>
                <w:sz w:val="20"/>
                <w:szCs w:val="20"/>
              </w:rPr>
            </w:pPr>
            <w:r w:rsidRPr="00253C9D">
              <w:rPr>
                <w:sz w:val="20"/>
                <w:szCs w:val="20"/>
              </w:rPr>
              <w:t>ΚΑΤΑΣΤΗΜΑ ΚΡΑΤΗΣΗΣ ΚΟΜΟΤΗΝΗΣ</w:t>
            </w:r>
          </w:p>
        </w:tc>
      </w:tr>
      <w:tr w:rsidR="00230716" w:rsidRPr="00253C9D" w14:paraId="74A3BF71"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0D376D2D" w14:textId="77777777" w:rsidR="00230716" w:rsidRPr="00253C9D" w:rsidRDefault="00230716" w:rsidP="00230716">
            <w:pPr>
              <w:rPr>
                <w:sz w:val="20"/>
                <w:szCs w:val="20"/>
              </w:rPr>
            </w:pPr>
            <w:r w:rsidRPr="00253C9D">
              <w:rPr>
                <w:sz w:val="20"/>
                <w:szCs w:val="20"/>
              </w:rPr>
              <w:t>18</w:t>
            </w:r>
          </w:p>
        </w:tc>
        <w:tc>
          <w:tcPr>
            <w:tcW w:w="6379" w:type="dxa"/>
            <w:tcBorders>
              <w:top w:val="nil"/>
              <w:left w:val="nil"/>
              <w:bottom w:val="single" w:sz="4" w:space="0" w:color="auto"/>
              <w:right w:val="single" w:sz="4" w:space="0" w:color="auto"/>
            </w:tcBorders>
            <w:noWrap/>
            <w:vAlign w:val="bottom"/>
            <w:hideMark/>
          </w:tcPr>
          <w:p w14:paraId="226415C4" w14:textId="77777777" w:rsidR="00230716" w:rsidRPr="00253C9D" w:rsidRDefault="00230716" w:rsidP="00230716">
            <w:pPr>
              <w:rPr>
                <w:sz w:val="20"/>
                <w:szCs w:val="20"/>
              </w:rPr>
            </w:pPr>
            <w:r w:rsidRPr="00253C9D">
              <w:rPr>
                <w:sz w:val="20"/>
                <w:szCs w:val="20"/>
              </w:rPr>
              <w:t>ΚΑΤΑΣΤΗΜΑ ΚΡΑΤΗΣΗΣ ΚΟΡΙΝΘΟΥ</w:t>
            </w:r>
          </w:p>
        </w:tc>
      </w:tr>
      <w:tr w:rsidR="00230716" w:rsidRPr="00253C9D" w14:paraId="47F9BDB4"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48F43794" w14:textId="77777777" w:rsidR="00230716" w:rsidRPr="00253C9D" w:rsidRDefault="00230716" w:rsidP="00230716">
            <w:pPr>
              <w:rPr>
                <w:sz w:val="20"/>
                <w:szCs w:val="20"/>
              </w:rPr>
            </w:pPr>
            <w:r w:rsidRPr="00253C9D">
              <w:rPr>
                <w:sz w:val="20"/>
                <w:szCs w:val="20"/>
              </w:rPr>
              <w:t>19</w:t>
            </w:r>
          </w:p>
        </w:tc>
        <w:tc>
          <w:tcPr>
            <w:tcW w:w="6379" w:type="dxa"/>
            <w:tcBorders>
              <w:top w:val="nil"/>
              <w:left w:val="nil"/>
              <w:bottom w:val="single" w:sz="4" w:space="0" w:color="auto"/>
              <w:right w:val="single" w:sz="4" w:space="0" w:color="auto"/>
            </w:tcBorders>
            <w:noWrap/>
            <w:vAlign w:val="bottom"/>
            <w:hideMark/>
          </w:tcPr>
          <w:p w14:paraId="5C050766" w14:textId="77777777" w:rsidR="00230716" w:rsidRPr="00253C9D" w:rsidRDefault="00230716" w:rsidP="00230716">
            <w:pPr>
              <w:rPr>
                <w:sz w:val="20"/>
                <w:szCs w:val="20"/>
              </w:rPr>
            </w:pPr>
            <w:r w:rsidRPr="00253C9D">
              <w:rPr>
                <w:sz w:val="20"/>
                <w:szCs w:val="20"/>
              </w:rPr>
              <w:t>ΚΑΤΑΣΤΗΜΑ ΚΡΑΤΗΣΗΣ ΚΟΡΥΔΑΛΛΟΥ Ι</w:t>
            </w:r>
          </w:p>
        </w:tc>
      </w:tr>
      <w:tr w:rsidR="00230716" w:rsidRPr="00253C9D" w14:paraId="158DA3DC"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52EF8093" w14:textId="77777777" w:rsidR="00230716" w:rsidRPr="00253C9D" w:rsidRDefault="00230716" w:rsidP="00230716">
            <w:pPr>
              <w:rPr>
                <w:sz w:val="20"/>
                <w:szCs w:val="20"/>
              </w:rPr>
            </w:pPr>
            <w:r w:rsidRPr="00253C9D">
              <w:rPr>
                <w:sz w:val="20"/>
                <w:szCs w:val="20"/>
              </w:rPr>
              <w:t>20</w:t>
            </w:r>
          </w:p>
        </w:tc>
        <w:tc>
          <w:tcPr>
            <w:tcW w:w="6379" w:type="dxa"/>
            <w:tcBorders>
              <w:top w:val="nil"/>
              <w:left w:val="nil"/>
              <w:bottom w:val="single" w:sz="4" w:space="0" w:color="auto"/>
              <w:right w:val="single" w:sz="4" w:space="0" w:color="auto"/>
            </w:tcBorders>
            <w:noWrap/>
            <w:vAlign w:val="bottom"/>
            <w:hideMark/>
          </w:tcPr>
          <w:p w14:paraId="49246D9B" w14:textId="77777777" w:rsidR="00230716" w:rsidRPr="00253C9D" w:rsidRDefault="00230716" w:rsidP="00230716">
            <w:pPr>
              <w:rPr>
                <w:sz w:val="20"/>
                <w:szCs w:val="20"/>
              </w:rPr>
            </w:pPr>
            <w:r w:rsidRPr="00253C9D">
              <w:rPr>
                <w:sz w:val="20"/>
                <w:szCs w:val="20"/>
              </w:rPr>
              <w:t>ΚΑΤΑΣΤΗΜΑ ΚΡΑΤΗΣΗΣ ΚΟΡΥΔΑΛΛΟΥ ΙΙ</w:t>
            </w:r>
          </w:p>
        </w:tc>
      </w:tr>
      <w:tr w:rsidR="00230716" w:rsidRPr="00253C9D" w14:paraId="56927446"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75D3EC83" w14:textId="77777777" w:rsidR="00230716" w:rsidRPr="00253C9D" w:rsidRDefault="00230716" w:rsidP="00230716">
            <w:pPr>
              <w:rPr>
                <w:sz w:val="20"/>
                <w:szCs w:val="20"/>
              </w:rPr>
            </w:pPr>
            <w:r w:rsidRPr="00253C9D">
              <w:rPr>
                <w:sz w:val="20"/>
                <w:szCs w:val="20"/>
              </w:rPr>
              <w:t>21</w:t>
            </w:r>
          </w:p>
        </w:tc>
        <w:tc>
          <w:tcPr>
            <w:tcW w:w="6379" w:type="dxa"/>
            <w:tcBorders>
              <w:top w:val="nil"/>
              <w:left w:val="nil"/>
              <w:bottom w:val="single" w:sz="4" w:space="0" w:color="auto"/>
              <w:right w:val="single" w:sz="4" w:space="0" w:color="auto"/>
            </w:tcBorders>
            <w:noWrap/>
            <w:vAlign w:val="bottom"/>
            <w:hideMark/>
          </w:tcPr>
          <w:p w14:paraId="5E254344" w14:textId="77777777" w:rsidR="00230716" w:rsidRPr="00253C9D" w:rsidRDefault="00230716" w:rsidP="00230716">
            <w:pPr>
              <w:rPr>
                <w:sz w:val="20"/>
                <w:szCs w:val="20"/>
              </w:rPr>
            </w:pPr>
            <w:r w:rsidRPr="00253C9D">
              <w:rPr>
                <w:sz w:val="20"/>
                <w:szCs w:val="20"/>
              </w:rPr>
              <w:t>ΚΑΤΑΣΤΗΜΑ ΚΡΑΤΗΣΗΣ ΚΩ</w:t>
            </w:r>
          </w:p>
        </w:tc>
      </w:tr>
      <w:tr w:rsidR="00230716" w:rsidRPr="00253C9D" w14:paraId="05550E03"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4B8382D6" w14:textId="77777777" w:rsidR="00230716" w:rsidRPr="00253C9D" w:rsidRDefault="00230716" w:rsidP="00230716">
            <w:pPr>
              <w:rPr>
                <w:sz w:val="20"/>
                <w:szCs w:val="20"/>
              </w:rPr>
            </w:pPr>
            <w:r w:rsidRPr="00253C9D">
              <w:rPr>
                <w:sz w:val="20"/>
                <w:szCs w:val="20"/>
              </w:rPr>
              <w:t>22</w:t>
            </w:r>
          </w:p>
        </w:tc>
        <w:tc>
          <w:tcPr>
            <w:tcW w:w="6379" w:type="dxa"/>
            <w:tcBorders>
              <w:top w:val="nil"/>
              <w:left w:val="nil"/>
              <w:bottom w:val="single" w:sz="4" w:space="0" w:color="auto"/>
              <w:right w:val="single" w:sz="4" w:space="0" w:color="auto"/>
            </w:tcBorders>
            <w:noWrap/>
            <w:vAlign w:val="bottom"/>
            <w:hideMark/>
          </w:tcPr>
          <w:p w14:paraId="0F3F2AAE" w14:textId="77777777" w:rsidR="00230716" w:rsidRPr="00253C9D" w:rsidRDefault="00230716" w:rsidP="00230716">
            <w:pPr>
              <w:rPr>
                <w:sz w:val="20"/>
                <w:szCs w:val="20"/>
              </w:rPr>
            </w:pPr>
            <w:r w:rsidRPr="00253C9D">
              <w:rPr>
                <w:sz w:val="20"/>
                <w:szCs w:val="20"/>
              </w:rPr>
              <w:t>ΚΑΤΑΣΤΗΜΑ ΚΡΑΤΗΣΗΣ ΛΑΡΙΣΑΣ</w:t>
            </w:r>
          </w:p>
        </w:tc>
      </w:tr>
      <w:tr w:rsidR="00230716" w:rsidRPr="00253C9D" w14:paraId="32DA256F"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B07306E" w14:textId="77777777" w:rsidR="00230716" w:rsidRPr="00253C9D" w:rsidRDefault="00230716" w:rsidP="00230716">
            <w:pPr>
              <w:rPr>
                <w:sz w:val="20"/>
                <w:szCs w:val="20"/>
              </w:rPr>
            </w:pPr>
            <w:r w:rsidRPr="00253C9D">
              <w:rPr>
                <w:sz w:val="20"/>
                <w:szCs w:val="20"/>
              </w:rPr>
              <w:t>23</w:t>
            </w:r>
          </w:p>
        </w:tc>
        <w:tc>
          <w:tcPr>
            <w:tcW w:w="6379" w:type="dxa"/>
            <w:tcBorders>
              <w:top w:val="nil"/>
              <w:left w:val="nil"/>
              <w:bottom w:val="single" w:sz="4" w:space="0" w:color="auto"/>
              <w:right w:val="single" w:sz="4" w:space="0" w:color="auto"/>
            </w:tcBorders>
            <w:noWrap/>
            <w:vAlign w:val="bottom"/>
            <w:hideMark/>
          </w:tcPr>
          <w:p w14:paraId="4DD9AD4C" w14:textId="77777777" w:rsidR="00230716" w:rsidRPr="00253C9D" w:rsidRDefault="00230716" w:rsidP="00230716">
            <w:pPr>
              <w:rPr>
                <w:sz w:val="20"/>
                <w:szCs w:val="20"/>
              </w:rPr>
            </w:pPr>
            <w:r w:rsidRPr="00253C9D">
              <w:rPr>
                <w:sz w:val="20"/>
                <w:szCs w:val="20"/>
              </w:rPr>
              <w:t>ΚΑΤΑΣΤΗΜΑ ΚΡΑΤΗΣΗΣ ΜΑΛΑΝΔΡΙΝΟΥ</w:t>
            </w:r>
          </w:p>
        </w:tc>
      </w:tr>
      <w:tr w:rsidR="00230716" w:rsidRPr="00253C9D" w14:paraId="2E612C7A"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75DAF195" w14:textId="77777777" w:rsidR="00230716" w:rsidRPr="00253C9D" w:rsidRDefault="00230716" w:rsidP="00230716">
            <w:pPr>
              <w:rPr>
                <w:sz w:val="20"/>
                <w:szCs w:val="20"/>
              </w:rPr>
            </w:pPr>
            <w:r w:rsidRPr="00253C9D">
              <w:rPr>
                <w:sz w:val="20"/>
                <w:szCs w:val="20"/>
              </w:rPr>
              <w:t>24</w:t>
            </w:r>
          </w:p>
        </w:tc>
        <w:tc>
          <w:tcPr>
            <w:tcW w:w="6379" w:type="dxa"/>
            <w:tcBorders>
              <w:top w:val="nil"/>
              <w:left w:val="nil"/>
              <w:bottom w:val="single" w:sz="4" w:space="0" w:color="auto"/>
              <w:right w:val="single" w:sz="4" w:space="0" w:color="auto"/>
            </w:tcBorders>
            <w:noWrap/>
            <w:vAlign w:val="bottom"/>
            <w:hideMark/>
          </w:tcPr>
          <w:p w14:paraId="6B72CE4C" w14:textId="77777777" w:rsidR="00230716" w:rsidRPr="00253C9D" w:rsidRDefault="00230716" w:rsidP="00230716">
            <w:pPr>
              <w:rPr>
                <w:sz w:val="20"/>
                <w:szCs w:val="20"/>
              </w:rPr>
            </w:pPr>
            <w:r w:rsidRPr="00253C9D">
              <w:rPr>
                <w:sz w:val="20"/>
                <w:szCs w:val="20"/>
              </w:rPr>
              <w:t>ΚΑΤΑΣΤΗΜΑ ΚΡΑΤΗΣΗΣ ΝΑΥΠΛΙΟΥ</w:t>
            </w:r>
          </w:p>
        </w:tc>
      </w:tr>
      <w:tr w:rsidR="00230716" w:rsidRPr="00253C9D" w14:paraId="3CE48276"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60F40954" w14:textId="77777777" w:rsidR="00230716" w:rsidRPr="00253C9D" w:rsidRDefault="00230716" w:rsidP="00230716">
            <w:pPr>
              <w:rPr>
                <w:sz w:val="20"/>
                <w:szCs w:val="20"/>
              </w:rPr>
            </w:pPr>
            <w:r w:rsidRPr="00253C9D">
              <w:rPr>
                <w:sz w:val="20"/>
                <w:szCs w:val="20"/>
              </w:rPr>
              <w:t>25</w:t>
            </w:r>
          </w:p>
        </w:tc>
        <w:tc>
          <w:tcPr>
            <w:tcW w:w="6379" w:type="dxa"/>
            <w:tcBorders>
              <w:top w:val="nil"/>
              <w:left w:val="nil"/>
              <w:bottom w:val="single" w:sz="4" w:space="0" w:color="auto"/>
              <w:right w:val="single" w:sz="4" w:space="0" w:color="auto"/>
            </w:tcBorders>
            <w:noWrap/>
            <w:vAlign w:val="bottom"/>
            <w:hideMark/>
          </w:tcPr>
          <w:p w14:paraId="0D16C086" w14:textId="77777777" w:rsidR="00230716" w:rsidRPr="00253C9D" w:rsidRDefault="00230716" w:rsidP="00230716">
            <w:pPr>
              <w:rPr>
                <w:sz w:val="20"/>
                <w:szCs w:val="20"/>
              </w:rPr>
            </w:pPr>
            <w:r w:rsidRPr="00253C9D">
              <w:rPr>
                <w:sz w:val="20"/>
                <w:szCs w:val="20"/>
              </w:rPr>
              <w:t>ΚΑΤΑΣΤΗΜΑ ΚΡΑΤΗΣΗΣ ΝΕΑΠΟΛΗΣ</w:t>
            </w:r>
          </w:p>
        </w:tc>
      </w:tr>
      <w:tr w:rsidR="00230716" w:rsidRPr="00253C9D" w14:paraId="2F5354F9"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56DC209" w14:textId="77777777" w:rsidR="00230716" w:rsidRPr="00253C9D" w:rsidRDefault="00230716" w:rsidP="00230716">
            <w:pPr>
              <w:rPr>
                <w:sz w:val="20"/>
                <w:szCs w:val="20"/>
              </w:rPr>
            </w:pPr>
            <w:r w:rsidRPr="00253C9D">
              <w:rPr>
                <w:sz w:val="20"/>
                <w:szCs w:val="20"/>
              </w:rPr>
              <w:t>26</w:t>
            </w:r>
          </w:p>
        </w:tc>
        <w:tc>
          <w:tcPr>
            <w:tcW w:w="6379" w:type="dxa"/>
            <w:tcBorders>
              <w:top w:val="nil"/>
              <w:left w:val="nil"/>
              <w:bottom w:val="single" w:sz="4" w:space="0" w:color="auto"/>
              <w:right w:val="single" w:sz="4" w:space="0" w:color="auto"/>
            </w:tcBorders>
            <w:noWrap/>
            <w:vAlign w:val="bottom"/>
            <w:hideMark/>
          </w:tcPr>
          <w:p w14:paraId="7EB98C96" w14:textId="77777777" w:rsidR="00230716" w:rsidRPr="00253C9D" w:rsidRDefault="00230716" w:rsidP="00230716">
            <w:pPr>
              <w:rPr>
                <w:sz w:val="20"/>
                <w:szCs w:val="20"/>
              </w:rPr>
            </w:pPr>
            <w:r w:rsidRPr="00253C9D">
              <w:rPr>
                <w:sz w:val="20"/>
                <w:szCs w:val="20"/>
              </w:rPr>
              <w:t>ΚΑΤΑΣΤΗΜΑ ΚΡΑΤΗΣΗΣ ΝΙΓΡΙΤΑΣ ΣΕΡΡΩΝ</w:t>
            </w:r>
          </w:p>
        </w:tc>
      </w:tr>
      <w:tr w:rsidR="00230716" w:rsidRPr="00253C9D" w14:paraId="5F63C869"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2AEF9F50" w14:textId="77777777" w:rsidR="00230716" w:rsidRPr="00253C9D" w:rsidRDefault="00230716" w:rsidP="00230716">
            <w:pPr>
              <w:rPr>
                <w:sz w:val="20"/>
                <w:szCs w:val="20"/>
              </w:rPr>
            </w:pPr>
            <w:r w:rsidRPr="00253C9D">
              <w:rPr>
                <w:sz w:val="20"/>
                <w:szCs w:val="20"/>
              </w:rPr>
              <w:t>27</w:t>
            </w:r>
          </w:p>
        </w:tc>
        <w:tc>
          <w:tcPr>
            <w:tcW w:w="6379" w:type="dxa"/>
            <w:tcBorders>
              <w:top w:val="nil"/>
              <w:left w:val="nil"/>
              <w:bottom w:val="single" w:sz="4" w:space="0" w:color="auto"/>
              <w:right w:val="single" w:sz="4" w:space="0" w:color="auto"/>
            </w:tcBorders>
            <w:noWrap/>
            <w:vAlign w:val="bottom"/>
            <w:hideMark/>
          </w:tcPr>
          <w:p w14:paraId="45BF8525" w14:textId="77777777" w:rsidR="00230716" w:rsidRPr="00253C9D" w:rsidRDefault="00230716" w:rsidP="00230716">
            <w:pPr>
              <w:rPr>
                <w:sz w:val="20"/>
                <w:szCs w:val="20"/>
              </w:rPr>
            </w:pPr>
            <w:r w:rsidRPr="00253C9D">
              <w:rPr>
                <w:sz w:val="20"/>
                <w:szCs w:val="20"/>
              </w:rPr>
              <w:t>ΚΑΤΑΣΤΗΜΑ ΚΡΑΤΗΣΗΣ ΠΑΤΡΑΣ</w:t>
            </w:r>
          </w:p>
        </w:tc>
      </w:tr>
      <w:tr w:rsidR="00230716" w:rsidRPr="00253C9D" w14:paraId="5503DC13"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120C5A89" w14:textId="77777777" w:rsidR="00230716" w:rsidRPr="00253C9D" w:rsidRDefault="00230716" w:rsidP="00230716">
            <w:pPr>
              <w:rPr>
                <w:sz w:val="20"/>
                <w:szCs w:val="20"/>
              </w:rPr>
            </w:pPr>
            <w:r w:rsidRPr="00253C9D">
              <w:rPr>
                <w:sz w:val="20"/>
                <w:szCs w:val="20"/>
              </w:rPr>
              <w:t>28</w:t>
            </w:r>
          </w:p>
        </w:tc>
        <w:tc>
          <w:tcPr>
            <w:tcW w:w="6379" w:type="dxa"/>
            <w:tcBorders>
              <w:top w:val="nil"/>
              <w:left w:val="nil"/>
              <w:bottom w:val="single" w:sz="4" w:space="0" w:color="auto"/>
              <w:right w:val="single" w:sz="4" w:space="0" w:color="auto"/>
            </w:tcBorders>
            <w:noWrap/>
            <w:vAlign w:val="bottom"/>
            <w:hideMark/>
          </w:tcPr>
          <w:p w14:paraId="7EF9ECF1" w14:textId="77777777" w:rsidR="00230716" w:rsidRPr="00253C9D" w:rsidRDefault="00230716" w:rsidP="00230716">
            <w:pPr>
              <w:rPr>
                <w:sz w:val="20"/>
                <w:szCs w:val="20"/>
              </w:rPr>
            </w:pPr>
            <w:r w:rsidRPr="00253C9D">
              <w:rPr>
                <w:sz w:val="20"/>
                <w:szCs w:val="20"/>
              </w:rPr>
              <w:t>ΚΑΤΑΣΤΗΜΑ ΚΡΑΤΗΣΗΣ ΤΡΙΚΑΛΩΝ</w:t>
            </w:r>
          </w:p>
        </w:tc>
      </w:tr>
      <w:tr w:rsidR="00230716" w:rsidRPr="00253C9D" w14:paraId="4A3CCE70"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101EAEEE" w14:textId="77777777" w:rsidR="00230716" w:rsidRPr="00253C9D" w:rsidRDefault="00230716" w:rsidP="00230716">
            <w:pPr>
              <w:rPr>
                <w:sz w:val="20"/>
                <w:szCs w:val="20"/>
              </w:rPr>
            </w:pPr>
            <w:r w:rsidRPr="00253C9D">
              <w:rPr>
                <w:sz w:val="20"/>
                <w:szCs w:val="20"/>
              </w:rPr>
              <w:t>29</w:t>
            </w:r>
          </w:p>
        </w:tc>
        <w:tc>
          <w:tcPr>
            <w:tcW w:w="6379" w:type="dxa"/>
            <w:tcBorders>
              <w:top w:val="nil"/>
              <w:left w:val="nil"/>
              <w:bottom w:val="single" w:sz="4" w:space="0" w:color="auto"/>
              <w:right w:val="single" w:sz="4" w:space="0" w:color="auto"/>
            </w:tcBorders>
            <w:noWrap/>
            <w:vAlign w:val="bottom"/>
            <w:hideMark/>
          </w:tcPr>
          <w:p w14:paraId="042994C4" w14:textId="77777777" w:rsidR="00230716" w:rsidRPr="00253C9D" w:rsidRDefault="00230716" w:rsidP="00230716">
            <w:pPr>
              <w:rPr>
                <w:sz w:val="20"/>
                <w:szCs w:val="20"/>
              </w:rPr>
            </w:pPr>
            <w:r w:rsidRPr="00253C9D">
              <w:rPr>
                <w:sz w:val="20"/>
                <w:szCs w:val="20"/>
              </w:rPr>
              <w:t>ΚΑΤΑΣΤΗΜΑ ΚΡΑΤΗΣΗΣ ΤΡΙΠΟΛΗΣ</w:t>
            </w:r>
          </w:p>
        </w:tc>
      </w:tr>
      <w:tr w:rsidR="00230716" w:rsidRPr="00253C9D" w14:paraId="7FB4E6B1"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19C8711C" w14:textId="77777777" w:rsidR="00230716" w:rsidRPr="00253C9D" w:rsidRDefault="00230716" w:rsidP="00230716">
            <w:pPr>
              <w:rPr>
                <w:sz w:val="20"/>
                <w:szCs w:val="20"/>
              </w:rPr>
            </w:pPr>
            <w:r w:rsidRPr="00253C9D">
              <w:rPr>
                <w:sz w:val="20"/>
                <w:szCs w:val="20"/>
              </w:rPr>
              <w:t>30</w:t>
            </w:r>
          </w:p>
        </w:tc>
        <w:tc>
          <w:tcPr>
            <w:tcW w:w="6379" w:type="dxa"/>
            <w:tcBorders>
              <w:top w:val="nil"/>
              <w:left w:val="nil"/>
              <w:bottom w:val="single" w:sz="4" w:space="0" w:color="auto"/>
              <w:right w:val="single" w:sz="4" w:space="0" w:color="auto"/>
            </w:tcBorders>
            <w:noWrap/>
            <w:vAlign w:val="bottom"/>
            <w:hideMark/>
          </w:tcPr>
          <w:p w14:paraId="39A81185" w14:textId="77777777" w:rsidR="00230716" w:rsidRPr="00253C9D" w:rsidRDefault="00230716" w:rsidP="00230716">
            <w:pPr>
              <w:rPr>
                <w:sz w:val="20"/>
                <w:szCs w:val="20"/>
              </w:rPr>
            </w:pPr>
            <w:r w:rsidRPr="00253C9D">
              <w:rPr>
                <w:sz w:val="20"/>
                <w:szCs w:val="20"/>
              </w:rPr>
              <w:t>ΚΑΤΑΣΤΗΜΑ ΚΡΑΤΗΣΗΣ ΧΑΛΚΙΔΑΣ</w:t>
            </w:r>
          </w:p>
        </w:tc>
      </w:tr>
      <w:tr w:rsidR="00230716" w:rsidRPr="00253C9D" w14:paraId="27AFAE1F"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5A030A29" w14:textId="77777777" w:rsidR="00230716" w:rsidRPr="00253C9D" w:rsidRDefault="00230716" w:rsidP="00230716">
            <w:pPr>
              <w:rPr>
                <w:sz w:val="20"/>
                <w:szCs w:val="20"/>
              </w:rPr>
            </w:pPr>
            <w:r w:rsidRPr="00253C9D">
              <w:rPr>
                <w:sz w:val="20"/>
                <w:szCs w:val="20"/>
              </w:rPr>
              <w:t>31</w:t>
            </w:r>
          </w:p>
        </w:tc>
        <w:tc>
          <w:tcPr>
            <w:tcW w:w="6379" w:type="dxa"/>
            <w:tcBorders>
              <w:top w:val="nil"/>
              <w:left w:val="nil"/>
              <w:bottom w:val="single" w:sz="4" w:space="0" w:color="auto"/>
              <w:right w:val="single" w:sz="4" w:space="0" w:color="auto"/>
            </w:tcBorders>
            <w:noWrap/>
            <w:vAlign w:val="bottom"/>
            <w:hideMark/>
          </w:tcPr>
          <w:p w14:paraId="41A9BC75" w14:textId="77777777" w:rsidR="00230716" w:rsidRPr="00253C9D" w:rsidRDefault="00230716" w:rsidP="00230716">
            <w:pPr>
              <w:rPr>
                <w:sz w:val="20"/>
                <w:szCs w:val="20"/>
              </w:rPr>
            </w:pPr>
            <w:r w:rsidRPr="00253C9D">
              <w:rPr>
                <w:sz w:val="20"/>
                <w:szCs w:val="20"/>
              </w:rPr>
              <w:t>ΚΑΤΑΣΤΗΜΑ ΚΡΑΤΗΣΗΣ ΧΑΝΙΩΝ</w:t>
            </w:r>
          </w:p>
        </w:tc>
      </w:tr>
      <w:tr w:rsidR="00230716" w:rsidRPr="00253C9D" w14:paraId="257372B6"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19B79808" w14:textId="77777777" w:rsidR="00230716" w:rsidRPr="00253C9D" w:rsidRDefault="00230716" w:rsidP="00230716">
            <w:pPr>
              <w:rPr>
                <w:sz w:val="20"/>
                <w:szCs w:val="20"/>
              </w:rPr>
            </w:pPr>
            <w:r w:rsidRPr="00253C9D">
              <w:rPr>
                <w:sz w:val="20"/>
                <w:szCs w:val="20"/>
              </w:rPr>
              <w:t>32</w:t>
            </w:r>
          </w:p>
        </w:tc>
        <w:tc>
          <w:tcPr>
            <w:tcW w:w="6379" w:type="dxa"/>
            <w:tcBorders>
              <w:top w:val="nil"/>
              <w:left w:val="nil"/>
              <w:bottom w:val="single" w:sz="4" w:space="0" w:color="auto"/>
              <w:right w:val="single" w:sz="4" w:space="0" w:color="auto"/>
            </w:tcBorders>
            <w:noWrap/>
            <w:vAlign w:val="bottom"/>
            <w:hideMark/>
          </w:tcPr>
          <w:p w14:paraId="33502A4C" w14:textId="77777777" w:rsidR="00230716" w:rsidRPr="00253C9D" w:rsidRDefault="00230716" w:rsidP="00230716">
            <w:pPr>
              <w:rPr>
                <w:sz w:val="20"/>
                <w:szCs w:val="20"/>
              </w:rPr>
            </w:pPr>
            <w:r w:rsidRPr="00253C9D">
              <w:rPr>
                <w:sz w:val="20"/>
                <w:szCs w:val="20"/>
              </w:rPr>
              <w:t>ΚΑΤΑΣΤΗΜΑ ΚΡΑΤΗΣΗΣ ΧΙΟΥ</w:t>
            </w:r>
          </w:p>
        </w:tc>
      </w:tr>
      <w:tr w:rsidR="00230716" w:rsidRPr="00253C9D" w14:paraId="0C1C4E61"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5904866F" w14:textId="77777777" w:rsidR="00230716" w:rsidRPr="00253C9D" w:rsidRDefault="00230716" w:rsidP="00230716">
            <w:pPr>
              <w:rPr>
                <w:sz w:val="20"/>
                <w:szCs w:val="20"/>
              </w:rPr>
            </w:pPr>
            <w:r w:rsidRPr="00253C9D">
              <w:rPr>
                <w:sz w:val="20"/>
                <w:szCs w:val="20"/>
              </w:rPr>
              <w:t>33</w:t>
            </w:r>
          </w:p>
        </w:tc>
        <w:tc>
          <w:tcPr>
            <w:tcW w:w="6379" w:type="dxa"/>
            <w:tcBorders>
              <w:top w:val="nil"/>
              <w:left w:val="nil"/>
              <w:bottom w:val="single" w:sz="4" w:space="0" w:color="auto"/>
              <w:right w:val="single" w:sz="4" w:space="0" w:color="auto"/>
            </w:tcBorders>
            <w:noWrap/>
            <w:vAlign w:val="bottom"/>
            <w:hideMark/>
          </w:tcPr>
          <w:p w14:paraId="1DA633C2" w14:textId="77777777" w:rsidR="00230716" w:rsidRPr="00253C9D" w:rsidRDefault="00230716" w:rsidP="00230716">
            <w:pPr>
              <w:rPr>
                <w:sz w:val="20"/>
                <w:szCs w:val="20"/>
              </w:rPr>
            </w:pPr>
            <w:r w:rsidRPr="00253C9D">
              <w:rPr>
                <w:sz w:val="20"/>
                <w:szCs w:val="20"/>
              </w:rPr>
              <w:t>ΚΕΝΤΡΙΚΗ ΑΠΟΘΗΚΗ ΥΛΙΚΟΥ ΦΥΛΑΚΩΝ</w:t>
            </w:r>
          </w:p>
        </w:tc>
      </w:tr>
      <w:tr w:rsidR="00230716" w:rsidRPr="00253C9D" w14:paraId="4A9F5038"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34F79BDB" w14:textId="77777777" w:rsidR="00230716" w:rsidRPr="00253C9D" w:rsidRDefault="00230716" w:rsidP="00230716">
            <w:pPr>
              <w:rPr>
                <w:sz w:val="20"/>
                <w:szCs w:val="20"/>
              </w:rPr>
            </w:pPr>
            <w:r w:rsidRPr="00253C9D">
              <w:rPr>
                <w:sz w:val="20"/>
                <w:szCs w:val="20"/>
              </w:rPr>
              <w:t>34</w:t>
            </w:r>
          </w:p>
        </w:tc>
        <w:tc>
          <w:tcPr>
            <w:tcW w:w="6379" w:type="dxa"/>
            <w:tcBorders>
              <w:top w:val="nil"/>
              <w:left w:val="nil"/>
              <w:bottom w:val="single" w:sz="4" w:space="0" w:color="auto"/>
              <w:right w:val="single" w:sz="4" w:space="0" w:color="auto"/>
            </w:tcBorders>
            <w:noWrap/>
            <w:vAlign w:val="bottom"/>
            <w:hideMark/>
          </w:tcPr>
          <w:p w14:paraId="1A22F861" w14:textId="77777777" w:rsidR="00230716" w:rsidRPr="00253C9D" w:rsidRDefault="00230716" w:rsidP="00230716">
            <w:pPr>
              <w:rPr>
                <w:sz w:val="20"/>
                <w:szCs w:val="20"/>
              </w:rPr>
            </w:pPr>
            <w:r w:rsidRPr="00253C9D">
              <w:rPr>
                <w:sz w:val="20"/>
                <w:szCs w:val="20"/>
              </w:rPr>
              <w:t>ΨΥΧΙΑΤΡΕΙΟ ΚΡΑΤΟΥΜΕΝΩΝ ΚΟΡΥΔΑΛΛΟΥ</w:t>
            </w:r>
          </w:p>
        </w:tc>
      </w:tr>
      <w:tr w:rsidR="00230716" w:rsidRPr="00A81E10" w14:paraId="666B0F02" w14:textId="77777777" w:rsidTr="00230716">
        <w:trPr>
          <w:trHeight w:val="284"/>
          <w:jc w:val="center"/>
        </w:trPr>
        <w:tc>
          <w:tcPr>
            <w:tcW w:w="817" w:type="dxa"/>
            <w:tcBorders>
              <w:top w:val="nil"/>
              <w:left w:val="single" w:sz="4" w:space="0" w:color="auto"/>
              <w:bottom w:val="single" w:sz="4" w:space="0" w:color="auto"/>
              <w:right w:val="single" w:sz="4" w:space="0" w:color="auto"/>
            </w:tcBorders>
            <w:noWrap/>
            <w:vAlign w:val="bottom"/>
            <w:hideMark/>
          </w:tcPr>
          <w:p w14:paraId="5CD549E9" w14:textId="77777777" w:rsidR="00230716" w:rsidRPr="00253C9D" w:rsidRDefault="00230716" w:rsidP="00230716">
            <w:pPr>
              <w:rPr>
                <w:sz w:val="20"/>
                <w:szCs w:val="20"/>
              </w:rPr>
            </w:pPr>
            <w:r w:rsidRPr="00253C9D">
              <w:rPr>
                <w:sz w:val="20"/>
                <w:szCs w:val="20"/>
              </w:rPr>
              <w:t>35</w:t>
            </w:r>
          </w:p>
        </w:tc>
        <w:tc>
          <w:tcPr>
            <w:tcW w:w="6379" w:type="dxa"/>
            <w:tcBorders>
              <w:top w:val="nil"/>
              <w:left w:val="nil"/>
              <w:bottom w:val="single" w:sz="4" w:space="0" w:color="auto"/>
              <w:right w:val="single" w:sz="4" w:space="0" w:color="auto"/>
            </w:tcBorders>
            <w:noWrap/>
            <w:vAlign w:val="bottom"/>
            <w:hideMark/>
          </w:tcPr>
          <w:p w14:paraId="7D815A1D" w14:textId="77777777" w:rsidR="00230716" w:rsidRPr="00253C9D" w:rsidRDefault="00230716" w:rsidP="00230716">
            <w:pPr>
              <w:rPr>
                <w:sz w:val="20"/>
                <w:szCs w:val="20"/>
                <w:lang w:val="el-GR"/>
              </w:rPr>
            </w:pPr>
            <w:r w:rsidRPr="00253C9D">
              <w:rPr>
                <w:sz w:val="20"/>
                <w:szCs w:val="20"/>
                <w:lang w:val="el-GR"/>
              </w:rPr>
              <w:t>ΓΕΝΙΚΗ ΓΡΑΜΜΑΤΕΙΑ ΑΝΤΕΓΚΛΗΜΑΤΙΚΗΣ ΠΟΛΙΤΙΚΗΣ  - ΚΕΝΤΡΙΚΗ ΥΠΗΡΕΣΙΑ</w:t>
            </w:r>
          </w:p>
        </w:tc>
      </w:tr>
    </w:tbl>
    <w:p w14:paraId="342B9EF6" w14:textId="77777777" w:rsidR="00230716" w:rsidRPr="00230716" w:rsidRDefault="00230716" w:rsidP="00230716">
      <w:pPr>
        <w:rPr>
          <w:lang w:val="el-GR"/>
        </w:rPr>
      </w:pPr>
    </w:p>
    <w:p w14:paraId="087E180A" w14:textId="77777777" w:rsidR="00230716" w:rsidRPr="008D4E2C" w:rsidRDefault="00230716" w:rsidP="00012F1D">
      <w:pPr>
        <w:pStyle w:val="2"/>
        <w:numPr>
          <w:ilvl w:val="2"/>
          <w:numId w:val="32"/>
        </w:numPr>
        <w:rPr>
          <w:lang w:val="el-GR"/>
        </w:rPr>
      </w:pPr>
      <w:bookmarkStart w:id="328" w:name="_Ref55370327"/>
      <w:bookmarkStart w:id="329" w:name="_Toc99717303"/>
      <w:r w:rsidRPr="008D4E2C">
        <w:rPr>
          <w:lang w:val="el-GR"/>
        </w:rPr>
        <w:t>Όργανα &amp; Επιτροπές Παρακολούθησης, Διακυβέρνησης και Ελέγχου του Έργου</w:t>
      </w:r>
      <w:bookmarkEnd w:id="328"/>
      <w:bookmarkEnd w:id="329"/>
    </w:p>
    <w:p w14:paraId="686CF4D9" w14:textId="77777777" w:rsidR="00230716" w:rsidRPr="00230716" w:rsidRDefault="00230716" w:rsidP="00230716">
      <w:pPr>
        <w:rPr>
          <w:rFonts w:eastAsia="SimSun"/>
          <w:lang w:val="el-GR"/>
        </w:rPr>
      </w:pPr>
      <w:r w:rsidRPr="00230716">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6FA1208" w14:textId="77777777" w:rsidR="00230716" w:rsidRPr="008D4E2C" w:rsidRDefault="00230716" w:rsidP="00230716">
      <w:pPr>
        <w:rPr>
          <w:b/>
          <w:bCs/>
          <w:lang w:val="el-GR"/>
        </w:rPr>
      </w:pPr>
      <w:r w:rsidRPr="008D4E2C">
        <w:rPr>
          <w:b/>
          <w:bCs/>
          <w:lang w:val="el-GR"/>
        </w:rPr>
        <w:t>Επιτροπή Εποπτείας Προγραμματικής Συμφωνίας (ΕΕΠΣ)</w:t>
      </w:r>
    </w:p>
    <w:p w14:paraId="329297A5" w14:textId="77777777" w:rsidR="00230716" w:rsidRPr="00230716" w:rsidRDefault="00230716" w:rsidP="00230716">
      <w:pPr>
        <w:rPr>
          <w:lang w:val="el-GR"/>
        </w:rPr>
      </w:pPr>
      <w:r w:rsidRPr="00230716">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230716">
        <w:rPr>
          <w:lang w:val="el-GR"/>
        </w:rPr>
        <w:t>ΚτΠ</w:t>
      </w:r>
      <w:proofErr w:type="spellEnd"/>
      <w:r w:rsidRPr="00230716">
        <w:rPr>
          <w:lang w:val="el-GR"/>
        </w:rPr>
        <w:t xml:space="preserve"> ΜΑΕ και </w:t>
      </w:r>
      <w:r w:rsidR="00DE7B8D">
        <w:rPr>
          <w:lang w:val="el-GR"/>
        </w:rPr>
        <w:t>της</w:t>
      </w:r>
      <w:r w:rsidR="00DE7B8D" w:rsidRPr="00230716">
        <w:rPr>
          <w:lang w:val="el-GR"/>
        </w:rPr>
        <w:t xml:space="preserve"> </w:t>
      </w:r>
      <w:r w:rsidR="00DE7B8D">
        <w:rPr>
          <w:lang w:val="el-GR"/>
        </w:rPr>
        <w:t xml:space="preserve">Γενικής Γραμματείας </w:t>
      </w:r>
      <w:proofErr w:type="spellStart"/>
      <w:r w:rsidR="00DE7B8D">
        <w:rPr>
          <w:lang w:val="el-GR"/>
        </w:rPr>
        <w:t>Αντεγκληματικής</w:t>
      </w:r>
      <w:proofErr w:type="spellEnd"/>
      <w:r w:rsidR="00DE7B8D">
        <w:rPr>
          <w:lang w:val="el-GR"/>
        </w:rPr>
        <w:t xml:space="preserve"> Πολιτικής</w:t>
      </w:r>
      <w:r w:rsidR="00DE7B8D" w:rsidRPr="00230716">
        <w:rPr>
          <w:lang w:val="el-GR"/>
        </w:rPr>
        <w:t xml:space="preserve"> </w:t>
      </w:r>
      <w:r w:rsidRPr="00230716">
        <w:rPr>
          <w:lang w:val="el-GR"/>
        </w:rPr>
        <w:t xml:space="preserve">στο πλαίσιο του έργου. Η Επιτροπή εισηγείται </w:t>
      </w:r>
      <w:r w:rsidRPr="00230716">
        <w:rPr>
          <w:lang w:val="el-GR"/>
        </w:rPr>
        <w:lastRenderedPageBreak/>
        <w:t>στα αρμόδια όργανα των συμβαλλομένων μερών κάθε αναγκαίο μέτρο και ενέργεια για την υλοποίηση του έργου και της προγραμματικής συμφωνίας:</w:t>
      </w:r>
    </w:p>
    <w:p w14:paraId="3CD06D82" w14:textId="77777777" w:rsidR="00230716" w:rsidRPr="00230716" w:rsidRDefault="00230716" w:rsidP="00230716">
      <w:pPr>
        <w:rPr>
          <w:lang w:val="el-GR"/>
        </w:rPr>
      </w:pPr>
      <w:r w:rsidRPr="00230716">
        <w:rPr>
          <w:lang w:val="el-GR"/>
        </w:rPr>
        <w:t>Η ΕΕΠΣ είναι αρμόδια για να εισηγηθεί στον κύριο του Έργου για την έκδοση σχετικών αποφάσεων σε θέματα που αφορούν:</w:t>
      </w:r>
    </w:p>
    <w:p w14:paraId="2305E287" w14:textId="77777777" w:rsidR="00230716" w:rsidRPr="008D4E2C" w:rsidRDefault="00230716" w:rsidP="00012F1D">
      <w:pPr>
        <w:pStyle w:val="aff"/>
        <w:numPr>
          <w:ilvl w:val="0"/>
          <w:numId w:val="6"/>
        </w:numPr>
        <w:rPr>
          <w:lang w:val="el-GR"/>
        </w:rPr>
      </w:pPr>
      <w:r w:rsidRPr="008D4E2C">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3D027C4" w14:textId="77777777" w:rsidR="00230716" w:rsidRPr="008D4E2C" w:rsidRDefault="00230716" w:rsidP="00012F1D">
      <w:pPr>
        <w:pStyle w:val="aff"/>
        <w:numPr>
          <w:ilvl w:val="0"/>
          <w:numId w:val="6"/>
        </w:numPr>
        <w:rPr>
          <w:lang w:val="el-GR"/>
        </w:rPr>
      </w:pPr>
      <w:r w:rsidRPr="008D4E2C">
        <w:rPr>
          <w:lang w:val="el-GR"/>
        </w:rPr>
        <w:t>Την Επίλυση επιχειρησιακών θεμάτων που επηρεάζουν και τις τεχνικές επιλογές του Έργου</w:t>
      </w:r>
    </w:p>
    <w:p w14:paraId="5392520F" w14:textId="77777777" w:rsidR="00230716" w:rsidRPr="008D4E2C" w:rsidRDefault="00230716" w:rsidP="00012F1D">
      <w:pPr>
        <w:pStyle w:val="aff"/>
        <w:numPr>
          <w:ilvl w:val="0"/>
          <w:numId w:val="6"/>
        </w:numPr>
        <w:rPr>
          <w:lang w:val="el-GR"/>
        </w:rPr>
      </w:pPr>
      <w:r w:rsidRPr="008D4E2C">
        <w:rPr>
          <w:lang w:val="el-GR"/>
        </w:rPr>
        <w:t>Τη μετάθεση/παράταση του χρονοδιαγράμματος του Έργου</w:t>
      </w:r>
    </w:p>
    <w:p w14:paraId="2F62EAB5" w14:textId="77777777" w:rsidR="00230716" w:rsidRPr="008D4E2C" w:rsidRDefault="00230716" w:rsidP="00012F1D">
      <w:pPr>
        <w:pStyle w:val="aff"/>
        <w:numPr>
          <w:ilvl w:val="0"/>
          <w:numId w:val="6"/>
        </w:numPr>
        <w:rPr>
          <w:lang w:val="el-GR"/>
        </w:rPr>
      </w:pPr>
      <w:r w:rsidRPr="008D4E2C">
        <w:rPr>
          <w:lang w:val="el-GR"/>
        </w:rPr>
        <w:t xml:space="preserve">Την τροποποίηση της σύμβασης του Έργου </w:t>
      </w:r>
    </w:p>
    <w:p w14:paraId="00D2F2C1" w14:textId="77777777" w:rsidR="00230716" w:rsidRPr="00E47D79" w:rsidRDefault="00230716" w:rsidP="00230716">
      <w:pPr>
        <w:rPr>
          <w:b/>
          <w:bCs/>
          <w:lang w:val="el-GR"/>
        </w:rPr>
      </w:pPr>
      <w:r w:rsidRPr="00E47D79">
        <w:rPr>
          <w:b/>
          <w:bCs/>
          <w:lang w:val="el-GR"/>
        </w:rPr>
        <w:t>Ομάδα Διοίκησης Έργου (ΟΔΕ)</w:t>
      </w:r>
    </w:p>
    <w:p w14:paraId="37B79727" w14:textId="77777777" w:rsidR="00230716" w:rsidRPr="00E47D79" w:rsidRDefault="00455A7B" w:rsidP="00230716">
      <w:pPr>
        <w:rPr>
          <w:lang w:val="el-GR"/>
        </w:rPr>
      </w:pPr>
      <w:r w:rsidRPr="00E47D79">
        <w:rPr>
          <w:lang w:val="el-GR"/>
        </w:rPr>
        <w:t>Γ</w:t>
      </w:r>
      <w:r w:rsidR="00230716" w:rsidRPr="00E47D79">
        <w:rPr>
          <w:lang w:val="el-GR"/>
        </w:rPr>
        <w:t>ια τη διοίκηση και διαχείριση της υλοποίησης του Έργου, τα συμβαλλόμενα μέρη ορίζουν Ομάδα Διοίκησης Έργου (ΟΔΕ)</w:t>
      </w:r>
      <w:r w:rsidRPr="00E47D79">
        <w:rPr>
          <w:lang w:val="el-GR"/>
        </w:rPr>
        <w:t>.</w:t>
      </w:r>
      <w:r w:rsidR="00230716" w:rsidRPr="00E47D79">
        <w:rPr>
          <w:lang w:val="el-GR"/>
        </w:rPr>
        <w:t xml:space="preserve"> 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Φορέας Λειτουργίας, ΕΕΠΣ, ΕΠΕ, </w:t>
      </w:r>
      <w:proofErr w:type="spellStart"/>
      <w:r w:rsidR="00230716" w:rsidRPr="00E47D79">
        <w:rPr>
          <w:lang w:val="el-GR"/>
        </w:rPr>
        <w:t>ΚτΠ</w:t>
      </w:r>
      <w:proofErr w:type="spellEnd"/>
      <w:r w:rsidR="00230716" w:rsidRPr="00E47D79">
        <w:rPr>
          <w:lang w:val="el-GR"/>
        </w:rPr>
        <w:t xml:space="preserve"> </w:t>
      </w:r>
      <w:r w:rsidRPr="00E47D79">
        <w:rPr>
          <w:lang w:val="el-GR"/>
        </w:rPr>
        <w:t>Μ</w:t>
      </w:r>
      <w:r w:rsidR="00230716" w:rsidRPr="00E47D79">
        <w:rPr>
          <w:lang w:val="el-GR"/>
        </w:rPr>
        <w:t>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192E8020" w14:textId="77777777" w:rsidR="00230716" w:rsidRPr="00230716" w:rsidRDefault="00230716" w:rsidP="00230716">
      <w:pPr>
        <w:rPr>
          <w:lang w:val="el-GR"/>
        </w:rPr>
      </w:pPr>
      <w:r w:rsidRPr="00E47D79">
        <w:rPr>
          <w:lang w:val="el-GR"/>
        </w:rPr>
        <w:t>Ο Επικεφαλής της ΟΔΕ (</w:t>
      </w:r>
      <w:r w:rsidRPr="00E47D79">
        <w:t>Integrated</w:t>
      </w:r>
      <w:r w:rsidRPr="00E47D79">
        <w:rPr>
          <w:lang w:val="el-GR"/>
        </w:rPr>
        <w:t xml:space="preserve"> </w:t>
      </w:r>
      <w:r w:rsidRPr="00E47D79">
        <w:t>Project</w:t>
      </w:r>
      <w:r w:rsidRPr="00E47D79">
        <w:rPr>
          <w:lang w:val="el-GR"/>
        </w:rPr>
        <w:t xml:space="preserve"> </w:t>
      </w:r>
      <w:r w:rsidRPr="00E47D79">
        <w:t>Team</w:t>
      </w:r>
      <w:r w:rsidRPr="00E47D79">
        <w:rPr>
          <w:lang w:val="el-GR"/>
        </w:rPr>
        <w:t xml:space="preserve"> (</w:t>
      </w:r>
      <w:r w:rsidRPr="00E47D79">
        <w:t>IPT</w:t>
      </w:r>
      <w:r w:rsidRPr="00E47D79">
        <w:rPr>
          <w:lang w:val="el-GR"/>
        </w:rPr>
        <w:t xml:space="preserve">) </w:t>
      </w:r>
      <w:r w:rsidRPr="00E47D79">
        <w:t>Leader</w:t>
      </w:r>
      <w:r w:rsidRPr="00E47D79">
        <w:rPr>
          <w:lang w:val="el-GR"/>
        </w:rPr>
        <w:t>) είναι υπεύθυνος για τη διοίκηση και τον συντονισμό των επιμέρους εμπλεκόμενων φορέων κατά το σχεδιασμό και την υλοποίηση του έργου.</w:t>
      </w:r>
      <w:r w:rsidRPr="00230716">
        <w:rPr>
          <w:lang w:val="el-GR"/>
        </w:rPr>
        <w:t xml:space="preserve"> </w:t>
      </w:r>
    </w:p>
    <w:p w14:paraId="27F5F91C" w14:textId="77777777" w:rsidR="00230716" w:rsidRPr="00400395" w:rsidRDefault="00230716" w:rsidP="00230716">
      <w:pPr>
        <w:rPr>
          <w:b/>
          <w:bCs/>
          <w:lang w:val="el-GR"/>
        </w:rPr>
      </w:pPr>
      <w:r w:rsidRPr="00400395">
        <w:rPr>
          <w:b/>
          <w:bCs/>
          <w:lang w:val="el-GR"/>
        </w:rPr>
        <w:t>Επιτροπή Παρακολούθησης Έργου (ΕΠΕ)</w:t>
      </w:r>
    </w:p>
    <w:p w14:paraId="22626477" w14:textId="77777777" w:rsidR="00230716" w:rsidRPr="00FC563C" w:rsidRDefault="00230716" w:rsidP="00230716">
      <w:pPr>
        <w:rPr>
          <w:lang w:val="el-GR"/>
        </w:rPr>
      </w:pPr>
      <w:r w:rsidRPr="00230716">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33B4F309" w14:textId="77777777" w:rsidR="00230716" w:rsidRPr="00400395" w:rsidRDefault="00230716" w:rsidP="00230716">
      <w:pPr>
        <w:rPr>
          <w:b/>
          <w:bCs/>
          <w:lang w:val="el-GR"/>
        </w:rPr>
      </w:pPr>
      <w:r w:rsidRPr="00400395">
        <w:rPr>
          <w:b/>
          <w:bCs/>
          <w:lang w:val="el-GR"/>
        </w:rPr>
        <w:t>Επιτροπή Παραλαβής Έργου (ΕΠΕ)</w:t>
      </w:r>
    </w:p>
    <w:p w14:paraId="3FDC76E3" w14:textId="77777777" w:rsidR="00230716" w:rsidRPr="00230716" w:rsidRDefault="00230716" w:rsidP="00230716">
      <w:pPr>
        <w:rPr>
          <w:lang w:val="el-GR"/>
        </w:rPr>
      </w:pPr>
      <w:r w:rsidRPr="00230716">
        <w:rPr>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07C9BB69" w14:textId="77777777" w:rsidR="00230716" w:rsidRPr="00230716" w:rsidRDefault="00230716" w:rsidP="00230716">
      <w:pPr>
        <w:rPr>
          <w:lang w:val="el-GR"/>
        </w:rPr>
      </w:pPr>
      <w:r w:rsidRPr="00400395">
        <w:rPr>
          <w:b/>
          <w:bCs/>
          <w:lang w:val="el-GR"/>
        </w:rPr>
        <w:t>Θεματικές Ομάδες Εργασίας</w:t>
      </w:r>
    </w:p>
    <w:p w14:paraId="61274F8F" w14:textId="77777777" w:rsidR="00230716" w:rsidRPr="00230716" w:rsidRDefault="00230716" w:rsidP="00230716">
      <w:pPr>
        <w:rPr>
          <w:lang w:val="el-GR"/>
        </w:rPr>
      </w:pPr>
      <w:r w:rsidRPr="00230716">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3C24056E" w14:textId="77777777" w:rsidR="00230716" w:rsidRPr="00400395" w:rsidRDefault="00230716" w:rsidP="00012F1D">
      <w:pPr>
        <w:pStyle w:val="2"/>
        <w:numPr>
          <w:ilvl w:val="1"/>
          <w:numId w:val="32"/>
        </w:numPr>
        <w:rPr>
          <w:lang w:val="el-GR"/>
        </w:rPr>
      </w:pPr>
      <w:bookmarkStart w:id="330" w:name="_Toc74566957"/>
      <w:bookmarkStart w:id="331" w:name="_Toc99717304"/>
      <w:r w:rsidRPr="00400395">
        <w:rPr>
          <w:lang w:val="el-GR"/>
        </w:rPr>
        <w:t>Υφιστάμενη Κατάσταση</w:t>
      </w:r>
      <w:bookmarkEnd w:id="330"/>
      <w:bookmarkEnd w:id="331"/>
      <w:r w:rsidRPr="00400395">
        <w:rPr>
          <w:lang w:val="el-GR"/>
        </w:rPr>
        <w:t xml:space="preserve"> </w:t>
      </w:r>
    </w:p>
    <w:p w14:paraId="4CF116B1" w14:textId="77777777" w:rsidR="00230716" w:rsidRPr="00230716" w:rsidRDefault="00230716" w:rsidP="00230716">
      <w:pPr>
        <w:rPr>
          <w:rFonts w:eastAsia="SimSun"/>
          <w:lang w:val="el-GR"/>
        </w:rPr>
      </w:pPr>
      <w:r w:rsidRPr="00230716">
        <w:rPr>
          <w:rFonts w:eastAsia="SimSun"/>
          <w:lang w:val="el-GR"/>
        </w:rPr>
        <w:t>Στις επόμενες παραγράφους αποτυπώνεται η υφιστάμενη κατάσταση (υποδομές και εφαρμογές, φορείς λειτουργίας) σχετικά με το αντικείμενο του παρόντος έργου.</w:t>
      </w:r>
    </w:p>
    <w:p w14:paraId="580053F3" w14:textId="77777777" w:rsidR="00230716" w:rsidRPr="00400395" w:rsidRDefault="00230716" w:rsidP="00012F1D">
      <w:pPr>
        <w:pStyle w:val="2"/>
        <w:numPr>
          <w:ilvl w:val="2"/>
          <w:numId w:val="32"/>
        </w:numPr>
        <w:rPr>
          <w:lang w:val="el-GR"/>
        </w:rPr>
      </w:pPr>
      <w:bookmarkStart w:id="332" w:name="_Toc99717305"/>
      <w:r w:rsidRPr="00400395">
        <w:rPr>
          <w:lang w:val="el-GR"/>
        </w:rPr>
        <w:t>Συνοπτική Περιγραφή των υπηρεσιών και της λειτουργίας του Φορέα Λειτουργίας (σε σχέση με το αντικείμενο και τις απαιτήσεις του έργου)</w:t>
      </w:r>
      <w:bookmarkEnd w:id="332"/>
    </w:p>
    <w:p w14:paraId="1FA16E57" w14:textId="66060FC9" w:rsidR="00230716" w:rsidRPr="00230716" w:rsidRDefault="00230716" w:rsidP="00230716">
      <w:pPr>
        <w:rPr>
          <w:rFonts w:eastAsia="SimSun"/>
          <w:lang w:val="el-GR"/>
        </w:rPr>
      </w:pPr>
      <w:r w:rsidRPr="00E47D79">
        <w:rPr>
          <w:lang w:val="el-GR"/>
        </w:rPr>
        <w:t xml:space="preserve">Βάσει του Ν4625/2019 (ΦΕΚ </w:t>
      </w:r>
      <w:r w:rsidR="001E7204" w:rsidRPr="00E47D79">
        <w:rPr>
          <w:b/>
          <w:bCs/>
          <w:lang w:val="el-GR"/>
        </w:rPr>
        <w:t>A</w:t>
      </w:r>
      <w:r w:rsidR="001E7204" w:rsidRPr="00E47D79">
        <w:rPr>
          <w:lang w:val="el-GR"/>
        </w:rPr>
        <w:t>’ 139/31.08.2019</w:t>
      </w:r>
      <w:r w:rsidRPr="00E47D79">
        <w:rPr>
          <w:lang w:val="el-GR"/>
        </w:rPr>
        <w:t>) πραγματοποιήθηκε η μεταφορά υπηρεσιών και</w:t>
      </w:r>
      <w:r w:rsidRPr="00230716">
        <w:rPr>
          <w:lang w:val="el-GR"/>
        </w:rPr>
        <w:t xml:space="preserve"> αρμοδιοτήτων της Γενικής Γραμματείας </w:t>
      </w:r>
      <w:proofErr w:type="spellStart"/>
      <w:r w:rsidRPr="00230716">
        <w:rPr>
          <w:lang w:val="el-GR"/>
        </w:rPr>
        <w:t>Αντεγκληματικής</w:t>
      </w:r>
      <w:proofErr w:type="spellEnd"/>
      <w:r w:rsidRPr="00230716">
        <w:rPr>
          <w:lang w:val="el-GR"/>
        </w:rPr>
        <w:t xml:space="preserve"> Πολιτικής, από το Υπουργείο Δικαιοσύνης, στο Υπουργείο Προστασίας του Πολίτη. Η μεταφορά περιλαμβάνει το σύνολο των υπαγομένων σε αυτή (ΓΓ) οργανικών μονάδων, </w:t>
      </w:r>
      <w:r w:rsidR="000B5D31">
        <w:rPr>
          <w:lang w:val="el-GR"/>
        </w:rPr>
        <w:t xml:space="preserve">τη </w:t>
      </w:r>
      <w:r w:rsidR="000B5D31" w:rsidRPr="000B5D31">
        <w:rPr>
          <w:lang w:val="el-GR"/>
        </w:rPr>
        <w:t xml:space="preserve">Γενική Διεύθυνση </w:t>
      </w:r>
      <w:proofErr w:type="spellStart"/>
      <w:r w:rsidR="000B5D31" w:rsidRPr="000B5D31">
        <w:rPr>
          <w:lang w:val="el-GR"/>
        </w:rPr>
        <w:t>Αντεγκληματικής</w:t>
      </w:r>
      <w:proofErr w:type="spellEnd"/>
      <w:r w:rsidR="000B5D31" w:rsidRPr="000B5D31">
        <w:rPr>
          <w:lang w:val="el-GR"/>
        </w:rPr>
        <w:t xml:space="preserve"> και Σωφρονιστικής Πολιτικής</w:t>
      </w:r>
      <w:r w:rsidR="000B5D31">
        <w:rPr>
          <w:lang w:val="el-GR"/>
        </w:rPr>
        <w:t>,</w:t>
      </w:r>
      <w:r w:rsidR="000B5D31" w:rsidRPr="000B5D31">
        <w:rPr>
          <w:lang w:val="el-GR"/>
        </w:rPr>
        <w:t xml:space="preserve"> </w:t>
      </w:r>
      <w:r w:rsidRPr="00230716">
        <w:rPr>
          <w:lang w:val="el-GR"/>
        </w:rPr>
        <w:t>το Σώμα Επιθεώρησης και Ελέγχου Καταστημάτων Κράτησης, τα Καταστήματα Κράτησης, Σωφρονιστικά και Θεραπευτικά Καταστήματα, τα Ειδικά Θεραπευτικά Καταστήματα και η Κεντρική Αποθήκη Υλικού Φυλακών (ΚΑΥΦ), το Ίδρυμα Αγωγής Ανηλίκων Αρρένων Βόλου, πλην των Εταιρειών Προστασίας Ανηλίκων, της Ιατροδικαστικής Υπηρεσίας και των Υπηρεσιών Επιμελητών Ανηλίκων και Κοινωνικής Αρωγής, οι οποίες παρέμειναν στο Υπουργείο Δικαιοσύνης.</w:t>
      </w:r>
    </w:p>
    <w:p w14:paraId="0F12CA03" w14:textId="77777777" w:rsidR="00230716" w:rsidRPr="00230716" w:rsidRDefault="00230716" w:rsidP="00230716">
      <w:pPr>
        <w:rPr>
          <w:lang w:val="el-GR"/>
        </w:rPr>
      </w:pPr>
      <w:r w:rsidRPr="00230716">
        <w:rPr>
          <w:lang w:val="el-GR"/>
        </w:rPr>
        <w:lastRenderedPageBreak/>
        <w:t xml:space="preserve">Μεταξύ άλλων, στη Γενική Γραμματεία </w:t>
      </w:r>
      <w:proofErr w:type="spellStart"/>
      <w:r w:rsidRPr="00230716">
        <w:rPr>
          <w:lang w:val="el-GR"/>
        </w:rPr>
        <w:t>Αντεγκληματικής</w:t>
      </w:r>
      <w:proofErr w:type="spellEnd"/>
      <w:r w:rsidRPr="00230716">
        <w:rPr>
          <w:lang w:val="el-GR"/>
        </w:rPr>
        <w:t xml:space="preserve"> Πολιτικής του Υπουργείου Προστασίας του Πολίτη συστήθηκαν οι εξής Γενικές Διευθύνσεις :</w:t>
      </w:r>
    </w:p>
    <w:p w14:paraId="5EDC96BA" w14:textId="77777777" w:rsidR="00230716" w:rsidRPr="00230716" w:rsidRDefault="00230716" w:rsidP="00230716">
      <w:pPr>
        <w:rPr>
          <w:lang w:val="el-GR" w:eastAsia="el-GR"/>
        </w:rPr>
      </w:pPr>
      <w:r w:rsidRPr="00230716">
        <w:rPr>
          <w:lang w:val="el-GR"/>
        </w:rPr>
        <w:t>1. Γενική Διεύθυνση Οικονομικών Υπηρεσιών και Διοικητικής Υποστήριξης, αποτελούμενη από τις εξής Διευθύνσεις:</w:t>
      </w:r>
    </w:p>
    <w:p w14:paraId="4F8F3BE8" w14:textId="77777777" w:rsidR="00230716" w:rsidRPr="00230716" w:rsidRDefault="00230716" w:rsidP="00230716">
      <w:pPr>
        <w:rPr>
          <w:lang w:val="el-GR"/>
        </w:rPr>
      </w:pPr>
      <w:proofErr w:type="spellStart"/>
      <w:r w:rsidRPr="00FC563C">
        <w:t>i</w:t>
      </w:r>
      <w:proofErr w:type="spellEnd"/>
      <w:r w:rsidRPr="00230716">
        <w:rPr>
          <w:lang w:val="el-GR"/>
        </w:rPr>
        <w:t>)</w:t>
      </w:r>
      <w:r w:rsidRPr="00FC563C">
        <w:t> </w:t>
      </w:r>
      <w:r w:rsidRPr="00230716">
        <w:rPr>
          <w:lang w:val="el-GR"/>
        </w:rPr>
        <w:t>Διεύθυνση Οικονομικής Διαχείρισης,</w:t>
      </w:r>
    </w:p>
    <w:p w14:paraId="44FA010F" w14:textId="77777777" w:rsidR="00230716" w:rsidRPr="00230716" w:rsidRDefault="00230716" w:rsidP="00230716">
      <w:pPr>
        <w:rPr>
          <w:lang w:val="el-GR"/>
        </w:rPr>
      </w:pPr>
      <w:r w:rsidRPr="00FC563C">
        <w:t>ii</w:t>
      </w:r>
      <w:r w:rsidRPr="00230716">
        <w:rPr>
          <w:lang w:val="el-GR"/>
        </w:rPr>
        <w:t>)</w:t>
      </w:r>
      <w:r w:rsidRPr="00FC563C">
        <w:t> </w:t>
      </w:r>
      <w:r w:rsidRPr="00230716">
        <w:rPr>
          <w:lang w:val="el-GR"/>
        </w:rPr>
        <w:t>Διεύθυνση Προμηθειών και</w:t>
      </w:r>
    </w:p>
    <w:p w14:paraId="460764C1" w14:textId="77777777" w:rsidR="00230716" w:rsidRPr="00230716" w:rsidRDefault="00230716" w:rsidP="00230716">
      <w:pPr>
        <w:rPr>
          <w:lang w:val="el-GR"/>
        </w:rPr>
      </w:pPr>
      <w:r w:rsidRPr="00FC563C">
        <w:t>iii</w:t>
      </w:r>
      <w:r w:rsidRPr="00230716">
        <w:rPr>
          <w:lang w:val="el-GR"/>
        </w:rPr>
        <w:t>)</w:t>
      </w:r>
      <w:r w:rsidRPr="00FC563C">
        <w:t> </w:t>
      </w:r>
      <w:r w:rsidRPr="00230716">
        <w:rPr>
          <w:lang w:val="el-GR"/>
        </w:rPr>
        <w:t>Διεύθυνση Διοικητικής Υποστήριξης</w:t>
      </w:r>
    </w:p>
    <w:p w14:paraId="24B124D2" w14:textId="77777777" w:rsidR="00230716" w:rsidRPr="00230716" w:rsidRDefault="00230716" w:rsidP="00230716">
      <w:pPr>
        <w:rPr>
          <w:lang w:val="el-GR"/>
        </w:rPr>
      </w:pPr>
      <w:r w:rsidRPr="00230716">
        <w:rPr>
          <w:lang w:val="el-GR"/>
        </w:rPr>
        <w:t>2. Γενική Διεύθυνση Διαχείρισης Καταστημάτων Κράτησης και Διαχείρισης Κρίσεων, αποτελούμενη από τις εξής Διευθύνσεις:</w:t>
      </w:r>
    </w:p>
    <w:p w14:paraId="3ADE4490" w14:textId="77777777" w:rsidR="00230716" w:rsidRPr="00230716" w:rsidRDefault="00230716" w:rsidP="00230716">
      <w:pPr>
        <w:rPr>
          <w:lang w:val="el-GR"/>
        </w:rPr>
      </w:pPr>
      <w:proofErr w:type="spellStart"/>
      <w:r w:rsidRPr="00FC563C">
        <w:t>i</w:t>
      </w:r>
      <w:proofErr w:type="spellEnd"/>
      <w:r w:rsidRPr="00230716">
        <w:rPr>
          <w:lang w:val="el-GR"/>
        </w:rPr>
        <w:t>)Διεύθυνση Διαχείρισης Καταστημάτων Κράτησης, και</w:t>
      </w:r>
    </w:p>
    <w:p w14:paraId="7BF90B98" w14:textId="77777777" w:rsidR="00230716" w:rsidRDefault="00230716" w:rsidP="00230716">
      <w:pPr>
        <w:rPr>
          <w:lang w:val="el-GR"/>
        </w:rPr>
      </w:pPr>
      <w:r w:rsidRPr="00FC563C">
        <w:t>ii</w:t>
      </w:r>
      <w:r w:rsidRPr="00230716">
        <w:rPr>
          <w:lang w:val="el-GR"/>
        </w:rPr>
        <w:t>)</w:t>
      </w:r>
      <w:r w:rsidRPr="00FC563C">
        <w:t> </w:t>
      </w:r>
      <w:r w:rsidRPr="00230716">
        <w:rPr>
          <w:lang w:val="el-GR"/>
        </w:rPr>
        <w:t>Διεύθυνση Διαχείρισης Κρίσεων</w:t>
      </w:r>
    </w:p>
    <w:p w14:paraId="1C3ECAC5" w14:textId="77777777" w:rsidR="00230716" w:rsidRPr="00230716" w:rsidRDefault="00230716" w:rsidP="00230716">
      <w:pPr>
        <w:rPr>
          <w:lang w:val="el-GR"/>
        </w:rPr>
      </w:pPr>
    </w:p>
    <w:p w14:paraId="2FF5A77B" w14:textId="77777777" w:rsidR="00253C9D" w:rsidRPr="00230716" w:rsidRDefault="00253C9D" w:rsidP="00230716">
      <w:pPr>
        <w:rPr>
          <w:rFonts w:eastAsia="SimSun"/>
          <w:lang w:val="el-GR"/>
        </w:rPr>
      </w:pPr>
    </w:p>
    <w:p w14:paraId="7E26F132" w14:textId="77777777" w:rsidR="00230716" w:rsidRPr="00230716" w:rsidRDefault="00230716" w:rsidP="00012F1D">
      <w:pPr>
        <w:pStyle w:val="2"/>
        <w:numPr>
          <w:ilvl w:val="2"/>
          <w:numId w:val="32"/>
        </w:numPr>
        <w:rPr>
          <w:rFonts w:eastAsia="SimSun"/>
          <w:lang w:val="el-GR"/>
        </w:rPr>
      </w:pPr>
      <w:bookmarkStart w:id="333" w:name="_Toc99717306"/>
      <w:r w:rsidRPr="00400395">
        <w:rPr>
          <w:lang w:val="el-GR"/>
        </w:rPr>
        <w:t>Παρούσα Κατάσταση – Αναγκαιότητα Υλοποίησης</w:t>
      </w:r>
      <w:bookmarkEnd w:id="333"/>
    </w:p>
    <w:p w14:paraId="3700115D" w14:textId="77777777" w:rsidR="00230716" w:rsidRPr="00230716" w:rsidRDefault="00230716" w:rsidP="00230716">
      <w:pPr>
        <w:rPr>
          <w:rFonts w:eastAsia="SimSun"/>
          <w:lang w:val="el-GR" w:eastAsia="en-US"/>
        </w:rPr>
      </w:pPr>
    </w:p>
    <w:p w14:paraId="18A6DC8D" w14:textId="77777777" w:rsidR="00230716" w:rsidRPr="00230716" w:rsidRDefault="00230716" w:rsidP="00012F1D">
      <w:pPr>
        <w:pStyle w:val="2"/>
        <w:numPr>
          <w:ilvl w:val="3"/>
          <w:numId w:val="32"/>
        </w:numPr>
        <w:rPr>
          <w:lang w:val="el-GR"/>
        </w:rPr>
      </w:pPr>
      <w:bookmarkStart w:id="334" w:name="_Toc99717307"/>
      <w:r w:rsidRPr="00230716">
        <w:rPr>
          <w:lang w:val="el-GR"/>
        </w:rPr>
        <w:t>Συνοπτική περιγραφή του έργου «Ηλεκτρονικές Υπηρεσίες Καταστημάτων Κράτησης»</w:t>
      </w:r>
      <w:bookmarkEnd w:id="334"/>
    </w:p>
    <w:p w14:paraId="5467D6CD" w14:textId="77777777" w:rsidR="00230716" w:rsidRPr="00FC563C" w:rsidRDefault="00230716" w:rsidP="00230716">
      <w:pPr>
        <w:rPr>
          <w:lang w:val="el-GR"/>
        </w:rPr>
      </w:pPr>
      <w:r w:rsidRPr="00230716">
        <w:rPr>
          <w:lang w:val="el-GR"/>
        </w:rPr>
        <w:t>Το έργο «Ηλεκτρονικές Υπηρεσίες Καταστημάτων Κράτησης» υλοποιήθηκε στο πλαίσιο του Επιχειρησιακού Προγράμματος «Ψηφιακή Σύγκλιση 2007-2013». Κύριος του έργου ήταν το Υπουργείο Δικαιοσύνης. Το έργο ολοκληρώθηκε τον Νοέμβριο του 2015.</w:t>
      </w:r>
    </w:p>
    <w:p w14:paraId="2EA85E8D" w14:textId="77777777" w:rsidR="00230716" w:rsidRPr="00230716" w:rsidRDefault="00230716" w:rsidP="00230716">
      <w:pPr>
        <w:rPr>
          <w:rFonts w:eastAsia="SimSun"/>
          <w:lang w:val="el-GR"/>
        </w:rPr>
      </w:pPr>
      <w:r w:rsidRPr="00230716">
        <w:rPr>
          <w:lang w:val="el-GR"/>
        </w:rPr>
        <w:t>Αντικείμενο του έργου ήταν η ανάπτυξη Ολοκληρωμένου Πληροφοριακού Συστήματος για την αυτοματοποίηση των διαδικασιών της Κεντρικής Υπηρεσίας του Υπουργείου Δικαιοσύνης, Διαφάνειας και Ανθρωπίνων Δικαιωμάτων καθώς και των Καταστημάτων Κράτησης και την παροχή ψηφιακών υπηρεσιών προς τους ενδιαφερόμενους Πολίτες.</w:t>
      </w:r>
    </w:p>
    <w:p w14:paraId="0C40062A" w14:textId="77777777" w:rsidR="00230716" w:rsidRPr="00230716" w:rsidRDefault="00230716" w:rsidP="00230716">
      <w:pPr>
        <w:rPr>
          <w:lang w:val="el-GR"/>
        </w:rPr>
      </w:pPr>
      <w:proofErr w:type="spellStart"/>
      <w:r w:rsidRPr="00230716">
        <w:rPr>
          <w:lang w:val="el-GR"/>
        </w:rPr>
        <w:t>Περιελάμβανε</w:t>
      </w:r>
      <w:proofErr w:type="spellEnd"/>
      <w:r w:rsidRPr="00230716">
        <w:rPr>
          <w:lang w:val="el-GR"/>
        </w:rPr>
        <w:t>:</w:t>
      </w:r>
    </w:p>
    <w:p w14:paraId="0F3942EA" w14:textId="77777777" w:rsidR="00230716" w:rsidRPr="00230716" w:rsidRDefault="00230716" w:rsidP="00230716">
      <w:pPr>
        <w:rPr>
          <w:lang w:val="el-GR"/>
        </w:rPr>
      </w:pPr>
      <w:r w:rsidRPr="00230716">
        <w:rPr>
          <w:lang w:val="el-GR"/>
        </w:rPr>
        <w:t>Προμήθεια και εγκατάσταση εξοπλισμού για την κύρια και την εφεδρική υποδομή</w:t>
      </w:r>
    </w:p>
    <w:p w14:paraId="22C8D3B1" w14:textId="77777777" w:rsidR="00230716" w:rsidRPr="00230716" w:rsidRDefault="00230716" w:rsidP="00230716">
      <w:pPr>
        <w:rPr>
          <w:lang w:val="el-GR"/>
        </w:rPr>
      </w:pPr>
      <w:r w:rsidRPr="00253C9D">
        <w:rPr>
          <w:lang w:val="el-GR"/>
        </w:rPr>
        <w:t>Προμήθεια και εγκατάσταση συστημικού Λογισμικού</w:t>
      </w:r>
    </w:p>
    <w:p w14:paraId="0D6DE81F" w14:textId="77777777" w:rsidR="00230716" w:rsidRPr="00230716" w:rsidRDefault="00230716" w:rsidP="00230716">
      <w:pPr>
        <w:rPr>
          <w:lang w:val="el-GR"/>
        </w:rPr>
      </w:pPr>
      <w:r w:rsidRPr="00230716">
        <w:rPr>
          <w:lang w:val="el-GR"/>
        </w:rPr>
        <w:t>Προμήθεια και εγκατάσταση περιφερειακού εξοπλισμού στα καταστήματα κράτησης καθώς και την υλοποίηση υποδομών δομημένης καλωδίωσης</w:t>
      </w:r>
    </w:p>
    <w:p w14:paraId="4C6EB74A" w14:textId="77777777" w:rsidR="00230716" w:rsidRPr="00230716" w:rsidRDefault="00230716" w:rsidP="00230716">
      <w:pPr>
        <w:rPr>
          <w:lang w:val="el-GR"/>
        </w:rPr>
      </w:pPr>
      <w:r w:rsidRPr="00230716">
        <w:rPr>
          <w:lang w:val="el-GR"/>
        </w:rPr>
        <w:t>Ανάπτυξη Διαδικτυακής Πύλης</w:t>
      </w:r>
    </w:p>
    <w:p w14:paraId="4E7A7D68" w14:textId="77777777" w:rsidR="00230716" w:rsidRPr="00230716" w:rsidRDefault="00230716" w:rsidP="00230716">
      <w:pPr>
        <w:rPr>
          <w:lang w:val="el-GR"/>
        </w:rPr>
      </w:pPr>
      <w:r w:rsidRPr="00230716">
        <w:rPr>
          <w:lang w:val="el-GR"/>
        </w:rPr>
        <w:t>Ανάπτυξη του κεντρικού συστήματος διαχείρισης επιχειρησιακών διαδικασιών (</w:t>
      </w:r>
      <w:proofErr w:type="spellStart"/>
      <w:r w:rsidRPr="00FC563C">
        <w:t>backoffice</w:t>
      </w:r>
      <w:proofErr w:type="spellEnd"/>
      <w:r w:rsidRPr="00230716">
        <w:rPr>
          <w:lang w:val="el-GR"/>
        </w:rPr>
        <w:t>)</w:t>
      </w:r>
    </w:p>
    <w:p w14:paraId="4C29CB5C" w14:textId="77777777" w:rsidR="00230716" w:rsidRPr="00230716" w:rsidRDefault="00230716" w:rsidP="00230716">
      <w:pPr>
        <w:rPr>
          <w:lang w:val="el-GR"/>
        </w:rPr>
      </w:pPr>
      <w:r w:rsidRPr="00230716">
        <w:rPr>
          <w:lang w:val="el-GR"/>
        </w:rPr>
        <w:t>Υλοποίηση κεντρικού συστήματος Διαχείρισης Χρηστών</w:t>
      </w:r>
    </w:p>
    <w:p w14:paraId="7A6B5452" w14:textId="77777777" w:rsidR="00230716" w:rsidRPr="00230716" w:rsidRDefault="00230716" w:rsidP="00230716">
      <w:pPr>
        <w:rPr>
          <w:lang w:val="el-GR"/>
        </w:rPr>
      </w:pPr>
      <w:r w:rsidRPr="00230716">
        <w:rPr>
          <w:lang w:val="el-GR"/>
        </w:rPr>
        <w:t xml:space="preserve">Υλοποίηση συστήματος </w:t>
      </w:r>
      <w:proofErr w:type="spellStart"/>
      <w:r w:rsidRPr="00230716">
        <w:rPr>
          <w:lang w:val="el-GR"/>
        </w:rPr>
        <w:t>Διαλειτουργικότητας</w:t>
      </w:r>
      <w:proofErr w:type="spellEnd"/>
    </w:p>
    <w:p w14:paraId="028ECE12" w14:textId="77777777" w:rsidR="00230716" w:rsidRPr="00230716" w:rsidRDefault="00230716" w:rsidP="00230716">
      <w:pPr>
        <w:rPr>
          <w:lang w:val="el-GR"/>
        </w:rPr>
      </w:pPr>
      <w:r w:rsidRPr="00230716">
        <w:rPr>
          <w:lang w:val="el-GR"/>
        </w:rPr>
        <w:t>Υλοποίηση συστήματος Διαχείρισης Ηλεκτρονικού Ταχυδρομείου (</w:t>
      </w:r>
      <w:r w:rsidRPr="00FC563C">
        <w:t>email</w:t>
      </w:r>
      <w:r w:rsidRPr="00230716">
        <w:rPr>
          <w:lang w:val="el-GR"/>
        </w:rPr>
        <w:t>) για την επικοινωνία των ΚΚ μεταξύ τους και με τους Πολίτες</w:t>
      </w:r>
    </w:p>
    <w:p w14:paraId="3B843AD1" w14:textId="77777777" w:rsidR="00230716" w:rsidRPr="00230716" w:rsidRDefault="00230716" w:rsidP="00230716">
      <w:pPr>
        <w:rPr>
          <w:lang w:val="el-GR"/>
        </w:rPr>
      </w:pPr>
      <w:r w:rsidRPr="00230716">
        <w:rPr>
          <w:lang w:val="el-GR"/>
        </w:rPr>
        <w:t>Μετάπτωση Δεδομένων των υφιστάμενων εφαρμογών στο νέο σύστημα</w:t>
      </w:r>
    </w:p>
    <w:p w14:paraId="5AD13932" w14:textId="77777777" w:rsidR="00230716" w:rsidRPr="00230716" w:rsidRDefault="00230716" w:rsidP="00230716">
      <w:pPr>
        <w:rPr>
          <w:lang w:val="el-GR"/>
        </w:rPr>
      </w:pPr>
      <w:r w:rsidRPr="00230716">
        <w:rPr>
          <w:lang w:val="el-GR"/>
        </w:rPr>
        <w:t>Υπηρεσίες εκπαίδευσης, υποστήριξης και θέσης σε παραγωγική λειτουργία</w:t>
      </w:r>
    </w:p>
    <w:p w14:paraId="278C18C5" w14:textId="77777777" w:rsidR="00230716" w:rsidRPr="00230716" w:rsidRDefault="00230716" w:rsidP="00230716">
      <w:pPr>
        <w:rPr>
          <w:lang w:val="el-GR"/>
        </w:rPr>
      </w:pPr>
      <w:r w:rsidRPr="00230716">
        <w:rPr>
          <w:lang w:val="el-GR"/>
        </w:rPr>
        <w:t>Υλοποίηση Δράσεων Δημοσιότητας</w:t>
      </w:r>
    </w:p>
    <w:p w14:paraId="449EFCBB" w14:textId="77777777" w:rsidR="00230716" w:rsidRPr="00230716" w:rsidRDefault="00230716" w:rsidP="00230716">
      <w:pPr>
        <w:rPr>
          <w:lang w:val="el-GR"/>
        </w:rPr>
      </w:pPr>
      <w:r w:rsidRPr="00230716">
        <w:rPr>
          <w:lang w:val="el-GR"/>
        </w:rPr>
        <w:t>Το πληροφοριακό σύστημα που αναπτύχθηκε καλύπτει τις ακόλουθες λειτουργικές περιοχές :</w:t>
      </w:r>
      <w:bookmarkStart w:id="335" w:name="_Toc359511943"/>
    </w:p>
    <w:bookmarkEnd w:id="335"/>
    <w:p w14:paraId="2252707F" w14:textId="77777777" w:rsidR="00230716" w:rsidRPr="00253C9D" w:rsidRDefault="00230716" w:rsidP="00012F1D">
      <w:pPr>
        <w:pStyle w:val="aff"/>
        <w:numPr>
          <w:ilvl w:val="0"/>
          <w:numId w:val="84"/>
        </w:numPr>
        <w:rPr>
          <w:lang w:val="el-GR"/>
        </w:rPr>
      </w:pPr>
      <w:r w:rsidRPr="00253C9D">
        <w:rPr>
          <w:lang w:val="el-GR"/>
        </w:rPr>
        <w:lastRenderedPageBreak/>
        <w:t>Υποσύστημα Ηλεκτρονικού Πρωτοκόλλου, Διαχείρισης Εγγράφων και Ροών Εργασίας</w:t>
      </w:r>
    </w:p>
    <w:p w14:paraId="4FB27474" w14:textId="77777777" w:rsidR="00230716" w:rsidRPr="00253C9D" w:rsidRDefault="00230716" w:rsidP="00012F1D">
      <w:pPr>
        <w:pStyle w:val="aff"/>
        <w:numPr>
          <w:ilvl w:val="0"/>
          <w:numId w:val="84"/>
        </w:numPr>
        <w:rPr>
          <w:lang w:val="el-GR"/>
        </w:rPr>
      </w:pPr>
      <w:r w:rsidRPr="00253C9D">
        <w:rPr>
          <w:lang w:val="el-GR"/>
        </w:rPr>
        <w:t>Υποσύστημα Οικονομικής και Λογιστικής Διαχείρισης και Διαχείρισης Αποθήκης</w:t>
      </w:r>
    </w:p>
    <w:p w14:paraId="0C2A6873" w14:textId="77777777" w:rsidR="00230716" w:rsidRPr="00253C9D" w:rsidRDefault="00230716" w:rsidP="00012F1D">
      <w:pPr>
        <w:pStyle w:val="aff"/>
        <w:numPr>
          <w:ilvl w:val="0"/>
          <w:numId w:val="84"/>
        </w:numPr>
        <w:rPr>
          <w:lang w:val="el-GR"/>
        </w:rPr>
      </w:pPr>
      <w:r w:rsidRPr="00253C9D">
        <w:rPr>
          <w:lang w:val="el-GR"/>
        </w:rPr>
        <w:t>Εφαρμογή Διαχείρισης Φαρμακείου</w:t>
      </w:r>
    </w:p>
    <w:p w14:paraId="51F5C33E" w14:textId="77777777" w:rsidR="00230716" w:rsidRPr="00253C9D" w:rsidRDefault="00230716" w:rsidP="00012F1D">
      <w:pPr>
        <w:pStyle w:val="aff"/>
        <w:numPr>
          <w:ilvl w:val="0"/>
          <w:numId w:val="84"/>
        </w:numPr>
        <w:rPr>
          <w:lang w:val="el-GR"/>
        </w:rPr>
      </w:pPr>
      <w:r w:rsidRPr="00253C9D">
        <w:rPr>
          <w:lang w:val="el-GR"/>
        </w:rPr>
        <w:t>Υποσύστημα Διαχείρισης Προσωπικού</w:t>
      </w:r>
    </w:p>
    <w:p w14:paraId="5C4FF597" w14:textId="77777777" w:rsidR="00230716" w:rsidRPr="00253C9D" w:rsidRDefault="00230716" w:rsidP="00012F1D">
      <w:pPr>
        <w:pStyle w:val="aff"/>
        <w:numPr>
          <w:ilvl w:val="0"/>
          <w:numId w:val="84"/>
        </w:numPr>
        <w:rPr>
          <w:lang w:val="el-GR"/>
        </w:rPr>
      </w:pPr>
      <w:r w:rsidRPr="00253C9D">
        <w:rPr>
          <w:lang w:val="el-GR"/>
        </w:rPr>
        <w:t>Υποσύστημα Διαχείρισης Κρατουμένων</w:t>
      </w:r>
    </w:p>
    <w:p w14:paraId="028D9A6B" w14:textId="77777777" w:rsidR="00230716" w:rsidRPr="00253C9D" w:rsidRDefault="00230716" w:rsidP="00012F1D">
      <w:pPr>
        <w:pStyle w:val="aff"/>
        <w:numPr>
          <w:ilvl w:val="0"/>
          <w:numId w:val="84"/>
        </w:numPr>
        <w:rPr>
          <w:lang w:val="el-GR"/>
        </w:rPr>
      </w:pPr>
      <w:r w:rsidRPr="00253C9D">
        <w:rPr>
          <w:lang w:val="el-GR"/>
        </w:rPr>
        <w:t>Υποσύστημα Διαχείρισης Στόλου Οχημάτων</w:t>
      </w:r>
    </w:p>
    <w:p w14:paraId="0D69B851" w14:textId="77777777" w:rsidR="00253C9D" w:rsidRPr="00253C9D" w:rsidRDefault="00230716" w:rsidP="00012F1D">
      <w:pPr>
        <w:pStyle w:val="aff"/>
        <w:numPr>
          <w:ilvl w:val="0"/>
          <w:numId w:val="84"/>
        </w:numPr>
        <w:rPr>
          <w:lang w:val="el-GR"/>
        </w:rPr>
      </w:pPr>
      <w:r w:rsidRPr="00253C9D">
        <w:rPr>
          <w:lang w:val="el-GR"/>
        </w:rPr>
        <w:t xml:space="preserve">Υποσύστημα Διαδικτυακής Πύλης </w:t>
      </w:r>
      <w:r w:rsidR="00253C9D" w:rsidRPr="00253C9D">
        <w:rPr>
          <w:lang w:val="el-GR"/>
        </w:rPr>
        <w:t>(</w:t>
      </w:r>
      <w:hyperlink r:id="rId26" w:history="1">
        <w:r w:rsidR="00253C9D" w:rsidRPr="00E34CDA">
          <w:rPr>
            <w:rStyle w:val="-"/>
          </w:rPr>
          <w:t>www</w:t>
        </w:r>
        <w:r w:rsidR="00253C9D" w:rsidRPr="00E34CDA">
          <w:rPr>
            <w:rStyle w:val="-"/>
            <w:lang w:val="el-GR"/>
          </w:rPr>
          <w:t>.</w:t>
        </w:r>
        <w:proofErr w:type="spellStart"/>
        <w:r w:rsidR="00253C9D" w:rsidRPr="00E34CDA">
          <w:rPr>
            <w:rStyle w:val="-"/>
          </w:rPr>
          <w:t>sofron</w:t>
        </w:r>
        <w:proofErr w:type="spellEnd"/>
        <w:r w:rsidR="00253C9D" w:rsidRPr="00E34CDA">
          <w:rPr>
            <w:rStyle w:val="-"/>
            <w:lang w:val="el-GR"/>
          </w:rPr>
          <w:t>.</w:t>
        </w:r>
        <w:r w:rsidR="00253C9D" w:rsidRPr="00E34CDA">
          <w:rPr>
            <w:rStyle w:val="-"/>
          </w:rPr>
          <w:t>gov</w:t>
        </w:r>
        <w:r w:rsidR="00253C9D" w:rsidRPr="00E34CDA">
          <w:rPr>
            <w:rStyle w:val="-"/>
            <w:lang w:val="el-GR"/>
          </w:rPr>
          <w:t>.</w:t>
        </w:r>
        <w:r w:rsidR="00253C9D" w:rsidRPr="00E34CDA">
          <w:rPr>
            <w:rStyle w:val="-"/>
          </w:rPr>
          <w:t>gr</w:t>
        </w:r>
      </w:hyperlink>
      <w:r w:rsidR="00253C9D">
        <w:rPr>
          <w:lang w:val="el-GR"/>
        </w:rPr>
        <w:t>)</w:t>
      </w:r>
    </w:p>
    <w:p w14:paraId="2BD0ACCF" w14:textId="77777777" w:rsidR="00230716" w:rsidRPr="00253C9D" w:rsidRDefault="00230716" w:rsidP="00012F1D">
      <w:pPr>
        <w:pStyle w:val="aff"/>
        <w:numPr>
          <w:ilvl w:val="0"/>
          <w:numId w:val="84"/>
        </w:numPr>
        <w:rPr>
          <w:lang w:val="el-GR"/>
        </w:rPr>
      </w:pPr>
      <w:r w:rsidRPr="00253C9D">
        <w:rPr>
          <w:lang w:val="el-GR"/>
        </w:rPr>
        <w:t xml:space="preserve">Υποσύστημα </w:t>
      </w:r>
      <w:proofErr w:type="spellStart"/>
      <w:r w:rsidRPr="00253C9D">
        <w:rPr>
          <w:lang w:val="el-GR"/>
        </w:rPr>
        <w:t>Διαλειτουργικότητας</w:t>
      </w:r>
      <w:proofErr w:type="spellEnd"/>
      <w:r w:rsidRPr="00253C9D">
        <w:rPr>
          <w:lang w:val="el-GR"/>
        </w:rPr>
        <w:t xml:space="preserve"> με τρίτα ΟΠΣ</w:t>
      </w:r>
    </w:p>
    <w:p w14:paraId="7F824036" w14:textId="77777777" w:rsidR="00230716" w:rsidRPr="00253C9D" w:rsidRDefault="00230716" w:rsidP="00012F1D">
      <w:pPr>
        <w:pStyle w:val="aff"/>
        <w:numPr>
          <w:ilvl w:val="0"/>
          <w:numId w:val="84"/>
        </w:numPr>
        <w:rPr>
          <w:lang w:val="el-GR"/>
        </w:rPr>
      </w:pPr>
      <w:r w:rsidRPr="00253C9D">
        <w:rPr>
          <w:lang w:val="el-GR"/>
        </w:rPr>
        <w:t xml:space="preserve">Υποσύστημα </w:t>
      </w:r>
      <w:r w:rsidRPr="00FC563C">
        <w:t>MIS</w:t>
      </w:r>
      <w:r w:rsidRPr="00253C9D">
        <w:rPr>
          <w:lang w:val="el-GR"/>
        </w:rPr>
        <w:t xml:space="preserve"> και </w:t>
      </w:r>
      <w:r w:rsidRPr="00FC563C">
        <w:t>Reporting</w:t>
      </w:r>
    </w:p>
    <w:p w14:paraId="42E64E9A" w14:textId="77777777" w:rsidR="00230716" w:rsidRPr="00253C9D" w:rsidRDefault="00230716" w:rsidP="00012F1D">
      <w:pPr>
        <w:pStyle w:val="aff"/>
        <w:numPr>
          <w:ilvl w:val="0"/>
          <w:numId w:val="84"/>
        </w:numPr>
        <w:rPr>
          <w:lang w:val="el-GR"/>
        </w:rPr>
      </w:pPr>
      <w:r w:rsidRPr="00253C9D">
        <w:rPr>
          <w:lang w:val="el-GR"/>
        </w:rPr>
        <w:t>Υποσύστημα Ασφάλειας και Ταυτοποίησης Χρηστών</w:t>
      </w:r>
    </w:p>
    <w:p w14:paraId="186254DF" w14:textId="77777777" w:rsidR="00230716" w:rsidRPr="00400395" w:rsidRDefault="00230716" w:rsidP="00012F1D">
      <w:pPr>
        <w:pStyle w:val="2"/>
        <w:numPr>
          <w:ilvl w:val="3"/>
          <w:numId w:val="32"/>
        </w:numPr>
        <w:rPr>
          <w:lang w:val="el-GR"/>
        </w:rPr>
      </w:pPr>
      <w:bookmarkStart w:id="336" w:name="_Συνοπτική_περιγραφή_υφιστάμενων"/>
      <w:bookmarkStart w:id="337" w:name="_Toc99717308"/>
      <w:bookmarkEnd w:id="336"/>
      <w:r w:rsidRPr="00230716">
        <w:rPr>
          <w:lang w:val="el-GR"/>
        </w:rPr>
        <w:t>Συνοπτική περιγραφή υφιστάμενων υποδομών και αρχιτεκτονικής</w:t>
      </w:r>
      <w:bookmarkEnd w:id="337"/>
      <w:r w:rsidRPr="00230716">
        <w:rPr>
          <w:lang w:val="el-GR"/>
        </w:rPr>
        <w:t xml:space="preserve"> </w:t>
      </w:r>
    </w:p>
    <w:p w14:paraId="0F5EAA35" w14:textId="77777777" w:rsidR="00230716" w:rsidRPr="00FC563C" w:rsidRDefault="00230716" w:rsidP="00230716">
      <w:pPr>
        <w:rPr>
          <w:lang w:val="el-GR"/>
        </w:rPr>
      </w:pPr>
      <w:r w:rsidRPr="00253C9D">
        <w:rPr>
          <w:rFonts w:eastAsia="SimSun"/>
          <w:lang w:val="el-GR"/>
        </w:rPr>
        <w:t xml:space="preserve">Η κύρια υποδομή του έργου βρίσκεται στο </w:t>
      </w:r>
      <w:r w:rsidRPr="00253C9D">
        <w:rPr>
          <w:rFonts w:eastAsia="SimSun"/>
        </w:rPr>
        <w:t>CR</w:t>
      </w:r>
      <w:r w:rsidRPr="00253C9D">
        <w:rPr>
          <w:rFonts w:eastAsia="SimSun"/>
          <w:lang w:val="el-GR"/>
        </w:rPr>
        <w:t xml:space="preserve"> του Υπουργείου Δικαιοσύνης και η εφεδρική βρίσκεται σε </w:t>
      </w:r>
      <w:r w:rsidRPr="00253C9D">
        <w:rPr>
          <w:rFonts w:eastAsia="SimSun"/>
        </w:rPr>
        <w:t>Computer</w:t>
      </w:r>
      <w:r w:rsidRPr="00253C9D">
        <w:rPr>
          <w:rFonts w:eastAsia="SimSun"/>
          <w:lang w:val="el-GR"/>
        </w:rPr>
        <w:t xml:space="preserve"> </w:t>
      </w:r>
      <w:r w:rsidRPr="00253C9D">
        <w:rPr>
          <w:rFonts w:eastAsia="SimSun"/>
        </w:rPr>
        <w:t>Room</w:t>
      </w:r>
      <w:r w:rsidRPr="00253C9D">
        <w:rPr>
          <w:rFonts w:eastAsia="SimSun"/>
          <w:lang w:val="el-GR"/>
        </w:rPr>
        <w:t xml:space="preserve"> στο Δικαστικό Μέγαρο Θεσσαλονίκης.</w:t>
      </w:r>
    </w:p>
    <w:p w14:paraId="3DB479C3" w14:textId="77777777" w:rsidR="00230716" w:rsidRPr="00230716" w:rsidRDefault="00230716" w:rsidP="00230716">
      <w:pPr>
        <w:rPr>
          <w:rFonts w:eastAsia="SimSun"/>
          <w:lang w:val="el-GR"/>
        </w:rPr>
      </w:pPr>
      <w:r w:rsidRPr="00230716">
        <w:rPr>
          <w:rFonts w:eastAsia="SimSun"/>
          <w:lang w:val="el-GR"/>
        </w:rPr>
        <w:t>Συνολικά, οι υφιστάμενες πληροφοριακές υποδομές της κύριας και της εφεδρικής εγκατάστασης αποτυπώνονται στους κάτωθι πίνακες :</w:t>
      </w:r>
    </w:p>
    <w:p w14:paraId="4FB004C2" w14:textId="77777777" w:rsidR="00230716" w:rsidRPr="00230716" w:rsidRDefault="00230716" w:rsidP="00230716">
      <w:pPr>
        <w:rPr>
          <w:rFonts w:eastAsia="SimSun"/>
          <w:lang w:val="el-GR"/>
        </w:rPr>
      </w:pPr>
    </w:p>
    <w:p w14:paraId="2EB354EE" w14:textId="77777777" w:rsidR="00230716" w:rsidRPr="00400395" w:rsidRDefault="00230716" w:rsidP="00230716">
      <w:pPr>
        <w:rPr>
          <w:rFonts w:eastAsia="SimSun"/>
          <w:b/>
          <w:bCs/>
        </w:rPr>
      </w:pPr>
      <w:proofErr w:type="spellStart"/>
      <w:r w:rsidRPr="00400395">
        <w:rPr>
          <w:rFonts w:eastAsia="SimSun"/>
          <w:b/>
          <w:bCs/>
        </w:rPr>
        <w:t>Κύρι</w:t>
      </w:r>
      <w:proofErr w:type="spellEnd"/>
      <w:r w:rsidRPr="00400395">
        <w:rPr>
          <w:rFonts w:eastAsia="SimSun"/>
          <w:b/>
          <w:bCs/>
        </w:rPr>
        <w:t>α Υπ</w:t>
      </w:r>
      <w:proofErr w:type="spellStart"/>
      <w:r w:rsidRPr="00400395">
        <w:rPr>
          <w:rFonts w:eastAsia="SimSun"/>
          <w:b/>
          <w:bCs/>
        </w:rPr>
        <w:t>οδομή</w:t>
      </w:r>
      <w:proofErr w:type="spellEnd"/>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379"/>
        <w:gridCol w:w="1842"/>
      </w:tblGrid>
      <w:tr w:rsidR="00230716" w:rsidRPr="00FC563C" w14:paraId="47A6A7BD" w14:textId="77777777" w:rsidTr="00230716">
        <w:trPr>
          <w:trHeight w:val="379"/>
          <w:tblHeader/>
        </w:trPr>
        <w:tc>
          <w:tcPr>
            <w:tcW w:w="851"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30CDE8C2" w14:textId="77777777" w:rsidR="00230716" w:rsidRPr="00FC563C" w:rsidRDefault="00230716" w:rsidP="00230716">
            <w:pPr>
              <w:rPr>
                <w:rFonts w:eastAsia="SimSun"/>
                <w:lang w:eastAsia="el-GR"/>
              </w:rPr>
            </w:pPr>
            <w:r w:rsidRPr="00FC563C">
              <w:t>A/A</w:t>
            </w:r>
          </w:p>
        </w:tc>
        <w:tc>
          <w:tcPr>
            <w:tcW w:w="6379"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66671A17" w14:textId="77777777" w:rsidR="00230716" w:rsidRPr="00FC563C" w:rsidRDefault="00230716" w:rsidP="00230716">
            <w:r w:rsidRPr="00FC563C">
              <w:t>ΠΕΡΙΓΡΑΦΗ</w:t>
            </w:r>
          </w:p>
        </w:tc>
        <w:tc>
          <w:tcPr>
            <w:tcW w:w="1842"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1C60C65D" w14:textId="77777777" w:rsidR="00230716" w:rsidRPr="00FC563C" w:rsidRDefault="00230716" w:rsidP="00230716">
            <w:r w:rsidRPr="00FC563C">
              <w:t>ΠΟΣΟΤΗΤΑ</w:t>
            </w:r>
          </w:p>
        </w:tc>
      </w:tr>
      <w:tr w:rsidR="00230716" w:rsidRPr="00FC563C" w14:paraId="7A1F3E1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F7DE236" w14:textId="77777777" w:rsidR="00230716" w:rsidRPr="00FC563C" w:rsidRDefault="00230716" w:rsidP="00230716">
            <w:r w:rsidRPr="00FC563C">
              <w:t>1</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B5C28AD" w14:textId="77777777" w:rsidR="00230716" w:rsidRPr="00FC563C" w:rsidRDefault="00230716" w:rsidP="00230716">
            <w:r w:rsidRPr="00FC563C">
              <w:t>Rack Cabinet</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99166BE" w14:textId="77777777" w:rsidR="00230716" w:rsidRPr="00FC563C" w:rsidRDefault="00230716" w:rsidP="00230716"/>
        </w:tc>
      </w:tr>
      <w:tr w:rsidR="00230716" w:rsidRPr="00FC563C" w14:paraId="0F11C6B2"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B9E0BF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93DD647" w14:textId="77777777" w:rsidR="00230716" w:rsidRPr="00FC563C" w:rsidRDefault="00230716" w:rsidP="00230716">
            <w:pPr>
              <w:rPr>
                <w:lang w:val="en-US"/>
              </w:rPr>
            </w:pPr>
            <w:r w:rsidRPr="00FC563C">
              <w:t>HP 642 1075mm Shock Intelligent Rack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4522992" w14:textId="77777777" w:rsidR="00230716" w:rsidRPr="00FC563C" w:rsidRDefault="00230716" w:rsidP="00230716">
            <w:pPr>
              <w:rPr>
                <w:lang w:val="el-GR"/>
              </w:rPr>
            </w:pPr>
            <w:r w:rsidRPr="00FC563C">
              <w:t>1</w:t>
            </w:r>
          </w:p>
        </w:tc>
      </w:tr>
      <w:tr w:rsidR="00230716" w:rsidRPr="00FC563C" w14:paraId="766B75C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800497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E1054C4" w14:textId="77777777" w:rsidR="00230716" w:rsidRPr="00FC563C" w:rsidRDefault="00230716" w:rsidP="00230716">
            <w:pPr>
              <w:rPr>
                <w:lang w:val="en-US"/>
              </w:rPr>
            </w:pPr>
            <w:r w:rsidRPr="00FC563C">
              <w:t>HP Factory Express Base Racking Service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390D5EB" w14:textId="77777777" w:rsidR="00230716" w:rsidRPr="00FC563C" w:rsidRDefault="00230716" w:rsidP="00230716">
            <w:pPr>
              <w:rPr>
                <w:lang w:val="el-GR"/>
              </w:rPr>
            </w:pPr>
            <w:r w:rsidRPr="00FC563C">
              <w:t>1</w:t>
            </w:r>
          </w:p>
        </w:tc>
      </w:tr>
      <w:tr w:rsidR="00230716" w:rsidRPr="00FC563C" w14:paraId="15757C4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3934D1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500F22D" w14:textId="77777777" w:rsidR="00230716" w:rsidRPr="00FC563C" w:rsidRDefault="00230716" w:rsidP="00230716">
            <w:pPr>
              <w:rPr>
                <w:lang w:val="en-US"/>
              </w:rPr>
            </w:pPr>
            <w:r w:rsidRPr="00FC563C">
              <w:t>HP TFT7600 KVM Console Intl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0577021" w14:textId="77777777" w:rsidR="00230716" w:rsidRPr="00FC563C" w:rsidRDefault="00230716" w:rsidP="00230716">
            <w:pPr>
              <w:rPr>
                <w:lang w:val="el-GR"/>
              </w:rPr>
            </w:pPr>
            <w:r w:rsidRPr="00FC563C">
              <w:t>1</w:t>
            </w:r>
          </w:p>
        </w:tc>
      </w:tr>
      <w:tr w:rsidR="00230716" w:rsidRPr="00FC563C" w14:paraId="5655BEF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72D84E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850C5AD"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DBC27F6" w14:textId="77777777" w:rsidR="00230716" w:rsidRPr="00FC563C" w:rsidRDefault="00230716" w:rsidP="00230716">
            <w:r w:rsidRPr="00FC563C">
              <w:t>1</w:t>
            </w:r>
          </w:p>
        </w:tc>
      </w:tr>
      <w:tr w:rsidR="00230716" w:rsidRPr="00FC563C" w14:paraId="5849E78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28CD9B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088E0E0" w14:textId="77777777" w:rsidR="00230716" w:rsidRPr="00FC563C" w:rsidRDefault="00230716" w:rsidP="00230716">
            <w:pPr>
              <w:rPr>
                <w:lang w:val="en-US"/>
              </w:rPr>
            </w:pPr>
            <w:r w:rsidRPr="00FC563C">
              <w:t xml:space="preserve">HP 7.3kVA 230V 30out INTL </w:t>
            </w:r>
            <w:proofErr w:type="spellStart"/>
            <w:r w:rsidRPr="00FC563C">
              <w:t>bPDU</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E27CF55" w14:textId="77777777" w:rsidR="00230716" w:rsidRPr="00FC563C" w:rsidRDefault="00230716" w:rsidP="00230716">
            <w:pPr>
              <w:rPr>
                <w:lang w:val="el-GR"/>
              </w:rPr>
            </w:pPr>
            <w:r w:rsidRPr="00FC563C">
              <w:t>3</w:t>
            </w:r>
          </w:p>
        </w:tc>
      </w:tr>
      <w:tr w:rsidR="00230716" w:rsidRPr="00FC563C" w14:paraId="09162AF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644761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B7446B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6C906CA" w14:textId="77777777" w:rsidR="00230716" w:rsidRPr="00FC563C" w:rsidRDefault="00230716" w:rsidP="00230716">
            <w:r w:rsidRPr="00FC563C">
              <w:t>3</w:t>
            </w:r>
          </w:p>
        </w:tc>
      </w:tr>
      <w:tr w:rsidR="00230716" w:rsidRPr="00FC563C" w14:paraId="4B1AD19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27BB07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E2E3B98" w14:textId="77777777" w:rsidR="00230716" w:rsidRPr="00FC563C" w:rsidRDefault="00230716" w:rsidP="00230716">
            <w:pPr>
              <w:rPr>
                <w:lang w:val="en-US"/>
              </w:rPr>
            </w:pPr>
            <w:r w:rsidRPr="00FC563C">
              <w:t>HP 42U Location Discovery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EB1190C" w14:textId="77777777" w:rsidR="00230716" w:rsidRPr="00FC563C" w:rsidRDefault="00230716" w:rsidP="00230716">
            <w:pPr>
              <w:rPr>
                <w:lang w:val="el-GR"/>
              </w:rPr>
            </w:pPr>
            <w:r w:rsidRPr="00FC563C">
              <w:t>1</w:t>
            </w:r>
          </w:p>
        </w:tc>
      </w:tr>
      <w:tr w:rsidR="00230716" w:rsidRPr="00FC563C" w14:paraId="383433A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EE7DE8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050DC3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91D6839" w14:textId="77777777" w:rsidR="00230716" w:rsidRPr="00FC563C" w:rsidRDefault="00230716" w:rsidP="00230716">
            <w:r w:rsidRPr="00FC563C">
              <w:t>1</w:t>
            </w:r>
          </w:p>
        </w:tc>
      </w:tr>
      <w:tr w:rsidR="00230716" w:rsidRPr="00FC563C" w14:paraId="674513F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5AEEAA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26C1594" w14:textId="77777777" w:rsidR="00230716" w:rsidRPr="00FC563C" w:rsidRDefault="00230716" w:rsidP="00230716">
            <w:pPr>
              <w:rPr>
                <w:lang w:val="en-US"/>
              </w:rPr>
            </w:pPr>
            <w:r w:rsidRPr="00FC563C">
              <w:t>HP 600</w:t>
            </w:r>
            <w:proofErr w:type="gramStart"/>
            <w:r w:rsidRPr="00FC563C">
              <w:t>mm  Rack</w:t>
            </w:r>
            <w:proofErr w:type="gramEnd"/>
            <w:r w:rsidRPr="00FC563C">
              <w:t xml:space="preserve"> Stabilizer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784A89A" w14:textId="77777777" w:rsidR="00230716" w:rsidRPr="00FC563C" w:rsidRDefault="00230716" w:rsidP="00230716">
            <w:pPr>
              <w:rPr>
                <w:lang w:val="el-GR"/>
              </w:rPr>
            </w:pPr>
            <w:r w:rsidRPr="00FC563C">
              <w:t>1</w:t>
            </w:r>
          </w:p>
        </w:tc>
      </w:tr>
      <w:tr w:rsidR="00230716" w:rsidRPr="00FC563C" w14:paraId="1357E081"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01C5D9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B3E9EA1" w14:textId="77777777" w:rsidR="00230716" w:rsidRPr="00FC563C" w:rsidRDefault="00230716" w:rsidP="00230716">
            <w:r w:rsidRPr="00FC563C">
              <w:t>Include with complete system</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C58523D" w14:textId="77777777" w:rsidR="00230716" w:rsidRPr="00FC563C" w:rsidRDefault="00230716" w:rsidP="00230716">
            <w:r w:rsidRPr="00FC563C">
              <w:t>1</w:t>
            </w:r>
          </w:p>
        </w:tc>
      </w:tr>
      <w:tr w:rsidR="00230716" w:rsidRPr="00FC563C" w14:paraId="3A8250C4"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D4C6F8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85F96DC" w14:textId="77777777" w:rsidR="00230716" w:rsidRPr="00FC563C" w:rsidRDefault="00230716" w:rsidP="00230716">
            <w:pPr>
              <w:rPr>
                <w:lang w:val="en-US"/>
              </w:rPr>
            </w:pPr>
            <w:r w:rsidRPr="00FC563C">
              <w:t>HP Air Flow Optimization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62B69B0" w14:textId="77777777" w:rsidR="00230716" w:rsidRPr="00FC563C" w:rsidRDefault="00230716" w:rsidP="00230716">
            <w:pPr>
              <w:rPr>
                <w:lang w:val="el-GR"/>
              </w:rPr>
            </w:pPr>
            <w:r w:rsidRPr="00FC563C">
              <w:t>1</w:t>
            </w:r>
          </w:p>
        </w:tc>
      </w:tr>
      <w:tr w:rsidR="00230716" w:rsidRPr="00FC563C" w14:paraId="65C86E2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3461422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2338892" w14:textId="77777777" w:rsidR="00230716" w:rsidRPr="00FC563C" w:rsidRDefault="00230716" w:rsidP="00230716">
            <w:r w:rsidRPr="00FC563C">
              <w:t>Include with complete system</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E0AF791" w14:textId="77777777" w:rsidR="00230716" w:rsidRPr="00FC563C" w:rsidRDefault="00230716" w:rsidP="00230716">
            <w:r w:rsidRPr="00FC563C">
              <w:t>1</w:t>
            </w:r>
          </w:p>
        </w:tc>
      </w:tr>
      <w:tr w:rsidR="00230716" w:rsidRPr="00FC563C" w14:paraId="7A536B61"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5536F7B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8CA9CCC" w14:textId="77777777" w:rsidR="00230716" w:rsidRPr="00FC563C" w:rsidRDefault="00230716" w:rsidP="00230716">
            <w:pPr>
              <w:rPr>
                <w:lang w:val="en-US"/>
              </w:rPr>
            </w:pPr>
            <w:r w:rsidRPr="00FC563C">
              <w:t>HP 42U 1075mm Side Panel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FEE0C1C" w14:textId="77777777" w:rsidR="00230716" w:rsidRPr="00FC563C" w:rsidRDefault="00230716" w:rsidP="00230716">
            <w:pPr>
              <w:rPr>
                <w:lang w:val="el-GR"/>
              </w:rPr>
            </w:pPr>
            <w:r w:rsidRPr="00FC563C">
              <w:t>1</w:t>
            </w:r>
          </w:p>
        </w:tc>
      </w:tr>
      <w:tr w:rsidR="00230716" w:rsidRPr="00FC563C" w14:paraId="6FB4938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6D4B66F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0B90B6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5F694BA" w14:textId="77777777" w:rsidR="00230716" w:rsidRPr="00FC563C" w:rsidRDefault="00230716" w:rsidP="00230716">
            <w:r w:rsidRPr="00FC563C">
              <w:t>1</w:t>
            </w:r>
          </w:p>
        </w:tc>
      </w:tr>
      <w:tr w:rsidR="00230716" w:rsidRPr="00FC563C" w14:paraId="2347C107"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D8BFC2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E545B6C" w14:textId="77777777" w:rsidR="00230716" w:rsidRPr="00FC563C" w:rsidRDefault="00230716" w:rsidP="00230716">
            <w:r w:rsidRPr="00FC563C">
              <w:t>HP KVM USB Adapter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5442B8F" w14:textId="77777777" w:rsidR="00230716" w:rsidRPr="00FC563C" w:rsidRDefault="00230716" w:rsidP="00230716">
            <w:r w:rsidRPr="00FC563C">
              <w:t>6</w:t>
            </w:r>
          </w:p>
        </w:tc>
      </w:tr>
      <w:tr w:rsidR="00230716" w:rsidRPr="00FC563C" w14:paraId="7D7AFDA2"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2C4E63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6C16A95"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522A759" w14:textId="77777777" w:rsidR="00230716" w:rsidRPr="00FC563C" w:rsidRDefault="00230716" w:rsidP="00230716">
            <w:r w:rsidRPr="00FC563C">
              <w:t>6</w:t>
            </w:r>
          </w:p>
        </w:tc>
      </w:tr>
      <w:tr w:rsidR="00230716" w:rsidRPr="00FC563C" w14:paraId="60E2A302"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2613D2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7746447" w14:textId="77777777" w:rsidR="00230716" w:rsidRPr="00FC563C" w:rsidRDefault="00230716" w:rsidP="00230716">
            <w:r w:rsidRPr="00FC563C">
              <w:t xml:space="preserve">HP 0x2x8 KVM </w:t>
            </w:r>
            <w:proofErr w:type="spellStart"/>
            <w:r w:rsidRPr="00FC563C">
              <w:t>Svr</w:t>
            </w:r>
            <w:proofErr w:type="spellEnd"/>
            <w:r w:rsidRPr="00FC563C">
              <w:t xml:space="preserve"> </w:t>
            </w:r>
            <w:proofErr w:type="spellStart"/>
            <w:r w:rsidRPr="00FC563C">
              <w:t>Cnsl</w:t>
            </w:r>
            <w:proofErr w:type="spellEnd"/>
            <w:r w:rsidRPr="00FC563C">
              <w:t xml:space="preserve"> G2 SW</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737C08C" w14:textId="77777777" w:rsidR="00230716" w:rsidRPr="00FC563C" w:rsidRDefault="00230716" w:rsidP="00230716">
            <w:r w:rsidRPr="00FC563C">
              <w:t>1</w:t>
            </w:r>
          </w:p>
        </w:tc>
      </w:tr>
      <w:tr w:rsidR="00230716" w:rsidRPr="00FC563C" w14:paraId="0D046951"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1946FF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6997588"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83ED1D4" w14:textId="77777777" w:rsidR="00230716" w:rsidRPr="00FC563C" w:rsidRDefault="00230716" w:rsidP="00230716">
            <w:r w:rsidRPr="00FC563C">
              <w:t>1</w:t>
            </w:r>
          </w:p>
        </w:tc>
      </w:tr>
      <w:tr w:rsidR="00230716" w:rsidRPr="00FC563C" w14:paraId="168BC476"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7D48FDD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43F5B39" w14:textId="77777777" w:rsidR="00230716" w:rsidRPr="00FC563C" w:rsidRDefault="00230716" w:rsidP="00230716">
            <w:pPr>
              <w:rPr>
                <w:lang w:val="en-US"/>
              </w:rPr>
            </w:pPr>
            <w:r w:rsidRPr="00FC563C">
              <w:t>HP IP CAT5 Qty-8 6ft/2m Cable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D9BA167" w14:textId="77777777" w:rsidR="00230716" w:rsidRPr="00FC563C" w:rsidRDefault="00230716" w:rsidP="00230716">
            <w:pPr>
              <w:rPr>
                <w:lang w:val="el-GR"/>
              </w:rPr>
            </w:pPr>
            <w:r w:rsidRPr="00FC563C">
              <w:t>1</w:t>
            </w:r>
          </w:p>
        </w:tc>
      </w:tr>
      <w:tr w:rsidR="00230716" w:rsidRPr="00FC563C" w14:paraId="3F6187B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0AFCA6C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9960352"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B0A2606" w14:textId="77777777" w:rsidR="00230716" w:rsidRPr="00FC563C" w:rsidRDefault="00230716" w:rsidP="00230716">
            <w:r w:rsidRPr="00FC563C">
              <w:t>1</w:t>
            </w:r>
          </w:p>
        </w:tc>
      </w:tr>
      <w:tr w:rsidR="00230716" w:rsidRPr="00FC563C" w14:paraId="2D7698C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BA0B25B" w14:textId="77777777" w:rsidR="00230716" w:rsidRPr="00FC563C" w:rsidRDefault="00230716" w:rsidP="00230716">
            <w:r w:rsidRPr="00FC563C">
              <w:lastRenderedPageBreak/>
              <w:t>2</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EE700FB" w14:textId="77777777" w:rsidR="00230716" w:rsidRPr="00FC563C" w:rsidRDefault="00230716" w:rsidP="00230716">
            <w:pPr>
              <w:rPr>
                <w:lang w:val="en-US"/>
              </w:rPr>
            </w:pPr>
            <w:r w:rsidRPr="00FC563C">
              <w:t>Primary Site Servers (DL380p Gen8)</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F1D98A9" w14:textId="77777777" w:rsidR="00230716" w:rsidRPr="00FC563C" w:rsidRDefault="00230716" w:rsidP="00230716">
            <w:r w:rsidRPr="00FC563C">
              <w:t> </w:t>
            </w:r>
          </w:p>
        </w:tc>
      </w:tr>
      <w:tr w:rsidR="00230716" w:rsidRPr="00FC563C" w14:paraId="19C736C2"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9D0279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18AC9A2" w14:textId="77777777" w:rsidR="00230716" w:rsidRPr="00FC563C" w:rsidRDefault="00230716" w:rsidP="00230716">
            <w:r w:rsidRPr="00FC563C">
              <w:t>HP DL380p Gen8 8-SFF CTO Server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4660B2B" w14:textId="77777777" w:rsidR="00230716" w:rsidRPr="00FC563C" w:rsidRDefault="00230716" w:rsidP="00230716">
            <w:pPr>
              <w:rPr>
                <w:lang w:val="el-GR"/>
              </w:rPr>
            </w:pPr>
            <w:r w:rsidRPr="00FC563C">
              <w:t>6</w:t>
            </w:r>
          </w:p>
        </w:tc>
      </w:tr>
      <w:tr w:rsidR="00230716" w:rsidRPr="00FC563C" w14:paraId="1E1C400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A8C700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8B2247E"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52EC3D9" w14:textId="77777777" w:rsidR="00230716" w:rsidRPr="00FC563C" w:rsidRDefault="00230716" w:rsidP="00230716">
            <w:r w:rsidRPr="00FC563C">
              <w:t>6</w:t>
            </w:r>
          </w:p>
        </w:tc>
      </w:tr>
      <w:tr w:rsidR="00230716" w:rsidRPr="00FC563C" w14:paraId="5074BD3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CD0876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6E6A1B4" w14:textId="77777777" w:rsidR="00230716" w:rsidRPr="00FC563C" w:rsidRDefault="00230716" w:rsidP="00230716">
            <w:r w:rsidRPr="00FC563C">
              <w:t>Europe - Multilingual Localization</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8D64DD4" w14:textId="77777777" w:rsidR="00230716" w:rsidRPr="00FC563C" w:rsidRDefault="00230716" w:rsidP="00230716">
            <w:r w:rsidRPr="00FC563C">
              <w:t>6</w:t>
            </w:r>
          </w:p>
        </w:tc>
      </w:tr>
      <w:tr w:rsidR="00230716" w:rsidRPr="00FC563C" w14:paraId="1B99D307"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98CDDD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C279E02" w14:textId="77777777" w:rsidR="00230716" w:rsidRPr="00FC563C" w:rsidRDefault="00230716" w:rsidP="00230716">
            <w:pPr>
              <w:rPr>
                <w:lang w:val="en-US"/>
              </w:rPr>
            </w:pPr>
            <w:r w:rsidRPr="00FC563C">
              <w:t>HP DL380p Gen8 E5-2667v2 FIO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6E573D7" w14:textId="77777777" w:rsidR="00230716" w:rsidRPr="00FC563C" w:rsidRDefault="00230716" w:rsidP="00230716">
            <w:pPr>
              <w:rPr>
                <w:lang w:val="el-GR"/>
              </w:rPr>
            </w:pPr>
            <w:r w:rsidRPr="00FC563C">
              <w:t>6</w:t>
            </w:r>
          </w:p>
        </w:tc>
      </w:tr>
      <w:tr w:rsidR="00230716" w:rsidRPr="00FC563C" w14:paraId="4ADB13D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74177C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59DDF85" w14:textId="77777777" w:rsidR="00230716" w:rsidRPr="00FC563C" w:rsidRDefault="00230716" w:rsidP="00230716">
            <w:pPr>
              <w:rPr>
                <w:lang w:val="en-US"/>
              </w:rPr>
            </w:pPr>
            <w:r w:rsidRPr="00FC563C">
              <w:t>HP DL380p Gen8 E5-2667v2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494C876" w14:textId="77777777" w:rsidR="00230716" w:rsidRPr="00FC563C" w:rsidRDefault="00230716" w:rsidP="00230716">
            <w:pPr>
              <w:rPr>
                <w:lang w:val="el-GR"/>
              </w:rPr>
            </w:pPr>
            <w:r w:rsidRPr="00FC563C">
              <w:t>6</w:t>
            </w:r>
          </w:p>
        </w:tc>
      </w:tr>
      <w:tr w:rsidR="00230716" w:rsidRPr="00FC563C" w14:paraId="5F1C007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195B33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7092C14"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5ECF912" w14:textId="77777777" w:rsidR="00230716" w:rsidRPr="00FC563C" w:rsidRDefault="00230716" w:rsidP="00230716">
            <w:r w:rsidRPr="00FC563C">
              <w:t>6</w:t>
            </w:r>
          </w:p>
        </w:tc>
      </w:tr>
      <w:tr w:rsidR="00230716" w:rsidRPr="00FC563C" w14:paraId="2FD55D76"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04B397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0E84858" w14:textId="77777777" w:rsidR="00230716" w:rsidRPr="00FC563C" w:rsidRDefault="00230716" w:rsidP="00230716">
            <w:pPr>
              <w:rPr>
                <w:lang w:val="en-US"/>
              </w:rPr>
            </w:pPr>
            <w:r w:rsidRPr="00FC563C">
              <w:t>HP 8GB 2Rx4 PC3L-12800R-11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A2C4810" w14:textId="77777777" w:rsidR="00230716" w:rsidRPr="00FC563C" w:rsidRDefault="00230716" w:rsidP="00230716">
            <w:pPr>
              <w:rPr>
                <w:lang w:val="el-GR"/>
              </w:rPr>
            </w:pPr>
            <w:r w:rsidRPr="00FC563C">
              <w:t>72</w:t>
            </w:r>
          </w:p>
        </w:tc>
      </w:tr>
      <w:tr w:rsidR="00230716" w:rsidRPr="00FC563C" w14:paraId="752FB4D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76F54E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519F8DD"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06D1E4A" w14:textId="77777777" w:rsidR="00230716" w:rsidRPr="00FC563C" w:rsidRDefault="00230716" w:rsidP="00230716">
            <w:r w:rsidRPr="00FC563C">
              <w:t>72</w:t>
            </w:r>
          </w:p>
        </w:tc>
      </w:tr>
      <w:tr w:rsidR="00230716" w:rsidRPr="00FC563C" w14:paraId="39C67B1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23A035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69ECE16" w14:textId="77777777" w:rsidR="00230716" w:rsidRPr="00FC563C" w:rsidRDefault="00230716" w:rsidP="00230716">
            <w:pPr>
              <w:rPr>
                <w:lang w:val="en-US"/>
              </w:rPr>
            </w:pPr>
            <w:r w:rsidRPr="00FC563C">
              <w:t>HP 146GB 6G SAS 15K 2.5in SC ENT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55505A5" w14:textId="77777777" w:rsidR="00230716" w:rsidRPr="00FC563C" w:rsidRDefault="00230716" w:rsidP="00230716">
            <w:pPr>
              <w:rPr>
                <w:lang w:val="el-GR"/>
              </w:rPr>
            </w:pPr>
            <w:r w:rsidRPr="00FC563C">
              <w:t>12</w:t>
            </w:r>
          </w:p>
        </w:tc>
      </w:tr>
      <w:tr w:rsidR="00230716" w:rsidRPr="00FC563C" w14:paraId="1213C1F1"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E6DB7C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230995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D76CFEE" w14:textId="77777777" w:rsidR="00230716" w:rsidRPr="00FC563C" w:rsidRDefault="00230716" w:rsidP="00230716">
            <w:r w:rsidRPr="00FC563C">
              <w:t>12</w:t>
            </w:r>
          </w:p>
        </w:tc>
      </w:tr>
      <w:tr w:rsidR="00230716" w:rsidRPr="00FC563C" w14:paraId="468465F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B04044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4250DCF" w14:textId="77777777" w:rsidR="00230716" w:rsidRPr="00FC563C" w:rsidRDefault="00230716" w:rsidP="00230716">
            <w:pPr>
              <w:rPr>
                <w:lang w:val="en-US"/>
              </w:rPr>
            </w:pPr>
            <w:r w:rsidRPr="00FC563C">
              <w:t xml:space="preserve">HP 12.7mm SATA DVD ROM </w:t>
            </w:r>
            <w:proofErr w:type="spellStart"/>
            <w:r w:rsidRPr="00FC563C">
              <w:t>Jb</w:t>
            </w:r>
            <w:proofErr w:type="spellEnd"/>
            <w:r w:rsidRPr="00FC563C">
              <w:t xml:space="preserve">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C8F74E6" w14:textId="77777777" w:rsidR="00230716" w:rsidRPr="00FC563C" w:rsidRDefault="00230716" w:rsidP="00230716">
            <w:pPr>
              <w:rPr>
                <w:lang w:val="el-GR"/>
              </w:rPr>
            </w:pPr>
            <w:r w:rsidRPr="00FC563C">
              <w:t>6</w:t>
            </w:r>
          </w:p>
        </w:tc>
      </w:tr>
      <w:tr w:rsidR="00230716" w:rsidRPr="00FC563C" w14:paraId="7F667B2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048500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13214B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950E4CE" w14:textId="77777777" w:rsidR="00230716" w:rsidRPr="00FC563C" w:rsidRDefault="00230716" w:rsidP="00230716">
            <w:r w:rsidRPr="00FC563C">
              <w:t>6</w:t>
            </w:r>
          </w:p>
        </w:tc>
      </w:tr>
      <w:tr w:rsidR="00230716" w:rsidRPr="00FC563C" w14:paraId="7AC1E696"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98EF8C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CEAEF4B" w14:textId="77777777" w:rsidR="00230716" w:rsidRPr="00FC563C" w:rsidRDefault="00230716" w:rsidP="00230716">
            <w:pPr>
              <w:rPr>
                <w:lang w:val="en-US"/>
              </w:rPr>
            </w:pPr>
            <w:r w:rsidRPr="00FC563C">
              <w:t xml:space="preserve">HP Ethernet 1GbE 4P 331FLR FIO </w:t>
            </w:r>
            <w:proofErr w:type="spellStart"/>
            <w:r w:rsidRPr="00FC563C">
              <w:t>Adptr</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BEAD387" w14:textId="77777777" w:rsidR="00230716" w:rsidRPr="00FC563C" w:rsidRDefault="00230716" w:rsidP="00230716">
            <w:pPr>
              <w:rPr>
                <w:lang w:val="el-GR"/>
              </w:rPr>
            </w:pPr>
            <w:r w:rsidRPr="00FC563C">
              <w:t>6</w:t>
            </w:r>
          </w:p>
        </w:tc>
      </w:tr>
      <w:tr w:rsidR="00230716" w:rsidRPr="00FC563C" w14:paraId="1C0BC28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BB8152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00F90F1" w14:textId="77777777" w:rsidR="00230716" w:rsidRPr="00FC563C" w:rsidRDefault="00230716" w:rsidP="00230716">
            <w:pPr>
              <w:rPr>
                <w:lang w:val="en-US"/>
              </w:rPr>
            </w:pPr>
            <w:r w:rsidRPr="00FC563C">
              <w:t>HP 2U SFF BB Gen8 Rail Kit with CMA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038546D" w14:textId="77777777" w:rsidR="00230716" w:rsidRPr="00FC563C" w:rsidRDefault="00230716" w:rsidP="00230716">
            <w:pPr>
              <w:rPr>
                <w:lang w:val="el-GR"/>
              </w:rPr>
            </w:pPr>
            <w:r w:rsidRPr="00FC563C">
              <w:t>6</w:t>
            </w:r>
          </w:p>
        </w:tc>
      </w:tr>
      <w:tr w:rsidR="00230716" w:rsidRPr="00FC563C" w14:paraId="155CF64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A31675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45743D6"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2D2358B" w14:textId="77777777" w:rsidR="00230716" w:rsidRPr="00FC563C" w:rsidRDefault="00230716" w:rsidP="00230716">
            <w:r w:rsidRPr="00FC563C">
              <w:t>6</w:t>
            </w:r>
          </w:p>
        </w:tc>
      </w:tr>
      <w:tr w:rsidR="00230716" w:rsidRPr="00FC563C" w14:paraId="03AD8B3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A61DBE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73D6D3C" w14:textId="77777777" w:rsidR="00230716" w:rsidRPr="00FC563C" w:rsidRDefault="00230716" w:rsidP="00230716">
            <w:pPr>
              <w:rPr>
                <w:lang w:val="en-US"/>
              </w:rPr>
            </w:pPr>
            <w:r w:rsidRPr="00FC563C">
              <w:t>HP 81Q PCI-e FC HBA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A943B23" w14:textId="77777777" w:rsidR="00230716" w:rsidRPr="00FC563C" w:rsidRDefault="00230716" w:rsidP="00230716">
            <w:pPr>
              <w:rPr>
                <w:lang w:val="el-GR"/>
              </w:rPr>
            </w:pPr>
            <w:r w:rsidRPr="00FC563C">
              <w:t>12</w:t>
            </w:r>
          </w:p>
        </w:tc>
      </w:tr>
      <w:tr w:rsidR="00230716" w:rsidRPr="00FC563C" w14:paraId="401354B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3C2FDE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A941602"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E1D2B4E" w14:textId="77777777" w:rsidR="00230716" w:rsidRPr="00FC563C" w:rsidRDefault="00230716" w:rsidP="00230716">
            <w:r w:rsidRPr="00FC563C">
              <w:t>12</w:t>
            </w:r>
          </w:p>
        </w:tc>
      </w:tr>
      <w:tr w:rsidR="00230716" w:rsidRPr="00FC563C" w14:paraId="24B2D0D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0A589E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9A76CAF" w14:textId="77777777" w:rsidR="00230716" w:rsidRPr="00FC563C" w:rsidRDefault="00230716" w:rsidP="00230716">
            <w:pPr>
              <w:rPr>
                <w:lang w:val="en-US"/>
              </w:rPr>
            </w:pPr>
            <w:r w:rsidRPr="00FC563C">
              <w:t xml:space="preserve">HP 460W CS Gold </w:t>
            </w:r>
            <w:proofErr w:type="spellStart"/>
            <w:r w:rsidRPr="00FC563C">
              <w:t>Ht</w:t>
            </w:r>
            <w:proofErr w:type="spellEnd"/>
            <w:r w:rsidRPr="00FC563C">
              <w:t xml:space="preserve"> </w:t>
            </w:r>
            <w:proofErr w:type="spellStart"/>
            <w:r w:rsidRPr="00FC563C">
              <w:t>Plg</w:t>
            </w:r>
            <w:proofErr w:type="spellEnd"/>
            <w:r w:rsidRPr="00FC563C">
              <w:t xml:space="preserve"> </w:t>
            </w:r>
            <w:proofErr w:type="spellStart"/>
            <w:r w:rsidRPr="00FC563C">
              <w:t>Pwr</w:t>
            </w:r>
            <w:proofErr w:type="spellEnd"/>
            <w:r w:rsidRPr="00FC563C">
              <w:t xml:space="preserve"> Supply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701374A" w14:textId="77777777" w:rsidR="00230716" w:rsidRPr="00FC563C" w:rsidRDefault="00230716" w:rsidP="00230716">
            <w:pPr>
              <w:rPr>
                <w:lang w:val="el-GR"/>
              </w:rPr>
            </w:pPr>
            <w:r w:rsidRPr="00FC563C">
              <w:t>12</w:t>
            </w:r>
          </w:p>
        </w:tc>
      </w:tr>
      <w:tr w:rsidR="00230716" w:rsidRPr="00FC563C" w14:paraId="7355EA01"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B01F84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59FB762"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B4AE592" w14:textId="77777777" w:rsidR="00230716" w:rsidRPr="00FC563C" w:rsidRDefault="00230716" w:rsidP="00230716">
            <w:r w:rsidRPr="00FC563C">
              <w:t>12</w:t>
            </w:r>
          </w:p>
        </w:tc>
      </w:tr>
      <w:tr w:rsidR="00230716" w:rsidRPr="00FC563C" w14:paraId="2892CA0F"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1FF0BA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06E8657" w14:textId="77777777" w:rsidR="00230716" w:rsidRPr="00FC563C" w:rsidRDefault="00230716" w:rsidP="00230716">
            <w:pPr>
              <w:rPr>
                <w:lang w:val="en-US"/>
              </w:rPr>
            </w:pPr>
            <w:r w:rsidRPr="00FC563C">
              <w:t xml:space="preserve">HP </w:t>
            </w:r>
            <w:proofErr w:type="spellStart"/>
            <w:r w:rsidRPr="00FC563C">
              <w:t>iLO</w:t>
            </w:r>
            <w:proofErr w:type="spellEnd"/>
            <w:r w:rsidRPr="00FC563C">
              <w:t xml:space="preserve"> Adv </w:t>
            </w:r>
            <w:proofErr w:type="spellStart"/>
            <w:r w:rsidRPr="00FC563C">
              <w:t>incl</w:t>
            </w:r>
            <w:proofErr w:type="spellEnd"/>
            <w:r w:rsidRPr="00FC563C">
              <w:t xml:space="preserve"> 3yr TS U 1-Svr </w:t>
            </w:r>
            <w:proofErr w:type="spellStart"/>
            <w:r w:rsidRPr="00FC563C">
              <w:t>Lic</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B24A9CB" w14:textId="77777777" w:rsidR="00230716" w:rsidRPr="00FC563C" w:rsidRDefault="00230716" w:rsidP="00230716">
            <w:pPr>
              <w:rPr>
                <w:lang w:val="el-GR"/>
              </w:rPr>
            </w:pPr>
            <w:r w:rsidRPr="00FC563C">
              <w:t>6</w:t>
            </w:r>
          </w:p>
        </w:tc>
      </w:tr>
      <w:tr w:rsidR="00230716" w:rsidRPr="00FC563C" w14:paraId="5055442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25E57D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85CF4B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12555B1" w14:textId="77777777" w:rsidR="00230716" w:rsidRPr="00FC563C" w:rsidRDefault="00230716" w:rsidP="00230716">
            <w:r w:rsidRPr="00FC563C">
              <w:t>6</w:t>
            </w:r>
          </w:p>
        </w:tc>
      </w:tr>
      <w:tr w:rsidR="00230716" w:rsidRPr="00FC563C" w14:paraId="22C87FB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223CE93" w14:textId="77777777" w:rsidR="00230716" w:rsidRPr="00FC563C" w:rsidRDefault="00230716" w:rsidP="00230716">
            <w:r w:rsidRPr="00FC563C">
              <w:t>3</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2B8D1C4" w14:textId="77777777" w:rsidR="00230716" w:rsidRPr="00FC563C" w:rsidRDefault="00230716" w:rsidP="00230716">
            <w:pPr>
              <w:rPr>
                <w:lang w:val="en-US"/>
              </w:rPr>
            </w:pPr>
            <w:r w:rsidRPr="00FC563C">
              <w:t> 1 x Extra Server (DL380p Gen8)</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754297D" w14:textId="77777777" w:rsidR="00230716" w:rsidRPr="00FC563C" w:rsidRDefault="00230716" w:rsidP="00230716">
            <w:r w:rsidRPr="00FC563C">
              <w:t> </w:t>
            </w:r>
          </w:p>
        </w:tc>
      </w:tr>
      <w:tr w:rsidR="00230716" w:rsidRPr="00FC563C" w14:paraId="7B0D5262"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0D8917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F51FB25" w14:textId="77777777" w:rsidR="00230716" w:rsidRPr="00FC563C" w:rsidRDefault="00230716" w:rsidP="00230716">
            <w:r w:rsidRPr="00FC563C">
              <w:t>HP DL380p Gen8 8-SFF CTO Server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71C7DA7" w14:textId="77777777" w:rsidR="00230716" w:rsidRPr="00FC563C" w:rsidRDefault="00230716" w:rsidP="00230716">
            <w:pPr>
              <w:rPr>
                <w:lang w:val="el-GR"/>
              </w:rPr>
            </w:pPr>
            <w:r w:rsidRPr="00FC563C">
              <w:t>1</w:t>
            </w:r>
          </w:p>
        </w:tc>
      </w:tr>
      <w:tr w:rsidR="00230716" w:rsidRPr="00FC563C" w14:paraId="3C5AFCB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91E728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01CD234" w14:textId="77777777" w:rsidR="00230716" w:rsidRPr="00FC563C" w:rsidRDefault="00230716" w:rsidP="00230716">
            <w:r w:rsidRPr="00FC563C">
              <w:t>Europe - Multilingual Localization</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CB8E5F6" w14:textId="77777777" w:rsidR="00230716" w:rsidRPr="00FC563C" w:rsidRDefault="00230716" w:rsidP="00230716">
            <w:r w:rsidRPr="00FC563C">
              <w:t>1</w:t>
            </w:r>
          </w:p>
        </w:tc>
      </w:tr>
      <w:tr w:rsidR="00230716" w:rsidRPr="00FC563C" w14:paraId="2B3FB81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99EA77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68C5588" w14:textId="77777777" w:rsidR="00230716" w:rsidRPr="00FC563C" w:rsidRDefault="00230716" w:rsidP="00230716">
            <w:pPr>
              <w:rPr>
                <w:lang w:val="en-US"/>
              </w:rPr>
            </w:pPr>
            <w:r w:rsidRPr="00FC563C">
              <w:t>HP DL380p Gen8 E5-2667v2 FIO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0BA0431" w14:textId="77777777" w:rsidR="00230716" w:rsidRPr="00FC563C" w:rsidRDefault="00230716" w:rsidP="00230716">
            <w:pPr>
              <w:rPr>
                <w:lang w:val="el-GR"/>
              </w:rPr>
            </w:pPr>
            <w:r w:rsidRPr="00FC563C">
              <w:t>1</w:t>
            </w:r>
          </w:p>
        </w:tc>
      </w:tr>
      <w:tr w:rsidR="00230716" w:rsidRPr="00FC563C" w14:paraId="534ACA9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685768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9204F9E" w14:textId="77777777" w:rsidR="00230716" w:rsidRPr="00FC563C" w:rsidRDefault="00230716" w:rsidP="00230716">
            <w:pPr>
              <w:rPr>
                <w:lang w:val="en-US"/>
              </w:rPr>
            </w:pPr>
            <w:r w:rsidRPr="00FC563C">
              <w:t>HP DL380p Gen8 E5-2667v2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79B1393" w14:textId="77777777" w:rsidR="00230716" w:rsidRPr="00FC563C" w:rsidRDefault="00230716" w:rsidP="00230716">
            <w:pPr>
              <w:rPr>
                <w:lang w:val="el-GR"/>
              </w:rPr>
            </w:pPr>
            <w:r w:rsidRPr="00FC563C">
              <w:t>1</w:t>
            </w:r>
          </w:p>
        </w:tc>
      </w:tr>
      <w:tr w:rsidR="00230716" w:rsidRPr="00FC563C" w14:paraId="7B2CCFC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749E02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82A5E29"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C6B4B19" w14:textId="77777777" w:rsidR="00230716" w:rsidRPr="00FC563C" w:rsidRDefault="00230716" w:rsidP="00230716">
            <w:r w:rsidRPr="00FC563C">
              <w:t>1</w:t>
            </w:r>
          </w:p>
        </w:tc>
      </w:tr>
      <w:tr w:rsidR="00230716" w:rsidRPr="00FC563C" w14:paraId="6A1B4C8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12AF88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88C3B29" w14:textId="77777777" w:rsidR="00230716" w:rsidRPr="00FC563C" w:rsidRDefault="00230716" w:rsidP="00230716">
            <w:pPr>
              <w:rPr>
                <w:lang w:val="en-US"/>
              </w:rPr>
            </w:pPr>
            <w:r w:rsidRPr="00FC563C">
              <w:t>HP 8GB 2Rx4 PC3L-12800R-11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6C68CFA" w14:textId="77777777" w:rsidR="00230716" w:rsidRPr="00FC563C" w:rsidRDefault="00230716" w:rsidP="00230716">
            <w:pPr>
              <w:rPr>
                <w:lang w:val="el-GR"/>
              </w:rPr>
            </w:pPr>
            <w:r w:rsidRPr="00FC563C">
              <w:t>12</w:t>
            </w:r>
          </w:p>
        </w:tc>
      </w:tr>
      <w:tr w:rsidR="00230716" w:rsidRPr="00FC563C" w14:paraId="72214F7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452CA1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7202E18"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8954913" w14:textId="77777777" w:rsidR="00230716" w:rsidRPr="00FC563C" w:rsidRDefault="00230716" w:rsidP="00230716">
            <w:r w:rsidRPr="00FC563C">
              <w:t>12</w:t>
            </w:r>
          </w:p>
        </w:tc>
      </w:tr>
      <w:tr w:rsidR="00230716" w:rsidRPr="00FC563C" w14:paraId="751173A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2F37CB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203B678" w14:textId="77777777" w:rsidR="00230716" w:rsidRPr="00FC563C" w:rsidRDefault="00230716" w:rsidP="00230716">
            <w:pPr>
              <w:rPr>
                <w:lang w:val="en-US"/>
              </w:rPr>
            </w:pPr>
            <w:r w:rsidRPr="00FC563C">
              <w:t>HP 146GB 6G SAS 15K 2.5in SC ENT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37BF275" w14:textId="77777777" w:rsidR="00230716" w:rsidRPr="00FC563C" w:rsidRDefault="00230716" w:rsidP="00230716">
            <w:pPr>
              <w:rPr>
                <w:lang w:val="el-GR"/>
              </w:rPr>
            </w:pPr>
            <w:r w:rsidRPr="00FC563C">
              <w:t>2</w:t>
            </w:r>
          </w:p>
        </w:tc>
      </w:tr>
      <w:tr w:rsidR="00230716" w:rsidRPr="00FC563C" w14:paraId="264B212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98FB9B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9D59EA4"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333D3A4" w14:textId="77777777" w:rsidR="00230716" w:rsidRPr="00FC563C" w:rsidRDefault="00230716" w:rsidP="00230716">
            <w:r w:rsidRPr="00FC563C">
              <w:t>2</w:t>
            </w:r>
          </w:p>
        </w:tc>
      </w:tr>
      <w:tr w:rsidR="00230716" w:rsidRPr="00FC563C" w14:paraId="4DD25BF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B43C8A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274C52B" w14:textId="77777777" w:rsidR="00230716" w:rsidRPr="00FC563C" w:rsidRDefault="00230716" w:rsidP="00230716">
            <w:pPr>
              <w:rPr>
                <w:lang w:val="en-US"/>
              </w:rPr>
            </w:pPr>
            <w:r w:rsidRPr="00FC563C">
              <w:t xml:space="preserve">HP 12.7mm SATA DVD ROM </w:t>
            </w:r>
            <w:proofErr w:type="spellStart"/>
            <w:r w:rsidRPr="00FC563C">
              <w:t>Jb</w:t>
            </w:r>
            <w:proofErr w:type="spellEnd"/>
            <w:r w:rsidRPr="00FC563C">
              <w:t xml:space="preserve">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4BCE60D" w14:textId="77777777" w:rsidR="00230716" w:rsidRPr="00FC563C" w:rsidRDefault="00230716" w:rsidP="00230716">
            <w:pPr>
              <w:rPr>
                <w:lang w:val="el-GR"/>
              </w:rPr>
            </w:pPr>
            <w:r w:rsidRPr="00FC563C">
              <w:t>1</w:t>
            </w:r>
          </w:p>
        </w:tc>
      </w:tr>
      <w:tr w:rsidR="00230716" w:rsidRPr="00FC563C" w14:paraId="63702A4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A1FB58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D83D3DC"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5637444" w14:textId="77777777" w:rsidR="00230716" w:rsidRPr="00FC563C" w:rsidRDefault="00230716" w:rsidP="00230716">
            <w:r w:rsidRPr="00FC563C">
              <w:t>1</w:t>
            </w:r>
          </w:p>
        </w:tc>
      </w:tr>
      <w:tr w:rsidR="00230716" w:rsidRPr="00FC563C" w14:paraId="16B44726"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112838A" w14:textId="77777777" w:rsidR="00230716" w:rsidRPr="00FC563C" w:rsidRDefault="00230716" w:rsidP="00230716">
            <w:r w:rsidRPr="00FC563C">
              <w:lastRenderedPageBreak/>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E4D233F" w14:textId="77777777" w:rsidR="00230716" w:rsidRPr="00FC563C" w:rsidRDefault="00230716" w:rsidP="00230716">
            <w:pPr>
              <w:rPr>
                <w:lang w:val="en-US"/>
              </w:rPr>
            </w:pPr>
            <w:r w:rsidRPr="00FC563C">
              <w:t xml:space="preserve">HP Ethernet 1GbE 4P 331FLR FIO </w:t>
            </w:r>
            <w:proofErr w:type="spellStart"/>
            <w:r w:rsidRPr="00FC563C">
              <w:t>Adptr</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04DE0C3" w14:textId="77777777" w:rsidR="00230716" w:rsidRPr="00FC563C" w:rsidRDefault="00230716" w:rsidP="00230716">
            <w:pPr>
              <w:rPr>
                <w:lang w:val="el-GR"/>
              </w:rPr>
            </w:pPr>
            <w:r w:rsidRPr="00FC563C">
              <w:t>1</w:t>
            </w:r>
          </w:p>
        </w:tc>
      </w:tr>
      <w:tr w:rsidR="00230716" w:rsidRPr="00FC563C" w14:paraId="3581275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D1A3A0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230BB05" w14:textId="77777777" w:rsidR="00230716" w:rsidRPr="00FC563C" w:rsidRDefault="00230716" w:rsidP="00230716">
            <w:pPr>
              <w:rPr>
                <w:lang w:val="en-US"/>
              </w:rPr>
            </w:pPr>
            <w:r w:rsidRPr="00FC563C">
              <w:t>HP 2U SFF BB Gen8 Rail Kit with CMA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2836330" w14:textId="77777777" w:rsidR="00230716" w:rsidRPr="00FC563C" w:rsidRDefault="00230716" w:rsidP="00230716">
            <w:pPr>
              <w:rPr>
                <w:lang w:val="el-GR"/>
              </w:rPr>
            </w:pPr>
            <w:r w:rsidRPr="00FC563C">
              <w:t>1</w:t>
            </w:r>
          </w:p>
        </w:tc>
      </w:tr>
      <w:tr w:rsidR="00230716" w:rsidRPr="00FC563C" w14:paraId="228ACBB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6D00F9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6F3413D"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D1AA724" w14:textId="77777777" w:rsidR="00230716" w:rsidRPr="00FC563C" w:rsidRDefault="00230716" w:rsidP="00230716">
            <w:r w:rsidRPr="00FC563C">
              <w:t>1</w:t>
            </w:r>
          </w:p>
        </w:tc>
      </w:tr>
      <w:tr w:rsidR="00230716" w:rsidRPr="00FC563C" w14:paraId="0387CAD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1B6422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8150374" w14:textId="77777777" w:rsidR="00230716" w:rsidRPr="00FC563C" w:rsidRDefault="00230716" w:rsidP="00230716">
            <w:pPr>
              <w:rPr>
                <w:lang w:val="en-US"/>
              </w:rPr>
            </w:pPr>
            <w:r w:rsidRPr="00FC563C">
              <w:t>HP 81Q PCI-e FC HBA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932237A" w14:textId="77777777" w:rsidR="00230716" w:rsidRPr="00FC563C" w:rsidRDefault="00230716" w:rsidP="00230716">
            <w:pPr>
              <w:rPr>
                <w:lang w:val="el-GR"/>
              </w:rPr>
            </w:pPr>
            <w:r w:rsidRPr="00FC563C">
              <w:t>2</w:t>
            </w:r>
          </w:p>
        </w:tc>
      </w:tr>
      <w:tr w:rsidR="00230716" w:rsidRPr="00FC563C" w14:paraId="4A3B68C4"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B7DC44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2DF51F2"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C57AAAB" w14:textId="77777777" w:rsidR="00230716" w:rsidRPr="00FC563C" w:rsidRDefault="00230716" w:rsidP="00230716">
            <w:r w:rsidRPr="00FC563C">
              <w:t>2</w:t>
            </w:r>
          </w:p>
        </w:tc>
      </w:tr>
      <w:tr w:rsidR="00230716" w:rsidRPr="00FC563C" w14:paraId="1893A37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42F10C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CA37982" w14:textId="77777777" w:rsidR="00230716" w:rsidRPr="00FC563C" w:rsidRDefault="00230716" w:rsidP="00230716">
            <w:pPr>
              <w:rPr>
                <w:lang w:val="en-US"/>
              </w:rPr>
            </w:pPr>
            <w:r w:rsidRPr="00FC563C">
              <w:t xml:space="preserve">HP 460W CS Gold </w:t>
            </w:r>
            <w:proofErr w:type="spellStart"/>
            <w:r w:rsidRPr="00FC563C">
              <w:t>Ht</w:t>
            </w:r>
            <w:proofErr w:type="spellEnd"/>
            <w:r w:rsidRPr="00FC563C">
              <w:t xml:space="preserve"> </w:t>
            </w:r>
            <w:proofErr w:type="spellStart"/>
            <w:r w:rsidRPr="00FC563C">
              <w:t>Plg</w:t>
            </w:r>
            <w:proofErr w:type="spellEnd"/>
            <w:r w:rsidRPr="00FC563C">
              <w:t xml:space="preserve"> </w:t>
            </w:r>
            <w:proofErr w:type="spellStart"/>
            <w:r w:rsidRPr="00FC563C">
              <w:t>Pwr</w:t>
            </w:r>
            <w:proofErr w:type="spellEnd"/>
            <w:r w:rsidRPr="00FC563C">
              <w:t xml:space="preserve"> Supply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6795A8D" w14:textId="77777777" w:rsidR="00230716" w:rsidRPr="00FC563C" w:rsidRDefault="00230716" w:rsidP="00230716">
            <w:pPr>
              <w:rPr>
                <w:lang w:val="el-GR"/>
              </w:rPr>
            </w:pPr>
            <w:r w:rsidRPr="00FC563C">
              <w:t>2</w:t>
            </w:r>
          </w:p>
        </w:tc>
      </w:tr>
      <w:tr w:rsidR="00230716" w:rsidRPr="00FC563C" w14:paraId="751D397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2F3210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4474C6E"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E4C0308" w14:textId="77777777" w:rsidR="00230716" w:rsidRPr="00FC563C" w:rsidRDefault="00230716" w:rsidP="00230716">
            <w:r w:rsidRPr="00FC563C">
              <w:t>2</w:t>
            </w:r>
          </w:p>
        </w:tc>
      </w:tr>
      <w:tr w:rsidR="00230716" w:rsidRPr="00FC563C" w14:paraId="29A9E99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D32C2A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F617514" w14:textId="77777777" w:rsidR="00230716" w:rsidRPr="00FC563C" w:rsidRDefault="00230716" w:rsidP="00230716">
            <w:pPr>
              <w:rPr>
                <w:lang w:val="en-US"/>
              </w:rPr>
            </w:pPr>
            <w:r w:rsidRPr="00FC563C">
              <w:t xml:space="preserve">HP </w:t>
            </w:r>
            <w:proofErr w:type="spellStart"/>
            <w:r w:rsidRPr="00FC563C">
              <w:t>iLO</w:t>
            </w:r>
            <w:proofErr w:type="spellEnd"/>
            <w:r w:rsidRPr="00FC563C">
              <w:t xml:space="preserve"> Adv </w:t>
            </w:r>
            <w:proofErr w:type="spellStart"/>
            <w:r w:rsidRPr="00FC563C">
              <w:t>incl</w:t>
            </w:r>
            <w:proofErr w:type="spellEnd"/>
            <w:r w:rsidRPr="00FC563C">
              <w:t xml:space="preserve"> 3yr TS U 1-Svr </w:t>
            </w:r>
            <w:proofErr w:type="spellStart"/>
            <w:r w:rsidRPr="00FC563C">
              <w:t>Lic</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8D54AF7" w14:textId="77777777" w:rsidR="00230716" w:rsidRPr="00FC563C" w:rsidRDefault="00230716" w:rsidP="00230716">
            <w:pPr>
              <w:rPr>
                <w:lang w:val="el-GR"/>
              </w:rPr>
            </w:pPr>
            <w:r w:rsidRPr="00FC563C">
              <w:t>1</w:t>
            </w:r>
          </w:p>
        </w:tc>
      </w:tr>
      <w:tr w:rsidR="00230716" w:rsidRPr="00FC563C" w14:paraId="61BB28A4"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673AD2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EC6CD2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BB9CB5B" w14:textId="77777777" w:rsidR="00230716" w:rsidRPr="00FC563C" w:rsidRDefault="00230716" w:rsidP="00230716">
            <w:r w:rsidRPr="00FC563C">
              <w:t>1</w:t>
            </w:r>
          </w:p>
        </w:tc>
      </w:tr>
      <w:tr w:rsidR="00230716" w:rsidRPr="00FC563C" w14:paraId="179189A4"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412F976" w14:textId="77777777" w:rsidR="00230716" w:rsidRPr="00FC563C" w:rsidRDefault="00230716" w:rsidP="00230716">
            <w:r w:rsidRPr="00FC563C">
              <w:t>4</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6F9148F" w14:textId="77777777" w:rsidR="00230716" w:rsidRPr="00FC563C" w:rsidRDefault="00230716" w:rsidP="00230716">
            <w:pPr>
              <w:rPr>
                <w:lang w:val="en-US"/>
              </w:rPr>
            </w:pPr>
            <w:r w:rsidRPr="00FC563C">
              <w:t>Rack for 3PAR 7200, SAN switches, MSL2024 Tape Library</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C9692FB" w14:textId="77777777" w:rsidR="00230716" w:rsidRPr="00FC563C" w:rsidRDefault="00230716" w:rsidP="00230716">
            <w:r w:rsidRPr="00FC563C">
              <w:t> </w:t>
            </w:r>
          </w:p>
        </w:tc>
      </w:tr>
      <w:tr w:rsidR="00230716" w:rsidRPr="00FC563C" w14:paraId="1708CE0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55A25F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E6FDA03" w14:textId="77777777" w:rsidR="00230716" w:rsidRPr="00FC563C" w:rsidRDefault="00230716" w:rsidP="00230716">
            <w:r w:rsidRPr="00FC563C">
              <w:t>HP 642 1075mm Shock Intelligent Rack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40B780A" w14:textId="77777777" w:rsidR="00230716" w:rsidRPr="00FC563C" w:rsidRDefault="00230716" w:rsidP="00230716">
            <w:pPr>
              <w:rPr>
                <w:lang w:val="el-GR"/>
              </w:rPr>
            </w:pPr>
            <w:r w:rsidRPr="00FC563C">
              <w:t>1</w:t>
            </w:r>
          </w:p>
        </w:tc>
      </w:tr>
      <w:tr w:rsidR="00230716" w:rsidRPr="00FC563C" w14:paraId="0C3B33F4"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7D4DDC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C4DD398" w14:textId="77777777" w:rsidR="00230716" w:rsidRPr="00FC563C" w:rsidRDefault="00230716" w:rsidP="00230716">
            <w:pPr>
              <w:rPr>
                <w:lang w:val="en-US"/>
              </w:rPr>
            </w:pPr>
            <w:r w:rsidRPr="00FC563C">
              <w:t>HP Factory Express Base Racking Service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0BB4B0E" w14:textId="77777777" w:rsidR="00230716" w:rsidRPr="00FC563C" w:rsidRDefault="00230716" w:rsidP="00230716">
            <w:pPr>
              <w:rPr>
                <w:lang w:val="el-GR"/>
              </w:rPr>
            </w:pPr>
            <w:r w:rsidRPr="00FC563C">
              <w:t>1</w:t>
            </w:r>
          </w:p>
        </w:tc>
      </w:tr>
      <w:tr w:rsidR="00230716" w:rsidRPr="00FC563C" w14:paraId="0CD52327"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644BF4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66AE401" w14:textId="77777777" w:rsidR="00230716" w:rsidRPr="00FC563C" w:rsidRDefault="00230716" w:rsidP="00230716">
            <w:pPr>
              <w:rPr>
                <w:lang w:val="en-US"/>
              </w:rPr>
            </w:pPr>
            <w:r w:rsidRPr="00FC563C">
              <w:t>HP Rack Front Door Cover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DB9D2B4" w14:textId="77777777" w:rsidR="00230716" w:rsidRPr="00FC563C" w:rsidRDefault="00230716" w:rsidP="00230716">
            <w:pPr>
              <w:rPr>
                <w:lang w:val="el-GR"/>
              </w:rPr>
            </w:pPr>
            <w:r w:rsidRPr="00FC563C">
              <w:t>1</w:t>
            </w:r>
          </w:p>
        </w:tc>
      </w:tr>
      <w:tr w:rsidR="00230716" w:rsidRPr="00FC563C" w14:paraId="382EFF6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7B2480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D827C4D"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1E7798D" w14:textId="77777777" w:rsidR="00230716" w:rsidRPr="00FC563C" w:rsidRDefault="00230716" w:rsidP="00230716">
            <w:r w:rsidRPr="00FC563C">
              <w:t>1</w:t>
            </w:r>
          </w:p>
        </w:tc>
      </w:tr>
      <w:tr w:rsidR="00230716" w:rsidRPr="00FC563C" w14:paraId="3A0EF22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E09ACF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43DA505" w14:textId="77777777" w:rsidR="00230716" w:rsidRPr="00FC563C" w:rsidRDefault="00230716" w:rsidP="00230716">
            <w:pPr>
              <w:rPr>
                <w:lang w:val="en-US"/>
              </w:rPr>
            </w:pPr>
            <w:r w:rsidRPr="00FC563C">
              <w:t xml:space="preserve">HP Premier Flex LC/LC OM4 2f 5m </w:t>
            </w:r>
            <w:proofErr w:type="spellStart"/>
            <w:r w:rsidRPr="00FC563C">
              <w:t>Cbl</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BF0A5A1" w14:textId="77777777" w:rsidR="00230716" w:rsidRPr="00FC563C" w:rsidRDefault="00230716" w:rsidP="00230716">
            <w:pPr>
              <w:rPr>
                <w:lang w:val="el-GR"/>
              </w:rPr>
            </w:pPr>
            <w:r w:rsidRPr="00FC563C">
              <w:t>8</w:t>
            </w:r>
          </w:p>
        </w:tc>
      </w:tr>
      <w:tr w:rsidR="00230716" w:rsidRPr="00FC563C" w14:paraId="56DDC8D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A6C5B6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9FBF9E0"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2ADF6B2" w14:textId="77777777" w:rsidR="00230716" w:rsidRPr="00FC563C" w:rsidRDefault="00230716" w:rsidP="00230716">
            <w:r w:rsidRPr="00FC563C">
              <w:t>8</w:t>
            </w:r>
          </w:p>
        </w:tc>
      </w:tr>
      <w:tr w:rsidR="00230716" w:rsidRPr="00FC563C" w14:paraId="2D3553D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56F4A4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9809181" w14:textId="77777777" w:rsidR="00230716" w:rsidRPr="00FC563C" w:rsidRDefault="00230716" w:rsidP="00230716">
            <w:pPr>
              <w:rPr>
                <w:lang w:val="en-US"/>
              </w:rPr>
            </w:pPr>
            <w:r w:rsidRPr="00FC563C">
              <w:t xml:space="preserve">HP 7.3kVA 230V 20out INTL </w:t>
            </w:r>
            <w:proofErr w:type="spellStart"/>
            <w:r w:rsidRPr="00FC563C">
              <w:t>bPDU</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45ADF4E" w14:textId="77777777" w:rsidR="00230716" w:rsidRPr="00FC563C" w:rsidRDefault="00230716" w:rsidP="00230716">
            <w:pPr>
              <w:rPr>
                <w:lang w:val="el-GR"/>
              </w:rPr>
            </w:pPr>
            <w:r w:rsidRPr="00FC563C">
              <w:t>2</w:t>
            </w:r>
          </w:p>
        </w:tc>
      </w:tr>
      <w:tr w:rsidR="00230716" w:rsidRPr="00FC563C" w14:paraId="3A56162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1DECBF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B432FDA"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B8F7A5D" w14:textId="77777777" w:rsidR="00230716" w:rsidRPr="00FC563C" w:rsidRDefault="00230716" w:rsidP="00230716">
            <w:r w:rsidRPr="00FC563C">
              <w:t>2</w:t>
            </w:r>
          </w:p>
        </w:tc>
      </w:tr>
      <w:tr w:rsidR="00230716" w:rsidRPr="00FC563C" w14:paraId="45E0D26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39CC43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0212B7C" w14:textId="77777777" w:rsidR="00230716" w:rsidRPr="00FC563C" w:rsidRDefault="00230716" w:rsidP="00230716">
            <w:pPr>
              <w:rPr>
                <w:lang w:val="en-US"/>
              </w:rPr>
            </w:pPr>
            <w:r w:rsidRPr="00FC563C">
              <w:t>HP Ethernet 25ft CAT5e RJ45 M/M Cable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38DE6ED" w14:textId="77777777" w:rsidR="00230716" w:rsidRPr="00FC563C" w:rsidRDefault="00230716" w:rsidP="00230716">
            <w:pPr>
              <w:rPr>
                <w:lang w:val="el-GR"/>
              </w:rPr>
            </w:pPr>
            <w:r w:rsidRPr="00FC563C">
              <w:t>2</w:t>
            </w:r>
          </w:p>
        </w:tc>
      </w:tr>
      <w:tr w:rsidR="00230716" w:rsidRPr="00FC563C" w14:paraId="419E4A2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CF4025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80A1ED2"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74D0AA5" w14:textId="77777777" w:rsidR="00230716" w:rsidRPr="00FC563C" w:rsidRDefault="00230716" w:rsidP="00230716">
            <w:r w:rsidRPr="00FC563C">
              <w:t>2</w:t>
            </w:r>
          </w:p>
        </w:tc>
      </w:tr>
      <w:tr w:rsidR="00230716" w:rsidRPr="00FC563C" w14:paraId="42096337"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08FE82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BC9F12A" w14:textId="77777777" w:rsidR="00230716" w:rsidRPr="00FC563C" w:rsidRDefault="00230716" w:rsidP="00230716">
            <w:pPr>
              <w:rPr>
                <w:lang w:val="en-US"/>
              </w:rPr>
            </w:pPr>
            <w:r w:rsidRPr="00FC563C">
              <w:t>HP 42U Location Discovery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D35BFBB" w14:textId="77777777" w:rsidR="00230716" w:rsidRPr="00FC563C" w:rsidRDefault="00230716" w:rsidP="00230716">
            <w:pPr>
              <w:rPr>
                <w:lang w:val="el-GR"/>
              </w:rPr>
            </w:pPr>
            <w:r w:rsidRPr="00FC563C">
              <w:t>1</w:t>
            </w:r>
          </w:p>
        </w:tc>
      </w:tr>
      <w:tr w:rsidR="00230716" w:rsidRPr="00FC563C" w14:paraId="459382D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D301F9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A3942FE"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1CBE16A" w14:textId="77777777" w:rsidR="00230716" w:rsidRPr="00FC563C" w:rsidRDefault="00230716" w:rsidP="00230716">
            <w:r w:rsidRPr="00FC563C">
              <w:t>1</w:t>
            </w:r>
          </w:p>
        </w:tc>
      </w:tr>
      <w:tr w:rsidR="00230716" w:rsidRPr="00FC563C" w14:paraId="3CF8073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7102C9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28B10DE" w14:textId="77777777" w:rsidR="00230716" w:rsidRPr="00FC563C" w:rsidRDefault="00230716" w:rsidP="00230716">
            <w:pPr>
              <w:rPr>
                <w:lang w:val="en-US"/>
              </w:rPr>
            </w:pPr>
            <w:r w:rsidRPr="00FC563C">
              <w:t>HP 600</w:t>
            </w:r>
            <w:proofErr w:type="gramStart"/>
            <w:r w:rsidRPr="00FC563C">
              <w:t>mm  Rack</w:t>
            </w:r>
            <w:proofErr w:type="gramEnd"/>
            <w:r w:rsidRPr="00FC563C">
              <w:t xml:space="preserve"> Stabilizer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C12EC17" w14:textId="77777777" w:rsidR="00230716" w:rsidRPr="00FC563C" w:rsidRDefault="00230716" w:rsidP="00230716">
            <w:pPr>
              <w:rPr>
                <w:lang w:val="el-GR"/>
              </w:rPr>
            </w:pPr>
            <w:r w:rsidRPr="00FC563C">
              <w:t>1</w:t>
            </w:r>
          </w:p>
        </w:tc>
      </w:tr>
      <w:tr w:rsidR="00230716" w:rsidRPr="00FC563C" w14:paraId="2B342DB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239D98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05A858D" w14:textId="77777777" w:rsidR="00230716" w:rsidRPr="00FC563C" w:rsidRDefault="00230716" w:rsidP="00230716">
            <w:r w:rsidRPr="00FC563C">
              <w:t>Include with complete system</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BC261F1" w14:textId="77777777" w:rsidR="00230716" w:rsidRPr="00FC563C" w:rsidRDefault="00230716" w:rsidP="00230716">
            <w:r w:rsidRPr="00FC563C">
              <w:t>1</w:t>
            </w:r>
          </w:p>
        </w:tc>
      </w:tr>
      <w:tr w:rsidR="00230716" w:rsidRPr="00FC563C" w14:paraId="379C708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BCADD8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0A0B320" w14:textId="77777777" w:rsidR="00230716" w:rsidRPr="00FC563C" w:rsidRDefault="00230716" w:rsidP="00230716">
            <w:pPr>
              <w:rPr>
                <w:lang w:val="en-US"/>
              </w:rPr>
            </w:pPr>
            <w:r w:rsidRPr="00FC563C">
              <w:t>HP 42U 1075mm Side Panel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0047F82" w14:textId="77777777" w:rsidR="00230716" w:rsidRPr="00FC563C" w:rsidRDefault="00230716" w:rsidP="00230716">
            <w:pPr>
              <w:rPr>
                <w:lang w:val="el-GR"/>
              </w:rPr>
            </w:pPr>
            <w:r w:rsidRPr="00FC563C">
              <w:t>1</w:t>
            </w:r>
          </w:p>
        </w:tc>
      </w:tr>
      <w:tr w:rsidR="00230716" w:rsidRPr="00FC563C" w14:paraId="71F17F7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794AE6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DF3D47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E2A259B" w14:textId="77777777" w:rsidR="00230716" w:rsidRPr="00FC563C" w:rsidRDefault="00230716" w:rsidP="00230716">
            <w:r w:rsidRPr="00FC563C">
              <w:t>1</w:t>
            </w:r>
          </w:p>
        </w:tc>
      </w:tr>
      <w:tr w:rsidR="00230716" w:rsidRPr="00FC563C" w14:paraId="7FA1309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8B35E4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435B62B" w14:textId="77777777" w:rsidR="00230716" w:rsidRPr="00FC563C" w:rsidRDefault="00230716" w:rsidP="00230716">
            <w:pPr>
              <w:rPr>
                <w:lang w:val="en-US"/>
              </w:rPr>
            </w:pPr>
            <w:r w:rsidRPr="00FC563C">
              <w:t xml:space="preserve">HP 1.37m 10A C13-C14 Gray </w:t>
            </w:r>
            <w:proofErr w:type="spellStart"/>
            <w:r w:rsidRPr="00FC563C">
              <w:t>Jpr</w:t>
            </w:r>
            <w:proofErr w:type="spellEnd"/>
            <w:r w:rsidRPr="00FC563C">
              <w:t xml:space="preserve"> Cord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B9A75AC" w14:textId="77777777" w:rsidR="00230716" w:rsidRPr="00FC563C" w:rsidRDefault="00230716" w:rsidP="00230716">
            <w:pPr>
              <w:rPr>
                <w:lang w:val="el-GR"/>
              </w:rPr>
            </w:pPr>
            <w:r w:rsidRPr="00FC563C">
              <w:t>2</w:t>
            </w:r>
          </w:p>
        </w:tc>
      </w:tr>
      <w:tr w:rsidR="00230716" w:rsidRPr="00FC563C" w14:paraId="67E15B84"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5D2A47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CFB5FE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29A6354" w14:textId="77777777" w:rsidR="00230716" w:rsidRPr="00FC563C" w:rsidRDefault="00230716" w:rsidP="00230716">
            <w:r w:rsidRPr="00FC563C">
              <w:t>2</w:t>
            </w:r>
          </w:p>
        </w:tc>
      </w:tr>
      <w:tr w:rsidR="00230716" w:rsidRPr="00FC563C" w14:paraId="298A60B1"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B80B42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38C879A" w14:textId="77777777" w:rsidR="00230716" w:rsidRPr="00FC563C" w:rsidRDefault="00230716" w:rsidP="00230716">
            <w:pPr>
              <w:rPr>
                <w:lang w:val="en-US"/>
              </w:rPr>
            </w:pPr>
            <w:r w:rsidRPr="00FC563C">
              <w:t>HP 10A IEC320 C14-C13 4.5ft US PDU Cable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13AD857" w14:textId="77777777" w:rsidR="00230716" w:rsidRPr="00FC563C" w:rsidRDefault="00230716" w:rsidP="00230716">
            <w:pPr>
              <w:rPr>
                <w:lang w:val="el-GR"/>
              </w:rPr>
            </w:pPr>
            <w:r w:rsidRPr="00FC563C">
              <w:t>2</w:t>
            </w:r>
          </w:p>
        </w:tc>
      </w:tr>
      <w:tr w:rsidR="00230716" w:rsidRPr="00FC563C" w14:paraId="5C4EB89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CAC2D0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44877B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B260305" w14:textId="77777777" w:rsidR="00230716" w:rsidRPr="00FC563C" w:rsidRDefault="00230716" w:rsidP="00230716">
            <w:r w:rsidRPr="00FC563C">
              <w:t>2</w:t>
            </w:r>
          </w:p>
        </w:tc>
      </w:tr>
      <w:tr w:rsidR="00230716" w:rsidRPr="00FC563C" w14:paraId="0D3F4CF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30CA0F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6892131" w14:textId="77777777" w:rsidR="00230716" w:rsidRPr="00FC563C" w:rsidRDefault="00230716" w:rsidP="00230716">
            <w:pPr>
              <w:rPr>
                <w:lang w:val="en-US"/>
              </w:rPr>
            </w:pPr>
            <w:r w:rsidRPr="00FC563C">
              <w:t>HP 9000 Series Ballast Option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5CB245F" w14:textId="77777777" w:rsidR="00230716" w:rsidRPr="00FC563C" w:rsidRDefault="00230716" w:rsidP="00230716">
            <w:pPr>
              <w:rPr>
                <w:lang w:val="el-GR"/>
              </w:rPr>
            </w:pPr>
            <w:r w:rsidRPr="00FC563C">
              <w:t>1</w:t>
            </w:r>
          </w:p>
        </w:tc>
      </w:tr>
      <w:tr w:rsidR="00230716" w:rsidRPr="00FC563C" w14:paraId="3CC114D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07894B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CED38E5"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3AC86ED" w14:textId="77777777" w:rsidR="00230716" w:rsidRPr="00FC563C" w:rsidRDefault="00230716" w:rsidP="00230716">
            <w:r w:rsidRPr="00FC563C">
              <w:t>1</w:t>
            </w:r>
          </w:p>
        </w:tc>
      </w:tr>
      <w:tr w:rsidR="00230716" w:rsidRPr="00FC563C" w14:paraId="77195AF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649D89E" w14:textId="77777777" w:rsidR="00230716" w:rsidRPr="00FC563C" w:rsidRDefault="00230716" w:rsidP="00230716">
            <w:r w:rsidRPr="00FC563C">
              <w:t>5</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A08150A" w14:textId="77777777" w:rsidR="00230716" w:rsidRPr="00FC563C" w:rsidRDefault="00230716" w:rsidP="00230716">
            <w:pPr>
              <w:rPr>
                <w:lang w:val="en-US"/>
              </w:rPr>
            </w:pPr>
            <w:r w:rsidRPr="00FC563C">
              <w:t>3PAR 7200 (28 x 450GB@10k rpms)</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31C1333" w14:textId="77777777" w:rsidR="00230716" w:rsidRPr="00FC563C" w:rsidRDefault="00230716" w:rsidP="00230716">
            <w:r w:rsidRPr="00FC563C">
              <w:t> </w:t>
            </w:r>
          </w:p>
        </w:tc>
      </w:tr>
      <w:tr w:rsidR="00230716" w:rsidRPr="00FC563C" w14:paraId="138A5C0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2C30AC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F820AF4" w14:textId="77777777" w:rsidR="00230716" w:rsidRPr="00FC563C" w:rsidRDefault="00230716" w:rsidP="00230716">
            <w:r w:rsidRPr="00FC563C">
              <w:t xml:space="preserve">HP 3PAR </w:t>
            </w:r>
            <w:proofErr w:type="spellStart"/>
            <w:r w:rsidRPr="00FC563C">
              <w:t>StoreServ</w:t>
            </w:r>
            <w:proofErr w:type="spellEnd"/>
            <w:r w:rsidRPr="00FC563C">
              <w:t xml:space="preserve"> 7200 2N </w:t>
            </w:r>
            <w:proofErr w:type="spellStart"/>
            <w:r w:rsidRPr="00FC563C">
              <w:t>Stor</w:t>
            </w:r>
            <w:proofErr w:type="spellEnd"/>
            <w:r w:rsidRPr="00FC563C">
              <w:t xml:space="preserve"> Cent Base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AEAFA20" w14:textId="77777777" w:rsidR="00230716" w:rsidRPr="00FC563C" w:rsidRDefault="00230716" w:rsidP="00230716">
            <w:pPr>
              <w:rPr>
                <w:lang w:val="el-GR"/>
              </w:rPr>
            </w:pPr>
            <w:r w:rsidRPr="00FC563C">
              <w:t>1</w:t>
            </w:r>
          </w:p>
        </w:tc>
      </w:tr>
      <w:tr w:rsidR="00230716" w:rsidRPr="00FC563C" w14:paraId="22DCCEC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DF9D13C" w14:textId="77777777" w:rsidR="00230716" w:rsidRPr="00FC563C" w:rsidRDefault="00230716" w:rsidP="00230716">
            <w:r w:rsidRPr="00FC563C">
              <w:lastRenderedPageBreak/>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3DCD05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930DEB6" w14:textId="77777777" w:rsidR="00230716" w:rsidRPr="00FC563C" w:rsidRDefault="00230716" w:rsidP="00230716">
            <w:r w:rsidRPr="00FC563C">
              <w:t>1</w:t>
            </w:r>
          </w:p>
        </w:tc>
      </w:tr>
      <w:tr w:rsidR="00230716" w:rsidRPr="00FC563C" w14:paraId="297AC44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BF64A6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291AA57" w14:textId="77777777" w:rsidR="00230716" w:rsidRPr="00FC563C" w:rsidRDefault="00230716" w:rsidP="00230716">
            <w:pPr>
              <w:rPr>
                <w:lang w:val="en-US"/>
              </w:rPr>
            </w:pPr>
            <w:r w:rsidRPr="00FC563C">
              <w:t>HP M6710 2.5in 2U SAS Drive Enclosure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9407950" w14:textId="77777777" w:rsidR="00230716" w:rsidRPr="00FC563C" w:rsidRDefault="00230716" w:rsidP="00230716">
            <w:pPr>
              <w:rPr>
                <w:lang w:val="el-GR"/>
              </w:rPr>
            </w:pPr>
            <w:r w:rsidRPr="00FC563C">
              <w:t>1</w:t>
            </w:r>
          </w:p>
        </w:tc>
      </w:tr>
      <w:tr w:rsidR="00230716" w:rsidRPr="00FC563C" w14:paraId="4E6D15E6"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5C812C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78577B2"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64DB6DC" w14:textId="77777777" w:rsidR="00230716" w:rsidRPr="00FC563C" w:rsidRDefault="00230716" w:rsidP="00230716">
            <w:r w:rsidRPr="00FC563C">
              <w:t>1</w:t>
            </w:r>
          </w:p>
        </w:tc>
      </w:tr>
      <w:tr w:rsidR="00230716" w:rsidRPr="00FC563C" w14:paraId="4B67B8B7"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9EDFBA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9DD4E54" w14:textId="77777777" w:rsidR="00230716" w:rsidRPr="00FC563C" w:rsidRDefault="00230716" w:rsidP="00230716">
            <w:pPr>
              <w:rPr>
                <w:lang w:val="en-US"/>
              </w:rPr>
            </w:pPr>
            <w:r w:rsidRPr="00FC563C">
              <w:t>HP 3PAR 7000 4-pt 8Gb/s FC Adapter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A12B99E" w14:textId="77777777" w:rsidR="00230716" w:rsidRPr="00FC563C" w:rsidRDefault="00230716" w:rsidP="00230716">
            <w:pPr>
              <w:rPr>
                <w:lang w:val="el-GR"/>
              </w:rPr>
            </w:pPr>
            <w:r w:rsidRPr="00FC563C">
              <w:t>2</w:t>
            </w:r>
          </w:p>
        </w:tc>
      </w:tr>
      <w:tr w:rsidR="00230716" w:rsidRPr="00FC563C" w14:paraId="1359FD29"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52627E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3D5F0E9"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187D743" w14:textId="77777777" w:rsidR="00230716" w:rsidRPr="00FC563C" w:rsidRDefault="00230716" w:rsidP="00230716">
            <w:r w:rsidRPr="00FC563C">
              <w:t>2</w:t>
            </w:r>
          </w:p>
        </w:tc>
      </w:tr>
      <w:tr w:rsidR="00230716" w:rsidRPr="00FC563C" w14:paraId="3C482E0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E51BCD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0C7B2F2" w14:textId="77777777" w:rsidR="00230716" w:rsidRPr="00FC563C" w:rsidRDefault="00230716" w:rsidP="00230716">
            <w:pPr>
              <w:rPr>
                <w:lang w:val="en-US"/>
              </w:rPr>
            </w:pPr>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828B22D" w14:textId="77777777" w:rsidR="00230716" w:rsidRPr="00FC563C" w:rsidRDefault="00230716" w:rsidP="00230716">
            <w:pPr>
              <w:rPr>
                <w:lang w:val="el-GR"/>
              </w:rPr>
            </w:pPr>
            <w:r w:rsidRPr="00FC563C">
              <w:t>14</w:t>
            </w:r>
          </w:p>
        </w:tc>
      </w:tr>
      <w:tr w:rsidR="00230716" w:rsidRPr="00FC563C" w14:paraId="50F159B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81ABFE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540AFF8"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DABBFFE" w14:textId="77777777" w:rsidR="00230716" w:rsidRPr="00FC563C" w:rsidRDefault="00230716" w:rsidP="00230716">
            <w:r w:rsidRPr="00FC563C">
              <w:t>14</w:t>
            </w:r>
          </w:p>
        </w:tc>
      </w:tr>
      <w:tr w:rsidR="00230716" w:rsidRPr="00FC563C" w14:paraId="0F08445F"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60B0D7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110FF47" w14:textId="77777777" w:rsidR="00230716" w:rsidRPr="00FC563C" w:rsidRDefault="00230716" w:rsidP="00230716">
            <w:pPr>
              <w:rPr>
                <w:lang w:val="en-US"/>
              </w:rPr>
            </w:pPr>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41E073C" w14:textId="77777777" w:rsidR="00230716" w:rsidRPr="00FC563C" w:rsidRDefault="00230716" w:rsidP="00230716">
            <w:pPr>
              <w:rPr>
                <w:lang w:val="el-GR"/>
              </w:rPr>
            </w:pPr>
            <w:r w:rsidRPr="00FC563C">
              <w:t>13</w:t>
            </w:r>
          </w:p>
        </w:tc>
      </w:tr>
      <w:tr w:rsidR="00230716" w:rsidRPr="00FC563C" w14:paraId="16DAFA66"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B3398A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5734831"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2A5347B" w14:textId="77777777" w:rsidR="00230716" w:rsidRPr="00FC563C" w:rsidRDefault="00230716" w:rsidP="00230716">
            <w:r w:rsidRPr="00FC563C">
              <w:t>13</w:t>
            </w:r>
          </w:p>
        </w:tc>
      </w:tr>
      <w:tr w:rsidR="00230716" w:rsidRPr="00FC563C" w14:paraId="480BBCA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9C4D8D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FC0CE3C" w14:textId="77777777" w:rsidR="00230716" w:rsidRPr="00FC563C" w:rsidRDefault="00230716" w:rsidP="00230716">
            <w:pPr>
              <w:rPr>
                <w:lang w:val="en-US"/>
              </w:rPr>
            </w:pPr>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2B4AADD" w14:textId="77777777" w:rsidR="00230716" w:rsidRPr="00FC563C" w:rsidRDefault="00230716" w:rsidP="00230716">
            <w:pPr>
              <w:rPr>
                <w:lang w:val="el-GR"/>
              </w:rPr>
            </w:pPr>
            <w:r w:rsidRPr="00FC563C">
              <w:t>1</w:t>
            </w:r>
          </w:p>
        </w:tc>
      </w:tr>
      <w:tr w:rsidR="00230716" w:rsidRPr="00FC563C" w14:paraId="5F26BD5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551EAE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2AD6048"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053851F" w14:textId="77777777" w:rsidR="00230716" w:rsidRPr="00FC563C" w:rsidRDefault="00230716" w:rsidP="00230716">
            <w:r w:rsidRPr="00FC563C">
              <w:t>1</w:t>
            </w:r>
          </w:p>
        </w:tc>
      </w:tr>
      <w:tr w:rsidR="00230716" w:rsidRPr="00FC563C" w14:paraId="73EF378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C3BA77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793BA9F" w14:textId="77777777" w:rsidR="00230716" w:rsidRPr="00FC563C" w:rsidRDefault="00230716" w:rsidP="00230716">
            <w:r w:rsidRPr="00FC563C">
              <w:t>HP 3PAR 7000 Service Processor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96B497F" w14:textId="77777777" w:rsidR="00230716" w:rsidRPr="00FC563C" w:rsidRDefault="00230716" w:rsidP="00230716">
            <w:r w:rsidRPr="00FC563C">
              <w:t>1</w:t>
            </w:r>
          </w:p>
        </w:tc>
      </w:tr>
      <w:tr w:rsidR="00230716" w:rsidRPr="00FC563C" w14:paraId="7007D81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B32C85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63D247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2AC1E01" w14:textId="77777777" w:rsidR="00230716" w:rsidRPr="00FC563C" w:rsidRDefault="00230716" w:rsidP="00230716">
            <w:r w:rsidRPr="00FC563C">
              <w:t>1</w:t>
            </w:r>
          </w:p>
        </w:tc>
      </w:tr>
      <w:tr w:rsidR="00230716" w:rsidRPr="00FC563C" w14:paraId="0357B57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7FAC2DF" w14:textId="77777777" w:rsidR="00230716" w:rsidRPr="00FC563C" w:rsidRDefault="00230716" w:rsidP="00230716">
            <w:r w:rsidRPr="00FC563C">
              <w:t>6</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A12EC68" w14:textId="77777777" w:rsidR="00230716" w:rsidRPr="00FC563C" w:rsidRDefault="00230716" w:rsidP="00230716">
            <w:r w:rsidRPr="00FC563C">
              <w:t>3PAR 7200 Licenses</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304344F" w14:textId="77777777" w:rsidR="00230716" w:rsidRPr="00FC563C" w:rsidRDefault="00230716" w:rsidP="00230716">
            <w:r w:rsidRPr="00FC563C">
              <w:t> </w:t>
            </w:r>
          </w:p>
        </w:tc>
      </w:tr>
      <w:tr w:rsidR="00230716" w:rsidRPr="00FC563C" w14:paraId="42420CC2"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6D82B2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DFD64F8" w14:textId="77777777" w:rsidR="00230716" w:rsidRPr="00FC563C" w:rsidRDefault="00230716" w:rsidP="00230716">
            <w:pPr>
              <w:rPr>
                <w:lang w:val="en-US"/>
              </w:rPr>
            </w:pPr>
            <w:r w:rsidRPr="00FC563C">
              <w:t>HP 3PAR 7200 OS Suite Base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D174F17" w14:textId="77777777" w:rsidR="00230716" w:rsidRPr="00FC563C" w:rsidRDefault="00230716" w:rsidP="00230716">
            <w:pPr>
              <w:rPr>
                <w:lang w:val="el-GR"/>
              </w:rPr>
            </w:pPr>
            <w:r w:rsidRPr="00FC563C">
              <w:t>1</w:t>
            </w:r>
          </w:p>
        </w:tc>
      </w:tr>
      <w:tr w:rsidR="00230716" w:rsidRPr="00FC563C" w14:paraId="24E0CA2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AF03B6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D24B357"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400FC6E" w14:textId="77777777" w:rsidR="00230716" w:rsidRPr="00FC563C" w:rsidRDefault="00230716" w:rsidP="00230716">
            <w:r w:rsidRPr="00FC563C">
              <w:t>1</w:t>
            </w:r>
          </w:p>
        </w:tc>
      </w:tr>
      <w:tr w:rsidR="00230716" w:rsidRPr="00FC563C" w14:paraId="605C497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EB6F00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B227A62" w14:textId="77777777" w:rsidR="00230716" w:rsidRPr="00FC563C" w:rsidRDefault="00230716" w:rsidP="00230716">
            <w:pPr>
              <w:rPr>
                <w:lang w:val="en-US"/>
              </w:rPr>
            </w:pPr>
            <w:r w:rsidRPr="00FC563C">
              <w:t>HP 3PAR 7200 OS Suite Drive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4BDCC87" w14:textId="77777777" w:rsidR="00230716" w:rsidRPr="00FC563C" w:rsidRDefault="00230716" w:rsidP="00230716">
            <w:pPr>
              <w:rPr>
                <w:lang w:val="el-GR"/>
              </w:rPr>
            </w:pPr>
            <w:r w:rsidRPr="00FC563C">
              <w:t>28</w:t>
            </w:r>
          </w:p>
        </w:tc>
      </w:tr>
      <w:tr w:rsidR="00230716" w:rsidRPr="00FC563C" w14:paraId="1E97163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F7AF55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B237475" w14:textId="77777777" w:rsidR="00230716" w:rsidRPr="00FC563C" w:rsidRDefault="00230716" w:rsidP="00230716">
            <w:pPr>
              <w:rPr>
                <w:lang w:val="en-US"/>
              </w:rPr>
            </w:pPr>
            <w:r w:rsidRPr="00FC563C">
              <w:t xml:space="preserve">HP 3PAR 7200 Dynamic </w:t>
            </w:r>
            <w:proofErr w:type="spellStart"/>
            <w:r w:rsidRPr="00FC563C">
              <w:t>Opt</w:t>
            </w:r>
            <w:proofErr w:type="spellEnd"/>
            <w:r w:rsidRPr="00FC563C">
              <w:t xml:space="preserve"> Base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A378285" w14:textId="77777777" w:rsidR="00230716" w:rsidRPr="00FC563C" w:rsidRDefault="00230716" w:rsidP="00230716">
            <w:pPr>
              <w:rPr>
                <w:lang w:val="el-GR"/>
              </w:rPr>
            </w:pPr>
            <w:r w:rsidRPr="00FC563C">
              <w:t>1</w:t>
            </w:r>
          </w:p>
        </w:tc>
      </w:tr>
      <w:tr w:rsidR="00230716" w:rsidRPr="00FC563C" w14:paraId="64DCA03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253CE78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C8BA0F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3AB7CBA" w14:textId="77777777" w:rsidR="00230716" w:rsidRPr="00FC563C" w:rsidRDefault="00230716" w:rsidP="00230716">
            <w:r w:rsidRPr="00FC563C">
              <w:t>1</w:t>
            </w:r>
          </w:p>
        </w:tc>
      </w:tr>
      <w:tr w:rsidR="00230716" w:rsidRPr="00FC563C" w14:paraId="2E00514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EFC5EF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2D3E78C" w14:textId="77777777" w:rsidR="00230716" w:rsidRPr="00FC563C" w:rsidRDefault="00230716" w:rsidP="00230716">
            <w:pPr>
              <w:rPr>
                <w:lang w:val="en-US"/>
              </w:rPr>
            </w:pPr>
            <w:r w:rsidRPr="00FC563C">
              <w:t xml:space="preserve">HP 3PAR 7200 Dynamic </w:t>
            </w:r>
            <w:proofErr w:type="spellStart"/>
            <w:r w:rsidRPr="00FC563C">
              <w:t>Opt</w:t>
            </w:r>
            <w:proofErr w:type="spellEnd"/>
            <w:r w:rsidRPr="00FC563C">
              <w:t xml:space="preserve"> Drive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666BA28" w14:textId="77777777" w:rsidR="00230716" w:rsidRPr="00FC563C" w:rsidRDefault="00230716" w:rsidP="00230716">
            <w:pPr>
              <w:rPr>
                <w:lang w:val="el-GR"/>
              </w:rPr>
            </w:pPr>
            <w:r w:rsidRPr="00FC563C">
              <w:t>28</w:t>
            </w:r>
          </w:p>
        </w:tc>
      </w:tr>
      <w:tr w:rsidR="00230716" w:rsidRPr="00FC563C" w14:paraId="105D8AA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D3A9B8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C6CA318"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EB99387" w14:textId="77777777" w:rsidR="00230716" w:rsidRPr="00FC563C" w:rsidRDefault="00230716" w:rsidP="00230716">
            <w:r w:rsidRPr="00FC563C">
              <w:t>28</w:t>
            </w:r>
          </w:p>
        </w:tc>
      </w:tr>
      <w:tr w:rsidR="00230716" w:rsidRPr="00FC563C" w14:paraId="5089DBA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F9CA54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77E27C7"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DC8EF1B" w14:textId="77777777" w:rsidR="00230716" w:rsidRPr="00FC563C" w:rsidRDefault="00230716" w:rsidP="00230716">
            <w:r w:rsidRPr="00FC563C">
              <w:t>28</w:t>
            </w:r>
          </w:p>
        </w:tc>
      </w:tr>
      <w:tr w:rsidR="00230716" w:rsidRPr="00FC563C" w14:paraId="5FD05A0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3BBEDB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B9BFFE3" w14:textId="77777777" w:rsidR="00230716" w:rsidRPr="00FC563C" w:rsidRDefault="00230716" w:rsidP="00230716">
            <w:pPr>
              <w:rPr>
                <w:lang w:val="en-US"/>
              </w:rPr>
            </w:pPr>
            <w:r w:rsidRPr="00FC563C">
              <w:t>HP 3PAR 7200 Replication Suite Base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AB4A950" w14:textId="77777777" w:rsidR="00230716" w:rsidRPr="00FC563C" w:rsidRDefault="00230716" w:rsidP="00230716">
            <w:pPr>
              <w:rPr>
                <w:lang w:val="el-GR"/>
              </w:rPr>
            </w:pPr>
            <w:r w:rsidRPr="00FC563C">
              <w:t>1</w:t>
            </w:r>
          </w:p>
        </w:tc>
      </w:tr>
      <w:tr w:rsidR="00230716" w:rsidRPr="00FC563C" w14:paraId="226159A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71A6A9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B78684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545D0A0" w14:textId="77777777" w:rsidR="00230716" w:rsidRPr="00FC563C" w:rsidRDefault="00230716" w:rsidP="00230716">
            <w:r w:rsidRPr="00FC563C">
              <w:t>1</w:t>
            </w:r>
          </w:p>
        </w:tc>
      </w:tr>
      <w:tr w:rsidR="00230716" w:rsidRPr="00FC563C" w14:paraId="70BB336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BB81E4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16D4FE6" w14:textId="77777777" w:rsidR="00230716" w:rsidRPr="00FC563C" w:rsidRDefault="00230716" w:rsidP="00230716">
            <w:pPr>
              <w:rPr>
                <w:lang w:val="en-US"/>
              </w:rPr>
            </w:pPr>
            <w:r w:rsidRPr="00FC563C">
              <w:t>HP 3PAR 7200 Replication Suite Drive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99EEB71" w14:textId="77777777" w:rsidR="00230716" w:rsidRPr="00FC563C" w:rsidRDefault="00230716" w:rsidP="00230716">
            <w:pPr>
              <w:rPr>
                <w:lang w:val="el-GR"/>
              </w:rPr>
            </w:pPr>
            <w:r w:rsidRPr="00FC563C">
              <w:t>28</w:t>
            </w:r>
          </w:p>
        </w:tc>
      </w:tr>
      <w:tr w:rsidR="00230716" w:rsidRPr="00FC563C" w14:paraId="416E2AA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8B0D39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2B1E60E"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DD36247" w14:textId="77777777" w:rsidR="00230716" w:rsidRPr="00FC563C" w:rsidRDefault="00230716" w:rsidP="00230716">
            <w:r w:rsidRPr="00FC563C">
              <w:t>28</w:t>
            </w:r>
          </w:p>
        </w:tc>
      </w:tr>
      <w:tr w:rsidR="00230716" w:rsidRPr="00FC563C" w14:paraId="5F8D77A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A6792A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272C54C" w14:textId="77777777" w:rsidR="00230716" w:rsidRPr="00FC563C" w:rsidRDefault="00230716" w:rsidP="00230716">
            <w:pPr>
              <w:rPr>
                <w:lang w:val="en-US"/>
              </w:rPr>
            </w:pPr>
            <w:r w:rsidRPr="00FC563C">
              <w:t>HP 3PAR 7200 Reporting Suite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807D544" w14:textId="77777777" w:rsidR="00230716" w:rsidRPr="00FC563C" w:rsidRDefault="00230716" w:rsidP="00230716">
            <w:pPr>
              <w:rPr>
                <w:lang w:val="el-GR"/>
              </w:rPr>
            </w:pPr>
            <w:r w:rsidRPr="00FC563C">
              <w:t>1</w:t>
            </w:r>
          </w:p>
        </w:tc>
      </w:tr>
      <w:tr w:rsidR="00230716" w:rsidRPr="00FC563C" w14:paraId="7D02A22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135304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08A7E2C"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C17180D" w14:textId="77777777" w:rsidR="00230716" w:rsidRPr="00FC563C" w:rsidRDefault="00230716" w:rsidP="00230716">
            <w:r w:rsidRPr="00FC563C">
              <w:t>1</w:t>
            </w:r>
          </w:p>
        </w:tc>
      </w:tr>
      <w:tr w:rsidR="00230716" w:rsidRPr="00FC563C" w14:paraId="1C0D89D2"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913D25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87A211D" w14:textId="77777777" w:rsidR="00230716" w:rsidRPr="00FC563C" w:rsidRDefault="00230716" w:rsidP="00230716">
            <w:pPr>
              <w:rPr>
                <w:lang w:val="en-US"/>
              </w:rPr>
            </w:pPr>
            <w:r w:rsidRPr="00FC563C">
              <w:t xml:space="preserve">HP 3PAR </w:t>
            </w:r>
            <w:proofErr w:type="spellStart"/>
            <w:r w:rsidRPr="00FC563C">
              <w:t>StoreServ</w:t>
            </w:r>
            <w:proofErr w:type="spellEnd"/>
            <w:r w:rsidRPr="00FC563C">
              <w:t xml:space="preserve"> </w:t>
            </w:r>
            <w:proofErr w:type="spellStart"/>
            <w:r w:rsidRPr="00FC563C">
              <w:t>Mgmt</w:t>
            </w:r>
            <w:proofErr w:type="spellEnd"/>
            <w:r w:rsidRPr="00FC563C">
              <w:t>/Core SW Media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0551B85" w14:textId="77777777" w:rsidR="00230716" w:rsidRPr="00FC563C" w:rsidRDefault="00230716" w:rsidP="00230716">
            <w:pPr>
              <w:rPr>
                <w:lang w:val="el-GR"/>
              </w:rPr>
            </w:pPr>
            <w:r w:rsidRPr="00FC563C">
              <w:t>1</w:t>
            </w:r>
          </w:p>
        </w:tc>
      </w:tr>
      <w:tr w:rsidR="00230716" w:rsidRPr="00FC563C" w14:paraId="1C680EA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E6D023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6FB22BE" w14:textId="77777777" w:rsidR="00230716" w:rsidRPr="00FC563C" w:rsidRDefault="00230716" w:rsidP="00230716">
            <w:pPr>
              <w:rPr>
                <w:lang w:val="en-US"/>
              </w:rPr>
            </w:pPr>
            <w:r w:rsidRPr="00FC563C">
              <w:t>HP 3PAR 7000/7450 OS Suite Media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B70AB4A" w14:textId="77777777" w:rsidR="00230716" w:rsidRPr="00FC563C" w:rsidRDefault="00230716" w:rsidP="00230716">
            <w:pPr>
              <w:rPr>
                <w:lang w:val="el-GR"/>
              </w:rPr>
            </w:pPr>
            <w:r w:rsidRPr="00FC563C">
              <w:t>1</w:t>
            </w:r>
          </w:p>
        </w:tc>
      </w:tr>
      <w:tr w:rsidR="00230716" w:rsidRPr="00FC563C" w14:paraId="7E70CC9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F07BFB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751AFA9" w14:textId="77777777" w:rsidR="00230716" w:rsidRPr="00FC563C" w:rsidRDefault="00230716" w:rsidP="00230716">
            <w:pPr>
              <w:rPr>
                <w:lang w:val="en-US"/>
              </w:rPr>
            </w:pPr>
            <w:r w:rsidRPr="00FC563C">
              <w:t>HP 3PAR 7000 Service Processor SW Media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3CCAF60" w14:textId="77777777" w:rsidR="00230716" w:rsidRPr="00FC563C" w:rsidRDefault="00230716" w:rsidP="00230716">
            <w:pPr>
              <w:rPr>
                <w:lang w:val="el-GR"/>
              </w:rPr>
            </w:pPr>
            <w:r w:rsidRPr="00FC563C">
              <w:t>1</w:t>
            </w:r>
          </w:p>
        </w:tc>
      </w:tr>
      <w:tr w:rsidR="00230716" w:rsidRPr="00FC563C" w14:paraId="21FD2E9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864B69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ABD5F26" w14:textId="77777777" w:rsidR="00230716" w:rsidRPr="00FC563C" w:rsidRDefault="00230716" w:rsidP="00230716">
            <w:pPr>
              <w:rPr>
                <w:lang w:val="en-US"/>
              </w:rPr>
            </w:pPr>
            <w:r w:rsidRPr="00FC563C">
              <w:t>HP 3PAR Reporting Suite Media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DF819A9" w14:textId="77777777" w:rsidR="00230716" w:rsidRPr="00FC563C" w:rsidRDefault="00230716" w:rsidP="00230716">
            <w:pPr>
              <w:rPr>
                <w:lang w:val="el-GR"/>
              </w:rPr>
            </w:pPr>
            <w:r w:rsidRPr="00FC563C">
              <w:t>1</w:t>
            </w:r>
          </w:p>
        </w:tc>
      </w:tr>
      <w:tr w:rsidR="00230716" w:rsidRPr="00FC563C" w14:paraId="02A11B02"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8F1AB5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A477AA1" w14:textId="77777777" w:rsidR="00230716" w:rsidRPr="00FC563C" w:rsidRDefault="00230716" w:rsidP="00230716">
            <w:r w:rsidRPr="00FC563C">
              <w:t>HP 3PAR 7200ReplicationSuiteBaseLTU Supp</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33851A5" w14:textId="77777777" w:rsidR="00230716" w:rsidRPr="00FC563C" w:rsidRDefault="00230716" w:rsidP="00230716">
            <w:r w:rsidRPr="00FC563C">
              <w:t>1</w:t>
            </w:r>
          </w:p>
        </w:tc>
      </w:tr>
      <w:tr w:rsidR="00230716" w:rsidRPr="00FC563C" w14:paraId="5D6F556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995DD1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54E97A5" w14:textId="77777777" w:rsidR="00230716" w:rsidRPr="00FC563C" w:rsidRDefault="00230716" w:rsidP="00230716">
            <w:pPr>
              <w:rPr>
                <w:lang w:val="en-US"/>
              </w:rPr>
            </w:pPr>
            <w:r w:rsidRPr="00FC563C">
              <w:t xml:space="preserve">HP 3PAR 7200 </w:t>
            </w:r>
            <w:proofErr w:type="spellStart"/>
            <w:r w:rsidRPr="00FC563C">
              <w:t>Replic</w:t>
            </w:r>
            <w:proofErr w:type="spellEnd"/>
            <w:r w:rsidRPr="00FC563C">
              <w:t xml:space="preserve"> Suite Drive LTU Supp</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31C3D7B" w14:textId="77777777" w:rsidR="00230716" w:rsidRPr="00FC563C" w:rsidRDefault="00230716" w:rsidP="00230716">
            <w:pPr>
              <w:rPr>
                <w:lang w:val="el-GR"/>
              </w:rPr>
            </w:pPr>
            <w:r w:rsidRPr="00FC563C">
              <w:t>28</w:t>
            </w:r>
          </w:p>
        </w:tc>
      </w:tr>
      <w:tr w:rsidR="00230716" w:rsidRPr="00FC563C" w14:paraId="0D216BB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32D03DA" w14:textId="77777777" w:rsidR="00230716" w:rsidRPr="00FC563C" w:rsidRDefault="00230716" w:rsidP="00230716">
            <w:r w:rsidRPr="00FC563C">
              <w:lastRenderedPageBreak/>
              <w:t>7</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0F98016" w14:textId="77777777" w:rsidR="00230716" w:rsidRPr="00FC563C" w:rsidRDefault="00230716" w:rsidP="00230716">
            <w:pPr>
              <w:rPr>
                <w:lang w:val="en-US"/>
              </w:rPr>
            </w:pPr>
            <w:r w:rsidRPr="00FC563C">
              <w:t>HP M6710 450GB 6G SAS 10K 2.5in HDD (Spare Capacity)</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3EB3A72E" w14:textId="77777777" w:rsidR="00230716" w:rsidRPr="00FC563C" w:rsidRDefault="00230716" w:rsidP="00230716">
            <w:r w:rsidRPr="00FC563C">
              <w:t> </w:t>
            </w:r>
          </w:p>
        </w:tc>
      </w:tr>
      <w:tr w:rsidR="00230716" w:rsidRPr="00FC563C" w14:paraId="3A6B9B83"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62E742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F2A8469" w14:textId="77777777" w:rsidR="00230716" w:rsidRPr="00FC563C" w:rsidRDefault="00230716" w:rsidP="00230716">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D26893C" w14:textId="77777777" w:rsidR="00230716" w:rsidRPr="00FC563C" w:rsidRDefault="00230716" w:rsidP="00230716">
            <w:pPr>
              <w:rPr>
                <w:lang w:val="el-GR"/>
              </w:rPr>
            </w:pPr>
            <w:r w:rsidRPr="00FC563C">
              <w:t>3</w:t>
            </w:r>
          </w:p>
        </w:tc>
      </w:tr>
      <w:tr w:rsidR="00230716" w:rsidRPr="00FC563C" w14:paraId="68A8263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D39CCD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D73AB7F" w14:textId="77777777" w:rsidR="00230716" w:rsidRPr="00FC563C" w:rsidRDefault="00230716" w:rsidP="00230716">
            <w:pPr>
              <w:rPr>
                <w:lang w:val="en-US"/>
              </w:rPr>
            </w:pPr>
            <w:r w:rsidRPr="00FC563C">
              <w:t>HP No Additional Support Required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986EFBF" w14:textId="77777777" w:rsidR="00230716" w:rsidRPr="00FC563C" w:rsidRDefault="00230716" w:rsidP="00230716">
            <w:pPr>
              <w:rPr>
                <w:lang w:val="el-GR"/>
              </w:rPr>
            </w:pPr>
            <w:r w:rsidRPr="00FC563C">
              <w:t>1</w:t>
            </w:r>
          </w:p>
        </w:tc>
      </w:tr>
      <w:tr w:rsidR="00230716" w:rsidRPr="00FC563C" w14:paraId="3C1B57F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5CFC050" w14:textId="77777777" w:rsidR="00230716" w:rsidRPr="00FC563C" w:rsidRDefault="00230716" w:rsidP="00230716">
            <w:r w:rsidRPr="00FC563C">
              <w:t>8</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E1181D8" w14:textId="77777777" w:rsidR="00230716" w:rsidRPr="00FC563C" w:rsidRDefault="00230716" w:rsidP="00230716">
            <w:pPr>
              <w:rPr>
                <w:lang w:val="en-US"/>
              </w:rPr>
            </w:pPr>
            <w:r w:rsidRPr="00FC563C">
              <w:t>MSL2024 Tape Library with 1 x LTO-5 FC Drive</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0AF31EE" w14:textId="77777777" w:rsidR="00230716" w:rsidRPr="00FC563C" w:rsidRDefault="00230716" w:rsidP="00230716">
            <w:r w:rsidRPr="00FC563C">
              <w:t> </w:t>
            </w:r>
          </w:p>
        </w:tc>
      </w:tr>
      <w:tr w:rsidR="00230716" w:rsidRPr="00FC563C" w14:paraId="0662970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00A9D2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23B0B9A" w14:textId="77777777" w:rsidR="00230716" w:rsidRPr="00FC563C" w:rsidRDefault="00230716" w:rsidP="00230716">
            <w:r w:rsidRPr="00FC563C">
              <w:t>HP MSL2024 0-Drive Tape Library</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E38DC27" w14:textId="77777777" w:rsidR="00230716" w:rsidRPr="00FC563C" w:rsidRDefault="00230716" w:rsidP="00230716">
            <w:pPr>
              <w:rPr>
                <w:lang w:val="el-GR"/>
              </w:rPr>
            </w:pPr>
            <w:r w:rsidRPr="00FC563C">
              <w:t>1</w:t>
            </w:r>
          </w:p>
        </w:tc>
      </w:tr>
      <w:tr w:rsidR="00230716" w:rsidRPr="00FC563C" w14:paraId="0D3BDF04"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F49306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5D39E9E" w14:textId="77777777" w:rsidR="00230716" w:rsidRPr="00FC563C" w:rsidRDefault="00230716" w:rsidP="00230716">
            <w:pPr>
              <w:rPr>
                <w:lang w:val="en-US"/>
              </w:rPr>
            </w:pPr>
            <w:r w:rsidRPr="00FC563C">
              <w:t>HP MSL LTO-5 Ultrium 3000 FC Drive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278BEC9" w14:textId="77777777" w:rsidR="00230716" w:rsidRPr="00FC563C" w:rsidRDefault="00230716" w:rsidP="00230716">
            <w:pPr>
              <w:rPr>
                <w:lang w:val="el-GR"/>
              </w:rPr>
            </w:pPr>
            <w:r w:rsidRPr="00FC563C">
              <w:t>1</w:t>
            </w:r>
          </w:p>
        </w:tc>
      </w:tr>
      <w:tr w:rsidR="00230716" w:rsidRPr="00FC563C" w14:paraId="7A54587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CE7668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4564813" w14:textId="77777777" w:rsidR="00230716" w:rsidRPr="00FC563C" w:rsidRDefault="00230716" w:rsidP="00230716">
            <w:pPr>
              <w:rPr>
                <w:lang w:val="en-US"/>
              </w:rPr>
            </w:pPr>
            <w:r w:rsidRPr="00FC563C">
              <w:t>HP Ultrium Universal Cleaning Cartridge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D17EFB8" w14:textId="77777777" w:rsidR="00230716" w:rsidRPr="00FC563C" w:rsidRDefault="00230716" w:rsidP="00230716">
            <w:pPr>
              <w:rPr>
                <w:lang w:val="el-GR"/>
              </w:rPr>
            </w:pPr>
            <w:r w:rsidRPr="00FC563C">
              <w:t>1</w:t>
            </w:r>
          </w:p>
        </w:tc>
      </w:tr>
      <w:tr w:rsidR="00230716" w:rsidRPr="00FC563C" w14:paraId="1A58969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0D3637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89AAA2A" w14:textId="77777777" w:rsidR="00230716" w:rsidRPr="00FC563C" w:rsidRDefault="00230716" w:rsidP="00230716">
            <w:pPr>
              <w:rPr>
                <w:lang w:val="en-US"/>
              </w:rPr>
            </w:pPr>
            <w:r w:rsidRPr="00FC563C">
              <w:t>HP LTO5 Ultrium RW Bar Code Label Pack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07EC502" w14:textId="77777777" w:rsidR="00230716" w:rsidRPr="00FC563C" w:rsidRDefault="00230716" w:rsidP="00230716">
            <w:pPr>
              <w:rPr>
                <w:lang w:val="el-GR"/>
              </w:rPr>
            </w:pPr>
            <w:r w:rsidRPr="00FC563C">
              <w:t>1</w:t>
            </w:r>
          </w:p>
        </w:tc>
      </w:tr>
      <w:tr w:rsidR="00230716" w:rsidRPr="00FC563C" w14:paraId="620546D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396404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62BC655" w14:textId="77777777" w:rsidR="00230716" w:rsidRPr="00FC563C" w:rsidRDefault="00230716" w:rsidP="00230716">
            <w:pPr>
              <w:rPr>
                <w:lang w:val="en-US"/>
              </w:rPr>
            </w:pPr>
            <w:r w:rsidRPr="00FC563C">
              <w:t>HP LTO5 Ultrium 3TB RW Data Tape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8647C67" w14:textId="77777777" w:rsidR="00230716" w:rsidRPr="00FC563C" w:rsidRDefault="00230716" w:rsidP="00230716">
            <w:pPr>
              <w:rPr>
                <w:lang w:val="el-GR"/>
              </w:rPr>
            </w:pPr>
            <w:r w:rsidRPr="00FC563C">
              <w:t>4</w:t>
            </w:r>
          </w:p>
        </w:tc>
      </w:tr>
      <w:tr w:rsidR="00230716" w:rsidRPr="00FC563C" w14:paraId="4C9DD0A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F7CAF7A" w14:textId="77777777" w:rsidR="00230716" w:rsidRPr="00FC563C" w:rsidRDefault="00230716" w:rsidP="00230716">
            <w:r w:rsidRPr="00FC563C">
              <w:t>9</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D64CCAF" w14:textId="77777777" w:rsidR="00230716" w:rsidRPr="00FC563C" w:rsidRDefault="00230716" w:rsidP="00230716">
            <w:r w:rsidRPr="00FC563C">
              <w:t>SAN switches</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F0D4F08" w14:textId="77777777" w:rsidR="00230716" w:rsidRPr="00FC563C" w:rsidRDefault="00230716" w:rsidP="00230716">
            <w:r w:rsidRPr="00FC563C">
              <w:t> </w:t>
            </w:r>
          </w:p>
        </w:tc>
      </w:tr>
      <w:tr w:rsidR="00230716" w:rsidRPr="00FC563C" w14:paraId="3EA1D406"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D5B76D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8EA9822" w14:textId="77777777" w:rsidR="00230716" w:rsidRPr="00FC563C" w:rsidRDefault="00230716" w:rsidP="00230716">
            <w:pPr>
              <w:rPr>
                <w:lang w:val="en-US"/>
              </w:rPr>
            </w:pPr>
            <w:r w:rsidRPr="00FC563C">
              <w:t>HP 8/8 Base (0) e-port SAN Switch</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ADB0027" w14:textId="77777777" w:rsidR="00230716" w:rsidRPr="00FC563C" w:rsidRDefault="00230716" w:rsidP="00230716">
            <w:pPr>
              <w:rPr>
                <w:lang w:val="el-GR"/>
              </w:rPr>
            </w:pPr>
            <w:r w:rsidRPr="00FC563C">
              <w:t>2</w:t>
            </w:r>
          </w:p>
        </w:tc>
      </w:tr>
      <w:tr w:rsidR="00230716" w:rsidRPr="00FC563C" w14:paraId="06BFB210"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614FCDC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D9574AD" w14:textId="77777777" w:rsidR="00230716" w:rsidRPr="00FC563C" w:rsidRDefault="00230716" w:rsidP="00230716">
            <w:pPr>
              <w:rPr>
                <w:lang w:val="en-US"/>
              </w:rPr>
            </w:pPr>
            <w:r w:rsidRPr="00FC563C">
              <w:t>2.4m Jumper (IEC320 C13/C14, M/F CEE 22)</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9A9EB95" w14:textId="77777777" w:rsidR="00230716" w:rsidRPr="00FC563C" w:rsidRDefault="00230716" w:rsidP="00230716">
            <w:pPr>
              <w:rPr>
                <w:lang w:val="el-GR"/>
              </w:rPr>
            </w:pPr>
            <w:r w:rsidRPr="00FC563C">
              <w:t>2</w:t>
            </w:r>
          </w:p>
        </w:tc>
      </w:tr>
      <w:tr w:rsidR="00230716" w:rsidRPr="00FC563C" w14:paraId="6707543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31EB7E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C81D336" w14:textId="77777777" w:rsidR="00230716" w:rsidRPr="00FC563C" w:rsidRDefault="00230716" w:rsidP="00230716">
            <w:pPr>
              <w:rPr>
                <w:lang w:val="en-US"/>
              </w:rPr>
            </w:pPr>
            <w:r w:rsidRPr="00FC563C">
              <w:t xml:space="preserve">HP 8/8 and 8/24 SAN Switch 8-pt </w:t>
            </w:r>
            <w:proofErr w:type="spellStart"/>
            <w:r w:rsidRPr="00FC563C">
              <w:t>Upgr</w:t>
            </w:r>
            <w:proofErr w:type="spellEnd"/>
            <w:r w:rsidRPr="00FC563C">
              <w:t xml:space="preserv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B90A499" w14:textId="77777777" w:rsidR="00230716" w:rsidRPr="00FC563C" w:rsidRDefault="00230716" w:rsidP="00230716">
            <w:pPr>
              <w:rPr>
                <w:lang w:val="el-GR"/>
              </w:rPr>
            </w:pPr>
            <w:r w:rsidRPr="00FC563C">
              <w:t>2</w:t>
            </w:r>
          </w:p>
        </w:tc>
      </w:tr>
      <w:tr w:rsidR="00230716" w:rsidRPr="00FC563C" w14:paraId="7A4DA271"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F371C5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0465B2B" w14:textId="77777777" w:rsidR="00230716" w:rsidRPr="00FC563C" w:rsidRDefault="00230716" w:rsidP="00230716">
            <w:pPr>
              <w:rPr>
                <w:lang w:val="en-US"/>
              </w:rPr>
            </w:pPr>
            <w:r w:rsidRPr="00FC563C">
              <w:t xml:space="preserve">HP Premier Flex LC/LC OM4 2f 5m </w:t>
            </w:r>
            <w:proofErr w:type="spellStart"/>
            <w:r w:rsidRPr="00FC563C">
              <w:t>Cbl</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624513E" w14:textId="77777777" w:rsidR="00230716" w:rsidRPr="00FC563C" w:rsidRDefault="00230716" w:rsidP="00230716">
            <w:pPr>
              <w:rPr>
                <w:lang w:val="el-GR"/>
              </w:rPr>
            </w:pPr>
            <w:r w:rsidRPr="00FC563C">
              <w:t>14</w:t>
            </w:r>
          </w:p>
        </w:tc>
      </w:tr>
      <w:tr w:rsidR="00230716" w:rsidRPr="00FC563C" w14:paraId="05110A8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0F5DD0F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D26A71E" w14:textId="77777777" w:rsidR="00230716" w:rsidRPr="00FC563C" w:rsidRDefault="00230716" w:rsidP="00230716">
            <w:pPr>
              <w:rPr>
                <w:lang w:val="en-US"/>
              </w:rPr>
            </w:pPr>
            <w:r w:rsidRPr="00FC563C">
              <w:t xml:space="preserve">HP Premier Flex LC/LC OM4 2f 5m </w:t>
            </w:r>
            <w:proofErr w:type="spellStart"/>
            <w:r w:rsidRPr="00FC563C">
              <w:t>Cbl</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EE5E863" w14:textId="77777777" w:rsidR="00230716" w:rsidRPr="00FC563C" w:rsidRDefault="00230716" w:rsidP="00230716">
            <w:pPr>
              <w:rPr>
                <w:lang w:val="el-GR"/>
              </w:rPr>
            </w:pPr>
            <w:r w:rsidRPr="00FC563C">
              <w:t>2</w:t>
            </w:r>
          </w:p>
        </w:tc>
      </w:tr>
      <w:tr w:rsidR="00230716" w:rsidRPr="00FC563C" w14:paraId="44012267"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9CE0B3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0927C26" w14:textId="77777777" w:rsidR="00230716" w:rsidRPr="00FC563C" w:rsidRDefault="00230716" w:rsidP="00230716">
            <w:pPr>
              <w:rPr>
                <w:lang w:val="en-US"/>
              </w:rPr>
            </w:pPr>
            <w:r w:rsidRPr="00FC563C">
              <w:t>HP 8Gb Short Wave B-Series SFP+ 1 Pack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EB1BF35" w14:textId="77777777" w:rsidR="00230716" w:rsidRPr="00FC563C" w:rsidRDefault="00230716" w:rsidP="00230716">
            <w:pPr>
              <w:rPr>
                <w:lang w:val="el-GR"/>
              </w:rPr>
            </w:pPr>
            <w:r w:rsidRPr="00FC563C">
              <w:t>22</w:t>
            </w:r>
          </w:p>
        </w:tc>
      </w:tr>
      <w:tr w:rsidR="00230716" w:rsidRPr="00FC563C" w14:paraId="23D63A9A"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7A91B49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2C8EEC6" w14:textId="77777777" w:rsidR="00230716" w:rsidRPr="00FC563C" w:rsidRDefault="00230716" w:rsidP="00230716">
            <w:pPr>
              <w:rPr>
                <w:lang w:val="en-US"/>
              </w:rPr>
            </w:pPr>
            <w:r w:rsidRPr="00FC563C">
              <w:t>HP 8Gb Short Wave B-Series SFP+ 1 Pack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17D0283" w14:textId="77777777" w:rsidR="00230716" w:rsidRPr="00FC563C" w:rsidRDefault="00230716" w:rsidP="00230716">
            <w:pPr>
              <w:rPr>
                <w:lang w:val="el-GR"/>
              </w:rPr>
            </w:pPr>
            <w:r w:rsidRPr="00FC563C">
              <w:t>2</w:t>
            </w:r>
          </w:p>
        </w:tc>
      </w:tr>
      <w:tr w:rsidR="00230716" w:rsidRPr="00FC563C" w14:paraId="0FD4FBB5"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C92E5B5" w14:textId="77777777" w:rsidR="00230716" w:rsidRPr="00FC563C" w:rsidRDefault="00230716" w:rsidP="00230716">
            <w:r w:rsidRPr="00FC563C">
              <w:t>10</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A8340B2" w14:textId="77777777" w:rsidR="00230716" w:rsidRPr="00FC563C" w:rsidRDefault="00230716" w:rsidP="00230716">
            <w:r w:rsidRPr="00FC563C">
              <w:t xml:space="preserve">Switches </w:t>
            </w:r>
            <w:proofErr w:type="spellStart"/>
            <w:r w:rsidRPr="00FC563C">
              <w:t>Κεντρικής</w:t>
            </w:r>
            <w:proofErr w:type="spellEnd"/>
            <w:r w:rsidRPr="00FC563C">
              <w:t xml:space="preserve"> Υπ</w:t>
            </w:r>
            <w:proofErr w:type="spellStart"/>
            <w:r w:rsidRPr="00FC563C">
              <w:t>οδομής</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855D4E3" w14:textId="77777777" w:rsidR="00230716" w:rsidRPr="00FC563C" w:rsidRDefault="00230716" w:rsidP="00230716">
            <w:r w:rsidRPr="00FC563C">
              <w:t> </w:t>
            </w:r>
          </w:p>
        </w:tc>
      </w:tr>
      <w:tr w:rsidR="00230716" w:rsidRPr="00FC563C" w14:paraId="428A049D"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78C9105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483CACB" w14:textId="77777777" w:rsidR="00230716" w:rsidRPr="00FC563C" w:rsidRDefault="00230716" w:rsidP="00230716">
            <w:pPr>
              <w:rPr>
                <w:lang w:val="en-US"/>
              </w:rPr>
            </w:pPr>
            <w:r w:rsidRPr="00FC563C">
              <w:t xml:space="preserve">HP 5500 2-port 10GbE </w:t>
            </w:r>
            <w:proofErr w:type="spellStart"/>
            <w:r w:rsidRPr="00FC563C">
              <w:t>Loc</w:t>
            </w:r>
            <w:proofErr w:type="spellEnd"/>
            <w:r w:rsidRPr="00FC563C">
              <w:t xml:space="preserve"> Connect Module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F079FCA" w14:textId="77777777" w:rsidR="00230716" w:rsidRPr="00FC563C" w:rsidRDefault="00230716" w:rsidP="00230716">
            <w:pPr>
              <w:rPr>
                <w:lang w:val="el-GR"/>
              </w:rPr>
            </w:pPr>
            <w:r w:rsidRPr="00FC563C">
              <w:t>2</w:t>
            </w:r>
          </w:p>
        </w:tc>
      </w:tr>
      <w:tr w:rsidR="00230716" w:rsidRPr="00FC563C" w14:paraId="0AED14AE"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43DFDB0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DE21C70" w14:textId="77777777" w:rsidR="00230716" w:rsidRPr="00FC563C" w:rsidRDefault="00230716" w:rsidP="00230716">
            <w:pPr>
              <w:rPr>
                <w:lang w:val="en-US"/>
              </w:rPr>
            </w:pPr>
            <w:r w:rsidRPr="00FC563C">
              <w:t>HP 5120-48G EI Switch with 2 Slots</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669FBC8" w14:textId="77777777" w:rsidR="00230716" w:rsidRPr="00FC563C" w:rsidRDefault="00230716" w:rsidP="00230716">
            <w:pPr>
              <w:rPr>
                <w:lang w:val="el-GR"/>
              </w:rPr>
            </w:pPr>
            <w:r w:rsidRPr="00FC563C">
              <w:t>2</w:t>
            </w:r>
          </w:p>
        </w:tc>
      </w:tr>
      <w:tr w:rsidR="00230716" w:rsidRPr="00FC563C" w14:paraId="5FA3FED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443F15B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43306099" w14:textId="77777777" w:rsidR="00230716" w:rsidRPr="00FC563C" w:rsidRDefault="00230716" w:rsidP="00230716">
            <w:r w:rsidRPr="00FC563C">
              <w:t>Europe - English localization</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1F6AEFD" w14:textId="77777777" w:rsidR="00230716" w:rsidRPr="00FC563C" w:rsidRDefault="00230716" w:rsidP="00230716">
            <w:r w:rsidRPr="00FC563C">
              <w:t>2</w:t>
            </w:r>
          </w:p>
        </w:tc>
      </w:tr>
      <w:tr w:rsidR="00230716" w:rsidRPr="00FC563C" w14:paraId="0968A98B"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317483A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DEA8530" w14:textId="77777777" w:rsidR="00230716" w:rsidRPr="00FC563C" w:rsidRDefault="00230716" w:rsidP="00230716">
            <w:pPr>
              <w:rPr>
                <w:lang w:val="en-US"/>
              </w:rPr>
            </w:pPr>
            <w:r w:rsidRPr="00FC563C">
              <w:t>HP X230 Local Connect 100cm CX4 Cable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9046A24" w14:textId="77777777" w:rsidR="00230716" w:rsidRPr="00FC563C" w:rsidRDefault="00230716" w:rsidP="00230716">
            <w:pPr>
              <w:rPr>
                <w:lang w:val="el-GR"/>
              </w:rPr>
            </w:pPr>
            <w:r w:rsidRPr="00FC563C">
              <w:t>2</w:t>
            </w:r>
          </w:p>
        </w:tc>
      </w:tr>
      <w:tr w:rsidR="00230716" w:rsidRPr="00FC563C" w14:paraId="7B51E06C"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F3CF165" w14:textId="77777777" w:rsidR="00230716" w:rsidRPr="00FC563C" w:rsidRDefault="00230716" w:rsidP="00230716">
            <w:r w:rsidRPr="00FC563C">
              <w:t>11</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30057680" w14:textId="77777777" w:rsidR="00230716" w:rsidRPr="00FC563C" w:rsidRDefault="00230716" w:rsidP="00230716">
            <w:r w:rsidRPr="00FC563C">
              <w:t xml:space="preserve">UPS </w:t>
            </w:r>
            <w:proofErr w:type="spellStart"/>
            <w:r w:rsidRPr="00FC563C">
              <w:t>Κεντρικής</w:t>
            </w:r>
            <w:proofErr w:type="spellEnd"/>
            <w:r w:rsidRPr="00FC563C">
              <w:t xml:space="preserve"> Υπ</w:t>
            </w:r>
            <w:proofErr w:type="spellStart"/>
            <w:r w:rsidRPr="00FC563C">
              <w:t>οδομής</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C9FD8ED" w14:textId="77777777" w:rsidR="00230716" w:rsidRPr="00FC563C" w:rsidRDefault="00230716" w:rsidP="00230716">
            <w:r w:rsidRPr="00FC563C">
              <w:t> </w:t>
            </w:r>
          </w:p>
        </w:tc>
      </w:tr>
      <w:tr w:rsidR="00230716" w:rsidRPr="00FC563C" w14:paraId="6DBA2313" w14:textId="77777777" w:rsidTr="00230716">
        <w:trPr>
          <w:trHeight w:val="2124"/>
        </w:trPr>
        <w:tc>
          <w:tcPr>
            <w:tcW w:w="851" w:type="dxa"/>
            <w:tcBorders>
              <w:top w:val="single" w:sz="4" w:space="0" w:color="auto"/>
              <w:left w:val="single" w:sz="4" w:space="0" w:color="auto"/>
              <w:bottom w:val="single" w:sz="4" w:space="0" w:color="auto"/>
              <w:right w:val="single" w:sz="4" w:space="0" w:color="auto"/>
            </w:tcBorders>
            <w:vAlign w:val="center"/>
            <w:hideMark/>
          </w:tcPr>
          <w:p w14:paraId="0F1B97C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0999F28" w14:textId="77777777" w:rsidR="00230716" w:rsidRPr="00FC563C" w:rsidRDefault="00230716" w:rsidP="00230716">
            <w:pPr>
              <w:rPr>
                <w:lang w:val="en-US"/>
              </w:rPr>
            </w:pPr>
            <w:r w:rsidRPr="00FC563C">
              <w:t xml:space="preserve">9PX6KiRTN / Eaton 9PX 6000i RT3U </w:t>
            </w:r>
            <w:proofErr w:type="spellStart"/>
            <w:r w:rsidRPr="00FC563C">
              <w:t>Netpack</w:t>
            </w:r>
            <w:proofErr w:type="spellEnd"/>
            <w:r w:rsidRPr="00FC563C">
              <w:t xml:space="preserve">. Energy efficient Online Double conversion UPS (up to 94% efficiency in online mode), 6000VA/5400W, Versatile Rack/Tower 3U, Parallel operation (power extension and/or redundancy), multilingual LCD display, USB &amp; Serial ports, 4 dry contacts, RPO &amp; ROO connectors, power management software compatible with virtual environments, 8 x IEC C13 10A outlets (2 manageable groups) + 2 x IEC C19 16A, Hot-swappable </w:t>
            </w:r>
            <w:proofErr w:type="spellStart"/>
            <w:proofErr w:type="gramStart"/>
            <w:r w:rsidRPr="00FC563C">
              <w:t>batteries.Includes</w:t>
            </w:r>
            <w:proofErr w:type="spellEnd"/>
            <w:proofErr w:type="gramEnd"/>
            <w:r w:rsidRPr="00FC563C">
              <w:t xml:space="preserve"> Web/SNMP card and Rackmount kit.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7B856B" w14:textId="77777777" w:rsidR="00230716" w:rsidRPr="00FC563C" w:rsidRDefault="00230716" w:rsidP="00230716">
            <w:pPr>
              <w:rPr>
                <w:lang w:val="el-GR"/>
              </w:rPr>
            </w:pPr>
            <w:r w:rsidRPr="00FC563C">
              <w:t>2</w:t>
            </w:r>
          </w:p>
        </w:tc>
      </w:tr>
      <w:tr w:rsidR="00230716" w:rsidRPr="00FC563C" w14:paraId="426BFC84" w14:textId="77777777" w:rsidTr="00230716">
        <w:trPr>
          <w:trHeight w:val="52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8E07B8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6EEB10B" w14:textId="77777777" w:rsidR="00230716" w:rsidRPr="00FC563C" w:rsidRDefault="00230716" w:rsidP="00230716">
            <w:pPr>
              <w:rPr>
                <w:lang w:val="en-US"/>
              </w:rPr>
            </w:pPr>
            <w:r w:rsidRPr="00FC563C">
              <w:t>9PXEBM180 / Eaton 9PX EBM 180V Extended Battery Module for 9PX 6000i RT3U, versatile Rack/Tower 3U</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E0AE124" w14:textId="77777777" w:rsidR="00230716" w:rsidRPr="00FC563C" w:rsidRDefault="00230716" w:rsidP="00230716">
            <w:pPr>
              <w:rPr>
                <w:lang w:val="el-GR"/>
              </w:rPr>
            </w:pPr>
            <w:r w:rsidRPr="00FC563C">
              <w:t>2</w:t>
            </w:r>
          </w:p>
        </w:tc>
      </w:tr>
      <w:tr w:rsidR="00230716" w:rsidRPr="00FC563C" w14:paraId="7CBF4180" w14:textId="77777777" w:rsidTr="00230716">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C33702" w14:textId="77777777" w:rsidR="00230716" w:rsidRPr="00FC563C" w:rsidRDefault="00230716" w:rsidP="00230716"/>
        </w:tc>
        <w:tc>
          <w:tcPr>
            <w:tcW w:w="6379" w:type="dxa"/>
            <w:tcBorders>
              <w:top w:val="single" w:sz="4" w:space="0" w:color="auto"/>
              <w:left w:val="single" w:sz="4" w:space="0" w:color="auto"/>
              <w:bottom w:val="single" w:sz="4" w:space="0" w:color="auto"/>
              <w:right w:val="single" w:sz="4" w:space="0" w:color="auto"/>
            </w:tcBorders>
            <w:vAlign w:val="center"/>
            <w:hideMark/>
          </w:tcPr>
          <w:p w14:paraId="33222683" w14:textId="77777777" w:rsidR="00230716" w:rsidRPr="00FC563C" w:rsidRDefault="00230716" w:rsidP="00230716">
            <w:pPr>
              <w:rPr>
                <w:lang w:val="en-US"/>
              </w:rPr>
            </w:pPr>
            <w:r w:rsidRPr="00FC563C">
              <w:t>Runtime &gt;20min at 5KVA load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C40D0" w14:textId="77777777" w:rsidR="00230716" w:rsidRPr="00FC563C" w:rsidRDefault="00230716" w:rsidP="00230716"/>
        </w:tc>
      </w:tr>
      <w:tr w:rsidR="00230716" w:rsidRPr="00FC563C" w14:paraId="79A97D61"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5040D8D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2CA9394" w14:textId="77777777" w:rsidR="00230716" w:rsidRPr="00FC563C" w:rsidRDefault="00230716" w:rsidP="00230716">
            <w:r w:rsidRPr="00FC563C">
              <w:t xml:space="preserve">9RK / Eaton Rack kit 9PX/9SX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8C83D0" w14:textId="77777777" w:rsidR="00230716" w:rsidRPr="00FC563C" w:rsidRDefault="00230716" w:rsidP="00230716">
            <w:pPr>
              <w:rPr>
                <w:lang w:val="el-GR"/>
              </w:rPr>
            </w:pPr>
            <w:r w:rsidRPr="00FC563C">
              <w:t>2</w:t>
            </w:r>
          </w:p>
        </w:tc>
      </w:tr>
      <w:tr w:rsidR="00230716" w:rsidRPr="00FC563C" w14:paraId="620104F8" w14:textId="77777777" w:rsidTr="00230716">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63BE2A1" w14:textId="77777777" w:rsidR="00230716" w:rsidRPr="00FC563C" w:rsidRDefault="00230716" w:rsidP="00230716">
            <w:r w:rsidRPr="00FC563C">
              <w:t>12</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2722602" w14:textId="77777777" w:rsidR="00230716" w:rsidRPr="00FC563C" w:rsidRDefault="00230716" w:rsidP="00230716">
            <w:r w:rsidRPr="00FC563C">
              <w:t>Firewall</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0290DBE" w14:textId="77777777" w:rsidR="00230716" w:rsidRPr="00FC563C" w:rsidRDefault="00230716" w:rsidP="00230716">
            <w:r w:rsidRPr="00FC563C">
              <w:t> </w:t>
            </w:r>
          </w:p>
        </w:tc>
      </w:tr>
      <w:tr w:rsidR="00230716" w:rsidRPr="00FC563C" w14:paraId="4F47832D" w14:textId="77777777" w:rsidTr="00230716">
        <w:trPr>
          <w:trHeight w:val="1332"/>
        </w:trPr>
        <w:tc>
          <w:tcPr>
            <w:tcW w:w="851" w:type="dxa"/>
            <w:tcBorders>
              <w:top w:val="single" w:sz="4" w:space="0" w:color="auto"/>
              <w:left w:val="single" w:sz="4" w:space="0" w:color="auto"/>
              <w:bottom w:val="single" w:sz="4" w:space="0" w:color="auto"/>
              <w:right w:val="single" w:sz="4" w:space="0" w:color="auto"/>
            </w:tcBorders>
            <w:vAlign w:val="center"/>
            <w:hideMark/>
          </w:tcPr>
          <w:p w14:paraId="5C287ADB" w14:textId="77777777" w:rsidR="00230716" w:rsidRPr="00FC563C" w:rsidRDefault="00230716" w:rsidP="00230716">
            <w:r w:rsidRPr="00FC563C">
              <w:lastRenderedPageBreak/>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7FDF875" w14:textId="77777777" w:rsidR="00230716" w:rsidRPr="00FC563C" w:rsidRDefault="00230716" w:rsidP="00230716">
            <w:r w:rsidRPr="00FC563C">
              <w:t>FG-100D-BDL (2) 10/100/1000 WAN port, (2) 10/100/1000 DMZ port, (18) port 10/100/1000 internal switch, 16GB onboard storage, AV, IPS/Application Control, CF, and AS (</w:t>
            </w:r>
            <w:proofErr w:type="spellStart"/>
            <w:r w:rsidRPr="00FC563C">
              <w:t>Περιλ</w:t>
            </w:r>
            <w:proofErr w:type="spellEnd"/>
            <w:r w:rsidRPr="00FC563C">
              <w:t xml:space="preserve">αμβάνει </w:t>
            </w:r>
            <w:proofErr w:type="spellStart"/>
            <w:r w:rsidRPr="00FC563C">
              <w:t>τους</w:t>
            </w:r>
            <w:proofErr w:type="spellEnd"/>
            <w:r w:rsidRPr="00FC563C">
              <w:t xml:space="preserve"> </w:t>
            </w:r>
            <w:proofErr w:type="spellStart"/>
            <w:r w:rsidRPr="00FC563C">
              <w:t>κωδικούς</w:t>
            </w:r>
            <w:proofErr w:type="spellEnd"/>
            <w:r w:rsidRPr="00FC563C">
              <w:t xml:space="preserve"> FC-10-00116-274-01-</w:t>
            </w:r>
            <w:proofErr w:type="gramStart"/>
            <w:r w:rsidRPr="00FC563C">
              <w:t>12  και</w:t>
            </w:r>
            <w:proofErr w:type="gramEnd"/>
            <w:r w:rsidRPr="00FC563C">
              <w:t xml:space="preserve"> FC-10-00116-950-02-48 </w:t>
            </w:r>
            <w:proofErr w:type="spellStart"/>
            <w:r w:rsidRPr="00FC563C">
              <w:t>σύμφων</w:t>
            </w:r>
            <w:proofErr w:type="spellEnd"/>
            <w:r w:rsidRPr="00FC563C">
              <w:t xml:space="preserve">α </w:t>
            </w:r>
            <w:proofErr w:type="spellStart"/>
            <w:r w:rsidRPr="00FC563C">
              <w:t>με</w:t>
            </w:r>
            <w:proofErr w:type="spellEnd"/>
            <w:r w:rsidRPr="00FC563C">
              <w:t xml:space="preserve"> </w:t>
            </w:r>
            <w:proofErr w:type="spellStart"/>
            <w:r w:rsidRPr="00FC563C">
              <w:t>τις</w:t>
            </w:r>
            <w:proofErr w:type="spellEnd"/>
            <w:r w:rsidRPr="00FC563C">
              <w:t xml:space="preserve"> απα</w:t>
            </w:r>
            <w:proofErr w:type="spellStart"/>
            <w:r w:rsidRPr="00FC563C">
              <w:t>ιτήσεις</w:t>
            </w:r>
            <w:proofErr w:type="spellEnd"/>
            <w:r w:rsidRPr="00FC563C">
              <w:t xml:space="preserve"> </w:t>
            </w:r>
            <w:proofErr w:type="spellStart"/>
            <w:r w:rsidRPr="00FC563C">
              <w:t>της</w:t>
            </w:r>
            <w:proofErr w:type="spellEnd"/>
            <w:r w:rsidRPr="00FC563C">
              <w:t xml:space="preserve"> </w:t>
            </w:r>
            <w:proofErr w:type="spellStart"/>
            <w:r w:rsidRPr="00FC563C">
              <w:t>δι</w:t>
            </w:r>
            <w:proofErr w:type="spellEnd"/>
            <w:r w:rsidRPr="00FC563C">
              <w:t>ακήρυξης)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5314C44" w14:textId="77777777" w:rsidR="00230716" w:rsidRPr="00FC563C" w:rsidRDefault="00230716" w:rsidP="00230716">
            <w:r w:rsidRPr="00FC563C">
              <w:t>2</w:t>
            </w:r>
          </w:p>
        </w:tc>
      </w:tr>
    </w:tbl>
    <w:p w14:paraId="05803137" w14:textId="77777777" w:rsidR="00230716" w:rsidRPr="00FC563C" w:rsidRDefault="00230716" w:rsidP="00230716"/>
    <w:p w14:paraId="21ECB29F" w14:textId="77777777" w:rsidR="00230716" w:rsidRPr="00400395" w:rsidRDefault="00230716" w:rsidP="00230716">
      <w:pPr>
        <w:rPr>
          <w:rFonts w:eastAsia="SimSun"/>
          <w:b/>
          <w:bCs/>
        </w:rPr>
      </w:pPr>
      <w:proofErr w:type="spellStart"/>
      <w:r w:rsidRPr="00400395">
        <w:rPr>
          <w:rFonts w:eastAsia="SimSun"/>
          <w:b/>
          <w:bCs/>
        </w:rPr>
        <w:t>Εφεδρική</w:t>
      </w:r>
      <w:proofErr w:type="spellEnd"/>
      <w:r w:rsidRPr="00400395">
        <w:rPr>
          <w:rFonts w:eastAsia="SimSun"/>
          <w:b/>
          <w:bCs/>
        </w:rPr>
        <w:t xml:space="preserve"> Υπ</w:t>
      </w:r>
      <w:proofErr w:type="spellStart"/>
      <w:r w:rsidRPr="00400395">
        <w:rPr>
          <w:rFonts w:eastAsia="SimSun"/>
          <w:b/>
          <w:bCs/>
        </w:rPr>
        <w:t>οδομή</w:t>
      </w:r>
      <w:proofErr w:type="spellEnd"/>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379"/>
        <w:gridCol w:w="1842"/>
        <w:gridCol w:w="222"/>
      </w:tblGrid>
      <w:tr w:rsidR="00230716" w:rsidRPr="00FC563C" w14:paraId="7D17F2EA" w14:textId="77777777" w:rsidTr="00230716">
        <w:trPr>
          <w:gridAfter w:val="1"/>
          <w:trHeight w:val="386"/>
          <w:tblHeader/>
        </w:trPr>
        <w:tc>
          <w:tcPr>
            <w:tcW w:w="851" w:type="dxa"/>
            <w:vMerge w:val="restart"/>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108D349D" w14:textId="77777777" w:rsidR="00230716" w:rsidRPr="00FC563C" w:rsidRDefault="00230716" w:rsidP="00230716">
            <w:pPr>
              <w:rPr>
                <w:rFonts w:eastAsia="SimSun"/>
                <w:lang w:eastAsia="el-GR"/>
              </w:rPr>
            </w:pPr>
            <w:r w:rsidRPr="00FC563C">
              <w:t>Α/Α</w:t>
            </w:r>
          </w:p>
        </w:tc>
        <w:tc>
          <w:tcPr>
            <w:tcW w:w="6379" w:type="dxa"/>
            <w:vMerge w:val="restart"/>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14281D04" w14:textId="77777777" w:rsidR="00230716" w:rsidRPr="00FC563C" w:rsidRDefault="00230716" w:rsidP="00230716">
            <w:r w:rsidRPr="00FC563C">
              <w:t>ΠΕΡΙΓΡΑΦΗ</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61EDDBD9" w14:textId="77777777" w:rsidR="00230716" w:rsidRPr="00FC563C" w:rsidRDefault="00230716" w:rsidP="00230716">
            <w:r w:rsidRPr="00FC563C">
              <w:t>ΠΟΣΟΤΗΤΑ</w:t>
            </w:r>
          </w:p>
        </w:tc>
      </w:tr>
      <w:tr w:rsidR="00230716" w:rsidRPr="00FC563C" w14:paraId="41EB98B1" w14:textId="77777777" w:rsidTr="00230716">
        <w:trPr>
          <w:trHeight w:val="26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CEE81B" w14:textId="77777777" w:rsidR="00230716" w:rsidRPr="00FC563C" w:rsidRDefault="00230716" w:rsidP="00230716"/>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B1945" w14:textId="77777777" w:rsidR="00230716" w:rsidRPr="00FC563C" w:rsidRDefault="00230716" w:rsidP="00230716"/>
        </w:tc>
        <w:tc>
          <w:tcPr>
            <w:tcW w:w="0" w:type="auto"/>
            <w:vMerge/>
            <w:tcBorders>
              <w:top w:val="single" w:sz="4" w:space="0" w:color="auto"/>
              <w:left w:val="single" w:sz="4" w:space="0" w:color="auto"/>
              <w:bottom w:val="single" w:sz="4" w:space="0" w:color="auto"/>
              <w:right w:val="single" w:sz="4" w:space="0" w:color="auto"/>
            </w:tcBorders>
            <w:vAlign w:val="center"/>
            <w:hideMark/>
          </w:tcPr>
          <w:p w14:paraId="54F52E27" w14:textId="77777777" w:rsidR="00230716" w:rsidRPr="00FC563C" w:rsidRDefault="00230716" w:rsidP="00230716"/>
        </w:tc>
        <w:tc>
          <w:tcPr>
            <w:tcW w:w="0" w:type="auto"/>
            <w:tcBorders>
              <w:top w:val="outset" w:sz="6" w:space="0" w:color="auto"/>
              <w:left w:val="outset" w:sz="6" w:space="0" w:color="auto"/>
              <w:bottom w:val="outset" w:sz="6" w:space="0" w:color="auto"/>
              <w:right w:val="outset" w:sz="6" w:space="0" w:color="auto"/>
            </w:tcBorders>
            <w:vAlign w:val="center"/>
            <w:hideMark/>
          </w:tcPr>
          <w:p w14:paraId="5CF86FF3" w14:textId="77777777" w:rsidR="00230716" w:rsidRPr="00FC563C" w:rsidRDefault="00230716" w:rsidP="00230716"/>
        </w:tc>
      </w:tr>
      <w:tr w:rsidR="00230716" w:rsidRPr="00FC563C" w14:paraId="2C3860D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64D88DC" w14:textId="77777777" w:rsidR="00230716" w:rsidRPr="00FC563C" w:rsidRDefault="00230716" w:rsidP="00230716">
            <w:r w:rsidRPr="00FC563C">
              <w:t>1</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7880921" w14:textId="77777777" w:rsidR="00230716" w:rsidRPr="00FC563C" w:rsidRDefault="00230716" w:rsidP="00230716">
            <w:r w:rsidRPr="00FC563C">
              <w:t>Rack Cabinet</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8D33371" w14:textId="77777777" w:rsidR="00230716" w:rsidRPr="00FC563C" w:rsidRDefault="00230716" w:rsidP="00230716">
            <w:r w:rsidRPr="00FC563C">
              <w:t> </w:t>
            </w:r>
          </w:p>
        </w:tc>
        <w:tc>
          <w:tcPr>
            <w:tcW w:w="0" w:type="auto"/>
            <w:vAlign w:val="center"/>
            <w:hideMark/>
          </w:tcPr>
          <w:p w14:paraId="09696AF1" w14:textId="77777777" w:rsidR="00230716" w:rsidRPr="00FC563C" w:rsidRDefault="00230716" w:rsidP="00230716"/>
        </w:tc>
      </w:tr>
      <w:tr w:rsidR="00230716" w:rsidRPr="00FC563C" w14:paraId="69BC0D4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9E6ED6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B2F0440" w14:textId="77777777" w:rsidR="00230716" w:rsidRPr="00FC563C" w:rsidRDefault="00230716" w:rsidP="00230716">
            <w:pPr>
              <w:rPr>
                <w:lang w:val="en-US"/>
              </w:rPr>
            </w:pPr>
            <w:r w:rsidRPr="00FC563C">
              <w:t>HP 642 1075mm Shock Intelligent Rack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5C2F80B" w14:textId="77777777" w:rsidR="00230716" w:rsidRPr="00FC563C" w:rsidRDefault="00230716" w:rsidP="00230716">
            <w:pPr>
              <w:rPr>
                <w:lang w:val="el-GR"/>
              </w:rPr>
            </w:pPr>
            <w:r w:rsidRPr="00FC563C">
              <w:t>1</w:t>
            </w:r>
          </w:p>
        </w:tc>
        <w:tc>
          <w:tcPr>
            <w:tcW w:w="0" w:type="auto"/>
            <w:vAlign w:val="center"/>
            <w:hideMark/>
          </w:tcPr>
          <w:p w14:paraId="33B2B44F" w14:textId="77777777" w:rsidR="00230716" w:rsidRPr="00FC563C" w:rsidRDefault="00230716" w:rsidP="00230716"/>
        </w:tc>
      </w:tr>
      <w:tr w:rsidR="00230716" w:rsidRPr="00FC563C" w14:paraId="709FD6C8"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E55F05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1F26FD4" w14:textId="77777777" w:rsidR="00230716" w:rsidRPr="00FC563C" w:rsidRDefault="00230716" w:rsidP="00230716">
            <w:pPr>
              <w:rPr>
                <w:lang w:val="en-US"/>
              </w:rPr>
            </w:pPr>
            <w:r w:rsidRPr="00FC563C">
              <w:t>HP Factory Express Base Racking Service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CB90EA0" w14:textId="77777777" w:rsidR="00230716" w:rsidRPr="00FC563C" w:rsidRDefault="00230716" w:rsidP="00230716">
            <w:pPr>
              <w:rPr>
                <w:lang w:val="el-GR"/>
              </w:rPr>
            </w:pPr>
            <w:r w:rsidRPr="00FC563C">
              <w:t>1</w:t>
            </w:r>
          </w:p>
        </w:tc>
        <w:tc>
          <w:tcPr>
            <w:tcW w:w="0" w:type="auto"/>
            <w:vAlign w:val="center"/>
            <w:hideMark/>
          </w:tcPr>
          <w:p w14:paraId="6272FEA4" w14:textId="77777777" w:rsidR="00230716" w:rsidRPr="00FC563C" w:rsidRDefault="00230716" w:rsidP="00230716"/>
        </w:tc>
      </w:tr>
      <w:tr w:rsidR="00230716" w:rsidRPr="00FC563C" w14:paraId="09DB5F0E"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EFFA48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056A76D" w14:textId="77777777" w:rsidR="00230716" w:rsidRPr="00FC563C" w:rsidRDefault="00230716" w:rsidP="00230716">
            <w:pPr>
              <w:rPr>
                <w:lang w:val="en-US"/>
              </w:rPr>
            </w:pPr>
            <w:r w:rsidRPr="00FC563C">
              <w:t>HP TFT7600 KVM Console Intl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761F423" w14:textId="77777777" w:rsidR="00230716" w:rsidRPr="00FC563C" w:rsidRDefault="00230716" w:rsidP="00230716">
            <w:pPr>
              <w:rPr>
                <w:lang w:val="el-GR"/>
              </w:rPr>
            </w:pPr>
            <w:r w:rsidRPr="00FC563C">
              <w:t>1</w:t>
            </w:r>
          </w:p>
        </w:tc>
        <w:tc>
          <w:tcPr>
            <w:tcW w:w="0" w:type="auto"/>
            <w:vAlign w:val="center"/>
            <w:hideMark/>
          </w:tcPr>
          <w:p w14:paraId="13DFC027" w14:textId="77777777" w:rsidR="00230716" w:rsidRPr="00FC563C" w:rsidRDefault="00230716" w:rsidP="00230716"/>
        </w:tc>
      </w:tr>
      <w:tr w:rsidR="00230716" w:rsidRPr="00FC563C" w14:paraId="1789D988"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FDA491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433E41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5C2C257" w14:textId="77777777" w:rsidR="00230716" w:rsidRPr="00FC563C" w:rsidRDefault="00230716" w:rsidP="00230716">
            <w:r w:rsidRPr="00FC563C">
              <w:t>1</w:t>
            </w:r>
          </w:p>
        </w:tc>
        <w:tc>
          <w:tcPr>
            <w:tcW w:w="0" w:type="auto"/>
            <w:vAlign w:val="center"/>
            <w:hideMark/>
          </w:tcPr>
          <w:p w14:paraId="5BA657F9" w14:textId="77777777" w:rsidR="00230716" w:rsidRPr="00FC563C" w:rsidRDefault="00230716" w:rsidP="00230716"/>
        </w:tc>
      </w:tr>
      <w:tr w:rsidR="00230716" w:rsidRPr="00FC563C" w14:paraId="164DFD1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E6AE35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5A14007" w14:textId="77777777" w:rsidR="00230716" w:rsidRPr="00FC563C" w:rsidRDefault="00230716" w:rsidP="00230716">
            <w:pPr>
              <w:rPr>
                <w:lang w:val="en-US"/>
              </w:rPr>
            </w:pPr>
            <w:r w:rsidRPr="00FC563C">
              <w:t xml:space="preserve">HP 7.3kVA 230V 30out INTL </w:t>
            </w:r>
            <w:proofErr w:type="spellStart"/>
            <w:r w:rsidRPr="00FC563C">
              <w:t>bPDU</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6220CD6" w14:textId="77777777" w:rsidR="00230716" w:rsidRPr="00FC563C" w:rsidRDefault="00230716" w:rsidP="00230716">
            <w:pPr>
              <w:rPr>
                <w:lang w:val="el-GR"/>
              </w:rPr>
            </w:pPr>
            <w:r w:rsidRPr="00FC563C">
              <w:t>2</w:t>
            </w:r>
          </w:p>
        </w:tc>
        <w:tc>
          <w:tcPr>
            <w:tcW w:w="0" w:type="auto"/>
            <w:vAlign w:val="center"/>
            <w:hideMark/>
          </w:tcPr>
          <w:p w14:paraId="33531B60" w14:textId="77777777" w:rsidR="00230716" w:rsidRPr="00FC563C" w:rsidRDefault="00230716" w:rsidP="00230716"/>
        </w:tc>
      </w:tr>
      <w:tr w:rsidR="00230716" w:rsidRPr="00FC563C" w14:paraId="1BB43AA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8F3B65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8A831E1"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78E56A2" w14:textId="77777777" w:rsidR="00230716" w:rsidRPr="00FC563C" w:rsidRDefault="00230716" w:rsidP="00230716">
            <w:r w:rsidRPr="00FC563C">
              <w:t>2</w:t>
            </w:r>
          </w:p>
        </w:tc>
        <w:tc>
          <w:tcPr>
            <w:tcW w:w="0" w:type="auto"/>
            <w:vAlign w:val="center"/>
            <w:hideMark/>
          </w:tcPr>
          <w:p w14:paraId="2A9E7326" w14:textId="77777777" w:rsidR="00230716" w:rsidRPr="00FC563C" w:rsidRDefault="00230716" w:rsidP="00230716"/>
        </w:tc>
      </w:tr>
      <w:tr w:rsidR="00230716" w:rsidRPr="00FC563C" w14:paraId="6F966B9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C3B7EF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183E46A" w14:textId="77777777" w:rsidR="00230716" w:rsidRPr="00FC563C" w:rsidRDefault="00230716" w:rsidP="00230716">
            <w:pPr>
              <w:rPr>
                <w:lang w:val="en-US"/>
              </w:rPr>
            </w:pPr>
            <w:r w:rsidRPr="00FC563C">
              <w:t>HP 42U Location Discovery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BDE8002" w14:textId="77777777" w:rsidR="00230716" w:rsidRPr="00FC563C" w:rsidRDefault="00230716" w:rsidP="00230716">
            <w:pPr>
              <w:rPr>
                <w:lang w:val="el-GR"/>
              </w:rPr>
            </w:pPr>
            <w:r w:rsidRPr="00FC563C">
              <w:t>1</w:t>
            </w:r>
          </w:p>
        </w:tc>
        <w:tc>
          <w:tcPr>
            <w:tcW w:w="0" w:type="auto"/>
            <w:vAlign w:val="center"/>
            <w:hideMark/>
          </w:tcPr>
          <w:p w14:paraId="21E1D433" w14:textId="77777777" w:rsidR="00230716" w:rsidRPr="00FC563C" w:rsidRDefault="00230716" w:rsidP="00230716"/>
        </w:tc>
      </w:tr>
      <w:tr w:rsidR="00230716" w:rsidRPr="00FC563C" w14:paraId="28C344C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78AA492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7C49011"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AD7B99D" w14:textId="77777777" w:rsidR="00230716" w:rsidRPr="00FC563C" w:rsidRDefault="00230716" w:rsidP="00230716">
            <w:r w:rsidRPr="00FC563C">
              <w:t>1</w:t>
            </w:r>
          </w:p>
        </w:tc>
        <w:tc>
          <w:tcPr>
            <w:tcW w:w="0" w:type="auto"/>
            <w:vAlign w:val="center"/>
            <w:hideMark/>
          </w:tcPr>
          <w:p w14:paraId="10F882EC" w14:textId="77777777" w:rsidR="00230716" w:rsidRPr="00FC563C" w:rsidRDefault="00230716" w:rsidP="00230716"/>
        </w:tc>
      </w:tr>
      <w:tr w:rsidR="00230716" w:rsidRPr="00FC563C" w14:paraId="07BDC40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631F36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553E5AD" w14:textId="77777777" w:rsidR="00230716" w:rsidRPr="00FC563C" w:rsidRDefault="00230716" w:rsidP="00230716">
            <w:pPr>
              <w:rPr>
                <w:lang w:val="en-US"/>
              </w:rPr>
            </w:pPr>
            <w:r w:rsidRPr="00FC563C">
              <w:t>HP 600</w:t>
            </w:r>
            <w:proofErr w:type="gramStart"/>
            <w:r w:rsidRPr="00FC563C">
              <w:t>mm  Rack</w:t>
            </w:r>
            <w:proofErr w:type="gramEnd"/>
            <w:r w:rsidRPr="00FC563C">
              <w:t xml:space="preserve"> Stabilizer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E9EF238" w14:textId="77777777" w:rsidR="00230716" w:rsidRPr="00FC563C" w:rsidRDefault="00230716" w:rsidP="00230716">
            <w:pPr>
              <w:rPr>
                <w:lang w:val="el-GR"/>
              </w:rPr>
            </w:pPr>
            <w:r w:rsidRPr="00FC563C">
              <w:t>1</w:t>
            </w:r>
          </w:p>
        </w:tc>
        <w:tc>
          <w:tcPr>
            <w:tcW w:w="0" w:type="auto"/>
            <w:vAlign w:val="center"/>
            <w:hideMark/>
          </w:tcPr>
          <w:p w14:paraId="52BF160D" w14:textId="77777777" w:rsidR="00230716" w:rsidRPr="00FC563C" w:rsidRDefault="00230716" w:rsidP="00230716"/>
        </w:tc>
      </w:tr>
      <w:tr w:rsidR="00230716" w:rsidRPr="00FC563C" w14:paraId="0BF45F5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616B33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FE6EB72" w14:textId="77777777" w:rsidR="00230716" w:rsidRPr="00FC563C" w:rsidRDefault="00230716" w:rsidP="00230716">
            <w:r w:rsidRPr="00FC563C">
              <w:t>Include with complete system</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8E36EC5" w14:textId="77777777" w:rsidR="00230716" w:rsidRPr="00FC563C" w:rsidRDefault="00230716" w:rsidP="00230716">
            <w:r w:rsidRPr="00FC563C">
              <w:t>1</w:t>
            </w:r>
          </w:p>
        </w:tc>
        <w:tc>
          <w:tcPr>
            <w:tcW w:w="0" w:type="auto"/>
            <w:vAlign w:val="center"/>
            <w:hideMark/>
          </w:tcPr>
          <w:p w14:paraId="281D6D3C" w14:textId="77777777" w:rsidR="00230716" w:rsidRPr="00FC563C" w:rsidRDefault="00230716" w:rsidP="00230716"/>
        </w:tc>
      </w:tr>
      <w:tr w:rsidR="00230716" w:rsidRPr="00FC563C" w14:paraId="0EE3908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8F9ECC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6FCC71C" w14:textId="77777777" w:rsidR="00230716" w:rsidRPr="00FC563C" w:rsidRDefault="00230716" w:rsidP="00230716">
            <w:pPr>
              <w:rPr>
                <w:lang w:val="en-US"/>
              </w:rPr>
            </w:pPr>
            <w:r w:rsidRPr="00FC563C">
              <w:t>HP Air Flow Optimization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A6F67F3" w14:textId="77777777" w:rsidR="00230716" w:rsidRPr="00FC563C" w:rsidRDefault="00230716" w:rsidP="00230716">
            <w:pPr>
              <w:rPr>
                <w:lang w:val="el-GR"/>
              </w:rPr>
            </w:pPr>
            <w:r w:rsidRPr="00FC563C">
              <w:t>1</w:t>
            </w:r>
          </w:p>
        </w:tc>
        <w:tc>
          <w:tcPr>
            <w:tcW w:w="0" w:type="auto"/>
            <w:vAlign w:val="center"/>
            <w:hideMark/>
          </w:tcPr>
          <w:p w14:paraId="6EF38288" w14:textId="77777777" w:rsidR="00230716" w:rsidRPr="00FC563C" w:rsidRDefault="00230716" w:rsidP="00230716"/>
        </w:tc>
      </w:tr>
      <w:tr w:rsidR="00230716" w:rsidRPr="00FC563C" w14:paraId="57E69D8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B2C148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51D8E68" w14:textId="77777777" w:rsidR="00230716" w:rsidRPr="00FC563C" w:rsidRDefault="00230716" w:rsidP="00230716">
            <w:r w:rsidRPr="00FC563C">
              <w:t>Include with complete system</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9ED3188" w14:textId="77777777" w:rsidR="00230716" w:rsidRPr="00FC563C" w:rsidRDefault="00230716" w:rsidP="00230716">
            <w:r w:rsidRPr="00FC563C">
              <w:t>1</w:t>
            </w:r>
          </w:p>
        </w:tc>
        <w:tc>
          <w:tcPr>
            <w:tcW w:w="0" w:type="auto"/>
            <w:vAlign w:val="center"/>
            <w:hideMark/>
          </w:tcPr>
          <w:p w14:paraId="6B91EAB9" w14:textId="77777777" w:rsidR="00230716" w:rsidRPr="00FC563C" w:rsidRDefault="00230716" w:rsidP="00230716"/>
        </w:tc>
      </w:tr>
      <w:tr w:rsidR="00230716" w:rsidRPr="00FC563C" w14:paraId="6294498A"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535906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2F22CF1" w14:textId="77777777" w:rsidR="00230716" w:rsidRPr="00FC563C" w:rsidRDefault="00230716" w:rsidP="00230716">
            <w:pPr>
              <w:rPr>
                <w:lang w:val="en-US"/>
              </w:rPr>
            </w:pPr>
            <w:r w:rsidRPr="00FC563C">
              <w:t>HP 42U 1075mm Side Panel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FB2EBC0" w14:textId="77777777" w:rsidR="00230716" w:rsidRPr="00FC563C" w:rsidRDefault="00230716" w:rsidP="00230716">
            <w:pPr>
              <w:rPr>
                <w:lang w:val="el-GR"/>
              </w:rPr>
            </w:pPr>
            <w:r w:rsidRPr="00FC563C">
              <w:t>1</w:t>
            </w:r>
          </w:p>
        </w:tc>
        <w:tc>
          <w:tcPr>
            <w:tcW w:w="0" w:type="auto"/>
            <w:vAlign w:val="center"/>
            <w:hideMark/>
          </w:tcPr>
          <w:p w14:paraId="5E0AE231" w14:textId="77777777" w:rsidR="00230716" w:rsidRPr="00FC563C" w:rsidRDefault="00230716" w:rsidP="00230716"/>
        </w:tc>
      </w:tr>
      <w:tr w:rsidR="00230716" w:rsidRPr="00FC563C" w14:paraId="18C18459"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DD627D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BC46FB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9FE1033" w14:textId="77777777" w:rsidR="00230716" w:rsidRPr="00FC563C" w:rsidRDefault="00230716" w:rsidP="00230716">
            <w:r w:rsidRPr="00FC563C">
              <w:t>1</w:t>
            </w:r>
          </w:p>
        </w:tc>
        <w:tc>
          <w:tcPr>
            <w:tcW w:w="0" w:type="auto"/>
            <w:vAlign w:val="center"/>
            <w:hideMark/>
          </w:tcPr>
          <w:p w14:paraId="32C05D21" w14:textId="77777777" w:rsidR="00230716" w:rsidRPr="00FC563C" w:rsidRDefault="00230716" w:rsidP="00230716"/>
        </w:tc>
      </w:tr>
      <w:tr w:rsidR="00230716" w:rsidRPr="00FC563C" w14:paraId="3614EDD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2FEF72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A5BEB62" w14:textId="77777777" w:rsidR="00230716" w:rsidRPr="00FC563C" w:rsidRDefault="00230716" w:rsidP="00230716">
            <w:r w:rsidRPr="00FC563C">
              <w:t>HP KVM USB Adapter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361D722" w14:textId="77777777" w:rsidR="00230716" w:rsidRPr="00FC563C" w:rsidRDefault="00230716" w:rsidP="00230716">
            <w:r w:rsidRPr="00FC563C">
              <w:t>6</w:t>
            </w:r>
          </w:p>
        </w:tc>
        <w:tc>
          <w:tcPr>
            <w:tcW w:w="0" w:type="auto"/>
            <w:vAlign w:val="center"/>
            <w:hideMark/>
          </w:tcPr>
          <w:p w14:paraId="6B870698" w14:textId="77777777" w:rsidR="00230716" w:rsidRPr="00FC563C" w:rsidRDefault="00230716" w:rsidP="00230716"/>
        </w:tc>
      </w:tr>
      <w:tr w:rsidR="00230716" w:rsidRPr="00FC563C" w14:paraId="0B52A30D"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BF5AF1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B4BF374"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BC79603" w14:textId="77777777" w:rsidR="00230716" w:rsidRPr="00FC563C" w:rsidRDefault="00230716" w:rsidP="00230716">
            <w:r w:rsidRPr="00FC563C">
              <w:t>6</w:t>
            </w:r>
          </w:p>
        </w:tc>
        <w:tc>
          <w:tcPr>
            <w:tcW w:w="0" w:type="auto"/>
            <w:vAlign w:val="center"/>
            <w:hideMark/>
          </w:tcPr>
          <w:p w14:paraId="22D2C815" w14:textId="77777777" w:rsidR="00230716" w:rsidRPr="00FC563C" w:rsidRDefault="00230716" w:rsidP="00230716"/>
        </w:tc>
      </w:tr>
      <w:tr w:rsidR="00230716" w:rsidRPr="00FC563C" w14:paraId="04688767"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7C45DFE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FAB3A8C" w14:textId="77777777" w:rsidR="00230716" w:rsidRPr="00FC563C" w:rsidRDefault="00230716" w:rsidP="00230716">
            <w:r w:rsidRPr="00FC563C">
              <w:t xml:space="preserve">HP 0x2x8 KVM </w:t>
            </w:r>
            <w:proofErr w:type="spellStart"/>
            <w:r w:rsidRPr="00FC563C">
              <w:t>Svr</w:t>
            </w:r>
            <w:proofErr w:type="spellEnd"/>
            <w:r w:rsidRPr="00FC563C">
              <w:t xml:space="preserve"> </w:t>
            </w:r>
            <w:proofErr w:type="spellStart"/>
            <w:r w:rsidRPr="00FC563C">
              <w:t>Cnsl</w:t>
            </w:r>
            <w:proofErr w:type="spellEnd"/>
            <w:r w:rsidRPr="00FC563C">
              <w:t xml:space="preserve"> G2 SW</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6F1C522" w14:textId="77777777" w:rsidR="00230716" w:rsidRPr="00FC563C" w:rsidRDefault="00230716" w:rsidP="00230716">
            <w:r w:rsidRPr="00FC563C">
              <w:t>1</w:t>
            </w:r>
          </w:p>
        </w:tc>
        <w:tc>
          <w:tcPr>
            <w:tcW w:w="0" w:type="auto"/>
            <w:vAlign w:val="center"/>
            <w:hideMark/>
          </w:tcPr>
          <w:p w14:paraId="04246CA4" w14:textId="77777777" w:rsidR="00230716" w:rsidRPr="00FC563C" w:rsidRDefault="00230716" w:rsidP="00230716"/>
        </w:tc>
      </w:tr>
      <w:tr w:rsidR="00230716" w:rsidRPr="00FC563C" w14:paraId="3B10795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91F3A4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E0AC685"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E6EE6A1" w14:textId="77777777" w:rsidR="00230716" w:rsidRPr="00FC563C" w:rsidRDefault="00230716" w:rsidP="00230716">
            <w:r w:rsidRPr="00FC563C">
              <w:t>1</w:t>
            </w:r>
          </w:p>
        </w:tc>
        <w:tc>
          <w:tcPr>
            <w:tcW w:w="0" w:type="auto"/>
            <w:vAlign w:val="center"/>
            <w:hideMark/>
          </w:tcPr>
          <w:p w14:paraId="7F92BAAD" w14:textId="77777777" w:rsidR="00230716" w:rsidRPr="00FC563C" w:rsidRDefault="00230716" w:rsidP="00230716"/>
        </w:tc>
      </w:tr>
      <w:tr w:rsidR="00230716" w:rsidRPr="00FC563C" w14:paraId="5C7C92D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20C714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2635743" w14:textId="77777777" w:rsidR="00230716" w:rsidRPr="00FC563C" w:rsidRDefault="00230716" w:rsidP="00230716">
            <w:pPr>
              <w:rPr>
                <w:lang w:val="en-US"/>
              </w:rPr>
            </w:pPr>
            <w:r w:rsidRPr="00FC563C">
              <w:t>HP IP CAT5 Qty-8 6ft/2m Cable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8177957" w14:textId="77777777" w:rsidR="00230716" w:rsidRPr="00FC563C" w:rsidRDefault="00230716" w:rsidP="00230716">
            <w:pPr>
              <w:rPr>
                <w:lang w:val="el-GR"/>
              </w:rPr>
            </w:pPr>
            <w:r w:rsidRPr="00FC563C">
              <w:t>1</w:t>
            </w:r>
          </w:p>
        </w:tc>
        <w:tc>
          <w:tcPr>
            <w:tcW w:w="0" w:type="auto"/>
            <w:vAlign w:val="center"/>
            <w:hideMark/>
          </w:tcPr>
          <w:p w14:paraId="2796BA7A" w14:textId="77777777" w:rsidR="00230716" w:rsidRPr="00FC563C" w:rsidRDefault="00230716" w:rsidP="00230716"/>
        </w:tc>
      </w:tr>
      <w:tr w:rsidR="00230716" w:rsidRPr="00FC563C" w14:paraId="14388D99"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219341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BF134B9"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F805E2C" w14:textId="77777777" w:rsidR="00230716" w:rsidRPr="00FC563C" w:rsidRDefault="00230716" w:rsidP="00230716">
            <w:r w:rsidRPr="00FC563C">
              <w:t>1</w:t>
            </w:r>
          </w:p>
        </w:tc>
        <w:tc>
          <w:tcPr>
            <w:tcW w:w="0" w:type="auto"/>
            <w:vAlign w:val="center"/>
            <w:hideMark/>
          </w:tcPr>
          <w:p w14:paraId="3AA983F8" w14:textId="77777777" w:rsidR="00230716" w:rsidRPr="00FC563C" w:rsidRDefault="00230716" w:rsidP="00230716"/>
        </w:tc>
      </w:tr>
      <w:tr w:rsidR="00230716" w:rsidRPr="00FC563C" w14:paraId="4DE262E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89CEB84" w14:textId="77777777" w:rsidR="00230716" w:rsidRPr="00FC563C" w:rsidRDefault="00230716" w:rsidP="00230716">
            <w:r w:rsidRPr="00FC563C">
              <w:t>2</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70404FE" w14:textId="77777777" w:rsidR="00230716" w:rsidRPr="00FC563C" w:rsidRDefault="00230716" w:rsidP="00230716">
            <w:r w:rsidRPr="00FC563C">
              <w:t>Servers </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040362E" w14:textId="77777777" w:rsidR="00230716" w:rsidRPr="00FC563C" w:rsidRDefault="00230716" w:rsidP="00230716">
            <w:r w:rsidRPr="00FC563C">
              <w:t> </w:t>
            </w:r>
          </w:p>
        </w:tc>
        <w:tc>
          <w:tcPr>
            <w:tcW w:w="0" w:type="auto"/>
            <w:vAlign w:val="center"/>
            <w:hideMark/>
          </w:tcPr>
          <w:p w14:paraId="0A6B3524" w14:textId="77777777" w:rsidR="00230716" w:rsidRPr="00FC563C" w:rsidRDefault="00230716" w:rsidP="00230716"/>
        </w:tc>
      </w:tr>
      <w:tr w:rsidR="00230716" w:rsidRPr="00FC563C" w14:paraId="79D90CE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0F9BE1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7FE67B4" w14:textId="77777777" w:rsidR="00230716" w:rsidRPr="00FC563C" w:rsidRDefault="00230716" w:rsidP="00230716">
            <w:pPr>
              <w:rPr>
                <w:lang w:val="en-US"/>
              </w:rPr>
            </w:pPr>
            <w:r w:rsidRPr="00FC563C">
              <w:t>HP DL380p Gen8 8-SFF CTO Server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5DD14B8" w14:textId="77777777" w:rsidR="00230716" w:rsidRPr="00FC563C" w:rsidRDefault="00230716" w:rsidP="00230716">
            <w:pPr>
              <w:rPr>
                <w:lang w:val="el-GR"/>
              </w:rPr>
            </w:pPr>
            <w:r w:rsidRPr="00FC563C">
              <w:t>3</w:t>
            </w:r>
          </w:p>
        </w:tc>
        <w:tc>
          <w:tcPr>
            <w:tcW w:w="0" w:type="auto"/>
            <w:vAlign w:val="center"/>
            <w:hideMark/>
          </w:tcPr>
          <w:p w14:paraId="4D70C241" w14:textId="77777777" w:rsidR="00230716" w:rsidRPr="00FC563C" w:rsidRDefault="00230716" w:rsidP="00230716"/>
        </w:tc>
      </w:tr>
      <w:tr w:rsidR="00230716" w:rsidRPr="00FC563C" w14:paraId="27E8AC4F"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6D008B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5EAA9B2"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67CF65E" w14:textId="77777777" w:rsidR="00230716" w:rsidRPr="00FC563C" w:rsidRDefault="00230716" w:rsidP="00230716">
            <w:r w:rsidRPr="00FC563C">
              <w:t>3</w:t>
            </w:r>
          </w:p>
        </w:tc>
        <w:tc>
          <w:tcPr>
            <w:tcW w:w="0" w:type="auto"/>
            <w:vAlign w:val="center"/>
            <w:hideMark/>
          </w:tcPr>
          <w:p w14:paraId="130452C9" w14:textId="77777777" w:rsidR="00230716" w:rsidRPr="00FC563C" w:rsidRDefault="00230716" w:rsidP="00230716"/>
        </w:tc>
      </w:tr>
      <w:tr w:rsidR="00230716" w:rsidRPr="00FC563C" w14:paraId="6C3D3FD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4270A8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8CB7686" w14:textId="77777777" w:rsidR="00230716" w:rsidRPr="00FC563C" w:rsidRDefault="00230716" w:rsidP="00230716">
            <w:r w:rsidRPr="00FC563C">
              <w:t>Europe - Multilingual Localization</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08E9CDE" w14:textId="77777777" w:rsidR="00230716" w:rsidRPr="00FC563C" w:rsidRDefault="00230716" w:rsidP="00230716">
            <w:r w:rsidRPr="00FC563C">
              <w:t>3</w:t>
            </w:r>
          </w:p>
        </w:tc>
        <w:tc>
          <w:tcPr>
            <w:tcW w:w="0" w:type="auto"/>
            <w:vAlign w:val="center"/>
            <w:hideMark/>
          </w:tcPr>
          <w:p w14:paraId="7A24AE3C" w14:textId="77777777" w:rsidR="00230716" w:rsidRPr="00FC563C" w:rsidRDefault="00230716" w:rsidP="00230716"/>
        </w:tc>
      </w:tr>
      <w:tr w:rsidR="00230716" w:rsidRPr="00FC563C" w14:paraId="12011AB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4C6ECD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E7947A0" w14:textId="77777777" w:rsidR="00230716" w:rsidRPr="00FC563C" w:rsidRDefault="00230716" w:rsidP="00230716">
            <w:pPr>
              <w:rPr>
                <w:lang w:val="en-US"/>
              </w:rPr>
            </w:pPr>
            <w:r w:rsidRPr="00FC563C">
              <w:t>HP DL380p Gen8 E5-2667v2 FIO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DBDBC8F" w14:textId="77777777" w:rsidR="00230716" w:rsidRPr="00FC563C" w:rsidRDefault="00230716" w:rsidP="00230716">
            <w:pPr>
              <w:rPr>
                <w:lang w:val="el-GR"/>
              </w:rPr>
            </w:pPr>
            <w:r w:rsidRPr="00FC563C">
              <w:t>3</w:t>
            </w:r>
          </w:p>
        </w:tc>
        <w:tc>
          <w:tcPr>
            <w:tcW w:w="0" w:type="auto"/>
            <w:vAlign w:val="center"/>
            <w:hideMark/>
          </w:tcPr>
          <w:p w14:paraId="22F7A852" w14:textId="77777777" w:rsidR="00230716" w:rsidRPr="00FC563C" w:rsidRDefault="00230716" w:rsidP="00230716"/>
        </w:tc>
      </w:tr>
      <w:tr w:rsidR="00230716" w:rsidRPr="00FC563C" w14:paraId="02A28434"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F69EE6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DEB2FFF" w14:textId="77777777" w:rsidR="00230716" w:rsidRPr="00FC563C" w:rsidRDefault="00230716" w:rsidP="00230716">
            <w:pPr>
              <w:rPr>
                <w:lang w:val="en-US"/>
              </w:rPr>
            </w:pPr>
            <w:r w:rsidRPr="00FC563C">
              <w:t>HP DL380p Gen8 E5-2667v2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29D0FEC" w14:textId="77777777" w:rsidR="00230716" w:rsidRPr="00FC563C" w:rsidRDefault="00230716" w:rsidP="00230716">
            <w:pPr>
              <w:rPr>
                <w:lang w:val="el-GR"/>
              </w:rPr>
            </w:pPr>
            <w:r w:rsidRPr="00FC563C">
              <w:t>3</w:t>
            </w:r>
          </w:p>
        </w:tc>
        <w:tc>
          <w:tcPr>
            <w:tcW w:w="0" w:type="auto"/>
            <w:vAlign w:val="center"/>
            <w:hideMark/>
          </w:tcPr>
          <w:p w14:paraId="4E7892BF" w14:textId="77777777" w:rsidR="00230716" w:rsidRPr="00FC563C" w:rsidRDefault="00230716" w:rsidP="00230716"/>
        </w:tc>
      </w:tr>
      <w:tr w:rsidR="00230716" w:rsidRPr="00FC563C" w14:paraId="7D3C6BEA"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FB67810" w14:textId="77777777" w:rsidR="00230716" w:rsidRPr="00FC563C" w:rsidRDefault="00230716" w:rsidP="00230716">
            <w:r w:rsidRPr="00FC563C">
              <w:lastRenderedPageBreak/>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628C7FF"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58D455F" w14:textId="77777777" w:rsidR="00230716" w:rsidRPr="00FC563C" w:rsidRDefault="00230716" w:rsidP="00230716">
            <w:r w:rsidRPr="00FC563C">
              <w:t>3</w:t>
            </w:r>
          </w:p>
        </w:tc>
        <w:tc>
          <w:tcPr>
            <w:tcW w:w="0" w:type="auto"/>
            <w:vAlign w:val="center"/>
            <w:hideMark/>
          </w:tcPr>
          <w:p w14:paraId="77AB2F24" w14:textId="77777777" w:rsidR="00230716" w:rsidRPr="00FC563C" w:rsidRDefault="00230716" w:rsidP="00230716"/>
        </w:tc>
      </w:tr>
      <w:tr w:rsidR="00230716" w:rsidRPr="00FC563C" w14:paraId="26410F0A"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204E95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177A543" w14:textId="77777777" w:rsidR="00230716" w:rsidRPr="00FC563C" w:rsidRDefault="00230716" w:rsidP="00230716">
            <w:pPr>
              <w:rPr>
                <w:lang w:val="en-US"/>
              </w:rPr>
            </w:pPr>
            <w:r w:rsidRPr="00FC563C">
              <w:t>HP 8GB 2Rx4 PC3L-12800R-11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60BD734" w14:textId="77777777" w:rsidR="00230716" w:rsidRPr="00FC563C" w:rsidRDefault="00230716" w:rsidP="00230716">
            <w:pPr>
              <w:rPr>
                <w:lang w:val="el-GR"/>
              </w:rPr>
            </w:pPr>
            <w:r w:rsidRPr="00FC563C">
              <w:t>36</w:t>
            </w:r>
          </w:p>
        </w:tc>
        <w:tc>
          <w:tcPr>
            <w:tcW w:w="0" w:type="auto"/>
            <w:vAlign w:val="center"/>
            <w:hideMark/>
          </w:tcPr>
          <w:p w14:paraId="4F4BB3E4" w14:textId="77777777" w:rsidR="00230716" w:rsidRPr="00FC563C" w:rsidRDefault="00230716" w:rsidP="00230716"/>
        </w:tc>
      </w:tr>
      <w:tr w:rsidR="00230716" w:rsidRPr="00FC563C" w14:paraId="1F59191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8EACAF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2799237"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CEB2711" w14:textId="77777777" w:rsidR="00230716" w:rsidRPr="00FC563C" w:rsidRDefault="00230716" w:rsidP="00230716">
            <w:r w:rsidRPr="00FC563C">
              <w:t>36</w:t>
            </w:r>
          </w:p>
        </w:tc>
        <w:tc>
          <w:tcPr>
            <w:tcW w:w="0" w:type="auto"/>
            <w:vAlign w:val="center"/>
            <w:hideMark/>
          </w:tcPr>
          <w:p w14:paraId="04467DE9" w14:textId="77777777" w:rsidR="00230716" w:rsidRPr="00FC563C" w:rsidRDefault="00230716" w:rsidP="00230716"/>
        </w:tc>
      </w:tr>
      <w:tr w:rsidR="00230716" w:rsidRPr="00FC563C" w14:paraId="59F30A4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824E2E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A214CF8" w14:textId="77777777" w:rsidR="00230716" w:rsidRPr="00FC563C" w:rsidRDefault="00230716" w:rsidP="00230716">
            <w:pPr>
              <w:rPr>
                <w:lang w:val="en-US"/>
              </w:rPr>
            </w:pPr>
            <w:r w:rsidRPr="00FC563C">
              <w:t>HP 146GB 6G SAS 15K 2.5in SC ENT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A92C7DE" w14:textId="77777777" w:rsidR="00230716" w:rsidRPr="00FC563C" w:rsidRDefault="00230716" w:rsidP="00230716">
            <w:pPr>
              <w:rPr>
                <w:lang w:val="el-GR"/>
              </w:rPr>
            </w:pPr>
            <w:r w:rsidRPr="00FC563C">
              <w:t>6</w:t>
            </w:r>
          </w:p>
        </w:tc>
        <w:tc>
          <w:tcPr>
            <w:tcW w:w="0" w:type="auto"/>
            <w:vAlign w:val="center"/>
            <w:hideMark/>
          </w:tcPr>
          <w:p w14:paraId="1C0A8091" w14:textId="77777777" w:rsidR="00230716" w:rsidRPr="00FC563C" w:rsidRDefault="00230716" w:rsidP="00230716"/>
        </w:tc>
      </w:tr>
      <w:tr w:rsidR="00230716" w:rsidRPr="00FC563C" w14:paraId="5D75150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BDD0F5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AA2717E"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4E8D666" w14:textId="77777777" w:rsidR="00230716" w:rsidRPr="00FC563C" w:rsidRDefault="00230716" w:rsidP="00230716">
            <w:r w:rsidRPr="00FC563C">
              <w:t>6</w:t>
            </w:r>
          </w:p>
        </w:tc>
        <w:tc>
          <w:tcPr>
            <w:tcW w:w="0" w:type="auto"/>
            <w:vAlign w:val="center"/>
            <w:hideMark/>
          </w:tcPr>
          <w:p w14:paraId="0375E8EA" w14:textId="77777777" w:rsidR="00230716" w:rsidRPr="00FC563C" w:rsidRDefault="00230716" w:rsidP="00230716"/>
        </w:tc>
      </w:tr>
      <w:tr w:rsidR="00230716" w:rsidRPr="00FC563C" w14:paraId="7BFEA8E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FB473F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78D20DC4" w14:textId="77777777" w:rsidR="00230716" w:rsidRPr="00FC563C" w:rsidRDefault="00230716" w:rsidP="00230716">
            <w:pPr>
              <w:rPr>
                <w:lang w:val="en-US"/>
              </w:rPr>
            </w:pPr>
            <w:r w:rsidRPr="00FC563C">
              <w:t xml:space="preserve">HP 12.7mm SATA DVD ROM </w:t>
            </w:r>
            <w:proofErr w:type="spellStart"/>
            <w:r w:rsidRPr="00FC563C">
              <w:t>Jb</w:t>
            </w:r>
            <w:proofErr w:type="spellEnd"/>
            <w:r w:rsidRPr="00FC563C">
              <w:t xml:space="preserve">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D671137" w14:textId="77777777" w:rsidR="00230716" w:rsidRPr="00FC563C" w:rsidRDefault="00230716" w:rsidP="00230716">
            <w:pPr>
              <w:rPr>
                <w:lang w:val="el-GR"/>
              </w:rPr>
            </w:pPr>
            <w:r w:rsidRPr="00FC563C">
              <w:t>3</w:t>
            </w:r>
          </w:p>
        </w:tc>
        <w:tc>
          <w:tcPr>
            <w:tcW w:w="0" w:type="auto"/>
            <w:vAlign w:val="center"/>
            <w:hideMark/>
          </w:tcPr>
          <w:p w14:paraId="660C2BF1" w14:textId="77777777" w:rsidR="00230716" w:rsidRPr="00FC563C" w:rsidRDefault="00230716" w:rsidP="00230716"/>
        </w:tc>
      </w:tr>
      <w:tr w:rsidR="00230716" w:rsidRPr="00FC563C" w14:paraId="06B3E79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73A24C0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44CA076"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AB48D94" w14:textId="77777777" w:rsidR="00230716" w:rsidRPr="00FC563C" w:rsidRDefault="00230716" w:rsidP="00230716">
            <w:r w:rsidRPr="00FC563C">
              <w:t>3</w:t>
            </w:r>
          </w:p>
        </w:tc>
        <w:tc>
          <w:tcPr>
            <w:tcW w:w="0" w:type="auto"/>
            <w:vAlign w:val="center"/>
            <w:hideMark/>
          </w:tcPr>
          <w:p w14:paraId="7BA8683D" w14:textId="77777777" w:rsidR="00230716" w:rsidRPr="00FC563C" w:rsidRDefault="00230716" w:rsidP="00230716"/>
        </w:tc>
      </w:tr>
      <w:tr w:rsidR="00230716" w:rsidRPr="00FC563C" w14:paraId="64C8307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EC785C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76531C4" w14:textId="77777777" w:rsidR="00230716" w:rsidRPr="00FC563C" w:rsidRDefault="00230716" w:rsidP="00230716">
            <w:pPr>
              <w:rPr>
                <w:lang w:val="en-US"/>
              </w:rPr>
            </w:pPr>
            <w:r w:rsidRPr="00FC563C">
              <w:t xml:space="preserve">HP Ethernet 1GbE 4P 331FLR FIO </w:t>
            </w:r>
            <w:proofErr w:type="spellStart"/>
            <w:r w:rsidRPr="00FC563C">
              <w:t>Adptr</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032DE54" w14:textId="77777777" w:rsidR="00230716" w:rsidRPr="00FC563C" w:rsidRDefault="00230716" w:rsidP="00230716">
            <w:pPr>
              <w:rPr>
                <w:lang w:val="el-GR"/>
              </w:rPr>
            </w:pPr>
            <w:r w:rsidRPr="00FC563C">
              <w:t>3</w:t>
            </w:r>
          </w:p>
        </w:tc>
        <w:tc>
          <w:tcPr>
            <w:tcW w:w="0" w:type="auto"/>
            <w:vAlign w:val="center"/>
            <w:hideMark/>
          </w:tcPr>
          <w:p w14:paraId="4A882A36" w14:textId="77777777" w:rsidR="00230716" w:rsidRPr="00FC563C" w:rsidRDefault="00230716" w:rsidP="00230716"/>
        </w:tc>
      </w:tr>
      <w:tr w:rsidR="00230716" w:rsidRPr="00FC563C" w14:paraId="7D4F79F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EF7E65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74CC91D" w14:textId="77777777" w:rsidR="00230716" w:rsidRPr="00FC563C" w:rsidRDefault="00230716" w:rsidP="00230716">
            <w:pPr>
              <w:rPr>
                <w:lang w:val="en-US"/>
              </w:rPr>
            </w:pPr>
            <w:r w:rsidRPr="00FC563C">
              <w:t>HP 2U SFF BB Gen8 Rail Kit with CMA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7CC1CDA" w14:textId="77777777" w:rsidR="00230716" w:rsidRPr="00FC563C" w:rsidRDefault="00230716" w:rsidP="00230716">
            <w:pPr>
              <w:rPr>
                <w:lang w:val="el-GR"/>
              </w:rPr>
            </w:pPr>
            <w:r w:rsidRPr="00FC563C">
              <w:t>3</w:t>
            </w:r>
          </w:p>
        </w:tc>
        <w:tc>
          <w:tcPr>
            <w:tcW w:w="0" w:type="auto"/>
            <w:vAlign w:val="center"/>
            <w:hideMark/>
          </w:tcPr>
          <w:p w14:paraId="0C7B9D55" w14:textId="77777777" w:rsidR="00230716" w:rsidRPr="00FC563C" w:rsidRDefault="00230716" w:rsidP="00230716"/>
        </w:tc>
      </w:tr>
      <w:tr w:rsidR="00230716" w:rsidRPr="00FC563C" w14:paraId="0BF943CD"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D0668B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9EB539A"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3F2F3D1" w14:textId="77777777" w:rsidR="00230716" w:rsidRPr="00FC563C" w:rsidRDefault="00230716" w:rsidP="00230716">
            <w:r w:rsidRPr="00FC563C">
              <w:t>3</w:t>
            </w:r>
          </w:p>
        </w:tc>
        <w:tc>
          <w:tcPr>
            <w:tcW w:w="0" w:type="auto"/>
            <w:vAlign w:val="center"/>
            <w:hideMark/>
          </w:tcPr>
          <w:p w14:paraId="5A806D98" w14:textId="77777777" w:rsidR="00230716" w:rsidRPr="00FC563C" w:rsidRDefault="00230716" w:rsidP="00230716"/>
        </w:tc>
      </w:tr>
      <w:tr w:rsidR="00230716" w:rsidRPr="00FC563C" w14:paraId="71201C9E"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74AAD24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852FB70" w14:textId="77777777" w:rsidR="00230716" w:rsidRPr="00FC563C" w:rsidRDefault="00230716" w:rsidP="00230716">
            <w:pPr>
              <w:rPr>
                <w:lang w:val="en-US"/>
              </w:rPr>
            </w:pPr>
            <w:r w:rsidRPr="00FC563C">
              <w:t>HP 81Q PCI-e FC HBA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284D055" w14:textId="77777777" w:rsidR="00230716" w:rsidRPr="00FC563C" w:rsidRDefault="00230716" w:rsidP="00230716">
            <w:pPr>
              <w:rPr>
                <w:lang w:val="el-GR"/>
              </w:rPr>
            </w:pPr>
            <w:r w:rsidRPr="00FC563C">
              <w:t>6</w:t>
            </w:r>
          </w:p>
        </w:tc>
        <w:tc>
          <w:tcPr>
            <w:tcW w:w="0" w:type="auto"/>
            <w:vAlign w:val="center"/>
            <w:hideMark/>
          </w:tcPr>
          <w:p w14:paraId="3C38FBC9" w14:textId="77777777" w:rsidR="00230716" w:rsidRPr="00FC563C" w:rsidRDefault="00230716" w:rsidP="00230716"/>
        </w:tc>
      </w:tr>
      <w:tr w:rsidR="00230716" w:rsidRPr="00FC563C" w14:paraId="2178381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77F6DEF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4D5B161"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502C0DD" w14:textId="77777777" w:rsidR="00230716" w:rsidRPr="00FC563C" w:rsidRDefault="00230716" w:rsidP="00230716">
            <w:r w:rsidRPr="00FC563C">
              <w:t>6</w:t>
            </w:r>
          </w:p>
        </w:tc>
        <w:tc>
          <w:tcPr>
            <w:tcW w:w="0" w:type="auto"/>
            <w:vAlign w:val="center"/>
            <w:hideMark/>
          </w:tcPr>
          <w:p w14:paraId="75ADA3F7" w14:textId="77777777" w:rsidR="00230716" w:rsidRPr="00FC563C" w:rsidRDefault="00230716" w:rsidP="00230716"/>
        </w:tc>
      </w:tr>
      <w:tr w:rsidR="00230716" w:rsidRPr="00FC563C" w14:paraId="29D6F13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C0C797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59D6D8E" w14:textId="77777777" w:rsidR="00230716" w:rsidRPr="00FC563C" w:rsidRDefault="00230716" w:rsidP="00230716">
            <w:pPr>
              <w:rPr>
                <w:lang w:val="en-US"/>
              </w:rPr>
            </w:pPr>
            <w:r w:rsidRPr="00FC563C">
              <w:t xml:space="preserve">HP 460W CS Gold </w:t>
            </w:r>
            <w:proofErr w:type="spellStart"/>
            <w:r w:rsidRPr="00FC563C">
              <w:t>Ht</w:t>
            </w:r>
            <w:proofErr w:type="spellEnd"/>
            <w:r w:rsidRPr="00FC563C">
              <w:t xml:space="preserve"> </w:t>
            </w:r>
            <w:proofErr w:type="spellStart"/>
            <w:r w:rsidRPr="00FC563C">
              <w:t>Plg</w:t>
            </w:r>
            <w:proofErr w:type="spellEnd"/>
            <w:r w:rsidRPr="00FC563C">
              <w:t xml:space="preserve"> </w:t>
            </w:r>
            <w:proofErr w:type="spellStart"/>
            <w:r w:rsidRPr="00FC563C">
              <w:t>Pwr</w:t>
            </w:r>
            <w:proofErr w:type="spellEnd"/>
            <w:r w:rsidRPr="00FC563C">
              <w:t xml:space="preserve"> Supply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3809C75" w14:textId="77777777" w:rsidR="00230716" w:rsidRPr="00FC563C" w:rsidRDefault="00230716" w:rsidP="00230716">
            <w:pPr>
              <w:rPr>
                <w:lang w:val="el-GR"/>
              </w:rPr>
            </w:pPr>
            <w:r w:rsidRPr="00FC563C">
              <w:t>6</w:t>
            </w:r>
          </w:p>
        </w:tc>
        <w:tc>
          <w:tcPr>
            <w:tcW w:w="0" w:type="auto"/>
            <w:vAlign w:val="center"/>
            <w:hideMark/>
          </w:tcPr>
          <w:p w14:paraId="17FEED01" w14:textId="77777777" w:rsidR="00230716" w:rsidRPr="00FC563C" w:rsidRDefault="00230716" w:rsidP="00230716"/>
        </w:tc>
      </w:tr>
      <w:tr w:rsidR="00230716" w:rsidRPr="00FC563C" w14:paraId="6008EA1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5EFB6A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83DD916"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7BE0D58" w14:textId="77777777" w:rsidR="00230716" w:rsidRPr="00FC563C" w:rsidRDefault="00230716" w:rsidP="00230716">
            <w:r w:rsidRPr="00FC563C">
              <w:t>6</w:t>
            </w:r>
          </w:p>
        </w:tc>
        <w:tc>
          <w:tcPr>
            <w:tcW w:w="0" w:type="auto"/>
            <w:vAlign w:val="center"/>
            <w:hideMark/>
          </w:tcPr>
          <w:p w14:paraId="21128F1C" w14:textId="77777777" w:rsidR="00230716" w:rsidRPr="00FC563C" w:rsidRDefault="00230716" w:rsidP="00230716"/>
        </w:tc>
      </w:tr>
      <w:tr w:rsidR="00230716" w:rsidRPr="00FC563C" w14:paraId="108D53E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109EBD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4A995BD" w14:textId="77777777" w:rsidR="00230716" w:rsidRPr="00FC563C" w:rsidRDefault="00230716" w:rsidP="00230716">
            <w:pPr>
              <w:rPr>
                <w:lang w:val="en-US"/>
              </w:rPr>
            </w:pPr>
            <w:r w:rsidRPr="00FC563C">
              <w:t xml:space="preserve">HP </w:t>
            </w:r>
            <w:proofErr w:type="spellStart"/>
            <w:r w:rsidRPr="00FC563C">
              <w:t>iLO</w:t>
            </w:r>
            <w:proofErr w:type="spellEnd"/>
            <w:r w:rsidRPr="00FC563C">
              <w:t xml:space="preserve"> Adv </w:t>
            </w:r>
            <w:proofErr w:type="spellStart"/>
            <w:r w:rsidRPr="00FC563C">
              <w:t>incl</w:t>
            </w:r>
            <w:proofErr w:type="spellEnd"/>
            <w:r w:rsidRPr="00FC563C">
              <w:t xml:space="preserve"> 3yr TS U 1-Svr </w:t>
            </w:r>
            <w:proofErr w:type="spellStart"/>
            <w:r w:rsidRPr="00FC563C">
              <w:t>Lic</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8E22615" w14:textId="77777777" w:rsidR="00230716" w:rsidRPr="00FC563C" w:rsidRDefault="00230716" w:rsidP="00230716">
            <w:pPr>
              <w:rPr>
                <w:lang w:val="el-GR"/>
              </w:rPr>
            </w:pPr>
            <w:r w:rsidRPr="00FC563C">
              <w:t>3</w:t>
            </w:r>
          </w:p>
        </w:tc>
        <w:tc>
          <w:tcPr>
            <w:tcW w:w="0" w:type="auto"/>
            <w:vAlign w:val="center"/>
            <w:hideMark/>
          </w:tcPr>
          <w:p w14:paraId="16DBFD33" w14:textId="77777777" w:rsidR="00230716" w:rsidRPr="00FC563C" w:rsidRDefault="00230716" w:rsidP="00230716"/>
        </w:tc>
      </w:tr>
      <w:tr w:rsidR="00230716" w:rsidRPr="00FC563C" w14:paraId="2035BB5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8D7F47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FC9901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2AA3BB7" w14:textId="77777777" w:rsidR="00230716" w:rsidRPr="00FC563C" w:rsidRDefault="00230716" w:rsidP="00230716">
            <w:r w:rsidRPr="00FC563C">
              <w:t>3</w:t>
            </w:r>
          </w:p>
        </w:tc>
        <w:tc>
          <w:tcPr>
            <w:tcW w:w="0" w:type="auto"/>
            <w:vAlign w:val="center"/>
            <w:hideMark/>
          </w:tcPr>
          <w:p w14:paraId="37C1C881" w14:textId="77777777" w:rsidR="00230716" w:rsidRPr="00FC563C" w:rsidRDefault="00230716" w:rsidP="00230716"/>
        </w:tc>
      </w:tr>
      <w:tr w:rsidR="00230716" w:rsidRPr="00FC563C" w14:paraId="216A84C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8615844" w14:textId="77777777" w:rsidR="00230716" w:rsidRPr="00FC563C" w:rsidRDefault="00230716" w:rsidP="00230716">
            <w:r w:rsidRPr="00FC563C">
              <w:t>3</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9840A1C" w14:textId="77777777" w:rsidR="00230716" w:rsidRPr="00FC563C" w:rsidRDefault="00230716" w:rsidP="00230716">
            <w:r w:rsidRPr="00FC563C">
              <w:t> 1 x Extra Server</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3984B31B" w14:textId="77777777" w:rsidR="00230716" w:rsidRPr="00FC563C" w:rsidRDefault="00230716" w:rsidP="00230716">
            <w:r w:rsidRPr="00FC563C">
              <w:t> </w:t>
            </w:r>
          </w:p>
        </w:tc>
        <w:tc>
          <w:tcPr>
            <w:tcW w:w="0" w:type="auto"/>
            <w:vAlign w:val="center"/>
            <w:hideMark/>
          </w:tcPr>
          <w:p w14:paraId="32D7F1F8" w14:textId="77777777" w:rsidR="00230716" w:rsidRPr="00FC563C" w:rsidRDefault="00230716" w:rsidP="00230716"/>
        </w:tc>
      </w:tr>
      <w:tr w:rsidR="00230716" w:rsidRPr="00FC563C" w14:paraId="702F4F6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E75477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442C93D" w14:textId="77777777" w:rsidR="00230716" w:rsidRPr="00FC563C" w:rsidRDefault="00230716" w:rsidP="00230716">
            <w:pPr>
              <w:rPr>
                <w:lang w:val="en-US"/>
              </w:rPr>
            </w:pPr>
            <w:r w:rsidRPr="00FC563C">
              <w:t>HP DL380p Gen8 8-SFF CTO Server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12F076B" w14:textId="77777777" w:rsidR="00230716" w:rsidRPr="00FC563C" w:rsidRDefault="00230716" w:rsidP="00230716">
            <w:pPr>
              <w:rPr>
                <w:lang w:val="el-GR"/>
              </w:rPr>
            </w:pPr>
            <w:r w:rsidRPr="00FC563C">
              <w:t>1</w:t>
            </w:r>
          </w:p>
        </w:tc>
        <w:tc>
          <w:tcPr>
            <w:tcW w:w="0" w:type="auto"/>
            <w:vAlign w:val="center"/>
            <w:hideMark/>
          </w:tcPr>
          <w:p w14:paraId="143C810B" w14:textId="77777777" w:rsidR="00230716" w:rsidRPr="00FC563C" w:rsidRDefault="00230716" w:rsidP="00230716"/>
        </w:tc>
      </w:tr>
      <w:tr w:rsidR="00230716" w:rsidRPr="00FC563C" w14:paraId="54A1971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206C69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8FC648B" w14:textId="77777777" w:rsidR="00230716" w:rsidRPr="00FC563C" w:rsidRDefault="00230716" w:rsidP="00230716">
            <w:r w:rsidRPr="00FC563C">
              <w:t>Europe - Multilingual Localization</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5AA075B" w14:textId="77777777" w:rsidR="00230716" w:rsidRPr="00FC563C" w:rsidRDefault="00230716" w:rsidP="00230716">
            <w:r w:rsidRPr="00FC563C">
              <w:t>1</w:t>
            </w:r>
          </w:p>
        </w:tc>
        <w:tc>
          <w:tcPr>
            <w:tcW w:w="0" w:type="auto"/>
            <w:vAlign w:val="center"/>
            <w:hideMark/>
          </w:tcPr>
          <w:p w14:paraId="26E90640" w14:textId="77777777" w:rsidR="00230716" w:rsidRPr="00FC563C" w:rsidRDefault="00230716" w:rsidP="00230716"/>
        </w:tc>
      </w:tr>
      <w:tr w:rsidR="00230716" w:rsidRPr="00FC563C" w14:paraId="1DB52A5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62D74D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8E92EA2" w14:textId="77777777" w:rsidR="00230716" w:rsidRPr="00FC563C" w:rsidRDefault="00230716" w:rsidP="00230716">
            <w:pPr>
              <w:rPr>
                <w:lang w:val="en-US"/>
              </w:rPr>
            </w:pPr>
            <w:r w:rsidRPr="00FC563C">
              <w:t>HP DL380p Gen8 E5-2667v2 FIO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4AEC95B" w14:textId="77777777" w:rsidR="00230716" w:rsidRPr="00FC563C" w:rsidRDefault="00230716" w:rsidP="00230716">
            <w:pPr>
              <w:rPr>
                <w:lang w:val="el-GR"/>
              </w:rPr>
            </w:pPr>
            <w:r w:rsidRPr="00FC563C">
              <w:t>1</w:t>
            </w:r>
          </w:p>
        </w:tc>
        <w:tc>
          <w:tcPr>
            <w:tcW w:w="0" w:type="auto"/>
            <w:vAlign w:val="center"/>
            <w:hideMark/>
          </w:tcPr>
          <w:p w14:paraId="106F6CFF" w14:textId="77777777" w:rsidR="00230716" w:rsidRPr="00FC563C" w:rsidRDefault="00230716" w:rsidP="00230716"/>
        </w:tc>
      </w:tr>
      <w:tr w:rsidR="00230716" w:rsidRPr="00FC563C" w14:paraId="01222CB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A24F0F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63D0C86" w14:textId="77777777" w:rsidR="00230716" w:rsidRPr="00FC563C" w:rsidRDefault="00230716" w:rsidP="00230716">
            <w:pPr>
              <w:rPr>
                <w:lang w:val="en-US"/>
              </w:rPr>
            </w:pPr>
            <w:r w:rsidRPr="00FC563C">
              <w:t>HP DL380p Gen8 E5-2667v2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F162D85" w14:textId="77777777" w:rsidR="00230716" w:rsidRPr="00FC563C" w:rsidRDefault="00230716" w:rsidP="00230716">
            <w:pPr>
              <w:rPr>
                <w:lang w:val="el-GR"/>
              </w:rPr>
            </w:pPr>
            <w:r w:rsidRPr="00FC563C">
              <w:t>1</w:t>
            </w:r>
          </w:p>
        </w:tc>
        <w:tc>
          <w:tcPr>
            <w:tcW w:w="0" w:type="auto"/>
            <w:vAlign w:val="center"/>
            <w:hideMark/>
          </w:tcPr>
          <w:p w14:paraId="40DD340A" w14:textId="77777777" w:rsidR="00230716" w:rsidRPr="00FC563C" w:rsidRDefault="00230716" w:rsidP="00230716"/>
        </w:tc>
      </w:tr>
      <w:tr w:rsidR="00230716" w:rsidRPr="00FC563C" w14:paraId="562E3D4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719399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DC37E5F"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FD3D50C" w14:textId="77777777" w:rsidR="00230716" w:rsidRPr="00FC563C" w:rsidRDefault="00230716" w:rsidP="00230716">
            <w:r w:rsidRPr="00FC563C">
              <w:t>1</w:t>
            </w:r>
          </w:p>
        </w:tc>
        <w:tc>
          <w:tcPr>
            <w:tcW w:w="0" w:type="auto"/>
            <w:vAlign w:val="center"/>
            <w:hideMark/>
          </w:tcPr>
          <w:p w14:paraId="4CA0F6F0" w14:textId="77777777" w:rsidR="00230716" w:rsidRPr="00FC563C" w:rsidRDefault="00230716" w:rsidP="00230716"/>
        </w:tc>
      </w:tr>
      <w:tr w:rsidR="00230716" w:rsidRPr="00FC563C" w14:paraId="0A4E4AB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6F118A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A4B3B99" w14:textId="77777777" w:rsidR="00230716" w:rsidRPr="00FC563C" w:rsidRDefault="00230716" w:rsidP="00230716">
            <w:pPr>
              <w:rPr>
                <w:lang w:val="en-US"/>
              </w:rPr>
            </w:pPr>
            <w:r w:rsidRPr="00FC563C">
              <w:t>HP 8GB 2Rx4 PC3L-12800R-11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33A2544" w14:textId="77777777" w:rsidR="00230716" w:rsidRPr="00FC563C" w:rsidRDefault="00230716" w:rsidP="00230716">
            <w:pPr>
              <w:rPr>
                <w:lang w:val="el-GR"/>
              </w:rPr>
            </w:pPr>
            <w:r w:rsidRPr="00FC563C">
              <w:t>12</w:t>
            </w:r>
          </w:p>
        </w:tc>
        <w:tc>
          <w:tcPr>
            <w:tcW w:w="0" w:type="auto"/>
            <w:vAlign w:val="center"/>
            <w:hideMark/>
          </w:tcPr>
          <w:p w14:paraId="08B45C87" w14:textId="77777777" w:rsidR="00230716" w:rsidRPr="00FC563C" w:rsidRDefault="00230716" w:rsidP="00230716"/>
        </w:tc>
      </w:tr>
      <w:tr w:rsidR="00230716" w:rsidRPr="00FC563C" w14:paraId="6E091CA7"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7894ED4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45F8960"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025CD90" w14:textId="77777777" w:rsidR="00230716" w:rsidRPr="00FC563C" w:rsidRDefault="00230716" w:rsidP="00230716">
            <w:r w:rsidRPr="00FC563C">
              <w:t>12</w:t>
            </w:r>
          </w:p>
        </w:tc>
        <w:tc>
          <w:tcPr>
            <w:tcW w:w="0" w:type="auto"/>
            <w:vAlign w:val="center"/>
            <w:hideMark/>
          </w:tcPr>
          <w:p w14:paraId="254BF52A" w14:textId="77777777" w:rsidR="00230716" w:rsidRPr="00FC563C" w:rsidRDefault="00230716" w:rsidP="00230716"/>
        </w:tc>
      </w:tr>
      <w:tr w:rsidR="00230716" w:rsidRPr="00FC563C" w14:paraId="7DBE11D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E9D2F0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F22CD48" w14:textId="77777777" w:rsidR="00230716" w:rsidRPr="00FC563C" w:rsidRDefault="00230716" w:rsidP="00230716">
            <w:pPr>
              <w:rPr>
                <w:lang w:val="en-US"/>
              </w:rPr>
            </w:pPr>
            <w:r w:rsidRPr="00FC563C">
              <w:t>HP 146GB 6G SAS 15K 2.5in SC ENT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52A089E" w14:textId="77777777" w:rsidR="00230716" w:rsidRPr="00FC563C" w:rsidRDefault="00230716" w:rsidP="00230716">
            <w:pPr>
              <w:rPr>
                <w:lang w:val="el-GR"/>
              </w:rPr>
            </w:pPr>
            <w:r w:rsidRPr="00FC563C">
              <w:t>2</w:t>
            </w:r>
          </w:p>
        </w:tc>
        <w:tc>
          <w:tcPr>
            <w:tcW w:w="0" w:type="auto"/>
            <w:vAlign w:val="center"/>
            <w:hideMark/>
          </w:tcPr>
          <w:p w14:paraId="0899577D" w14:textId="77777777" w:rsidR="00230716" w:rsidRPr="00FC563C" w:rsidRDefault="00230716" w:rsidP="00230716"/>
        </w:tc>
      </w:tr>
      <w:tr w:rsidR="00230716" w:rsidRPr="00FC563C" w14:paraId="1975EE2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7FBECD6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5DBBF8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A4EFA9A" w14:textId="77777777" w:rsidR="00230716" w:rsidRPr="00FC563C" w:rsidRDefault="00230716" w:rsidP="00230716">
            <w:r w:rsidRPr="00FC563C">
              <w:t>2</w:t>
            </w:r>
          </w:p>
        </w:tc>
        <w:tc>
          <w:tcPr>
            <w:tcW w:w="0" w:type="auto"/>
            <w:vAlign w:val="center"/>
            <w:hideMark/>
          </w:tcPr>
          <w:p w14:paraId="72F0C301" w14:textId="77777777" w:rsidR="00230716" w:rsidRPr="00FC563C" w:rsidRDefault="00230716" w:rsidP="00230716"/>
        </w:tc>
      </w:tr>
      <w:tr w:rsidR="00230716" w:rsidRPr="00FC563C" w14:paraId="03B330E4"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C3D501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7355B1E" w14:textId="77777777" w:rsidR="00230716" w:rsidRPr="00FC563C" w:rsidRDefault="00230716" w:rsidP="00230716">
            <w:pPr>
              <w:rPr>
                <w:lang w:val="en-US"/>
              </w:rPr>
            </w:pPr>
            <w:r w:rsidRPr="00FC563C">
              <w:t xml:space="preserve">HP 12.7mm SATA DVD ROM </w:t>
            </w:r>
            <w:proofErr w:type="spellStart"/>
            <w:r w:rsidRPr="00FC563C">
              <w:t>Jb</w:t>
            </w:r>
            <w:proofErr w:type="spellEnd"/>
            <w:r w:rsidRPr="00FC563C">
              <w:t xml:space="preserve">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4F5578E" w14:textId="77777777" w:rsidR="00230716" w:rsidRPr="00FC563C" w:rsidRDefault="00230716" w:rsidP="00230716">
            <w:pPr>
              <w:rPr>
                <w:lang w:val="el-GR"/>
              </w:rPr>
            </w:pPr>
            <w:r w:rsidRPr="00FC563C">
              <w:t>1</w:t>
            </w:r>
          </w:p>
        </w:tc>
        <w:tc>
          <w:tcPr>
            <w:tcW w:w="0" w:type="auto"/>
            <w:vAlign w:val="center"/>
            <w:hideMark/>
          </w:tcPr>
          <w:p w14:paraId="232CAB45" w14:textId="77777777" w:rsidR="00230716" w:rsidRPr="00FC563C" w:rsidRDefault="00230716" w:rsidP="00230716"/>
        </w:tc>
      </w:tr>
      <w:tr w:rsidR="00230716" w:rsidRPr="00FC563C" w14:paraId="1B60DB4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C673E7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FD5534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5E9572F" w14:textId="77777777" w:rsidR="00230716" w:rsidRPr="00FC563C" w:rsidRDefault="00230716" w:rsidP="00230716">
            <w:r w:rsidRPr="00FC563C">
              <w:t>1</w:t>
            </w:r>
          </w:p>
        </w:tc>
        <w:tc>
          <w:tcPr>
            <w:tcW w:w="0" w:type="auto"/>
            <w:vAlign w:val="center"/>
            <w:hideMark/>
          </w:tcPr>
          <w:p w14:paraId="43C2987D" w14:textId="77777777" w:rsidR="00230716" w:rsidRPr="00FC563C" w:rsidRDefault="00230716" w:rsidP="00230716"/>
        </w:tc>
      </w:tr>
      <w:tr w:rsidR="00230716" w:rsidRPr="00FC563C" w14:paraId="70E7D8C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DC869B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C8D4DAE" w14:textId="77777777" w:rsidR="00230716" w:rsidRPr="00FC563C" w:rsidRDefault="00230716" w:rsidP="00230716">
            <w:pPr>
              <w:rPr>
                <w:lang w:val="en-US"/>
              </w:rPr>
            </w:pPr>
            <w:r w:rsidRPr="00FC563C">
              <w:t xml:space="preserve">HP Ethernet 1GbE 4P 331FLR FIO </w:t>
            </w:r>
            <w:proofErr w:type="spellStart"/>
            <w:r w:rsidRPr="00FC563C">
              <w:t>Adptr</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3E9D3C5" w14:textId="77777777" w:rsidR="00230716" w:rsidRPr="00FC563C" w:rsidRDefault="00230716" w:rsidP="00230716">
            <w:pPr>
              <w:rPr>
                <w:lang w:val="el-GR"/>
              </w:rPr>
            </w:pPr>
            <w:r w:rsidRPr="00FC563C">
              <w:t>1</w:t>
            </w:r>
          </w:p>
        </w:tc>
        <w:tc>
          <w:tcPr>
            <w:tcW w:w="0" w:type="auto"/>
            <w:vAlign w:val="center"/>
            <w:hideMark/>
          </w:tcPr>
          <w:p w14:paraId="0C6DF1F4" w14:textId="77777777" w:rsidR="00230716" w:rsidRPr="00FC563C" w:rsidRDefault="00230716" w:rsidP="00230716"/>
        </w:tc>
      </w:tr>
      <w:tr w:rsidR="00230716" w:rsidRPr="00FC563C" w14:paraId="3AAD3E3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973706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CAB1447" w14:textId="77777777" w:rsidR="00230716" w:rsidRPr="00FC563C" w:rsidRDefault="00230716" w:rsidP="00230716">
            <w:pPr>
              <w:rPr>
                <w:lang w:val="en-US"/>
              </w:rPr>
            </w:pPr>
            <w:r w:rsidRPr="00FC563C">
              <w:t>HP 2U SFF BB Gen8 Rail Kit with CMA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A35B5DE" w14:textId="77777777" w:rsidR="00230716" w:rsidRPr="00FC563C" w:rsidRDefault="00230716" w:rsidP="00230716">
            <w:pPr>
              <w:rPr>
                <w:lang w:val="el-GR"/>
              </w:rPr>
            </w:pPr>
            <w:r w:rsidRPr="00FC563C">
              <w:t>1</w:t>
            </w:r>
          </w:p>
        </w:tc>
        <w:tc>
          <w:tcPr>
            <w:tcW w:w="0" w:type="auto"/>
            <w:vAlign w:val="center"/>
            <w:hideMark/>
          </w:tcPr>
          <w:p w14:paraId="398EE9D4" w14:textId="77777777" w:rsidR="00230716" w:rsidRPr="00FC563C" w:rsidRDefault="00230716" w:rsidP="00230716"/>
        </w:tc>
      </w:tr>
      <w:tr w:rsidR="00230716" w:rsidRPr="00FC563C" w14:paraId="717FE0A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33963E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BBB7D05"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2B827AC" w14:textId="77777777" w:rsidR="00230716" w:rsidRPr="00FC563C" w:rsidRDefault="00230716" w:rsidP="00230716">
            <w:r w:rsidRPr="00FC563C">
              <w:t>1</w:t>
            </w:r>
          </w:p>
        </w:tc>
        <w:tc>
          <w:tcPr>
            <w:tcW w:w="0" w:type="auto"/>
            <w:vAlign w:val="center"/>
            <w:hideMark/>
          </w:tcPr>
          <w:p w14:paraId="3DD6B8E4" w14:textId="77777777" w:rsidR="00230716" w:rsidRPr="00FC563C" w:rsidRDefault="00230716" w:rsidP="00230716"/>
        </w:tc>
      </w:tr>
      <w:tr w:rsidR="00230716" w:rsidRPr="00FC563C" w14:paraId="3E7AFD8F"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1D9B6F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84BFA6B" w14:textId="77777777" w:rsidR="00230716" w:rsidRPr="00FC563C" w:rsidRDefault="00230716" w:rsidP="00230716">
            <w:pPr>
              <w:rPr>
                <w:lang w:val="en-US"/>
              </w:rPr>
            </w:pPr>
            <w:r w:rsidRPr="00FC563C">
              <w:t>HP 81Q PCI-e FC HBA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5D29D90" w14:textId="77777777" w:rsidR="00230716" w:rsidRPr="00FC563C" w:rsidRDefault="00230716" w:rsidP="00230716">
            <w:pPr>
              <w:rPr>
                <w:lang w:val="el-GR"/>
              </w:rPr>
            </w:pPr>
            <w:r w:rsidRPr="00FC563C">
              <w:t>2</w:t>
            </w:r>
          </w:p>
        </w:tc>
        <w:tc>
          <w:tcPr>
            <w:tcW w:w="0" w:type="auto"/>
            <w:vAlign w:val="center"/>
            <w:hideMark/>
          </w:tcPr>
          <w:p w14:paraId="7BF343BF" w14:textId="77777777" w:rsidR="00230716" w:rsidRPr="00FC563C" w:rsidRDefault="00230716" w:rsidP="00230716"/>
        </w:tc>
      </w:tr>
      <w:tr w:rsidR="00230716" w:rsidRPr="00FC563C" w14:paraId="41117119"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F5E248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9AB1C44"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4682769" w14:textId="77777777" w:rsidR="00230716" w:rsidRPr="00FC563C" w:rsidRDefault="00230716" w:rsidP="00230716">
            <w:r w:rsidRPr="00FC563C">
              <w:t>2</w:t>
            </w:r>
          </w:p>
        </w:tc>
        <w:tc>
          <w:tcPr>
            <w:tcW w:w="0" w:type="auto"/>
            <w:vAlign w:val="center"/>
            <w:hideMark/>
          </w:tcPr>
          <w:p w14:paraId="4ABC9E4B" w14:textId="77777777" w:rsidR="00230716" w:rsidRPr="00FC563C" w:rsidRDefault="00230716" w:rsidP="00230716"/>
        </w:tc>
      </w:tr>
      <w:tr w:rsidR="00230716" w:rsidRPr="00FC563C" w14:paraId="4D731957"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52C9B5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B50D2A5" w14:textId="77777777" w:rsidR="00230716" w:rsidRPr="00FC563C" w:rsidRDefault="00230716" w:rsidP="00230716">
            <w:pPr>
              <w:rPr>
                <w:lang w:val="en-US"/>
              </w:rPr>
            </w:pPr>
            <w:r w:rsidRPr="00FC563C">
              <w:t xml:space="preserve">HP 460W CS Gold </w:t>
            </w:r>
            <w:proofErr w:type="spellStart"/>
            <w:r w:rsidRPr="00FC563C">
              <w:t>Ht</w:t>
            </w:r>
            <w:proofErr w:type="spellEnd"/>
            <w:r w:rsidRPr="00FC563C">
              <w:t xml:space="preserve"> </w:t>
            </w:r>
            <w:proofErr w:type="spellStart"/>
            <w:r w:rsidRPr="00FC563C">
              <w:t>Plg</w:t>
            </w:r>
            <w:proofErr w:type="spellEnd"/>
            <w:r w:rsidRPr="00FC563C">
              <w:t xml:space="preserve"> </w:t>
            </w:r>
            <w:proofErr w:type="spellStart"/>
            <w:r w:rsidRPr="00FC563C">
              <w:t>Pwr</w:t>
            </w:r>
            <w:proofErr w:type="spellEnd"/>
            <w:r w:rsidRPr="00FC563C">
              <w:t xml:space="preserve"> Supply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6ADBC96" w14:textId="77777777" w:rsidR="00230716" w:rsidRPr="00FC563C" w:rsidRDefault="00230716" w:rsidP="00230716">
            <w:pPr>
              <w:rPr>
                <w:lang w:val="el-GR"/>
              </w:rPr>
            </w:pPr>
            <w:r w:rsidRPr="00FC563C">
              <w:t>2</w:t>
            </w:r>
          </w:p>
        </w:tc>
        <w:tc>
          <w:tcPr>
            <w:tcW w:w="0" w:type="auto"/>
            <w:vAlign w:val="center"/>
            <w:hideMark/>
          </w:tcPr>
          <w:p w14:paraId="6228AC9E" w14:textId="77777777" w:rsidR="00230716" w:rsidRPr="00FC563C" w:rsidRDefault="00230716" w:rsidP="00230716"/>
        </w:tc>
      </w:tr>
      <w:tr w:rsidR="00230716" w:rsidRPr="00FC563C" w14:paraId="2583D9E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53A006AE" w14:textId="77777777" w:rsidR="00230716" w:rsidRPr="00FC563C" w:rsidRDefault="00230716" w:rsidP="00230716">
            <w:r w:rsidRPr="00FC563C">
              <w:lastRenderedPageBreak/>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D2D2684"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82B5F9D" w14:textId="77777777" w:rsidR="00230716" w:rsidRPr="00FC563C" w:rsidRDefault="00230716" w:rsidP="00230716">
            <w:r w:rsidRPr="00FC563C">
              <w:t>2</w:t>
            </w:r>
          </w:p>
        </w:tc>
        <w:tc>
          <w:tcPr>
            <w:tcW w:w="0" w:type="auto"/>
            <w:vAlign w:val="center"/>
            <w:hideMark/>
          </w:tcPr>
          <w:p w14:paraId="02FFAC5B" w14:textId="77777777" w:rsidR="00230716" w:rsidRPr="00FC563C" w:rsidRDefault="00230716" w:rsidP="00230716"/>
        </w:tc>
      </w:tr>
      <w:tr w:rsidR="00230716" w:rsidRPr="00FC563C" w14:paraId="74CA44EA"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E4A56C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4EF9FBB" w14:textId="77777777" w:rsidR="00230716" w:rsidRPr="00FC563C" w:rsidRDefault="00230716" w:rsidP="00230716">
            <w:pPr>
              <w:rPr>
                <w:lang w:val="en-US"/>
              </w:rPr>
            </w:pPr>
            <w:r w:rsidRPr="00FC563C">
              <w:t xml:space="preserve">HP </w:t>
            </w:r>
            <w:proofErr w:type="spellStart"/>
            <w:r w:rsidRPr="00FC563C">
              <w:t>iLO</w:t>
            </w:r>
            <w:proofErr w:type="spellEnd"/>
            <w:r w:rsidRPr="00FC563C">
              <w:t xml:space="preserve"> Adv </w:t>
            </w:r>
            <w:proofErr w:type="spellStart"/>
            <w:r w:rsidRPr="00FC563C">
              <w:t>incl</w:t>
            </w:r>
            <w:proofErr w:type="spellEnd"/>
            <w:r w:rsidRPr="00FC563C">
              <w:t xml:space="preserve"> 3yr TS U 1-Svr </w:t>
            </w:r>
            <w:proofErr w:type="spellStart"/>
            <w:r w:rsidRPr="00FC563C">
              <w:t>Lic</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7CF8C72" w14:textId="77777777" w:rsidR="00230716" w:rsidRPr="00FC563C" w:rsidRDefault="00230716" w:rsidP="00230716">
            <w:pPr>
              <w:rPr>
                <w:lang w:val="el-GR"/>
              </w:rPr>
            </w:pPr>
            <w:r w:rsidRPr="00FC563C">
              <w:t>1</w:t>
            </w:r>
          </w:p>
        </w:tc>
        <w:tc>
          <w:tcPr>
            <w:tcW w:w="0" w:type="auto"/>
            <w:vAlign w:val="center"/>
            <w:hideMark/>
          </w:tcPr>
          <w:p w14:paraId="004BBE25" w14:textId="77777777" w:rsidR="00230716" w:rsidRPr="00FC563C" w:rsidRDefault="00230716" w:rsidP="00230716"/>
        </w:tc>
      </w:tr>
      <w:tr w:rsidR="00230716" w:rsidRPr="00FC563C" w14:paraId="03307D9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EC2BD0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FDB36C5"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7D1135B" w14:textId="77777777" w:rsidR="00230716" w:rsidRPr="00FC563C" w:rsidRDefault="00230716" w:rsidP="00230716">
            <w:r w:rsidRPr="00FC563C">
              <w:t>1</w:t>
            </w:r>
          </w:p>
        </w:tc>
        <w:tc>
          <w:tcPr>
            <w:tcW w:w="0" w:type="auto"/>
            <w:vAlign w:val="center"/>
            <w:hideMark/>
          </w:tcPr>
          <w:p w14:paraId="2AE08A90" w14:textId="77777777" w:rsidR="00230716" w:rsidRPr="00FC563C" w:rsidRDefault="00230716" w:rsidP="00230716"/>
        </w:tc>
      </w:tr>
      <w:tr w:rsidR="00230716" w:rsidRPr="00FC563C" w14:paraId="781038BE" w14:textId="77777777" w:rsidTr="00230716">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64E19E9" w14:textId="77777777" w:rsidR="00230716" w:rsidRPr="00FC563C" w:rsidRDefault="00230716" w:rsidP="00230716">
            <w:r w:rsidRPr="00FC563C">
              <w:t>4</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D44F19D" w14:textId="77777777" w:rsidR="00230716" w:rsidRPr="00FC563C" w:rsidRDefault="00230716" w:rsidP="00230716">
            <w:pPr>
              <w:rPr>
                <w:lang w:val="en-US"/>
              </w:rPr>
            </w:pPr>
            <w:r w:rsidRPr="00FC563C">
              <w:t>Rack for 3PAR 7200, SAN switches, MSL2024 Tape Library</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8F5E914" w14:textId="77777777" w:rsidR="00230716" w:rsidRPr="00FC563C" w:rsidRDefault="00230716" w:rsidP="00230716">
            <w:r w:rsidRPr="00FC563C">
              <w:t> </w:t>
            </w:r>
          </w:p>
        </w:tc>
        <w:tc>
          <w:tcPr>
            <w:tcW w:w="0" w:type="auto"/>
            <w:vAlign w:val="center"/>
            <w:hideMark/>
          </w:tcPr>
          <w:p w14:paraId="1CFB8453" w14:textId="77777777" w:rsidR="00230716" w:rsidRPr="00FC563C" w:rsidRDefault="00230716" w:rsidP="00230716"/>
        </w:tc>
      </w:tr>
      <w:tr w:rsidR="00230716" w:rsidRPr="00FC563C" w14:paraId="469995C7"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15DD40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79ACAF5" w14:textId="77777777" w:rsidR="00230716" w:rsidRPr="00FC563C" w:rsidRDefault="00230716" w:rsidP="00230716">
            <w:r w:rsidRPr="00FC563C">
              <w:t>HP 642 1075mm Shock Intelligent Rack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868F35D" w14:textId="77777777" w:rsidR="00230716" w:rsidRPr="00FC563C" w:rsidRDefault="00230716" w:rsidP="00230716">
            <w:pPr>
              <w:rPr>
                <w:lang w:val="el-GR"/>
              </w:rPr>
            </w:pPr>
            <w:r w:rsidRPr="00FC563C">
              <w:t>1</w:t>
            </w:r>
          </w:p>
        </w:tc>
        <w:tc>
          <w:tcPr>
            <w:tcW w:w="0" w:type="auto"/>
            <w:vAlign w:val="center"/>
            <w:hideMark/>
          </w:tcPr>
          <w:p w14:paraId="6D4D393C" w14:textId="77777777" w:rsidR="00230716" w:rsidRPr="00FC563C" w:rsidRDefault="00230716" w:rsidP="00230716"/>
        </w:tc>
      </w:tr>
      <w:tr w:rsidR="00230716" w:rsidRPr="00FC563C" w14:paraId="7DF195D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D13CB3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B66A663" w14:textId="77777777" w:rsidR="00230716" w:rsidRPr="00FC563C" w:rsidRDefault="00230716" w:rsidP="00230716">
            <w:pPr>
              <w:rPr>
                <w:lang w:val="en-US"/>
              </w:rPr>
            </w:pPr>
            <w:r w:rsidRPr="00FC563C">
              <w:t>HP Factory Express Base Racking Service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C09F56A" w14:textId="77777777" w:rsidR="00230716" w:rsidRPr="00FC563C" w:rsidRDefault="00230716" w:rsidP="00230716">
            <w:pPr>
              <w:rPr>
                <w:lang w:val="el-GR"/>
              </w:rPr>
            </w:pPr>
            <w:r w:rsidRPr="00FC563C">
              <w:t>1</w:t>
            </w:r>
          </w:p>
        </w:tc>
        <w:tc>
          <w:tcPr>
            <w:tcW w:w="0" w:type="auto"/>
            <w:vAlign w:val="center"/>
            <w:hideMark/>
          </w:tcPr>
          <w:p w14:paraId="6518A7FE" w14:textId="77777777" w:rsidR="00230716" w:rsidRPr="00FC563C" w:rsidRDefault="00230716" w:rsidP="00230716"/>
        </w:tc>
      </w:tr>
      <w:tr w:rsidR="00230716" w:rsidRPr="00FC563C" w14:paraId="6A38E9FD"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380F09E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3FC2C8D" w14:textId="77777777" w:rsidR="00230716" w:rsidRPr="00FC563C" w:rsidRDefault="00230716" w:rsidP="00230716">
            <w:pPr>
              <w:rPr>
                <w:lang w:val="en-US"/>
              </w:rPr>
            </w:pPr>
            <w:r w:rsidRPr="00FC563C">
              <w:t>HP Rack Front Door Cover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C45EF31" w14:textId="77777777" w:rsidR="00230716" w:rsidRPr="00FC563C" w:rsidRDefault="00230716" w:rsidP="00230716">
            <w:pPr>
              <w:rPr>
                <w:lang w:val="el-GR"/>
              </w:rPr>
            </w:pPr>
            <w:r w:rsidRPr="00FC563C">
              <w:t>1</w:t>
            </w:r>
          </w:p>
        </w:tc>
        <w:tc>
          <w:tcPr>
            <w:tcW w:w="0" w:type="auto"/>
            <w:vAlign w:val="center"/>
            <w:hideMark/>
          </w:tcPr>
          <w:p w14:paraId="51F62010" w14:textId="77777777" w:rsidR="00230716" w:rsidRPr="00FC563C" w:rsidRDefault="00230716" w:rsidP="00230716"/>
        </w:tc>
      </w:tr>
      <w:tr w:rsidR="00230716" w:rsidRPr="00FC563C" w14:paraId="69E3B7B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475897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C2886E8"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9CC4DD8" w14:textId="77777777" w:rsidR="00230716" w:rsidRPr="00FC563C" w:rsidRDefault="00230716" w:rsidP="00230716">
            <w:r w:rsidRPr="00FC563C">
              <w:t>1</w:t>
            </w:r>
          </w:p>
        </w:tc>
        <w:tc>
          <w:tcPr>
            <w:tcW w:w="0" w:type="auto"/>
            <w:vAlign w:val="center"/>
            <w:hideMark/>
          </w:tcPr>
          <w:p w14:paraId="3DD32FF6" w14:textId="77777777" w:rsidR="00230716" w:rsidRPr="00FC563C" w:rsidRDefault="00230716" w:rsidP="00230716"/>
        </w:tc>
      </w:tr>
      <w:tr w:rsidR="00230716" w:rsidRPr="00FC563C" w14:paraId="3818862E"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00B24D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692467F" w14:textId="77777777" w:rsidR="00230716" w:rsidRPr="00FC563C" w:rsidRDefault="00230716" w:rsidP="00230716">
            <w:pPr>
              <w:rPr>
                <w:lang w:val="en-US"/>
              </w:rPr>
            </w:pPr>
            <w:r w:rsidRPr="00FC563C">
              <w:t xml:space="preserve">HP Premier Flex LC/LC OM4 2f 5m </w:t>
            </w:r>
            <w:proofErr w:type="spellStart"/>
            <w:r w:rsidRPr="00FC563C">
              <w:t>Cbl</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4A7348D" w14:textId="77777777" w:rsidR="00230716" w:rsidRPr="00FC563C" w:rsidRDefault="00230716" w:rsidP="00230716">
            <w:pPr>
              <w:rPr>
                <w:lang w:val="el-GR"/>
              </w:rPr>
            </w:pPr>
            <w:r w:rsidRPr="00FC563C">
              <w:t>8</w:t>
            </w:r>
          </w:p>
        </w:tc>
        <w:tc>
          <w:tcPr>
            <w:tcW w:w="0" w:type="auto"/>
            <w:vAlign w:val="center"/>
            <w:hideMark/>
          </w:tcPr>
          <w:p w14:paraId="2D97EAD4" w14:textId="77777777" w:rsidR="00230716" w:rsidRPr="00FC563C" w:rsidRDefault="00230716" w:rsidP="00230716"/>
        </w:tc>
      </w:tr>
      <w:tr w:rsidR="00230716" w:rsidRPr="00FC563C" w14:paraId="23EEB78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FE0714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06646C0"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EB4EFB1" w14:textId="77777777" w:rsidR="00230716" w:rsidRPr="00FC563C" w:rsidRDefault="00230716" w:rsidP="00230716">
            <w:r w:rsidRPr="00FC563C">
              <w:t>8</w:t>
            </w:r>
          </w:p>
        </w:tc>
        <w:tc>
          <w:tcPr>
            <w:tcW w:w="0" w:type="auto"/>
            <w:vAlign w:val="center"/>
            <w:hideMark/>
          </w:tcPr>
          <w:p w14:paraId="2E5C3F22" w14:textId="77777777" w:rsidR="00230716" w:rsidRPr="00FC563C" w:rsidRDefault="00230716" w:rsidP="00230716"/>
        </w:tc>
      </w:tr>
      <w:tr w:rsidR="00230716" w:rsidRPr="00FC563C" w14:paraId="6025D06A"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8033DB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F6250A5" w14:textId="77777777" w:rsidR="00230716" w:rsidRPr="00FC563C" w:rsidRDefault="00230716" w:rsidP="00230716">
            <w:pPr>
              <w:rPr>
                <w:lang w:val="en-US"/>
              </w:rPr>
            </w:pPr>
            <w:r w:rsidRPr="00FC563C">
              <w:t xml:space="preserve">HP 7.3kVA 230V 20out INTL </w:t>
            </w:r>
            <w:proofErr w:type="spellStart"/>
            <w:r w:rsidRPr="00FC563C">
              <w:t>bPDU</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9BC9D44" w14:textId="77777777" w:rsidR="00230716" w:rsidRPr="00FC563C" w:rsidRDefault="00230716" w:rsidP="00230716">
            <w:pPr>
              <w:rPr>
                <w:lang w:val="el-GR"/>
              </w:rPr>
            </w:pPr>
            <w:r w:rsidRPr="00FC563C">
              <w:t>2</w:t>
            </w:r>
          </w:p>
        </w:tc>
        <w:tc>
          <w:tcPr>
            <w:tcW w:w="0" w:type="auto"/>
            <w:vAlign w:val="center"/>
            <w:hideMark/>
          </w:tcPr>
          <w:p w14:paraId="23E9EC95" w14:textId="77777777" w:rsidR="00230716" w:rsidRPr="00FC563C" w:rsidRDefault="00230716" w:rsidP="00230716"/>
        </w:tc>
      </w:tr>
      <w:tr w:rsidR="00230716" w:rsidRPr="00FC563C" w14:paraId="46A0908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5B96CD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5924BE0"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875B84C" w14:textId="77777777" w:rsidR="00230716" w:rsidRPr="00FC563C" w:rsidRDefault="00230716" w:rsidP="00230716">
            <w:r w:rsidRPr="00FC563C">
              <w:t>2</w:t>
            </w:r>
          </w:p>
        </w:tc>
        <w:tc>
          <w:tcPr>
            <w:tcW w:w="0" w:type="auto"/>
            <w:vAlign w:val="center"/>
            <w:hideMark/>
          </w:tcPr>
          <w:p w14:paraId="072C3958" w14:textId="77777777" w:rsidR="00230716" w:rsidRPr="00FC563C" w:rsidRDefault="00230716" w:rsidP="00230716"/>
        </w:tc>
      </w:tr>
      <w:tr w:rsidR="00230716" w:rsidRPr="00FC563C" w14:paraId="45211A7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8D46CC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285E8FF9" w14:textId="77777777" w:rsidR="00230716" w:rsidRPr="00FC563C" w:rsidRDefault="00230716" w:rsidP="00230716">
            <w:pPr>
              <w:rPr>
                <w:lang w:val="en-US"/>
              </w:rPr>
            </w:pPr>
            <w:r w:rsidRPr="00FC563C">
              <w:t>HP Ethernet 25ft CAT5e RJ45 M/M Cable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EC61055" w14:textId="77777777" w:rsidR="00230716" w:rsidRPr="00FC563C" w:rsidRDefault="00230716" w:rsidP="00230716">
            <w:pPr>
              <w:rPr>
                <w:lang w:val="el-GR"/>
              </w:rPr>
            </w:pPr>
            <w:r w:rsidRPr="00FC563C">
              <w:t>2</w:t>
            </w:r>
          </w:p>
        </w:tc>
        <w:tc>
          <w:tcPr>
            <w:tcW w:w="0" w:type="auto"/>
            <w:vAlign w:val="center"/>
            <w:hideMark/>
          </w:tcPr>
          <w:p w14:paraId="1F6D74A8" w14:textId="77777777" w:rsidR="00230716" w:rsidRPr="00FC563C" w:rsidRDefault="00230716" w:rsidP="00230716"/>
        </w:tc>
      </w:tr>
      <w:tr w:rsidR="00230716" w:rsidRPr="00FC563C" w14:paraId="0BA32CF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200FB0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1AAA42E9"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0D5AD8E" w14:textId="77777777" w:rsidR="00230716" w:rsidRPr="00FC563C" w:rsidRDefault="00230716" w:rsidP="00230716">
            <w:r w:rsidRPr="00FC563C">
              <w:t>2</w:t>
            </w:r>
          </w:p>
        </w:tc>
        <w:tc>
          <w:tcPr>
            <w:tcW w:w="0" w:type="auto"/>
            <w:vAlign w:val="center"/>
            <w:hideMark/>
          </w:tcPr>
          <w:p w14:paraId="706FC9F2" w14:textId="77777777" w:rsidR="00230716" w:rsidRPr="00FC563C" w:rsidRDefault="00230716" w:rsidP="00230716"/>
        </w:tc>
      </w:tr>
      <w:tr w:rsidR="00230716" w:rsidRPr="00FC563C" w14:paraId="0E0B4054"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E00064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1FD7469" w14:textId="77777777" w:rsidR="00230716" w:rsidRPr="00FC563C" w:rsidRDefault="00230716" w:rsidP="00230716">
            <w:pPr>
              <w:rPr>
                <w:lang w:val="en-US"/>
              </w:rPr>
            </w:pPr>
            <w:r w:rsidRPr="00FC563C">
              <w:t>HP 42U Location Discovery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367B6D6" w14:textId="77777777" w:rsidR="00230716" w:rsidRPr="00FC563C" w:rsidRDefault="00230716" w:rsidP="00230716">
            <w:pPr>
              <w:rPr>
                <w:lang w:val="el-GR"/>
              </w:rPr>
            </w:pPr>
            <w:r w:rsidRPr="00FC563C">
              <w:t>1</w:t>
            </w:r>
          </w:p>
        </w:tc>
        <w:tc>
          <w:tcPr>
            <w:tcW w:w="0" w:type="auto"/>
            <w:vAlign w:val="center"/>
            <w:hideMark/>
          </w:tcPr>
          <w:p w14:paraId="1CDE0FA7" w14:textId="77777777" w:rsidR="00230716" w:rsidRPr="00FC563C" w:rsidRDefault="00230716" w:rsidP="00230716"/>
        </w:tc>
      </w:tr>
      <w:tr w:rsidR="00230716" w:rsidRPr="00FC563C" w14:paraId="0D44D45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60AF950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AF433EF"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579393C" w14:textId="77777777" w:rsidR="00230716" w:rsidRPr="00FC563C" w:rsidRDefault="00230716" w:rsidP="00230716">
            <w:r w:rsidRPr="00FC563C">
              <w:t>1</w:t>
            </w:r>
          </w:p>
        </w:tc>
        <w:tc>
          <w:tcPr>
            <w:tcW w:w="0" w:type="auto"/>
            <w:vAlign w:val="center"/>
            <w:hideMark/>
          </w:tcPr>
          <w:p w14:paraId="66956B5E" w14:textId="77777777" w:rsidR="00230716" w:rsidRPr="00FC563C" w:rsidRDefault="00230716" w:rsidP="00230716"/>
        </w:tc>
      </w:tr>
      <w:tr w:rsidR="00230716" w:rsidRPr="00FC563C" w14:paraId="2F640697"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491A86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2F638C2" w14:textId="77777777" w:rsidR="00230716" w:rsidRPr="00FC563C" w:rsidRDefault="00230716" w:rsidP="00230716">
            <w:pPr>
              <w:rPr>
                <w:lang w:val="en-US"/>
              </w:rPr>
            </w:pPr>
            <w:r w:rsidRPr="00FC563C">
              <w:t>HP 600</w:t>
            </w:r>
            <w:proofErr w:type="gramStart"/>
            <w:r w:rsidRPr="00FC563C">
              <w:t>mm  Rack</w:t>
            </w:r>
            <w:proofErr w:type="gramEnd"/>
            <w:r w:rsidRPr="00FC563C">
              <w:t xml:space="preserve"> Stabilizer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AEC2CF0" w14:textId="77777777" w:rsidR="00230716" w:rsidRPr="00FC563C" w:rsidRDefault="00230716" w:rsidP="00230716">
            <w:pPr>
              <w:rPr>
                <w:lang w:val="el-GR"/>
              </w:rPr>
            </w:pPr>
            <w:r w:rsidRPr="00FC563C">
              <w:t>1</w:t>
            </w:r>
          </w:p>
        </w:tc>
        <w:tc>
          <w:tcPr>
            <w:tcW w:w="0" w:type="auto"/>
            <w:vAlign w:val="center"/>
            <w:hideMark/>
          </w:tcPr>
          <w:p w14:paraId="1184D174" w14:textId="77777777" w:rsidR="00230716" w:rsidRPr="00FC563C" w:rsidRDefault="00230716" w:rsidP="00230716"/>
        </w:tc>
      </w:tr>
      <w:tr w:rsidR="00230716" w:rsidRPr="00FC563C" w14:paraId="116E435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B5D923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FBF2D22" w14:textId="77777777" w:rsidR="00230716" w:rsidRPr="00FC563C" w:rsidRDefault="00230716" w:rsidP="00230716">
            <w:r w:rsidRPr="00FC563C">
              <w:t>Include with complete system</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433536F" w14:textId="77777777" w:rsidR="00230716" w:rsidRPr="00FC563C" w:rsidRDefault="00230716" w:rsidP="00230716">
            <w:r w:rsidRPr="00FC563C">
              <w:t>1</w:t>
            </w:r>
          </w:p>
        </w:tc>
        <w:tc>
          <w:tcPr>
            <w:tcW w:w="0" w:type="auto"/>
            <w:vAlign w:val="center"/>
            <w:hideMark/>
          </w:tcPr>
          <w:p w14:paraId="60149A3F" w14:textId="77777777" w:rsidR="00230716" w:rsidRPr="00FC563C" w:rsidRDefault="00230716" w:rsidP="00230716"/>
        </w:tc>
      </w:tr>
      <w:tr w:rsidR="00230716" w:rsidRPr="00FC563C" w14:paraId="5895C4F7"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E1971D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131F34B" w14:textId="77777777" w:rsidR="00230716" w:rsidRPr="00FC563C" w:rsidRDefault="00230716" w:rsidP="00230716">
            <w:pPr>
              <w:rPr>
                <w:lang w:val="en-US"/>
              </w:rPr>
            </w:pPr>
            <w:r w:rsidRPr="00FC563C">
              <w:t>HP 42U 1075mm Side Panel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44F4D14" w14:textId="77777777" w:rsidR="00230716" w:rsidRPr="00FC563C" w:rsidRDefault="00230716" w:rsidP="00230716">
            <w:pPr>
              <w:rPr>
                <w:lang w:val="el-GR"/>
              </w:rPr>
            </w:pPr>
            <w:r w:rsidRPr="00FC563C">
              <w:t>1</w:t>
            </w:r>
          </w:p>
        </w:tc>
        <w:tc>
          <w:tcPr>
            <w:tcW w:w="0" w:type="auto"/>
            <w:vAlign w:val="center"/>
            <w:hideMark/>
          </w:tcPr>
          <w:p w14:paraId="614CC105" w14:textId="77777777" w:rsidR="00230716" w:rsidRPr="00FC563C" w:rsidRDefault="00230716" w:rsidP="00230716"/>
        </w:tc>
      </w:tr>
      <w:tr w:rsidR="00230716" w:rsidRPr="00FC563C" w14:paraId="249559A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4B2240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411BFFE6"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A34E39C" w14:textId="77777777" w:rsidR="00230716" w:rsidRPr="00FC563C" w:rsidRDefault="00230716" w:rsidP="00230716">
            <w:r w:rsidRPr="00FC563C">
              <w:t>1</w:t>
            </w:r>
          </w:p>
        </w:tc>
        <w:tc>
          <w:tcPr>
            <w:tcW w:w="0" w:type="auto"/>
            <w:vAlign w:val="center"/>
            <w:hideMark/>
          </w:tcPr>
          <w:p w14:paraId="0A0CB556" w14:textId="77777777" w:rsidR="00230716" w:rsidRPr="00FC563C" w:rsidRDefault="00230716" w:rsidP="00230716"/>
        </w:tc>
      </w:tr>
      <w:tr w:rsidR="00230716" w:rsidRPr="00FC563C" w14:paraId="197C15FE"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09DBC2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E480581" w14:textId="77777777" w:rsidR="00230716" w:rsidRPr="00FC563C" w:rsidRDefault="00230716" w:rsidP="00230716">
            <w:pPr>
              <w:rPr>
                <w:lang w:val="en-US"/>
              </w:rPr>
            </w:pPr>
            <w:r w:rsidRPr="00FC563C">
              <w:t xml:space="preserve">HP 1.37m 10A C13-C14 Gray </w:t>
            </w:r>
            <w:proofErr w:type="spellStart"/>
            <w:r w:rsidRPr="00FC563C">
              <w:t>Jpr</w:t>
            </w:r>
            <w:proofErr w:type="spellEnd"/>
            <w:r w:rsidRPr="00FC563C">
              <w:t xml:space="preserve"> Cord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C07D776" w14:textId="77777777" w:rsidR="00230716" w:rsidRPr="00FC563C" w:rsidRDefault="00230716" w:rsidP="00230716">
            <w:pPr>
              <w:rPr>
                <w:lang w:val="el-GR"/>
              </w:rPr>
            </w:pPr>
            <w:r w:rsidRPr="00FC563C">
              <w:t>2</w:t>
            </w:r>
          </w:p>
        </w:tc>
        <w:tc>
          <w:tcPr>
            <w:tcW w:w="0" w:type="auto"/>
            <w:vAlign w:val="center"/>
            <w:hideMark/>
          </w:tcPr>
          <w:p w14:paraId="53E1D382" w14:textId="77777777" w:rsidR="00230716" w:rsidRPr="00FC563C" w:rsidRDefault="00230716" w:rsidP="00230716"/>
        </w:tc>
      </w:tr>
      <w:tr w:rsidR="00230716" w:rsidRPr="00FC563C" w14:paraId="01053A6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8647D1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52202164"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5ADD617" w14:textId="77777777" w:rsidR="00230716" w:rsidRPr="00FC563C" w:rsidRDefault="00230716" w:rsidP="00230716">
            <w:r w:rsidRPr="00FC563C">
              <w:t>2</w:t>
            </w:r>
          </w:p>
        </w:tc>
        <w:tc>
          <w:tcPr>
            <w:tcW w:w="0" w:type="auto"/>
            <w:vAlign w:val="center"/>
            <w:hideMark/>
          </w:tcPr>
          <w:p w14:paraId="68FB053F" w14:textId="77777777" w:rsidR="00230716" w:rsidRPr="00FC563C" w:rsidRDefault="00230716" w:rsidP="00230716"/>
        </w:tc>
      </w:tr>
      <w:tr w:rsidR="00230716" w:rsidRPr="00FC563C" w14:paraId="3555663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09D2B5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6894D131" w14:textId="77777777" w:rsidR="00230716" w:rsidRPr="00FC563C" w:rsidRDefault="00230716" w:rsidP="00230716">
            <w:pPr>
              <w:rPr>
                <w:lang w:val="en-US"/>
              </w:rPr>
            </w:pPr>
            <w:r w:rsidRPr="00FC563C">
              <w:t>HP 10A IEC320 C14-C13 4.5ft US PDU Cable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02A44A1" w14:textId="77777777" w:rsidR="00230716" w:rsidRPr="00FC563C" w:rsidRDefault="00230716" w:rsidP="00230716">
            <w:pPr>
              <w:rPr>
                <w:lang w:val="el-GR"/>
              </w:rPr>
            </w:pPr>
            <w:r w:rsidRPr="00FC563C">
              <w:t>2</w:t>
            </w:r>
          </w:p>
        </w:tc>
        <w:tc>
          <w:tcPr>
            <w:tcW w:w="0" w:type="auto"/>
            <w:vAlign w:val="center"/>
            <w:hideMark/>
          </w:tcPr>
          <w:p w14:paraId="6097A9AE" w14:textId="77777777" w:rsidR="00230716" w:rsidRPr="00FC563C" w:rsidRDefault="00230716" w:rsidP="00230716"/>
        </w:tc>
      </w:tr>
      <w:tr w:rsidR="00230716" w:rsidRPr="00FC563C" w14:paraId="0AE4C4E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83ECB9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C15D6AC"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CD94466" w14:textId="77777777" w:rsidR="00230716" w:rsidRPr="00FC563C" w:rsidRDefault="00230716" w:rsidP="00230716">
            <w:r w:rsidRPr="00FC563C">
              <w:t>2</w:t>
            </w:r>
          </w:p>
        </w:tc>
        <w:tc>
          <w:tcPr>
            <w:tcW w:w="0" w:type="auto"/>
            <w:vAlign w:val="center"/>
            <w:hideMark/>
          </w:tcPr>
          <w:p w14:paraId="7621D491" w14:textId="77777777" w:rsidR="00230716" w:rsidRPr="00FC563C" w:rsidRDefault="00230716" w:rsidP="00230716"/>
        </w:tc>
      </w:tr>
      <w:tr w:rsidR="00230716" w:rsidRPr="00FC563C" w14:paraId="73D1A73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0561852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093D7FA9" w14:textId="77777777" w:rsidR="00230716" w:rsidRPr="00FC563C" w:rsidRDefault="00230716" w:rsidP="00230716">
            <w:pPr>
              <w:rPr>
                <w:lang w:val="en-US"/>
              </w:rPr>
            </w:pPr>
            <w:r w:rsidRPr="00FC563C">
              <w:t>HP 9000 Series Ballast Option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757381C" w14:textId="77777777" w:rsidR="00230716" w:rsidRPr="00FC563C" w:rsidRDefault="00230716" w:rsidP="00230716">
            <w:pPr>
              <w:rPr>
                <w:lang w:val="el-GR"/>
              </w:rPr>
            </w:pPr>
            <w:r w:rsidRPr="00FC563C">
              <w:t>1</w:t>
            </w:r>
          </w:p>
        </w:tc>
        <w:tc>
          <w:tcPr>
            <w:tcW w:w="0" w:type="auto"/>
            <w:vAlign w:val="center"/>
            <w:hideMark/>
          </w:tcPr>
          <w:p w14:paraId="0810491E" w14:textId="77777777" w:rsidR="00230716" w:rsidRPr="00FC563C" w:rsidRDefault="00230716" w:rsidP="00230716"/>
        </w:tc>
      </w:tr>
      <w:tr w:rsidR="00230716" w:rsidRPr="00FC563C" w14:paraId="0CBD657F"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4D07CB7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noWrap/>
            <w:vAlign w:val="center"/>
            <w:hideMark/>
          </w:tcPr>
          <w:p w14:paraId="3F160F04"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C4AE46B" w14:textId="77777777" w:rsidR="00230716" w:rsidRPr="00FC563C" w:rsidRDefault="00230716" w:rsidP="00230716">
            <w:r w:rsidRPr="00FC563C">
              <w:t>1</w:t>
            </w:r>
          </w:p>
        </w:tc>
        <w:tc>
          <w:tcPr>
            <w:tcW w:w="0" w:type="auto"/>
            <w:vAlign w:val="center"/>
            <w:hideMark/>
          </w:tcPr>
          <w:p w14:paraId="7029C026" w14:textId="77777777" w:rsidR="00230716" w:rsidRPr="00FC563C" w:rsidRDefault="00230716" w:rsidP="00230716"/>
        </w:tc>
      </w:tr>
      <w:tr w:rsidR="00230716" w:rsidRPr="00FC563C" w14:paraId="0D1E537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8EB7DFF" w14:textId="77777777" w:rsidR="00230716" w:rsidRPr="00FC563C" w:rsidRDefault="00230716" w:rsidP="00230716">
            <w:r w:rsidRPr="00FC563C">
              <w:t>5</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D4D76B4" w14:textId="77777777" w:rsidR="00230716" w:rsidRPr="00FC563C" w:rsidRDefault="00230716" w:rsidP="00230716">
            <w:pPr>
              <w:rPr>
                <w:lang w:val="en-US"/>
              </w:rPr>
            </w:pPr>
            <w:r w:rsidRPr="00FC563C">
              <w:t>3PAR 7200 (28 x 450GB@10k rpms)</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FCFB3C6" w14:textId="77777777" w:rsidR="00230716" w:rsidRPr="00FC563C" w:rsidRDefault="00230716" w:rsidP="00230716">
            <w:r w:rsidRPr="00FC563C">
              <w:t> </w:t>
            </w:r>
          </w:p>
        </w:tc>
        <w:tc>
          <w:tcPr>
            <w:tcW w:w="0" w:type="auto"/>
            <w:vAlign w:val="center"/>
            <w:hideMark/>
          </w:tcPr>
          <w:p w14:paraId="5E30B1B5" w14:textId="77777777" w:rsidR="00230716" w:rsidRPr="00FC563C" w:rsidRDefault="00230716" w:rsidP="00230716"/>
        </w:tc>
      </w:tr>
      <w:tr w:rsidR="00230716" w:rsidRPr="00FC563C" w14:paraId="763FE3A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5F7570A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76F576A" w14:textId="77777777" w:rsidR="00230716" w:rsidRPr="00FC563C" w:rsidRDefault="00230716" w:rsidP="00230716">
            <w:r w:rsidRPr="00FC563C">
              <w:t xml:space="preserve">HP 3PAR </w:t>
            </w:r>
            <w:proofErr w:type="spellStart"/>
            <w:r w:rsidRPr="00FC563C">
              <w:t>StoreServ</w:t>
            </w:r>
            <w:proofErr w:type="spellEnd"/>
            <w:r w:rsidRPr="00FC563C">
              <w:t xml:space="preserve"> 7200 2N </w:t>
            </w:r>
            <w:proofErr w:type="spellStart"/>
            <w:r w:rsidRPr="00FC563C">
              <w:t>Stor</w:t>
            </w:r>
            <w:proofErr w:type="spellEnd"/>
            <w:r w:rsidRPr="00FC563C">
              <w:t xml:space="preserve"> Cent Base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5793F72" w14:textId="77777777" w:rsidR="00230716" w:rsidRPr="00FC563C" w:rsidRDefault="00230716" w:rsidP="00230716">
            <w:pPr>
              <w:rPr>
                <w:lang w:val="el-GR"/>
              </w:rPr>
            </w:pPr>
            <w:r w:rsidRPr="00FC563C">
              <w:t>1</w:t>
            </w:r>
          </w:p>
        </w:tc>
        <w:tc>
          <w:tcPr>
            <w:tcW w:w="0" w:type="auto"/>
            <w:vAlign w:val="center"/>
            <w:hideMark/>
          </w:tcPr>
          <w:p w14:paraId="5783CC42" w14:textId="77777777" w:rsidR="00230716" w:rsidRPr="00FC563C" w:rsidRDefault="00230716" w:rsidP="00230716"/>
        </w:tc>
      </w:tr>
      <w:tr w:rsidR="00230716" w:rsidRPr="00FC563C" w14:paraId="671CA47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0C0C87A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7BD0EB9"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AEAAF1E" w14:textId="77777777" w:rsidR="00230716" w:rsidRPr="00FC563C" w:rsidRDefault="00230716" w:rsidP="00230716">
            <w:r w:rsidRPr="00FC563C">
              <w:t>1</w:t>
            </w:r>
          </w:p>
        </w:tc>
        <w:tc>
          <w:tcPr>
            <w:tcW w:w="0" w:type="auto"/>
            <w:vAlign w:val="center"/>
            <w:hideMark/>
          </w:tcPr>
          <w:p w14:paraId="684CD88E" w14:textId="77777777" w:rsidR="00230716" w:rsidRPr="00FC563C" w:rsidRDefault="00230716" w:rsidP="00230716"/>
        </w:tc>
      </w:tr>
      <w:tr w:rsidR="00230716" w:rsidRPr="00FC563C" w14:paraId="5B507629"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50DD494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4504A62" w14:textId="77777777" w:rsidR="00230716" w:rsidRPr="00FC563C" w:rsidRDefault="00230716" w:rsidP="00230716">
            <w:pPr>
              <w:rPr>
                <w:lang w:val="en-US"/>
              </w:rPr>
            </w:pPr>
            <w:r w:rsidRPr="00FC563C">
              <w:t>HP M6710 2.5in 2U SAS Drive Enclosure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742708A" w14:textId="77777777" w:rsidR="00230716" w:rsidRPr="00FC563C" w:rsidRDefault="00230716" w:rsidP="00230716">
            <w:pPr>
              <w:rPr>
                <w:lang w:val="el-GR"/>
              </w:rPr>
            </w:pPr>
            <w:r w:rsidRPr="00FC563C">
              <w:t>1</w:t>
            </w:r>
          </w:p>
        </w:tc>
        <w:tc>
          <w:tcPr>
            <w:tcW w:w="0" w:type="auto"/>
            <w:vAlign w:val="center"/>
            <w:hideMark/>
          </w:tcPr>
          <w:p w14:paraId="3AE416EE" w14:textId="77777777" w:rsidR="00230716" w:rsidRPr="00FC563C" w:rsidRDefault="00230716" w:rsidP="00230716"/>
        </w:tc>
      </w:tr>
      <w:tr w:rsidR="00230716" w:rsidRPr="00FC563C" w14:paraId="5334CB8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38D1EA9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821B20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FB82E41" w14:textId="77777777" w:rsidR="00230716" w:rsidRPr="00FC563C" w:rsidRDefault="00230716" w:rsidP="00230716">
            <w:r w:rsidRPr="00FC563C">
              <w:t>1</w:t>
            </w:r>
          </w:p>
        </w:tc>
        <w:tc>
          <w:tcPr>
            <w:tcW w:w="0" w:type="auto"/>
            <w:vAlign w:val="center"/>
            <w:hideMark/>
          </w:tcPr>
          <w:p w14:paraId="07D360CA" w14:textId="77777777" w:rsidR="00230716" w:rsidRPr="00FC563C" w:rsidRDefault="00230716" w:rsidP="00230716"/>
        </w:tc>
      </w:tr>
      <w:tr w:rsidR="00230716" w:rsidRPr="00FC563C" w14:paraId="1EF7C35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2B70989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99B9D13" w14:textId="77777777" w:rsidR="00230716" w:rsidRPr="00FC563C" w:rsidRDefault="00230716" w:rsidP="00230716">
            <w:pPr>
              <w:rPr>
                <w:lang w:val="en-US"/>
              </w:rPr>
            </w:pPr>
            <w:r w:rsidRPr="00FC563C">
              <w:t>HP 3PAR 7000 4-pt 8Gb/s FC Adapter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1E593CF" w14:textId="77777777" w:rsidR="00230716" w:rsidRPr="00FC563C" w:rsidRDefault="00230716" w:rsidP="00230716">
            <w:pPr>
              <w:rPr>
                <w:lang w:val="el-GR"/>
              </w:rPr>
            </w:pPr>
            <w:r w:rsidRPr="00FC563C">
              <w:t>2</w:t>
            </w:r>
          </w:p>
        </w:tc>
        <w:tc>
          <w:tcPr>
            <w:tcW w:w="0" w:type="auto"/>
            <w:vAlign w:val="center"/>
            <w:hideMark/>
          </w:tcPr>
          <w:p w14:paraId="5F641EA0" w14:textId="77777777" w:rsidR="00230716" w:rsidRPr="00FC563C" w:rsidRDefault="00230716" w:rsidP="00230716"/>
        </w:tc>
      </w:tr>
      <w:tr w:rsidR="00230716" w:rsidRPr="00FC563C" w14:paraId="5EF7744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220D713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8BE176F"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F95FB34" w14:textId="77777777" w:rsidR="00230716" w:rsidRPr="00FC563C" w:rsidRDefault="00230716" w:rsidP="00230716">
            <w:r w:rsidRPr="00FC563C">
              <w:t>2</w:t>
            </w:r>
          </w:p>
        </w:tc>
        <w:tc>
          <w:tcPr>
            <w:tcW w:w="0" w:type="auto"/>
            <w:vAlign w:val="center"/>
            <w:hideMark/>
          </w:tcPr>
          <w:p w14:paraId="27D2D9BA" w14:textId="77777777" w:rsidR="00230716" w:rsidRPr="00FC563C" w:rsidRDefault="00230716" w:rsidP="00230716"/>
        </w:tc>
      </w:tr>
      <w:tr w:rsidR="00230716" w:rsidRPr="00FC563C" w14:paraId="5614B1DD"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5633F0F3" w14:textId="77777777" w:rsidR="00230716" w:rsidRPr="00FC563C" w:rsidRDefault="00230716" w:rsidP="00230716">
            <w:r w:rsidRPr="00FC563C">
              <w:lastRenderedPageBreak/>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1AF867A" w14:textId="77777777" w:rsidR="00230716" w:rsidRPr="00FC563C" w:rsidRDefault="00230716" w:rsidP="00230716">
            <w:pPr>
              <w:rPr>
                <w:lang w:val="en-US"/>
              </w:rPr>
            </w:pPr>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5C6B4E2" w14:textId="77777777" w:rsidR="00230716" w:rsidRPr="00FC563C" w:rsidRDefault="00230716" w:rsidP="00230716">
            <w:pPr>
              <w:rPr>
                <w:lang w:val="el-GR"/>
              </w:rPr>
            </w:pPr>
            <w:r w:rsidRPr="00FC563C">
              <w:t>14</w:t>
            </w:r>
          </w:p>
        </w:tc>
        <w:tc>
          <w:tcPr>
            <w:tcW w:w="0" w:type="auto"/>
            <w:vAlign w:val="center"/>
            <w:hideMark/>
          </w:tcPr>
          <w:p w14:paraId="131635A5" w14:textId="77777777" w:rsidR="00230716" w:rsidRPr="00FC563C" w:rsidRDefault="00230716" w:rsidP="00230716"/>
        </w:tc>
      </w:tr>
      <w:tr w:rsidR="00230716" w:rsidRPr="00FC563C" w14:paraId="66F871A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72F84A9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A5284DB"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ABFA519" w14:textId="77777777" w:rsidR="00230716" w:rsidRPr="00FC563C" w:rsidRDefault="00230716" w:rsidP="00230716">
            <w:r w:rsidRPr="00FC563C">
              <w:t>14</w:t>
            </w:r>
          </w:p>
        </w:tc>
        <w:tc>
          <w:tcPr>
            <w:tcW w:w="0" w:type="auto"/>
            <w:vAlign w:val="center"/>
            <w:hideMark/>
          </w:tcPr>
          <w:p w14:paraId="752D53E5" w14:textId="77777777" w:rsidR="00230716" w:rsidRPr="00FC563C" w:rsidRDefault="00230716" w:rsidP="00230716"/>
        </w:tc>
      </w:tr>
      <w:tr w:rsidR="00230716" w:rsidRPr="00FC563C" w14:paraId="3620E84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642CD81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76A4AE3" w14:textId="77777777" w:rsidR="00230716" w:rsidRPr="00FC563C" w:rsidRDefault="00230716" w:rsidP="00230716">
            <w:pPr>
              <w:rPr>
                <w:lang w:val="en-US"/>
              </w:rPr>
            </w:pPr>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3C7B537" w14:textId="77777777" w:rsidR="00230716" w:rsidRPr="00FC563C" w:rsidRDefault="00230716" w:rsidP="00230716">
            <w:pPr>
              <w:rPr>
                <w:lang w:val="el-GR"/>
              </w:rPr>
            </w:pPr>
            <w:r w:rsidRPr="00FC563C">
              <w:t>13</w:t>
            </w:r>
          </w:p>
        </w:tc>
        <w:tc>
          <w:tcPr>
            <w:tcW w:w="0" w:type="auto"/>
            <w:vAlign w:val="center"/>
            <w:hideMark/>
          </w:tcPr>
          <w:p w14:paraId="0F7FD527" w14:textId="77777777" w:rsidR="00230716" w:rsidRPr="00FC563C" w:rsidRDefault="00230716" w:rsidP="00230716"/>
        </w:tc>
      </w:tr>
      <w:tr w:rsidR="00230716" w:rsidRPr="00FC563C" w14:paraId="7DA0CCE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277C8F1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08B2DC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6679710" w14:textId="77777777" w:rsidR="00230716" w:rsidRPr="00FC563C" w:rsidRDefault="00230716" w:rsidP="00230716">
            <w:r w:rsidRPr="00FC563C">
              <w:t>13</w:t>
            </w:r>
          </w:p>
        </w:tc>
        <w:tc>
          <w:tcPr>
            <w:tcW w:w="0" w:type="auto"/>
            <w:vAlign w:val="center"/>
            <w:hideMark/>
          </w:tcPr>
          <w:p w14:paraId="6F1B1927" w14:textId="77777777" w:rsidR="00230716" w:rsidRPr="00FC563C" w:rsidRDefault="00230716" w:rsidP="00230716"/>
        </w:tc>
      </w:tr>
      <w:tr w:rsidR="00230716" w:rsidRPr="00FC563C" w14:paraId="6AD24E67"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1CE27F5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83BB4A0" w14:textId="77777777" w:rsidR="00230716" w:rsidRPr="00FC563C" w:rsidRDefault="00230716" w:rsidP="00230716">
            <w:pPr>
              <w:rPr>
                <w:lang w:val="en-US"/>
              </w:rPr>
            </w:pPr>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58D224F" w14:textId="77777777" w:rsidR="00230716" w:rsidRPr="00FC563C" w:rsidRDefault="00230716" w:rsidP="00230716">
            <w:pPr>
              <w:rPr>
                <w:lang w:val="el-GR"/>
              </w:rPr>
            </w:pPr>
            <w:r w:rsidRPr="00FC563C">
              <w:t>1</w:t>
            </w:r>
          </w:p>
        </w:tc>
        <w:tc>
          <w:tcPr>
            <w:tcW w:w="0" w:type="auto"/>
            <w:vAlign w:val="center"/>
            <w:hideMark/>
          </w:tcPr>
          <w:p w14:paraId="726A15C6" w14:textId="77777777" w:rsidR="00230716" w:rsidRPr="00FC563C" w:rsidRDefault="00230716" w:rsidP="00230716"/>
        </w:tc>
      </w:tr>
      <w:tr w:rsidR="00230716" w:rsidRPr="00FC563C" w14:paraId="13E52299"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2116C0D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0F03ECA"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BA58096" w14:textId="77777777" w:rsidR="00230716" w:rsidRPr="00FC563C" w:rsidRDefault="00230716" w:rsidP="00230716">
            <w:r w:rsidRPr="00FC563C">
              <w:t>1</w:t>
            </w:r>
          </w:p>
        </w:tc>
        <w:tc>
          <w:tcPr>
            <w:tcW w:w="0" w:type="auto"/>
            <w:vAlign w:val="center"/>
            <w:hideMark/>
          </w:tcPr>
          <w:p w14:paraId="3742AC9F" w14:textId="77777777" w:rsidR="00230716" w:rsidRPr="00FC563C" w:rsidRDefault="00230716" w:rsidP="00230716"/>
        </w:tc>
      </w:tr>
      <w:tr w:rsidR="00230716" w:rsidRPr="00FC563C" w14:paraId="7F12B52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586D06A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9A5CC13" w14:textId="77777777" w:rsidR="00230716" w:rsidRPr="00FC563C" w:rsidRDefault="00230716" w:rsidP="00230716">
            <w:r w:rsidRPr="00FC563C">
              <w:t>HP 3PAR 7000 Service Processor</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892DBB5" w14:textId="77777777" w:rsidR="00230716" w:rsidRPr="00FC563C" w:rsidRDefault="00230716" w:rsidP="00230716">
            <w:r w:rsidRPr="00FC563C">
              <w:t>1</w:t>
            </w:r>
          </w:p>
        </w:tc>
        <w:tc>
          <w:tcPr>
            <w:tcW w:w="0" w:type="auto"/>
            <w:vAlign w:val="center"/>
            <w:hideMark/>
          </w:tcPr>
          <w:p w14:paraId="55036A52" w14:textId="77777777" w:rsidR="00230716" w:rsidRPr="00FC563C" w:rsidRDefault="00230716" w:rsidP="00230716"/>
        </w:tc>
      </w:tr>
      <w:tr w:rsidR="00230716" w:rsidRPr="00FC563C" w14:paraId="35ABF0E4"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0BBBE86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42CF14BA"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D5AF997" w14:textId="77777777" w:rsidR="00230716" w:rsidRPr="00FC563C" w:rsidRDefault="00230716" w:rsidP="00230716">
            <w:r w:rsidRPr="00FC563C">
              <w:t>1</w:t>
            </w:r>
          </w:p>
        </w:tc>
        <w:tc>
          <w:tcPr>
            <w:tcW w:w="0" w:type="auto"/>
            <w:vAlign w:val="center"/>
            <w:hideMark/>
          </w:tcPr>
          <w:p w14:paraId="4625DD69" w14:textId="77777777" w:rsidR="00230716" w:rsidRPr="00FC563C" w:rsidRDefault="00230716" w:rsidP="00230716"/>
        </w:tc>
      </w:tr>
      <w:tr w:rsidR="00230716" w:rsidRPr="00FC563C" w14:paraId="67FAEAF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0453C50"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B27889B" w14:textId="77777777" w:rsidR="00230716" w:rsidRPr="00FC563C" w:rsidRDefault="00230716" w:rsidP="00230716">
            <w:r w:rsidRPr="00FC563C">
              <w:t>3PAR 7200 Licenses</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6B056FB" w14:textId="77777777" w:rsidR="00230716" w:rsidRPr="00FC563C" w:rsidRDefault="00230716" w:rsidP="00230716">
            <w:r w:rsidRPr="00FC563C">
              <w:t> </w:t>
            </w:r>
          </w:p>
        </w:tc>
        <w:tc>
          <w:tcPr>
            <w:tcW w:w="0" w:type="auto"/>
            <w:vAlign w:val="center"/>
            <w:hideMark/>
          </w:tcPr>
          <w:p w14:paraId="4605CF9F" w14:textId="77777777" w:rsidR="00230716" w:rsidRPr="00FC563C" w:rsidRDefault="00230716" w:rsidP="00230716"/>
        </w:tc>
      </w:tr>
      <w:tr w:rsidR="00230716" w:rsidRPr="00FC563C" w14:paraId="275B0CBE"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2013F3C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87BACB3" w14:textId="77777777" w:rsidR="00230716" w:rsidRPr="00FC563C" w:rsidRDefault="00230716" w:rsidP="00230716">
            <w:pPr>
              <w:rPr>
                <w:lang w:val="en-US"/>
              </w:rPr>
            </w:pPr>
            <w:r w:rsidRPr="00FC563C">
              <w:t>HP 3PAR 7200 OS Suite Base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B9D2A96" w14:textId="77777777" w:rsidR="00230716" w:rsidRPr="00FC563C" w:rsidRDefault="00230716" w:rsidP="00230716">
            <w:pPr>
              <w:rPr>
                <w:lang w:val="el-GR"/>
              </w:rPr>
            </w:pPr>
            <w:r w:rsidRPr="00FC563C">
              <w:t>1</w:t>
            </w:r>
          </w:p>
        </w:tc>
        <w:tc>
          <w:tcPr>
            <w:tcW w:w="0" w:type="auto"/>
            <w:vAlign w:val="center"/>
            <w:hideMark/>
          </w:tcPr>
          <w:p w14:paraId="5777BB58" w14:textId="77777777" w:rsidR="00230716" w:rsidRPr="00FC563C" w:rsidRDefault="00230716" w:rsidP="00230716"/>
        </w:tc>
      </w:tr>
      <w:tr w:rsidR="00230716" w:rsidRPr="00FC563C" w14:paraId="6F863FA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6B048C7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88DC152"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13E25A7" w14:textId="77777777" w:rsidR="00230716" w:rsidRPr="00FC563C" w:rsidRDefault="00230716" w:rsidP="00230716">
            <w:r w:rsidRPr="00FC563C">
              <w:t>1</w:t>
            </w:r>
          </w:p>
        </w:tc>
        <w:tc>
          <w:tcPr>
            <w:tcW w:w="0" w:type="auto"/>
            <w:vAlign w:val="center"/>
            <w:hideMark/>
          </w:tcPr>
          <w:p w14:paraId="283760B8" w14:textId="77777777" w:rsidR="00230716" w:rsidRPr="00FC563C" w:rsidRDefault="00230716" w:rsidP="00230716"/>
        </w:tc>
      </w:tr>
      <w:tr w:rsidR="00230716" w:rsidRPr="00FC563C" w14:paraId="1571FD4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0C447DC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A98FC4D" w14:textId="77777777" w:rsidR="00230716" w:rsidRPr="00FC563C" w:rsidRDefault="00230716" w:rsidP="00230716">
            <w:pPr>
              <w:rPr>
                <w:lang w:val="en-US"/>
              </w:rPr>
            </w:pPr>
            <w:r w:rsidRPr="00FC563C">
              <w:t>HP 3PAR 7200 OS Suite Drive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A13EFBD" w14:textId="77777777" w:rsidR="00230716" w:rsidRPr="00FC563C" w:rsidRDefault="00230716" w:rsidP="00230716">
            <w:pPr>
              <w:rPr>
                <w:lang w:val="el-GR"/>
              </w:rPr>
            </w:pPr>
            <w:r w:rsidRPr="00FC563C">
              <w:t>28</w:t>
            </w:r>
          </w:p>
        </w:tc>
        <w:tc>
          <w:tcPr>
            <w:tcW w:w="0" w:type="auto"/>
            <w:vAlign w:val="center"/>
            <w:hideMark/>
          </w:tcPr>
          <w:p w14:paraId="09E0F05E" w14:textId="77777777" w:rsidR="00230716" w:rsidRPr="00FC563C" w:rsidRDefault="00230716" w:rsidP="00230716"/>
        </w:tc>
      </w:tr>
      <w:tr w:rsidR="00230716" w:rsidRPr="00FC563C" w14:paraId="11845C8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510F1A76"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4B76F024" w14:textId="77777777" w:rsidR="00230716" w:rsidRPr="00FC563C" w:rsidRDefault="00230716" w:rsidP="00230716">
            <w:pPr>
              <w:rPr>
                <w:lang w:val="en-US"/>
              </w:rPr>
            </w:pPr>
            <w:r w:rsidRPr="00FC563C">
              <w:t xml:space="preserve">HP 3PAR 7200 Dynamic </w:t>
            </w:r>
            <w:proofErr w:type="spellStart"/>
            <w:r w:rsidRPr="00FC563C">
              <w:t>Opt</w:t>
            </w:r>
            <w:proofErr w:type="spellEnd"/>
            <w:r w:rsidRPr="00FC563C">
              <w:t xml:space="preserve"> Base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CE775AA" w14:textId="77777777" w:rsidR="00230716" w:rsidRPr="00FC563C" w:rsidRDefault="00230716" w:rsidP="00230716">
            <w:pPr>
              <w:rPr>
                <w:lang w:val="el-GR"/>
              </w:rPr>
            </w:pPr>
            <w:r w:rsidRPr="00FC563C">
              <w:t>1</w:t>
            </w:r>
          </w:p>
        </w:tc>
        <w:tc>
          <w:tcPr>
            <w:tcW w:w="0" w:type="auto"/>
            <w:vAlign w:val="center"/>
            <w:hideMark/>
          </w:tcPr>
          <w:p w14:paraId="4699B367" w14:textId="77777777" w:rsidR="00230716" w:rsidRPr="00FC563C" w:rsidRDefault="00230716" w:rsidP="00230716"/>
        </w:tc>
      </w:tr>
      <w:tr w:rsidR="00230716" w:rsidRPr="00FC563C" w14:paraId="702996C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1DDF307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65220C4"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7BFBE24" w14:textId="77777777" w:rsidR="00230716" w:rsidRPr="00FC563C" w:rsidRDefault="00230716" w:rsidP="00230716">
            <w:r w:rsidRPr="00FC563C">
              <w:t>1</w:t>
            </w:r>
          </w:p>
        </w:tc>
        <w:tc>
          <w:tcPr>
            <w:tcW w:w="0" w:type="auto"/>
            <w:vAlign w:val="center"/>
            <w:hideMark/>
          </w:tcPr>
          <w:p w14:paraId="41EE5B19" w14:textId="77777777" w:rsidR="00230716" w:rsidRPr="00FC563C" w:rsidRDefault="00230716" w:rsidP="00230716"/>
        </w:tc>
      </w:tr>
      <w:tr w:rsidR="00230716" w:rsidRPr="00FC563C" w14:paraId="1978311F"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0689980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799E848" w14:textId="77777777" w:rsidR="00230716" w:rsidRPr="00FC563C" w:rsidRDefault="00230716" w:rsidP="00230716">
            <w:pPr>
              <w:rPr>
                <w:lang w:val="en-US"/>
              </w:rPr>
            </w:pPr>
            <w:r w:rsidRPr="00FC563C">
              <w:t xml:space="preserve">HP 3PAR 7200 Dynamic </w:t>
            </w:r>
            <w:proofErr w:type="spellStart"/>
            <w:r w:rsidRPr="00FC563C">
              <w:t>Opt</w:t>
            </w:r>
            <w:proofErr w:type="spellEnd"/>
            <w:r w:rsidRPr="00FC563C">
              <w:t xml:space="preserve"> Drive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67104A6" w14:textId="77777777" w:rsidR="00230716" w:rsidRPr="00FC563C" w:rsidRDefault="00230716" w:rsidP="00230716">
            <w:pPr>
              <w:rPr>
                <w:lang w:val="el-GR"/>
              </w:rPr>
            </w:pPr>
            <w:r w:rsidRPr="00FC563C">
              <w:t>28</w:t>
            </w:r>
          </w:p>
        </w:tc>
        <w:tc>
          <w:tcPr>
            <w:tcW w:w="0" w:type="auto"/>
            <w:vAlign w:val="center"/>
            <w:hideMark/>
          </w:tcPr>
          <w:p w14:paraId="08CC1CC4" w14:textId="77777777" w:rsidR="00230716" w:rsidRPr="00FC563C" w:rsidRDefault="00230716" w:rsidP="00230716"/>
        </w:tc>
      </w:tr>
      <w:tr w:rsidR="00230716" w:rsidRPr="00FC563C" w14:paraId="57AC760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3301224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4D8D5B48"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2F3B04C" w14:textId="77777777" w:rsidR="00230716" w:rsidRPr="00FC563C" w:rsidRDefault="00230716" w:rsidP="00230716">
            <w:r w:rsidRPr="00FC563C">
              <w:t>28</w:t>
            </w:r>
          </w:p>
        </w:tc>
        <w:tc>
          <w:tcPr>
            <w:tcW w:w="0" w:type="auto"/>
            <w:vAlign w:val="center"/>
            <w:hideMark/>
          </w:tcPr>
          <w:p w14:paraId="19BF36F8" w14:textId="77777777" w:rsidR="00230716" w:rsidRPr="00FC563C" w:rsidRDefault="00230716" w:rsidP="00230716"/>
        </w:tc>
      </w:tr>
      <w:tr w:rsidR="00230716" w:rsidRPr="00FC563C" w14:paraId="54763C17"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0E38AB4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F0FC099"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A5C8673" w14:textId="77777777" w:rsidR="00230716" w:rsidRPr="00FC563C" w:rsidRDefault="00230716" w:rsidP="00230716">
            <w:r w:rsidRPr="00FC563C">
              <w:t>28</w:t>
            </w:r>
          </w:p>
        </w:tc>
        <w:tc>
          <w:tcPr>
            <w:tcW w:w="0" w:type="auto"/>
            <w:vAlign w:val="center"/>
            <w:hideMark/>
          </w:tcPr>
          <w:p w14:paraId="1A9EAD97" w14:textId="77777777" w:rsidR="00230716" w:rsidRPr="00FC563C" w:rsidRDefault="00230716" w:rsidP="00230716"/>
        </w:tc>
      </w:tr>
      <w:tr w:rsidR="00230716" w:rsidRPr="00FC563C" w14:paraId="7385D54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56EC2E1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DB06213" w14:textId="77777777" w:rsidR="00230716" w:rsidRPr="00FC563C" w:rsidRDefault="00230716" w:rsidP="00230716">
            <w:pPr>
              <w:rPr>
                <w:lang w:val="en-US"/>
              </w:rPr>
            </w:pPr>
            <w:r w:rsidRPr="00FC563C">
              <w:t>HP 3PAR 7200 Replication Suite Base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2AF3E35" w14:textId="77777777" w:rsidR="00230716" w:rsidRPr="00FC563C" w:rsidRDefault="00230716" w:rsidP="00230716">
            <w:pPr>
              <w:rPr>
                <w:lang w:val="el-GR"/>
              </w:rPr>
            </w:pPr>
            <w:r w:rsidRPr="00FC563C">
              <w:t>1</w:t>
            </w:r>
          </w:p>
        </w:tc>
        <w:tc>
          <w:tcPr>
            <w:tcW w:w="0" w:type="auto"/>
            <w:vAlign w:val="center"/>
            <w:hideMark/>
          </w:tcPr>
          <w:p w14:paraId="07F23FCA" w14:textId="77777777" w:rsidR="00230716" w:rsidRPr="00FC563C" w:rsidRDefault="00230716" w:rsidP="00230716"/>
        </w:tc>
      </w:tr>
      <w:tr w:rsidR="00230716" w:rsidRPr="00FC563C" w14:paraId="7AFE1A34"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705363F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4A2F3261"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FAC94E0" w14:textId="77777777" w:rsidR="00230716" w:rsidRPr="00FC563C" w:rsidRDefault="00230716" w:rsidP="00230716">
            <w:r w:rsidRPr="00FC563C">
              <w:t>1</w:t>
            </w:r>
          </w:p>
        </w:tc>
        <w:tc>
          <w:tcPr>
            <w:tcW w:w="0" w:type="auto"/>
            <w:vAlign w:val="center"/>
            <w:hideMark/>
          </w:tcPr>
          <w:p w14:paraId="6AD7FC7C" w14:textId="77777777" w:rsidR="00230716" w:rsidRPr="00FC563C" w:rsidRDefault="00230716" w:rsidP="00230716"/>
        </w:tc>
      </w:tr>
      <w:tr w:rsidR="00230716" w:rsidRPr="00FC563C" w14:paraId="2AA58FCF"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0140322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6D0E65A" w14:textId="77777777" w:rsidR="00230716" w:rsidRPr="00FC563C" w:rsidRDefault="00230716" w:rsidP="00230716">
            <w:pPr>
              <w:rPr>
                <w:lang w:val="en-US"/>
              </w:rPr>
            </w:pPr>
            <w:r w:rsidRPr="00FC563C">
              <w:t>HP 3PAR 7200 Replication Suite Drive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721B88D" w14:textId="77777777" w:rsidR="00230716" w:rsidRPr="00FC563C" w:rsidRDefault="00230716" w:rsidP="00230716">
            <w:pPr>
              <w:rPr>
                <w:lang w:val="el-GR"/>
              </w:rPr>
            </w:pPr>
            <w:r w:rsidRPr="00FC563C">
              <w:t>28</w:t>
            </w:r>
          </w:p>
        </w:tc>
        <w:tc>
          <w:tcPr>
            <w:tcW w:w="0" w:type="auto"/>
            <w:vAlign w:val="center"/>
            <w:hideMark/>
          </w:tcPr>
          <w:p w14:paraId="13B1E4DC" w14:textId="77777777" w:rsidR="00230716" w:rsidRPr="00FC563C" w:rsidRDefault="00230716" w:rsidP="00230716"/>
        </w:tc>
      </w:tr>
      <w:tr w:rsidR="00230716" w:rsidRPr="00FC563C" w14:paraId="4EF10AF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2C8AC16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22A7803"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24B0500" w14:textId="77777777" w:rsidR="00230716" w:rsidRPr="00FC563C" w:rsidRDefault="00230716" w:rsidP="00230716">
            <w:r w:rsidRPr="00FC563C">
              <w:t>28</w:t>
            </w:r>
          </w:p>
        </w:tc>
        <w:tc>
          <w:tcPr>
            <w:tcW w:w="0" w:type="auto"/>
            <w:vAlign w:val="center"/>
            <w:hideMark/>
          </w:tcPr>
          <w:p w14:paraId="630B98C8" w14:textId="77777777" w:rsidR="00230716" w:rsidRPr="00FC563C" w:rsidRDefault="00230716" w:rsidP="00230716"/>
        </w:tc>
      </w:tr>
      <w:tr w:rsidR="00230716" w:rsidRPr="00FC563C" w14:paraId="09EF820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103DBB0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B3D08EF" w14:textId="77777777" w:rsidR="00230716" w:rsidRPr="00FC563C" w:rsidRDefault="00230716" w:rsidP="00230716">
            <w:pPr>
              <w:rPr>
                <w:lang w:val="en-US"/>
              </w:rPr>
            </w:pPr>
            <w:r w:rsidRPr="00FC563C">
              <w:t>HP 3PAR 7200 Reporting Suite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F8C894C" w14:textId="77777777" w:rsidR="00230716" w:rsidRPr="00FC563C" w:rsidRDefault="00230716" w:rsidP="00230716">
            <w:pPr>
              <w:rPr>
                <w:lang w:val="el-GR"/>
              </w:rPr>
            </w:pPr>
            <w:r w:rsidRPr="00FC563C">
              <w:t>1</w:t>
            </w:r>
          </w:p>
        </w:tc>
        <w:tc>
          <w:tcPr>
            <w:tcW w:w="0" w:type="auto"/>
            <w:vAlign w:val="center"/>
            <w:hideMark/>
          </w:tcPr>
          <w:p w14:paraId="2D7C0599" w14:textId="77777777" w:rsidR="00230716" w:rsidRPr="00FC563C" w:rsidRDefault="00230716" w:rsidP="00230716"/>
        </w:tc>
      </w:tr>
      <w:tr w:rsidR="00230716" w:rsidRPr="00FC563C" w14:paraId="7A133BF6"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445BBF9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ED1485E" w14:textId="77777777" w:rsidR="00230716" w:rsidRPr="00FC563C" w:rsidRDefault="00230716" w:rsidP="00230716">
            <w:r w:rsidRPr="00FC563C">
              <w:t>Factory integrated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DD1E916" w14:textId="77777777" w:rsidR="00230716" w:rsidRPr="00FC563C" w:rsidRDefault="00230716" w:rsidP="00230716">
            <w:r w:rsidRPr="00FC563C">
              <w:t>1</w:t>
            </w:r>
          </w:p>
        </w:tc>
        <w:tc>
          <w:tcPr>
            <w:tcW w:w="0" w:type="auto"/>
            <w:vAlign w:val="center"/>
            <w:hideMark/>
          </w:tcPr>
          <w:p w14:paraId="48E7A78A" w14:textId="77777777" w:rsidR="00230716" w:rsidRPr="00FC563C" w:rsidRDefault="00230716" w:rsidP="00230716"/>
        </w:tc>
      </w:tr>
      <w:tr w:rsidR="00230716" w:rsidRPr="00FC563C" w14:paraId="4F5CBE8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4EF03C9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1520A68" w14:textId="77777777" w:rsidR="00230716" w:rsidRPr="00FC563C" w:rsidRDefault="00230716" w:rsidP="00230716">
            <w:pPr>
              <w:rPr>
                <w:lang w:val="en-US"/>
              </w:rPr>
            </w:pPr>
            <w:r w:rsidRPr="00FC563C">
              <w:t xml:space="preserve">HP 3PAR </w:t>
            </w:r>
            <w:proofErr w:type="spellStart"/>
            <w:r w:rsidRPr="00FC563C">
              <w:t>StoreServ</w:t>
            </w:r>
            <w:proofErr w:type="spellEnd"/>
            <w:r w:rsidRPr="00FC563C">
              <w:t xml:space="preserve"> </w:t>
            </w:r>
            <w:proofErr w:type="spellStart"/>
            <w:r w:rsidRPr="00FC563C">
              <w:t>Mgmt</w:t>
            </w:r>
            <w:proofErr w:type="spellEnd"/>
            <w:r w:rsidRPr="00FC563C">
              <w:t>/Core SW Media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3661A89" w14:textId="77777777" w:rsidR="00230716" w:rsidRPr="00FC563C" w:rsidRDefault="00230716" w:rsidP="00230716">
            <w:pPr>
              <w:rPr>
                <w:lang w:val="el-GR"/>
              </w:rPr>
            </w:pPr>
            <w:r w:rsidRPr="00FC563C">
              <w:t>1</w:t>
            </w:r>
          </w:p>
        </w:tc>
        <w:tc>
          <w:tcPr>
            <w:tcW w:w="0" w:type="auto"/>
            <w:vAlign w:val="center"/>
            <w:hideMark/>
          </w:tcPr>
          <w:p w14:paraId="2F14E332" w14:textId="77777777" w:rsidR="00230716" w:rsidRPr="00FC563C" w:rsidRDefault="00230716" w:rsidP="00230716"/>
        </w:tc>
      </w:tr>
      <w:tr w:rsidR="00230716" w:rsidRPr="00FC563C" w14:paraId="3A18D584"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3405C77D"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CC2D1B6" w14:textId="77777777" w:rsidR="00230716" w:rsidRPr="00FC563C" w:rsidRDefault="00230716" w:rsidP="00230716">
            <w:pPr>
              <w:rPr>
                <w:lang w:val="en-US"/>
              </w:rPr>
            </w:pPr>
            <w:r w:rsidRPr="00FC563C">
              <w:t>HP 3PAR 7000/7450 OS Suite Media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8F42203" w14:textId="77777777" w:rsidR="00230716" w:rsidRPr="00FC563C" w:rsidRDefault="00230716" w:rsidP="00230716">
            <w:pPr>
              <w:rPr>
                <w:lang w:val="el-GR"/>
              </w:rPr>
            </w:pPr>
            <w:r w:rsidRPr="00FC563C">
              <w:t>1</w:t>
            </w:r>
          </w:p>
        </w:tc>
        <w:tc>
          <w:tcPr>
            <w:tcW w:w="0" w:type="auto"/>
            <w:vAlign w:val="center"/>
            <w:hideMark/>
          </w:tcPr>
          <w:p w14:paraId="08C9A057" w14:textId="77777777" w:rsidR="00230716" w:rsidRPr="00FC563C" w:rsidRDefault="00230716" w:rsidP="00230716"/>
        </w:tc>
      </w:tr>
      <w:tr w:rsidR="00230716" w:rsidRPr="00FC563C" w14:paraId="71A9A7E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65C3ED5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875DC68" w14:textId="77777777" w:rsidR="00230716" w:rsidRPr="00FC563C" w:rsidRDefault="00230716" w:rsidP="00230716">
            <w:pPr>
              <w:rPr>
                <w:lang w:val="en-US"/>
              </w:rPr>
            </w:pPr>
            <w:r w:rsidRPr="00FC563C">
              <w:t>HP 3PAR 7000 Service Processor SW Media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C955088" w14:textId="77777777" w:rsidR="00230716" w:rsidRPr="00FC563C" w:rsidRDefault="00230716" w:rsidP="00230716">
            <w:pPr>
              <w:rPr>
                <w:lang w:val="el-GR"/>
              </w:rPr>
            </w:pPr>
            <w:r w:rsidRPr="00FC563C">
              <w:t>1</w:t>
            </w:r>
          </w:p>
        </w:tc>
        <w:tc>
          <w:tcPr>
            <w:tcW w:w="0" w:type="auto"/>
            <w:vAlign w:val="center"/>
            <w:hideMark/>
          </w:tcPr>
          <w:p w14:paraId="173F4794" w14:textId="77777777" w:rsidR="00230716" w:rsidRPr="00FC563C" w:rsidRDefault="00230716" w:rsidP="00230716"/>
        </w:tc>
      </w:tr>
      <w:tr w:rsidR="00230716" w:rsidRPr="00FC563C" w14:paraId="1AE6C9D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149ADFB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48491E6" w14:textId="77777777" w:rsidR="00230716" w:rsidRPr="00FC563C" w:rsidRDefault="00230716" w:rsidP="00230716">
            <w:pPr>
              <w:rPr>
                <w:lang w:val="en-US"/>
              </w:rPr>
            </w:pPr>
            <w:r w:rsidRPr="00FC563C">
              <w:t>HP 3PAR Reporting Suite Media</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CDDDD0D" w14:textId="77777777" w:rsidR="00230716" w:rsidRPr="00FC563C" w:rsidRDefault="00230716" w:rsidP="00230716">
            <w:pPr>
              <w:rPr>
                <w:lang w:val="el-GR"/>
              </w:rPr>
            </w:pPr>
            <w:r w:rsidRPr="00FC563C">
              <w:t>1</w:t>
            </w:r>
          </w:p>
        </w:tc>
        <w:tc>
          <w:tcPr>
            <w:tcW w:w="0" w:type="auto"/>
            <w:vAlign w:val="center"/>
            <w:hideMark/>
          </w:tcPr>
          <w:p w14:paraId="267613EA" w14:textId="77777777" w:rsidR="00230716" w:rsidRPr="00FC563C" w:rsidRDefault="00230716" w:rsidP="00230716"/>
        </w:tc>
      </w:tr>
      <w:tr w:rsidR="00230716" w:rsidRPr="00FC563C" w14:paraId="3EE79FE9"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22D9B15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47542F4" w14:textId="77777777" w:rsidR="00230716" w:rsidRPr="00FC563C" w:rsidRDefault="00230716" w:rsidP="00230716">
            <w:r w:rsidRPr="00FC563C">
              <w:t>HP 3PAR 7200ReplicationSuiteBaseLTU Supp</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1965724" w14:textId="77777777" w:rsidR="00230716" w:rsidRPr="00FC563C" w:rsidRDefault="00230716" w:rsidP="00230716">
            <w:r w:rsidRPr="00FC563C">
              <w:t>1</w:t>
            </w:r>
          </w:p>
        </w:tc>
        <w:tc>
          <w:tcPr>
            <w:tcW w:w="0" w:type="auto"/>
            <w:vAlign w:val="center"/>
            <w:hideMark/>
          </w:tcPr>
          <w:p w14:paraId="2F99EB60" w14:textId="77777777" w:rsidR="00230716" w:rsidRPr="00FC563C" w:rsidRDefault="00230716" w:rsidP="00230716"/>
        </w:tc>
      </w:tr>
      <w:tr w:rsidR="00230716" w:rsidRPr="00FC563C" w14:paraId="53E2242F"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56EE85E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7941470" w14:textId="77777777" w:rsidR="00230716" w:rsidRPr="00FC563C" w:rsidRDefault="00230716" w:rsidP="00230716">
            <w:pPr>
              <w:rPr>
                <w:lang w:val="en-US"/>
              </w:rPr>
            </w:pPr>
            <w:r w:rsidRPr="00FC563C">
              <w:t xml:space="preserve">HP 3PAR 7200 </w:t>
            </w:r>
            <w:proofErr w:type="spellStart"/>
            <w:r w:rsidRPr="00FC563C">
              <w:t>Replic</w:t>
            </w:r>
            <w:proofErr w:type="spellEnd"/>
            <w:r w:rsidRPr="00FC563C">
              <w:t xml:space="preserve"> Suite Drive LTU Supp</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6E0C988" w14:textId="77777777" w:rsidR="00230716" w:rsidRPr="00FC563C" w:rsidRDefault="00230716" w:rsidP="00230716">
            <w:pPr>
              <w:rPr>
                <w:lang w:val="el-GR"/>
              </w:rPr>
            </w:pPr>
            <w:r w:rsidRPr="00FC563C">
              <w:t>28</w:t>
            </w:r>
          </w:p>
        </w:tc>
        <w:tc>
          <w:tcPr>
            <w:tcW w:w="0" w:type="auto"/>
            <w:vAlign w:val="center"/>
            <w:hideMark/>
          </w:tcPr>
          <w:p w14:paraId="18A02CC4" w14:textId="77777777" w:rsidR="00230716" w:rsidRPr="00FC563C" w:rsidRDefault="00230716" w:rsidP="00230716"/>
        </w:tc>
      </w:tr>
      <w:tr w:rsidR="00230716" w:rsidRPr="00FC563C" w14:paraId="5B54563D"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592F5C5" w14:textId="77777777" w:rsidR="00230716" w:rsidRPr="00FC563C" w:rsidRDefault="00230716" w:rsidP="00230716">
            <w:r w:rsidRPr="00FC563C">
              <w:t>6</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1EB401D" w14:textId="77777777" w:rsidR="00230716" w:rsidRPr="00FC563C" w:rsidRDefault="00230716" w:rsidP="00230716">
            <w:pPr>
              <w:rPr>
                <w:lang w:val="en-US"/>
              </w:rPr>
            </w:pPr>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9075F32" w14:textId="77777777" w:rsidR="00230716" w:rsidRPr="00FC563C" w:rsidRDefault="00230716" w:rsidP="00230716">
            <w:r w:rsidRPr="00FC563C">
              <w:t> </w:t>
            </w:r>
          </w:p>
        </w:tc>
        <w:tc>
          <w:tcPr>
            <w:tcW w:w="0" w:type="auto"/>
            <w:vAlign w:val="center"/>
            <w:hideMark/>
          </w:tcPr>
          <w:p w14:paraId="7ADBBFA7" w14:textId="77777777" w:rsidR="00230716" w:rsidRPr="00FC563C" w:rsidRDefault="00230716" w:rsidP="00230716"/>
        </w:tc>
      </w:tr>
      <w:tr w:rsidR="00230716" w:rsidRPr="00FC563C" w14:paraId="6ACC1A5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4D7D43A4"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998D07B" w14:textId="77777777" w:rsidR="00230716" w:rsidRPr="00FC563C" w:rsidRDefault="00230716" w:rsidP="00230716">
            <w:r w:rsidRPr="00FC563C">
              <w:t>HP M6710 450GB 6G SAS 10K 2.5in HDD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682D9B8" w14:textId="77777777" w:rsidR="00230716" w:rsidRPr="00FC563C" w:rsidRDefault="00230716" w:rsidP="00230716">
            <w:pPr>
              <w:rPr>
                <w:lang w:val="el-GR"/>
              </w:rPr>
            </w:pPr>
            <w:r w:rsidRPr="00FC563C">
              <w:t>3</w:t>
            </w:r>
          </w:p>
        </w:tc>
        <w:tc>
          <w:tcPr>
            <w:tcW w:w="0" w:type="auto"/>
            <w:vAlign w:val="center"/>
            <w:hideMark/>
          </w:tcPr>
          <w:p w14:paraId="74E75C48" w14:textId="77777777" w:rsidR="00230716" w:rsidRPr="00FC563C" w:rsidRDefault="00230716" w:rsidP="00230716"/>
        </w:tc>
      </w:tr>
      <w:tr w:rsidR="00230716" w:rsidRPr="00FC563C" w14:paraId="476540BD"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331B298A"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41553F2" w14:textId="77777777" w:rsidR="00230716" w:rsidRPr="00FC563C" w:rsidRDefault="00230716" w:rsidP="00230716">
            <w:pPr>
              <w:rPr>
                <w:lang w:val="en-US"/>
              </w:rPr>
            </w:pPr>
            <w:r w:rsidRPr="00FC563C">
              <w:t>HP No Additional Support Required</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1424953" w14:textId="77777777" w:rsidR="00230716" w:rsidRPr="00FC563C" w:rsidRDefault="00230716" w:rsidP="00230716">
            <w:pPr>
              <w:rPr>
                <w:lang w:val="el-GR"/>
              </w:rPr>
            </w:pPr>
            <w:r w:rsidRPr="00FC563C">
              <w:t>1</w:t>
            </w:r>
          </w:p>
        </w:tc>
        <w:tc>
          <w:tcPr>
            <w:tcW w:w="0" w:type="auto"/>
            <w:vAlign w:val="center"/>
            <w:hideMark/>
          </w:tcPr>
          <w:p w14:paraId="5703C9E5" w14:textId="77777777" w:rsidR="00230716" w:rsidRPr="00FC563C" w:rsidRDefault="00230716" w:rsidP="00230716"/>
        </w:tc>
      </w:tr>
      <w:tr w:rsidR="00230716" w:rsidRPr="00FC563C" w14:paraId="03D3948D" w14:textId="77777777" w:rsidTr="00230716">
        <w:trPr>
          <w:trHeight w:val="431"/>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27177B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60B68C6" w14:textId="77777777" w:rsidR="00230716" w:rsidRPr="00FC563C" w:rsidRDefault="00230716" w:rsidP="00230716">
            <w:pPr>
              <w:rPr>
                <w:lang w:val="en-US"/>
              </w:rPr>
            </w:pPr>
            <w:r w:rsidRPr="00FC563C">
              <w:t>MSL2024 Tape Library with 1 x LTO-5 FC Drive</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EBF48FA" w14:textId="77777777" w:rsidR="00230716" w:rsidRPr="00FC563C" w:rsidRDefault="00230716" w:rsidP="00230716">
            <w:r w:rsidRPr="00FC563C">
              <w:t> </w:t>
            </w:r>
          </w:p>
        </w:tc>
        <w:tc>
          <w:tcPr>
            <w:tcW w:w="0" w:type="auto"/>
            <w:vAlign w:val="center"/>
            <w:hideMark/>
          </w:tcPr>
          <w:p w14:paraId="2B5F5884" w14:textId="77777777" w:rsidR="00230716" w:rsidRPr="00FC563C" w:rsidRDefault="00230716" w:rsidP="00230716"/>
        </w:tc>
      </w:tr>
      <w:tr w:rsidR="00230716" w:rsidRPr="00FC563C" w14:paraId="14361E7E"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66F69B7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DB737EB" w14:textId="77777777" w:rsidR="00230716" w:rsidRPr="00FC563C" w:rsidRDefault="00230716" w:rsidP="00230716">
            <w:r w:rsidRPr="00FC563C">
              <w:t>HP MSL2024 0-Drive Tape Library</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8E8E660" w14:textId="77777777" w:rsidR="00230716" w:rsidRPr="00FC563C" w:rsidRDefault="00230716" w:rsidP="00230716">
            <w:pPr>
              <w:rPr>
                <w:lang w:val="el-GR"/>
              </w:rPr>
            </w:pPr>
            <w:r w:rsidRPr="00FC563C">
              <w:t>1</w:t>
            </w:r>
          </w:p>
        </w:tc>
        <w:tc>
          <w:tcPr>
            <w:tcW w:w="0" w:type="auto"/>
            <w:vAlign w:val="center"/>
            <w:hideMark/>
          </w:tcPr>
          <w:p w14:paraId="39DAA699" w14:textId="77777777" w:rsidR="00230716" w:rsidRPr="00FC563C" w:rsidRDefault="00230716" w:rsidP="00230716"/>
        </w:tc>
      </w:tr>
      <w:tr w:rsidR="00230716" w:rsidRPr="00FC563C" w14:paraId="5B738D73"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7B3C7241" w14:textId="77777777" w:rsidR="00230716" w:rsidRPr="00FC563C" w:rsidRDefault="00230716" w:rsidP="00230716">
            <w:r w:rsidRPr="00FC563C">
              <w:lastRenderedPageBreak/>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8F82771" w14:textId="77777777" w:rsidR="00230716" w:rsidRPr="00FC563C" w:rsidRDefault="00230716" w:rsidP="00230716">
            <w:pPr>
              <w:rPr>
                <w:lang w:val="en-US"/>
              </w:rPr>
            </w:pPr>
            <w:r w:rsidRPr="00FC563C">
              <w:t>HP MSL LTO-5 Ultrium 3000 FC Drive Kit</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30DEF65" w14:textId="77777777" w:rsidR="00230716" w:rsidRPr="00FC563C" w:rsidRDefault="00230716" w:rsidP="00230716">
            <w:pPr>
              <w:rPr>
                <w:lang w:val="el-GR"/>
              </w:rPr>
            </w:pPr>
            <w:r w:rsidRPr="00FC563C">
              <w:t>1</w:t>
            </w:r>
          </w:p>
        </w:tc>
        <w:tc>
          <w:tcPr>
            <w:tcW w:w="0" w:type="auto"/>
            <w:vAlign w:val="center"/>
            <w:hideMark/>
          </w:tcPr>
          <w:p w14:paraId="08A5CB43" w14:textId="77777777" w:rsidR="00230716" w:rsidRPr="00FC563C" w:rsidRDefault="00230716" w:rsidP="00230716"/>
        </w:tc>
      </w:tr>
      <w:tr w:rsidR="00230716" w:rsidRPr="00FC563C" w14:paraId="74F26D9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7B0652E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CA6ADB3" w14:textId="77777777" w:rsidR="00230716" w:rsidRPr="00FC563C" w:rsidRDefault="00230716" w:rsidP="00230716">
            <w:pPr>
              <w:rPr>
                <w:lang w:val="en-US"/>
              </w:rPr>
            </w:pPr>
            <w:r w:rsidRPr="00FC563C">
              <w:t>HP Ultrium Universal Cleaning Cartridge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16280C5" w14:textId="77777777" w:rsidR="00230716" w:rsidRPr="00FC563C" w:rsidRDefault="00230716" w:rsidP="00230716">
            <w:pPr>
              <w:rPr>
                <w:lang w:val="el-GR"/>
              </w:rPr>
            </w:pPr>
            <w:r w:rsidRPr="00FC563C">
              <w:t>1</w:t>
            </w:r>
          </w:p>
        </w:tc>
        <w:tc>
          <w:tcPr>
            <w:tcW w:w="0" w:type="auto"/>
            <w:vAlign w:val="center"/>
            <w:hideMark/>
          </w:tcPr>
          <w:p w14:paraId="1AF2F01E" w14:textId="77777777" w:rsidR="00230716" w:rsidRPr="00FC563C" w:rsidRDefault="00230716" w:rsidP="00230716"/>
        </w:tc>
      </w:tr>
      <w:tr w:rsidR="00230716" w:rsidRPr="00FC563C" w14:paraId="4B307BA9"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1363FB2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DA6B5D8" w14:textId="77777777" w:rsidR="00230716" w:rsidRPr="00FC563C" w:rsidRDefault="00230716" w:rsidP="00230716">
            <w:pPr>
              <w:rPr>
                <w:lang w:val="en-US"/>
              </w:rPr>
            </w:pPr>
            <w:r w:rsidRPr="00FC563C">
              <w:t>HP LTO5 Ultrium RW Bar Code Label Pack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F9B25E3" w14:textId="77777777" w:rsidR="00230716" w:rsidRPr="00FC563C" w:rsidRDefault="00230716" w:rsidP="00230716">
            <w:pPr>
              <w:rPr>
                <w:lang w:val="el-GR"/>
              </w:rPr>
            </w:pPr>
            <w:r w:rsidRPr="00FC563C">
              <w:t>1</w:t>
            </w:r>
          </w:p>
        </w:tc>
        <w:tc>
          <w:tcPr>
            <w:tcW w:w="0" w:type="auto"/>
            <w:vAlign w:val="center"/>
            <w:hideMark/>
          </w:tcPr>
          <w:p w14:paraId="7E097092" w14:textId="77777777" w:rsidR="00230716" w:rsidRPr="00FC563C" w:rsidRDefault="00230716" w:rsidP="00230716"/>
        </w:tc>
      </w:tr>
      <w:tr w:rsidR="00230716" w:rsidRPr="00FC563C" w14:paraId="2DB585B8"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1E04EE85"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E3F1BEA" w14:textId="77777777" w:rsidR="00230716" w:rsidRPr="00FC563C" w:rsidRDefault="00230716" w:rsidP="00230716">
            <w:pPr>
              <w:rPr>
                <w:lang w:val="en-US"/>
              </w:rPr>
            </w:pPr>
            <w:r w:rsidRPr="00FC563C">
              <w:t>HP LTO5 Ultrium 3TB RW Data Tape</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61EB14F" w14:textId="77777777" w:rsidR="00230716" w:rsidRPr="00FC563C" w:rsidRDefault="00230716" w:rsidP="00230716">
            <w:pPr>
              <w:rPr>
                <w:lang w:val="el-GR"/>
              </w:rPr>
            </w:pPr>
            <w:r w:rsidRPr="00FC563C">
              <w:t>4</w:t>
            </w:r>
          </w:p>
        </w:tc>
        <w:tc>
          <w:tcPr>
            <w:tcW w:w="0" w:type="auto"/>
            <w:vAlign w:val="center"/>
            <w:hideMark/>
          </w:tcPr>
          <w:p w14:paraId="3284DA40" w14:textId="77777777" w:rsidR="00230716" w:rsidRPr="00FC563C" w:rsidRDefault="00230716" w:rsidP="00230716"/>
        </w:tc>
      </w:tr>
      <w:tr w:rsidR="00230716" w:rsidRPr="00FC563C" w14:paraId="665461F9"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7D7ADBA" w14:textId="77777777" w:rsidR="00230716" w:rsidRPr="00FC563C" w:rsidRDefault="00230716" w:rsidP="00230716">
            <w:r w:rsidRPr="00FC563C">
              <w:t>7</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8306FCC" w14:textId="77777777" w:rsidR="00230716" w:rsidRPr="00FC563C" w:rsidRDefault="00230716" w:rsidP="00230716">
            <w:r w:rsidRPr="00FC563C">
              <w:t>SAN switches</w:t>
            </w: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53D9391" w14:textId="77777777" w:rsidR="00230716" w:rsidRPr="00FC563C" w:rsidRDefault="00230716" w:rsidP="00230716">
            <w:r w:rsidRPr="00FC563C">
              <w:t> </w:t>
            </w:r>
          </w:p>
        </w:tc>
        <w:tc>
          <w:tcPr>
            <w:tcW w:w="0" w:type="auto"/>
            <w:vAlign w:val="center"/>
            <w:hideMark/>
          </w:tcPr>
          <w:p w14:paraId="7652ECD3" w14:textId="77777777" w:rsidR="00230716" w:rsidRPr="00FC563C" w:rsidRDefault="00230716" w:rsidP="00230716"/>
        </w:tc>
      </w:tr>
      <w:tr w:rsidR="00230716" w:rsidRPr="00FC563C" w14:paraId="533E488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4E3F691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1AF9D2D" w14:textId="77777777" w:rsidR="00230716" w:rsidRPr="00FC563C" w:rsidRDefault="00230716" w:rsidP="00230716">
            <w:pPr>
              <w:rPr>
                <w:lang w:val="en-US"/>
              </w:rPr>
            </w:pPr>
            <w:r w:rsidRPr="00FC563C">
              <w:t>HP 8/8 Base (0) e-port SAN Switch</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92DB0EB" w14:textId="77777777" w:rsidR="00230716" w:rsidRPr="00FC563C" w:rsidRDefault="00230716" w:rsidP="00230716">
            <w:pPr>
              <w:rPr>
                <w:lang w:val="el-GR"/>
              </w:rPr>
            </w:pPr>
            <w:r w:rsidRPr="00FC563C">
              <w:t>2</w:t>
            </w:r>
          </w:p>
        </w:tc>
        <w:tc>
          <w:tcPr>
            <w:tcW w:w="0" w:type="auto"/>
            <w:vAlign w:val="center"/>
            <w:hideMark/>
          </w:tcPr>
          <w:p w14:paraId="68E92506" w14:textId="77777777" w:rsidR="00230716" w:rsidRPr="00FC563C" w:rsidRDefault="00230716" w:rsidP="00230716"/>
        </w:tc>
      </w:tr>
      <w:tr w:rsidR="00230716" w:rsidRPr="00FC563C" w14:paraId="7DC31341"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1771F5E2"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9F29C79" w14:textId="77777777" w:rsidR="00230716" w:rsidRPr="00FC563C" w:rsidRDefault="00230716" w:rsidP="00230716">
            <w:pPr>
              <w:rPr>
                <w:lang w:val="en-US"/>
              </w:rPr>
            </w:pPr>
            <w:r w:rsidRPr="00FC563C">
              <w:t>2.4m Jumper (IEC320 C13/C14, M/F CEE 22)</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3B69785E" w14:textId="77777777" w:rsidR="00230716" w:rsidRPr="00FC563C" w:rsidRDefault="00230716" w:rsidP="00230716">
            <w:pPr>
              <w:rPr>
                <w:lang w:val="el-GR"/>
              </w:rPr>
            </w:pPr>
            <w:r w:rsidRPr="00FC563C">
              <w:t>2</w:t>
            </w:r>
          </w:p>
        </w:tc>
        <w:tc>
          <w:tcPr>
            <w:tcW w:w="0" w:type="auto"/>
            <w:vAlign w:val="center"/>
            <w:hideMark/>
          </w:tcPr>
          <w:p w14:paraId="583B80A5" w14:textId="77777777" w:rsidR="00230716" w:rsidRPr="00FC563C" w:rsidRDefault="00230716" w:rsidP="00230716"/>
        </w:tc>
      </w:tr>
      <w:tr w:rsidR="00230716" w:rsidRPr="00FC563C" w14:paraId="4FECA10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3FC6923C"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FE4D7BF" w14:textId="77777777" w:rsidR="00230716" w:rsidRPr="00FC563C" w:rsidRDefault="00230716" w:rsidP="00230716">
            <w:pPr>
              <w:rPr>
                <w:lang w:val="en-US"/>
              </w:rPr>
            </w:pPr>
            <w:r w:rsidRPr="00FC563C">
              <w:t xml:space="preserve">HP 8/8 and 8/24 SAN Switch 8-pt </w:t>
            </w:r>
            <w:proofErr w:type="spellStart"/>
            <w:r w:rsidRPr="00FC563C">
              <w:t>Upgr</w:t>
            </w:r>
            <w:proofErr w:type="spellEnd"/>
            <w:r w:rsidRPr="00FC563C">
              <w:t xml:space="preserve"> LTU</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9358CF5" w14:textId="77777777" w:rsidR="00230716" w:rsidRPr="00FC563C" w:rsidRDefault="00230716" w:rsidP="00230716">
            <w:pPr>
              <w:rPr>
                <w:lang w:val="el-GR"/>
              </w:rPr>
            </w:pPr>
            <w:r w:rsidRPr="00FC563C">
              <w:t>2</w:t>
            </w:r>
          </w:p>
        </w:tc>
        <w:tc>
          <w:tcPr>
            <w:tcW w:w="0" w:type="auto"/>
            <w:vAlign w:val="center"/>
            <w:hideMark/>
          </w:tcPr>
          <w:p w14:paraId="266D734A" w14:textId="77777777" w:rsidR="00230716" w:rsidRPr="00FC563C" w:rsidRDefault="00230716" w:rsidP="00230716"/>
        </w:tc>
      </w:tr>
      <w:tr w:rsidR="00230716" w:rsidRPr="00FC563C" w14:paraId="5A22B69F"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43EA0D1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5040D43" w14:textId="77777777" w:rsidR="00230716" w:rsidRPr="00FC563C" w:rsidRDefault="00230716" w:rsidP="00230716">
            <w:pPr>
              <w:rPr>
                <w:lang w:val="en-US"/>
              </w:rPr>
            </w:pPr>
            <w:r w:rsidRPr="00FC563C">
              <w:t xml:space="preserve">HP Premier Flex LC/LC OM4 2f 5m </w:t>
            </w:r>
            <w:proofErr w:type="spellStart"/>
            <w:r w:rsidRPr="00FC563C">
              <w:t>Cbl</w:t>
            </w:r>
            <w:proofErr w:type="spellEnd"/>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77D6CC7" w14:textId="77777777" w:rsidR="00230716" w:rsidRPr="00FC563C" w:rsidRDefault="00230716" w:rsidP="00230716">
            <w:pPr>
              <w:rPr>
                <w:lang w:val="el-GR"/>
              </w:rPr>
            </w:pPr>
            <w:r w:rsidRPr="00FC563C">
              <w:t>14</w:t>
            </w:r>
          </w:p>
        </w:tc>
        <w:tc>
          <w:tcPr>
            <w:tcW w:w="0" w:type="auto"/>
            <w:vAlign w:val="center"/>
            <w:hideMark/>
          </w:tcPr>
          <w:p w14:paraId="71C2D2ED" w14:textId="77777777" w:rsidR="00230716" w:rsidRPr="00FC563C" w:rsidRDefault="00230716" w:rsidP="00230716"/>
        </w:tc>
      </w:tr>
      <w:tr w:rsidR="00230716" w:rsidRPr="00FC563C" w14:paraId="4E8AFB55"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00C4DA97"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B028AC1" w14:textId="77777777" w:rsidR="00230716" w:rsidRPr="00FC563C" w:rsidRDefault="00230716" w:rsidP="00230716">
            <w:pPr>
              <w:rPr>
                <w:lang w:val="en-US"/>
              </w:rPr>
            </w:pPr>
            <w:r w:rsidRPr="00FC563C">
              <w:t>HP 8Gb Short Wave B-Series SFP+ 1 Pack</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B91D4EC" w14:textId="77777777" w:rsidR="00230716" w:rsidRPr="00FC563C" w:rsidRDefault="00230716" w:rsidP="00230716">
            <w:pPr>
              <w:rPr>
                <w:lang w:val="el-GR"/>
              </w:rPr>
            </w:pPr>
            <w:r w:rsidRPr="00FC563C">
              <w:t>22</w:t>
            </w:r>
          </w:p>
        </w:tc>
        <w:tc>
          <w:tcPr>
            <w:tcW w:w="0" w:type="auto"/>
            <w:vAlign w:val="center"/>
            <w:hideMark/>
          </w:tcPr>
          <w:p w14:paraId="34A239AA" w14:textId="77777777" w:rsidR="00230716" w:rsidRPr="00FC563C" w:rsidRDefault="00230716" w:rsidP="00230716"/>
        </w:tc>
      </w:tr>
      <w:tr w:rsidR="00230716" w:rsidRPr="00FC563C" w14:paraId="50AD045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4D8DE25" w14:textId="77777777" w:rsidR="00230716" w:rsidRPr="00FC563C" w:rsidRDefault="00230716" w:rsidP="00230716">
            <w:r w:rsidRPr="00FC563C">
              <w:t>8</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ECF0B5B" w14:textId="77777777" w:rsidR="00230716" w:rsidRPr="00FC563C" w:rsidRDefault="00230716" w:rsidP="00230716">
            <w:r w:rsidRPr="00FC563C">
              <w:t xml:space="preserve">Switches </w:t>
            </w:r>
            <w:proofErr w:type="spellStart"/>
            <w:r w:rsidRPr="00FC563C">
              <w:t>Εφεδρικής</w:t>
            </w:r>
            <w:proofErr w:type="spellEnd"/>
            <w:r w:rsidRPr="00FC563C">
              <w:t xml:space="preserve"> Υπ</w:t>
            </w:r>
            <w:proofErr w:type="spellStart"/>
            <w:r w:rsidRPr="00FC563C">
              <w:t>οδομής</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7F37AB2" w14:textId="77777777" w:rsidR="00230716" w:rsidRPr="00FC563C" w:rsidRDefault="00230716" w:rsidP="00230716">
            <w:r w:rsidRPr="00FC563C">
              <w:t> </w:t>
            </w:r>
          </w:p>
        </w:tc>
        <w:tc>
          <w:tcPr>
            <w:tcW w:w="0" w:type="auto"/>
            <w:vAlign w:val="center"/>
            <w:hideMark/>
          </w:tcPr>
          <w:p w14:paraId="52B6FA4C" w14:textId="77777777" w:rsidR="00230716" w:rsidRPr="00FC563C" w:rsidRDefault="00230716" w:rsidP="00230716"/>
        </w:tc>
      </w:tr>
      <w:tr w:rsidR="00230716" w:rsidRPr="00FC563C" w14:paraId="7CF7085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88D1398"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7355D58" w14:textId="77777777" w:rsidR="00230716" w:rsidRPr="00FC563C" w:rsidRDefault="00230716" w:rsidP="00230716">
            <w:pPr>
              <w:rPr>
                <w:lang w:val="en-US"/>
              </w:rPr>
            </w:pPr>
            <w:r w:rsidRPr="00FC563C">
              <w:t xml:space="preserve">HP 5500 2-port 10GbE </w:t>
            </w:r>
            <w:proofErr w:type="spellStart"/>
            <w:r w:rsidRPr="00FC563C">
              <w:t>Loc</w:t>
            </w:r>
            <w:proofErr w:type="spellEnd"/>
            <w:r w:rsidRPr="00FC563C">
              <w:t xml:space="preserve"> Connect Module</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54B02D6" w14:textId="77777777" w:rsidR="00230716" w:rsidRPr="00FC563C" w:rsidRDefault="00230716" w:rsidP="00230716">
            <w:pPr>
              <w:rPr>
                <w:lang w:val="el-GR"/>
              </w:rPr>
            </w:pPr>
            <w:r w:rsidRPr="00FC563C">
              <w:t>2</w:t>
            </w:r>
          </w:p>
        </w:tc>
        <w:tc>
          <w:tcPr>
            <w:tcW w:w="0" w:type="auto"/>
            <w:vAlign w:val="center"/>
            <w:hideMark/>
          </w:tcPr>
          <w:p w14:paraId="39B8ADF9" w14:textId="77777777" w:rsidR="00230716" w:rsidRPr="00FC563C" w:rsidRDefault="00230716" w:rsidP="00230716"/>
        </w:tc>
      </w:tr>
      <w:tr w:rsidR="00230716" w:rsidRPr="00FC563C" w14:paraId="742DA54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2C06E39E"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F56F64C" w14:textId="77777777" w:rsidR="00230716" w:rsidRPr="00FC563C" w:rsidRDefault="00230716" w:rsidP="00230716">
            <w:pPr>
              <w:rPr>
                <w:lang w:val="en-US"/>
              </w:rPr>
            </w:pPr>
            <w:r w:rsidRPr="00FC563C">
              <w:t>HP 5120-24G EI Switch with 2 Slots</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33898A" w14:textId="77777777" w:rsidR="00230716" w:rsidRPr="00FC563C" w:rsidRDefault="00230716" w:rsidP="00230716">
            <w:pPr>
              <w:rPr>
                <w:lang w:val="el-GR"/>
              </w:rPr>
            </w:pPr>
            <w:r w:rsidRPr="00FC563C">
              <w:t>2</w:t>
            </w:r>
          </w:p>
        </w:tc>
        <w:tc>
          <w:tcPr>
            <w:tcW w:w="0" w:type="auto"/>
            <w:vAlign w:val="center"/>
            <w:hideMark/>
          </w:tcPr>
          <w:p w14:paraId="62305B5B" w14:textId="77777777" w:rsidR="00230716" w:rsidRPr="00FC563C" w:rsidRDefault="00230716" w:rsidP="00230716"/>
        </w:tc>
      </w:tr>
      <w:tr w:rsidR="00230716" w:rsidRPr="00FC563C" w14:paraId="3D4E4A6C"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62B3C63"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3B86B79" w14:textId="77777777" w:rsidR="00230716" w:rsidRPr="00FC563C" w:rsidRDefault="00230716" w:rsidP="00230716">
            <w:r w:rsidRPr="00FC563C">
              <w:t>Europe - English localization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4FFBBB4" w14:textId="77777777" w:rsidR="00230716" w:rsidRPr="00FC563C" w:rsidRDefault="00230716" w:rsidP="00230716">
            <w:r w:rsidRPr="00FC563C">
              <w:t>2</w:t>
            </w:r>
          </w:p>
        </w:tc>
        <w:tc>
          <w:tcPr>
            <w:tcW w:w="0" w:type="auto"/>
            <w:vAlign w:val="center"/>
            <w:hideMark/>
          </w:tcPr>
          <w:p w14:paraId="01D0AB75" w14:textId="77777777" w:rsidR="00230716" w:rsidRPr="00FC563C" w:rsidRDefault="00230716" w:rsidP="00230716"/>
        </w:tc>
      </w:tr>
      <w:tr w:rsidR="00230716" w:rsidRPr="00FC563C" w14:paraId="1DD3593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7F89DD6F"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700F81D" w14:textId="77777777" w:rsidR="00230716" w:rsidRPr="00FC563C" w:rsidRDefault="00230716" w:rsidP="00230716">
            <w:pPr>
              <w:rPr>
                <w:lang w:val="en-US"/>
              </w:rPr>
            </w:pPr>
            <w:r w:rsidRPr="00FC563C">
              <w:t>HP X230 Local Connect 100cm CX4 Cable</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B3B5611" w14:textId="77777777" w:rsidR="00230716" w:rsidRPr="00FC563C" w:rsidRDefault="00230716" w:rsidP="00230716">
            <w:pPr>
              <w:rPr>
                <w:lang w:val="el-GR"/>
              </w:rPr>
            </w:pPr>
            <w:r w:rsidRPr="00FC563C">
              <w:t>2</w:t>
            </w:r>
          </w:p>
        </w:tc>
        <w:tc>
          <w:tcPr>
            <w:tcW w:w="0" w:type="auto"/>
            <w:vAlign w:val="center"/>
            <w:hideMark/>
          </w:tcPr>
          <w:p w14:paraId="1E618260" w14:textId="77777777" w:rsidR="00230716" w:rsidRPr="00FC563C" w:rsidRDefault="00230716" w:rsidP="00230716"/>
        </w:tc>
      </w:tr>
      <w:tr w:rsidR="00230716" w:rsidRPr="00FC563C" w14:paraId="7F4E475B"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0118F1B" w14:textId="77777777" w:rsidR="00230716" w:rsidRPr="00FC563C" w:rsidRDefault="00230716" w:rsidP="00230716">
            <w:r w:rsidRPr="00FC563C">
              <w:t>9</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CABE4A3" w14:textId="77777777" w:rsidR="00230716" w:rsidRPr="00FC563C" w:rsidRDefault="00230716" w:rsidP="00230716">
            <w:r w:rsidRPr="00FC563C">
              <w:t xml:space="preserve">UPS </w:t>
            </w:r>
            <w:proofErr w:type="spellStart"/>
            <w:r w:rsidRPr="00FC563C">
              <w:t>Εφεδρικής</w:t>
            </w:r>
            <w:proofErr w:type="spellEnd"/>
            <w:r w:rsidRPr="00FC563C">
              <w:t xml:space="preserve"> Υπ</w:t>
            </w:r>
            <w:proofErr w:type="spellStart"/>
            <w:r w:rsidRPr="00FC563C">
              <w:t>οδομής</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96F1548" w14:textId="77777777" w:rsidR="00230716" w:rsidRPr="00FC563C" w:rsidRDefault="00230716" w:rsidP="00230716">
            <w:r w:rsidRPr="00FC563C">
              <w:t> </w:t>
            </w:r>
          </w:p>
        </w:tc>
        <w:tc>
          <w:tcPr>
            <w:tcW w:w="0" w:type="auto"/>
            <w:vAlign w:val="center"/>
            <w:hideMark/>
          </w:tcPr>
          <w:p w14:paraId="359063B8" w14:textId="77777777" w:rsidR="00230716" w:rsidRPr="00FC563C" w:rsidRDefault="00230716" w:rsidP="00230716"/>
        </w:tc>
      </w:tr>
      <w:tr w:rsidR="00230716" w:rsidRPr="00FC563C" w14:paraId="015C6147" w14:textId="77777777" w:rsidTr="00230716">
        <w:trPr>
          <w:trHeight w:val="28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9147321"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091A99C" w14:textId="77777777" w:rsidR="00230716" w:rsidRPr="00FC563C" w:rsidRDefault="00230716" w:rsidP="00230716">
            <w:pPr>
              <w:rPr>
                <w:lang w:val="en-US"/>
              </w:rPr>
            </w:pPr>
            <w:r w:rsidRPr="00FC563C">
              <w:t xml:space="preserve">9PX5KiRTN / Eaton 9PX 5000i RT3U </w:t>
            </w:r>
            <w:proofErr w:type="spellStart"/>
            <w:r w:rsidRPr="00FC563C">
              <w:t>Netpack</w:t>
            </w:r>
            <w:proofErr w:type="spellEnd"/>
            <w:r w:rsidRPr="00FC563C">
              <w:t>.</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0F247973" w14:textId="77777777" w:rsidR="00230716" w:rsidRPr="00FC563C" w:rsidRDefault="00230716" w:rsidP="00230716">
            <w:pPr>
              <w:rPr>
                <w:lang w:val="el-GR"/>
              </w:rPr>
            </w:pPr>
            <w:r w:rsidRPr="00FC563C">
              <w:t>2</w:t>
            </w:r>
          </w:p>
        </w:tc>
        <w:tc>
          <w:tcPr>
            <w:tcW w:w="0" w:type="auto"/>
            <w:vAlign w:val="center"/>
            <w:hideMark/>
          </w:tcPr>
          <w:p w14:paraId="0553F7F7" w14:textId="77777777" w:rsidR="00230716" w:rsidRPr="00FC563C" w:rsidRDefault="00230716" w:rsidP="00230716"/>
        </w:tc>
      </w:tr>
      <w:tr w:rsidR="00230716" w:rsidRPr="00FC563C" w14:paraId="16A4D47D" w14:textId="77777777" w:rsidTr="00230716">
        <w:trPr>
          <w:trHeight w:val="27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0C8A27" w14:textId="77777777" w:rsidR="00230716" w:rsidRPr="00FC563C" w:rsidRDefault="00230716" w:rsidP="00230716"/>
        </w:tc>
        <w:tc>
          <w:tcPr>
            <w:tcW w:w="6379" w:type="dxa"/>
            <w:tcBorders>
              <w:top w:val="single" w:sz="4" w:space="0" w:color="auto"/>
              <w:left w:val="single" w:sz="4" w:space="0" w:color="auto"/>
              <w:bottom w:val="single" w:sz="4" w:space="0" w:color="auto"/>
              <w:right w:val="single" w:sz="4" w:space="0" w:color="auto"/>
            </w:tcBorders>
            <w:vAlign w:val="center"/>
            <w:hideMark/>
          </w:tcPr>
          <w:p w14:paraId="0C1CDE34" w14:textId="77777777" w:rsidR="00230716" w:rsidRPr="00FC563C" w:rsidRDefault="00230716" w:rsidP="00230716">
            <w:pPr>
              <w:rPr>
                <w:lang w:val="en-US"/>
              </w:rPr>
            </w:pPr>
            <w:r w:rsidRPr="00FC563C">
              <w:t>Energy efficient Online Double conversion UPS (up to 94% efficiency in online mode), 5000VA/4500W, Versatile Rack/Tower 3U, Parallel operation (power extension and/or redundancy), multilingual LCD display, USB &amp; Serial ports, 4 dry contacts, RPO &amp; ROO connectors, power management software compatible with virtual environments, 8 x IEC C13 10A outlets (2 manageable groups) + 2 x IEC C19 16A, Hot-swappable batteries.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851C46" w14:textId="77777777" w:rsidR="00230716" w:rsidRPr="00FC563C" w:rsidRDefault="00230716" w:rsidP="00230716"/>
        </w:tc>
        <w:tc>
          <w:tcPr>
            <w:tcW w:w="0" w:type="auto"/>
            <w:vAlign w:val="center"/>
            <w:hideMark/>
          </w:tcPr>
          <w:p w14:paraId="6F9A89C9" w14:textId="77777777" w:rsidR="00230716" w:rsidRPr="00FC563C" w:rsidRDefault="00230716" w:rsidP="00230716"/>
        </w:tc>
      </w:tr>
      <w:tr w:rsidR="00230716" w:rsidRPr="00FC563C" w14:paraId="26190ECB" w14:textId="77777777" w:rsidTr="00230716">
        <w:trPr>
          <w:trHeight w:val="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88B9D" w14:textId="77777777" w:rsidR="00230716" w:rsidRPr="00FC563C" w:rsidRDefault="00230716" w:rsidP="00230716"/>
        </w:tc>
        <w:tc>
          <w:tcPr>
            <w:tcW w:w="6379" w:type="dxa"/>
            <w:tcBorders>
              <w:top w:val="single" w:sz="4" w:space="0" w:color="auto"/>
              <w:left w:val="single" w:sz="4" w:space="0" w:color="auto"/>
              <w:bottom w:val="single" w:sz="4" w:space="0" w:color="auto"/>
              <w:right w:val="single" w:sz="4" w:space="0" w:color="auto"/>
            </w:tcBorders>
            <w:vAlign w:val="center"/>
            <w:hideMark/>
          </w:tcPr>
          <w:p w14:paraId="4790D576" w14:textId="77777777" w:rsidR="00230716" w:rsidRPr="00FC563C" w:rsidRDefault="00230716" w:rsidP="00230716">
            <w:r w:rsidRPr="001124B3">
              <w:rPr>
                <w:lang w:val="en-US"/>
              </w:rPr>
              <w:t>Includes Web/SNMP card and Rackmount kit.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59D807" w14:textId="77777777" w:rsidR="00230716" w:rsidRPr="00FC563C" w:rsidRDefault="00230716" w:rsidP="00230716"/>
        </w:tc>
        <w:tc>
          <w:tcPr>
            <w:tcW w:w="0" w:type="auto"/>
            <w:vAlign w:val="center"/>
            <w:hideMark/>
          </w:tcPr>
          <w:p w14:paraId="03C134F3" w14:textId="77777777" w:rsidR="00230716" w:rsidRPr="00FC563C" w:rsidRDefault="00230716" w:rsidP="00230716"/>
        </w:tc>
      </w:tr>
      <w:tr w:rsidR="00230716" w:rsidRPr="00FC563C" w14:paraId="677BCA66" w14:textId="77777777" w:rsidTr="00230716">
        <w:trPr>
          <w:trHeight w:val="28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A594449"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3D9D6363" w14:textId="77777777" w:rsidR="00230716" w:rsidRPr="00FC563C" w:rsidRDefault="00230716" w:rsidP="00230716">
            <w:r w:rsidRPr="00FC563C">
              <w:t>9PXEBM180 / Eaton 9PX EBM 180V</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9FA8FA6" w14:textId="77777777" w:rsidR="00230716" w:rsidRPr="00FC563C" w:rsidRDefault="00230716" w:rsidP="00230716">
            <w:pPr>
              <w:rPr>
                <w:lang w:val="el-GR"/>
              </w:rPr>
            </w:pPr>
            <w:r w:rsidRPr="00FC563C">
              <w:t>2</w:t>
            </w:r>
          </w:p>
        </w:tc>
        <w:tc>
          <w:tcPr>
            <w:tcW w:w="0" w:type="auto"/>
            <w:vAlign w:val="center"/>
            <w:hideMark/>
          </w:tcPr>
          <w:p w14:paraId="7C65C677" w14:textId="77777777" w:rsidR="00230716" w:rsidRPr="00FC563C" w:rsidRDefault="00230716" w:rsidP="00230716"/>
        </w:tc>
      </w:tr>
      <w:tr w:rsidR="00230716" w:rsidRPr="00FC563C" w14:paraId="601094EF" w14:textId="77777777" w:rsidTr="00230716">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09EF9" w14:textId="77777777" w:rsidR="00230716" w:rsidRPr="00FC563C" w:rsidRDefault="00230716" w:rsidP="00230716">
            <w:pPr>
              <w:rPr>
                <w:lang w:val="en-US"/>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7FAF69DB" w14:textId="77777777" w:rsidR="00230716" w:rsidRPr="00FC563C" w:rsidRDefault="00230716" w:rsidP="00230716">
            <w:pPr>
              <w:rPr>
                <w:lang w:val="en-US"/>
              </w:rPr>
            </w:pPr>
            <w:r w:rsidRPr="00FC563C">
              <w:t>Extended Battery Module for 9PX 6000i RT3U, versatile Rack/Tower 3U</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CE7A1" w14:textId="77777777" w:rsidR="00230716" w:rsidRPr="00FC563C" w:rsidRDefault="00230716" w:rsidP="00230716"/>
        </w:tc>
        <w:tc>
          <w:tcPr>
            <w:tcW w:w="0" w:type="auto"/>
            <w:vAlign w:val="center"/>
            <w:hideMark/>
          </w:tcPr>
          <w:p w14:paraId="5DCEC2B5" w14:textId="77777777" w:rsidR="00230716" w:rsidRPr="00FC563C" w:rsidRDefault="00230716" w:rsidP="00230716"/>
        </w:tc>
      </w:tr>
      <w:tr w:rsidR="00230716" w:rsidRPr="00FC563C" w14:paraId="4119B9DF" w14:textId="77777777" w:rsidTr="00230716">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2E8656" w14:textId="77777777" w:rsidR="00230716" w:rsidRPr="00FC563C" w:rsidRDefault="00230716" w:rsidP="00230716">
            <w:pPr>
              <w:rPr>
                <w:lang w:val="en-US"/>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4EE49890" w14:textId="77777777" w:rsidR="00230716" w:rsidRPr="00FC563C" w:rsidRDefault="00230716" w:rsidP="00230716">
            <w:r w:rsidRPr="001124B3">
              <w:rPr>
                <w:lang w:val="en-US"/>
              </w:rPr>
              <w:t>Runtime &gt;20min at 5KVA load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DA7F3" w14:textId="77777777" w:rsidR="00230716" w:rsidRPr="00FC563C" w:rsidRDefault="00230716" w:rsidP="00230716"/>
        </w:tc>
        <w:tc>
          <w:tcPr>
            <w:tcW w:w="0" w:type="auto"/>
            <w:vAlign w:val="center"/>
            <w:hideMark/>
          </w:tcPr>
          <w:p w14:paraId="30E0F4BD" w14:textId="77777777" w:rsidR="00230716" w:rsidRPr="00FC563C" w:rsidRDefault="00230716" w:rsidP="00230716"/>
        </w:tc>
      </w:tr>
      <w:tr w:rsidR="00230716" w:rsidRPr="00FC563C" w14:paraId="65C2CD80"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vAlign w:val="center"/>
            <w:hideMark/>
          </w:tcPr>
          <w:p w14:paraId="12FC773B" w14:textId="77777777" w:rsidR="00230716" w:rsidRPr="00FC563C" w:rsidRDefault="00230716" w:rsidP="00230716">
            <w:r w:rsidRPr="00FC563C">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A76D664" w14:textId="77777777" w:rsidR="00230716" w:rsidRPr="00FC563C" w:rsidRDefault="00230716" w:rsidP="00230716">
            <w:r w:rsidRPr="00FC563C">
              <w:t>9RK / Eaton Rack kit 9PX/9SX</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C0BB0DE" w14:textId="77777777" w:rsidR="00230716" w:rsidRPr="00FC563C" w:rsidRDefault="00230716" w:rsidP="00230716">
            <w:pPr>
              <w:rPr>
                <w:lang w:val="el-GR"/>
              </w:rPr>
            </w:pPr>
            <w:r w:rsidRPr="00FC563C">
              <w:t>2</w:t>
            </w:r>
          </w:p>
        </w:tc>
        <w:tc>
          <w:tcPr>
            <w:tcW w:w="0" w:type="auto"/>
            <w:vAlign w:val="center"/>
            <w:hideMark/>
          </w:tcPr>
          <w:p w14:paraId="278CF5EA" w14:textId="77777777" w:rsidR="00230716" w:rsidRPr="00FC563C" w:rsidRDefault="00230716" w:rsidP="00230716"/>
        </w:tc>
      </w:tr>
      <w:tr w:rsidR="00230716" w:rsidRPr="00FC563C" w14:paraId="14B9CFF2" w14:textId="77777777" w:rsidTr="002307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D5289E1" w14:textId="77777777" w:rsidR="00230716" w:rsidRPr="00FC563C" w:rsidRDefault="00230716" w:rsidP="00230716">
            <w:r w:rsidRPr="00FC563C">
              <w:t>10</w:t>
            </w:r>
          </w:p>
        </w:tc>
        <w:tc>
          <w:tcPr>
            <w:tcW w:w="637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2806988" w14:textId="77777777" w:rsidR="00230716" w:rsidRPr="00FC563C" w:rsidRDefault="00230716" w:rsidP="00230716">
            <w:r w:rsidRPr="00FC563C">
              <w:t xml:space="preserve">Firewall </w:t>
            </w:r>
            <w:proofErr w:type="spellStart"/>
            <w:proofErr w:type="gramStart"/>
            <w:r w:rsidRPr="00FC563C">
              <w:t>Εφεδρικής</w:t>
            </w:r>
            <w:proofErr w:type="spellEnd"/>
            <w:r w:rsidRPr="00FC563C">
              <w:t xml:space="preserve">  Υπ</w:t>
            </w:r>
            <w:proofErr w:type="spellStart"/>
            <w:r w:rsidRPr="00FC563C">
              <w:t>οδομής</w:t>
            </w:r>
            <w:proofErr w:type="spellEnd"/>
            <w:proofErr w:type="gramEnd"/>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35D7CB7" w14:textId="77777777" w:rsidR="00230716" w:rsidRPr="00FC563C" w:rsidRDefault="00230716" w:rsidP="00230716">
            <w:r w:rsidRPr="00FC563C">
              <w:t> </w:t>
            </w:r>
          </w:p>
        </w:tc>
        <w:tc>
          <w:tcPr>
            <w:tcW w:w="0" w:type="auto"/>
            <w:vAlign w:val="center"/>
            <w:hideMark/>
          </w:tcPr>
          <w:p w14:paraId="6486716A" w14:textId="77777777" w:rsidR="00230716" w:rsidRPr="00FC563C" w:rsidRDefault="00230716" w:rsidP="00230716"/>
        </w:tc>
      </w:tr>
      <w:tr w:rsidR="00230716" w:rsidRPr="00FC563C" w14:paraId="53DDB82A" w14:textId="77777777" w:rsidTr="00230716">
        <w:trPr>
          <w:trHeight w:val="1380"/>
        </w:trPr>
        <w:tc>
          <w:tcPr>
            <w:tcW w:w="851" w:type="dxa"/>
            <w:tcBorders>
              <w:top w:val="single" w:sz="4" w:space="0" w:color="auto"/>
              <w:left w:val="single" w:sz="4" w:space="0" w:color="auto"/>
              <w:bottom w:val="single" w:sz="4" w:space="0" w:color="auto"/>
              <w:right w:val="single" w:sz="4" w:space="0" w:color="auto"/>
            </w:tcBorders>
            <w:vAlign w:val="center"/>
            <w:hideMark/>
          </w:tcPr>
          <w:p w14:paraId="376B21A0" w14:textId="77777777" w:rsidR="00230716" w:rsidRPr="00FC563C" w:rsidRDefault="00230716" w:rsidP="00230716">
            <w:r w:rsidRPr="00FC563C">
              <w:lastRenderedPageBreak/>
              <w:t> </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3F5BF22" w14:textId="77777777" w:rsidR="00230716" w:rsidRPr="00FC563C" w:rsidRDefault="00230716" w:rsidP="00230716">
            <w:r w:rsidRPr="00FC563C">
              <w:t>FG-100D-BDL (2) 10/100/1000 WAN port, (2) 10/100/1000 DMZ port, (18) port 10/100/1000 internal switch, 16GB onboard storage, AV, IPS/Application Control, CF, and AS (</w:t>
            </w:r>
            <w:proofErr w:type="spellStart"/>
            <w:r w:rsidRPr="00FC563C">
              <w:t>Περιλ</w:t>
            </w:r>
            <w:proofErr w:type="spellEnd"/>
            <w:r w:rsidRPr="00FC563C">
              <w:t xml:space="preserve">αμβάνει </w:t>
            </w:r>
            <w:proofErr w:type="spellStart"/>
            <w:r w:rsidRPr="00FC563C">
              <w:t>τους</w:t>
            </w:r>
            <w:proofErr w:type="spellEnd"/>
            <w:r w:rsidRPr="00FC563C">
              <w:t xml:space="preserve"> </w:t>
            </w:r>
            <w:proofErr w:type="spellStart"/>
            <w:r w:rsidRPr="00FC563C">
              <w:t>κωδικούς</w:t>
            </w:r>
            <w:proofErr w:type="spellEnd"/>
            <w:r w:rsidRPr="00FC563C">
              <w:t xml:space="preserve"> FC-10-00116-274-01-</w:t>
            </w:r>
            <w:proofErr w:type="gramStart"/>
            <w:r w:rsidRPr="00FC563C">
              <w:t>12  και</w:t>
            </w:r>
            <w:proofErr w:type="gramEnd"/>
            <w:r w:rsidRPr="00FC563C">
              <w:t xml:space="preserve"> FC-10-00116-950-02-48 </w:t>
            </w:r>
            <w:proofErr w:type="spellStart"/>
            <w:r w:rsidRPr="00FC563C">
              <w:t>σύμφων</w:t>
            </w:r>
            <w:proofErr w:type="spellEnd"/>
            <w:r w:rsidRPr="00FC563C">
              <w:t xml:space="preserve">α </w:t>
            </w:r>
            <w:proofErr w:type="spellStart"/>
            <w:r w:rsidRPr="00FC563C">
              <w:t>με</w:t>
            </w:r>
            <w:proofErr w:type="spellEnd"/>
            <w:r w:rsidRPr="00FC563C">
              <w:t xml:space="preserve"> </w:t>
            </w:r>
            <w:proofErr w:type="spellStart"/>
            <w:r w:rsidRPr="00FC563C">
              <w:t>τις</w:t>
            </w:r>
            <w:proofErr w:type="spellEnd"/>
            <w:r w:rsidRPr="00FC563C">
              <w:t xml:space="preserve"> απα</w:t>
            </w:r>
            <w:proofErr w:type="spellStart"/>
            <w:r w:rsidRPr="00FC563C">
              <w:t>ιτήσεις</w:t>
            </w:r>
            <w:proofErr w:type="spellEnd"/>
            <w:r w:rsidRPr="00FC563C">
              <w:t xml:space="preserve"> </w:t>
            </w:r>
            <w:proofErr w:type="spellStart"/>
            <w:r w:rsidRPr="00FC563C">
              <w:t>της</w:t>
            </w:r>
            <w:proofErr w:type="spellEnd"/>
            <w:r w:rsidRPr="00FC563C">
              <w:t xml:space="preserve"> </w:t>
            </w:r>
            <w:proofErr w:type="spellStart"/>
            <w:r w:rsidRPr="00FC563C">
              <w:t>δι</w:t>
            </w:r>
            <w:proofErr w:type="spellEnd"/>
            <w:r w:rsidRPr="00FC563C">
              <w:t>ακήρυξης)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5B2442F" w14:textId="77777777" w:rsidR="00230716" w:rsidRPr="00FC563C" w:rsidRDefault="00230716" w:rsidP="00230716">
            <w:r w:rsidRPr="00FC563C">
              <w:t>4</w:t>
            </w:r>
          </w:p>
        </w:tc>
        <w:tc>
          <w:tcPr>
            <w:tcW w:w="0" w:type="auto"/>
            <w:vAlign w:val="center"/>
            <w:hideMark/>
          </w:tcPr>
          <w:p w14:paraId="42EE87D4" w14:textId="77777777" w:rsidR="00230716" w:rsidRPr="00FC563C" w:rsidRDefault="00230716" w:rsidP="00230716"/>
        </w:tc>
      </w:tr>
    </w:tbl>
    <w:p w14:paraId="7BEF0F87" w14:textId="77777777" w:rsidR="00230716" w:rsidRPr="00FC563C" w:rsidRDefault="00230716" w:rsidP="00230716"/>
    <w:p w14:paraId="1D3399F1" w14:textId="77777777" w:rsidR="00230716" w:rsidRPr="00230716" w:rsidRDefault="00230716" w:rsidP="00230716">
      <w:pPr>
        <w:rPr>
          <w:rFonts w:eastAsia="SimSun"/>
          <w:lang w:val="el-GR"/>
        </w:rPr>
      </w:pPr>
      <w:r w:rsidRPr="00230716">
        <w:rPr>
          <w:rFonts w:eastAsia="SimSun"/>
          <w:lang w:val="el-GR"/>
        </w:rPr>
        <w:t>Οι υποδομές που διατέθηκαν στα Καταστήματα Κράτησης και εμπίπτουν στο πλαίσιο του έργου αποτυπώνονται στο κάτωθι πίνακα :</w:t>
      </w:r>
    </w:p>
    <w:tbl>
      <w:tblPr>
        <w:tblW w:w="904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844"/>
        <w:gridCol w:w="2236"/>
      </w:tblGrid>
      <w:tr w:rsidR="00230716" w:rsidRPr="00FC563C" w14:paraId="0DBCEC23" w14:textId="77777777" w:rsidTr="00230716">
        <w:trPr>
          <w:trHeight w:val="317"/>
          <w:tblHeader/>
        </w:trPr>
        <w:tc>
          <w:tcPr>
            <w:tcW w:w="960"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5FA57B9B" w14:textId="77777777" w:rsidR="00230716" w:rsidRPr="00FC563C" w:rsidRDefault="00230716" w:rsidP="00230716">
            <w:pPr>
              <w:rPr>
                <w:rFonts w:eastAsia="SimSun"/>
                <w:lang w:eastAsia="el-GR"/>
              </w:rPr>
            </w:pPr>
            <w:r w:rsidRPr="00FC563C">
              <w:t>Α/Α</w:t>
            </w:r>
          </w:p>
        </w:tc>
        <w:tc>
          <w:tcPr>
            <w:tcW w:w="5844"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6A83C6F7" w14:textId="77777777" w:rsidR="00230716" w:rsidRPr="00FC563C" w:rsidRDefault="00230716" w:rsidP="00230716">
            <w:r w:rsidRPr="00FC563C">
              <w:t>ΠΕΡΙΓΡΑΦΗ</w:t>
            </w:r>
          </w:p>
        </w:tc>
        <w:tc>
          <w:tcPr>
            <w:tcW w:w="2236"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5C74F3E1" w14:textId="77777777" w:rsidR="00230716" w:rsidRPr="00FC563C" w:rsidRDefault="00230716" w:rsidP="00230716">
            <w:r w:rsidRPr="00FC563C">
              <w:t>ΠΟΣΟTHTA</w:t>
            </w:r>
          </w:p>
        </w:tc>
      </w:tr>
      <w:tr w:rsidR="00230716" w:rsidRPr="00FC563C" w14:paraId="51203EE8"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3BBB5AF" w14:textId="77777777" w:rsidR="00230716" w:rsidRPr="00FC563C" w:rsidRDefault="00230716" w:rsidP="00230716">
            <w:r w:rsidRPr="00FC563C">
              <w:t>1</w:t>
            </w:r>
          </w:p>
        </w:tc>
        <w:tc>
          <w:tcPr>
            <w:tcW w:w="584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335D28A" w14:textId="77777777" w:rsidR="00230716" w:rsidRPr="00FC563C" w:rsidRDefault="00230716" w:rsidP="00230716">
            <w:proofErr w:type="spellStart"/>
            <w:r w:rsidRPr="00FC563C">
              <w:t>Στ</w:t>
            </w:r>
            <w:proofErr w:type="spellEnd"/>
            <w:r w:rsidRPr="00FC563C">
              <w:t xml:space="preserve">αθμός </w:t>
            </w:r>
            <w:proofErr w:type="spellStart"/>
            <w:r w:rsidRPr="00FC563C">
              <w:t>Εργ</w:t>
            </w:r>
            <w:proofErr w:type="spellEnd"/>
            <w:r w:rsidRPr="00FC563C">
              <w:t>ασίας</w:t>
            </w:r>
          </w:p>
        </w:tc>
        <w:tc>
          <w:tcPr>
            <w:tcW w:w="223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2DADB69" w14:textId="77777777" w:rsidR="00230716" w:rsidRPr="00FC563C" w:rsidRDefault="00230716" w:rsidP="00230716">
            <w:r w:rsidRPr="00FC563C">
              <w:t>800</w:t>
            </w:r>
          </w:p>
        </w:tc>
      </w:tr>
      <w:tr w:rsidR="00230716" w:rsidRPr="00FC563C" w14:paraId="00A34A50"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5D1A3C8C"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5291A0C6" w14:textId="77777777" w:rsidR="00230716" w:rsidRPr="00FC563C" w:rsidRDefault="00230716" w:rsidP="00230716">
            <w:pPr>
              <w:rPr>
                <w:lang w:val="en-US"/>
              </w:rPr>
            </w:pPr>
            <w:r w:rsidRPr="00FC563C">
              <w:t>HP ProDesk 600 G1 TWR Business PC</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7D1A492" w14:textId="77777777" w:rsidR="00230716" w:rsidRPr="00FC563C" w:rsidRDefault="00230716" w:rsidP="00230716">
            <w:r w:rsidRPr="00FC563C">
              <w:t> </w:t>
            </w:r>
          </w:p>
        </w:tc>
      </w:tr>
      <w:tr w:rsidR="00230716" w:rsidRPr="00FC563C" w14:paraId="2C6A2611"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1366874D"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5F615D34" w14:textId="77777777" w:rsidR="00230716" w:rsidRPr="00FC563C" w:rsidRDefault="00230716" w:rsidP="00230716">
            <w:pPr>
              <w:rPr>
                <w:lang w:val="el-GR"/>
              </w:rPr>
            </w:pPr>
            <w:r w:rsidRPr="00FC563C">
              <w:t>Single Unit (TWR) Packaging</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5417D21" w14:textId="77777777" w:rsidR="00230716" w:rsidRPr="00FC563C" w:rsidRDefault="00230716" w:rsidP="00230716">
            <w:r w:rsidRPr="00FC563C">
              <w:t> </w:t>
            </w:r>
          </w:p>
        </w:tc>
      </w:tr>
      <w:tr w:rsidR="00230716" w:rsidRPr="00FC563C" w14:paraId="69050015"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7F433429"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50350EDE" w14:textId="77777777" w:rsidR="00230716" w:rsidRPr="00FC563C" w:rsidRDefault="00230716" w:rsidP="00230716">
            <w:pPr>
              <w:rPr>
                <w:lang w:val="en-US"/>
              </w:rPr>
            </w:pPr>
            <w:r w:rsidRPr="00FC563C">
              <w:t>HP ProDesk 600 TWR Gold Chassis</w:t>
            </w:r>
          </w:p>
        </w:tc>
        <w:tc>
          <w:tcPr>
            <w:tcW w:w="2236" w:type="dxa"/>
            <w:tcBorders>
              <w:top w:val="single" w:sz="4" w:space="0" w:color="auto"/>
              <w:left w:val="single" w:sz="4" w:space="0" w:color="auto"/>
              <w:bottom w:val="single" w:sz="4" w:space="0" w:color="auto"/>
              <w:right w:val="single" w:sz="4" w:space="0" w:color="auto"/>
            </w:tcBorders>
            <w:vAlign w:val="center"/>
            <w:hideMark/>
          </w:tcPr>
          <w:p w14:paraId="1E882BCC" w14:textId="77777777" w:rsidR="00230716" w:rsidRPr="00FC563C" w:rsidRDefault="00230716" w:rsidP="00230716">
            <w:r w:rsidRPr="00FC563C">
              <w:t> </w:t>
            </w:r>
          </w:p>
        </w:tc>
      </w:tr>
      <w:tr w:rsidR="00230716" w:rsidRPr="00FC563C" w14:paraId="43A007A8"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7FE110B3"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784A9284" w14:textId="77777777" w:rsidR="00230716" w:rsidRPr="00FC563C" w:rsidRDefault="00230716" w:rsidP="00230716">
            <w:pPr>
              <w:rPr>
                <w:lang w:val="el-GR"/>
              </w:rPr>
            </w:pPr>
            <w:proofErr w:type="spellStart"/>
            <w:r w:rsidRPr="00FC563C">
              <w:t>FreeDOS</w:t>
            </w:r>
            <w:proofErr w:type="spellEnd"/>
            <w:r w:rsidRPr="00FC563C">
              <w:t xml:space="preserve"> 2.0 EURO</w:t>
            </w:r>
          </w:p>
        </w:tc>
        <w:tc>
          <w:tcPr>
            <w:tcW w:w="2236" w:type="dxa"/>
            <w:tcBorders>
              <w:top w:val="single" w:sz="4" w:space="0" w:color="auto"/>
              <w:left w:val="single" w:sz="4" w:space="0" w:color="auto"/>
              <w:bottom w:val="single" w:sz="4" w:space="0" w:color="auto"/>
              <w:right w:val="single" w:sz="4" w:space="0" w:color="auto"/>
            </w:tcBorders>
            <w:vAlign w:val="center"/>
            <w:hideMark/>
          </w:tcPr>
          <w:p w14:paraId="5FE3DCF2" w14:textId="77777777" w:rsidR="00230716" w:rsidRPr="00FC563C" w:rsidRDefault="00230716" w:rsidP="00230716">
            <w:r w:rsidRPr="00FC563C">
              <w:t> </w:t>
            </w:r>
          </w:p>
        </w:tc>
      </w:tr>
      <w:tr w:rsidR="00230716" w:rsidRPr="00FC563C" w14:paraId="30F43DCE"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6D528667"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11FB1D79" w14:textId="77777777" w:rsidR="00230716" w:rsidRPr="00FC563C" w:rsidRDefault="00230716" w:rsidP="00230716">
            <w:pPr>
              <w:rPr>
                <w:lang w:val="en-US"/>
              </w:rPr>
            </w:pPr>
            <w:r w:rsidRPr="00FC563C">
              <w:t>Intel Celeron G1820 2.7G 2M HD CPU</w:t>
            </w:r>
          </w:p>
        </w:tc>
        <w:tc>
          <w:tcPr>
            <w:tcW w:w="2236" w:type="dxa"/>
            <w:tcBorders>
              <w:top w:val="single" w:sz="4" w:space="0" w:color="auto"/>
              <w:left w:val="single" w:sz="4" w:space="0" w:color="auto"/>
              <w:bottom w:val="single" w:sz="4" w:space="0" w:color="auto"/>
              <w:right w:val="single" w:sz="4" w:space="0" w:color="auto"/>
            </w:tcBorders>
            <w:vAlign w:val="center"/>
            <w:hideMark/>
          </w:tcPr>
          <w:p w14:paraId="69A66EC4" w14:textId="77777777" w:rsidR="00230716" w:rsidRPr="00FC563C" w:rsidRDefault="00230716" w:rsidP="00230716">
            <w:r w:rsidRPr="00FC563C">
              <w:t> </w:t>
            </w:r>
          </w:p>
        </w:tc>
      </w:tr>
      <w:tr w:rsidR="00230716" w:rsidRPr="00FC563C" w14:paraId="5F41DF5E"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24F3D131"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38AD17F9" w14:textId="77777777" w:rsidR="00230716" w:rsidRPr="00FC563C" w:rsidRDefault="00230716" w:rsidP="00230716">
            <w:r w:rsidRPr="00FC563C">
              <w:t>4GB DDR3-1600 DIMM (1x4GB) RAM</w:t>
            </w:r>
          </w:p>
        </w:tc>
        <w:tc>
          <w:tcPr>
            <w:tcW w:w="2236" w:type="dxa"/>
            <w:tcBorders>
              <w:top w:val="single" w:sz="4" w:space="0" w:color="auto"/>
              <w:left w:val="single" w:sz="4" w:space="0" w:color="auto"/>
              <w:bottom w:val="single" w:sz="4" w:space="0" w:color="auto"/>
              <w:right w:val="single" w:sz="4" w:space="0" w:color="auto"/>
            </w:tcBorders>
            <w:vAlign w:val="center"/>
            <w:hideMark/>
          </w:tcPr>
          <w:p w14:paraId="637D76C2" w14:textId="77777777" w:rsidR="00230716" w:rsidRPr="00FC563C" w:rsidRDefault="00230716" w:rsidP="00230716">
            <w:r w:rsidRPr="00FC563C">
              <w:t> </w:t>
            </w:r>
          </w:p>
        </w:tc>
      </w:tr>
      <w:tr w:rsidR="00230716" w:rsidRPr="00FC563C" w14:paraId="2EA33842"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7D2312C1"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45936EBF" w14:textId="77777777" w:rsidR="00230716" w:rsidRPr="00FC563C" w:rsidRDefault="00230716" w:rsidP="00230716">
            <w:r w:rsidRPr="00FC563C">
              <w:t>500GB 7200 RPM SATA 6G 3.5 HDD</w:t>
            </w:r>
          </w:p>
        </w:tc>
        <w:tc>
          <w:tcPr>
            <w:tcW w:w="2236" w:type="dxa"/>
            <w:tcBorders>
              <w:top w:val="single" w:sz="4" w:space="0" w:color="auto"/>
              <w:left w:val="single" w:sz="4" w:space="0" w:color="auto"/>
              <w:bottom w:val="single" w:sz="4" w:space="0" w:color="auto"/>
              <w:right w:val="single" w:sz="4" w:space="0" w:color="auto"/>
            </w:tcBorders>
            <w:vAlign w:val="center"/>
            <w:hideMark/>
          </w:tcPr>
          <w:p w14:paraId="440C804F" w14:textId="77777777" w:rsidR="00230716" w:rsidRPr="00FC563C" w:rsidRDefault="00230716" w:rsidP="00230716">
            <w:r w:rsidRPr="00FC563C">
              <w:t> </w:t>
            </w:r>
          </w:p>
        </w:tc>
      </w:tr>
      <w:tr w:rsidR="00230716" w:rsidRPr="00FC563C" w14:paraId="4D0D1C5E"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46B2027C"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361625F7" w14:textId="77777777" w:rsidR="00230716" w:rsidRPr="00FC563C" w:rsidRDefault="00230716" w:rsidP="00230716">
            <w:r w:rsidRPr="00FC563C">
              <w:t>AMD Radeon HD 8490 1GB PCIe x16 GFX</w:t>
            </w:r>
          </w:p>
        </w:tc>
        <w:tc>
          <w:tcPr>
            <w:tcW w:w="2236" w:type="dxa"/>
            <w:tcBorders>
              <w:top w:val="single" w:sz="4" w:space="0" w:color="auto"/>
              <w:left w:val="single" w:sz="4" w:space="0" w:color="auto"/>
              <w:bottom w:val="single" w:sz="4" w:space="0" w:color="auto"/>
              <w:right w:val="single" w:sz="4" w:space="0" w:color="auto"/>
            </w:tcBorders>
            <w:vAlign w:val="center"/>
            <w:hideMark/>
          </w:tcPr>
          <w:p w14:paraId="0ABB432F" w14:textId="77777777" w:rsidR="00230716" w:rsidRPr="00FC563C" w:rsidRDefault="00230716" w:rsidP="00230716">
            <w:r w:rsidRPr="00FC563C">
              <w:t> </w:t>
            </w:r>
          </w:p>
        </w:tc>
      </w:tr>
      <w:tr w:rsidR="00230716" w:rsidRPr="00FC563C" w14:paraId="56FB3063"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0B062821"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063E35A3" w14:textId="77777777" w:rsidR="00230716" w:rsidRPr="00FC563C" w:rsidRDefault="00230716" w:rsidP="00230716">
            <w:r w:rsidRPr="00FC563C">
              <w:t>HP USB Keyboard - ME GRK</w:t>
            </w:r>
          </w:p>
        </w:tc>
        <w:tc>
          <w:tcPr>
            <w:tcW w:w="2236" w:type="dxa"/>
            <w:tcBorders>
              <w:top w:val="single" w:sz="4" w:space="0" w:color="auto"/>
              <w:left w:val="single" w:sz="4" w:space="0" w:color="auto"/>
              <w:bottom w:val="single" w:sz="4" w:space="0" w:color="auto"/>
              <w:right w:val="single" w:sz="4" w:space="0" w:color="auto"/>
            </w:tcBorders>
            <w:vAlign w:val="center"/>
            <w:hideMark/>
          </w:tcPr>
          <w:p w14:paraId="1B9C51CF" w14:textId="77777777" w:rsidR="00230716" w:rsidRPr="00FC563C" w:rsidRDefault="00230716" w:rsidP="00230716">
            <w:r w:rsidRPr="00FC563C">
              <w:t> </w:t>
            </w:r>
          </w:p>
        </w:tc>
      </w:tr>
      <w:tr w:rsidR="00230716" w:rsidRPr="00FC563C" w14:paraId="277EF9B4"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7D7C3D06"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223E0113" w14:textId="77777777" w:rsidR="00230716" w:rsidRPr="00FC563C" w:rsidRDefault="00230716" w:rsidP="00230716">
            <w:pPr>
              <w:rPr>
                <w:lang w:val="el-GR"/>
              </w:rPr>
            </w:pPr>
            <w:r w:rsidRPr="00FC563C">
              <w:t>HP USB Mouse</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FBBECFA" w14:textId="77777777" w:rsidR="00230716" w:rsidRPr="00FC563C" w:rsidRDefault="00230716" w:rsidP="00230716">
            <w:r w:rsidRPr="00FC563C">
              <w:t> </w:t>
            </w:r>
          </w:p>
        </w:tc>
      </w:tr>
      <w:tr w:rsidR="00230716" w:rsidRPr="00FC563C" w14:paraId="31D0CB51"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4D3E41C9"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686E9C3A" w14:textId="77777777" w:rsidR="00230716" w:rsidRPr="00FC563C" w:rsidRDefault="00230716" w:rsidP="00230716">
            <w:r w:rsidRPr="00FC563C">
              <w:t xml:space="preserve">HP </w:t>
            </w:r>
            <w:proofErr w:type="spellStart"/>
            <w:r w:rsidRPr="00FC563C">
              <w:t>SuperMulti</w:t>
            </w:r>
            <w:proofErr w:type="spellEnd"/>
            <w:r w:rsidRPr="00FC563C">
              <w:t xml:space="preserve"> ODD</w:t>
            </w:r>
          </w:p>
        </w:tc>
        <w:tc>
          <w:tcPr>
            <w:tcW w:w="2236" w:type="dxa"/>
            <w:tcBorders>
              <w:top w:val="single" w:sz="4" w:space="0" w:color="auto"/>
              <w:left w:val="single" w:sz="4" w:space="0" w:color="auto"/>
              <w:bottom w:val="single" w:sz="4" w:space="0" w:color="auto"/>
              <w:right w:val="single" w:sz="4" w:space="0" w:color="auto"/>
            </w:tcBorders>
            <w:vAlign w:val="center"/>
            <w:hideMark/>
          </w:tcPr>
          <w:p w14:paraId="766C3F99" w14:textId="77777777" w:rsidR="00230716" w:rsidRPr="00FC563C" w:rsidRDefault="00230716" w:rsidP="00230716">
            <w:r w:rsidRPr="00FC563C">
              <w:t> </w:t>
            </w:r>
          </w:p>
        </w:tc>
      </w:tr>
      <w:tr w:rsidR="00230716" w:rsidRPr="00FC563C" w14:paraId="482AD844" w14:textId="77777777" w:rsidTr="00230716">
        <w:trPr>
          <w:trHeight w:val="253"/>
        </w:trPr>
        <w:tc>
          <w:tcPr>
            <w:tcW w:w="960" w:type="dxa"/>
            <w:tcBorders>
              <w:top w:val="single" w:sz="4" w:space="0" w:color="auto"/>
              <w:left w:val="single" w:sz="4" w:space="0" w:color="auto"/>
              <w:bottom w:val="single" w:sz="4" w:space="0" w:color="auto"/>
              <w:right w:val="single" w:sz="4" w:space="0" w:color="auto"/>
            </w:tcBorders>
            <w:vAlign w:val="center"/>
            <w:hideMark/>
          </w:tcPr>
          <w:p w14:paraId="3214AA48"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5DD56D69" w14:textId="77777777" w:rsidR="00230716" w:rsidRPr="00FC563C" w:rsidRDefault="00230716" w:rsidP="00230716">
            <w:pPr>
              <w:rPr>
                <w:lang w:val="en-US"/>
              </w:rPr>
            </w:pPr>
            <w:r w:rsidRPr="00FC563C">
              <w:t>3/3/3 (material/</w:t>
            </w:r>
            <w:proofErr w:type="spellStart"/>
            <w:r w:rsidRPr="00FC563C">
              <w:t>labor</w:t>
            </w:r>
            <w:proofErr w:type="spellEnd"/>
            <w:r w:rsidRPr="00FC563C">
              <w:t>/onsite) TWR Warranty EURO</w:t>
            </w:r>
          </w:p>
        </w:tc>
        <w:tc>
          <w:tcPr>
            <w:tcW w:w="2236" w:type="dxa"/>
            <w:tcBorders>
              <w:top w:val="single" w:sz="4" w:space="0" w:color="auto"/>
              <w:left w:val="single" w:sz="4" w:space="0" w:color="auto"/>
              <w:bottom w:val="single" w:sz="4" w:space="0" w:color="auto"/>
              <w:right w:val="single" w:sz="4" w:space="0" w:color="auto"/>
            </w:tcBorders>
            <w:vAlign w:val="center"/>
            <w:hideMark/>
          </w:tcPr>
          <w:p w14:paraId="5FD34C81" w14:textId="77777777" w:rsidR="00230716" w:rsidRPr="00FC563C" w:rsidRDefault="00230716" w:rsidP="00230716">
            <w:r w:rsidRPr="00FC563C">
              <w:t> </w:t>
            </w:r>
          </w:p>
        </w:tc>
      </w:tr>
      <w:tr w:rsidR="00230716" w:rsidRPr="00FC563C" w14:paraId="030A7D71"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2EB775A8"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4F297669" w14:textId="77777777" w:rsidR="00230716" w:rsidRPr="00FC563C" w:rsidRDefault="00230716" w:rsidP="00230716">
            <w:r w:rsidRPr="00FC563C">
              <w:t>HP ProDesk 600 Country Kit GRK</w:t>
            </w:r>
          </w:p>
        </w:tc>
        <w:tc>
          <w:tcPr>
            <w:tcW w:w="2236" w:type="dxa"/>
            <w:tcBorders>
              <w:top w:val="single" w:sz="4" w:space="0" w:color="auto"/>
              <w:left w:val="single" w:sz="4" w:space="0" w:color="auto"/>
              <w:bottom w:val="single" w:sz="4" w:space="0" w:color="auto"/>
              <w:right w:val="single" w:sz="4" w:space="0" w:color="auto"/>
            </w:tcBorders>
            <w:vAlign w:val="center"/>
            <w:hideMark/>
          </w:tcPr>
          <w:p w14:paraId="04B085D2" w14:textId="77777777" w:rsidR="00230716" w:rsidRPr="00FC563C" w:rsidRDefault="00230716" w:rsidP="00230716">
            <w:r w:rsidRPr="00FC563C">
              <w:t> </w:t>
            </w:r>
          </w:p>
        </w:tc>
      </w:tr>
      <w:tr w:rsidR="00230716" w:rsidRPr="00FC563C" w14:paraId="6DB11154"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47B1BB6" w14:textId="77777777" w:rsidR="00230716" w:rsidRPr="00FC563C" w:rsidRDefault="00230716" w:rsidP="00230716">
            <w:pPr>
              <w:rPr>
                <w:lang w:val="el-GR"/>
              </w:rPr>
            </w:pPr>
            <w:r w:rsidRPr="00FC563C">
              <w:t>2</w:t>
            </w:r>
          </w:p>
        </w:tc>
        <w:tc>
          <w:tcPr>
            <w:tcW w:w="584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1E2EFC8" w14:textId="77777777" w:rsidR="00230716" w:rsidRPr="00FC563C" w:rsidRDefault="00230716" w:rsidP="00230716">
            <w:proofErr w:type="spellStart"/>
            <w:r w:rsidRPr="00FC563C">
              <w:t>Εκτυ</w:t>
            </w:r>
            <w:proofErr w:type="spellEnd"/>
            <w:r w:rsidRPr="00FC563C">
              <w:t>πωτές</w:t>
            </w:r>
          </w:p>
        </w:tc>
        <w:tc>
          <w:tcPr>
            <w:tcW w:w="223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3A15B442" w14:textId="77777777" w:rsidR="00230716" w:rsidRPr="00FC563C" w:rsidRDefault="00230716" w:rsidP="00230716">
            <w:r w:rsidRPr="00FC563C">
              <w:t>170</w:t>
            </w:r>
          </w:p>
        </w:tc>
      </w:tr>
      <w:tr w:rsidR="00230716" w:rsidRPr="00FC563C" w14:paraId="577FBFEE"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3CF2BD0D"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474B672D" w14:textId="77777777" w:rsidR="00230716" w:rsidRPr="00FC563C" w:rsidRDefault="00230716" w:rsidP="00230716">
            <w:proofErr w:type="spellStart"/>
            <w:r w:rsidRPr="00FC563C">
              <w:t>Εκτυ</w:t>
            </w:r>
            <w:proofErr w:type="spellEnd"/>
            <w:r w:rsidRPr="00FC563C">
              <w:t>πωτές ΟΚΙ Β431DN</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2C1FFD1" w14:textId="77777777" w:rsidR="00230716" w:rsidRPr="00FC563C" w:rsidRDefault="00230716" w:rsidP="00230716">
            <w:r w:rsidRPr="00FC563C">
              <w:t> </w:t>
            </w:r>
          </w:p>
        </w:tc>
      </w:tr>
      <w:tr w:rsidR="00230716" w:rsidRPr="00FC563C" w14:paraId="75F665A6"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5AF2E07B"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329AB26A" w14:textId="77777777" w:rsidR="00230716" w:rsidRPr="00FC563C" w:rsidRDefault="00230716" w:rsidP="00230716">
            <w:r w:rsidRPr="00FC563C">
              <w:t>TONER BLACK 3k</w:t>
            </w:r>
          </w:p>
        </w:tc>
        <w:tc>
          <w:tcPr>
            <w:tcW w:w="2236" w:type="dxa"/>
            <w:tcBorders>
              <w:top w:val="single" w:sz="4" w:space="0" w:color="auto"/>
              <w:left w:val="single" w:sz="4" w:space="0" w:color="auto"/>
              <w:bottom w:val="single" w:sz="4" w:space="0" w:color="auto"/>
              <w:right w:val="single" w:sz="4" w:space="0" w:color="auto"/>
            </w:tcBorders>
            <w:vAlign w:val="center"/>
            <w:hideMark/>
          </w:tcPr>
          <w:p w14:paraId="73BB5D47" w14:textId="77777777" w:rsidR="00230716" w:rsidRPr="00FC563C" w:rsidRDefault="00230716" w:rsidP="00230716">
            <w:r w:rsidRPr="00FC563C">
              <w:t> </w:t>
            </w:r>
          </w:p>
        </w:tc>
      </w:tr>
      <w:tr w:rsidR="00230716" w:rsidRPr="00FC563C" w14:paraId="28FA6230"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6A64164" w14:textId="77777777" w:rsidR="00230716" w:rsidRPr="001E7204" w:rsidRDefault="001E7204" w:rsidP="00230716">
            <w:pPr>
              <w:rPr>
                <w:lang w:val="el-GR"/>
              </w:rPr>
            </w:pPr>
            <w:r>
              <w:rPr>
                <w:lang w:val="el-GR"/>
              </w:rPr>
              <w:t>3</w:t>
            </w:r>
          </w:p>
        </w:tc>
        <w:tc>
          <w:tcPr>
            <w:tcW w:w="584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3278BF7" w14:textId="77777777" w:rsidR="00230716" w:rsidRPr="00FC563C" w:rsidRDefault="00230716" w:rsidP="00230716">
            <w:r w:rsidRPr="00FC563C">
              <w:t>RACK</w:t>
            </w:r>
          </w:p>
        </w:tc>
        <w:tc>
          <w:tcPr>
            <w:tcW w:w="223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F317FA2" w14:textId="77777777" w:rsidR="00230716" w:rsidRPr="00FC563C" w:rsidRDefault="00230716" w:rsidP="00230716">
            <w:r w:rsidRPr="00FC563C">
              <w:t>36</w:t>
            </w:r>
          </w:p>
        </w:tc>
      </w:tr>
      <w:tr w:rsidR="00230716" w:rsidRPr="00FC563C" w14:paraId="3CD0D0CA"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8959A7D" w14:textId="77777777" w:rsidR="00230716" w:rsidRPr="001E7204" w:rsidRDefault="001E7204" w:rsidP="00230716">
            <w:pPr>
              <w:rPr>
                <w:lang w:val="el-GR"/>
              </w:rPr>
            </w:pPr>
            <w:r>
              <w:rPr>
                <w:lang w:val="el-GR"/>
              </w:rPr>
              <w:t>4</w:t>
            </w:r>
          </w:p>
        </w:tc>
        <w:tc>
          <w:tcPr>
            <w:tcW w:w="584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E547917" w14:textId="77777777" w:rsidR="00230716" w:rsidRPr="00FC563C" w:rsidRDefault="00230716" w:rsidP="00230716">
            <w:r w:rsidRPr="00FC563C">
              <w:t>Switches Κατα</w:t>
            </w:r>
            <w:proofErr w:type="spellStart"/>
            <w:r w:rsidRPr="00FC563C">
              <w:t>στημάτων</w:t>
            </w:r>
            <w:proofErr w:type="spellEnd"/>
            <w:r w:rsidRPr="00FC563C">
              <w:t xml:space="preserve"> </w:t>
            </w:r>
            <w:proofErr w:type="spellStart"/>
            <w:r w:rsidRPr="00FC563C">
              <w:t>Κράτησης</w:t>
            </w:r>
            <w:proofErr w:type="spellEnd"/>
          </w:p>
        </w:tc>
        <w:tc>
          <w:tcPr>
            <w:tcW w:w="223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9B62C5D" w14:textId="77777777" w:rsidR="00230716" w:rsidRPr="00FC563C" w:rsidRDefault="00230716" w:rsidP="00230716">
            <w:r w:rsidRPr="00FC563C">
              <w:t> </w:t>
            </w:r>
          </w:p>
        </w:tc>
      </w:tr>
      <w:tr w:rsidR="00230716" w:rsidRPr="00FC563C" w14:paraId="25E66061"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31E6A987"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79027934" w14:textId="77777777" w:rsidR="00230716" w:rsidRPr="00FC563C" w:rsidRDefault="00230716" w:rsidP="00230716">
            <w:pPr>
              <w:rPr>
                <w:lang w:val="en-US"/>
              </w:rPr>
            </w:pPr>
            <w:r w:rsidRPr="00FC563C">
              <w:t>HP 1910-16G Switch</w:t>
            </w:r>
          </w:p>
        </w:tc>
        <w:tc>
          <w:tcPr>
            <w:tcW w:w="2236" w:type="dxa"/>
            <w:tcBorders>
              <w:top w:val="single" w:sz="4" w:space="0" w:color="auto"/>
              <w:left w:val="single" w:sz="4" w:space="0" w:color="auto"/>
              <w:bottom w:val="single" w:sz="4" w:space="0" w:color="auto"/>
              <w:right w:val="single" w:sz="4" w:space="0" w:color="auto"/>
            </w:tcBorders>
            <w:vAlign w:val="center"/>
            <w:hideMark/>
          </w:tcPr>
          <w:p w14:paraId="6EF0C5EF" w14:textId="77777777" w:rsidR="00230716" w:rsidRPr="00FC563C" w:rsidRDefault="00230716" w:rsidP="00230716">
            <w:pPr>
              <w:rPr>
                <w:lang w:val="el-GR"/>
              </w:rPr>
            </w:pPr>
            <w:r w:rsidRPr="00FC563C">
              <w:t>85</w:t>
            </w:r>
          </w:p>
        </w:tc>
      </w:tr>
      <w:tr w:rsidR="00230716" w:rsidRPr="00FC563C" w14:paraId="20B4F593"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120C3B23"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7A4575A5" w14:textId="77777777" w:rsidR="00230716" w:rsidRPr="00FC563C" w:rsidRDefault="00230716" w:rsidP="00230716">
            <w:r w:rsidRPr="00FC563C">
              <w:t>Europe - English localization</w:t>
            </w:r>
          </w:p>
        </w:tc>
        <w:tc>
          <w:tcPr>
            <w:tcW w:w="2236" w:type="dxa"/>
            <w:tcBorders>
              <w:top w:val="single" w:sz="4" w:space="0" w:color="auto"/>
              <w:left w:val="single" w:sz="4" w:space="0" w:color="auto"/>
              <w:bottom w:val="single" w:sz="4" w:space="0" w:color="auto"/>
              <w:right w:val="single" w:sz="4" w:space="0" w:color="auto"/>
            </w:tcBorders>
            <w:vAlign w:val="center"/>
            <w:hideMark/>
          </w:tcPr>
          <w:p w14:paraId="55BF232A" w14:textId="77777777" w:rsidR="00230716" w:rsidRPr="00FC563C" w:rsidRDefault="00230716" w:rsidP="00230716">
            <w:r w:rsidRPr="00FC563C">
              <w:t>85</w:t>
            </w:r>
          </w:p>
        </w:tc>
      </w:tr>
      <w:tr w:rsidR="00230716" w:rsidRPr="00FC563C" w14:paraId="4DC81791"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593DD0C8" w14:textId="77777777" w:rsidR="00230716" w:rsidRPr="00FC563C" w:rsidRDefault="00230716" w:rsidP="00230716">
            <w:r w:rsidRPr="00FC563C">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337F7454" w14:textId="77777777" w:rsidR="00230716" w:rsidRPr="00FC563C" w:rsidRDefault="00230716" w:rsidP="00230716">
            <w:pPr>
              <w:rPr>
                <w:lang w:val="en-US"/>
              </w:rPr>
            </w:pPr>
            <w:r w:rsidRPr="00FC563C">
              <w:t>HP 19xx Switch products JW Supp</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B9E9508" w14:textId="77777777" w:rsidR="00230716" w:rsidRPr="00FC563C" w:rsidRDefault="00230716" w:rsidP="00230716">
            <w:pPr>
              <w:rPr>
                <w:lang w:val="el-GR"/>
              </w:rPr>
            </w:pPr>
            <w:r w:rsidRPr="00FC563C">
              <w:t>85</w:t>
            </w:r>
          </w:p>
        </w:tc>
      </w:tr>
      <w:tr w:rsidR="00230716" w:rsidRPr="00FC563C" w14:paraId="00907B6A"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03CF058" w14:textId="77777777" w:rsidR="00230716" w:rsidRPr="00253C9D" w:rsidRDefault="001E7204" w:rsidP="00230716">
            <w:pPr>
              <w:rPr>
                <w:lang w:val="el-GR"/>
              </w:rPr>
            </w:pPr>
            <w:r>
              <w:rPr>
                <w:lang w:val="el-GR"/>
              </w:rPr>
              <w:t>5</w:t>
            </w:r>
          </w:p>
        </w:tc>
        <w:tc>
          <w:tcPr>
            <w:tcW w:w="584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CDD0B35" w14:textId="77777777" w:rsidR="00230716" w:rsidRPr="00253C9D" w:rsidRDefault="00230716" w:rsidP="00230716">
            <w:proofErr w:type="spellStart"/>
            <w:r w:rsidRPr="00253C9D">
              <w:t>Εξο</w:t>
            </w:r>
            <w:proofErr w:type="spellEnd"/>
            <w:r w:rsidRPr="00253C9D">
              <w:t xml:space="preserve">πλισμός </w:t>
            </w:r>
            <w:proofErr w:type="spellStart"/>
            <w:r w:rsidRPr="00253C9D">
              <w:t>Δι</w:t>
            </w:r>
            <w:proofErr w:type="spellEnd"/>
            <w:r w:rsidRPr="00253C9D">
              <w:t xml:space="preserve">αχείρισης </w:t>
            </w:r>
            <w:proofErr w:type="spellStart"/>
            <w:r w:rsidRPr="00253C9D">
              <w:t>Οχήμ</w:t>
            </w:r>
            <w:proofErr w:type="spellEnd"/>
            <w:r w:rsidRPr="00253C9D">
              <w:t>ατος</w:t>
            </w:r>
          </w:p>
        </w:tc>
        <w:tc>
          <w:tcPr>
            <w:tcW w:w="223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7039C51" w14:textId="77777777" w:rsidR="00230716" w:rsidRPr="00253C9D" w:rsidRDefault="00230716" w:rsidP="00230716">
            <w:r w:rsidRPr="00253C9D">
              <w:t> </w:t>
            </w:r>
          </w:p>
        </w:tc>
      </w:tr>
      <w:tr w:rsidR="00230716" w:rsidRPr="00FC563C" w14:paraId="1E3DC99B" w14:textId="77777777" w:rsidTr="00230716">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41DB3686" w14:textId="77777777" w:rsidR="00230716" w:rsidRPr="00253C9D" w:rsidRDefault="00230716" w:rsidP="00230716">
            <w:r w:rsidRPr="00253C9D">
              <w:t> </w:t>
            </w:r>
          </w:p>
        </w:tc>
        <w:tc>
          <w:tcPr>
            <w:tcW w:w="5844" w:type="dxa"/>
            <w:tcBorders>
              <w:top w:val="single" w:sz="4" w:space="0" w:color="auto"/>
              <w:left w:val="single" w:sz="4" w:space="0" w:color="auto"/>
              <w:bottom w:val="single" w:sz="4" w:space="0" w:color="auto"/>
              <w:right w:val="single" w:sz="4" w:space="0" w:color="auto"/>
            </w:tcBorders>
            <w:vAlign w:val="center"/>
            <w:hideMark/>
          </w:tcPr>
          <w:p w14:paraId="11C7822F" w14:textId="77777777" w:rsidR="00230716" w:rsidRPr="00253C9D" w:rsidRDefault="00230716" w:rsidP="00230716">
            <w:pPr>
              <w:rPr>
                <w:lang w:val="en-US"/>
              </w:rPr>
            </w:pPr>
            <w:r w:rsidRPr="00253C9D">
              <w:t>SKYLOG 4 GSM/GPRS GPS unit</w:t>
            </w:r>
          </w:p>
        </w:tc>
        <w:tc>
          <w:tcPr>
            <w:tcW w:w="2236" w:type="dxa"/>
            <w:tcBorders>
              <w:top w:val="single" w:sz="4" w:space="0" w:color="auto"/>
              <w:left w:val="single" w:sz="4" w:space="0" w:color="auto"/>
              <w:bottom w:val="single" w:sz="4" w:space="0" w:color="auto"/>
              <w:right w:val="single" w:sz="4" w:space="0" w:color="auto"/>
            </w:tcBorders>
            <w:vAlign w:val="center"/>
            <w:hideMark/>
          </w:tcPr>
          <w:p w14:paraId="2DD9F94D" w14:textId="77777777" w:rsidR="00230716" w:rsidRPr="00253C9D" w:rsidRDefault="00230716" w:rsidP="00230716">
            <w:pPr>
              <w:rPr>
                <w:lang w:val="el-GR"/>
              </w:rPr>
            </w:pPr>
            <w:r w:rsidRPr="00253C9D">
              <w:t>150</w:t>
            </w:r>
          </w:p>
        </w:tc>
      </w:tr>
    </w:tbl>
    <w:p w14:paraId="436BEF7D" w14:textId="77777777" w:rsidR="00230716" w:rsidRPr="00FC563C" w:rsidRDefault="00230716" w:rsidP="00230716"/>
    <w:p w14:paraId="1ECF6062" w14:textId="77777777" w:rsidR="00230716" w:rsidRPr="00230716" w:rsidRDefault="00230716" w:rsidP="00230716">
      <w:pPr>
        <w:rPr>
          <w:rFonts w:eastAsia="SimSun"/>
          <w:lang w:val="el-GR"/>
        </w:rPr>
      </w:pPr>
      <w:r w:rsidRPr="00230716">
        <w:rPr>
          <w:rFonts w:eastAsia="SimSun"/>
          <w:lang w:val="el-GR"/>
        </w:rPr>
        <w:t>Στο διάγραμμα που ακολουθεί αποτυπώνεται η υφιστάμενη αρχιτεκτονική :</w:t>
      </w:r>
    </w:p>
    <w:p w14:paraId="14B15E81" w14:textId="77777777" w:rsidR="00230716" w:rsidRPr="00FC563C" w:rsidRDefault="00230716" w:rsidP="00230716">
      <w:pPr>
        <w:rPr>
          <w:rFonts w:eastAsia="SimSun"/>
        </w:rPr>
      </w:pPr>
      <w:r w:rsidRPr="00FC563C">
        <w:rPr>
          <w:noProof/>
          <w:lang w:val="el-GR" w:eastAsia="el-GR"/>
        </w:rPr>
        <w:lastRenderedPageBreak/>
        <w:drawing>
          <wp:inline distT="0" distB="0" distL="0" distR="0" wp14:anchorId="5AF2AA4D" wp14:editId="2A7C3E8A">
            <wp:extent cx="5886450" cy="337185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86450" cy="3371850"/>
                    </a:xfrm>
                    <a:prstGeom prst="rect">
                      <a:avLst/>
                    </a:prstGeom>
                    <a:noFill/>
                    <a:ln>
                      <a:noFill/>
                    </a:ln>
                  </pic:spPr>
                </pic:pic>
              </a:graphicData>
            </a:graphic>
          </wp:inline>
        </w:drawing>
      </w:r>
    </w:p>
    <w:p w14:paraId="7383389A" w14:textId="77777777" w:rsidR="00230716" w:rsidRPr="00FC563C" w:rsidRDefault="00230716" w:rsidP="00230716">
      <w:pPr>
        <w:rPr>
          <w:rFonts w:eastAsia="SimSun"/>
        </w:rPr>
      </w:pPr>
    </w:p>
    <w:p w14:paraId="0C1F5F90" w14:textId="77777777" w:rsidR="00230716" w:rsidRPr="00400395" w:rsidRDefault="00230716" w:rsidP="00012F1D">
      <w:pPr>
        <w:pStyle w:val="2"/>
        <w:numPr>
          <w:ilvl w:val="3"/>
          <w:numId w:val="32"/>
        </w:numPr>
        <w:rPr>
          <w:lang w:val="el-GR"/>
        </w:rPr>
      </w:pPr>
      <w:bookmarkStart w:id="338" w:name="_Toc99717309"/>
      <w:r w:rsidRPr="00230716">
        <w:rPr>
          <w:lang w:val="el-GR"/>
        </w:rPr>
        <w:t>Συνοπτική περιγραφή έτοιμου λογισμικού</w:t>
      </w:r>
      <w:bookmarkEnd w:id="338"/>
      <w:r w:rsidRPr="00230716">
        <w:rPr>
          <w:lang w:val="el-GR"/>
        </w:rPr>
        <w:t xml:space="preserve"> </w:t>
      </w:r>
    </w:p>
    <w:p w14:paraId="2AA1D548" w14:textId="77777777" w:rsidR="00230716" w:rsidRPr="00FC563C" w:rsidRDefault="00230716" w:rsidP="00230716">
      <w:pPr>
        <w:rPr>
          <w:lang w:val="el-GR"/>
        </w:rPr>
      </w:pPr>
      <w:r w:rsidRPr="00230716">
        <w:rPr>
          <w:rFonts w:eastAsia="SimSun"/>
          <w:lang w:val="el-GR"/>
        </w:rPr>
        <w:t>Παρακάτω αποτυπώνεται ο πίνακας με το έτοιμο λογισμικό που εγκαταστάθηκε στην κύρια υποδομή :</w:t>
      </w:r>
    </w:p>
    <w:tbl>
      <w:tblPr>
        <w:tblW w:w="8980" w:type="dxa"/>
        <w:tblInd w:w="-5" w:type="dxa"/>
        <w:tblLook w:val="04A0" w:firstRow="1" w:lastRow="0" w:firstColumn="1" w:lastColumn="0" w:noHBand="0" w:noVBand="1"/>
      </w:tblPr>
      <w:tblGrid>
        <w:gridCol w:w="564"/>
        <w:gridCol w:w="5942"/>
        <w:gridCol w:w="898"/>
        <w:gridCol w:w="1576"/>
      </w:tblGrid>
      <w:tr w:rsidR="00230716" w:rsidRPr="00FC563C" w14:paraId="5D49A0FD" w14:textId="77777777" w:rsidTr="00230716">
        <w:trPr>
          <w:trHeight w:val="288"/>
          <w:tblHeader/>
        </w:trPr>
        <w:tc>
          <w:tcPr>
            <w:tcW w:w="520"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1D7FE6F4" w14:textId="77777777" w:rsidR="00230716" w:rsidRPr="00FC563C" w:rsidRDefault="00230716" w:rsidP="00230716">
            <w:pPr>
              <w:rPr>
                <w:rFonts w:eastAsia="SimSun"/>
                <w:lang w:eastAsia="el-GR"/>
              </w:rPr>
            </w:pPr>
            <w:r w:rsidRPr="00FC563C">
              <w:t>Α/Α</w:t>
            </w:r>
          </w:p>
        </w:tc>
        <w:tc>
          <w:tcPr>
            <w:tcW w:w="6020" w:type="dxa"/>
            <w:tcBorders>
              <w:top w:val="single" w:sz="4" w:space="0" w:color="auto"/>
              <w:left w:val="nil"/>
              <w:bottom w:val="single" w:sz="4" w:space="0" w:color="auto"/>
              <w:right w:val="single" w:sz="4" w:space="0" w:color="auto"/>
            </w:tcBorders>
            <w:shd w:val="clear" w:color="auto" w:fill="2E74B5" w:themeFill="accent1" w:themeFillShade="BF"/>
            <w:vAlign w:val="center"/>
            <w:hideMark/>
          </w:tcPr>
          <w:p w14:paraId="4ECBD02B" w14:textId="77777777" w:rsidR="00230716" w:rsidRPr="00FC563C" w:rsidRDefault="00230716" w:rsidP="00230716">
            <w:r w:rsidRPr="00FC563C">
              <w:t>ΠΕΡΙΓΡΑΦΗ</w:t>
            </w:r>
          </w:p>
        </w:tc>
        <w:tc>
          <w:tcPr>
            <w:tcW w:w="860" w:type="dxa"/>
            <w:tcBorders>
              <w:top w:val="single" w:sz="4" w:space="0" w:color="auto"/>
              <w:left w:val="nil"/>
              <w:bottom w:val="single" w:sz="4" w:space="0" w:color="auto"/>
              <w:right w:val="single" w:sz="4" w:space="0" w:color="auto"/>
            </w:tcBorders>
            <w:shd w:val="clear" w:color="auto" w:fill="2E74B5" w:themeFill="accent1" w:themeFillShade="BF"/>
            <w:vAlign w:val="center"/>
            <w:hideMark/>
          </w:tcPr>
          <w:p w14:paraId="7BFDDDEE" w14:textId="77777777" w:rsidR="00230716" w:rsidRPr="00FC563C" w:rsidRDefault="00230716" w:rsidP="00230716">
            <w:r w:rsidRPr="00FC563C">
              <w:t>ΤΥΠΟΣ</w:t>
            </w:r>
          </w:p>
        </w:tc>
        <w:tc>
          <w:tcPr>
            <w:tcW w:w="1580" w:type="dxa"/>
            <w:tcBorders>
              <w:top w:val="single" w:sz="4" w:space="0" w:color="auto"/>
              <w:left w:val="nil"/>
              <w:bottom w:val="single" w:sz="4" w:space="0" w:color="auto"/>
              <w:right w:val="single" w:sz="4" w:space="0" w:color="auto"/>
            </w:tcBorders>
            <w:shd w:val="clear" w:color="auto" w:fill="2E74B5" w:themeFill="accent1" w:themeFillShade="BF"/>
            <w:vAlign w:val="center"/>
            <w:hideMark/>
          </w:tcPr>
          <w:p w14:paraId="5537EB45" w14:textId="77777777" w:rsidR="00230716" w:rsidRPr="00FC563C" w:rsidRDefault="00230716" w:rsidP="00230716">
            <w:r w:rsidRPr="00FC563C">
              <w:t>ΠΟΣΟΤΗΤΑ</w:t>
            </w:r>
          </w:p>
        </w:tc>
      </w:tr>
      <w:tr w:rsidR="00230716" w:rsidRPr="00FC563C" w14:paraId="612E9AD8"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6CB1EB77" w14:textId="77777777" w:rsidR="00230716" w:rsidRPr="00FC563C" w:rsidRDefault="00230716" w:rsidP="00230716">
            <w:r w:rsidRPr="00FC563C">
              <w:t>1</w:t>
            </w:r>
          </w:p>
        </w:tc>
        <w:tc>
          <w:tcPr>
            <w:tcW w:w="6020" w:type="dxa"/>
            <w:tcBorders>
              <w:top w:val="nil"/>
              <w:left w:val="nil"/>
              <w:bottom w:val="single" w:sz="4" w:space="0" w:color="auto"/>
              <w:right w:val="single" w:sz="4" w:space="0" w:color="auto"/>
            </w:tcBorders>
            <w:shd w:val="clear" w:color="auto" w:fill="CCFFCC"/>
            <w:vAlign w:val="center"/>
            <w:hideMark/>
          </w:tcPr>
          <w:p w14:paraId="00A3211B" w14:textId="77777777" w:rsidR="00230716" w:rsidRPr="00FC563C" w:rsidRDefault="00230716" w:rsidP="00230716">
            <w:r w:rsidRPr="00FC563C">
              <w:t>Antivirus</w:t>
            </w:r>
          </w:p>
        </w:tc>
        <w:tc>
          <w:tcPr>
            <w:tcW w:w="860" w:type="dxa"/>
            <w:tcBorders>
              <w:top w:val="nil"/>
              <w:left w:val="nil"/>
              <w:bottom w:val="single" w:sz="4" w:space="0" w:color="auto"/>
              <w:right w:val="single" w:sz="4" w:space="0" w:color="auto"/>
            </w:tcBorders>
            <w:shd w:val="clear" w:color="auto" w:fill="CCFFCC"/>
            <w:vAlign w:val="center"/>
            <w:hideMark/>
          </w:tcPr>
          <w:p w14:paraId="0D39B971" w14:textId="77777777" w:rsidR="00230716" w:rsidRPr="00FC563C" w:rsidRDefault="00230716" w:rsidP="00230716">
            <w:r w:rsidRPr="00FC563C">
              <w:t>SSW</w:t>
            </w:r>
          </w:p>
        </w:tc>
        <w:tc>
          <w:tcPr>
            <w:tcW w:w="1580" w:type="dxa"/>
            <w:tcBorders>
              <w:top w:val="nil"/>
              <w:left w:val="nil"/>
              <w:bottom w:val="single" w:sz="4" w:space="0" w:color="auto"/>
              <w:right w:val="single" w:sz="4" w:space="0" w:color="auto"/>
            </w:tcBorders>
            <w:shd w:val="clear" w:color="auto" w:fill="CCFFCC"/>
            <w:vAlign w:val="center"/>
            <w:hideMark/>
          </w:tcPr>
          <w:p w14:paraId="7A8BD31B" w14:textId="77777777" w:rsidR="00230716" w:rsidRPr="00FC563C" w:rsidRDefault="00230716" w:rsidP="00230716">
            <w:r w:rsidRPr="00FC563C">
              <w:t> </w:t>
            </w:r>
          </w:p>
        </w:tc>
      </w:tr>
      <w:tr w:rsidR="00230716" w:rsidRPr="00FC563C" w14:paraId="6535DC82"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53F74595"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50353B4C" w14:textId="77777777" w:rsidR="00230716" w:rsidRPr="00FC563C" w:rsidRDefault="00230716" w:rsidP="00230716">
            <w:pPr>
              <w:rPr>
                <w:lang w:val="en-US"/>
              </w:rPr>
            </w:pPr>
            <w:proofErr w:type="spellStart"/>
            <w:r w:rsidRPr="00FC563C">
              <w:t>GravityZone</w:t>
            </w:r>
            <w:proofErr w:type="spellEnd"/>
            <w:r w:rsidRPr="00FC563C">
              <w:t xml:space="preserve"> Security for Endpoints (GOV)</w:t>
            </w:r>
          </w:p>
        </w:tc>
        <w:tc>
          <w:tcPr>
            <w:tcW w:w="860" w:type="dxa"/>
            <w:tcBorders>
              <w:top w:val="nil"/>
              <w:left w:val="nil"/>
              <w:bottom w:val="single" w:sz="4" w:space="0" w:color="auto"/>
              <w:right w:val="single" w:sz="4" w:space="0" w:color="auto"/>
            </w:tcBorders>
            <w:vAlign w:val="center"/>
            <w:hideMark/>
          </w:tcPr>
          <w:p w14:paraId="2530A81B" w14:textId="77777777" w:rsidR="00230716" w:rsidRPr="00FC563C" w:rsidRDefault="00230716" w:rsidP="00230716">
            <w:pPr>
              <w:rPr>
                <w:lang w:val="el-GR"/>
              </w:rPr>
            </w:pPr>
            <w:r w:rsidRPr="00FC563C">
              <w:t>SSW</w:t>
            </w:r>
          </w:p>
        </w:tc>
        <w:tc>
          <w:tcPr>
            <w:tcW w:w="1580" w:type="dxa"/>
            <w:tcBorders>
              <w:top w:val="nil"/>
              <w:left w:val="nil"/>
              <w:bottom w:val="single" w:sz="4" w:space="0" w:color="auto"/>
              <w:right w:val="single" w:sz="4" w:space="0" w:color="auto"/>
            </w:tcBorders>
            <w:vAlign w:val="center"/>
            <w:hideMark/>
          </w:tcPr>
          <w:p w14:paraId="56ADD0F3" w14:textId="77777777" w:rsidR="00230716" w:rsidRPr="00FC563C" w:rsidRDefault="00230716" w:rsidP="00230716">
            <w:r w:rsidRPr="00FC563C">
              <w:t>7</w:t>
            </w:r>
          </w:p>
        </w:tc>
      </w:tr>
      <w:tr w:rsidR="00230716" w:rsidRPr="00FC563C" w14:paraId="0F18A24E"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5E594616"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21E2922F" w14:textId="77777777" w:rsidR="00230716" w:rsidRPr="00FC563C" w:rsidRDefault="00230716" w:rsidP="00230716">
            <w:pPr>
              <w:rPr>
                <w:lang w:val="en-US"/>
              </w:rPr>
            </w:pPr>
            <w:proofErr w:type="spellStart"/>
            <w:r w:rsidRPr="00FC563C">
              <w:t>GravityZone</w:t>
            </w:r>
            <w:proofErr w:type="spellEnd"/>
            <w:r w:rsidRPr="00FC563C">
              <w:t xml:space="preserve"> Security for Virtual Environments (GOV)</w:t>
            </w:r>
          </w:p>
        </w:tc>
        <w:tc>
          <w:tcPr>
            <w:tcW w:w="860" w:type="dxa"/>
            <w:tcBorders>
              <w:top w:val="nil"/>
              <w:left w:val="nil"/>
              <w:bottom w:val="single" w:sz="4" w:space="0" w:color="auto"/>
              <w:right w:val="single" w:sz="4" w:space="0" w:color="auto"/>
            </w:tcBorders>
            <w:vAlign w:val="center"/>
            <w:hideMark/>
          </w:tcPr>
          <w:p w14:paraId="0C0EE6E6" w14:textId="77777777" w:rsidR="00230716" w:rsidRPr="00FC563C" w:rsidRDefault="00230716" w:rsidP="00230716">
            <w:pPr>
              <w:rPr>
                <w:lang w:val="el-GR"/>
              </w:rPr>
            </w:pPr>
            <w:r w:rsidRPr="00FC563C">
              <w:t>SSW</w:t>
            </w:r>
          </w:p>
        </w:tc>
        <w:tc>
          <w:tcPr>
            <w:tcW w:w="1580" w:type="dxa"/>
            <w:tcBorders>
              <w:top w:val="nil"/>
              <w:left w:val="nil"/>
              <w:bottom w:val="single" w:sz="4" w:space="0" w:color="auto"/>
              <w:right w:val="single" w:sz="4" w:space="0" w:color="auto"/>
            </w:tcBorders>
            <w:vAlign w:val="center"/>
            <w:hideMark/>
          </w:tcPr>
          <w:p w14:paraId="32BCC685" w14:textId="77777777" w:rsidR="00230716" w:rsidRPr="00FC563C" w:rsidRDefault="00230716" w:rsidP="00230716">
            <w:r w:rsidRPr="00FC563C">
              <w:t>17</w:t>
            </w:r>
          </w:p>
        </w:tc>
      </w:tr>
      <w:tr w:rsidR="00230716" w:rsidRPr="00FC563C" w14:paraId="025995B4"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3F17307A" w14:textId="77777777" w:rsidR="00230716" w:rsidRPr="00FC563C" w:rsidRDefault="00230716" w:rsidP="00230716">
            <w:r w:rsidRPr="00FC563C">
              <w:t>2</w:t>
            </w:r>
          </w:p>
        </w:tc>
        <w:tc>
          <w:tcPr>
            <w:tcW w:w="6020" w:type="dxa"/>
            <w:tcBorders>
              <w:top w:val="nil"/>
              <w:left w:val="nil"/>
              <w:bottom w:val="single" w:sz="4" w:space="0" w:color="auto"/>
              <w:right w:val="single" w:sz="4" w:space="0" w:color="auto"/>
            </w:tcBorders>
            <w:shd w:val="clear" w:color="auto" w:fill="CCFFCC"/>
            <w:vAlign w:val="center"/>
            <w:hideMark/>
          </w:tcPr>
          <w:p w14:paraId="77AB7D40" w14:textId="77777777" w:rsidR="00230716" w:rsidRPr="00FC563C" w:rsidRDefault="00230716" w:rsidP="00230716">
            <w:proofErr w:type="spellStart"/>
            <w:r w:rsidRPr="00FC563C">
              <w:t>Jboss</w:t>
            </w:r>
            <w:proofErr w:type="spellEnd"/>
            <w:r w:rsidRPr="00FC563C">
              <w:t xml:space="preserve"> Application Server 7</w:t>
            </w:r>
          </w:p>
        </w:tc>
        <w:tc>
          <w:tcPr>
            <w:tcW w:w="860" w:type="dxa"/>
            <w:tcBorders>
              <w:top w:val="nil"/>
              <w:left w:val="nil"/>
              <w:bottom w:val="single" w:sz="4" w:space="0" w:color="auto"/>
              <w:right w:val="single" w:sz="4" w:space="0" w:color="auto"/>
            </w:tcBorders>
            <w:shd w:val="clear" w:color="auto" w:fill="CCFFCC"/>
            <w:vAlign w:val="center"/>
            <w:hideMark/>
          </w:tcPr>
          <w:p w14:paraId="08F104A7" w14:textId="77777777" w:rsidR="00230716" w:rsidRPr="00FC563C" w:rsidRDefault="00230716" w:rsidP="00230716">
            <w:r w:rsidRPr="00FC563C">
              <w:t>SSW</w:t>
            </w:r>
          </w:p>
        </w:tc>
        <w:tc>
          <w:tcPr>
            <w:tcW w:w="1580" w:type="dxa"/>
            <w:tcBorders>
              <w:top w:val="nil"/>
              <w:left w:val="nil"/>
              <w:bottom w:val="single" w:sz="4" w:space="0" w:color="auto"/>
              <w:right w:val="single" w:sz="4" w:space="0" w:color="auto"/>
            </w:tcBorders>
            <w:shd w:val="clear" w:color="auto" w:fill="CCFFCC"/>
            <w:vAlign w:val="center"/>
            <w:hideMark/>
          </w:tcPr>
          <w:p w14:paraId="214C2CA6" w14:textId="77777777" w:rsidR="00230716" w:rsidRPr="00FC563C" w:rsidRDefault="00230716" w:rsidP="00230716">
            <w:r w:rsidRPr="00FC563C">
              <w:t>2</w:t>
            </w:r>
          </w:p>
        </w:tc>
      </w:tr>
      <w:tr w:rsidR="00230716" w:rsidRPr="00FC563C" w14:paraId="67CCAA34"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41D0D31D" w14:textId="77777777" w:rsidR="00230716" w:rsidRPr="00FC563C" w:rsidRDefault="00230716" w:rsidP="00230716">
            <w:r w:rsidRPr="00FC563C">
              <w:t>3</w:t>
            </w:r>
          </w:p>
        </w:tc>
        <w:tc>
          <w:tcPr>
            <w:tcW w:w="6020" w:type="dxa"/>
            <w:tcBorders>
              <w:top w:val="nil"/>
              <w:left w:val="nil"/>
              <w:bottom w:val="single" w:sz="4" w:space="0" w:color="auto"/>
              <w:right w:val="single" w:sz="4" w:space="0" w:color="auto"/>
            </w:tcBorders>
            <w:shd w:val="clear" w:color="auto" w:fill="CCFFCC"/>
            <w:vAlign w:val="center"/>
            <w:hideMark/>
          </w:tcPr>
          <w:p w14:paraId="033FC646" w14:textId="77777777" w:rsidR="00230716" w:rsidRPr="00FC563C" w:rsidRDefault="00230716" w:rsidP="00230716">
            <w:proofErr w:type="spellStart"/>
            <w:r w:rsidRPr="00FC563C">
              <w:t>Jboss</w:t>
            </w:r>
            <w:proofErr w:type="spellEnd"/>
            <w:r w:rsidRPr="00FC563C">
              <w:t xml:space="preserve"> Application ESB 4.</w:t>
            </w:r>
          </w:p>
        </w:tc>
        <w:tc>
          <w:tcPr>
            <w:tcW w:w="860" w:type="dxa"/>
            <w:tcBorders>
              <w:top w:val="nil"/>
              <w:left w:val="nil"/>
              <w:bottom w:val="single" w:sz="4" w:space="0" w:color="auto"/>
              <w:right w:val="single" w:sz="4" w:space="0" w:color="auto"/>
            </w:tcBorders>
            <w:shd w:val="clear" w:color="auto" w:fill="CCFFCC"/>
            <w:vAlign w:val="center"/>
            <w:hideMark/>
          </w:tcPr>
          <w:p w14:paraId="40A62187" w14:textId="77777777" w:rsidR="00230716" w:rsidRPr="00FC563C" w:rsidRDefault="00230716" w:rsidP="00230716">
            <w:r w:rsidRPr="00FC563C">
              <w:t>SSW</w:t>
            </w:r>
          </w:p>
        </w:tc>
        <w:tc>
          <w:tcPr>
            <w:tcW w:w="1580" w:type="dxa"/>
            <w:tcBorders>
              <w:top w:val="nil"/>
              <w:left w:val="nil"/>
              <w:bottom w:val="single" w:sz="4" w:space="0" w:color="auto"/>
              <w:right w:val="single" w:sz="4" w:space="0" w:color="auto"/>
            </w:tcBorders>
            <w:shd w:val="clear" w:color="auto" w:fill="CCFFCC"/>
            <w:vAlign w:val="center"/>
            <w:hideMark/>
          </w:tcPr>
          <w:p w14:paraId="4061176E" w14:textId="77777777" w:rsidR="00230716" w:rsidRPr="00FC563C" w:rsidRDefault="00230716" w:rsidP="00230716">
            <w:r w:rsidRPr="00FC563C">
              <w:t>2</w:t>
            </w:r>
          </w:p>
        </w:tc>
      </w:tr>
      <w:tr w:rsidR="00230716" w:rsidRPr="00FC563C" w14:paraId="1CE12F1A"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31AA8587" w14:textId="77777777" w:rsidR="00230716" w:rsidRPr="00FC563C" w:rsidRDefault="00230716" w:rsidP="00230716">
            <w:r w:rsidRPr="00FC563C">
              <w:t>4</w:t>
            </w:r>
          </w:p>
        </w:tc>
        <w:tc>
          <w:tcPr>
            <w:tcW w:w="6020" w:type="dxa"/>
            <w:tcBorders>
              <w:top w:val="nil"/>
              <w:left w:val="nil"/>
              <w:bottom w:val="single" w:sz="4" w:space="0" w:color="auto"/>
              <w:right w:val="single" w:sz="4" w:space="0" w:color="auto"/>
            </w:tcBorders>
            <w:shd w:val="clear" w:color="auto" w:fill="CCFFCC"/>
            <w:vAlign w:val="center"/>
            <w:hideMark/>
          </w:tcPr>
          <w:p w14:paraId="75D15073" w14:textId="77777777" w:rsidR="00230716" w:rsidRPr="00FC563C" w:rsidRDefault="00230716" w:rsidP="00230716">
            <w:r w:rsidRPr="00FC563C">
              <w:t>Alfresco 4</w:t>
            </w:r>
          </w:p>
        </w:tc>
        <w:tc>
          <w:tcPr>
            <w:tcW w:w="860" w:type="dxa"/>
            <w:tcBorders>
              <w:top w:val="nil"/>
              <w:left w:val="nil"/>
              <w:bottom w:val="single" w:sz="4" w:space="0" w:color="auto"/>
              <w:right w:val="single" w:sz="4" w:space="0" w:color="auto"/>
            </w:tcBorders>
            <w:shd w:val="clear" w:color="auto" w:fill="CCFFCC"/>
            <w:vAlign w:val="center"/>
            <w:hideMark/>
          </w:tcPr>
          <w:p w14:paraId="7A0845C2" w14:textId="77777777" w:rsidR="00230716" w:rsidRPr="00FC563C" w:rsidRDefault="00230716" w:rsidP="00230716">
            <w:r w:rsidRPr="00FC563C">
              <w:t>SSW</w:t>
            </w:r>
          </w:p>
        </w:tc>
        <w:tc>
          <w:tcPr>
            <w:tcW w:w="1580" w:type="dxa"/>
            <w:tcBorders>
              <w:top w:val="nil"/>
              <w:left w:val="nil"/>
              <w:bottom w:val="single" w:sz="4" w:space="0" w:color="auto"/>
              <w:right w:val="single" w:sz="4" w:space="0" w:color="auto"/>
            </w:tcBorders>
            <w:shd w:val="clear" w:color="auto" w:fill="CCFFCC"/>
            <w:vAlign w:val="center"/>
            <w:hideMark/>
          </w:tcPr>
          <w:p w14:paraId="2A691897" w14:textId="77777777" w:rsidR="00230716" w:rsidRPr="00FC563C" w:rsidRDefault="00230716" w:rsidP="00230716">
            <w:r w:rsidRPr="00FC563C">
              <w:t>2</w:t>
            </w:r>
          </w:p>
        </w:tc>
      </w:tr>
      <w:tr w:rsidR="00230716" w:rsidRPr="00FC563C" w14:paraId="0EE2104A"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05D8AE8C" w14:textId="77777777" w:rsidR="00230716" w:rsidRPr="00FC563C" w:rsidRDefault="00230716" w:rsidP="00230716">
            <w:r w:rsidRPr="00FC563C">
              <w:t>5</w:t>
            </w:r>
          </w:p>
        </w:tc>
        <w:tc>
          <w:tcPr>
            <w:tcW w:w="6020" w:type="dxa"/>
            <w:tcBorders>
              <w:top w:val="nil"/>
              <w:left w:val="nil"/>
              <w:bottom w:val="single" w:sz="4" w:space="0" w:color="auto"/>
              <w:right w:val="single" w:sz="4" w:space="0" w:color="auto"/>
            </w:tcBorders>
            <w:shd w:val="clear" w:color="auto" w:fill="CCFFCC"/>
            <w:vAlign w:val="center"/>
            <w:hideMark/>
          </w:tcPr>
          <w:p w14:paraId="64ACE9E1" w14:textId="77777777" w:rsidR="00230716" w:rsidRPr="00FC563C" w:rsidRDefault="00230716" w:rsidP="00230716">
            <w:proofErr w:type="spellStart"/>
            <w:r w:rsidRPr="00FC563C">
              <w:t>jBPM</w:t>
            </w:r>
            <w:proofErr w:type="spellEnd"/>
            <w:r w:rsidRPr="00FC563C">
              <w:t xml:space="preserve"> 5</w:t>
            </w:r>
          </w:p>
        </w:tc>
        <w:tc>
          <w:tcPr>
            <w:tcW w:w="860" w:type="dxa"/>
            <w:tcBorders>
              <w:top w:val="nil"/>
              <w:left w:val="nil"/>
              <w:bottom w:val="single" w:sz="4" w:space="0" w:color="auto"/>
              <w:right w:val="single" w:sz="4" w:space="0" w:color="auto"/>
            </w:tcBorders>
            <w:shd w:val="clear" w:color="auto" w:fill="CCFFCC"/>
            <w:vAlign w:val="center"/>
            <w:hideMark/>
          </w:tcPr>
          <w:p w14:paraId="58953F58" w14:textId="77777777" w:rsidR="00230716" w:rsidRPr="00FC563C" w:rsidRDefault="00230716" w:rsidP="00230716">
            <w:r w:rsidRPr="00FC563C">
              <w:t>SSW</w:t>
            </w:r>
          </w:p>
        </w:tc>
        <w:tc>
          <w:tcPr>
            <w:tcW w:w="1580" w:type="dxa"/>
            <w:tcBorders>
              <w:top w:val="nil"/>
              <w:left w:val="nil"/>
              <w:bottom w:val="single" w:sz="4" w:space="0" w:color="auto"/>
              <w:right w:val="single" w:sz="4" w:space="0" w:color="auto"/>
            </w:tcBorders>
            <w:shd w:val="clear" w:color="auto" w:fill="CCFFCC"/>
            <w:vAlign w:val="center"/>
            <w:hideMark/>
          </w:tcPr>
          <w:p w14:paraId="70ABEE4E" w14:textId="77777777" w:rsidR="00230716" w:rsidRPr="00FC563C" w:rsidRDefault="00230716" w:rsidP="00230716">
            <w:r w:rsidRPr="00FC563C">
              <w:t>2</w:t>
            </w:r>
          </w:p>
        </w:tc>
      </w:tr>
      <w:tr w:rsidR="00230716" w:rsidRPr="00FC563C" w14:paraId="0373EA2A"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1197945E" w14:textId="77777777" w:rsidR="00230716" w:rsidRPr="00FC563C" w:rsidRDefault="00230716" w:rsidP="00230716">
            <w:r w:rsidRPr="00FC563C">
              <w:t>6</w:t>
            </w:r>
          </w:p>
        </w:tc>
        <w:tc>
          <w:tcPr>
            <w:tcW w:w="6020" w:type="dxa"/>
            <w:tcBorders>
              <w:top w:val="nil"/>
              <w:left w:val="nil"/>
              <w:bottom w:val="single" w:sz="4" w:space="0" w:color="auto"/>
              <w:right w:val="single" w:sz="4" w:space="0" w:color="auto"/>
            </w:tcBorders>
            <w:shd w:val="clear" w:color="auto" w:fill="CCFFCC"/>
            <w:vAlign w:val="center"/>
            <w:hideMark/>
          </w:tcPr>
          <w:p w14:paraId="7F239770" w14:textId="77777777" w:rsidR="00230716" w:rsidRPr="00FC563C" w:rsidRDefault="00230716" w:rsidP="00230716">
            <w:proofErr w:type="spellStart"/>
            <w:r w:rsidRPr="00FC563C">
              <w:t>Jdeveloper</w:t>
            </w:r>
            <w:proofErr w:type="spellEnd"/>
          </w:p>
        </w:tc>
        <w:tc>
          <w:tcPr>
            <w:tcW w:w="860" w:type="dxa"/>
            <w:tcBorders>
              <w:top w:val="nil"/>
              <w:left w:val="nil"/>
              <w:bottom w:val="single" w:sz="4" w:space="0" w:color="auto"/>
              <w:right w:val="single" w:sz="4" w:space="0" w:color="auto"/>
            </w:tcBorders>
            <w:shd w:val="clear" w:color="auto" w:fill="CCFFCC"/>
            <w:vAlign w:val="center"/>
            <w:hideMark/>
          </w:tcPr>
          <w:p w14:paraId="137593DC" w14:textId="77777777" w:rsidR="00230716" w:rsidRPr="00FC563C" w:rsidRDefault="00230716" w:rsidP="00230716">
            <w:r w:rsidRPr="00FC563C">
              <w:t>SSW</w:t>
            </w:r>
          </w:p>
        </w:tc>
        <w:tc>
          <w:tcPr>
            <w:tcW w:w="1580" w:type="dxa"/>
            <w:tcBorders>
              <w:top w:val="nil"/>
              <w:left w:val="nil"/>
              <w:bottom w:val="single" w:sz="4" w:space="0" w:color="auto"/>
              <w:right w:val="single" w:sz="4" w:space="0" w:color="auto"/>
            </w:tcBorders>
            <w:shd w:val="clear" w:color="auto" w:fill="CCFFCC"/>
            <w:vAlign w:val="center"/>
            <w:hideMark/>
          </w:tcPr>
          <w:p w14:paraId="20B60F41" w14:textId="77777777" w:rsidR="00230716" w:rsidRPr="00FC563C" w:rsidRDefault="00230716" w:rsidP="00230716">
            <w:r w:rsidRPr="00FC563C">
              <w:t>1</w:t>
            </w:r>
          </w:p>
        </w:tc>
      </w:tr>
      <w:tr w:rsidR="00230716" w:rsidRPr="00FC563C" w14:paraId="72242DB7"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10EAED8E" w14:textId="77777777" w:rsidR="00230716" w:rsidRPr="00FC563C" w:rsidRDefault="00230716" w:rsidP="00230716">
            <w:r w:rsidRPr="00FC563C">
              <w:t>7</w:t>
            </w:r>
          </w:p>
        </w:tc>
        <w:tc>
          <w:tcPr>
            <w:tcW w:w="6020" w:type="dxa"/>
            <w:tcBorders>
              <w:top w:val="nil"/>
              <w:left w:val="nil"/>
              <w:bottom w:val="single" w:sz="4" w:space="0" w:color="auto"/>
              <w:right w:val="single" w:sz="4" w:space="0" w:color="auto"/>
            </w:tcBorders>
            <w:shd w:val="clear" w:color="auto" w:fill="CCFFCC"/>
            <w:vAlign w:val="center"/>
            <w:hideMark/>
          </w:tcPr>
          <w:p w14:paraId="1FA81F14" w14:textId="77777777" w:rsidR="00230716" w:rsidRPr="00FC563C" w:rsidRDefault="00230716" w:rsidP="00230716">
            <w:r w:rsidRPr="00FC563C">
              <w:t xml:space="preserve">RDBMS </w:t>
            </w:r>
            <w:proofErr w:type="spellStart"/>
            <w:r w:rsidRPr="00FC563C">
              <w:t>Κύριο</w:t>
            </w:r>
            <w:proofErr w:type="spellEnd"/>
            <w:r w:rsidRPr="00FC563C">
              <w:t xml:space="preserve"> Site</w:t>
            </w:r>
          </w:p>
        </w:tc>
        <w:tc>
          <w:tcPr>
            <w:tcW w:w="860" w:type="dxa"/>
            <w:tcBorders>
              <w:top w:val="nil"/>
              <w:left w:val="nil"/>
              <w:bottom w:val="single" w:sz="4" w:space="0" w:color="auto"/>
              <w:right w:val="single" w:sz="4" w:space="0" w:color="auto"/>
            </w:tcBorders>
            <w:shd w:val="clear" w:color="auto" w:fill="CCFFCC"/>
            <w:vAlign w:val="center"/>
            <w:hideMark/>
          </w:tcPr>
          <w:p w14:paraId="0FBD087A" w14:textId="77777777" w:rsidR="00230716" w:rsidRPr="00FC563C" w:rsidRDefault="00230716" w:rsidP="00230716">
            <w:r w:rsidRPr="00FC563C">
              <w:t> </w:t>
            </w:r>
          </w:p>
        </w:tc>
        <w:tc>
          <w:tcPr>
            <w:tcW w:w="1580" w:type="dxa"/>
            <w:tcBorders>
              <w:top w:val="nil"/>
              <w:left w:val="nil"/>
              <w:bottom w:val="single" w:sz="4" w:space="0" w:color="auto"/>
              <w:right w:val="single" w:sz="4" w:space="0" w:color="auto"/>
            </w:tcBorders>
            <w:shd w:val="clear" w:color="auto" w:fill="CCFFCC"/>
            <w:vAlign w:val="center"/>
            <w:hideMark/>
          </w:tcPr>
          <w:p w14:paraId="61FAEB5D" w14:textId="77777777" w:rsidR="00230716" w:rsidRPr="00FC563C" w:rsidRDefault="00230716" w:rsidP="00230716">
            <w:r w:rsidRPr="00FC563C">
              <w:t> </w:t>
            </w:r>
          </w:p>
        </w:tc>
      </w:tr>
      <w:tr w:rsidR="00230716" w:rsidRPr="00FC563C" w14:paraId="0373E111" w14:textId="77777777" w:rsidTr="00230716">
        <w:trPr>
          <w:trHeight w:val="288"/>
        </w:trPr>
        <w:tc>
          <w:tcPr>
            <w:tcW w:w="520" w:type="dxa"/>
            <w:tcBorders>
              <w:top w:val="nil"/>
              <w:left w:val="single" w:sz="4" w:space="0" w:color="auto"/>
              <w:bottom w:val="single" w:sz="4" w:space="0" w:color="auto"/>
              <w:right w:val="single" w:sz="4" w:space="0" w:color="auto"/>
            </w:tcBorders>
            <w:noWrap/>
            <w:vAlign w:val="bottom"/>
            <w:hideMark/>
          </w:tcPr>
          <w:p w14:paraId="70FACB00"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604AB336" w14:textId="77777777" w:rsidR="00230716" w:rsidRPr="00FC563C" w:rsidRDefault="00230716" w:rsidP="00230716">
            <w:proofErr w:type="spellStart"/>
            <w:r w:rsidRPr="00FC563C">
              <w:t>WebTier</w:t>
            </w:r>
            <w:proofErr w:type="spellEnd"/>
          </w:p>
        </w:tc>
        <w:tc>
          <w:tcPr>
            <w:tcW w:w="860" w:type="dxa"/>
            <w:tcBorders>
              <w:top w:val="nil"/>
              <w:left w:val="nil"/>
              <w:bottom w:val="single" w:sz="4" w:space="0" w:color="auto"/>
              <w:right w:val="single" w:sz="4" w:space="0" w:color="auto"/>
            </w:tcBorders>
            <w:vAlign w:val="center"/>
            <w:hideMark/>
          </w:tcPr>
          <w:p w14:paraId="2CCA1455" w14:textId="77777777" w:rsidR="00230716" w:rsidRPr="00FC563C" w:rsidRDefault="00230716" w:rsidP="00230716">
            <w:r w:rsidRPr="00FC563C">
              <w:t>CPU</w:t>
            </w:r>
          </w:p>
        </w:tc>
        <w:tc>
          <w:tcPr>
            <w:tcW w:w="1580" w:type="dxa"/>
            <w:tcBorders>
              <w:top w:val="nil"/>
              <w:left w:val="nil"/>
              <w:bottom w:val="single" w:sz="4" w:space="0" w:color="auto"/>
              <w:right w:val="single" w:sz="4" w:space="0" w:color="auto"/>
            </w:tcBorders>
            <w:vAlign w:val="center"/>
            <w:hideMark/>
          </w:tcPr>
          <w:p w14:paraId="5F7AC211" w14:textId="77777777" w:rsidR="00230716" w:rsidRPr="00FC563C" w:rsidRDefault="00230716" w:rsidP="00230716">
            <w:r w:rsidRPr="00FC563C">
              <w:t>2</w:t>
            </w:r>
          </w:p>
        </w:tc>
      </w:tr>
      <w:tr w:rsidR="00230716" w:rsidRPr="00FC563C" w14:paraId="6474F179"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0F8E0951"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57082E7C" w14:textId="77777777" w:rsidR="00230716" w:rsidRPr="00FC563C" w:rsidRDefault="00230716" w:rsidP="00230716">
            <w:pPr>
              <w:rPr>
                <w:lang w:val="en-US"/>
              </w:rPr>
            </w:pPr>
            <w:r w:rsidRPr="00FC563C">
              <w:t>IAS EE (For OIS &amp; OAM)</w:t>
            </w:r>
          </w:p>
        </w:tc>
        <w:tc>
          <w:tcPr>
            <w:tcW w:w="860" w:type="dxa"/>
            <w:tcBorders>
              <w:top w:val="nil"/>
              <w:left w:val="nil"/>
              <w:bottom w:val="single" w:sz="4" w:space="0" w:color="auto"/>
              <w:right w:val="single" w:sz="4" w:space="0" w:color="auto"/>
            </w:tcBorders>
            <w:vAlign w:val="center"/>
            <w:hideMark/>
          </w:tcPr>
          <w:p w14:paraId="6FEC1E84" w14:textId="77777777" w:rsidR="00230716" w:rsidRPr="00FC563C" w:rsidRDefault="00230716" w:rsidP="00230716">
            <w:pPr>
              <w:rPr>
                <w:lang w:val="el-GR"/>
              </w:rPr>
            </w:pPr>
            <w:r w:rsidRPr="00FC563C">
              <w:t>CPU</w:t>
            </w:r>
          </w:p>
        </w:tc>
        <w:tc>
          <w:tcPr>
            <w:tcW w:w="1580" w:type="dxa"/>
            <w:tcBorders>
              <w:top w:val="nil"/>
              <w:left w:val="nil"/>
              <w:bottom w:val="single" w:sz="4" w:space="0" w:color="auto"/>
              <w:right w:val="single" w:sz="4" w:space="0" w:color="auto"/>
            </w:tcBorders>
            <w:vAlign w:val="center"/>
            <w:hideMark/>
          </w:tcPr>
          <w:p w14:paraId="505B9521" w14:textId="77777777" w:rsidR="00230716" w:rsidRPr="00FC563C" w:rsidRDefault="00230716" w:rsidP="00230716">
            <w:r w:rsidRPr="00FC563C">
              <w:t>2</w:t>
            </w:r>
          </w:p>
        </w:tc>
      </w:tr>
      <w:tr w:rsidR="00230716" w:rsidRPr="00FC563C" w14:paraId="7EA9835B"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75608AAB"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13B4A88D" w14:textId="77777777" w:rsidR="00230716" w:rsidRPr="00FC563C" w:rsidRDefault="00230716" w:rsidP="00230716">
            <w:pPr>
              <w:rPr>
                <w:lang w:val="en-US"/>
              </w:rPr>
            </w:pPr>
            <w:r w:rsidRPr="00FC563C">
              <w:t>Internet Application Server Standard Edition</w:t>
            </w:r>
          </w:p>
        </w:tc>
        <w:tc>
          <w:tcPr>
            <w:tcW w:w="860" w:type="dxa"/>
            <w:tcBorders>
              <w:top w:val="nil"/>
              <w:left w:val="nil"/>
              <w:bottom w:val="single" w:sz="4" w:space="0" w:color="auto"/>
              <w:right w:val="single" w:sz="4" w:space="0" w:color="auto"/>
            </w:tcBorders>
            <w:vAlign w:val="center"/>
            <w:hideMark/>
          </w:tcPr>
          <w:p w14:paraId="14B2E864" w14:textId="77777777" w:rsidR="00230716" w:rsidRPr="00FC563C" w:rsidRDefault="00230716" w:rsidP="00230716">
            <w:pPr>
              <w:rPr>
                <w:lang w:val="el-GR"/>
              </w:rPr>
            </w:pPr>
            <w:r w:rsidRPr="00FC563C">
              <w:t>CPU</w:t>
            </w:r>
          </w:p>
        </w:tc>
        <w:tc>
          <w:tcPr>
            <w:tcW w:w="1580" w:type="dxa"/>
            <w:tcBorders>
              <w:top w:val="nil"/>
              <w:left w:val="nil"/>
              <w:bottom w:val="single" w:sz="4" w:space="0" w:color="auto"/>
              <w:right w:val="single" w:sz="4" w:space="0" w:color="auto"/>
            </w:tcBorders>
            <w:vAlign w:val="center"/>
            <w:hideMark/>
          </w:tcPr>
          <w:p w14:paraId="2E89FC87" w14:textId="77777777" w:rsidR="00230716" w:rsidRPr="00FC563C" w:rsidRDefault="00230716" w:rsidP="00230716">
            <w:r w:rsidRPr="00FC563C">
              <w:t>4</w:t>
            </w:r>
          </w:p>
        </w:tc>
      </w:tr>
      <w:tr w:rsidR="00230716" w:rsidRPr="00FC563C" w14:paraId="00C4E52C"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482142BA"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3F09BF66" w14:textId="77777777" w:rsidR="00230716" w:rsidRPr="00FC563C" w:rsidRDefault="00230716" w:rsidP="00230716">
            <w:pPr>
              <w:rPr>
                <w:lang w:val="en-US"/>
              </w:rPr>
            </w:pPr>
            <w:r w:rsidRPr="00FC563C">
              <w:t>Oracle Business Intelligence Suite EE Plus</w:t>
            </w:r>
          </w:p>
        </w:tc>
        <w:tc>
          <w:tcPr>
            <w:tcW w:w="860" w:type="dxa"/>
            <w:tcBorders>
              <w:top w:val="nil"/>
              <w:left w:val="nil"/>
              <w:bottom w:val="single" w:sz="4" w:space="0" w:color="auto"/>
              <w:right w:val="single" w:sz="4" w:space="0" w:color="auto"/>
            </w:tcBorders>
            <w:vAlign w:val="center"/>
            <w:hideMark/>
          </w:tcPr>
          <w:p w14:paraId="7400801F" w14:textId="77777777" w:rsidR="00230716" w:rsidRPr="00FC563C" w:rsidRDefault="00230716" w:rsidP="00230716">
            <w:pPr>
              <w:rPr>
                <w:lang w:val="el-GR"/>
              </w:rPr>
            </w:pPr>
            <w:r w:rsidRPr="00FC563C">
              <w:t>NUP</w:t>
            </w:r>
          </w:p>
        </w:tc>
        <w:tc>
          <w:tcPr>
            <w:tcW w:w="1580" w:type="dxa"/>
            <w:tcBorders>
              <w:top w:val="nil"/>
              <w:left w:val="nil"/>
              <w:bottom w:val="single" w:sz="4" w:space="0" w:color="auto"/>
              <w:right w:val="single" w:sz="4" w:space="0" w:color="auto"/>
            </w:tcBorders>
            <w:vAlign w:val="center"/>
            <w:hideMark/>
          </w:tcPr>
          <w:p w14:paraId="52401DD2" w14:textId="77777777" w:rsidR="00230716" w:rsidRPr="00FC563C" w:rsidRDefault="00230716" w:rsidP="00230716">
            <w:r w:rsidRPr="00FC563C">
              <w:t>25</w:t>
            </w:r>
          </w:p>
        </w:tc>
      </w:tr>
      <w:tr w:rsidR="00230716" w:rsidRPr="00FC563C" w14:paraId="7AB4923B"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1C988155"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21A66423" w14:textId="77777777" w:rsidR="00230716" w:rsidRPr="00FC563C" w:rsidRDefault="00230716" w:rsidP="00230716">
            <w:r w:rsidRPr="00FC563C">
              <w:t>WebLogic Server Enterprise Edition</w:t>
            </w:r>
          </w:p>
        </w:tc>
        <w:tc>
          <w:tcPr>
            <w:tcW w:w="860" w:type="dxa"/>
            <w:tcBorders>
              <w:top w:val="nil"/>
              <w:left w:val="nil"/>
              <w:bottom w:val="single" w:sz="4" w:space="0" w:color="auto"/>
              <w:right w:val="single" w:sz="4" w:space="0" w:color="auto"/>
            </w:tcBorders>
            <w:vAlign w:val="center"/>
            <w:hideMark/>
          </w:tcPr>
          <w:p w14:paraId="075C51EC" w14:textId="77777777" w:rsidR="00230716" w:rsidRPr="00FC563C" w:rsidRDefault="00230716" w:rsidP="00230716">
            <w:r w:rsidRPr="00FC563C">
              <w:t>NUP</w:t>
            </w:r>
          </w:p>
        </w:tc>
        <w:tc>
          <w:tcPr>
            <w:tcW w:w="1580" w:type="dxa"/>
            <w:tcBorders>
              <w:top w:val="nil"/>
              <w:left w:val="nil"/>
              <w:bottom w:val="single" w:sz="4" w:space="0" w:color="auto"/>
              <w:right w:val="single" w:sz="4" w:space="0" w:color="auto"/>
            </w:tcBorders>
            <w:vAlign w:val="center"/>
            <w:hideMark/>
          </w:tcPr>
          <w:p w14:paraId="7BBF733B" w14:textId="77777777" w:rsidR="00230716" w:rsidRPr="00FC563C" w:rsidRDefault="00230716" w:rsidP="00230716">
            <w:r w:rsidRPr="00FC563C">
              <w:t>25</w:t>
            </w:r>
          </w:p>
        </w:tc>
      </w:tr>
      <w:tr w:rsidR="00230716" w:rsidRPr="00FC563C" w14:paraId="77A36AAA"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7C5AEA53"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46DC6CF6" w14:textId="77777777" w:rsidR="00230716" w:rsidRPr="00FC563C" w:rsidRDefault="00230716" w:rsidP="00230716">
            <w:r w:rsidRPr="00FC563C">
              <w:t>DB Std Edition</w:t>
            </w:r>
          </w:p>
        </w:tc>
        <w:tc>
          <w:tcPr>
            <w:tcW w:w="860" w:type="dxa"/>
            <w:tcBorders>
              <w:top w:val="nil"/>
              <w:left w:val="nil"/>
              <w:bottom w:val="single" w:sz="4" w:space="0" w:color="auto"/>
              <w:right w:val="single" w:sz="4" w:space="0" w:color="auto"/>
            </w:tcBorders>
            <w:vAlign w:val="center"/>
            <w:hideMark/>
          </w:tcPr>
          <w:p w14:paraId="114CE81F" w14:textId="77777777" w:rsidR="00230716" w:rsidRPr="00FC563C" w:rsidRDefault="00230716" w:rsidP="00230716">
            <w:r w:rsidRPr="00FC563C">
              <w:t>CPU</w:t>
            </w:r>
          </w:p>
        </w:tc>
        <w:tc>
          <w:tcPr>
            <w:tcW w:w="1580" w:type="dxa"/>
            <w:tcBorders>
              <w:top w:val="nil"/>
              <w:left w:val="nil"/>
              <w:bottom w:val="single" w:sz="4" w:space="0" w:color="auto"/>
              <w:right w:val="single" w:sz="4" w:space="0" w:color="auto"/>
            </w:tcBorders>
            <w:vAlign w:val="center"/>
            <w:hideMark/>
          </w:tcPr>
          <w:p w14:paraId="4E719D11" w14:textId="77777777" w:rsidR="00230716" w:rsidRPr="00FC563C" w:rsidRDefault="00230716" w:rsidP="00230716">
            <w:r w:rsidRPr="00FC563C">
              <w:t>4</w:t>
            </w:r>
          </w:p>
        </w:tc>
      </w:tr>
      <w:tr w:rsidR="00230716" w:rsidRPr="00FC563C" w14:paraId="36BD8323" w14:textId="77777777" w:rsidTr="00230716">
        <w:trPr>
          <w:trHeight w:val="528"/>
        </w:trPr>
        <w:tc>
          <w:tcPr>
            <w:tcW w:w="520" w:type="dxa"/>
            <w:tcBorders>
              <w:top w:val="nil"/>
              <w:left w:val="single" w:sz="4" w:space="0" w:color="auto"/>
              <w:bottom w:val="single" w:sz="4" w:space="0" w:color="auto"/>
              <w:right w:val="single" w:sz="4" w:space="0" w:color="auto"/>
            </w:tcBorders>
            <w:vAlign w:val="center"/>
            <w:hideMark/>
          </w:tcPr>
          <w:p w14:paraId="534005A0"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5A24AD5B" w14:textId="77777777" w:rsidR="00230716" w:rsidRPr="00FC563C" w:rsidRDefault="00230716" w:rsidP="00230716">
            <w:r w:rsidRPr="00FC563C">
              <w:t>Oracle Secure Backup</w:t>
            </w:r>
          </w:p>
        </w:tc>
        <w:tc>
          <w:tcPr>
            <w:tcW w:w="860" w:type="dxa"/>
            <w:tcBorders>
              <w:top w:val="nil"/>
              <w:left w:val="nil"/>
              <w:bottom w:val="single" w:sz="4" w:space="0" w:color="auto"/>
              <w:right w:val="single" w:sz="4" w:space="0" w:color="auto"/>
            </w:tcBorders>
            <w:vAlign w:val="center"/>
            <w:hideMark/>
          </w:tcPr>
          <w:p w14:paraId="4C1B5AEB" w14:textId="77777777" w:rsidR="00230716" w:rsidRPr="00FC563C" w:rsidRDefault="00230716" w:rsidP="00230716">
            <w:r w:rsidRPr="00FC563C">
              <w:t>Tape Drive</w:t>
            </w:r>
          </w:p>
        </w:tc>
        <w:tc>
          <w:tcPr>
            <w:tcW w:w="1580" w:type="dxa"/>
            <w:tcBorders>
              <w:top w:val="nil"/>
              <w:left w:val="nil"/>
              <w:bottom w:val="single" w:sz="4" w:space="0" w:color="auto"/>
              <w:right w:val="single" w:sz="4" w:space="0" w:color="auto"/>
            </w:tcBorders>
            <w:vAlign w:val="center"/>
            <w:hideMark/>
          </w:tcPr>
          <w:p w14:paraId="507BC190" w14:textId="77777777" w:rsidR="00230716" w:rsidRPr="00FC563C" w:rsidRDefault="00230716" w:rsidP="00230716">
            <w:r w:rsidRPr="00FC563C">
              <w:t>1</w:t>
            </w:r>
          </w:p>
        </w:tc>
      </w:tr>
      <w:tr w:rsidR="00230716" w:rsidRPr="00FC563C" w14:paraId="75CA751E"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1F5C96AE" w14:textId="77777777" w:rsidR="00230716" w:rsidRPr="00FC563C" w:rsidRDefault="00230716" w:rsidP="00230716">
            <w:r w:rsidRPr="00FC563C">
              <w:t>8</w:t>
            </w:r>
          </w:p>
        </w:tc>
        <w:tc>
          <w:tcPr>
            <w:tcW w:w="6020" w:type="dxa"/>
            <w:tcBorders>
              <w:top w:val="nil"/>
              <w:left w:val="nil"/>
              <w:bottom w:val="single" w:sz="4" w:space="0" w:color="auto"/>
              <w:right w:val="single" w:sz="4" w:space="0" w:color="auto"/>
            </w:tcBorders>
            <w:shd w:val="clear" w:color="auto" w:fill="CCFFCC"/>
            <w:vAlign w:val="center"/>
            <w:hideMark/>
          </w:tcPr>
          <w:p w14:paraId="3E0D5732" w14:textId="77777777" w:rsidR="00230716" w:rsidRPr="00FC563C" w:rsidRDefault="00230716" w:rsidP="00230716">
            <w:r w:rsidRPr="00FC563C">
              <w:t>Mail Server</w:t>
            </w:r>
          </w:p>
        </w:tc>
        <w:tc>
          <w:tcPr>
            <w:tcW w:w="860" w:type="dxa"/>
            <w:tcBorders>
              <w:top w:val="nil"/>
              <w:left w:val="nil"/>
              <w:bottom w:val="single" w:sz="4" w:space="0" w:color="auto"/>
              <w:right w:val="single" w:sz="4" w:space="0" w:color="auto"/>
            </w:tcBorders>
            <w:shd w:val="clear" w:color="auto" w:fill="CCFFCC"/>
            <w:vAlign w:val="center"/>
            <w:hideMark/>
          </w:tcPr>
          <w:p w14:paraId="20D6E5AB" w14:textId="77777777" w:rsidR="00230716" w:rsidRPr="00FC563C" w:rsidRDefault="00230716" w:rsidP="00230716">
            <w:r w:rsidRPr="00FC563C">
              <w:t>SSW</w:t>
            </w:r>
          </w:p>
        </w:tc>
        <w:tc>
          <w:tcPr>
            <w:tcW w:w="1580" w:type="dxa"/>
            <w:tcBorders>
              <w:top w:val="nil"/>
              <w:left w:val="nil"/>
              <w:bottom w:val="single" w:sz="4" w:space="0" w:color="auto"/>
              <w:right w:val="single" w:sz="4" w:space="0" w:color="auto"/>
            </w:tcBorders>
            <w:shd w:val="clear" w:color="auto" w:fill="CCFFCC"/>
            <w:vAlign w:val="center"/>
            <w:hideMark/>
          </w:tcPr>
          <w:p w14:paraId="6F35960D" w14:textId="77777777" w:rsidR="00230716" w:rsidRPr="00FC563C" w:rsidRDefault="00230716" w:rsidP="00230716">
            <w:r w:rsidRPr="00FC563C">
              <w:t> </w:t>
            </w:r>
          </w:p>
        </w:tc>
      </w:tr>
      <w:tr w:rsidR="00230716" w:rsidRPr="00FC563C" w14:paraId="515CC0A3" w14:textId="77777777" w:rsidTr="00230716">
        <w:trPr>
          <w:trHeight w:val="528"/>
        </w:trPr>
        <w:tc>
          <w:tcPr>
            <w:tcW w:w="520" w:type="dxa"/>
            <w:tcBorders>
              <w:top w:val="nil"/>
              <w:left w:val="single" w:sz="4" w:space="0" w:color="auto"/>
              <w:bottom w:val="single" w:sz="4" w:space="0" w:color="auto"/>
              <w:right w:val="single" w:sz="4" w:space="0" w:color="auto"/>
            </w:tcBorders>
            <w:vAlign w:val="center"/>
            <w:hideMark/>
          </w:tcPr>
          <w:p w14:paraId="72FBFE99" w14:textId="77777777" w:rsidR="00230716" w:rsidRPr="00FC563C" w:rsidRDefault="00230716" w:rsidP="00230716">
            <w:r w:rsidRPr="00FC563C">
              <w:lastRenderedPageBreak/>
              <w:t> </w:t>
            </w:r>
          </w:p>
        </w:tc>
        <w:tc>
          <w:tcPr>
            <w:tcW w:w="6020" w:type="dxa"/>
            <w:tcBorders>
              <w:top w:val="nil"/>
              <w:left w:val="nil"/>
              <w:bottom w:val="single" w:sz="4" w:space="0" w:color="auto"/>
              <w:right w:val="single" w:sz="4" w:space="0" w:color="auto"/>
            </w:tcBorders>
            <w:vAlign w:val="center"/>
            <w:hideMark/>
          </w:tcPr>
          <w:p w14:paraId="486339C7" w14:textId="77777777" w:rsidR="00230716" w:rsidRPr="00FC563C" w:rsidRDefault="00230716" w:rsidP="00230716">
            <w:pPr>
              <w:rPr>
                <w:lang w:val="en-US"/>
              </w:rPr>
            </w:pPr>
            <w:r w:rsidRPr="00FC563C">
              <w:t>Exchange Server 2013 Standard Edition (</w:t>
            </w:r>
            <w:proofErr w:type="spellStart"/>
            <w:r w:rsidRPr="00FC563C">
              <w:t>ExchgSvrStd</w:t>
            </w:r>
            <w:proofErr w:type="spellEnd"/>
            <w:r w:rsidRPr="00FC563C">
              <w:t xml:space="preserve"> </w:t>
            </w:r>
            <w:proofErr w:type="spellStart"/>
            <w:r w:rsidRPr="00FC563C">
              <w:t>LicSAPk</w:t>
            </w:r>
            <w:proofErr w:type="spellEnd"/>
            <w:r w:rsidRPr="00FC563C">
              <w:t xml:space="preserve"> OLV D 3Y AqY1 AP) + </w:t>
            </w:r>
            <w:proofErr w:type="spellStart"/>
            <w:r w:rsidRPr="00FC563C">
              <w:t>ExchgSvrStd</w:t>
            </w:r>
            <w:proofErr w:type="spellEnd"/>
            <w:r w:rsidRPr="00FC563C">
              <w:t xml:space="preserve"> SA OLV D 3Y AqY1 AP</w:t>
            </w:r>
          </w:p>
        </w:tc>
        <w:tc>
          <w:tcPr>
            <w:tcW w:w="860" w:type="dxa"/>
            <w:tcBorders>
              <w:top w:val="nil"/>
              <w:left w:val="nil"/>
              <w:bottom w:val="single" w:sz="4" w:space="0" w:color="auto"/>
              <w:right w:val="single" w:sz="4" w:space="0" w:color="auto"/>
            </w:tcBorders>
            <w:vAlign w:val="center"/>
            <w:hideMark/>
          </w:tcPr>
          <w:p w14:paraId="21AC6D6C" w14:textId="77777777" w:rsidR="00230716" w:rsidRPr="00FC563C" w:rsidRDefault="00230716" w:rsidP="00230716">
            <w:pPr>
              <w:rPr>
                <w:lang w:val="el-GR"/>
              </w:rPr>
            </w:pPr>
            <w:r w:rsidRPr="00FC563C">
              <w:t>SSW</w:t>
            </w:r>
          </w:p>
        </w:tc>
        <w:tc>
          <w:tcPr>
            <w:tcW w:w="1580" w:type="dxa"/>
            <w:tcBorders>
              <w:top w:val="nil"/>
              <w:left w:val="nil"/>
              <w:bottom w:val="single" w:sz="4" w:space="0" w:color="auto"/>
              <w:right w:val="single" w:sz="4" w:space="0" w:color="auto"/>
            </w:tcBorders>
            <w:vAlign w:val="center"/>
            <w:hideMark/>
          </w:tcPr>
          <w:p w14:paraId="6EEE91D0" w14:textId="77777777" w:rsidR="00230716" w:rsidRPr="00FC563C" w:rsidRDefault="00230716" w:rsidP="00230716">
            <w:r w:rsidRPr="00FC563C">
              <w:t>3</w:t>
            </w:r>
          </w:p>
        </w:tc>
      </w:tr>
      <w:tr w:rsidR="00230716" w:rsidRPr="00FC563C" w14:paraId="6EB941F3" w14:textId="77777777" w:rsidTr="00230716">
        <w:trPr>
          <w:trHeight w:val="792"/>
        </w:trPr>
        <w:tc>
          <w:tcPr>
            <w:tcW w:w="520" w:type="dxa"/>
            <w:tcBorders>
              <w:top w:val="nil"/>
              <w:left w:val="single" w:sz="4" w:space="0" w:color="auto"/>
              <w:bottom w:val="single" w:sz="4" w:space="0" w:color="auto"/>
              <w:right w:val="single" w:sz="4" w:space="0" w:color="auto"/>
            </w:tcBorders>
            <w:vAlign w:val="center"/>
            <w:hideMark/>
          </w:tcPr>
          <w:p w14:paraId="6E571297"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1D7121D8" w14:textId="77777777" w:rsidR="00230716" w:rsidRPr="00FC563C" w:rsidRDefault="00230716" w:rsidP="00230716">
            <w:pPr>
              <w:rPr>
                <w:lang w:val="en-US"/>
              </w:rPr>
            </w:pPr>
            <w:r w:rsidRPr="00FC563C">
              <w:t>Exchange Server 2013 Standard CAL (</w:t>
            </w:r>
            <w:proofErr w:type="spellStart"/>
            <w:r w:rsidRPr="00FC563C">
              <w:t>ExchgStdCAL</w:t>
            </w:r>
            <w:proofErr w:type="spellEnd"/>
            <w:r w:rsidRPr="00FC563C">
              <w:t xml:space="preserve"> </w:t>
            </w:r>
            <w:proofErr w:type="spellStart"/>
            <w:r w:rsidRPr="00FC563C">
              <w:t>LicSAPk</w:t>
            </w:r>
            <w:proofErr w:type="spellEnd"/>
            <w:r w:rsidRPr="00FC563C">
              <w:t xml:space="preserve"> OLV D 3Y AqY1 AP </w:t>
            </w:r>
            <w:proofErr w:type="spellStart"/>
            <w:proofErr w:type="gramStart"/>
            <w:r w:rsidRPr="00FC563C">
              <w:t>DvcCAL</w:t>
            </w:r>
            <w:proofErr w:type="spellEnd"/>
            <w:r w:rsidRPr="00FC563C">
              <w:t xml:space="preserve"> )</w:t>
            </w:r>
            <w:proofErr w:type="gramEnd"/>
            <w:r w:rsidRPr="00FC563C">
              <w:t xml:space="preserve"> + </w:t>
            </w:r>
            <w:proofErr w:type="spellStart"/>
            <w:r w:rsidRPr="00FC563C">
              <w:t>ExchgStdCAL</w:t>
            </w:r>
            <w:proofErr w:type="spellEnd"/>
            <w:r w:rsidRPr="00FC563C">
              <w:t xml:space="preserve"> SA OLV D 3Y AqY1 AP </w:t>
            </w:r>
            <w:proofErr w:type="spellStart"/>
            <w:r w:rsidRPr="00FC563C">
              <w:t>DvcCAL</w:t>
            </w:r>
            <w:proofErr w:type="spellEnd"/>
          </w:p>
        </w:tc>
        <w:tc>
          <w:tcPr>
            <w:tcW w:w="860" w:type="dxa"/>
            <w:tcBorders>
              <w:top w:val="nil"/>
              <w:left w:val="nil"/>
              <w:bottom w:val="single" w:sz="4" w:space="0" w:color="auto"/>
              <w:right w:val="single" w:sz="4" w:space="0" w:color="auto"/>
            </w:tcBorders>
            <w:vAlign w:val="center"/>
            <w:hideMark/>
          </w:tcPr>
          <w:p w14:paraId="182C2008" w14:textId="77777777" w:rsidR="00230716" w:rsidRPr="00FC563C" w:rsidRDefault="00230716" w:rsidP="00230716">
            <w:pPr>
              <w:rPr>
                <w:lang w:val="el-GR"/>
              </w:rPr>
            </w:pPr>
            <w:r w:rsidRPr="00FC563C">
              <w:t>SSW</w:t>
            </w:r>
          </w:p>
        </w:tc>
        <w:tc>
          <w:tcPr>
            <w:tcW w:w="1580" w:type="dxa"/>
            <w:tcBorders>
              <w:top w:val="nil"/>
              <w:left w:val="nil"/>
              <w:bottom w:val="single" w:sz="4" w:space="0" w:color="auto"/>
              <w:right w:val="single" w:sz="4" w:space="0" w:color="auto"/>
            </w:tcBorders>
            <w:vAlign w:val="center"/>
            <w:hideMark/>
          </w:tcPr>
          <w:p w14:paraId="6FD58E19" w14:textId="77777777" w:rsidR="00230716" w:rsidRPr="00FC563C" w:rsidRDefault="00230716" w:rsidP="00230716">
            <w:r w:rsidRPr="00FC563C">
              <w:t>800</w:t>
            </w:r>
          </w:p>
        </w:tc>
      </w:tr>
      <w:tr w:rsidR="00230716" w:rsidRPr="00FC563C" w14:paraId="0D0D3F4D" w14:textId="77777777" w:rsidTr="00230716">
        <w:trPr>
          <w:trHeight w:val="288"/>
        </w:trPr>
        <w:tc>
          <w:tcPr>
            <w:tcW w:w="520" w:type="dxa"/>
            <w:tcBorders>
              <w:top w:val="nil"/>
              <w:left w:val="single" w:sz="4" w:space="0" w:color="auto"/>
              <w:bottom w:val="single" w:sz="4" w:space="0" w:color="auto"/>
              <w:right w:val="single" w:sz="4" w:space="0" w:color="auto"/>
            </w:tcBorders>
            <w:shd w:val="clear" w:color="auto" w:fill="CCFFCC"/>
            <w:vAlign w:val="center"/>
            <w:hideMark/>
          </w:tcPr>
          <w:p w14:paraId="542404A2" w14:textId="77777777" w:rsidR="00230716" w:rsidRPr="00FC563C" w:rsidRDefault="00230716" w:rsidP="00230716">
            <w:r w:rsidRPr="00FC563C">
              <w:t>9</w:t>
            </w:r>
          </w:p>
        </w:tc>
        <w:tc>
          <w:tcPr>
            <w:tcW w:w="6020" w:type="dxa"/>
            <w:tcBorders>
              <w:top w:val="nil"/>
              <w:left w:val="nil"/>
              <w:bottom w:val="single" w:sz="4" w:space="0" w:color="auto"/>
              <w:right w:val="single" w:sz="4" w:space="0" w:color="auto"/>
            </w:tcBorders>
            <w:shd w:val="clear" w:color="auto" w:fill="CCFFCC"/>
            <w:vAlign w:val="center"/>
            <w:hideMark/>
          </w:tcPr>
          <w:p w14:paraId="04D29059" w14:textId="77777777" w:rsidR="00230716" w:rsidRPr="00FC563C" w:rsidRDefault="00230716" w:rsidP="00230716">
            <w:proofErr w:type="spellStart"/>
            <w:r w:rsidRPr="00FC563C">
              <w:t>Λειτουργικό</w:t>
            </w:r>
            <w:proofErr w:type="spellEnd"/>
            <w:r w:rsidRPr="00FC563C">
              <w:t xml:space="preserve"> </w:t>
            </w:r>
            <w:proofErr w:type="spellStart"/>
            <w:r w:rsidRPr="00FC563C">
              <w:t>Σύστημ</w:t>
            </w:r>
            <w:proofErr w:type="spellEnd"/>
            <w:r w:rsidRPr="00FC563C">
              <w:t>α Servers</w:t>
            </w:r>
          </w:p>
        </w:tc>
        <w:tc>
          <w:tcPr>
            <w:tcW w:w="860" w:type="dxa"/>
            <w:tcBorders>
              <w:top w:val="nil"/>
              <w:left w:val="nil"/>
              <w:bottom w:val="single" w:sz="4" w:space="0" w:color="auto"/>
              <w:right w:val="single" w:sz="4" w:space="0" w:color="auto"/>
            </w:tcBorders>
            <w:shd w:val="clear" w:color="auto" w:fill="CCFFCC"/>
            <w:vAlign w:val="center"/>
            <w:hideMark/>
          </w:tcPr>
          <w:p w14:paraId="1CF8637A" w14:textId="77777777" w:rsidR="00230716" w:rsidRPr="00FC563C" w:rsidRDefault="00230716" w:rsidP="00230716">
            <w:r w:rsidRPr="00FC563C">
              <w:t> </w:t>
            </w:r>
          </w:p>
        </w:tc>
        <w:tc>
          <w:tcPr>
            <w:tcW w:w="1580" w:type="dxa"/>
            <w:tcBorders>
              <w:top w:val="nil"/>
              <w:left w:val="nil"/>
              <w:bottom w:val="single" w:sz="4" w:space="0" w:color="auto"/>
              <w:right w:val="single" w:sz="4" w:space="0" w:color="auto"/>
            </w:tcBorders>
            <w:shd w:val="clear" w:color="auto" w:fill="CCFFCC"/>
            <w:vAlign w:val="center"/>
            <w:hideMark/>
          </w:tcPr>
          <w:p w14:paraId="000CFB31" w14:textId="77777777" w:rsidR="00230716" w:rsidRPr="00FC563C" w:rsidRDefault="00230716" w:rsidP="00230716">
            <w:r w:rsidRPr="00FC563C">
              <w:t> </w:t>
            </w:r>
          </w:p>
        </w:tc>
      </w:tr>
      <w:tr w:rsidR="00230716" w:rsidRPr="00FC563C" w14:paraId="1CEF0DF3" w14:textId="77777777" w:rsidTr="00230716">
        <w:trPr>
          <w:trHeight w:val="792"/>
        </w:trPr>
        <w:tc>
          <w:tcPr>
            <w:tcW w:w="520" w:type="dxa"/>
            <w:tcBorders>
              <w:top w:val="nil"/>
              <w:left w:val="single" w:sz="4" w:space="0" w:color="auto"/>
              <w:bottom w:val="single" w:sz="4" w:space="0" w:color="auto"/>
              <w:right w:val="single" w:sz="4" w:space="0" w:color="auto"/>
            </w:tcBorders>
            <w:vAlign w:val="center"/>
            <w:hideMark/>
          </w:tcPr>
          <w:p w14:paraId="50421ECD"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13A47DF4" w14:textId="77777777" w:rsidR="00230716" w:rsidRPr="00FC563C" w:rsidRDefault="00230716" w:rsidP="00230716">
            <w:pPr>
              <w:rPr>
                <w:lang w:val="en-US"/>
              </w:rPr>
            </w:pPr>
            <w:r w:rsidRPr="00FC563C">
              <w:t>Windows Server 2012 Standard (</w:t>
            </w:r>
            <w:proofErr w:type="spellStart"/>
            <w:r w:rsidRPr="00FC563C">
              <w:t>WinSvrStd</w:t>
            </w:r>
            <w:proofErr w:type="spellEnd"/>
            <w:r w:rsidRPr="00FC563C">
              <w:t xml:space="preserve"> </w:t>
            </w:r>
            <w:proofErr w:type="spellStart"/>
            <w:r w:rsidRPr="00FC563C">
              <w:t>LicSAPk</w:t>
            </w:r>
            <w:proofErr w:type="spellEnd"/>
            <w:r w:rsidRPr="00FC563C">
              <w:t xml:space="preserve"> OLV D 3Y AqY1 AP 2Proc) + Windows </w:t>
            </w:r>
            <w:proofErr w:type="gramStart"/>
            <w:r w:rsidRPr="00FC563C">
              <w:t>Server  Standard</w:t>
            </w:r>
            <w:proofErr w:type="gramEnd"/>
            <w:r w:rsidRPr="00FC563C">
              <w:t xml:space="preserve"> (</w:t>
            </w:r>
            <w:proofErr w:type="spellStart"/>
            <w:r w:rsidRPr="00FC563C">
              <w:t>WinSvrStd</w:t>
            </w:r>
            <w:proofErr w:type="spellEnd"/>
            <w:r w:rsidRPr="00FC563C">
              <w:t xml:space="preserve"> SA OLV D 3Y AqY1 AP 2Proc)</w:t>
            </w:r>
          </w:p>
        </w:tc>
        <w:tc>
          <w:tcPr>
            <w:tcW w:w="860" w:type="dxa"/>
            <w:tcBorders>
              <w:top w:val="nil"/>
              <w:left w:val="nil"/>
              <w:bottom w:val="single" w:sz="4" w:space="0" w:color="auto"/>
              <w:right w:val="single" w:sz="4" w:space="0" w:color="auto"/>
            </w:tcBorders>
            <w:vAlign w:val="center"/>
            <w:hideMark/>
          </w:tcPr>
          <w:p w14:paraId="2880B4FC" w14:textId="77777777" w:rsidR="00230716" w:rsidRPr="00FC563C" w:rsidRDefault="00230716" w:rsidP="00230716">
            <w:pPr>
              <w:rPr>
                <w:lang w:val="el-GR"/>
              </w:rPr>
            </w:pPr>
            <w:r w:rsidRPr="00FC563C">
              <w:t>SSW</w:t>
            </w:r>
          </w:p>
        </w:tc>
        <w:tc>
          <w:tcPr>
            <w:tcW w:w="1580" w:type="dxa"/>
            <w:tcBorders>
              <w:top w:val="nil"/>
              <w:left w:val="nil"/>
              <w:bottom w:val="single" w:sz="4" w:space="0" w:color="auto"/>
              <w:right w:val="single" w:sz="4" w:space="0" w:color="auto"/>
            </w:tcBorders>
            <w:vAlign w:val="center"/>
            <w:hideMark/>
          </w:tcPr>
          <w:p w14:paraId="6CABFBFD" w14:textId="77777777" w:rsidR="00230716" w:rsidRPr="00FC563C" w:rsidRDefault="00230716" w:rsidP="00230716">
            <w:r w:rsidRPr="00FC563C">
              <w:t>9</w:t>
            </w:r>
          </w:p>
        </w:tc>
      </w:tr>
      <w:tr w:rsidR="00230716" w:rsidRPr="00FC563C" w14:paraId="159A3E89" w14:textId="77777777" w:rsidTr="00230716">
        <w:trPr>
          <w:trHeight w:val="792"/>
        </w:trPr>
        <w:tc>
          <w:tcPr>
            <w:tcW w:w="520" w:type="dxa"/>
            <w:tcBorders>
              <w:top w:val="nil"/>
              <w:left w:val="single" w:sz="4" w:space="0" w:color="auto"/>
              <w:bottom w:val="single" w:sz="4" w:space="0" w:color="auto"/>
              <w:right w:val="single" w:sz="4" w:space="0" w:color="auto"/>
            </w:tcBorders>
            <w:vAlign w:val="center"/>
            <w:hideMark/>
          </w:tcPr>
          <w:p w14:paraId="19F6F2A1"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31C6CBAD" w14:textId="77777777" w:rsidR="00230716" w:rsidRPr="00FC563C" w:rsidRDefault="00230716" w:rsidP="00230716">
            <w:pPr>
              <w:rPr>
                <w:lang w:val="en-US"/>
              </w:rPr>
            </w:pPr>
            <w:r w:rsidRPr="00FC563C">
              <w:t>Windows Server 2012 External Connector (</w:t>
            </w:r>
            <w:proofErr w:type="spellStart"/>
            <w:r w:rsidRPr="00FC563C">
              <w:t>WinSvrExtConn</w:t>
            </w:r>
            <w:proofErr w:type="spellEnd"/>
            <w:r w:rsidRPr="00FC563C">
              <w:t xml:space="preserve"> </w:t>
            </w:r>
            <w:proofErr w:type="spellStart"/>
            <w:r w:rsidRPr="00FC563C">
              <w:t>LicSAPk</w:t>
            </w:r>
            <w:proofErr w:type="spellEnd"/>
            <w:r w:rsidRPr="00FC563C">
              <w:t xml:space="preserve"> OLV D 3Y AqY1 AP) + Windows Server External Connector (</w:t>
            </w:r>
            <w:proofErr w:type="spellStart"/>
            <w:r w:rsidRPr="00FC563C">
              <w:t>WinSvrExtConn</w:t>
            </w:r>
            <w:proofErr w:type="spellEnd"/>
            <w:r w:rsidRPr="00FC563C">
              <w:t xml:space="preserve"> SA OLV D 3Y AqY1 AP)</w:t>
            </w:r>
          </w:p>
        </w:tc>
        <w:tc>
          <w:tcPr>
            <w:tcW w:w="860" w:type="dxa"/>
            <w:tcBorders>
              <w:top w:val="nil"/>
              <w:left w:val="nil"/>
              <w:bottom w:val="single" w:sz="4" w:space="0" w:color="auto"/>
              <w:right w:val="single" w:sz="4" w:space="0" w:color="auto"/>
            </w:tcBorders>
            <w:vAlign w:val="center"/>
            <w:hideMark/>
          </w:tcPr>
          <w:p w14:paraId="328086BD" w14:textId="77777777" w:rsidR="00230716" w:rsidRPr="00FC563C" w:rsidRDefault="00230716" w:rsidP="00230716">
            <w:pPr>
              <w:rPr>
                <w:lang w:val="el-GR"/>
              </w:rPr>
            </w:pPr>
            <w:r w:rsidRPr="00FC563C">
              <w:t>SSW</w:t>
            </w:r>
          </w:p>
        </w:tc>
        <w:tc>
          <w:tcPr>
            <w:tcW w:w="1580" w:type="dxa"/>
            <w:tcBorders>
              <w:top w:val="nil"/>
              <w:left w:val="nil"/>
              <w:bottom w:val="single" w:sz="4" w:space="0" w:color="auto"/>
              <w:right w:val="single" w:sz="4" w:space="0" w:color="auto"/>
            </w:tcBorders>
            <w:vAlign w:val="center"/>
            <w:hideMark/>
          </w:tcPr>
          <w:p w14:paraId="07BDC0CD" w14:textId="77777777" w:rsidR="00230716" w:rsidRPr="00FC563C" w:rsidRDefault="00230716" w:rsidP="00230716">
            <w:r w:rsidRPr="00FC563C">
              <w:t>2</w:t>
            </w:r>
          </w:p>
        </w:tc>
      </w:tr>
      <w:tr w:rsidR="00230716" w:rsidRPr="00FC563C" w14:paraId="4A97E9C4"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595DBAE0"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7BD70A8C" w14:textId="77777777" w:rsidR="00230716" w:rsidRPr="00FC563C" w:rsidRDefault="00230716" w:rsidP="00230716">
            <w:pPr>
              <w:rPr>
                <w:lang w:val="en-US"/>
              </w:rPr>
            </w:pPr>
            <w:proofErr w:type="spellStart"/>
            <w:r w:rsidRPr="00FC563C">
              <w:t>WinSvrCAL</w:t>
            </w:r>
            <w:proofErr w:type="spellEnd"/>
            <w:r w:rsidRPr="00FC563C">
              <w:t xml:space="preserve"> </w:t>
            </w:r>
            <w:proofErr w:type="spellStart"/>
            <w:r w:rsidRPr="00FC563C">
              <w:t>LicSAPk</w:t>
            </w:r>
            <w:proofErr w:type="spellEnd"/>
            <w:r w:rsidRPr="00FC563C">
              <w:t xml:space="preserve"> OLV D 3Y AqY1 AP </w:t>
            </w:r>
            <w:proofErr w:type="spellStart"/>
            <w:r w:rsidRPr="00FC563C">
              <w:t>DvcCAL</w:t>
            </w:r>
            <w:proofErr w:type="spellEnd"/>
          </w:p>
        </w:tc>
        <w:tc>
          <w:tcPr>
            <w:tcW w:w="860" w:type="dxa"/>
            <w:tcBorders>
              <w:top w:val="nil"/>
              <w:left w:val="nil"/>
              <w:bottom w:val="single" w:sz="4" w:space="0" w:color="auto"/>
              <w:right w:val="single" w:sz="4" w:space="0" w:color="auto"/>
            </w:tcBorders>
            <w:vAlign w:val="center"/>
            <w:hideMark/>
          </w:tcPr>
          <w:p w14:paraId="03BCA1A3" w14:textId="77777777" w:rsidR="00230716" w:rsidRPr="00FC563C" w:rsidRDefault="00230716" w:rsidP="00230716">
            <w:pPr>
              <w:rPr>
                <w:lang w:val="el-GR"/>
              </w:rPr>
            </w:pPr>
            <w:r w:rsidRPr="00FC563C">
              <w:t>SSW</w:t>
            </w:r>
          </w:p>
        </w:tc>
        <w:tc>
          <w:tcPr>
            <w:tcW w:w="1580" w:type="dxa"/>
            <w:tcBorders>
              <w:top w:val="nil"/>
              <w:left w:val="nil"/>
              <w:bottom w:val="single" w:sz="4" w:space="0" w:color="auto"/>
              <w:right w:val="single" w:sz="4" w:space="0" w:color="auto"/>
            </w:tcBorders>
            <w:vAlign w:val="center"/>
            <w:hideMark/>
          </w:tcPr>
          <w:p w14:paraId="76919898" w14:textId="77777777" w:rsidR="00230716" w:rsidRPr="00FC563C" w:rsidRDefault="00230716" w:rsidP="00230716">
            <w:r w:rsidRPr="00FC563C">
              <w:t>800</w:t>
            </w:r>
          </w:p>
        </w:tc>
      </w:tr>
      <w:tr w:rsidR="00230716" w:rsidRPr="00FC563C" w14:paraId="64DEE2C4" w14:textId="77777777" w:rsidTr="00230716">
        <w:trPr>
          <w:trHeight w:val="288"/>
        </w:trPr>
        <w:tc>
          <w:tcPr>
            <w:tcW w:w="520" w:type="dxa"/>
            <w:tcBorders>
              <w:top w:val="nil"/>
              <w:left w:val="single" w:sz="4" w:space="0" w:color="auto"/>
              <w:bottom w:val="single" w:sz="4" w:space="0" w:color="auto"/>
              <w:right w:val="single" w:sz="4" w:space="0" w:color="auto"/>
            </w:tcBorders>
            <w:vAlign w:val="center"/>
            <w:hideMark/>
          </w:tcPr>
          <w:p w14:paraId="40EFE96E" w14:textId="77777777" w:rsidR="00230716" w:rsidRPr="00FC563C" w:rsidRDefault="00230716" w:rsidP="00230716">
            <w:r w:rsidRPr="00FC563C">
              <w:t> </w:t>
            </w:r>
          </w:p>
        </w:tc>
        <w:tc>
          <w:tcPr>
            <w:tcW w:w="6020" w:type="dxa"/>
            <w:tcBorders>
              <w:top w:val="nil"/>
              <w:left w:val="nil"/>
              <w:bottom w:val="single" w:sz="4" w:space="0" w:color="auto"/>
              <w:right w:val="single" w:sz="4" w:space="0" w:color="auto"/>
            </w:tcBorders>
            <w:vAlign w:val="center"/>
            <w:hideMark/>
          </w:tcPr>
          <w:p w14:paraId="4EDB0A03" w14:textId="77777777" w:rsidR="00230716" w:rsidRPr="00FC563C" w:rsidRDefault="00230716" w:rsidP="00230716">
            <w:r w:rsidRPr="00FC563C">
              <w:t>Oracle VM Premier Limited</w:t>
            </w:r>
          </w:p>
        </w:tc>
        <w:tc>
          <w:tcPr>
            <w:tcW w:w="860" w:type="dxa"/>
            <w:tcBorders>
              <w:top w:val="nil"/>
              <w:left w:val="nil"/>
              <w:bottom w:val="single" w:sz="4" w:space="0" w:color="auto"/>
              <w:right w:val="single" w:sz="4" w:space="0" w:color="auto"/>
            </w:tcBorders>
            <w:vAlign w:val="center"/>
            <w:hideMark/>
          </w:tcPr>
          <w:p w14:paraId="441BE1E4" w14:textId="77777777" w:rsidR="00230716" w:rsidRPr="00FC563C" w:rsidRDefault="00230716" w:rsidP="00230716">
            <w:r w:rsidRPr="00FC563C">
              <w:t>SW</w:t>
            </w:r>
          </w:p>
        </w:tc>
        <w:tc>
          <w:tcPr>
            <w:tcW w:w="1580" w:type="dxa"/>
            <w:tcBorders>
              <w:top w:val="nil"/>
              <w:left w:val="nil"/>
              <w:bottom w:val="single" w:sz="4" w:space="0" w:color="auto"/>
              <w:right w:val="single" w:sz="4" w:space="0" w:color="auto"/>
            </w:tcBorders>
            <w:vAlign w:val="center"/>
            <w:hideMark/>
          </w:tcPr>
          <w:p w14:paraId="7CB5C8A2" w14:textId="77777777" w:rsidR="00230716" w:rsidRPr="00FC563C" w:rsidRDefault="00230716" w:rsidP="00230716">
            <w:r w:rsidRPr="00FC563C">
              <w:t>6</w:t>
            </w:r>
          </w:p>
        </w:tc>
      </w:tr>
    </w:tbl>
    <w:p w14:paraId="55AE530B" w14:textId="77777777" w:rsidR="00230716" w:rsidRPr="00FC563C" w:rsidRDefault="00230716" w:rsidP="00230716"/>
    <w:p w14:paraId="1BB49EAC" w14:textId="77777777" w:rsidR="00230716" w:rsidRPr="00230716" w:rsidRDefault="00230716" w:rsidP="00230716">
      <w:pPr>
        <w:rPr>
          <w:rFonts w:eastAsia="SimSun"/>
          <w:lang w:val="el-GR"/>
        </w:rPr>
      </w:pPr>
      <w:r w:rsidRPr="00230716">
        <w:rPr>
          <w:rFonts w:eastAsia="SimSun"/>
          <w:lang w:val="el-GR"/>
        </w:rPr>
        <w:t>Παρακάτω αποτυπώνεται ο πίνακας με το έτοιμο λογισμικό που εγκαταστάθηκε στην εφεδρική υποδομή :</w:t>
      </w:r>
    </w:p>
    <w:p w14:paraId="7B37DF82" w14:textId="77777777" w:rsidR="00230716" w:rsidRPr="00230716" w:rsidRDefault="00230716" w:rsidP="00230716">
      <w:pPr>
        <w:rPr>
          <w:rFonts w:eastAsia="SimSun"/>
          <w:lang w:val="el-GR"/>
        </w:rPr>
      </w:pPr>
    </w:p>
    <w:tbl>
      <w:tblPr>
        <w:tblW w:w="893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5773"/>
        <w:gridCol w:w="992"/>
        <w:gridCol w:w="1560"/>
      </w:tblGrid>
      <w:tr w:rsidR="00230716" w:rsidRPr="00FC563C" w14:paraId="755D6261" w14:textId="77777777" w:rsidTr="00230716">
        <w:trPr>
          <w:trHeight w:val="288"/>
          <w:tblHeader/>
        </w:trPr>
        <w:tc>
          <w:tcPr>
            <w:tcW w:w="606"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298672D1" w14:textId="77777777" w:rsidR="00230716" w:rsidRPr="00FC563C" w:rsidRDefault="00230716" w:rsidP="00230716">
            <w:pPr>
              <w:rPr>
                <w:rFonts w:eastAsia="SimSun"/>
                <w:lang w:eastAsia="el-GR"/>
              </w:rPr>
            </w:pPr>
            <w:r w:rsidRPr="00FC563C">
              <w:t>Α/Α</w:t>
            </w:r>
          </w:p>
        </w:tc>
        <w:tc>
          <w:tcPr>
            <w:tcW w:w="5773"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25EF87AE" w14:textId="77777777" w:rsidR="00230716" w:rsidRPr="00FC563C" w:rsidRDefault="00230716" w:rsidP="00230716">
            <w:r w:rsidRPr="00FC563C">
              <w:t>ΠΕΡΙΓΡΑΦΗ</w:t>
            </w:r>
          </w:p>
        </w:tc>
        <w:tc>
          <w:tcPr>
            <w:tcW w:w="992"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7134EA30" w14:textId="77777777" w:rsidR="00230716" w:rsidRPr="00FC563C" w:rsidRDefault="00230716" w:rsidP="00230716">
            <w:r w:rsidRPr="00FC563C">
              <w:t>ΤΥΠΟΣ</w:t>
            </w:r>
          </w:p>
        </w:tc>
        <w:tc>
          <w:tcPr>
            <w:tcW w:w="1560"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16091453" w14:textId="77777777" w:rsidR="00230716" w:rsidRPr="00FC563C" w:rsidRDefault="00230716" w:rsidP="00230716">
            <w:r w:rsidRPr="00FC563C">
              <w:t>ΠΟΣΟΤΗΤΑ</w:t>
            </w:r>
          </w:p>
        </w:tc>
      </w:tr>
      <w:tr w:rsidR="00230716" w:rsidRPr="00FC563C" w14:paraId="2166D59B"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A942637" w14:textId="77777777" w:rsidR="00230716" w:rsidRPr="00FC563C" w:rsidRDefault="00230716" w:rsidP="00230716">
            <w:r w:rsidRPr="00FC563C">
              <w:t>1</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08AD2F0" w14:textId="77777777" w:rsidR="00230716" w:rsidRPr="00FC563C" w:rsidRDefault="00230716" w:rsidP="00230716">
            <w:r w:rsidRPr="00FC563C">
              <w:t>Antivirus</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8CB1B8E" w14:textId="77777777" w:rsidR="00230716" w:rsidRPr="00FC563C" w:rsidRDefault="00230716" w:rsidP="00230716">
            <w:r w:rsidRPr="00FC563C">
              <w:t>SSW</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2ECCC50" w14:textId="77777777" w:rsidR="00230716" w:rsidRPr="00FC563C" w:rsidRDefault="00230716" w:rsidP="00230716">
            <w:r w:rsidRPr="00FC563C">
              <w:t> </w:t>
            </w:r>
          </w:p>
        </w:tc>
      </w:tr>
      <w:tr w:rsidR="00230716" w:rsidRPr="00FC563C" w14:paraId="119614A8"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011D6C29"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60CB13FE" w14:textId="77777777" w:rsidR="00230716" w:rsidRPr="00FC563C" w:rsidRDefault="00230716" w:rsidP="00230716">
            <w:pPr>
              <w:rPr>
                <w:lang w:val="en-US"/>
              </w:rPr>
            </w:pPr>
            <w:proofErr w:type="spellStart"/>
            <w:r w:rsidRPr="00FC563C">
              <w:t>GravityZone</w:t>
            </w:r>
            <w:proofErr w:type="spellEnd"/>
            <w:r w:rsidRPr="00FC563C">
              <w:t xml:space="preserve"> Security for Endpoints (GOV)</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CAF2D4" w14:textId="77777777" w:rsidR="00230716" w:rsidRPr="00FC563C" w:rsidRDefault="00230716" w:rsidP="00230716">
            <w:pPr>
              <w:rPr>
                <w:lang w:val="el-GR"/>
              </w:rPr>
            </w:pPr>
            <w:r w:rsidRPr="00FC563C">
              <w:t>SSW</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9D2A87A" w14:textId="77777777" w:rsidR="00230716" w:rsidRPr="00FC563C" w:rsidRDefault="00230716" w:rsidP="00230716">
            <w:r w:rsidRPr="00FC563C">
              <w:t>4</w:t>
            </w:r>
          </w:p>
        </w:tc>
      </w:tr>
      <w:tr w:rsidR="00230716" w:rsidRPr="00FC563C" w14:paraId="529016D0" w14:textId="77777777" w:rsidTr="00230716">
        <w:trPr>
          <w:trHeight w:val="540"/>
        </w:trPr>
        <w:tc>
          <w:tcPr>
            <w:tcW w:w="606" w:type="dxa"/>
            <w:tcBorders>
              <w:top w:val="single" w:sz="4" w:space="0" w:color="auto"/>
              <w:left w:val="single" w:sz="4" w:space="0" w:color="auto"/>
              <w:bottom w:val="single" w:sz="4" w:space="0" w:color="auto"/>
              <w:right w:val="single" w:sz="4" w:space="0" w:color="auto"/>
            </w:tcBorders>
            <w:vAlign w:val="center"/>
            <w:hideMark/>
          </w:tcPr>
          <w:p w14:paraId="45A33DAF"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22823572" w14:textId="77777777" w:rsidR="00230716" w:rsidRPr="00FC563C" w:rsidRDefault="00230716" w:rsidP="00230716">
            <w:pPr>
              <w:rPr>
                <w:lang w:val="en-US"/>
              </w:rPr>
            </w:pPr>
            <w:proofErr w:type="spellStart"/>
            <w:r w:rsidRPr="00FC563C">
              <w:t>GravityZone</w:t>
            </w:r>
            <w:proofErr w:type="spellEnd"/>
            <w:r w:rsidRPr="00FC563C">
              <w:t xml:space="preserve"> Security for Virtual Environments (GOV)</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492C34" w14:textId="77777777" w:rsidR="00230716" w:rsidRPr="00FC563C" w:rsidRDefault="00230716" w:rsidP="00230716">
            <w:pPr>
              <w:rPr>
                <w:lang w:val="el-GR"/>
              </w:rPr>
            </w:pPr>
            <w:r w:rsidRPr="00FC563C">
              <w:t>SSW</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A31C645" w14:textId="77777777" w:rsidR="00230716" w:rsidRPr="00FC563C" w:rsidRDefault="00230716" w:rsidP="00230716">
            <w:r w:rsidRPr="00FC563C">
              <w:t>9</w:t>
            </w:r>
          </w:p>
        </w:tc>
      </w:tr>
      <w:tr w:rsidR="00230716" w:rsidRPr="00FC563C" w14:paraId="704D21C8"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CC809EB" w14:textId="77777777" w:rsidR="00230716" w:rsidRPr="00FC563C" w:rsidRDefault="00230716" w:rsidP="00230716">
            <w:r w:rsidRPr="00FC563C">
              <w:t>2</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1316CD7" w14:textId="77777777" w:rsidR="00230716" w:rsidRPr="00FC563C" w:rsidRDefault="00230716" w:rsidP="00230716">
            <w:proofErr w:type="spellStart"/>
            <w:r w:rsidRPr="00FC563C">
              <w:t>Jboss</w:t>
            </w:r>
            <w:proofErr w:type="spellEnd"/>
            <w:r w:rsidRPr="00FC563C">
              <w:t xml:space="preserve"> Application Server 7</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0294050" w14:textId="77777777" w:rsidR="00230716" w:rsidRPr="00FC563C" w:rsidRDefault="00230716" w:rsidP="00230716">
            <w:r w:rsidRPr="00FC563C">
              <w:t>SSW</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994E61F" w14:textId="77777777" w:rsidR="00230716" w:rsidRPr="00FC563C" w:rsidRDefault="00230716" w:rsidP="00230716">
            <w:r w:rsidRPr="00FC563C">
              <w:t>1</w:t>
            </w:r>
          </w:p>
        </w:tc>
      </w:tr>
      <w:tr w:rsidR="00230716" w:rsidRPr="00FC563C" w14:paraId="79767781"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A15DACF" w14:textId="77777777" w:rsidR="00230716" w:rsidRPr="00FC563C" w:rsidRDefault="00230716" w:rsidP="00230716">
            <w:r w:rsidRPr="00FC563C">
              <w:t>3</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378196F" w14:textId="77777777" w:rsidR="00230716" w:rsidRPr="00FC563C" w:rsidRDefault="00230716" w:rsidP="00230716">
            <w:proofErr w:type="spellStart"/>
            <w:r w:rsidRPr="00FC563C">
              <w:t>Jboss</w:t>
            </w:r>
            <w:proofErr w:type="spellEnd"/>
            <w:r w:rsidRPr="00FC563C">
              <w:t xml:space="preserve"> Application ESB 4.</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1746FD3" w14:textId="77777777" w:rsidR="00230716" w:rsidRPr="00FC563C" w:rsidRDefault="00230716" w:rsidP="00230716">
            <w:r w:rsidRPr="00FC563C">
              <w:t>SSW</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AF2A37A" w14:textId="77777777" w:rsidR="00230716" w:rsidRPr="00FC563C" w:rsidRDefault="00230716" w:rsidP="00230716">
            <w:r w:rsidRPr="00FC563C">
              <w:t>1</w:t>
            </w:r>
          </w:p>
        </w:tc>
      </w:tr>
      <w:tr w:rsidR="00230716" w:rsidRPr="00FC563C" w14:paraId="461A5419"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0D382BA" w14:textId="77777777" w:rsidR="00230716" w:rsidRPr="00FC563C" w:rsidRDefault="00230716" w:rsidP="00230716">
            <w:r w:rsidRPr="00FC563C">
              <w:t>4</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D4B04F1" w14:textId="77777777" w:rsidR="00230716" w:rsidRPr="00FC563C" w:rsidRDefault="00230716" w:rsidP="00230716">
            <w:r w:rsidRPr="00FC563C">
              <w:t>Alfresco 4</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209768E" w14:textId="77777777" w:rsidR="00230716" w:rsidRPr="00FC563C" w:rsidRDefault="00230716" w:rsidP="00230716">
            <w:r w:rsidRPr="00FC563C">
              <w:t>SSW</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015F9BB" w14:textId="77777777" w:rsidR="00230716" w:rsidRPr="00FC563C" w:rsidRDefault="00230716" w:rsidP="00230716">
            <w:r w:rsidRPr="00FC563C">
              <w:t>1</w:t>
            </w:r>
          </w:p>
        </w:tc>
      </w:tr>
      <w:tr w:rsidR="00230716" w:rsidRPr="00FC563C" w14:paraId="72F97E26"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B1922C3" w14:textId="77777777" w:rsidR="00230716" w:rsidRPr="00FC563C" w:rsidRDefault="00230716" w:rsidP="00230716">
            <w:r w:rsidRPr="00FC563C">
              <w:t>5</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E579152" w14:textId="77777777" w:rsidR="00230716" w:rsidRPr="00FC563C" w:rsidRDefault="00230716" w:rsidP="00230716">
            <w:proofErr w:type="spellStart"/>
            <w:r w:rsidRPr="00FC563C">
              <w:t>jBPM</w:t>
            </w:r>
            <w:proofErr w:type="spellEnd"/>
            <w:r w:rsidRPr="00FC563C">
              <w:t xml:space="preserve"> 5</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06EC1A4" w14:textId="77777777" w:rsidR="00230716" w:rsidRPr="00FC563C" w:rsidRDefault="00230716" w:rsidP="00230716">
            <w:r w:rsidRPr="00FC563C">
              <w:t>SSW</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4079C06" w14:textId="77777777" w:rsidR="00230716" w:rsidRPr="00FC563C" w:rsidRDefault="00230716" w:rsidP="00230716">
            <w:r w:rsidRPr="00FC563C">
              <w:t>1</w:t>
            </w:r>
          </w:p>
        </w:tc>
      </w:tr>
      <w:tr w:rsidR="00230716" w:rsidRPr="00FC563C" w14:paraId="1AA9E0FF"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8696E30" w14:textId="77777777" w:rsidR="00230716" w:rsidRPr="00FC563C" w:rsidRDefault="00230716" w:rsidP="00230716">
            <w:r w:rsidRPr="00FC563C">
              <w:t>6</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FB52757" w14:textId="77777777" w:rsidR="00230716" w:rsidRPr="00FC563C" w:rsidRDefault="00230716" w:rsidP="00230716">
            <w:proofErr w:type="spellStart"/>
            <w:r w:rsidRPr="00FC563C">
              <w:t>Jdeveloper</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3B310C4" w14:textId="77777777" w:rsidR="00230716" w:rsidRPr="00FC563C" w:rsidRDefault="00230716" w:rsidP="00230716">
            <w:r w:rsidRPr="00FC563C">
              <w:t>SSW</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7971914" w14:textId="77777777" w:rsidR="00230716" w:rsidRPr="00FC563C" w:rsidRDefault="00230716" w:rsidP="00230716">
            <w:r w:rsidRPr="00FC563C">
              <w:t>1</w:t>
            </w:r>
          </w:p>
        </w:tc>
      </w:tr>
      <w:tr w:rsidR="00230716" w:rsidRPr="00FC563C" w14:paraId="0E6D97A9"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2294A1E" w14:textId="77777777" w:rsidR="00230716" w:rsidRPr="00FC563C" w:rsidRDefault="00230716" w:rsidP="00230716">
            <w:r w:rsidRPr="00FC563C">
              <w:t>7</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50D0C36" w14:textId="77777777" w:rsidR="00230716" w:rsidRPr="00FC563C" w:rsidRDefault="00230716" w:rsidP="00230716">
            <w:r w:rsidRPr="00FC563C">
              <w:t xml:space="preserve">RDBMS </w:t>
            </w:r>
            <w:proofErr w:type="spellStart"/>
            <w:r w:rsidRPr="00FC563C">
              <w:t>Εφεδρικό</w:t>
            </w:r>
            <w:proofErr w:type="spellEnd"/>
            <w:r w:rsidRPr="00FC563C">
              <w:t xml:space="preserve"> Site</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09A26A5" w14:textId="77777777" w:rsidR="00230716" w:rsidRPr="00FC563C" w:rsidRDefault="00230716" w:rsidP="00230716">
            <w:r w:rsidRPr="00FC563C">
              <w:t> </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4C96D2A" w14:textId="77777777" w:rsidR="00230716" w:rsidRPr="00FC563C" w:rsidRDefault="00230716" w:rsidP="00230716">
            <w:r w:rsidRPr="00FC563C">
              <w:t> </w:t>
            </w:r>
          </w:p>
        </w:tc>
      </w:tr>
      <w:tr w:rsidR="00230716" w:rsidRPr="00FC563C" w14:paraId="49A13B25"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1D5FF91A"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05E41199" w14:textId="77777777" w:rsidR="00230716" w:rsidRPr="00FC563C" w:rsidRDefault="00230716" w:rsidP="00230716">
            <w:proofErr w:type="spellStart"/>
            <w:r w:rsidRPr="00FC563C">
              <w:t>WebTier</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1983C212" w14:textId="77777777" w:rsidR="00230716" w:rsidRPr="00FC563C" w:rsidRDefault="00230716" w:rsidP="00230716">
            <w:r w:rsidRPr="00FC563C">
              <w:t>CPU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EB8FBD0" w14:textId="77777777" w:rsidR="00230716" w:rsidRPr="00FC563C" w:rsidRDefault="00230716" w:rsidP="00230716">
            <w:r w:rsidRPr="00FC563C">
              <w:t>2</w:t>
            </w:r>
          </w:p>
        </w:tc>
      </w:tr>
      <w:tr w:rsidR="00230716" w:rsidRPr="00FC563C" w14:paraId="29AB794F"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4966D986"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09B3D6C7" w14:textId="77777777" w:rsidR="00230716" w:rsidRPr="00FC563C" w:rsidRDefault="00230716" w:rsidP="00230716">
            <w:pPr>
              <w:rPr>
                <w:lang w:val="en-US"/>
              </w:rPr>
            </w:pPr>
            <w:r w:rsidRPr="00FC563C">
              <w:t>IAS EE (For OIS &amp; OAM)</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4355C0" w14:textId="77777777" w:rsidR="00230716" w:rsidRPr="00FC563C" w:rsidRDefault="00230716" w:rsidP="00230716">
            <w:pPr>
              <w:rPr>
                <w:lang w:val="el-GR"/>
              </w:rPr>
            </w:pPr>
            <w:r w:rsidRPr="00FC563C">
              <w:t>CPU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93D8F33" w14:textId="77777777" w:rsidR="00230716" w:rsidRPr="00FC563C" w:rsidRDefault="00230716" w:rsidP="00230716">
            <w:r w:rsidRPr="00FC563C">
              <w:t>1</w:t>
            </w:r>
          </w:p>
        </w:tc>
      </w:tr>
      <w:tr w:rsidR="00230716" w:rsidRPr="00FC563C" w14:paraId="3E90A51C"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3259A71D"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346CCE17" w14:textId="77777777" w:rsidR="00230716" w:rsidRPr="00FC563C" w:rsidRDefault="00230716" w:rsidP="00230716">
            <w:pPr>
              <w:rPr>
                <w:lang w:val="en-US"/>
              </w:rPr>
            </w:pPr>
            <w:r w:rsidRPr="00FC563C">
              <w:t>Internet Application Server Standard Edition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2B17EE" w14:textId="77777777" w:rsidR="00230716" w:rsidRPr="00FC563C" w:rsidRDefault="00230716" w:rsidP="00230716">
            <w:pPr>
              <w:rPr>
                <w:lang w:val="el-GR"/>
              </w:rPr>
            </w:pPr>
            <w:r w:rsidRPr="00FC563C">
              <w:t>CPU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941DB8F" w14:textId="77777777" w:rsidR="00230716" w:rsidRPr="00FC563C" w:rsidRDefault="00230716" w:rsidP="00230716">
            <w:r w:rsidRPr="00FC563C">
              <w:t>2</w:t>
            </w:r>
          </w:p>
        </w:tc>
      </w:tr>
      <w:tr w:rsidR="00230716" w:rsidRPr="00FC563C" w14:paraId="6DA6BEE9"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4E1B0ACC"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7E7A15F6" w14:textId="77777777" w:rsidR="00230716" w:rsidRPr="00FC563C" w:rsidRDefault="00230716" w:rsidP="00230716">
            <w:r w:rsidRPr="00FC563C">
              <w:t>WebLogic Server Enterprise Edition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A9871D" w14:textId="77777777" w:rsidR="00230716" w:rsidRPr="00FC563C" w:rsidRDefault="00230716" w:rsidP="00230716">
            <w:r w:rsidRPr="00FC563C">
              <w:t>NUP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EB12A0A" w14:textId="77777777" w:rsidR="00230716" w:rsidRPr="00FC563C" w:rsidRDefault="00230716" w:rsidP="00230716">
            <w:r w:rsidRPr="00FC563C">
              <w:t>25</w:t>
            </w:r>
          </w:p>
        </w:tc>
      </w:tr>
      <w:tr w:rsidR="00230716" w:rsidRPr="00FC563C" w14:paraId="6842AEF9"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30F6E576"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0ACD9A3D" w14:textId="77777777" w:rsidR="00230716" w:rsidRPr="00FC563C" w:rsidRDefault="00230716" w:rsidP="00230716">
            <w:r w:rsidRPr="00FC563C">
              <w:t>DB Std Edition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A2DCBF" w14:textId="77777777" w:rsidR="00230716" w:rsidRPr="00FC563C" w:rsidRDefault="00230716" w:rsidP="00230716">
            <w:r w:rsidRPr="00FC563C">
              <w:t>CPU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EFB42E8" w14:textId="77777777" w:rsidR="00230716" w:rsidRPr="00FC563C" w:rsidRDefault="00230716" w:rsidP="00230716">
            <w:r w:rsidRPr="00FC563C">
              <w:t>2</w:t>
            </w:r>
          </w:p>
        </w:tc>
      </w:tr>
      <w:tr w:rsidR="00230716" w:rsidRPr="00FC563C" w14:paraId="50A1442B"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613F677D"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587208DD" w14:textId="77777777" w:rsidR="00230716" w:rsidRPr="00FC563C" w:rsidRDefault="00230716" w:rsidP="00230716">
            <w:r w:rsidRPr="00FC563C">
              <w:t>Oracle Secure Backup</w:t>
            </w:r>
          </w:p>
        </w:tc>
        <w:tc>
          <w:tcPr>
            <w:tcW w:w="992" w:type="dxa"/>
            <w:tcBorders>
              <w:top w:val="single" w:sz="4" w:space="0" w:color="auto"/>
              <w:left w:val="single" w:sz="4" w:space="0" w:color="auto"/>
              <w:bottom w:val="single" w:sz="4" w:space="0" w:color="auto"/>
              <w:right w:val="single" w:sz="4" w:space="0" w:color="auto"/>
            </w:tcBorders>
            <w:vAlign w:val="center"/>
            <w:hideMark/>
          </w:tcPr>
          <w:p w14:paraId="29CAFA0D" w14:textId="77777777" w:rsidR="00230716" w:rsidRPr="00FC563C" w:rsidRDefault="00230716" w:rsidP="00230716">
            <w:r w:rsidRPr="00FC563C">
              <w:t>Tape Drive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AE7908C" w14:textId="77777777" w:rsidR="00230716" w:rsidRPr="00FC563C" w:rsidRDefault="00230716" w:rsidP="00230716">
            <w:r w:rsidRPr="00FC563C">
              <w:t>1</w:t>
            </w:r>
          </w:p>
        </w:tc>
      </w:tr>
      <w:tr w:rsidR="00230716" w:rsidRPr="00FC563C" w14:paraId="0C8EFECC"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55C10275"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68881E5D" w14:textId="77777777" w:rsidR="00230716" w:rsidRPr="00FC563C" w:rsidRDefault="00230716" w:rsidP="00230716">
            <w:r w:rsidRPr="00FC563C">
              <w:t>Oracle Linux Basic Limited</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01CA26" w14:textId="77777777" w:rsidR="00230716" w:rsidRPr="00FC563C" w:rsidRDefault="00230716" w:rsidP="00230716">
            <w:proofErr w:type="spellStart"/>
            <w:r w:rsidRPr="00FC563C">
              <w:t>Serv</w:t>
            </w:r>
            <w:proofErr w:type="spellEnd"/>
            <w:r w:rsidRPr="00FC563C">
              <w:t xml:space="preserve"> </w:t>
            </w:r>
            <w:proofErr w:type="spellStart"/>
            <w:r w:rsidRPr="00FC563C">
              <w:t>Lic</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14:paraId="64B4F103" w14:textId="77777777" w:rsidR="00230716" w:rsidRPr="00FC563C" w:rsidRDefault="00230716" w:rsidP="00230716">
            <w:r w:rsidRPr="00FC563C">
              <w:t>23</w:t>
            </w:r>
          </w:p>
        </w:tc>
      </w:tr>
      <w:tr w:rsidR="00230716" w:rsidRPr="00FC563C" w14:paraId="17F31450"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64D19181" w14:textId="77777777" w:rsidR="00230716" w:rsidRPr="00FC563C" w:rsidRDefault="00230716" w:rsidP="00230716">
            <w:r w:rsidRPr="00FC563C">
              <w:lastRenderedPageBreak/>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56C7E0F2" w14:textId="77777777" w:rsidR="00230716" w:rsidRPr="00FC563C" w:rsidRDefault="00230716" w:rsidP="00230716">
            <w:pPr>
              <w:rPr>
                <w:lang w:val="en-US"/>
              </w:rPr>
            </w:pPr>
            <w:r w:rsidRPr="00FC563C">
              <w:t>Oracle Secure Backup (per Tape)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0D9102" w14:textId="77777777" w:rsidR="00230716" w:rsidRPr="00FC563C" w:rsidRDefault="00230716" w:rsidP="00230716">
            <w:pPr>
              <w:rPr>
                <w:lang w:val="el-GR"/>
              </w:rPr>
            </w:pPr>
            <w:r w:rsidRPr="00FC563C">
              <w:t xml:space="preserve">Tape </w:t>
            </w:r>
            <w:proofErr w:type="spellStart"/>
            <w:r w:rsidRPr="00FC563C">
              <w:t>Lic</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14:paraId="1C80E58D" w14:textId="77777777" w:rsidR="00230716" w:rsidRPr="00FC563C" w:rsidRDefault="00230716" w:rsidP="00230716">
            <w:r w:rsidRPr="00FC563C">
              <w:t>2</w:t>
            </w:r>
          </w:p>
        </w:tc>
      </w:tr>
      <w:tr w:rsidR="00230716" w:rsidRPr="00FC563C" w14:paraId="7A16A679"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35EFC7B" w14:textId="77777777" w:rsidR="00230716" w:rsidRPr="00FC563C" w:rsidRDefault="00230716" w:rsidP="00230716">
            <w:r w:rsidRPr="00FC563C">
              <w:t>8</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E08D618" w14:textId="77777777" w:rsidR="00230716" w:rsidRPr="00FC563C" w:rsidRDefault="00230716" w:rsidP="00230716">
            <w:r w:rsidRPr="00FC563C">
              <w:t>Mail Server</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40A47A3" w14:textId="77777777" w:rsidR="00230716" w:rsidRPr="00FC563C" w:rsidRDefault="00230716" w:rsidP="00230716">
            <w:r w:rsidRPr="00FC563C">
              <w:t>SSW</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96B07CA" w14:textId="77777777" w:rsidR="00230716" w:rsidRPr="00FC563C" w:rsidRDefault="00230716" w:rsidP="00230716">
            <w:r w:rsidRPr="00FC563C">
              <w:t> </w:t>
            </w:r>
          </w:p>
        </w:tc>
      </w:tr>
      <w:tr w:rsidR="00230716" w:rsidRPr="00FC563C" w14:paraId="111E61EB" w14:textId="77777777" w:rsidTr="00230716">
        <w:trPr>
          <w:trHeight w:val="804"/>
        </w:trPr>
        <w:tc>
          <w:tcPr>
            <w:tcW w:w="606" w:type="dxa"/>
            <w:tcBorders>
              <w:top w:val="single" w:sz="4" w:space="0" w:color="auto"/>
              <w:left w:val="single" w:sz="4" w:space="0" w:color="auto"/>
              <w:bottom w:val="single" w:sz="4" w:space="0" w:color="auto"/>
              <w:right w:val="single" w:sz="4" w:space="0" w:color="auto"/>
            </w:tcBorders>
            <w:vAlign w:val="center"/>
            <w:hideMark/>
          </w:tcPr>
          <w:p w14:paraId="51FD64D8"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01129A19" w14:textId="77777777" w:rsidR="00230716" w:rsidRPr="00FC563C" w:rsidRDefault="00230716" w:rsidP="00230716">
            <w:pPr>
              <w:rPr>
                <w:lang w:val="en-US"/>
              </w:rPr>
            </w:pPr>
            <w:r w:rsidRPr="00FC563C">
              <w:t>Exchange Server 2013 Standard Edition (</w:t>
            </w:r>
            <w:proofErr w:type="spellStart"/>
            <w:r w:rsidRPr="00FC563C">
              <w:t>ExchgSvrStd</w:t>
            </w:r>
            <w:proofErr w:type="spellEnd"/>
            <w:r w:rsidRPr="00FC563C">
              <w:t xml:space="preserve"> </w:t>
            </w:r>
            <w:proofErr w:type="spellStart"/>
            <w:r w:rsidRPr="00FC563C">
              <w:t>LicSAPk</w:t>
            </w:r>
            <w:proofErr w:type="spellEnd"/>
            <w:r w:rsidRPr="00FC563C">
              <w:t xml:space="preserve"> OLV D 3Y AqY1 AP) + </w:t>
            </w:r>
            <w:proofErr w:type="spellStart"/>
            <w:r w:rsidRPr="00FC563C">
              <w:t>ExchgSvrStd</w:t>
            </w:r>
            <w:proofErr w:type="spellEnd"/>
            <w:r w:rsidRPr="00FC563C">
              <w:t xml:space="preserve"> SA OLV D 3Y AqY1 AP</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AE6C93" w14:textId="77777777" w:rsidR="00230716" w:rsidRPr="00FC563C" w:rsidRDefault="00230716" w:rsidP="00230716">
            <w:pPr>
              <w:rPr>
                <w:lang w:val="el-GR"/>
              </w:rPr>
            </w:pPr>
            <w:r w:rsidRPr="00FC563C">
              <w:t>SSW</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B8825C8" w14:textId="77777777" w:rsidR="00230716" w:rsidRPr="00FC563C" w:rsidRDefault="00230716" w:rsidP="00230716">
            <w:r w:rsidRPr="00FC563C">
              <w:t>2</w:t>
            </w:r>
          </w:p>
        </w:tc>
      </w:tr>
      <w:tr w:rsidR="00230716" w:rsidRPr="00FC563C" w14:paraId="6171D198"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59F3C4D" w14:textId="77777777" w:rsidR="00230716" w:rsidRPr="00FC563C" w:rsidRDefault="00230716" w:rsidP="00230716">
            <w:r w:rsidRPr="00FC563C">
              <w:t>9</w:t>
            </w:r>
          </w:p>
        </w:tc>
        <w:tc>
          <w:tcPr>
            <w:tcW w:w="577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8D93E32" w14:textId="77777777" w:rsidR="00230716" w:rsidRPr="00FC563C" w:rsidRDefault="00230716" w:rsidP="00230716">
            <w:proofErr w:type="spellStart"/>
            <w:r w:rsidRPr="00FC563C">
              <w:t>Λειτουργικό</w:t>
            </w:r>
            <w:proofErr w:type="spellEnd"/>
            <w:r w:rsidRPr="00FC563C">
              <w:t xml:space="preserve"> </w:t>
            </w:r>
            <w:proofErr w:type="spellStart"/>
            <w:r w:rsidRPr="00FC563C">
              <w:t>Σύστημ</w:t>
            </w:r>
            <w:proofErr w:type="spellEnd"/>
            <w:r w:rsidRPr="00FC563C">
              <w:t>α Servers</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133F768" w14:textId="77777777" w:rsidR="00230716" w:rsidRPr="00FC563C" w:rsidRDefault="00230716" w:rsidP="00230716">
            <w:r w:rsidRPr="00FC563C">
              <w:t> </w:t>
            </w:r>
          </w:p>
        </w:tc>
        <w:tc>
          <w:tcPr>
            <w:tcW w:w="156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1A71231" w14:textId="77777777" w:rsidR="00230716" w:rsidRPr="00FC563C" w:rsidRDefault="00230716" w:rsidP="00230716">
            <w:r w:rsidRPr="00FC563C">
              <w:t> </w:t>
            </w:r>
          </w:p>
        </w:tc>
      </w:tr>
      <w:tr w:rsidR="00230716" w:rsidRPr="00FC563C" w14:paraId="23F5AF6C" w14:textId="77777777" w:rsidTr="00230716">
        <w:trPr>
          <w:trHeight w:val="804"/>
        </w:trPr>
        <w:tc>
          <w:tcPr>
            <w:tcW w:w="606" w:type="dxa"/>
            <w:tcBorders>
              <w:top w:val="single" w:sz="4" w:space="0" w:color="auto"/>
              <w:left w:val="single" w:sz="4" w:space="0" w:color="auto"/>
              <w:bottom w:val="single" w:sz="4" w:space="0" w:color="auto"/>
              <w:right w:val="single" w:sz="4" w:space="0" w:color="auto"/>
            </w:tcBorders>
            <w:vAlign w:val="center"/>
            <w:hideMark/>
          </w:tcPr>
          <w:p w14:paraId="66828E5B"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399C269B" w14:textId="77777777" w:rsidR="00230716" w:rsidRPr="00FC563C" w:rsidRDefault="00230716" w:rsidP="00230716">
            <w:pPr>
              <w:rPr>
                <w:lang w:val="en-US"/>
              </w:rPr>
            </w:pPr>
            <w:r w:rsidRPr="00FC563C">
              <w:t>Windows Server 2012 Standard (</w:t>
            </w:r>
            <w:proofErr w:type="spellStart"/>
            <w:r w:rsidRPr="00FC563C">
              <w:t>WinSvrStd</w:t>
            </w:r>
            <w:proofErr w:type="spellEnd"/>
            <w:r w:rsidRPr="00FC563C">
              <w:t xml:space="preserve"> </w:t>
            </w:r>
            <w:proofErr w:type="spellStart"/>
            <w:r w:rsidRPr="00FC563C">
              <w:t>LicSAPk</w:t>
            </w:r>
            <w:proofErr w:type="spellEnd"/>
            <w:r w:rsidRPr="00FC563C">
              <w:t xml:space="preserve"> OLV D 3Y AqY1 AP 2Proc) + Windows Server Standard (</w:t>
            </w:r>
            <w:proofErr w:type="spellStart"/>
            <w:r w:rsidRPr="00FC563C">
              <w:t>WinSvrStd</w:t>
            </w:r>
            <w:proofErr w:type="spellEnd"/>
            <w:r w:rsidRPr="00FC563C">
              <w:t xml:space="preserve"> SA OLV D 3Y AqY1 AP 2Proc)</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81D137" w14:textId="77777777" w:rsidR="00230716" w:rsidRPr="00FC563C" w:rsidRDefault="00230716" w:rsidP="00230716">
            <w:pPr>
              <w:rPr>
                <w:lang w:val="el-GR"/>
              </w:rPr>
            </w:pPr>
            <w:r w:rsidRPr="00FC563C">
              <w:t>SSW</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43FAB5" w14:textId="77777777" w:rsidR="00230716" w:rsidRPr="00FC563C" w:rsidRDefault="00230716" w:rsidP="00230716">
            <w:r w:rsidRPr="00FC563C">
              <w:t>4</w:t>
            </w:r>
          </w:p>
        </w:tc>
      </w:tr>
      <w:tr w:rsidR="00230716" w:rsidRPr="00FC563C" w14:paraId="4C8ACBE7" w14:textId="77777777" w:rsidTr="00230716">
        <w:trPr>
          <w:trHeight w:val="1068"/>
        </w:trPr>
        <w:tc>
          <w:tcPr>
            <w:tcW w:w="606" w:type="dxa"/>
            <w:tcBorders>
              <w:top w:val="single" w:sz="4" w:space="0" w:color="auto"/>
              <w:left w:val="single" w:sz="4" w:space="0" w:color="auto"/>
              <w:bottom w:val="single" w:sz="4" w:space="0" w:color="auto"/>
              <w:right w:val="single" w:sz="4" w:space="0" w:color="auto"/>
            </w:tcBorders>
            <w:vAlign w:val="center"/>
            <w:hideMark/>
          </w:tcPr>
          <w:p w14:paraId="23578885"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701D1853" w14:textId="77777777" w:rsidR="00230716" w:rsidRPr="00FC563C" w:rsidRDefault="00230716" w:rsidP="00230716">
            <w:pPr>
              <w:rPr>
                <w:lang w:val="en-US"/>
              </w:rPr>
            </w:pPr>
            <w:r w:rsidRPr="00FC563C">
              <w:t>Windows Server 2012 External Connector (</w:t>
            </w:r>
            <w:proofErr w:type="spellStart"/>
            <w:r w:rsidRPr="00FC563C">
              <w:t>WinSvrExtConn</w:t>
            </w:r>
            <w:proofErr w:type="spellEnd"/>
            <w:r w:rsidRPr="00FC563C">
              <w:t xml:space="preserve"> </w:t>
            </w:r>
            <w:proofErr w:type="spellStart"/>
            <w:r w:rsidRPr="00FC563C">
              <w:t>LicSAPk</w:t>
            </w:r>
            <w:proofErr w:type="spellEnd"/>
            <w:r w:rsidRPr="00FC563C">
              <w:t xml:space="preserve"> OLV D 3Y AqY1 AP) + Windows Server External Connector (</w:t>
            </w:r>
            <w:proofErr w:type="spellStart"/>
            <w:r w:rsidRPr="00FC563C">
              <w:t>WinSvrExtConn</w:t>
            </w:r>
            <w:proofErr w:type="spellEnd"/>
            <w:r w:rsidRPr="00FC563C">
              <w:t xml:space="preserve"> SA OLV D 3Y AqY1 AP)</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3B2955" w14:textId="77777777" w:rsidR="00230716" w:rsidRPr="00FC563C" w:rsidRDefault="00230716" w:rsidP="00230716">
            <w:pPr>
              <w:rPr>
                <w:lang w:val="el-GR"/>
              </w:rPr>
            </w:pPr>
            <w:r w:rsidRPr="00FC563C">
              <w:t>SSW</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3AD5B0D" w14:textId="77777777" w:rsidR="00230716" w:rsidRPr="00FC563C" w:rsidRDefault="00230716" w:rsidP="00230716">
            <w:r w:rsidRPr="00FC563C">
              <w:t>2</w:t>
            </w:r>
          </w:p>
        </w:tc>
      </w:tr>
      <w:tr w:rsidR="00230716" w:rsidRPr="00FC563C" w14:paraId="638A59DF" w14:textId="77777777" w:rsidTr="00230716">
        <w:trPr>
          <w:trHeight w:val="288"/>
        </w:trPr>
        <w:tc>
          <w:tcPr>
            <w:tcW w:w="606" w:type="dxa"/>
            <w:tcBorders>
              <w:top w:val="single" w:sz="4" w:space="0" w:color="auto"/>
              <w:left w:val="single" w:sz="4" w:space="0" w:color="auto"/>
              <w:bottom w:val="single" w:sz="4" w:space="0" w:color="auto"/>
              <w:right w:val="single" w:sz="4" w:space="0" w:color="auto"/>
            </w:tcBorders>
            <w:vAlign w:val="center"/>
            <w:hideMark/>
          </w:tcPr>
          <w:p w14:paraId="03BD3004" w14:textId="77777777" w:rsidR="00230716" w:rsidRPr="00FC563C" w:rsidRDefault="00230716" w:rsidP="00230716">
            <w:r w:rsidRPr="00FC563C">
              <w:t> </w:t>
            </w:r>
          </w:p>
        </w:tc>
        <w:tc>
          <w:tcPr>
            <w:tcW w:w="5773" w:type="dxa"/>
            <w:tcBorders>
              <w:top w:val="single" w:sz="4" w:space="0" w:color="auto"/>
              <w:left w:val="single" w:sz="4" w:space="0" w:color="auto"/>
              <w:bottom w:val="single" w:sz="4" w:space="0" w:color="auto"/>
              <w:right w:val="single" w:sz="4" w:space="0" w:color="auto"/>
            </w:tcBorders>
            <w:vAlign w:val="center"/>
            <w:hideMark/>
          </w:tcPr>
          <w:p w14:paraId="0BE7CDCB" w14:textId="77777777" w:rsidR="00230716" w:rsidRPr="00FC563C" w:rsidRDefault="00230716" w:rsidP="00230716">
            <w:r w:rsidRPr="00FC563C">
              <w:t>Oracle VM Premier Limited</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CE8B09" w14:textId="77777777" w:rsidR="00230716" w:rsidRPr="00FC563C" w:rsidRDefault="00230716" w:rsidP="00230716">
            <w:r w:rsidRPr="00FC563C">
              <w:t>SW</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CB8AB24" w14:textId="77777777" w:rsidR="00230716" w:rsidRPr="00FC563C" w:rsidRDefault="00230716" w:rsidP="00230716">
            <w:r w:rsidRPr="00FC563C">
              <w:t>3</w:t>
            </w:r>
          </w:p>
        </w:tc>
      </w:tr>
    </w:tbl>
    <w:p w14:paraId="4DA69907" w14:textId="77777777" w:rsidR="00230716" w:rsidRPr="00FC563C" w:rsidRDefault="00230716" w:rsidP="00230716">
      <w:pPr>
        <w:rPr>
          <w:lang w:val="en-US"/>
        </w:rPr>
      </w:pPr>
    </w:p>
    <w:p w14:paraId="0B49734B" w14:textId="77777777" w:rsidR="00230716" w:rsidRDefault="00230716" w:rsidP="00230716">
      <w:pPr>
        <w:rPr>
          <w:rFonts w:eastAsia="SimSun"/>
          <w:lang w:val="el-GR"/>
        </w:rPr>
      </w:pPr>
    </w:p>
    <w:p w14:paraId="1BD8BE3E" w14:textId="77777777" w:rsidR="00447140" w:rsidRDefault="00447140" w:rsidP="00230716">
      <w:pPr>
        <w:rPr>
          <w:rFonts w:eastAsia="SimSun"/>
          <w:lang w:val="el-GR"/>
        </w:rPr>
      </w:pPr>
    </w:p>
    <w:p w14:paraId="65071AA0" w14:textId="77777777" w:rsidR="00447140" w:rsidRPr="00FC563C" w:rsidRDefault="00447140" w:rsidP="00230716">
      <w:pPr>
        <w:rPr>
          <w:rFonts w:eastAsia="SimSun"/>
          <w:lang w:val="el-GR"/>
        </w:rPr>
      </w:pPr>
    </w:p>
    <w:p w14:paraId="5C955E9D" w14:textId="77777777" w:rsidR="00230716" w:rsidRPr="00FC563C" w:rsidRDefault="00230716" w:rsidP="00230716">
      <w:pPr>
        <w:rPr>
          <w:rFonts w:eastAsia="SimSun"/>
        </w:rPr>
      </w:pPr>
    </w:p>
    <w:p w14:paraId="695B9BDA" w14:textId="77777777" w:rsidR="00230716" w:rsidRPr="00447140" w:rsidRDefault="00230716" w:rsidP="00012F1D">
      <w:pPr>
        <w:pStyle w:val="2"/>
        <w:numPr>
          <w:ilvl w:val="3"/>
          <w:numId w:val="32"/>
        </w:numPr>
        <w:rPr>
          <w:lang w:val="el-GR"/>
        </w:rPr>
      </w:pPr>
      <w:bookmarkStart w:id="339" w:name="_Toc99717310"/>
      <w:r w:rsidRPr="00447140">
        <w:rPr>
          <w:lang w:val="el-GR"/>
        </w:rPr>
        <w:t>Συνοπτική περιγραφή παρεχόμενων ψηφιακών υπηρεσιών</w:t>
      </w:r>
      <w:bookmarkEnd w:id="339"/>
    </w:p>
    <w:p w14:paraId="7A76ECD5" w14:textId="77777777" w:rsidR="00230716" w:rsidRPr="00FC563C" w:rsidRDefault="00230716" w:rsidP="00230716">
      <w:pPr>
        <w:rPr>
          <w:lang w:val="el-GR"/>
        </w:rPr>
      </w:pPr>
      <w:r w:rsidRPr="00230716">
        <w:rPr>
          <w:lang w:val="el-GR"/>
        </w:rPr>
        <w:t>Οι ψηφιακές υπηρεσίες που αναπτύχθηκαν στο πλαίσιο του έργου είναι :</w:t>
      </w:r>
    </w:p>
    <w:tbl>
      <w:tblPr>
        <w:tblStyle w:val="aff0"/>
        <w:tblW w:w="0" w:type="auto"/>
        <w:tblLayout w:type="fixed"/>
        <w:tblLook w:val="04A0" w:firstRow="1" w:lastRow="0" w:firstColumn="1" w:lastColumn="0" w:noHBand="0" w:noVBand="1"/>
      </w:tblPr>
      <w:tblGrid>
        <w:gridCol w:w="733"/>
        <w:gridCol w:w="6321"/>
        <w:gridCol w:w="1872"/>
      </w:tblGrid>
      <w:tr w:rsidR="00447140" w14:paraId="4883EA13" w14:textId="77777777" w:rsidTr="00447140">
        <w:trPr>
          <w:tblHeader/>
        </w:trPr>
        <w:tc>
          <w:tcPr>
            <w:tcW w:w="73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3F68A423" w14:textId="77777777" w:rsidR="00447140" w:rsidRDefault="00447140">
            <w:pPr>
              <w:jc w:val="center"/>
              <w:rPr>
                <w:b/>
                <w:sz w:val="20"/>
                <w:szCs w:val="20"/>
              </w:rPr>
            </w:pPr>
            <w:r>
              <w:rPr>
                <w:b/>
                <w:sz w:val="20"/>
                <w:szCs w:val="20"/>
              </w:rPr>
              <w:t>Α/Α</w:t>
            </w:r>
          </w:p>
        </w:tc>
        <w:tc>
          <w:tcPr>
            <w:tcW w:w="6321"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2C6D96D4" w14:textId="77777777" w:rsidR="00447140" w:rsidRDefault="00447140">
            <w:pPr>
              <w:jc w:val="center"/>
              <w:rPr>
                <w:b/>
                <w:sz w:val="20"/>
                <w:szCs w:val="20"/>
              </w:rPr>
            </w:pPr>
            <w:proofErr w:type="spellStart"/>
            <w:r>
              <w:rPr>
                <w:b/>
                <w:sz w:val="20"/>
                <w:szCs w:val="20"/>
              </w:rPr>
              <w:t>Ψηφι</w:t>
            </w:r>
            <w:proofErr w:type="spellEnd"/>
            <w:r>
              <w:rPr>
                <w:b/>
                <w:sz w:val="20"/>
                <w:szCs w:val="20"/>
              </w:rPr>
              <w:t>ακή Υπ</w:t>
            </w:r>
            <w:proofErr w:type="spellStart"/>
            <w:r>
              <w:rPr>
                <w:b/>
                <w:sz w:val="20"/>
                <w:szCs w:val="20"/>
              </w:rPr>
              <w:t>ηρεσί</w:t>
            </w:r>
            <w:proofErr w:type="spellEnd"/>
            <w:r>
              <w:rPr>
                <w:b/>
                <w:sz w:val="20"/>
                <w:szCs w:val="20"/>
              </w:rPr>
              <w:t>α</w:t>
            </w:r>
          </w:p>
        </w:tc>
        <w:tc>
          <w:tcPr>
            <w:tcW w:w="187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033FFAC4" w14:textId="77777777" w:rsidR="00447140" w:rsidRDefault="00447140">
            <w:pPr>
              <w:jc w:val="center"/>
              <w:rPr>
                <w:b/>
                <w:sz w:val="20"/>
                <w:szCs w:val="20"/>
              </w:rPr>
            </w:pPr>
            <w:r>
              <w:rPr>
                <w:b/>
                <w:sz w:val="20"/>
                <w:szCs w:val="20"/>
              </w:rPr>
              <w:t>Επίπ</w:t>
            </w:r>
            <w:proofErr w:type="spellStart"/>
            <w:r>
              <w:rPr>
                <w:b/>
                <w:sz w:val="20"/>
                <w:szCs w:val="20"/>
              </w:rPr>
              <w:t>εδο</w:t>
            </w:r>
            <w:proofErr w:type="spellEnd"/>
            <w:r>
              <w:rPr>
                <w:b/>
                <w:sz w:val="20"/>
                <w:szCs w:val="20"/>
              </w:rPr>
              <w:t xml:space="preserve"> </w:t>
            </w:r>
          </w:p>
        </w:tc>
      </w:tr>
      <w:tr w:rsidR="00447140" w14:paraId="3D7191C1"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07B7AF94" w14:textId="77777777" w:rsidR="00447140" w:rsidRDefault="00447140">
            <w:pPr>
              <w:jc w:val="center"/>
              <w:rPr>
                <w:sz w:val="20"/>
                <w:szCs w:val="20"/>
              </w:rPr>
            </w:pPr>
            <w:r>
              <w:rPr>
                <w:sz w:val="20"/>
                <w:szCs w:val="20"/>
              </w:rPr>
              <w:t>1.</w:t>
            </w:r>
          </w:p>
        </w:tc>
        <w:tc>
          <w:tcPr>
            <w:tcW w:w="6321" w:type="dxa"/>
            <w:tcBorders>
              <w:top w:val="single" w:sz="4" w:space="0" w:color="auto"/>
              <w:left w:val="single" w:sz="4" w:space="0" w:color="auto"/>
              <w:bottom w:val="single" w:sz="4" w:space="0" w:color="auto"/>
              <w:right w:val="single" w:sz="4" w:space="0" w:color="auto"/>
            </w:tcBorders>
            <w:hideMark/>
          </w:tcPr>
          <w:p w14:paraId="2CD76EA0" w14:textId="77777777" w:rsidR="00447140" w:rsidRDefault="00447140">
            <w:pPr>
              <w:rPr>
                <w:sz w:val="20"/>
                <w:szCs w:val="20"/>
                <w:lang w:val="el-GR"/>
              </w:rPr>
            </w:pPr>
            <w:r>
              <w:rPr>
                <w:sz w:val="20"/>
                <w:szCs w:val="20"/>
                <w:lang w:val="el-GR"/>
              </w:rPr>
              <w:t>Ηλεκτρονική αίτηση και έκδοση πιστοποιητικών κράτησης</w:t>
            </w:r>
          </w:p>
        </w:tc>
        <w:tc>
          <w:tcPr>
            <w:tcW w:w="1872" w:type="dxa"/>
            <w:tcBorders>
              <w:top w:val="single" w:sz="4" w:space="0" w:color="auto"/>
              <w:left w:val="single" w:sz="4" w:space="0" w:color="auto"/>
              <w:bottom w:val="single" w:sz="4" w:space="0" w:color="auto"/>
              <w:right w:val="single" w:sz="4" w:space="0" w:color="auto"/>
            </w:tcBorders>
            <w:hideMark/>
          </w:tcPr>
          <w:p w14:paraId="5FBBA9E5" w14:textId="77777777" w:rsidR="00447140" w:rsidRDefault="00447140">
            <w:pPr>
              <w:jc w:val="center"/>
              <w:rPr>
                <w:sz w:val="20"/>
                <w:szCs w:val="20"/>
              </w:rPr>
            </w:pPr>
            <w:r>
              <w:rPr>
                <w:sz w:val="20"/>
                <w:szCs w:val="20"/>
              </w:rPr>
              <w:t>4</w:t>
            </w:r>
          </w:p>
        </w:tc>
      </w:tr>
      <w:tr w:rsidR="00447140" w14:paraId="587176CA"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48F1719A" w14:textId="77777777" w:rsidR="00447140" w:rsidRDefault="00447140">
            <w:pPr>
              <w:jc w:val="center"/>
              <w:rPr>
                <w:sz w:val="20"/>
                <w:szCs w:val="20"/>
              </w:rPr>
            </w:pPr>
            <w:r>
              <w:rPr>
                <w:sz w:val="20"/>
                <w:szCs w:val="20"/>
              </w:rPr>
              <w:t>2.</w:t>
            </w:r>
          </w:p>
        </w:tc>
        <w:tc>
          <w:tcPr>
            <w:tcW w:w="6321" w:type="dxa"/>
            <w:tcBorders>
              <w:top w:val="single" w:sz="4" w:space="0" w:color="auto"/>
              <w:left w:val="single" w:sz="4" w:space="0" w:color="auto"/>
              <w:bottom w:val="single" w:sz="4" w:space="0" w:color="auto"/>
              <w:right w:val="single" w:sz="4" w:space="0" w:color="auto"/>
            </w:tcBorders>
            <w:hideMark/>
          </w:tcPr>
          <w:p w14:paraId="71A00EA3" w14:textId="77777777" w:rsidR="00447140" w:rsidRDefault="00447140">
            <w:pPr>
              <w:rPr>
                <w:sz w:val="20"/>
                <w:szCs w:val="20"/>
                <w:lang w:val="el-GR"/>
              </w:rPr>
            </w:pPr>
            <w:r>
              <w:rPr>
                <w:sz w:val="20"/>
                <w:szCs w:val="20"/>
                <w:lang w:val="el-GR"/>
              </w:rPr>
              <w:t>Ηλεκτρονική αίτηση και έκδοση βεβαιώσεων ηθικού/πειθαρχικού ελέγχου</w:t>
            </w:r>
          </w:p>
        </w:tc>
        <w:tc>
          <w:tcPr>
            <w:tcW w:w="1872" w:type="dxa"/>
            <w:tcBorders>
              <w:top w:val="single" w:sz="4" w:space="0" w:color="auto"/>
              <w:left w:val="single" w:sz="4" w:space="0" w:color="auto"/>
              <w:bottom w:val="single" w:sz="4" w:space="0" w:color="auto"/>
              <w:right w:val="single" w:sz="4" w:space="0" w:color="auto"/>
            </w:tcBorders>
            <w:hideMark/>
          </w:tcPr>
          <w:p w14:paraId="245E806C" w14:textId="77777777" w:rsidR="00447140" w:rsidRDefault="00447140">
            <w:pPr>
              <w:jc w:val="center"/>
              <w:rPr>
                <w:sz w:val="20"/>
                <w:szCs w:val="20"/>
              </w:rPr>
            </w:pPr>
            <w:r>
              <w:rPr>
                <w:sz w:val="20"/>
                <w:szCs w:val="20"/>
              </w:rPr>
              <w:t>4</w:t>
            </w:r>
          </w:p>
        </w:tc>
      </w:tr>
      <w:tr w:rsidR="00447140" w14:paraId="25BE962D"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13E70F22" w14:textId="77777777" w:rsidR="00447140" w:rsidRDefault="00447140">
            <w:pPr>
              <w:jc w:val="center"/>
              <w:rPr>
                <w:sz w:val="20"/>
                <w:szCs w:val="20"/>
              </w:rPr>
            </w:pPr>
            <w:r>
              <w:rPr>
                <w:sz w:val="20"/>
                <w:szCs w:val="20"/>
              </w:rPr>
              <w:t>3.</w:t>
            </w:r>
          </w:p>
        </w:tc>
        <w:tc>
          <w:tcPr>
            <w:tcW w:w="6321" w:type="dxa"/>
            <w:tcBorders>
              <w:top w:val="single" w:sz="4" w:space="0" w:color="auto"/>
              <w:left w:val="single" w:sz="4" w:space="0" w:color="auto"/>
              <w:bottom w:val="single" w:sz="4" w:space="0" w:color="auto"/>
              <w:right w:val="single" w:sz="4" w:space="0" w:color="auto"/>
            </w:tcBorders>
            <w:hideMark/>
          </w:tcPr>
          <w:p w14:paraId="223C4679" w14:textId="77777777" w:rsidR="00447140" w:rsidRDefault="00447140">
            <w:pPr>
              <w:rPr>
                <w:sz w:val="20"/>
                <w:szCs w:val="20"/>
                <w:lang w:val="el-GR"/>
              </w:rPr>
            </w:pPr>
            <w:r>
              <w:rPr>
                <w:sz w:val="20"/>
                <w:szCs w:val="20"/>
                <w:lang w:val="el-GR"/>
              </w:rPr>
              <w:t>Ηλεκτρονική αίτηση και έκδοση ιατρικών βεβαιώσεων</w:t>
            </w:r>
          </w:p>
        </w:tc>
        <w:tc>
          <w:tcPr>
            <w:tcW w:w="1872" w:type="dxa"/>
            <w:tcBorders>
              <w:top w:val="single" w:sz="4" w:space="0" w:color="auto"/>
              <w:left w:val="single" w:sz="4" w:space="0" w:color="auto"/>
              <w:bottom w:val="single" w:sz="4" w:space="0" w:color="auto"/>
              <w:right w:val="single" w:sz="4" w:space="0" w:color="auto"/>
            </w:tcBorders>
            <w:hideMark/>
          </w:tcPr>
          <w:p w14:paraId="7D684F7E" w14:textId="77777777" w:rsidR="00447140" w:rsidRDefault="00447140">
            <w:pPr>
              <w:jc w:val="center"/>
              <w:rPr>
                <w:sz w:val="20"/>
                <w:szCs w:val="20"/>
              </w:rPr>
            </w:pPr>
            <w:r>
              <w:rPr>
                <w:sz w:val="20"/>
                <w:szCs w:val="20"/>
              </w:rPr>
              <w:t>4</w:t>
            </w:r>
          </w:p>
        </w:tc>
      </w:tr>
      <w:tr w:rsidR="00447140" w14:paraId="18764AE9"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1B940A80" w14:textId="77777777" w:rsidR="00447140" w:rsidRDefault="00447140">
            <w:pPr>
              <w:jc w:val="center"/>
              <w:rPr>
                <w:sz w:val="20"/>
                <w:szCs w:val="20"/>
              </w:rPr>
            </w:pPr>
            <w:r>
              <w:rPr>
                <w:sz w:val="20"/>
                <w:szCs w:val="20"/>
              </w:rPr>
              <w:t>4.</w:t>
            </w:r>
          </w:p>
        </w:tc>
        <w:tc>
          <w:tcPr>
            <w:tcW w:w="6321" w:type="dxa"/>
            <w:tcBorders>
              <w:top w:val="single" w:sz="4" w:space="0" w:color="auto"/>
              <w:left w:val="single" w:sz="4" w:space="0" w:color="auto"/>
              <w:bottom w:val="single" w:sz="4" w:space="0" w:color="auto"/>
              <w:right w:val="single" w:sz="4" w:space="0" w:color="auto"/>
            </w:tcBorders>
            <w:hideMark/>
          </w:tcPr>
          <w:p w14:paraId="19639549" w14:textId="77777777" w:rsidR="00447140" w:rsidRDefault="00447140">
            <w:pPr>
              <w:rPr>
                <w:sz w:val="20"/>
                <w:szCs w:val="20"/>
                <w:lang w:val="el-GR"/>
              </w:rPr>
            </w:pPr>
            <w:r>
              <w:rPr>
                <w:sz w:val="20"/>
                <w:szCs w:val="20"/>
                <w:lang w:val="el-GR"/>
              </w:rPr>
              <w:t>Ηλεκτρονικός προγραμματισμός επισκεπτηρίων επιχειρήσεων (Δικηγόρων)</w:t>
            </w:r>
          </w:p>
        </w:tc>
        <w:tc>
          <w:tcPr>
            <w:tcW w:w="1872" w:type="dxa"/>
            <w:tcBorders>
              <w:top w:val="single" w:sz="4" w:space="0" w:color="auto"/>
              <w:left w:val="single" w:sz="4" w:space="0" w:color="auto"/>
              <w:bottom w:val="single" w:sz="4" w:space="0" w:color="auto"/>
              <w:right w:val="single" w:sz="4" w:space="0" w:color="auto"/>
            </w:tcBorders>
            <w:hideMark/>
          </w:tcPr>
          <w:p w14:paraId="1C62E19F" w14:textId="77777777" w:rsidR="00447140" w:rsidRDefault="00447140">
            <w:pPr>
              <w:jc w:val="center"/>
              <w:rPr>
                <w:sz w:val="20"/>
                <w:szCs w:val="20"/>
              </w:rPr>
            </w:pPr>
            <w:r>
              <w:rPr>
                <w:sz w:val="20"/>
                <w:szCs w:val="20"/>
              </w:rPr>
              <w:t>4</w:t>
            </w:r>
          </w:p>
        </w:tc>
      </w:tr>
      <w:tr w:rsidR="00447140" w14:paraId="5A616F57"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0D247E53" w14:textId="77777777" w:rsidR="00447140" w:rsidRDefault="00447140">
            <w:pPr>
              <w:jc w:val="center"/>
              <w:rPr>
                <w:sz w:val="20"/>
                <w:szCs w:val="20"/>
              </w:rPr>
            </w:pPr>
            <w:r>
              <w:rPr>
                <w:sz w:val="20"/>
                <w:szCs w:val="20"/>
              </w:rPr>
              <w:t>5.</w:t>
            </w:r>
          </w:p>
        </w:tc>
        <w:tc>
          <w:tcPr>
            <w:tcW w:w="6321" w:type="dxa"/>
            <w:tcBorders>
              <w:top w:val="single" w:sz="4" w:space="0" w:color="auto"/>
              <w:left w:val="single" w:sz="4" w:space="0" w:color="auto"/>
              <w:bottom w:val="single" w:sz="4" w:space="0" w:color="auto"/>
              <w:right w:val="single" w:sz="4" w:space="0" w:color="auto"/>
            </w:tcBorders>
            <w:hideMark/>
          </w:tcPr>
          <w:p w14:paraId="4C0EFA09" w14:textId="77777777" w:rsidR="00447140" w:rsidRDefault="00447140">
            <w:pPr>
              <w:rPr>
                <w:sz w:val="20"/>
                <w:szCs w:val="20"/>
                <w:lang w:val="el-GR"/>
              </w:rPr>
            </w:pPr>
            <w:r>
              <w:rPr>
                <w:sz w:val="20"/>
                <w:szCs w:val="20"/>
                <w:lang w:val="el-GR"/>
              </w:rPr>
              <w:t>Ηλεκτρονικός προγραμματισμός επισκεπτηρίων πολιτών (Συγγενών)</w:t>
            </w:r>
          </w:p>
        </w:tc>
        <w:tc>
          <w:tcPr>
            <w:tcW w:w="1872" w:type="dxa"/>
            <w:tcBorders>
              <w:top w:val="single" w:sz="4" w:space="0" w:color="auto"/>
              <w:left w:val="single" w:sz="4" w:space="0" w:color="auto"/>
              <w:bottom w:val="single" w:sz="4" w:space="0" w:color="auto"/>
              <w:right w:val="single" w:sz="4" w:space="0" w:color="auto"/>
            </w:tcBorders>
            <w:hideMark/>
          </w:tcPr>
          <w:p w14:paraId="759B1AD6" w14:textId="77777777" w:rsidR="00447140" w:rsidRDefault="00447140">
            <w:pPr>
              <w:jc w:val="center"/>
              <w:rPr>
                <w:sz w:val="20"/>
                <w:szCs w:val="20"/>
              </w:rPr>
            </w:pPr>
            <w:r>
              <w:rPr>
                <w:sz w:val="20"/>
                <w:szCs w:val="20"/>
              </w:rPr>
              <w:t>4</w:t>
            </w:r>
          </w:p>
        </w:tc>
      </w:tr>
      <w:tr w:rsidR="00447140" w14:paraId="2E800ACC"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66F93026" w14:textId="77777777" w:rsidR="00447140" w:rsidRDefault="00447140">
            <w:pPr>
              <w:jc w:val="center"/>
              <w:rPr>
                <w:sz w:val="20"/>
                <w:szCs w:val="20"/>
              </w:rPr>
            </w:pPr>
            <w:r>
              <w:rPr>
                <w:sz w:val="20"/>
                <w:szCs w:val="20"/>
              </w:rPr>
              <w:t>6.</w:t>
            </w:r>
          </w:p>
        </w:tc>
        <w:tc>
          <w:tcPr>
            <w:tcW w:w="6321" w:type="dxa"/>
            <w:tcBorders>
              <w:top w:val="single" w:sz="4" w:space="0" w:color="auto"/>
              <w:left w:val="single" w:sz="4" w:space="0" w:color="auto"/>
              <w:bottom w:val="single" w:sz="4" w:space="0" w:color="auto"/>
              <w:right w:val="single" w:sz="4" w:space="0" w:color="auto"/>
            </w:tcBorders>
            <w:hideMark/>
          </w:tcPr>
          <w:p w14:paraId="00B90FF4" w14:textId="77777777" w:rsidR="00447140" w:rsidRDefault="00447140">
            <w:pPr>
              <w:rPr>
                <w:sz w:val="20"/>
                <w:szCs w:val="20"/>
                <w:lang w:val="el-GR"/>
              </w:rPr>
            </w:pPr>
            <w:r>
              <w:rPr>
                <w:sz w:val="20"/>
                <w:szCs w:val="20"/>
                <w:lang w:val="el-GR"/>
              </w:rPr>
              <w:t>Ηλεκτρονική διακίνηση πληροφοριών με το ευρύτερο Δημόσιο Τομέα</w:t>
            </w:r>
          </w:p>
        </w:tc>
        <w:tc>
          <w:tcPr>
            <w:tcW w:w="1872" w:type="dxa"/>
            <w:tcBorders>
              <w:top w:val="single" w:sz="4" w:space="0" w:color="auto"/>
              <w:left w:val="single" w:sz="4" w:space="0" w:color="auto"/>
              <w:bottom w:val="single" w:sz="4" w:space="0" w:color="auto"/>
              <w:right w:val="single" w:sz="4" w:space="0" w:color="auto"/>
            </w:tcBorders>
            <w:hideMark/>
          </w:tcPr>
          <w:p w14:paraId="56A5B791" w14:textId="77777777" w:rsidR="00447140" w:rsidRDefault="00447140">
            <w:pPr>
              <w:jc w:val="center"/>
              <w:rPr>
                <w:sz w:val="20"/>
                <w:szCs w:val="20"/>
              </w:rPr>
            </w:pPr>
            <w:r>
              <w:rPr>
                <w:sz w:val="20"/>
                <w:szCs w:val="20"/>
              </w:rPr>
              <w:t>4</w:t>
            </w:r>
          </w:p>
        </w:tc>
      </w:tr>
      <w:tr w:rsidR="00447140" w14:paraId="06A60FB5"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012B003E" w14:textId="77777777" w:rsidR="00447140" w:rsidRDefault="00447140">
            <w:pPr>
              <w:jc w:val="center"/>
              <w:rPr>
                <w:sz w:val="20"/>
                <w:szCs w:val="20"/>
              </w:rPr>
            </w:pPr>
            <w:r>
              <w:rPr>
                <w:sz w:val="20"/>
                <w:szCs w:val="20"/>
              </w:rPr>
              <w:t>7.</w:t>
            </w:r>
          </w:p>
        </w:tc>
        <w:tc>
          <w:tcPr>
            <w:tcW w:w="6321" w:type="dxa"/>
            <w:tcBorders>
              <w:top w:val="single" w:sz="4" w:space="0" w:color="auto"/>
              <w:left w:val="single" w:sz="4" w:space="0" w:color="auto"/>
              <w:bottom w:val="single" w:sz="4" w:space="0" w:color="auto"/>
              <w:right w:val="single" w:sz="4" w:space="0" w:color="auto"/>
            </w:tcBorders>
            <w:hideMark/>
          </w:tcPr>
          <w:p w14:paraId="69B4EC9D" w14:textId="77777777" w:rsidR="00447140" w:rsidRDefault="00447140">
            <w:pPr>
              <w:rPr>
                <w:sz w:val="20"/>
                <w:szCs w:val="20"/>
                <w:lang w:val="el-GR"/>
              </w:rPr>
            </w:pPr>
            <w:r>
              <w:rPr>
                <w:sz w:val="20"/>
                <w:szCs w:val="20"/>
                <w:lang w:val="el-GR"/>
              </w:rPr>
              <w:t>Ηλεκτρονική διάθεση αιτήσεων/εγγράφων για την συντομότερη διεκπεραίωση των αιτημάτων των καταστημάτων κράτησης προς την Κεντρική Υπηρεσία και τους εμπλεκόμενους φορείς</w:t>
            </w:r>
          </w:p>
        </w:tc>
        <w:tc>
          <w:tcPr>
            <w:tcW w:w="1872" w:type="dxa"/>
            <w:tcBorders>
              <w:top w:val="single" w:sz="4" w:space="0" w:color="auto"/>
              <w:left w:val="single" w:sz="4" w:space="0" w:color="auto"/>
              <w:bottom w:val="single" w:sz="4" w:space="0" w:color="auto"/>
              <w:right w:val="single" w:sz="4" w:space="0" w:color="auto"/>
            </w:tcBorders>
            <w:hideMark/>
          </w:tcPr>
          <w:p w14:paraId="5CE635AD" w14:textId="77777777" w:rsidR="00447140" w:rsidRDefault="00447140">
            <w:pPr>
              <w:jc w:val="center"/>
              <w:rPr>
                <w:sz w:val="20"/>
                <w:szCs w:val="20"/>
              </w:rPr>
            </w:pPr>
            <w:r>
              <w:rPr>
                <w:sz w:val="20"/>
                <w:szCs w:val="20"/>
              </w:rPr>
              <w:t>4</w:t>
            </w:r>
          </w:p>
        </w:tc>
      </w:tr>
      <w:tr w:rsidR="00447140" w14:paraId="6E3269DE"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2BB54EC6" w14:textId="77777777" w:rsidR="00447140" w:rsidRDefault="00447140">
            <w:pPr>
              <w:jc w:val="center"/>
              <w:rPr>
                <w:sz w:val="20"/>
                <w:szCs w:val="20"/>
              </w:rPr>
            </w:pPr>
            <w:r>
              <w:rPr>
                <w:sz w:val="20"/>
                <w:szCs w:val="20"/>
              </w:rPr>
              <w:t>8.</w:t>
            </w:r>
          </w:p>
        </w:tc>
        <w:tc>
          <w:tcPr>
            <w:tcW w:w="6321" w:type="dxa"/>
            <w:tcBorders>
              <w:top w:val="single" w:sz="4" w:space="0" w:color="auto"/>
              <w:left w:val="single" w:sz="4" w:space="0" w:color="auto"/>
              <w:bottom w:val="single" w:sz="4" w:space="0" w:color="auto"/>
              <w:right w:val="single" w:sz="4" w:space="0" w:color="auto"/>
            </w:tcBorders>
            <w:hideMark/>
          </w:tcPr>
          <w:p w14:paraId="659BC85C" w14:textId="77777777" w:rsidR="00447140" w:rsidRDefault="00447140">
            <w:pPr>
              <w:rPr>
                <w:sz w:val="20"/>
                <w:szCs w:val="20"/>
                <w:lang w:val="el-GR"/>
              </w:rPr>
            </w:pPr>
            <w:r>
              <w:rPr>
                <w:sz w:val="20"/>
                <w:szCs w:val="20"/>
                <w:lang w:val="el-GR"/>
              </w:rPr>
              <w:t>Ηλεκτρονική διάθεση επιλεγμένων πληροφοριών / Ηλεκτρονικός φάκελος κρατουμένου προς πιστοποιημένους εκπροσώπους</w:t>
            </w:r>
          </w:p>
        </w:tc>
        <w:tc>
          <w:tcPr>
            <w:tcW w:w="1872" w:type="dxa"/>
            <w:tcBorders>
              <w:top w:val="single" w:sz="4" w:space="0" w:color="auto"/>
              <w:left w:val="single" w:sz="4" w:space="0" w:color="auto"/>
              <w:bottom w:val="single" w:sz="4" w:space="0" w:color="auto"/>
              <w:right w:val="single" w:sz="4" w:space="0" w:color="auto"/>
            </w:tcBorders>
            <w:hideMark/>
          </w:tcPr>
          <w:p w14:paraId="246267BC" w14:textId="77777777" w:rsidR="00447140" w:rsidRDefault="00447140">
            <w:pPr>
              <w:jc w:val="center"/>
              <w:rPr>
                <w:sz w:val="20"/>
                <w:szCs w:val="20"/>
              </w:rPr>
            </w:pPr>
            <w:r>
              <w:rPr>
                <w:sz w:val="20"/>
                <w:szCs w:val="20"/>
              </w:rPr>
              <w:t>4</w:t>
            </w:r>
          </w:p>
        </w:tc>
      </w:tr>
      <w:tr w:rsidR="00447140" w14:paraId="4C3C905F"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1F1449EF" w14:textId="77777777" w:rsidR="00447140" w:rsidRDefault="00447140">
            <w:pPr>
              <w:jc w:val="center"/>
              <w:rPr>
                <w:sz w:val="20"/>
                <w:szCs w:val="20"/>
              </w:rPr>
            </w:pPr>
            <w:r>
              <w:rPr>
                <w:sz w:val="20"/>
                <w:szCs w:val="20"/>
              </w:rPr>
              <w:t>9.</w:t>
            </w:r>
          </w:p>
        </w:tc>
        <w:tc>
          <w:tcPr>
            <w:tcW w:w="6321" w:type="dxa"/>
            <w:tcBorders>
              <w:top w:val="single" w:sz="4" w:space="0" w:color="auto"/>
              <w:left w:val="single" w:sz="4" w:space="0" w:color="auto"/>
              <w:bottom w:val="single" w:sz="4" w:space="0" w:color="auto"/>
              <w:right w:val="single" w:sz="4" w:space="0" w:color="auto"/>
            </w:tcBorders>
            <w:hideMark/>
          </w:tcPr>
          <w:p w14:paraId="68651908" w14:textId="77777777" w:rsidR="00447140" w:rsidRDefault="00447140">
            <w:pPr>
              <w:rPr>
                <w:sz w:val="20"/>
                <w:szCs w:val="20"/>
              </w:rPr>
            </w:pPr>
            <w:proofErr w:type="spellStart"/>
            <w:r>
              <w:rPr>
                <w:sz w:val="20"/>
                <w:szCs w:val="20"/>
              </w:rPr>
              <w:t>Αν</w:t>
            </w:r>
            <w:proofErr w:type="spellEnd"/>
            <w:r>
              <w:rPr>
                <w:sz w:val="20"/>
                <w:szCs w:val="20"/>
              </w:rPr>
              <w:t xml:space="preserve">αγγελία </w:t>
            </w:r>
            <w:proofErr w:type="spellStart"/>
            <w:r>
              <w:rPr>
                <w:sz w:val="20"/>
                <w:szCs w:val="20"/>
              </w:rPr>
              <w:t>έκτ</w:t>
            </w:r>
            <w:proofErr w:type="spellEnd"/>
            <w:r>
              <w:rPr>
                <w:sz w:val="20"/>
                <w:szCs w:val="20"/>
              </w:rPr>
              <w:t xml:space="preserve">ακτου </w:t>
            </w:r>
            <w:proofErr w:type="spellStart"/>
            <w:r>
              <w:rPr>
                <w:sz w:val="20"/>
                <w:szCs w:val="20"/>
              </w:rPr>
              <w:t>συμ</w:t>
            </w:r>
            <w:proofErr w:type="spellEnd"/>
            <w:r>
              <w:rPr>
                <w:sz w:val="20"/>
                <w:szCs w:val="20"/>
              </w:rPr>
              <w:t>βάντος</w:t>
            </w:r>
          </w:p>
        </w:tc>
        <w:tc>
          <w:tcPr>
            <w:tcW w:w="1872" w:type="dxa"/>
            <w:tcBorders>
              <w:top w:val="single" w:sz="4" w:space="0" w:color="auto"/>
              <w:left w:val="single" w:sz="4" w:space="0" w:color="auto"/>
              <w:bottom w:val="single" w:sz="4" w:space="0" w:color="auto"/>
              <w:right w:val="single" w:sz="4" w:space="0" w:color="auto"/>
            </w:tcBorders>
            <w:hideMark/>
          </w:tcPr>
          <w:p w14:paraId="097E457D" w14:textId="77777777" w:rsidR="00447140" w:rsidRDefault="00447140">
            <w:pPr>
              <w:jc w:val="center"/>
              <w:rPr>
                <w:sz w:val="20"/>
                <w:szCs w:val="20"/>
              </w:rPr>
            </w:pPr>
            <w:r>
              <w:rPr>
                <w:sz w:val="20"/>
                <w:szCs w:val="20"/>
              </w:rPr>
              <w:t>3</w:t>
            </w:r>
          </w:p>
        </w:tc>
      </w:tr>
      <w:tr w:rsidR="00447140" w14:paraId="1D462134" w14:textId="77777777" w:rsidTr="00447140">
        <w:tc>
          <w:tcPr>
            <w:tcW w:w="733" w:type="dxa"/>
            <w:tcBorders>
              <w:top w:val="single" w:sz="4" w:space="0" w:color="auto"/>
              <w:left w:val="single" w:sz="4" w:space="0" w:color="auto"/>
              <w:bottom w:val="single" w:sz="4" w:space="0" w:color="auto"/>
              <w:right w:val="single" w:sz="4" w:space="0" w:color="auto"/>
            </w:tcBorders>
            <w:hideMark/>
          </w:tcPr>
          <w:p w14:paraId="4A7B5CAF" w14:textId="77777777" w:rsidR="00447140" w:rsidRDefault="00447140">
            <w:pPr>
              <w:jc w:val="center"/>
              <w:rPr>
                <w:sz w:val="20"/>
                <w:szCs w:val="20"/>
              </w:rPr>
            </w:pPr>
            <w:r>
              <w:rPr>
                <w:sz w:val="20"/>
                <w:szCs w:val="20"/>
              </w:rPr>
              <w:t>10.</w:t>
            </w:r>
          </w:p>
        </w:tc>
        <w:tc>
          <w:tcPr>
            <w:tcW w:w="6321" w:type="dxa"/>
            <w:tcBorders>
              <w:top w:val="single" w:sz="4" w:space="0" w:color="auto"/>
              <w:left w:val="single" w:sz="4" w:space="0" w:color="auto"/>
              <w:bottom w:val="single" w:sz="4" w:space="0" w:color="auto"/>
              <w:right w:val="single" w:sz="4" w:space="0" w:color="auto"/>
            </w:tcBorders>
            <w:hideMark/>
          </w:tcPr>
          <w:p w14:paraId="799F8D0C" w14:textId="77777777" w:rsidR="00447140" w:rsidRDefault="00447140">
            <w:pPr>
              <w:rPr>
                <w:sz w:val="20"/>
                <w:szCs w:val="20"/>
                <w:lang w:val="el-GR"/>
              </w:rPr>
            </w:pPr>
            <w:r>
              <w:rPr>
                <w:sz w:val="20"/>
                <w:szCs w:val="20"/>
                <w:lang w:val="el-GR"/>
              </w:rPr>
              <w:t>Υπηρεσίες πληροφόρησης προς το ευρύ ενδιαφερόμενο κοινό (κρατούμενους, συγγενείς, δικηγόρους, πρεσβείες, προξενεία, κ.α.) / Δημοσίευση πληροφοριών και στοιχείων επικοινωνίας</w:t>
            </w:r>
          </w:p>
        </w:tc>
        <w:tc>
          <w:tcPr>
            <w:tcW w:w="1872" w:type="dxa"/>
            <w:tcBorders>
              <w:top w:val="single" w:sz="4" w:space="0" w:color="auto"/>
              <w:left w:val="single" w:sz="4" w:space="0" w:color="auto"/>
              <w:bottom w:val="single" w:sz="4" w:space="0" w:color="auto"/>
              <w:right w:val="single" w:sz="4" w:space="0" w:color="auto"/>
            </w:tcBorders>
            <w:hideMark/>
          </w:tcPr>
          <w:p w14:paraId="78F2FFA4" w14:textId="77777777" w:rsidR="00447140" w:rsidRDefault="00447140">
            <w:pPr>
              <w:jc w:val="center"/>
              <w:rPr>
                <w:sz w:val="20"/>
                <w:szCs w:val="20"/>
              </w:rPr>
            </w:pPr>
            <w:r>
              <w:rPr>
                <w:sz w:val="20"/>
                <w:szCs w:val="20"/>
              </w:rPr>
              <w:t>2</w:t>
            </w:r>
          </w:p>
        </w:tc>
      </w:tr>
    </w:tbl>
    <w:p w14:paraId="26748DA7" w14:textId="77777777" w:rsidR="00230716" w:rsidRPr="00FC563C" w:rsidRDefault="00230716" w:rsidP="00230716">
      <w:pPr>
        <w:rPr>
          <w:lang w:val="el-GR"/>
        </w:rPr>
      </w:pPr>
    </w:p>
    <w:p w14:paraId="606AF743" w14:textId="77777777" w:rsidR="00230716" w:rsidRPr="00230716" w:rsidRDefault="00230716" w:rsidP="00230716">
      <w:pPr>
        <w:rPr>
          <w:rFonts w:eastAsia="SimSun"/>
          <w:lang w:val="el-GR"/>
        </w:rPr>
      </w:pPr>
      <w:r w:rsidRPr="00230716">
        <w:rPr>
          <w:rFonts w:eastAsia="SimSun"/>
          <w:lang w:val="el-GR"/>
        </w:rPr>
        <w:lastRenderedPageBreak/>
        <w:t>Ως προς την υπηρεσία «</w:t>
      </w:r>
      <w:r w:rsidRPr="00230716">
        <w:rPr>
          <w:lang w:val="el-GR"/>
        </w:rPr>
        <w:t>Ηλεκτρονική διακίνηση πληροφοριών με το ευρύτερο Δημόσιο Τομέα» υφίσταται λειτουργικότητα για την διάθεση των στατιστικών δελτίων στην ΕΛΣΤΑΤ. Η Ελληνική Στατιστική Αρχή καλεί την υπηρεσία του πληροφοριακού συστήματος και αντλεί μηχανογραφικά όλα τα στοιχεία των στατιστικών δελτίων για το σύνολο των καταστημάτων κράτησης.</w:t>
      </w:r>
    </w:p>
    <w:p w14:paraId="029CBD01" w14:textId="77777777" w:rsidR="00230716" w:rsidRPr="00230716" w:rsidRDefault="00230716" w:rsidP="00230716">
      <w:pPr>
        <w:rPr>
          <w:lang w:val="el-GR"/>
        </w:rPr>
      </w:pPr>
      <w:r w:rsidRPr="00230716">
        <w:rPr>
          <w:rFonts w:eastAsia="SimSun"/>
          <w:lang w:val="el-GR"/>
        </w:rPr>
        <w:t xml:space="preserve">Επιπρόσθετα, </w:t>
      </w:r>
      <w:r w:rsidRPr="00230716">
        <w:rPr>
          <w:lang w:val="el-GR"/>
        </w:rPr>
        <w:t xml:space="preserve">έχει αναπτυχθεί </w:t>
      </w:r>
      <w:proofErr w:type="spellStart"/>
      <w:r w:rsidRPr="00230716">
        <w:rPr>
          <w:lang w:val="el-GR"/>
        </w:rPr>
        <w:t>διαλειτουργικότητα</w:t>
      </w:r>
      <w:proofErr w:type="spellEnd"/>
      <w:r w:rsidRPr="00230716">
        <w:rPr>
          <w:lang w:val="el-GR"/>
        </w:rPr>
        <w:t xml:space="preserve"> με την εφαρμογή του Ποινικού Μητρώου. Μέσω της λειτουργίας καλύπτεται η λήψη αντιγράφου Ποινικού Μητρώου σε περίπτωση νέου κρατούμενου, η αποστολή εγγράφου στο Ποινικό Μητρώο Ληξιαρχικών Πράξεων Θανάτου σε περίπτωση θανάτου εντός της φυλακής καθώς και η αποστολή </w:t>
      </w:r>
      <w:proofErr w:type="spellStart"/>
      <w:r w:rsidRPr="00230716">
        <w:rPr>
          <w:lang w:val="el-GR"/>
        </w:rPr>
        <w:t>αποφυλακιστηρίου</w:t>
      </w:r>
      <w:proofErr w:type="spellEnd"/>
      <w:r w:rsidRPr="00230716">
        <w:rPr>
          <w:lang w:val="el-GR"/>
        </w:rPr>
        <w:t xml:space="preserve"> στο Ποινικό Μητρώο </w:t>
      </w:r>
      <w:proofErr w:type="spellStart"/>
      <w:r w:rsidRPr="00230716">
        <w:rPr>
          <w:lang w:val="el-GR"/>
        </w:rPr>
        <w:t>Αποφυλακιστηρίων</w:t>
      </w:r>
      <w:proofErr w:type="spellEnd"/>
      <w:r w:rsidRPr="00230716">
        <w:rPr>
          <w:lang w:val="el-GR"/>
        </w:rPr>
        <w:t xml:space="preserve"> για περιπτώσεις αποφυλάκισης.</w:t>
      </w:r>
    </w:p>
    <w:p w14:paraId="520B85E9" w14:textId="77777777" w:rsidR="00230716" w:rsidRPr="00230716" w:rsidRDefault="00230716" w:rsidP="00230716">
      <w:pPr>
        <w:rPr>
          <w:rFonts w:eastAsia="SimSun"/>
          <w:lang w:val="el-GR"/>
        </w:rPr>
      </w:pPr>
    </w:p>
    <w:p w14:paraId="1F1D1E7B" w14:textId="77777777" w:rsidR="00230716" w:rsidRPr="00230716" w:rsidRDefault="00230716" w:rsidP="00230716">
      <w:pPr>
        <w:rPr>
          <w:rFonts w:eastAsia="SimSun"/>
          <w:lang w:val="el-GR"/>
        </w:rPr>
      </w:pPr>
      <w:r w:rsidRPr="00230716">
        <w:rPr>
          <w:rFonts w:eastAsia="SimSun"/>
          <w:lang w:val="el-GR"/>
        </w:rPr>
        <w:t>Ως προς την υπηρεσία «</w:t>
      </w:r>
      <w:r w:rsidRPr="00230716">
        <w:rPr>
          <w:lang w:val="el-GR"/>
        </w:rPr>
        <w:t>Ηλεκτρονική διάθεση αιτήσεων/εγγράφων για την συντομότερη διεκπεραίωση των αιτημάτων των καταστημάτων κράτησης προς την Κεντρική Υπηρεσία και τους εμπλεκόμενους φορείς», έχουν αναπτυχθεί οι παρακάτω διαδικασίες ροών :</w:t>
      </w:r>
    </w:p>
    <w:p w14:paraId="3B270F34" w14:textId="77777777" w:rsidR="00230716" w:rsidRPr="00447140" w:rsidRDefault="00230716" w:rsidP="00012F1D">
      <w:pPr>
        <w:pStyle w:val="aff"/>
        <w:numPr>
          <w:ilvl w:val="0"/>
          <w:numId w:val="33"/>
        </w:numPr>
        <w:rPr>
          <w:lang w:val="el-GR"/>
        </w:rPr>
      </w:pPr>
      <w:r w:rsidRPr="00447140">
        <w:rPr>
          <w:lang w:val="el-GR"/>
        </w:rPr>
        <w:t>Αιτήματα Μεταγωγής προς την ΚΕΜ</w:t>
      </w:r>
    </w:p>
    <w:p w14:paraId="647F1268" w14:textId="77777777" w:rsidR="00230716" w:rsidRPr="00447140" w:rsidRDefault="00230716" w:rsidP="00012F1D">
      <w:pPr>
        <w:pStyle w:val="aff"/>
        <w:numPr>
          <w:ilvl w:val="0"/>
          <w:numId w:val="33"/>
        </w:numPr>
        <w:rPr>
          <w:lang w:val="el-GR"/>
        </w:rPr>
      </w:pPr>
      <w:r w:rsidRPr="00447140">
        <w:rPr>
          <w:lang w:val="el-GR"/>
        </w:rPr>
        <w:t>Αιτήματα εγκρίσεων πιστώσεων Οικονομικού προς την Κεντρική Υπηρεσία του ΥΔΔΑΔ</w:t>
      </w:r>
    </w:p>
    <w:p w14:paraId="79F21BC9" w14:textId="77777777" w:rsidR="00230716" w:rsidRPr="00447140" w:rsidRDefault="00230716" w:rsidP="00012F1D">
      <w:pPr>
        <w:pStyle w:val="aff"/>
        <w:numPr>
          <w:ilvl w:val="0"/>
          <w:numId w:val="33"/>
        </w:numPr>
        <w:rPr>
          <w:lang w:val="el-GR"/>
        </w:rPr>
      </w:pPr>
      <w:r w:rsidRPr="00447140">
        <w:rPr>
          <w:lang w:val="el-GR"/>
        </w:rPr>
        <w:t>Αιτήματα αδειών εργαζομένων των Καταστημάτων Κράτησης προς την Κεντρική Υπηρεσία του ΥΔΔΑΔ.</w:t>
      </w:r>
    </w:p>
    <w:p w14:paraId="5820DF76" w14:textId="77777777" w:rsidR="00230716" w:rsidRPr="00230716" w:rsidRDefault="00230716" w:rsidP="00230716">
      <w:pPr>
        <w:rPr>
          <w:rFonts w:eastAsia="SimSun"/>
          <w:lang w:val="el-GR"/>
        </w:rPr>
      </w:pPr>
      <w:r w:rsidRPr="00230716">
        <w:rPr>
          <w:rFonts w:eastAsia="SimSun"/>
          <w:lang w:val="el-GR"/>
        </w:rPr>
        <w:t>Ως προς την υπηρεσία «</w:t>
      </w:r>
      <w:r w:rsidRPr="00230716">
        <w:rPr>
          <w:lang w:val="el-GR"/>
        </w:rPr>
        <w:t xml:space="preserve">Ηλεκτρονική διάθεση επιλεγμένων πληροφοριών / Ηλεκτρονικός φάκελος κρατουμένου προς πιστοποιημένους εκπροσώπους», έχουν δημιουργηθεί </w:t>
      </w:r>
      <w:proofErr w:type="spellStart"/>
      <w:r w:rsidRPr="00230716">
        <w:rPr>
          <w:lang w:val="el-GR"/>
        </w:rPr>
        <w:t>διεπαφές</w:t>
      </w:r>
      <w:proofErr w:type="spellEnd"/>
      <w:r w:rsidRPr="00230716">
        <w:rPr>
          <w:lang w:val="el-GR"/>
        </w:rPr>
        <w:t xml:space="preserve"> για τους κάτωθι φορείς :</w:t>
      </w:r>
    </w:p>
    <w:p w14:paraId="00298C03" w14:textId="77777777" w:rsidR="00230716" w:rsidRPr="00447140" w:rsidRDefault="00230716" w:rsidP="00012F1D">
      <w:pPr>
        <w:pStyle w:val="aff"/>
        <w:numPr>
          <w:ilvl w:val="0"/>
          <w:numId w:val="34"/>
        </w:numPr>
        <w:rPr>
          <w:b/>
          <w:bCs/>
          <w:lang w:val="el-GR"/>
        </w:rPr>
      </w:pPr>
      <w:r w:rsidRPr="00447140">
        <w:rPr>
          <w:b/>
          <w:bCs/>
          <w:lang w:val="el-GR"/>
        </w:rPr>
        <w:t>Ελληνική Αστυνομία</w:t>
      </w:r>
    </w:p>
    <w:p w14:paraId="54ECEFE8" w14:textId="77777777" w:rsidR="00230716" w:rsidRPr="00447140" w:rsidRDefault="00230716" w:rsidP="00012F1D">
      <w:pPr>
        <w:pStyle w:val="aff"/>
        <w:numPr>
          <w:ilvl w:val="1"/>
          <w:numId w:val="34"/>
        </w:numPr>
        <w:rPr>
          <w:b/>
          <w:bCs/>
          <w:lang w:val="el-GR"/>
        </w:rPr>
      </w:pPr>
      <w:r w:rsidRPr="00447140">
        <w:rPr>
          <w:b/>
          <w:bCs/>
          <w:lang w:val="el-GR"/>
        </w:rPr>
        <w:t>Υπηρεσία Αναζήτησης κρατουμένων</w:t>
      </w:r>
    </w:p>
    <w:p w14:paraId="20BC868E" w14:textId="77777777" w:rsidR="00230716" w:rsidRPr="00447140" w:rsidRDefault="00230716" w:rsidP="00012F1D">
      <w:pPr>
        <w:pStyle w:val="aff"/>
        <w:numPr>
          <w:ilvl w:val="2"/>
          <w:numId w:val="34"/>
        </w:numPr>
        <w:rPr>
          <w:lang w:val="el-GR"/>
        </w:rPr>
      </w:pPr>
      <w:r w:rsidRPr="00447140">
        <w:rPr>
          <w:lang w:val="el-GR"/>
        </w:rPr>
        <w:t xml:space="preserve">Δίνεται η δυνατότητα αναζήτησης ενός κρατούμενου με διάφορα κριτήρια σχετικά με τα προσωπικά του στοιχεία. Παρέχει πληροφορίες σχετικά με τους φακέλους κράτησής του, τα χρονικά διαστήματα, το ιστορικό μετακινήσεων, μεταγωγών, των αδειών, ποινικής κατάστασης και </w:t>
      </w:r>
      <w:r w:rsidRPr="004D042E">
        <w:rPr>
          <w:lang w:val="el-GR"/>
        </w:rPr>
        <w:t>παθήσεων</w:t>
      </w:r>
      <w:r w:rsidRPr="00447140">
        <w:rPr>
          <w:lang w:val="el-GR"/>
        </w:rPr>
        <w:t xml:space="preserve"> κρατουμένου. </w:t>
      </w:r>
    </w:p>
    <w:p w14:paraId="7B82AD54" w14:textId="77777777" w:rsidR="00230716" w:rsidRPr="00447140" w:rsidRDefault="00230716" w:rsidP="00012F1D">
      <w:pPr>
        <w:pStyle w:val="aff"/>
        <w:numPr>
          <w:ilvl w:val="1"/>
          <w:numId w:val="34"/>
        </w:numPr>
        <w:rPr>
          <w:b/>
          <w:bCs/>
          <w:lang w:val="el-GR"/>
        </w:rPr>
      </w:pPr>
      <w:r w:rsidRPr="00447140">
        <w:rPr>
          <w:b/>
          <w:bCs/>
          <w:lang w:val="el-GR"/>
        </w:rPr>
        <w:t>Υπηρεσία αδειών κρατουμένων</w:t>
      </w:r>
    </w:p>
    <w:p w14:paraId="5F40751C" w14:textId="77777777" w:rsidR="00230716" w:rsidRPr="00230716" w:rsidRDefault="00230716" w:rsidP="00012F1D">
      <w:pPr>
        <w:pStyle w:val="aff"/>
        <w:numPr>
          <w:ilvl w:val="2"/>
          <w:numId w:val="34"/>
        </w:numPr>
        <w:rPr>
          <w:lang w:val="el-GR"/>
        </w:rPr>
      </w:pPr>
      <w:r w:rsidRPr="00230716">
        <w:rPr>
          <w:lang w:val="el-GR"/>
        </w:rPr>
        <w:t>Με την έγκριση μιας άδειας ή την έξοδο του κρατούμενου λόγω άδειας από το κατάστημα, το σύστημα καλεί κατάλληλη διαδικτυακή υπηρεσία του πληροφοριακού συστήματος της αστυνομίας, και αποστέλλει όλα τα απαραίτητα στοιχεία ώστε να ενημερωθεί το αστυνομικό τμήμα της περιοχής του ΚΚ και το αστυνομικό τμήμα της περιοχής στην οποία θα διαμείνει ο κρατούμενος κατά την άδεια του.</w:t>
      </w:r>
    </w:p>
    <w:p w14:paraId="46D9AE47" w14:textId="77777777" w:rsidR="00230716" w:rsidRPr="00447140" w:rsidRDefault="00230716" w:rsidP="00012F1D">
      <w:pPr>
        <w:pStyle w:val="aff"/>
        <w:numPr>
          <w:ilvl w:val="1"/>
          <w:numId w:val="34"/>
        </w:numPr>
        <w:rPr>
          <w:b/>
          <w:bCs/>
          <w:lang w:val="el-GR"/>
        </w:rPr>
      </w:pPr>
      <w:r w:rsidRPr="00447140">
        <w:rPr>
          <w:b/>
          <w:bCs/>
          <w:lang w:val="el-GR"/>
        </w:rPr>
        <w:t xml:space="preserve">Υπηρεσία τοποθέτησης κρατουμένων </w:t>
      </w:r>
    </w:p>
    <w:p w14:paraId="27FFC458" w14:textId="77777777" w:rsidR="00230716" w:rsidRPr="00230716" w:rsidRDefault="00230716" w:rsidP="00012F1D">
      <w:pPr>
        <w:pStyle w:val="aff"/>
        <w:numPr>
          <w:ilvl w:val="2"/>
          <w:numId w:val="34"/>
        </w:numPr>
        <w:rPr>
          <w:lang w:val="el-GR"/>
        </w:rPr>
      </w:pPr>
      <w:r w:rsidRPr="00230716">
        <w:rPr>
          <w:lang w:val="el-GR"/>
        </w:rPr>
        <w:t>Μέσω αυτής η αστυνομία δηλώνει την τοποθεσία που βρίσκεται κάποιος κρατούμενος. Το κατάστημα κράτησης ενημερώνεται σχετικά με το πού έχει τοποθετηθεί ο κρατούμενος και για τις μετακινήσεις του, καθώς ενδέχεται να μετακινηθεί και μεταξύ διαφόρων αστυνομικών τμημάτων.</w:t>
      </w:r>
    </w:p>
    <w:p w14:paraId="1A1C22B0" w14:textId="77777777" w:rsidR="00230716" w:rsidRPr="00447140" w:rsidRDefault="00230716" w:rsidP="00012F1D">
      <w:pPr>
        <w:pStyle w:val="aff"/>
        <w:numPr>
          <w:ilvl w:val="1"/>
          <w:numId w:val="34"/>
        </w:numPr>
        <w:rPr>
          <w:b/>
          <w:bCs/>
          <w:lang w:val="el-GR"/>
        </w:rPr>
      </w:pPr>
      <w:r w:rsidRPr="00447140">
        <w:rPr>
          <w:b/>
          <w:bCs/>
          <w:lang w:val="el-GR"/>
        </w:rPr>
        <w:t>Υπηρεσία μεταγωγών κρατουμένων</w:t>
      </w:r>
    </w:p>
    <w:p w14:paraId="446B6EB0" w14:textId="77777777" w:rsidR="00230716" w:rsidRPr="00230716" w:rsidRDefault="00230716" w:rsidP="00012F1D">
      <w:pPr>
        <w:pStyle w:val="aff"/>
        <w:numPr>
          <w:ilvl w:val="2"/>
          <w:numId w:val="34"/>
        </w:numPr>
        <w:rPr>
          <w:lang w:val="el-GR"/>
        </w:rPr>
      </w:pPr>
      <w:r w:rsidRPr="00230716">
        <w:rPr>
          <w:lang w:val="el-GR"/>
        </w:rPr>
        <w:t xml:space="preserve">Μέσω της </w:t>
      </w:r>
      <w:proofErr w:type="spellStart"/>
      <w:r w:rsidRPr="00230716">
        <w:rPr>
          <w:lang w:val="el-GR"/>
        </w:rPr>
        <w:t>διεπαφής</w:t>
      </w:r>
      <w:proofErr w:type="spellEnd"/>
      <w:r w:rsidRPr="00230716">
        <w:rPr>
          <w:lang w:val="el-GR"/>
        </w:rPr>
        <w:t xml:space="preserve"> αυτή η αστυνομία έχει τη δυνατότητα να ενημερωθεί έγκαιρα για τις μεταγωγές που πρόκειται να τελέσει καθώς και να λάβει ένα συνοπτικό ενημερωτικό για τον κρατούμενο με έμφαση στην ποινική και την ιατροφαρμακευτική του κατάσταση.</w:t>
      </w:r>
    </w:p>
    <w:p w14:paraId="68822AFB" w14:textId="77777777" w:rsidR="00230716" w:rsidRPr="004D042E" w:rsidRDefault="00230716" w:rsidP="00012F1D">
      <w:pPr>
        <w:pStyle w:val="aff"/>
        <w:numPr>
          <w:ilvl w:val="0"/>
          <w:numId w:val="34"/>
        </w:numPr>
        <w:rPr>
          <w:b/>
          <w:bCs/>
          <w:lang w:val="el-GR"/>
        </w:rPr>
      </w:pPr>
      <w:r w:rsidRPr="004D042E">
        <w:rPr>
          <w:b/>
          <w:bCs/>
          <w:lang w:val="el-GR"/>
        </w:rPr>
        <w:t>Δικαστήρια</w:t>
      </w:r>
    </w:p>
    <w:p w14:paraId="64B7BF3D" w14:textId="77777777" w:rsidR="00230716" w:rsidRPr="004D042E" w:rsidRDefault="00230716" w:rsidP="00012F1D">
      <w:pPr>
        <w:pStyle w:val="aff"/>
        <w:numPr>
          <w:ilvl w:val="1"/>
          <w:numId w:val="34"/>
        </w:numPr>
        <w:rPr>
          <w:b/>
          <w:bCs/>
          <w:lang w:val="el-GR"/>
        </w:rPr>
      </w:pPr>
      <w:r w:rsidRPr="004D042E">
        <w:rPr>
          <w:b/>
          <w:bCs/>
          <w:lang w:val="el-GR"/>
        </w:rPr>
        <w:t>Υπηρεσία αναζήτησης κρατουμένων</w:t>
      </w:r>
    </w:p>
    <w:p w14:paraId="7830821D" w14:textId="77777777" w:rsidR="00230716" w:rsidRPr="00230716" w:rsidRDefault="00230716" w:rsidP="00012F1D">
      <w:pPr>
        <w:pStyle w:val="aff"/>
        <w:numPr>
          <w:ilvl w:val="2"/>
          <w:numId w:val="34"/>
        </w:numPr>
        <w:rPr>
          <w:lang w:val="el-GR"/>
        </w:rPr>
      </w:pPr>
      <w:r w:rsidRPr="00230716">
        <w:rPr>
          <w:lang w:val="el-GR"/>
        </w:rPr>
        <w:t xml:space="preserve">Καλύπτει την ανάγκη εντοπισμού κρατουμένου για αποστολή κλητεύσεων και παραγγελιών μεταγωγών. </w:t>
      </w:r>
    </w:p>
    <w:p w14:paraId="77FC9582" w14:textId="77777777" w:rsidR="00230716" w:rsidRPr="004D042E" w:rsidRDefault="00230716" w:rsidP="00012F1D">
      <w:pPr>
        <w:pStyle w:val="aff"/>
        <w:numPr>
          <w:ilvl w:val="1"/>
          <w:numId w:val="34"/>
        </w:numPr>
        <w:rPr>
          <w:b/>
          <w:bCs/>
          <w:lang w:val="el-GR"/>
        </w:rPr>
      </w:pPr>
      <w:r w:rsidRPr="004D042E">
        <w:rPr>
          <w:b/>
          <w:bCs/>
          <w:lang w:val="el-GR"/>
        </w:rPr>
        <w:t>Υπηρεσία Πληρότητας καταστημάτων</w:t>
      </w:r>
    </w:p>
    <w:p w14:paraId="3000898C" w14:textId="77777777" w:rsidR="00230716" w:rsidRPr="00230716" w:rsidRDefault="00230716" w:rsidP="00012F1D">
      <w:pPr>
        <w:pStyle w:val="aff"/>
        <w:numPr>
          <w:ilvl w:val="2"/>
          <w:numId w:val="34"/>
        </w:numPr>
        <w:rPr>
          <w:lang w:val="el-GR"/>
        </w:rPr>
      </w:pPr>
      <w:r w:rsidRPr="00230716">
        <w:rPr>
          <w:lang w:val="el-GR"/>
        </w:rPr>
        <w:lastRenderedPageBreak/>
        <w:t>Μέσω της υπηρεσίας διατίθενται  τα ποσοστά πληρότητας των Καταστημάτων Κράτησης ώστε να λαμβάνεται υπόψη πριν την έκδοση της απόφασης κράτησης.</w:t>
      </w:r>
    </w:p>
    <w:p w14:paraId="1FA99A4D" w14:textId="77777777" w:rsidR="00230716" w:rsidRPr="004D042E" w:rsidRDefault="00230716" w:rsidP="00012F1D">
      <w:pPr>
        <w:pStyle w:val="aff"/>
        <w:numPr>
          <w:ilvl w:val="0"/>
          <w:numId w:val="34"/>
        </w:numPr>
        <w:rPr>
          <w:b/>
          <w:bCs/>
          <w:lang w:val="el-GR"/>
        </w:rPr>
      </w:pPr>
      <w:r w:rsidRPr="004D042E">
        <w:rPr>
          <w:b/>
          <w:bCs/>
          <w:lang w:val="el-GR"/>
        </w:rPr>
        <w:t>Επάνοδος</w:t>
      </w:r>
    </w:p>
    <w:p w14:paraId="489138AA" w14:textId="77777777" w:rsidR="00230716" w:rsidRPr="004D042E" w:rsidRDefault="00230716" w:rsidP="00012F1D">
      <w:pPr>
        <w:pStyle w:val="aff"/>
        <w:numPr>
          <w:ilvl w:val="1"/>
          <w:numId w:val="34"/>
        </w:numPr>
        <w:rPr>
          <w:b/>
          <w:bCs/>
          <w:lang w:val="el-GR"/>
        </w:rPr>
      </w:pPr>
      <w:r w:rsidRPr="004D042E">
        <w:rPr>
          <w:b/>
          <w:bCs/>
          <w:lang w:val="el-GR"/>
        </w:rPr>
        <w:t xml:space="preserve">Ηλεκτρονική αποστολή </w:t>
      </w:r>
      <w:proofErr w:type="spellStart"/>
      <w:r w:rsidRPr="004D042E">
        <w:rPr>
          <w:b/>
          <w:bCs/>
          <w:lang w:val="el-GR"/>
        </w:rPr>
        <w:t>αποφυλακιστηριών</w:t>
      </w:r>
      <w:proofErr w:type="spellEnd"/>
    </w:p>
    <w:p w14:paraId="0637B08C" w14:textId="77777777" w:rsidR="00230716" w:rsidRPr="00230716" w:rsidRDefault="00230716" w:rsidP="00012F1D">
      <w:pPr>
        <w:pStyle w:val="aff"/>
        <w:numPr>
          <w:ilvl w:val="2"/>
          <w:numId w:val="34"/>
        </w:numPr>
        <w:rPr>
          <w:lang w:val="el-GR"/>
        </w:rPr>
      </w:pPr>
      <w:r w:rsidRPr="00230716">
        <w:rPr>
          <w:lang w:val="el-GR"/>
        </w:rPr>
        <w:t xml:space="preserve">Περιλαμβάνει την ηλεκτρονική αποστολή του </w:t>
      </w:r>
      <w:proofErr w:type="spellStart"/>
      <w:r w:rsidRPr="00230716">
        <w:rPr>
          <w:lang w:val="el-GR"/>
        </w:rPr>
        <w:t>αποφυλακιστηρίου</w:t>
      </w:r>
      <w:proofErr w:type="spellEnd"/>
      <w:r w:rsidRPr="00230716">
        <w:rPr>
          <w:lang w:val="el-GR"/>
        </w:rPr>
        <w:t xml:space="preserve"> για όσους έχουν κάνει αίτηση στην Επάνοδο και αποφυλακίζονται.</w:t>
      </w:r>
    </w:p>
    <w:p w14:paraId="217C95B8" w14:textId="77777777" w:rsidR="00230716" w:rsidRPr="00230716" w:rsidRDefault="00230716" w:rsidP="00230716">
      <w:pPr>
        <w:rPr>
          <w:lang w:val="el-GR"/>
        </w:rPr>
      </w:pPr>
    </w:p>
    <w:p w14:paraId="438889C9" w14:textId="77777777" w:rsidR="00230716" w:rsidRPr="00230716" w:rsidRDefault="00230716" w:rsidP="00230716">
      <w:pPr>
        <w:rPr>
          <w:rFonts w:eastAsia="SimSun"/>
          <w:lang w:val="el-GR"/>
        </w:rPr>
      </w:pPr>
    </w:p>
    <w:p w14:paraId="681ACAF8" w14:textId="77777777" w:rsidR="00230716" w:rsidRPr="00230716" w:rsidRDefault="00230716" w:rsidP="00230716">
      <w:pPr>
        <w:rPr>
          <w:rFonts w:eastAsia="SimSun"/>
          <w:lang w:val="el-GR"/>
        </w:rPr>
      </w:pPr>
    </w:p>
    <w:p w14:paraId="66E97BF6" w14:textId="77777777" w:rsidR="00230716" w:rsidRPr="00230716" w:rsidRDefault="00230716" w:rsidP="00012F1D">
      <w:pPr>
        <w:pStyle w:val="2"/>
        <w:numPr>
          <w:ilvl w:val="2"/>
          <w:numId w:val="32"/>
        </w:numPr>
        <w:rPr>
          <w:rFonts w:eastAsia="SimSun"/>
          <w:lang w:val="el-GR"/>
        </w:rPr>
      </w:pPr>
      <w:bookmarkStart w:id="340" w:name="_Toc99717311"/>
      <w:r w:rsidRPr="004D042E">
        <w:rPr>
          <w:lang w:val="el-GR"/>
        </w:rPr>
        <w:t>Το Κυβερνητικό Υπολογιστικό Νέφος (G-</w:t>
      </w:r>
      <w:proofErr w:type="spellStart"/>
      <w:r w:rsidRPr="004D042E">
        <w:rPr>
          <w:lang w:val="el-GR"/>
        </w:rPr>
        <w:t>Cloud</w:t>
      </w:r>
      <w:proofErr w:type="spellEnd"/>
      <w:r w:rsidRPr="004D042E">
        <w:rPr>
          <w:lang w:val="el-GR"/>
        </w:rPr>
        <w:t>)</w:t>
      </w:r>
      <w:bookmarkEnd w:id="340"/>
    </w:p>
    <w:p w14:paraId="26456D7A" w14:textId="77777777" w:rsidR="00230716" w:rsidRPr="004D042E" w:rsidRDefault="00230716" w:rsidP="00012F1D">
      <w:pPr>
        <w:pStyle w:val="2"/>
        <w:numPr>
          <w:ilvl w:val="3"/>
          <w:numId w:val="32"/>
        </w:numPr>
        <w:rPr>
          <w:lang w:val="el-GR"/>
        </w:rPr>
      </w:pPr>
      <w:bookmarkStart w:id="341" w:name="_Toc99717312"/>
      <w:r w:rsidRPr="004D042E">
        <w:rPr>
          <w:lang w:val="el-GR"/>
        </w:rPr>
        <w:t>Περιγραφή</w:t>
      </w:r>
      <w:bookmarkEnd w:id="341"/>
      <w:r w:rsidRPr="004D042E">
        <w:rPr>
          <w:lang w:val="el-GR"/>
        </w:rPr>
        <w:t xml:space="preserve"> </w:t>
      </w:r>
    </w:p>
    <w:p w14:paraId="5085A461" w14:textId="77777777" w:rsidR="00230716" w:rsidRPr="00FC563C" w:rsidRDefault="00230716" w:rsidP="00230716">
      <w:pPr>
        <w:rPr>
          <w:rFonts w:eastAsia="SimSun"/>
          <w:lang w:val="el-GR"/>
        </w:rPr>
      </w:pPr>
      <w:r w:rsidRPr="00230716">
        <w:rPr>
          <w:rFonts w:eastAsia="SimSun"/>
          <w:lang w:val="el-GR"/>
        </w:rPr>
        <w:t xml:space="preserve">Το Κυβερνητικό Υπολογιστικό Νέφος </w:t>
      </w:r>
      <w:r w:rsidRPr="00FC563C">
        <w:rPr>
          <w:rFonts w:eastAsia="SimSun"/>
        </w:rPr>
        <w:t>G</w:t>
      </w:r>
      <w:r w:rsidRPr="00230716">
        <w:rPr>
          <w:rFonts w:eastAsia="SimSun"/>
          <w:lang w:val="el-GR"/>
        </w:rPr>
        <w:t>-</w:t>
      </w:r>
      <w:r w:rsidRPr="00FC563C">
        <w:rPr>
          <w:rFonts w:eastAsia="SimSun"/>
        </w:rPr>
        <w:t>Cloud</w:t>
      </w:r>
      <w:r w:rsidRPr="00230716">
        <w:rPr>
          <w:rFonts w:eastAsia="SimSun"/>
          <w:lang w:val="el-GR"/>
        </w:rPr>
        <w:t xml:space="preserve">, περιλαμβάνει: </w:t>
      </w:r>
    </w:p>
    <w:p w14:paraId="32000CE2" w14:textId="77777777" w:rsidR="00230716" w:rsidRPr="004D042E" w:rsidRDefault="00230716" w:rsidP="00012F1D">
      <w:pPr>
        <w:pStyle w:val="aff"/>
        <w:numPr>
          <w:ilvl w:val="0"/>
          <w:numId w:val="35"/>
        </w:numPr>
        <w:rPr>
          <w:rFonts w:eastAsia="SimSun"/>
          <w:lang w:val="el-GR"/>
        </w:rPr>
      </w:pPr>
      <w:r w:rsidRPr="004D042E">
        <w:rPr>
          <w:rFonts w:eastAsia="SimSun"/>
          <w:lang w:val="el-GR"/>
        </w:rPr>
        <w:t xml:space="preserve">την πλέον σύγχρονη πρότυπη υποδομή Κέντρου Δεδομένων (χώρος </w:t>
      </w:r>
      <w:r w:rsidRPr="004D042E">
        <w:rPr>
          <w:rFonts w:eastAsia="SimSun"/>
        </w:rPr>
        <w:t>Data</w:t>
      </w:r>
      <w:r w:rsidRPr="004D042E">
        <w:rPr>
          <w:rFonts w:eastAsia="SimSun"/>
          <w:lang w:val="el-GR"/>
        </w:rPr>
        <w:t xml:space="preserve"> </w:t>
      </w:r>
      <w:proofErr w:type="spellStart"/>
      <w:r w:rsidRPr="004D042E">
        <w:rPr>
          <w:rFonts w:eastAsia="SimSun"/>
        </w:rPr>
        <w:t>Center</w:t>
      </w:r>
      <w:proofErr w:type="spellEnd"/>
      <w:r w:rsidRPr="004D042E">
        <w:rPr>
          <w:rFonts w:eastAsia="SimSun"/>
          <w:lang w:val="el-GR"/>
        </w:rPr>
        <w:t>) που έχει στην κυριότητά του το Δημόσιο, σχεδιασμένη σύμφωνα με διεθνή πρότυπα (</w:t>
      </w:r>
      <w:r w:rsidRPr="004D042E">
        <w:rPr>
          <w:rFonts w:eastAsia="SimSun"/>
        </w:rPr>
        <w:t>Tier</w:t>
      </w:r>
      <w:r w:rsidRPr="004D042E">
        <w:rPr>
          <w:rFonts w:eastAsia="SimSun"/>
          <w:lang w:val="el-GR"/>
        </w:rPr>
        <w:t xml:space="preserve"> </w:t>
      </w:r>
      <w:r w:rsidRPr="004D042E">
        <w:rPr>
          <w:rFonts w:eastAsia="SimSun"/>
        </w:rPr>
        <w:t>III</w:t>
      </w:r>
      <w:r w:rsidRPr="004D042E">
        <w:rPr>
          <w:rFonts w:eastAsia="SimSun"/>
          <w:lang w:val="el-GR"/>
        </w:rPr>
        <w:t xml:space="preserve"> κατά </w:t>
      </w:r>
      <w:r w:rsidRPr="004D042E">
        <w:rPr>
          <w:rFonts w:eastAsia="SimSun"/>
        </w:rPr>
        <w:t>Uptime</w:t>
      </w:r>
      <w:r w:rsidRPr="004D042E">
        <w:rPr>
          <w:rFonts w:eastAsia="SimSun"/>
          <w:lang w:val="el-GR"/>
        </w:rPr>
        <w:t xml:space="preserve"> </w:t>
      </w:r>
      <w:r w:rsidRPr="004D042E">
        <w:rPr>
          <w:rFonts w:eastAsia="SimSun"/>
        </w:rPr>
        <w:t>Institute</w:t>
      </w:r>
      <w:r w:rsidRPr="004D042E">
        <w:rPr>
          <w:rFonts w:eastAsia="SimSun"/>
          <w:lang w:val="el-GR"/>
        </w:rPr>
        <w:t xml:space="preserve">). Ο χώρος του </w:t>
      </w:r>
      <w:r w:rsidRPr="004D042E">
        <w:rPr>
          <w:rFonts w:eastAsia="SimSun"/>
        </w:rPr>
        <w:t>Data</w:t>
      </w:r>
      <w:r w:rsidRPr="004D042E">
        <w:rPr>
          <w:rFonts w:eastAsia="SimSun"/>
          <w:lang w:val="el-GR"/>
        </w:rPr>
        <w:t xml:space="preserve"> </w:t>
      </w:r>
      <w:proofErr w:type="spellStart"/>
      <w:r w:rsidRPr="004D042E">
        <w:rPr>
          <w:rFonts w:eastAsia="SimSun"/>
        </w:rPr>
        <w:t>Center</w:t>
      </w:r>
      <w:proofErr w:type="spellEnd"/>
      <w:r w:rsidRPr="004D042E">
        <w:rPr>
          <w:rFonts w:eastAsia="SimSun"/>
          <w:lang w:val="el-GR"/>
        </w:rPr>
        <w:t xml:space="preserve"> φιλοξενεί την υπολογιστική υποδομή (ΙΤ) του </w:t>
      </w:r>
      <w:r w:rsidRPr="004D042E">
        <w:rPr>
          <w:rFonts w:eastAsia="SimSun"/>
        </w:rPr>
        <w:t>G</w:t>
      </w:r>
      <w:r w:rsidRPr="004D042E">
        <w:rPr>
          <w:rFonts w:eastAsia="SimSun"/>
          <w:lang w:val="el-GR"/>
        </w:rPr>
        <w:t>-</w:t>
      </w:r>
      <w:r w:rsidRPr="004D042E">
        <w:rPr>
          <w:rFonts w:eastAsia="SimSun"/>
        </w:rPr>
        <w:t>Cloud</w:t>
      </w:r>
      <w:r w:rsidRPr="004D042E">
        <w:rPr>
          <w:rFonts w:eastAsia="SimSun"/>
          <w:lang w:val="el-GR"/>
        </w:rPr>
        <w:t xml:space="preserve"> και έχει σχεδιαστεί έτσι ώστε να πληροί τις υψηλότερες και αυστηρότερες διεθνείς απαιτήσεις των </w:t>
      </w:r>
      <w:r w:rsidRPr="004D042E">
        <w:rPr>
          <w:rFonts w:eastAsia="SimSun"/>
        </w:rPr>
        <w:t>cloud</w:t>
      </w:r>
      <w:r w:rsidRPr="004D042E">
        <w:rPr>
          <w:rFonts w:eastAsia="SimSun"/>
          <w:lang w:val="el-GR"/>
        </w:rPr>
        <w:t xml:space="preserve"> </w:t>
      </w:r>
      <w:r w:rsidRPr="004D042E">
        <w:rPr>
          <w:rFonts w:eastAsia="SimSun"/>
        </w:rPr>
        <w:t>Data</w:t>
      </w:r>
      <w:r w:rsidRPr="004D042E">
        <w:rPr>
          <w:rFonts w:eastAsia="SimSun"/>
          <w:lang w:val="el-GR"/>
        </w:rPr>
        <w:t xml:space="preserve"> </w:t>
      </w:r>
      <w:proofErr w:type="spellStart"/>
      <w:r w:rsidRPr="004D042E">
        <w:rPr>
          <w:rFonts w:eastAsia="SimSun"/>
        </w:rPr>
        <w:t>Center</w:t>
      </w:r>
      <w:proofErr w:type="spellEnd"/>
      <w:r w:rsidRPr="004D042E">
        <w:rPr>
          <w:rFonts w:eastAsia="SimSun"/>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46FB064E" w14:textId="77777777" w:rsidR="00230716" w:rsidRPr="004D042E" w:rsidRDefault="00230716" w:rsidP="00012F1D">
      <w:pPr>
        <w:pStyle w:val="aff"/>
        <w:numPr>
          <w:ilvl w:val="0"/>
          <w:numId w:val="35"/>
        </w:numPr>
        <w:rPr>
          <w:rFonts w:eastAsia="SimSun"/>
          <w:lang w:val="el-GR"/>
        </w:rPr>
      </w:pPr>
      <w:r w:rsidRPr="004D042E">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4D042E">
        <w:rPr>
          <w:rFonts w:eastAsia="SimSun"/>
          <w:lang w:val="el-GR"/>
        </w:rPr>
        <w:t>εικονικοποίησης</w:t>
      </w:r>
      <w:proofErr w:type="spellEnd"/>
      <w:r w:rsidRPr="004D042E">
        <w:rPr>
          <w:rFonts w:eastAsia="SimSun"/>
          <w:lang w:val="el-GR"/>
        </w:rPr>
        <w:t xml:space="preserve"> (</w:t>
      </w:r>
      <w:r w:rsidRPr="004D042E">
        <w:rPr>
          <w:rFonts w:eastAsia="SimSun"/>
        </w:rPr>
        <w:t>Cloud</w:t>
      </w:r>
      <w:r w:rsidRPr="004D042E">
        <w:rPr>
          <w:rFonts w:eastAsia="SimSun"/>
          <w:lang w:val="el-GR"/>
        </w:rPr>
        <w:t xml:space="preserve"> </w:t>
      </w:r>
      <w:r w:rsidRPr="004D042E">
        <w:rPr>
          <w:rFonts w:eastAsia="SimSun"/>
        </w:rPr>
        <w:t>Computing</w:t>
      </w:r>
      <w:r w:rsidRPr="004D042E">
        <w:rPr>
          <w:rFonts w:eastAsia="SimSun"/>
          <w:lang w:val="el-GR"/>
        </w:rPr>
        <w:t xml:space="preserve"> και </w:t>
      </w:r>
      <w:r w:rsidRPr="004D042E">
        <w:rPr>
          <w:rFonts w:eastAsia="SimSun"/>
        </w:rPr>
        <w:t>virtualization</w:t>
      </w:r>
      <w:r w:rsidRPr="004D042E">
        <w:rPr>
          <w:rFonts w:eastAsia="SimSun"/>
          <w:lang w:val="el-GR"/>
        </w:rPr>
        <w:t xml:space="preserve">), το οποίο είναι δομημένο με προϊόντα τελευταίας τεχνολογίας στον χώρο του </w:t>
      </w:r>
      <w:r w:rsidRPr="004D042E">
        <w:rPr>
          <w:rFonts w:eastAsia="SimSun"/>
        </w:rPr>
        <w:t>Cloud</w:t>
      </w:r>
      <w:r w:rsidRPr="004D042E">
        <w:rPr>
          <w:rFonts w:eastAsia="SimSun"/>
          <w:lang w:val="el-GR"/>
        </w:rPr>
        <w:t xml:space="preserve"> </w:t>
      </w:r>
      <w:r w:rsidRPr="004D042E">
        <w:rPr>
          <w:rFonts w:eastAsia="SimSun"/>
        </w:rPr>
        <w:t>Computing</w:t>
      </w:r>
      <w:r w:rsidRPr="004D042E">
        <w:rPr>
          <w:rFonts w:eastAsia="SimSun"/>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w:t>
      </w:r>
      <w:r w:rsidRPr="004D042E">
        <w:rPr>
          <w:rFonts w:eastAsia="SimSun"/>
        </w:rPr>
        <w:t>G</w:t>
      </w:r>
      <w:r w:rsidRPr="004D042E">
        <w:rPr>
          <w:rFonts w:eastAsia="SimSun"/>
          <w:lang w:val="el-GR"/>
        </w:rPr>
        <w:t>-</w:t>
      </w:r>
      <w:r w:rsidRPr="004D042E">
        <w:rPr>
          <w:rFonts w:eastAsia="SimSun"/>
        </w:rPr>
        <w:t>Cloud</w:t>
      </w:r>
      <w:r w:rsidRPr="004D042E">
        <w:rPr>
          <w:rFonts w:eastAsia="SimSun"/>
          <w:lang w:val="el-GR"/>
        </w:rPr>
        <w:t xml:space="preserve"> δομείται με προϊόντα (</w:t>
      </w:r>
      <w:r w:rsidRPr="004D042E">
        <w:rPr>
          <w:rFonts w:eastAsia="SimSun"/>
        </w:rPr>
        <w:t>servers</w:t>
      </w:r>
      <w:r w:rsidRPr="004D042E">
        <w:rPr>
          <w:rFonts w:eastAsia="SimSun"/>
          <w:lang w:val="el-GR"/>
        </w:rPr>
        <w:t xml:space="preserve">, </w:t>
      </w:r>
      <w:r w:rsidRPr="004D042E">
        <w:rPr>
          <w:rFonts w:eastAsia="SimSun"/>
        </w:rPr>
        <w:t>firewalls</w:t>
      </w:r>
      <w:r w:rsidRPr="004D042E">
        <w:rPr>
          <w:rFonts w:eastAsia="SimSun"/>
          <w:lang w:val="el-GR"/>
        </w:rPr>
        <w:t xml:space="preserve">, </w:t>
      </w:r>
      <w:r w:rsidRPr="004D042E">
        <w:rPr>
          <w:rFonts w:eastAsia="SimSun"/>
        </w:rPr>
        <w:t>storage</w:t>
      </w:r>
      <w:r w:rsidRPr="004D042E">
        <w:rPr>
          <w:rFonts w:eastAsia="SimSun"/>
          <w:lang w:val="el-GR"/>
        </w:rPr>
        <w:t xml:space="preserve">, </w:t>
      </w:r>
      <w:r w:rsidRPr="004D042E">
        <w:rPr>
          <w:rFonts w:eastAsia="SimSun"/>
        </w:rPr>
        <w:t>back</w:t>
      </w:r>
      <w:r w:rsidRPr="004D042E">
        <w:rPr>
          <w:rFonts w:eastAsia="SimSun"/>
          <w:lang w:val="el-GR"/>
        </w:rPr>
        <w:t>-</w:t>
      </w:r>
      <w:r w:rsidRPr="004D042E">
        <w:rPr>
          <w:rFonts w:eastAsia="SimSun"/>
        </w:rPr>
        <w:t>up</w:t>
      </w:r>
      <w:r w:rsidRPr="004D042E">
        <w:rPr>
          <w:rFonts w:eastAsia="SimSun"/>
          <w:lang w:val="el-GR"/>
        </w:rPr>
        <w:t xml:space="preserve">, </w:t>
      </w:r>
      <w:r w:rsidRPr="004D042E">
        <w:rPr>
          <w:rFonts w:eastAsia="SimSun"/>
        </w:rPr>
        <w:t>switches</w:t>
      </w:r>
      <w:r w:rsidRPr="004D042E">
        <w:rPr>
          <w:rFonts w:eastAsia="SimSun"/>
          <w:lang w:val="el-GR"/>
        </w:rPr>
        <w:t xml:space="preserve">, </w:t>
      </w:r>
      <w:r w:rsidRPr="004D042E">
        <w:rPr>
          <w:rFonts w:eastAsia="SimSun"/>
        </w:rPr>
        <w:t>routers</w:t>
      </w:r>
      <w:r w:rsidRPr="004D042E">
        <w:rPr>
          <w:rFonts w:eastAsia="SimSun"/>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4D042E">
        <w:rPr>
          <w:rFonts w:eastAsia="SimSun"/>
          <w:lang w:val="el-GR"/>
        </w:rPr>
        <w:t>διαχειρίσιμο</w:t>
      </w:r>
      <w:proofErr w:type="spellEnd"/>
      <w:r w:rsidRPr="004D042E">
        <w:rPr>
          <w:rFonts w:eastAsia="SimSun"/>
          <w:lang w:val="el-GR"/>
        </w:rPr>
        <w:t xml:space="preserve">, σταθερό, διαρκώς διαθέσιμο και ασφαλές. Σημειώνεται επίσης πως το Κυβερνητικό Υπολογιστικό Νέφος </w:t>
      </w:r>
      <w:r w:rsidRPr="004D042E">
        <w:rPr>
          <w:rFonts w:eastAsia="SimSun"/>
        </w:rPr>
        <w:t>G</w:t>
      </w:r>
      <w:r w:rsidRPr="004D042E">
        <w:rPr>
          <w:rFonts w:eastAsia="SimSun"/>
          <w:lang w:val="el-GR"/>
        </w:rPr>
        <w:t>-</w:t>
      </w:r>
      <w:r w:rsidRPr="004D042E">
        <w:rPr>
          <w:rFonts w:eastAsia="SimSun"/>
        </w:rPr>
        <w:t>Cloud</w:t>
      </w:r>
      <w:r w:rsidRPr="004D042E">
        <w:rPr>
          <w:rFonts w:eastAsia="SimSun"/>
          <w:lang w:val="el-GR"/>
        </w:rPr>
        <w:t xml:space="preserve">, όσον αφορά στην ασφάλεια, έχει σχεδιαστεί και λειτουργεί με βάση το πρότυπο </w:t>
      </w:r>
      <w:r w:rsidRPr="004D042E">
        <w:rPr>
          <w:rFonts w:eastAsia="SimSun"/>
        </w:rPr>
        <w:t>ISO</w:t>
      </w:r>
      <w:r w:rsidRPr="004D042E">
        <w:rPr>
          <w:rFonts w:eastAsia="SimSun"/>
          <w:lang w:val="el-GR"/>
        </w:rPr>
        <w:t xml:space="preserve">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272DADC3" w14:textId="77777777" w:rsidR="00230716" w:rsidRPr="00230716" w:rsidRDefault="00230716" w:rsidP="00230716">
      <w:pPr>
        <w:rPr>
          <w:rFonts w:eastAsia="SimSun"/>
          <w:lang w:val="el-GR"/>
        </w:rPr>
      </w:pPr>
    </w:p>
    <w:p w14:paraId="1E6FDA00" w14:textId="77777777" w:rsidR="00230716" w:rsidRPr="004D042E" w:rsidRDefault="00230716" w:rsidP="00012F1D">
      <w:pPr>
        <w:pStyle w:val="2"/>
        <w:numPr>
          <w:ilvl w:val="3"/>
          <w:numId w:val="32"/>
        </w:numPr>
        <w:rPr>
          <w:lang w:val="el-GR"/>
        </w:rPr>
      </w:pPr>
      <w:bookmarkStart w:id="342" w:name="_Toc45706977"/>
      <w:bookmarkStart w:id="343" w:name="_Toc99717313"/>
      <w:r w:rsidRPr="004D042E">
        <w:rPr>
          <w:lang w:val="el-GR"/>
        </w:rPr>
        <w:t>Παροχές-Οφέλη του Κυβερνητικού Υπολογιστικού Νέφους</w:t>
      </w:r>
      <w:bookmarkEnd w:id="342"/>
      <w:bookmarkEnd w:id="343"/>
    </w:p>
    <w:p w14:paraId="440AE267" w14:textId="77777777" w:rsidR="00230716" w:rsidRPr="00FC563C" w:rsidRDefault="00230716" w:rsidP="00230716">
      <w:pPr>
        <w:rPr>
          <w:rFonts w:eastAsia="SimSun"/>
          <w:lang w:val="el-GR"/>
        </w:rPr>
      </w:pPr>
      <w:r w:rsidRPr="00230716">
        <w:rPr>
          <w:rFonts w:eastAsia="SimSun"/>
          <w:lang w:val="el-GR"/>
        </w:rPr>
        <w:t xml:space="preserve">Το Κυβερνητικό Υπολογιστικό Νέφος </w:t>
      </w:r>
      <w:r w:rsidRPr="00FC563C">
        <w:rPr>
          <w:rFonts w:eastAsia="SimSun"/>
        </w:rPr>
        <w:t>G</w:t>
      </w:r>
      <w:r w:rsidRPr="00230716">
        <w:rPr>
          <w:rFonts w:eastAsia="SimSun"/>
          <w:lang w:val="el-GR"/>
        </w:rPr>
        <w:t>-</w:t>
      </w:r>
      <w:r w:rsidRPr="00FC563C">
        <w:rPr>
          <w:rFonts w:eastAsia="SimSun"/>
        </w:rPr>
        <w:t>Cloud</w:t>
      </w:r>
      <w:r w:rsidRPr="00230716">
        <w:rPr>
          <w:rFonts w:eastAsia="SimSun"/>
          <w:lang w:val="el-GR"/>
        </w:rPr>
        <w:t xml:space="preserve"> παρέχει τα εξής οφέλη:</w:t>
      </w:r>
    </w:p>
    <w:p w14:paraId="709C704B" w14:textId="77777777" w:rsidR="00230716" w:rsidRPr="004D042E" w:rsidRDefault="00230716" w:rsidP="00012F1D">
      <w:pPr>
        <w:pStyle w:val="aff"/>
        <w:numPr>
          <w:ilvl w:val="0"/>
          <w:numId w:val="36"/>
        </w:numPr>
        <w:rPr>
          <w:rFonts w:eastAsia="SimSun"/>
          <w:lang w:val="el-GR"/>
        </w:rPr>
      </w:pPr>
      <w:r w:rsidRPr="004D042E">
        <w:rPr>
          <w:rFonts w:eastAsia="SimSun"/>
          <w:lang w:val="el-GR"/>
        </w:rPr>
        <w:t>Ασφαλή, σύγχρονη υποδομή φιλοξενίας με:</w:t>
      </w:r>
    </w:p>
    <w:p w14:paraId="3C8CD625" w14:textId="77777777" w:rsidR="00230716" w:rsidRPr="004D042E" w:rsidRDefault="00230716" w:rsidP="00012F1D">
      <w:pPr>
        <w:pStyle w:val="aff"/>
        <w:numPr>
          <w:ilvl w:val="1"/>
          <w:numId w:val="36"/>
        </w:numPr>
        <w:rPr>
          <w:rFonts w:eastAsia="SimSun"/>
          <w:lang w:val="el-GR"/>
        </w:rPr>
      </w:pPr>
      <w:r w:rsidRPr="004D042E">
        <w:rPr>
          <w:rFonts w:eastAsia="SimSun"/>
          <w:lang w:val="el-GR"/>
        </w:rPr>
        <w:t>Αδιάλειπτη παροχή τροφοδοσίας ηλεκτρικού ρεύματος</w:t>
      </w:r>
    </w:p>
    <w:p w14:paraId="02002EAC" w14:textId="77777777" w:rsidR="00230716" w:rsidRPr="004D042E" w:rsidRDefault="00230716" w:rsidP="00012F1D">
      <w:pPr>
        <w:pStyle w:val="aff"/>
        <w:numPr>
          <w:ilvl w:val="1"/>
          <w:numId w:val="36"/>
        </w:numPr>
        <w:rPr>
          <w:rFonts w:eastAsia="SimSun"/>
          <w:lang w:val="el-GR"/>
        </w:rPr>
      </w:pPr>
      <w:r w:rsidRPr="004D042E">
        <w:rPr>
          <w:rFonts w:eastAsia="SimSun"/>
          <w:lang w:val="el-GR"/>
        </w:rPr>
        <w:t>Επαρκή και αδιάλειπτο κλιματισμό</w:t>
      </w:r>
    </w:p>
    <w:p w14:paraId="5C0B3F2B" w14:textId="77777777" w:rsidR="00230716" w:rsidRPr="004D042E" w:rsidRDefault="00230716" w:rsidP="00012F1D">
      <w:pPr>
        <w:pStyle w:val="aff"/>
        <w:numPr>
          <w:ilvl w:val="1"/>
          <w:numId w:val="36"/>
        </w:numPr>
        <w:rPr>
          <w:rFonts w:eastAsia="SimSun"/>
          <w:lang w:val="el-GR"/>
        </w:rPr>
      </w:pPr>
      <w:r w:rsidRPr="004D042E">
        <w:rPr>
          <w:rFonts w:eastAsia="SimSun"/>
          <w:lang w:val="el-GR"/>
        </w:rPr>
        <w:t>Πρόσβαση στο διαδίκτυο με επαρκές εύρος ζώνης (μεγαλύτερο του 1</w:t>
      </w:r>
      <w:r w:rsidRPr="004D042E">
        <w:rPr>
          <w:rFonts w:eastAsia="SimSun"/>
        </w:rPr>
        <w:t>Gbps</w:t>
      </w:r>
      <w:r w:rsidRPr="004D042E">
        <w:rPr>
          <w:rFonts w:eastAsia="SimSun"/>
          <w:lang w:val="el-GR"/>
        </w:rPr>
        <w:t xml:space="preserve"> αν απαιτηθεί) μέσω του δικτύου ΣΥΖΕΥΞΙΣ</w:t>
      </w:r>
    </w:p>
    <w:p w14:paraId="368347CA" w14:textId="77777777" w:rsidR="00230716" w:rsidRPr="004D042E" w:rsidRDefault="00230716" w:rsidP="00012F1D">
      <w:pPr>
        <w:pStyle w:val="aff"/>
        <w:numPr>
          <w:ilvl w:val="1"/>
          <w:numId w:val="36"/>
        </w:numPr>
        <w:rPr>
          <w:rFonts w:eastAsia="SimSun"/>
          <w:lang w:val="en-US"/>
        </w:rPr>
      </w:pPr>
      <w:r w:rsidRPr="004D042E">
        <w:rPr>
          <w:rFonts w:eastAsia="SimSun"/>
        </w:rPr>
        <w:t xml:space="preserve">Load Balancer και SSL </w:t>
      </w:r>
      <w:proofErr w:type="spellStart"/>
      <w:r w:rsidRPr="004D042E">
        <w:rPr>
          <w:rFonts w:eastAsia="SimSun"/>
        </w:rPr>
        <w:t>Offloaders</w:t>
      </w:r>
      <w:proofErr w:type="spellEnd"/>
      <w:r w:rsidRPr="004D042E">
        <w:rPr>
          <w:rFonts w:eastAsia="SimSun"/>
        </w:rPr>
        <w:t>/Accelerators</w:t>
      </w:r>
    </w:p>
    <w:p w14:paraId="6565E1D4" w14:textId="77777777" w:rsidR="00230716" w:rsidRPr="00364E09" w:rsidRDefault="00230716" w:rsidP="00012F1D">
      <w:pPr>
        <w:pStyle w:val="aff"/>
        <w:numPr>
          <w:ilvl w:val="1"/>
          <w:numId w:val="36"/>
        </w:numPr>
        <w:rPr>
          <w:rFonts w:eastAsia="SimSun"/>
          <w:lang w:val="el-GR"/>
        </w:rPr>
      </w:pPr>
      <w:r w:rsidRPr="00364E09">
        <w:rPr>
          <w:rFonts w:eastAsia="SimSun"/>
          <w:lang w:val="el-GR"/>
        </w:rPr>
        <w:t xml:space="preserve">Κεντρικούς </w:t>
      </w:r>
      <w:proofErr w:type="spellStart"/>
      <w:r w:rsidRPr="00364E09">
        <w:rPr>
          <w:rFonts w:eastAsia="SimSun"/>
          <w:lang w:val="el-GR"/>
        </w:rPr>
        <w:t>μεταγωγείς</w:t>
      </w:r>
      <w:proofErr w:type="spellEnd"/>
      <w:r w:rsidRPr="00364E09">
        <w:rPr>
          <w:rFonts w:eastAsia="SimSun"/>
          <w:lang w:val="el-GR"/>
        </w:rPr>
        <w:t xml:space="preserve"> και συστήματα ασφαλείας για προστασία των εφαρμογών και των συστημάτων (</w:t>
      </w:r>
      <w:r w:rsidRPr="00FC563C">
        <w:rPr>
          <w:rFonts w:eastAsia="SimSun"/>
        </w:rPr>
        <w:t>Switches</w:t>
      </w:r>
      <w:r w:rsidRPr="00364E09">
        <w:rPr>
          <w:rFonts w:eastAsia="SimSun"/>
          <w:lang w:val="el-GR"/>
        </w:rPr>
        <w:t xml:space="preserve">, </w:t>
      </w:r>
      <w:r w:rsidRPr="00FC563C">
        <w:rPr>
          <w:rFonts w:eastAsia="SimSun"/>
        </w:rPr>
        <w:t>Firewalls</w:t>
      </w:r>
      <w:r w:rsidRPr="00364E09">
        <w:rPr>
          <w:rFonts w:eastAsia="SimSun"/>
          <w:lang w:val="el-GR"/>
        </w:rPr>
        <w:t xml:space="preserve">, </w:t>
      </w:r>
      <w:r w:rsidRPr="00FC563C">
        <w:rPr>
          <w:rFonts w:eastAsia="SimSun"/>
        </w:rPr>
        <w:t>IDS</w:t>
      </w:r>
      <w:r w:rsidRPr="00364E09">
        <w:rPr>
          <w:rFonts w:eastAsia="SimSun"/>
          <w:lang w:val="el-GR"/>
        </w:rPr>
        <w:t>/</w:t>
      </w:r>
      <w:r w:rsidRPr="00FC563C">
        <w:rPr>
          <w:rFonts w:eastAsia="SimSun"/>
        </w:rPr>
        <w:t>IPS</w:t>
      </w:r>
      <w:r w:rsidRPr="00364E09">
        <w:rPr>
          <w:rFonts w:eastAsia="SimSun"/>
          <w:lang w:val="el-GR"/>
        </w:rPr>
        <w:t>)</w:t>
      </w:r>
    </w:p>
    <w:p w14:paraId="10956CDE" w14:textId="77777777" w:rsidR="00230716" w:rsidRPr="00364E09" w:rsidRDefault="00230716" w:rsidP="00012F1D">
      <w:pPr>
        <w:pStyle w:val="aff"/>
        <w:numPr>
          <w:ilvl w:val="1"/>
          <w:numId w:val="36"/>
        </w:numPr>
        <w:rPr>
          <w:rFonts w:eastAsia="SimSun"/>
          <w:lang w:val="el-GR"/>
        </w:rPr>
      </w:pPr>
      <w:r w:rsidRPr="00364E09">
        <w:rPr>
          <w:rFonts w:eastAsia="SimSun"/>
          <w:lang w:val="el-GR"/>
        </w:rPr>
        <w:lastRenderedPageBreak/>
        <w:t>Απαραίτητο αποθηκευτικό χώρο τόσο για παραγωγική λειτουργία όσο και για αντίγραφα ασφαλείας (</w:t>
      </w:r>
      <w:r w:rsidRPr="00FC563C">
        <w:rPr>
          <w:rFonts w:eastAsia="SimSun"/>
        </w:rPr>
        <w:t>backup</w:t>
      </w:r>
      <w:r w:rsidRPr="00364E09">
        <w:rPr>
          <w:rFonts w:eastAsia="SimSun"/>
          <w:lang w:val="el-GR"/>
        </w:rPr>
        <w:t>)</w:t>
      </w:r>
    </w:p>
    <w:p w14:paraId="4F7E34DF" w14:textId="77777777" w:rsidR="00230716" w:rsidRPr="00364E09" w:rsidRDefault="00230716" w:rsidP="00012F1D">
      <w:pPr>
        <w:pStyle w:val="aff"/>
        <w:numPr>
          <w:ilvl w:val="1"/>
          <w:numId w:val="36"/>
        </w:numPr>
        <w:rPr>
          <w:rFonts w:eastAsia="SimSun"/>
          <w:lang w:val="el-GR"/>
        </w:rPr>
      </w:pPr>
      <w:r w:rsidRPr="00364E09">
        <w:rPr>
          <w:rFonts w:eastAsia="SimSun"/>
          <w:lang w:val="el-GR"/>
        </w:rPr>
        <w:t>Αυτοματοποιημένο σύστημα λήψης και αποθήκευσης αντιγράφων ασφαλείας των συστημάτων (</w:t>
      </w:r>
      <w:r w:rsidRPr="00FC563C">
        <w:rPr>
          <w:rFonts w:eastAsia="SimSun"/>
        </w:rPr>
        <w:t>Full</w:t>
      </w:r>
      <w:r w:rsidRPr="00364E09">
        <w:rPr>
          <w:rFonts w:eastAsia="SimSun"/>
          <w:lang w:val="el-GR"/>
        </w:rPr>
        <w:t xml:space="preserve"> </w:t>
      </w:r>
      <w:r w:rsidRPr="00FC563C">
        <w:rPr>
          <w:rFonts w:eastAsia="SimSun"/>
        </w:rPr>
        <w:t>VM</w:t>
      </w:r>
      <w:r w:rsidRPr="00364E09">
        <w:rPr>
          <w:rFonts w:eastAsia="SimSun"/>
          <w:lang w:val="el-GR"/>
        </w:rPr>
        <w:t xml:space="preserve"> </w:t>
      </w:r>
      <w:r w:rsidRPr="00FC563C">
        <w:rPr>
          <w:rFonts w:eastAsia="SimSun"/>
        </w:rPr>
        <w:t>backup</w:t>
      </w:r>
      <w:r w:rsidRPr="00364E09">
        <w:rPr>
          <w:rFonts w:eastAsia="SimSun"/>
          <w:lang w:val="el-GR"/>
        </w:rPr>
        <w:t>), με ισχυρή κρυπτογράφηση</w:t>
      </w:r>
    </w:p>
    <w:p w14:paraId="37BF4001" w14:textId="77777777" w:rsidR="00230716" w:rsidRPr="00364E09" w:rsidRDefault="00230716" w:rsidP="00012F1D">
      <w:pPr>
        <w:pStyle w:val="aff"/>
        <w:numPr>
          <w:ilvl w:val="1"/>
          <w:numId w:val="36"/>
        </w:numPr>
        <w:rPr>
          <w:rFonts w:eastAsia="SimSun"/>
          <w:lang w:val="el-GR"/>
        </w:rPr>
      </w:pPr>
      <w:r w:rsidRPr="00364E09">
        <w:rPr>
          <w:rFonts w:eastAsia="SimSun"/>
          <w:lang w:val="el-GR"/>
        </w:rPr>
        <w:t xml:space="preserve">Εγγυημένο </w:t>
      </w:r>
      <w:r w:rsidRPr="00FC563C">
        <w:rPr>
          <w:rFonts w:eastAsia="SimSun"/>
        </w:rPr>
        <w:t>uplink</w:t>
      </w:r>
      <w:r w:rsidRPr="00364E09">
        <w:rPr>
          <w:rFonts w:eastAsia="SimSun"/>
          <w:lang w:val="el-GR"/>
        </w:rPr>
        <w:t xml:space="preserve"> </w:t>
      </w:r>
      <w:r w:rsidRPr="00FC563C">
        <w:rPr>
          <w:rFonts w:eastAsia="SimSun"/>
        </w:rPr>
        <w:t>bandwidth</w:t>
      </w:r>
      <w:r w:rsidRPr="00364E09">
        <w:rPr>
          <w:rFonts w:eastAsia="SimSun"/>
          <w:lang w:val="el-GR"/>
        </w:rPr>
        <w:t xml:space="preserve"> κατ’ ελάχιστον 2,5 </w:t>
      </w:r>
      <w:r w:rsidRPr="00FC563C">
        <w:rPr>
          <w:rFonts w:eastAsia="SimSun"/>
        </w:rPr>
        <w:t>Gbps</w:t>
      </w:r>
      <w:r w:rsidRPr="00364E09">
        <w:rPr>
          <w:rFonts w:eastAsia="SimSun"/>
          <w:lang w:val="el-GR"/>
        </w:rPr>
        <w:t xml:space="preserve"> μέσω </w:t>
      </w:r>
      <w:proofErr w:type="spellStart"/>
      <w:r w:rsidRPr="00FC563C">
        <w:rPr>
          <w:rFonts w:eastAsia="SimSun"/>
        </w:rPr>
        <w:t>FCoE</w:t>
      </w:r>
      <w:proofErr w:type="spellEnd"/>
      <w:r w:rsidRPr="00364E09">
        <w:rPr>
          <w:rFonts w:eastAsia="SimSun"/>
          <w:lang w:val="el-GR"/>
        </w:rPr>
        <w:t xml:space="preserve"> 10</w:t>
      </w:r>
      <w:r w:rsidRPr="00FC563C">
        <w:rPr>
          <w:rFonts w:eastAsia="SimSun"/>
        </w:rPr>
        <w:t>G</w:t>
      </w:r>
      <w:r w:rsidRPr="00364E09">
        <w:rPr>
          <w:rFonts w:eastAsia="SimSun"/>
          <w:lang w:val="el-GR"/>
        </w:rPr>
        <w:t xml:space="preserve"> οδεύσεων προς τους κεντρικούς </w:t>
      </w:r>
      <w:proofErr w:type="spellStart"/>
      <w:r w:rsidRPr="00364E09">
        <w:rPr>
          <w:rFonts w:eastAsia="SimSun"/>
          <w:lang w:val="el-GR"/>
        </w:rPr>
        <w:t>μεταγωγείς</w:t>
      </w:r>
      <w:proofErr w:type="spellEnd"/>
      <w:r w:rsidRPr="00364E09">
        <w:rPr>
          <w:rFonts w:eastAsia="SimSun"/>
          <w:lang w:val="el-GR"/>
        </w:rPr>
        <w:t xml:space="preserve"> και το δίκτυο αποθήκευσης (</w:t>
      </w:r>
      <w:r w:rsidRPr="00FC563C">
        <w:rPr>
          <w:rFonts w:eastAsia="SimSun"/>
        </w:rPr>
        <w:t>SAN</w:t>
      </w:r>
      <w:r w:rsidRPr="00364E09">
        <w:rPr>
          <w:rFonts w:eastAsia="SimSun"/>
          <w:lang w:val="el-GR"/>
        </w:rPr>
        <w:t>)</w:t>
      </w:r>
    </w:p>
    <w:p w14:paraId="3F073CE8" w14:textId="77777777" w:rsidR="00230716" w:rsidRPr="00364E09" w:rsidRDefault="00230716" w:rsidP="00012F1D">
      <w:pPr>
        <w:pStyle w:val="aff"/>
        <w:numPr>
          <w:ilvl w:val="1"/>
          <w:numId w:val="36"/>
        </w:numPr>
        <w:rPr>
          <w:rFonts w:eastAsia="SimSun"/>
          <w:lang w:val="el-GR"/>
        </w:rPr>
      </w:pPr>
      <w:r w:rsidRPr="00364E09">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13B86241" w14:textId="77777777" w:rsidR="00230716" w:rsidRPr="00230716" w:rsidRDefault="00230716" w:rsidP="00230716">
      <w:pPr>
        <w:rPr>
          <w:rFonts w:eastAsia="SimSun"/>
          <w:lang w:val="el-GR"/>
        </w:rPr>
      </w:pPr>
    </w:p>
    <w:p w14:paraId="239E2684" w14:textId="77777777" w:rsidR="00230716" w:rsidRPr="004D042E" w:rsidRDefault="00230716" w:rsidP="00012F1D">
      <w:pPr>
        <w:pStyle w:val="aff"/>
        <w:numPr>
          <w:ilvl w:val="0"/>
          <w:numId w:val="36"/>
        </w:numPr>
        <w:rPr>
          <w:rFonts w:eastAsia="SimSun"/>
          <w:lang w:val="el-GR"/>
        </w:rPr>
      </w:pPr>
      <w:r w:rsidRPr="004D042E">
        <w:rPr>
          <w:rFonts w:eastAsia="SimSun"/>
          <w:lang w:val="el-GR"/>
        </w:rPr>
        <w:t>Εύκολη, ασφαλή και απρόσκοπτη πρόσβαση και διαχείριση συστημάτων με:</w:t>
      </w:r>
    </w:p>
    <w:p w14:paraId="053853B3" w14:textId="77777777" w:rsidR="00230716" w:rsidRPr="00E3202F" w:rsidRDefault="00230716" w:rsidP="00012F1D">
      <w:pPr>
        <w:pStyle w:val="aff"/>
        <w:numPr>
          <w:ilvl w:val="1"/>
          <w:numId w:val="36"/>
        </w:numPr>
        <w:rPr>
          <w:rFonts w:eastAsia="SimSun"/>
        </w:rPr>
      </w:pPr>
      <w:proofErr w:type="spellStart"/>
      <w:r w:rsidRPr="00E3202F">
        <w:rPr>
          <w:rFonts w:eastAsia="SimSun"/>
        </w:rPr>
        <w:t>Λογισμικό</w:t>
      </w:r>
      <w:proofErr w:type="spellEnd"/>
      <w:r w:rsidRPr="00E3202F">
        <w:rPr>
          <w:rFonts w:eastAsia="SimSun"/>
        </w:rPr>
        <w:t xml:space="preserve"> </w:t>
      </w:r>
      <w:proofErr w:type="spellStart"/>
      <w:r w:rsidRPr="00E3202F">
        <w:rPr>
          <w:rFonts w:eastAsia="SimSun"/>
        </w:rPr>
        <w:t>Εικονικο</w:t>
      </w:r>
      <w:proofErr w:type="spellEnd"/>
      <w:r w:rsidRPr="00E3202F">
        <w:rPr>
          <w:rFonts w:eastAsia="SimSun"/>
        </w:rPr>
        <w:t xml:space="preserve">ποιήσης </w:t>
      </w:r>
      <w:proofErr w:type="spellStart"/>
      <w:r w:rsidRPr="00FC563C">
        <w:rPr>
          <w:rFonts w:eastAsia="SimSun"/>
        </w:rPr>
        <w:t>vmWare</w:t>
      </w:r>
      <w:proofErr w:type="spellEnd"/>
      <w:r w:rsidRPr="00E3202F">
        <w:rPr>
          <w:rFonts w:eastAsia="SimSun"/>
        </w:rPr>
        <w:t xml:space="preserve"> </w:t>
      </w:r>
      <w:proofErr w:type="spellStart"/>
      <w:r w:rsidRPr="00FC563C">
        <w:rPr>
          <w:rFonts w:eastAsia="SimSun"/>
        </w:rPr>
        <w:t>eSXI</w:t>
      </w:r>
      <w:proofErr w:type="spellEnd"/>
      <w:r w:rsidRPr="00E3202F">
        <w:rPr>
          <w:rFonts w:eastAsia="SimSun"/>
        </w:rPr>
        <w:t xml:space="preserve"> </w:t>
      </w:r>
    </w:p>
    <w:p w14:paraId="5CEFA0EA" w14:textId="77777777" w:rsidR="00230716" w:rsidRPr="00364E09" w:rsidRDefault="00230716" w:rsidP="00012F1D">
      <w:pPr>
        <w:pStyle w:val="aff"/>
        <w:numPr>
          <w:ilvl w:val="1"/>
          <w:numId w:val="36"/>
        </w:numPr>
        <w:rPr>
          <w:rFonts w:eastAsia="SimSun"/>
          <w:lang w:val="el-GR"/>
        </w:rPr>
      </w:pPr>
      <w:r w:rsidRPr="00364E09">
        <w:rPr>
          <w:rFonts w:eastAsia="SimSun"/>
          <w:lang w:val="el-GR"/>
        </w:rPr>
        <w:t xml:space="preserve">Λογισμικό Διαχείρισης Εικονικών μηχανών </w:t>
      </w:r>
      <w:proofErr w:type="spellStart"/>
      <w:r w:rsidRPr="00FC563C">
        <w:rPr>
          <w:rFonts w:eastAsia="SimSun"/>
        </w:rPr>
        <w:t>vmWare</w:t>
      </w:r>
      <w:proofErr w:type="spellEnd"/>
      <w:r w:rsidRPr="00364E09">
        <w:rPr>
          <w:rFonts w:eastAsia="SimSun"/>
          <w:lang w:val="el-GR"/>
        </w:rPr>
        <w:t xml:space="preserve"> </w:t>
      </w:r>
      <w:r w:rsidRPr="00FC563C">
        <w:rPr>
          <w:rFonts w:eastAsia="SimSun"/>
        </w:rPr>
        <w:t>vCenter</w:t>
      </w:r>
    </w:p>
    <w:p w14:paraId="6FFD1542" w14:textId="77777777" w:rsidR="00230716" w:rsidRPr="00364E09" w:rsidRDefault="00230716" w:rsidP="00012F1D">
      <w:pPr>
        <w:pStyle w:val="aff"/>
        <w:numPr>
          <w:ilvl w:val="1"/>
          <w:numId w:val="36"/>
        </w:numPr>
        <w:rPr>
          <w:rFonts w:eastAsia="SimSun"/>
          <w:lang w:val="el-GR"/>
        </w:rPr>
      </w:pPr>
      <w:r w:rsidRPr="00FC563C">
        <w:rPr>
          <w:rFonts w:eastAsia="SimSun"/>
        </w:rPr>
        <w:t>Role</w:t>
      </w:r>
      <w:r w:rsidRPr="00364E09">
        <w:rPr>
          <w:rFonts w:eastAsia="SimSun"/>
          <w:lang w:val="el-GR"/>
        </w:rPr>
        <w:t>-</w:t>
      </w:r>
      <w:r w:rsidRPr="00FC563C">
        <w:rPr>
          <w:rFonts w:eastAsia="SimSun"/>
        </w:rPr>
        <w:t>Based</w:t>
      </w:r>
      <w:r w:rsidRPr="00364E09">
        <w:rPr>
          <w:rFonts w:eastAsia="SimSun"/>
          <w:lang w:val="el-GR"/>
        </w:rPr>
        <w:t xml:space="preserve"> πρόσβαση στους πιστοποιημένους χρήστες του εκάστοτε συστήματος </w:t>
      </w:r>
    </w:p>
    <w:p w14:paraId="5B258687" w14:textId="77777777" w:rsidR="00230716" w:rsidRPr="00364E09" w:rsidRDefault="00230716" w:rsidP="00012F1D">
      <w:pPr>
        <w:pStyle w:val="aff"/>
        <w:numPr>
          <w:ilvl w:val="1"/>
          <w:numId w:val="36"/>
        </w:numPr>
        <w:rPr>
          <w:rFonts w:eastAsia="SimSun"/>
          <w:lang w:val="el-GR"/>
        </w:rPr>
      </w:pPr>
      <w:r w:rsidRPr="00364E09">
        <w:rPr>
          <w:rFonts w:eastAsia="SimSun"/>
          <w:lang w:val="el-GR"/>
        </w:rPr>
        <w:t>Λογισμικό παρακολούθησης της καλής λειτουργίας των εικονικών μηχανών.</w:t>
      </w:r>
    </w:p>
    <w:p w14:paraId="49A6C521" w14:textId="77777777" w:rsidR="00230716" w:rsidRPr="00364E09" w:rsidRDefault="00230716" w:rsidP="00012F1D">
      <w:pPr>
        <w:pStyle w:val="aff"/>
        <w:numPr>
          <w:ilvl w:val="1"/>
          <w:numId w:val="36"/>
        </w:numPr>
        <w:rPr>
          <w:rFonts w:eastAsia="SimSun"/>
          <w:lang w:val="el-GR"/>
        </w:rPr>
      </w:pPr>
      <w:r w:rsidRPr="00364E09">
        <w:rPr>
          <w:rFonts w:eastAsia="SimSun"/>
          <w:lang w:val="el-GR"/>
        </w:rPr>
        <w:t xml:space="preserve">Δυνατότητα απομακρυσμένης πρόσβασης μέσω </w:t>
      </w:r>
      <w:r w:rsidRPr="00FC563C">
        <w:rPr>
          <w:rFonts w:eastAsia="SimSun"/>
        </w:rPr>
        <w:t>SLL</w:t>
      </w:r>
      <w:r w:rsidRPr="00364E09">
        <w:rPr>
          <w:rFonts w:eastAsia="SimSun"/>
          <w:lang w:val="el-GR"/>
        </w:rPr>
        <w:t xml:space="preserve"> </w:t>
      </w:r>
      <w:r w:rsidRPr="00FC563C">
        <w:rPr>
          <w:rFonts w:eastAsia="SimSun"/>
        </w:rPr>
        <w:t>VPN</w:t>
      </w:r>
      <w:r w:rsidRPr="00364E09">
        <w:rPr>
          <w:rFonts w:eastAsia="SimSun"/>
          <w:lang w:val="el-GR"/>
        </w:rPr>
        <w:t xml:space="preserve"> για εγκατάσταση, διαχείριση και έλεγχο των συστημάτων.</w:t>
      </w:r>
    </w:p>
    <w:p w14:paraId="1DE565E5" w14:textId="77777777" w:rsidR="00230716" w:rsidRPr="00E3202F" w:rsidRDefault="00230716" w:rsidP="00012F1D">
      <w:pPr>
        <w:pStyle w:val="aff"/>
        <w:numPr>
          <w:ilvl w:val="1"/>
          <w:numId w:val="36"/>
        </w:numPr>
        <w:rPr>
          <w:rFonts w:eastAsia="SimSun"/>
        </w:rPr>
      </w:pPr>
      <w:proofErr w:type="spellStart"/>
      <w:r w:rsidRPr="00FC563C">
        <w:rPr>
          <w:rFonts w:eastAsia="SimSun"/>
        </w:rPr>
        <w:t>vmWare</w:t>
      </w:r>
      <w:proofErr w:type="spellEnd"/>
      <w:r w:rsidRPr="00FC563C">
        <w:rPr>
          <w:rFonts w:eastAsia="SimSun"/>
        </w:rPr>
        <w:t xml:space="preserve"> High Availability και DRS </w:t>
      </w:r>
      <w:proofErr w:type="spellStart"/>
      <w:r w:rsidRPr="00FC563C">
        <w:rPr>
          <w:rFonts w:eastAsia="SimSun"/>
        </w:rPr>
        <w:t>σε</w:t>
      </w:r>
      <w:proofErr w:type="spellEnd"/>
      <w:r w:rsidRPr="00FC563C">
        <w:rPr>
          <w:rFonts w:eastAsia="SimSun"/>
        </w:rPr>
        <w:t xml:space="preserve"> </w:t>
      </w:r>
      <w:proofErr w:type="spellStart"/>
      <w:r w:rsidRPr="00FC563C">
        <w:rPr>
          <w:rFonts w:eastAsia="SimSun"/>
        </w:rPr>
        <w:t>κάθε</w:t>
      </w:r>
      <w:proofErr w:type="spellEnd"/>
      <w:r w:rsidRPr="00FC563C">
        <w:rPr>
          <w:rFonts w:eastAsia="SimSun"/>
        </w:rPr>
        <w:t xml:space="preserve"> cluster</w:t>
      </w:r>
    </w:p>
    <w:p w14:paraId="0482D30B" w14:textId="77777777" w:rsidR="00230716" w:rsidRPr="00364E09" w:rsidRDefault="00230716" w:rsidP="00012F1D">
      <w:pPr>
        <w:pStyle w:val="aff"/>
        <w:numPr>
          <w:ilvl w:val="1"/>
          <w:numId w:val="36"/>
        </w:numPr>
        <w:rPr>
          <w:rFonts w:eastAsia="SimSun"/>
          <w:lang w:val="el-GR"/>
        </w:rPr>
      </w:pPr>
      <w:r w:rsidRPr="00364E09">
        <w:rPr>
          <w:rFonts w:eastAsia="SimSun"/>
          <w:lang w:val="el-GR"/>
        </w:rPr>
        <w:t xml:space="preserve">Αυτοματοποιημένη λήψη αντιγράφων ασφαλείας βάσει </w:t>
      </w:r>
      <w:r w:rsidRPr="00FC563C">
        <w:rPr>
          <w:rFonts w:eastAsia="SimSun"/>
        </w:rPr>
        <w:t>schedule</w:t>
      </w:r>
      <w:r w:rsidRPr="00364E09">
        <w:rPr>
          <w:rFonts w:eastAsia="SimSun"/>
          <w:lang w:val="el-GR"/>
        </w:rPr>
        <w:t xml:space="preserve"> (πολιτικής </w:t>
      </w:r>
      <w:r w:rsidRPr="00FC563C">
        <w:rPr>
          <w:rFonts w:eastAsia="SimSun"/>
        </w:rPr>
        <w:t>backup</w:t>
      </w:r>
      <w:r w:rsidRPr="00364E09">
        <w:rPr>
          <w:rFonts w:eastAsia="SimSun"/>
          <w:lang w:val="el-GR"/>
        </w:rPr>
        <w:t>)</w:t>
      </w:r>
    </w:p>
    <w:p w14:paraId="29E70019" w14:textId="77777777" w:rsidR="00230716" w:rsidRPr="00E3202F" w:rsidRDefault="00230716" w:rsidP="00012F1D">
      <w:pPr>
        <w:pStyle w:val="aff"/>
        <w:numPr>
          <w:ilvl w:val="1"/>
          <w:numId w:val="36"/>
        </w:numPr>
        <w:rPr>
          <w:rFonts w:eastAsia="SimSun"/>
        </w:rPr>
      </w:pPr>
      <w:proofErr w:type="spellStart"/>
      <w:r w:rsidRPr="00E3202F">
        <w:rPr>
          <w:rFonts w:eastAsia="SimSun"/>
        </w:rPr>
        <w:t>Αυτομ</w:t>
      </w:r>
      <w:proofErr w:type="spellEnd"/>
      <w:r w:rsidRPr="00E3202F">
        <w:rPr>
          <w:rFonts w:eastAsia="SimSun"/>
        </w:rPr>
        <w:t>ατοποιημένη παρα</w:t>
      </w:r>
      <w:proofErr w:type="spellStart"/>
      <w:r w:rsidRPr="00E3202F">
        <w:rPr>
          <w:rFonts w:eastAsia="SimSun"/>
        </w:rPr>
        <w:t>κολούθηση</w:t>
      </w:r>
      <w:proofErr w:type="spellEnd"/>
      <w:r w:rsidRPr="00E3202F">
        <w:rPr>
          <w:rFonts w:eastAsia="SimSun"/>
        </w:rPr>
        <w:t xml:space="preserve"> </w:t>
      </w:r>
      <w:proofErr w:type="spellStart"/>
      <w:r w:rsidRPr="00E3202F">
        <w:rPr>
          <w:rFonts w:eastAsia="SimSun"/>
        </w:rPr>
        <w:t>εικονικών</w:t>
      </w:r>
      <w:proofErr w:type="spellEnd"/>
      <w:r w:rsidRPr="00E3202F">
        <w:rPr>
          <w:rFonts w:eastAsia="SimSun"/>
        </w:rPr>
        <w:t xml:space="preserve"> </w:t>
      </w:r>
      <w:r w:rsidRPr="00FC563C">
        <w:rPr>
          <w:rFonts w:eastAsia="SimSun"/>
        </w:rPr>
        <w:t>Assets</w:t>
      </w:r>
    </w:p>
    <w:p w14:paraId="1DFB9447" w14:textId="77777777" w:rsidR="00230716" w:rsidRPr="00364E09" w:rsidRDefault="00230716" w:rsidP="00012F1D">
      <w:pPr>
        <w:pStyle w:val="aff"/>
        <w:numPr>
          <w:ilvl w:val="1"/>
          <w:numId w:val="36"/>
        </w:numPr>
        <w:rPr>
          <w:rFonts w:eastAsia="SimSun"/>
          <w:lang w:val="el-GR"/>
        </w:rPr>
      </w:pPr>
      <w:r w:rsidRPr="00364E09">
        <w:rPr>
          <w:rFonts w:eastAsia="SimSun"/>
          <w:lang w:val="el-GR"/>
        </w:rPr>
        <w:t xml:space="preserve">Χρήση </w:t>
      </w:r>
      <w:proofErr w:type="spellStart"/>
      <w:r w:rsidRPr="00FC563C">
        <w:rPr>
          <w:rFonts w:eastAsia="SimSun"/>
        </w:rPr>
        <w:t>vApps</w:t>
      </w:r>
      <w:proofErr w:type="spellEnd"/>
      <w:r w:rsidRPr="00364E09">
        <w:rPr>
          <w:rFonts w:eastAsia="SimSun"/>
          <w:lang w:val="el-GR"/>
        </w:rPr>
        <w:t xml:space="preserve"> για οργάνωση </w:t>
      </w:r>
      <w:r w:rsidRPr="00FC563C">
        <w:rPr>
          <w:rFonts w:eastAsia="SimSun"/>
        </w:rPr>
        <w:t>power</w:t>
      </w:r>
      <w:r w:rsidRPr="00364E09">
        <w:rPr>
          <w:rFonts w:eastAsia="SimSun"/>
          <w:lang w:val="el-GR"/>
        </w:rPr>
        <w:t xml:space="preserve"> </w:t>
      </w:r>
      <w:r w:rsidRPr="00FC563C">
        <w:rPr>
          <w:rFonts w:eastAsia="SimSun"/>
        </w:rPr>
        <w:t>on</w:t>
      </w:r>
      <w:r w:rsidRPr="00364E09">
        <w:rPr>
          <w:rFonts w:eastAsia="SimSun"/>
          <w:lang w:val="el-GR"/>
        </w:rPr>
        <w:t>/</w:t>
      </w:r>
      <w:r w:rsidRPr="00FC563C">
        <w:rPr>
          <w:rFonts w:eastAsia="SimSun"/>
        </w:rPr>
        <w:t>power</w:t>
      </w:r>
      <w:r w:rsidRPr="00364E09">
        <w:rPr>
          <w:rFonts w:eastAsia="SimSun"/>
          <w:lang w:val="el-GR"/>
        </w:rPr>
        <w:t xml:space="preserve"> </w:t>
      </w:r>
      <w:r w:rsidRPr="00FC563C">
        <w:rPr>
          <w:rFonts w:eastAsia="SimSun"/>
        </w:rPr>
        <w:t>off</w:t>
      </w:r>
      <w:r w:rsidRPr="00364E09">
        <w:rPr>
          <w:rFonts w:eastAsia="SimSun"/>
          <w:lang w:val="el-GR"/>
        </w:rPr>
        <w:t xml:space="preserve"> διαδικασιών σύνθετων συστημάτων</w:t>
      </w:r>
    </w:p>
    <w:p w14:paraId="57742F6C" w14:textId="77777777" w:rsidR="00230716" w:rsidRPr="00364E09" w:rsidRDefault="00230716" w:rsidP="00012F1D">
      <w:pPr>
        <w:pStyle w:val="aff"/>
        <w:numPr>
          <w:ilvl w:val="1"/>
          <w:numId w:val="36"/>
        </w:numPr>
        <w:rPr>
          <w:rFonts w:eastAsia="SimSun"/>
          <w:lang w:val="el-GR"/>
        </w:rPr>
      </w:pPr>
      <w:r w:rsidRPr="00364E09">
        <w:rPr>
          <w:rFonts w:eastAsia="SimSun"/>
          <w:lang w:val="el-GR"/>
        </w:rPr>
        <w:t>Πρόσβαση σε Σύστημα καταγραφής, διαχείρισης και Παρακολούθησης Αιτημάτων Χρηστών (</w:t>
      </w:r>
      <w:r w:rsidRPr="00FC563C">
        <w:rPr>
          <w:rFonts w:eastAsia="SimSun"/>
        </w:rPr>
        <w:t>Service</w:t>
      </w:r>
      <w:r w:rsidRPr="00364E09">
        <w:rPr>
          <w:rFonts w:eastAsia="SimSun"/>
          <w:lang w:val="el-GR"/>
        </w:rPr>
        <w:t xml:space="preserve"> </w:t>
      </w:r>
      <w:r w:rsidRPr="00FC563C">
        <w:rPr>
          <w:rFonts w:eastAsia="SimSun"/>
        </w:rPr>
        <w:t>Desk</w:t>
      </w:r>
      <w:r w:rsidRPr="00364E09">
        <w:rPr>
          <w:rFonts w:eastAsia="SimSun"/>
          <w:lang w:val="el-GR"/>
        </w:rPr>
        <w:t>)</w:t>
      </w:r>
    </w:p>
    <w:p w14:paraId="1F4C34F4" w14:textId="77777777" w:rsidR="00230716" w:rsidRPr="00364E09" w:rsidRDefault="00230716" w:rsidP="00012F1D">
      <w:pPr>
        <w:pStyle w:val="aff"/>
        <w:numPr>
          <w:ilvl w:val="1"/>
          <w:numId w:val="36"/>
        </w:numPr>
        <w:rPr>
          <w:rFonts w:eastAsia="SimSun"/>
          <w:lang w:val="el-GR"/>
        </w:rPr>
      </w:pPr>
      <w:r w:rsidRPr="00364E09">
        <w:rPr>
          <w:rFonts w:eastAsia="SimSun"/>
          <w:lang w:val="el-GR"/>
        </w:rPr>
        <w:t>Πρόσβαση σε σύστημα αναφορών σχετικά με τα στοιχεία λειτουργίας των φιλοξενούμενων συστημάτων</w:t>
      </w:r>
    </w:p>
    <w:p w14:paraId="49982BA3" w14:textId="77777777" w:rsidR="00230716" w:rsidRPr="00230716" w:rsidRDefault="00230716" w:rsidP="00230716">
      <w:pPr>
        <w:rPr>
          <w:rFonts w:eastAsia="SimSun"/>
          <w:lang w:val="el-GR"/>
        </w:rPr>
      </w:pPr>
    </w:p>
    <w:p w14:paraId="6DCEF27D" w14:textId="77777777" w:rsidR="00230716" w:rsidRPr="00230716" w:rsidRDefault="00230716" w:rsidP="00230716">
      <w:pPr>
        <w:rPr>
          <w:lang w:val="el-GR"/>
        </w:rPr>
      </w:pPr>
      <w:r w:rsidRPr="00230716">
        <w:rPr>
          <w:lang w:val="el-GR"/>
        </w:rPr>
        <w:t>Επιπρόσθετα, αν είναι επιθυμητό, το Κυβερνητικό Υπολογιστικό Νέφος μπορεί να προσφέρει:</w:t>
      </w:r>
    </w:p>
    <w:p w14:paraId="3739A34A" w14:textId="77777777" w:rsidR="00230716" w:rsidRPr="00E3202F" w:rsidRDefault="00230716" w:rsidP="00012F1D">
      <w:pPr>
        <w:pStyle w:val="aff"/>
        <w:numPr>
          <w:ilvl w:val="0"/>
          <w:numId w:val="37"/>
        </w:numPr>
        <w:rPr>
          <w:lang w:val="el-GR"/>
        </w:rPr>
      </w:pPr>
      <w:proofErr w:type="spellStart"/>
      <w:r w:rsidRPr="00E3202F">
        <w:rPr>
          <w:lang w:val="el-GR"/>
        </w:rPr>
        <w:t>Αυτοδιαχειριζόμενο</w:t>
      </w:r>
      <w:proofErr w:type="spellEnd"/>
      <w:r w:rsidRPr="00E3202F">
        <w:rPr>
          <w:lang w:val="el-GR"/>
        </w:rPr>
        <w:t xml:space="preserve"> </w:t>
      </w:r>
      <w:r w:rsidRPr="00FC563C">
        <w:t>Virtual</w:t>
      </w:r>
      <w:r w:rsidRPr="00E3202F">
        <w:rPr>
          <w:lang w:val="el-GR"/>
        </w:rPr>
        <w:t xml:space="preserve"> </w:t>
      </w:r>
      <w:r w:rsidRPr="00FC563C">
        <w:t>Firewall</w:t>
      </w:r>
      <w:r w:rsidRPr="00E3202F">
        <w:rPr>
          <w:lang w:val="el-GR"/>
        </w:rPr>
        <w:t xml:space="preserve"> για παραμετροποίηση από τους διαχειριστές του φιλοξενούμενου συστήματος.</w:t>
      </w:r>
    </w:p>
    <w:p w14:paraId="393A2DB8" w14:textId="77777777" w:rsidR="00230716" w:rsidRPr="00E3202F" w:rsidRDefault="00230716" w:rsidP="00012F1D">
      <w:pPr>
        <w:pStyle w:val="aff"/>
        <w:numPr>
          <w:ilvl w:val="0"/>
          <w:numId w:val="37"/>
        </w:numPr>
        <w:rPr>
          <w:lang w:val="el-GR"/>
        </w:rPr>
      </w:pPr>
      <w:r w:rsidRPr="00E3202F">
        <w:rPr>
          <w:lang w:val="el-GR"/>
        </w:rPr>
        <w:t xml:space="preserve">Διακριτή παραμετροποίηση </w:t>
      </w:r>
      <w:r w:rsidRPr="00FC563C">
        <w:t>IPS</w:t>
      </w:r>
      <w:r w:rsidRPr="00E3202F">
        <w:rPr>
          <w:lang w:val="el-GR"/>
        </w:rPr>
        <w:t>/</w:t>
      </w:r>
      <w:r w:rsidRPr="00FC563C">
        <w:t>IDS</w:t>
      </w:r>
      <w:r w:rsidRPr="00E3202F">
        <w:rPr>
          <w:lang w:val="el-GR"/>
        </w:rPr>
        <w:t xml:space="preserve"> για πλήρη συμμόρφωση με την μελέτη ασφαλείας του φιλοξενούμενου έργου</w:t>
      </w:r>
    </w:p>
    <w:p w14:paraId="07F8AB89" w14:textId="77777777" w:rsidR="00230716" w:rsidRPr="00E3202F" w:rsidRDefault="00230716" w:rsidP="00012F1D">
      <w:pPr>
        <w:pStyle w:val="aff"/>
        <w:numPr>
          <w:ilvl w:val="0"/>
          <w:numId w:val="37"/>
        </w:numPr>
        <w:rPr>
          <w:lang w:val="en-US"/>
        </w:rPr>
      </w:pPr>
      <w:proofErr w:type="spellStart"/>
      <w:r w:rsidRPr="00FC563C">
        <w:t>Εκχώρηση</w:t>
      </w:r>
      <w:proofErr w:type="spellEnd"/>
      <w:r w:rsidRPr="00FC563C">
        <w:t xml:space="preserve"> </w:t>
      </w:r>
      <w:proofErr w:type="spellStart"/>
      <w:r w:rsidRPr="00FC563C">
        <w:t>δυν</w:t>
      </w:r>
      <w:proofErr w:type="spellEnd"/>
      <w:r w:rsidRPr="00FC563C">
        <w:t>ατότητας backup on demand/snapshot on demand.</w:t>
      </w:r>
    </w:p>
    <w:p w14:paraId="69D96961" w14:textId="77777777" w:rsidR="00230716" w:rsidRPr="00E3202F" w:rsidRDefault="00230716" w:rsidP="00012F1D">
      <w:pPr>
        <w:pStyle w:val="aff"/>
        <w:numPr>
          <w:ilvl w:val="0"/>
          <w:numId w:val="37"/>
        </w:numPr>
        <w:rPr>
          <w:lang w:val="el-GR"/>
        </w:rPr>
      </w:pPr>
      <w:r w:rsidRPr="00E3202F">
        <w:rPr>
          <w:lang w:val="el-GR"/>
        </w:rPr>
        <w:t xml:space="preserve">Καταγραφή πρόσβασης διαχειριστών και διαχειριστικών ενεργειών σε απομακρυσμένους </w:t>
      </w:r>
      <w:r w:rsidRPr="00FC563C">
        <w:t>syslog</w:t>
      </w:r>
      <w:r w:rsidRPr="00E3202F">
        <w:rPr>
          <w:lang w:val="el-GR"/>
        </w:rPr>
        <w:t xml:space="preserve"> </w:t>
      </w:r>
      <w:r w:rsidRPr="00FC563C">
        <w:t>servers</w:t>
      </w:r>
      <w:r w:rsidRPr="00E3202F">
        <w:rPr>
          <w:lang w:val="el-GR"/>
        </w:rPr>
        <w:t>.</w:t>
      </w:r>
    </w:p>
    <w:p w14:paraId="54AC9A6F" w14:textId="77777777" w:rsidR="00230716" w:rsidRPr="00E3202F" w:rsidRDefault="00230716" w:rsidP="00012F1D">
      <w:pPr>
        <w:pStyle w:val="aff"/>
        <w:numPr>
          <w:ilvl w:val="0"/>
          <w:numId w:val="37"/>
        </w:numPr>
        <w:rPr>
          <w:lang w:val="en-US"/>
        </w:rPr>
      </w:pPr>
      <w:r w:rsidRPr="00E3202F">
        <w:rPr>
          <w:rFonts w:eastAsia="SimSun"/>
        </w:rPr>
        <w:t xml:space="preserve">Self Service Portal </w:t>
      </w:r>
      <w:proofErr w:type="spellStart"/>
      <w:r w:rsidRPr="00E3202F">
        <w:rPr>
          <w:rFonts w:eastAsia="SimSun"/>
        </w:rPr>
        <w:t>γι</w:t>
      </w:r>
      <w:proofErr w:type="spellEnd"/>
      <w:r w:rsidRPr="00E3202F">
        <w:rPr>
          <w:rFonts w:eastAsia="SimSun"/>
        </w:rPr>
        <w:t xml:space="preserve">α VM Provisioning </w:t>
      </w:r>
      <w:proofErr w:type="spellStart"/>
      <w:r w:rsidRPr="00E3202F">
        <w:rPr>
          <w:rFonts w:eastAsia="SimSun"/>
        </w:rPr>
        <w:t>μέσω</w:t>
      </w:r>
      <w:proofErr w:type="spellEnd"/>
      <w:r w:rsidRPr="00E3202F">
        <w:rPr>
          <w:rFonts w:eastAsia="SimSun"/>
        </w:rPr>
        <w:t xml:space="preserve"> Service </w:t>
      </w:r>
      <w:proofErr w:type="spellStart"/>
      <w:r w:rsidRPr="00E3202F">
        <w:rPr>
          <w:rFonts w:eastAsia="SimSun"/>
        </w:rPr>
        <w:t>Catalog</w:t>
      </w:r>
      <w:proofErr w:type="spellEnd"/>
      <w:r w:rsidRPr="00E3202F">
        <w:rPr>
          <w:rFonts w:eastAsia="SimSun"/>
        </w:rPr>
        <w:t xml:space="preserve"> </w:t>
      </w:r>
      <w:proofErr w:type="spellStart"/>
      <w:r w:rsidRPr="00E3202F">
        <w:rPr>
          <w:rFonts w:eastAsia="SimSun"/>
        </w:rPr>
        <w:t>στο</w:t>
      </w:r>
      <w:proofErr w:type="spellEnd"/>
      <w:r w:rsidRPr="00E3202F">
        <w:rPr>
          <w:rFonts w:eastAsia="SimSun"/>
        </w:rPr>
        <w:t xml:space="preserve"> Public Cloud </w:t>
      </w:r>
      <w:proofErr w:type="spellStart"/>
      <w:r w:rsidRPr="00E3202F">
        <w:rPr>
          <w:rFonts w:eastAsia="SimSun"/>
        </w:rPr>
        <w:t>γι</w:t>
      </w:r>
      <w:proofErr w:type="spellEnd"/>
      <w:r w:rsidRPr="00E3202F">
        <w:rPr>
          <w:rFonts w:eastAsia="SimSun"/>
        </w:rPr>
        <w:t xml:space="preserve">α </w:t>
      </w:r>
      <w:proofErr w:type="spellStart"/>
      <w:r w:rsidRPr="00E3202F">
        <w:rPr>
          <w:rFonts w:eastAsia="SimSun"/>
        </w:rPr>
        <w:t>εκτέλεση</w:t>
      </w:r>
      <w:proofErr w:type="spellEnd"/>
      <w:r w:rsidRPr="00E3202F">
        <w:rPr>
          <w:rFonts w:eastAsia="SimSun"/>
        </w:rPr>
        <w:t xml:space="preserve"> </w:t>
      </w:r>
      <w:proofErr w:type="spellStart"/>
      <w:r w:rsidRPr="00E3202F">
        <w:rPr>
          <w:rFonts w:eastAsia="SimSun"/>
        </w:rPr>
        <w:t>δοκιμών</w:t>
      </w:r>
      <w:proofErr w:type="spellEnd"/>
      <w:r w:rsidRPr="00E3202F">
        <w:rPr>
          <w:rFonts w:eastAsia="SimSun"/>
        </w:rPr>
        <w:t>/</w:t>
      </w:r>
      <w:proofErr w:type="spellStart"/>
      <w:r w:rsidRPr="00E3202F">
        <w:rPr>
          <w:rFonts w:eastAsia="SimSun"/>
        </w:rPr>
        <w:t>εκ</w:t>
      </w:r>
      <w:proofErr w:type="spellEnd"/>
      <w:r w:rsidRPr="00E3202F">
        <w:rPr>
          <w:rFonts w:eastAsia="SimSun"/>
        </w:rPr>
        <w:t>παίδευση</w:t>
      </w:r>
    </w:p>
    <w:p w14:paraId="7CAD7940" w14:textId="77777777" w:rsidR="00230716" w:rsidRPr="00E3202F" w:rsidRDefault="00230716" w:rsidP="00012F1D">
      <w:pPr>
        <w:pStyle w:val="aff"/>
        <w:numPr>
          <w:ilvl w:val="0"/>
          <w:numId w:val="37"/>
        </w:numPr>
        <w:rPr>
          <w:rFonts w:eastAsia="SimSun"/>
          <w:lang w:val="el-GR"/>
        </w:rPr>
      </w:pPr>
      <w:r w:rsidRPr="00E3202F">
        <w:rPr>
          <w:rFonts w:eastAsia="SimSun"/>
          <w:lang w:val="el-GR"/>
        </w:rPr>
        <w:t>Μεταφορά αντιγράφων ασφαλείας εκτός υποδομής σε κασέτες με ισχυρή κρυπτογράφηση</w:t>
      </w:r>
    </w:p>
    <w:p w14:paraId="26117FCB" w14:textId="77777777" w:rsidR="00230716" w:rsidRPr="00E3202F" w:rsidRDefault="00230716" w:rsidP="00012F1D">
      <w:pPr>
        <w:pStyle w:val="aff"/>
        <w:numPr>
          <w:ilvl w:val="0"/>
          <w:numId w:val="37"/>
        </w:numPr>
        <w:rPr>
          <w:rFonts w:eastAsia="SimSun"/>
          <w:lang w:val="el-GR"/>
        </w:rPr>
      </w:pPr>
      <w:r w:rsidRPr="00E3202F">
        <w:rPr>
          <w:rFonts w:eastAsia="SimSun"/>
        </w:rPr>
        <w:t>IPSEC</w:t>
      </w:r>
      <w:r w:rsidRPr="00E3202F">
        <w:rPr>
          <w:rFonts w:eastAsia="SimSun"/>
          <w:lang w:val="el-GR"/>
        </w:rPr>
        <w:t xml:space="preserve"> </w:t>
      </w:r>
      <w:r w:rsidRPr="00E3202F">
        <w:rPr>
          <w:rFonts w:eastAsia="SimSun"/>
        </w:rPr>
        <w:t>end</w:t>
      </w:r>
      <w:r w:rsidRPr="00E3202F">
        <w:rPr>
          <w:rFonts w:eastAsia="SimSun"/>
          <w:lang w:val="el-GR"/>
        </w:rPr>
        <w:t>-</w:t>
      </w:r>
      <w:r w:rsidRPr="00E3202F">
        <w:rPr>
          <w:rFonts w:eastAsia="SimSun"/>
        </w:rPr>
        <w:t>to</w:t>
      </w:r>
      <w:r w:rsidRPr="00E3202F">
        <w:rPr>
          <w:rFonts w:eastAsia="SimSun"/>
          <w:lang w:val="el-GR"/>
        </w:rPr>
        <w:t>-</w:t>
      </w:r>
      <w:r w:rsidRPr="00E3202F">
        <w:rPr>
          <w:rFonts w:eastAsia="SimSun"/>
        </w:rPr>
        <w:t>end</w:t>
      </w:r>
      <w:r w:rsidRPr="00E3202F">
        <w:rPr>
          <w:rFonts w:eastAsia="SimSun"/>
          <w:lang w:val="el-GR"/>
        </w:rPr>
        <w:t xml:space="preserve"> </w:t>
      </w:r>
      <w:r w:rsidRPr="00E3202F">
        <w:rPr>
          <w:rFonts w:eastAsia="SimSun"/>
        </w:rPr>
        <w:t>tunnelling</w:t>
      </w:r>
      <w:r w:rsidRPr="00E3202F">
        <w:rPr>
          <w:rFonts w:eastAsia="SimSun"/>
          <w:lang w:val="el-GR"/>
        </w:rPr>
        <w:t xml:space="preserve"> για δημιουργία </w:t>
      </w:r>
      <w:r w:rsidRPr="00E3202F">
        <w:rPr>
          <w:rFonts w:eastAsia="SimSun"/>
        </w:rPr>
        <w:t>WAN</w:t>
      </w:r>
      <w:r w:rsidRPr="00E3202F">
        <w:rPr>
          <w:rFonts w:eastAsia="SimSun"/>
          <w:lang w:val="el-GR"/>
        </w:rPr>
        <w:t xml:space="preserve"> με τρίτα συστήματα</w:t>
      </w:r>
    </w:p>
    <w:p w14:paraId="086045D2" w14:textId="77777777" w:rsidR="00230716" w:rsidRPr="00230716" w:rsidRDefault="00230716" w:rsidP="00230716">
      <w:pPr>
        <w:rPr>
          <w:rFonts w:eastAsia="SimSun"/>
          <w:lang w:val="el-GR"/>
        </w:rPr>
      </w:pPr>
    </w:p>
    <w:p w14:paraId="7063502B" w14:textId="77777777" w:rsidR="00E3202F" w:rsidRDefault="00230716" w:rsidP="00230716">
      <w:pPr>
        <w:rPr>
          <w:lang w:val="el-GR"/>
        </w:rPr>
      </w:pPr>
      <w:r w:rsidRPr="00230716">
        <w:rPr>
          <w:lang w:val="el-GR"/>
        </w:rPr>
        <w:t>Περισσότερες πληροφορίες για το Κυβερνητικό Υπολογιστικό Νέφος (</w:t>
      </w:r>
      <w:r w:rsidRPr="00FC563C">
        <w:t>G</w:t>
      </w:r>
      <w:r w:rsidRPr="00230716">
        <w:rPr>
          <w:lang w:val="el-GR"/>
        </w:rPr>
        <w:t>-</w:t>
      </w:r>
      <w:r w:rsidRPr="00FC563C">
        <w:t>Cloud</w:t>
      </w:r>
      <w:r w:rsidRPr="00230716">
        <w:rPr>
          <w:lang w:val="el-GR"/>
        </w:rPr>
        <w:t xml:space="preserve">) μπορούν να αναζητηθούν στην ιστοσελίδα </w:t>
      </w:r>
      <w:hyperlink r:id="rId28" w:history="1">
        <w:r w:rsidRPr="00FC563C">
          <w:t>https</w:t>
        </w:r>
        <w:r w:rsidRPr="00230716">
          <w:rPr>
            <w:lang w:val="el-GR"/>
          </w:rPr>
          <w:t>://</w:t>
        </w:r>
        <w:r w:rsidRPr="00FC563C">
          <w:t>www</w:t>
        </w:r>
        <w:r w:rsidRPr="00230716">
          <w:rPr>
            <w:lang w:val="el-GR"/>
          </w:rPr>
          <w:t>.</w:t>
        </w:r>
        <w:proofErr w:type="spellStart"/>
        <w:r w:rsidRPr="00FC563C">
          <w:t>gsis</w:t>
        </w:r>
        <w:proofErr w:type="spellEnd"/>
        <w:r w:rsidRPr="00230716">
          <w:rPr>
            <w:lang w:val="el-GR"/>
          </w:rPr>
          <w:t>.</w:t>
        </w:r>
        <w:r w:rsidRPr="00FC563C">
          <w:t>gr</w:t>
        </w:r>
        <w:r w:rsidRPr="00230716">
          <w:rPr>
            <w:lang w:val="el-GR"/>
          </w:rPr>
          <w:t>/</w:t>
        </w:r>
        <w:proofErr w:type="spellStart"/>
        <w:r w:rsidRPr="00FC563C">
          <w:t>dimosia</w:t>
        </w:r>
        <w:proofErr w:type="spellEnd"/>
        <w:r w:rsidRPr="00230716">
          <w:rPr>
            <w:lang w:val="el-GR"/>
          </w:rPr>
          <w:t>-</w:t>
        </w:r>
        <w:proofErr w:type="spellStart"/>
        <w:r w:rsidRPr="00FC563C">
          <w:t>dioikisi</w:t>
        </w:r>
        <w:proofErr w:type="spellEnd"/>
        <w:r w:rsidRPr="00230716">
          <w:rPr>
            <w:lang w:val="el-GR"/>
          </w:rPr>
          <w:t>/</w:t>
        </w:r>
        <w:r w:rsidRPr="00FC563C">
          <w:t>G</w:t>
        </w:r>
        <w:r w:rsidRPr="00230716">
          <w:rPr>
            <w:lang w:val="el-GR"/>
          </w:rPr>
          <w:t>-</w:t>
        </w:r>
        <w:r w:rsidRPr="00FC563C">
          <w:t>Cloud</w:t>
        </w:r>
      </w:hyperlink>
      <w:r w:rsidRPr="00230716">
        <w:rPr>
          <w:lang w:val="el-GR"/>
        </w:rPr>
        <w:t>.</w:t>
      </w:r>
    </w:p>
    <w:p w14:paraId="5FA5FD04" w14:textId="77777777" w:rsidR="009735D7" w:rsidRPr="00192C83" w:rsidRDefault="009735D7" w:rsidP="009735D7">
      <w:pPr>
        <w:rPr>
          <w:b/>
          <w:bCs/>
          <w:lang w:val="el-GR"/>
        </w:rPr>
      </w:pPr>
      <w:r w:rsidRPr="00192C83">
        <w:rPr>
          <w:b/>
          <w:bCs/>
          <w:lang w:val="el-GR"/>
        </w:rPr>
        <w:t>Οι προσφέροντες στην τεχνική τους προσφορά απαιτείται να περιγράψουν τους απαιτούμενους πόρους που βάσει των αναγκών του έργου θα απαιτηθεί να διατεθούν από το Κυβερνητικό Υπολογιστικό Νέφος (</w:t>
      </w:r>
      <w:r w:rsidRPr="00192C83">
        <w:rPr>
          <w:b/>
          <w:bCs/>
        </w:rPr>
        <w:t>G</w:t>
      </w:r>
      <w:r w:rsidRPr="00192C83">
        <w:rPr>
          <w:b/>
          <w:bCs/>
          <w:lang w:val="el-GR"/>
        </w:rPr>
        <w:t>-</w:t>
      </w:r>
      <w:r w:rsidRPr="00192C83">
        <w:rPr>
          <w:b/>
          <w:bCs/>
        </w:rPr>
        <w:t>Cloud</w:t>
      </w:r>
      <w:r w:rsidRPr="00192C83">
        <w:rPr>
          <w:b/>
          <w:bCs/>
          <w:lang w:val="el-GR"/>
        </w:rPr>
        <w:t xml:space="preserve">) για τη φιλοξενία του έργου. </w:t>
      </w:r>
    </w:p>
    <w:p w14:paraId="2D077B62" w14:textId="77777777" w:rsidR="00E3202F" w:rsidRDefault="00E3202F">
      <w:pPr>
        <w:suppressAutoHyphens w:val="0"/>
        <w:spacing w:after="0"/>
        <w:jc w:val="left"/>
        <w:rPr>
          <w:lang w:val="el-GR"/>
        </w:rPr>
      </w:pPr>
      <w:r>
        <w:rPr>
          <w:lang w:val="el-GR"/>
        </w:rPr>
        <w:br w:type="page"/>
      </w:r>
    </w:p>
    <w:p w14:paraId="13151886" w14:textId="77777777" w:rsidR="00230716" w:rsidRPr="00E3202F" w:rsidRDefault="00230716" w:rsidP="00012F1D">
      <w:pPr>
        <w:pStyle w:val="2"/>
        <w:numPr>
          <w:ilvl w:val="0"/>
          <w:numId w:val="32"/>
        </w:numPr>
        <w:rPr>
          <w:lang w:val="el-GR"/>
        </w:rPr>
      </w:pPr>
      <w:bookmarkStart w:id="344" w:name="_Περιγραφή_Φυσικού_Αντικειμένου"/>
      <w:bookmarkStart w:id="345" w:name="_Ref40953149"/>
      <w:bookmarkStart w:id="346" w:name="_Toc74566958"/>
      <w:bookmarkStart w:id="347" w:name="_Ref88559597"/>
      <w:bookmarkStart w:id="348" w:name="_Ref88562779"/>
      <w:bookmarkStart w:id="349" w:name="_Toc99717314"/>
      <w:bookmarkEnd w:id="344"/>
      <w:r w:rsidRPr="00230716">
        <w:rPr>
          <w:lang w:val="el-GR"/>
        </w:rPr>
        <w:lastRenderedPageBreak/>
        <w:t>Περιγραφή Φυσικού Αντικειμένου της Σ</w:t>
      </w:r>
      <w:bookmarkEnd w:id="345"/>
      <w:r w:rsidRPr="00230716">
        <w:rPr>
          <w:lang w:val="el-GR"/>
        </w:rPr>
        <w:t>ύμβασης</w:t>
      </w:r>
      <w:bookmarkEnd w:id="346"/>
      <w:bookmarkEnd w:id="347"/>
      <w:bookmarkEnd w:id="348"/>
      <w:bookmarkEnd w:id="349"/>
    </w:p>
    <w:p w14:paraId="2B5A8FD1" w14:textId="77777777" w:rsidR="00064121" w:rsidRPr="00230716" w:rsidRDefault="00064121" w:rsidP="00012F1D">
      <w:pPr>
        <w:pStyle w:val="2"/>
        <w:numPr>
          <w:ilvl w:val="1"/>
          <w:numId w:val="32"/>
        </w:numPr>
        <w:rPr>
          <w:lang w:val="el-GR"/>
        </w:rPr>
      </w:pPr>
      <w:bookmarkStart w:id="350" w:name="_Αντικείμενο_της_Σύμβασης"/>
      <w:bookmarkStart w:id="351" w:name="_Toc99717315"/>
      <w:bookmarkEnd w:id="350"/>
      <w:r w:rsidRPr="00230716">
        <w:rPr>
          <w:lang w:val="el-GR"/>
        </w:rPr>
        <w:t>Αντικείμενο της Σύμβασης</w:t>
      </w:r>
      <w:bookmarkEnd w:id="351"/>
      <w:r w:rsidRPr="00230716">
        <w:rPr>
          <w:lang w:val="el-GR"/>
        </w:rPr>
        <w:t xml:space="preserve"> </w:t>
      </w:r>
    </w:p>
    <w:p w14:paraId="4C4C152C" w14:textId="77777777" w:rsidR="00064121" w:rsidRPr="00230716" w:rsidRDefault="00064121" w:rsidP="00064121">
      <w:pPr>
        <w:rPr>
          <w:lang w:val="el-GR"/>
        </w:rPr>
      </w:pPr>
      <w:r w:rsidRPr="00230716">
        <w:rPr>
          <w:lang w:val="el-GR"/>
        </w:rPr>
        <w:t>Στο πλαίσιο του έργου ο Ανάδοχος αναλαμβάνει την υποχρέωση να προβεί στις παρακάτω ενέργειες:</w:t>
      </w:r>
    </w:p>
    <w:p w14:paraId="1DD5276E" w14:textId="77777777" w:rsidR="00064121" w:rsidRPr="00E3202F" w:rsidRDefault="00064121" w:rsidP="00012F1D">
      <w:pPr>
        <w:pStyle w:val="aff"/>
        <w:numPr>
          <w:ilvl w:val="0"/>
          <w:numId w:val="38"/>
        </w:numPr>
        <w:rPr>
          <w:rFonts w:eastAsia="Calibri"/>
          <w:lang w:val="el-GR"/>
        </w:rPr>
      </w:pPr>
      <w:r w:rsidRPr="00E3202F">
        <w:rPr>
          <w:rFonts w:eastAsia="Calibri"/>
          <w:lang w:val="el-GR"/>
        </w:rPr>
        <w:t>Την ανάλυση των απαιτήσεων του έργου</w:t>
      </w:r>
    </w:p>
    <w:p w14:paraId="155676C3" w14:textId="77777777" w:rsidR="00064121" w:rsidRPr="00230716" w:rsidRDefault="00064121" w:rsidP="00064121">
      <w:pPr>
        <w:rPr>
          <w:rFonts w:eastAsia="Calibri"/>
          <w:lang w:val="el-GR"/>
        </w:rPr>
      </w:pPr>
      <w:r>
        <w:rPr>
          <w:rFonts w:eastAsia="Calibri"/>
          <w:lang w:val="el-GR"/>
        </w:rPr>
        <w:tab/>
      </w:r>
      <w:r w:rsidRPr="00230716">
        <w:rPr>
          <w:rFonts w:eastAsia="Calibri"/>
          <w:lang w:val="el-GR"/>
        </w:rPr>
        <w:t xml:space="preserve">Ο Ανάδοχος λαμβάνοντας υπόψη το Επιχειρησιακό και λειτουργικό μοντέλο, καθώς και το  </w:t>
      </w:r>
      <w:r>
        <w:rPr>
          <w:rFonts w:eastAsia="Calibri"/>
          <w:lang w:val="el-GR"/>
        </w:rPr>
        <w:tab/>
      </w:r>
      <w:r w:rsidRPr="00230716">
        <w:rPr>
          <w:rFonts w:eastAsia="Calibri"/>
          <w:lang w:val="el-GR"/>
        </w:rPr>
        <w:t xml:space="preserve">περιβάλλον λειτουργίας (υποδομές και εφαρμογές) του υφιστάμενου συστήματος θα πρέπει  </w:t>
      </w:r>
      <w:r>
        <w:rPr>
          <w:rFonts w:eastAsia="Calibri"/>
          <w:lang w:val="el-GR"/>
        </w:rPr>
        <w:tab/>
      </w:r>
      <w:proofErr w:type="spellStart"/>
      <w:r w:rsidRPr="00230716">
        <w:rPr>
          <w:rFonts w:eastAsia="Calibri"/>
          <w:lang w:val="el-GR"/>
        </w:rPr>
        <w:t>κατ</w:t>
      </w:r>
      <w:proofErr w:type="spellEnd"/>
      <w:r w:rsidRPr="00230716">
        <w:rPr>
          <w:rFonts w:eastAsia="Calibri"/>
          <w:lang w:val="el-GR"/>
        </w:rPr>
        <w:t>΄ ελάχιστον:</w:t>
      </w:r>
    </w:p>
    <w:p w14:paraId="3116DB7A" w14:textId="77777777" w:rsidR="00064121" w:rsidRPr="00E3202F" w:rsidRDefault="00064121" w:rsidP="00012F1D">
      <w:pPr>
        <w:pStyle w:val="aff"/>
        <w:numPr>
          <w:ilvl w:val="0"/>
          <w:numId w:val="39"/>
        </w:numPr>
        <w:rPr>
          <w:rFonts w:eastAsia="Calibri"/>
          <w:lang w:val="el-GR"/>
        </w:rPr>
      </w:pPr>
      <w:r w:rsidRPr="00E3202F">
        <w:rPr>
          <w:rFonts w:eastAsia="Calibri"/>
          <w:lang w:val="el-GR"/>
        </w:rPr>
        <w:t>Να αποτυπώσει συγκεκριμένα την υφιστάμενη κατάσταση του έργου</w:t>
      </w:r>
    </w:p>
    <w:p w14:paraId="54EE997B" w14:textId="77777777" w:rsidR="00064121" w:rsidRPr="00E3202F" w:rsidRDefault="00064121" w:rsidP="00012F1D">
      <w:pPr>
        <w:pStyle w:val="aff"/>
        <w:numPr>
          <w:ilvl w:val="0"/>
          <w:numId w:val="39"/>
        </w:numPr>
        <w:rPr>
          <w:rFonts w:eastAsia="Calibri"/>
          <w:lang w:val="el-GR"/>
        </w:rPr>
      </w:pPr>
      <w:r w:rsidRPr="00E3202F">
        <w:rPr>
          <w:rFonts w:eastAsia="Calibri"/>
          <w:lang w:val="el-GR"/>
        </w:rPr>
        <w:t>Να οριστικοποιήσει τις επιχειρησιακές, λειτουργικές και τεχνικές απαιτήσεις του έργου</w:t>
      </w:r>
    </w:p>
    <w:p w14:paraId="6082EC6F" w14:textId="77777777" w:rsidR="00064121" w:rsidRDefault="00064121" w:rsidP="00012F1D">
      <w:pPr>
        <w:pStyle w:val="aff"/>
        <w:numPr>
          <w:ilvl w:val="0"/>
          <w:numId w:val="39"/>
        </w:numPr>
        <w:rPr>
          <w:rFonts w:eastAsia="Calibri"/>
          <w:lang w:val="el-GR"/>
        </w:rPr>
      </w:pPr>
      <w:r w:rsidRPr="00E3202F">
        <w:rPr>
          <w:rFonts w:eastAsia="Calibri"/>
          <w:lang w:val="el-GR"/>
        </w:rPr>
        <w:t xml:space="preserve">Να ιεραρχήσει τις απαιτήσεις βάσει χρονικών – επιχειρησιακών επιταγών και βαθμού </w:t>
      </w:r>
      <w:proofErr w:type="spellStart"/>
      <w:r w:rsidRPr="00E3202F">
        <w:rPr>
          <w:rFonts w:eastAsia="Calibri"/>
          <w:lang w:val="el-GR"/>
        </w:rPr>
        <w:t>εφικτότητας</w:t>
      </w:r>
      <w:proofErr w:type="spellEnd"/>
      <w:r w:rsidRPr="00E3202F">
        <w:rPr>
          <w:rFonts w:eastAsia="Calibri"/>
          <w:lang w:val="el-GR"/>
        </w:rPr>
        <w:t xml:space="preserve"> υλοποίησης και επιχειρησιακής αξιοποίησής </w:t>
      </w:r>
      <w:r>
        <w:rPr>
          <w:rFonts w:eastAsia="Calibri"/>
          <w:lang w:val="el-GR"/>
        </w:rPr>
        <w:t>τους</w:t>
      </w:r>
    </w:p>
    <w:p w14:paraId="19B5359E" w14:textId="77777777" w:rsidR="00064121" w:rsidRPr="00253C9D" w:rsidRDefault="00064121" w:rsidP="00012F1D">
      <w:pPr>
        <w:pStyle w:val="aff"/>
        <w:numPr>
          <w:ilvl w:val="0"/>
          <w:numId w:val="39"/>
        </w:numPr>
        <w:rPr>
          <w:rFonts w:eastAsia="Calibri"/>
          <w:lang w:val="el-GR"/>
        </w:rPr>
      </w:pPr>
      <w:r w:rsidRPr="00253C9D">
        <w:rPr>
          <w:rFonts w:eastAsia="Calibri"/>
          <w:lang w:val="el-GR"/>
        </w:rPr>
        <w:t>Να προτείνει σχέδιο μετάβασης στο αναμορφωμένο περιβάλλον (εφαρμογές και λειτουργία) ελαχιστοποιώντας τον χρόνο που θα απαιτηθεί για την μετάβαση αυτή.</w:t>
      </w:r>
    </w:p>
    <w:p w14:paraId="57D6B953" w14:textId="77777777" w:rsidR="00064121" w:rsidRPr="00253C9D" w:rsidRDefault="00064121" w:rsidP="00012F1D">
      <w:pPr>
        <w:pStyle w:val="aff"/>
        <w:numPr>
          <w:ilvl w:val="0"/>
          <w:numId w:val="38"/>
        </w:numPr>
        <w:rPr>
          <w:rFonts w:eastAsia="Calibri"/>
          <w:lang w:val="el-GR"/>
        </w:rPr>
      </w:pPr>
      <w:r w:rsidRPr="00253C9D">
        <w:rPr>
          <w:rFonts w:eastAsia="Calibri"/>
          <w:lang w:val="el-GR"/>
        </w:rPr>
        <w:t xml:space="preserve">Την ανάπτυξη των πρόσθετων υποσυστημάτων / εφαρμογών όπως περιγράφονται </w:t>
      </w:r>
      <w:hyperlink w:anchor="_ΠΕ3_:_Επαύξηση" w:history="1">
        <w:r w:rsidR="00A370AB" w:rsidRPr="009456B0">
          <w:rPr>
            <w:rStyle w:val="-"/>
            <w:lang w:val="el-GR"/>
          </w:rPr>
          <w:t>Παράρτημα Ι</w:t>
        </w:r>
        <w:r w:rsidR="00A370AB" w:rsidRPr="00A370AB">
          <w:rPr>
            <w:rStyle w:val="-"/>
            <w:lang w:val="el-GR"/>
          </w:rPr>
          <w:t xml:space="preserve"> -</w:t>
        </w:r>
        <w:r w:rsidR="00A370AB" w:rsidRPr="009456B0">
          <w:rPr>
            <w:rStyle w:val="-"/>
            <w:lang w:val="el-GR" w:eastAsia="el-GR"/>
          </w:rPr>
          <w:t xml:space="preserve"> Παρ. 5.2.3</w:t>
        </w:r>
      </w:hyperlink>
      <w:r w:rsidRPr="00253C9D">
        <w:rPr>
          <w:rFonts w:eastAsia="Calibri"/>
          <w:lang w:val="el-GR"/>
        </w:rPr>
        <w:t>.</w:t>
      </w:r>
    </w:p>
    <w:p w14:paraId="63909791" w14:textId="77777777" w:rsidR="00064121" w:rsidRPr="00253C9D" w:rsidRDefault="00064121" w:rsidP="00012F1D">
      <w:pPr>
        <w:pStyle w:val="aff"/>
        <w:numPr>
          <w:ilvl w:val="0"/>
          <w:numId w:val="38"/>
        </w:numPr>
        <w:rPr>
          <w:rFonts w:eastAsia="Calibri"/>
          <w:lang w:val="el-GR"/>
        </w:rPr>
      </w:pPr>
      <w:r w:rsidRPr="00253C9D">
        <w:rPr>
          <w:rFonts w:eastAsia="Calibri"/>
          <w:lang w:val="el-GR"/>
        </w:rPr>
        <w:t xml:space="preserve">Την αναβάθμιση / εκσυγχρονισμό υφιστάμενων υποσυστημάτων / εφαρμογών </w:t>
      </w:r>
    </w:p>
    <w:p w14:paraId="3D137D87" w14:textId="77777777" w:rsidR="00064121" w:rsidRPr="00253C9D" w:rsidRDefault="00064121" w:rsidP="00012F1D">
      <w:pPr>
        <w:pStyle w:val="aff"/>
        <w:numPr>
          <w:ilvl w:val="0"/>
          <w:numId w:val="38"/>
        </w:numPr>
        <w:rPr>
          <w:rFonts w:eastAsia="Calibri"/>
          <w:lang w:val="el-GR"/>
        </w:rPr>
      </w:pPr>
      <w:r w:rsidRPr="00253C9D">
        <w:rPr>
          <w:rFonts w:eastAsia="Calibri"/>
          <w:lang w:val="el-GR"/>
        </w:rPr>
        <w:t>Την μετάπτωση δεδομένων εφόσον απαιτηθεί στο πλαίσιο του έργου</w:t>
      </w:r>
    </w:p>
    <w:p w14:paraId="2FC37471" w14:textId="77777777" w:rsidR="00064121" w:rsidRPr="00253C9D" w:rsidRDefault="00064121" w:rsidP="00012F1D">
      <w:pPr>
        <w:pStyle w:val="aff"/>
        <w:numPr>
          <w:ilvl w:val="0"/>
          <w:numId w:val="38"/>
        </w:numPr>
        <w:rPr>
          <w:rFonts w:eastAsia="Calibri"/>
          <w:lang w:val="el-GR"/>
        </w:rPr>
      </w:pPr>
      <w:r w:rsidRPr="00253C9D">
        <w:rPr>
          <w:rFonts w:eastAsia="Calibri"/>
          <w:lang w:val="el-GR"/>
        </w:rPr>
        <w:t>Την θέση των νέων υλοποιήσεων που θα προσφερθούν στο έργο σε Δοκιμαστική - Πιλοτική λειτουργία.</w:t>
      </w:r>
    </w:p>
    <w:p w14:paraId="7856E911" w14:textId="77777777" w:rsidR="00064121" w:rsidRPr="00253C9D" w:rsidRDefault="00064121" w:rsidP="00012F1D">
      <w:pPr>
        <w:pStyle w:val="aff"/>
        <w:numPr>
          <w:ilvl w:val="0"/>
          <w:numId w:val="38"/>
        </w:numPr>
        <w:rPr>
          <w:rFonts w:eastAsia="Calibri"/>
          <w:lang w:val="el-GR"/>
        </w:rPr>
      </w:pPr>
      <w:r w:rsidRPr="00253C9D">
        <w:rPr>
          <w:rFonts w:eastAsia="Calibri"/>
          <w:lang w:val="el-GR"/>
        </w:rPr>
        <w:t xml:space="preserve">Την συντήρηση των υφιστάμενων υποδομών και εφαρμογών του ΟΠΣ καθώς και την υποστήριξη των χρηστών των Καταστημάτων Κράτησης, </w:t>
      </w:r>
      <w:proofErr w:type="spellStart"/>
      <w:r w:rsidRPr="00253C9D">
        <w:rPr>
          <w:rFonts w:eastAsia="Calibri"/>
          <w:lang w:val="el-GR"/>
        </w:rPr>
        <w:t>καθόλη</w:t>
      </w:r>
      <w:proofErr w:type="spellEnd"/>
      <w:r w:rsidRPr="00253C9D">
        <w:rPr>
          <w:rFonts w:eastAsia="Calibri"/>
          <w:lang w:val="el-GR"/>
        </w:rPr>
        <w:t xml:space="preserve"> τη διάρκεια του έργου.</w:t>
      </w:r>
    </w:p>
    <w:p w14:paraId="39381F19" w14:textId="77777777" w:rsidR="00064121" w:rsidRPr="00253C9D" w:rsidRDefault="00064121" w:rsidP="00012F1D">
      <w:pPr>
        <w:pStyle w:val="aff"/>
        <w:numPr>
          <w:ilvl w:val="0"/>
          <w:numId w:val="38"/>
        </w:numPr>
        <w:rPr>
          <w:rFonts w:eastAsia="Calibri"/>
          <w:lang w:val="el-GR"/>
        </w:rPr>
      </w:pPr>
      <w:r w:rsidRPr="00253C9D">
        <w:rPr>
          <w:rFonts w:eastAsia="Calibri"/>
          <w:lang w:val="el-GR"/>
        </w:rPr>
        <w:t>Την διαμόρφωση του νέου παραγωγικού περιβάλλοντος του έργου σε υποδομές του Κυβερνητικού Υπολογιστικού Νέφους (</w:t>
      </w:r>
      <w:proofErr w:type="spellStart"/>
      <w:r w:rsidRPr="00253C9D">
        <w:rPr>
          <w:rFonts w:eastAsia="Calibri"/>
        </w:rPr>
        <w:t>GCloud</w:t>
      </w:r>
      <w:proofErr w:type="spellEnd"/>
      <w:r w:rsidRPr="00253C9D">
        <w:rPr>
          <w:rFonts w:eastAsia="Calibri"/>
          <w:lang w:val="el-GR"/>
        </w:rPr>
        <w:t>) της ΓΓΠΣΔΔ.</w:t>
      </w:r>
    </w:p>
    <w:p w14:paraId="390DC78B" w14:textId="77777777" w:rsidR="00064121" w:rsidRPr="00253C9D" w:rsidRDefault="00064121" w:rsidP="00012F1D">
      <w:pPr>
        <w:pStyle w:val="aff"/>
        <w:numPr>
          <w:ilvl w:val="0"/>
          <w:numId w:val="38"/>
        </w:numPr>
        <w:rPr>
          <w:rFonts w:eastAsia="Calibri"/>
          <w:lang w:val="el-GR"/>
        </w:rPr>
      </w:pPr>
      <w:r w:rsidRPr="00253C9D">
        <w:rPr>
          <w:rFonts w:eastAsia="Calibri"/>
          <w:lang w:val="el-GR"/>
        </w:rPr>
        <w:t>Την μετάπτωση του ΟΠΣ στο νέο περιβάλλον λειτουργίας</w:t>
      </w:r>
    </w:p>
    <w:p w14:paraId="60ACE195" w14:textId="77777777" w:rsidR="00064121" w:rsidRPr="00230716" w:rsidRDefault="00064121" w:rsidP="00064121">
      <w:pPr>
        <w:rPr>
          <w:rFonts w:eastAsia="Calibri"/>
          <w:lang w:val="el-GR"/>
        </w:rPr>
      </w:pPr>
      <w:r w:rsidRPr="00230716">
        <w:rPr>
          <w:rFonts w:eastAsia="Calibri"/>
          <w:lang w:val="el-GR"/>
        </w:rPr>
        <w:t xml:space="preserve">Ο Ανάδοχος με βάση τα αποτελέσματα της αναβάθμισης, ανάπτυξης και της παραμετροποίησης των υφιστάμενων και νέων εφαρμογών υποχρεούται να προχωρήσει στη διεξαγωγή ελέγχων λειτουργικότητας σε συνεργασία με τον Φορέα Λειτουργίας, προκειμένου να καταστεί δυνατή η ένταξη του συνόλου του αναβαθμισμένου συστήματος σε παραγωγική λειτουργία. Χρειάζεται επίσης να προβεί σε </w:t>
      </w:r>
      <w:r w:rsidRPr="00253C9D">
        <w:rPr>
          <w:rFonts w:eastAsia="Calibri"/>
          <w:lang w:val="el-GR"/>
        </w:rPr>
        <w:t>εκπαίδευση των διαχειριστών και χρηστών των ΚΚ καθώς και του Κυρίου του έργου ώστε να καλυφθούν όλες οι απαιτήσεις του έργου.</w:t>
      </w:r>
    </w:p>
    <w:p w14:paraId="6356F2E9" w14:textId="77777777" w:rsidR="00230716" w:rsidRPr="00230716" w:rsidRDefault="00230716" w:rsidP="00012F1D">
      <w:pPr>
        <w:pStyle w:val="2"/>
        <w:numPr>
          <w:ilvl w:val="1"/>
          <w:numId w:val="32"/>
        </w:numPr>
        <w:rPr>
          <w:lang w:val="el-GR"/>
        </w:rPr>
      </w:pPr>
      <w:bookmarkStart w:id="352" w:name="_Toc99717316"/>
      <w:r w:rsidRPr="00230716">
        <w:rPr>
          <w:lang w:val="el-GR"/>
        </w:rPr>
        <w:t>Σκοπός και Στόχοι της Σύμβασης</w:t>
      </w:r>
      <w:bookmarkEnd w:id="352"/>
    </w:p>
    <w:p w14:paraId="19B1B00F" w14:textId="77777777" w:rsidR="00230716" w:rsidRPr="00230716" w:rsidRDefault="00230716" w:rsidP="00230716">
      <w:pPr>
        <w:rPr>
          <w:rFonts w:eastAsia="SimSun"/>
          <w:lang w:val="el-GR"/>
        </w:rPr>
      </w:pPr>
      <w:bookmarkStart w:id="353" w:name="_Hlk102638944"/>
      <w:r w:rsidRPr="00230716">
        <w:rPr>
          <w:lang w:val="el-GR"/>
        </w:rPr>
        <w:t xml:space="preserve">Βασικός σκοπός του παρόντος έργου είναι η πλήρης αναβάθμιση του υφιστάμενου ΟΠΣ με κύρια επιδίωξη την αναβάθμιση και επέκταση της λειτουργικότητάς του, την ενίσχυση της </w:t>
      </w:r>
      <w:proofErr w:type="spellStart"/>
      <w:r w:rsidRPr="00230716">
        <w:rPr>
          <w:lang w:val="el-GR"/>
        </w:rPr>
        <w:t>διαλειτουργικότητας</w:t>
      </w:r>
      <w:proofErr w:type="spellEnd"/>
      <w:r w:rsidRPr="00230716">
        <w:rPr>
          <w:lang w:val="el-GR"/>
        </w:rPr>
        <w:t xml:space="preserve"> με τρίτους Φορείς και την αναδιοργάνωση των υποδομών του εξασφαλίζοντας  διαθεσιμότητα πόρων σε ασφαλές πλαίσιο λειτουργίας. Επιπρόσθετα διασφαλίζεται η απρόσκοπτη λειτουργία του μέσω υπηρεσιών υποστήριξης και συντήρησης προς όφελος των φορέων λειτουργίας του και των άμεσα ωφελούμενων. </w:t>
      </w:r>
    </w:p>
    <w:p w14:paraId="50BBFA01" w14:textId="77777777" w:rsidR="00230716" w:rsidRPr="00230716" w:rsidRDefault="00230716" w:rsidP="00230716">
      <w:pPr>
        <w:rPr>
          <w:lang w:val="el-GR"/>
        </w:rPr>
      </w:pPr>
      <w:r w:rsidRPr="00230716">
        <w:rPr>
          <w:lang w:val="el-GR"/>
        </w:rPr>
        <w:t>Οι στόχοι του συγκεκριμένου έργου είναι:</w:t>
      </w:r>
    </w:p>
    <w:p w14:paraId="5672C7F0" w14:textId="77777777" w:rsidR="00230716" w:rsidRPr="00230716" w:rsidRDefault="00230716" w:rsidP="00230716">
      <w:pPr>
        <w:rPr>
          <w:lang w:val="el-GR"/>
        </w:rPr>
      </w:pPr>
      <w:r w:rsidRPr="00E3202F">
        <w:rPr>
          <w:b/>
          <w:bCs/>
          <w:lang w:val="el-GR"/>
        </w:rPr>
        <w:t>Επαύξηση λειτουργικότητας – εκσυγχρονισμός ΟΠΣ</w:t>
      </w:r>
      <w:r w:rsidRPr="00230716">
        <w:rPr>
          <w:lang w:val="el-GR"/>
        </w:rPr>
        <w:t xml:space="preserve"> : το σύστημα εκσυγχρονίζεται και διευρύνεται ο αριθμός των επιχειρησιακών ροών που ψηφιοποιούνται μεταξύ της ΓΓ και των καταστημάτων κράτησης μέσω επιπλέον παρεμβάσεων όπως, η ηλεκτρονική διαχείριση εγγράφων μεταξύ των Φορέων Λειτουργίας και τρίτων συστημάτων, η διαχείριση επιχειρησιακών διαδικασιών, η διεύρυνση του υποσυστήματος προγραμματισμού ραντεβού.   Παράλληλα με τον εκσυγχρονισμό του υποσυστήματος διαχείρισης ΑΔ ενσωματώνεται σε αυτό υποσύστημα διαχείρισης Μισθοδοσίας καλύπτοντας τις ανάγκες των ΚΚ και της ΓΓ ως ενιαίου μητρώου υπαλλήλων/ μισθοδοτούμενων. Αναβαθμίζεται το υποσύστημα Διαχείρισης Στόλου Οχημάτων με την ενσωμάτωση σύγχρονων </w:t>
      </w:r>
      <w:r w:rsidRPr="00230716">
        <w:rPr>
          <w:lang w:val="el-GR"/>
        </w:rPr>
        <w:lastRenderedPageBreak/>
        <w:t>πρακτικών παρακολούθησης στόλου. Τέλος, δημιουργείται ψηφιακός φάκελος κρατουμένου με προσβάσεις από εξουσιοδοτημένους Φορείς.</w:t>
      </w:r>
    </w:p>
    <w:p w14:paraId="0C6D1849" w14:textId="77777777" w:rsidR="00230716" w:rsidRPr="00230716" w:rsidRDefault="00230716" w:rsidP="00230716">
      <w:pPr>
        <w:rPr>
          <w:lang w:val="el-GR"/>
        </w:rPr>
      </w:pPr>
      <w:r w:rsidRPr="00E3202F">
        <w:rPr>
          <w:b/>
          <w:bCs/>
          <w:lang w:val="el-GR"/>
        </w:rPr>
        <w:t xml:space="preserve">Ενίσχυση </w:t>
      </w:r>
      <w:proofErr w:type="spellStart"/>
      <w:r w:rsidRPr="00E3202F">
        <w:rPr>
          <w:b/>
          <w:bCs/>
          <w:lang w:val="el-GR"/>
        </w:rPr>
        <w:t>διαλειτουργικότητας</w:t>
      </w:r>
      <w:proofErr w:type="spellEnd"/>
      <w:r w:rsidRPr="00E3202F">
        <w:rPr>
          <w:b/>
          <w:bCs/>
          <w:lang w:val="el-GR"/>
        </w:rPr>
        <w:t xml:space="preserve"> με τρίτα συστήματα</w:t>
      </w:r>
      <w:r w:rsidRPr="00230716">
        <w:rPr>
          <w:lang w:val="el-GR"/>
        </w:rPr>
        <w:t xml:space="preserve">: διευρύνεται ο αριθμός των τρίτων συστημάτων που θα </w:t>
      </w:r>
      <w:proofErr w:type="spellStart"/>
      <w:r w:rsidRPr="00230716">
        <w:rPr>
          <w:lang w:val="el-GR"/>
        </w:rPr>
        <w:t>διαλειτουργούν</w:t>
      </w:r>
      <w:proofErr w:type="spellEnd"/>
      <w:r w:rsidRPr="00230716">
        <w:rPr>
          <w:lang w:val="el-GR"/>
        </w:rPr>
        <w:t xml:space="preserve"> με το ΟΠΣ. Προβλέπεται η ενίσχυση της </w:t>
      </w:r>
      <w:proofErr w:type="spellStart"/>
      <w:r w:rsidRPr="00230716">
        <w:rPr>
          <w:lang w:val="el-GR"/>
        </w:rPr>
        <w:t>διαλειτουργικότητας</w:t>
      </w:r>
      <w:proofErr w:type="spellEnd"/>
      <w:r w:rsidRPr="00230716">
        <w:rPr>
          <w:lang w:val="el-GR"/>
        </w:rPr>
        <w:t xml:space="preserve"> με την Αστυνομία, το ΟΣΔΔΥΠΠ (Α’ και Β’ Φάση), το ΟΠΣ της Ολομέλειας των Δικηγορικών Συλλόγων κα.</w:t>
      </w:r>
    </w:p>
    <w:p w14:paraId="504950AE" w14:textId="77777777" w:rsidR="00230716" w:rsidRPr="00FC563C" w:rsidRDefault="00230716" w:rsidP="00230716">
      <w:pPr>
        <w:rPr>
          <w:lang w:val="el-GR"/>
        </w:rPr>
      </w:pPr>
      <w:r w:rsidRPr="00E3202F">
        <w:rPr>
          <w:b/>
          <w:bCs/>
          <w:lang w:val="el-GR"/>
        </w:rPr>
        <w:t xml:space="preserve">Μετάβαση του ΟΠΣ στο </w:t>
      </w:r>
      <w:proofErr w:type="spellStart"/>
      <w:r w:rsidRPr="00E3202F">
        <w:rPr>
          <w:b/>
          <w:bCs/>
        </w:rPr>
        <w:t>GCloud</w:t>
      </w:r>
      <w:proofErr w:type="spellEnd"/>
      <w:r w:rsidRPr="00E3202F">
        <w:rPr>
          <w:b/>
          <w:bCs/>
          <w:lang w:val="el-GR"/>
        </w:rPr>
        <w:t xml:space="preserve"> της ΓΓΠΣΔΔ</w:t>
      </w:r>
      <w:r w:rsidRPr="00230716">
        <w:rPr>
          <w:lang w:val="el-GR"/>
        </w:rPr>
        <w:t>: προβλέπεται η μεταφορά του παραγωγικού περιβάλλοντος του έργου στο Κυβερνητικό Υπολογιστικό Νέφος της Δημόσιας Διοίκησης (</w:t>
      </w:r>
      <w:proofErr w:type="spellStart"/>
      <w:r w:rsidRPr="00FC563C">
        <w:t>Gcloud</w:t>
      </w:r>
      <w:proofErr w:type="spellEnd"/>
      <w:r w:rsidRPr="00230716">
        <w:rPr>
          <w:lang w:val="el-GR"/>
        </w:rPr>
        <w:t xml:space="preserve">) της ΓΓΠΣΔΔ. </w:t>
      </w:r>
    </w:p>
    <w:p w14:paraId="27A90AD7" w14:textId="77777777" w:rsidR="00230716" w:rsidRPr="00230716" w:rsidRDefault="00230716" w:rsidP="00230716">
      <w:pPr>
        <w:rPr>
          <w:lang w:val="el-GR"/>
        </w:rPr>
      </w:pPr>
      <w:r w:rsidRPr="00E3202F">
        <w:rPr>
          <w:b/>
          <w:bCs/>
          <w:lang w:val="el-GR"/>
        </w:rPr>
        <w:t>Υπηρεσίες Συντήρησης / υποστήριξης</w:t>
      </w:r>
      <w:r w:rsidRPr="00230716">
        <w:rPr>
          <w:lang w:val="el-GR"/>
        </w:rPr>
        <w:t xml:space="preserve"> : στο πλαίσιο του έργου προβλέπεται η παροχή υπηρεσιών υποστήριξης, συντήρησης των εφαρμογών/ έτοιμου λογισμικού της κύριας υποδομής και του περιφερειακού εξοπλισμού και των χρηστών των ΚΚ. </w:t>
      </w:r>
      <w:r w:rsidRPr="001E7204">
        <w:rPr>
          <w:lang w:val="el-GR"/>
        </w:rPr>
        <w:t>Στόχος η αδιάλειπτη λειτουργία των υφιστάμενων</w:t>
      </w:r>
      <w:r w:rsidR="00727E62" w:rsidRPr="001E7204">
        <w:rPr>
          <w:lang w:val="el-GR"/>
        </w:rPr>
        <w:t xml:space="preserve"> εφαρμογών και</w:t>
      </w:r>
      <w:r w:rsidRPr="001E7204">
        <w:rPr>
          <w:lang w:val="el-GR"/>
        </w:rPr>
        <w:t xml:space="preserve"> υποδομών από την έναρξη της σχετικής σύμβασης (</w:t>
      </w:r>
      <w:r w:rsidRPr="001E7204">
        <w:t>day</w:t>
      </w:r>
      <w:r w:rsidRPr="001E7204">
        <w:rPr>
          <w:lang w:val="el-GR"/>
        </w:rPr>
        <w:t xml:space="preserve"> </w:t>
      </w:r>
      <w:r w:rsidRPr="001E7204">
        <w:t>one</w:t>
      </w:r>
      <w:r w:rsidRPr="001E7204">
        <w:rPr>
          <w:lang w:val="el-GR"/>
        </w:rPr>
        <w:t>).</w:t>
      </w:r>
      <w:r w:rsidRPr="00230716">
        <w:rPr>
          <w:lang w:val="el-GR"/>
        </w:rPr>
        <w:t xml:space="preserve"> </w:t>
      </w:r>
    </w:p>
    <w:p w14:paraId="1B11959A" w14:textId="77777777" w:rsidR="00230716" w:rsidRPr="00230716" w:rsidRDefault="00230716" w:rsidP="00230716">
      <w:pPr>
        <w:rPr>
          <w:lang w:val="el-GR"/>
        </w:rPr>
      </w:pPr>
      <w:r w:rsidRPr="00230716">
        <w:rPr>
          <w:rFonts w:eastAsia="Calibri"/>
          <w:lang w:val="el-GR"/>
        </w:rPr>
        <w:t xml:space="preserve">Παράλληλα, ενισχύεται η χρήση των εφαρμογών ΤΠΕ στον τομέα της ηλεκτρονικής διακυβέρνησης, της ηλεκτρονικής ένταξης, του ηλεκτρονικού πολιτισμού και της ηλεκτρονικής υγείας. </w:t>
      </w:r>
    </w:p>
    <w:bookmarkEnd w:id="353"/>
    <w:p w14:paraId="0CA4F0F7" w14:textId="77777777" w:rsidR="00230716" w:rsidRPr="00230716" w:rsidRDefault="00230716" w:rsidP="00230716">
      <w:pPr>
        <w:rPr>
          <w:rFonts w:eastAsia="Calibri"/>
          <w:lang w:val="el-GR"/>
        </w:rPr>
      </w:pPr>
    </w:p>
    <w:p w14:paraId="2EBCFA2A" w14:textId="77777777" w:rsidR="00230716" w:rsidRPr="00230716" w:rsidRDefault="00230716" w:rsidP="00230716">
      <w:pPr>
        <w:rPr>
          <w:rFonts w:eastAsia="SimSun"/>
          <w:lang w:val="el-GR"/>
        </w:rPr>
      </w:pPr>
    </w:p>
    <w:p w14:paraId="22D5ED35" w14:textId="77777777" w:rsidR="00230716" w:rsidRPr="00230716" w:rsidRDefault="00230716" w:rsidP="00230716">
      <w:pPr>
        <w:rPr>
          <w:rFonts w:eastAsia="Calibri"/>
          <w:lang w:val="el-GR"/>
        </w:rPr>
      </w:pPr>
    </w:p>
    <w:p w14:paraId="03F9DCD4" w14:textId="77777777" w:rsidR="00230716" w:rsidRPr="00230716" w:rsidRDefault="00230716" w:rsidP="00230716">
      <w:pPr>
        <w:rPr>
          <w:lang w:val="el-GR"/>
        </w:rPr>
      </w:pPr>
    </w:p>
    <w:p w14:paraId="23996AF0" w14:textId="77777777" w:rsidR="00230716" w:rsidRPr="00230716" w:rsidRDefault="00230716" w:rsidP="00012F1D">
      <w:pPr>
        <w:pStyle w:val="2"/>
        <w:numPr>
          <w:ilvl w:val="0"/>
          <w:numId w:val="32"/>
        </w:numPr>
        <w:rPr>
          <w:lang w:val="el-GR"/>
        </w:rPr>
      </w:pPr>
      <w:bookmarkStart w:id="354" w:name="_Αρχιτεκτονική"/>
      <w:bookmarkStart w:id="355" w:name="_Toc74566962"/>
      <w:bookmarkStart w:id="356" w:name="_Ref88559644"/>
      <w:bookmarkStart w:id="357" w:name="_Ref88562814"/>
      <w:bookmarkStart w:id="358" w:name="_Ref88563668"/>
      <w:bookmarkStart w:id="359" w:name="_Ref88564745"/>
      <w:bookmarkStart w:id="360" w:name="_Toc99717317"/>
      <w:bookmarkEnd w:id="354"/>
      <w:r w:rsidRPr="00230716">
        <w:rPr>
          <w:lang w:val="el-GR"/>
        </w:rPr>
        <w:t>Αρχιτεκτονική</w:t>
      </w:r>
      <w:bookmarkEnd w:id="355"/>
      <w:bookmarkEnd w:id="356"/>
      <w:bookmarkEnd w:id="357"/>
      <w:bookmarkEnd w:id="358"/>
      <w:bookmarkEnd w:id="359"/>
      <w:bookmarkEnd w:id="360"/>
      <w:r w:rsidRPr="00230716">
        <w:rPr>
          <w:lang w:val="el-GR"/>
        </w:rPr>
        <w:t xml:space="preserve"> </w:t>
      </w:r>
    </w:p>
    <w:p w14:paraId="4FA83C53" w14:textId="77777777" w:rsidR="00230716" w:rsidRPr="00230716" w:rsidRDefault="00230716" w:rsidP="00012F1D">
      <w:pPr>
        <w:pStyle w:val="2"/>
        <w:numPr>
          <w:ilvl w:val="1"/>
          <w:numId w:val="32"/>
        </w:numPr>
        <w:rPr>
          <w:lang w:val="el-GR"/>
        </w:rPr>
      </w:pPr>
      <w:bookmarkStart w:id="361" w:name="_Toc74566963"/>
      <w:bookmarkStart w:id="362" w:name="_Toc99717318"/>
      <w:r w:rsidRPr="00230716">
        <w:rPr>
          <w:lang w:val="el-GR"/>
        </w:rPr>
        <w:t>Γενικές Αρχές Σχεδιασμού Συστήματος</w:t>
      </w:r>
      <w:bookmarkEnd w:id="361"/>
      <w:bookmarkEnd w:id="362"/>
    </w:p>
    <w:p w14:paraId="041F0C68" w14:textId="77777777" w:rsidR="00230716" w:rsidRPr="00230716" w:rsidRDefault="00230716" w:rsidP="00230716">
      <w:pPr>
        <w:rPr>
          <w:lang w:val="el-GR"/>
        </w:rPr>
      </w:pPr>
      <w:r w:rsidRPr="00230716">
        <w:rPr>
          <w:lang w:val="el-GR"/>
        </w:rPr>
        <w:t xml:space="preserve">Οι γενικές αρχές, σε λειτουργικό και τεχνολογικό επίπεδο, που θα διέπουν το σύνολο των Υποσυστημάτων που </w:t>
      </w:r>
      <w:r w:rsidRPr="00313928">
        <w:rPr>
          <w:b/>
          <w:bCs/>
          <w:lang w:val="el-GR"/>
        </w:rPr>
        <w:t>θα αναμορφωθούν ή αναπτυχθούν</w:t>
      </w:r>
      <w:r w:rsidRPr="00230716">
        <w:rPr>
          <w:lang w:val="el-GR"/>
        </w:rPr>
        <w:t xml:space="preserve"> είναι:</w:t>
      </w:r>
    </w:p>
    <w:p w14:paraId="362B9380" w14:textId="77777777" w:rsidR="00230716" w:rsidRPr="00313928" w:rsidRDefault="00230716" w:rsidP="00012F1D">
      <w:pPr>
        <w:pStyle w:val="aff"/>
        <w:numPr>
          <w:ilvl w:val="0"/>
          <w:numId w:val="57"/>
        </w:numPr>
        <w:rPr>
          <w:lang w:val="el-GR"/>
        </w:rPr>
      </w:pPr>
      <w:r w:rsidRPr="00313928">
        <w:rPr>
          <w:lang w:val="el-GR"/>
        </w:rPr>
        <w:t>Συστήματα «ανοικτής» αρχιτεκτονικής (</w:t>
      </w:r>
      <w:r w:rsidRPr="00FC563C">
        <w:t>open</w:t>
      </w:r>
      <w:r w:rsidRPr="00313928">
        <w:rPr>
          <w:lang w:val="el-GR"/>
        </w:rPr>
        <w:t xml:space="preserve"> </w:t>
      </w:r>
      <w:r w:rsidRPr="00FC563C">
        <w:t>architecture</w:t>
      </w:r>
      <w:r w:rsidRPr="00313928">
        <w:rPr>
          <w:lang w:val="el-GR"/>
        </w:rPr>
        <w:t>). Είναι δηλαδή υποχρεωτική η χρήση ανοικτών προτύπων που θα διασφαλίζουν ανεξαρτησία από συγκεκριμένο προμηθευτή και:</w:t>
      </w:r>
    </w:p>
    <w:p w14:paraId="40C6654D" w14:textId="77777777" w:rsidR="00230716" w:rsidRPr="00313928" w:rsidRDefault="00230716" w:rsidP="00012F1D">
      <w:pPr>
        <w:pStyle w:val="aff"/>
        <w:numPr>
          <w:ilvl w:val="0"/>
          <w:numId w:val="58"/>
        </w:numPr>
        <w:rPr>
          <w:lang w:val="el-GR"/>
        </w:rPr>
      </w:pPr>
      <w:r w:rsidRPr="00313928">
        <w:rPr>
          <w:lang w:val="el-GR"/>
        </w:rPr>
        <w:t>ομαλή συνεργασία και λειτουργία μεταξύ των επιμέρους Υποσυστημάτων του πληροφοριακού συστήματος,</w:t>
      </w:r>
    </w:p>
    <w:p w14:paraId="1628FF9C" w14:textId="77777777" w:rsidR="00230716" w:rsidRPr="00313928" w:rsidRDefault="00230716" w:rsidP="00012F1D">
      <w:pPr>
        <w:pStyle w:val="aff"/>
        <w:numPr>
          <w:ilvl w:val="0"/>
          <w:numId w:val="58"/>
        </w:numPr>
        <w:rPr>
          <w:lang w:val="el-GR"/>
        </w:rPr>
      </w:pPr>
      <w:r w:rsidRPr="00313928">
        <w:rPr>
          <w:lang w:val="el-GR"/>
        </w:rPr>
        <w:t>δικτυακή συνεργασία μεταξύ εφαρμογών ή/και συστημάτων τα οποία βρίσκονται σε διαφορετικά υπολογιστικά συστήματα,</w:t>
      </w:r>
    </w:p>
    <w:p w14:paraId="3DE2C5D6" w14:textId="77777777" w:rsidR="00230716" w:rsidRPr="00313928" w:rsidRDefault="00230716" w:rsidP="00012F1D">
      <w:pPr>
        <w:pStyle w:val="aff"/>
        <w:numPr>
          <w:ilvl w:val="0"/>
          <w:numId w:val="58"/>
        </w:numPr>
        <w:rPr>
          <w:lang w:val="el-GR"/>
        </w:rPr>
      </w:pPr>
      <w:r w:rsidRPr="00313928">
        <w:rPr>
          <w:lang w:val="el-GR"/>
        </w:rPr>
        <w:t>επεκτασιμότητα των Υποσυστημάτων, χωρίς αλλαγές στη δομή και αρχιτεκτονική τους, για την αντιμετώπιση των μεταβαλλόμενων/ αυξανομένων αναγκών</w:t>
      </w:r>
    </w:p>
    <w:p w14:paraId="3FCC6521" w14:textId="77777777" w:rsidR="00230716" w:rsidRPr="00313928" w:rsidRDefault="00230716" w:rsidP="00012F1D">
      <w:pPr>
        <w:pStyle w:val="aff"/>
        <w:numPr>
          <w:ilvl w:val="0"/>
          <w:numId w:val="58"/>
        </w:numPr>
        <w:rPr>
          <w:lang w:val="el-GR"/>
        </w:rPr>
      </w:pPr>
      <w:r w:rsidRPr="00313928">
        <w:rPr>
          <w:lang w:val="el-GR"/>
        </w:rPr>
        <w:t>εύκολη επέμβαση στη λειτουργικότητα των Υποσυστημάτων (</w:t>
      </w:r>
      <w:proofErr w:type="spellStart"/>
      <w:r w:rsidRPr="00313928">
        <w:rPr>
          <w:lang w:val="el-GR"/>
        </w:rPr>
        <w:t>συντηρισιμότητα</w:t>
      </w:r>
      <w:proofErr w:type="spellEnd"/>
      <w:r w:rsidRPr="00313928">
        <w:rPr>
          <w:lang w:val="el-GR"/>
        </w:rPr>
        <w:t xml:space="preserve"> – </w:t>
      </w:r>
      <w:r w:rsidRPr="00FC563C">
        <w:t>maintainability</w:t>
      </w:r>
      <w:r w:rsidRPr="00313928">
        <w:rPr>
          <w:lang w:val="el-GR"/>
        </w:rPr>
        <w:t>)</w:t>
      </w:r>
    </w:p>
    <w:p w14:paraId="1F507A48" w14:textId="77777777" w:rsidR="00230716" w:rsidRPr="00313928" w:rsidRDefault="00230716" w:rsidP="00012F1D">
      <w:pPr>
        <w:pStyle w:val="aff"/>
        <w:numPr>
          <w:ilvl w:val="0"/>
          <w:numId w:val="58"/>
        </w:numPr>
        <w:rPr>
          <w:lang w:val="el-GR"/>
        </w:rPr>
      </w:pPr>
      <w:r w:rsidRPr="00313928">
        <w:rPr>
          <w:lang w:val="el-GR"/>
        </w:rPr>
        <w:t>ύψιστη διασφάλιση των δεδομένων των πολιτών.</w:t>
      </w:r>
    </w:p>
    <w:p w14:paraId="6D6FE715" w14:textId="77777777" w:rsidR="00230716" w:rsidRPr="00230716" w:rsidRDefault="00230716" w:rsidP="00012F1D">
      <w:pPr>
        <w:pStyle w:val="aff"/>
        <w:numPr>
          <w:ilvl w:val="0"/>
          <w:numId w:val="57"/>
        </w:numPr>
        <w:rPr>
          <w:lang w:val="el-GR"/>
        </w:rPr>
      </w:pPr>
      <w:r w:rsidRPr="00230716">
        <w:rPr>
          <w:lang w:val="el-GR"/>
        </w:rPr>
        <w:t>Αρθρωτή (</w:t>
      </w:r>
      <w:proofErr w:type="spellStart"/>
      <w:r w:rsidRPr="00313928">
        <w:rPr>
          <w:lang w:val="el-GR"/>
        </w:rPr>
        <w:t>modular</w:t>
      </w:r>
      <w:proofErr w:type="spellEnd"/>
      <w:r w:rsidRPr="00230716">
        <w:rPr>
          <w:lang w:val="el-GR"/>
        </w:rPr>
        <w:t>)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7901030B" w14:textId="77777777" w:rsidR="00230716" w:rsidRPr="00230716" w:rsidRDefault="00230716" w:rsidP="00012F1D">
      <w:pPr>
        <w:pStyle w:val="aff"/>
        <w:numPr>
          <w:ilvl w:val="0"/>
          <w:numId w:val="57"/>
        </w:numPr>
        <w:rPr>
          <w:lang w:val="el-GR"/>
        </w:rPr>
      </w:pPr>
      <w:r w:rsidRPr="00230716">
        <w:rPr>
          <w:lang w:val="el-GR"/>
        </w:rPr>
        <w:t xml:space="preserve">Αρχιτεκτονική </w:t>
      </w:r>
      <w:r w:rsidRPr="00313928">
        <w:rPr>
          <w:lang w:val="el-GR"/>
        </w:rPr>
        <w:t>N</w:t>
      </w:r>
      <w:r w:rsidRPr="00230716">
        <w:rPr>
          <w:lang w:val="el-GR"/>
        </w:rPr>
        <w:t>-</w:t>
      </w:r>
      <w:proofErr w:type="spellStart"/>
      <w:r w:rsidRPr="00313928">
        <w:rPr>
          <w:lang w:val="el-GR"/>
        </w:rPr>
        <w:t>tier</w:t>
      </w:r>
      <w:proofErr w:type="spellEnd"/>
      <w:r w:rsidRPr="00230716">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36DEA4EC" w14:textId="77777777" w:rsidR="00230716" w:rsidRPr="00230716" w:rsidRDefault="00230716" w:rsidP="00012F1D">
      <w:pPr>
        <w:pStyle w:val="aff"/>
        <w:numPr>
          <w:ilvl w:val="0"/>
          <w:numId w:val="57"/>
        </w:numPr>
        <w:rPr>
          <w:lang w:val="el-GR"/>
        </w:rPr>
      </w:pPr>
      <w:r w:rsidRPr="00230716">
        <w:rPr>
          <w:lang w:val="el-GR"/>
        </w:rPr>
        <w:t xml:space="preserve">Λειτουργία των επιμέρους Υποσυστημάτων και λύσεων που θα αποτελέσουν διακριτά τμήματα της λύσης που θα προσφερθεί σε </w:t>
      </w:r>
      <w:proofErr w:type="spellStart"/>
      <w:r w:rsidRPr="00313928">
        <w:rPr>
          <w:lang w:val="el-GR"/>
        </w:rPr>
        <w:t>web</w:t>
      </w:r>
      <w:r w:rsidRPr="00230716">
        <w:rPr>
          <w:lang w:val="el-GR"/>
        </w:rPr>
        <w:t>-</w:t>
      </w:r>
      <w:r w:rsidRPr="00313928">
        <w:rPr>
          <w:lang w:val="el-GR"/>
        </w:rPr>
        <w:t>based</w:t>
      </w:r>
      <w:proofErr w:type="spellEnd"/>
      <w:r w:rsidRPr="00230716">
        <w:rPr>
          <w:lang w:val="el-GR"/>
        </w:rPr>
        <w:t xml:space="preserve"> περιβάλλον, το οποίο θα αποτελέσει το βασικό «χώρο εργασίας» για τους «διαχειριστές» και τους εξουσιοδοτημένους χρήστες των εφαρμογών με στόχο την:</w:t>
      </w:r>
    </w:p>
    <w:p w14:paraId="1669C92E" w14:textId="77777777" w:rsidR="00230716" w:rsidRPr="00313928" w:rsidRDefault="00230716" w:rsidP="00012F1D">
      <w:pPr>
        <w:pStyle w:val="aff"/>
        <w:numPr>
          <w:ilvl w:val="0"/>
          <w:numId w:val="59"/>
        </w:numPr>
        <w:rPr>
          <w:lang w:val="el-GR"/>
        </w:rPr>
      </w:pPr>
      <w:r w:rsidRPr="00313928">
        <w:rPr>
          <w:lang w:val="el-GR"/>
        </w:rPr>
        <w:t xml:space="preserve">επίτευξη της μεγαλύτερης δυνατής ομοιομορφίας στις </w:t>
      </w:r>
      <w:proofErr w:type="spellStart"/>
      <w:r w:rsidRPr="00313928">
        <w:rPr>
          <w:lang w:val="el-GR"/>
        </w:rPr>
        <w:t>διεπαφές</w:t>
      </w:r>
      <w:proofErr w:type="spellEnd"/>
      <w:r w:rsidRPr="00313928">
        <w:rPr>
          <w:lang w:val="el-GR"/>
        </w:rPr>
        <w:t xml:space="preserve"> μεταξύ των διαφόρων υποσυστημάτων και στον τρόπο εργασίας τους,</w:t>
      </w:r>
    </w:p>
    <w:p w14:paraId="73579C36" w14:textId="77777777" w:rsidR="00230716" w:rsidRPr="00313928" w:rsidRDefault="00230716" w:rsidP="00012F1D">
      <w:pPr>
        <w:pStyle w:val="aff"/>
        <w:numPr>
          <w:ilvl w:val="0"/>
          <w:numId w:val="59"/>
        </w:numPr>
        <w:rPr>
          <w:lang w:val="el-GR"/>
        </w:rPr>
      </w:pPr>
      <w:r w:rsidRPr="00313928">
        <w:rPr>
          <w:lang w:val="el-GR"/>
        </w:rPr>
        <w:lastRenderedPageBreak/>
        <w:t xml:space="preserve">επιλογή κοινών και φιλικών τρόπων παρουσίασης, όσον αφορά στις </w:t>
      </w:r>
      <w:proofErr w:type="spellStart"/>
      <w:r w:rsidRPr="00313928">
        <w:rPr>
          <w:lang w:val="el-GR"/>
        </w:rPr>
        <w:t>διεπαφές</w:t>
      </w:r>
      <w:proofErr w:type="spellEnd"/>
      <w:r w:rsidRPr="00313928">
        <w:rPr>
          <w:lang w:val="el-GR"/>
        </w:rPr>
        <w:t xml:space="preserve"> των χρηστών με τις εφαρμογές.</w:t>
      </w:r>
    </w:p>
    <w:p w14:paraId="0310ADCB" w14:textId="77777777" w:rsidR="00230716" w:rsidRPr="00313928" w:rsidRDefault="00230716" w:rsidP="00012F1D">
      <w:pPr>
        <w:pStyle w:val="aff"/>
        <w:numPr>
          <w:ilvl w:val="0"/>
          <w:numId w:val="57"/>
        </w:numPr>
        <w:rPr>
          <w:lang w:val="el-GR"/>
        </w:rPr>
      </w:pPr>
      <w:r w:rsidRPr="00313928">
        <w:rPr>
          <w:b/>
          <w:bCs/>
          <w:lang w:val="el-GR"/>
        </w:rPr>
        <w:t>Μηνύματα λαθών</w:t>
      </w:r>
      <w:r w:rsidRPr="00313928">
        <w:rPr>
          <w:lang w:val="el-GR"/>
        </w:rPr>
        <w:t xml:space="preserve"> (</w:t>
      </w:r>
      <w:r w:rsidRPr="00FC563C">
        <w:t>error</w:t>
      </w:r>
      <w:r w:rsidRPr="00313928">
        <w:rPr>
          <w:lang w:val="el-GR"/>
        </w:rPr>
        <w:t xml:space="preserve"> </w:t>
      </w:r>
      <w:r w:rsidRPr="00FC563C">
        <w:t>messages</w:t>
      </w:r>
      <w:r w:rsidRPr="00313928">
        <w:rPr>
          <w:lang w:val="el-GR"/>
        </w:rPr>
        <w:t>) στην ελληνική γλώσσα και ειδοποίηση των χρηστών με όρους οικείους προς αυτούς.</w:t>
      </w:r>
    </w:p>
    <w:p w14:paraId="31E8070F" w14:textId="77777777" w:rsidR="00230716" w:rsidRPr="00313928" w:rsidRDefault="00230716" w:rsidP="00012F1D">
      <w:pPr>
        <w:pStyle w:val="aff"/>
        <w:numPr>
          <w:ilvl w:val="0"/>
          <w:numId w:val="57"/>
        </w:numPr>
        <w:rPr>
          <w:lang w:val="el-GR"/>
        </w:rPr>
      </w:pPr>
      <w:r w:rsidRPr="00FC563C">
        <w:t>T</w:t>
      </w:r>
      <w:proofErr w:type="spellStart"/>
      <w:r w:rsidRPr="00313928">
        <w:rPr>
          <w:lang w:val="el-GR"/>
        </w:rPr>
        <w:t>ήρηση</w:t>
      </w:r>
      <w:proofErr w:type="spellEnd"/>
      <w:r w:rsidRPr="00313928">
        <w:rPr>
          <w:lang w:val="el-GR"/>
        </w:rPr>
        <w:t xml:space="preserve"> από όλα τα Υποσυστήματα στοιχείων </w:t>
      </w:r>
      <w:r w:rsidRPr="00FC563C">
        <w:t>auditing</w:t>
      </w:r>
      <w:r w:rsidRPr="00313928">
        <w:rPr>
          <w:lang w:val="el-GR"/>
        </w:rPr>
        <w:t xml:space="preserve"> για </w:t>
      </w:r>
      <w:proofErr w:type="spellStart"/>
      <w:r w:rsidRPr="00313928">
        <w:rPr>
          <w:lang w:val="el-GR"/>
        </w:rPr>
        <w:t>ιχνηλάτηση</w:t>
      </w:r>
      <w:proofErr w:type="spellEnd"/>
      <w:r w:rsidRPr="00313928">
        <w:rPr>
          <w:lang w:val="el-GR"/>
        </w:rPr>
        <w:t xml:space="preserve"> ενεργειών χρηστών.</w:t>
      </w:r>
    </w:p>
    <w:p w14:paraId="2D639AC7" w14:textId="77777777" w:rsidR="00230716" w:rsidRPr="00313928" w:rsidRDefault="00230716" w:rsidP="00012F1D">
      <w:pPr>
        <w:pStyle w:val="aff"/>
        <w:numPr>
          <w:ilvl w:val="0"/>
          <w:numId w:val="57"/>
        </w:numPr>
        <w:rPr>
          <w:lang w:val="el-GR"/>
        </w:rPr>
      </w:pPr>
      <w:r w:rsidRPr="00313928">
        <w:rPr>
          <w:lang w:val="el-GR"/>
        </w:rPr>
        <w:t>Διαβαθμισμένη πρόσβαση στα Υποσυστήματα, ανάλογα με το είδος των υπηρεσιών και την ταυτότητα των χρηστών.</w:t>
      </w:r>
    </w:p>
    <w:p w14:paraId="613583FB" w14:textId="77777777" w:rsidR="00230716" w:rsidRPr="00313928" w:rsidRDefault="00230716" w:rsidP="00012F1D">
      <w:pPr>
        <w:pStyle w:val="aff"/>
        <w:numPr>
          <w:ilvl w:val="0"/>
          <w:numId w:val="57"/>
        </w:numPr>
        <w:rPr>
          <w:lang w:val="el-GR"/>
        </w:rPr>
      </w:pPr>
      <w:r w:rsidRPr="00313928">
        <w:rPr>
          <w:lang w:val="el-GR"/>
        </w:rPr>
        <w:t>Διασφάλιση της πληρότητας, ακεραιότητας, εμπιστευτικότητας και ασφάλειας των δεδομένων των Υποσυστημάτων κατά τη χρήση και τη δικτυακή διακίνησή τους.</w:t>
      </w:r>
    </w:p>
    <w:p w14:paraId="5D151D28" w14:textId="77777777" w:rsidR="00230716" w:rsidRPr="00313928" w:rsidRDefault="00230716" w:rsidP="00012F1D">
      <w:pPr>
        <w:pStyle w:val="aff"/>
        <w:numPr>
          <w:ilvl w:val="0"/>
          <w:numId w:val="57"/>
        </w:numPr>
        <w:rPr>
          <w:lang w:val="el-GR"/>
        </w:rPr>
      </w:pPr>
      <w:r w:rsidRPr="00313928">
        <w:rPr>
          <w:lang w:val="el-GR"/>
        </w:rPr>
        <w:t xml:space="preserve">Αξιοποίηση των τεχνολογιών </w:t>
      </w:r>
      <w:r w:rsidRPr="00FC563C">
        <w:t>server</w:t>
      </w:r>
      <w:r w:rsidRPr="00313928">
        <w:rPr>
          <w:lang w:val="el-GR"/>
        </w:rPr>
        <w:t xml:space="preserve"> </w:t>
      </w:r>
      <w:r w:rsidRPr="00FC563C">
        <w:t>consolidation</w:t>
      </w:r>
      <w:r w:rsidRPr="00313928">
        <w:rPr>
          <w:lang w:val="el-GR"/>
        </w:rPr>
        <w:t xml:space="preserve"> και </w:t>
      </w:r>
      <w:r w:rsidRPr="00FC563C">
        <w:t>virtualization</w:t>
      </w:r>
      <w:r w:rsidRPr="00313928">
        <w:rPr>
          <w:lang w:val="el-GR"/>
        </w:rPr>
        <w:t xml:space="preserve"> και πιο συγκεκριμένα λειτουργία των συστημάτων που θα αναπτυχθούν ή αναβαθμισθούν σε περιβάλλον εικονικών μηχανών (</w:t>
      </w:r>
      <w:r w:rsidRPr="00FC563C">
        <w:t>virtual</w:t>
      </w:r>
      <w:r w:rsidRPr="00313928">
        <w:rPr>
          <w:lang w:val="el-GR"/>
        </w:rPr>
        <w:t xml:space="preserve"> </w:t>
      </w:r>
      <w:r w:rsidRPr="00FC563C">
        <w:t>machines</w:t>
      </w:r>
      <w:r w:rsidRPr="00313928">
        <w:rPr>
          <w:lang w:val="el-GR"/>
        </w:rPr>
        <w:t>)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0E0C73BB" w14:textId="77777777" w:rsidR="00230716" w:rsidRPr="00230716" w:rsidRDefault="00230716" w:rsidP="00230716">
      <w:pPr>
        <w:rPr>
          <w:lang w:val="el-GR"/>
        </w:rPr>
      </w:pPr>
    </w:p>
    <w:p w14:paraId="0EC08B81" w14:textId="77777777" w:rsidR="00230716" w:rsidRPr="00230716" w:rsidRDefault="00230716" w:rsidP="00012F1D">
      <w:pPr>
        <w:pStyle w:val="2"/>
        <w:numPr>
          <w:ilvl w:val="1"/>
          <w:numId w:val="32"/>
        </w:numPr>
        <w:rPr>
          <w:lang w:val="el-GR"/>
        </w:rPr>
      </w:pPr>
      <w:bookmarkStart w:id="363" w:name="_Toc74566964"/>
      <w:bookmarkStart w:id="364" w:name="_Toc99717319"/>
      <w:r w:rsidRPr="00230716">
        <w:rPr>
          <w:lang w:val="el-GR"/>
        </w:rPr>
        <w:t>Λογική Αρχιτεκτονική</w:t>
      </w:r>
      <w:bookmarkEnd w:id="363"/>
      <w:bookmarkEnd w:id="364"/>
    </w:p>
    <w:p w14:paraId="0BB47AAE" w14:textId="77777777" w:rsidR="00230716" w:rsidRPr="00230716" w:rsidRDefault="00230716" w:rsidP="00230716">
      <w:pPr>
        <w:rPr>
          <w:lang w:val="el-GR"/>
        </w:rPr>
      </w:pPr>
      <w:r w:rsidRPr="00230716">
        <w:rPr>
          <w:lang w:val="el-GR"/>
        </w:rPr>
        <w:t xml:space="preserve">Το μοντέλο ανάπτυξης και λειτουργίας που θα εφαρμοστεί θα είναι πλατφόρμα </w:t>
      </w:r>
      <w:r w:rsidRPr="00FC563C">
        <w:t>Web</w:t>
      </w:r>
      <w:r w:rsidRPr="00230716">
        <w:rPr>
          <w:lang w:val="el-GR"/>
        </w:rPr>
        <w:t xml:space="preserve"> </w:t>
      </w:r>
      <w:r w:rsidRPr="00FC563C">
        <w:t>n</w:t>
      </w:r>
      <w:r w:rsidRPr="00230716">
        <w:rPr>
          <w:lang w:val="el-GR"/>
        </w:rPr>
        <w:t>-</w:t>
      </w:r>
      <w:r w:rsidRPr="00FC563C">
        <w:t>tier</w:t>
      </w:r>
      <w:r w:rsidRPr="00230716">
        <w:rPr>
          <w:lang w:val="el-GR"/>
        </w:rPr>
        <w:t>. Θα πρέπει να στηρίζεται σε αρχιτεκτονική κατ’ ελάχιστον 3 επιπέδων (3-</w:t>
      </w:r>
      <w:r w:rsidRPr="00FC563C">
        <w:t>tier</w:t>
      </w:r>
      <w:r w:rsidRPr="00230716">
        <w:rPr>
          <w:lang w:val="el-GR"/>
        </w:rPr>
        <w:t xml:space="preserve"> </w:t>
      </w:r>
      <w:r w:rsidRPr="00FC563C">
        <w:t>architecture</w:t>
      </w:r>
      <w:r w:rsidRPr="00230716">
        <w:rPr>
          <w:lang w:val="el-GR"/>
        </w:rPr>
        <w:t>), η οποία περιλαμβάνει:</w:t>
      </w:r>
    </w:p>
    <w:p w14:paraId="25D31C23" w14:textId="77777777" w:rsidR="00230716" w:rsidRPr="00784155" w:rsidRDefault="00230716" w:rsidP="00012F1D">
      <w:pPr>
        <w:pStyle w:val="aff"/>
        <w:numPr>
          <w:ilvl w:val="0"/>
          <w:numId w:val="60"/>
        </w:numPr>
        <w:rPr>
          <w:lang w:val="el-GR"/>
        </w:rPr>
      </w:pPr>
      <w:r w:rsidRPr="00784155">
        <w:rPr>
          <w:lang w:val="el-GR"/>
        </w:rPr>
        <w:t xml:space="preserve">Το </w:t>
      </w:r>
      <w:r w:rsidRPr="00784155">
        <w:rPr>
          <w:b/>
          <w:bCs/>
          <w:lang w:val="el-GR"/>
        </w:rPr>
        <w:t>επίπεδο χρηστών</w:t>
      </w:r>
      <w:r w:rsidRPr="00784155">
        <w:rPr>
          <w:lang w:val="el-GR"/>
        </w:rPr>
        <w:t xml:space="preserve"> (</w:t>
      </w:r>
      <w:r w:rsidRPr="00FC563C">
        <w:t>client</w:t>
      </w:r>
      <w:r w:rsidRPr="00784155">
        <w:rPr>
          <w:lang w:val="el-GR"/>
        </w:rPr>
        <w:t xml:space="preserve"> </w:t>
      </w:r>
      <w:r w:rsidRPr="00FC563C">
        <w:t>tier</w:t>
      </w:r>
      <w:r w:rsidRPr="00784155">
        <w:rPr>
          <w:lang w:val="el-GR"/>
        </w:rPr>
        <w:t xml:space="preserve"> / </w:t>
      </w:r>
      <w:r w:rsidRPr="00FC563C">
        <w:t>presentation</w:t>
      </w:r>
      <w:r w:rsidRPr="00784155">
        <w:rPr>
          <w:lang w:val="el-GR"/>
        </w:rPr>
        <w:t xml:space="preserve"> </w:t>
      </w:r>
      <w:r w:rsidRPr="00FC563C">
        <w:t>tier</w:t>
      </w:r>
      <w:r w:rsidRPr="00784155">
        <w:rPr>
          <w:lang w:val="el-GR"/>
        </w:rPr>
        <w:t xml:space="preserve"> / </w:t>
      </w:r>
      <w:r w:rsidRPr="00FC563C">
        <w:t>User</w:t>
      </w:r>
      <w:r w:rsidRPr="00784155">
        <w:rPr>
          <w:lang w:val="el-GR"/>
        </w:rPr>
        <w:t xml:space="preserve"> </w:t>
      </w:r>
      <w:r w:rsidRPr="00FC563C">
        <w:t>Interaction</w:t>
      </w:r>
      <w:r w:rsidRPr="00784155">
        <w:rPr>
          <w:lang w:val="el-GR"/>
        </w:rPr>
        <w:t xml:space="preserve">), που είναι υπεύθυνο για τη </w:t>
      </w:r>
      <w:proofErr w:type="spellStart"/>
      <w:r w:rsidRPr="00784155">
        <w:rPr>
          <w:lang w:val="el-GR"/>
        </w:rPr>
        <w:t>διεπαφή</w:t>
      </w:r>
      <w:proofErr w:type="spellEnd"/>
      <w:r w:rsidRPr="00784155">
        <w:rPr>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2EEB23A9" w14:textId="77777777" w:rsidR="00230716" w:rsidRPr="00784155" w:rsidRDefault="00230716" w:rsidP="00012F1D">
      <w:pPr>
        <w:pStyle w:val="aff"/>
        <w:numPr>
          <w:ilvl w:val="0"/>
          <w:numId w:val="60"/>
        </w:numPr>
        <w:rPr>
          <w:lang w:val="el-GR"/>
        </w:rPr>
      </w:pPr>
      <w:r w:rsidRPr="00784155">
        <w:rPr>
          <w:lang w:val="el-GR"/>
        </w:rPr>
        <w:t xml:space="preserve">Το </w:t>
      </w:r>
      <w:r w:rsidRPr="00784155">
        <w:rPr>
          <w:b/>
          <w:bCs/>
          <w:lang w:val="el-GR"/>
        </w:rPr>
        <w:t>επίπεδο εφαρμογών</w:t>
      </w:r>
      <w:r w:rsidRPr="00784155">
        <w:rPr>
          <w:lang w:val="el-GR"/>
        </w:rPr>
        <w:t xml:space="preserve"> (</w:t>
      </w:r>
      <w:r w:rsidRPr="00FC563C">
        <w:t>application</w:t>
      </w:r>
      <w:r w:rsidRPr="00784155">
        <w:rPr>
          <w:lang w:val="el-GR"/>
        </w:rPr>
        <w:t xml:space="preserve"> </w:t>
      </w:r>
      <w:r w:rsidRPr="00FC563C">
        <w:t>tier</w:t>
      </w:r>
      <w:r w:rsidRPr="00784155">
        <w:rPr>
          <w:lang w:val="el-GR"/>
        </w:rPr>
        <w:t>) - επιχειρησιακής λογικής (</w:t>
      </w:r>
      <w:r w:rsidRPr="00FC563C">
        <w:t>application</w:t>
      </w:r>
      <w:r w:rsidRPr="00784155">
        <w:rPr>
          <w:lang w:val="el-GR"/>
        </w:rPr>
        <w:t xml:space="preserve"> / </w:t>
      </w:r>
      <w:r w:rsidRPr="00FC563C">
        <w:t>business</w:t>
      </w:r>
      <w:r w:rsidRPr="00784155">
        <w:rPr>
          <w:lang w:val="el-GR"/>
        </w:rPr>
        <w:t xml:space="preserve"> </w:t>
      </w:r>
      <w:r w:rsidRPr="00FC563C">
        <w:t>logic</w:t>
      </w:r>
      <w:r w:rsidRPr="00784155">
        <w:rPr>
          <w:lang w:val="el-GR"/>
        </w:rPr>
        <w:t xml:space="preserve"> </w:t>
      </w:r>
      <w:r w:rsidRPr="00FC563C">
        <w:t>tier</w:t>
      </w:r>
      <w:r w:rsidRPr="00784155">
        <w:rPr>
          <w:lang w:val="el-GR"/>
        </w:rPr>
        <w:t>), που ενσωματώνει τη λογική των εφαρμογών (</w:t>
      </w:r>
      <w:r w:rsidRPr="00FC563C">
        <w:t>business</w:t>
      </w:r>
      <w:r w:rsidRPr="00784155">
        <w:rPr>
          <w:lang w:val="el-GR"/>
        </w:rPr>
        <w:t xml:space="preserve"> </w:t>
      </w:r>
      <w:r w:rsidRPr="00FC563C">
        <w:t>logic</w:t>
      </w:r>
      <w:r w:rsidRPr="00784155">
        <w:rPr>
          <w:lang w:val="el-GR"/>
        </w:rPr>
        <w:t>), δηλαδή όλους τους επιχειρησιακούς κανόνες (</w:t>
      </w:r>
      <w:r w:rsidRPr="00FC563C">
        <w:t>business</w:t>
      </w:r>
      <w:r w:rsidRPr="00784155">
        <w:rPr>
          <w:lang w:val="el-GR"/>
        </w:rPr>
        <w:t xml:space="preserve"> </w:t>
      </w:r>
      <w:r w:rsidRPr="00FC563C">
        <w:t>rules</w:t>
      </w:r>
      <w:r w:rsidRPr="00784155">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FC563C">
        <w:t>SOA</w:t>
      </w:r>
      <w:r w:rsidRPr="00784155">
        <w:rPr>
          <w:lang w:val="el-GR"/>
        </w:rPr>
        <w:t>-</w:t>
      </w:r>
      <w:r w:rsidRPr="00FC563C">
        <w:t>enabled</w:t>
      </w:r>
      <w:r w:rsidRPr="00784155">
        <w:rPr>
          <w:lang w:val="el-GR"/>
        </w:rPr>
        <w:t xml:space="preserve">, δηλαδή να είναι </w:t>
      </w:r>
      <w:r w:rsidRPr="00FC563C">
        <w:t>loosely</w:t>
      </w:r>
      <w:r w:rsidRPr="00784155">
        <w:rPr>
          <w:lang w:val="el-GR"/>
        </w:rPr>
        <w:t>-</w:t>
      </w:r>
      <w:r w:rsidRPr="00FC563C">
        <w:t>coupled</w:t>
      </w:r>
      <w:r w:rsidRPr="00784155">
        <w:rPr>
          <w:lang w:val="el-GR"/>
        </w:rPr>
        <w:t xml:space="preserve"> και να παρέχουν τη δυνατότητα συμμετοχής σε οριζόντιες διαδικασίες ενορχήστρωσης με χρήση τεχνολογιών </w:t>
      </w:r>
      <w:r w:rsidRPr="00FC563C">
        <w:t>web</w:t>
      </w:r>
      <w:r w:rsidRPr="00784155">
        <w:rPr>
          <w:lang w:val="el-GR"/>
        </w:rPr>
        <w:t xml:space="preserve"> </w:t>
      </w:r>
      <w:r w:rsidRPr="00FC563C">
        <w:t>services</w:t>
      </w:r>
      <w:r w:rsidRPr="00784155">
        <w:rPr>
          <w:lang w:val="el-GR"/>
        </w:rPr>
        <w:t>.</w:t>
      </w:r>
    </w:p>
    <w:p w14:paraId="0DC3E609" w14:textId="77777777" w:rsidR="00230716" w:rsidRPr="00784155" w:rsidRDefault="00230716" w:rsidP="00012F1D">
      <w:pPr>
        <w:pStyle w:val="aff"/>
        <w:numPr>
          <w:ilvl w:val="0"/>
          <w:numId w:val="60"/>
        </w:numPr>
        <w:rPr>
          <w:lang w:val="el-GR"/>
        </w:rPr>
      </w:pPr>
      <w:r w:rsidRPr="00784155">
        <w:rPr>
          <w:lang w:val="el-GR"/>
        </w:rPr>
        <w:t xml:space="preserve">Το </w:t>
      </w:r>
      <w:r w:rsidRPr="00784155">
        <w:rPr>
          <w:b/>
          <w:bCs/>
          <w:lang w:val="el-GR"/>
        </w:rPr>
        <w:t>επίπεδο δεδομένων</w:t>
      </w:r>
      <w:r w:rsidRPr="00784155">
        <w:rPr>
          <w:lang w:val="el-GR"/>
        </w:rPr>
        <w:t xml:space="preserve"> (</w:t>
      </w:r>
      <w:r w:rsidRPr="00FC563C">
        <w:t>data</w:t>
      </w:r>
      <w:r w:rsidRPr="00784155">
        <w:rPr>
          <w:lang w:val="el-GR"/>
        </w:rPr>
        <w:t xml:space="preserve"> </w:t>
      </w:r>
      <w:r w:rsidRPr="00FC563C">
        <w:t>tier</w:t>
      </w:r>
      <w:r w:rsidRPr="00784155">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FC563C">
        <w:t>transactional</w:t>
      </w:r>
      <w:r w:rsidRPr="00784155">
        <w:rPr>
          <w:lang w:val="el-GR"/>
        </w:rPr>
        <w:t xml:space="preserve"> </w:t>
      </w:r>
      <w:r w:rsidRPr="00FC563C">
        <w:t>data</w:t>
      </w:r>
      <w:r w:rsidRPr="00784155">
        <w:rPr>
          <w:lang w:val="el-GR"/>
        </w:rPr>
        <w:t xml:space="preserve"> (συναλλαγές), </w:t>
      </w:r>
      <w:r w:rsidRPr="00FC563C">
        <w:t>master</w:t>
      </w:r>
      <w:r w:rsidRPr="00784155">
        <w:rPr>
          <w:lang w:val="el-GR"/>
        </w:rPr>
        <w:t xml:space="preserve"> </w:t>
      </w:r>
      <w:r w:rsidRPr="00FC563C">
        <w:t>data</w:t>
      </w:r>
      <w:r w:rsidRPr="00784155">
        <w:rPr>
          <w:lang w:val="el-GR"/>
        </w:rPr>
        <w:t xml:space="preserve"> (πελάτης), ή δεδομένα ανάλυσης (</w:t>
      </w:r>
      <w:r w:rsidRPr="00FC563C">
        <w:t>aggregate</w:t>
      </w:r>
      <w:r w:rsidRPr="00784155">
        <w:rPr>
          <w:lang w:val="el-GR"/>
        </w:rPr>
        <w:t xml:space="preserve"> </w:t>
      </w:r>
      <w:r w:rsidRPr="00FC563C">
        <w:t>data</w:t>
      </w:r>
      <w:r w:rsidRPr="00784155">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2F5CA05E" w14:textId="77777777" w:rsidR="00230716" w:rsidRPr="00230716" w:rsidRDefault="00230716" w:rsidP="00230716">
      <w:pPr>
        <w:rPr>
          <w:lang w:val="el-GR"/>
        </w:rPr>
      </w:pPr>
      <w:r w:rsidRPr="00230716">
        <w:rPr>
          <w:lang w:val="el-GR"/>
        </w:rPr>
        <w:t>Όλα τα ανωτέρω επίπεδα χτίζονται πάνω στο Επίπεδο υποδομών (</w:t>
      </w:r>
      <w:r w:rsidRPr="00FC563C">
        <w:t>Shared</w:t>
      </w:r>
      <w:r w:rsidRPr="00230716">
        <w:rPr>
          <w:lang w:val="el-GR"/>
        </w:rPr>
        <w:t xml:space="preserve"> </w:t>
      </w:r>
      <w:r w:rsidRPr="00FC563C">
        <w:t>Infrastructure</w:t>
      </w:r>
      <w:r w:rsidRPr="00230716">
        <w:rPr>
          <w:lang w:val="el-GR"/>
        </w:rPr>
        <w:t>) 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0F80F95D" w14:textId="77777777" w:rsidR="00230716" w:rsidRPr="00230716" w:rsidRDefault="00230716" w:rsidP="00230716">
      <w:pPr>
        <w:rPr>
          <w:lang w:val="el-GR"/>
        </w:rPr>
      </w:pPr>
      <w:r w:rsidRPr="00230716">
        <w:rPr>
          <w:lang w:val="el-GR"/>
        </w:rPr>
        <w:t>Την πλατφόρμα της λογικής αρχιτεκτονικής ολοκληρώνουν τα κατακόρυφα επίπεδα:</w:t>
      </w:r>
    </w:p>
    <w:p w14:paraId="61EB15A3" w14:textId="77777777" w:rsidR="00230716" w:rsidRPr="00784155" w:rsidRDefault="00230716" w:rsidP="00012F1D">
      <w:pPr>
        <w:pStyle w:val="aff"/>
        <w:numPr>
          <w:ilvl w:val="0"/>
          <w:numId w:val="61"/>
        </w:numPr>
        <w:rPr>
          <w:lang w:val="el-GR"/>
        </w:rPr>
      </w:pPr>
      <w:r w:rsidRPr="00784155">
        <w:rPr>
          <w:b/>
          <w:bCs/>
          <w:lang w:val="el-GR"/>
        </w:rPr>
        <w:t>Επίπεδο ασφαλείας</w:t>
      </w:r>
      <w:r w:rsidRPr="00784155">
        <w:rPr>
          <w:lang w:val="el-GR"/>
        </w:rPr>
        <w:t xml:space="preserve"> (</w:t>
      </w:r>
      <w:r w:rsidRPr="00FC563C">
        <w:t>Enterprise</w:t>
      </w:r>
      <w:r w:rsidRPr="00784155">
        <w:rPr>
          <w:lang w:val="el-GR"/>
        </w:rPr>
        <w:t xml:space="preserve"> </w:t>
      </w:r>
      <w:r w:rsidRPr="00FC563C">
        <w:t>Security</w:t>
      </w:r>
      <w:r w:rsidRPr="00784155">
        <w:rPr>
          <w:lang w:val="el-GR"/>
        </w:rPr>
        <w:t xml:space="preserve">): Αφορά την υποδομή ασφαλείας που θωρακίζει το Σύστημα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w:t>
      </w:r>
      <w:proofErr w:type="spellStart"/>
      <w:r w:rsidRPr="00784155">
        <w:rPr>
          <w:lang w:val="el-GR"/>
        </w:rPr>
        <w:t>κρυπτο-γράφησης</w:t>
      </w:r>
      <w:proofErr w:type="spellEnd"/>
      <w:r w:rsidRPr="00784155">
        <w:rPr>
          <w:lang w:val="el-GR"/>
        </w:rPr>
        <w:t xml:space="preserve">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12A9F88B" w14:textId="77777777" w:rsidR="00230716" w:rsidRPr="00784155" w:rsidRDefault="00230716" w:rsidP="00012F1D">
      <w:pPr>
        <w:pStyle w:val="aff"/>
        <w:numPr>
          <w:ilvl w:val="0"/>
          <w:numId w:val="61"/>
        </w:numPr>
        <w:rPr>
          <w:lang w:val="el-GR"/>
        </w:rPr>
      </w:pPr>
      <w:r w:rsidRPr="00784155">
        <w:rPr>
          <w:b/>
          <w:bCs/>
          <w:lang w:val="el-GR"/>
        </w:rPr>
        <w:t>Επίπεδο διαχείρισης</w:t>
      </w:r>
      <w:r w:rsidRPr="00784155">
        <w:rPr>
          <w:lang w:val="el-GR"/>
        </w:rPr>
        <w:t xml:space="preserve"> (</w:t>
      </w:r>
      <w:r w:rsidRPr="00FC563C">
        <w:t>Enterprise</w:t>
      </w:r>
      <w:r w:rsidRPr="00784155">
        <w:rPr>
          <w:lang w:val="el-GR"/>
        </w:rPr>
        <w:t xml:space="preserve"> </w:t>
      </w:r>
      <w:r w:rsidRPr="00FC563C">
        <w:t>Management</w:t>
      </w:r>
      <w:r w:rsidRPr="00784155">
        <w:rPr>
          <w:lang w:val="el-GR"/>
        </w:rPr>
        <w:t xml:space="preserve">): Αφορά την παρεχόμενη λειτουργικότητα διαχείρισης η οποία θα επιτρέπει στον διαχειριστή να επιβλέπει τη λειτουργία όλων των </w:t>
      </w:r>
      <w:r w:rsidRPr="00784155">
        <w:rPr>
          <w:lang w:val="el-GR"/>
        </w:rPr>
        <w:lastRenderedPageBreak/>
        <w:t xml:space="preserve">επιπέδων της αρχιτεκτονικής κατά το δυνατόν από ενιαίο γραφικό ή </w:t>
      </w:r>
      <w:r w:rsidRPr="00FC563C">
        <w:t>web</w:t>
      </w:r>
      <w:r w:rsidRPr="00784155">
        <w:rPr>
          <w:lang w:val="el-GR"/>
        </w:rPr>
        <w:t>-</w:t>
      </w:r>
      <w:r w:rsidRPr="00FC563C">
        <w:t>based</w:t>
      </w:r>
      <w:r w:rsidRPr="00784155">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1DB0964F" w14:textId="77777777" w:rsidR="00230716" w:rsidRPr="00784155" w:rsidRDefault="00230716" w:rsidP="00012F1D">
      <w:pPr>
        <w:pStyle w:val="aff"/>
        <w:numPr>
          <w:ilvl w:val="0"/>
          <w:numId w:val="61"/>
        </w:numPr>
        <w:rPr>
          <w:lang w:val="el-GR"/>
        </w:rPr>
      </w:pPr>
      <w:r w:rsidRPr="00784155">
        <w:rPr>
          <w:b/>
          <w:bCs/>
          <w:lang w:val="el-GR"/>
        </w:rPr>
        <w:t>Επίπεδο ανάπτυξης</w:t>
      </w:r>
      <w:r w:rsidRPr="00784155">
        <w:rPr>
          <w:lang w:val="el-GR"/>
        </w:rPr>
        <w:t xml:space="preserve"> (</w:t>
      </w:r>
      <w:r w:rsidRPr="00FC563C">
        <w:t>Enterprise</w:t>
      </w:r>
      <w:r w:rsidRPr="00784155">
        <w:rPr>
          <w:lang w:val="el-GR"/>
        </w:rPr>
        <w:t xml:space="preserve"> </w:t>
      </w:r>
      <w:r w:rsidRPr="00FC563C">
        <w:t>Development</w:t>
      </w:r>
      <w:r w:rsidRPr="00784155">
        <w:rPr>
          <w:lang w:val="el-GR"/>
        </w:rPr>
        <w:t xml:space="preserve">):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στο πλαίσιο της υφιστάμενης </w:t>
      </w:r>
      <w:r w:rsidRPr="00FC563C">
        <w:t> </w:t>
      </w:r>
      <w:r w:rsidRPr="00784155">
        <w:rPr>
          <w:lang w:val="el-GR"/>
        </w:rPr>
        <w:t>αρχιτεκτονικής.</w:t>
      </w:r>
    </w:p>
    <w:p w14:paraId="1A8315D1" w14:textId="77777777" w:rsidR="00230716" w:rsidRPr="00230716" w:rsidRDefault="00230716" w:rsidP="00230716">
      <w:pPr>
        <w:rPr>
          <w:lang w:val="el-GR"/>
        </w:rPr>
      </w:pPr>
      <w:r w:rsidRPr="00230716">
        <w:rPr>
          <w:lang w:val="el-GR"/>
        </w:rPr>
        <w:t xml:space="preserve"> </w:t>
      </w:r>
    </w:p>
    <w:p w14:paraId="31E8A07C" w14:textId="77777777" w:rsidR="00773F0D" w:rsidRDefault="00773F0D" w:rsidP="00773F0D">
      <w:pPr>
        <w:rPr>
          <w:lang w:val="el-GR"/>
        </w:rPr>
      </w:pPr>
      <w:r w:rsidRPr="00230716">
        <w:rPr>
          <w:lang w:val="el-GR"/>
        </w:rPr>
        <w:t>Το ακόλουθο σχήμα αποτυπώνει τη λογική αρχιτεκτονική των συστημάτων :</w:t>
      </w:r>
    </w:p>
    <w:p w14:paraId="4461794E" w14:textId="77777777" w:rsidR="00773F0D" w:rsidRPr="00230716" w:rsidRDefault="00773F0D" w:rsidP="00773F0D">
      <w:pPr>
        <w:jc w:val="left"/>
        <w:rPr>
          <w:lang w:val="el-GR"/>
        </w:rPr>
      </w:pPr>
      <w:r w:rsidRPr="00FC563C">
        <w:rPr>
          <w:noProof/>
          <w:lang w:val="el-GR" w:eastAsia="el-GR"/>
        </w:rPr>
        <mc:AlternateContent>
          <mc:Choice Requires="wpg">
            <w:drawing>
              <wp:anchor distT="0" distB="0" distL="114300" distR="114300" simplePos="0" relativeHeight="251668480" behindDoc="0" locked="0" layoutInCell="1" allowOverlap="1" wp14:anchorId="7B78038E" wp14:editId="462D4D1B">
                <wp:simplePos x="0" y="0"/>
                <wp:positionH relativeFrom="character">
                  <wp:posOffset>0</wp:posOffset>
                </wp:positionH>
                <wp:positionV relativeFrom="line">
                  <wp:posOffset>0</wp:posOffset>
                </wp:positionV>
                <wp:extent cx="4389120" cy="2363470"/>
                <wp:effectExtent l="0" t="0" r="830580" b="1522730"/>
                <wp:wrapNone/>
                <wp:docPr id="27" name="Ομάδα 27"/>
                <wp:cNvGraphicFramePr/>
                <a:graphic xmlns:a="http://schemas.openxmlformats.org/drawingml/2006/main">
                  <a:graphicData uri="http://schemas.microsoft.com/office/word/2010/wordprocessingGroup">
                    <wpg:wgp>
                      <wpg:cNvGrpSpPr/>
                      <wpg:grpSpPr>
                        <a:xfrm>
                          <a:off x="0" y="0"/>
                          <a:ext cx="5219700" cy="3876675"/>
                          <a:chOff x="0" y="0"/>
                          <a:chExt cx="5219700" cy="3876675"/>
                        </a:xfrm>
                      </wpg:grpSpPr>
                      <wps:wsp>
                        <wps:cNvPr id="21" name="Ορθογώνιο 21"/>
                        <wps:cNvSpPr/>
                        <wps:spPr>
                          <a:xfrm>
                            <a:off x="830580" y="1513840"/>
                            <a:ext cx="4389120" cy="2362835"/>
                          </a:xfrm>
                          <a:prstGeom prst="rect">
                            <a:avLst/>
                          </a:prstGeom>
                          <a:noFill/>
                          <a:ln>
                            <a:noFill/>
                          </a:ln>
                        </wps:spPr>
                        <wps:bodyPr/>
                      </wps:wsp>
                      <wps:wsp>
                        <wps:cNvPr id="22" name="Text Box 4"/>
                        <wps:cNvSpPr txBox="1">
                          <a:spLocks noChangeArrowheads="1"/>
                        </wps:cNvSpPr>
                        <wps:spPr bwMode="auto">
                          <a:xfrm>
                            <a:off x="571500" y="0"/>
                            <a:ext cx="2514600" cy="342900"/>
                          </a:xfrm>
                          <a:prstGeom prst="rect">
                            <a:avLst/>
                          </a:prstGeom>
                          <a:solidFill>
                            <a:srgbClr val="FFFFFF"/>
                          </a:solidFill>
                          <a:ln w="9525">
                            <a:solidFill>
                              <a:srgbClr val="000000"/>
                            </a:solidFill>
                            <a:miter lim="800000"/>
                            <a:headEnd/>
                            <a:tailEnd/>
                          </a:ln>
                        </wps:spPr>
                        <wps:txbx>
                          <w:txbxContent>
                            <w:p w14:paraId="407A9305" w14:textId="77777777" w:rsidR="006329B6" w:rsidRPr="00FC563C" w:rsidRDefault="006329B6" w:rsidP="00773F0D">
                              <w:r w:rsidRPr="00FC563C">
                                <w:t xml:space="preserve">            Επίπ</w:t>
                              </w:r>
                              <w:proofErr w:type="spellStart"/>
                              <w:r w:rsidRPr="00FC563C">
                                <w:t>εδο</w:t>
                              </w:r>
                              <w:proofErr w:type="spellEnd"/>
                              <w:r w:rsidRPr="00FC563C">
                                <w:t xml:space="preserve"> </w:t>
                              </w:r>
                              <w:proofErr w:type="spellStart"/>
                              <w:r w:rsidRPr="00FC563C">
                                <w:t>Χρηστών</w:t>
                              </w:r>
                              <w:proofErr w:type="spellEnd"/>
                            </w:p>
                          </w:txbxContent>
                        </wps:txbx>
                        <wps:bodyPr rot="0" vert="horz" wrap="square" lIns="91440" tIns="45720" rIns="91440" bIns="45720" anchor="t" anchorCtr="0" upright="1">
                          <a:noAutofit/>
                        </wps:bodyPr>
                      </wps:wsp>
                      <wps:wsp>
                        <wps:cNvPr id="23" name="Text Box 5"/>
                        <wps:cNvSpPr txBox="1">
                          <a:spLocks noChangeArrowheads="1"/>
                        </wps:cNvSpPr>
                        <wps:spPr bwMode="auto">
                          <a:xfrm>
                            <a:off x="571500" y="571500"/>
                            <a:ext cx="2513965" cy="342900"/>
                          </a:xfrm>
                          <a:prstGeom prst="rect">
                            <a:avLst/>
                          </a:prstGeom>
                          <a:solidFill>
                            <a:srgbClr val="FFFFFF"/>
                          </a:solidFill>
                          <a:ln w="9525">
                            <a:solidFill>
                              <a:srgbClr val="000000"/>
                            </a:solidFill>
                            <a:miter lim="800000"/>
                            <a:headEnd/>
                            <a:tailEnd/>
                          </a:ln>
                        </wps:spPr>
                        <wps:txbx>
                          <w:txbxContent>
                            <w:p w14:paraId="3DD372C0" w14:textId="77777777" w:rsidR="006329B6" w:rsidRPr="00FC563C" w:rsidRDefault="006329B6" w:rsidP="00773F0D">
                              <w:r w:rsidRPr="00FC563C">
                                <w:t>Επίπ</w:t>
                              </w:r>
                              <w:proofErr w:type="spellStart"/>
                              <w:r w:rsidRPr="00FC563C">
                                <w:t>εδο</w:t>
                              </w:r>
                              <w:proofErr w:type="spellEnd"/>
                              <w:r w:rsidRPr="00FC563C">
                                <w:t xml:space="preserve"> </w:t>
                              </w:r>
                              <w:proofErr w:type="spellStart"/>
                              <w:r w:rsidRPr="00FC563C">
                                <w:t>Εφ</w:t>
                              </w:r>
                              <w:proofErr w:type="spellEnd"/>
                              <w:r w:rsidRPr="00FC563C">
                                <w:t>αρμογών</w:t>
                              </w:r>
                            </w:p>
                          </w:txbxContent>
                        </wps:txbx>
                        <wps:bodyPr rot="0" vert="horz" wrap="square" lIns="91440" tIns="45720" rIns="91440" bIns="45720" anchor="t" anchorCtr="0" upright="1">
                          <a:noAutofit/>
                        </wps:bodyPr>
                      </wps:wsp>
                      <wps:wsp>
                        <wps:cNvPr id="24" name="Text Box 6"/>
                        <wps:cNvSpPr txBox="1">
                          <a:spLocks noChangeArrowheads="1"/>
                        </wps:cNvSpPr>
                        <wps:spPr bwMode="auto">
                          <a:xfrm>
                            <a:off x="571500" y="1143000"/>
                            <a:ext cx="2513965" cy="342900"/>
                          </a:xfrm>
                          <a:prstGeom prst="rect">
                            <a:avLst/>
                          </a:prstGeom>
                          <a:solidFill>
                            <a:srgbClr val="FFFFFF"/>
                          </a:solidFill>
                          <a:ln w="9525">
                            <a:solidFill>
                              <a:srgbClr val="000000"/>
                            </a:solidFill>
                            <a:miter lim="800000"/>
                            <a:headEnd/>
                            <a:tailEnd/>
                          </a:ln>
                        </wps:spPr>
                        <wps:txbx>
                          <w:txbxContent>
                            <w:p w14:paraId="58F6EF74" w14:textId="77777777" w:rsidR="006329B6" w:rsidRPr="00FC563C" w:rsidRDefault="006329B6" w:rsidP="00773F0D">
                              <w:r w:rsidRPr="00FC563C">
                                <w:t>Επίπ</w:t>
                              </w:r>
                              <w:proofErr w:type="spellStart"/>
                              <w:r w:rsidRPr="00FC563C">
                                <w:t>εδο</w:t>
                              </w:r>
                              <w:proofErr w:type="spellEnd"/>
                              <w:r w:rsidRPr="00FC563C">
                                <w:t xml:space="preserve"> </w:t>
                              </w:r>
                              <w:proofErr w:type="spellStart"/>
                              <w:r w:rsidRPr="00FC563C">
                                <w:t>Δεδομένων</w:t>
                              </w:r>
                              <w:proofErr w:type="spellEnd"/>
                            </w:p>
                          </w:txbxContent>
                        </wps:txbx>
                        <wps:bodyPr rot="0" vert="horz" wrap="square" lIns="91440" tIns="45720" rIns="91440" bIns="45720" anchor="t" anchorCtr="0" upright="1">
                          <a:noAutofit/>
                        </wps:bodyPr>
                      </wps:wsp>
                      <wps:wsp>
                        <wps:cNvPr id="25" name="Text Box 7"/>
                        <wps:cNvSpPr txBox="1">
                          <a:spLocks noChangeArrowheads="1"/>
                        </wps:cNvSpPr>
                        <wps:spPr bwMode="auto">
                          <a:xfrm>
                            <a:off x="0" y="0"/>
                            <a:ext cx="457200" cy="2057400"/>
                          </a:xfrm>
                          <a:prstGeom prst="rect">
                            <a:avLst/>
                          </a:prstGeom>
                          <a:solidFill>
                            <a:srgbClr val="FFFFFF"/>
                          </a:solidFill>
                          <a:ln w="9525">
                            <a:solidFill>
                              <a:srgbClr val="000000"/>
                            </a:solidFill>
                            <a:miter lim="800000"/>
                            <a:headEnd/>
                            <a:tailEnd/>
                          </a:ln>
                        </wps:spPr>
                        <wps:txbx>
                          <w:txbxContent>
                            <w:p w14:paraId="6A7B4DE8" w14:textId="77777777" w:rsidR="006329B6" w:rsidRPr="00FC563C" w:rsidRDefault="006329B6" w:rsidP="00773F0D">
                              <w:r w:rsidRPr="00FC563C">
                                <w:t>Επίπ</w:t>
                              </w:r>
                              <w:proofErr w:type="spellStart"/>
                              <w:r w:rsidRPr="00FC563C">
                                <w:t>εδο</w:t>
                              </w:r>
                              <w:proofErr w:type="spellEnd"/>
                              <w:r w:rsidRPr="00FC563C">
                                <w:t xml:space="preserve"> </w:t>
                              </w:r>
                              <w:proofErr w:type="spellStart"/>
                              <w:r w:rsidRPr="00FC563C">
                                <w:t>Δι</w:t>
                              </w:r>
                              <w:proofErr w:type="spellEnd"/>
                              <w:r w:rsidRPr="00FC563C">
                                <w:t>αχείρισης</w:t>
                              </w:r>
                            </w:p>
                          </w:txbxContent>
                        </wps:txbx>
                        <wps:bodyPr rot="0" vert="vert" wrap="square" lIns="91440" tIns="45720" rIns="91440" bIns="45720" anchor="t" anchorCtr="0" upright="1">
                          <a:noAutofit/>
                        </wps:bodyPr>
                      </wps:wsp>
                      <wps:wsp>
                        <wps:cNvPr id="26" name="Text Box 8"/>
                        <wps:cNvSpPr txBox="1">
                          <a:spLocks noChangeArrowheads="1"/>
                        </wps:cNvSpPr>
                        <wps:spPr bwMode="auto">
                          <a:xfrm>
                            <a:off x="3200400" y="0"/>
                            <a:ext cx="457200" cy="1485900"/>
                          </a:xfrm>
                          <a:prstGeom prst="rect">
                            <a:avLst/>
                          </a:prstGeom>
                          <a:solidFill>
                            <a:srgbClr val="FFFFFF"/>
                          </a:solidFill>
                          <a:ln w="9525">
                            <a:solidFill>
                              <a:srgbClr val="000000"/>
                            </a:solidFill>
                            <a:miter lim="800000"/>
                            <a:headEnd/>
                            <a:tailEnd/>
                          </a:ln>
                        </wps:spPr>
                        <wps:txbx>
                          <w:txbxContent>
                            <w:p w14:paraId="2565B050" w14:textId="77777777" w:rsidR="006329B6" w:rsidRPr="00FC563C" w:rsidRDefault="006329B6" w:rsidP="00773F0D">
                              <w:r w:rsidRPr="00FC563C">
                                <w:t>Επίπ</w:t>
                              </w:r>
                              <w:proofErr w:type="spellStart"/>
                              <w:r w:rsidRPr="00FC563C">
                                <w:t>εδο</w:t>
                              </w:r>
                              <w:proofErr w:type="spellEnd"/>
                              <w:r w:rsidRPr="00FC563C">
                                <w:t xml:space="preserve"> </w:t>
                              </w:r>
                              <w:proofErr w:type="spellStart"/>
                              <w:r w:rsidRPr="00FC563C">
                                <w:t>Ανά</w:t>
                              </w:r>
                              <w:proofErr w:type="spellEnd"/>
                              <w:r w:rsidRPr="00FC563C">
                                <w:t>πτυξης</w:t>
                              </w:r>
                            </w:p>
                          </w:txbxContent>
                        </wps:txbx>
                        <wps:bodyPr rot="0" vert="vert" wrap="square" lIns="91440" tIns="45720" rIns="91440" bIns="45720" anchor="t" anchorCtr="0" upright="1">
                          <a:noAutofit/>
                        </wps:bodyPr>
                      </wps:wsp>
                      <wps:wsp>
                        <wps:cNvPr id="28" name="Text Box 9"/>
                        <wps:cNvSpPr txBox="1">
                          <a:spLocks noChangeArrowheads="1"/>
                        </wps:cNvSpPr>
                        <wps:spPr bwMode="auto">
                          <a:xfrm>
                            <a:off x="3771900" y="0"/>
                            <a:ext cx="457200" cy="2057400"/>
                          </a:xfrm>
                          <a:prstGeom prst="rect">
                            <a:avLst/>
                          </a:prstGeom>
                          <a:solidFill>
                            <a:srgbClr val="FFFFFF"/>
                          </a:solidFill>
                          <a:ln w="9525">
                            <a:solidFill>
                              <a:srgbClr val="000000"/>
                            </a:solidFill>
                            <a:miter lim="800000"/>
                            <a:headEnd/>
                            <a:tailEnd/>
                          </a:ln>
                        </wps:spPr>
                        <wps:txbx>
                          <w:txbxContent>
                            <w:p w14:paraId="5D56DBEC" w14:textId="77777777" w:rsidR="006329B6" w:rsidRPr="00FC563C" w:rsidRDefault="006329B6" w:rsidP="00773F0D">
                              <w:r w:rsidRPr="00FC563C">
                                <w:t>Επίπ</w:t>
                              </w:r>
                              <w:proofErr w:type="spellStart"/>
                              <w:r w:rsidRPr="00FC563C">
                                <w:t>εδο</w:t>
                              </w:r>
                              <w:proofErr w:type="spellEnd"/>
                              <w:r w:rsidRPr="00FC563C">
                                <w:t xml:space="preserve"> </w:t>
                              </w:r>
                              <w:proofErr w:type="spellStart"/>
                              <w:r w:rsidRPr="00FC563C">
                                <w:t>Ασφάλει</w:t>
                              </w:r>
                              <w:proofErr w:type="spellEnd"/>
                              <w:r w:rsidRPr="00FC563C">
                                <w:t>ας</w:t>
                              </w:r>
                            </w:p>
                          </w:txbxContent>
                        </wps:txbx>
                        <wps:bodyPr rot="0" vert="vert" wrap="square" lIns="91440" tIns="45720" rIns="91440" bIns="45720" anchor="t" anchorCtr="0" upright="1">
                          <a:noAutofit/>
                        </wps:bodyPr>
                      </wps:wsp>
                      <wps:wsp>
                        <wps:cNvPr id="29" name="Text Box 10"/>
                        <wps:cNvSpPr txBox="1">
                          <a:spLocks noChangeArrowheads="1"/>
                        </wps:cNvSpPr>
                        <wps:spPr bwMode="auto">
                          <a:xfrm>
                            <a:off x="571500" y="1714500"/>
                            <a:ext cx="3086100" cy="342900"/>
                          </a:xfrm>
                          <a:prstGeom prst="rect">
                            <a:avLst/>
                          </a:prstGeom>
                          <a:solidFill>
                            <a:srgbClr val="FFFFFF"/>
                          </a:solidFill>
                          <a:ln w="9525">
                            <a:solidFill>
                              <a:srgbClr val="000000"/>
                            </a:solidFill>
                            <a:miter lim="800000"/>
                            <a:headEnd/>
                            <a:tailEnd/>
                          </a:ln>
                        </wps:spPr>
                        <wps:txbx>
                          <w:txbxContent>
                            <w:p w14:paraId="76189460" w14:textId="77777777" w:rsidR="006329B6" w:rsidRPr="00FC563C" w:rsidRDefault="006329B6" w:rsidP="00773F0D">
                              <w:r w:rsidRPr="00FC563C">
                                <w:t xml:space="preserve">            Επίπ</w:t>
                              </w:r>
                              <w:proofErr w:type="spellStart"/>
                              <w:r w:rsidRPr="00FC563C">
                                <w:t>εδο</w:t>
                              </w:r>
                              <w:proofErr w:type="spellEnd"/>
                              <w:r w:rsidRPr="00FC563C">
                                <w:t xml:space="preserve"> Υπ</w:t>
                              </w:r>
                              <w:proofErr w:type="spellStart"/>
                              <w:r w:rsidRPr="00FC563C">
                                <w:t>οδομών</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78038E" id="Ομάδα 27" o:spid="_x0000_s1026" style="position:absolute;margin-left:0;margin-top:0;width:345.6pt;height:186.1pt;z-index:251668480;mso-position-horizontal-relative:char;mso-position-vertical-relative:line" coordsize="52197,38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">
                <v:rect id="Ορθογώνιο 21" o:spid="_x0000_s1027" style="position:absolute;left:8305;top:15138;width:43892;height:23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shapetype id="_x0000_t202" coordsize="21600,21600" o:spt="202" path="m,l,21600r21600,l21600,xe">
                  <v:stroke joinstyle="miter"/>
                  <v:path gradientshapeok="t" o:connecttype="rect"/>
                </v:shapetype>
                <v:shape id="Text Box 4" o:spid="_x0000_s1028" type="#_x0000_t202" style="position:absolute;left:5715;width:2514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407A9305" w14:textId="77777777" w:rsidR="006329B6" w:rsidRPr="00FC563C" w:rsidRDefault="006329B6" w:rsidP="00773F0D">
                        <w:r w:rsidRPr="00FC563C">
                          <w:t xml:space="preserve">            Επίπεδο Χρηστών</w:t>
                        </w:r>
                      </w:p>
                    </w:txbxContent>
                  </v:textbox>
                </v:shape>
                <v:shape id="Text Box 5" o:spid="_x0000_s1029" type="#_x0000_t202" style="position:absolute;left:5715;top:5715;width:2513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3DD372C0" w14:textId="77777777" w:rsidR="006329B6" w:rsidRPr="00FC563C" w:rsidRDefault="006329B6" w:rsidP="00773F0D">
                        <w:r w:rsidRPr="00FC563C">
                          <w:t>Επίπεδο Εφαρμογών</w:t>
                        </w:r>
                      </w:p>
                    </w:txbxContent>
                  </v:textbox>
                </v:shape>
                <v:shape id="Text Box 6" o:spid="_x0000_s1030" type="#_x0000_t202" style="position:absolute;left:5715;top:11430;width:2513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14:paraId="58F6EF74" w14:textId="77777777" w:rsidR="006329B6" w:rsidRPr="00FC563C" w:rsidRDefault="006329B6" w:rsidP="00773F0D">
                        <w:r w:rsidRPr="00FC563C">
                          <w:t>Επίπεδο Δεδομένων</w:t>
                        </w:r>
                      </w:p>
                    </w:txbxContent>
                  </v:textbox>
                </v:shape>
                <v:shape id="Text Box 7" o:spid="_x0000_s1031" type="#_x0000_t202" style="position:absolute;width:457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">
                  <v:textbox style="layout-flow:vertical">
                    <w:txbxContent>
                      <w:p w14:paraId="6A7B4DE8" w14:textId="77777777" w:rsidR="006329B6" w:rsidRPr="00FC563C" w:rsidRDefault="006329B6" w:rsidP="00773F0D">
                        <w:r w:rsidRPr="00FC563C">
                          <w:t>Επίπεδο Διαχείρισης</w:t>
                        </w:r>
                      </w:p>
                    </w:txbxContent>
                  </v:textbox>
                </v:shape>
                <v:shape id="Text Box 8" o:spid="_x0000_s1032" type="#_x0000_t202" style="position:absolute;left:32004;width:4572;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">
                  <v:textbox style="layout-flow:vertical">
                    <w:txbxContent>
                      <w:p w14:paraId="2565B050" w14:textId="77777777" w:rsidR="006329B6" w:rsidRPr="00FC563C" w:rsidRDefault="006329B6" w:rsidP="00773F0D">
                        <w:r w:rsidRPr="00FC563C">
                          <w:t>Επίπεδο Ανάπτυξης</w:t>
                        </w:r>
                      </w:p>
                    </w:txbxContent>
                  </v:textbox>
                </v:shape>
                <v:shape id="Text Box 9" o:spid="_x0000_s1033" type="#_x0000_t202" style="position:absolute;left:37719;width:457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">
                  <v:textbox style="layout-flow:vertical">
                    <w:txbxContent>
                      <w:p w14:paraId="5D56DBEC" w14:textId="77777777" w:rsidR="006329B6" w:rsidRPr="00FC563C" w:rsidRDefault="006329B6" w:rsidP="00773F0D">
                        <w:r w:rsidRPr="00FC563C">
                          <w:t>Επίπεδο Ασφάλειας</w:t>
                        </w:r>
                      </w:p>
                    </w:txbxContent>
                  </v:textbox>
                </v:shape>
                <v:shape id="Text Box 10" o:spid="_x0000_s1034" type="#_x0000_t202" style="position:absolute;left:5715;top:17145;width:3086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14:paraId="76189460" w14:textId="77777777" w:rsidR="006329B6" w:rsidRPr="00FC563C" w:rsidRDefault="006329B6" w:rsidP="00773F0D">
                        <w:r w:rsidRPr="00FC563C">
                          <w:t xml:space="preserve">            Επίπεδο Υποδομών</w:t>
                        </w:r>
                      </w:p>
                    </w:txbxContent>
                  </v:textbox>
                </v:shape>
                <w10:wrap anchory="line"/>
              </v:group>
            </w:pict>
          </mc:Fallback>
        </mc:AlternateContent>
      </w:r>
    </w:p>
    <w:p w14:paraId="6A779161" w14:textId="77777777" w:rsidR="00773F0D" w:rsidRPr="00FC563C" w:rsidRDefault="00773F0D" w:rsidP="00773F0D">
      <w:r w:rsidRPr="00FC563C">
        <w:rPr>
          <w:noProof/>
          <w:lang w:val="el-GR" w:eastAsia="el-GR"/>
        </w:rPr>
        <mc:AlternateContent>
          <mc:Choice Requires="wps">
            <w:drawing>
              <wp:inline distT="0" distB="0" distL="0" distR="0" wp14:anchorId="52F3DBA6" wp14:editId="703E5D26">
                <wp:extent cx="4457700" cy="2400300"/>
                <wp:effectExtent l="0" t="0" r="0" b="0"/>
                <wp:docPr id="16" name="Ορθογώνιο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4577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989A75" id="Ορθογώνιο 16" o:spid="_x0000_s1026" style="width:351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" filled="f" stroked="f">
                <o:lock v:ext="edit" aspectratio="t"/>
                <w10:anchorlock/>
              </v:rect>
            </w:pict>
          </mc:Fallback>
        </mc:AlternateContent>
      </w:r>
    </w:p>
    <w:p w14:paraId="08113399" w14:textId="77777777" w:rsidR="00230716" w:rsidRPr="00230716" w:rsidRDefault="00230716" w:rsidP="00012F1D">
      <w:pPr>
        <w:pStyle w:val="2"/>
        <w:numPr>
          <w:ilvl w:val="0"/>
          <w:numId w:val="32"/>
        </w:numPr>
        <w:rPr>
          <w:lang w:val="el-GR"/>
        </w:rPr>
      </w:pPr>
      <w:bookmarkStart w:id="365" w:name="_Toc74566965"/>
      <w:bookmarkStart w:id="366" w:name="_Toc99717320"/>
      <w:r w:rsidRPr="00230716">
        <w:rPr>
          <w:lang w:val="el-GR"/>
        </w:rPr>
        <w:t>Λειτουργικές Απαιτήσεις</w:t>
      </w:r>
      <w:bookmarkEnd w:id="365"/>
      <w:bookmarkEnd w:id="366"/>
      <w:r w:rsidRPr="00230716">
        <w:rPr>
          <w:lang w:val="el-GR"/>
        </w:rPr>
        <w:t xml:space="preserve">  </w:t>
      </w:r>
    </w:p>
    <w:p w14:paraId="16F523A4" w14:textId="77777777" w:rsidR="00230716" w:rsidRPr="00230716" w:rsidRDefault="00230716" w:rsidP="00230716">
      <w:pPr>
        <w:rPr>
          <w:lang w:val="el-GR"/>
        </w:rPr>
      </w:pPr>
      <w:r w:rsidRPr="00230716">
        <w:rPr>
          <w:lang w:val="el-GR"/>
        </w:rPr>
        <w:t>Ο ανάδοχος χρειάζεται να αναμορφώσει υφιστάμενες λειτουργίες του ΟΠΣ ή να αναπτύξει νέες, διατηρώντας την υφιστάμενη επιχειρησιακή λογική. Ενδεικτικά αναφέρουμε τις λειτουργικές απαιτήσεις των κάτωθι υποσυστημάτων :</w:t>
      </w:r>
    </w:p>
    <w:p w14:paraId="556500C0" w14:textId="77777777" w:rsidR="00230716" w:rsidRPr="00125E46" w:rsidRDefault="00230716" w:rsidP="00012F1D">
      <w:pPr>
        <w:pStyle w:val="2"/>
        <w:numPr>
          <w:ilvl w:val="1"/>
          <w:numId w:val="32"/>
        </w:numPr>
        <w:rPr>
          <w:lang w:val="el-GR"/>
        </w:rPr>
      </w:pPr>
      <w:bookmarkStart w:id="367" w:name="_Toc74566966"/>
      <w:bookmarkStart w:id="368" w:name="_Toc99717321"/>
      <w:r w:rsidRPr="00125E46">
        <w:rPr>
          <w:lang w:val="el-GR"/>
        </w:rPr>
        <w:t xml:space="preserve">Υποσύστημα </w:t>
      </w:r>
      <w:bookmarkEnd w:id="367"/>
      <w:r w:rsidRPr="00125E46">
        <w:rPr>
          <w:lang w:val="el-GR"/>
        </w:rPr>
        <w:t>Ηλεκτρονικού Πρωτοκόλλου, διαχείρισης εγγράφων και ροών εργασίας</w:t>
      </w:r>
      <w:bookmarkEnd w:id="368"/>
    </w:p>
    <w:p w14:paraId="1EDAAC1B" w14:textId="77777777" w:rsidR="00230716" w:rsidRPr="00230716" w:rsidRDefault="00230716" w:rsidP="00230716">
      <w:pPr>
        <w:rPr>
          <w:lang w:val="el-GR"/>
        </w:rPr>
      </w:pPr>
      <w:r w:rsidRPr="00230716">
        <w:rPr>
          <w:lang w:val="el-GR"/>
        </w:rPr>
        <w:t xml:space="preserve">Στις εργασίες αναβάθμισης του υφιστάμενου υποσυστήματος περιλαμβάνονται κατ’ ελάχιστον τα εξής: </w:t>
      </w:r>
    </w:p>
    <w:p w14:paraId="46093FEE" w14:textId="77777777" w:rsidR="00230716" w:rsidRPr="00230716" w:rsidRDefault="00230716" w:rsidP="00230716">
      <w:pPr>
        <w:rPr>
          <w:lang w:val="el-GR"/>
        </w:rPr>
      </w:pPr>
      <w:r w:rsidRPr="00230716">
        <w:rPr>
          <w:lang w:val="el-GR"/>
        </w:rPr>
        <w:t>Σε επίπεδο πρωτοκόλλησης:</w:t>
      </w:r>
    </w:p>
    <w:p w14:paraId="6BE6692C" w14:textId="77777777" w:rsidR="00230716" w:rsidRPr="00125E46" w:rsidRDefault="00230716" w:rsidP="00012F1D">
      <w:pPr>
        <w:pStyle w:val="aff"/>
        <w:numPr>
          <w:ilvl w:val="0"/>
          <w:numId w:val="62"/>
        </w:numPr>
        <w:rPr>
          <w:lang w:val="el-GR"/>
        </w:rPr>
      </w:pPr>
      <w:r w:rsidRPr="00125E46">
        <w:rPr>
          <w:lang w:val="el-GR"/>
        </w:rPr>
        <w:t xml:space="preserve">Προσθήκη πεδίων και λειτουργικότητας για την υποδοχή και αυτόματη πρωτοκόλληση αιτήσεων. Οι  τύποι αιτήσεων θα πρέπει να ορίζονται παραμετρικά. Για κάθε τύπο αίτησης θα αποδίδεται μοναδικός κωδικός, τίτλος, περιγραφή και θα ορίζονται τα απαιτούμενα δικαιολογητικά. Κατά τη δημιουργία του αποδεικτικού παραλαβής αίτησης θα εμφανίζεται η λίστα των απαιτούμενων δικαιολογητικών με ένδειξη σχετικά με το εάν έχει υποβληθεί. </w:t>
      </w:r>
    </w:p>
    <w:p w14:paraId="015DA36A" w14:textId="77777777" w:rsidR="00230716" w:rsidRPr="00125E46" w:rsidRDefault="00230716" w:rsidP="00012F1D">
      <w:pPr>
        <w:pStyle w:val="aff"/>
        <w:numPr>
          <w:ilvl w:val="0"/>
          <w:numId w:val="62"/>
        </w:numPr>
        <w:rPr>
          <w:lang w:val="el-GR"/>
        </w:rPr>
      </w:pPr>
      <w:r w:rsidRPr="00125E46">
        <w:rPr>
          <w:lang w:val="el-GR"/>
        </w:rPr>
        <w:t>Προσθήκη λειτουργίας για τη μαζική διαχείριση πρωτοκόλλων με βάση κοινά χαρακτηριστικά και ιδιότητες.</w:t>
      </w:r>
    </w:p>
    <w:p w14:paraId="0052D8AD" w14:textId="77777777" w:rsidR="00230716" w:rsidRPr="00125E46" w:rsidRDefault="00230716" w:rsidP="00012F1D">
      <w:pPr>
        <w:pStyle w:val="aff"/>
        <w:numPr>
          <w:ilvl w:val="0"/>
          <w:numId w:val="62"/>
        </w:numPr>
        <w:rPr>
          <w:lang w:val="el-GR"/>
        </w:rPr>
      </w:pPr>
      <w:r w:rsidRPr="00125E46">
        <w:rPr>
          <w:lang w:val="el-GR"/>
        </w:rPr>
        <w:t>Προσθήκη λειτουργίας για την αυτόματη πρωτοκόλληση εγγράφων μέσω ηλεκτρονικής αλληλογραφίας.</w:t>
      </w:r>
    </w:p>
    <w:p w14:paraId="054F1D0D" w14:textId="77777777" w:rsidR="00230716" w:rsidRPr="00125E46" w:rsidRDefault="00230716" w:rsidP="00012F1D">
      <w:pPr>
        <w:pStyle w:val="aff"/>
        <w:numPr>
          <w:ilvl w:val="0"/>
          <w:numId w:val="62"/>
        </w:numPr>
        <w:rPr>
          <w:lang w:val="el-GR"/>
        </w:rPr>
      </w:pPr>
      <w:r w:rsidRPr="00125E46">
        <w:rPr>
          <w:lang w:val="el-GR"/>
        </w:rPr>
        <w:t xml:space="preserve">Προσθήκη κριτηρίων αναζήτησης έτσι ώστε το σύνολο των πεδίων καταχώρησης στην καρτέλα πρωτοκόλλου να είναι διαθέσιμα στην αναζήτηση. Προσθήκη δυνατότητας παραμετρικού ορισμού των πεδίων που εμφανίζονται στο αποτέλεσμα της αναζήτησης. Προσθήκη δυνατότητας αποθήκευσης των αποτελεσμάτων σε αρχείο </w:t>
      </w:r>
      <w:r w:rsidRPr="00FC563C">
        <w:t>pdf</w:t>
      </w:r>
      <w:r w:rsidRPr="00125E46">
        <w:rPr>
          <w:lang w:val="el-GR"/>
        </w:rPr>
        <w:t>.</w:t>
      </w:r>
    </w:p>
    <w:p w14:paraId="471A1D2D" w14:textId="77777777" w:rsidR="00230716" w:rsidRPr="00125E46" w:rsidRDefault="00230716" w:rsidP="00012F1D">
      <w:pPr>
        <w:pStyle w:val="aff"/>
        <w:numPr>
          <w:ilvl w:val="0"/>
          <w:numId w:val="62"/>
        </w:numPr>
        <w:rPr>
          <w:lang w:val="el-GR"/>
        </w:rPr>
      </w:pPr>
      <w:r w:rsidRPr="00125E46">
        <w:rPr>
          <w:lang w:val="el-GR"/>
        </w:rPr>
        <w:lastRenderedPageBreak/>
        <w:t xml:space="preserve">Προσθήκη </w:t>
      </w:r>
      <w:proofErr w:type="spellStart"/>
      <w:r w:rsidRPr="00125E46">
        <w:rPr>
          <w:lang w:val="el-GR"/>
        </w:rPr>
        <w:t>διεπαφής</w:t>
      </w:r>
      <w:proofErr w:type="spellEnd"/>
      <w:r w:rsidRPr="00125E46">
        <w:rPr>
          <w:lang w:val="el-GR"/>
        </w:rPr>
        <w:t xml:space="preserve"> για τρίτα υποσυστήματα για την αυτόματη πρωτοκόλληση και επισύναψη εγγράφων.</w:t>
      </w:r>
    </w:p>
    <w:p w14:paraId="4FDE242E" w14:textId="77777777" w:rsidR="00230716" w:rsidRPr="00125E46" w:rsidRDefault="00230716" w:rsidP="00012F1D">
      <w:pPr>
        <w:pStyle w:val="aff"/>
        <w:numPr>
          <w:ilvl w:val="0"/>
          <w:numId w:val="62"/>
        </w:numPr>
        <w:rPr>
          <w:lang w:val="el-GR"/>
        </w:rPr>
      </w:pPr>
      <w:r w:rsidRPr="00125E46">
        <w:rPr>
          <w:lang w:val="el-GR"/>
        </w:rPr>
        <w:t xml:space="preserve">Προσθήκη πεδίων και λειτουργίας για την ανταλλαγή δεδομένων με το σύστημα της Διαύγειας. </w:t>
      </w:r>
    </w:p>
    <w:p w14:paraId="181ECCEF" w14:textId="77777777" w:rsidR="00230716" w:rsidRPr="00125E46" w:rsidRDefault="00230716" w:rsidP="00012F1D">
      <w:pPr>
        <w:pStyle w:val="aff"/>
        <w:numPr>
          <w:ilvl w:val="0"/>
          <w:numId w:val="62"/>
        </w:numPr>
        <w:rPr>
          <w:lang w:val="el-GR"/>
        </w:rPr>
      </w:pPr>
      <w:r w:rsidRPr="00125E46">
        <w:rPr>
          <w:lang w:val="el-GR"/>
        </w:rPr>
        <w:t xml:space="preserve">Προσαρμογή για την ανταλλαγή δεδομένων με το Κεντρικό Σύστημα Ηλεκτρονικής Διακίνησης Εγγράφων(ΚΣΗΔΕ). </w:t>
      </w:r>
    </w:p>
    <w:p w14:paraId="70A8A697" w14:textId="77777777" w:rsidR="00230716" w:rsidRPr="00230716" w:rsidRDefault="00230716" w:rsidP="00230716">
      <w:pPr>
        <w:rPr>
          <w:lang w:val="el-GR"/>
        </w:rPr>
      </w:pPr>
      <w:r w:rsidRPr="00230716">
        <w:rPr>
          <w:lang w:val="el-GR"/>
        </w:rPr>
        <w:t xml:space="preserve">Σε επίπεδο διακίνησης εγγράφων: </w:t>
      </w:r>
    </w:p>
    <w:p w14:paraId="110BF0C9" w14:textId="77777777" w:rsidR="00230716" w:rsidRPr="00125E46" w:rsidRDefault="00230716" w:rsidP="00012F1D">
      <w:pPr>
        <w:pStyle w:val="aff"/>
        <w:numPr>
          <w:ilvl w:val="0"/>
          <w:numId w:val="63"/>
        </w:numPr>
        <w:rPr>
          <w:lang w:val="el-GR"/>
        </w:rPr>
      </w:pPr>
      <w:r w:rsidRPr="00125E46">
        <w:rPr>
          <w:lang w:val="el-GR"/>
        </w:rPr>
        <w:t>Προσθήκη λειτουργικότητας για την ευκολότερη διακίνηση των εγγράφων μεταξύ των οργανωτικών μονάδων της Γενικής Γραμματείας και των Καταστημάτων κράτησης. Περιλαμβάνονται κατ’ ελάχιστον τα εξής :</w:t>
      </w:r>
    </w:p>
    <w:p w14:paraId="1221014D" w14:textId="77777777" w:rsidR="00230716" w:rsidRPr="00125E46" w:rsidRDefault="00230716" w:rsidP="00012F1D">
      <w:pPr>
        <w:pStyle w:val="aff"/>
        <w:numPr>
          <w:ilvl w:val="0"/>
          <w:numId w:val="63"/>
        </w:numPr>
        <w:rPr>
          <w:lang w:val="el-GR"/>
        </w:rPr>
      </w:pPr>
      <w:r w:rsidRPr="00125E46">
        <w:rPr>
          <w:lang w:val="el-GR"/>
        </w:rPr>
        <w:t>Δυνατότητα λήψης ειδοποιήσεων, είτε από το περιβάλλον της εφαρμογής, είτε από την επιφάνεια εργασίας του Η/Υ.</w:t>
      </w:r>
    </w:p>
    <w:p w14:paraId="173B95E1" w14:textId="77777777" w:rsidR="00230716" w:rsidRPr="00125E46" w:rsidRDefault="00230716" w:rsidP="00012F1D">
      <w:pPr>
        <w:pStyle w:val="aff"/>
        <w:numPr>
          <w:ilvl w:val="0"/>
          <w:numId w:val="63"/>
        </w:numPr>
        <w:rPr>
          <w:lang w:val="el-GR"/>
        </w:rPr>
      </w:pPr>
      <w:r w:rsidRPr="00125E46">
        <w:rPr>
          <w:lang w:val="el-GR"/>
        </w:rPr>
        <w:t>Αυτόματη εμφάνιση των εγγράφων που έχουν χρεωθεί μέσω του Ηλεκτρονικού Πρωτοκόλλου.</w:t>
      </w:r>
    </w:p>
    <w:p w14:paraId="63F1A756" w14:textId="77777777" w:rsidR="00230716" w:rsidRPr="00125E46" w:rsidRDefault="00230716" w:rsidP="00012F1D">
      <w:pPr>
        <w:pStyle w:val="aff"/>
        <w:numPr>
          <w:ilvl w:val="0"/>
          <w:numId w:val="63"/>
        </w:numPr>
        <w:rPr>
          <w:lang w:val="el-GR"/>
        </w:rPr>
      </w:pPr>
      <w:r w:rsidRPr="00125E46">
        <w:rPr>
          <w:lang w:val="el-GR"/>
        </w:rPr>
        <w:t xml:space="preserve">Δυνατότητα δημιουργίας υπόθεσης στην οποία έχουν πρόσβαση το σύνολο των χρηστών που έχουν χρεωθεί το έγγραφο προς ενέργεια και η οποία περιλαμβάνει το σύνολο των εγγράφων που σχετίζονται με την υπόθεση. Παραμετρικός χαρακτηρισμός (προτεραιότητα, διαβάθμιση </w:t>
      </w:r>
      <w:proofErr w:type="spellStart"/>
      <w:r w:rsidRPr="00125E46">
        <w:rPr>
          <w:lang w:val="el-GR"/>
        </w:rPr>
        <w:t>κλπ</w:t>
      </w:r>
      <w:proofErr w:type="spellEnd"/>
      <w:r w:rsidRPr="00125E46">
        <w:rPr>
          <w:lang w:val="el-GR"/>
        </w:rPr>
        <w:t xml:space="preserve">) κάθε υπόθεσης και δυνατότητα διασύνδεσης με τυποποιημένη διαδικασία εφόσον απαιτείται.  </w:t>
      </w:r>
    </w:p>
    <w:p w14:paraId="48AD7CD6" w14:textId="77777777" w:rsidR="00230716" w:rsidRPr="00125E46" w:rsidRDefault="00230716" w:rsidP="00012F1D">
      <w:pPr>
        <w:pStyle w:val="aff"/>
        <w:numPr>
          <w:ilvl w:val="0"/>
          <w:numId w:val="63"/>
        </w:numPr>
        <w:rPr>
          <w:lang w:val="el-GR"/>
        </w:rPr>
      </w:pPr>
      <w:r w:rsidRPr="00125E46">
        <w:rPr>
          <w:lang w:val="el-GR"/>
        </w:rPr>
        <w:t xml:space="preserve">Περιβάλλον άμεσης ενημέρωσης του χρήστη σχετικά με τις εκκρεμότητές του όπως νέες υποθέσεις προς ανάληψη, υποθέσεις προς διεκπεραίωση και εκπρόθεσμες υποθέσεις. </w:t>
      </w:r>
    </w:p>
    <w:p w14:paraId="429AFB7A" w14:textId="77777777" w:rsidR="00230716" w:rsidRPr="00125E46" w:rsidRDefault="00230716" w:rsidP="00012F1D">
      <w:pPr>
        <w:pStyle w:val="aff"/>
        <w:numPr>
          <w:ilvl w:val="0"/>
          <w:numId w:val="63"/>
        </w:numPr>
        <w:rPr>
          <w:lang w:val="el-GR"/>
        </w:rPr>
      </w:pPr>
      <w:r w:rsidRPr="00125E46">
        <w:rPr>
          <w:lang w:val="el-GR"/>
        </w:rPr>
        <w:t xml:space="preserve">Περιβάλλον εποπτείας των υποθέσεων για τον υπεύθυνο κάθε οργανωτικής μονάδας. </w:t>
      </w:r>
    </w:p>
    <w:p w14:paraId="4EAE5A13" w14:textId="77777777" w:rsidR="00230716" w:rsidRPr="00125E46" w:rsidRDefault="00230716" w:rsidP="00012F1D">
      <w:pPr>
        <w:pStyle w:val="aff"/>
        <w:numPr>
          <w:ilvl w:val="0"/>
          <w:numId w:val="63"/>
        </w:numPr>
        <w:rPr>
          <w:lang w:val="el-GR"/>
        </w:rPr>
      </w:pPr>
      <w:r w:rsidRPr="00125E46">
        <w:rPr>
          <w:lang w:val="el-GR"/>
        </w:rPr>
        <w:t>Δυνατότητα δημιουργίας εγγράφων και διακίνησής του εσωτερικά μεταξύ των οργανωτικών μονάδων και των στελεχών των οργανωτικών μονάδων.</w:t>
      </w:r>
    </w:p>
    <w:p w14:paraId="11C2742E" w14:textId="77777777" w:rsidR="00230716" w:rsidRPr="00125E46" w:rsidRDefault="00230716" w:rsidP="00012F1D">
      <w:pPr>
        <w:pStyle w:val="aff"/>
        <w:numPr>
          <w:ilvl w:val="0"/>
          <w:numId w:val="63"/>
        </w:numPr>
        <w:rPr>
          <w:lang w:val="el-GR"/>
        </w:rPr>
      </w:pPr>
      <w:r w:rsidRPr="00125E46">
        <w:rPr>
          <w:lang w:val="el-GR"/>
        </w:rPr>
        <w:t xml:space="preserve">Τήρηση εκδόσεων του κάθε εγγράφου μέχρι την τελική του μορφή. </w:t>
      </w:r>
    </w:p>
    <w:p w14:paraId="6BEFC40D" w14:textId="77777777" w:rsidR="00230716" w:rsidRPr="00125E46" w:rsidRDefault="00230716" w:rsidP="00012F1D">
      <w:pPr>
        <w:pStyle w:val="aff"/>
        <w:numPr>
          <w:ilvl w:val="0"/>
          <w:numId w:val="63"/>
        </w:numPr>
        <w:rPr>
          <w:lang w:val="el-GR"/>
        </w:rPr>
      </w:pPr>
      <w:r w:rsidRPr="00125E46">
        <w:rPr>
          <w:lang w:val="el-GR"/>
        </w:rPr>
        <w:t>Διαδικασίες αποδοχής και έγκρισης εγγράφων με υποστήριξη πολλαπλών ψηφιακών υπογραφών.</w:t>
      </w:r>
    </w:p>
    <w:p w14:paraId="68412187" w14:textId="77777777" w:rsidR="00230716" w:rsidRPr="00125E46" w:rsidRDefault="00230716" w:rsidP="00012F1D">
      <w:pPr>
        <w:pStyle w:val="aff"/>
        <w:numPr>
          <w:ilvl w:val="0"/>
          <w:numId w:val="63"/>
        </w:numPr>
        <w:rPr>
          <w:lang w:val="el-GR"/>
        </w:rPr>
      </w:pPr>
      <w:r w:rsidRPr="00125E46">
        <w:rPr>
          <w:lang w:val="el-GR"/>
        </w:rPr>
        <w:t>Δυνατότητα αυτόματης πρωτοκόλλησης του εγγράφου και αποστολής του μέσω μηνύματος ηλεκτρονικού ταχυδρομείου</w:t>
      </w:r>
    </w:p>
    <w:p w14:paraId="25B02D28" w14:textId="77777777" w:rsidR="00230716" w:rsidRPr="00125E46" w:rsidRDefault="00230716" w:rsidP="00012F1D">
      <w:pPr>
        <w:pStyle w:val="aff"/>
        <w:numPr>
          <w:ilvl w:val="0"/>
          <w:numId w:val="63"/>
        </w:numPr>
        <w:rPr>
          <w:lang w:val="el-GR"/>
        </w:rPr>
      </w:pPr>
      <w:r w:rsidRPr="00125E46">
        <w:rPr>
          <w:lang w:val="el-GR"/>
        </w:rPr>
        <w:t xml:space="preserve">Δυνατότητα δημιουργίας πρότυπων μηνυμάτων ηλεκτρονικού ταχυδρομείου για την αυτόματη αποστολή εγγράφων. </w:t>
      </w:r>
    </w:p>
    <w:p w14:paraId="72C12DB2" w14:textId="77777777" w:rsidR="00230716" w:rsidRPr="00125E46" w:rsidRDefault="00230716" w:rsidP="00012F1D">
      <w:pPr>
        <w:pStyle w:val="aff"/>
        <w:numPr>
          <w:ilvl w:val="0"/>
          <w:numId w:val="63"/>
        </w:numPr>
        <w:rPr>
          <w:lang w:val="el-GR"/>
        </w:rPr>
      </w:pPr>
      <w:r w:rsidRPr="00125E46">
        <w:rPr>
          <w:lang w:val="el-GR"/>
        </w:rPr>
        <w:t>Τήρηση ιστορικού υποθέσεων και προβολή στατιστικών στοιχείων.</w:t>
      </w:r>
    </w:p>
    <w:p w14:paraId="78030184" w14:textId="77777777" w:rsidR="00230716" w:rsidRPr="00230716" w:rsidRDefault="00230716" w:rsidP="00230716">
      <w:pPr>
        <w:rPr>
          <w:lang w:val="el-GR"/>
        </w:rPr>
      </w:pPr>
    </w:p>
    <w:p w14:paraId="265E2EE6" w14:textId="77777777" w:rsidR="00230716" w:rsidRPr="00230716" w:rsidRDefault="00230716" w:rsidP="00012F1D">
      <w:pPr>
        <w:pStyle w:val="2"/>
        <w:numPr>
          <w:ilvl w:val="1"/>
          <w:numId w:val="32"/>
        </w:numPr>
        <w:rPr>
          <w:lang w:val="el-GR"/>
        </w:rPr>
      </w:pPr>
      <w:bookmarkStart w:id="369" w:name="_Toc99717322"/>
      <w:r w:rsidRPr="00230716">
        <w:rPr>
          <w:lang w:val="el-GR"/>
        </w:rPr>
        <w:t>Υποσύστημα Διαχείρισης επιχειρησιακών διαδικασιών</w:t>
      </w:r>
      <w:bookmarkEnd w:id="369"/>
    </w:p>
    <w:p w14:paraId="0639F078" w14:textId="77777777" w:rsidR="00230716" w:rsidRPr="00230716" w:rsidRDefault="00230716" w:rsidP="00230716">
      <w:pPr>
        <w:rPr>
          <w:lang w:val="el-GR"/>
        </w:rPr>
      </w:pPr>
      <w:r w:rsidRPr="00230716">
        <w:rPr>
          <w:lang w:val="el-GR"/>
        </w:rPr>
        <w:t>Το νέο υποσύστημα θα περιλαμβάνει κατ’ ελάχιστον τα εξής :</w:t>
      </w:r>
    </w:p>
    <w:p w14:paraId="77CAE6EF" w14:textId="77777777" w:rsidR="00230716" w:rsidRPr="00125E46" w:rsidRDefault="00230716" w:rsidP="00012F1D">
      <w:pPr>
        <w:pStyle w:val="aff"/>
        <w:numPr>
          <w:ilvl w:val="0"/>
          <w:numId w:val="64"/>
        </w:numPr>
        <w:rPr>
          <w:lang w:val="el-GR"/>
        </w:rPr>
      </w:pPr>
      <w:r w:rsidRPr="00125E46">
        <w:rPr>
          <w:lang w:val="el-GR"/>
        </w:rPr>
        <w:t xml:space="preserve">Προσθήκη λειτουργικότητας για την υποστήριξη των επιχειρησιακών διαδικασιών του Φορέα. Το σύστημα θα πρέπει να παρέχει υποστήριξη στην καταγραφή και εκτέλεση του συνόλου των επιχειρησιακών εργασιών σε συνδυασμό με τα υπόλοιπα υποσυστήματα. </w:t>
      </w:r>
    </w:p>
    <w:p w14:paraId="3E0A59A2" w14:textId="77777777" w:rsidR="00230716" w:rsidRPr="00125E46" w:rsidRDefault="00230716" w:rsidP="00012F1D">
      <w:pPr>
        <w:pStyle w:val="aff"/>
        <w:numPr>
          <w:ilvl w:val="0"/>
          <w:numId w:val="64"/>
        </w:numPr>
        <w:rPr>
          <w:lang w:val="el-GR"/>
        </w:rPr>
      </w:pPr>
      <w:r w:rsidRPr="00125E46">
        <w:rPr>
          <w:lang w:val="el-GR"/>
        </w:rPr>
        <w:t>Προσαρμογή του συστήματος στο νομοθετικό και ρυθμιστικό πλαίσιο για τη διαχείριση των διαδικασιών στο δημόσιο τομέα όπως ο Ν.3635/2019 Εθνικό Πρόγραμμα Απλούστευσης Διαδικασιών (ΕΠΑΔ, ο Ν.4727/2020 άρθρο 20 για το Εθνικό Μητρώο Διαδικασιών (ΕΜΔ).Προσαρμογή σύμφωνα με διεθνή αναγνωρισμένα πρότυπα και θεσμικά συμβατές λειτουργίες (</w:t>
      </w:r>
      <w:r w:rsidRPr="00FC563C">
        <w:t>OMG</w:t>
      </w:r>
      <w:r w:rsidRPr="00125E46">
        <w:rPr>
          <w:lang w:val="el-GR"/>
        </w:rPr>
        <w:t>-</w:t>
      </w:r>
      <w:r w:rsidRPr="00FC563C">
        <w:t>BPMN</w:t>
      </w:r>
      <w:r w:rsidRPr="00125E46">
        <w:rPr>
          <w:lang w:val="el-GR"/>
        </w:rPr>
        <w:t xml:space="preserve">, </w:t>
      </w:r>
      <w:r w:rsidRPr="00FC563C">
        <w:t>Business</w:t>
      </w:r>
      <w:r w:rsidRPr="00125E46">
        <w:rPr>
          <w:lang w:val="el-GR"/>
        </w:rPr>
        <w:t xml:space="preserve"> </w:t>
      </w:r>
      <w:r w:rsidRPr="00FC563C">
        <w:t>Process</w:t>
      </w:r>
      <w:r w:rsidRPr="00125E46">
        <w:rPr>
          <w:lang w:val="el-GR"/>
        </w:rPr>
        <w:t xml:space="preserve"> </w:t>
      </w:r>
      <w:r w:rsidRPr="00FC563C">
        <w:t>Management</w:t>
      </w:r>
      <w:r w:rsidRPr="00125E46">
        <w:rPr>
          <w:lang w:val="el-GR"/>
        </w:rPr>
        <w:t xml:space="preserve"> </w:t>
      </w:r>
      <w:r w:rsidRPr="00FC563C">
        <w:t>and</w:t>
      </w:r>
      <w:r w:rsidRPr="00125E46">
        <w:rPr>
          <w:lang w:val="el-GR"/>
        </w:rPr>
        <w:t xml:space="preserve"> </w:t>
      </w:r>
      <w:r w:rsidRPr="00FC563C">
        <w:t>Notation</w:t>
      </w:r>
      <w:r w:rsidRPr="00125E46">
        <w:rPr>
          <w:lang w:val="el-GR"/>
        </w:rPr>
        <w:t>)</w:t>
      </w:r>
    </w:p>
    <w:p w14:paraId="2E1D6A9A" w14:textId="77777777" w:rsidR="00230716" w:rsidRPr="00125E46" w:rsidRDefault="00230716" w:rsidP="00012F1D">
      <w:pPr>
        <w:pStyle w:val="aff"/>
        <w:numPr>
          <w:ilvl w:val="0"/>
          <w:numId w:val="64"/>
        </w:numPr>
        <w:rPr>
          <w:lang w:val="el-GR"/>
        </w:rPr>
      </w:pPr>
      <w:r w:rsidRPr="00125E46">
        <w:rPr>
          <w:lang w:val="el-GR"/>
        </w:rPr>
        <w:t xml:space="preserve">Αναβάθμιση του μηχανισμού διαχείρισης οργανογράμματος ώστε να υποστηρίζεται η ταυτόχρονη λειτουργία περισσότερων του ενός οργανογραμμάτων καθώς και η δυναμική αναδιάταξη υφιστάμενων οργανωτικών μονάδων. Δημιουργία ρόλων με αναλυτική καταγραφή των απαραίτητων στοιχείων και διασύνδεση κάθε στελέχους με έναν ή περισσότερους ρόλους. Δυνατότητα δημιουργίας ομάδων οι οποίες μπορούν να περιλαμβάνουν στελέχη από διαφορετικές οργανωτικές μονάδες.  </w:t>
      </w:r>
    </w:p>
    <w:p w14:paraId="398F6C1D" w14:textId="77777777" w:rsidR="00230716" w:rsidRPr="00125E46" w:rsidRDefault="00230716" w:rsidP="00012F1D">
      <w:pPr>
        <w:pStyle w:val="aff"/>
        <w:numPr>
          <w:ilvl w:val="0"/>
          <w:numId w:val="64"/>
        </w:numPr>
        <w:rPr>
          <w:lang w:val="el-GR"/>
        </w:rPr>
      </w:pPr>
      <w:r w:rsidRPr="00125E46">
        <w:rPr>
          <w:lang w:val="el-GR"/>
        </w:rPr>
        <w:t xml:space="preserve">Καταγραφή και σχεδιασμός διαδικασιών σύμφωνα με διεθνή πρότυπα όπως </w:t>
      </w:r>
      <w:r w:rsidRPr="00FC563C">
        <w:t>BPMN</w:t>
      </w:r>
      <w:r w:rsidRPr="00125E46">
        <w:rPr>
          <w:lang w:val="el-GR"/>
        </w:rPr>
        <w:t>2.0</w:t>
      </w:r>
    </w:p>
    <w:p w14:paraId="4E336A07" w14:textId="77777777" w:rsidR="00230716" w:rsidRPr="00125E46" w:rsidRDefault="00230716" w:rsidP="00012F1D">
      <w:pPr>
        <w:pStyle w:val="aff"/>
        <w:numPr>
          <w:ilvl w:val="0"/>
          <w:numId w:val="64"/>
        </w:numPr>
        <w:rPr>
          <w:lang w:val="el-GR"/>
        </w:rPr>
      </w:pPr>
      <w:r w:rsidRPr="00125E46">
        <w:rPr>
          <w:lang w:val="el-GR"/>
        </w:rPr>
        <w:lastRenderedPageBreak/>
        <w:t>Τήρηση αναλυτικού Μητρώου Διαδικασιών με δυνατότητες κατηγοριοποίησης των διαδικασιών και τήρηση των αναλυτικών στοιχείων κάθε διαδικασίας. Εκτός των σταθερών στοιχείων θα προστεθεί δυνατότητα ορισμού μεταβλητών οι οποίες θα μπορούν να χρησιμοποιηθούν σε κάθε διαδικασία.</w:t>
      </w:r>
    </w:p>
    <w:p w14:paraId="2577720D" w14:textId="77777777" w:rsidR="00230716" w:rsidRPr="00125E46" w:rsidRDefault="00230716" w:rsidP="00012F1D">
      <w:pPr>
        <w:pStyle w:val="aff"/>
        <w:numPr>
          <w:ilvl w:val="0"/>
          <w:numId w:val="64"/>
        </w:numPr>
        <w:rPr>
          <w:lang w:val="el-GR"/>
        </w:rPr>
      </w:pPr>
      <w:r w:rsidRPr="00125E46">
        <w:rPr>
          <w:lang w:val="el-GR"/>
        </w:rPr>
        <w:t xml:space="preserve">Δυνατότητα τροποποίησης διαδικασίας με τήρηση ιστορικού εκδόσεων. Παρακολούθηση στατιστικών στοιχείων σχετικά με την εκτέλεση των διαδικασιών όπως μέσους χρόνους εκτέλεσης ανά έκδοση της διαδικασίας, μέσους χρόνους ολοκλήρωσης ανά βήμα της διαδικασίας, προβολή μέγιστου και ελάχιστου χρόνου ολοκλήρωσης μιας διαδικασίας ή ενός βήματος. </w:t>
      </w:r>
    </w:p>
    <w:p w14:paraId="725F1896" w14:textId="77777777" w:rsidR="00230716" w:rsidRPr="00230716" w:rsidRDefault="00230716" w:rsidP="00012F1D">
      <w:pPr>
        <w:pStyle w:val="2"/>
        <w:numPr>
          <w:ilvl w:val="1"/>
          <w:numId w:val="32"/>
        </w:numPr>
        <w:rPr>
          <w:lang w:val="el-GR"/>
        </w:rPr>
      </w:pPr>
      <w:bookmarkStart w:id="370" w:name="_Toc99717323"/>
      <w:r w:rsidRPr="00230716">
        <w:rPr>
          <w:lang w:val="el-GR"/>
        </w:rPr>
        <w:t>Υπηρεσία προγραμματισμού επισκεπτηρίων</w:t>
      </w:r>
      <w:bookmarkEnd w:id="370"/>
    </w:p>
    <w:p w14:paraId="453F37B7" w14:textId="77777777" w:rsidR="00230716" w:rsidRPr="00230716" w:rsidRDefault="00230716" w:rsidP="00230716">
      <w:pPr>
        <w:rPr>
          <w:lang w:val="el-GR"/>
        </w:rPr>
      </w:pPr>
      <w:r w:rsidRPr="00230716">
        <w:rPr>
          <w:lang w:val="el-GR"/>
        </w:rPr>
        <w:t>Αναβάθμιση της υφιστάμενης ηλεκτρονικής υπηρεσίας προγραμματισμού επισκεπτηρίων για τα Καταστήματα Κράτησης και επέκτασή της ώστε να καλύπτει τις ανάγκες και της Γενικής Γραμματείας. Περιλαμβάνει κατ’ ελάχιστον τα εξής :</w:t>
      </w:r>
    </w:p>
    <w:p w14:paraId="25493FD3" w14:textId="77777777" w:rsidR="00230716" w:rsidRPr="00125E46" w:rsidRDefault="00230716" w:rsidP="00012F1D">
      <w:pPr>
        <w:pStyle w:val="aff"/>
        <w:numPr>
          <w:ilvl w:val="0"/>
          <w:numId w:val="65"/>
        </w:numPr>
        <w:rPr>
          <w:lang w:val="el-GR"/>
        </w:rPr>
      </w:pPr>
      <w:r w:rsidRPr="00125E46">
        <w:rPr>
          <w:lang w:val="el-GR"/>
        </w:rPr>
        <w:t xml:space="preserve">Πρόσβαση του ενδιαφερόμενου στο σύστημα ραντεβού και με χρήση έξυπνων συσκευών. Για κάθε οργανωτική μονάδα αλλά και προσφερόμενη υπηρεσία θα </w:t>
      </w:r>
      <w:r w:rsidR="002E6F1B" w:rsidRPr="00125E46">
        <w:rPr>
          <w:lang w:val="el-GR"/>
        </w:rPr>
        <w:t>προβάλλεται</w:t>
      </w:r>
      <w:r w:rsidRPr="00125E46">
        <w:rPr>
          <w:lang w:val="el-GR"/>
        </w:rPr>
        <w:t xml:space="preserve"> η διαθεσιμότητα ανά χρονικό διάστημα. Το σύνολο των στοιχείων που καθορίζουν τη διαθεσιμότητα (ημέρες, ώρες, χρονική διάρκεια συνάντησης, οργανωτικές μονάδες και προσφερόμενες υπηρεσίες) ορίζονται παραμετρικά ώστε να διασφαλίζεται η ποιοτική εξυπηρέτηση και η τήρηση υγειονομικών πρωτοκόλλων.</w:t>
      </w:r>
    </w:p>
    <w:p w14:paraId="06223B0D" w14:textId="77777777" w:rsidR="00230716" w:rsidRPr="00125E46" w:rsidRDefault="00230716" w:rsidP="00012F1D">
      <w:pPr>
        <w:pStyle w:val="aff"/>
        <w:numPr>
          <w:ilvl w:val="0"/>
          <w:numId w:val="65"/>
        </w:numPr>
        <w:rPr>
          <w:lang w:val="el-GR"/>
        </w:rPr>
      </w:pPr>
      <w:r w:rsidRPr="00125E46">
        <w:rPr>
          <w:lang w:val="el-GR"/>
        </w:rPr>
        <w:t xml:space="preserve">Ο ενδιαφερόμενος θα συμπληρώνει τα στοιχεία του και με την ολοκλήρωση της διαδικασίας θα λαμβάνει μήνυμα επιβεβαίωσης είτε στη συσκευή του ή/και μέσω μηνύματος ηλεκτρονικού ταχυδρομείου. Το μήνυμα επιβεβαίωσης θα πρέπει να έχει τη δυνατότητα αποστολής μοναδικού κωδικού </w:t>
      </w:r>
      <w:r w:rsidRPr="00FC563C">
        <w:t>QR</w:t>
      </w:r>
      <w:r w:rsidRPr="00125E46">
        <w:rPr>
          <w:lang w:val="el-GR"/>
        </w:rPr>
        <w:t xml:space="preserve">.  </w:t>
      </w:r>
    </w:p>
    <w:p w14:paraId="6A401A71" w14:textId="77777777" w:rsidR="00230716" w:rsidRPr="00125E46" w:rsidRDefault="00230716" w:rsidP="00012F1D">
      <w:pPr>
        <w:pStyle w:val="aff"/>
        <w:numPr>
          <w:ilvl w:val="0"/>
          <w:numId w:val="65"/>
        </w:numPr>
        <w:rPr>
          <w:lang w:val="el-GR"/>
        </w:rPr>
      </w:pPr>
      <w:r w:rsidRPr="00125E46">
        <w:rPr>
          <w:lang w:val="el-GR"/>
        </w:rPr>
        <w:t>Προσθήκη δυνατότητας ώστε ο ενδιαφερόμενος να πληροφορείται με χρήση χαρτών την τοποθεσία και να πραγματοποιεί πλοήγηση από την οθόνη του κινητού ή άλλης έξυπνης συσκευής.</w:t>
      </w:r>
    </w:p>
    <w:p w14:paraId="38434E26" w14:textId="77777777" w:rsidR="00230716" w:rsidRPr="00125E46" w:rsidRDefault="00230716" w:rsidP="00012F1D">
      <w:pPr>
        <w:pStyle w:val="aff"/>
        <w:numPr>
          <w:ilvl w:val="0"/>
          <w:numId w:val="65"/>
        </w:numPr>
        <w:rPr>
          <w:lang w:val="el-GR"/>
        </w:rPr>
      </w:pPr>
      <w:r w:rsidRPr="00125E46">
        <w:rPr>
          <w:lang w:val="el-GR"/>
        </w:rPr>
        <w:t xml:space="preserve">Ο φορέας θα έχει άμεση ενημέρωση για τα ραντεβού που έχουν κλειστεί και κατά την είσοδο στο χώρο θα έχει τη δυνατότητα ταυτοποίησης του χρησιμοποιώντας και το μοναδικό κωδικό </w:t>
      </w:r>
      <w:r w:rsidRPr="00FC563C">
        <w:t>QR</w:t>
      </w:r>
      <w:r w:rsidRPr="00125E46">
        <w:rPr>
          <w:lang w:val="el-GR"/>
        </w:rPr>
        <w:t xml:space="preserve">.   </w:t>
      </w:r>
    </w:p>
    <w:p w14:paraId="0919CD44" w14:textId="77777777" w:rsidR="00230716" w:rsidRPr="00230716" w:rsidRDefault="00230716" w:rsidP="00012F1D">
      <w:pPr>
        <w:pStyle w:val="2"/>
        <w:numPr>
          <w:ilvl w:val="1"/>
          <w:numId w:val="32"/>
        </w:numPr>
        <w:rPr>
          <w:lang w:val="el-GR"/>
        </w:rPr>
      </w:pPr>
      <w:bookmarkStart w:id="371" w:name="_Toc99717324"/>
      <w:r w:rsidRPr="00230716">
        <w:rPr>
          <w:lang w:val="el-GR"/>
        </w:rPr>
        <w:t>Υποσύστημα Διαχείρισης Ανθρώπινου Δυναμικού και Μισθοδοσίας</w:t>
      </w:r>
      <w:bookmarkEnd w:id="371"/>
    </w:p>
    <w:p w14:paraId="3DE46BCA" w14:textId="77777777" w:rsidR="00230716" w:rsidRPr="00230716" w:rsidRDefault="00230716" w:rsidP="00230716">
      <w:pPr>
        <w:rPr>
          <w:lang w:val="el-GR"/>
        </w:rPr>
      </w:pPr>
      <w:r w:rsidRPr="00230716">
        <w:rPr>
          <w:lang w:val="el-GR"/>
        </w:rPr>
        <w:t>Προβλέπεται η αναβάθμιση του υφιστάμενου συστήματος Διαχείρισης Ανθρώπινου Δυναμικού ώστε μέσα από ένα ενιαίο περιβάλλον να τηρούνται τόσο οι διαδικασίες και τα στοιχεία του υπηρεσιακού φακέλου όσο και οι διαδικασίες και τα  δεδομένα της εκκαθάρισης μισθοδοσίας για το σύνολο του προσωπικού της Γενική Γραμματείας. Περιλαμβάνει κατ’ ελάχιστον τα εξής :</w:t>
      </w:r>
    </w:p>
    <w:p w14:paraId="7F080629" w14:textId="77777777" w:rsidR="00230716" w:rsidRPr="00125E46" w:rsidRDefault="00230716" w:rsidP="00012F1D">
      <w:pPr>
        <w:pStyle w:val="aff"/>
        <w:numPr>
          <w:ilvl w:val="0"/>
          <w:numId w:val="66"/>
        </w:numPr>
        <w:rPr>
          <w:lang w:val="el-GR"/>
        </w:rPr>
      </w:pPr>
      <w:r w:rsidRPr="00125E46">
        <w:rPr>
          <w:lang w:val="el-GR"/>
        </w:rPr>
        <w:t>Προσθήκη λειτουργικότητας για την αυτοματοποιημένη παρακολούθηση της  διαδικασίας υποβολής και διεκπεραίωσης αιτήσεων αδειών του προσωπικού. Το προσωπικό θα έχει ενημέρωση, μέσω διαδικτύου, για τα στοιχεία του υπηρεσιακού φακέλου, τα μισθολογικά στοιχεία καθώς και τα στοιχεία δικαιούμενων αδειών. Θα μπορεί να αιτηθεί άδεια ή έκδοση οποιουδήποτε πιστοποιητικού ή βεβαίωσης ψηφιακά. Ο προϊστάμενος κάθε οργανωτικής μονάδας θα έχει την πλήρη εικόνα σε σχέση με την κατάσταση των αδειών του προσωπικού της μονάδας και θα μπορεί να επεξεργαστεί τις σχετικές αιτήσεις.</w:t>
      </w:r>
    </w:p>
    <w:p w14:paraId="71E154AB" w14:textId="77777777" w:rsidR="00230716" w:rsidRPr="00125E46" w:rsidRDefault="00230716" w:rsidP="00012F1D">
      <w:pPr>
        <w:pStyle w:val="aff"/>
        <w:numPr>
          <w:ilvl w:val="0"/>
          <w:numId w:val="66"/>
        </w:numPr>
        <w:rPr>
          <w:lang w:val="el-GR"/>
        </w:rPr>
      </w:pPr>
      <w:r w:rsidRPr="00125E46">
        <w:rPr>
          <w:lang w:val="el-GR"/>
        </w:rPr>
        <w:t xml:space="preserve">Προσθήκη λειτουργικότητας για την εκκαθάριση μισθοδοσίας λαμβάνοντας υπόψη στοιχεία και αποφάσεις μεταβολών που εισάγονται στο σύστημα διαχείρισης ανθρώπινου δυναμικού. Η εκκαθάριση μισθοδοσίας θα καλύπτει το σύνολο των διαφορετικών συμβάσεων οι οποίες αφορούν σε πάσης φύσεως αποδοχές (τακτικές, υπερωρίες, αναδρομικά) που λαμβάνει το προσωπικό. Θα παρακολουθεί όλα τα βήματα εκκαθάρισης και θα υποστηρίζει τη δημιουργία και αυτόματη αποστολή των αρχείων (ΕΑΠ,ΑΠΔ </w:t>
      </w:r>
      <w:proofErr w:type="spellStart"/>
      <w:r w:rsidRPr="00125E46">
        <w:rPr>
          <w:lang w:val="el-GR"/>
        </w:rPr>
        <w:t>κλπ</w:t>
      </w:r>
      <w:proofErr w:type="spellEnd"/>
      <w:r w:rsidRPr="00125E46">
        <w:rPr>
          <w:lang w:val="el-GR"/>
        </w:rPr>
        <w:t xml:space="preserve">) προς άλλους δημόσιους φορείς.     </w:t>
      </w:r>
    </w:p>
    <w:p w14:paraId="6C7A1509" w14:textId="77777777" w:rsidR="00230716" w:rsidRPr="00230716" w:rsidRDefault="00230716" w:rsidP="00012F1D">
      <w:pPr>
        <w:pStyle w:val="2"/>
        <w:numPr>
          <w:ilvl w:val="1"/>
          <w:numId w:val="32"/>
        </w:numPr>
        <w:rPr>
          <w:lang w:val="el-GR"/>
        </w:rPr>
      </w:pPr>
      <w:bookmarkStart w:id="372" w:name="_Toc99717325"/>
      <w:r w:rsidRPr="00230716">
        <w:rPr>
          <w:lang w:val="el-GR"/>
        </w:rPr>
        <w:lastRenderedPageBreak/>
        <w:t>Υποσύστημα Διαχείρισης Στόλου οχημάτων</w:t>
      </w:r>
      <w:bookmarkEnd w:id="372"/>
    </w:p>
    <w:p w14:paraId="2285F049" w14:textId="77777777" w:rsidR="00230716" w:rsidRPr="00230716" w:rsidRDefault="00230716" w:rsidP="00230716">
      <w:pPr>
        <w:rPr>
          <w:lang w:val="el-GR"/>
        </w:rPr>
      </w:pPr>
      <w:r w:rsidRPr="00230716">
        <w:rPr>
          <w:lang w:val="el-GR"/>
        </w:rPr>
        <w:t>Προβλέπεται η αναμόρφωση του υφιστάμενου συστήματος με βάση κατ’ ελάχιστον τα κάτωθι :</w:t>
      </w:r>
    </w:p>
    <w:p w14:paraId="075FD74C" w14:textId="77777777" w:rsidR="00230716" w:rsidRPr="00125E46" w:rsidRDefault="00230716" w:rsidP="00012F1D">
      <w:pPr>
        <w:pStyle w:val="aff"/>
        <w:numPr>
          <w:ilvl w:val="0"/>
          <w:numId w:val="67"/>
        </w:numPr>
        <w:rPr>
          <w:lang w:val="el-GR"/>
        </w:rPr>
      </w:pPr>
      <w:r w:rsidRPr="00125E46">
        <w:rPr>
          <w:lang w:val="el-GR"/>
        </w:rPr>
        <w:t xml:space="preserve">Αναβάθμιση καρτέλας οδηγού με προσθήκη πεδίων και δυνατότητα επισύναψης εγγράφων σχετικά με την επαγγελματική ικανότητα και επάρκεια. Τήρηση ιστορικού εγγράφων. Δυνατότητα καταχώρησης περισσότερων της μιας κατηγορίας διπλώματος. Προσθήκη πεδίων για την κάρτα ψηφιακού ταχογράφου. </w:t>
      </w:r>
    </w:p>
    <w:p w14:paraId="02D3299F" w14:textId="77777777" w:rsidR="00230716" w:rsidRPr="00125E46" w:rsidRDefault="00230716" w:rsidP="00012F1D">
      <w:pPr>
        <w:pStyle w:val="aff"/>
        <w:numPr>
          <w:ilvl w:val="0"/>
          <w:numId w:val="67"/>
        </w:numPr>
        <w:rPr>
          <w:lang w:val="el-GR"/>
        </w:rPr>
      </w:pPr>
      <w:r w:rsidRPr="00125E46">
        <w:rPr>
          <w:lang w:val="el-GR"/>
        </w:rPr>
        <w:t xml:space="preserve">Προσθήκη συστήματος ειδοποιήσεων για μελλοντικά συμβάντα με βάση τις ημερομηνίες που έχουν καταχωρηθεί στο σύστημα. Οι έλεγχοι και οι ειδοποιήσεις θα αφορούν είτε σε οδηγούς είτε στα οχήματα. Παραμετρικός ορισμός του χρονικού σημείου, πριν από την ημερομηνία του γεγονότος, όπου θα ξεκινά η εμφάνιση μηνύματος. </w:t>
      </w:r>
    </w:p>
    <w:p w14:paraId="79F07646" w14:textId="77777777" w:rsidR="00230716" w:rsidRPr="00125E46" w:rsidRDefault="00230716" w:rsidP="00012F1D">
      <w:pPr>
        <w:pStyle w:val="aff"/>
        <w:numPr>
          <w:ilvl w:val="0"/>
          <w:numId w:val="67"/>
        </w:numPr>
        <w:rPr>
          <w:lang w:val="el-GR"/>
        </w:rPr>
      </w:pPr>
      <w:r w:rsidRPr="00125E46">
        <w:rPr>
          <w:lang w:val="el-GR"/>
        </w:rPr>
        <w:t>Προσθήκη πεδίων στην καρτέλα οχήματος όπου θα προβάλλονται συνοπτικά τα στοιχεία κίνησης και κατανάλωσης του τρέχοντος μήνα. Δημιουργία ενοτήτων για την παρακολούθηση δεδομένων λειτουργίας και συντήρησης του οχήματος.</w:t>
      </w:r>
    </w:p>
    <w:p w14:paraId="18F66082" w14:textId="77777777" w:rsidR="00230716" w:rsidRPr="00125E46" w:rsidRDefault="00230716" w:rsidP="00012F1D">
      <w:pPr>
        <w:pStyle w:val="aff"/>
        <w:numPr>
          <w:ilvl w:val="0"/>
          <w:numId w:val="67"/>
        </w:numPr>
        <w:rPr>
          <w:lang w:val="el-GR"/>
        </w:rPr>
      </w:pPr>
      <w:r w:rsidRPr="00125E46">
        <w:rPr>
          <w:lang w:val="el-GR"/>
        </w:rPr>
        <w:t xml:space="preserve">Βελτίωση της παρακολούθησης οχημάτων με την προσθήκη πλάνων συντήρησης ανά ομάδα οχήματος. Το πλάνο συντήρησης περιλαμβάνει πολλά οχήματα η συντήρηση των οποίων ακολουθεί κοινούς κανόνες έτσι ώστε το σύστημα να ειδοποιεί εγκαίρως για τις απαιτούμενες ενέργειες και τον προγραμματισμό τους.  </w:t>
      </w:r>
    </w:p>
    <w:p w14:paraId="3EE11632" w14:textId="77777777" w:rsidR="00230716" w:rsidRPr="00125E46" w:rsidRDefault="00230716" w:rsidP="00012F1D">
      <w:pPr>
        <w:pStyle w:val="aff"/>
        <w:numPr>
          <w:ilvl w:val="0"/>
          <w:numId w:val="67"/>
        </w:numPr>
        <w:rPr>
          <w:lang w:val="el-GR"/>
        </w:rPr>
      </w:pPr>
      <w:r w:rsidRPr="00125E46">
        <w:rPr>
          <w:lang w:val="el-GR"/>
        </w:rPr>
        <w:t xml:space="preserve">Εγκατάσταση εφαρμογής για έξυπνες συσκευές η οποία θα προσφέρει δυνατότητα τήρησης ψηφιακού δελτίου κίνησης, έλεγχο του οχήματος κατά την παραλαβή, καταγραφή συμβάντων και φωτογραφιών, πρόσβαση στο εγχειρίδιο του οχήματος. </w:t>
      </w:r>
    </w:p>
    <w:p w14:paraId="5C1D5421" w14:textId="77777777" w:rsidR="00230716" w:rsidRPr="00125E46" w:rsidRDefault="00230716" w:rsidP="00012F1D">
      <w:pPr>
        <w:pStyle w:val="aff"/>
        <w:numPr>
          <w:ilvl w:val="0"/>
          <w:numId w:val="67"/>
        </w:numPr>
        <w:rPr>
          <w:lang w:val="el-GR"/>
        </w:rPr>
      </w:pPr>
      <w:r w:rsidRPr="00125E46">
        <w:rPr>
          <w:lang w:val="el-GR"/>
        </w:rPr>
        <w:t>Δημιουργία δυναμικών γραφικών απεικονίσεων των δεδομένων (χιλιομετρικές αποστάσεις, κόστη ) που αφορούν στη λειτουργία και συντήρηση των οχημάτων.</w:t>
      </w:r>
    </w:p>
    <w:p w14:paraId="6C315944" w14:textId="77777777" w:rsidR="00230716" w:rsidRPr="00230716" w:rsidRDefault="00230716" w:rsidP="00230716">
      <w:pPr>
        <w:rPr>
          <w:lang w:val="el-GR"/>
        </w:rPr>
      </w:pPr>
    </w:p>
    <w:p w14:paraId="3C3A7965" w14:textId="77777777" w:rsidR="00230716" w:rsidRPr="00230716" w:rsidRDefault="00230716" w:rsidP="00012F1D">
      <w:pPr>
        <w:pStyle w:val="2"/>
        <w:numPr>
          <w:ilvl w:val="1"/>
          <w:numId w:val="32"/>
        </w:numPr>
        <w:rPr>
          <w:lang w:val="el-GR"/>
        </w:rPr>
      </w:pPr>
      <w:bookmarkStart w:id="373" w:name="_Toc99717326"/>
      <w:r w:rsidRPr="00230716">
        <w:rPr>
          <w:lang w:val="el-GR"/>
        </w:rPr>
        <w:t>Υποσύστημα Ψηφιακού φακέλου κρατουμένου</w:t>
      </w:r>
      <w:bookmarkEnd w:id="373"/>
    </w:p>
    <w:p w14:paraId="2A4FDC8D" w14:textId="77777777" w:rsidR="00230716" w:rsidRPr="00230716" w:rsidRDefault="00230716" w:rsidP="00230716">
      <w:pPr>
        <w:rPr>
          <w:lang w:val="el-GR"/>
        </w:rPr>
      </w:pPr>
      <w:r w:rsidRPr="00230716">
        <w:rPr>
          <w:lang w:val="el-GR"/>
        </w:rPr>
        <w:t xml:space="preserve">Δημιουργία ψηφιακού φακέλου κρατουμένου. Θα λειτουργεί εν </w:t>
      </w:r>
      <w:proofErr w:type="spellStart"/>
      <w:r w:rsidRPr="00230716">
        <w:rPr>
          <w:lang w:val="el-GR"/>
        </w:rPr>
        <w:t>είδει</w:t>
      </w:r>
      <w:proofErr w:type="spellEnd"/>
      <w:r w:rsidRPr="00230716">
        <w:rPr>
          <w:lang w:val="el-GR"/>
        </w:rPr>
        <w:t xml:space="preserve"> θυρίδας στην οποία (α) θα δρομολογούνται  όλα τα παραγόμενα έγγραφα του ΟΠΣ που αφορούν στον συγκεκριμένο κρατούμενο, (β) θα αναρτώνται λοιπά σαρωμένα έγγραφα τρίτων, με δυνατότητα αναζήτησης σε αδόμητα δεδομένα εντός του περιεχομένου των εγγράφων.  </w:t>
      </w:r>
    </w:p>
    <w:p w14:paraId="54CCE44A" w14:textId="77777777" w:rsidR="00230716" w:rsidRPr="00230716" w:rsidRDefault="00230716" w:rsidP="00230716">
      <w:pPr>
        <w:rPr>
          <w:lang w:val="el-GR"/>
        </w:rPr>
      </w:pPr>
      <w:r w:rsidRPr="00230716">
        <w:rPr>
          <w:lang w:val="el-GR"/>
        </w:rPr>
        <w:t>Ο Ανάδοχος χρειάζεται να λάβει υπόψη του στην προσφορά του την ανάγκη διαχείρισης μεγάλου όγκου ψηφιακών εγγράφων με χρήση σύγχρονων και δοκιμασμένων τεχνολογιών.</w:t>
      </w:r>
    </w:p>
    <w:p w14:paraId="535EC745" w14:textId="77777777" w:rsidR="0035486B" w:rsidRPr="00230716" w:rsidRDefault="0035486B" w:rsidP="00012F1D">
      <w:pPr>
        <w:pStyle w:val="2"/>
        <w:numPr>
          <w:ilvl w:val="1"/>
          <w:numId w:val="32"/>
        </w:numPr>
        <w:rPr>
          <w:lang w:val="el-GR"/>
        </w:rPr>
      </w:pPr>
      <w:bookmarkStart w:id="374" w:name="_Toc99717327"/>
      <w:r w:rsidRPr="00230716">
        <w:rPr>
          <w:lang w:val="el-GR"/>
        </w:rPr>
        <w:t>Μέθοδοι και τεχνικές υλοποίησης</w:t>
      </w:r>
      <w:bookmarkEnd w:id="374"/>
    </w:p>
    <w:p w14:paraId="760F7A7B" w14:textId="77777777" w:rsidR="0035486B" w:rsidRPr="00230716" w:rsidRDefault="0035486B" w:rsidP="0035486B">
      <w:pPr>
        <w:rPr>
          <w:lang w:val="el-GR"/>
        </w:rPr>
      </w:pPr>
      <w:r w:rsidRPr="00230716">
        <w:rPr>
          <w:lang w:val="el-GR"/>
        </w:rPr>
        <w:t xml:space="preserve">Για την υλοποίηση του υπό ανάθεση έργου έχει επιλεγεί </w:t>
      </w:r>
      <w:r w:rsidRPr="00FC563C">
        <w:t>agile</w:t>
      </w:r>
      <w:r w:rsidRPr="00230716">
        <w:rPr>
          <w:lang w:val="el-GR"/>
        </w:rPr>
        <w:t xml:space="preserve"> μεθοδολογία (</w:t>
      </w:r>
      <w:r w:rsidRPr="00FC563C">
        <w:t>agile</w:t>
      </w:r>
      <w:r w:rsidRPr="00230716">
        <w:rPr>
          <w:lang w:val="el-GR"/>
        </w:rPr>
        <w:t xml:space="preserve"> </w:t>
      </w:r>
      <w:r w:rsidRPr="00FC563C">
        <w:t>software</w:t>
      </w:r>
      <w:r w:rsidRPr="00230716">
        <w:rPr>
          <w:lang w:val="el-GR"/>
        </w:rPr>
        <w:t xml:space="preserve"> </w:t>
      </w:r>
      <w:r w:rsidRPr="00FC563C">
        <w:t>development</w:t>
      </w:r>
      <w:r w:rsidRPr="00230716">
        <w:rPr>
          <w:lang w:val="el-GR"/>
        </w:rPr>
        <w:t xml:space="preserve">). </w:t>
      </w:r>
    </w:p>
    <w:p w14:paraId="4ADAA769" w14:textId="77777777" w:rsidR="0035486B" w:rsidRPr="00230716" w:rsidRDefault="0035486B" w:rsidP="0035486B">
      <w:pPr>
        <w:rPr>
          <w:lang w:val="el-GR"/>
        </w:rPr>
      </w:pPr>
      <w:r w:rsidRPr="00230716">
        <w:rPr>
          <w:lang w:val="el-GR"/>
        </w:rPr>
        <w:t>Η ευέλικτη (</w:t>
      </w:r>
      <w:r w:rsidRPr="00FC563C">
        <w:t>agile</w:t>
      </w:r>
      <w:r w:rsidRPr="00230716">
        <w:rPr>
          <w:lang w:val="el-GR"/>
        </w:rPr>
        <w:t>) διαδικασία ανάπτυξης βασίζεται στην επαναληπτική ανάπτυξη του λογισμικού, ενώ δίνεται έμφαση:</w:t>
      </w:r>
    </w:p>
    <w:p w14:paraId="4155422F" w14:textId="77777777" w:rsidR="0035486B" w:rsidRPr="00593667" w:rsidRDefault="0035486B" w:rsidP="00012F1D">
      <w:pPr>
        <w:pStyle w:val="aff"/>
        <w:numPr>
          <w:ilvl w:val="0"/>
          <w:numId w:val="69"/>
        </w:numPr>
        <w:rPr>
          <w:lang w:val="el-GR"/>
        </w:rPr>
      </w:pPr>
      <w:r w:rsidRPr="00593667">
        <w:rPr>
          <w:lang w:val="el-GR"/>
        </w:rPr>
        <w:t>στην επικοινωνία και τη συνεργασία τόσο μεταξύ των μελών της ομάδας ανάπτυξης όσο και ανάμεσα στην ομάδα ανάπτυξης και τον πελάτη</w:t>
      </w:r>
    </w:p>
    <w:p w14:paraId="7ED8D325" w14:textId="77777777" w:rsidR="0035486B" w:rsidRPr="00593667" w:rsidRDefault="0035486B" w:rsidP="00012F1D">
      <w:pPr>
        <w:pStyle w:val="aff"/>
        <w:numPr>
          <w:ilvl w:val="0"/>
          <w:numId w:val="69"/>
        </w:numPr>
        <w:rPr>
          <w:lang w:val="el-GR"/>
        </w:rPr>
      </w:pPr>
      <w:r w:rsidRPr="00593667">
        <w:rPr>
          <w:lang w:val="el-GR"/>
        </w:rPr>
        <w:t>στη λειτουργικότητα του λογισμικού</w:t>
      </w:r>
    </w:p>
    <w:p w14:paraId="5F293CFB" w14:textId="77777777" w:rsidR="0035486B" w:rsidRPr="00593667" w:rsidRDefault="0035486B" w:rsidP="00012F1D">
      <w:pPr>
        <w:pStyle w:val="aff"/>
        <w:numPr>
          <w:ilvl w:val="0"/>
          <w:numId w:val="69"/>
        </w:numPr>
        <w:rPr>
          <w:lang w:val="el-GR"/>
        </w:rPr>
      </w:pPr>
      <w:r w:rsidRPr="00593667">
        <w:rPr>
          <w:lang w:val="el-GR"/>
        </w:rPr>
        <w:t>στην εύκολη προσαρμογή στις αλλαγές</w:t>
      </w:r>
    </w:p>
    <w:p w14:paraId="4C1563D7" w14:textId="77777777" w:rsidR="0035486B" w:rsidRPr="00FC563C" w:rsidRDefault="0035486B" w:rsidP="0035486B">
      <w:pPr>
        <w:rPr>
          <w:lang w:val="el-GR"/>
        </w:rPr>
      </w:pPr>
      <w:r w:rsidRPr="00230716">
        <w:rPr>
          <w:lang w:val="el-GR"/>
        </w:rPr>
        <w:t xml:space="preserve">Μια τέτοια μεθοδολογία είναι το </w:t>
      </w:r>
      <w:r w:rsidRPr="00FC563C">
        <w:t>Scrum</w:t>
      </w:r>
      <w:r w:rsidRPr="00230716">
        <w:rPr>
          <w:lang w:val="el-GR"/>
        </w:rPr>
        <w:t xml:space="preserve"> </w:t>
      </w:r>
      <w:r w:rsidRPr="00FC563C">
        <w:t>Framework</w:t>
      </w:r>
      <w:r w:rsidRPr="00230716">
        <w:rPr>
          <w:lang w:val="el-GR"/>
        </w:rPr>
        <w:t xml:space="preserve">. Πρόκειται για ένα </w:t>
      </w:r>
      <w:r w:rsidRPr="00FC563C">
        <w:t>framework</w:t>
      </w:r>
      <w:r w:rsidRPr="00230716">
        <w:rPr>
          <w:lang w:val="el-GR"/>
        </w:rPr>
        <w:t xml:space="preserve">, το οποίο ορίζει ένα μικρό σύνολο κανόνων, συναντήσεων και ρόλων, προωθώντας τη σταδιακή ανάπτυξη ενός έργου λογισμικού, καθώς και την αποτελεσματική συνεργασία της ομάδας ανάπτυξης και των εμπλεκόμενων μερών του έργου. </w:t>
      </w:r>
    </w:p>
    <w:p w14:paraId="6BA41634" w14:textId="77777777" w:rsidR="0035486B" w:rsidRPr="00230716" w:rsidRDefault="0035486B" w:rsidP="0035486B">
      <w:pPr>
        <w:rPr>
          <w:lang w:val="el-GR"/>
        </w:rPr>
      </w:pPr>
      <w:r w:rsidRPr="00230716">
        <w:rPr>
          <w:lang w:val="el-GR"/>
        </w:rPr>
        <w:t xml:space="preserve">Πιο αναλυτικά, στο πλαίσιο της </w:t>
      </w:r>
      <w:r w:rsidRPr="00FC563C">
        <w:t>Scrum</w:t>
      </w:r>
      <w:r w:rsidRPr="00230716">
        <w:rPr>
          <w:lang w:val="el-GR"/>
        </w:rPr>
        <w:t>, τα έργα λογισμικού διαιρούνται σε  κύκλους ανάπτυξης, γνωστούς ως επαναλήψεις (</w:t>
      </w:r>
      <w:r w:rsidRPr="00FC563C">
        <w:t>iterations</w:t>
      </w:r>
      <w:r w:rsidRPr="00230716">
        <w:rPr>
          <w:lang w:val="el-GR"/>
        </w:rPr>
        <w:t xml:space="preserve"> ή </w:t>
      </w:r>
      <w:r w:rsidRPr="00FC563C">
        <w:t>sprints</w:t>
      </w:r>
      <w:r w:rsidRPr="00230716">
        <w:rPr>
          <w:lang w:val="el-GR"/>
        </w:rPr>
        <w:t xml:space="preserve">), οι οποίοι χαρακτηρίζονται από σταθερή διάρκεια δύο ή τεσσάρων εβδομάδων συνήθως. Στο τέλος κάθε επανάληψης, οι εμπλεκόμενοι στο έργο και </w:t>
      </w:r>
      <w:r w:rsidRPr="00230716">
        <w:rPr>
          <w:lang w:val="el-GR"/>
        </w:rPr>
        <w:lastRenderedPageBreak/>
        <w:t>τα μέλη της ομάδας ανάπτυξης αξιολογούν την πρόοδο του έργου και προγραμματίζουν τις ενέργειες που θα πρέπει να πραγματοποιηθούν στη συνέχεια.</w:t>
      </w:r>
    </w:p>
    <w:p w14:paraId="10F4C6B3" w14:textId="77777777" w:rsidR="0035486B" w:rsidRPr="00593667" w:rsidRDefault="0035486B" w:rsidP="0035486B">
      <w:pPr>
        <w:rPr>
          <w:b/>
          <w:bCs/>
          <w:lang w:val="el-GR"/>
        </w:rPr>
      </w:pPr>
      <w:r w:rsidRPr="00593667">
        <w:rPr>
          <w:b/>
          <w:bCs/>
          <w:lang w:val="el-GR"/>
        </w:rPr>
        <w:t xml:space="preserve">Οι οικονομικοί φορείς, επί ποινή αποκλεισμού, είναι υποχρεωμένοι να παρουσιάσουν την </w:t>
      </w:r>
      <w:r w:rsidRPr="00593667">
        <w:rPr>
          <w:b/>
          <w:bCs/>
        </w:rPr>
        <w:t>agile</w:t>
      </w:r>
      <w:r w:rsidRPr="00593667">
        <w:rPr>
          <w:b/>
          <w:bCs/>
          <w:lang w:val="el-GR"/>
        </w:rPr>
        <w:t xml:space="preserve"> μεθοδολογία υλοποίησης που θα αξιοποιήσουν στο συγκεκριμένο έργο. </w:t>
      </w:r>
    </w:p>
    <w:p w14:paraId="1977739B" w14:textId="77777777" w:rsidR="0035486B" w:rsidRPr="00313928" w:rsidRDefault="0035486B" w:rsidP="00012F1D">
      <w:pPr>
        <w:pStyle w:val="2"/>
        <w:numPr>
          <w:ilvl w:val="1"/>
          <w:numId w:val="32"/>
        </w:numPr>
        <w:rPr>
          <w:lang w:val="el-GR"/>
        </w:rPr>
      </w:pPr>
      <w:bookmarkStart w:id="375" w:name="_Toc99717328"/>
      <w:r w:rsidRPr="00313928">
        <w:rPr>
          <w:lang w:val="el-GR"/>
        </w:rPr>
        <w:t>Υπηρεσίες Εγγύησης και Συντήρησης</w:t>
      </w:r>
      <w:bookmarkEnd w:id="375"/>
      <w:r w:rsidRPr="00313928">
        <w:rPr>
          <w:lang w:val="el-GR"/>
        </w:rPr>
        <w:tab/>
      </w:r>
    </w:p>
    <w:p w14:paraId="169ACC17" w14:textId="77777777" w:rsidR="0035486B" w:rsidRPr="00E47D79" w:rsidRDefault="0035486B" w:rsidP="0035486B">
      <w:pPr>
        <w:rPr>
          <w:lang w:val="el-GR"/>
        </w:rPr>
      </w:pPr>
      <w:r w:rsidRPr="00E47D79">
        <w:rPr>
          <w:lang w:val="el-GR"/>
        </w:rPr>
        <w:t xml:space="preserve">Ο Ανάδοχος οφείλει να παρέχει υπηρεσίες Εγγύησης σύμφωνα με τα απαιτούμενα στην Παρ.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"_Υπηρεσίες_Περιόδου_Εγγύησης" </w:instrText>
      </w:r>
      <w:r w:rsidR="00A81E10">
        <w:fldChar w:fldCharType="separate"/>
      </w:r>
      <w:r w:rsidR="00EC1D28" w:rsidRPr="00F601B8">
        <w:rPr>
          <w:rStyle w:val="-"/>
          <w:lang w:val="el-GR"/>
        </w:rPr>
        <w:t>6</w:t>
      </w:r>
      <w:r w:rsidRPr="00F601B8">
        <w:rPr>
          <w:rStyle w:val="-"/>
          <w:lang w:val="el-GR"/>
        </w:rPr>
        <w:t>.1</w:t>
      </w:r>
      <w:r w:rsidR="00A81E10">
        <w:rPr>
          <w:rStyle w:val="-"/>
          <w:lang w:val="el-GR"/>
        </w:rPr>
        <w:fldChar w:fldCharType="end"/>
      </w:r>
      <w:r w:rsidRPr="00E47D79">
        <w:rPr>
          <w:lang w:val="el-GR"/>
        </w:rPr>
        <w:t xml:space="preserve"> </w:t>
      </w:r>
      <w:r w:rsidR="00F601B8">
        <w:rPr>
          <w:lang w:val="el-GR"/>
        </w:rPr>
        <w:t xml:space="preserve">του Παραρτήματος Ι </w:t>
      </w:r>
      <w:r w:rsidRPr="00E47D79">
        <w:rPr>
          <w:lang w:val="el-GR"/>
        </w:rPr>
        <w:t xml:space="preserve">της παρούσας. </w:t>
      </w:r>
    </w:p>
    <w:p w14:paraId="4B944C78" w14:textId="77777777" w:rsidR="0035486B" w:rsidRPr="00E47D79" w:rsidRDefault="0035486B" w:rsidP="0035486B">
      <w:pPr>
        <w:rPr>
          <w:lang w:val="el-GR"/>
        </w:rPr>
      </w:pPr>
      <w:r w:rsidRPr="00E47D79">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"_Υπηρεσίες_Περιόδου_Συντήρησης" </w:instrText>
      </w:r>
      <w:r w:rsidR="00A81E10">
        <w:fldChar w:fldCharType="separate"/>
      </w:r>
      <w:r w:rsidR="00EC1D28" w:rsidRPr="00F601B8">
        <w:rPr>
          <w:rStyle w:val="-"/>
          <w:lang w:val="el-GR"/>
        </w:rPr>
        <w:t>6</w:t>
      </w:r>
      <w:r w:rsidR="00F601B8" w:rsidRPr="00F601B8">
        <w:rPr>
          <w:rStyle w:val="-"/>
          <w:lang w:val="el-GR"/>
        </w:rPr>
        <w:t>.2</w:t>
      </w:r>
      <w:r w:rsidR="00A81E10">
        <w:rPr>
          <w:rStyle w:val="-"/>
          <w:lang w:val="el-GR"/>
        </w:rPr>
        <w:fldChar w:fldCharType="end"/>
      </w:r>
      <w:r w:rsidR="00F601B8">
        <w:rPr>
          <w:lang w:val="el-GR"/>
        </w:rPr>
        <w:t xml:space="preserve"> του Παραρτήματος Ι</w:t>
      </w:r>
      <w:r w:rsidRPr="00E47D79">
        <w:rPr>
          <w:lang w:val="el-GR"/>
        </w:rPr>
        <w:t xml:space="preserve"> της παρούσας.</w:t>
      </w:r>
    </w:p>
    <w:p w14:paraId="134687B1" w14:textId="77777777" w:rsidR="0035486B" w:rsidRPr="00E47D79" w:rsidRDefault="0035486B" w:rsidP="0035486B">
      <w:pPr>
        <w:rPr>
          <w:lang w:val="el-GR"/>
        </w:rPr>
      </w:pPr>
      <w:r w:rsidRPr="00E47D79">
        <w:rPr>
          <w:lang w:val="el-GR"/>
        </w:rPr>
        <w:t xml:space="preserve">Το κόστος συντήρησης του Έργου (βλ.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"_Συγκεντρωτικός_Πίνακας_Οικονομικής" </w:instrText>
      </w:r>
      <w:r w:rsidR="00A81E10">
        <w:fldChar w:fldCharType="separate"/>
      </w:r>
      <w:r w:rsidRPr="007D16FF">
        <w:rPr>
          <w:rStyle w:val="-"/>
          <w:lang w:val="el-GR"/>
        </w:rPr>
        <w:t xml:space="preserve">Παράρτημα </w:t>
      </w:r>
      <w:r w:rsidRPr="007D16FF">
        <w:rPr>
          <w:rStyle w:val="-"/>
        </w:rPr>
        <w:t>VI</w:t>
      </w:r>
      <w:r w:rsidRPr="007D16FF">
        <w:rPr>
          <w:rStyle w:val="-"/>
          <w:lang w:val="el-GR"/>
        </w:rPr>
        <w:t>, πίνακα 5</w:t>
      </w:r>
      <w:r w:rsidR="00A81E10">
        <w:rPr>
          <w:rStyle w:val="-"/>
          <w:lang w:val="el-GR"/>
        </w:rPr>
        <w:fldChar w:fldCharType="end"/>
      </w:r>
      <w:r w:rsidRPr="00E47D79">
        <w:rPr>
          <w:lang w:val="el-GR"/>
        </w:rPr>
        <w:t xml:space="preserve">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8% ή μεγαλύτερο του 10% της Οικονομικής Προσφοράς του υποψηφίου Αναδόχου για το Έργο (βλ. </w:t>
      </w:r>
      <w:r w:rsidR="00A81E10">
        <w:fldChar w:fldCharType="begin"/>
      </w:r>
      <w:r w:rsidR="00A81E10" w:rsidRPr="00A81E10">
        <w:rPr>
          <w:lang w:val="el-GR"/>
        </w:rPr>
        <w:instrText xml:space="preserve"> </w:instrText>
      </w:r>
      <w:r w:rsidR="00A81E10">
        <w:instrText>HYPERLINK</w:instrText>
      </w:r>
      <w:r w:rsidR="00A81E10" w:rsidRPr="00A81E10">
        <w:rPr>
          <w:lang w:val="el-GR"/>
        </w:rPr>
        <w:instrText xml:space="preserve"> \</w:instrText>
      </w:r>
      <w:r w:rsidR="00A81E10">
        <w:instrText>l</w:instrText>
      </w:r>
      <w:r w:rsidR="00A81E10" w:rsidRPr="00A81E10">
        <w:rPr>
          <w:lang w:val="el-GR"/>
        </w:rPr>
        <w:instrText xml:space="preserve"> "_Συγκεντρωτικός_Πίνακας_Οικονομικής" </w:instrText>
      </w:r>
      <w:r w:rsidR="00A81E10">
        <w:fldChar w:fldCharType="separate"/>
      </w:r>
      <w:r w:rsidRPr="007D16FF">
        <w:rPr>
          <w:rStyle w:val="-"/>
          <w:lang w:val="el-GR"/>
        </w:rPr>
        <w:t xml:space="preserve">Παράρτημα </w:t>
      </w:r>
      <w:r w:rsidRPr="007D16FF">
        <w:rPr>
          <w:rStyle w:val="-"/>
        </w:rPr>
        <w:t>VI</w:t>
      </w:r>
      <w:r w:rsidRPr="007D16FF">
        <w:rPr>
          <w:rStyle w:val="-"/>
          <w:lang w:val="el-GR"/>
        </w:rPr>
        <w:t>, πίνακα 5</w:t>
      </w:r>
      <w:r w:rsidR="00A81E10">
        <w:rPr>
          <w:rStyle w:val="-"/>
          <w:lang w:val="el-GR"/>
        </w:rPr>
        <w:fldChar w:fldCharType="end"/>
      </w:r>
      <w:r w:rsidRPr="00E47D79">
        <w:rPr>
          <w:lang w:val="el-GR"/>
        </w:rPr>
        <w:t xml:space="preserve"> Συγκεντρωτικός Πίνακας Οικονομικής Προσφοράς Έργου/ πεδίο «ΓΕΝΙΚΟ ΣΥΝΟΛΟ» στήλης «ΣΥΝΟΛΙΚΗ ΑΞΙΑ ΕΡΓΟΥ (ΧΩΡΙΣ ΦΠΑ)»).</w:t>
      </w:r>
    </w:p>
    <w:p w14:paraId="13D03A97" w14:textId="77777777" w:rsidR="00D50F01" w:rsidRPr="00E47D79" w:rsidRDefault="00D50F01" w:rsidP="00012F1D">
      <w:pPr>
        <w:pStyle w:val="2"/>
        <w:numPr>
          <w:ilvl w:val="0"/>
          <w:numId w:val="32"/>
        </w:numPr>
        <w:rPr>
          <w:lang w:val="el-GR"/>
        </w:rPr>
      </w:pPr>
      <w:bookmarkStart w:id="376" w:name="_Μεθοδολογία_Υλοποίησης"/>
      <w:bookmarkStart w:id="377" w:name="_Ref88560550"/>
      <w:bookmarkStart w:id="378" w:name="_Ref88562907"/>
      <w:bookmarkStart w:id="379" w:name="_Toc99717329"/>
      <w:bookmarkStart w:id="380" w:name="_Toc74566986"/>
      <w:bookmarkEnd w:id="376"/>
      <w:r w:rsidRPr="00E47D79">
        <w:rPr>
          <w:lang w:val="el-GR"/>
        </w:rPr>
        <w:t>Μεθοδολογία Υλοποίησης</w:t>
      </w:r>
      <w:bookmarkEnd w:id="377"/>
      <w:bookmarkEnd w:id="378"/>
      <w:bookmarkEnd w:id="379"/>
    </w:p>
    <w:p w14:paraId="3664698E" w14:textId="77777777" w:rsidR="00230716" w:rsidRPr="00E47D79" w:rsidRDefault="00230716" w:rsidP="00012F1D">
      <w:pPr>
        <w:pStyle w:val="2"/>
        <w:numPr>
          <w:ilvl w:val="1"/>
          <w:numId w:val="32"/>
        </w:numPr>
        <w:rPr>
          <w:lang w:val="el-GR"/>
        </w:rPr>
      </w:pPr>
      <w:bookmarkStart w:id="381" w:name="_Χρονοδιάγραμμα"/>
      <w:bookmarkStart w:id="382" w:name="_Ref88560559"/>
      <w:bookmarkStart w:id="383" w:name="_Ref88562922"/>
      <w:bookmarkStart w:id="384" w:name="_Toc99717330"/>
      <w:bookmarkEnd w:id="381"/>
      <w:r w:rsidRPr="00E47D79">
        <w:rPr>
          <w:lang w:val="el-GR"/>
        </w:rPr>
        <w:t>Χρονοδιάγραμμα</w:t>
      </w:r>
      <w:bookmarkEnd w:id="380"/>
      <w:bookmarkEnd w:id="382"/>
      <w:bookmarkEnd w:id="383"/>
      <w:bookmarkEnd w:id="384"/>
      <w:r w:rsidRPr="00E47D79">
        <w:rPr>
          <w:lang w:val="el-GR"/>
        </w:rPr>
        <w:tab/>
      </w:r>
    </w:p>
    <w:p w14:paraId="453236FD" w14:textId="77777777" w:rsidR="001C7EF7" w:rsidRDefault="00230716" w:rsidP="00230716">
      <w:pPr>
        <w:rPr>
          <w:rFonts w:eastAsia="SimSun"/>
          <w:lang w:val="el-GR"/>
        </w:rPr>
      </w:pPr>
      <w:bookmarkStart w:id="385" w:name="_Hlk102639465"/>
      <w:bookmarkStart w:id="386" w:name="_Hlk51936261"/>
      <w:bookmarkStart w:id="387" w:name="_Hlk102908382"/>
      <w:r w:rsidRPr="00E47D79">
        <w:rPr>
          <w:rFonts w:eastAsia="SimSun"/>
          <w:lang w:val="el-GR"/>
        </w:rPr>
        <w:t xml:space="preserve">Η συνολική </w:t>
      </w:r>
      <w:r w:rsidRPr="00E47D79">
        <w:rPr>
          <w:rFonts w:eastAsia="SimSun"/>
          <w:b/>
          <w:bCs/>
          <w:lang w:val="el-GR"/>
        </w:rPr>
        <w:t>διάρκεια</w:t>
      </w:r>
      <w:r w:rsidRPr="00E47D79">
        <w:rPr>
          <w:rFonts w:eastAsia="SimSun"/>
          <w:lang w:val="el-GR"/>
        </w:rPr>
        <w:t xml:space="preserve"> της σύμβασης ορίζεται σε </w:t>
      </w:r>
      <w:r w:rsidRPr="00E47D79">
        <w:rPr>
          <w:rFonts w:eastAsia="SimSun"/>
          <w:b/>
          <w:bCs/>
          <w:lang w:val="el-GR"/>
        </w:rPr>
        <w:t xml:space="preserve">είκοσι τέσσερις (24) μήνες </w:t>
      </w:r>
      <w:r w:rsidRPr="00E47D79">
        <w:rPr>
          <w:rFonts w:eastAsia="SimSun"/>
          <w:lang w:val="el-GR"/>
        </w:rPr>
        <w:t>και νοείται το χρονικό διάστημα από την ημερομηνία υπογραφής της σύμβασης έως την υποβολή του τελευταίου</w:t>
      </w:r>
      <w:r w:rsidRPr="00230716">
        <w:rPr>
          <w:rFonts w:eastAsia="SimSun"/>
          <w:lang w:val="el-GR"/>
        </w:rPr>
        <w:t xml:space="preserve"> παραδοτέου</w:t>
      </w:r>
      <w:bookmarkEnd w:id="385"/>
      <w:r w:rsidRPr="00230716">
        <w:rPr>
          <w:rFonts w:eastAsia="SimSun"/>
          <w:lang w:val="el-GR"/>
        </w:rPr>
        <w:t xml:space="preserve"> σύμφωνα με το αναλυτικό χρονοδιάγραμμα που παρατίθεται στη συνέχεια.</w:t>
      </w:r>
    </w:p>
    <w:p w14:paraId="32746FE9" w14:textId="77777777" w:rsidR="001C7EF7" w:rsidRDefault="001C7EF7" w:rsidP="00230716">
      <w:pPr>
        <w:rPr>
          <w:rFonts w:eastAsia="SimSun"/>
          <w:lang w:val="el-GR"/>
        </w:rPr>
      </w:pPr>
    </w:p>
    <w:p w14:paraId="37F61BFB" w14:textId="77777777" w:rsidR="00230716" w:rsidRPr="005E1C63" w:rsidRDefault="005E1C63" w:rsidP="001C7EF7">
      <w:pPr>
        <w:rPr>
          <w:rFonts w:eastAsia="SimSun"/>
          <w:lang w:val="en-US"/>
        </w:rPr>
      </w:pPr>
      <w:r>
        <w:rPr>
          <w:rFonts w:eastAsia="SimSun"/>
          <w:noProof/>
          <w:lang w:val="el-GR" w:eastAsia="el-GR"/>
        </w:rPr>
        <w:drawing>
          <wp:inline distT="0" distB="0" distL="0" distR="0" wp14:anchorId="23885F96" wp14:editId="41C7BCCF">
            <wp:extent cx="6111240" cy="800100"/>
            <wp:effectExtent l="0" t="0" r="3810" b="0"/>
            <wp:docPr id="20" name="Εικόνα 20" descr="C:\Users\Entravalia.OTS\AppData\Local\Microsoft\Windows\INetCache\Content.Word\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ntravalia.OTS\AppData\Local\Microsoft\Windows\INetCache\Content.Word\Capture.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111240" cy="800100"/>
                    </a:xfrm>
                    <a:prstGeom prst="rect">
                      <a:avLst/>
                    </a:prstGeom>
                    <a:noFill/>
                    <a:ln>
                      <a:noFill/>
                    </a:ln>
                  </pic:spPr>
                </pic:pic>
              </a:graphicData>
            </a:graphic>
          </wp:inline>
        </w:drawing>
      </w:r>
    </w:p>
    <w:p w14:paraId="779C39F5" w14:textId="77777777" w:rsidR="00230716" w:rsidRPr="00230716" w:rsidRDefault="00230716" w:rsidP="00230716">
      <w:pPr>
        <w:rPr>
          <w:rFonts w:eastAsia="SimSun"/>
          <w:lang w:val="el-GR"/>
        </w:rPr>
      </w:pPr>
      <w:r w:rsidRPr="00230716">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593667">
        <w:rPr>
          <w:rFonts w:eastAsia="SimSun"/>
          <w:u w:val="single"/>
          <w:lang w:val="el-GR"/>
        </w:rPr>
        <w:t>μέχρι την παράδοση και του τελευταίου παραδοτέου που ορίζει την λήξη της σύμβασης</w:t>
      </w:r>
      <w:r w:rsidRPr="00230716">
        <w:rPr>
          <w:rFonts w:eastAsia="SimSun"/>
          <w:lang w:val="el-GR"/>
        </w:rPr>
        <w:t xml:space="preserve"> και την έναρξη της διαδικασίας για την  οριστική παραλαβή του έργου. </w:t>
      </w:r>
    </w:p>
    <w:tbl>
      <w:tblPr>
        <w:tblW w:w="4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
        <w:gridCol w:w="2158"/>
        <w:gridCol w:w="1397"/>
        <w:gridCol w:w="1660"/>
        <w:gridCol w:w="1901"/>
      </w:tblGrid>
      <w:tr w:rsidR="00731B84" w:rsidRPr="00FC563C" w14:paraId="1AACBD56" w14:textId="77777777" w:rsidTr="007C62B2">
        <w:trPr>
          <w:trHeight w:val="765"/>
          <w:jc w:val="center"/>
        </w:trPr>
        <w:tc>
          <w:tcPr>
            <w:tcW w:w="568" w:type="pct"/>
            <w:shd w:val="clear" w:color="auto" w:fill="E2EFDA"/>
            <w:vAlign w:val="center"/>
            <w:hideMark/>
          </w:tcPr>
          <w:bookmarkEnd w:id="386"/>
          <w:p w14:paraId="3F685AAC" w14:textId="77777777" w:rsidR="00731B84" w:rsidRPr="00FC563C" w:rsidRDefault="00731B84" w:rsidP="00230716">
            <w:pPr>
              <w:rPr>
                <w:rFonts w:eastAsia="SimSun"/>
              </w:rPr>
            </w:pPr>
            <w:r w:rsidRPr="00FC563C">
              <w:rPr>
                <w:rFonts w:eastAsia="SimSun"/>
              </w:rPr>
              <w:t>ΠΕ</w:t>
            </w:r>
          </w:p>
        </w:tc>
        <w:tc>
          <w:tcPr>
            <w:tcW w:w="1344" w:type="pct"/>
            <w:shd w:val="clear" w:color="auto" w:fill="E2EFDA"/>
            <w:vAlign w:val="center"/>
            <w:hideMark/>
          </w:tcPr>
          <w:p w14:paraId="216B5D44" w14:textId="77777777" w:rsidR="00731B84" w:rsidRPr="00FC563C" w:rsidRDefault="00731B84" w:rsidP="00230716">
            <w:pPr>
              <w:rPr>
                <w:rFonts w:eastAsia="SimSun"/>
              </w:rPr>
            </w:pPr>
            <w:proofErr w:type="spellStart"/>
            <w:r w:rsidRPr="00FC563C">
              <w:rPr>
                <w:rFonts w:eastAsia="SimSun"/>
              </w:rPr>
              <w:t>Τίτλος</w:t>
            </w:r>
            <w:proofErr w:type="spellEnd"/>
            <w:r w:rsidRPr="00FC563C">
              <w:rPr>
                <w:rFonts w:eastAsia="SimSun"/>
              </w:rPr>
              <w:t xml:space="preserve"> ΠΕ</w:t>
            </w:r>
          </w:p>
        </w:tc>
        <w:tc>
          <w:tcPr>
            <w:tcW w:w="870" w:type="pct"/>
            <w:shd w:val="clear" w:color="auto" w:fill="E2EFDA"/>
            <w:vAlign w:val="center"/>
            <w:hideMark/>
          </w:tcPr>
          <w:p w14:paraId="2EE5B8F2" w14:textId="77777777" w:rsidR="00731B84" w:rsidRPr="00FC563C" w:rsidRDefault="00731B84" w:rsidP="00230716">
            <w:pPr>
              <w:rPr>
                <w:rFonts w:eastAsia="SimSun"/>
              </w:rPr>
            </w:pPr>
            <w:proofErr w:type="spellStart"/>
            <w:r w:rsidRPr="00FC563C">
              <w:rPr>
                <w:rFonts w:eastAsia="SimSun"/>
              </w:rPr>
              <w:t>Διάρκει</w:t>
            </w:r>
            <w:proofErr w:type="spellEnd"/>
            <w:r w:rsidRPr="00FC563C">
              <w:rPr>
                <w:rFonts w:eastAsia="SimSun"/>
              </w:rPr>
              <w:t xml:space="preserve">α </w:t>
            </w:r>
            <w:proofErr w:type="spellStart"/>
            <w:r w:rsidRPr="00FC563C">
              <w:rPr>
                <w:rFonts w:eastAsia="SimSun"/>
              </w:rPr>
              <w:t>υλο</w:t>
            </w:r>
            <w:proofErr w:type="spellEnd"/>
            <w:r w:rsidRPr="00FC563C">
              <w:rPr>
                <w:rFonts w:eastAsia="SimSun"/>
              </w:rPr>
              <w:t>ποίησης (ΜΗΝΕΣ)</w:t>
            </w:r>
          </w:p>
        </w:tc>
        <w:tc>
          <w:tcPr>
            <w:tcW w:w="1034" w:type="pct"/>
            <w:shd w:val="clear" w:color="auto" w:fill="E2EFDA"/>
            <w:vAlign w:val="center"/>
            <w:hideMark/>
          </w:tcPr>
          <w:p w14:paraId="3DF4DB14" w14:textId="77777777" w:rsidR="00731B84" w:rsidRPr="00FC563C" w:rsidRDefault="00731B84" w:rsidP="00230716">
            <w:pPr>
              <w:rPr>
                <w:rFonts w:eastAsia="SimSun"/>
              </w:rPr>
            </w:pPr>
            <w:proofErr w:type="spellStart"/>
            <w:r w:rsidRPr="00FC563C">
              <w:rPr>
                <w:rFonts w:eastAsia="SimSun"/>
              </w:rPr>
              <w:t>Διάρκει</w:t>
            </w:r>
            <w:proofErr w:type="spellEnd"/>
            <w:r w:rsidRPr="00FC563C">
              <w:rPr>
                <w:rFonts w:eastAsia="SimSun"/>
              </w:rPr>
              <w:t xml:space="preserve">α </w:t>
            </w:r>
            <w:proofErr w:type="spellStart"/>
            <w:r w:rsidRPr="00FC563C">
              <w:rPr>
                <w:rFonts w:eastAsia="SimSun"/>
              </w:rPr>
              <w:t>Ελέγχου</w:t>
            </w:r>
            <w:proofErr w:type="spellEnd"/>
            <w:r w:rsidRPr="00FC563C">
              <w:rPr>
                <w:rFonts w:eastAsia="SimSun"/>
              </w:rPr>
              <w:t xml:space="preserve"> Παρα</w:t>
            </w:r>
            <w:proofErr w:type="spellStart"/>
            <w:r w:rsidRPr="00FC563C">
              <w:rPr>
                <w:rFonts w:eastAsia="SimSun"/>
              </w:rPr>
              <w:t>δοτέων</w:t>
            </w:r>
            <w:proofErr w:type="spellEnd"/>
            <w:r w:rsidRPr="00FC563C">
              <w:rPr>
                <w:rFonts w:eastAsia="SimSun"/>
              </w:rPr>
              <w:t xml:space="preserve"> (ΜΗΝΕΣ)</w:t>
            </w:r>
          </w:p>
        </w:tc>
        <w:tc>
          <w:tcPr>
            <w:tcW w:w="1184" w:type="pct"/>
            <w:shd w:val="clear" w:color="auto" w:fill="E2EFDA"/>
            <w:vAlign w:val="center"/>
            <w:hideMark/>
          </w:tcPr>
          <w:p w14:paraId="75856CD2" w14:textId="77777777" w:rsidR="00731B84" w:rsidRPr="00FC563C" w:rsidRDefault="00731B84" w:rsidP="00230716">
            <w:pPr>
              <w:rPr>
                <w:rFonts w:eastAsia="SimSun"/>
              </w:rPr>
            </w:pPr>
            <w:proofErr w:type="spellStart"/>
            <w:r w:rsidRPr="00FC563C">
              <w:rPr>
                <w:rFonts w:eastAsia="SimSun"/>
              </w:rPr>
              <w:t>Προϋ</w:t>
            </w:r>
            <w:proofErr w:type="spellEnd"/>
            <w:r w:rsidRPr="00FC563C">
              <w:rPr>
                <w:rFonts w:eastAsia="SimSun"/>
              </w:rPr>
              <w:t xml:space="preserve">πόθεση </w:t>
            </w:r>
            <w:proofErr w:type="spellStart"/>
            <w:r w:rsidRPr="00FC563C">
              <w:rPr>
                <w:rFonts w:eastAsia="SimSun"/>
              </w:rPr>
              <w:t>έν</w:t>
            </w:r>
            <w:proofErr w:type="spellEnd"/>
            <w:r w:rsidRPr="00FC563C">
              <w:rPr>
                <w:rFonts w:eastAsia="SimSun"/>
              </w:rPr>
              <w:t>αρξης</w:t>
            </w:r>
          </w:p>
        </w:tc>
      </w:tr>
      <w:tr w:rsidR="00731B84" w:rsidRPr="00A81E10" w14:paraId="4AC3DDAF" w14:textId="77777777" w:rsidTr="007C62B2">
        <w:trPr>
          <w:trHeight w:val="199"/>
          <w:jc w:val="center"/>
        </w:trPr>
        <w:tc>
          <w:tcPr>
            <w:tcW w:w="568" w:type="pct"/>
            <w:shd w:val="clear" w:color="auto" w:fill="F2F2F2"/>
            <w:vAlign w:val="center"/>
            <w:hideMark/>
          </w:tcPr>
          <w:p w14:paraId="6FE84842" w14:textId="77777777" w:rsidR="00731B84" w:rsidRPr="00FC563C" w:rsidRDefault="00731B84" w:rsidP="00230716">
            <w:pPr>
              <w:rPr>
                <w:rFonts w:eastAsia="SimSun"/>
              </w:rPr>
            </w:pPr>
            <w:r w:rsidRPr="00FC563C">
              <w:rPr>
                <w:rFonts w:eastAsia="SimSun"/>
              </w:rPr>
              <w:t>ΠΕ1</w:t>
            </w:r>
          </w:p>
        </w:tc>
        <w:tc>
          <w:tcPr>
            <w:tcW w:w="1344" w:type="pct"/>
            <w:shd w:val="clear" w:color="auto" w:fill="F2F2F2"/>
            <w:vAlign w:val="center"/>
            <w:hideMark/>
          </w:tcPr>
          <w:p w14:paraId="3D28F8C6" w14:textId="77777777" w:rsidR="00731B84" w:rsidRPr="00FA696B" w:rsidRDefault="00731B84" w:rsidP="00230716">
            <w:pPr>
              <w:rPr>
                <w:rFonts w:eastAsia="SimSun"/>
              </w:rPr>
            </w:pPr>
            <w:proofErr w:type="spellStart"/>
            <w:r w:rsidRPr="00FA696B">
              <w:rPr>
                <w:rFonts w:eastAsia="SimSun"/>
              </w:rPr>
              <w:t>Ανάλυσης</w:t>
            </w:r>
            <w:proofErr w:type="spellEnd"/>
            <w:r w:rsidRPr="00FA696B">
              <w:rPr>
                <w:rFonts w:eastAsia="SimSun"/>
              </w:rPr>
              <w:t xml:space="preserve"> Απα</w:t>
            </w:r>
            <w:proofErr w:type="spellStart"/>
            <w:r w:rsidRPr="00FA696B">
              <w:rPr>
                <w:rFonts w:eastAsia="SimSun"/>
              </w:rPr>
              <w:t>ιτήσεων</w:t>
            </w:r>
            <w:proofErr w:type="spellEnd"/>
            <w:r w:rsidRPr="00FA696B">
              <w:rPr>
                <w:rFonts w:eastAsia="SimSun"/>
              </w:rPr>
              <w:t xml:space="preserve"> </w:t>
            </w:r>
          </w:p>
        </w:tc>
        <w:tc>
          <w:tcPr>
            <w:tcW w:w="870" w:type="pct"/>
            <w:shd w:val="clear" w:color="auto" w:fill="F2F2F2"/>
            <w:vAlign w:val="center"/>
            <w:hideMark/>
          </w:tcPr>
          <w:p w14:paraId="67DC93E0" w14:textId="77777777" w:rsidR="00731B84" w:rsidRPr="00FA696B" w:rsidRDefault="00731B84" w:rsidP="00230716">
            <w:pPr>
              <w:rPr>
                <w:rFonts w:eastAsia="SimSun"/>
              </w:rPr>
            </w:pPr>
            <w:r w:rsidRPr="00FA696B">
              <w:rPr>
                <w:rFonts w:eastAsia="SimSun"/>
              </w:rPr>
              <w:t>3</w:t>
            </w:r>
          </w:p>
        </w:tc>
        <w:tc>
          <w:tcPr>
            <w:tcW w:w="1034" w:type="pct"/>
            <w:shd w:val="clear" w:color="auto" w:fill="F2F2F2"/>
            <w:vAlign w:val="center"/>
            <w:hideMark/>
          </w:tcPr>
          <w:p w14:paraId="1421F150" w14:textId="77777777" w:rsidR="00731B84" w:rsidRPr="00FA696B" w:rsidRDefault="00731B84" w:rsidP="00230716">
            <w:pPr>
              <w:rPr>
                <w:rFonts w:eastAsia="SimSun"/>
              </w:rPr>
            </w:pPr>
            <w:r w:rsidRPr="00FA696B">
              <w:rPr>
                <w:rFonts w:eastAsia="SimSun"/>
              </w:rPr>
              <w:t>1</w:t>
            </w:r>
          </w:p>
        </w:tc>
        <w:tc>
          <w:tcPr>
            <w:tcW w:w="1184" w:type="pct"/>
            <w:shd w:val="clear" w:color="auto" w:fill="F2F2F2"/>
            <w:vAlign w:val="center"/>
            <w:hideMark/>
          </w:tcPr>
          <w:p w14:paraId="753343FB" w14:textId="77777777" w:rsidR="00731B84" w:rsidRPr="00FA696B" w:rsidRDefault="00731B84" w:rsidP="00230716">
            <w:pPr>
              <w:rPr>
                <w:rFonts w:eastAsia="SimSun"/>
                <w:lang w:val="el-GR"/>
              </w:rPr>
            </w:pPr>
            <w:r w:rsidRPr="00FA696B">
              <w:rPr>
                <w:rFonts w:eastAsia="SimSun"/>
                <w:lang w:val="el-GR"/>
              </w:rPr>
              <w:t>Έναρξη με την υπογραφή της Σύμβασης</w:t>
            </w:r>
          </w:p>
        </w:tc>
      </w:tr>
      <w:bookmarkEnd w:id="387"/>
      <w:tr w:rsidR="00731B84" w:rsidRPr="00A81E10" w14:paraId="4BAC5101" w14:textId="77777777" w:rsidTr="007C62B2">
        <w:trPr>
          <w:trHeight w:val="291"/>
          <w:jc w:val="center"/>
        </w:trPr>
        <w:tc>
          <w:tcPr>
            <w:tcW w:w="568" w:type="pct"/>
            <w:shd w:val="clear" w:color="auto" w:fill="F2F2F2"/>
            <w:vAlign w:val="center"/>
            <w:hideMark/>
          </w:tcPr>
          <w:p w14:paraId="571C52D2" w14:textId="77777777" w:rsidR="00731B84" w:rsidRPr="00FC563C" w:rsidRDefault="00731B84" w:rsidP="00230716">
            <w:pPr>
              <w:rPr>
                <w:rFonts w:eastAsia="SimSun"/>
              </w:rPr>
            </w:pPr>
            <w:r w:rsidRPr="00FC563C">
              <w:rPr>
                <w:rFonts w:eastAsia="SimSun"/>
              </w:rPr>
              <w:t>ΠΕ2</w:t>
            </w:r>
          </w:p>
        </w:tc>
        <w:tc>
          <w:tcPr>
            <w:tcW w:w="1344" w:type="pct"/>
            <w:shd w:val="clear" w:color="auto" w:fill="F2F2F2"/>
            <w:vAlign w:val="center"/>
            <w:hideMark/>
          </w:tcPr>
          <w:p w14:paraId="74A230BB" w14:textId="77777777" w:rsidR="00731B84" w:rsidRPr="00FA696B" w:rsidRDefault="00731B84" w:rsidP="00230716">
            <w:pPr>
              <w:rPr>
                <w:rFonts w:eastAsia="SimSun"/>
              </w:rPr>
            </w:pPr>
            <w:proofErr w:type="spellStart"/>
            <w:r w:rsidRPr="00D34784">
              <w:rPr>
                <w:rFonts w:eastAsia="SimSun"/>
              </w:rPr>
              <w:t>Μετά</w:t>
            </w:r>
            <w:proofErr w:type="spellEnd"/>
            <w:r w:rsidRPr="00D34784">
              <w:rPr>
                <w:rFonts w:eastAsia="SimSun"/>
              </w:rPr>
              <w:t xml:space="preserve">βαση </w:t>
            </w:r>
            <w:proofErr w:type="spellStart"/>
            <w:r w:rsidRPr="00D34784">
              <w:rPr>
                <w:rFonts w:eastAsia="SimSun"/>
              </w:rPr>
              <w:t>στο</w:t>
            </w:r>
            <w:proofErr w:type="spellEnd"/>
            <w:r w:rsidRPr="00D34784">
              <w:rPr>
                <w:rFonts w:eastAsia="SimSun"/>
              </w:rPr>
              <w:t xml:space="preserve"> </w:t>
            </w:r>
            <w:proofErr w:type="spellStart"/>
            <w:r w:rsidRPr="00D34784">
              <w:rPr>
                <w:rFonts w:eastAsia="SimSun"/>
              </w:rPr>
              <w:t>Gcloud</w:t>
            </w:r>
            <w:proofErr w:type="spellEnd"/>
          </w:p>
        </w:tc>
        <w:tc>
          <w:tcPr>
            <w:tcW w:w="870" w:type="pct"/>
            <w:shd w:val="clear" w:color="auto" w:fill="F2F2F2"/>
            <w:vAlign w:val="center"/>
            <w:hideMark/>
          </w:tcPr>
          <w:p w14:paraId="0D346C19" w14:textId="77777777" w:rsidR="00731B84" w:rsidRPr="005E1C63" w:rsidRDefault="005E1C63" w:rsidP="00230716">
            <w:pPr>
              <w:rPr>
                <w:rFonts w:eastAsia="SimSun"/>
                <w:lang w:val="en-US"/>
              </w:rPr>
            </w:pPr>
            <w:r>
              <w:rPr>
                <w:rFonts w:eastAsia="SimSun"/>
                <w:lang w:val="en-US"/>
              </w:rPr>
              <w:t>5</w:t>
            </w:r>
          </w:p>
        </w:tc>
        <w:tc>
          <w:tcPr>
            <w:tcW w:w="1034" w:type="pct"/>
            <w:shd w:val="clear" w:color="auto" w:fill="F2F2F2"/>
            <w:vAlign w:val="center"/>
            <w:hideMark/>
          </w:tcPr>
          <w:p w14:paraId="2F23BFCB" w14:textId="77777777" w:rsidR="00731B84" w:rsidRPr="00FA696B" w:rsidRDefault="00731B84" w:rsidP="00230716">
            <w:pPr>
              <w:rPr>
                <w:rFonts w:eastAsia="SimSun"/>
              </w:rPr>
            </w:pPr>
            <w:r w:rsidRPr="00FA696B">
              <w:rPr>
                <w:rFonts w:eastAsia="SimSun"/>
              </w:rPr>
              <w:t>1</w:t>
            </w:r>
          </w:p>
        </w:tc>
        <w:tc>
          <w:tcPr>
            <w:tcW w:w="1184" w:type="pct"/>
            <w:shd w:val="clear" w:color="auto" w:fill="F2F2F2"/>
            <w:vAlign w:val="center"/>
            <w:hideMark/>
          </w:tcPr>
          <w:p w14:paraId="098197E1" w14:textId="77777777" w:rsidR="00731B84" w:rsidRPr="00FA696B" w:rsidRDefault="00731B84" w:rsidP="00230716">
            <w:pPr>
              <w:rPr>
                <w:rFonts w:eastAsia="SimSun"/>
                <w:lang w:val="el-GR"/>
              </w:rPr>
            </w:pPr>
            <w:r w:rsidRPr="00FA696B">
              <w:rPr>
                <w:rFonts w:eastAsia="SimSun"/>
                <w:lang w:val="el-GR"/>
              </w:rPr>
              <w:t>Έναρξη με την ολοκλήρωση του ΠΕ1</w:t>
            </w:r>
            <w:r w:rsidRPr="00FA696B">
              <w:rPr>
                <w:rFonts w:eastAsia="SimSun"/>
              </w:rPr>
              <w:t> </w:t>
            </w:r>
          </w:p>
        </w:tc>
      </w:tr>
      <w:tr w:rsidR="00731B84" w:rsidRPr="00A81E10" w14:paraId="12F1AA03" w14:textId="77777777" w:rsidTr="007C62B2">
        <w:trPr>
          <w:trHeight w:val="450"/>
          <w:jc w:val="center"/>
        </w:trPr>
        <w:tc>
          <w:tcPr>
            <w:tcW w:w="568" w:type="pct"/>
            <w:shd w:val="clear" w:color="auto" w:fill="F2F2F2" w:themeFill="background1" w:themeFillShade="F2"/>
            <w:vAlign w:val="center"/>
            <w:hideMark/>
          </w:tcPr>
          <w:p w14:paraId="2CAC6B08" w14:textId="77777777" w:rsidR="00731B84" w:rsidRPr="00FC563C" w:rsidRDefault="00731B84" w:rsidP="00230716">
            <w:pPr>
              <w:rPr>
                <w:rFonts w:eastAsia="SimSun"/>
              </w:rPr>
            </w:pPr>
            <w:r w:rsidRPr="00FC563C">
              <w:rPr>
                <w:rFonts w:eastAsia="SimSun"/>
              </w:rPr>
              <w:t>ΠΕ3</w:t>
            </w:r>
          </w:p>
        </w:tc>
        <w:tc>
          <w:tcPr>
            <w:tcW w:w="1344" w:type="pct"/>
            <w:shd w:val="clear" w:color="auto" w:fill="F2F2F2" w:themeFill="background1" w:themeFillShade="F2"/>
            <w:vAlign w:val="center"/>
            <w:hideMark/>
          </w:tcPr>
          <w:p w14:paraId="6D92D94F" w14:textId="77777777" w:rsidR="00731B84" w:rsidRPr="00FA696B" w:rsidRDefault="00731B84" w:rsidP="00230716">
            <w:pPr>
              <w:rPr>
                <w:rFonts w:eastAsia="SimSun"/>
              </w:rPr>
            </w:pPr>
            <w:r w:rsidRPr="00D34784">
              <w:rPr>
                <w:rFonts w:eastAsia="SimSun"/>
              </w:rPr>
              <w:t>Επα</w:t>
            </w:r>
            <w:proofErr w:type="spellStart"/>
            <w:r w:rsidRPr="00D34784">
              <w:rPr>
                <w:rFonts w:eastAsia="SimSun"/>
              </w:rPr>
              <w:t>ύξηση</w:t>
            </w:r>
            <w:proofErr w:type="spellEnd"/>
            <w:r w:rsidRPr="00D34784">
              <w:rPr>
                <w:rFonts w:eastAsia="SimSun"/>
              </w:rPr>
              <w:t xml:space="preserve"> </w:t>
            </w:r>
            <w:proofErr w:type="spellStart"/>
            <w:r w:rsidRPr="00D34784">
              <w:rPr>
                <w:rFonts w:eastAsia="SimSun"/>
              </w:rPr>
              <w:t>λειτουργικότητ</w:t>
            </w:r>
            <w:proofErr w:type="spellEnd"/>
            <w:r w:rsidRPr="00D34784">
              <w:rPr>
                <w:rFonts w:eastAsia="SimSun"/>
              </w:rPr>
              <w:t xml:space="preserve">ας / </w:t>
            </w:r>
            <w:proofErr w:type="spellStart"/>
            <w:r w:rsidRPr="00D34784">
              <w:rPr>
                <w:rFonts w:eastAsia="SimSun"/>
              </w:rPr>
              <w:lastRenderedPageBreak/>
              <w:t>εκσυγχρονισμός</w:t>
            </w:r>
            <w:proofErr w:type="spellEnd"/>
            <w:r w:rsidRPr="00D34784">
              <w:rPr>
                <w:rFonts w:eastAsia="SimSun"/>
              </w:rPr>
              <w:t xml:space="preserve"> υπ</w:t>
            </w:r>
            <w:proofErr w:type="spellStart"/>
            <w:r w:rsidRPr="00D34784">
              <w:rPr>
                <w:rFonts w:eastAsia="SimSun"/>
              </w:rPr>
              <w:t>οσυστημάτων</w:t>
            </w:r>
            <w:proofErr w:type="spellEnd"/>
          </w:p>
        </w:tc>
        <w:tc>
          <w:tcPr>
            <w:tcW w:w="870" w:type="pct"/>
            <w:shd w:val="clear" w:color="auto" w:fill="F2F2F2" w:themeFill="background1" w:themeFillShade="F2"/>
            <w:vAlign w:val="center"/>
            <w:hideMark/>
          </w:tcPr>
          <w:p w14:paraId="35A7AFE0" w14:textId="77777777" w:rsidR="00731B84" w:rsidRPr="007C62B2" w:rsidRDefault="00731B84" w:rsidP="00230716">
            <w:pPr>
              <w:rPr>
                <w:rFonts w:eastAsia="SimSun"/>
              </w:rPr>
            </w:pPr>
            <w:r w:rsidRPr="007C62B2">
              <w:rPr>
                <w:rFonts w:eastAsia="SimSun"/>
              </w:rPr>
              <w:lastRenderedPageBreak/>
              <w:t>15</w:t>
            </w:r>
          </w:p>
        </w:tc>
        <w:tc>
          <w:tcPr>
            <w:tcW w:w="1034" w:type="pct"/>
            <w:shd w:val="clear" w:color="auto" w:fill="F2F2F2" w:themeFill="background1" w:themeFillShade="F2"/>
            <w:vAlign w:val="center"/>
            <w:hideMark/>
          </w:tcPr>
          <w:p w14:paraId="7D12E7BB" w14:textId="77777777" w:rsidR="00731B84" w:rsidRPr="007C62B2" w:rsidRDefault="005E1C63" w:rsidP="00230716">
            <w:pPr>
              <w:rPr>
                <w:rFonts w:eastAsia="SimSun"/>
              </w:rPr>
            </w:pPr>
            <w:r w:rsidRPr="007C62B2">
              <w:rPr>
                <w:rFonts w:eastAsia="SimSun"/>
              </w:rPr>
              <w:t>1</w:t>
            </w:r>
          </w:p>
        </w:tc>
        <w:tc>
          <w:tcPr>
            <w:tcW w:w="1184" w:type="pct"/>
            <w:shd w:val="clear" w:color="auto" w:fill="F2F2F2" w:themeFill="background1" w:themeFillShade="F2"/>
            <w:vAlign w:val="center"/>
            <w:hideMark/>
          </w:tcPr>
          <w:p w14:paraId="5950FC73" w14:textId="77777777" w:rsidR="00731B84" w:rsidRPr="00523697" w:rsidRDefault="00731B84" w:rsidP="00230716">
            <w:pPr>
              <w:rPr>
                <w:rFonts w:eastAsia="SimSun"/>
                <w:lang w:val="el-GR"/>
              </w:rPr>
            </w:pPr>
            <w:r w:rsidRPr="00523697">
              <w:rPr>
                <w:rFonts w:eastAsia="SimSun"/>
                <w:lang w:val="el-GR"/>
              </w:rPr>
              <w:t>Έναρξη με την ολοκλήρωση του ΠΕ1</w:t>
            </w:r>
            <w:r w:rsidRPr="00FA696B">
              <w:rPr>
                <w:rFonts w:eastAsia="SimSun"/>
              </w:rPr>
              <w:t> </w:t>
            </w:r>
          </w:p>
        </w:tc>
      </w:tr>
      <w:tr w:rsidR="00731B84" w:rsidRPr="00A81E10" w14:paraId="10E641FA" w14:textId="77777777" w:rsidTr="007C62B2">
        <w:trPr>
          <w:trHeight w:val="450"/>
          <w:jc w:val="center"/>
        </w:trPr>
        <w:tc>
          <w:tcPr>
            <w:tcW w:w="568" w:type="pct"/>
            <w:shd w:val="clear" w:color="auto" w:fill="F2F2F2" w:themeFill="background1" w:themeFillShade="F2"/>
            <w:vAlign w:val="center"/>
            <w:hideMark/>
          </w:tcPr>
          <w:p w14:paraId="5C13ED96" w14:textId="77777777" w:rsidR="00731B84" w:rsidRPr="00FC563C" w:rsidRDefault="00731B84" w:rsidP="00230716">
            <w:pPr>
              <w:rPr>
                <w:rFonts w:eastAsia="SimSun"/>
              </w:rPr>
            </w:pPr>
            <w:r w:rsidRPr="00FC563C">
              <w:rPr>
                <w:rFonts w:eastAsia="SimSun"/>
              </w:rPr>
              <w:t>ΠΕ4</w:t>
            </w:r>
          </w:p>
        </w:tc>
        <w:tc>
          <w:tcPr>
            <w:tcW w:w="1344" w:type="pct"/>
            <w:shd w:val="clear" w:color="auto" w:fill="F2F2F2" w:themeFill="background1" w:themeFillShade="F2"/>
            <w:vAlign w:val="center"/>
            <w:hideMark/>
          </w:tcPr>
          <w:p w14:paraId="038E6BB0" w14:textId="77777777" w:rsidR="00731B84" w:rsidRPr="00FA696B" w:rsidRDefault="00731B84" w:rsidP="00230716">
            <w:pPr>
              <w:rPr>
                <w:rFonts w:eastAsia="SimSun"/>
              </w:rPr>
            </w:pPr>
            <w:r w:rsidRPr="00FA696B">
              <w:rPr>
                <w:rFonts w:eastAsia="SimSun"/>
              </w:rPr>
              <w:t>Υπ</w:t>
            </w:r>
            <w:proofErr w:type="spellStart"/>
            <w:r w:rsidRPr="00FA696B">
              <w:rPr>
                <w:rFonts w:eastAsia="SimSun"/>
              </w:rPr>
              <w:t>ηρεσίες</w:t>
            </w:r>
            <w:proofErr w:type="spellEnd"/>
            <w:r w:rsidRPr="00FA696B">
              <w:rPr>
                <w:rFonts w:eastAsia="SimSun"/>
              </w:rPr>
              <w:t xml:space="preserve"> </w:t>
            </w:r>
            <w:proofErr w:type="spellStart"/>
            <w:r w:rsidRPr="00FA696B">
              <w:rPr>
                <w:rFonts w:eastAsia="SimSun"/>
              </w:rPr>
              <w:t>Εκ</w:t>
            </w:r>
            <w:proofErr w:type="spellEnd"/>
            <w:r w:rsidRPr="00FA696B">
              <w:rPr>
                <w:rFonts w:eastAsia="SimSun"/>
              </w:rPr>
              <w:t>παίδευσης</w:t>
            </w:r>
          </w:p>
        </w:tc>
        <w:tc>
          <w:tcPr>
            <w:tcW w:w="870" w:type="pct"/>
            <w:shd w:val="clear" w:color="auto" w:fill="F2F2F2" w:themeFill="background1" w:themeFillShade="F2"/>
            <w:vAlign w:val="center"/>
            <w:hideMark/>
          </w:tcPr>
          <w:p w14:paraId="09C5EA66" w14:textId="77777777" w:rsidR="00731B84" w:rsidRPr="00FA696B" w:rsidRDefault="00731B84" w:rsidP="00230716">
            <w:pPr>
              <w:rPr>
                <w:rFonts w:eastAsia="SimSun"/>
                <w:lang w:val="el-GR"/>
              </w:rPr>
            </w:pPr>
            <w:r w:rsidRPr="00FA696B">
              <w:rPr>
                <w:rFonts w:eastAsia="SimSun"/>
                <w:lang w:val="el-GR"/>
              </w:rPr>
              <w:t>15</w:t>
            </w:r>
          </w:p>
        </w:tc>
        <w:tc>
          <w:tcPr>
            <w:tcW w:w="1034" w:type="pct"/>
            <w:shd w:val="clear" w:color="auto" w:fill="F2F2F2" w:themeFill="background1" w:themeFillShade="F2"/>
            <w:vAlign w:val="center"/>
            <w:hideMark/>
          </w:tcPr>
          <w:p w14:paraId="08BE0C05" w14:textId="77777777" w:rsidR="00731B84" w:rsidRPr="005E1C63" w:rsidRDefault="005E1C63" w:rsidP="00230716">
            <w:pPr>
              <w:rPr>
                <w:rFonts w:eastAsia="SimSun"/>
                <w:lang w:val="el-GR"/>
              </w:rPr>
            </w:pPr>
            <w:r>
              <w:rPr>
                <w:rFonts w:eastAsia="SimSun"/>
                <w:lang w:val="el-GR"/>
              </w:rPr>
              <w:t>1</w:t>
            </w:r>
          </w:p>
        </w:tc>
        <w:tc>
          <w:tcPr>
            <w:tcW w:w="1184" w:type="pct"/>
            <w:shd w:val="clear" w:color="auto" w:fill="F2F2F2" w:themeFill="background1" w:themeFillShade="F2"/>
            <w:vAlign w:val="center"/>
            <w:hideMark/>
          </w:tcPr>
          <w:p w14:paraId="7DDFE1CC" w14:textId="77777777" w:rsidR="00731B84" w:rsidRPr="00FA696B" w:rsidRDefault="00731B84" w:rsidP="00230716">
            <w:pPr>
              <w:rPr>
                <w:rFonts w:eastAsia="SimSun"/>
                <w:lang w:val="el-GR"/>
              </w:rPr>
            </w:pPr>
            <w:r w:rsidRPr="00FA696B">
              <w:rPr>
                <w:rFonts w:eastAsia="SimSun"/>
                <w:lang w:val="el-GR"/>
              </w:rPr>
              <w:t>Έναρξη με την ολοκλήρωση του ΠΕ1</w:t>
            </w:r>
            <w:r w:rsidRPr="00FA696B">
              <w:rPr>
                <w:rFonts w:eastAsia="SimSun"/>
              </w:rPr>
              <w:t> </w:t>
            </w:r>
          </w:p>
        </w:tc>
      </w:tr>
      <w:tr w:rsidR="00731B84" w:rsidRPr="00A81E10" w14:paraId="1B4A6E79" w14:textId="77777777" w:rsidTr="007C62B2">
        <w:trPr>
          <w:trHeight w:val="450"/>
          <w:jc w:val="center"/>
        </w:trPr>
        <w:tc>
          <w:tcPr>
            <w:tcW w:w="568" w:type="pct"/>
            <w:shd w:val="clear" w:color="auto" w:fill="F2F2F2" w:themeFill="background1" w:themeFillShade="F2"/>
            <w:vAlign w:val="center"/>
            <w:hideMark/>
          </w:tcPr>
          <w:p w14:paraId="6C7DD8D4" w14:textId="77777777" w:rsidR="00731B84" w:rsidRPr="00E47D79" w:rsidRDefault="00731B84" w:rsidP="00230716">
            <w:pPr>
              <w:rPr>
                <w:rFonts w:eastAsia="SimSun"/>
              </w:rPr>
            </w:pPr>
            <w:r w:rsidRPr="00E47D79">
              <w:rPr>
                <w:rFonts w:eastAsia="SimSun"/>
              </w:rPr>
              <w:t>ΠΕ5</w:t>
            </w:r>
          </w:p>
        </w:tc>
        <w:tc>
          <w:tcPr>
            <w:tcW w:w="1344" w:type="pct"/>
            <w:shd w:val="clear" w:color="auto" w:fill="F2F2F2" w:themeFill="background1" w:themeFillShade="F2"/>
            <w:vAlign w:val="center"/>
            <w:hideMark/>
          </w:tcPr>
          <w:p w14:paraId="32F42205" w14:textId="77777777" w:rsidR="00731B84" w:rsidRPr="00E47D79" w:rsidRDefault="00731B84" w:rsidP="00230716">
            <w:pPr>
              <w:rPr>
                <w:rFonts w:eastAsia="SimSun"/>
              </w:rPr>
            </w:pPr>
            <w:r w:rsidRPr="00E47D79">
              <w:rPr>
                <w:rFonts w:eastAsia="SimSun"/>
              </w:rPr>
              <w:t>Υπ</w:t>
            </w:r>
            <w:proofErr w:type="spellStart"/>
            <w:r w:rsidRPr="00E47D79">
              <w:rPr>
                <w:rFonts w:eastAsia="SimSun"/>
              </w:rPr>
              <w:t>ηρεσίες</w:t>
            </w:r>
            <w:proofErr w:type="spellEnd"/>
            <w:r w:rsidRPr="00E47D79">
              <w:rPr>
                <w:rFonts w:eastAsia="SimSun"/>
              </w:rPr>
              <w:t xml:space="preserve"> </w:t>
            </w:r>
            <w:proofErr w:type="spellStart"/>
            <w:r w:rsidRPr="00E47D79">
              <w:rPr>
                <w:rFonts w:eastAsia="SimSun"/>
              </w:rPr>
              <w:t>Δοκιμ</w:t>
            </w:r>
            <w:proofErr w:type="spellEnd"/>
            <w:r w:rsidRPr="00E47D79">
              <w:rPr>
                <w:rFonts w:eastAsia="SimSun"/>
              </w:rPr>
              <w:t xml:space="preserve">αστικής </w:t>
            </w:r>
            <w:proofErr w:type="spellStart"/>
            <w:r w:rsidRPr="00E47D79">
              <w:rPr>
                <w:rFonts w:eastAsia="SimSun"/>
              </w:rPr>
              <w:t>Πιλοτικής</w:t>
            </w:r>
            <w:proofErr w:type="spellEnd"/>
            <w:r w:rsidRPr="00E47D79">
              <w:rPr>
                <w:rFonts w:eastAsia="SimSun"/>
              </w:rPr>
              <w:t xml:space="preserve"> </w:t>
            </w:r>
            <w:proofErr w:type="spellStart"/>
            <w:r w:rsidRPr="00E47D79">
              <w:rPr>
                <w:rFonts w:eastAsia="SimSun"/>
              </w:rPr>
              <w:t>Λειτουργί</w:t>
            </w:r>
            <w:proofErr w:type="spellEnd"/>
            <w:r w:rsidRPr="00E47D79">
              <w:rPr>
                <w:rFonts w:eastAsia="SimSun"/>
              </w:rPr>
              <w:t>ας</w:t>
            </w:r>
          </w:p>
        </w:tc>
        <w:tc>
          <w:tcPr>
            <w:tcW w:w="870" w:type="pct"/>
            <w:shd w:val="clear" w:color="auto" w:fill="F2F2F2" w:themeFill="background1" w:themeFillShade="F2"/>
            <w:vAlign w:val="center"/>
            <w:hideMark/>
          </w:tcPr>
          <w:p w14:paraId="5AC9EDF6" w14:textId="77777777" w:rsidR="00731B84" w:rsidRPr="00E47D79" w:rsidRDefault="00B04469" w:rsidP="00230716">
            <w:pPr>
              <w:rPr>
                <w:rFonts w:eastAsia="SimSun"/>
                <w:lang w:val="en-US"/>
              </w:rPr>
            </w:pPr>
            <w:r w:rsidRPr="00E47D79">
              <w:rPr>
                <w:rFonts w:eastAsia="SimSun"/>
                <w:lang w:val="en-US"/>
              </w:rPr>
              <w:t>15</w:t>
            </w:r>
          </w:p>
        </w:tc>
        <w:tc>
          <w:tcPr>
            <w:tcW w:w="1034" w:type="pct"/>
            <w:shd w:val="clear" w:color="auto" w:fill="F2F2F2" w:themeFill="background1" w:themeFillShade="F2"/>
            <w:vAlign w:val="center"/>
            <w:hideMark/>
          </w:tcPr>
          <w:p w14:paraId="0FBACF89" w14:textId="77777777" w:rsidR="00731B84" w:rsidRPr="00E47D79" w:rsidRDefault="00731B84" w:rsidP="00230716">
            <w:pPr>
              <w:rPr>
                <w:rFonts w:eastAsia="SimSun"/>
              </w:rPr>
            </w:pPr>
            <w:r w:rsidRPr="00E47D79">
              <w:rPr>
                <w:rFonts w:eastAsia="SimSun"/>
              </w:rPr>
              <w:t>1</w:t>
            </w:r>
          </w:p>
        </w:tc>
        <w:tc>
          <w:tcPr>
            <w:tcW w:w="1184" w:type="pct"/>
            <w:shd w:val="clear" w:color="auto" w:fill="F2F2F2" w:themeFill="background1" w:themeFillShade="F2"/>
            <w:vAlign w:val="center"/>
            <w:hideMark/>
          </w:tcPr>
          <w:p w14:paraId="0CB87418" w14:textId="77777777" w:rsidR="00731B84" w:rsidRPr="00E47D79" w:rsidRDefault="00731B84" w:rsidP="00731B84">
            <w:pPr>
              <w:rPr>
                <w:rFonts w:eastAsia="SimSun"/>
                <w:lang w:val="el-GR"/>
              </w:rPr>
            </w:pPr>
            <w:r w:rsidRPr="00E47D79">
              <w:rPr>
                <w:rFonts w:eastAsia="SimSun"/>
                <w:lang w:val="el-GR"/>
              </w:rPr>
              <w:t>Έναρξη με την ολοκλήρωση του ΠΕ</w:t>
            </w:r>
            <w:r w:rsidR="00CF70AA" w:rsidRPr="00E47D79">
              <w:rPr>
                <w:rFonts w:eastAsia="SimSun"/>
                <w:lang w:val="el-GR"/>
              </w:rPr>
              <w:t>1</w:t>
            </w:r>
            <w:r w:rsidRPr="00E47D79">
              <w:rPr>
                <w:rFonts w:eastAsia="SimSun"/>
              </w:rPr>
              <w:t> </w:t>
            </w:r>
          </w:p>
        </w:tc>
      </w:tr>
      <w:tr w:rsidR="00731B84" w:rsidRPr="00A81E10" w14:paraId="52A3C377" w14:textId="77777777" w:rsidTr="007C62B2">
        <w:trPr>
          <w:trHeight w:val="450"/>
          <w:jc w:val="center"/>
        </w:trPr>
        <w:tc>
          <w:tcPr>
            <w:tcW w:w="568" w:type="pct"/>
            <w:shd w:val="clear" w:color="auto" w:fill="F2F2F2" w:themeFill="background1" w:themeFillShade="F2"/>
            <w:vAlign w:val="center"/>
            <w:hideMark/>
          </w:tcPr>
          <w:p w14:paraId="117CE2D0" w14:textId="77777777" w:rsidR="00731B84" w:rsidRPr="00FC563C" w:rsidRDefault="00731B84" w:rsidP="00230716">
            <w:pPr>
              <w:rPr>
                <w:rFonts w:eastAsia="SimSun"/>
              </w:rPr>
            </w:pPr>
            <w:r w:rsidRPr="00FC563C">
              <w:rPr>
                <w:rFonts w:eastAsia="SimSun"/>
              </w:rPr>
              <w:t>ΠΕ6</w:t>
            </w:r>
          </w:p>
        </w:tc>
        <w:tc>
          <w:tcPr>
            <w:tcW w:w="1344" w:type="pct"/>
            <w:shd w:val="clear" w:color="auto" w:fill="F2F2F2" w:themeFill="background1" w:themeFillShade="F2"/>
            <w:vAlign w:val="center"/>
            <w:hideMark/>
          </w:tcPr>
          <w:p w14:paraId="7F160AA5" w14:textId="77777777" w:rsidR="00731B84" w:rsidRPr="00FA696B" w:rsidRDefault="00731B84" w:rsidP="00230716">
            <w:pPr>
              <w:rPr>
                <w:rFonts w:eastAsia="SimSun"/>
              </w:rPr>
            </w:pPr>
            <w:r w:rsidRPr="00FA696B">
              <w:rPr>
                <w:rFonts w:eastAsia="SimSun"/>
              </w:rPr>
              <w:t>Υπ</w:t>
            </w:r>
            <w:proofErr w:type="spellStart"/>
            <w:r w:rsidRPr="00FA696B">
              <w:rPr>
                <w:rFonts w:eastAsia="SimSun"/>
              </w:rPr>
              <w:t>ηρεσίες</w:t>
            </w:r>
            <w:proofErr w:type="spellEnd"/>
            <w:r w:rsidRPr="00FA696B">
              <w:rPr>
                <w:rFonts w:eastAsia="SimSun"/>
              </w:rPr>
              <w:t xml:space="preserve"> </w:t>
            </w:r>
            <w:proofErr w:type="spellStart"/>
            <w:r w:rsidRPr="00FA696B">
              <w:rPr>
                <w:rFonts w:eastAsia="SimSun"/>
              </w:rPr>
              <w:t>Γρ</w:t>
            </w:r>
            <w:proofErr w:type="spellEnd"/>
            <w:r w:rsidRPr="00FA696B">
              <w:rPr>
                <w:rFonts w:eastAsia="SimSun"/>
              </w:rPr>
              <w:t>αφείου υπ</w:t>
            </w:r>
            <w:proofErr w:type="spellStart"/>
            <w:r w:rsidRPr="00FA696B">
              <w:rPr>
                <w:rFonts w:eastAsia="SimSun"/>
              </w:rPr>
              <w:t>οστήριξης</w:t>
            </w:r>
            <w:proofErr w:type="spellEnd"/>
            <w:r w:rsidRPr="00FA696B">
              <w:rPr>
                <w:rFonts w:eastAsia="SimSun"/>
              </w:rPr>
              <w:t xml:space="preserve"> </w:t>
            </w:r>
            <w:proofErr w:type="spellStart"/>
            <w:r w:rsidRPr="00FA696B">
              <w:rPr>
                <w:rFonts w:eastAsia="SimSun"/>
              </w:rPr>
              <w:t>χρηστών</w:t>
            </w:r>
            <w:proofErr w:type="spellEnd"/>
          </w:p>
        </w:tc>
        <w:tc>
          <w:tcPr>
            <w:tcW w:w="870" w:type="pct"/>
            <w:shd w:val="clear" w:color="auto" w:fill="F2F2F2" w:themeFill="background1" w:themeFillShade="F2"/>
            <w:vAlign w:val="center"/>
            <w:hideMark/>
          </w:tcPr>
          <w:p w14:paraId="0BA347EB" w14:textId="77777777" w:rsidR="00731B84" w:rsidRPr="00FA696B" w:rsidRDefault="00731B84" w:rsidP="00230716">
            <w:pPr>
              <w:rPr>
                <w:rFonts w:eastAsia="SimSun"/>
              </w:rPr>
            </w:pPr>
            <w:r w:rsidRPr="00FA696B">
              <w:rPr>
                <w:rFonts w:eastAsia="SimSun"/>
              </w:rPr>
              <w:t>24</w:t>
            </w:r>
          </w:p>
        </w:tc>
        <w:tc>
          <w:tcPr>
            <w:tcW w:w="1034" w:type="pct"/>
            <w:shd w:val="clear" w:color="auto" w:fill="F2F2F2" w:themeFill="background1" w:themeFillShade="F2"/>
            <w:vAlign w:val="center"/>
            <w:hideMark/>
          </w:tcPr>
          <w:p w14:paraId="120AAC1C" w14:textId="77777777" w:rsidR="00731B84" w:rsidRPr="00FA696B" w:rsidRDefault="00731B84" w:rsidP="00230716">
            <w:pPr>
              <w:rPr>
                <w:rFonts w:eastAsia="SimSun"/>
              </w:rPr>
            </w:pPr>
            <w:r w:rsidRPr="00FA696B">
              <w:rPr>
                <w:rFonts w:eastAsia="SimSun"/>
              </w:rPr>
              <w:t>1</w:t>
            </w:r>
          </w:p>
        </w:tc>
        <w:tc>
          <w:tcPr>
            <w:tcW w:w="1184" w:type="pct"/>
            <w:shd w:val="clear" w:color="auto" w:fill="F2F2F2" w:themeFill="background1" w:themeFillShade="F2"/>
            <w:vAlign w:val="center"/>
            <w:hideMark/>
          </w:tcPr>
          <w:p w14:paraId="3E796851" w14:textId="77777777" w:rsidR="00731B84" w:rsidRPr="00FA696B" w:rsidRDefault="00731B84" w:rsidP="00230716">
            <w:pPr>
              <w:rPr>
                <w:rFonts w:eastAsia="SimSun"/>
                <w:lang w:val="el-GR"/>
              </w:rPr>
            </w:pPr>
            <w:r w:rsidRPr="00FA696B">
              <w:rPr>
                <w:rFonts w:eastAsia="SimSun"/>
                <w:lang w:val="el-GR"/>
              </w:rPr>
              <w:t>Έναρξη με την υπογραφή της Σύμβασης</w:t>
            </w:r>
          </w:p>
        </w:tc>
      </w:tr>
      <w:tr w:rsidR="00731B84" w:rsidRPr="00A81E10" w14:paraId="73C6D861" w14:textId="77777777" w:rsidTr="007C62B2">
        <w:trPr>
          <w:trHeight w:val="450"/>
          <w:jc w:val="center"/>
        </w:trPr>
        <w:tc>
          <w:tcPr>
            <w:tcW w:w="568" w:type="pct"/>
            <w:shd w:val="clear" w:color="auto" w:fill="F2F2F2" w:themeFill="background1" w:themeFillShade="F2"/>
            <w:vAlign w:val="center"/>
            <w:hideMark/>
          </w:tcPr>
          <w:p w14:paraId="6F8E967A" w14:textId="77777777" w:rsidR="00731B84" w:rsidRPr="00FC563C" w:rsidRDefault="00731B84" w:rsidP="00230716">
            <w:pPr>
              <w:rPr>
                <w:rFonts w:eastAsia="SimSun"/>
              </w:rPr>
            </w:pPr>
            <w:r w:rsidRPr="00FC563C">
              <w:rPr>
                <w:rFonts w:eastAsia="SimSun"/>
              </w:rPr>
              <w:t>ΠΕ7</w:t>
            </w:r>
          </w:p>
        </w:tc>
        <w:tc>
          <w:tcPr>
            <w:tcW w:w="1344" w:type="pct"/>
            <w:shd w:val="clear" w:color="auto" w:fill="F2F2F2" w:themeFill="background1" w:themeFillShade="F2"/>
            <w:vAlign w:val="center"/>
            <w:hideMark/>
          </w:tcPr>
          <w:p w14:paraId="4C2FB5E3" w14:textId="77777777" w:rsidR="00731B84" w:rsidRPr="00FA696B" w:rsidRDefault="00731B84" w:rsidP="00230716">
            <w:pPr>
              <w:rPr>
                <w:rFonts w:eastAsia="SimSun"/>
              </w:rPr>
            </w:pPr>
            <w:r w:rsidRPr="00FA696B">
              <w:rPr>
                <w:rFonts w:eastAsia="SimSun"/>
              </w:rPr>
              <w:t>Υπ</w:t>
            </w:r>
            <w:proofErr w:type="spellStart"/>
            <w:r w:rsidRPr="00FA696B">
              <w:rPr>
                <w:rFonts w:eastAsia="SimSun"/>
              </w:rPr>
              <w:t>ηρεσίες</w:t>
            </w:r>
            <w:proofErr w:type="spellEnd"/>
            <w:r w:rsidRPr="00FA696B">
              <w:rPr>
                <w:rFonts w:eastAsia="SimSun"/>
              </w:rPr>
              <w:t xml:space="preserve"> </w:t>
            </w:r>
            <w:proofErr w:type="spellStart"/>
            <w:r w:rsidRPr="00FA696B">
              <w:rPr>
                <w:rFonts w:eastAsia="SimSun"/>
              </w:rPr>
              <w:t>Τεχνικής</w:t>
            </w:r>
            <w:proofErr w:type="spellEnd"/>
            <w:r w:rsidRPr="00FA696B">
              <w:rPr>
                <w:rFonts w:eastAsia="SimSun"/>
              </w:rPr>
              <w:t xml:space="preserve"> Υπ</w:t>
            </w:r>
            <w:proofErr w:type="spellStart"/>
            <w:r w:rsidRPr="00FA696B">
              <w:rPr>
                <w:rFonts w:eastAsia="SimSun"/>
              </w:rPr>
              <w:t>οστήριξης</w:t>
            </w:r>
            <w:proofErr w:type="spellEnd"/>
          </w:p>
        </w:tc>
        <w:tc>
          <w:tcPr>
            <w:tcW w:w="870" w:type="pct"/>
            <w:shd w:val="clear" w:color="auto" w:fill="F2F2F2" w:themeFill="background1" w:themeFillShade="F2"/>
            <w:vAlign w:val="center"/>
            <w:hideMark/>
          </w:tcPr>
          <w:p w14:paraId="5D61B123" w14:textId="77777777" w:rsidR="00731B84" w:rsidRPr="00FA696B" w:rsidRDefault="00731B84" w:rsidP="00230716">
            <w:pPr>
              <w:rPr>
                <w:rFonts w:eastAsia="SimSun"/>
              </w:rPr>
            </w:pPr>
            <w:r w:rsidRPr="00FA696B">
              <w:rPr>
                <w:rFonts w:eastAsia="SimSun"/>
              </w:rPr>
              <w:t>24</w:t>
            </w:r>
          </w:p>
        </w:tc>
        <w:tc>
          <w:tcPr>
            <w:tcW w:w="1034" w:type="pct"/>
            <w:shd w:val="clear" w:color="auto" w:fill="F2F2F2" w:themeFill="background1" w:themeFillShade="F2"/>
            <w:vAlign w:val="center"/>
            <w:hideMark/>
          </w:tcPr>
          <w:p w14:paraId="07D5663B" w14:textId="77777777" w:rsidR="00731B84" w:rsidRPr="00FA696B" w:rsidRDefault="00731B84" w:rsidP="00230716">
            <w:pPr>
              <w:rPr>
                <w:rFonts w:eastAsia="SimSun"/>
              </w:rPr>
            </w:pPr>
            <w:r w:rsidRPr="00FA696B">
              <w:rPr>
                <w:rFonts w:eastAsia="SimSun"/>
              </w:rPr>
              <w:t>1</w:t>
            </w:r>
          </w:p>
        </w:tc>
        <w:tc>
          <w:tcPr>
            <w:tcW w:w="1184" w:type="pct"/>
            <w:shd w:val="clear" w:color="auto" w:fill="F2F2F2" w:themeFill="background1" w:themeFillShade="F2"/>
            <w:vAlign w:val="center"/>
            <w:hideMark/>
          </w:tcPr>
          <w:p w14:paraId="20BFA919" w14:textId="77777777" w:rsidR="00731B84" w:rsidRPr="00FA696B" w:rsidRDefault="00731B84" w:rsidP="00230716">
            <w:pPr>
              <w:rPr>
                <w:rFonts w:eastAsia="SimSun"/>
                <w:lang w:val="el-GR"/>
              </w:rPr>
            </w:pPr>
            <w:r w:rsidRPr="00FA696B">
              <w:rPr>
                <w:rFonts w:eastAsia="SimSun"/>
                <w:lang w:val="el-GR"/>
              </w:rPr>
              <w:t>Έναρξη με την υπογραφή της Σύμβασης</w:t>
            </w:r>
          </w:p>
        </w:tc>
      </w:tr>
      <w:tr w:rsidR="00731B84" w:rsidRPr="00A81E10" w14:paraId="4B353E39" w14:textId="77777777" w:rsidTr="007C62B2">
        <w:trPr>
          <w:trHeight w:val="450"/>
          <w:jc w:val="center"/>
        </w:trPr>
        <w:tc>
          <w:tcPr>
            <w:tcW w:w="568" w:type="pct"/>
            <w:shd w:val="clear" w:color="auto" w:fill="F2F2F2" w:themeFill="background1" w:themeFillShade="F2"/>
            <w:vAlign w:val="center"/>
            <w:hideMark/>
          </w:tcPr>
          <w:p w14:paraId="2E67F933" w14:textId="77777777" w:rsidR="00731B84" w:rsidRPr="00FC563C" w:rsidRDefault="00731B84" w:rsidP="00230716">
            <w:pPr>
              <w:rPr>
                <w:rFonts w:eastAsia="SimSun"/>
              </w:rPr>
            </w:pPr>
            <w:r w:rsidRPr="00FC563C">
              <w:rPr>
                <w:rFonts w:eastAsia="SimSun"/>
              </w:rPr>
              <w:t>ΠΕ8</w:t>
            </w:r>
          </w:p>
        </w:tc>
        <w:tc>
          <w:tcPr>
            <w:tcW w:w="1344" w:type="pct"/>
            <w:shd w:val="clear" w:color="auto" w:fill="F2F2F2" w:themeFill="background1" w:themeFillShade="F2"/>
            <w:vAlign w:val="center"/>
            <w:hideMark/>
          </w:tcPr>
          <w:p w14:paraId="65CFEC05" w14:textId="77777777" w:rsidR="00731B84" w:rsidRPr="00FA696B" w:rsidRDefault="00731B84" w:rsidP="00230716">
            <w:pPr>
              <w:rPr>
                <w:rFonts w:eastAsia="SimSun"/>
              </w:rPr>
            </w:pPr>
            <w:r w:rsidRPr="00FA696B">
              <w:rPr>
                <w:rFonts w:eastAsia="SimSun"/>
              </w:rPr>
              <w:t>Υπ</w:t>
            </w:r>
            <w:proofErr w:type="spellStart"/>
            <w:r w:rsidRPr="00FA696B">
              <w:rPr>
                <w:rFonts w:eastAsia="SimSun"/>
              </w:rPr>
              <w:t>ηρεσίες</w:t>
            </w:r>
            <w:proofErr w:type="spellEnd"/>
            <w:r w:rsidRPr="00FA696B">
              <w:rPr>
                <w:rFonts w:eastAsia="SimSun"/>
              </w:rPr>
              <w:t xml:space="preserve"> </w:t>
            </w:r>
            <w:proofErr w:type="spellStart"/>
            <w:r w:rsidRPr="00FA696B">
              <w:rPr>
                <w:rFonts w:eastAsia="SimSun"/>
              </w:rPr>
              <w:t>συντήρησης</w:t>
            </w:r>
            <w:proofErr w:type="spellEnd"/>
            <w:r w:rsidRPr="00FA696B">
              <w:rPr>
                <w:rFonts w:eastAsia="SimSun"/>
              </w:rPr>
              <w:t xml:space="preserve"> π</w:t>
            </w:r>
            <w:proofErr w:type="spellStart"/>
            <w:r w:rsidRPr="00FA696B">
              <w:rPr>
                <w:rFonts w:eastAsia="SimSun"/>
              </w:rPr>
              <w:t>εριφερει</w:t>
            </w:r>
            <w:proofErr w:type="spellEnd"/>
            <w:r w:rsidRPr="00FA696B">
              <w:rPr>
                <w:rFonts w:eastAsia="SimSun"/>
              </w:rPr>
              <w:t xml:space="preserve">ακού </w:t>
            </w:r>
            <w:proofErr w:type="spellStart"/>
            <w:r w:rsidRPr="00FA696B">
              <w:rPr>
                <w:rFonts w:eastAsia="SimSun"/>
              </w:rPr>
              <w:t>εξο</w:t>
            </w:r>
            <w:proofErr w:type="spellEnd"/>
            <w:r w:rsidRPr="00FA696B">
              <w:rPr>
                <w:rFonts w:eastAsia="SimSun"/>
              </w:rPr>
              <w:t>πλισμού</w:t>
            </w:r>
          </w:p>
        </w:tc>
        <w:tc>
          <w:tcPr>
            <w:tcW w:w="870" w:type="pct"/>
            <w:shd w:val="clear" w:color="auto" w:fill="F2F2F2" w:themeFill="background1" w:themeFillShade="F2"/>
            <w:vAlign w:val="center"/>
            <w:hideMark/>
          </w:tcPr>
          <w:p w14:paraId="749E7B7E" w14:textId="77777777" w:rsidR="00731B84" w:rsidRPr="00FA696B" w:rsidRDefault="00731B84" w:rsidP="00230716">
            <w:pPr>
              <w:rPr>
                <w:rFonts w:eastAsia="SimSun"/>
              </w:rPr>
            </w:pPr>
            <w:r w:rsidRPr="00FA696B">
              <w:rPr>
                <w:rFonts w:eastAsia="SimSun"/>
              </w:rPr>
              <w:t>24</w:t>
            </w:r>
          </w:p>
        </w:tc>
        <w:tc>
          <w:tcPr>
            <w:tcW w:w="1034" w:type="pct"/>
            <w:shd w:val="clear" w:color="auto" w:fill="F2F2F2" w:themeFill="background1" w:themeFillShade="F2"/>
            <w:vAlign w:val="center"/>
            <w:hideMark/>
          </w:tcPr>
          <w:p w14:paraId="7EF47E64" w14:textId="77777777" w:rsidR="00731B84" w:rsidRPr="00FA696B" w:rsidRDefault="00731B84" w:rsidP="00230716">
            <w:pPr>
              <w:rPr>
                <w:rFonts w:eastAsia="SimSun"/>
              </w:rPr>
            </w:pPr>
            <w:r w:rsidRPr="00FA696B">
              <w:rPr>
                <w:rFonts w:eastAsia="SimSun"/>
              </w:rPr>
              <w:t>1</w:t>
            </w:r>
          </w:p>
        </w:tc>
        <w:tc>
          <w:tcPr>
            <w:tcW w:w="1184" w:type="pct"/>
            <w:shd w:val="clear" w:color="auto" w:fill="F2F2F2" w:themeFill="background1" w:themeFillShade="F2"/>
            <w:vAlign w:val="center"/>
            <w:hideMark/>
          </w:tcPr>
          <w:p w14:paraId="04A1B8A5" w14:textId="77777777" w:rsidR="00731B84" w:rsidRPr="00FA696B" w:rsidRDefault="00731B84" w:rsidP="00230716">
            <w:pPr>
              <w:rPr>
                <w:rFonts w:eastAsia="SimSun"/>
                <w:lang w:val="el-GR"/>
              </w:rPr>
            </w:pPr>
            <w:r w:rsidRPr="00FA696B">
              <w:rPr>
                <w:rFonts w:eastAsia="SimSun"/>
                <w:lang w:val="el-GR"/>
              </w:rPr>
              <w:t>Έναρξη με την υπογραφή της Σύμβασης</w:t>
            </w:r>
          </w:p>
        </w:tc>
      </w:tr>
    </w:tbl>
    <w:p w14:paraId="54A0F7F5" w14:textId="77777777" w:rsidR="00230716" w:rsidRDefault="00230716" w:rsidP="00230716">
      <w:pPr>
        <w:rPr>
          <w:lang w:val="el-GR"/>
        </w:rPr>
      </w:pPr>
      <w:bookmarkStart w:id="388" w:name="_Toc74566987"/>
    </w:p>
    <w:p w14:paraId="3E555762" w14:textId="77777777" w:rsidR="009123E6" w:rsidRPr="00230716" w:rsidRDefault="009123E6" w:rsidP="00012F1D">
      <w:pPr>
        <w:pStyle w:val="2"/>
        <w:numPr>
          <w:ilvl w:val="1"/>
          <w:numId w:val="32"/>
        </w:numPr>
        <w:rPr>
          <w:lang w:val="el-GR"/>
        </w:rPr>
      </w:pPr>
      <w:bookmarkStart w:id="389" w:name="_Toc99717331"/>
      <w:r>
        <w:rPr>
          <w:lang w:val="el-GR"/>
        </w:rPr>
        <w:t>Πακέτα Εργασιών</w:t>
      </w:r>
      <w:bookmarkEnd w:id="389"/>
      <w:r w:rsidRPr="00230716">
        <w:rPr>
          <w:lang w:val="el-GR"/>
        </w:rPr>
        <w:tab/>
      </w:r>
    </w:p>
    <w:p w14:paraId="6B061B39" w14:textId="77777777" w:rsidR="009123E6" w:rsidRDefault="009123E6" w:rsidP="009123E6">
      <w:pPr>
        <w:rPr>
          <w:rFonts w:eastAsia="Calibri"/>
          <w:lang w:val="el-GR"/>
        </w:rPr>
      </w:pPr>
    </w:p>
    <w:p w14:paraId="644F44A1" w14:textId="77777777" w:rsidR="009123E6" w:rsidRPr="00230716" w:rsidRDefault="009123E6" w:rsidP="009123E6">
      <w:pPr>
        <w:rPr>
          <w:rFonts w:eastAsia="Calibri"/>
          <w:lang w:val="el-GR"/>
        </w:rPr>
      </w:pPr>
      <w:r w:rsidRPr="00230716">
        <w:rPr>
          <w:rFonts w:eastAsia="Calibri"/>
          <w:lang w:val="el-GR"/>
        </w:rPr>
        <w:t>Το αντικείμενο του έργου εξειδικεύεται στα κάτωθι πακέτα εργασιών.</w:t>
      </w:r>
    </w:p>
    <w:p w14:paraId="5008B61F" w14:textId="77777777" w:rsidR="009123E6" w:rsidRPr="00E3202F" w:rsidRDefault="009123E6" w:rsidP="00012F1D">
      <w:pPr>
        <w:pStyle w:val="2"/>
        <w:numPr>
          <w:ilvl w:val="2"/>
          <w:numId w:val="32"/>
        </w:numPr>
        <w:rPr>
          <w:lang w:val="el-GR"/>
        </w:rPr>
      </w:pPr>
      <w:bookmarkStart w:id="390" w:name="_ΠΕ1_:_Ανάλυση"/>
      <w:bookmarkStart w:id="391" w:name="_Toc99717332"/>
      <w:bookmarkEnd w:id="390"/>
      <w:r w:rsidRPr="00230716">
        <w:rPr>
          <w:lang w:val="el-GR"/>
        </w:rPr>
        <w:t>ΠΕ1 : Ανάλυση Απαιτήσεων</w:t>
      </w:r>
      <w:bookmarkEnd w:id="391"/>
      <w:r w:rsidRPr="00230716">
        <w:rPr>
          <w:lang w:val="el-GR"/>
        </w:rPr>
        <w:tab/>
      </w:r>
    </w:p>
    <w:p w14:paraId="793F90BC" w14:textId="77777777" w:rsidR="009123E6" w:rsidRPr="00230716" w:rsidRDefault="009123E6" w:rsidP="009123E6">
      <w:pPr>
        <w:rPr>
          <w:lang w:val="el-GR"/>
        </w:rPr>
      </w:pPr>
      <w:r w:rsidRPr="00230716">
        <w:rPr>
          <w:lang w:val="el-GR"/>
        </w:rPr>
        <w:t>Στόχος του πακέτου εργασίας είναι η συγγραφή της μελέτης Ανάλυσης απαιτήσεων για το σύνολο των παρεμβάσεων του έργου. Συνιστά το βασικό οδηγό υλοποίησης του Έργου και τη βάση αναφοράς για την παρακολούθηση της προόδου των εργασιών καθ’ όλη την διάρκεια του Έργου. Το τεύχος Ανάλυσης Απαιτήσεων θα παραδοθεί εντός τριών (3) μηνών από την ημερομηνία υπογραφής της Σύμβασης από τον  Ανάδοχο.</w:t>
      </w:r>
    </w:p>
    <w:p w14:paraId="16A07575" w14:textId="77777777" w:rsidR="009123E6" w:rsidRPr="00230716" w:rsidRDefault="009123E6" w:rsidP="009123E6">
      <w:pPr>
        <w:rPr>
          <w:lang w:val="el-GR"/>
        </w:rPr>
      </w:pPr>
      <w:r w:rsidRPr="00230716">
        <w:rPr>
          <w:lang w:val="el-GR"/>
        </w:rPr>
        <w:t xml:space="preserve">Στόχος είναι η καταγραφή, η κατανόηση και η ανάλυση των απαιτήσεων του έργου από τον Ανάδοχο προκειμένου να προβεί στην επιτυχή παροχή όλων των ζητούμενων υπηρεσιών/εργασιών καθώς και στην επιτυχή υλοποίηση του συνόλου του έργου. Για την καλύτερη κατανόηση των απαιτήσεων ο Ανάδοχος θα πραγματοποιήσει σειρά επαφών με στελέχη των υπηρεσιών της Αναθέτουσας αρχής, με την μορφή συνεντεύξεων, τόσο για την συλλογή πληροφοριών για τα προς αναβάθμιση ή ανάπτυξη υποσυστήματα όσο και για την καλύτερη αποτύπωση της υφιστάμενης κατάστασης. </w:t>
      </w:r>
    </w:p>
    <w:p w14:paraId="24C6D868" w14:textId="77777777" w:rsidR="009123E6" w:rsidRPr="00230716" w:rsidRDefault="009123E6" w:rsidP="009123E6">
      <w:pPr>
        <w:rPr>
          <w:lang w:val="el-GR" w:eastAsia="el-GR"/>
        </w:rPr>
      </w:pPr>
      <w:r w:rsidRPr="00230716">
        <w:rPr>
          <w:lang w:val="el-GR"/>
        </w:rPr>
        <w:t>Η Μελέτη θα περιλαμβάνει την αναλυτική καταγραφή των απαιτήσεων, καθώς επίσης το αναλυτικό χρονοδιάγραμμα υλοποίησης του έργου, στο οποίο θα καταγράφονται τα χρονικά ορόσημα ολοκλήρωσης των επιμέρους εργασιών.</w:t>
      </w:r>
    </w:p>
    <w:p w14:paraId="7B68CB85" w14:textId="77777777" w:rsidR="009123E6" w:rsidRPr="00B6726D" w:rsidRDefault="009123E6" w:rsidP="009123E6">
      <w:pPr>
        <w:rPr>
          <w:u w:val="single"/>
          <w:lang w:val="el-GR"/>
        </w:rPr>
      </w:pPr>
      <w:r w:rsidRPr="00B6726D">
        <w:rPr>
          <w:u w:val="single"/>
          <w:lang w:val="el-GR"/>
        </w:rPr>
        <w:t xml:space="preserve">Η Αναθέτουσα Αρχή υποχρεούται να παραδώσει στον ανάδοχο επαρκή στοιχεία για το υφιστάμενο σύστημα όπως αρχιτεκτονική, τεχνικό σχεδιασμό, σχήμα δεδομένων, πηγαίο κώδικα και τεκμηρίωση αυτού, </w:t>
      </w:r>
      <w:r w:rsidRPr="00B6726D">
        <w:rPr>
          <w:u w:val="single"/>
        </w:rPr>
        <w:t>system</w:t>
      </w:r>
      <w:r w:rsidRPr="00B6726D">
        <w:rPr>
          <w:u w:val="single"/>
          <w:lang w:val="el-GR"/>
        </w:rPr>
        <w:t xml:space="preserve"> </w:t>
      </w:r>
      <w:r w:rsidRPr="00B6726D">
        <w:rPr>
          <w:u w:val="single"/>
        </w:rPr>
        <w:t>manuals</w:t>
      </w:r>
      <w:r w:rsidRPr="00B6726D">
        <w:rPr>
          <w:u w:val="single"/>
          <w:lang w:val="el-GR"/>
        </w:rPr>
        <w:t xml:space="preserve"> ή εγχειρίδια διαχείρισης, εγχειρίδια χρήσης κ.λπ.</w:t>
      </w:r>
    </w:p>
    <w:p w14:paraId="7E54A0ED" w14:textId="77777777" w:rsidR="009123E6" w:rsidRPr="00230716" w:rsidRDefault="009123E6" w:rsidP="009123E6">
      <w:pPr>
        <w:rPr>
          <w:lang w:val="el-GR" w:eastAsia="el-GR"/>
        </w:rPr>
      </w:pPr>
      <w:r w:rsidRPr="00230716">
        <w:rPr>
          <w:lang w:val="el-GR"/>
        </w:rPr>
        <w:t>Πιο αναλυτικά το τεύχος Ανάλυσης Απαιτήσεων θα περιλαμβάνει:</w:t>
      </w:r>
    </w:p>
    <w:p w14:paraId="0FAEAECB" w14:textId="77777777" w:rsidR="009123E6" w:rsidRPr="00B6726D" w:rsidRDefault="009123E6" w:rsidP="00012F1D">
      <w:pPr>
        <w:pStyle w:val="aff"/>
        <w:numPr>
          <w:ilvl w:val="0"/>
          <w:numId w:val="40"/>
        </w:numPr>
        <w:rPr>
          <w:lang w:val="el-GR"/>
        </w:rPr>
      </w:pPr>
      <w:r w:rsidRPr="00B6726D">
        <w:rPr>
          <w:lang w:val="el-GR"/>
        </w:rPr>
        <w:t>Σχέδιο Διαχείρισης και Ποιότητας Έργου (ΣΔΠΕ)</w:t>
      </w:r>
    </w:p>
    <w:p w14:paraId="3B745D9D" w14:textId="77777777" w:rsidR="009123E6" w:rsidRPr="00230716" w:rsidRDefault="009123E6" w:rsidP="009123E6">
      <w:pPr>
        <w:rPr>
          <w:lang w:val="el-GR" w:eastAsia="el-GR"/>
        </w:rPr>
      </w:pPr>
      <w:r w:rsidRPr="00230716">
        <w:rPr>
          <w:rFonts w:eastAsia="Calibri"/>
          <w:lang w:val="el-GR"/>
        </w:rPr>
        <w:lastRenderedPageBreak/>
        <w:t xml:space="preserve">Οι διαδικασίες και μηχανισμοί που θα περιγράφονται αναλυτικά στο Σχέδιο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Αναδόχου: </w:t>
      </w:r>
    </w:p>
    <w:p w14:paraId="7A382EE4" w14:textId="77777777" w:rsidR="009123E6" w:rsidRPr="00B6726D" w:rsidRDefault="009123E6" w:rsidP="00012F1D">
      <w:pPr>
        <w:pStyle w:val="aff"/>
        <w:numPr>
          <w:ilvl w:val="0"/>
          <w:numId w:val="41"/>
        </w:numPr>
        <w:rPr>
          <w:lang w:val="el-GR"/>
        </w:rPr>
      </w:pPr>
      <w:r w:rsidRPr="00B6726D">
        <w:rPr>
          <w:lang w:val="el-GR"/>
        </w:rPr>
        <w:t xml:space="preserve">Οργανωτικό Σχήμα/ Δομή Διοίκησης Έργου </w:t>
      </w:r>
    </w:p>
    <w:p w14:paraId="586BDF61" w14:textId="77777777" w:rsidR="009123E6" w:rsidRPr="00B6726D" w:rsidRDefault="009123E6" w:rsidP="00012F1D">
      <w:pPr>
        <w:pStyle w:val="aff"/>
        <w:numPr>
          <w:ilvl w:val="0"/>
          <w:numId w:val="41"/>
        </w:numPr>
        <w:rPr>
          <w:lang w:val="el-GR"/>
        </w:rPr>
      </w:pPr>
      <w:r w:rsidRPr="00B6726D">
        <w:rPr>
          <w:lang w:val="el-GR"/>
        </w:rPr>
        <w:t>Σχέδιο Επικοινωνίας (</w:t>
      </w:r>
      <w:r w:rsidRPr="00FC563C">
        <w:t>communication</w:t>
      </w:r>
      <w:r w:rsidRPr="00B6726D">
        <w:rPr>
          <w:lang w:val="el-GR"/>
        </w:rPr>
        <w:t xml:space="preserve"> </w:t>
      </w:r>
      <w:r w:rsidRPr="00FC563C">
        <w:t>plan</w:t>
      </w:r>
      <w:r w:rsidRPr="00B6726D">
        <w:rPr>
          <w:lang w:val="el-GR"/>
        </w:rPr>
        <w:t>),</w:t>
      </w:r>
    </w:p>
    <w:p w14:paraId="3D658480" w14:textId="77777777" w:rsidR="009123E6" w:rsidRPr="00B6726D" w:rsidRDefault="009123E6" w:rsidP="00012F1D">
      <w:pPr>
        <w:pStyle w:val="aff"/>
        <w:numPr>
          <w:ilvl w:val="0"/>
          <w:numId w:val="41"/>
        </w:numPr>
        <w:rPr>
          <w:lang w:val="el-GR"/>
        </w:rPr>
      </w:pPr>
      <w:proofErr w:type="spellStart"/>
      <w:r w:rsidRPr="00B6726D">
        <w:rPr>
          <w:lang w:val="el-GR"/>
        </w:rPr>
        <w:t>Επικαιροποιημένο</w:t>
      </w:r>
      <w:proofErr w:type="spellEnd"/>
      <w:r w:rsidRPr="00B6726D">
        <w:rPr>
          <w:lang w:val="el-GR"/>
        </w:rPr>
        <w:t xml:space="preserve"> – αναλυτικό χρονοδιάγραμμα έργου, </w:t>
      </w:r>
    </w:p>
    <w:p w14:paraId="7A98EA6E" w14:textId="77777777" w:rsidR="009123E6" w:rsidRPr="00B6726D" w:rsidRDefault="009123E6" w:rsidP="00012F1D">
      <w:pPr>
        <w:pStyle w:val="aff"/>
        <w:numPr>
          <w:ilvl w:val="0"/>
          <w:numId w:val="41"/>
        </w:numPr>
        <w:rPr>
          <w:lang w:val="el-GR"/>
        </w:rPr>
      </w:pPr>
      <w:r w:rsidRPr="00B6726D">
        <w:rPr>
          <w:lang w:val="el-GR"/>
        </w:rPr>
        <w:t>Διαχείριση Θεμάτων (</w:t>
      </w:r>
      <w:r w:rsidRPr="00FC563C">
        <w:t>issue</w:t>
      </w:r>
      <w:r w:rsidRPr="00B6726D">
        <w:rPr>
          <w:lang w:val="el-GR"/>
        </w:rPr>
        <w:t xml:space="preserve"> </w:t>
      </w:r>
      <w:r w:rsidRPr="00FC563C">
        <w:t>management</w:t>
      </w:r>
      <w:r w:rsidRPr="00B6726D">
        <w:rPr>
          <w:lang w:val="el-GR"/>
        </w:rPr>
        <w:t>),</w:t>
      </w:r>
    </w:p>
    <w:p w14:paraId="5766662F" w14:textId="77777777" w:rsidR="009123E6" w:rsidRPr="00B6726D" w:rsidRDefault="009123E6" w:rsidP="00012F1D">
      <w:pPr>
        <w:pStyle w:val="aff"/>
        <w:numPr>
          <w:ilvl w:val="0"/>
          <w:numId w:val="41"/>
        </w:numPr>
        <w:rPr>
          <w:lang w:val="el-GR"/>
        </w:rPr>
      </w:pPr>
      <w:r w:rsidRPr="00B6726D">
        <w:rPr>
          <w:lang w:val="el-GR"/>
        </w:rPr>
        <w:t>Εκτίμηση – Διαχείριση Κινδύνων (</w:t>
      </w:r>
      <w:r w:rsidRPr="00FC563C">
        <w:t>risk</w:t>
      </w:r>
      <w:r w:rsidRPr="00B6726D">
        <w:rPr>
          <w:lang w:val="el-GR"/>
        </w:rPr>
        <w:t xml:space="preserve"> </w:t>
      </w:r>
      <w:r w:rsidRPr="00FC563C">
        <w:t>management</w:t>
      </w:r>
      <w:r w:rsidRPr="00B6726D">
        <w:rPr>
          <w:lang w:val="el-GR"/>
        </w:rPr>
        <w:t>),</w:t>
      </w:r>
    </w:p>
    <w:p w14:paraId="0E6B0C64" w14:textId="77777777" w:rsidR="009123E6" w:rsidRPr="00B6726D" w:rsidRDefault="009123E6" w:rsidP="00012F1D">
      <w:pPr>
        <w:pStyle w:val="aff"/>
        <w:numPr>
          <w:ilvl w:val="0"/>
          <w:numId w:val="41"/>
        </w:numPr>
        <w:rPr>
          <w:lang w:val="el-GR"/>
        </w:rPr>
      </w:pPr>
      <w:r w:rsidRPr="00B6726D">
        <w:rPr>
          <w:lang w:val="el-GR"/>
        </w:rPr>
        <w:t>Σχέδιο διαχείρισης ποιότητας (</w:t>
      </w:r>
      <w:r w:rsidRPr="00FC563C">
        <w:t>Project</w:t>
      </w:r>
      <w:r w:rsidRPr="00B6726D">
        <w:rPr>
          <w:lang w:val="el-GR"/>
        </w:rPr>
        <w:t xml:space="preserve"> </w:t>
      </w:r>
      <w:r w:rsidRPr="00FC563C">
        <w:t>Quality</w:t>
      </w:r>
      <w:r w:rsidRPr="00B6726D">
        <w:rPr>
          <w:lang w:val="el-GR"/>
        </w:rPr>
        <w:t xml:space="preserve"> </w:t>
      </w:r>
      <w:r w:rsidRPr="00FC563C">
        <w:t>Plan</w:t>
      </w:r>
      <w:r w:rsidRPr="00B6726D">
        <w:rPr>
          <w:lang w:val="el-GR"/>
        </w:rPr>
        <w:t>),</w:t>
      </w:r>
    </w:p>
    <w:p w14:paraId="3BC720B6" w14:textId="77777777" w:rsidR="009123E6" w:rsidRPr="00B6726D" w:rsidRDefault="009123E6" w:rsidP="00012F1D">
      <w:pPr>
        <w:pStyle w:val="aff"/>
        <w:numPr>
          <w:ilvl w:val="0"/>
          <w:numId w:val="41"/>
        </w:numPr>
        <w:rPr>
          <w:lang w:val="el-GR"/>
        </w:rPr>
      </w:pPr>
      <w:r w:rsidRPr="00B6726D">
        <w:rPr>
          <w:lang w:val="el-GR"/>
        </w:rPr>
        <w:t>Διαχείριση Αλλαγών (</w:t>
      </w:r>
      <w:r w:rsidRPr="00FC563C">
        <w:t>change</w:t>
      </w:r>
      <w:r w:rsidRPr="00B6726D">
        <w:rPr>
          <w:lang w:val="el-GR"/>
        </w:rPr>
        <w:t xml:space="preserve"> </w:t>
      </w:r>
      <w:r w:rsidRPr="00FC563C">
        <w:t>management</w:t>
      </w:r>
      <w:r w:rsidRPr="00B6726D">
        <w:rPr>
          <w:lang w:val="el-GR"/>
        </w:rPr>
        <w:t>),</w:t>
      </w:r>
    </w:p>
    <w:p w14:paraId="613EAB6D" w14:textId="77777777" w:rsidR="009123E6" w:rsidRPr="00B6726D" w:rsidRDefault="009123E6" w:rsidP="00012F1D">
      <w:pPr>
        <w:pStyle w:val="aff"/>
        <w:numPr>
          <w:ilvl w:val="0"/>
          <w:numId w:val="41"/>
        </w:numPr>
        <w:rPr>
          <w:lang w:val="el-GR"/>
        </w:rPr>
      </w:pPr>
      <w:r w:rsidRPr="00B6726D">
        <w:rPr>
          <w:lang w:val="el-GR"/>
        </w:rPr>
        <w:t>Διοικητική Πληροφόρηση – Μηνιαίες εκθέσεις προόδου</w:t>
      </w:r>
    </w:p>
    <w:p w14:paraId="3C434F1D" w14:textId="77777777" w:rsidR="009123E6" w:rsidRPr="00B6726D" w:rsidRDefault="009123E6" w:rsidP="00012F1D">
      <w:pPr>
        <w:pStyle w:val="aff"/>
        <w:numPr>
          <w:ilvl w:val="0"/>
          <w:numId w:val="40"/>
        </w:numPr>
        <w:rPr>
          <w:lang w:val="el-GR"/>
        </w:rPr>
      </w:pPr>
      <w:r w:rsidRPr="00B6726D">
        <w:rPr>
          <w:lang w:val="el-GR"/>
        </w:rPr>
        <w:t>Σχέδιο Αξιοποίησης της υφιστάμενης Υποδομής του Φορέα στο οποίο θα περιγράφεται αναλυτικά ο τρόπος αξιοποίησης, επαναχρησιμοποίησής των υφιστάμενων υποδομών (εξοπλισμού)</w:t>
      </w:r>
      <w:r>
        <w:rPr>
          <w:lang w:val="el-GR"/>
        </w:rPr>
        <w:t xml:space="preserve"> ή/και προμήθειας νέων</w:t>
      </w:r>
      <w:r w:rsidRPr="00B6726D">
        <w:rPr>
          <w:lang w:val="el-GR"/>
        </w:rPr>
        <w:t>.</w:t>
      </w:r>
    </w:p>
    <w:p w14:paraId="7D3ECF31" w14:textId="77777777" w:rsidR="009123E6" w:rsidRPr="00B6726D" w:rsidRDefault="009123E6" w:rsidP="00012F1D">
      <w:pPr>
        <w:pStyle w:val="aff"/>
        <w:numPr>
          <w:ilvl w:val="0"/>
          <w:numId w:val="40"/>
        </w:numPr>
        <w:rPr>
          <w:lang w:val="el-GR"/>
        </w:rPr>
      </w:pPr>
      <w:r w:rsidRPr="00B6726D">
        <w:rPr>
          <w:lang w:val="el-GR"/>
        </w:rPr>
        <w:t xml:space="preserve">Μελέτη μετάπτωσης στο </w:t>
      </w:r>
      <w:proofErr w:type="spellStart"/>
      <w:r w:rsidRPr="00FC563C">
        <w:t>Gcloud</w:t>
      </w:r>
      <w:proofErr w:type="spellEnd"/>
      <w:r w:rsidRPr="00B6726D">
        <w:rPr>
          <w:lang w:val="el-GR"/>
        </w:rPr>
        <w:t xml:space="preserve"> της ΓΓΠΣΔΔ, πλάνο διαμόρφωσης και ελέγχου υποδομών, εγκατάσταση επιχειρησιακών εφαρμογών, απαιτήσεις μετάπτωσης στο νέο περιβάλλον.</w:t>
      </w:r>
      <w:r>
        <w:rPr>
          <w:lang w:val="el-GR"/>
        </w:rPr>
        <w:t xml:space="preserve"> </w:t>
      </w:r>
    </w:p>
    <w:p w14:paraId="6D9F8BD3" w14:textId="77777777" w:rsidR="009123E6" w:rsidRPr="00B6726D" w:rsidRDefault="009123E6" w:rsidP="00012F1D">
      <w:pPr>
        <w:pStyle w:val="aff"/>
        <w:numPr>
          <w:ilvl w:val="0"/>
          <w:numId w:val="40"/>
        </w:numPr>
        <w:rPr>
          <w:lang w:val="el-GR"/>
        </w:rPr>
      </w:pPr>
      <w:r w:rsidRPr="00B6726D">
        <w:rPr>
          <w:lang w:val="el-GR"/>
        </w:rPr>
        <w:t xml:space="preserve">Τεύχος Νέας Αρχιτεκτονικής Λύσης </w:t>
      </w:r>
    </w:p>
    <w:p w14:paraId="1CC415C4" w14:textId="77777777" w:rsidR="009123E6" w:rsidRPr="00B6726D" w:rsidRDefault="009123E6" w:rsidP="00012F1D">
      <w:pPr>
        <w:pStyle w:val="aff"/>
        <w:numPr>
          <w:ilvl w:val="0"/>
          <w:numId w:val="40"/>
        </w:numPr>
        <w:rPr>
          <w:lang w:val="el-GR"/>
        </w:rPr>
      </w:pPr>
      <w:r w:rsidRPr="00B6726D">
        <w:rPr>
          <w:lang w:val="el-GR"/>
        </w:rPr>
        <w:t>Αναλυτικό σχέδιο ανάπτυξης/ αναβάθμισης/ ανακατασκευής/  παραμετροποίησης υφιστάμενων ή/και νέων υποσυστημάτων/ εφαρμογών και χρονοπρογραμματισμό οροσήμων ανά πακέτο εργασίας (υλοποίηση, παραμετροποίηση, δοκιμές, εκπαίδευση κ.λπ.) ανά ΕΦΑΡΜΟΓΗ/ΥΠΟΣΥΣΤΗΜΑ.</w:t>
      </w:r>
    </w:p>
    <w:p w14:paraId="2983BA46" w14:textId="77777777" w:rsidR="009123E6" w:rsidRPr="00B6726D" w:rsidRDefault="009123E6" w:rsidP="00012F1D">
      <w:pPr>
        <w:pStyle w:val="aff"/>
        <w:numPr>
          <w:ilvl w:val="0"/>
          <w:numId w:val="40"/>
        </w:numPr>
        <w:rPr>
          <w:lang w:val="el-GR"/>
        </w:rPr>
      </w:pPr>
      <w:r w:rsidRPr="00B6726D">
        <w:rPr>
          <w:lang w:val="el-GR"/>
        </w:rPr>
        <w:t>Μεθοδολογία ελέγχων αποδοχής συστημάτων, Αναδόχου (εσωτερικοί) και Παραλαβών (</w:t>
      </w:r>
      <w:r w:rsidRPr="00FC563C">
        <w:t>UATs</w:t>
      </w:r>
      <w:r w:rsidRPr="00B6726D">
        <w:rPr>
          <w:lang w:val="el-GR"/>
        </w:rPr>
        <w:t>).</w:t>
      </w:r>
    </w:p>
    <w:p w14:paraId="3D8DE081" w14:textId="77777777" w:rsidR="009123E6" w:rsidRPr="00B6726D" w:rsidRDefault="009123E6" w:rsidP="00012F1D">
      <w:pPr>
        <w:pStyle w:val="aff"/>
        <w:numPr>
          <w:ilvl w:val="0"/>
          <w:numId w:val="40"/>
        </w:numPr>
        <w:rPr>
          <w:lang w:val="el-GR"/>
        </w:rPr>
      </w:pPr>
      <w:r w:rsidRPr="00B6726D">
        <w:rPr>
          <w:lang w:val="el-GR"/>
        </w:rPr>
        <w:t>Μεθοδολογία μετάπτωσης δεδομένων εφόσον απαιτηθεί στο πλαίσιο του έργου.</w:t>
      </w:r>
    </w:p>
    <w:p w14:paraId="06EA7CE0" w14:textId="77777777" w:rsidR="009123E6" w:rsidRPr="00B6726D" w:rsidRDefault="009123E6" w:rsidP="00012F1D">
      <w:pPr>
        <w:pStyle w:val="aff"/>
        <w:numPr>
          <w:ilvl w:val="0"/>
          <w:numId w:val="40"/>
        </w:numPr>
        <w:rPr>
          <w:lang w:val="el-GR"/>
        </w:rPr>
      </w:pPr>
      <w:r w:rsidRPr="00B6726D">
        <w:rPr>
          <w:lang w:val="el-GR"/>
        </w:rPr>
        <w:t>Εξειδίκευση – οριστικοποίηση Πλάνου εκπαιδεύσεων χρηστών και διαχειριστών Φορέα Λειτουργίας (π.χ. πρόγραμμα, υλικό εκπαίδευσης, θεματολογία κ.λπ.).</w:t>
      </w:r>
    </w:p>
    <w:p w14:paraId="6CC53FD7" w14:textId="77777777" w:rsidR="009123E6" w:rsidRPr="00253C9D" w:rsidRDefault="009123E6" w:rsidP="00012F1D">
      <w:pPr>
        <w:pStyle w:val="aff"/>
        <w:numPr>
          <w:ilvl w:val="0"/>
          <w:numId w:val="40"/>
        </w:numPr>
        <w:rPr>
          <w:lang w:val="el-GR"/>
        </w:rPr>
      </w:pPr>
      <w:r w:rsidRPr="00253C9D">
        <w:rPr>
          <w:lang w:val="el-GR"/>
        </w:rPr>
        <w:t xml:space="preserve">Σχέδιο </w:t>
      </w:r>
      <w:proofErr w:type="spellStart"/>
      <w:r w:rsidRPr="00253C9D">
        <w:rPr>
          <w:lang w:val="el-GR"/>
        </w:rPr>
        <w:t>Διαλειτουργικότητας</w:t>
      </w:r>
      <w:proofErr w:type="spellEnd"/>
      <w:r w:rsidRPr="00253C9D">
        <w:rPr>
          <w:lang w:val="el-GR"/>
        </w:rPr>
        <w:t xml:space="preserve">/ Διασύνδεσης συστήματος με άλλα υφιστάμενα, αναπτυσσόμενα ή σχεδιαζόμενα του ίδιου Φορέα ή, άλλων Φορέων όπου θα αναλύονται οι απαιτήσεις τόσο σε επιχειρησιακό επίπεδο (λειτουργίες που θα υλοποιούνται με μηχανισμούς </w:t>
      </w:r>
      <w:proofErr w:type="spellStart"/>
      <w:r w:rsidRPr="00253C9D">
        <w:rPr>
          <w:lang w:val="el-GR"/>
        </w:rPr>
        <w:t>διαλειτουργικότητας</w:t>
      </w:r>
      <w:proofErr w:type="spellEnd"/>
      <w:r w:rsidRPr="00253C9D">
        <w:rPr>
          <w:lang w:val="el-GR"/>
        </w:rPr>
        <w:t xml:space="preserve">)  όσο και τεχνολογικό επίπεδο (οι μηχανισμοί και υποδομές  </w:t>
      </w:r>
      <w:proofErr w:type="spellStart"/>
      <w:r w:rsidRPr="00253C9D">
        <w:rPr>
          <w:lang w:val="el-GR"/>
        </w:rPr>
        <w:t>διαλειτουργικότητας</w:t>
      </w:r>
      <w:proofErr w:type="spellEnd"/>
      <w:r w:rsidRPr="00253C9D">
        <w:rPr>
          <w:lang w:val="el-GR"/>
        </w:rPr>
        <w:t xml:space="preserve"> που απαιτούνται), καθώς και βελτιστοποίησης υφιστάμενων </w:t>
      </w:r>
      <w:proofErr w:type="spellStart"/>
      <w:r w:rsidRPr="00253C9D">
        <w:rPr>
          <w:lang w:val="el-GR"/>
        </w:rPr>
        <w:t>διαλειτουργικοτήτων</w:t>
      </w:r>
      <w:proofErr w:type="spellEnd"/>
      <w:r w:rsidRPr="00253C9D">
        <w:rPr>
          <w:lang w:val="el-GR"/>
        </w:rPr>
        <w:t>/ διασυνδέσεων.</w:t>
      </w:r>
    </w:p>
    <w:p w14:paraId="662F0A39" w14:textId="77777777" w:rsidR="009123E6" w:rsidRPr="00B6726D" w:rsidRDefault="009123E6" w:rsidP="00012F1D">
      <w:pPr>
        <w:pStyle w:val="aff"/>
        <w:numPr>
          <w:ilvl w:val="0"/>
          <w:numId w:val="40"/>
        </w:numPr>
        <w:rPr>
          <w:lang w:val="el-GR"/>
        </w:rPr>
      </w:pPr>
      <w:r w:rsidRPr="00B6726D">
        <w:rPr>
          <w:lang w:val="el-GR"/>
        </w:rPr>
        <w:t>Σχέδιο Διαχείρισης συμβάντων Τεχνικής Υποστήριξης, οριστικοποίηση λειτουργίας γραφείου υποστήριξης χρηστών</w:t>
      </w:r>
      <w:r w:rsidRPr="00B6726D">
        <w:rPr>
          <w:rFonts w:eastAsia="Calibri"/>
          <w:lang w:val="el-GR"/>
        </w:rPr>
        <w:t>.</w:t>
      </w:r>
    </w:p>
    <w:p w14:paraId="35A814EF" w14:textId="77777777" w:rsidR="009123E6" w:rsidRPr="00B6726D" w:rsidRDefault="009123E6" w:rsidP="00012F1D">
      <w:pPr>
        <w:pStyle w:val="aff"/>
        <w:numPr>
          <w:ilvl w:val="0"/>
          <w:numId w:val="40"/>
        </w:numPr>
        <w:rPr>
          <w:rFonts w:eastAsia="Calibri"/>
          <w:lang w:val="el-GR"/>
        </w:rPr>
      </w:pPr>
      <w:r w:rsidRPr="00B6726D">
        <w:rPr>
          <w:rFonts w:eastAsia="Calibri"/>
          <w:lang w:val="el-GR"/>
        </w:rPr>
        <w:t>Σχέδιο διαχείρισης συμβάντων συντήρησης</w:t>
      </w:r>
      <w:r w:rsidRPr="00B6726D">
        <w:rPr>
          <w:lang w:val="el-GR"/>
        </w:rPr>
        <w:t xml:space="preserve">  </w:t>
      </w:r>
    </w:p>
    <w:p w14:paraId="0C37E1B4" w14:textId="77777777" w:rsidR="009123E6" w:rsidRDefault="009123E6" w:rsidP="009123E6">
      <w:pPr>
        <w:rPr>
          <w:lang w:val="el-GR"/>
        </w:rPr>
      </w:pPr>
    </w:p>
    <w:p w14:paraId="56DA77CD" w14:textId="77777777" w:rsidR="009123E6" w:rsidRPr="00230716" w:rsidRDefault="009123E6" w:rsidP="009123E6">
      <w:pPr>
        <w:rPr>
          <w:rFonts w:eastAsia="Calibri"/>
          <w:lang w:val="el-GR"/>
        </w:rPr>
      </w:pPr>
      <w:r w:rsidRPr="00230716">
        <w:rPr>
          <w:lang w:val="el-GR"/>
        </w:rPr>
        <w:t>Το παραδοτέο του Πακέτου εργασίας είναι :</w:t>
      </w:r>
    </w:p>
    <w:p w14:paraId="1632E345" w14:textId="77777777" w:rsidR="009123E6" w:rsidRPr="00FA696B" w:rsidRDefault="009123E6" w:rsidP="00012F1D">
      <w:pPr>
        <w:pStyle w:val="aff"/>
        <w:numPr>
          <w:ilvl w:val="0"/>
          <w:numId w:val="87"/>
        </w:numPr>
        <w:rPr>
          <w:b/>
          <w:bCs/>
          <w:u w:val="single"/>
          <w:lang w:val="el-GR"/>
        </w:rPr>
      </w:pPr>
      <w:r w:rsidRPr="00B6726D">
        <w:rPr>
          <w:b/>
          <w:bCs/>
          <w:u w:val="single"/>
          <w:lang w:val="el-GR"/>
        </w:rPr>
        <w:t>Τεύχος Ανάλυσης Απαιτήσεων : Περιλαμβάνει την αποτύπωση  του συνόλου των εργασιών του έργου  σε μία Μελέτη η οποία θα κατατεθεί στο τέλος του ΠΕ1.</w:t>
      </w:r>
    </w:p>
    <w:p w14:paraId="394581D8" w14:textId="77777777" w:rsidR="009123E6" w:rsidRPr="00230716" w:rsidRDefault="009123E6" w:rsidP="00012F1D">
      <w:pPr>
        <w:pStyle w:val="2"/>
        <w:numPr>
          <w:ilvl w:val="2"/>
          <w:numId w:val="32"/>
        </w:numPr>
        <w:rPr>
          <w:lang w:val="el-GR"/>
        </w:rPr>
      </w:pPr>
      <w:bookmarkStart w:id="392" w:name="_ΠΕ2:_Μετάβαση_στο"/>
      <w:bookmarkStart w:id="393" w:name="_Ref88558046"/>
      <w:bookmarkStart w:id="394" w:name="_Ref88560330"/>
      <w:bookmarkStart w:id="395" w:name="_Ref88561026"/>
      <w:bookmarkStart w:id="396" w:name="_Ref88563705"/>
      <w:bookmarkStart w:id="397" w:name="_Ref88564817"/>
      <w:bookmarkStart w:id="398" w:name="_Toc99717333"/>
      <w:bookmarkEnd w:id="392"/>
      <w:r w:rsidRPr="00230716">
        <w:rPr>
          <w:lang w:val="el-GR"/>
        </w:rPr>
        <w:t xml:space="preserve">ΠΕ2: Μετάβαση στο </w:t>
      </w:r>
      <w:proofErr w:type="spellStart"/>
      <w:r w:rsidRPr="00B6726D">
        <w:rPr>
          <w:lang w:val="el-GR"/>
        </w:rPr>
        <w:t>GCloud</w:t>
      </w:r>
      <w:bookmarkEnd w:id="393"/>
      <w:bookmarkEnd w:id="394"/>
      <w:bookmarkEnd w:id="395"/>
      <w:bookmarkEnd w:id="396"/>
      <w:bookmarkEnd w:id="397"/>
      <w:bookmarkEnd w:id="398"/>
      <w:proofErr w:type="spellEnd"/>
      <w:r w:rsidRPr="00230716">
        <w:rPr>
          <w:lang w:val="el-GR"/>
        </w:rPr>
        <w:t xml:space="preserve"> </w:t>
      </w:r>
    </w:p>
    <w:p w14:paraId="3A9302A7" w14:textId="77777777" w:rsidR="009123E6" w:rsidRPr="00230716" w:rsidRDefault="009123E6" w:rsidP="009123E6">
      <w:pPr>
        <w:rPr>
          <w:lang w:val="el-GR"/>
        </w:rPr>
      </w:pPr>
      <w:r w:rsidRPr="00230716">
        <w:rPr>
          <w:lang w:val="el-GR"/>
        </w:rPr>
        <w:t>Το πακέτο εργασίας αυτό αφορά στη διαμόρφωση περιβάλλοντος λειτουργίας στο υπολογιστικό νέφος της Δημόσιας Διοίκησης (</w:t>
      </w:r>
      <w:proofErr w:type="spellStart"/>
      <w:r w:rsidRPr="00FC563C">
        <w:t>GCloud</w:t>
      </w:r>
      <w:proofErr w:type="spellEnd"/>
      <w:r w:rsidRPr="00230716">
        <w:rPr>
          <w:lang w:val="el-GR"/>
        </w:rPr>
        <w:t>) της ΓΓΠΣΔΔ. Περιλαμβάνει όλες τις απαραίτητες εργασί</w:t>
      </w:r>
      <w:r w:rsidR="00391728">
        <w:rPr>
          <w:lang w:val="el-GR"/>
        </w:rPr>
        <w:t>ε</w:t>
      </w:r>
      <w:r w:rsidRPr="00230716">
        <w:rPr>
          <w:lang w:val="el-GR"/>
        </w:rPr>
        <w:t xml:space="preserve">ς </w:t>
      </w:r>
      <w:r w:rsidRPr="00E47D79">
        <w:rPr>
          <w:lang w:val="el-GR"/>
        </w:rPr>
        <w:t>για την διαμόρφωση του νέου κύριου κέντρου, την εγκατάσταση έτοιμων λογισμικών (όπως θα</w:t>
      </w:r>
      <w:r>
        <w:rPr>
          <w:lang w:val="el-GR"/>
        </w:rPr>
        <w:t xml:space="preserve"> προκύψουν από την Ανάλυση απαιτήσεων)</w:t>
      </w:r>
      <w:r w:rsidRPr="00230716">
        <w:rPr>
          <w:lang w:val="el-GR"/>
        </w:rPr>
        <w:t xml:space="preserve"> και των αναβαθμισμένων εφαρμογών καθώς και την διαδικασία μετάπτωσης στο νέο περιβάλλον. </w:t>
      </w:r>
    </w:p>
    <w:p w14:paraId="34D98993" w14:textId="77777777" w:rsidR="009123E6" w:rsidRPr="00230716" w:rsidRDefault="009123E6" w:rsidP="009123E6">
      <w:pPr>
        <w:rPr>
          <w:lang w:val="el-GR"/>
        </w:rPr>
      </w:pPr>
      <w:r w:rsidRPr="00230716">
        <w:rPr>
          <w:lang w:val="el-GR"/>
        </w:rPr>
        <w:t xml:space="preserve">Η διάρκεια του πακέτου εργασίας είναι </w:t>
      </w:r>
      <w:r w:rsidR="00FA696B">
        <w:rPr>
          <w:lang w:val="el-GR"/>
        </w:rPr>
        <w:t>πέντε</w:t>
      </w:r>
      <w:r w:rsidRPr="00230716">
        <w:rPr>
          <w:lang w:val="el-GR"/>
        </w:rPr>
        <w:t xml:space="preserve"> (</w:t>
      </w:r>
      <w:r w:rsidR="00FA696B">
        <w:rPr>
          <w:lang w:val="el-GR"/>
        </w:rPr>
        <w:t>5</w:t>
      </w:r>
      <w:r w:rsidRPr="00230716">
        <w:rPr>
          <w:lang w:val="el-GR"/>
        </w:rPr>
        <w:t>) μήνες και εκροή του είναι τα κάτωθι παραδοτέα:</w:t>
      </w:r>
    </w:p>
    <w:p w14:paraId="187F9C21" w14:textId="77777777" w:rsidR="009123E6" w:rsidRPr="00B6726D" w:rsidRDefault="009123E6" w:rsidP="00012F1D">
      <w:pPr>
        <w:pStyle w:val="aff"/>
        <w:numPr>
          <w:ilvl w:val="0"/>
          <w:numId w:val="87"/>
        </w:numPr>
        <w:rPr>
          <w:b/>
          <w:bCs/>
          <w:u w:val="single"/>
          <w:lang w:val="el-GR"/>
        </w:rPr>
      </w:pPr>
      <w:proofErr w:type="spellStart"/>
      <w:r w:rsidRPr="00B6726D">
        <w:rPr>
          <w:b/>
          <w:bCs/>
          <w:u w:val="single"/>
          <w:lang w:val="el-GR"/>
        </w:rPr>
        <w:t>Επικαιροποιημένο</w:t>
      </w:r>
      <w:proofErr w:type="spellEnd"/>
      <w:r w:rsidRPr="00B6726D">
        <w:rPr>
          <w:b/>
          <w:bCs/>
          <w:u w:val="single"/>
          <w:lang w:val="el-GR"/>
        </w:rPr>
        <w:t xml:space="preserve"> Τεύχος Αρχιτεκτονικής Λύσης</w:t>
      </w:r>
    </w:p>
    <w:p w14:paraId="72955BA7" w14:textId="77777777" w:rsidR="009123E6" w:rsidRPr="00B6726D" w:rsidRDefault="009123E6" w:rsidP="00012F1D">
      <w:pPr>
        <w:pStyle w:val="aff"/>
        <w:numPr>
          <w:ilvl w:val="0"/>
          <w:numId w:val="87"/>
        </w:numPr>
        <w:rPr>
          <w:b/>
          <w:bCs/>
          <w:u w:val="single"/>
          <w:lang w:val="el-GR"/>
        </w:rPr>
      </w:pPr>
      <w:proofErr w:type="spellStart"/>
      <w:r w:rsidRPr="00B6726D">
        <w:rPr>
          <w:b/>
          <w:bCs/>
          <w:u w:val="single"/>
          <w:lang w:val="el-GR"/>
        </w:rPr>
        <w:t>Επικαιροποιημένη</w:t>
      </w:r>
      <w:proofErr w:type="spellEnd"/>
      <w:r w:rsidRPr="00B6726D">
        <w:rPr>
          <w:b/>
          <w:bCs/>
          <w:u w:val="single"/>
          <w:lang w:val="el-GR"/>
        </w:rPr>
        <w:t xml:space="preserve"> Μελέτη Μετάπτωσης στο νέο περιβάλλον</w:t>
      </w:r>
    </w:p>
    <w:p w14:paraId="66EA0250" w14:textId="77777777" w:rsidR="009123E6" w:rsidRPr="00230716" w:rsidRDefault="009123E6" w:rsidP="00012F1D">
      <w:pPr>
        <w:pStyle w:val="2"/>
        <w:numPr>
          <w:ilvl w:val="2"/>
          <w:numId w:val="32"/>
        </w:numPr>
        <w:rPr>
          <w:lang w:val="el-GR"/>
        </w:rPr>
      </w:pPr>
      <w:bookmarkStart w:id="399" w:name="_ΠΕ3_:_Επαύξηση"/>
      <w:bookmarkStart w:id="400" w:name="_Ref88560343"/>
      <w:bookmarkStart w:id="401" w:name="_Ref88561251"/>
      <w:bookmarkStart w:id="402" w:name="_Ref88563723"/>
      <w:bookmarkStart w:id="403" w:name="_Ref88564883"/>
      <w:bookmarkStart w:id="404" w:name="_Toc99717334"/>
      <w:bookmarkEnd w:id="399"/>
      <w:r w:rsidRPr="00230716">
        <w:rPr>
          <w:lang w:val="el-GR"/>
        </w:rPr>
        <w:lastRenderedPageBreak/>
        <w:t>ΠΕ3 : Επαύξηση λειτουργικότητας – εκσυγχρονισμός υποσυστημάτων</w:t>
      </w:r>
      <w:bookmarkEnd w:id="400"/>
      <w:bookmarkEnd w:id="401"/>
      <w:bookmarkEnd w:id="402"/>
      <w:bookmarkEnd w:id="403"/>
      <w:bookmarkEnd w:id="404"/>
    </w:p>
    <w:p w14:paraId="3A679F97" w14:textId="77777777" w:rsidR="009123E6" w:rsidRPr="00230716" w:rsidRDefault="009123E6" w:rsidP="009123E6">
      <w:pPr>
        <w:rPr>
          <w:lang w:val="el-GR"/>
        </w:rPr>
      </w:pPr>
      <w:r w:rsidRPr="00230716">
        <w:rPr>
          <w:lang w:val="el-GR"/>
        </w:rPr>
        <w:t xml:space="preserve">Η διάρκεια του εν λόγω Πακέτου Εργασίας είναι δέκα πέντε (15) μήνες και </w:t>
      </w:r>
      <w:proofErr w:type="spellStart"/>
      <w:r w:rsidRPr="00230716">
        <w:rPr>
          <w:lang w:val="el-GR"/>
        </w:rPr>
        <w:t>εκκινείται</w:t>
      </w:r>
      <w:proofErr w:type="spellEnd"/>
      <w:r w:rsidRPr="00230716">
        <w:rPr>
          <w:lang w:val="el-GR"/>
        </w:rPr>
        <w:t xml:space="preserve"> με την ολοκλήρωση του ΠΕ1 – Ανάλυση Απαιτήσεων. </w:t>
      </w:r>
    </w:p>
    <w:p w14:paraId="3462263E" w14:textId="77777777" w:rsidR="009123E6" w:rsidRPr="00230716" w:rsidRDefault="009123E6" w:rsidP="009123E6">
      <w:pPr>
        <w:rPr>
          <w:lang w:val="el-GR"/>
        </w:rPr>
      </w:pPr>
      <w:r w:rsidRPr="00230716">
        <w:rPr>
          <w:lang w:val="el-GR"/>
        </w:rPr>
        <w:t xml:space="preserve">Αφορά στον εκσυγχρονισμό των υφιστάμενων υποσυστημάτων βάσει της πρότασης που θα υποβάλλει ο Ανάδοχος στο Τεύχος Ανάλυσης Απαιτήσεων, στην αναβάθμιση ή/και ανάπτυξη νέων υποσυστημάτων / εφαρμογών, στην ανάπτυξη μηχανισμών </w:t>
      </w:r>
      <w:proofErr w:type="spellStart"/>
      <w:r w:rsidRPr="00230716">
        <w:rPr>
          <w:lang w:val="el-GR"/>
        </w:rPr>
        <w:t>διαλειτουργικότητας</w:t>
      </w:r>
      <w:proofErr w:type="spellEnd"/>
      <w:r w:rsidRPr="00230716">
        <w:rPr>
          <w:lang w:val="el-GR"/>
        </w:rPr>
        <w:t xml:space="preserve"> με τρίτα συστήματα ή/ και ανάπτυξης νέων  </w:t>
      </w:r>
      <w:proofErr w:type="spellStart"/>
      <w:r w:rsidRPr="00230716">
        <w:rPr>
          <w:lang w:val="el-GR"/>
        </w:rPr>
        <w:t>διεπαφών</w:t>
      </w:r>
      <w:proofErr w:type="spellEnd"/>
      <w:r w:rsidRPr="00230716">
        <w:rPr>
          <w:lang w:val="el-GR"/>
        </w:rPr>
        <w:t xml:space="preserve"> ή αναμόρφωση των ήδη υφιστάμενων. Εντός του Πακέτου εργασίας ολοκληρώνονται επίσης οι απαιτούμενες παραμετροποιήσεις, προσαρμογές καθώς και όλες οι εργασίες ολοκλήρωσης των υποσυστημάτων μεταξύ τους (αναμορφωμένων και νέων) </w:t>
      </w:r>
      <w:r w:rsidRPr="00253C9D">
        <w:rPr>
          <w:lang w:val="el-GR"/>
        </w:rPr>
        <w:t>ώστε το  ΟΠΣ να αναβαθμίσει την σχεδιαστική του ομοιομορφία και την εμπειρία του χρήστη και να διατίθεται ως ενιαίο περιβάλλον τους εσωτερικούς του χρήστες.</w:t>
      </w:r>
      <w:r w:rsidRPr="00230716">
        <w:rPr>
          <w:lang w:val="el-GR"/>
        </w:rPr>
        <w:t xml:space="preserve"> </w:t>
      </w:r>
    </w:p>
    <w:p w14:paraId="3461EFD1" w14:textId="77777777" w:rsidR="009123E6" w:rsidRPr="00230716" w:rsidRDefault="009123E6" w:rsidP="009123E6">
      <w:pPr>
        <w:rPr>
          <w:lang w:val="el-GR"/>
        </w:rPr>
      </w:pPr>
      <w:r w:rsidRPr="00230716">
        <w:rPr>
          <w:lang w:val="el-GR"/>
        </w:rPr>
        <w:t>Τα υποσυστήματα που</w:t>
      </w:r>
      <w:r>
        <w:rPr>
          <w:lang w:val="el-GR"/>
        </w:rPr>
        <w:t>,</w:t>
      </w:r>
      <w:r w:rsidRPr="00230716">
        <w:rPr>
          <w:lang w:val="el-GR"/>
        </w:rPr>
        <w:t xml:space="preserve"> </w:t>
      </w:r>
      <w:r w:rsidRPr="00253C9D">
        <w:rPr>
          <w:u w:val="single"/>
          <w:lang w:val="el-GR"/>
        </w:rPr>
        <w:t>κατ’ ελάχιστον</w:t>
      </w:r>
      <w:r w:rsidRPr="00230716">
        <w:rPr>
          <w:lang w:val="el-GR"/>
        </w:rPr>
        <w:t>, θα αναμορφωθούν καθώς και αυτά που θα υλοποιηθούν στο πλαίσιο του παρόντος έργου, όπως θα οριστικοποιηθούν κατά τη μελέτη εφαρμογής σύμφωνα με τις υποδείξεις των αρμόδιων οργάνων της Αναθέτουσας Αρχής και την πρόταση του Αναδόχου, είναι τα κάτωθι :</w:t>
      </w:r>
    </w:p>
    <w:p w14:paraId="2C39EFDB" w14:textId="77777777" w:rsidR="009123E6" w:rsidRPr="00B6726D" w:rsidRDefault="009123E6" w:rsidP="00012F1D">
      <w:pPr>
        <w:pStyle w:val="aff"/>
        <w:numPr>
          <w:ilvl w:val="0"/>
          <w:numId w:val="42"/>
        </w:numPr>
        <w:rPr>
          <w:lang w:val="el-GR"/>
        </w:rPr>
      </w:pPr>
      <w:r w:rsidRPr="00B6726D">
        <w:rPr>
          <w:lang w:val="el-GR"/>
        </w:rPr>
        <w:t>Υποσύστημα Πρωτοκόλλου, Διαχείρισης εγγράφων και Ροής Διαδικασιών: αναβάθμιση του υφιστάμενου υποσυστήματος ώστε να υποστηρίζει την ηλεκτρονική διακίνηση εγγράφων, την διαχείριση των κάθετων επιχειρησιακών διαδικασιών μεταξύ των ΚΚ και της ΓΓ καθώς και τρίτων Φορέων που διαθέτουν τις απαιτούμενες υποδομές.</w:t>
      </w:r>
    </w:p>
    <w:p w14:paraId="45B3709C" w14:textId="77777777" w:rsidR="009123E6" w:rsidRPr="00B6726D" w:rsidRDefault="009123E6" w:rsidP="00012F1D">
      <w:pPr>
        <w:pStyle w:val="aff"/>
        <w:numPr>
          <w:ilvl w:val="0"/>
          <w:numId w:val="42"/>
        </w:numPr>
        <w:rPr>
          <w:lang w:val="el-GR"/>
        </w:rPr>
      </w:pPr>
      <w:r w:rsidRPr="00B6726D">
        <w:rPr>
          <w:lang w:val="el-GR"/>
        </w:rPr>
        <w:t>Υποσύστημα Διαχείρισης Στόλου Οχημάτων: αναβάθμιση του υφιστάμενου υποσυ</w:t>
      </w:r>
      <w:r>
        <w:rPr>
          <w:lang w:val="el-GR"/>
        </w:rPr>
        <w:t>σ</w:t>
      </w:r>
      <w:r w:rsidRPr="00B6726D">
        <w:rPr>
          <w:lang w:val="el-GR"/>
        </w:rPr>
        <w:t>τήματος με την ενσωμάτωση σύγχρονων πρακτικών παρακολούθησης στόλου. Περιλαμβάνει παρακολούθηση οχήματος σε πραγματικό χρόνο μέσω τηλεματικής, δημιουργία δελτίων κίνησης, διαχείριση καυσίμων, σχέδια συντήρησης, διαχείριση βλαβών, διαχείριση προμηθειών.</w:t>
      </w:r>
    </w:p>
    <w:p w14:paraId="0FF3F887" w14:textId="77777777" w:rsidR="009123E6" w:rsidRPr="00B6726D" w:rsidRDefault="009123E6" w:rsidP="00012F1D">
      <w:pPr>
        <w:pStyle w:val="aff"/>
        <w:numPr>
          <w:ilvl w:val="0"/>
          <w:numId w:val="42"/>
        </w:numPr>
        <w:rPr>
          <w:lang w:val="el-GR"/>
        </w:rPr>
      </w:pPr>
      <w:r w:rsidRPr="00B6726D">
        <w:rPr>
          <w:lang w:val="el-GR"/>
        </w:rPr>
        <w:t xml:space="preserve">Εκσυγχρονισμός του υποσυστήματος Διαχείρισης Ανθρώπινου και Δυναμικού και υλοποίηση υποσυστήματος Μισθοδοσίας με χρήστες τα αρμόδια στελέχη της ΓΓ. Στόχος είναι η ολοκληρωμένη παρακολούθηση των στοιχείων Προσωπικού και Μισθοδοσίας για τα στελέχη των ΚΚ και της ΓΓ μέσω ενός κεντρικού συστήματος διαχείρισης με </w:t>
      </w:r>
      <w:proofErr w:type="spellStart"/>
      <w:r w:rsidRPr="00B6726D">
        <w:rPr>
          <w:lang w:val="el-GR"/>
        </w:rPr>
        <w:t>διαλειτουργούντα</w:t>
      </w:r>
      <w:proofErr w:type="spellEnd"/>
      <w:r w:rsidRPr="00B6726D">
        <w:rPr>
          <w:lang w:val="el-GR"/>
        </w:rPr>
        <w:t xml:space="preserve"> υποσυστήματα. </w:t>
      </w:r>
    </w:p>
    <w:p w14:paraId="1D91FD15" w14:textId="77777777" w:rsidR="009123E6" w:rsidRPr="00B6726D" w:rsidRDefault="009123E6" w:rsidP="00012F1D">
      <w:pPr>
        <w:pStyle w:val="aff"/>
        <w:numPr>
          <w:ilvl w:val="0"/>
          <w:numId w:val="42"/>
        </w:numPr>
        <w:rPr>
          <w:lang w:val="el-GR"/>
        </w:rPr>
      </w:pPr>
      <w:r w:rsidRPr="00B6726D">
        <w:rPr>
          <w:lang w:val="el-GR"/>
        </w:rPr>
        <w:t xml:space="preserve">Αναβάθμιση της υφιστάμενης ηλεκτρονικής υπηρεσίας προγραμματισμού επισκεπτηρίων για τα ΚΚ και επέκτασής της ώστε να καλύπτει τις ανάγκες και της ΓΓ. </w:t>
      </w:r>
    </w:p>
    <w:p w14:paraId="04A6BE4A" w14:textId="77777777" w:rsidR="009123E6" w:rsidRPr="00B6726D" w:rsidRDefault="009123E6" w:rsidP="00012F1D">
      <w:pPr>
        <w:pStyle w:val="aff"/>
        <w:numPr>
          <w:ilvl w:val="0"/>
          <w:numId w:val="42"/>
        </w:numPr>
        <w:rPr>
          <w:lang w:val="el-GR"/>
        </w:rPr>
      </w:pPr>
      <w:r w:rsidRPr="00B6726D">
        <w:rPr>
          <w:lang w:val="el-GR"/>
        </w:rPr>
        <w:t>Ενσωμάτωση υποσυστήματος διαχείρισης επιχειρησιακών διαδικασιών για την εξυπηρέτηση των επιχειρησιακών ροών μεταξύ των καταστημάτων κράτησης και της ΓΓ.</w:t>
      </w:r>
    </w:p>
    <w:p w14:paraId="0BDEBE14" w14:textId="77777777" w:rsidR="009123E6" w:rsidRPr="00B6726D" w:rsidRDefault="009123E6" w:rsidP="00012F1D">
      <w:pPr>
        <w:pStyle w:val="aff"/>
        <w:numPr>
          <w:ilvl w:val="0"/>
          <w:numId w:val="42"/>
        </w:numPr>
        <w:rPr>
          <w:lang w:val="el-GR"/>
        </w:rPr>
      </w:pPr>
      <w:r w:rsidRPr="00B6726D">
        <w:rPr>
          <w:lang w:val="el-GR"/>
        </w:rPr>
        <w:t>Ενσωμάτωση νέας λειτουργικότητας για την τήρηση ψηφιακού φακέλου κρατουμένου.</w:t>
      </w:r>
    </w:p>
    <w:p w14:paraId="7B2ECAA5" w14:textId="77777777" w:rsidR="009123E6" w:rsidRPr="00B6726D" w:rsidRDefault="009123E6" w:rsidP="00012F1D">
      <w:pPr>
        <w:pStyle w:val="aff"/>
        <w:numPr>
          <w:ilvl w:val="0"/>
          <w:numId w:val="42"/>
        </w:numPr>
        <w:rPr>
          <w:lang w:val="el-GR"/>
        </w:rPr>
      </w:pPr>
      <w:r w:rsidRPr="00B6726D">
        <w:rPr>
          <w:lang w:val="el-GR"/>
        </w:rPr>
        <w:t xml:space="preserve">Βελτίωση/αναβάθμιση/επέκταση υφιστάμενων </w:t>
      </w:r>
      <w:proofErr w:type="spellStart"/>
      <w:r w:rsidRPr="00B6726D">
        <w:rPr>
          <w:lang w:val="el-GR"/>
        </w:rPr>
        <w:t>διαλειτουργικοτήτων</w:t>
      </w:r>
      <w:proofErr w:type="spellEnd"/>
      <w:r w:rsidRPr="00B6726D">
        <w:rPr>
          <w:lang w:val="el-GR"/>
        </w:rPr>
        <w:t>/ διασυνδέσεων (π.χ. ΕΛΑΣ, ΟΣΔΔΥΠΠ Α’ &amp; Β’, Μητρώο Πολιτών).</w:t>
      </w:r>
    </w:p>
    <w:p w14:paraId="4D2123C9" w14:textId="77777777" w:rsidR="009123E6" w:rsidRPr="00B6726D" w:rsidRDefault="009123E6" w:rsidP="00012F1D">
      <w:pPr>
        <w:pStyle w:val="aff"/>
        <w:numPr>
          <w:ilvl w:val="0"/>
          <w:numId w:val="42"/>
        </w:numPr>
        <w:rPr>
          <w:lang w:val="el-GR"/>
        </w:rPr>
      </w:pPr>
      <w:r w:rsidRPr="00B6726D">
        <w:rPr>
          <w:lang w:val="el-GR"/>
        </w:rPr>
        <w:t xml:space="preserve">Ανάπτυξη νέων </w:t>
      </w:r>
      <w:proofErr w:type="spellStart"/>
      <w:r w:rsidRPr="00B6726D">
        <w:rPr>
          <w:lang w:val="el-GR"/>
        </w:rPr>
        <w:t>διαλειτουργικότητων</w:t>
      </w:r>
      <w:proofErr w:type="spellEnd"/>
      <w:r w:rsidRPr="00B6726D">
        <w:rPr>
          <w:lang w:val="el-GR"/>
        </w:rPr>
        <w:t xml:space="preserve"> με άλλα υφιστάμενα, αναπτυσσόμενα ή σχεδιαζόμενα έργα του ίδιου Φορέα, άλλων Φορέων ή/και της Ευρωπαϊκής Ένωσης, που θα προσδιοριστούν με ακρίβεια στην  Ανάλυση Απαιτήσεων του έργου.</w:t>
      </w:r>
    </w:p>
    <w:p w14:paraId="0B66BC00" w14:textId="77777777" w:rsidR="009123E6" w:rsidRPr="00E47D79" w:rsidRDefault="009123E6" w:rsidP="00012F1D">
      <w:pPr>
        <w:pStyle w:val="aff"/>
        <w:numPr>
          <w:ilvl w:val="0"/>
          <w:numId w:val="42"/>
        </w:numPr>
        <w:rPr>
          <w:lang w:val="el-GR"/>
        </w:rPr>
      </w:pPr>
      <w:r w:rsidRPr="00E47D79">
        <w:rPr>
          <w:lang w:val="el-GR"/>
        </w:rPr>
        <w:t>Βελτίωση/αναβάθμιση/επέκταση εκτυπωτικών και υποσυστήματος στατιστικών.</w:t>
      </w:r>
    </w:p>
    <w:p w14:paraId="7F4707A4" w14:textId="77777777" w:rsidR="009123E6" w:rsidRPr="00230716" w:rsidRDefault="009123E6" w:rsidP="009123E6">
      <w:pPr>
        <w:rPr>
          <w:lang w:val="el-GR"/>
        </w:rPr>
      </w:pPr>
    </w:p>
    <w:p w14:paraId="62FD0EE5" w14:textId="77777777" w:rsidR="009123E6" w:rsidRPr="00230716" w:rsidRDefault="009123E6" w:rsidP="009123E6">
      <w:pPr>
        <w:rPr>
          <w:rFonts w:eastAsia="SimSun"/>
          <w:lang w:val="el-GR"/>
        </w:rPr>
      </w:pPr>
      <w:r w:rsidRPr="00230716">
        <w:rPr>
          <w:rFonts w:eastAsia="SimSun"/>
          <w:lang w:val="el-GR"/>
        </w:rPr>
        <w:t xml:space="preserve">Σε επίπεδο προσβασιμότητας θα </w:t>
      </w:r>
      <w:r w:rsidRPr="00230716">
        <w:rPr>
          <w:rFonts w:eastAsia="Tahoma"/>
          <w:lang w:val="el-GR"/>
        </w:rPr>
        <w:t>εφαρμοστούν οι Οδηγίες για την Προσβασιμότητα του Περιεχομένου του Ιστού, έκδοση 2.0 (</w:t>
      </w:r>
      <w:r w:rsidRPr="00FC563C">
        <w:rPr>
          <w:rFonts w:eastAsia="Tahoma"/>
        </w:rPr>
        <w:t>Web</w:t>
      </w:r>
      <w:r w:rsidRPr="00230716">
        <w:rPr>
          <w:rFonts w:eastAsia="Tahoma"/>
          <w:lang w:val="el-GR"/>
        </w:rPr>
        <w:t xml:space="preserve"> </w:t>
      </w:r>
      <w:r w:rsidRPr="00FC563C">
        <w:rPr>
          <w:rFonts w:eastAsia="Tahoma"/>
        </w:rPr>
        <w:t>Content</w:t>
      </w:r>
      <w:r w:rsidRPr="00230716">
        <w:rPr>
          <w:rFonts w:eastAsia="Tahoma"/>
          <w:lang w:val="el-GR"/>
        </w:rPr>
        <w:t xml:space="preserve"> </w:t>
      </w:r>
      <w:r w:rsidRPr="00FC563C">
        <w:rPr>
          <w:rFonts w:eastAsia="Tahoma"/>
        </w:rPr>
        <w:t>Accessibility</w:t>
      </w:r>
      <w:r w:rsidRPr="00230716">
        <w:rPr>
          <w:rFonts w:eastAsia="Tahoma"/>
          <w:lang w:val="el-GR"/>
        </w:rPr>
        <w:t xml:space="preserve"> </w:t>
      </w:r>
      <w:r w:rsidRPr="00FC563C">
        <w:rPr>
          <w:rFonts w:eastAsia="Tahoma"/>
        </w:rPr>
        <w:t>Guidelines</w:t>
      </w:r>
      <w:r w:rsidRPr="00230716">
        <w:rPr>
          <w:rFonts w:eastAsia="Tahoma"/>
          <w:lang w:val="el-GR"/>
        </w:rPr>
        <w:t xml:space="preserve"> 2.0) του διεθνή οργανισμού </w:t>
      </w:r>
      <w:r w:rsidRPr="00FC563C">
        <w:rPr>
          <w:rFonts w:eastAsia="Tahoma"/>
        </w:rPr>
        <w:t>World</w:t>
      </w:r>
      <w:r w:rsidRPr="00230716">
        <w:rPr>
          <w:rFonts w:eastAsia="Tahoma"/>
          <w:lang w:val="el-GR"/>
        </w:rPr>
        <w:t xml:space="preserve"> </w:t>
      </w:r>
      <w:r w:rsidRPr="00FC563C">
        <w:rPr>
          <w:rFonts w:eastAsia="Tahoma"/>
        </w:rPr>
        <w:t>Wide</w:t>
      </w:r>
      <w:r w:rsidRPr="00230716">
        <w:rPr>
          <w:rFonts w:eastAsia="Tahoma"/>
          <w:lang w:val="el-GR"/>
        </w:rPr>
        <w:t xml:space="preserve"> </w:t>
      </w:r>
      <w:r w:rsidRPr="00FC563C">
        <w:rPr>
          <w:rFonts w:eastAsia="Tahoma"/>
        </w:rPr>
        <w:t>Web</w:t>
      </w:r>
      <w:r w:rsidRPr="00230716">
        <w:rPr>
          <w:rFonts w:eastAsia="Tahoma"/>
          <w:lang w:val="el-GR"/>
        </w:rPr>
        <w:t xml:space="preserve"> </w:t>
      </w:r>
      <w:r w:rsidRPr="00FC563C">
        <w:rPr>
          <w:rFonts w:eastAsia="Tahoma"/>
        </w:rPr>
        <w:t>Consortium</w:t>
      </w:r>
      <w:r w:rsidRPr="00230716">
        <w:rPr>
          <w:rFonts w:eastAsia="Tahoma"/>
          <w:lang w:val="el-GR"/>
        </w:rPr>
        <w:t xml:space="preserve"> (</w:t>
      </w:r>
      <w:r w:rsidRPr="00FC563C">
        <w:rPr>
          <w:rFonts w:eastAsia="Tahoma"/>
        </w:rPr>
        <w:t>W</w:t>
      </w:r>
      <w:r w:rsidRPr="00230716">
        <w:rPr>
          <w:rFonts w:eastAsia="Tahoma"/>
          <w:lang w:val="el-GR"/>
        </w:rPr>
        <w:t>3</w:t>
      </w:r>
      <w:r w:rsidRPr="00FC563C">
        <w:rPr>
          <w:rFonts w:eastAsia="Tahoma"/>
        </w:rPr>
        <w:t>C</w:t>
      </w:r>
      <w:r w:rsidRPr="00230716">
        <w:rPr>
          <w:rFonts w:eastAsia="Tahoma"/>
          <w:lang w:val="el-GR"/>
        </w:rPr>
        <w:t>), κατ’ ελάχιστο στο μεσαίο επίπεδο προσβασιμότητας «ΑΑ». Παράλληλα θα καλυφθούν οι απαιτήσεις που θα προκύψουν από την ενσωμάτωση της οδηγίας (</w:t>
      </w:r>
      <w:r w:rsidRPr="00FC563C">
        <w:rPr>
          <w:rFonts w:eastAsia="Tahoma"/>
        </w:rPr>
        <w:t>EU</w:t>
      </w:r>
      <w:r w:rsidRPr="00230716">
        <w:rPr>
          <w:rFonts w:eastAsia="Tahoma"/>
          <w:lang w:val="el-GR"/>
        </w:rPr>
        <w:t>) 2016/679 (</w:t>
      </w:r>
      <w:r w:rsidRPr="00FC563C">
        <w:rPr>
          <w:rFonts w:eastAsia="Tahoma"/>
        </w:rPr>
        <w:t>GDPR</w:t>
      </w:r>
      <w:r w:rsidRPr="00230716">
        <w:rPr>
          <w:rFonts w:eastAsia="Tahoma"/>
          <w:lang w:val="el-GR"/>
        </w:rPr>
        <w:t>).</w:t>
      </w:r>
    </w:p>
    <w:p w14:paraId="21314BD3" w14:textId="77777777" w:rsidR="009123E6" w:rsidRPr="00230716" w:rsidRDefault="009123E6" w:rsidP="009123E6">
      <w:pPr>
        <w:rPr>
          <w:lang w:val="el-GR"/>
        </w:rPr>
      </w:pPr>
      <w:r w:rsidRPr="00230716">
        <w:rPr>
          <w:lang w:val="el-GR"/>
        </w:rPr>
        <w:t xml:space="preserve">Η Αναθέτουσα Αρχή υποχρεούται να παραδώσει στον ανάδοχο επαρκή στοιχεία για το υφιστάμενο σύστημα όπως αρχιτεκτονική, τεχνικό σχεδιασμό, σχήμα δεδομένων, πηγαίο κώδικα και τεκμηρίωση αυτού, </w:t>
      </w:r>
      <w:r w:rsidRPr="00FC563C">
        <w:t>system</w:t>
      </w:r>
      <w:r w:rsidRPr="00230716">
        <w:rPr>
          <w:lang w:val="el-GR"/>
        </w:rPr>
        <w:t xml:space="preserve"> </w:t>
      </w:r>
      <w:r w:rsidRPr="00FC563C">
        <w:t>manuals</w:t>
      </w:r>
      <w:r w:rsidRPr="00230716">
        <w:rPr>
          <w:lang w:val="el-GR"/>
        </w:rPr>
        <w:t xml:space="preserve"> ή εγχειρίδια διαχείρισης, εγχειρίδια χρήσης κ.λπ.</w:t>
      </w:r>
    </w:p>
    <w:p w14:paraId="7B368EF4" w14:textId="77777777" w:rsidR="009123E6" w:rsidRPr="00230716" w:rsidRDefault="009123E6" w:rsidP="009123E6">
      <w:pPr>
        <w:rPr>
          <w:lang w:val="el-GR"/>
        </w:rPr>
      </w:pPr>
      <w:r w:rsidRPr="00FC563C">
        <w:lastRenderedPageBreak/>
        <w:t>T</w:t>
      </w:r>
      <w:r w:rsidRPr="00230716">
        <w:rPr>
          <w:lang w:val="el-GR"/>
        </w:rPr>
        <w:t xml:space="preserve">ο σύνολο του πηγαίου κώδικα που θα παραχθεί στα πλαίσια του έργου θα αποτελεί παραδοτέο του έργου, θα συνοδεύεται από αναλυτική τεκμηρίωση και θα διατίθεται με άδεια που θα επιτρέπει την περαιτέρω χρήση του από το φορέα. </w:t>
      </w:r>
    </w:p>
    <w:p w14:paraId="77171468" w14:textId="77777777" w:rsidR="009123E6" w:rsidRPr="00230716" w:rsidRDefault="009123E6" w:rsidP="009123E6">
      <w:pPr>
        <w:rPr>
          <w:lang w:val="el-GR"/>
        </w:rPr>
      </w:pPr>
      <w:r w:rsidRPr="00230716">
        <w:rPr>
          <w:lang w:val="el-GR"/>
        </w:rPr>
        <w:t>Ο πηγαίος κώδικας θα συνοδεύεται και από αναλυτικές οδηγίες για την μεταφόρτωσή και εγκατάστασή του (</w:t>
      </w:r>
      <w:r w:rsidRPr="00FC563C">
        <w:t>configuration</w:t>
      </w:r>
      <w:r w:rsidRPr="00230716">
        <w:rPr>
          <w:lang w:val="el-GR"/>
        </w:rPr>
        <w:t xml:space="preserve">, </w:t>
      </w:r>
      <w:r w:rsidRPr="00FC563C">
        <w:t>deployment</w:t>
      </w:r>
      <w:r w:rsidRPr="00230716">
        <w:rPr>
          <w:lang w:val="el-GR"/>
        </w:rPr>
        <w:t>) στο δοκιμαστικό και στο παραγωγικό περιβάλλον του έργου. Τα όποια εργαλεία χρησιμοποιηθούν για την επεξεργασία, μεταφόρτωση/εγκατάσταση και παρακολούθηση του πηγαίου κώδικα θα πρέπει να είναι μέρος των παραδοτέων όπως και τα εγχειρίδια χρήσης τους.</w:t>
      </w:r>
    </w:p>
    <w:p w14:paraId="4B76DE08" w14:textId="77777777" w:rsidR="009123E6" w:rsidRPr="00E47D79" w:rsidRDefault="009123E6" w:rsidP="009123E6">
      <w:pPr>
        <w:rPr>
          <w:lang w:val="el-GR"/>
        </w:rPr>
      </w:pPr>
      <w:r w:rsidRPr="00230716">
        <w:rPr>
          <w:lang w:val="el-GR"/>
        </w:rPr>
        <w:t xml:space="preserve">Περιλαμβάνει πολλαπλά παραδοτέα για κάθε μια από τις λειτουργικότητες που θα αναπτυχθούν/ αναβαθμιστούν στο πλαίσιο του Πακέτου Εργασίας, όπου έκαστο θα περιλαμβάνει τα κάτωθι </w:t>
      </w:r>
      <w:proofErr w:type="spellStart"/>
      <w:r w:rsidRPr="00E47D79">
        <w:rPr>
          <w:lang w:val="el-GR"/>
        </w:rPr>
        <w:t>υποπαραδοτέα</w:t>
      </w:r>
      <w:proofErr w:type="spellEnd"/>
      <w:r w:rsidRPr="00E47D79">
        <w:rPr>
          <w:lang w:val="el-GR"/>
        </w:rPr>
        <w:t xml:space="preserve">: </w:t>
      </w:r>
    </w:p>
    <w:p w14:paraId="2A30A350" w14:textId="77777777" w:rsidR="009123E6" w:rsidRPr="00E47D79" w:rsidRDefault="009123E6" w:rsidP="00012F1D">
      <w:pPr>
        <w:pStyle w:val="aff"/>
        <w:numPr>
          <w:ilvl w:val="0"/>
          <w:numId w:val="43"/>
        </w:numPr>
        <w:rPr>
          <w:lang w:val="el-GR"/>
        </w:rPr>
      </w:pPr>
      <w:r w:rsidRPr="00E47D79">
        <w:rPr>
          <w:lang w:val="el-GR"/>
        </w:rPr>
        <w:t>Τεκμηρίωση Ανάπτυξης</w:t>
      </w:r>
    </w:p>
    <w:p w14:paraId="26F5F5B4" w14:textId="77777777" w:rsidR="009123E6" w:rsidRPr="00E47D79" w:rsidRDefault="009123E6" w:rsidP="00012F1D">
      <w:pPr>
        <w:pStyle w:val="aff"/>
        <w:numPr>
          <w:ilvl w:val="0"/>
          <w:numId w:val="43"/>
        </w:numPr>
        <w:rPr>
          <w:lang w:val="el-GR"/>
        </w:rPr>
      </w:pPr>
      <w:r w:rsidRPr="00E47D79">
        <w:rPr>
          <w:lang w:val="el-GR"/>
        </w:rPr>
        <w:t xml:space="preserve">Τεκμηρίωση </w:t>
      </w:r>
      <w:proofErr w:type="spellStart"/>
      <w:r w:rsidRPr="00E47D79">
        <w:rPr>
          <w:lang w:val="el-GR"/>
        </w:rPr>
        <w:t>Διεπαφών</w:t>
      </w:r>
      <w:proofErr w:type="spellEnd"/>
      <w:r w:rsidRPr="00E47D79">
        <w:rPr>
          <w:lang w:val="el-GR"/>
        </w:rPr>
        <w:t xml:space="preserve"> με τρίτα συστήματα</w:t>
      </w:r>
    </w:p>
    <w:p w14:paraId="44DFB25D" w14:textId="77777777" w:rsidR="00845D73" w:rsidRPr="00E47D79" w:rsidRDefault="00845D73" w:rsidP="00012F1D">
      <w:pPr>
        <w:pStyle w:val="aff"/>
        <w:numPr>
          <w:ilvl w:val="0"/>
          <w:numId w:val="43"/>
        </w:numPr>
        <w:rPr>
          <w:lang w:val="el-GR"/>
        </w:rPr>
      </w:pPr>
      <w:r w:rsidRPr="00E47D79">
        <w:rPr>
          <w:lang w:val="el-GR"/>
        </w:rPr>
        <w:t xml:space="preserve">Σενάρια Ελέγχου </w:t>
      </w:r>
    </w:p>
    <w:p w14:paraId="54CA678F" w14:textId="77777777" w:rsidR="00845D73" w:rsidRPr="00E47D79" w:rsidRDefault="00845D73" w:rsidP="00012F1D">
      <w:pPr>
        <w:pStyle w:val="aff"/>
        <w:numPr>
          <w:ilvl w:val="0"/>
          <w:numId w:val="43"/>
        </w:numPr>
        <w:rPr>
          <w:lang w:val="el-GR"/>
        </w:rPr>
      </w:pPr>
      <w:r w:rsidRPr="00E47D79">
        <w:rPr>
          <w:lang w:val="el-GR"/>
        </w:rPr>
        <w:t>Αποτελέσματα Διενέργειας Δοκιμών Ελέγχου</w:t>
      </w:r>
    </w:p>
    <w:p w14:paraId="73F3C79E" w14:textId="77777777" w:rsidR="009123E6" w:rsidRPr="00E47D79" w:rsidRDefault="009123E6" w:rsidP="00012F1D">
      <w:pPr>
        <w:pStyle w:val="aff"/>
        <w:numPr>
          <w:ilvl w:val="0"/>
          <w:numId w:val="43"/>
        </w:numPr>
        <w:rPr>
          <w:lang w:val="el-GR"/>
        </w:rPr>
      </w:pPr>
      <w:r w:rsidRPr="00E47D79">
        <w:rPr>
          <w:lang w:val="el-GR"/>
        </w:rPr>
        <w:t>Έλεγχοι μεμονωμένης λειτουργικότητας (</w:t>
      </w:r>
      <w:r w:rsidRPr="00E47D79">
        <w:t>unit</w:t>
      </w:r>
      <w:r w:rsidRPr="00E47D79">
        <w:rPr>
          <w:lang w:val="el-GR"/>
        </w:rPr>
        <w:t xml:space="preserve"> </w:t>
      </w:r>
      <w:r w:rsidRPr="00E47D79">
        <w:t>testing</w:t>
      </w:r>
      <w:r w:rsidRPr="00E47D79">
        <w:rPr>
          <w:lang w:val="el-GR"/>
        </w:rPr>
        <w:t>)</w:t>
      </w:r>
    </w:p>
    <w:p w14:paraId="6A3DDD1A" w14:textId="77777777" w:rsidR="009123E6" w:rsidRPr="00E47D79" w:rsidRDefault="009123E6" w:rsidP="00012F1D">
      <w:pPr>
        <w:pStyle w:val="aff"/>
        <w:numPr>
          <w:ilvl w:val="0"/>
          <w:numId w:val="43"/>
        </w:numPr>
        <w:rPr>
          <w:lang w:val="el-GR"/>
        </w:rPr>
      </w:pPr>
      <w:r w:rsidRPr="00E47D79">
        <w:rPr>
          <w:lang w:val="el-GR"/>
        </w:rPr>
        <w:t>Τεκμηρίωση χρήσης και διαχείρισης εφαρμογών (</w:t>
      </w:r>
      <w:r w:rsidRPr="00E47D79">
        <w:rPr>
          <w:rFonts w:eastAsia="Calibri"/>
        </w:rPr>
        <w:t>user</w:t>
      </w:r>
      <w:r w:rsidRPr="00E47D79">
        <w:rPr>
          <w:rFonts w:eastAsia="Calibri"/>
          <w:lang w:val="el-GR"/>
        </w:rPr>
        <w:t xml:space="preserve"> &amp; </w:t>
      </w:r>
      <w:r w:rsidRPr="00E47D79">
        <w:rPr>
          <w:rFonts w:eastAsia="Calibri"/>
        </w:rPr>
        <w:t>administration</w:t>
      </w:r>
      <w:r w:rsidRPr="00E47D79">
        <w:rPr>
          <w:rFonts w:eastAsia="Calibri"/>
          <w:lang w:val="el-GR"/>
        </w:rPr>
        <w:t xml:space="preserve"> </w:t>
      </w:r>
      <w:r w:rsidRPr="00E47D79">
        <w:rPr>
          <w:rFonts w:eastAsia="Calibri"/>
        </w:rPr>
        <w:t>manuals</w:t>
      </w:r>
      <w:r w:rsidRPr="00E47D79">
        <w:rPr>
          <w:lang w:val="el-GR"/>
        </w:rPr>
        <w:t>)</w:t>
      </w:r>
    </w:p>
    <w:p w14:paraId="62580D14" w14:textId="77777777" w:rsidR="009123E6" w:rsidRPr="00E47D79" w:rsidRDefault="009123E6" w:rsidP="00012F1D">
      <w:pPr>
        <w:pStyle w:val="aff"/>
        <w:numPr>
          <w:ilvl w:val="0"/>
          <w:numId w:val="43"/>
        </w:numPr>
        <w:rPr>
          <w:lang w:val="el-GR"/>
        </w:rPr>
      </w:pPr>
      <w:r w:rsidRPr="00E47D79">
        <w:rPr>
          <w:lang w:val="el-GR"/>
        </w:rPr>
        <w:t xml:space="preserve">Πηγαίος κώδικας </w:t>
      </w:r>
    </w:p>
    <w:p w14:paraId="66FAA1EA" w14:textId="77777777" w:rsidR="009123E6" w:rsidRDefault="009123E6" w:rsidP="009123E6">
      <w:pPr>
        <w:rPr>
          <w:lang w:val="el-GR"/>
        </w:rPr>
      </w:pPr>
    </w:p>
    <w:p w14:paraId="38226C32" w14:textId="77777777" w:rsidR="00B04469" w:rsidRPr="00773F0D" w:rsidRDefault="00B04469" w:rsidP="00B04469">
      <w:pPr>
        <w:rPr>
          <w:lang w:val="el-GR"/>
        </w:rPr>
      </w:pPr>
      <w:r w:rsidRPr="00773F0D">
        <w:rPr>
          <w:lang w:val="el-GR"/>
        </w:rPr>
        <w:t>Εκροή του πα</w:t>
      </w:r>
      <w:r>
        <w:rPr>
          <w:lang w:val="el-GR"/>
        </w:rPr>
        <w:t>ρόντος Πακέτου εργασίας είναι το</w:t>
      </w:r>
      <w:r w:rsidRPr="00773F0D">
        <w:rPr>
          <w:lang w:val="el-GR"/>
        </w:rPr>
        <w:t xml:space="preserve"> πα</w:t>
      </w:r>
      <w:r>
        <w:rPr>
          <w:lang w:val="el-GR"/>
        </w:rPr>
        <w:t>ραδοτέο</w:t>
      </w:r>
      <w:r w:rsidRPr="00773F0D">
        <w:rPr>
          <w:lang w:val="el-GR"/>
        </w:rPr>
        <w:t xml:space="preserve"> :</w:t>
      </w:r>
    </w:p>
    <w:p w14:paraId="1B9D7A01" w14:textId="77777777" w:rsidR="00B04469" w:rsidRPr="00773F0D" w:rsidRDefault="00B04469" w:rsidP="00012F1D">
      <w:pPr>
        <w:pStyle w:val="aff"/>
        <w:numPr>
          <w:ilvl w:val="0"/>
          <w:numId w:val="87"/>
        </w:numPr>
        <w:rPr>
          <w:b/>
          <w:bCs/>
          <w:u w:val="single"/>
          <w:lang w:val="el-GR"/>
        </w:rPr>
      </w:pPr>
      <w:r w:rsidRPr="00773F0D">
        <w:rPr>
          <w:b/>
          <w:bCs/>
          <w:u w:val="single"/>
          <w:lang w:val="el-GR"/>
        </w:rPr>
        <w:t xml:space="preserve">Τριμηνιαία αναφορά </w:t>
      </w:r>
      <w:r>
        <w:rPr>
          <w:b/>
          <w:bCs/>
          <w:u w:val="single"/>
          <w:lang w:val="el-GR"/>
        </w:rPr>
        <w:t>επαύξησης λειτουργικότητας</w:t>
      </w:r>
    </w:p>
    <w:p w14:paraId="035E48EA" w14:textId="77777777" w:rsidR="009123E6" w:rsidRPr="00773F0D" w:rsidRDefault="009123E6" w:rsidP="009123E6">
      <w:pPr>
        <w:rPr>
          <w:lang w:val="el-GR"/>
        </w:rPr>
      </w:pPr>
    </w:p>
    <w:p w14:paraId="531FF699" w14:textId="77777777" w:rsidR="009123E6" w:rsidRPr="00546B51" w:rsidRDefault="009123E6" w:rsidP="00012F1D">
      <w:pPr>
        <w:pStyle w:val="2"/>
        <w:numPr>
          <w:ilvl w:val="2"/>
          <w:numId w:val="32"/>
        </w:numPr>
        <w:rPr>
          <w:lang w:val="el-GR"/>
        </w:rPr>
      </w:pPr>
      <w:bookmarkStart w:id="405" w:name="_ΠΕ4_:_"/>
      <w:bookmarkStart w:id="406" w:name="_Ref88559263"/>
      <w:bookmarkStart w:id="407" w:name="_Ref88559269"/>
      <w:bookmarkStart w:id="408" w:name="_Ref88560362"/>
      <w:bookmarkStart w:id="409" w:name="_Ref88561788"/>
      <w:bookmarkStart w:id="410" w:name="_Ref88563731"/>
      <w:bookmarkStart w:id="411" w:name="_Ref88564896"/>
      <w:bookmarkStart w:id="412" w:name="_Toc99717335"/>
      <w:bookmarkEnd w:id="405"/>
      <w:r w:rsidRPr="00546B51">
        <w:rPr>
          <w:lang w:val="el-GR"/>
        </w:rPr>
        <w:t>ΠΕ4 :  Υπηρεσίες Εκπαίδευσης</w:t>
      </w:r>
      <w:bookmarkEnd w:id="406"/>
      <w:bookmarkEnd w:id="407"/>
      <w:bookmarkEnd w:id="408"/>
      <w:bookmarkEnd w:id="409"/>
      <w:bookmarkEnd w:id="410"/>
      <w:bookmarkEnd w:id="411"/>
      <w:bookmarkEnd w:id="412"/>
      <w:r w:rsidRPr="00546B51">
        <w:rPr>
          <w:lang w:val="el-GR"/>
        </w:rPr>
        <w:tab/>
      </w:r>
    </w:p>
    <w:p w14:paraId="0C443143" w14:textId="654C452D" w:rsidR="009123E6" w:rsidRPr="00230716" w:rsidRDefault="009123E6" w:rsidP="009123E6">
      <w:pPr>
        <w:rPr>
          <w:lang w:val="el-GR"/>
        </w:rPr>
      </w:pPr>
      <w:r w:rsidRPr="00230716">
        <w:rPr>
          <w:lang w:val="el-GR"/>
        </w:rPr>
        <w:t>Στο πλαίσιο του έργου ο Ανάδοχος είναι υποχρεωμένος να παράσχει υπηρεσίες εκπαίδευσης στους χρήστες των Καταστημάτων Κράτησης</w:t>
      </w:r>
      <w:r w:rsidR="006329B6" w:rsidRPr="006329B6">
        <w:rPr>
          <w:lang w:val="el-GR"/>
        </w:rPr>
        <w:t xml:space="preserve"> (</w:t>
      </w:r>
      <w:r w:rsidR="006329B6">
        <w:rPr>
          <w:lang w:val="el-GR"/>
        </w:rPr>
        <w:t>περιλαμβάνονται τα τμήματα Εξωτερικής Φρουράς των ΚΚ)</w:t>
      </w:r>
      <w:r w:rsidRPr="00230716">
        <w:rPr>
          <w:lang w:val="el-GR"/>
        </w:rPr>
        <w:t xml:space="preserve"> καθώς και στα στελέχη της ΓΓ. </w:t>
      </w:r>
    </w:p>
    <w:p w14:paraId="2F229D79" w14:textId="77777777" w:rsidR="009123E6" w:rsidRPr="00230716" w:rsidRDefault="009123E6" w:rsidP="009123E6">
      <w:pPr>
        <w:rPr>
          <w:lang w:val="el-GR"/>
        </w:rPr>
      </w:pPr>
      <w:r w:rsidRPr="00253C9D">
        <w:t>H</w:t>
      </w:r>
      <w:r w:rsidRPr="00253C9D">
        <w:rPr>
          <w:lang w:val="el-GR"/>
        </w:rPr>
        <w:t xml:space="preserve"> εκπαίδευση, θα είναι δομημένη σε ολοήμερα </w:t>
      </w:r>
      <w:r w:rsidRPr="00253C9D">
        <w:t>webinars</w:t>
      </w:r>
      <w:r w:rsidRPr="00253C9D">
        <w:rPr>
          <w:lang w:val="el-GR"/>
        </w:rPr>
        <w:t xml:space="preserve"> των πέντε (5) ωρών ανά ημέρα.</w:t>
      </w:r>
      <w:r w:rsidRPr="00230716">
        <w:rPr>
          <w:lang w:val="el-GR"/>
        </w:rPr>
        <w:t xml:space="preserve"> </w:t>
      </w:r>
    </w:p>
    <w:p w14:paraId="5E000565" w14:textId="77777777" w:rsidR="009123E6" w:rsidRPr="00230716" w:rsidRDefault="009123E6" w:rsidP="009123E6">
      <w:pPr>
        <w:rPr>
          <w:lang w:val="el-GR"/>
        </w:rPr>
      </w:pPr>
      <w:r w:rsidRPr="00230716">
        <w:rPr>
          <w:lang w:val="el-GR"/>
        </w:rPr>
        <w:t>Οι υπηρεσίες εκπαίδευσης θα περιλαμβάνουν κατ’ ελάχιστο τα εξής:</w:t>
      </w:r>
    </w:p>
    <w:p w14:paraId="41DBD6BF" w14:textId="77777777" w:rsidR="009123E6" w:rsidRPr="00546B51" w:rsidRDefault="009123E6" w:rsidP="00012F1D">
      <w:pPr>
        <w:pStyle w:val="aff"/>
        <w:numPr>
          <w:ilvl w:val="0"/>
          <w:numId w:val="44"/>
        </w:numPr>
        <w:rPr>
          <w:lang w:val="el-GR"/>
        </w:rPr>
      </w:pPr>
      <w:r w:rsidRPr="00546B51">
        <w:rPr>
          <w:lang w:val="el-GR"/>
        </w:rPr>
        <w:t xml:space="preserve">Οδηγό εκπαίδευσης (τύπου </w:t>
      </w:r>
      <w:r w:rsidRPr="00FC563C">
        <w:t>webinar</w:t>
      </w:r>
      <w:r w:rsidRPr="00546B51">
        <w:rPr>
          <w:lang w:val="el-GR"/>
        </w:rPr>
        <w:t>), ο οποίος θα περιλαμβάνει:</w:t>
      </w:r>
    </w:p>
    <w:p w14:paraId="29CA3C2C" w14:textId="77777777" w:rsidR="009123E6" w:rsidRPr="00546B51" w:rsidRDefault="009123E6" w:rsidP="00012F1D">
      <w:pPr>
        <w:pStyle w:val="aff"/>
        <w:numPr>
          <w:ilvl w:val="0"/>
          <w:numId w:val="45"/>
        </w:numPr>
        <w:rPr>
          <w:lang w:val="el-GR"/>
        </w:rPr>
      </w:pPr>
      <w:r w:rsidRPr="00546B51">
        <w:rPr>
          <w:lang w:val="el-GR"/>
        </w:rPr>
        <w:t>Το αντικείμενο της εκπαίδευσης ανά κατηγορία εκπαιδευομένων</w:t>
      </w:r>
    </w:p>
    <w:p w14:paraId="4E733535" w14:textId="77777777" w:rsidR="009123E6" w:rsidRPr="00546B51" w:rsidRDefault="009123E6" w:rsidP="00012F1D">
      <w:pPr>
        <w:pStyle w:val="aff"/>
        <w:numPr>
          <w:ilvl w:val="0"/>
          <w:numId w:val="45"/>
        </w:numPr>
        <w:rPr>
          <w:lang w:val="el-GR"/>
        </w:rPr>
      </w:pPr>
      <w:r w:rsidRPr="00546B51">
        <w:rPr>
          <w:lang w:val="el-GR"/>
        </w:rPr>
        <w:t>Την εκπαιδευτική διαδικασία και τον τρόπο διαχείρισής της</w:t>
      </w:r>
    </w:p>
    <w:p w14:paraId="34CD0833" w14:textId="77777777" w:rsidR="009123E6" w:rsidRPr="00546B51" w:rsidRDefault="009123E6" w:rsidP="00012F1D">
      <w:pPr>
        <w:pStyle w:val="aff"/>
        <w:numPr>
          <w:ilvl w:val="0"/>
          <w:numId w:val="45"/>
        </w:numPr>
        <w:rPr>
          <w:lang w:val="el-GR"/>
        </w:rPr>
      </w:pPr>
      <w:r w:rsidRPr="00546B51">
        <w:rPr>
          <w:lang w:val="el-GR"/>
        </w:rPr>
        <w:t xml:space="preserve">Τη μεθοδολογική προσέγγιση, την οργάνωση και προετοιμασία εκπαίδευσης και </w:t>
      </w:r>
    </w:p>
    <w:p w14:paraId="38C04D1E" w14:textId="77777777" w:rsidR="009123E6" w:rsidRPr="00546B51" w:rsidRDefault="009123E6" w:rsidP="00012F1D">
      <w:pPr>
        <w:pStyle w:val="aff"/>
        <w:numPr>
          <w:ilvl w:val="0"/>
          <w:numId w:val="45"/>
        </w:numPr>
        <w:rPr>
          <w:lang w:val="el-GR"/>
        </w:rPr>
      </w:pPr>
      <w:r w:rsidRPr="00546B51">
        <w:rPr>
          <w:lang w:val="el-GR"/>
        </w:rPr>
        <w:t xml:space="preserve">τον αναλυτικό προγραμματισμό των </w:t>
      </w:r>
      <w:r w:rsidRPr="00FC563C">
        <w:t>webinars</w:t>
      </w:r>
      <w:r w:rsidRPr="00546B51">
        <w:rPr>
          <w:lang w:val="el-GR"/>
        </w:rPr>
        <w:t>, ο οποίος θα συμφωνηθεί με τον Φορέα Λειτουργίας</w:t>
      </w:r>
    </w:p>
    <w:p w14:paraId="445B4167" w14:textId="77777777" w:rsidR="009123E6" w:rsidRPr="00230716" w:rsidRDefault="009123E6" w:rsidP="00012F1D">
      <w:pPr>
        <w:pStyle w:val="aff"/>
        <w:numPr>
          <w:ilvl w:val="0"/>
          <w:numId w:val="44"/>
        </w:numPr>
        <w:rPr>
          <w:lang w:val="el-GR"/>
        </w:rPr>
      </w:pPr>
      <w:r w:rsidRPr="00230716">
        <w:rPr>
          <w:lang w:val="el-GR"/>
        </w:rPr>
        <w:t>Δημιουργία εκπαιδευτικού και εποπτικού υλικού εκπαίδευσης (σε έντυπη και ηλεκτρονική μορφή),  για όλες τις κατηγορίες χρηστών.</w:t>
      </w:r>
    </w:p>
    <w:p w14:paraId="7BE8ED86" w14:textId="77777777" w:rsidR="009123E6" w:rsidRPr="00253C9D" w:rsidRDefault="009123E6" w:rsidP="009123E6">
      <w:pPr>
        <w:ind w:left="720"/>
        <w:rPr>
          <w:lang w:val="el-GR"/>
        </w:rPr>
      </w:pPr>
      <w:r w:rsidRPr="00253C9D">
        <w:rPr>
          <w:lang w:val="el-GR"/>
        </w:rPr>
        <w:t xml:space="preserve">Ο Ανάδοχος οφείλει να παρέχει ολιγόλεπτα εκπαιδευτικά </w:t>
      </w:r>
      <w:r w:rsidRPr="00253C9D">
        <w:t>video</w:t>
      </w:r>
      <w:r w:rsidRPr="00253C9D">
        <w:rPr>
          <w:lang w:val="el-GR"/>
        </w:rPr>
        <w:t>’</w:t>
      </w:r>
      <w:r w:rsidRPr="00253C9D">
        <w:t>s</w:t>
      </w:r>
      <w:r w:rsidRPr="00253C9D">
        <w:rPr>
          <w:lang w:val="el-GR"/>
        </w:rPr>
        <w:t xml:space="preserve"> για λειτουργικότητες οι οποίες θα αναμορφωθούν/υλοποιηθούν στο πλαίσιο του έργου με στόχο την εξοικείωσή των χρηστών στη νέα λειτουργικότητα. Το υλικό αυτό θα </w:t>
      </w:r>
      <w:proofErr w:type="spellStart"/>
      <w:r w:rsidRPr="00253C9D">
        <w:rPr>
          <w:lang w:val="el-GR"/>
        </w:rPr>
        <w:t>επικαιροποιείται</w:t>
      </w:r>
      <w:proofErr w:type="spellEnd"/>
      <w:r w:rsidRPr="00253C9D">
        <w:rPr>
          <w:lang w:val="el-GR"/>
        </w:rPr>
        <w:t xml:space="preserve"> από τον Ανάδοχο στο πλαίσιο του έργου και της περιόδου εγγύησης και συντήρησης (την τελευταία εφόσον υπογραφεί σύμβαση συντήρησης).</w:t>
      </w:r>
    </w:p>
    <w:p w14:paraId="31ED171B" w14:textId="77777777" w:rsidR="009123E6" w:rsidRPr="00230716" w:rsidRDefault="009123E6" w:rsidP="009123E6">
      <w:pPr>
        <w:ind w:left="720"/>
        <w:rPr>
          <w:lang w:val="el-GR"/>
        </w:rPr>
      </w:pPr>
      <w:r w:rsidRPr="00253C9D">
        <w:rPr>
          <w:lang w:val="el-GR"/>
        </w:rPr>
        <w:t>Το σύνολο του εκπαιδευτικού υλικού θα πρέπει να είναι γραμμένο στην ελληνική γλώσσα και θα παραδίδεται πριν την έναρξη του κάθε κύκλου εκπαίδευσης.</w:t>
      </w:r>
    </w:p>
    <w:p w14:paraId="6F9C3029" w14:textId="77777777" w:rsidR="009123E6" w:rsidRPr="00C830DE" w:rsidRDefault="009123E6" w:rsidP="00012F1D">
      <w:pPr>
        <w:pStyle w:val="aff"/>
        <w:numPr>
          <w:ilvl w:val="0"/>
          <w:numId w:val="44"/>
        </w:numPr>
        <w:rPr>
          <w:lang w:val="el-GR"/>
        </w:rPr>
      </w:pPr>
      <w:r w:rsidRPr="00C830DE">
        <w:rPr>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55F08E6D" w14:textId="77777777" w:rsidR="009123E6" w:rsidRPr="00230716" w:rsidRDefault="009123E6" w:rsidP="00012F1D">
      <w:pPr>
        <w:pStyle w:val="aff"/>
        <w:numPr>
          <w:ilvl w:val="0"/>
          <w:numId w:val="44"/>
        </w:numPr>
        <w:rPr>
          <w:lang w:val="el-GR"/>
        </w:rPr>
      </w:pPr>
      <w:r w:rsidRPr="00230716">
        <w:rPr>
          <w:lang w:val="el-GR"/>
        </w:rPr>
        <w:t>Διενέργεια εκπαίδευσης</w:t>
      </w:r>
    </w:p>
    <w:p w14:paraId="0894DD6B" w14:textId="77777777" w:rsidR="009123E6" w:rsidRPr="00FC563C" w:rsidRDefault="009123E6" w:rsidP="00012F1D">
      <w:pPr>
        <w:pStyle w:val="aff"/>
        <w:numPr>
          <w:ilvl w:val="0"/>
          <w:numId w:val="44"/>
        </w:numPr>
        <w:rPr>
          <w:lang w:val="el-GR"/>
        </w:rPr>
      </w:pPr>
      <w:r w:rsidRPr="00230716">
        <w:rPr>
          <w:lang w:val="el-GR"/>
        </w:rPr>
        <w:lastRenderedPageBreak/>
        <w:t>Αξιολόγηση εκπαίδευσης (Αναφορά αξιολόγησης αποτελεσμάτων εκπαίδευσης).</w:t>
      </w:r>
    </w:p>
    <w:p w14:paraId="51FF01F9" w14:textId="77777777" w:rsidR="009123E6" w:rsidRPr="00230716" w:rsidRDefault="009123E6" w:rsidP="009123E6">
      <w:pPr>
        <w:rPr>
          <w:lang w:val="el-GR"/>
        </w:rPr>
      </w:pPr>
    </w:p>
    <w:p w14:paraId="3EFB9ED3" w14:textId="77777777" w:rsidR="009123E6" w:rsidRPr="00230716" w:rsidRDefault="009123E6" w:rsidP="009123E6">
      <w:pPr>
        <w:rPr>
          <w:lang w:val="el-GR"/>
        </w:rPr>
      </w:pPr>
      <w:r w:rsidRPr="00230716">
        <w:rPr>
          <w:lang w:val="el-GR"/>
        </w:rPr>
        <w:t>Οι κατηγορίες των εκπαιδευομένων που ο Ανάδοχος υποχρεούται να εκπαιδεύσει στο πλαίσιο του Έργου, είναι οι εξής:</w:t>
      </w:r>
    </w:p>
    <w:p w14:paraId="5608D7AC" w14:textId="77777777" w:rsidR="009123E6" w:rsidRPr="00C830DE" w:rsidRDefault="009123E6" w:rsidP="00012F1D">
      <w:pPr>
        <w:pStyle w:val="aff"/>
        <w:numPr>
          <w:ilvl w:val="0"/>
          <w:numId w:val="46"/>
        </w:numPr>
        <w:rPr>
          <w:lang w:val="el-GR"/>
        </w:rPr>
      </w:pPr>
      <w:r w:rsidRPr="00C830DE">
        <w:rPr>
          <w:lang w:val="el-GR"/>
        </w:rPr>
        <w:t>Διαχειριστές της υποδομής του έργου (ΒΔ, λογισμικό υποδομής)</w:t>
      </w:r>
    </w:p>
    <w:p w14:paraId="2C46C537" w14:textId="77777777" w:rsidR="009123E6" w:rsidRPr="00C830DE" w:rsidRDefault="009123E6" w:rsidP="00012F1D">
      <w:pPr>
        <w:pStyle w:val="aff"/>
        <w:numPr>
          <w:ilvl w:val="0"/>
          <w:numId w:val="46"/>
        </w:numPr>
        <w:rPr>
          <w:lang w:val="el-GR"/>
        </w:rPr>
      </w:pPr>
      <w:r w:rsidRPr="00C830DE">
        <w:rPr>
          <w:lang w:val="el-GR"/>
        </w:rPr>
        <w:t>Διαχειριστές των επιμέρους λειτουργικοτήτων που εμπίπτουν στο πλαίσιο του έργου</w:t>
      </w:r>
    </w:p>
    <w:p w14:paraId="32089FC1" w14:textId="77777777" w:rsidR="009123E6" w:rsidRPr="00C830DE" w:rsidRDefault="009123E6" w:rsidP="00012F1D">
      <w:pPr>
        <w:pStyle w:val="aff"/>
        <w:numPr>
          <w:ilvl w:val="0"/>
          <w:numId w:val="46"/>
        </w:numPr>
        <w:rPr>
          <w:lang w:val="el-GR"/>
        </w:rPr>
      </w:pPr>
      <w:r w:rsidRPr="00C830DE">
        <w:rPr>
          <w:lang w:val="el-GR"/>
        </w:rPr>
        <w:t>Χρήστες των επιμέρους λειτουργικοτήτων που εμπίπτουν στο πλαίσιο του έργου</w:t>
      </w:r>
    </w:p>
    <w:p w14:paraId="0FE5819D" w14:textId="77777777" w:rsidR="009123E6" w:rsidRPr="00253C9D" w:rsidRDefault="009123E6" w:rsidP="009123E6">
      <w:pPr>
        <w:rPr>
          <w:lang w:val="el-GR"/>
        </w:rPr>
      </w:pPr>
      <w:r w:rsidRPr="00253C9D">
        <w:rPr>
          <w:lang w:val="el-GR"/>
        </w:rPr>
        <w:t>Στον παρακάτω πίνακα αποτυπώνονται οι ελάχιστες απαιτήσεις εκπαίδευσης ανά κατηγορία εκπαιδευομένων.</w:t>
      </w:r>
    </w:p>
    <w:tbl>
      <w:tblPr>
        <w:tblW w:w="7376" w:type="dxa"/>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1532"/>
        <w:gridCol w:w="1416"/>
        <w:gridCol w:w="1609"/>
      </w:tblGrid>
      <w:tr w:rsidR="009123E6" w:rsidRPr="00253C9D" w14:paraId="6667D2F2" w14:textId="77777777" w:rsidTr="000A158E">
        <w:trPr>
          <w:trHeight w:val="262"/>
        </w:trPr>
        <w:tc>
          <w:tcPr>
            <w:tcW w:w="2819" w:type="dxa"/>
            <w:tcBorders>
              <w:top w:val="single" w:sz="4" w:space="0" w:color="auto"/>
              <w:left w:val="single" w:sz="4" w:space="0" w:color="auto"/>
              <w:bottom w:val="single" w:sz="4" w:space="0" w:color="auto"/>
              <w:right w:val="single" w:sz="4" w:space="0" w:color="auto"/>
            </w:tcBorders>
            <w:shd w:val="clear" w:color="auto" w:fill="FFFF99"/>
            <w:hideMark/>
          </w:tcPr>
          <w:p w14:paraId="72AA16FC" w14:textId="77777777" w:rsidR="009123E6" w:rsidRPr="00253C9D" w:rsidRDefault="009123E6" w:rsidP="000A158E">
            <w:proofErr w:type="spellStart"/>
            <w:r w:rsidRPr="00253C9D">
              <w:t>Θεμ</w:t>
            </w:r>
            <w:proofErr w:type="spellEnd"/>
            <w:r w:rsidRPr="00253C9D">
              <w:t xml:space="preserve">ατική </w:t>
            </w:r>
            <w:proofErr w:type="spellStart"/>
            <w:r w:rsidRPr="00253C9D">
              <w:t>ενότητ</w:t>
            </w:r>
            <w:proofErr w:type="spellEnd"/>
            <w:r w:rsidRPr="00253C9D">
              <w:t xml:space="preserve">α </w:t>
            </w:r>
            <w:proofErr w:type="spellStart"/>
            <w:r w:rsidRPr="00253C9D">
              <w:t>εκ</w:t>
            </w:r>
            <w:proofErr w:type="spellEnd"/>
            <w:r w:rsidRPr="00253C9D">
              <w:t>παίδευσης</w:t>
            </w:r>
          </w:p>
        </w:tc>
        <w:tc>
          <w:tcPr>
            <w:tcW w:w="1532" w:type="dxa"/>
            <w:tcBorders>
              <w:top w:val="single" w:sz="4" w:space="0" w:color="auto"/>
              <w:left w:val="single" w:sz="4" w:space="0" w:color="auto"/>
              <w:bottom w:val="single" w:sz="4" w:space="0" w:color="auto"/>
              <w:right w:val="single" w:sz="4" w:space="0" w:color="auto"/>
            </w:tcBorders>
            <w:shd w:val="clear" w:color="auto" w:fill="FFFF99"/>
            <w:hideMark/>
          </w:tcPr>
          <w:p w14:paraId="0240AF2C" w14:textId="77777777" w:rsidR="009123E6" w:rsidRPr="00253C9D" w:rsidRDefault="009123E6" w:rsidP="000A158E">
            <w:pPr>
              <w:rPr>
                <w:lang w:val="el-GR"/>
              </w:rPr>
            </w:pPr>
            <w:proofErr w:type="spellStart"/>
            <w:r w:rsidRPr="00253C9D">
              <w:t>Ελάχιστος</w:t>
            </w:r>
            <w:proofErr w:type="spellEnd"/>
            <w:r w:rsidRPr="00253C9D">
              <w:t xml:space="preserve"> α</w:t>
            </w:r>
            <w:proofErr w:type="spellStart"/>
            <w:r w:rsidRPr="00253C9D">
              <w:t>ριθμός</w:t>
            </w:r>
            <w:proofErr w:type="spellEnd"/>
            <w:r w:rsidRPr="00253C9D">
              <w:t xml:space="preserve"> </w:t>
            </w:r>
            <w:proofErr w:type="spellStart"/>
            <w:r w:rsidRPr="00253C9D">
              <w:t>ωρών</w:t>
            </w:r>
            <w:proofErr w:type="spellEnd"/>
            <w:r w:rsidRPr="00253C9D">
              <w:t xml:space="preserve"> </w:t>
            </w:r>
            <w:proofErr w:type="spellStart"/>
            <w:r w:rsidRPr="00253C9D">
              <w:t>εκ</w:t>
            </w:r>
            <w:proofErr w:type="spellEnd"/>
            <w:r w:rsidRPr="00253C9D">
              <w:t>παίδευσης</w:t>
            </w:r>
          </w:p>
        </w:tc>
        <w:tc>
          <w:tcPr>
            <w:tcW w:w="1416" w:type="dxa"/>
            <w:tcBorders>
              <w:top w:val="single" w:sz="4" w:space="0" w:color="auto"/>
              <w:left w:val="single" w:sz="4" w:space="0" w:color="auto"/>
              <w:bottom w:val="single" w:sz="4" w:space="0" w:color="auto"/>
              <w:right w:val="single" w:sz="4" w:space="0" w:color="auto"/>
            </w:tcBorders>
            <w:shd w:val="clear" w:color="auto" w:fill="FFFF99"/>
            <w:hideMark/>
          </w:tcPr>
          <w:p w14:paraId="068CD493" w14:textId="77777777" w:rsidR="009123E6" w:rsidRPr="00253C9D" w:rsidRDefault="009123E6" w:rsidP="000A158E">
            <w:pPr>
              <w:rPr>
                <w:lang w:val="el-GR"/>
              </w:rPr>
            </w:pPr>
            <w:r w:rsidRPr="00253C9D">
              <w:rPr>
                <w:lang w:val="el-GR"/>
              </w:rPr>
              <w:t>Μέγιστος αριθμός χρηστών ανά τμήμα</w:t>
            </w:r>
          </w:p>
        </w:tc>
        <w:tc>
          <w:tcPr>
            <w:tcW w:w="1609" w:type="dxa"/>
            <w:tcBorders>
              <w:top w:val="single" w:sz="4" w:space="0" w:color="auto"/>
              <w:left w:val="single" w:sz="4" w:space="0" w:color="auto"/>
              <w:bottom w:val="single" w:sz="4" w:space="0" w:color="auto"/>
              <w:right w:val="single" w:sz="4" w:space="0" w:color="auto"/>
            </w:tcBorders>
            <w:shd w:val="clear" w:color="auto" w:fill="FFFF99"/>
            <w:hideMark/>
          </w:tcPr>
          <w:p w14:paraId="63C3B79C" w14:textId="77777777" w:rsidR="009123E6" w:rsidRPr="00253C9D" w:rsidRDefault="009123E6" w:rsidP="000A158E">
            <w:proofErr w:type="spellStart"/>
            <w:r w:rsidRPr="00253C9D">
              <w:t>Εκ</w:t>
            </w:r>
            <w:proofErr w:type="spellEnd"/>
            <w:r w:rsidRPr="00253C9D">
              <w:t xml:space="preserve">παιδευτικές </w:t>
            </w:r>
            <w:proofErr w:type="spellStart"/>
            <w:r w:rsidRPr="00253C9D">
              <w:t>Ώρες</w:t>
            </w:r>
            <w:proofErr w:type="spellEnd"/>
            <w:r w:rsidRPr="00253C9D">
              <w:t xml:space="preserve"> α</w:t>
            </w:r>
            <w:proofErr w:type="spellStart"/>
            <w:r w:rsidRPr="00253C9D">
              <w:t>νά</w:t>
            </w:r>
            <w:proofErr w:type="spellEnd"/>
            <w:r w:rsidRPr="00253C9D">
              <w:t xml:space="preserve"> </w:t>
            </w:r>
            <w:proofErr w:type="spellStart"/>
            <w:r w:rsidRPr="00253C9D">
              <w:t>ημέρ</w:t>
            </w:r>
            <w:proofErr w:type="spellEnd"/>
            <w:r w:rsidRPr="00253C9D">
              <w:t>α</w:t>
            </w:r>
          </w:p>
        </w:tc>
      </w:tr>
      <w:tr w:rsidR="009123E6" w:rsidRPr="00253C9D" w14:paraId="5028D063" w14:textId="77777777" w:rsidTr="000A158E">
        <w:trPr>
          <w:trHeight w:val="291"/>
        </w:trPr>
        <w:tc>
          <w:tcPr>
            <w:tcW w:w="2819" w:type="dxa"/>
            <w:tcBorders>
              <w:top w:val="single" w:sz="4" w:space="0" w:color="auto"/>
              <w:left w:val="single" w:sz="4" w:space="0" w:color="auto"/>
              <w:bottom w:val="single" w:sz="4" w:space="0" w:color="auto"/>
              <w:right w:val="single" w:sz="4" w:space="0" w:color="auto"/>
            </w:tcBorders>
            <w:hideMark/>
          </w:tcPr>
          <w:p w14:paraId="3814856D" w14:textId="77777777" w:rsidR="009123E6" w:rsidRPr="00253C9D" w:rsidRDefault="009123E6" w:rsidP="000A158E">
            <w:pPr>
              <w:rPr>
                <w:lang w:val="el-GR"/>
              </w:rPr>
            </w:pPr>
            <w:r w:rsidRPr="00253C9D">
              <w:rPr>
                <w:lang w:val="el-GR"/>
              </w:rPr>
              <w:t>Υποδομή πληροφοριακού συστήματος (ΒΔ, λογισμικό υποδομής)</w:t>
            </w:r>
          </w:p>
        </w:tc>
        <w:tc>
          <w:tcPr>
            <w:tcW w:w="1532" w:type="dxa"/>
            <w:tcBorders>
              <w:top w:val="single" w:sz="4" w:space="0" w:color="auto"/>
              <w:left w:val="single" w:sz="4" w:space="0" w:color="auto"/>
              <w:bottom w:val="single" w:sz="4" w:space="0" w:color="auto"/>
              <w:right w:val="single" w:sz="4" w:space="0" w:color="auto"/>
            </w:tcBorders>
            <w:hideMark/>
          </w:tcPr>
          <w:p w14:paraId="064F7593" w14:textId="77777777" w:rsidR="009123E6" w:rsidRPr="00253C9D" w:rsidRDefault="009123E6" w:rsidP="000A158E">
            <w:r w:rsidRPr="00253C9D">
              <w:t>25</w:t>
            </w:r>
          </w:p>
        </w:tc>
        <w:tc>
          <w:tcPr>
            <w:tcW w:w="1416" w:type="dxa"/>
            <w:tcBorders>
              <w:top w:val="single" w:sz="4" w:space="0" w:color="auto"/>
              <w:left w:val="single" w:sz="4" w:space="0" w:color="auto"/>
              <w:bottom w:val="single" w:sz="4" w:space="0" w:color="auto"/>
              <w:right w:val="single" w:sz="4" w:space="0" w:color="auto"/>
            </w:tcBorders>
            <w:hideMark/>
          </w:tcPr>
          <w:p w14:paraId="315E4D1D" w14:textId="77777777" w:rsidR="009123E6" w:rsidRPr="00253C9D" w:rsidRDefault="009123E6" w:rsidP="000A158E">
            <w:r w:rsidRPr="00253C9D">
              <w:t>10</w:t>
            </w:r>
          </w:p>
        </w:tc>
        <w:tc>
          <w:tcPr>
            <w:tcW w:w="1609" w:type="dxa"/>
            <w:tcBorders>
              <w:top w:val="single" w:sz="4" w:space="0" w:color="auto"/>
              <w:left w:val="single" w:sz="4" w:space="0" w:color="auto"/>
              <w:bottom w:val="single" w:sz="4" w:space="0" w:color="auto"/>
              <w:right w:val="single" w:sz="4" w:space="0" w:color="auto"/>
            </w:tcBorders>
            <w:hideMark/>
          </w:tcPr>
          <w:p w14:paraId="09C11AAB" w14:textId="77777777" w:rsidR="009123E6" w:rsidRPr="00253C9D" w:rsidRDefault="009123E6" w:rsidP="000A158E">
            <w:r w:rsidRPr="00253C9D">
              <w:t>5</w:t>
            </w:r>
          </w:p>
        </w:tc>
      </w:tr>
      <w:tr w:rsidR="009123E6" w:rsidRPr="00253C9D" w14:paraId="64BAE22D" w14:textId="77777777" w:rsidTr="000A158E">
        <w:trPr>
          <w:trHeight w:val="286"/>
        </w:trPr>
        <w:tc>
          <w:tcPr>
            <w:tcW w:w="2819" w:type="dxa"/>
            <w:tcBorders>
              <w:top w:val="single" w:sz="4" w:space="0" w:color="auto"/>
              <w:left w:val="single" w:sz="4" w:space="0" w:color="auto"/>
              <w:bottom w:val="single" w:sz="4" w:space="0" w:color="auto"/>
              <w:right w:val="single" w:sz="4" w:space="0" w:color="auto"/>
            </w:tcBorders>
            <w:hideMark/>
          </w:tcPr>
          <w:p w14:paraId="48CF3DA1" w14:textId="77777777" w:rsidR="009123E6" w:rsidRPr="00253C9D" w:rsidRDefault="009123E6" w:rsidP="000A158E">
            <w:proofErr w:type="spellStart"/>
            <w:r w:rsidRPr="00253C9D">
              <w:t>Δι</w:t>
            </w:r>
            <w:proofErr w:type="spellEnd"/>
            <w:r w:rsidRPr="00253C9D">
              <w:t>αχειριστές επ</w:t>
            </w:r>
            <w:proofErr w:type="spellStart"/>
            <w:r w:rsidRPr="00253C9D">
              <w:t>ιχειρησι</w:t>
            </w:r>
            <w:proofErr w:type="spellEnd"/>
            <w:r w:rsidRPr="00253C9D">
              <w:t xml:space="preserve">ακών </w:t>
            </w:r>
            <w:proofErr w:type="spellStart"/>
            <w:r w:rsidRPr="00253C9D">
              <w:t>εφ</w:t>
            </w:r>
            <w:proofErr w:type="spellEnd"/>
            <w:r w:rsidRPr="00253C9D">
              <w:t>αρμογών</w:t>
            </w:r>
          </w:p>
        </w:tc>
        <w:tc>
          <w:tcPr>
            <w:tcW w:w="1532" w:type="dxa"/>
            <w:tcBorders>
              <w:top w:val="single" w:sz="4" w:space="0" w:color="auto"/>
              <w:left w:val="single" w:sz="4" w:space="0" w:color="auto"/>
              <w:bottom w:val="single" w:sz="4" w:space="0" w:color="auto"/>
              <w:right w:val="single" w:sz="4" w:space="0" w:color="auto"/>
            </w:tcBorders>
            <w:hideMark/>
          </w:tcPr>
          <w:p w14:paraId="517C3742" w14:textId="77777777" w:rsidR="009123E6" w:rsidRPr="00253C9D" w:rsidRDefault="009123E6" w:rsidP="000A158E">
            <w:r w:rsidRPr="00253C9D">
              <w:t>100</w:t>
            </w:r>
          </w:p>
        </w:tc>
        <w:tc>
          <w:tcPr>
            <w:tcW w:w="1416" w:type="dxa"/>
            <w:tcBorders>
              <w:top w:val="single" w:sz="4" w:space="0" w:color="auto"/>
              <w:left w:val="single" w:sz="4" w:space="0" w:color="auto"/>
              <w:bottom w:val="single" w:sz="4" w:space="0" w:color="auto"/>
              <w:right w:val="single" w:sz="4" w:space="0" w:color="auto"/>
            </w:tcBorders>
            <w:hideMark/>
          </w:tcPr>
          <w:p w14:paraId="2560BCCA" w14:textId="77777777" w:rsidR="009123E6" w:rsidRPr="00253C9D" w:rsidRDefault="009123E6" w:rsidP="000A158E">
            <w:r w:rsidRPr="00253C9D">
              <w:t>10</w:t>
            </w:r>
          </w:p>
        </w:tc>
        <w:tc>
          <w:tcPr>
            <w:tcW w:w="1609" w:type="dxa"/>
            <w:tcBorders>
              <w:top w:val="single" w:sz="4" w:space="0" w:color="auto"/>
              <w:left w:val="single" w:sz="4" w:space="0" w:color="auto"/>
              <w:bottom w:val="single" w:sz="4" w:space="0" w:color="auto"/>
              <w:right w:val="single" w:sz="4" w:space="0" w:color="auto"/>
            </w:tcBorders>
            <w:hideMark/>
          </w:tcPr>
          <w:p w14:paraId="0B3754BF" w14:textId="77777777" w:rsidR="009123E6" w:rsidRPr="00253C9D" w:rsidRDefault="009123E6" w:rsidP="000A158E">
            <w:r w:rsidRPr="00253C9D">
              <w:t>5</w:t>
            </w:r>
          </w:p>
        </w:tc>
      </w:tr>
      <w:tr w:rsidR="009123E6" w:rsidRPr="00FC563C" w14:paraId="2FA6A27A" w14:textId="77777777" w:rsidTr="000A158E">
        <w:trPr>
          <w:trHeight w:val="286"/>
        </w:trPr>
        <w:tc>
          <w:tcPr>
            <w:tcW w:w="2819" w:type="dxa"/>
            <w:tcBorders>
              <w:top w:val="single" w:sz="4" w:space="0" w:color="auto"/>
              <w:left w:val="single" w:sz="4" w:space="0" w:color="auto"/>
              <w:bottom w:val="single" w:sz="4" w:space="0" w:color="auto"/>
              <w:right w:val="single" w:sz="4" w:space="0" w:color="auto"/>
            </w:tcBorders>
            <w:hideMark/>
          </w:tcPr>
          <w:p w14:paraId="7083BA6D" w14:textId="77777777" w:rsidR="009123E6" w:rsidRPr="00253C9D" w:rsidRDefault="009123E6" w:rsidP="000A158E">
            <w:proofErr w:type="spellStart"/>
            <w:r w:rsidRPr="00253C9D">
              <w:t>Χρήστες</w:t>
            </w:r>
            <w:proofErr w:type="spellEnd"/>
            <w:r w:rsidRPr="00253C9D">
              <w:t xml:space="preserve"> Επ</w:t>
            </w:r>
            <w:proofErr w:type="spellStart"/>
            <w:r w:rsidRPr="00253C9D">
              <w:t>ιχειρησι</w:t>
            </w:r>
            <w:proofErr w:type="spellEnd"/>
            <w:r w:rsidRPr="00253C9D">
              <w:t xml:space="preserve">ακών </w:t>
            </w:r>
            <w:proofErr w:type="spellStart"/>
            <w:r w:rsidRPr="00253C9D">
              <w:t>εφ</w:t>
            </w:r>
            <w:proofErr w:type="spellEnd"/>
            <w:r w:rsidRPr="00253C9D">
              <w:t>αρμογών</w:t>
            </w:r>
          </w:p>
        </w:tc>
        <w:tc>
          <w:tcPr>
            <w:tcW w:w="1532" w:type="dxa"/>
            <w:tcBorders>
              <w:top w:val="single" w:sz="4" w:space="0" w:color="auto"/>
              <w:left w:val="single" w:sz="4" w:space="0" w:color="auto"/>
              <w:bottom w:val="single" w:sz="4" w:space="0" w:color="auto"/>
              <w:right w:val="single" w:sz="4" w:space="0" w:color="auto"/>
            </w:tcBorders>
            <w:hideMark/>
          </w:tcPr>
          <w:p w14:paraId="0893DEE3" w14:textId="77777777" w:rsidR="009123E6" w:rsidRPr="00253C9D" w:rsidRDefault="009123E6" w:rsidP="000A158E">
            <w:pPr>
              <w:rPr>
                <w:lang w:val="el-GR"/>
              </w:rPr>
            </w:pPr>
            <w:r w:rsidRPr="00253C9D">
              <w:t>1</w:t>
            </w:r>
            <w:r w:rsidRPr="00253C9D">
              <w:rPr>
                <w:lang w:val="el-GR"/>
              </w:rPr>
              <w:t>500</w:t>
            </w:r>
          </w:p>
        </w:tc>
        <w:tc>
          <w:tcPr>
            <w:tcW w:w="1416" w:type="dxa"/>
            <w:tcBorders>
              <w:top w:val="single" w:sz="4" w:space="0" w:color="auto"/>
              <w:left w:val="single" w:sz="4" w:space="0" w:color="auto"/>
              <w:bottom w:val="single" w:sz="4" w:space="0" w:color="auto"/>
              <w:right w:val="single" w:sz="4" w:space="0" w:color="auto"/>
            </w:tcBorders>
            <w:hideMark/>
          </w:tcPr>
          <w:p w14:paraId="2BDA6489" w14:textId="77777777" w:rsidR="009123E6" w:rsidRPr="00253C9D" w:rsidRDefault="009123E6" w:rsidP="000A158E">
            <w:r w:rsidRPr="00253C9D">
              <w:t>10</w:t>
            </w:r>
          </w:p>
        </w:tc>
        <w:tc>
          <w:tcPr>
            <w:tcW w:w="1609" w:type="dxa"/>
            <w:tcBorders>
              <w:top w:val="single" w:sz="4" w:space="0" w:color="auto"/>
              <w:left w:val="single" w:sz="4" w:space="0" w:color="auto"/>
              <w:bottom w:val="single" w:sz="4" w:space="0" w:color="auto"/>
              <w:right w:val="single" w:sz="4" w:space="0" w:color="auto"/>
            </w:tcBorders>
            <w:hideMark/>
          </w:tcPr>
          <w:p w14:paraId="744FACD7" w14:textId="77777777" w:rsidR="009123E6" w:rsidRPr="00FC563C" w:rsidRDefault="009123E6" w:rsidP="000A158E">
            <w:r w:rsidRPr="00253C9D">
              <w:t>5</w:t>
            </w:r>
          </w:p>
        </w:tc>
      </w:tr>
    </w:tbl>
    <w:p w14:paraId="26B3EB3A" w14:textId="77777777" w:rsidR="009123E6" w:rsidRPr="00FC563C" w:rsidRDefault="009123E6" w:rsidP="009123E6"/>
    <w:p w14:paraId="7EB8B424" w14:textId="33E3453F" w:rsidR="006329B6" w:rsidRDefault="006329B6" w:rsidP="005E1C63">
      <w:pPr>
        <w:rPr>
          <w:lang w:val="el-GR"/>
        </w:rPr>
      </w:pPr>
      <w:r>
        <w:rPr>
          <w:lang w:val="el-GR"/>
        </w:rPr>
        <w:t>Σημειώνεται πώς στους χρήστες που θα εκπαιδευτούν περιλαμβάνονται και τα στελέχη των τμημάτων εξωτερικής φρουράς των Καταστημάτων Κράτησης.</w:t>
      </w:r>
    </w:p>
    <w:p w14:paraId="5F53DFCB" w14:textId="2978148A" w:rsidR="00B04469" w:rsidRPr="00B04469" w:rsidRDefault="00B04469" w:rsidP="005E1C63">
      <w:pPr>
        <w:rPr>
          <w:lang w:val="el-GR"/>
        </w:rPr>
      </w:pPr>
      <w:r w:rsidRPr="00B04469">
        <w:rPr>
          <w:lang w:val="el-GR"/>
        </w:rPr>
        <w:t>Εκροή του παρόντος Πακέτου εργασίας είναι τα παραδοτέα :</w:t>
      </w:r>
    </w:p>
    <w:p w14:paraId="2FBD52C7" w14:textId="77777777" w:rsidR="00B04469" w:rsidRPr="005E1C63" w:rsidRDefault="00B04469" w:rsidP="00012F1D">
      <w:pPr>
        <w:pStyle w:val="aff"/>
        <w:numPr>
          <w:ilvl w:val="0"/>
          <w:numId w:val="87"/>
        </w:numPr>
        <w:rPr>
          <w:b/>
          <w:bCs/>
          <w:u w:val="single"/>
          <w:lang w:val="el-GR"/>
        </w:rPr>
      </w:pPr>
      <w:r w:rsidRPr="005E1C63">
        <w:rPr>
          <w:b/>
          <w:bCs/>
          <w:u w:val="single"/>
          <w:lang w:val="el-GR"/>
        </w:rPr>
        <w:t>Τριμηνιαία αναφορά υπηρεσιών εκπαίδευσης (περιλαμβάνει την αποτύπωση των υπηρεσιών εκπαίδευσης, το εκπαιδευτικό υλικό που παραδόθηκε καθώς και τα αποτελέσματα αξιολόγησης του κάθε κύκλου εκπαίδευσης)</w:t>
      </w:r>
    </w:p>
    <w:p w14:paraId="0D1D6294" w14:textId="77777777" w:rsidR="009123E6" w:rsidRPr="00C830DE" w:rsidRDefault="009123E6" w:rsidP="00012F1D">
      <w:pPr>
        <w:pStyle w:val="2"/>
        <w:numPr>
          <w:ilvl w:val="2"/>
          <w:numId w:val="32"/>
        </w:numPr>
        <w:rPr>
          <w:lang w:val="el-GR"/>
        </w:rPr>
      </w:pPr>
      <w:bookmarkStart w:id="413" w:name="_ΠΕ5_:_Υπηρεσίες"/>
      <w:bookmarkStart w:id="414" w:name="_Ref88561730"/>
      <w:bookmarkStart w:id="415" w:name="_Ref88562296"/>
      <w:bookmarkStart w:id="416" w:name="_Ref88563744"/>
      <w:bookmarkStart w:id="417" w:name="_Ref88564910"/>
      <w:bookmarkStart w:id="418" w:name="_Toc99717336"/>
      <w:bookmarkEnd w:id="413"/>
      <w:r w:rsidRPr="00C830DE">
        <w:rPr>
          <w:lang w:val="el-GR"/>
        </w:rPr>
        <w:t>ΠΕ5 : Υπηρεσίες Δοκιμαστικής Πιλοτικής Λειτουργίας</w:t>
      </w:r>
      <w:bookmarkEnd w:id="414"/>
      <w:bookmarkEnd w:id="415"/>
      <w:bookmarkEnd w:id="416"/>
      <w:bookmarkEnd w:id="417"/>
      <w:bookmarkEnd w:id="418"/>
      <w:r w:rsidRPr="00C830DE">
        <w:rPr>
          <w:lang w:val="el-GR"/>
        </w:rPr>
        <w:tab/>
      </w:r>
    </w:p>
    <w:p w14:paraId="3B5B89C7" w14:textId="77777777" w:rsidR="009123E6" w:rsidRPr="00230716" w:rsidRDefault="009123E6" w:rsidP="009123E6">
      <w:pPr>
        <w:rPr>
          <w:lang w:val="el-GR" w:eastAsia="el-GR"/>
        </w:rPr>
      </w:pPr>
      <w:r w:rsidRPr="00230716">
        <w:rPr>
          <w:lang w:val="el-GR"/>
        </w:rPr>
        <w:t xml:space="preserve">Στόχος είναι η υποστήριξη της πλήρους και χωρίς προβλήματα μετάβασης του συνόλου των νέων / αναμορφωμένων λειτουργικοτήτων του έργου σε πλήρη επιχειρησιακή λειτουργία από το σύνολο των χρηστών του. </w:t>
      </w:r>
    </w:p>
    <w:p w14:paraId="41C1721B" w14:textId="4130072B" w:rsidR="009123E6" w:rsidRPr="00253C9D" w:rsidRDefault="009123E6" w:rsidP="009123E6">
      <w:pPr>
        <w:rPr>
          <w:lang w:val="el-GR"/>
        </w:rPr>
      </w:pPr>
      <w:r w:rsidRPr="00253C9D">
        <w:rPr>
          <w:lang w:val="el-GR"/>
        </w:rPr>
        <w:t xml:space="preserve">Οι υπηρεσίες Δοκιμαστικής Πιλοτικής Λειτουργίας, που θα παρασχεθούν από τον Ανάδοχο, σε συνθήκες </w:t>
      </w:r>
      <w:r w:rsidRPr="00253C9D">
        <w:rPr>
          <w:b/>
          <w:bCs/>
          <w:u w:val="single"/>
          <w:lang w:val="el-GR"/>
        </w:rPr>
        <w:t>Εγγυημένου Επιπέδου Υπηρεσιών</w:t>
      </w:r>
      <w:r w:rsidRPr="00253C9D">
        <w:rPr>
          <w:lang w:val="el-GR"/>
        </w:rPr>
        <w:t xml:space="preserve"> </w:t>
      </w:r>
      <w:r w:rsidRPr="00E47D79">
        <w:rPr>
          <w:lang w:val="el-GR"/>
        </w:rPr>
        <w:t xml:space="preserve">(βλ. </w:t>
      </w:r>
      <w:r w:rsidR="009252AB" w:rsidRPr="00E47D79">
        <w:fldChar w:fldCharType="begin"/>
      </w:r>
      <w:r w:rsidR="009252AB" w:rsidRPr="00E47D79">
        <w:rPr>
          <w:lang w:val="el-GR"/>
        </w:rPr>
        <w:instrText xml:space="preserve"> </w:instrText>
      </w:r>
      <w:r w:rsidR="009252AB" w:rsidRPr="00E47D79">
        <w:instrText>REF</w:instrText>
      </w:r>
      <w:r w:rsidR="009252AB" w:rsidRPr="00E47D79">
        <w:rPr>
          <w:lang w:val="el-GR"/>
        </w:rPr>
        <w:instrText xml:space="preserve"> _</w:instrText>
      </w:r>
      <w:r w:rsidR="009252AB" w:rsidRPr="00E47D79">
        <w:instrText>Ref</w:instrText>
      </w:r>
      <w:r w:rsidR="009252AB" w:rsidRPr="00E47D79">
        <w:rPr>
          <w:lang w:val="el-GR"/>
        </w:rPr>
        <w:instrText>55388072 \</w:instrText>
      </w:r>
      <w:r w:rsidR="009252AB" w:rsidRPr="00E47D79">
        <w:instrText>r</w:instrText>
      </w:r>
      <w:r w:rsidR="009252AB" w:rsidRPr="00E47D79">
        <w:rPr>
          <w:lang w:val="el-GR"/>
        </w:rPr>
        <w:instrText xml:space="preserve"> \</w:instrText>
      </w:r>
      <w:r w:rsidR="009252AB" w:rsidRPr="00E47D79">
        <w:instrText>h</w:instrText>
      </w:r>
      <w:r w:rsidR="009252AB" w:rsidRPr="00E47D79">
        <w:rPr>
          <w:lang w:val="el-GR"/>
        </w:rPr>
        <w:instrText xml:space="preserve">  \* </w:instrText>
      </w:r>
      <w:r w:rsidR="009252AB" w:rsidRPr="00E47D79">
        <w:instrText>MERGEFORMAT</w:instrText>
      </w:r>
      <w:r w:rsidR="009252AB" w:rsidRPr="00E47D79">
        <w:rPr>
          <w:lang w:val="el-GR"/>
        </w:rPr>
        <w:instrText xml:space="preserve"> </w:instrText>
      </w:r>
      <w:r w:rsidR="009252AB" w:rsidRPr="00E47D79">
        <w:fldChar w:fldCharType="separate"/>
      </w:r>
      <w:r w:rsidR="00074F77" w:rsidRPr="00074F77">
        <w:rPr>
          <w:lang w:val="el-GR"/>
        </w:rPr>
        <w:t>6.3</w:t>
      </w:r>
      <w:r w:rsidR="009252AB" w:rsidRPr="00E47D79">
        <w:fldChar w:fldCharType="end"/>
      </w:r>
      <w:r w:rsidRPr="00E47D79">
        <w:rPr>
          <w:lang w:val="el-GR"/>
        </w:rPr>
        <w:t>),</w:t>
      </w:r>
      <w:r w:rsidRPr="00253C9D">
        <w:rPr>
          <w:lang w:val="el-GR"/>
        </w:rPr>
        <w:t xml:space="preserve"> εντός του συγκεκριμένου πακέτου εργασίας, περιλαμβάνουν:</w:t>
      </w:r>
    </w:p>
    <w:p w14:paraId="35435558" w14:textId="77777777" w:rsidR="009123E6" w:rsidRPr="00253C9D" w:rsidRDefault="009123E6" w:rsidP="00012F1D">
      <w:pPr>
        <w:pStyle w:val="aff"/>
        <w:numPr>
          <w:ilvl w:val="0"/>
          <w:numId w:val="47"/>
        </w:numPr>
        <w:rPr>
          <w:lang w:val="el-GR"/>
        </w:rPr>
      </w:pPr>
      <w:r w:rsidRPr="00253C9D">
        <w:rPr>
          <w:lang w:val="el-GR"/>
        </w:rPr>
        <w:t>Την υποστήριξη από πλευράς Αναδόχου της πλήρους επιχειρησιακής λειτουργίας των νέων υποσυστημάτων (λειτουργία με πραγματικά δεδομένα από το σύνολο των χρηστών). Η υποστήριξη του Αναδόχου θα γίνεται από συγκεκριμένη κάθε φορά ομάδα στελεχών του – ανάλογα με την λειτουργικότητα η οποία εντάσσεται σε Δοκιμαστική Πιλοτική Λειτουργία – στην οποία θα απευθύνονται οι τελικοί χρήστες ως προς την καθημερινή τους λειτουργία. Με τον τρόπο αυτό θα είναι δυνατή η παράλληλη ένταξη λειτουργικοτήτων στο ΟΠΣ.</w:t>
      </w:r>
    </w:p>
    <w:p w14:paraId="732DDB25" w14:textId="77777777" w:rsidR="009123E6" w:rsidRPr="00C830DE" w:rsidRDefault="009123E6" w:rsidP="00012F1D">
      <w:pPr>
        <w:pStyle w:val="aff"/>
        <w:numPr>
          <w:ilvl w:val="0"/>
          <w:numId w:val="47"/>
        </w:numPr>
        <w:rPr>
          <w:lang w:val="el-GR"/>
        </w:rPr>
      </w:pPr>
      <w:r w:rsidRPr="00C830DE">
        <w:rPr>
          <w:lang w:val="el-GR"/>
        </w:rPr>
        <w:t>Τη συλλογή παρατηρήσεων των χρηστών, την καταγραφή τους και την αποτύπωση των ενεργειών του Αναδόχου για την αντιμετώπιση τους</w:t>
      </w:r>
    </w:p>
    <w:p w14:paraId="413D13E7" w14:textId="77777777" w:rsidR="009123E6" w:rsidRPr="00C830DE" w:rsidRDefault="009123E6" w:rsidP="00012F1D">
      <w:pPr>
        <w:pStyle w:val="aff"/>
        <w:numPr>
          <w:ilvl w:val="0"/>
          <w:numId w:val="47"/>
        </w:numPr>
        <w:rPr>
          <w:lang w:val="el-GR"/>
        </w:rPr>
      </w:pPr>
      <w:r w:rsidRPr="00C830DE">
        <w:rPr>
          <w:lang w:val="el-GR"/>
        </w:rPr>
        <w:t>Τις βελτιώσεις επί των λειτουργικοτήτων και την άμεση επίλυση τεχνικών προβλημάτων και διόρθωση / διαχείριση λαθών.</w:t>
      </w:r>
    </w:p>
    <w:p w14:paraId="5F314953" w14:textId="77777777" w:rsidR="009123E6" w:rsidRPr="00C830DE" w:rsidRDefault="009123E6" w:rsidP="00012F1D">
      <w:pPr>
        <w:pStyle w:val="aff"/>
        <w:numPr>
          <w:ilvl w:val="0"/>
          <w:numId w:val="47"/>
        </w:numPr>
        <w:rPr>
          <w:lang w:val="el-GR"/>
        </w:rPr>
      </w:pPr>
      <w:r w:rsidRPr="00C830DE">
        <w:rPr>
          <w:lang w:val="el-GR"/>
        </w:rPr>
        <w:lastRenderedPageBreak/>
        <w:t>Τις βελτιώσεις των ρυθμίσεων των λειτουργικοτήτων και της υποδομής με στόχο τη βέλτιστη λειτουργία του.</w:t>
      </w:r>
    </w:p>
    <w:p w14:paraId="00D6EF24" w14:textId="77777777" w:rsidR="009123E6" w:rsidRPr="00C830DE" w:rsidRDefault="009123E6" w:rsidP="00012F1D">
      <w:pPr>
        <w:pStyle w:val="aff"/>
        <w:numPr>
          <w:ilvl w:val="0"/>
          <w:numId w:val="47"/>
        </w:numPr>
        <w:rPr>
          <w:lang w:val="el-GR"/>
        </w:rPr>
      </w:pPr>
      <w:r w:rsidRPr="00C830DE">
        <w:rPr>
          <w:lang w:val="el-GR"/>
        </w:rPr>
        <w:t xml:space="preserve">Την </w:t>
      </w:r>
      <w:proofErr w:type="spellStart"/>
      <w:r w:rsidRPr="00C830DE">
        <w:rPr>
          <w:lang w:val="el-GR"/>
        </w:rPr>
        <w:t>επικαιροποίηση</w:t>
      </w:r>
      <w:proofErr w:type="spellEnd"/>
      <w:r w:rsidRPr="00C830DE">
        <w:rPr>
          <w:lang w:val="el-GR"/>
        </w:rPr>
        <w:t xml:space="preserve"> των σεναρίων ελέγχου (εφόσον πραγματοποιηθούν αλλαγές / προσθήκες στις λειτουργικότητες που επηρεάζουν τα υφιστάμενα σενάρια ελέγχου)</w:t>
      </w:r>
    </w:p>
    <w:p w14:paraId="50A0E077" w14:textId="77777777" w:rsidR="009123E6" w:rsidRPr="00C830DE" w:rsidRDefault="009123E6" w:rsidP="00012F1D">
      <w:pPr>
        <w:pStyle w:val="aff"/>
        <w:numPr>
          <w:ilvl w:val="0"/>
          <w:numId w:val="47"/>
        </w:numPr>
        <w:rPr>
          <w:lang w:val="el-GR"/>
        </w:rPr>
      </w:pPr>
      <w:r w:rsidRPr="00C830DE">
        <w:rPr>
          <w:lang w:val="el-GR"/>
        </w:rPr>
        <w:t xml:space="preserve">Την </w:t>
      </w:r>
      <w:proofErr w:type="spellStart"/>
      <w:r w:rsidRPr="00C830DE">
        <w:rPr>
          <w:lang w:val="el-GR"/>
        </w:rPr>
        <w:t>επικαιροποίηση</w:t>
      </w:r>
      <w:proofErr w:type="spellEnd"/>
      <w:r w:rsidRPr="00C830DE">
        <w:rPr>
          <w:lang w:val="el-GR"/>
        </w:rPr>
        <w:t xml:space="preserve"> της τεχνικής και λειτουργικής τεκμηρίωσης των υλοποιήσεων (εφόσον πραγματοποιηθούν αλλαγές / προσθήκες σε αυτές).</w:t>
      </w:r>
    </w:p>
    <w:p w14:paraId="46D00B66" w14:textId="77777777" w:rsidR="009123E6" w:rsidRPr="00230716" w:rsidRDefault="009123E6" w:rsidP="009123E6">
      <w:pPr>
        <w:rPr>
          <w:highlight w:val="yellow"/>
          <w:lang w:val="el-GR"/>
        </w:rPr>
      </w:pPr>
    </w:p>
    <w:p w14:paraId="36522903" w14:textId="77777777" w:rsidR="009123E6" w:rsidRPr="00230716" w:rsidRDefault="009123E6" w:rsidP="009123E6">
      <w:pPr>
        <w:rPr>
          <w:lang w:val="el-GR"/>
        </w:rPr>
      </w:pPr>
      <w:r w:rsidRPr="00230716">
        <w:rPr>
          <w:lang w:val="el-GR"/>
        </w:rPr>
        <w:t>Εκροή του παρόντος Πακέτου εργασίας είναι το παραδοτέο :</w:t>
      </w:r>
    </w:p>
    <w:p w14:paraId="08FC3395" w14:textId="77777777" w:rsidR="009123E6" w:rsidRPr="00C830DE" w:rsidRDefault="009123E6" w:rsidP="00012F1D">
      <w:pPr>
        <w:pStyle w:val="aff"/>
        <w:numPr>
          <w:ilvl w:val="0"/>
          <w:numId w:val="87"/>
        </w:numPr>
        <w:rPr>
          <w:b/>
          <w:bCs/>
          <w:u w:val="single"/>
          <w:lang w:val="el-GR"/>
        </w:rPr>
      </w:pPr>
      <w:r w:rsidRPr="00C830DE">
        <w:rPr>
          <w:b/>
          <w:bCs/>
          <w:u w:val="single"/>
          <w:lang w:val="el-GR"/>
        </w:rPr>
        <w:t>Αναφορά υπηρεσιών Δοκιμαστικής Πιλοτικής Λειτουργίας</w:t>
      </w:r>
    </w:p>
    <w:p w14:paraId="4E538649" w14:textId="77777777" w:rsidR="009123E6" w:rsidRPr="00230716" w:rsidRDefault="009123E6" w:rsidP="009123E6">
      <w:pPr>
        <w:rPr>
          <w:highlight w:val="yellow"/>
          <w:lang w:val="el-GR"/>
        </w:rPr>
      </w:pPr>
    </w:p>
    <w:p w14:paraId="75539055" w14:textId="77777777" w:rsidR="009123E6" w:rsidRPr="00230716" w:rsidRDefault="009123E6" w:rsidP="009123E6">
      <w:pPr>
        <w:rPr>
          <w:lang w:val="el-GR"/>
        </w:rPr>
      </w:pPr>
    </w:p>
    <w:p w14:paraId="21D509B6" w14:textId="77777777" w:rsidR="009123E6" w:rsidRPr="00C830DE" w:rsidRDefault="009123E6" w:rsidP="00012F1D">
      <w:pPr>
        <w:pStyle w:val="2"/>
        <w:numPr>
          <w:ilvl w:val="2"/>
          <w:numId w:val="32"/>
        </w:numPr>
        <w:rPr>
          <w:lang w:val="el-GR"/>
        </w:rPr>
      </w:pPr>
      <w:bookmarkStart w:id="419" w:name="_ΠΕ6:_Υπηρεσίες_Γραφείου"/>
      <w:bookmarkStart w:id="420" w:name="_Ref88560379"/>
      <w:bookmarkStart w:id="421" w:name="_Ref88562135"/>
      <w:bookmarkStart w:id="422" w:name="_Ref88562363"/>
      <w:bookmarkStart w:id="423" w:name="_Ref88563751"/>
      <w:bookmarkStart w:id="424" w:name="_Ref88564918"/>
      <w:bookmarkStart w:id="425" w:name="_Toc99717337"/>
      <w:bookmarkEnd w:id="419"/>
      <w:r w:rsidRPr="00C830DE">
        <w:rPr>
          <w:lang w:val="el-GR"/>
        </w:rPr>
        <w:t>ΠΕ6: Υπηρεσίες Γραφείου υποστήριξης χρηστών (</w:t>
      </w:r>
      <w:proofErr w:type="spellStart"/>
      <w:r w:rsidRPr="00C830DE">
        <w:rPr>
          <w:lang w:val="el-GR"/>
        </w:rPr>
        <w:t>HelpDesk</w:t>
      </w:r>
      <w:proofErr w:type="spellEnd"/>
      <w:r w:rsidRPr="00C830DE">
        <w:rPr>
          <w:lang w:val="el-GR"/>
        </w:rPr>
        <w:t>)</w:t>
      </w:r>
      <w:bookmarkEnd w:id="420"/>
      <w:bookmarkEnd w:id="421"/>
      <w:bookmarkEnd w:id="422"/>
      <w:bookmarkEnd w:id="423"/>
      <w:bookmarkEnd w:id="424"/>
      <w:bookmarkEnd w:id="425"/>
      <w:r w:rsidRPr="00C830DE">
        <w:rPr>
          <w:lang w:val="el-GR"/>
        </w:rPr>
        <w:tab/>
      </w:r>
    </w:p>
    <w:p w14:paraId="04E25646" w14:textId="6D41D338" w:rsidR="009123E6" w:rsidRPr="00230716" w:rsidRDefault="009123E6" w:rsidP="009123E6">
      <w:pPr>
        <w:rPr>
          <w:lang w:val="el-GR"/>
        </w:rPr>
      </w:pPr>
      <w:r w:rsidRPr="00230716">
        <w:rPr>
          <w:lang w:val="el-GR"/>
        </w:rPr>
        <w:t>Υποχρέωση του Αναδόχου, στο εν λόγω πακέτο εργασίας, αποτελεί η οργάνωση και λειτουργία Γραφείου Υποστήριξης (</w:t>
      </w:r>
      <w:r w:rsidRPr="00FC563C">
        <w:t>helpdesk</w:t>
      </w:r>
      <w:r w:rsidRPr="00230716">
        <w:rPr>
          <w:lang w:val="el-GR"/>
        </w:rPr>
        <w:t xml:space="preserve">), το οποίο θα είναι διαθέσιμο προς όλους τους κύριους εμπλεκόμενους στο έργο </w:t>
      </w:r>
      <w:r w:rsidR="006329B6">
        <w:rPr>
          <w:lang w:val="el-GR"/>
        </w:rPr>
        <w:t>[</w:t>
      </w:r>
      <w:r w:rsidRPr="00230716">
        <w:rPr>
          <w:lang w:val="el-GR"/>
        </w:rPr>
        <w:t>ΓΓ, Καταστήματα Κράτησης</w:t>
      </w:r>
      <w:r w:rsidR="006329B6">
        <w:rPr>
          <w:lang w:val="el-GR"/>
        </w:rPr>
        <w:t xml:space="preserve"> (περιλαμβάνονται τα τμήματα εξωτερικής φρουράς)]</w:t>
      </w:r>
      <w:r w:rsidRPr="00230716">
        <w:rPr>
          <w:lang w:val="el-GR"/>
        </w:rPr>
        <w:t xml:space="preserve">, με σκοπό την έγκαιρη και ουσιαστική υποστήριξη τους σε τεχνικά προβλήματα, δυσλειτουργίες και παραλείψεις τόσο τηλεφωνικά (τηλέφωνο και </w:t>
      </w:r>
      <w:r w:rsidRPr="00FC563C">
        <w:t>fax</w:t>
      </w:r>
      <w:r w:rsidRPr="00230716">
        <w:rPr>
          <w:lang w:val="el-GR"/>
        </w:rPr>
        <w:t>), όσο και ηλεκτρονικά (</w:t>
      </w:r>
      <w:r w:rsidRPr="00FC563C">
        <w:t>Web</w:t>
      </w:r>
      <w:r w:rsidRPr="00230716">
        <w:rPr>
          <w:lang w:val="el-GR"/>
        </w:rPr>
        <w:t xml:space="preserve">  </w:t>
      </w:r>
      <w:r w:rsidRPr="00FC563C">
        <w:t>e</w:t>
      </w:r>
      <w:r w:rsidRPr="00230716">
        <w:rPr>
          <w:lang w:val="el-GR"/>
        </w:rPr>
        <w:t>-</w:t>
      </w:r>
      <w:r w:rsidRPr="00FC563C">
        <w:t>ticket</w:t>
      </w:r>
      <w:r w:rsidRPr="00230716">
        <w:rPr>
          <w:lang w:val="el-GR"/>
        </w:rPr>
        <w:t xml:space="preserve"> και </w:t>
      </w:r>
      <w:r w:rsidRPr="00FC563C">
        <w:t>email</w:t>
      </w:r>
      <w:r w:rsidRPr="00230716">
        <w:rPr>
          <w:lang w:val="el-GR"/>
        </w:rPr>
        <w:t>).</w:t>
      </w:r>
    </w:p>
    <w:p w14:paraId="7A147605" w14:textId="77777777" w:rsidR="009123E6" w:rsidRPr="00230716" w:rsidRDefault="009123E6" w:rsidP="009123E6">
      <w:pPr>
        <w:rPr>
          <w:lang w:val="el-GR"/>
        </w:rPr>
      </w:pPr>
      <w:r w:rsidRPr="00230716">
        <w:rPr>
          <w:lang w:val="el-GR"/>
        </w:rPr>
        <w:t>Η οργάνωση και λειτουργία του Γραφείου Υποστήριξης θα πρέπει να σχεδιαστεί και υλοποιηθεί σύμφωνα με τα παρακάτω:</w:t>
      </w:r>
    </w:p>
    <w:p w14:paraId="7E009FAA" w14:textId="77777777" w:rsidR="009123E6" w:rsidRPr="00C830DE" w:rsidRDefault="009123E6" w:rsidP="00012F1D">
      <w:pPr>
        <w:pStyle w:val="aff"/>
        <w:numPr>
          <w:ilvl w:val="0"/>
          <w:numId w:val="48"/>
        </w:numPr>
        <w:rPr>
          <w:lang w:val="el-GR"/>
        </w:rPr>
      </w:pPr>
      <w:r w:rsidRPr="00C830DE">
        <w:rPr>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78FA34B7" w14:textId="77777777" w:rsidR="009123E6" w:rsidRPr="00C830DE" w:rsidRDefault="009123E6" w:rsidP="00012F1D">
      <w:pPr>
        <w:pStyle w:val="aff"/>
        <w:numPr>
          <w:ilvl w:val="1"/>
          <w:numId w:val="48"/>
        </w:numPr>
        <w:rPr>
          <w:lang w:val="el-GR"/>
        </w:rPr>
      </w:pPr>
      <w:r w:rsidRPr="00C830DE">
        <w:rPr>
          <w:lang w:val="el-GR"/>
        </w:rPr>
        <w:t>την παροχή πληροφοριών / διευκρινήσεων στους διαχειριστές των συστημάτων καθώς και</w:t>
      </w:r>
    </w:p>
    <w:p w14:paraId="31C54957" w14:textId="77777777" w:rsidR="009123E6" w:rsidRPr="00C830DE" w:rsidRDefault="009123E6" w:rsidP="00012F1D">
      <w:pPr>
        <w:pStyle w:val="aff"/>
        <w:numPr>
          <w:ilvl w:val="1"/>
          <w:numId w:val="48"/>
        </w:numPr>
        <w:rPr>
          <w:lang w:val="el-GR"/>
        </w:rPr>
      </w:pPr>
      <w:r w:rsidRPr="00C830DE">
        <w:rPr>
          <w:lang w:val="el-GR"/>
        </w:rPr>
        <w:t>την αποκατάσταση βλαβών</w:t>
      </w:r>
    </w:p>
    <w:p w14:paraId="789B67FE" w14:textId="77777777" w:rsidR="009123E6" w:rsidRPr="00773F0D" w:rsidRDefault="009123E6" w:rsidP="00012F1D">
      <w:pPr>
        <w:pStyle w:val="aff"/>
        <w:numPr>
          <w:ilvl w:val="0"/>
          <w:numId w:val="48"/>
        </w:numPr>
        <w:rPr>
          <w:lang w:val="el-GR"/>
        </w:rPr>
      </w:pPr>
      <w:r w:rsidRPr="00773F0D">
        <w:rPr>
          <w:lang w:val="el-GR"/>
        </w:rPr>
        <w:t xml:space="preserve">Το </w:t>
      </w:r>
      <w:proofErr w:type="spellStart"/>
      <w:r w:rsidRPr="00773F0D">
        <w:rPr>
          <w:lang w:val="el-GR"/>
        </w:rPr>
        <w:t>helpdesk</w:t>
      </w:r>
      <w:proofErr w:type="spellEnd"/>
      <w:r w:rsidRPr="00773F0D">
        <w:rPr>
          <w:lang w:val="el-GR"/>
        </w:rPr>
        <w:t xml:space="preserve"> θα πρέπει να είναι διαθέσιμο, σε ώρες ΚΩΚ </w:t>
      </w:r>
    </w:p>
    <w:p w14:paraId="7CF16FDC" w14:textId="77777777" w:rsidR="009123E6" w:rsidRPr="00C830DE" w:rsidRDefault="009123E6" w:rsidP="00012F1D">
      <w:pPr>
        <w:pStyle w:val="aff"/>
        <w:numPr>
          <w:ilvl w:val="0"/>
          <w:numId w:val="48"/>
        </w:numPr>
        <w:rPr>
          <w:lang w:val="el-GR"/>
        </w:rPr>
      </w:pPr>
      <w:r w:rsidRPr="00C830DE">
        <w:rPr>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555D3D09" w14:textId="77777777" w:rsidR="009123E6" w:rsidRPr="00C830DE" w:rsidRDefault="009123E6" w:rsidP="00012F1D">
      <w:pPr>
        <w:pStyle w:val="aff"/>
        <w:numPr>
          <w:ilvl w:val="0"/>
          <w:numId w:val="48"/>
        </w:numPr>
        <w:rPr>
          <w:lang w:val="el-GR"/>
        </w:rPr>
      </w:pPr>
      <w:r w:rsidRPr="00C830DE">
        <w:rPr>
          <w:lang w:val="el-GR"/>
        </w:rPr>
        <w:t>Το Γραφείο Υποστήριξης θα πρέπει να δίνει δυνατότητα υποστήριξης:</w:t>
      </w:r>
    </w:p>
    <w:p w14:paraId="74FB74AF" w14:textId="77777777" w:rsidR="009123E6" w:rsidRPr="00C830DE" w:rsidRDefault="009123E6" w:rsidP="00012F1D">
      <w:pPr>
        <w:pStyle w:val="aff"/>
        <w:numPr>
          <w:ilvl w:val="1"/>
          <w:numId w:val="48"/>
        </w:numPr>
        <w:rPr>
          <w:lang w:val="el-GR"/>
        </w:rPr>
      </w:pPr>
      <w:r w:rsidRPr="00C830DE">
        <w:rPr>
          <w:lang w:val="el-GR"/>
        </w:rPr>
        <w:t>1ου επιπέδου, όσον αφορά στα εξής:</w:t>
      </w:r>
    </w:p>
    <w:p w14:paraId="6DB8456C" w14:textId="77777777" w:rsidR="009123E6" w:rsidRPr="00C830DE" w:rsidRDefault="009123E6" w:rsidP="00012F1D">
      <w:pPr>
        <w:pStyle w:val="aff"/>
        <w:numPr>
          <w:ilvl w:val="2"/>
          <w:numId w:val="48"/>
        </w:numPr>
        <w:rPr>
          <w:lang w:val="el-GR"/>
        </w:rPr>
      </w:pPr>
      <w:r w:rsidRPr="00C830DE">
        <w:rPr>
          <w:lang w:val="el-GR"/>
        </w:rPr>
        <w:t>στη χρήση των υφιστάμενων και των νέων/αναμορφωμένων Υποσυστημάτων και στις διαδικασίες που διεκπεραιώνουν</w:t>
      </w:r>
    </w:p>
    <w:p w14:paraId="514C3725" w14:textId="77777777" w:rsidR="009123E6" w:rsidRPr="00C830DE" w:rsidRDefault="009123E6" w:rsidP="00012F1D">
      <w:pPr>
        <w:pStyle w:val="aff"/>
        <w:numPr>
          <w:ilvl w:val="2"/>
          <w:numId w:val="48"/>
        </w:numPr>
        <w:rPr>
          <w:lang w:val="el-GR"/>
        </w:rPr>
      </w:pPr>
      <w:r w:rsidRPr="00C830DE">
        <w:rPr>
          <w:lang w:val="el-GR"/>
        </w:rPr>
        <w:t xml:space="preserve">σε γενικότερα θέματα που σχετίζονται με τυχόν νέες ή αναβαθμισμένες διαδικασίες </w:t>
      </w:r>
    </w:p>
    <w:p w14:paraId="73EC6A78" w14:textId="77777777" w:rsidR="009123E6" w:rsidRPr="00C830DE" w:rsidRDefault="009123E6" w:rsidP="00012F1D">
      <w:pPr>
        <w:pStyle w:val="aff"/>
        <w:numPr>
          <w:ilvl w:val="2"/>
          <w:numId w:val="48"/>
        </w:numPr>
        <w:rPr>
          <w:lang w:val="el-GR"/>
        </w:rPr>
      </w:pPr>
      <w:r w:rsidRPr="00C830DE">
        <w:rPr>
          <w:lang w:val="el-GR"/>
        </w:rPr>
        <w:t>σε μηνύματα λαθών που οφείλονται σε κακή χρήση των Υποσυστημάτων</w:t>
      </w:r>
    </w:p>
    <w:p w14:paraId="4FBD6A3D" w14:textId="77777777" w:rsidR="009123E6" w:rsidRPr="00C830DE" w:rsidRDefault="009123E6" w:rsidP="00012F1D">
      <w:pPr>
        <w:pStyle w:val="aff"/>
        <w:numPr>
          <w:ilvl w:val="2"/>
          <w:numId w:val="48"/>
        </w:numPr>
        <w:rPr>
          <w:lang w:val="el-GR"/>
        </w:rPr>
      </w:pPr>
      <w:r w:rsidRPr="00C830DE">
        <w:rPr>
          <w:lang w:val="el-GR"/>
        </w:rPr>
        <w:t xml:space="preserve">Εξυπηρέτηση αιτημάτων των ΚΚ του έργου σχετικά με τεχνικά θέματα υφιστάμενου περιφερειακού εξοπλισμού και υποδομών, ήτοι σχετικά με τη λειτουργία των σταθμών εργασίας, των εκτυπωτών </w:t>
      </w:r>
      <w:r w:rsidRPr="00773F0D">
        <w:rPr>
          <w:lang w:val="el-GR"/>
        </w:rPr>
        <w:t xml:space="preserve">και των λοιπών στοιχείων όπως αποτυπώνονται στην παράγραφο </w:t>
      </w:r>
      <w:hyperlink w:anchor="_Συνοπτική_περιγραφή_υφιστάμενων" w:history="1">
        <w:r w:rsidRPr="00F601B8">
          <w:rPr>
            <w:rStyle w:val="-"/>
            <w:lang w:val="el-GR"/>
          </w:rPr>
          <w:t>1.2.2.2</w:t>
        </w:r>
      </w:hyperlink>
      <w:r>
        <w:rPr>
          <w:lang w:val="el-GR"/>
        </w:rPr>
        <w:t xml:space="preserve"> του Παραρτήματος Ι</w:t>
      </w:r>
      <w:r w:rsidRPr="00773F0D">
        <w:rPr>
          <w:lang w:val="el-GR"/>
        </w:rPr>
        <w:t>.</w:t>
      </w:r>
      <w:r w:rsidRPr="00C830DE">
        <w:rPr>
          <w:lang w:val="el-GR"/>
        </w:rPr>
        <w:t xml:space="preserve"> Αφορά σε οδηγίες που πρέπει και μπορούν να εκτελεστούν από ένα απλό χρήστη όπως π.χ. ρυθμίσεις, εκτέλεση κάποιου βοηθητικού προγράμματος που είναι </w:t>
      </w:r>
      <w:proofErr w:type="spellStart"/>
      <w:r w:rsidRPr="00C830DE">
        <w:rPr>
          <w:lang w:val="el-GR"/>
        </w:rPr>
        <w:t>προεγκατεστημένο</w:t>
      </w:r>
      <w:proofErr w:type="spellEnd"/>
      <w:r w:rsidRPr="00C830DE">
        <w:rPr>
          <w:lang w:val="el-GR"/>
        </w:rPr>
        <w:t xml:space="preserve"> κ.λπ.</w:t>
      </w:r>
    </w:p>
    <w:p w14:paraId="30A18EB0" w14:textId="77777777" w:rsidR="009123E6" w:rsidRPr="00C830DE" w:rsidRDefault="009123E6" w:rsidP="00012F1D">
      <w:pPr>
        <w:pStyle w:val="aff"/>
        <w:numPr>
          <w:ilvl w:val="2"/>
          <w:numId w:val="48"/>
        </w:numPr>
        <w:rPr>
          <w:lang w:val="el-GR"/>
        </w:rPr>
      </w:pPr>
      <w:r w:rsidRPr="00C830DE">
        <w:rPr>
          <w:lang w:val="el-GR"/>
        </w:rPr>
        <w:t xml:space="preserve">Εξυπηρέτηση λοιπών </w:t>
      </w:r>
      <w:proofErr w:type="spellStart"/>
      <w:r w:rsidRPr="00C830DE">
        <w:rPr>
          <w:lang w:val="el-GR"/>
        </w:rPr>
        <w:t>μικροαιτημάτων</w:t>
      </w:r>
      <w:proofErr w:type="spellEnd"/>
      <w:r w:rsidRPr="00C830DE">
        <w:rPr>
          <w:lang w:val="el-GR"/>
        </w:rPr>
        <w:t xml:space="preserve"> χρηστών, όπως ενδεικτικά σχετικά με την επίλυση θεμάτων πρόσβασης (π.χ. θέματα επίλυσης κλειδώματος κωδικών, </w:t>
      </w:r>
      <w:r w:rsidRPr="00FC563C">
        <w:t>user</w:t>
      </w:r>
      <w:r w:rsidRPr="00C830DE">
        <w:rPr>
          <w:lang w:val="el-GR"/>
        </w:rPr>
        <w:t xml:space="preserve"> </w:t>
      </w:r>
      <w:r w:rsidRPr="00FC563C">
        <w:t>registration</w:t>
      </w:r>
      <w:r w:rsidRPr="00C830DE">
        <w:rPr>
          <w:lang w:val="el-GR"/>
        </w:rPr>
        <w:t>/</w:t>
      </w:r>
      <w:r w:rsidRPr="00FC563C">
        <w:t>deregistration</w:t>
      </w:r>
      <w:r w:rsidRPr="00C830DE">
        <w:rPr>
          <w:lang w:val="el-GR"/>
        </w:rPr>
        <w:t>)</w:t>
      </w:r>
    </w:p>
    <w:p w14:paraId="40EBB853" w14:textId="77777777" w:rsidR="009123E6" w:rsidRPr="00230716" w:rsidRDefault="009123E6" w:rsidP="00012F1D">
      <w:pPr>
        <w:pStyle w:val="aff"/>
        <w:numPr>
          <w:ilvl w:val="1"/>
          <w:numId w:val="48"/>
        </w:numPr>
        <w:rPr>
          <w:lang w:val="el-GR"/>
        </w:rPr>
      </w:pPr>
      <w:r w:rsidRPr="00230716">
        <w:rPr>
          <w:lang w:val="el-GR"/>
        </w:rPr>
        <w:t xml:space="preserve">2ου επιπέδου, σε θέματα που δεν καλύπτονται από το </w:t>
      </w:r>
      <w:proofErr w:type="spellStart"/>
      <w:r w:rsidRPr="00C830DE">
        <w:rPr>
          <w:lang w:val="el-GR"/>
        </w:rPr>
        <w:t>helpdesk</w:t>
      </w:r>
      <w:proofErr w:type="spellEnd"/>
      <w:r w:rsidRPr="00230716">
        <w:rPr>
          <w:lang w:val="el-GR"/>
        </w:rPr>
        <w:t xml:space="preserve"> 1ου επιπέδου καθώς και σε σύνθετα τεχνικά προβλήματα που ενδεχομένως να αντιμετωπίσουν οι χρήστες.</w:t>
      </w:r>
    </w:p>
    <w:p w14:paraId="2E0B1F72" w14:textId="77777777" w:rsidR="009123E6" w:rsidRPr="00230716" w:rsidRDefault="009123E6" w:rsidP="009123E6">
      <w:pPr>
        <w:rPr>
          <w:lang w:val="el-GR"/>
        </w:rPr>
      </w:pPr>
      <w:r w:rsidRPr="00230716">
        <w:rPr>
          <w:lang w:val="el-GR"/>
        </w:rPr>
        <w:lastRenderedPageBreak/>
        <w:t>Διευκρινίζονται τα εξής:</w:t>
      </w:r>
    </w:p>
    <w:p w14:paraId="7BC22357" w14:textId="77777777" w:rsidR="009123E6" w:rsidRPr="00C830DE" w:rsidRDefault="009123E6" w:rsidP="00012F1D">
      <w:pPr>
        <w:pStyle w:val="aff"/>
        <w:numPr>
          <w:ilvl w:val="0"/>
          <w:numId w:val="49"/>
        </w:numPr>
        <w:rPr>
          <w:lang w:val="el-GR"/>
        </w:rPr>
      </w:pPr>
      <w:r w:rsidRPr="00C830DE">
        <w:rPr>
          <w:lang w:val="el-GR"/>
        </w:rPr>
        <w:t>Η αναγγελία βλαβών, θα πραγματοποιείται από τον Φορέα λειτουργίας (ΓΓ, ΚΚ) και θα μπορεί να γίνει εναλλακτικά με όλους τους παρακάτω τρόπους:</w:t>
      </w:r>
    </w:p>
    <w:p w14:paraId="61D2B305" w14:textId="77777777" w:rsidR="009123E6" w:rsidRPr="00C830DE" w:rsidRDefault="009123E6" w:rsidP="00012F1D">
      <w:pPr>
        <w:pStyle w:val="aff"/>
        <w:numPr>
          <w:ilvl w:val="1"/>
          <w:numId w:val="49"/>
        </w:numPr>
        <w:rPr>
          <w:lang w:val="el-GR"/>
        </w:rPr>
      </w:pPr>
      <w:r w:rsidRPr="00C830DE">
        <w:rPr>
          <w:lang w:val="el-GR"/>
        </w:rPr>
        <w:t>Τηλέφωνο</w:t>
      </w:r>
    </w:p>
    <w:p w14:paraId="6B2AAEBD" w14:textId="77777777" w:rsidR="009123E6" w:rsidRPr="00C830DE" w:rsidRDefault="009123E6" w:rsidP="00012F1D">
      <w:pPr>
        <w:pStyle w:val="aff"/>
        <w:numPr>
          <w:ilvl w:val="1"/>
          <w:numId w:val="49"/>
        </w:numPr>
        <w:rPr>
          <w:lang w:val="el-GR"/>
        </w:rPr>
      </w:pPr>
      <w:r w:rsidRPr="00FC563C">
        <w:t>Email</w:t>
      </w:r>
    </w:p>
    <w:p w14:paraId="5F7E8663" w14:textId="77777777" w:rsidR="009123E6" w:rsidRPr="00C830DE" w:rsidRDefault="009123E6" w:rsidP="00012F1D">
      <w:pPr>
        <w:pStyle w:val="aff"/>
        <w:numPr>
          <w:ilvl w:val="1"/>
          <w:numId w:val="49"/>
        </w:numPr>
        <w:rPr>
          <w:lang w:val="el-GR"/>
        </w:rPr>
      </w:pPr>
      <w:r w:rsidRPr="00FC563C">
        <w:t>Web</w:t>
      </w:r>
      <w:r w:rsidRPr="00C830DE">
        <w:rPr>
          <w:lang w:val="el-GR"/>
        </w:rPr>
        <w:t xml:space="preserve"> </w:t>
      </w:r>
      <w:r w:rsidRPr="00FC563C">
        <w:t>e</w:t>
      </w:r>
      <w:r w:rsidRPr="00C830DE">
        <w:rPr>
          <w:lang w:val="el-GR"/>
        </w:rPr>
        <w:t>-</w:t>
      </w:r>
      <w:r w:rsidRPr="00FC563C">
        <w:t>ticket</w:t>
      </w:r>
    </w:p>
    <w:p w14:paraId="13F67C61" w14:textId="77777777" w:rsidR="009123E6" w:rsidRPr="00FC563C" w:rsidRDefault="009123E6" w:rsidP="00012F1D">
      <w:pPr>
        <w:pStyle w:val="aff"/>
        <w:numPr>
          <w:ilvl w:val="0"/>
          <w:numId w:val="49"/>
        </w:numPr>
        <w:rPr>
          <w:lang w:val="el-GR"/>
        </w:rPr>
      </w:pPr>
      <w:r w:rsidRPr="00230716">
        <w:rPr>
          <w:lang w:val="el-GR"/>
        </w:rPr>
        <w:t xml:space="preserve">Στο τέλος κάθε τριμήνου, ο Ανάδοχος υποβάλλει έκθεση για το βαθμό ικανοποίησης των όρων της παρεχόμενης υπηρεσίας. Η έκθεση θα υποβάλλεται από τον Ανάδοχο, μέσα στο πρώτο δεκαήμερο μετά τη λήξη της περιόδου αναφοράς, και θα περιλαμβάνει τα παρακάτω στοιχεία για το διάστημα αναφοράς: </w:t>
      </w:r>
    </w:p>
    <w:p w14:paraId="720E44BD" w14:textId="77777777" w:rsidR="009123E6" w:rsidRPr="00C830DE" w:rsidRDefault="009123E6" w:rsidP="00012F1D">
      <w:pPr>
        <w:pStyle w:val="aff"/>
        <w:numPr>
          <w:ilvl w:val="1"/>
          <w:numId w:val="49"/>
        </w:numPr>
        <w:rPr>
          <w:lang w:val="el-GR"/>
        </w:rPr>
      </w:pPr>
      <w:r w:rsidRPr="00C830DE">
        <w:rPr>
          <w:lang w:val="el-GR"/>
        </w:rPr>
        <w:t xml:space="preserve">Αριθμό αναγγελιών προβλήματος (βλάβη) και είδος προβλήματος. </w:t>
      </w:r>
    </w:p>
    <w:p w14:paraId="28700D02" w14:textId="77777777" w:rsidR="009123E6" w:rsidRPr="00C830DE" w:rsidRDefault="009123E6" w:rsidP="00012F1D">
      <w:pPr>
        <w:pStyle w:val="aff"/>
        <w:numPr>
          <w:ilvl w:val="1"/>
          <w:numId w:val="49"/>
        </w:numPr>
        <w:rPr>
          <w:lang w:val="el-GR"/>
        </w:rPr>
      </w:pPr>
      <w:r w:rsidRPr="00C830DE">
        <w:rPr>
          <w:lang w:val="el-GR"/>
        </w:rPr>
        <w:t>Αναλυτικά στοιχεία για χρόνους απόκρισης Γραφείου Υποστήριξης ανά κλήση και συνολική κατανομή.</w:t>
      </w:r>
    </w:p>
    <w:p w14:paraId="6DAFD36D" w14:textId="77777777" w:rsidR="009123E6" w:rsidRPr="00C830DE" w:rsidRDefault="009123E6" w:rsidP="00012F1D">
      <w:pPr>
        <w:pStyle w:val="aff"/>
        <w:numPr>
          <w:ilvl w:val="1"/>
          <w:numId w:val="49"/>
        </w:numPr>
        <w:rPr>
          <w:lang w:val="el-GR"/>
        </w:rPr>
      </w:pPr>
      <w:r w:rsidRPr="00C830DE">
        <w:rPr>
          <w:lang w:val="el-GR"/>
        </w:rPr>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0D4EE44D" w14:textId="2AB8E353" w:rsidR="009123E6" w:rsidRPr="00773F0D" w:rsidRDefault="009123E6" w:rsidP="009123E6">
      <w:pPr>
        <w:rPr>
          <w:lang w:val="el-GR"/>
        </w:rPr>
      </w:pPr>
      <w:r w:rsidRPr="00230716">
        <w:rPr>
          <w:lang w:val="el-GR"/>
        </w:rPr>
        <w:t>Ο Ανάδοχος οφείλει να προσφέρει και περιγράψει στην προσφορά του εφαρμογή διαχείρισης και παρακολούθησης αιτημάτων (</w:t>
      </w:r>
      <w:r w:rsidRPr="00FC563C">
        <w:t>ticketing</w:t>
      </w:r>
      <w:r w:rsidRPr="00230716">
        <w:rPr>
          <w:lang w:val="el-GR"/>
        </w:rPr>
        <w:t xml:space="preserve">) μέσω της οποίας θα γίνεται η αναγγελία βλάβης από τον Φορέα λειτουργίας. </w:t>
      </w:r>
      <w:r w:rsidRPr="00773F0D">
        <w:rPr>
          <w:lang w:val="el-GR"/>
        </w:rPr>
        <w:t xml:space="preserve">Οι ώρες εξυπηρέτησης θα είναι οι ώρες ΚΩΚ του </w:t>
      </w:r>
      <w:r w:rsidRPr="00773F0D">
        <w:t>SLA</w:t>
      </w:r>
      <w:r w:rsidRPr="00773F0D">
        <w:rPr>
          <w:lang w:val="el-GR"/>
        </w:rPr>
        <w:t xml:space="preserve"> (βλ. </w:t>
      </w:r>
      <w:r w:rsidR="009252AB" w:rsidRPr="00E47D79">
        <w:fldChar w:fldCharType="begin"/>
      </w:r>
      <w:r w:rsidR="009252AB" w:rsidRPr="00E47D79">
        <w:rPr>
          <w:lang w:val="el-GR"/>
        </w:rPr>
        <w:instrText xml:space="preserve"> </w:instrText>
      </w:r>
      <w:r w:rsidR="009252AB" w:rsidRPr="00E47D79">
        <w:instrText>REF</w:instrText>
      </w:r>
      <w:r w:rsidR="009252AB" w:rsidRPr="00E47D79">
        <w:rPr>
          <w:lang w:val="el-GR"/>
        </w:rPr>
        <w:instrText xml:space="preserve"> _</w:instrText>
      </w:r>
      <w:r w:rsidR="009252AB" w:rsidRPr="00E47D79">
        <w:instrText>Ref</w:instrText>
      </w:r>
      <w:r w:rsidR="009252AB" w:rsidRPr="00E47D79">
        <w:rPr>
          <w:lang w:val="el-GR"/>
        </w:rPr>
        <w:instrText>55388072 \</w:instrText>
      </w:r>
      <w:r w:rsidR="009252AB" w:rsidRPr="00E47D79">
        <w:instrText>r</w:instrText>
      </w:r>
      <w:r w:rsidR="009252AB" w:rsidRPr="00E47D79">
        <w:rPr>
          <w:lang w:val="el-GR"/>
        </w:rPr>
        <w:instrText xml:space="preserve"> \</w:instrText>
      </w:r>
      <w:r w:rsidR="009252AB" w:rsidRPr="00E47D79">
        <w:instrText>h</w:instrText>
      </w:r>
      <w:r w:rsidR="009252AB" w:rsidRPr="00E47D79">
        <w:rPr>
          <w:lang w:val="el-GR"/>
        </w:rPr>
        <w:instrText xml:space="preserve">  \* </w:instrText>
      </w:r>
      <w:r w:rsidR="009252AB" w:rsidRPr="00E47D79">
        <w:instrText>MERGEFORMAT</w:instrText>
      </w:r>
      <w:r w:rsidR="009252AB" w:rsidRPr="00E47D79">
        <w:rPr>
          <w:lang w:val="el-GR"/>
        </w:rPr>
        <w:instrText xml:space="preserve"> </w:instrText>
      </w:r>
      <w:r w:rsidR="009252AB" w:rsidRPr="00E47D79">
        <w:fldChar w:fldCharType="separate"/>
      </w:r>
      <w:r w:rsidR="00074F77" w:rsidRPr="00074F77">
        <w:rPr>
          <w:lang w:val="el-GR"/>
        </w:rPr>
        <w:t>6.3</w:t>
      </w:r>
      <w:r w:rsidR="009252AB" w:rsidRPr="00E47D79">
        <w:fldChar w:fldCharType="end"/>
      </w:r>
      <w:r w:rsidRPr="00773F0D">
        <w:rPr>
          <w:lang w:val="el-GR"/>
        </w:rPr>
        <w:t>.).</w:t>
      </w:r>
    </w:p>
    <w:p w14:paraId="26992070" w14:textId="77777777" w:rsidR="009123E6" w:rsidRPr="00773F0D" w:rsidRDefault="009123E6" w:rsidP="00012F1D">
      <w:pPr>
        <w:pStyle w:val="aff"/>
        <w:numPr>
          <w:ilvl w:val="0"/>
          <w:numId w:val="50"/>
        </w:numPr>
        <w:rPr>
          <w:lang w:val="el-GR"/>
        </w:rPr>
      </w:pPr>
      <w:r w:rsidRPr="00773F0D">
        <w:rPr>
          <w:lang w:val="el-GR"/>
        </w:rPr>
        <w:t xml:space="preserve">Στο τέλος του έργου, ο Ανάδοχος οφείλει να υποβάλλει τελική έκθεση, η οποία περιλαμβάνει σύνοψη των ανωτέρω στοιχείων για όλο το έργο. </w:t>
      </w:r>
    </w:p>
    <w:p w14:paraId="5B7E2095" w14:textId="77777777" w:rsidR="009123E6" w:rsidRPr="00773F0D" w:rsidRDefault="009123E6" w:rsidP="00012F1D">
      <w:pPr>
        <w:pStyle w:val="aff"/>
        <w:numPr>
          <w:ilvl w:val="0"/>
          <w:numId w:val="50"/>
        </w:numPr>
        <w:rPr>
          <w:lang w:val="el-GR"/>
        </w:rPr>
      </w:pPr>
      <w:r w:rsidRPr="00773F0D">
        <w:rPr>
          <w:lang w:val="el-GR"/>
        </w:rPr>
        <w:t>Κατά τις περιόδους Εγγύησης και Συντήρησης (εφόσον συναφθεί σύμβαση συντήρησης) ο Ανάδοχος υποχρεούται για την λειτουργία γραφείου υποστήριξης (</w:t>
      </w:r>
      <w:r w:rsidRPr="00773F0D">
        <w:t>Help</w:t>
      </w:r>
      <w:r w:rsidRPr="00773F0D">
        <w:rPr>
          <w:lang w:val="el-GR"/>
        </w:rPr>
        <w:t xml:space="preserve"> </w:t>
      </w:r>
      <w:r w:rsidRPr="00773F0D">
        <w:t>Desk</w:t>
      </w:r>
      <w:r w:rsidRPr="00773F0D">
        <w:rPr>
          <w:lang w:val="el-GR"/>
        </w:rPr>
        <w:t>) μόνο για την εξυπηρέτηση θεμάτων 2ου Επιπέδου.</w:t>
      </w:r>
    </w:p>
    <w:p w14:paraId="10B4E14D" w14:textId="77777777" w:rsidR="009123E6" w:rsidRPr="00230716" w:rsidRDefault="009123E6" w:rsidP="009123E6">
      <w:pPr>
        <w:rPr>
          <w:lang w:val="el-GR"/>
        </w:rPr>
      </w:pPr>
    </w:p>
    <w:p w14:paraId="06341367" w14:textId="77777777" w:rsidR="009123E6" w:rsidRPr="00230716" w:rsidRDefault="009123E6" w:rsidP="009123E6">
      <w:pPr>
        <w:rPr>
          <w:lang w:val="el-GR"/>
        </w:rPr>
      </w:pPr>
      <w:r w:rsidRPr="00230716">
        <w:rPr>
          <w:lang w:val="el-GR"/>
        </w:rPr>
        <w:t>Εκροή του παρόντος Πακέτου εργασίας είναι το παραδοτέο :</w:t>
      </w:r>
    </w:p>
    <w:p w14:paraId="16D91463" w14:textId="77777777" w:rsidR="009123E6" w:rsidRPr="00C830DE" w:rsidRDefault="009123E6" w:rsidP="00012F1D">
      <w:pPr>
        <w:pStyle w:val="aff"/>
        <w:numPr>
          <w:ilvl w:val="0"/>
          <w:numId w:val="87"/>
        </w:numPr>
        <w:rPr>
          <w:b/>
          <w:bCs/>
          <w:u w:val="single"/>
          <w:lang w:val="el-GR"/>
        </w:rPr>
      </w:pPr>
      <w:r w:rsidRPr="00C830DE">
        <w:rPr>
          <w:b/>
          <w:bCs/>
          <w:u w:val="single"/>
          <w:lang w:val="el-GR"/>
        </w:rPr>
        <w:t>Τριμηνιαία αναφορά υπηρεσιών Γραφείου υποστήριξης Χρηστών</w:t>
      </w:r>
    </w:p>
    <w:p w14:paraId="20EFD5C3" w14:textId="77777777" w:rsidR="009123E6" w:rsidRPr="00C830DE" w:rsidRDefault="009123E6" w:rsidP="00012F1D">
      <w:pPr>
        <w:pStyle w:val="2"/>
        <w:numPr>
          <w:ilvl w:val="2"/>
          <w:numId w:val="32"/>
        </w:numPr>
        <w:rPr>
          <w:lang w:val="el-GR"/>
        </w:rPr>
      </w:pPr>
      <w:bookmarkStart w:id="426" w:name="_ΠΕ7:_Υπηρεσίες_Τεχνικής"/>
      <w:bookmarkStart w:id="427" w:name="_Ref88560391"/>
      <w:bookmarkStart w:id="428" w:name="_Ref88562376"/>
      <w:bookmarkStart w:id="429" w:name="_Ref88563761"/>
      <w:bookmarkStart w:id="430" w:name="_Ref88564926"/>
      <w:bookmarkStart w:id="431" w:name="_Toc99717338"/>
      <w:bookmarkEnd w:id="426"/>
      <w:r w:rsidRPr="00C830DE">
        <w:rPr>
          <w:lang w:val="el-GR"/>
        </w:rPr>
        <w:t>ΠΕ7: Υπηρεσίες Τεχνικής Υποστήριξης</w:t>
      </w:r>
      <w:bookmarkEnd w:id="427"/>
      <w:bookmarkEnd w:id="428"/>
      <w:bookmarkEnd w:id="429"/>
      <w:bookmarkEnd w:id="430"/>
      <w:bookmarkEnd w:id="431"/>
    </w:p>
    <w:p w14:paraId="2BE84B5E" w14:textId="77777777" w:rsidR="009123E6" w:rsidRPr="00230716" w:rsidRDefault="009123E6" w:rsidP="009123E6">
      <w:pPr>
        <w:rPr>
          <w:highlight w:val="yellow"/>
          <w:lang w:val="el-GR"/>
        </w:rPr>
      </w:pPr>
      <w:r w:rsidRPr="00230716">
        <w:rPr>
          <w:lang w:val="el-GR"/>
        </w:rPr>
        <w:t>Στο πλαίσιο των υπηρεσιών αυτών παρέχονται, υπό συγκεκριμένο εγγυημένο επίπεδο παρεχόμενων υπηρεσιών (</w:t>
      </w:r>
      <w:r w:rsidRPr="00FC563C">
        <w:t>SLA</w:t>
      </w:r>
      <w:r w:rsidRPr="00230716">
        <w:rPr>
          <w:lang w:val="el-GR"/>
        </w:rPr>
        <w:t>) ως ορίζεται κατωτέρω, υπηρεσίες υποστήριξης που αφορούν (α) τις υφιστάμενες εφαρμογές και έτοιμο λογισμικό του ΟΠΣ καθώς και (β) τα προϊόντα ή αγαθά που θα προσφερθούν στο πλαίσιο του παρόντος έργου και θα παραληφθούν τμηματικά όπως προβλέπεται, ήτοι:</w:t>
      </w:r>
      <w:r w:rsidRPr="00773F0D">
        <w:rPr>
          <w:lang w:val="el-GR"/>
        </w:rPr>
        <w:tab/>
      </w:r>
    </w:p>
    <w:p w14:paraId="09A03177" w14:textId="77777777" w:rsidR="009123E6" w:rsidRPr="00C830DE" w:rsidRDefault="009123E6" w:rsidP="00012F1D">
      <w:pPr>
        <w:pStyle w:val="aff"/>
        <w:numPr>
          <w:ilvl w:val="0"/>
          <w:numId w:val="51"/>
        </w:numPr>
        <w:rPr>
          <w:rFonts w:eastAsia="Arial"/>
          <w:b/>
          <w:bCs/>
          <w:lang w:val="el-GR"/>
        </w:rPr>
      </w:pPr>
      <w:r w:rsidRPr="00C830DE">
        <w:rPr>
          <w:rFonts w:eastAsia="Arial"/>
          <w:b/>
          <w:bCs/>
          <w:lang w:val="el-GR"/>
        </w:rPr>
        <w:t>ΣΥΝΤΗΡΗΣΗ ΕΤΟΙΜΟΥ ΛΟΓΙΣΜΙΚΟΥ</w:t>
      </w:r>
    </w:p>
    <w:p w14:paraId="61964D50" w14:textId="77777777" w:rsidR="009123E6" w:rsidRPr="00A277DA" w:rsidRDefault="009123E6" w:rsidP="009123E6">
      <w:pPr>
        <w:rPr>
          <w:rFonts w:eastAsia="Arial"/>
          <w:b/>
          <w:bCs/>
          <w:lang w:val="el-GR"/>
        </w:rPr>
      </w:pPr>
      <w:r w:rsidRPr="00A277DA">
        <w:rPr>
          <w:rFonts w:eastAsia="Arial"/>
          <w:b/>
          <w:bCs/>
          <w:lang w:val="el-GR"/>
        </w:rPr>
        <w:t>Διασφάλιση καλής λειτουργίας έτοιμου λογισμικού.</w:t>
      </w:r>
    </w:p>
    <w:p w14:paraId="5E20E0E9" w14:textId="69707CB5" w:rsidR="009123E6" w:rsidRPr="00773F0D" w:rsidRDefault="009123E6" w:rsidP="00012F1D">
      <w:pPr>
        <w:pStyle w:val="aff"/>
        <w:numPr>
          <w:ilvl w:val="0"/>
          <w:numId w:val="52"/>
        </w:numPr>
        <w:rPr>
          <w:rFonts w:eastAsia="Arial"/>
          <w:lang w:val="el-GR"/>
        </w:rPr>
      </w:pPr>
      <w:r w:rsidRPr="00C830DE">
        <w:rPr>
          <w:rFonts w:eastAsia="Arial"/>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w:t>
      </w:r>
      <w:r w:rsidRPr="00773F0D">
        <w:rPr>
          <w:rFonts w:eastAsia="Arial"/>
          <w:lang w:val="el-GR"/>
        </w:rPr>
        <w:t xml:space="preserve">αναγγελία (βλ. παρ. </w:t>
      </w:r>
      <w:r w:rsidR="00223D7E" w:rsidRPr="00E47D79">
        <w:fldChar w:fldCharType="begin"/>
      </w:r>
      <w:r w:rsidR="00223D7E" w:rsidRPr="00E47D79">
        <w:rPr>
          <w:lang w:val="el-GR"/>
        </w:rPr>
        <w:instrText xml:space="preserve"> </w:instrText>
      </w:r>
      <w:r w:rsidR="00223D7E" w:rsidRPr="00E47D79">
        <w:instrText>REF</w:instrText>
      </w:r>
      <w:r w:rsidR="00223D7E" w:rsidRPr="00E47D79">
        <w:rPr>
          <w:lang w:val="el-GR"/>
        </w:rPr>
        <w:instrText xml:space="preserve"> _</w:instrText>
      </w:r>
      <w:r w:rsidR="00223D7E" w:rsidRPr="00E47D79">
        <w:instrText>Ref</w:instrText>
      </w:r>
      <w:r w:rsidR="00223D7E" w:rsidRPr="00E47D79">
        <w:rPr>
          <w:lang w:val="el-GR"/>
        </w:rPr>
        <w:instrText>55388072 \</w:instrText>
      </w:r>
      <w:r w:rsidR="00223D7E" w:rsidRPr="00E47D79">
        <w:instrText>r</w:instrText>
      </w:r>
      <w:r w:rsidR="00223D7E" w:rsidRPr="00E47D79">
        <w:rPr>
          <w:lang w:val="el-GR"/>
        </w:rPr>
        <w:instrText xml:space="preserve"> \</w:instrText>
      </w:r>
      <w:r w:rsidR="00223D7E" w:rsidRPr="00E47D79">
        <w:instrText>h</w:instrText>
      </w:r>
      <w:r w:rsidR="00223D7E" w:rsidRPr="00E47D79">
        <w:rPr>
          <w:lang w:val="el-GR"/>
        </w:rPr>
        <w:instrText xml:space="preserve">  \* </w:instrText>
      </w:r>
      <w:r w:rsidR="00223D7E" w:rsidRPr="00E47D79">
        <w:instrText>MERGEFORMAT</w:instrText>
      </w:r>
      <w:r w:rsidR="00223D7E" w:rsidRPr="00E47D79">
        <w:rPr>
          <w:lang w:val="el-GR"/>
        </w:rPr>
        <w:instrText xml:space="preserve"> </w:instrText>
      </w:r>
      <w:r w:rsidR="00223D7E" w:rsidRPr="00E47D79">
        <w:fldChar w:fldCharType="separate"/>
      </w:r>
      <w:r w:rsidR="00074F77" w:rsidRPr="00074F77">
        <w:rPr>
          <w:lang w:val="el-GR"/>
        </w:rPr>
        <w:t>6.3</w:t>
      </w:r>
      <w:r w:rsidR="00223D7E" w:rsidRPr="00E47D79">
        <w:fldChar w:fldCharType="end"/>
      </w:r>
      <w:r w:rsidRPr="00773F0D">
        <w:rPr>
          <w:rFonts w:eastAsia="Arial"/>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223D7E" w:rsidRPr="00E47D79">
        <w:fldChar w:fldCharType="begin"/>
      </w:r>
      <w:r w:rsidR="00223D7E" w:rsidRPr="00E47D79">
        <w:rPr>
          <w:lang w:val="el-GR"/>
        </w:rPr>
        <w:instrText xml:space="preserve"> </w:instrText>
      </w:r>
      <w:r w:rsidR="00223D7E" w:rsidRPr="00E47D79">
        <w:instrText>REF</w:instrText>
      </w:r>
      <w:r w:rsidR="00223D7E" w:rsidRPr="00E47D79">
        <w:rPr>
          <w:lang w:val="el-GR"/>
        </w:rPr>
        <w:instrText xml:space="preserve"> _</w:instrText>
      </w:r>
      <w:r w:rsidR="00223D7E" w:rsidRPr="00E47D79">
        <w:instrText>Ref</w:instrText>
      </w:r>
      <w:r w:rsidR="00223D7E" w:rsidRPr="00E47D79">
        <w:rPr>
          <w:lang w:val="el-GR"/>
        </w:rPr>
        <w:instrText>55388072 \</w:instrText>
      </w:r>
      <w:r w:rsidR="00223D7E" w:rsidRPr="00E47D79">
        <w:instrText>r</w:instrText>
      </w:r>
      <w:r w:rsidR="00223D7E" w:rsidRPr="00E47D79">
        <w:rPr>
          <w:lang w:val="el-GR"/>
        </w:rPr>
        <w:instrText xml:space="preserve"> \</w:instrText>
      </w:r>
      <w:r w:rsidR="00223D7E" w:rsidRPr="00E47D79">
        <w:instrText>h</w:instrText>
      </w:r>
      <w:r w:rsidR="00223D7E" w:rsidRPr="00E47D79">
        <w:rPr>
          <w:lang w:val="el-GR"/>
        </w:rPr>
        <w:instrText xml:space="preserve">  \* </w:instrText>
      </w:r>
      <w:r w:rsidR="00223D7E" w:rsidRPr="00E47D79">
        <w:instrText>MERGEFORMAT</w:instrText>
      </w:r>
      <w:r w:rsidR="00223D7E" w:rsidRPr="00E47D79">
        <w:rPr>
          <w:lang w:val="el-GR"/>
        </w:rPr>
        <w:instrText xml:space="preserve"> </w:instrText>
      </w:r>
      <w:r w:rsidR="00223D7E" w:rsidRPr="00E47D79">
        <w:fldChar w:fldCharType="separate"/>
      </w:r>
      <w:r w:rsidR="00074F77" w:rsidRPr="00074F77">
        <w:rPr>
          <w:lang w:val="el-GR"/>
        </w:rPr>
        <w:t>6.3</w:t>
      </w:r>
      <w:r w:rsidR="00223D7E" w:rsidRPr="00E47D79">
        <w:fldChar w:fldCharType="end"/>
      </w:r>
      <w:r w:rsidRPr="00773F0D">
        <w:rPr>
          <w:rFonts w:eastAsia="Arial"/>
          <w:lang w:val="el-GR"/>
        </w:rPr>
        <w:t>. Τήρηση Εγγυημένου Επιπέδου Υπηρεσιών  Ρήτρες, επιβάλλονται οι προβλεπόμενες ρήτρες.</w:t>
      </w:r>
    </w:p>
    <w:p w14:paraId="2E61253C" w14:textId="77777777" w:rsidR="009123E6" w:rsidRPr="00C830DE" w:rsidRDefault="009123E6" w:rsidP="00012F1D">
      <w:pPr>
        <w:pStyle w:val="aff"/>
        <w:numPr>
          <w:ilvl w:val="0"/>
          <w:numId w:val="52"/>
        </w:numPr>
        <w:rPr>
          <w:rFonts w:eastAsia="Arial"/>
          <w:lang w:val="el-GR"/>
        </w:rPr>
      </w:pPr>
      <w:r w:rsidRPr="00C830DE">
        <w:rPr>
          <w:rFonts w:eastAsia="Arial"/>
          <w:lang w:val="el-GR"/>
        </w:rPr>
        <w:t>Προληπτική συντήρηση με παράδοση - εγκατάσταση δυο (2) φορές το χρόνο κατ' ελάχιστον των</w:t>
      </w:r>
      <w:r w:rsidRPr="00C830DE">
        <w:rPr>
          <w:lang w:val="el-GR"/>
        </w:rPr>
        <w:t xml:space="preserve"> </w:t>
      </w:r>
      <w:r w:rsidRPr="00C830DE">
        <w:rPr>
          <w:rFonts w:eastAsia="Arial"/>
        </w:rPr>
        <w:t>patches</w:t>
      </w:r>
      <w:r w:rsidRPr="00C830DE">
        <w:rPr>
          <w:rFonts w:eastAsia="Arial"/>
          <w:lang w:val="el-GR"/>
        </w:rPr>
        <w:t xml:space="preserve"> (</w:t>
      </w:r>
      <w:r w:rsidRPr="00C830DE">
        <w:rPr>
          <w:rFonts w:eastAsia="Arial"/>
        </w:rPr>
        <w:t>security</w:t>
      </w:r>
      <w:r w:rsidRPr="00C830DE">
        <w:rPr>
          <w:rFonts w:eastAsia="Arial"/>
          <w:lang w:val="el-GR"/>
        </w:rPr>
        <w:t xml:space="preserve"> - βελτιώσεις)</w:t>
      </w:r>
    </w:p>
    <w:p w14:paraId="5FDE396D" w14:textId="77777777" w:rsidR="009123E6" w:rsidRPr="00C830DE" w:rsidRDefault="009123E6" w:rsidP="00012F1D">
      <w:pPr>
        <w:pStyle w:val="aff"/>
        <w:numPr>
          <w:ilvl w:val="0"/>
          <w:numId w:val="52"/>
        </w:numPr>
        <w:rPr>
          <w:rFonts w:eastAsia="Arial"/>
          <w:lang w:val="el-GR"/>
        </w:rPr>
      </w:pPr>
      <w:r w:rsidRPr="00C830DE">
        <w:rPr>
          <w:rFonts w:eastAsia="Arial"/>
          <w:lang w:val="el-GR"/>
        </w:rPr>
        <w:t>Την βελτιστοποίηση (</w:t>
      </w:r>
      <w:r w:rsidRPr="00C830DE">
        <w:rPr>
          <w:rFonts w:eastAsia="Arial"/>
        </w:rPr>
        <w:t>Tuning</w:t>
      </w:r>
      <w:r w:rsidRPr="00C830DE">
        <w:rPr>
          <w:rFonts w:eastAsia="Arial"/>
          <w:lang w:val="el-GR"/>
        </w:rPr>
        <w:t>) της απόδοσης του λογισμικού</w:t>
      </w:r>
    </w:p>
    <w:p w14:paraId="6B4DE123" w14:textId="77777777" w:rsidR="009123E6" w:rsidRPr="00C830DE" w:rsidRDefault="009123E6" w:rsidP="00012F1D">
      <w:pPr>
        <w:pStyle w:val="aff"/>
        <w:numPr>
          <w:ilvl w:val="0"/>
          <w:numId w:val="52"/>
        </w:numPr>
        <w:rPr>
          <w:rFonts w:eastAsia="Arial"/>
          <w:lang w:val="el-GR"/>
        </w:rPr>
      </w:pPr>
      <w:r w:rsidRPr="00C830DE">
        <w:rPr>
          <w:rFonts w:eastAsia="Arial"/>
          <w:lang w:val="el-GR"/>
        </w:rPr>
        <w:t>Παράδοση - εγκατάσταση τυχόν νέων εκδόσεων λογισμικού, μετά από έγκριση της ΕΠΕ.</w:t>
      </w:r>
    </w:p>
    <w:p w14:paraId="25C2F40D" w14:textId="77777777" w:rsidR="009123E6" w:rsidRPr="00C830DE" w:rsidRDefault="009123E6" w:rsidP="00012F1D">
      <w:pPr>
        <w:pStyle w:val="aff"/>
        <w:numPr>
          <w:ilvl w:val="0"/>
          <w:numId w:val="52"/>
        </w:numPr>
        <w:rPr>
          <w:rFonts w:eastAsia="Arial"/>
          <w:lang w:val="el-GR"/>
        </w:rPr>
      </w:pPr>
      <w:r w:rsidRPr="00C830DE">
        <w:rPr>
          <w:rFonts w:eastAsia="Arial"/>
          <w:lang w:val="el-GR"/>
        </w:rPr>
        <w:t xml:space="preserve">Εξασφάλιση ορθής λειτουργίας όλων των </w:t>
      </w:r>
      <w:r w:rsidRPr="00C830DE">
        <w:rPr>
          <w:rFonts w:eastAsia="Arial"/>
        </w:rPr>
        <w:t>customizations</w:t>
      </w:r>
      <w:r w:rsidRPr="00C830DE">
        <w:rPr>
          <w:rFonts w:eastAsia="Arial"/>
          <w:lang w:val="el-GR"/>
        </w:rPr>
        <w:t xml:space="preserve">, </w:t>
      </w:r>
      <w:proofErr w:type="spellStart"/>
      <w:r w:rsidRPr="00C830DE">
        <w:rPr>
          <w:rFonts w:eastAsia="Arial"/>
          <w:lang w:val="el-GR"/>
        </w:rPr>
        <w:t>διεπαφών</w:t>
      </w:r>
      <w:proofErr w:type="spellEnd"/>
      <w:r w:rsidRPr="00C830DE">
        <w:rPr>
          <w:rFonts w:eastAsia="Arial"/>
          <w:lang w:val="el-GR"/>
        </w:rPr>
        <w:t xml:space="preserve"> με άλλα συστήματα, κ.λπ., με τις νεότερες εκδόσεις.</w:t>
      </w:r>
    </w:p>
    <w:p w14:paraId="431965C6" w14:textId="77777777" w:rsidR="009123E6" w:rsidRPr="00C830DE" w:rsidRDefault="009123E6" w:rsidP="00012F1D">
      <w:pPr>
        <w:pStyle w:val="aff"/>
        <w:numPr>
          <w:ilvl w:val="0"/>
          <w:numId w:val="52"/>
        </w:numPr>
        <w:rPr>
          <w:rFonts w:eastAsia="Arial"/>
          <w:lang w:val="el-GR"/>
        </w:rPr>
      </w:pPr>
      <w:r w:rsidRPr="00C830DE">
        <w:rPr>
          <w:rFonts w:eastAsia="Arial"/>
          <w:lang w:val="el-GR"/>
        </w:rPr>
        <w:lastRenderedPageBreak/>
        <w:t>Παράδοση αντιτύπων όλων των μεταβολών ή των επανεκδόσεων ή τροποποιήσεων των εγχειριδίων λογισμικού.</w:t>
      </w:r>
    </w:p>
    <w:p w14:paraId="4062289C" w14:textId="77777777" w:rsidR="009123E6" w:rsidRPr="00230716" w:rsidRDefault="009123E6" w:rsidP="009123E6">
      <w:pPr>
        <w:rPr>
          <w:rFonts w:eastAsia="Arial"/>
          <w:lang w:val="el-GR"/>
        </w:rPr>
      </w:pPr>
    </w:p>
    <w:p w14:paraId="10BCADAF" w14:textId="77777777" w:rsidR="009123E6" w:rsidRPr="00A277DA" w:rsidRDefault="009123E6" w:rsidP="00012F1D">
      <w:pPr>
        <w:pStyle w:val="aff"/>
        <w:numPr>
          <w:ilvl w:val="0"/>
          <w:numId w:val="51"/>
        </w:numPr>
        <w:rPr>
          <w:rFonts w:eastAsia="Arial"/>
          <w:b/>
          <w:bCs/>
          <w:lang w:val="el-GR"/>
        </w:rPr>
      </w:pPr>
      <w:r w:rsidRPr="00A277DA">
        <w:rPr>
          <w:rFonts w:eastAsia="Arial"/>
          <w:b/>
          <w:bCs/>
          <w:lang w:val="el-GR"/>
        </w:rPr>
        <w:t>ΣΥΝΤΗΡΗΣΗ ΕΦΑΡΜΟΓΗΣ/ΩΝ</w:t>
      </w:r>
    </w:p>
    <w:p w14:paraId="315FD137" w14:textId="77777777" w:rsidR="009123E6" w:rsidRPr="00A277DA" w:rsidRDefault="009123E6" w:rsidP="009123E6">
      <w:pPr>
        <w:rPr>
          <w:rFonts w:eastAsia="Arial"/>
          <w:b/>
          <w:bCs/>
          <w:lang w:val="el-GR"/>
        </w:rPr>
      </w:pPr>
      <w:r w:rsidRPr="00A277DA">
        <w:rPr>
          <w:rFonts w:eastAsia="Arial"/>
          <w:b/>
          <w:bCs/>
          <w:lang w:val="el-GR"/>
        </w:rPr>
        <w:t>Διασφάλιση καλής λειτουργίας εφαρμογής/</w:t>
      </w:r>
      <w:proofErr w:type="spellStart"/>
      <w:r w:rsidRPr="00A277DA">
        <w:rPr>
          <w:rFonts w:eastAsia="Arial"/>
          <w:b/>
          <w:bCs/>
          <w:lang w:val="el-GR"/>
        </w:rPr>
        <w:t>ών</w:t>
      </w:r>
      <w:proofErr w:type="spellEnd"/>
      <w:r w:rsidRPr="00A277DA">
        <w:rPr>
          <w:rFonts w:eastAsia="Arial"/>
          <w:b/>
          <w:bCs/>
          <w:lang w:val="el-GR"/>
        </w:rPr>
        <w:t>.</w:t>
      </w:r>
    </w:p>
    <w:p w14:paraId="43E9FF20" w14:textId="447D8EB4" w:rsidR="009123E6" w:rsidRPr="00A277DA" w:rsidRDefault="009123E6" w:rsidP="00012F1D">
      <w:pPr>
        <w:pStyle w:val="aff"/>
        <w:numPr>
          <w:ilvl w:val="0"/>
          <w:numId w:val="53"/>
        </w:numPr>
        <w:rPr>
          <w:rFonts w:eastAsia="Arial"/>
          <w:lang w:val="el-GR"/>
        </w:rPr>
      </w:pPr>
      <w:r w:rsidRPr="00A277DA">
        <w:rPr>
          <w:rFonts w:eastAsia="Arial"/>
          <w:lang w:val="el-GR"/>
        </w:rPr>
        <w:t>Αποκατάσταση ανωμαλιών λειτουργίας (</w:t>
      </w:r>
      <w:r w:rsidRPr="00A277DA">
        <w:rPr>
          <w:rFonts w:eastAsia="Arial"/>
        </w:rPr>
        <w:t>bugs</w:t>
      </w:r>
      <w:r w:rsidRPr="00A277DA">
        <w:rPr>
          <w:rFonts w:eastAsia="Arial"/>
          <w:lang w:val="el-GR"/>
        </w:rPr>
        <w:t>) της/ων εφαρμογής/</w:t>
      </w:r>
      <w:proofErr w:type="spellStart"/>
      <w:r w:rsidRPr="00A277DA">
        <w:rPr>
          <w:rFonts w:eastAsia="Arial"/>
          <w:lang w:val="el-GR"/>
        </w:rPr>
        <w:t>ών</w:t>
      </w:r>
      <w:proofErr w:type="spellEnd"/>
      <w:r w:rsidRPr="00A277DA">
        <w:rPr>
          <w:rFonts w:eastAsia="Arial"/>
          <w:lang w:val="el-GR"/>
        </w:rPr>
        <w:t xml:space="preserve">.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00223D7E" w:rsidRPr="00E47D79">
        <w:fldChar w:fldCharType="begin"/>
      </w:r>
      <w:r w:rsidR="00223D7E" w:rsidRPr="00E47D79">
        <w:rPr>
          <w:lang w:val="el-GR"/>
        </w:rPr>
        <w:instrText xml:space="preserve"> </w:instrText>
      </w:r>
      <w:r w:rsidR="00223D7E" w:rsidRPr="00E47D79">
        <w:instrText>REF</w:instrText>
      </w:r>
      <w:r w:rsidR="00223D7E" w:rsidRPr="00E47D79">
        <w:rPr>
          <w:lang w:val="el-GR"/>
        </w:rPr>
        <w:instrText xml:space="preserve"> _</w:instrText>
      </w:r>
      <w:r w:rsidR="00223D7E" w:rsidRPr="00E47D79">
        <w:instrText>Ref</w:instrText>
      </w:r>
      <w:r w:rsidR="00223D7E" w:rsidRPr="00E47D79">
        <w:rPr>
          <w:lang w:val="el-GR"/>
        </w:rPr>
        <w:instrText>55388072 \</w:instrText>
      </w:r>
      <w:r w:rsidR="00223D7E" w:rsidRPr="00E47D79">
        <w:instrText>r</w:instrText>
      </w:r>
      <w:r w:rsidR="00223D7E" w:rsidRPr="00E47D79">
        <w:rPr>
          <w:lang w:val="el-GR"/>
        </w:rPr>
        <w:instrText xml:space="preserve"> \</w:instrText>
      </w:r>
      <w:r w:rsidR="00223D7E" w:rsidRPr="00E47D79">
        <w:instrText>h</w:instrText>
      </w:r>
      <w:r w:rsidR="00223D7E" w:rsidRPr="00E47D79">
        <w:rPr>
          <w:lang w:val="el-GR"/>
        </w:rPr>
        <w:instrText xml:space="preserve">  \* </w:instrText>
      </w:r>
      <w:r w:rsidR="00223D7E" w:rsidRPr="00E47D79">
        <w:instrText>MERGEFORMAT</w:instrText>
      </w:r>
      <w:r w:rsidR="00223D7E" w:rsidRPr="00E47D79">
        <w:rPr>
          <w:lang w:val="el-GR"/>
        </w:rPr>
        <w:instrText xml:space="preserve"> </w:instrText>
      </w:r>
      <w:r w:rsidR="00223D7E" w:rsidRPr="00E47D79">
        <w:fldChar w:fldCharType="separate"/>
      </w:r>
      <w:r w:rsidR="00074F77" w:rsidRPr="00074F77">
        <w:rPr>
          <w:lang w:val="el-GR"/>
        </w:rPr>
        <w:t>6.3</w:t>
      </w:r>
      <w:r w:rsidR="00223D7E" w:rsidRPr="00E47D79">
        <w:fldChar w:fldCharType="end"/>
      </w:r>
      <w:r>
        <w:rPr>
          <w:rFonts w:eastAsia="Arial"/>
          <w:lang w:val="el-GR"/>
        </w:rPr>
        <w:t>.</w:t>
      </w:r>
      <w:r w:rsidRPr="00A277DA">
        <w:rPr>
          <w:rFonts w:eastAsia="Arial"/>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223D7E" w:rsidRPr="00E47D79">
        <w:fldChar w:fldCharType="begin"/>
      </w:r>
      <w:r w:rsidR="00223D7E" w:rsidRPr="00E47D79">
        <w:rPr>
          <w:lang w:val="el-GR"/>
        </w:rPr>
        <w:instrText xml:space="preserve"> </w:instrText>
      </w:r>
      <w:r w:rsidR="00223D7E" w:rsidRPr="00E47D79">
        <w:instrText>REF</w:instrText>
      </w:r>
      <w:r w:rsidR="00223D7E" w:rsidRPr="00E47D79">
        <w:rPr>
          <w:lang w:val="el-GR"/>
        </w:rPr>
        <w:instrText xml:space="preserve"> _</w:instrText>
      </w:r>
      <w:r w:rsidR="00223D7E" w:rsidRPr="00E47D79">
        <w:instrText>Ref</w:instrText>
      </w:r>
      <w:r w:rsidR="00223D7E" w:rsidRPr="00E47D79">
        <w:rPr>
          <w:lang w:val="el-GR"/>
        </w:rPr>
        <w:instrText>55388072 \</w:instrText>
      </w:r>
      <w:r w:rsidR="00223D7E" w:rsidRPr="00E47D79">
        <w:instrText>r</w:instrText>
      </w:r>
      <w:r w:rsidR="00223D7E" w:rsidRPr="00E47D79">
        <w:rPr>
          <w:lang w:val="el-GR"/>
        </w:rPr>
        <w:instrText xml:space="preserve"> \</w:instrText>
      </w:r>
      <w:r w:rsidR="00223D7E" w:rsidRPr="00E47D79">
        <w:instrText>h</w:instrText>
      </w:r>
      <w:r w:rsidR="00223D7E" w:rsidRPr="00E47D79">
        <w:rPr>
          <w:lang w:val="el-GR"/>
        </w:rPr>
        <w:instrText xml:space="preserve">  \* </w:instrText>
      </w:r>
      <w:r w:rsidR="00223D7E" w:rsidRPr="00E47D79">
        <w:instrText>MERGEFORMAT</w:instrText>
      </w:r>
      <w:r w:rsidR="00223D7E" w:rsidRPr="00E47D79">
        <w:rPr>
          <w:lang w:val="el-GR"/>
        </w:rPr>
        <w:instrText xml:space="preserve"> </w:instrText>
      </w:r>
      <w:r w:rsidR="00223D7E" w:rsidRPr="00E47D79">
        <w:fldChar w:fldCharType="separate"/>
      </w:r>
      <w:r w:rsidR="00074F77" w:rsidRPr="00074F77">
        <w:rPr>
          <w:lang w:val="el-GR"/>
        </w:rPr>
        <w:t>6.3</w:t>
      </w:r>
      <w:r w:rsidR="00223D7E" w:rsidRPr="00E47D79">
        <w:fldChar w:fldCharType="end"/>
      </w:r>
      <w:r w:rsidRPr="00773F0D">
        <w:rPr>
          <w:rFonts w:eastAsia="Arial"/>
          <w:lang w:val="el-GR"/>
        </w:rPr>
        <w:t>. Τήρηση Εγγυημένου Επιπέδου Υπηρεσιών Ρήτρες,</w:t>
      </w:r>
      <w:r w:rsidRPr="00A277DA">
        <w:rPr>
          <w:rFonts w:eastAsia="Arial"/>
          <w:lang w:val="el-GR"/>
        </w:rPr>
        <w:t xml:space="preserve"> επιβάλλονται οι προβλεπόμενες ρήτρες.</w:t>
      </w:r>
    </w:p>
    <w:p w14:paraId="02ED47CB" w14:textId="77777777" w:rsidR="009123E6" w:rsidRPr="00A277DA" w:rsidRDefault="009123E6" w:rsidP="00012F1D">
      <w:pPr>
        <w:pStyle w:val="aff"/>
        <w:numPr>
          <w:ilvl w:val="0"/>
          <w:numId w:val="53"/>
        </w:numPr>
        <w:rPr>
          <w:rFonts w:eastAsia="Arial"/>
          <w:lang w:val="el-GR"/>
        </w:rPr>
      </w:pPr>
      <w:r w:rsidRPr="00A277DA">
        <w:rPr>
          <w:rFonts w:eastAsia="Arial"/>
          <w:lang w:val="el-GR"/>
        </w:rPr>
        <w:t>Εντοπισμός αιτιών βλαβών/ δυσλειτουργιών και αποκατάσταση.</w:t>
      </w:r>
    </w:p>
    <w:p w14:paraId="63E7F010" w14:textId="77777777" w:rsidR="009123E6" w:rsidRPr="00A277DA" w:rsidRDefault="009123E6" w:rsidP="00012F1D">
      <w:pPr>
        <w:pStyle w:val="aff"/>
        <w:numPr>
          <w:ilvl w:val="0"/>
          <w:numId w:val="53"/>
        </w:numPr>
        <w:rPr>
          <w:rFonts w:eastAsia="Arial"/>
          <w:lang w:val="el-GR"/>
        </w:rPr>
      </w:pPr>
      <w:r w:rsidRPr="00A277DA">
        <w:rPr>
          <w:rFonts w:eastAsia="Arial"/>
          <w:lang w:val="el-GR"/>
        </w:rPr>
        <w:t>Παράδοση - εγκατάσταση τυχόν νέων εκδόσεων των εφαρμογών, μετά από έγκριση της ΕΠΠΕ.</w:t>
      </w:r>
    </w:p>
    <w:p w14:paraId="53F1944B" w14:textId="77777777" w:rsidR="009123E6" w:rsidRPr="00A277DA" w:rsidRDefault="009123E6" w:rsidP="00012F1D">
      <w:pPr>
        <w:pStyle w:val="aff"/>
        <w:numPr>
          <w:ilvl w:val="0"/>
          <w:numId w:val="53"/>
        </w:numPr>
        <w:rPr>
          <w:rFonts w:eastAsia="Arial"/>
          <w:lang w:val="el-GR"/>
        </w:rPr>
      </w:pPr>
      <w:r w:rsidRPr="00A277DA">
        <w:rPr>
          <w:rFonts w:eastAsia="Arial"/>
          <w:lang w:val="el-GR"/>
        </w:rPr>
        <w:t>Σε περίπτωση που η εγκατάσταση νέας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w:t>
      </w:r>
    </w:p>
    <w:p w14:paraId="75D2E319" w14:textId="77777777" w:rsidR="009123E6" w:rsidRPr="00A277DA" w:rsidRDefault="009123E6" w:rsidP="00012F1D">
      <w:pPr>
        <w:pStyle w:val="aff"/>
        <w:numPr>
          <w:ilvl w:val="0"/>
          <w:numId w:val="53"/>
        </w:numPr>
        <w:rPr>
          <w:rFonts w:eastAsia="Arial"/>
          <w:lang w:val="el-GR"/>
        </w:rPr>
      </w:pPr>
      <w:r w:rsidRPr="00A277DA">
        <w:rPr>
          <w:rFonts w:eastAsia="Arial"/>
          <w:lang w:val="el-GR"/>
        </w:rPr>
        <w:t xml:space="preserve">Εξασφάλιση ορθής λειτουργίας όλων των </w:t>
      </w:r>
      <w:r w:rsidRPr="00A277DA">
        <w:rPr>
          <w:rFonts w:eastAsia="Arial"/>
        </w:rPr>
        <w:t>customizations</w:t>
      </w:r>
      <w:r w:rsidRPr="00A277DA">
        <w:rPr>
          <w:rFonts w:eastAsia="Arial"/>
          <w:lang w:val="el-GR"/>
        </w:rPr>
        <w:t xml:space="preserve">, </w:t>
      </w:r>
      <w:proofErr w:type="spellStart"/>
      <w:r w:rsidRPr="00A277DA">
        <w:rPr>
          <w:rFonts w:eastAsia="Arial"/>
          <w:lang w:val="el-GR"/>
        </w:rPr>
        <w:t>διεπαφών</w:t>
      </w:r>
      <w:proofErr w:type="spellEnd"/>
      <w:r w:rsidRPr="00A277DA">
        <w:rPr>
          <w:rFonts w:eastAsia="Arial"/>
          <w:lang w:val="el-GR"/>
        </w:rPr>
        <w:t xml:space="preserve"> με άλλα συστήματα, κ.λπ., με τις</w:t>
      </w:r>
      <w:r w:rsidRPr="00A277DA">
        <w:rPr>
          <w:lang w:val="el-GR"/>
        </w:rPr>
        <w:t xml:space="preserve"> </w:t>
      </w:r>
      <w:r w:rsidRPr="00A277DA">
        <w:rPr>
          <w:rFonts w:eastAsia="Arial"/>
          <w:lang w:val="el-GR"/>
        </w:rPr>
        <w:t>νεότερες εκδόσεις.</w:t>
      </w:r>
    </w:p>
    <w:p w14:paraId="365F3ED4" w14:textId="77777777" w:rsidR="009123E6" w:rsidRPr="00A277DA" w:rsidRDefault="009123E6" w:rsidP="00012F1D">
      <w:pPr>
        <w:pStyle w:val="aff"/>
        <w:numPr>
          <w:ilvl w:val="0"/>
          <w:numId w:val="53"/>
        </w:numPr>
        <w:rPr>
          <w:rFonts w:eastAsia="Arial"/>
          <w:lang w:val="el-GR"/>
        </w:rPr>
      </w:pPr>
      <w:r w:rsidRPr="00A277DA">
        <w:rPr>
          <w:rFonts w:eastAsia="Arial"/>
          <w:lang w:val="el-GR"/>
        </w:rPr>
        <w:t>Παράδοση αντιτύπων όλων των μεταβολών ή των επανεκδόσεων ή τροποποιήσεων των εγχειριδίων</w:t>
      </w:r>
      <w:r w:rsidRPr="00A277DA">
        <w:rPr>
          <w:lang w:val="el-GR"/>
        </w:rPr>
        <w:t xml:space="preserve"> </w:t>
      </w:r>
      <w:r w:rsidRPr="00A277DA">
        <w:rPr>
          <w:rFonts w:eastAsia="Arial"/>
          <w:lang w:val="el-GR"/>
        </w:rPr>
        <w:t>εφαρμογής/</w:t>
      </w:r>
      <w:proofErr w:type="spellStart"/>
      <w:r w:rsidRPr="00A277DA">
        <w:rPr>
          <w:rFonts w:eastAsia="Arial"/>
          <w:lang w:val="el-GR"/>
        </w:rPr>
        <w:t>ών</w:t>
      </w:r>
      <w:proofErr w:type="spellEnd"/>
      <w:r w:rsidRPr="00A277DA">
        <w:rPr>
          <w:rFonts w:eastAsia="Arial"/>
          <w:lang w:val="el-GR"/>
        </w:rPr>
        <w:t>.</w:t>
      </w:r>
    </w:p>
    <w:p w14:paraId="7EFA1185" w14:textId="77777777" w:rsidR="009123E6" w:rsidRPr="00230716" w:rsidRDefault="009123E6" w:rsidP="009123E6">
      <w:pPr>
        <w:rPr>
          <w:rFonts w:eastAsia="Arial"/>
          <w:lang w:val="el-GR"/>
        </w:rPr>
      </w:pPr>
    </w:p>
    <w:p w14:paraId="5A7F1898" w14:textId="77777777" w:rsidR="009123E6" w:rsidRPr="00230716" w:rsidRDefault="009123E6" w:rsidP="009123E6">
      <w:pPr>
        <w:rPr>
          <w:rFonts w:eastAsia="Arial"/>
          <w:lang w:val="el-GR"/>
        </w:rPr>
      </w:pPr>
      <w:r w:rsidRPr="00230716">
        <w:rPr>
          <w:lang w:val="el-GR"/>
        </w:rPr>
        <w:t>Εκροή του παρόντος Πακέτου εργασίας είναι το παραδοτέο :</w:t>
      </w:r>
    </w:p>
    <w:p w14:paraId="58DF7408" w14:textId="77777777" w:rsidR="009123E6" w:rsidRPr="00A277DA" w:rsidRDefault="009123E6" w:rsidP="00012F1D">
      <w:pPr>
        <w:pStyle w:val="aff"/>
        <w:numPr>
          <w:ilvl w:val="0"/>
          <w:numId w:val="87"/>
        </w:numPr>
        <w:rPr>
          <w:b/>
          <w:bCs/>
          <w:u w:val="single"/>
          <w:lang w:val="el-GR"/>
        </w:rPr>
      </w:pPr>
      <w:r w:rsidRPr="00A277DA">
        <w:rPr>
          <w:b/>
          <w:bCs/>
          <w:u w:val="single"/>
          <w:lang w:val="el-GR"/>
        </w:rPr>
        <w:t>Τριμηνιαία Αναφορά υπηρεσιών Τεχνικής Υποστήριξης</w:t>
      </w:r>
    </w:p>
    <w:p w14:paraId="0F733791" w14:textId="77777777" w:rsidR="009123E6" w:rsidRPr="00230716" w:rsidRDefault="009123E6" w:rsidP="009123E6">
      <w:pPr>
        <w:rPr>
          <w:lang w:val="el-GR"/>
        </w:rPr>
      </w:pPr>
    </w:p>
    <w:p w14:paraId="5227754A" w14:textId="77777777" w:rsidR="009123E6" w:rsidRPr="00A277DA" w:rsidRDefault="009123E6" w:rsidP="00012F1D">
      <w:pPr>
        <w:pStyle w:val="2"/>
        <w:numPr>
          <w:ilvl w:val="2"/>
          <w:numId w:val="32"/>
        </w:numPr>
        <w:rPr>
          <w:lang w:val="el-GR"/>
        </w:rPr>
      </w:pPr>
      <w:bookmarkStart w:id="432" w:name="_ΠΕ8_:_Υπηρεσίες"/>
      <w:bookmarkStart w:id="433" w:name="_Ref88560397"/>
      <w:bookmarkStart w:id="434" w:name="_Ref88562391"/>
      <w:bookmarkStart w:id="435" w:name="_Ref88563768"/>
      <w:bookmarkStart w:id="436" w:name="_Ref88564933"/>
      <w:bookmarkStart w:id="437" w:name="_Toc99717339"/>
      <w:bookmarkEnd w:id="432"/>
      <w:r w:rsidRPr="00A277DA">
        <w:rPr>
          <w:lang w:val="el-GR"/>
        </w:rPr>
        <w:t>ΠΕ8 : Υπηρεσίες Συντήρησης περιφερειακού εξοπλισμού</w:t>
      </w:r>
      <w:bookmarkEnd w:id="433"/>
      <w:bookmarkEnd w:id="434"/>
      <w:bookmarkEnd w:id="435"/>
      <w:bookmarkEnd w:id="436"/>
      <w:bookmarkEnd w:id="437"/>
    </w:p>
    <w:p w14:paraId="4ECB79E3" w14:textId="77777777" w:rsidR="009123E6" w:rsidRPr="00230716" w:rsidRDefault="009123E6" w:rsidP="009123E6">
      <w:pPr>
        <w:rPr>
          <w:lang w:val="el-GR"/>
        </w:rPr>
      </w:pPr>
      <w:r w:rsidRPr="00230716">
        <w:rPr>
          <w:lang w:val="el-GR"/>
        </w:rPr>
        <w:t>Στο πλαίσιο των υπηρεσιών αυτών παρέχονται, υπό συγκεκριμένο εγγυημένο επίπεδο παρεχόμενων υπηρεσιών (</w:t>
      </w:r>
      <w:r w:rsidRPr="00FC563C">
        <w:t>SLA</w:t>
      </w:r>
      <w:r w:rsidRPr="00230716">
        <w:rPr>
          <w:lang w:val="el-GR"/>
        </w:rPr>
        <w:t xml:space="preserve">) ως ορίζεται κατωτέρω, υπηρεσίες υποστήριξης που αφορούν στον υφιστάμενο περιφερειακό εξοπλισμό στα ΚΚ όπως αποτυπώνεται στην </w:t>
      </w:r>
      <w:r w:rsidRPr="00773F0D">
        <w:rPr>
          <w:lang w:val="el-GR"/>
        </w:rPr>
        <w:t xml:space="preserve">παράγραφο </w:t>
      </w:r>
      <w:hyperlink w:anchor="_Συνοπτική_περιγραφή_υφιστάμενων" w:history="1">
        <w:r w:rsidRPr="00F601B8">
          <w:rPr>
            <w:rStyle w:val="-"/>
            <w:lang w:val="el-GR"/>
          </w:rPr>
          <w:t>1.2.2.2</w:t>
        </w:r>
      </w:hyperlink>
      <w:r>
        <w:rPr>
          <w:lang w:val="el-GR"/>
        </w:rPr>
        <w:t xml:space="preserve"> του Παραρτήματος Ι</w:t>
      </w:r>
      <w:r w:rsidRPr="00773F0D">
        <w:rPr>
          <w:lang w:val="el-GR"/>
        </w:rPr>
        <w:t>, ήτοι :</w:t>
      </w:r>
    </w:p>
    <w:p w14:paraId="6F0FE9C8" w14:textId="77777777" w:rsidR="009123E6" w:rsidRPr="00A277DA" w:rsidRDefault="009123E6" w:rsidP="00012F1D">
      <w:pPr>
        <w:pStyle w:val="aff"/>
        <w:numPr>
          <w:ilvl w:val="0"/>
          <w:numId w:val="54"/>
        </w:numPr>
        <w:rPr>
          <w:b/>
          <w:bCs/>
          <w:lang w:val="el-GR"/>
        </w:rPr>
      </w:pPr>
      <w:r w:rsidRPr="00A277DA">
        <w:rPr>
          <w:rFonts w:eastAsia="Arial"/>
          <w:b/>
          <w:bCs/>
          <w:lang w:val="el-GR"/>
        </w:rPr>
        <w:t>ΣΥΝΤΗΡΗΣΗ ΕΞΟΠΛΙΣΜΟΥ</w:t>
      </w:r>
    </w:p>
    <w:p w14:paraId="50888236" w14:textId="77777777" w:rsidR="009123E6" w:rsidRPr="00A277DA" w:rsidRDefault="009123E6" w:rsidP="00012F1D">
      <w:pPr>
        <w:pStyle w:val="aff"/>
        <w:numPr>
          <w:ilvl w:val="0"/>
          <w:numId w:val="55"/>
        </w:numPr>
        <w:rPr>
          <w:rFonts w:eastAsia="Arial"/>
          <w:lang w:val="el-GR"/>
        </w:rPr>
      </w:pPr>
      <w:r w:rsidRPr="00A277DA">
        <w:rPr>
          <w:rFonts w:eastAsia="Arial"/>
          <w:lang w:val="el-GR"/>
        </w:rPr>
        <w:t>Προληπτική συντήρηση εξοπλισμού. Καθορισμός συχνότητας κατ' ελάχιστον μια (1) φορά το χρόνο για τον περιφερειακό εξοπλισμό με την οποία πρέπει να</w:t>
      </w:r>
      <w:r w:rsidRPr="00A277DA">
        <w:rPr>
          <w:lang w:val="el-GR"/>
        </w:rPr>
        <w:t xml:space="preserve"> </w:t>
      </w:r>
      <w:r w:rsidRPr="00A277DA">
        <w:rPr>
          <w:rFonts w:eastAsia="Arial"/>
          <w:lang w:val="el-GR"/>
        </w:rPr>
        <w:t>διενεργούνται από εξουσιοδοτημένους τεχνικούς οι απαραίτητες ρυθμίσεις και εσωτερικοί καθαρισμοί</w:t>
      </w:r>
      <w:r w:rsidRPr="00A277DA">
        <w:rPr>
          <w:lang w:val="el-GR"/>
        </w:rPr>
        <w:t xml:space="preserve"> </w:t>
      </w:r>
      <w:r w:rsidRPr="00A277DA">
        <w:rPr>
          <w:rFonts w:eastAsia="Arial"/>
          <w:lang w:val="el-GR"/>
        </w:rPr>
        <w:t>του εξοπλισμού, καθώς και οι κατάλληλοι έλεγχοι των ευαίσθητων εξαρτημάτων τους, ώστε να</w:t>
      </w:r>
      <w:r w:rsidRPr="00A277DA">
        <w:rPr>
          <w:lang w:val="el-GR"/>
        </w:rPr>
        <w:t xml:space="preserve"> </w:t>
      </w:r>
      <w:r w:rsidRPr="00A277DA">
        <w:rPr>
          <w:rFonts w:eastAsia="Arial"/>
          <w:lang w:val="el-GR"/>
        </w:rPr>
        <w:t>εξασφαλίζεται η λειτουργία τους χωρίς προβλήματα και με το μικρότερο δυνατό αριθμό βλαβών. Στο</w:t>
      </w:r>
      <w:r w:rsidRPr="00A277DA">
        <w:rPr>
          <w:lang w:val="el-GR"/>
        </w:rPr>
        <w:t xml:space="preserve"> </w:t>
      </w:r>
      <w:r w:rsidRPr="00A277DA">
        <w:rPr>
          <w:rFonts w:eastAsia="Arial"/>
          <w:lang w:val="el-GR"/>
        </w:rPr>
        <w:t xml:space="preserve">πλαίσιο της Τεχνικής Προσφοράς θα πρέπει να </w:t>
      </w:r>
      <w:proofErr w:type="spellStart"/>
      <w:r w:rsidRPr="00A277DA">
        <w:rPr>
          <w:rFonts w:eastAsia="Arial"/>
          <w:lang w:val="el-GR"/>
        </w:rPr>
        <w:t>περιγραφεί</w:t>
      </w:r>
      <w:proofErr w:type="spellEnd"/>
      <w:r w:rsidRPr="00A277DA">
        <w:rPr>
          <w:rFonts w:eastAsia="Arial"/>
          <w:lang w:val="el-GR"/>
        </w:rPr>
        <w:t xml:space="preserve"> αναλυτικά το περιεχόμενο της προληπτικής</w:t>
      </w:r>
      <w:r w:rsidRPr="00A277DA">
        <w:rPr>
          <w:lang w:val="el-GR"/>
        </w:rPr>
        <w:t xml:space="preserve"> </w:t>
      </w:r>
      <w:r w:rsidRPr="00A277DA">
        <w:rPr>
          <w:rFonts w:eastAsia="Arial"/>
          <w:lang w:val="el-GR"/>
        </w:rPr>
        <w:t>συντήρησης του εξοπλισμού</w:t>
      </w:r>
    </w:p>
    <w:p w14:paraId="1FF82278" w14:textId="77777777" w:rsidR="009123E6" w:rsidRPr="00A277DA" w:rsidRDefault="009123E6" w:rsidP="00012F1D">
      <w:pPr>
        <w:pStyle w:val="aff"/>
        <w:numPr>
          <w:ilvl w:val="0"/>
          <w:numId w:val="55"/>
        </w:numPr>
        <w:rPr>
          <w:lang w:val="el-GR"/>
        </w:rPr>
      </w:pPr>
      <w:r w:rsidRPr="00A277DA">
        <w:rPr>
          <w:rFonts w:eastAsia="Arial"/>
          <w:lang w:val="el-GR"/>
        </w:rPr>
        <w:t>Αποκατάσταση βλαβών εξοπλισμού. Οι ενέργειες (εργασίες και ανταλλακτικά) που απαιτείται να εκτελεστούν στον εξοπλισμό (</w:t>
      </w:r>
      <w:r w:rsidRPr="00A277DA">
        <w:rPr>
          <w:rFonts w:eastAsia="Arial"/>
        </w:rPr>
        <w:t>hardware</w:t>
      </w:r>
      <w:r w:rsidRPr="00A277DA">
        <w:rPr>
          <w:rFonts w:eastAsia="Arial"/>
          <w:lang w:val="el-GR"/>
        </w:rPr>
        <w:t xml:space="preserve">) προκειμένου να αποκατασταθούν οι προϋποθέσεις για την ομαλή λειτουργία τους μετά την εμφάνιση σχετικού προβλήματος. Αν η πλήρης και οριστική επίλυση του προβλήματος δεν είναι εφικτή εντός του συγκεκριμένου χρονικού ορίου όπως προβλέπεται στην παρ. </w:t>
      </w:r>
      <w:r w:rsidR="00EC1D28">
        <w:rPr>
          <w:rFonts w:eastAsia="Arial"/>
          <w:lang w:val="el-GR"/>
        </w:rPr>
        <w:t>6</w:t>
      </w:r>
      <w:r>
        <w:rPr>
          <w:rFonts w:eastAsia="Arial"/>
          <w:lang w:val="el-GR"/>
        </w:rPr>
        <w:t>.3.</w:t>
      </w:r>
      <w:r w:rsidRPr="00A277DA">
        <w:rPr>
          <w:rFonts w:eastAsia="Arial"/>
          <w:lang w:val="el-GR"/>
        </w:rPr>
        <w:t>Τήρηση Εγγυημένου Επιπέδου Υπηρεσιών Ρήτρες, επιβάλλονται οι προβλεπόμενες ρήτρες.</w:t>
      </w:r>
    </w:p>
    <w:p w14:paraId="0D4F08B3" w14:textId="77777777" w:rsidR="009123E6" w:rsidRPr="00A277DA" w:rsidRDefault="009123E6" w:rsidP="00012F1D">
      <w:pPr>
        <w:pStyle w:val="aff"/>
        <w:numPr>
          <w:ilvl w:val="0"/>
          <w:numId w:val="55"/>
        </w:numPr>
        <w:rPr>
          <w:rFonts w:eastAsia="Arial"/>
          <w:lang w:val="el-GR"/>
        </w:rPr>
      </w:pPr>
      <w:r w:rsidRPr="00A277DA">
        <w:rPr>
          <w:rFonts w:eastAsia="Arial"/>
          <w:lang w:val="el-GR"/>
        </w:rPr>
        <w:t>Την βελτιστοποίηση (</w:t>
      </w:r>
      <w:r w:rsidRPr="00A277DA">
        <w:rPr>
          <w:rFonts w:eastAsia="Arial"/>
        </w:rPr>
        <w:t>Tuning</w:t>
      </w:r>
      <w:r w:rsidRPr="00A277DA">
        <w:rPr>
          <w:rFonts w:eastAsia="Arial"/>
          <w:lang w:val="el-GR"/>
        </w:rPr>
        <w:t>) της απόδοσης του εξοπλισμού</w:t>
      </w:r>
    </w:p>
    <w:p w14:paraId="2C0D69DC" w14:textId="77777777" w:rsidR="009123E6" w:rsidRPr="00A277DA" w:rsidRDefault="009123E6" w:rsidP="00012F1D">
      <w:pPr>
        <w:pStyle w:val="aff"/>
        <w:numPr>
          <w:ilvl w:val="0"/>
          <w:numId w:val="55"/>
        </w:numPr>
        <w:rPr>
          <w:rFonts w:eastAsia="Arial"/>
          <w:lang w:val="el-GR"/>
        </w:rPr>
      </w:pPr>
      <w:r w:rsidRPr="00A277DA">
        <w:rPr>
          <w:rFonts w:eastAsia="Arial"/>
          <w:lang w:val="el-GR"/>
        </w:rPr>
        <w:lastRenderedPageBreak/>
        <w:t xml:space="preserve">Εξασφάλιση ανταλλακτικών.   Υποχρέωση   του   Αναδόχου   να   έχει   όλα   τα   απαραίτητα   καινούργια ανταλλακτικά για την επισκευή και συντήρηση του εξοπλισμού (εξαιρούνται ρητά τα αναλώσιμα πχ </w:t>
      </w:r>
      <w:r w:rsidRPr="00A277DA">
        <w:rPr>
          <w:rFonts w:eastAsia="Arial"/>
        </w:rPr>
        <w:t>ink</w:t>
      </w:r>
      <w:r w:rsidRPr="00A277DA">
        <w:rPr>
          <w:rFonts w:eastAsia="Arial"/>
          <w:lang w:val="el-GR"/>
        </w:rPr>
        <w:t xml:space="preserve"> </w:t>
      </w:r>
      <w:r w:rsidRPr="00A277DA">
        <w:rPr>
          <w:rFonts w:eastAsia="Arial"/>
        </w:rPr>
        <w:t>cartridges</w:t>
      </w:r>
      <w:r w:rsidRPr="00A277DA">
        <w:rPr>
          <w:rFonts w:eastAsia="Arial"/>
          <w:lang w:val="el-GR"/>
        </w:rPr>
        <w:t xml:space="preserve">, μπαταρίες </w:t>
      </w:r>
      <w:proofErr w:type="spellStart"/>
      <w:r w:rsidRPr="00A277DA">
        <w:rPr>
          <w:rFonts w:eastAsia="Arial"/>
          <w:lang w:val="el-GR"/>
        </w:rPr>
        <w:t>κλπ</w:t>
      </w:r>
      <w:proofErr w:type="spellEnd"/>
      <w:r w:rsidRPr="00A277DA">
        <w:rPr>
          <w:rFonts w:eastAsia="Arial"/>
          <w:lang w:val="el-GR"/>
        </w:rPr>
        <w:t>).</w:t>
      </w:r>
    </w:p>
    <w:p w14:paraId="19A2E48E" w14:textId="77777777" w:rsidR="009123E6" w:rsidRPr="00230716" w:rsidRDefault="009123E6" w:rsidP="009123E6">
      <w:pPr>
        <w:rPr>
          <w:rFonts w:eastAsia="Arial"/>
          <w:highlight w:val="yellow"/>
          <w:lang w:val="el-GR"/>
        </w:rPr>
      </w:pPr>
    </w:p>
    <w:p w14:paraId="1926E7F1" w14:textId="77777777" w:rsidR="009123E6" w:rsidRPr="00FC563C" w:rsidRDefault="009123E6" w:rsidP="009123E6">
      <w:pPr>
        <w:rPr>
          <w:rFonts w:eastAsia="Arial"/>
        </w:rPr>
      </w:pPr>
      <w:proofErr w:type="spellStart"/>
      <w:r w:rsidRPr="00FC563C">
        <w:t>Διευκρινίζοντ</w:t>
      </w:r>
      <w:proofErr w:type="spellEnd"/>
      <w:r w:rsidRPr="00FC563C">
        <w:t xml:space="preserve">αι τα </w:t>
      </w:r>
      <w:proofErr w:type="spellStart"/>
      <w:proofErr w:type="gramStart"/>
      <w:r w:rsidRPr="00FC563C">
        <w:t>εξής</w:t>
      </w:r>
      <w:proofErr w:type="spellEnd"/>
      <w:r w:rsidRPr="00FC563C">
        <w:t xml:space="preserve"> :</w:t>
      </w:r>
      <w:proofErr w:type="gramEnd"/>
    </w:p>
    <w:p w14:paraId="049CBF8D" w14:textId="77777777" w:rsidR="009123E6" w:rsidRPr="00773F0D" w:rsidRDefault="009123E6" w:rsidP="00012F1D">
      <w:pPr>
        <w:pStyle w:val="aff"/>
        <w:numPr>
          <w:ilvl w:val="0"/>
          <w:numId w:val="56"/>
        </w:numPr>
        <w:rPr>
          <w:lang w:val="el-GR"/>
        </w:rPr>
      </w:pPr>
      <w:r w:rsidRPr="00773F0D">
        <w:rPr>
          <w:lang w:val="el-GR"/>
        </w:rPr>
        <w:t xml:space="preserve">Ο περιφερειακός εξοπλισμός των καταστημάτων καλύπτεται ώρες ΚΩΚ από Δευτέρα έως Παρασκευή εκτός εορτών και αργιών. </w:t>
      </w:r>
    </w:p>
    <w:p w14:paraId="0C6D4424" w14:textId="77777777" w:rsidR="009123E6" w:rsidRPr="00773F0D" w:rsidRDefault="009123E6" w:rsidP="00012F1D">
      <w:pPr>
        <w:pStyle w:val="aff"/>
        <w:numPr>
          <w:ilvl w:val="0"/>
          <w:numId w:val="56"/>
        </w:numPr>
        <w:rPr>
          <w:lang w:val="el-GR"/>
        </w:rPr>
      </w:pPr>
      <w:r w:rsidRPr="00773F0D">
        <w:rPr>
          <w:lang w:val="el-GR"/>
        </w:rPr>
        <w:t>Η απόκριση θα είναι άμεση με τηλεφωνική επικοινωνία και έναρξη απομακρυσμένης εργασίας.</w:t>
      </w:r>
    </w:p>
    <w:p w14:paraId="56DBCA3B" w14:textId="77777777" w:rsidR="009123E6" w:rsidRPr="00773F0D" w:rsidRDefault="009123E6" w:rsidP="00012F1D">
      <w:pPr>
        <w:pStyle w:val="aff"/>
        <w:numPr>
          <w:ilvl w:val="0"/>
          <w:numId w:val="56"/>
        </w:numPr>
        <w:rPr>
          <w:lang w:val="el-GR"/>
        </w:rPr>
      </w:pPr>
      <w:r w:rsidRPr="00773F0D">
        <w:rPr>
          <w:lang w:val="el-GR"/>
        </w:rPr>
        <w:t>Σε περίπτωση που το πρόβλημα δεν επιλυθεί και απαιτηθεί επί τόπου επίσκεψη, αυτή θα είναι την επόμενη εργάσιμη ημέρα για Αθήνα και Θεσσαλονίκη και εντός 48 ωρών για τα υπόλοιπα καταστήματα κράτησης.</w:t>
      </w:r>
    </w:p>
    <w:p w14:paraId="48EA1944" w14:textId="77777777" w:rsidR="009123E6" w:rsidRPr="00230716" w:rsidRDefault="009123E6" w:rsidP="009123E6">
      <w:pPr>
        <w:rPr>
          <w:lang w:val="el-GR"/>
        </w:rPr>
      </w:pPr>
      <w:r w:rsidRPr="00230716">
        <w:rPr>
          <w:lang w:val="el-GR"/>
        </w:rPr>
        <w:t>Εκροή του παρόντος Πακέτου εργασίας είναι το παραδοτέο :</w:t>
      </w:r>
    </w:p>
    <w:p w14:paraId="57D82BC1" w14:textId="77777777" w:rsidR="009123E6" w:rsidRPr="00313928" w:rsidRDefault="009123E6" w:rsidP="00012F1D">
      <w:pPr>
        <w:pStyle w:val="aff"/>
        <w:numPr>
          <w:ilvl w:val="0"/>
          <w:numId w:val="87"/>
        </w:numPr>
        <w:rPr>
          <w:b/>
          <w:bCs/>
          <w:u w:val="single"/>
          <w:lang w:val="el-GR"/>
        </w:rPr>
      </w:pPr>
      <w:r w:rsidRPr="00313928">
        <w:rPr>
          <w:b/>
          <w:bCs/>
          <w:u w:val="single"/>
          <w:lang w:val="el-GR"/>
        </w:rPr>
        <w:t>Τριμηνιαία αναφορά υπηρεσιών Συντήρησης περιφερειακού εξοπλισμού</w:t>
      </w:r>
    </w:p>
    <w:p w14:paraId="1B137417" w14:textId="77777777" w:rsidR="009123E6" w:rsidRDefault="009123E6" w:rsidP="00230716">
      <w:pPr>
        <w:rPr>
          <w:lang w:val="el-GR"/>
        </w:rPr>
      </w:pPr>
    </w:p>
    <w:p w14:paraId="54595C30" w14:textId="77777777" w:rsidR="009123E6" w:rsidRPr="00230716" w:rsidRDefault="009123E6" w:rsidP="00230716">
      <w:pPr>
        <w:rPr>
          <w:lang w:val="el-GR"/>
        </w:rPr>
      </w:pPr>
    </w:p>
    <w:p w14:paraId="123C34FD" w14:textId="77777777" w:rsidR="00753FBC" w:rsidRPr="00593667" w:rsidRDefault="00753FBC" w:rsidP="00753FBC">
      <w:pPr>
        <w:pStyle w:val="2"/>
        <w:numPr>
          <w:ilvl w:val="1"/>
          <w:numId w:val="32"/>
        </w:numPr>
        <w:rPr>
          <w:lang w:val="el-GR"/>
        </w:rPr>
      </w:pPr>
      <w:bookmarkStart w:id="438" w:name="_Παραδοτέα_Έργου_–"/>
      <w:bookmarkStart w:id="439" w:name="_Ref103254991"/>
      <w:bookmarkStart w:id="440" w:name="_Ref88560574"/>
      <w:bookmarkStart w:id="441" w:name="_Ref88562938"/>
      <w:bookmarkStart w:id="442" w:name="_Ref88562952"/>
      <w:bookmarkStart w:id="443" w:name="_Toc99717340"/>
      <w:bookmarkEnd w:id="438"/>
      <w:r w:rsidRPr="00230716">
        <w:rPr>
          <w:lang w:val="el-GR"/>
        </w:rPr>
        <w:t>Χρόνος Υποβολής και Διαδικασία Οριστικοποίησης Παραδοτέων</w:t>
      </w:r>
      <w:bookmarkEnd w:id="439"/>
    </w:p>
    <w:bookmarkEnd w:id="388"/>
    <w:bookmarkEnd w:id="440"/>
    <w:bookmarkEnd w:id="441"/>
    <w:bookmarkEnd w:id="442"/>
    <w:bookmarkEnd w:id="443"/>
    <w:p w14:paraId="43C01D53" w14:textId="273B8576" w:rsidR="00230716" w:rsidRPr="00230716" w:rsidRDefault="00230716" w:rsidP="00230716">
      <w:pPr>
        <w:rPr>
          <w:lang w:val="el-GR"/>
        </w:rPr>
      </w:pPr>
      <w:r w:rsidRPr="00230716">
        <w:rPr>
          <w:rFonts w:eastAsia="SimSun"/>
          <w:lang w:val="el-GR"/>
        </w:rPr>
        <w:t>Τα ελάχιστα παραδοτέα του παρόντος Έργου συνοψίζονται στον παρακάτω πίνακα</w:t>
      </w:r>
      <w:r w:rsidR="00A70F45">
        <w:rPr>
          <w:rFonts w:eastAsia="SimSun"/>
          <w:lang w:val="el-GR"/>
        </w:rPr>
        <w:t xml:space="preserve">, ο δε έλεγχός τους γίνεται εντός χρονικού διαστήματος ενός (1) μήνα από την υποβολή τους και στη συνέχεια ακολουθεί η διαδικασία παραλαβής που περιγράφεται στην παρ. </w:t>
      </w:r>
      <w:r w:rsidR="00057198">
        <w:rPr>
          <w:rFonts w:eastAsia="SimSun"/>
          <w:lang w:val="el-GR"/>
        </w:rPr>
        <w:fldChar w:fldCharType="begin"/>
      </w:r>
      <w:r w:rsidR="00057198">
        <w:rPr>
          <w:rFonts w:eastAsia="SimSun"/>
          <w:lang w:val="el-GR"/>
        </w:rPr>
        <w:instrText xml:space="preserve"> REF _Ref40954198 \r \h </w:instrText>
      </w:r>
      <w:r w:rsidR="00057198">
        <w:rPr>
          <w:rFonts w:eastAsia="SimSun"/>
          <w:lang w:val="el-GR"/>
        </w:rPr>
      </w:r>
      <w:r w:rsidR="00057198">
        <w:rPr>
          <w:rFonts w:eastAsia="SimSun"/>
          <w:lang w:val="el-GR"/>
        </w:rPr>
        <w:fldChar w:fldCharType="separate"/>
      </w:r>
      <w:r w:rsidR="00074F77">
        <w:rPr>
          <w:rFonts w:eastAsia="SimSun"/>
          <w:lang w:val="el-GR"/>
        </w:rPr>
        <w:t>6.3</w:t>
      </w:r>
      <w:r w:rsidR="00057198">
        <w:rPr>
          <w:rFonts w:eastAsia="SimSun"/>
          <w:lang w:val="el-GR"/>
        </w:rPr>
        <w:fldChar w:fldCharType="end"/>
      </w:r>
      <w:r w:rsidR="00A70F45">
        <w:rPr>
          <w:rFonts w:eastAsia="SimSun"/>
          <w:lang w:val="el-GR"/>
        </w:rPr>
        <w:t xml:space="preserve"> της παρούσας</w:t>
      </w:r>
      <w:r w:rsidRPr="00230716">
        <w:rPr>
          <w:rFonts w:eastAsia="SimSun"/>
          <w:lang w:val="el-GR"/>
        </w:rPr>
        <w:t>:</w:t>
      </w:r>
    </w:p>
    <w:tbl>
      <w:tblPr>
        <w:tblStyle w:val="aff0"/>
        <w:tblW w:w="10345" w:type="dxa"/>
        <w:jc w:val="center"/>
        <w:tblLook w:val="04A0" w:firstRow="1" w:lastRow="0" w:firstColumn="1" w:lastColumn="0" w:noHBand="0" w:noVBand="1"/>
      </w:tblPr>
      <w:tblGrid>
        <w:gridCol w:w="606"/>
        <w:gridCol w:w="1125"/>
        <w:gridCol w:w="2514"/>
        <w:gridCol w:w="1475"/>
        <w:gridCol w:w="1086"/>
        <w:gridCol w:w="1482"/>
        <w:gridCol w:w="2057"/>
      </w:tblGrid>
      <w:tr w:rsidR="00B11235" w:rsidRPr="00A70F45" w14:paraId="6DD6601F" w14:textId="77777777" w:rsidTr="00523697">
        <w:trPr>
          <w:trHeight w:val="827"/>
          <w:jc w:val="center"/>
        </w:trPr>
        <w:tc>
          <w:tcPr>
            <w:tcW w:w="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31D671" w14:textId="77777777" w:rsidR="00B11235" w:rsidRPr="00523697" w:rsidRDefault="00B11235" w:rsidP="00523697">
            <w:pPr>
              <w:suppressAutoHyphens w:val="0"/>
              <w:autoSpaceDE w:val="0"/>
              <w:spacing w:after="60"/>
              <w:jc w:val="center"/>
              <w:rPr>
                <w:rFonts w:eastAsia="SimSun"/>
                <w:b/>
                <w:bCs/>
                <w:sz w:val="20"/>
                <w:szCs w:val="20"/>
                <w:lang w:val="el-GR"/>
              </w:rPr>
            </w:pPr>
            <w:r w:rsidRPr="00523697">
              <w:rPr>
                <w:rFonts w:eastAsia="SimSun"/>
                <w:b/>
                <w:bCs/>
                <w:sz w:val="20"/>
                <w:szCs w:val="20"/>
                <w:lang w:val="el-GR"/>
              </w:rPr>
              <w:t>Α/Α</w:t>
            </w: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FC7CFF" w14:textId="77777777" w:rsidR="00B11235" w:rsidRPr="00523697" w:rsidRDefault="00B11235" w:rsidP="00523697">
            <w:pPr>
              <w:suppressAutoHyphens w:val="0"/>
              <w:autoSpaceDE w:val="0"/>
              <w:spacing w:after="60"/>
              <w:jc w:val="center"/>
              <w:rPr>
                <w:rFonts w:eastAsia="SimSun"/>
                <w:b/>
                <w:bCs/>
                <w:sz w:val="20"/>
                <w:szCs w:val="20"/>
                <w:lang w:val="el-GR"/>
              </w:rPr>
            </w:pPr>
            <w:r w:rsidRPr="00523697">
              <w:rPr>
                <w:rFonts w:eastAsia="SimSun"/>
                <w:b/>
                <w:bCs/>
                <w:sz w:val="20"/>
                <w:szCs w:val="20"/>
                <w:lang w:val="el-GR"/>
              </w:rPr>
              <w:t>Πακέτο Εργασίας</w:t>
            </w:r>
          </w:p>
        </w:tc>
        <w:tc>
          <w:tcPr>
            <w:tcW w:w="26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543B93" w14:textId="77777777" w:rsidR="00B11235" w:rsidRPr="00523697" w:rsidRDefault="00B11235" w:rsidP="00523697">
            <w:pPr>
              <w:suppressAutoHyphens w:val="0"/>
              <w:autoSpaceDE w:val="0"/>
              <w:spacing w:after="60"/>
              <w:jc w:val="center"/>
              <w:rPr>
                <w:rFonts w:eastAsia="SimSun"/>
                <w:b/>
                <w:bCs/>
                <w:sz w:val="20"/>
                <w:szCs w:val="20"/>
                <w:lang w:val="el-GR"/>
              </w:rPr>
            </w:pPr>
            <w:r w:rsidRPr="00523697">
              <w:rPr>
                <w:rFonts w:eastAsia="SimSun"/>
                <w:b/>
                <w:bCs/>
                <w:sz w:val="20"/>
                <w:szCs w:val="20"/>
                <w:lang w:val="el-GR"/>
              </w:rPr>
              <w:t>Παραδοτέο</w:t>
            </w:r>
          </w:p>
        </w:tc>
        <w:tc>
          <w:tcPr>
            <w:tcW w:w="1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E3053" w14:textId="77777777" w:rsidR="00B11235" w:rsidRPr="00523697" w:rsidRDefault="00B11235" w:rsidP="00523697">
            <w:pPr>
              <w:suppressAutoHyphens w:val="0"/>
              <w:autoSpaceDE w:val="0"/>
              <w:spacing w:after="60"/>
              <w:jc w:val="center"/>
              <w:rPr>
                <w:rFonts w:eastAsia="SimSun"/>
                <w:b/>
                <w:bCs/>
                <w:sz w:val="20"/>
                <w:szCs w:val="20"/>
                <w:lang w:val="el-GR"/>
              </w:rPr>
            </w:pPr>
            <w:r w:rsidRPr="00523697">
              <w:rPr>
                <w:rFonts w:eastAsia="SimSun"/>
                <w:b/>
                <w:bCs/>
                <w:sz w:val="20"/>
                <w:szCs w:val="20"/>
                <w:lang w:val="el-GR"/>
              </w:rPr>
              <w:t>Περιεχόμενο</w:t>
            </w:r>
          </w:p>
          <w:p w14:paraId="2510A34A" w14:textId="77777777" w:rsidR="00B11235" w:rsidRPr="00523697" w:rsidRDefault="00B11235" w:rsidP="00523697">
            <w:pPr>
              <w:suppressAutoHyphens w:val="0"/>
              <w:autoSpaceDE w:val="0"/>
              <w:spacing w:after="60"/>
              <w:jc w:val="center"/>
              <w:rPr>
                <w:rFonts w:eastAsia="SimSun"/>
                <w:b/>
                <w:bCs/>
                <w:sz w:val="20"/>
                <w:szCs w:val="20"/>
                <w:lang w:val="el-GR"/>
              </w:rPr>
            </w:pPr>
            <w:r w:rsidRPr="00523697">
              <w:rPr>
                <w:rFonts w:eastAsia="SimSun"/>
                <w:b/>
                <w:bCs/>
                <w:sz w:val="20"/>
                <w:szCs w:val="20"/>
                <w:lang w:val="el-GR"/>
              </w:rPr>
              <w:t>(Παράρτημα Ι)</w:t>
            </w:r>
          </w:p>
        </w:tc>
        <w:tc>
          <w:tcPr>
            <w:tcW w:w="1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ACA60A" w14:textId="32F528B2" w:rsidR="00B11235" w:rsidRPr="00B11235" w:rsidRDefault="00B11235" w:rsidP="00523697">
            <w:pPr>
              <w:suppressAutoHyphens w:val="0"/>
              <w:autoSpaceDE w:val="0"/>
              <w:spacing w:after="60"/>
              <w:jc w:val="center"/>
              <w:rPr>
                <w:rFonts w:eastAsia="Calibri"/>
                <w:b/>
                <w:bCs/>
                <w:sz w:val="20"/>
                <w:szCs w:val="20"/>
                <w:lang w:val="el-GR"/>
              </w:rPr>
            </w:pPr>
            <w:r>
              <w:rPr>
                <w:rFonts w:eastAsia="Calibri"/>
                <w:b/>
                <w:sz w:val="20"/>
                <w:szCs w:val="20"/>
                <w:lang w:val="el-GR"/>
              </w:rPr>
              <w:t>Διάρκεια Ελέγχου (μήνες)</w:t>
            </w:r>
          </w:p>
        </w:tc>
        <w:tc>
          <w:tcPr>
            <w:tcW w:w="156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551E22" w14:textId="3B3A827C" w:rsidR="00B11235" w:rsidRPr="00523697" w:rsidRDefault="00B11235" w:rsidP="00523697">
            <w:pPr>
              <w:suppressAutoHyphens w:val="0"/>
              <w:autoSpaceDE w:val="0"/>
              <w:spacing w:after="60"/>
              <w:jc w:val="center"/>
              <w:rPr>
                <w:rFonts w:eastAsia="SimSun"/>
                <w:b/>
                <w:bCs/>
                <w:sz w:val="20"/>
                <w:szCs w:val="20"/>
                <w:lang w:val="el-GR"/>
              </w:rPr>
            </w:pPr>
            <w:r w:rsidRPr="00B11235">
              <w:rPr>
                <w:rFonts w:eastAsia="Calibri"/>
                <w:b/>
                <w:bCs/>
                <w:sz w:val="20"/>
                <w:szCs w:val="20"/>
                <w:lang w:val="el-GR"/>
              </w:rPr>
              <w:t>Χρόνος υποβολής</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71C66E" w14:textId="77777777" w:rsidR="00B11235" w:rsidRPr="00523697" w:rsidRDefault="00B11235" w:rsidP="00523697">
            <w:pPr>
              <w:suppressAutoHyphens w:val="0"/>
              <w:autoSpaceDE w:val="0"/>
              <w:spacing w:after="60"/>
              <w:ind w:right="466"/>
              <w:jc w:val="center"/>
              <w:rPr>
                <w:rFonts w:eastAsia="SimSun"/>
                <w:b/>
                <w:bCs/>
                <w:sz w:val="20"/>
                <w:szCs w:val="20"/>
                <w:lang w:val="el-GR"/>
              </w:rPr>
            </w:pPr>
            <w:r w:rsidRPr="00523697">
              <w:rPr>
                <w:rFonts w:eastAsia="SimSun"/>
                <w:b/>
                <w:bCs/>
                <w:sz w:val="20"/>
                <w:szCs w:val="20"/>
                <w:lang w:val="el-GR"/>
              </w:rPr>
              <w:t>Είδος</w:t>
            </w:r>
          </w:p>
        </w:tc>
      </w:tr>
      <w:tr w:rsidR="00B11235" w:rsidRPr="00E47D79" w14:paraId="4F90584A" w14:textId="77777777" w:rsidTr="00523697">
        <w:trPr>
          <w:trHeight w:val="532"/>
          <w:jc w:val="center"/>
        </w:trPr>
        <w:tc>
          <w:tcPr>
            <w:tcW w:w="527" w:type="dxa"/>
            <w:tcBorders>
              <w:top w:val="single" w:sz="4" w:space="0" w:color="auto"/>
              <w:left w:val="single" w:sz="4" w:space="0" w:color="auto"/>
              <w:bottom w:val="single" w:sz="4" w:space="0" w:color="auto"/>
              <w:right w:val="single" w:sz="4" w:space="0" w:color="auto"/>
            </w:tcBorders>
            <w:hideMark/>
          </w:tcPr>
          <w:p w14:paraId="54327055"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top w:val="single" w:sz="4" w:space="0" w:color="auto"/>
              <w:left w:val="single" w:sz="4" w:space="0" w:color="auto"/>
              <w:bottom w:val="single" w:sz="4" w:space="0" w:color="auto"/>
              <w:right w:val="single" w:sz="4" w:space="0" w:color="auto"/>
            </w:tcBorders>
            <w:hideMark/>
          </w:tcPr>
          <w:p w14:paraId="2E0C5C73"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ΠΕ1</w:t>
            </w:r>
          </w:p>
        </w:tc>
        <w:tc>
          <w:tcPr>
            <w:tcW w:w="2612" w:type="dxa"/>
            <w:tcBorders>
              <w:top w:val="single" w:sz="4" w:space="0" w:color="auto"/>
              <w:left w:val="single" w:sz="4" w:space="0" w:color="auto"/>
              <w:bottom w:val="single" w:sz="4" w:space="0" w:color="auto"/>
              <w:right w:val="single" w:sz="4" w:space="0" w:color="auto"/>
            </w:tcBorders>
            <w:hideMark/>
          </w:tcPr>
          <w:p w14:paraId="2B436D03" w14:textId="77777777" w:rsidR="00B11235" w:rsidRPr="00E47D79" w:rsidRDefault="00B11235" w:rsidP="00523697">
            <w:pPr>
              <w:pStyle w:val="aff"/>
              <w:numPr>
                <w:ilvl w:val="0"/>
                <w:numId w:val="88"/>
              </w:numPr>
              <w:suppressAutoHyphens w:val="0"/>
              <w:autoSpaceDE w:val="0"/>
              <w:spacing w:after="60"/>
              <w:ind w:left="415" w:hanging="426"/>
              <w:jc w:val="left"/>
              <w:rPr>
                <w:rFonts w:eastAsia="SimSun"/>
                <w:sz w:val="20"/>
                <w:szCs w:val="20"/>
                <w:lang w:val="el-GR"/>
              </w:rPr>
            </w:pPr>
            <w:r w:rsidRPr="00E47D79">
              <w:rPr>
                <w:sz w:val="20"/>
                <w:szCs w:val="20"/>
                <w:lang w:val="el-GR"/>
              </w:rPr>
              <w:t>Τεύχος Ανάλυσης Απαιτήσεων</w:t>
            </w:r>
          </w:p>
        </w:tc>
        <w:tc>
          <w:tcPr>
            <w:tcW w:w="1281" w:type="dxa"/>
            <w:tcBorders>
              <w:top w:val="single" w:sz="4" w:space="0" w:color="auto"/>
              <w:left w:val="single" w:sz="4" w:space="0" w:color="auto"/>
              <w:bottom w:val="single" w:sz="4" w:space="0" w:color="auto"/>
              <w:right w:val="single" w:sz="4" w:space="0" w:color="auto"/>
            </w:tcBorders>
            <w:hideMark/>
          </w:tcPr>
          <w:p w14:paraId="54B9DFA2" w14:textId="77777777" w:rsidR="00B11235" w:rsidRPr="00E47D79" w:rsidRDefault="00B11235" w:rsidP="00B11235">
            <w:pPr>
              <w:suppressAutoHyphens w:val="0"/>
              <w:autoSpaceDE w:val="0"/>
              <w:spacing w:after="60"/>
              <w:rPr>
                <w:rFonts w:eastAsia="SimSun"/>
                <w:sz w:val="20"/>
                <w:szCs w:val="20"/>
                <w:lang w:val="el-GR"/>
              </w:rPr>
            </w:pPr>
            <w:r w:rsidRPr="00E47D79">
              <w:rPr>
                <w:rFonts w:eastAsia="Calibri"/>
                <w:sz w:val="20"/>
                <w:szCs w:val="20"/>
                <w:lang w:val="el-GR"/>
              </w:rPr>
              <w:t xml:space="preserve">Βλ. </w:t>
            </w:r>
            <w:hyperlink w:anchor="_ΠΕ1_:_Ανάλυση" w:history="1">
              <w:r w:rsidRPr="00341AB0">
                <w:rPr>
                  <w:rStyle w:val="-"/>
                  <w:rFonts w:eastAsia="Calibri"/>
                  <w:sz w:val="20"/>
                  <w:szCs w:val="20"/>
                  <w:lang w:val="el-GR"/>
                </w:rPr>
                <w:t>5.2.1</w:t>
              </w:r>
            </w:hyperlink>
          </w:p>
        </w:tc>
        <w:tc>
          <w:tcPr>
            <w:tcW w:w="1088" w:type="dxa"/>
            <w:tcBorders>
              <w:top w:val="single" w:sz="4" w:space="0" w:color="auto"/>
              <w:left w:val="single" w:sz="4" w:space="0" w:color="auto"/>
              <w:bottom w:val="single" w:sz="4" w:space="0" w:color="auto"/>
              <w:right w:val="single" w:sz="4" w:space="0" w:color="auto"/>
            </w:tcBorders>
          </w:tcPr>
          <w:p w14:paraId="25FE0643" w14:textId="02271374"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hideMark/>
          </w:tcPr>
          <w:p w14:paraId="79C537FE" w14:textId="506AA30D"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Μ3</w:t>
            </w:r>
          </w:p>
        </w:tc>
        <w:tc>
          <w:tcPr>
            <w:tcW w:w="2296" w:type="dxa"/>
            <w:tcBorders>
              <w:top w:val="single" w:sz="4" w:space="0" w:color="auto"/>
              <w:left w:val="single" w:sz="4" w:space="0" w:color="auto"/>
              <w:bottom w:val="single" w:sz="4" w:space="0" w:color="auto"/>
              <w:right w:val="single" w:sz="4" w:space="0" w:color="auto"/>
            </w:tcBorders>
            <w:hideMark/>
          </w:tcPr>
          <w:p w14:paraId="1E020BED"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Μελέτη</w:t>
            </w:r>
          </w:p>
        </w:tc>
      </w:tr>
      <w:tr w:rsidR="00B11235" w:rsidRPr="00E47D79" w14:paraId="2E4AD33B" w14:textId="77777777" w:rsidTr="00523697">
        <w:trPr>
          <w:trHeight w:val="532"/>
          <w:jc w:val="center"/>
        </w:trPr>
        <w:tc>
          <w:tcPr>
            <w:tcW w:w="527" w:type="dxa"/>
            <w:tcBorders>
              <w:top w:val="single" w:sz="4" w:space="0" w:color="auto"/>
              <w:left w:val="single" w:sz="4" w:space="0" w:color="auto"/>
              <w:bottom w:val="single" w:sz="4" w:space="0" w:color="auto"/>
              <w:right w:val="single" w:sz="4" w:space="0" w:color="auto"/>
            </w:tcBorders>
            <w:hideMark/>
          </w:tcPr>
          <w:p w14:paraId="6F97FCE0"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top w:val="single" w:sz="4" w:space="0" w:color="auto"/>
              <w:left w:val="single" w:sz="4" w:space="0" w:color="auto"/>
              <w:right w:val="single" w:sz="4" w:space="0" w:color="auto"/>
            </w:tcBorders>
            <w:vAlign w:val="center"/>
            <w:hideMark/>
          </w:tcPr>
          <w:p w14:paraId="34CD1017"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ΠΕ2</w:t>
            </w:r>
          </w:p>
        </w:tc>
        <w:tc>
          <w:tcPr>
            <w:tcW w:w="2612" w:type="dxa"/>
            <w:tcBorders>
              <w:top w:val="single" w:sz="4" w:space="0" w:color="auto"/>
              <w:left w:val="single" w:sz="4" w:space="0" w:color="auto"/>
              <w:bottom w:val="single" w:sz="4" w:space="0" w:color="auto"/>
              <w:right w:val="single" w:sz="4" w:space="0" w:color="auto"/>
            </w:tcBorders>
            <w:hideMark/>
          </w:tcPr>
          <w:p w14:paraId="39EF1FCB" w14:textId="77777777" w:rsidR="00B11235" w:rsidRPr="00E47D79" w:rsidRDefault="00B11235" w:rsidP="00523697">
            <w:pPr>
              <w:pStyle w:val="aff"/>
              <w:numPr>
                <w:ilvl w:val="0"/>
                <w:numId w:val="88"/>
              </w:numPr>
              <w:suppressAutoHyphens w:val="0"/>
              <w:autoSpaceDE w:val="0"/>
              <w:spacing w:after="60"/>
              <w:ind w:left="415" w:hanging="426"/>
              <w:jc w:val="left"/>
              <w:rPr>
                <w:sz w:val="20"/>
                <w:szCs w:val="20"/>
                <w:lang w:val="el-GR"/>
              </w:rPr>
            </w:pPr>
            <w:proofErr w:type="spellStart"/>
            <w:r w:rsidRPr="00E47D79">
              <w:rPr>
                <w:sz w:val="20"/>
                <w:szCs w:val="20"/>
                <w:lang w:val="el-GR"/>
              </w:rPr>
              <w:t>Επικαιροποιημένο</w:t>
            </w:r>
            <w:proofErr w:type="spellEnd"/>
            <w:r w:rsidRPr="00E47D79">
              <w:rPr>
                <w:sz w:val="20"/>
                <w:szCs w:val="20"/>
                <w:lang w:val="el-GR"/>
              </w:rPr>
              <w:t xml:space="preserve"> Τεύχος Αρχιτεκτονικής Λύσης</w:t>
            </w:r>
          </w:p>
        </w:tc>
        <w:tc>
          <w:tcPr>
            <w:tcW w:w="1281" w:type="dxa"/>
            <w:tcBorders>
              <w:top w:val="single" w:sz="4" w:space="0" w:color="auto"/>
              <w:left w:val="single" w:sz="4" w:space="0" w:color="auto"/>
              <w:bottom w:val="single" w:sz="4" w:space="0" w:color="auto"/>
              <w:right w:val="single" w:sz="4" w:space="0" w:color="auto"/>
            </w:tcBorders>
            <w:hideMark/>
          </w:tcPr>
          <w:p w14:paraId="25A375A1" w14:textId="77777777" w:rsidR="00B11235" w:rsidRPr="00E47D79" w:rsidRDefault="00B11235" w:rsidP="00B11235">
            <w:pPr>
              <w:suppressAutoHyphens w:val="0"/>
              <w:autoSpaceDE w:val="0"/>
              <w:spacing w:after="60"/>
              <w:rPr>
                <w:rFonts w:eastAsia="SimSun"/>
                <w:sz w:val="20"/>
                <w:szCs w:val="20"/>
                <w:lang w:val="el-GR"/>
              </w:rPr>
            </w:pPr>
            <w:r w:rsidRPr="00E47D79">
              <w:rPr>
                <w:rFonts w:eastAsia="Calibri"/>
                <w:sz w:val="20"/>
                <w:szCs w:val="20"/>
                <w:lang w:val="el-GR"/>
              </w:rPr>
              <w:t xml:space="preserve">Βλ. </w:t>
            </w:r>
            <w:hyperlink w:anchor="_ΠΕ2:_Μετάβαση_στο" w:history="1">
              <w:r w:rsidRPr="00341AB0">
                <w:rPr>
                  <w:rStyle w:val="-"/>
                  <w:rFonts w:eastAsia="Calibri"/>
                  <w:sz w:val="20"/>
                  <w:szCs w:val="20"/>
                  <w:lang w:val="el-GR"/>
                </w:rPr>
                <w:t>5.2.2</w:t>
              </w:r>
            </w:hyperlink>
          </w:p>
        </w:tc>
        <w:tc>
          <w:tcPr>
            <w:tcW w:w="1088" w:type="dxa"/>
            <w:tcBorders>
              <w:top w:val="single" w:sz="4" w:space="0" w:color="auto"/>
              <w:left w:val="single" w:sz="4" w:space="0" w:color="auto"/>
              <w:bottom w:val="single" w:sz="4" w:space="0" w:color="auto"/>
              <w:right w:val="single" w:sz="4" w:space="0" w:color="auto"/>
            </w:tcBorders>
          </w:tcPr>
          <w:p w14:paraId="2D3D8D00" w14:textId="3021F400"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hideMark/>
          </w:tcPr>
          <w:p w14:paraId="0AE474E3" w14:textId="1D42F855"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Μ8</w:t>
            </w:r>
          </w:p>
        </w:tc>
        <w:tc>
          <w:tcPr>
            <w:tcW w:w="2296" w:type="dxa"/>
            <w:tcBorders>
              <w:top w:val="single" w:sz="4" w:space="0" w:color="auto"/>
              <w:left w:val="single" w:sz="4" w:space="0" w:color="auto"/>
              <w:bottom w:val="single" w:sz="4" w:space="0" w:color="auto"/>
              <w:right w:val="single" w:sz="4" w:space="0" w:color="auto"/>
            </w:tcBorders>
            <w:hideMark/>
          </w:tcPr>
          <w:p w14:paraId="7964E24E"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Υπηρεσία</w:t>
            </w:r>
          </w:p>
        </w:tc>
      </w:tr>
      <w:tr w:rsidR="00B11235" w:rsidRPr="00E47D79" w14:paraId="197BB81D" w14:textId="77777777" w:rsidTr="00523697">
        <w:trPr>
          <w:trHeight w:val="768"/>
          <w:jc w:val="center"/>
        </w:trPr>
        <w:tc>
          <w:tcPr>
            <w:tcW w:w="527" w:type="dxa"/>
            <w:tcBorders>
              <w:top w:val="single" w:sz="4" w:space="0" w:color="auto"/>
              <w:left w:val="single" w:sz="4" w:space="0" w:color="auto"/>
              <w:bottom w:val="single" w:sz="4" w:space="0" w:color="auto"/>
              <w:right w:val="single" w:sz="4" w:space="0" w:color="auto"/>
            </w:tcBorders>
            <w:hideMark/>
          </w:tcPr>
          <w:p w14:paraId="079652E2"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left w:val="single" w:sz="4" w:space="0" w:color="auto"/>
              <w:bottom w:val="single" w:sz="4" w:space="0" w:color="auto"/>
              <w:right w:val="single" w:sz="4" w:space="0" w:color="auto"/>
            </w:tcBorders>
            <w:vAlign w:val="center"/>
            <w:hideMark/>
          </w:tcPr>
          <w:p w14:paraId="2CF6506A" w14:textId="77777777" w:rsidR="00B11235" w:rsidRPr="00E47D79" w:rsidRDefault="00B11235" w:rsidP="00B11235">
            <w:pPr>
              <w:suppressAutoHyphens w:val="0"/>
              <w:spacing w:after="0"/>
              <w:jc w:val="left"/>
              <w:rPr>
                <w:rFonts w:eastAsia="SimSun"/>
                <w:sz w:val="20"/>
                <w:szCs w:val="20"/>
                <w:lang w:val="el-GR"/>
              </w:rPr>
            </w:pPr>
            <w:r w:rsidRPr="00E47D79">
              <w:rPr>
                <w:rFonts w:eastAsia="SimSun"/>
                <w:sz w:val="20"/>
                <w:szCs w:val="20"/>
                <w:lang w:val="el-GR"/>
              </w:rPr>
              <w:t>ΠΕ2</w:t>
            </w:r>
          </w:p>
        </w:tc>
        <w:tc>
          <w:tcPr>
            <w:tcW w:w="2612" w:type="dxa"/>
            <w:tcBorders>
              <w:top w:val="single" w:sz="4" w:space="0" w:color="auto"/>
              <w:left w:val="single" w:sz="4" w:space="0" w:color="auto"/>
              <w:bottom w:val="single" w:sz="4" w:space="0" w:color="auto"/>
              <w:right w:val="single" w:sz="4" w:space="0" w:color="auto"/>
            </w:tcBorders>
            <w:hideMark/>
          </w:tcPr>
          <w:p w14:paraId="0077C1B6" w14:textId="77777777" w:rsidR="00B11235" w:rsidRPr="00E47D79" w:rsidRDefault="00B11235" w:rsidP="00523697">
            <w:pPr>
              <w:pStyle w:val="aff"/>
              <w:numPr>
                <w:ilvl w:val="0"/>
                <w:numId w:val="88"/>
              </w:numPr>
              <w:suppressAutoHyphens w:val="0"/>
              <w:autoSpaceDE w:val="0"/>
              <w:spacing w:after="60"/>
              <w:ind w:left="415" w:hanging="426"/>
              <w:jc w:val="left"/>
              <w:rPr>
                <w:sz w:val="20"/>
                <w:szCs w:val="20"/>
                <w:lang w:val="el-GR"/>
              </w:rPr>
            </w:pPr>
            <w:proofErr w:type="spellStart"/>
            <w:r w:rsidRPr="00E47D79">
              <w:rPr>
                <w:sz w:val="20"/>
                <w:szCs w:val="20"/>
                <w:lang w:val="el-GR"/>
              </w:rPr>
              <w:t>Επικαιροποιημένη</w:t>
            </w:r>
            <w:proofErr w:type="spellEnd"/>
            <w:r w:rsidRPr="00E47D79">
              <w:rPr>
                <w:sz w:val="20"/>
                <w:szCs w:val="20"/>
                <w:lang w:val="el-GR"/>
              </w:rPr>
              <w:t xml:space="preserve"> Μελέτη Μετάπτωσης στο νέο περιβάλλον</w:t>
            </w:r>
          </w:p>
        </w:tc>
        <w:tc>
          <w:tcPr>
            <w:tcW w:w="1281" w:type="dxa"/>
            <w:tcBorders>
              <w:top w:val="single" w:sz="4" w:space="0" w:color="auto"/>
              <w:left w:val="single" w:sz="4" w:space="0" w:color="auto"/>
              <w:bottom w:val="single" w:sz="4" w:space="0" w:color="auto"/>
              <w:right w:val="single" w:sz="4" w:space="0" w:color="auto"/>
            </w:tcBorders>
            <w:hideMark/>
          </w:tcPr>
          <w:p w14:paraId="0D4F165F" w14:textId="77777777" w:rsidR="00B11235" w:rsidRPr="00E47D79" w:rsidRDefault="00B11235" w:rsidP="00B11235">
            <w:pPr>
              <w:suppressAutoHyphens w:val="0"/>
              <w:autoSpaceDE w:val="0"/>
              <w:spacing w:after="60"/>
              <w:rPr>
                <w:rFonts w:eastAsia="SimSun"/>
                <w:sz w:val="20"/>
                <w:szCs w:val="20"/>
                <w:lang w:val="el-GR"/>
              </w:rPr>
            </w:pPr>
            <w:r w:rsidRPr="00E47D79">
              <w:rPr>
                <w:rFonts w:eastAsia="Calibri"/>
                <w:sz w:val="20"/>
                <w:szCs w:val="20"/>
                <w:lang w:val="el-GR"/>
              </w:rPr>
              <w:t xml:space="preserve">Βλ. </w:t>
            </w:r>
            <w:hyperlink w:anchor="_ΠΕ2:_Μετάβαση_στο" w:history="1">
              <w:r w:rsidRPr="00341AB0">
                <w:rPr>
                  <w:rStyle w:val="-"/>
                  <w:rFonts w:eastAsia="Calibri"/>
                  <w:sz w:val="20"/>
                  <w:szCs w:val="20"/>
                  <w:lang w:val="el-GR"/>
                </w:rPr>
                <w:t>5.2.2</w:t>
              </w:r>
            </w:hyperlink>
          </w:p>
        </w:tc>
        <w:tc>
          <w:tcPr>
            <w:tcW w:w="1088" w:type="dxa"/>
            <w:tcBorders>
              <w:top w:val="single" w:sz="4" w:space="0" w:color="auto"/>
              <w:left w:val="single" w:sz="4" w:space="0" w:color="auto"/>
              <w:bottom w:val="single" w:sz="4" w:space="0" w:color="auto"/>
              <w:right w:val="single" w:sz="4" w:space="0" w:color="auto"/>
            </w:tcBorders>
          </w:tcPr>
          <w:p w14:paraId="00C2708C" w14:textId="219A79F3"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hideMark/>
          </w:tcPr>
          <w:p w14:paraId="2E19F748" w14:textId="2D5714B7"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Μ8</w:t>
            </w:r>
          </w:p>
        </w:tc>
        <w:tc>
          <w:tcPr>
            <w:tcW w:w="2296" w:type="dxa"/>
            <w:tcBorders>
              <w:top w:val="single" w:sz="4" w:space="0" w:color="auto"/>
              <w:left w:val="single" w:sz="4" w:space="0" w:color="auto"/>
              <w:bottom w:val="single" w:sz="4" w:space="0" w:color="auto"/>
              <w:right w:val="single" w:sz="4" w:space="0" w:color="auto"/>
            </w:tcBorders>
            <w:hideMark/>
          </w:tcPr>
          <w:p w14:paraId="3530500C"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Υπηρεσία</w:t>
            </w:r>
          </w:p>
        </w:tc>
      </w:tr>
      <w:tr w:rsidR="00B11235" w:rsidRPr="00E47D79" w14:paraId="203001D1" w14:textId="77777777" w:rsidTr="00523697">
        <w:trPr>
          <w:trHeight w:val="768"/>
          <w:jc w:val="center"/>
        </w:trPr>
        <w:tc>
          <w:tcPr>
            <w:tcW w:w="527" w:type="dxa"/>
            <w:tcBorders>
              <w:top w:val="single" w:sz="4" w:space="0" w:color="auto"/>
              <w:left w:val="single" w:sz="4" w:space="0" w:color="auto"/>
              <w:bottom w:val="single" w:sz="4" w:space="0" w:color="auto"/>
              <w:right w:val="single" w:sz="4" w:space="0" w:color="auto"/>
            </w:tcBorders>
            <w:hideMark/>
          </w:tcPr>
          <w:p w14:paraId="3A52E0E7"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top w:val="single" w:sz="4" w:space="0" w:color="auto"/>
              <w:left w:val="single" w:sz="4" w:space="0" w:color="auto"/>
              <w:bottom w:val="single" w:sz="4" w:space="0" w:color="auto"/>
              <w:right w:val="single" w:sz="4" w:space="0" w:color="auto"/>
            </w:tcBorders>
            <w:hideMark/>
          </w:tcPr>
          <w:p w14:paraId="188ACE22"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ΠΕ3</w:t>
            </w:r>
          </w:p>
        </w:tc>
        <w:tc>
          <w:tcPr>
            <w:tcW w:w="2612" w:type="dxa"/>
            <w:tcBorders>
              <w:top w:val="single" w:sz="4" w:space="0" w:color="auto"/>
              <w:left w:val="single" w:sz="4" w:space="0" w:color="auto"/>
              <w:bottom w:val="single" w:sz="4" w:space="0" w:color="auto"/>
              <w:right w:val="single" w:sz="4" w:space="0" w:color="auto"/>
            </w:tcBorders>
            <w:hideMark/>
          </w:tcPr>
          <w:p w14:paraId="20129FCE" w14:textId="77777777" w:rsidR="00B11235" w:rsidRPr="00E47D79" w:rsidRDefault="00B11235" w:rsidP="00523697">
            <w:pPr>
              <w:pStyle w:val="aff"/>
              <w:numPr>
                <w:ilvl w:val="0"/>
                <w:numId w:val="88"/>
              </w:numPr>
              <w:suppressAutoHyphens w:val="0"/>
              <w:autoSpaceDE w:val="0"/>
              <w:spacing w:after="60"/>
              <w:ind w:left="415" w:hanging="426"/>
              <w:jc w:val="left"/>
              <w:rPr>
                <w:sz w:val="20"/>
                <w:szCs w:val="20"/>
                <w:lang w:val="el-GR"/>
              </w:rPr>
            </w:pPr>
            <w:r w:rsidRPr="00E47D79">
              <w:rPr>
                <w:sz w:val="20"/>
                <w:szCs w:val="20"/>
                <w:lang w:val="el-GR"/>
              </w:rPr>
              <w:t>Τριμηνιαία αναφορά επαύξησης λειτουργικότητας</w:t>
            </w:r>
          </w:p>
        </w:tc>
        <w:tc>
          <w:tcPr>
            <w:tcW w:w="1281" w:type="dxa"/>
            <w:tcBorders>
              <w:top w:val="single" w:sz="4" w:space="0" w:color="auto"/>
              <w:left w:val="single" w:sz="4" w:space="0" w:color="auto"/>
              <w:bottom w:val="single" w:sz="4" w:space="0" w:color="auto"/>
              <w:right w:val="single" w:sz="4" w:space="0" w:color="auto"/>
            </w:tcBorders>
          </w:tcPr>
          <w:p w14:paraId="0589772F" w14:textId="77777777" w:rsidR="00B11235" w:rsidRPr="00E47D79" w:rsidRDefault="00B11235" w:rsidP="00B11235">
            <w:pPr>
              <w:suppressAutoHyphens w:val="0"/>
              <w:autoSpaceDE w:val="0"/>
              <w:spacing w:after="60"/>
              <w:rPr>
                <w:rFonts w:eastAsia="SimSun"/>
                <w:sz w:val="20"/>
                <w:szCs w:val="20"/>
                <w:lang w:val="el-GR"/>
              </w:rPr>
            </w:pPr>
            <w:r w:rsidRPr="00E47D79">
              <w:rPr>
                <w:rFonts w:eastAsia="Calibri"/>
                <w:sz w:val="20"/>
                <w:szCs w:val="20"/>
                <w:lang w:val="el-GR"/>
              </w:rPr>
              <w:t xml:space="preserve">Βλ. </w:t>
            </w:r>
            <w:hyperlink w:anchor="_ΠΕ3_:_Επαύξηση" w:history="1">
              <w:r w:rsidRPr="00341AB0">
                <w:rPr>
                  <w:rStyle w:val="-"/>
                  <w:rFonts w:eastAsia="Calibri"/>
                  <w:sz w:val="20"/>
                  <w:szCs w:val="20"/>
                  <w:lang w:val="el-GR"/>
                </w:rPr>
                <w:t>5.2.3</w:t>
              </w:r>
            </w:hyperlink>
          </w:p>
        </w:tc>
        <w:tc>
          <w:tcPr>
            <w:tcW w:w="1088" w:type="dxa"/>
            <w:tcBorders>
              <w:top w:val="single" w:sz="4" w:space="0" w:color="auto"/>
              <w:left w:val="single" w:sz="4" w:space="0" w:color="auto"/>
              <w:bottom w:val="single" w:sz="4" w:space="0" w:color="auto"/>
              <w:right w:val="single" w:sz="4" w:space="0" w:color="auto"/>
            </w:tcBorders>
          </w:tcPr>
          <w:p w14:paraId="2D4166DF" w14:textId="3E451081"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hideMark/>
          </w:tcPr>
          <w:p w14:paraId="05ADF548" w14:textId="3E6469F3"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 xml:space="preserve">Μ6, Μ9, Μ12, Μ15, Μ18 </w:t>
            </w:r>
          </w:p>
        </w:tc>
        <w:tc>
          <w:tcPr>
            <w:tcW w:w="2296" w:type="dxa"/>
            <w:tcBorders>
              <w:top w:val="single" w:sz="4" w:space="0" w:color="auto"/>
              <w:left w:val="single" w:sz="4" w:space="0" w:color="auto"/>
              <w:bottom w:val="single" w:sz="4" w:space="0" w:color="auto"/>
              <w:right w:val="single" w:sz="4" w:space="0" w:color="auto"/>
            </w:tcBorders>
            <w:hideMark/>
          </w:tcPr>
          <w:p w14:paraId="7DA78F43"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Ανάπτυξη Λογισμικού</w:t>
            </w:r>
          </w:p>
        </w:tc>
      </w:tr>
      <w:tr w:rsidR="00B11235" w:rsidRPr="00E47D79" w14:paraId="1CA95E5F" w14:textId="77777777" w:rsidTr="00523697">
        <w:trPr>
          <w:trHeight w:val="517"/>
          <w:jc w:val="center"/>
        </w:trPr>
        <w:tc>
          <w:tcPr>
            <w:tcW w:w="527" w:type="dxa"/>
            <w:tcBorders>
              <w:top w:val="single" w:sz="4" w:space="0" w:color="auto"/>
              <w:left w:val="single" w:sz="4" w:space="0" w:color="auto"/>
              <w:bottom w:val="single" w:sz="4" w:space="0" w:color="auto"/>
              <w:right w:val="single" w:sz="4" w:space="0" w:color="auto"/>
            </w:tcBorders>
          </w:tcPr>
          <w:p w14:paraId="6CC267CB"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top w:val="single" w:sz="4" w:space="0" w:color="auto"/>
              <w:left w:val="single" w:sz="4" w:space="0" w:color="auto"/>
              <w:bottom w:val="single" w:sz="4" w:space="0" w:color="auto"/>
              <w:right w:val="single" w:sz="4" w:space="0" w:color="auto"/>
            </w:tcBorders>
          </w:tcPr>
          <w:p w14:paraId="7914D1C6"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ΠΕ4</w:t>
            </w:r>
          </w:p>
        </w:tc>
        <w:tc>
          <w:tcPr>
            <w:tcW w:w="2612" w:type="dxa"/>
            <w:tcBorders>
              <w:top w:val="single" w:sz="4" w:space="0" w:color="auto"/>
              <w:left w:val="single" w:sz="4" w:space="0" w:color="auto"/>
              <w:bottom w:val="single" w:sz="4" w:space="0" w:color="auto"/>
              <w:right w:val="single" w:sz="4" w:space="0" w:color="auto"/>
            </w:tcBorders>
          </w:tcPr>
          <w:p w14:paraId="2EC0A306" w14:textId="77777777" w:rsidR="00B11235" w:rsidRPr="00E47D79" w:rsidRDefault="00B11235" w:rsidP="00523697">
            <w:pPr>
              <w:pStyle w:val="aff"/>
              <w:numPr>
                <w:ilvl w:val="0"/>
                <w:numId w:val="88"/>
              </w:numPr>
              <w:suppressAutoHyphens w:val="0"/>
              <w:autoSpaceDE w:val="0"/>
              <w:spacing w:after="60"/>
              <w:ind w:left="415" w:hanging="426"/>
              <w:jc w:val="left"/>
              <w:rPr>
                <w:sz w:val="20"/>
                <w:szCs w:val="20"/>
                <w:lang w:val="el-GR"/>
              </w:rPr>
            </w:pPr>
            <w:r w:rsidRPr="00E47D79">
              <w:rPr>
                <w:sz w:val="20"/>
                <w:szCs w:val="20"/>
                <w:lang w:val="el-GR"/>
              </w:rPr>
              <w:t>Τριμηνιαία αναφορά υπηρεσιών εκπαίδευσης</w:t>
            </w:r>
          </w:p>
        </w:tc>
        <w:tc>
          <w:tcPr>
            <w:tcW w:w="1281" w:type="dxa"/>
            <w:tcBorders>
              <w:top w:val="single" w:sz="4" w:space="0" w:color="auto"/>
              <w:left w:val="single" w:sz="4" w:space="0" w:color="auto"/>
              <w:bottom w:val="single" w:sz="4" w:space="0" w:color="auto"/>
              <w:right w:val="single" w:sz="4" w:space="0" w:color="auto"/>
            </w:tcBorders>
          </w:tcPr>
          <w:p w14:paraId="2F3AEE07" w14:textId="77777777" w:rsidR="00B11235" w:rsidRPr="00E47D79" w:rsidRDefault="00B11235" w:rsidP="00B11235">
            <w:pPr>
              <w:rPr>
                <w:rFonts w:eastAsia="Calibri"/>
                <w:sz w:val="20"/>
                <w:szCs w:val="20"/>
                <w:lang w:val="el-GR"/>
              </w:rPr>
            </w:pPr>
            <w:r w:rsidRPr="00E47D79">
              <w:rPr>
                <w:rFonts w:eastAsia="Calibri"/>
                <w:sz w:val="20"/>
                <w:szCs w:val="20"/>
                <w:lang w:val="el-GR"/>
              </w:rPr>
              <w:t xml:space="preserve">Βλ. </w:t>
            </w:r>
            <w:hyperlink w:anchor="_ΠΕ4_:_" w:history="1">
              <w:r w:rsidRPr="00341AB0">
                <w:rPr>
                  <w:rStyle w:val="-"/>
                  <w:rFonts w:eastAsia="Calibri"/>
                  <w:sz w:val="20"/>
                  <w:szCs w:val="20"/>
                  <w:lang w:val="el-GR"/>
                </w:rPr>
                <w:t>5.2.4</w:t>
              </w:r>
            </w:hyperlink>
          </w:p>
        </w:tc>
        <w:tc>
          <w:tcPr>
            <w:tcW w:w="1088" w:type="dxa"/>
            <w:tcBorders>
              <w:top w:val="single" w:sz="4" w:space="0" w:color="auto"/>
              <w:left w:val="single" w:sz="4" w:space="0" w:color="auto"/>
              <w:bottom w:val="single" w:sz="4" w:space="0" w:color="auto"/>
              <w:right w:val="single" w:sz="4" w:space="0" w:color="auto"/>
            </w:tcBorders>
          </w:tcPr>
          <w:p w14:paraId="41A49EEC" w14:textId="7A970BA9"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tcPr>
          <w:p w14:paraId="02CA5C03" w14:textId="411444EA"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Μ6, Μ9, Μ12, Μ15, Μ1</w:t>
            </w:r>
          </w:p>
        </w:tc>
        <w:tc>
          <w:tcPr>
            <w:tcW w:w="2296" w:type="dxa"/>
            <w:tcBorders>
              <w:top w:val="single" w:sz="4" w:space="0" w:color="auto"/>
              <w:left w:val="single" w:sz="4" w:space="0" w:color="auto"/>
              <w:bottom w:val="single" w:sz="4" w:space="0" w:color="auto"/>
              <w:right w:val="single" w:sz="4" w:space="0" w:color="auto"/>
            </w:tcBorders>
          </w:tcPr>
          <w:p w14:paraId="28388DEC"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Υπηρεσίες</w:t>
            </w:r>
          </w:p>
        </w:tc>
      </w:tr>
      <w:tr w:rsidR="00B11235" w:rsidRPr="00E47D79" w14:paraId="2C151D09" w14:textId="77777777" w:rsidTr="00523697">
        <w:trPr>
          <w:trHeight w:val="768"/>
          <w:jc w:val="center"/>
        </w:trPr>
        <w:tc>
          <w:tcPr>
            <w:tcW w:w="527" w:type="dxa"/>
            <w:tcBorders>
              <w:top w:val="single" w:sz="4" w:space="0" w:color="auto"/>
              <w:left w:val="single" w:sz="4" w:space="0" w:color="auto"/>
              <w:bottom w:val="single" w:sz="4" w:space="0" w:color="auto"/>
              <w:right w:val="single" w:sz="4" w:space="0" w:color="auto"/>
            </w:tcBorders>
            <w:hideMark/>
          </w:tcPr>
          <w:p w14:paraId="28961F81"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top w:val="single" w:sz="4" w:space="0" w:color="auto"/>
              <w:left w:val="single" w:sz="4" w:space="0" w:color="auto"/>
              <w:bottom w:val="single" w:sz="4" w:space="0" w:color="auto"/>
              <w:right w:val="single" w:sz="4" w:space="0" w:color="auto"/>
            </w:tcBorders>
            <w:hideMark/>
          </w:tcPr>
          <w:p w14:paraId="22436C29"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ΠΕ5</w:t>
            </w:r>
          </w:p>
        </w:tc>
        <w:tc>
          <w:tcPr>
            <w:tcW w:w="2612" w:type="dxa"/>
            <w:tcBorders>
              <w:top w:val="single" w:sz="4" w:space="0" w:color="auto"/>
              <w:left w:val="single" w:sz="4" w:space="0" w:color="auto"/>
              <w:bottom w:val="single" w:sz="4" w:space="0" w:color="auto"/>
              <w:right w:val="single" w:sz="4" w:space="0" w:color="auto"/>
            </w:tcBorders>
            <w:hideMark/>
          </w:tcPr>
          <w:p w14:paraId="0F9921A3" w14:textId="77777777" w:rsidR="00B11235" w:rsidRPr="00E47D79" w:rsidRDefault="00B11235" w:rsidP="00523697">
            <w:pPr>
              <w:pStyle w:val="aff"/>
              <w:numPr>
                <w:ilvl w:val="0"/>
                <w:numId w:val="88"/>
              </w:numPr>
              <w:suppressAutoHyphens w:val="0"/>
              <w:autoSpaceDE w:val="0"/>
              <w:spacing w:after="60"/>
              <w:ind w:left="415" w:hanging="426"/>
              <w:jc w:val="left"/>
              <w:rPr>
                <w:sz w:val="20"/>
                <w:szCs w:val="20"/>
                <w:lang w:val="el-GR"/>
              </w:rPr>
            </w:pPr>
            <w:r w:rsidRPr="00E47D79">
              <w:rPr>
                <w:sz w:val="20"/>
                <w:szCs w:val="20"/>
                <w:lang w:val="el-GR"/>
              </w:rPr>
              <w:t>Τριμηνιαία Αναφορά υπηρεσιών Δοκιμαστικής Πιλοτικής Λειτουργίας</w:t>
            </w:r>
          </w:p>
        </w:tc>
        <w:tc>
          <w:tcPr>
            <w:tcW w:w="1281" w:type="dxa"/>
            <w:tcBorders>
              <w:top w:val="single" w:sz="4" w:space="0" w:color="auto"/>
              <w:left w:val="single" w:sz="4" w:space="0" w:color="auto"/>
              <w:bottom w:val="single" w:sz="4" w:space="0" w:color="auto"/>
              <w:right w:val="single" w:sz="4" w:space="0" w:color="auto"/>
            </w:tcBorders>
            <w:hideMark/>
          </w:tcPr>
          <w:p w14:paraId="00AC1B4C"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 xml:space="preserve">Βλ. </w:t>
            </w:r>
            <w:hyperlink w:anchor="_ΠΕ5_:_Υπηρεσίες" w:history="1">
              <w:r w:rsidRPr="00341AB0">
                <w:rPr>
                  <w:rStyle w:val="-"/>
                  <w:rFonts w:eastAsia="SimSun"/>
                  <w:sz w:val="20"/>
                  <w:szCs w:val="20"/>
                  <w:lang w:val="el-GR"/>
                </w:rPr>
                <w:t>5.2.5</w:t>
              </w:r>
            </w:hyperlink>
          </w:p>
        </w:tc>
        <w:tc>
          <w:tcPr>
            <w:tcW w:w="1088" w:type="dxa"/>
            <w:tcBorders>
              <w:top w:val="single" w:sz="4" w:space="0" w:color="auto"/>
              <w:left w:val="single" w:sz="4" w:space="0" w:color="auto"/>
              <w:bottom w:val="single" w:sz="4" w:space="0" w:color="auto"/>
              <w:right w:val="single" w:sz="4" w:space="0" w:color="auto"/>
            </w:tcBorders>
          </w:tcPr>
          <w:p w14:paraId="1888E425" w14:textId="0FA75AB1"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hideMark/>
          </w:tcPr>
          <w:p w14:paraId="659FE51C" w14:textId="63719C5F"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Μ6, Μ9, Μ12, Μ15, Μ18, Μ21, Μ24</w:t>
            </w:r>
          </w:p>
        </w:tc>
        <w:tc>
          <w:tcPr>
            <w:tcW w:w="2296" w:type="dxa"/>
            <w:tcBorders>
              <w:top w:val="single" w:sz="4" w:space="0" w:color="auto"/>
              <w:left w:val="single" w:sz="4" w:space="0" w:color="auto"/>
              <w:bottom w:val="single" w:sz="4" w:space="0" w:color="auto"/>
              <w:right w:val="single" w:sz="4" w:space="0" w:color="auto"/>
            </w:tcBorders>
            <w:hideMark/>
          </w:tcPr>
          <w:p w14:paraId="42254D59"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Υπηρεσίες</w:t>
            </w:r>
          </w:p>
        </w:tc>
      </w:tr>
      <w:tr w:rsidR="00B11235" w:rsidRPr="00E47D79" w14:paraId="2175B47A" w14:textId="77777777" w:rsidTr="00523697">
        <w:trPr>
          <w:trHeight w:val="768"/>
          <w:jc w:val="center"/>
        </w:trPr>
        <w:tc>
          <w:tcPr>
            <w:tcW w:w="527" w:type="dxa"/>
            <w:tcBorders>
              <w:top w:val="single" w:sz="4" w:space="0" w:color="auto"/>
              <w:left w:val="single" w:sz="4" w:space="0" w:color="auto"/>
              <w:bottom w:val="single" w:sz="4" w:space="0" w:color="auto"/>
              <w:right w:val="single" w:sz="4" w:space="0" w:color="auto"/>
            </w:tcBorders>
            <w:hideMark/>
          </w:tcPr>
          <w:p w14:paraId="4107A39B"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top w:val="single" w:sz="4" w:space="0" w:color="auto"/>
              <w:left w:val="single" w:sz="4" w:space="0" w:color="auto"/>
              <w:bottom w:val="single" w:sz="4" w:space="0" w:color="auto"/>
              <w:right w:val="single" w:sz="4" w:space="0" w:color="auto"/>
            </w:tcBorders>
            <w:hideMark/>
          </w:tcPr>
          <w:p w14:paraId="5D1C5A22"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ΠΕ6</w:t>
            </w:r>
          </w:p>
        </w:tc>
        <w:tc>
          <w:tcPr>
            <w:tcW w:w="2612" w:type="dxa"/>
            <w:tcBorders>
              <w:top w:val="single" w:sz="4" w:space="0" w:color="auto"/>
              <w:left w:val="single" w:sz="4" w:space="0" w:color="auto"/>
              <w:bottom w:val="single" w:sz="4" w:space="0" w:color="auto"/>
              <w:right w:val="single" w:sz="4" w:space="0" w:color="auto"/>
            </w:tcBorders>
            <w:hideMark/>
          </w:tcPr>
          <w:p w14:paraId="23BAA89D" w14:textId="55B1CA28" w:rsidR="00B11235" w:rsidRPr="00E47D79" w:rsidRDefault="00B11235" w:rsidP="00523697">
            <w:pPr>
              <w:pStyle w:val="aff"/>
              <w:numPr>
                <w:ilvl w:val="0"/>
                <w:numId w:val="88"/>
              </w:numPr>
              <w:suppressAutoHyphens w:val="0"/>
              <w:autoSpaceDE w:val="0"/>
              <w:spacing w:after="60"/>
              <w:ind w:left="415" w:hanging="426"/>
              <w:jc w:val="left"/>
              <w:rPr>
                <w:sz w:val="20"/>
                <w:szCs w:val="20"/>
                <w:lang w:val="el-GR"/>
              </w:rPr>
            </w:pPr>
            <w:r w:rsidRPr="00E47D79">
              <w:rPr>
                <w:sz w:val="20"/>
                <w:szCs w:val="20"/>
                <w:lang w:val="el-GR"/>
              </w:rPr>
              <w:t xml:space="preserve">Τριμηνιαία αναφορά υπηρεσιών </w:t>
            </w:r>
            <w:proofErr w:type="spellStart"/>
            <w:r w:rsidRPr="00E47D79">
              <w:rPr>
                <w:sz w:val="20"/>
                <w:szCs w:val="20"/>
                <w:lang w:val="el-GR"/>
              </w:rPr>
              <w:t>Helpdesk</w:t>
            </w:r>
            <w:proofErr w:type="spellEnd"/>
          </w:p>
        </w:tc>
        <w:tc>
          <w:tcPr>
            <w:tcW w:w="1281" w:type="dxa"/>
            <w:tcBorders>
              <w:top w:val="single" w:sz="4" w:space="0" w:color="auto"/>
              <w:left w:val="single" w:sz="4" w:space="0" w:color="auto"/>
              <w:bottom w:val="single" w:sz="4" w:space="0" w:color="auto"/>
              <w:right w:val="single" w:sz="4" w:space="0" w:color="auto"/>
            </w:tcBorders>
            <w:hideMark/>
          </w:tcPr>
          <w:p w14:paraId="4AE355D8"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 xml:space="preserve">Βλ. </w:t>
            </w:r>
            <w:hyperlink w:anchor="_ΠΕ6:_Υπηρεσίες_Γραφείου" w:history="1">
              <w:r w:rsidRPr="00341AB0">
                <w:rPr>
                  <w:rStyle w:val="-"/>
                  <w:rFonts w:eastAsia="SimSun"/>
                  <w:sz w:val="20"/>
                  <w:szCs w:val="20"/>
                  <w:lang w:val="el-GR"/>
                </w:rPr>
                <w:t>5.2.6</w:t>
              </w:r>
            </w:hyperlink>
          </w:p>
        </w:tc>
        <w:tc>
          <w:tcPr>
            <w:tcW w:w="1088" w:type="dxa"/>
            <w:tcBorders>
              <w:top w:val="single" w:sz="4" w:space="0" w:color="auto"/>
              <w:left w:val="single" w:sz="4" w:space="0" w:color="auto"/>
              <w:bottom w:val="single" w:sz="4" w:space="0" w:color="auto"/>
              <w:right w:val="single" w:sz="4" w:space="0" w:color="auto"/>
            </w:tcBorders>
          </w:tcPr>
          <w:p w14:paraId="19E4243B" w14:textId="224EFB5D"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hideMark/>
          </w:tcPr>
          <w:p w14:paraId="0E610BE6" w14:textId="56A52E0A"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Μ3, Μ6, Μ9, Μ12, Μ15, Μ18, Μ21, Μ24</w:t>
            </w:r>
          </w:p>
        </w:tc>
        <w:tc>
          <w:tcPr>
            <w:tcW w:w="2296" w:type="dxa"/>
            <w:tcBorders>
              <w:top w:val="single" w:sz="4" w:space="0" w:color="auto"/>
              <w:left w:val="single" w:sz="4" w:space="0" w:color="auto"/>
              <w:bottom w:val="single" w:sz="4" w:space="0" w:color="auto"/>
              <w:right w:val="single" w:sz="4" w:space="0" w:color="auto"/>
            </w:tcBorders>
            <w:hideMark/>
          </w:tcPr>
          <w:p w14:paraId="3C123485"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Υπηρεσίες</w:t>
            </w:r>
          </w:p>
        </w:tc>
      </w:tr>
      <w:tr w:rsidR="00B11235" w:rsidRPr="00E47D79" w14:paraId="7083B627" w14:textId="77777777" w:rsidTr="00523697">
        <w:trPr>
          <w:trHeight w:val="768"/>
          <w:jc w:val="center"/>
        </w:trPr>
        <w:tc>
          <w:tcPr>
            <w:tcW w:w="527" w:type="dxa"/>
            <w:tcBorders>
              <w:top w:val="single" w:sz="4" w:space="0" w:color="auto"/>
              <w:left w:val="single" w:sz="4" w:space="0" w:color="auto"/>
              <w:bottom w:val="single" w:sz="4" w:space="0" w:color="auto"/>
              <w:right w:val="single" w:sz="4" w:space="0" w:color="auto"/>
            </w:tcBorders>
            <w:hideMark/>
          </w:tcPr>
          <w:p w14:paraId="3B995DD9"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top w:val="single" w:sz="4" w:space="0" w:color="auto"/>
              <w:left w:val="single" w:sz="4" w:space="0" w:color="auto"/>
              <w:bottom w:val="single" w:sz="4" w:space="0" w:color="auto"/>
              <w:right w:val="single" w:sz="4" w:space="0" w:color="auto"/>
            </w:tcBorders>
            <w:hideMark/>
          </w:tcPr>
          <w:p w14:paraId="05B22A26"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ΠΕ7</w:t>
            </w:r>
          </w:p>
        </w:tc>
        <w:tc>
          <w:tcPr>
            <w:tcW w:w="2612" w:type="dxa"/>
            <w:tcBorders>
              <w:top w:val="single" w:sz="4" w:space="0" w:color="auto"/>
              <w:left w:val="single" w:sz="4" w:space="0" w:color="auto"/>
              <w:bottom w:val="single" w:sz="4" w:space="0" w:color="auto"/>
              <w:right w:val="single" w:sz="4" w:space="0" w:color="auto"/>
            </w:tcBorders>
            <w:hideMark/>
          </w:tcPr>
          <w:p w14:paraId="1F079EE4" w14:textId="77777777" w:rsidR="00B11235" w:rsidRPr="00E47D79" w:rsidRDefault="00B11235" w:rsidP="00523697">
            <w:pPr>
              <w:pStyle w:val="aff"/>
              <w:numPr>
                <w:ilvl w:val="0"/>
                <w:numId w:val="88"/>
              </w:numPr>
              <w:suppressAutoHyphens w:val="0"/>
              <w:autoSpaceDE w:val="0"/>
              <w:spacing w:after="60"/>
              <w:ind w:left="415" w:hanging="426"/>
              <w:jc w:val="left"/>
              <w:rPr>
                <w:sz w:val="20"/>
                <w:szCs w:val="20"/>
                <w:lang w:val="el-GR"/>
              </w:rPr>
            </w:pPr>
            <w:r w:rsidRPr="00E47D79">
              <w:rPr>
                <w:sz w:val="20"/>
                <w:szCs w:val="20"/>
                <w:lang w:val="el-GR"/>
              </w:rPr>
              <w:t>Τριμηνιαία αναφορά υπηρεσιών Τεχνικής Υποστήριξης</w:t>
            </w:r>
          </w:p>
        </w:tc>
        <w:tc>
          <w:tcPr>
            <w:tcW w:w="1281" w:type="dxa"/>
            <w:tcBorders>
              <w:top w:val="single" w:sz="4" w:space="0" w:color="auto"/>
              <w:left w:val="single" w:sz="4" w:space="0" w:color="auto"/>
              <w:bottom w:val="single" w:sz="4" w:space="0" w:color="auto"/>
              <w:right w:val="single" w:sz="4" w:space="0" w:color="auto"/>
            </w:tcBorders>
            <w:hideMark/>
          </w:tcPr>
          <w:p w14:paraId="02675551"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 xml:space="preserve">Βλ. </w:t>
            </w:r>
            <w:hyperlink w:anchor="_ΠΕ7:_Υπηρεσίες_Τεχνικής" w:history="1">
              <w:r w:rsidRPr="00341AB0">
                <w:rPr>
                  <w:rStyle w:val="-"/>
                  <w:rFonts w:eastAsia="SimSun"/>
                  <w:sz w:val="20"/>
                  <w:szCs w:val="20"/>
                  <w:lang w:val="el-GR"/>
                </w:rPr>
                <w:t>5.2.7</w:t>
              </w:r>
            </w:hyperlink>
          </w:p>
        </w:tc>
        <w:tc>
          <w:tcPr>
            <w:tcW w:w="1088" w:type="dxa"/>
            <w:tcBorders>
              <w:top w:val="single" w:sz="4" w:space="0" w:color="auto"/>
              <w:left w:val="single" w:sz="4" w:space="0" w:color="auto"/>
              <w:bottom w:val="single" w:sz="4" w:space="0" w:color="auto"/>
              <w:right w:val="single" w:sz="4" w:space="0" w:color="auto"/>
            </w:tcBorders>
          </w:tcPr>
          <w:p w14:paraId="43C89B97" w14:textId="4B0DE811"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hideMark/>
          </w:tcPr>
          <w:p w14:paraId="5140B8A6" w14:textId="604EA2CE"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Μ3, Μ6, Μ9, Μ12, Μ15, Μ18, Μ21, Μ24</w:t>
            </w:r>
          </w:p>
        </w:tc>
        <w:tc>
          <w:tcPr>
            <w:tcW w:w="2296" w:type="dxa"/>
            <w:tcBorders>
              <w:top w:val="single" w:sz="4" w:space="0" w:color="auto"/>
              <w:left w:val="single" w:sz="4" w:space="0" w:color="auto"/>
              <w:bottom w:val="single" w:sz="4" w:space="0" w:color="auto"/>
              <w:right w:val="single" w:sz="4" w:space="0" w:color="auto"/>
            </w:tcBorders>
            <w:hideMark/>
          </w:tcPr>
          <w:p w14:paraId="3AF8A94D"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Υπηρεσίες</w:t>
            </w:r>
          </w:p>
        </w:tc>
      </w:tr>
      <w:tr w:rsidR="00B11235" w14:paraId="3DE4A744" w14:textId="77777777" w:rsidTr="00523697">
        <w:trPr>
          <w:trHeight w:val="768"/>
          <w:jc w:val="center"/>
        </w:trPr>
        <w:tc>
          <w:tcPr>
            <w:tcW w:w="527" w:type="dxa"/>
            <w:tcBorders>
              <w:top w:val="single" w:sz="4" w:space="0" w:color="auto"/>
              <w:left w:val="single" w:sz="4" w:space="0" w:color="auto"/>
              <w:bottom w:val="single" w:sz="4" w:space="0" w:color="auto"/>
              <w:right w:val="single" w:sz="4" w:space="0" w:color="auto"/>
            </w:tcBorders>
            <w:hideMark/>
          </w:tcPr>
          <w:p w14:paraId="07EFE571" w14:textId="77777777" w:rsidR="00B11235" w:rsidRPr="00E47D79" w:rsidRDefault="00B11235" w:rsidP="00523697">
            <w:pPr>
              <w:pStyle w:val="aff"/>
              <w:numPr>
                <w:ilvl w:val="0"/>
                <w:numId w:val="89"/>
              </w:numPr>
              <w:suppressAutoHyphens w:val="0"/>
              <w:autoSpaceDE w:val="0"/>
              <w:spacing w:after="60"/>
              <w:ind w:left="0" w:right="-112" w:firstLine="0"/>
              <w:rPr>
                <w:rFonts w:eastAsia="SimSun"/>
                <w:sz w:val="20"/>
                <w:szCs w:val="20"/>
                <w:lang w:val="el-GR"/>
              </w:rPr>
            </w:pPr>
          </w:p>
        </w:tc>
        <w:tc>
          <w:tcPr>
            <w:tcW w:w="977" w:type="dxa"/>
            <w:tcBorders>
              <w:top w:val="single" w:sz="4" w:space="0" w:color="auto"/>
              <w:left w:val="single" w:sz="4" w:space="0" w:color="auto"/>
              <w:bottom w:val="single" w:sz="4" w:space="0" w:color="auto"/>
              <w:right w:val="single" w:sz="4" w:space="0" w:color="auto"/>
            </w:tcBorders>
            <w:hideMark/>
          </w:tcPr>
          <w:p w14:paraId="1941C97D"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ΠΕ8</w:t>
            </w:r>
          </w:p>
        </w:tc>
        <w:tc>
          <w:tcPr>
            <w:tcW w:w="2612" w:type="dxa"/>
            <w:tcBorders>
              <w:top w:val="single" w:sz="4" w:space="0" w:color="auto"/>
              <w:left w:val="single" w:sz="4" w:space="0" w:color="auto"/>
              <w:bottom w:val="single" w:sz="4" w:space="0" w:color="auto"/>
              <w:right w:val="single" w:sz="4" w:space="0" w:color="auto"/>
            </w:tcBorders>
            <w:hideMark/>
          </w:tcPr>
          <w:p w14:paraId="0BDB850C" w14:textId="77777777" w:rsidR="00B11235" w:rsidRPr="00E47D79" w:rsidRDefault="00B11235" w:rsidP="00523697">
            <w:pPr>
              <w:pStyle w:val="aff"/>
              <w:numPr>
                <w:ilvl w:val="0"/>
                <w:numId w:val="88"/>
              </w:numPr>
              <w:suppressAutoHyphens w:val="0"/>
              <w:autoSpaceDE w:val="0"/>
              <w:spacing w:after="60"/>
              <w:ind w:left="308"/>
              <w:jc w:val="left"/>
              <w:rPr>
                <w:sz w:val="20"/>
                <w:szCs w:val="20"/>
                <w:lang w:val="el-GR"/>
              </w:rPr>
            </w:pPr>
            <w:r w:rsidRPr="00E47D79">
              <w:rPr>
                <w:sz w:val="20"/>
                <w:szCs w:val="20"/>
                <w:lang w:val="el-GR"/>
              </w:rPr>
              <w:t>Τριμηνιαία αναφορά υπηρεσιών Συντήρησης περιφερειακού εξοπλισμού</w:t>
            </w:r>
          </w:p>
        </w:tc>
        <w:tc>
          <w:tcPr>
            <w:tcW w:w="1281" w:type="dxa"/>
            <w:tcBorders>
              <w:top w:val="single" w:sz="4" w:space="0" w:color="auto"/>
              <w:left w:val="single" w:sz="4" w:space="0" w:color="auto"/>
              <w:bottom w:val="single" w:sz="4" w:space="0" w:color="auto"/>
              <w:right w:val="single" w:sz="4" w:space="0" w:color="auto"/>
            </w:tcBorders>
            <w:hideMark/>
          </w:tcPr>
          <w:p w14:paraId="7F8BDF84" w14:textId="77777777" w:rsidR="00B11235" w:rsidRPr="00E47D79"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 xml:space="preserve">Βλ. </w:t>
            </w:r>
            <w:hyperlink w:anchor="_ΠΕ8_:_Υπηρεσίες" w:history="1">
              <w:r w:rsidRPr="00341AB0">
                <w:rPr>
                  <w:rStyle w:val="-"/>
                  <w:rFonts w:eastAsia="SimSun"/>
                  <w:sz w:val="20"/>
                  <w:szCs w:val="20"/>
                  <w:lang w:val="el-GR"/>
                </w:rPr>
                <w:t>5.2.8</w:t>
              </w:r>
            </w:hyperlink>
          </w:p>
        </w:tc>
        <w:tc>
          <w:tcPr>
            <w:tcW w:w="1088" w:type="dxa"/>
            <w:tcBorders>
              <w:top w:val="single" w:sz="4" w:space="0" w:color="auto"/>
              <w:left w:val="single" w:sz="4" w:space="0" w:color="auto"/>
              <w:bottom w:val="single" w:sz="4" w:space="0" w:color="auto"/>
              <w:right w:val="single" w:sz="4" w:space="0" w:color="auto"/>
            </w:tcBorders>
          </w:tcPr>
          <w:p w14:paraId="3567A8B2" w14:textId="6F8CA060" w:rsidR="00B11235" w:rsidRPr="00E47D79" w:rsidRDefault="00B11235" w:rsidP="00523697">
            <w:pPr>
              <w:suppressAutoHyphens w:val="0"/>
              <w:autoSpaceDE w:val="0"/>
              <w:spacing w:after="60"/>
              <w:jc w:val="center"/>
              <w:rPr>
                <w:rFonts w:eastAsia="Calibri"/>
                <w:b/>
                <w:sz w:val="20"/>
                <w:szCs w:val="20"/>
                <w:lang w:val="el-GR"/>
              </w:rPr>
            </w:pPr>
            <w:r>
              <w:rPr>
                <w:rFonts w:eastAsia="Calibri"/>
                <w:b/>
                <w:sz w:val="20"/>
                <w:szCs w:val="20"/>
                <w:lang w:val="el-GR"/>
              </w:rPr>
              <w:t>1</w:t>
            </w:r>
          </w:p>
        </w:tc>
        <w:tc>
          <w:tcPr>
            <w:tcW w:w="1564" w:type="dxa"/>
            <w:tcBorders>
              <w:top w:val="single" w:sz="4" w:space="0" w:color="auto"/>
              <w:left w:val="single" w:sz="4" w:space="0" w:color="auto"/>
              <w:bottom w:val="single" w:sz="4" w:space="0" w:color="auto"/>
              <w:right w:val="single" w:sz="4" w:space="0" w:color="auto"/>
            </w:tcBorders>
            <w:hideMark/>
          </w:tcPr>
          <w:p w14:paraId="340ADA11" w14:textId="0205D922" w:rsidR="00B11235" w:rsidRPr="00E47D79" w:rsidRDefault="00B11235" w:rsidP="00B11235">
            <w:pPr>
              <w:suppressAutoHyphens w:val="0"/>
              <w:autoSpaceDE w:val="0"/>
              <w:spacing w:after="60"/>
              <w:rPr>
                <w:rFonts w:eastAsia="Calibri"/>
                <w:b/>
                <w:sz w:val="20"/>
                <w:szCs w:val="20"/>
                <w:lang w:val="el-GR"/>
              </w:rPr>
            </w:pPr>
            <w:r w:rsidRPr="00E47D79">
              <w:rPr>
                <w:rFonts w:eastAsia="Calibri"/>
                <w:b/>
                <w:sz w:val="20"/>
                <w:szCs w:val="20"/>
                <w:lang w:val="el-GR"/>
              </w:rPr>
              <w:t>Μ3, Μ6, Μ9, Μ12, Μ15, Μ18, Μ21, Μ24</w:t>
            </w:r>
          </w:p>
        </w:tc>
        <w:tc>
          <w:tcPr>
            <w:tcW w:w="2296" w:type="dxa"/>
            <w:tcBorders>
              <w:top w:val="single" w:sz="4" w:space="0" w:color="auto"/>
              <w:left w:val="single" w:sz="4" w:space="0" w:color="auto"/>
              <w:bottom w:val="single" w:sz="4" w:space="0" w:color="auto"/>
              <w:right w:val="single" w:sz="4" w:space="0" w:color="auto"/>
            </w:tcBorders>
            <w:hideMark/>
          </w:tcPr>
          <w:p w14:paraId="1F5C959F" w14:textId="77777777" w:rsidR="00B11235" w:rsidRDefault="00B11235" w:rsidP="00B11235">
            <w:pPr>
              <w:suppressAutoHyphens w:val="0"/>
              <w:autoSpaceDE w:val="0"/>
              <w:spacing w:after="60"/>
              <w:rPr>
                <w:rFonts w:eastAsia="SimSun"/>
                <w:sz w:val="20"/>
                <w:szCs w:val="20"/>
                <w:lang w:val="el-GR"/>
              </w:rPr>
            </w:pPr>
            <w:r w:rsidRPr="00E47D79">
              <w:rPr>
                <w:rFonts w:eastAsia="SimSun"/>
                <w:sz w:val="20"/>
                <w:szCs w:val="20"/>
                <w:lang w:val="el-GR"/>
              </w:rPr>
              <w:t>Υπηρεσίες</w:t>
            </w:r>
          </w:p>
        </w:tc>
      </w:tr>
    </w:tbl>
    <w:p w14:paraId="07F19F84" w14:textId="77777777" w:rsidR="00230716" w:rsidRPr="00FC563C" w:rsidRDefault="00230716" w:rsidP="00230716">
      <w:pPr>
        <w:rPr>
          <w:rFonts w:eastAsia="SimSun"/>
        </w:rPr>
      </w:pPr>
    </w:p>
    <w:p w14:paraId="2FA743B4" w14:textId="7772C563" w:rsidR="00230716" w:rsidRPr="00230716" w:rsidRDefault="00230716" w:rsidP="00230716">
      <w:pPr>
        <w:rPr>
          <w:lang w:val="el-GR"/>
        </w:rPr>
      </w:pPr>
      <w:bookmarkStart w:id="444" w:name="_Χρόνος_Υποβολής_και"/>
      <w:bookmarkEnd w:id="444"/>
      <w:r w:rsidRPr="00230716">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230716">
        <w:rPr>
          <w:rFonts w:eastAsia="SimSun"/>
          <w:lang w:val="el-GR"/>
        </w:rPr>
        <w:t>επικαιροποιημένης</w:t>
      </w:r>
      <w:proofErr w:type="spellEnd"/>
      <w:r w:rsidRPr="00230716">
        <w:rPr>
          <w:rFonts w:eastAsia="SimSun"/>
          <w:lang w:val="el-GR"/>
        </w:rPr>
        <w:t xml:space="preserve"> έκδοσης του </w:t>
      </w:r>
      <w:r w:rsidRPr="00523697">
        <w:rPr>
          <w:rFonts w:eastAsia="SimSun"/>
          <w:lang w:val="el-GR"/>
        </w:rPr>
        <w:t>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w:t>
      </w:r>
      <w:r w:rsidRPr="00230716">
        <w:rPr>
          <w:rFonts w:eastAsia="SimSun"/>
          <w:lang w:val="el-GR"/>
        </w:rPr>
        <w:t xml:space="preserve"> και στη συνέχεια ακολουθεί η διαδικασία παραλαβής από την αρμόδια Επιτροπή, σύμφωνα με τα αναφερόμενα στην παρ. </w:t>
      </w:r>
      <w:hyperlink w:anchor="_Υπηρεσίες_Περιόδου_Συντήρησης" w:history="1">
        <w:r w:rsidR="00057198">
          <w:rPr>
            <w:rStyle w:val="-"/>
            <w:lang w:val="el-GR"/>
          </w:rPr>
          <w:fldChar w:fldCharType="begin"/>
        </w:r>
        <w:r w:rsidR="00057198">
          <w:rPr>
            <w:rStyle w:val="-"/>
            <w:lang w:val="el-GR"/>
          </w:rPr>
          <w:instrText xml:space="preserve"> REF _Ref40954198 \r \h </w:instrText>
        </w:r>
        <w:r w:rsidR="00057198">
          <w:rPr>
            <w:rStyle w:val="-"/>
            <w:lang w:val="el-GR"/>
          </w:rPr>
        </w:r>
        <w:r w:rsidR="00057198">
          <w:rPr>
            <w:rStyle w:val="-"/>
            <w:lang w:val="el-GR"/>
          </w:rPr>
          <w:fldChar w:fldCharType="separate"/>
        </w:r>
        <w:r w:rsidR="00074F77">
          <w:rPr>
            <w:rStyle w:val="-"/>
            <w:lang w:val="el-GR"/>
          </w:rPr>
          <w:t>6.3</w:t>
        </w:r>
        <w:r w:rsidR="00057198">
          <w:rPr>
            <w:rStyle w:val="-"/>
            <w:lang w:val="el-GR"/>
          </w:rPr>
          <w:fldChar w:fldCharType="end"/>
        </w:r>
      </w:hyperlink>
      <w:r w:rsidRPr="00B76B6C">
        <w:rPr>
          <w:rFonts w:eastAsia="SimSun"/>
          <w:lang w:val="el-GR"/>
        </w:rPr>
        <w:t xml:space="preserve"> της παρούσας.</w:t>
      </w:r>
    </w:p>
    <w:p w14:paraId="3EDD1BB2" w14:textId="163F65D6" w:rsidR="00230716" w:rsidRPr="00230716" w:rsidRDefault="00230716" w:rsidP="00230716">
      <w:pPr>
        <w:rPr>
          <w:rFonts w:eastAsia="SimSun"/>
          <w:lang w:val="el-GR"/>
        </w:rPr>
      </w:pPr>
      <w:r w:rsidRPr="00230716">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w:t>
      </w:r>
      <w:r w:rsidRPr="00B76B6C">
        <w:rPr>
          <w:rFonts w:eastAsia="SimSun"/>
          <w:lang w:val="el-GR"/>
        </w:rPr>
        <w:t xml:space="preserve">. </w:t>
      </w:r>
      <w:r w:rsidR="00057198">
        <w:rPr>
          <w:rFonts w:eastAsia="SimSun"/>
          <w:lang w:val="el-GR"/>
        </w:rPr>
        <w:fldChar w:fldCharType="begin"/>
      </w:r>
      <w:r w:rsidR="00057198">
        <w:rPr>
          <w:rFonts w:eastAsia="SimSun"/>
          <w:lang w:val="el-GR"/>
        </w:rPr>
        <w:instrText xml:space="preserve"> REF _Ref40954198 \r \h </w:instrText>
      </w:r>
      <w:r w:rsidR="00057198">
        <w:rPr>
          <w:rFonts w:eastAsia="SimSun"/>
          <w:lang w:val="el-GR"/>
        </w:rPr>
      </w:r>
      <w:r w:rsidR="00057198">
        <w:rPr>
          <w:rFonts w:eastAsia="SimSun"/>
          <w:lang w:val="el-GR"/>
        </w:rPr>
        <w:fldChar w:fldCharType="separate"/>
      </w:r>
      <w:r w:rsidR="00074F77">
        <w:rPr>
          <w:rFonts w:eastAsia="SimSun"/>
          <w:lang w:val="el-GR"/>
        </w:rPr>
        <w:t>6.3</w:t>
      </w:r>
      <w:r w:rsidR="00057198">
        <w:rPr>
          <w:rFonts w:eastAsia="SimSun"/>
          <w:lang w:val="el-GR"/>
        </w:rPr>
        <w:fldChar w:fldCharType="end"/>
      </w:r>
      <w:r w:rsidRPr="00B76B6C">
        <w:rPr>
          <w:rFonts w:eastAsia="SimSun"/>
          <w:lang w:val="el-GR"/>
        </w:rPr>
        <w:t xml:space="preserve"> της παρούσας.</w:t>
      </w:r>
    </w:p>
    <w:p w14:paraId="437C4432" w14:textId="77777777" w:rsidR="00230716" w:rsidRPr="00593667" w:rsidRDefault="00230716" w:rsidP="00012F1D">
      <w:pPr>
        <w:pStyle w:val="2"/>
        <w:numPr>
          <w:ilvl w:val="0"/>
          <w:numId w:val="32"/>
        </w:numPr>
        <w:rPr>
          <w:lang w:val="el-GR"/>
        </w:rPr>
      </w:pPr>
      <w:bookmarkStart w:id="445" w:name="_Toc74566988"/>
      <w:bookmarkStart w:id="446" w:name="_Toc99717342"/>
      <w:r w:rsidRPr="00230716">
        <w:rPr>
          <w:lang w:val="el-GR"/>
        </w:rPr>
        <w:t>Περίοδος Εγγύησης και Συντήρησης (ΠΕΣ)</w:t>
      </w:r>
      <w:bookmarkEnd w:id="445"/>
      <w:bookmarkEnd w:id="446"/>
      <w:r w:rsidRPr="00230716">
        <w:rPr>
          <w:lang w:val="el-GR"/>
        </w:rPr>
        <w:tab/>
      </w:r>
    </w:p>
    <w:p w14:paraId="1151056A" w14:textId="77777777" w:rsidR="00230716" w:rsidRPr="00230716" w:rsidRDefault="00230716" w:rsidP="00230716">
      <w:pPr>
        <w:rPr>
          <w:lang w:val="el-GR"/>
        </w:rPr>
      </w:pPr>
      <w:r w:rsidRPr="00230716">
        <w:rPr>
          <w:lang w:val="el-GR"/>
        </w:rPr>
        <w:t xml:space="preserve">Ως </w:t>
      </w:r>
      <w:r w:rsidRPr="00593667">
        <w:rPr>
          <w:b/>
          <w:bCs/>
          <w:lang w:val="el-GR"/>
        </w:rPr>
        <w:t>ΠΕΣ</w:t>
      </w:r>
      <w:r w:rsidRPr="00230716">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002E6F1B">
        <w:rPr>
          <w:b/>
          <w:bCs/>
          <w:lang w:val="el-GR"/>
        </w:rPr>
        <w:t>πέντε</w:t>
      </w:r>
      <w:r w:rsidR="002E6F1B" w:rsidRPr="00593667">
        <w:rPr>
          <w:b/>
          <w:bCs/>
          <w:lang w:val="el-GR"/>
        </w:rPr>
        <w:t xml:space="preserve"> </w:t>
      </w:r>
      <w:r w:rsidRPr="00593667">
        <w:rPr>
          <w:b/>
          <w:bCs/>
          <w:lang w:val="el-GR"/>
        </w:rPr>
        <w:t>(5) έτη</w:t>
      </w:r>
      <w:r w:rsidRPr="00230716">
        <w:rPr>
          <w:lang w:val="el-GR"/>
        </w:rPr>
        <w:t>.</w:t>
      </w:r>
    </w:p>
    <w:p w14:paraId="6C495F6A" w14:textId="77777777" w:rsidR="00230716" w:rsidRPr="00230716" w:rsidRDefault="00230716" w:rsidP="00230716">
      <w:pPr>
        <w:rPr>
          <w:lang w:val="el-GR"/>
        </w:rPr>
      </w:pPr>
      <w:r w:rsidRPr="00230716">
        <w:rPr>
          <w:lang w:val="el-GR"/>
        </w:rPr>
        <w:t xml:space="preserve">Η </w:t>
      </w:r>
      <w:r w:rsidRPr="00593667">
        <w:rPr>
          <w:b/>
          <w:bCs/>
          <w:lang w:val="el-GR"/>
        </w:rPr>
        <w:t>ελάχιστη ζητούμενη</w:t>
      </w:r>
      <w:r w:rsidRPr="00230716">
        <w:rPr>
          <w:lang w:val="el-GR"/>
        </w:rPr>
        <w:t xml:space="preserve"> Περίοδος Εγγύησης είναι </w:t>
      </w:r>
      <w:r w:rsidRPr="00593667">
        <w:rPr>
          <w:b/>
          <w:bCs/>
          <w:lang w:val="el-GR"/>
        </w:rPr>
        <w:t>ένα (1) έτος</w:t>
      </w:r>
      <w:r w:rsidRPr="00230716">
        <w:rPr>
          <w:lang w:val="el-GR"/>
        </w:rPr>
        <w:t xml:space="preserve"> από την </w:t>
      </w:r>
      <w:r w:rsidRPr="00593667">
        <w:rPr>
          <w:b/>
          <w:bCs/>
          <w:lang w:val="el-GR"/>
        </w:rPr>
        <w:t>Οριστική Παραλαβή</w:t>
      </w:r>
      <w:r w:rsidRPr="00230716">
        <w:rPr>
          <w:lang w:val="el-GR"/>
        </w:rPr>
        <w:t xml:space="preserve"> του Έργου.</w:t>
      </w:r>
    </w:p>
    <w:p w14:paraId="55DE5048" w14:textId="77777777" w:rsidR="00230716" w:rsidRPr="00230716" w:rsidRDefault="00230716" w:rsidP="00230716">
      <w:pPr>
        <w:rPr>
          <w:lang w:val="el-GR"/>
        </w:rPr>
      </w:pPr>
      <w:r w:rsidRPr="00230716">
        <w:rPr>
          <w:lang w:val="el-GR"/>
        </w:rPr>
        <w:t xml:space="preserve">Ο Ανάδοχος, μετά την Οριστική Παραλαβή του Έργου, είναι υποχρεωμένος να υπογράψει με τον Φορέα για τον οποίο προορίζεται το Έργο Σύμβαση Εγγύησης για την προσφερόμενη από αυτόν Περίοδο Εγγύησης. </w:t>
      </w:r>
    </w:p>
    <w:p w14:paraId="4CBAADDA" w14:textId="77777777" w:rsidR="00230716" w:rsidRPr="00E47D79" w:rsidRDefault="00230716" w:rsidP="00230716">
      <w:pPr>
        <w:rPr>
          <w:lang w:val="el-GR"/>
        </w:rPr>
      </w:pPr>
      <w:r w:rsidRPr="00230716">
        <w:rPr>
          <w:lang w:val="el-GR"/>
        </w:rPr>
        <w:t xml:space="preserve">Η Περίοδος Συντήρησης ξεκινά με τη λήξη της προσφερόμενης Περιόδου Εγγύησης και λήγει με τη λήξη της </w:t>
      </w:r>
      <w:r w:rsidRPr="00E47D79">
        <w:rPr>
          <w:lang w:val="el-GR"/>
        </w:rPr>
        <w:t>ΠΕΣ.</w:t>
      </w:r>
    </w:p>
    <w:p w14:paraId="30AC59EA" w14:textId="77777777" w:rsidR="00230716" w:rsidRPr="00E47D79" w:rsidRDefault="00230716" w:rsidP="00230716">
      <w:pPr>
        <w:rPr>
          <w:lang w:val="el-GR"/>
        </w:rPr>
      </w:pPr>
      <w:r w:rsidRPr="00E47D79">
        <w:rPr>
          <w:lang w:val="el-GR"/>
        </w:rPr>
        <w:t>Ο Ανάδοχος είναι υποχρεωμένος, εφόσον το επιθυμεί ο Φορέας για τον οποίο προορίζεται το Έργο, να υπογράψει Σύμβαση Συντήρησης, μετά το τέλος της προσφερόμενης από αυτόν Περιόδου Εγγύησης και με τίμημα το κόστος συντήρησης που αναφέρεται στην Προσφορά του.</w:t>
      </w:r>
    </w:p>
    <w:p w14:paraId="5F02380D" w14:textId="77777777" w:rsidR="001C7EF7" w:rsidRPr="00230716" w:rsidRDefault="001C7EF7" w:rsidP="00230716">
      <w:pPr>
        <w:rPr>
          <w:lang w:val="el-GR"/>
        </w:rPr>
      </w:pPr>
      <w:r w:rsidRPr="00E47D79">
        <w:rPr>
          <w:lang w:val="el-GR"/>
        </w:rPr>
        <w:t xml:space="preserve">Το κόστος συντήρησης του Έργου (βλ. </w:t>
      </w:r>
      <w:hyperlink w:anchor="_Συγκεντρωτικός_Πίνακας_Οικονομικής" w:history="1">
        <w:r w:rsidRPr="007D16FF">
          <w:rPr>
            <w:rStyle w:val="-"/>
            <w:lang w:val="el-GR"/>
          </w:rPr>
          <w:t xml:space="preserve">Παράρτημα </w:t>
        </w:r>
        <w:r w:rsidRPr="007D16FF">
          <w:rPr>
            <w:rStyle w:val="-"/>
          </w:rPr>
          <w:t>VI</w:t>
        </w:r>
        <w:r w:rsidRPr="007D16FF">
          <w:rPr>
            <w:rStyle w:val="-"/>
            <w:lang w:val="el-GR"/>
          </w:rPr>
          <w:t>, πίνακα 5</w:t>
        </w:r>
      </w:hyperlink>
      <w:r w:rsidRPr="00E47D79">
        <w:rPr>
          <w:lang w:val="el-GR"/>
        </w:rPr>
        <w:t xml:space="preserve">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8% ή μεγαλύτερο του 10% της Οικονομικής Προσφοράς του υποψηφίου Αναδόχου για το Έργο (βλ. </w:t>
      </w:r>
      <w:hyperlink w:anchor="_Συγκεντρωτικός_Πίνακας_Οικονομικής" w:history="1">
        <w:r w:rsidRPr="007D16FF">
          <w:rPr>
            <w:rStyle w:val="-"/>
            <w:lang w:val="el-GR"/>
          </w:rPr>
          <w:t xml:space="preserve">Παράρτημα </w:t>
        </w:r>
        <w:r w:rsidRPr="007D16FF">
          <w:rPr>
            <w:rStyle w:val="-"/>
          </w:rPr>
          <w:t>VI</w:t>
        </w:r>
        <w:r w:rsidRPr="007D16FF">
          <w:rPr>
            <w:rStyle w:val="-"/>
            <w:lang w:val="el-GR"/>
          </w:rPr>
          <w:t>, πίνακα 5</w:t>
        </w:r>
      </w:hyperlink>
      <w:r w:rsidRPr="00E47D79">
        <w:rPr>
          <w:lang w:val="el-GR"/>
        </w:rPr>
        <w:t xml:space="preserve"> Συγκεντρωτικός Πίνακας Οικονομικής Προσφοράς Έργου/ πεδίο «ΓΕΝΙΚΟ ΣΥΝΟΛΟ» στήλης «ΣΥΝΟΛΙΚΗ ΑΞΙΑ</w:t>
      </w:r>
      <w:r w:rsidRPr="00230716">
        <w:rPr>
          <w:lang w:val="el-GR"/>
        </w:rPr>
        <w:t xml:space="preserve"> ΕΡΓΟΥ (ΧΩΡΙΣ ΦΠΑ)»).</w:t>
      </w:r>
    </w:p>
    <w:p w14:paraId="732D46F3" w14:textId="77777777" w:rsidR="00230716" w:rsidRPr="00230716" w:rsidRDefault="00230716" w:rsidP="00230716">
      <w:pPr>
        <w:rPr>
          <w:lang w:val="el-GR"/>
        </w:rPr>
      </w:pPr>
      <w:r w:rsidRPr="00593667">
        <w:rPr>
          <w:b/>
          <w:bCs/>
          <w:lang w:val="el-GR"/>
        </w:rPr>
        <w:t>Για την αξιολόγηση των προσφορών των υποψηφίων Αναδόχων δεν λαμβάνονται υπόψη τα έτη πέραν της ΠΕΣ</w:t>
      </w:r>
      <w:r w:rsidRPr="00230716">
        <w:rPr>
          <w:lang w:val="el-GR"/>
        </w:rPr>
        <w:t>.</w:t>
      </w:r>
    </w:p>
    <w:p w14:paraId="2B07DEA0" w14:textId="77777777" w:rsidR="00230716" w:rsidRPr="00230716" w:rsidRDefault="00230716" w:rsidP="00012F1D">
      <w:pPr>
        <w:pStyle w:val="2"/>
        <w:numPr>
          <w:ilvl w:val="1"/>
          <w:numId w:val="32"/>
        </w:numPr>
        <w:rPr>
          <w:lang w:val="el-GR"/>
        </w:rPr>
      </w:pPr>
      <w:bookmarkStart w:id="447" w:name="_Υπηρεσίες_Περιόδου_Εγγύησης"/>
      <w:bookmarkStart w:id="448" w:name="_Toc99717343"/>
      <w:bookmarkEnd w:id="447"/>
      <w:r w:rsidRPr="00230716">
        <w:rPr>
          <w:lang w:val="el-GR"/>
        </w:rPr>
        <w:t>Υπηρεσίες Περιόδου Εγγύησης</w:t>
      </w:r>
      <w:bookmarkEnd w:id="448"/>
    </w:p>
    <w:p w14:paraId="67F46DD3" w14:textId="77777777" w:rsidR="00230716" w:rsidRPr="00230716" w:rsidRDefault="00230716" w:rsidP="00230716">
      <w:pPr>
        <w:rPr>
          <w:lang w:val="el-GR"/>
        </w:rPr>
      </w:pPr>
      <w:r w:rsidRPr="00593667">
        <w:rPr>
          <w:b/>
          <w:bCs/>
          <w:u w:val="single"/>
          <w:lang w:val="el-GR"/>
        </w:rPr>
        <w:t>ΑΝΑΜΕΝΟΜΕΝΑ ΠΑΡΑΔΟΤΕΑ / ΑΠΟΤΕΛΕΣΜΑΤΑ ΠΕΡΙΟΔΟΥ</w:t>
      </w:r>
      <w:r w:rsidRPr="00230716">
        <w:rPr>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230716" w:rsidRPr="00FC563C" w14:paraId="7C8DA884" w14:textId="77777777" w:rsidTr="00230716">
        <w:trPr>
          <w:trHeight w:val="113"/>
        </w:trPr>
        <w:tc>
          <w:tcPr>
            <w:tcW w:w="9535"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27261F5B" w14:textId="77777777" w:rsidR="00230716" w:rsidRPr="00FC563C" w:rsidRDefault="00230716" w:rsidP="00230716">
            <w:proofErr w:type="spellStart"/>
            <w:r w:rsidRPr="00FC563C">
              <w:t>Περίοδος</w:t>
            </w:r>
            <w:proofErr w:type="spellEnd"/>
            <w:r w:rsidRPr="00FC563C">
              <w:t xml:space="preserve"> </w:t>
            </w:r>
            <w:proofErr w:type="spellStart"/>
            <w:r w:rsidRPr="00FC563C">
              <w:t>Εγγύησης</w:t>
            </w:r>
            <w:proofErr w:type="spellEnd"/>
            <w:r w:rsidRPr="00FC563C">
              <w:t xml:space="preserve"> – Παρα</w:t>
            </w:r>
            <w:proofErr w:type="spellStart"/>
            <w:r w:rsidRPr="00FC563C">
              <w:t>δοτέ</w:t>
            </w:r>
            <w:proofErr w:type="spellEnd"/>
            <w:r w:rsidRPr="00FC563C">
              <w:t>α (</w:t>
            </w:r>
            <w:proofErr w:type="spellStart"/>
            <w:r w:rsidRPr="00FC563C">
              <w:t>ελάχιστ</w:t>
            </w:r>
            <w:proofErr w:type="spellEnd"/>
            <w:r w:rsidRPr="00FC563C">
              <w:t>α):</w:t>
            </w:r>
          </w:p>
        </w:tc>
      </w:tr>
      <w:tr w:rsidR="00230716" w:rsidRPr="00FC563C" w14:paraId="7073AB91" w14:textId="77777777" w:rsidTr="00230716">
        <w:trPr>
          <w:trHeight w:val="390"/>
        </w:trPr>
        <w:tc>
          <w:tcPr>
            <w:tcW w:w="352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6D493" w14:textId="77777777" w:rsidR="00230716" w:rsidRPr="00FC563C" w:rsidRDefault="00230716" w:rsidP="00230716">
            <w:pPr>
              <w:rPr>
                <w:lang w:val="el-GR" w:eastAsia="en-US"/>
              </w:rPr>
            </w:pPr>
            <w:proofErr w:type="spellStart"/>
            <w:r w:rsidRPr="00FC563C">
              <w:lastRenderedPageBreak/>
              <w:t>Τίτλος</w:t>
            </w:r>
            <w:proofErr w:type="spellEnd"/>
            <w:r w:rsidRPr="00FC563C">
              <w:t xml:space="preserve"> Παρα</w:t>
            </w:r>
            <w:proofErr w:type="spellStart"/>
            <w:r w:rsidRPr="00FC563C">
              <w:t>δοτέου</w:t>
            </w:r>
            <w:proofErr w:type="spellEnd"/>
          </w:p>
        </w:tc>
        <w:tc>
          <w:tcPr>
            <w:tcW w:w="600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C95F8BA" w14:textId="77777777" w:rsidR="00230716" w:rsidRPr="00FC563C" w:rsidRDefault="00230716" w:rsidP="00230716">
            <w:proofErr w:type="spellStart"/>
            <w:r w:rsidRPr="00FC563C">
              <w:t>Περιγρ</w:t>
            </w:r>
            <w:proofErr w:type="spellEnd"/>
            <w:r w:rsidRPr="00FC563C">
              <w:t>αφή Παρα</w:t>
            </w:r>
            <w:proofErr w:type="spellStart"/>
            <w:r w:rsidRPr="00FC563C">
              <w:t>δοτέου</w:t>
            </w:r>
            <w:proofErr w:type="spellEnd"/>
            <w:r w:rsidRPr="00FC563C">
              <w:t xml:space="preserve"> </w:t>
            </w:r>
          </w:p>
        </w:tc>
      </w:tr>
      <w:tr w:rsidR="00230716" w:rsidRPr="00FC563C" w14:paraId="4FE67FB6" w14:textId="77777777" w:rsidTr="00230716">
        <w:trPr>
          <w:trHeight w:val="390"/>
        </w:trPr>
        <w:tc>
          <w:tcPr>
            <w:tcW w:w="3528" w:type="dxa"/>
            <w:tcBorders>
              <w:top w:val="single" w:sz="4" w:space="0" w:color="auto"/>
              <w:left w:val="single" w:sz="4" w:space="0" w:color="auto"/>
              <w:bottom w:val="single" w:sz="4" w:space="0" w:color="auto"/>
              <w:right w:val="single" w:sz="4" w:space="0" w:color="auto"/>
            </w:tcBorders>
            <w:hideMark/>
          </w:tcPr>
          <w:p w14:paraId="2089DC21" w14:textId="77777777" w:rsidR="00230716" w:rsidRPr="00230716" w:rsidRDefault="0099728A" w:rsidP="00230716">
            <w:pPr>
              <w:rPr>
                <w:lang w:val="el-GR"/>
              </w:rPr>
            </w:pPr>
            <w:r>
              <w:rPr>
                <w:lang w:val="el-GR"/>
              </w:rPr>
              <w:t xml:space="preserve">Π1. </w:t>
            </w:r>
            <w:r w:rsidR="00230716" w:rsidRPr="00230716">
              <w:rPr>
                <w:lang w:val="el-GR"/>
              </w:rPr>
              <w:t>Υπηρεσίες υποστήριξης και αποκατάστασης βλαβών</w:t>
            </w:r>
          </w:p>
        </w:tc>
        <w:tc>
          <w:tcPr>
            <w:tcW w:w="6007" w:type="dxa"/>
            <w:tcBorders>
              <w:top w:val="single" w:sz="4" w:space="0" w:color="auto"/>
              <w:left w:val="single" w:sz="4" w:space="0" w:color="auto"/>
              <w:bottom w:val="single" w:sz="4" w:space="0" w:color="auto"/>
              <w:right w:val="single" w:sz="4" w:space="0" w:color="auto"/>
            </w:tcBorders>
            <w:hideMark/>
          </w:tcPr>
          <w:p w14:paraId="63CE9A9A" w14:textId="77777777" w:rsidR="00230716" w:rsidRPr="00230716" w:rsidRDefault="00230716" w:rsidP="00230716">
            <w:pPr>
              <w:rPr>
                <w:lang w:val="el-GR"/>
              </w:rPr>
            </w:pPr>
            <w:r w:rsidRPr="00230716">
              <w:rPr>
                <w:lang w:val="el-GR"/>
              </w:rPr>
              <w:t>Τεύχος αποτύπωσης υπηρεσιών που θα περιλαμβάνει:</w:t>
            </w:r>
          </w:p>
          <w:p w14:paraId="080E0421" w14:textId="77777777" w:rsidR="00230716" w:rsidRPr="0099728A" w:rsidRDefault="00230716" w:rsidP="00012F1D">
            <w:pPr>
              <w:pStyle w:val="aff"/>
              <w:numPr>
                <w:ilvl w:val="0"/>
                <w:numId w:val="70"/>
              </w:numPr>
              <w:rPr>
                <w:lang w:val="el-GR"/>
              </w:rPr>
            </w:pPr>
            <w:r w:rsidRPr="0099728A">
              <w:rPr>
                <w:lang w:val="el-GR"/>
              </w:rPr>
              <w:t>Τεκμηρίωση πρόσθετων προσαρμογών και παραμετροποιήσεων σε λογισμικό και εφαρμογές</w:t>
            </w:r>
          </w:p>
          <w:p w14:paraId="1CC114F9" w14:textId="77777777" w:rsidR="00230716" w:rsidRPr="0099728A" w:rsidRDefault="00230716" w:rsidP="00012F1D">
            <w:pPr>
              <w:pStyle w:val="aff"/>
              <w:numPr>
                <w:ilvl w:val="0"/>
                <w:numId w:val="70"/>
              </w:numPr>
              <w:rPr>
                <w:lang w:val="el-GR"/>
              </w:rPr>
            </w:pPr>
            <w:r w:rsidRPr="0099728A">
              <w:rPr>
                <w:lang w:val="el-GR"/>
              </w:rPr>
              <w:t>Τεκμηρίωση σφαλμάτων</w:t>
            </w:r>
          </w:p>
          <w:p w14:paraId="364E43AA" w14:textId="77777777" w:rsidR="00230716" w:rsidRPr="0099728A" w:rsidRDefault="00230716" w:rsidP="00012F1D">
            <w:pPr>
              <w:pStyle w:val="aff"/>
              <w:numPr>
                <w:ilvl w:val="0"/>
                <w:numId w:val="70"/>
              </w:numPr>
              <w:rPr>
                <w:lang w:val="el-GR"/>
              </w:rPr>
            </w:pPr>
            <w:r w:rsidRPr="0099728A">
              <w:rPr>
                <w:lang w:val="el-GR"/>
              </w:rPr>
              <w:t>Παράδοση αντιτύπων όλων των μεταβολών ή επανεκδόσεων ή τροποποιήσεων των εγχειριδίων έτοιμου λογισμικού και εφαρμογής/</w:t>
            </w:r>
            <w:proofErr w:type="spellStart"/>
            <w:r w:rsidRPr="0099728A">
              <w:rPr>
                <w:lang w:val="el-GR"/>
              </w:rPr>
              <w:t>ών</w:t>
            </w:r>
            <w:proofErr w:type="spellEnd"/>
          </w:p>
          <w:p w14:paraId="738694DD" w14:textId="77777777" w:rsidR="00230716" w:rsidRPr="0099728A" w:rsidRDefault="00230716" w:rsidP="00012F1D">
            <w:pPr>
              <w:pStyle w:val="aff"/>
              <w:numPr>
                <w:ilvl w:val="0"/>
                <w:numId w:val="70"/>
              </w:numPr>
              <w:rPr>
                <w:lang w:val="el-GR"/>
              </w:rPr>
            </w:pPr>
            <w:r w:rsidRPr="0099728A">
              <w:rPr>
                <w:lang w:val="el-GR"/>
              </w:rPr>
              <w:t>Τεκμηρίωση εγκαταστάσεων νέων εκδόσεων έτοιμου λογισμικού και εφαρμογής/</w:t>
            </w:r>
            <w:proofErr w:type="spellStart"/>
            <w:r w:rsidRPr="0099728A">
              <w:rPr>
                <w:lang w:val="el-GR"/>
              </w:rPr>
              <w:t>ών</w:t>
            </w:r>
            <w:proofErr w:type="spellEnd"/>
          </w:p>
          <w:p w14:paraId="0D09E6C3" w14:textId="77777777" w:rsidR="00230716" w:rsidRPr="00FC563C" w:rsidRDefault="00230716" w:rsidP="00012F1D">
            <w:pPr>
              <w:pStyle w:val="aff"/>
              <w:numPr>
                <w:ilvl w:val="0"/>
                <w:numId w:val="70"/>
              </w:numPr>
            </w:pPr>
            <w:proofErr w:type="spellStart"/>
            <w:r w:rsidRPr="00FC563C">
              <w:t>Έκθεση</w:t>
            </w:r>
            <w:proofErr w:type="spellEnd"/>
            <w:r w:rsidRPr="00FC563C">
              <w:t xml:space="preserve"> α</w:t>
            </w:r>
            <w:proofErr w:type="spellStart"/>
            <w:r w:rsidRPr="00FC563C">
              <w:t>ξιολόγησης</w:t>
            </w:r>
            <w:proofErr w:type="spellEnd"/>
            <w:r w:rsidRPr="00FC563C">
              <w:t xml:space="preserve"> </w:t>
            </w:r>
            <w:proofErr w:type="spellStart"/>
            <w:r w:rsidRPr="00FC563C">
              <w:t>Περιόδου</w:t>
            </w:r>
            <w:proofErr w:type="spellEnd"/>
            <w:r w:rsidRPr="00FC563C">
              <w:t xml:space="preserve"> </w:t>
            </w:r>
          </w:p>
        </w:tc>
      </w:tr>
    </w:tbl>
    <w:p w14:paraId="58BE3DC9" w14:textId="77777777" w:rsidR="00230716" w:rsidRPr="00FC563C" w:rsidRDefault="00230716" w:rsidP="00230716">
      <w:pPr>
        <w:rPr>
          <w:highlight w:val="magenta"/>
        </w:rPr>
      </w:pPr>
    </w:p>
    <w:p w14:paraId="15552B9A" w14:textId="77777777" w:rsidR="00230716" w:rsidRPr="00E47D79" w:rsidRDefault="00230716" w:rsidP="00012F1D">
      <w:pPr>
        <w:pStyle w:val="2"/>
        <w:numPr>
          <w:ilvl w:val="1"/>
          <w:numId w:val="32"/>
        </w:numPr>
        <w:rPr>
          <w:lang w:val="el-GR"/>
        </w:rPr>
      </w:pPr>
      <w:bookmarkStart w:id="449" w:name="_Toc104101556"/>
      <w:bookmarkStart w:id="450" w:name="_Toc104101731"/>
      <w:bookmarkStart w:id="451" w:name="_Toc104101906"/>
      <w:bookmarkStart w:id="452" w:name="_Toc104102081"/>
      <w:bookmarkStart w:id="453" w:name="_Toc104100343"/>
      <w:bookmarkStart w:id="454" w:name="_Toc104100516"/>
      <w:bookmarkStart w:id="455" w:name="_Toc104100689"/>
      <w:bookmarkStart w:id="456" w:name="_Toc104100862"/>
      <w:bookmarkStart w:id="457" w:name="_Toc104101035"/>
      <w:bookmarkStart w:id="458" w:name="_Toc104101210"/>
      <w:bookmarkStart w:id="459" w:name="_Toc104101384"/>
      <w:bookmarkStart w:id="460" w:name="_Toc104101558"/>
      <w:bookmarkStart w:id="461" w:name="_Toc104101733"/>
      <w:bookmarkStart w:id="462" w:name="_Toc104101908"/>
      <w:bookmarkStart w:id="463" w:name="_Toc104102083"/>
      <w:bookmarkStart w:id="464" w:name="_Toc104101560"/>
      <w:bookmarkStart w:id="465" w:name="_Toc104101735"/>
      <w:bookmarkStart w:id="466" w:name="_Toc104101910"/>
      <w:bookmarkStart w:id="467" w:name="_Toc104102085"/>
      <w:bookmarkStart w:id="468" w:name="_Υπηρεσίες_Περιόδου_Συντήρησης"/>
      <w:bookmarkStart w:id="469" w:name="_Toc46478280"/>
      <w:bookmarkStart w:id="470" w:name="_Toc45706995"/>
      <w:bookmarkStart w:id="471" w:name="_Toc373144221"/>
      <w:bookmarkStart w:id="472" w:name="_Toc336003295"/>
      <w:bookmarkStart w:id="473" w:name="_Toc326758130"/>
      <w:bookmarkStart w:id="474" w:name="_Ref236033117"/>
      <w:bookmarkStart w:id="475" w:name="_Ref236033114"/>
      <w:bookmarkStart w:id="476" w:name="_Toc99717344"/>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E47D79">
        <w:rPr>
          <w:lang w:val="el-GR"/>
        </w:rPr>
        <w:t>Υπηρεσίες Περιόδου Συντήρησης</w:t>
      </w:r>
      <w:bookmarkEnd w:id="469"/>
      <w:bookmarkEnd w:id="470"/>
      <w:bookmarkEnd w:id="471"/>
      <w:bookmarkEnd w:id="472"/>
      <w:bookmarkEnd w:id="473"/>
      <w:bookmarkEnd w:id="474"/>
      <w:bookmarkEnd w:id="475"/>
      <w:bookmarkEnd w:id="476"/>
    </w:p>
    <w:p w14:paraId="7F7675C7" w14:textId="77777777" w:rsidR="00230716" w:rsidRPr="00230716" w:rsidRDefault="00230716" w:rsidP="00230716">
      <w:pPr>
        <w:rPr>
          <w:lang w:val="el-GR"/>
        </w:rPr>
      </w:pPr>
      <w:r w:rsidRPr="00230716">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30716" w:rsidRPr="00FC563C" w14:paraId="166A5D04" w14:textId="77777777" w:rsidTr="00230716">
        <w:tc>
          <w:tcPr>
            <w:tcW w:w="9828" w:type="dxa"/>
            <w:tcBorders>
              <w:top w:val="single" w:sz="4" w:space="0" w:color="auto"/>
              <w:left w:val="single" w:sz="4" w:space="0" w:color="auto"/>
              <w:bottom w:val="single" w:sz="4" w:space="0" w:color="auto"/>
              <w:right w:val="single" w:sz="4" w:space="0" w:color="auto"/>
            </w:tcBorders>
          </w:tcPr>
          <w:p w14:paraId="7E915464" w14:textId="77777777" w:rsidR="00230716" w:rsidRPr="00E47D79" w:rsidRDefault="00230716" w:rsidP="00230716">
            <w:pPr>
              <w:rPr>
                <w:b/>
                <w:bCs/>
                <w:u w:val="single"/>
                <w:lang w:val="el-GR"/>
              </w:rPr>
            </w:pPr>
            <w:r w:rsidRPr="00E47D79">
              <w:rPr>
                <w:b/>
                <w:bCs/>
                <w:u w:val="single"/>
                <w:lang w:val="el-GR"/>
              </w:rPr>
              <w:t>ΑΝΤΙΚΕΙΜΕΝΟ / ΠΕΡΙΕΧΟΜΕΝΟ ΠΕΡΙΟΔΟΥ:</w:t>
            </w:r>
          </w:p>
          <w:p w14:paraId="285F7F55" w14:textId="77777777" w:rsidR="00230716" w:rsidRPr="00E47D79" w:rsidRDefault="00230716" w:rsidP="00230716">
            <w:pPr>
              <w:rPr>
                <w:b/>
                <w:bCs/>
                <w:lang w:val="el-GR"/>
              </w:rPr>
            </w:pPr>
            <w:r w:rsidRPr="00E47D79">
              <w:rPr>
                <w:rFonts w:eastAsia="Arial"/>
                <w:b/>
                <w:bCs/>
                <w:lang w:val="el-GR"/>
              </w:rPr>
              <w:t>ΣΥΝΤΗΡΗΣΗ  ΕΞΟΠΛΙΣΜΟΥ</w:t>
            </w:r>
          </w:p>
          <w:p w14:paraId="72A4B538" w14:textId="77777777" w:rsidR="00230716" w:rsidRPr="00E47D79" w:rsidRDefault="00230716" w:rsidP="00230716">
            <w:pPr>
              <w:rPr>
                <w:lang w:val="el-GR"/>
              </w:rPr>
            </w:pPr>
          </w:p>
          <w:p w14:paraId="33C92147" w14:textId="77777777" w:rsidR="00230716" w:rsidRPr="00E47D79" w:rsidRDefault="00230716" w:rsidP="00230716">
            <w:pPr>
              <w:rPr>
                <w:b/>
                <w:bCs/>
                <w:lang w:val="el-GR"/>
              </w:rPr>
            </w:pPr>
            <w:r w:rsidRPr="00E47D79">
              <w:rPr>
                <w:b/>
                <w:bCs/>
                <w:lang w:val="el-GR"/>
              </w:rPr>
              <w:t xml:space="preserve">ΣΥΝΤΗΡΗΣΗ ΕΤΟΙΜΟΥ ΛΟΓΙΣΜΙΚΟΥ ή ΑΛΛΟΥ ΛΟΓΙΣΜΙΚΟΥ εφόσον έχει παραδοθεί στο πλαίσιο της παρούσας </w:t>
            </w:r>
          </w:p>
          <w:p w14:paraId="460E650D" w14:textId="77777777" w:rsidR="00230716" w:rsidRPr="00E47D79" w:rsidRDefault="00230716" w:rsidP="00012F1D">
            <w:pPr>
              <w:pStyle w:val="aff"/>
              <w:numPr>
                <w:ilvl w:val="0"/>
                <w:numId w:val="71"/>
              </w:numPr>
              <w:rPr>
                <w:lang w:val="el-GR"/>
              </w:rPr>
            </w:pPr>
            <w:r w:rsidRPr="00E47D79">
              <w:rPr>
                <w:lang w:val="el-GR"/>
              </w:rPr>
              <w:t xml:space="preserve">Διασφάλιση καλής λειτουργίας έτοιμου λογισμικού. </w:t>
            </w:r>
          </w:p>
          <w:p w14:paraId="31478FC5" w14:textId="6338DA0C" w:rsidR="00230716" w:rsidRPr="00E47D79" w:rsidRDefault="00230716" w:rsidP="00012F1D">
            <w:pPr>
              <w:pStyle w:val="aff"/>
              <w:numPr>
                <w:ilvl w:val="0"/>
                <w:numId w:val="71"/>
              </w:numPr>
              <w:rPr>
                <w:lang w:val="el-GR"/>
              </w:rPr>
            </w:pPr>
            <w:r w:rsidRPr="00E47D79">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55388072 \</w:instrText>
            </w:r>
            <w:r w:rsidRPr="00E47D79">
              <w:instrText>r</w:instrText>
            </w:r>
            <w:r w:rsidRPr="00E47D79">
              <w:rPr>
                <w:lang w:val="el-GR"/>
              </w:rPr>
              <w:instrText xml:space="preserve"> \</w:instrText>
            </w:r>
            <w:r w:rsidRPr="00E47D79">
              <w:instrText>h</w:instrText>
            </w:r>
            <w:r w:rsidRPr="00E47D79">
              <w:rPr>
                <w:lang w:val="el-GR"/>
              </w:rPr>
              <w:instrText xml:space="preserve">  \* </w:instrText>
            </w:r>
            <w:r w:rsidRPr="00E47D79">
              <w:instrText>MERGEFORMAT</w:instrText>
            </w:r>
            <w:r w:rsidRPr="00E47D79">
              <w:rPr>
                <w:lang w:val="el-GR"/>
              </w:rPr>
              <w:instrText xml:space="preserve"> </w:instrText>
            </w:r>
            <w:r w:rsidRPr="00E47D79">
              <w:fldChar w:fldCharType="separate"/>
            </w:r>
            <w:r w:rsidR="00074F77" w:rsidRPr="00074F77">
              <w:rPr>
                <w:lang w:val="el-GR"/>
              </w:rPr>
              <w:t>6.3</w:t>
            </w:r>
            <w:r w:rsidRPr="00E47D79">
              <w:fldChar w:fldCharType="end"/>
            </w:r>
            <w:r w:rsidRPr="00E47D79">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55388072 \</w:instrText>
            </w:r>
            <w:r w:rsidRPr="00E47D79">
              <w:instrText>r</w:instrText>
            </w:r>
            <w:r w:rsidRPr="00E47D79">
              <w:rPr>
                <w:lang w:val="el-GR"/>
              </w:rPr>
              <w:instrText xml:space="preserve"> \</w:instrText>
            </w:r>
            <w:r w:rsidRPr="00E47D79">
              <w:instrText>h</w:instrText>
            </w:r>
            <w:r w:rsidRPr="00E47D79">
              <w:rPr>
                <w:lang w:val="el-GR"/>
              </w:rPr>
              <w:instrText xml:space="preserve">  \* </w:instrText>
            </w:r>
            <w:r w:rsidRPr="00E47D79">
              <w:instrText>MERGEFORMAT</w:instrText>
            </w:r>
            <w:r w:rsidRPr="00E47D79">
              <w:rPr>
                <w:lang w:val="el-GR"/>
              </w:rPr>
              <w:instrText xml:space="preserve"> </w:instrText>
            </w:r>
            <w:r w:rsidRPr="00E47D79">
              <w:fldChar w:fldCharType="separate"/>
            </w:r>
            <w:r w:rsidR="00074F77" w:rsidRPr="00074F77">
              <w:rPr>
                <w:lang w:val="el-GR"/>
              </w:rPr>
              <w:t>6.3</w:t>
            </w:r>
            <w:r w:rsidRPr="00E47D79">
              <w:fldChar w:fldCharType="end"/>
            </w:r>
            <w:r w:rsidRPr="00E47D79">
              <w:rPr>
                <w:lang w:val="el-GR"/>
              </w:rPr>
              <w:t xml:space="preserve">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55388072 \</w:instrText>
            </w:r>
            <w:r w:rsidRPr="00E47D79">
              <w:instrText>h</w:instrText>
            </w:r>
            <w:r w:rsidRPr="00E47D79">
              <w:rPr>
                <w:lang w:val="el-GR"/>
              </w:rPr>
              <w:instrText xml:space="preserve">  \* </w:instrText>
            </w:r>
            <w:r w:rsidRPr="00E47D79">
              <w:instrText>MERGEFORMAT</w:instrText>
            </w:r>
            <w:r w:rsidRPr="00E47D79">
              <w:rPr>
                <w:lang w:val="el-GR"/>
              </w:rPr>
              <w:instrText xml:space="preserve"> </w:instrText>
            </w:r>
            <w:r w:rsidRPr="00E47D79">
              <w:fldChar w:fldCharType="separate"/>
            </w:r>
            <w:r w:rsidR="00074F77" w:rsidRPr="00074F77">
              <w:rPr>
                <w:rFonts w:eastAsia="SimSun"/>
                <w:lang w:val="el-GR"/>
              </w:rPr>
              <w:t>Τήρηση Εγγυημένου Επιπέδου Υπηρεσιών – Ρήτρες</w:t>
            </w:r>
            <w:r w:rsidRPr="00E47D79">
              <w:fldChar w:fldCharType="end"/>
            </w:r>
            <w:r w:rsidRPr="00E47D79">
              <w:rPr>
                <w:lang w:val="el-GR"/>
              </w:rPr>
              <w:t>, επιβάλλονται οι προβλεπόμενες ρήτρες.</w:t>
            </w:r>
          </w:p>
          <w:p w14:paraId="21634F8F" w14:textId="77777777" w:rsidR="00230716" w:rsidRPr="00E47D79" w:rsidRDefault="00230716" w:rsidP="00012F1D">
            <w:pPr>
              <w:pStyle w:val="aff"/>
              <w:numPr>
                <w:ilvl w:val="0"/>
                <w:numId w:val="71"/>
              </w:numPr>
              <w:rPr>
                <w:lang w:val="el-GR"/>
              </w:rPr>
            </w:pPr>
            <w:r w:rsidRPr="00E47D79">
              <w:rPr>
                <w:lang w:val="el-GR"/>
              </w:rPr>
              <w:t xml:space="preserve">Βελτιστοποιήσεις στη δομή της βάσης, έτσι ώστε να εξασφαλίζεται η βέλτιστη απόδοση του συστήματος. </w:t>
            </w:r>
          </w:p>
          <w:p w14:paraId="79EFF65D" w14:textId="77777777" w:rsidR="00230716" w:rsidRPr="00E47D79" w:rsidRDefault="00230716" w:rsidP="00012F1D">
            <w:pPr>
              <w:pStyle w:val="aff"/>
              <w:numPr>
                <w:ilvl w:val="0"/>
                <w:numId w:val="71"/>
              </w:numPr>
              <w:rPr>
                <w:lang w:val="el-GR"/>
              </w:rPr>
            </w:pPr>
            <w:r w:rsidRPr="00E47D79">
              <w:rPr>
                <w:lang w:val="el-GR"/>
              </w:rPr>
              <w:t xml:space="preserve">Παράδοση – εγκατάσταση τυχόν βελτιωτικών εκδόσεων λογισμικού, μετά από έγκριση της ΕΠΕ. </w:t>
            </w:r>
          </w:p>
          <w:p w14:paraId="05CB50B0" w14:textId="77777777" w:rsidR="00230716" w:rsidRPr="00E47D79" w:rsidRDefault="00230716" w:rsidP="00012F1D">
            <w:pPr>
              <w:pStyle w:val="aff"/>
              <w:numPr>
                <w:ilvl w:val="0"/>
                <w:numId w:val="71"/>
              </w:numPr>
              <w:rPr>
                <w:lang w:val="el-GR"/>
              </w:rPr>
            </w:pPr>
            <w:r w:rsidRPr="00E47D79">
              <w:rPr>
                <w:lang w:val="el-GR"/>
              </w:rPr>
              <w:t xml:space="preserve">Εξασφάλιση ορθής λειτουργίας όλων των </w:t>
            </w:r>
            <w:r w:rsidRPr="00E47D79">
              <w:t>customizations</w:t>
            </w:r>
            <w:r w:rsidRPr="00E47D79">
              <w:rPr>
                <w:lang w:val="el-GR"/>
              </w:rPr>
              <w:t xml:space="preserve">, </w:t>
            </w:r>
            <w:proofErr w:type="spellStart"/>
            <w:r w:rsidRPr="00E47D79">
              <w:rPr>
                <w:lang w:val="el-GR"/>
              </w:rPr>
              <w:t>διεπαφών</w:t>
            </w:r>
            <w:proofErr w:type="spellEnd"/>
            <w:r w:rsidRPr="00E47D79">
              <w:rPr>
                <w:lang w:val="el-GR"/>
              </w:rPr>
              <w:t xml:space="preserve"> με άλλα συστήματα, κ.λπ., με τις βελτιωτικές εκδόσεις.</w:t>
            </w:r>
          </w:p>
          <w:p w14:paraId="63E33000" w14:textId="77777777" w:rsidR="00230716" w:rsidRPr="00E47D79" w:rsidRDefault="00230716" w:rsidP="00012F1D">
            <w:pPr>
              <w:pStyle w:val="aff"/>
              <w:numPr>
                <w:ilvl w:val="0"/>
                <w:numId w:val="71"/>
              </w:numPr>
              <w:rPr>
                <w:lang w:val="el-GR"/>
              </w:rPr>
            </w:pPr>
            <w:r w:rsidRPr="00E47D79">
              <w:rPr>
                <w:lang w:val="el-GR"/>
              </w:rPr>
              <w:t>Παράδοση αντιτύπων όλων των μεταβολών ή των επανεκδόσεων ή τροποποιήσεων των εγχειριδίων λογισμικού.</w:t>
            </w:r>
          </w:p>
          <w:p w14:paraId="1DB55575" w14:textId="77777777" w:rsidR="00230716" w:rsidRPr="00E47D79" w:rsidRDefault="00230716" w:rsidP="00230716">
            <w:pPr>
              <w:rPr>
                <w:lang w:val="el-GR"/>
              </w:rPr>
            </w:pPr>
          </w:p>
          <w:p w14:paraId="509C1ABB" w14:textId="77777777" w:rsidR="00230716" w:rsidRPr="00E47D79" w:rsidRDefault="00230716" w:rsidP="00230716">
            <w:pPr>
              <w:rPr>
                <w:b/>
                <w:bCs/>
                <w:lang w:val="el-GR"/>
              </w:rPr>
            </w:pPr>
            <w:r w:rsidRPr="00E47D79">
              <w:rPr>
                <w:b/>
                <w:bCs/>
                <w:lang w:val="el-GR"/>
              </w:rPr>
              <w:t>ΣΥΝΤΗΡΗΣΗ ΕΦΑΡΜΟΓΗΣ/ΩΝ</w:t>
            </w:r>
          </w:p>
          <w:p w14:paraId="0FBA5EBD" w14:textId="77777777" w:rsidR="00230716" w:rsidRPr="00E47D79" w:rsidRDefault="00230716" w:rsidP="00012F1D">
            <w:pPr>
              <w:pStyle w:val="aff"/>
              <w:numPr>
                <w:ilvl w:val="0"/>
                <w:numId w:val="72"/>
              </w:numPr>
              <w:rPr>
                <w:lang w:val="el-GR"/>
              </w:rPr>
            </w:pPr>
            <w:r w:rsidRPr="00E47D79">
              <w:rPr>
                <w:lang w:val="el-GR"/>
              </w:rPr>
              <w:t>Διασφάλιση καλής λειτουργίας εφαρμογής/</w:t>
            </w:r>
            <w:proofErr w:type="spellStart"/>
            <w:r w:rsidRPr="00E47D79">
              <w:rPr>
                <w:lang w:val="el-GR"/>
              </w:rPr>
              <w:t>ών</w:t>
            </w:r>
            <w:proofErr w:type="spellEnd"/>
            <w:r w:rsidRPr="00E47D79">
              <w:rPr>
                <w:lang w:val="el-GR"/>
              </w:rPr>
              <w:t xml:space="preserve">. </w:t>
            </w:r>
          </w:p>
          <w:p w14:paraId="7BD1343A" w14:textId="77F782F8" w:rsidR="00230716" w:rsidRPr="00E47D79" w:rsidRDefault="00230716" w:rsidP="00012F1D">
            <w:pPr>
              <w:pStyle w:val="aff"/>
              <w:numPr>
                <w:ilvl w:val="0"/>
                <w:numId w:val="72"/>
              </w:numPr>
              <w:rPr>
                <w:lang w:val="el-GR"/>
              </w:rPr>
            </w:pPr>
            <w:r w:rsidRPr="00E47D79">
              <w:rPr>
                <w:lang w:val="el-GR"/>
              </w:rPr>
              <w:t>Αποκατάσταση ανωμαλιών λειτουργίας (</w:t>
            </w:r>
            <w:r w:rsidRPr="00E47D79">
              <w:t>bugs</w:t>
            </w:r>
            <w:r w:rsidRPr="00E47D79">
              <w:rPr>
                <w:lang w:val="el-GR"/>
              </w:rPr>
              <w:t>) της/ων εφαρμογής/</w:t>
            </w:r>
            <w:proofErr w:type="spellStart"/>
            <w:r w:rsidRPr="00E47D79">
              <w:rPr>
                <w:lang w:val="el-GR"/>
              </w:rPr>
              <w:t>ών</w:t>
            </w:r>
            <w:proofErr w:type="spellEnd"/>
            <w:r w:rsidRPr="00E47D79">
              <w:rPr>
                <w:lang w:val="el-GR"/>
              </w:rPr>
              <w:t xml:space="preserve">.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55388072 \</w:instrText>
            </w:r>
            <w:r w:rsidRPr="00E47D79">
              <w:instrText>r</w:instrText>
            </w:r>
            <w:r w:rsidRPr="00E47D79">
              <w:rPr>
                <w:lang w:val="el-GR"/>
              </w:rPr>
              <w:instrText xml:space="preserve"> \</w:instrText>
            </w:r>
            <w:r w:rsidRPr="00E47D79">
              <w:instrText>h</w:instrText>
            </w:r>
            <w:r w:rsidRPr="00E47D79">
              <w:rPr>
                <w:lang w:val="el-GR"/>
              </w:rPr>
              <w:instrText xml:space="preserve">  \* </w:instrText>
            </w:r>
            <w:r w:rsidRPr="00E47D79">
              <w:instrText>MERGEFORMAT</w:instrText>
            </w:r>
            <w:r w:rsidRPr="00E47D79">
              <w:rPr>
                <w:lang w:val="el-GR"/>
              </w:rPr>
              <w:instrText xml:space="preserve"> </w:instrText>
            </w:r>
            <w:r w:rsidRPr="00E47D79">
              <w:fldChar w:fldCharType="separate"/>
            </w:r>
            <w:r w:rsidR="00074F77" w:rsidRPr="00074F77">
              <w:rPr>
                <w:lang w:val="el-GR"/>
              </w:rPr>
              <w:t>6.3</w:t>
            </w:r>
            <w:r w:rsidRPr="00E47D79">
              <w:fldChar w:fldCharType="end"/>
            </w:r>
            <w:r w:rsidRPr="00E47D79">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55388072 \</w:instrText>
            </w:r>
            <w:r w:rsidRPr="00E47D79">
              <w:instrText>r</w:instrText>
            </w:r>
            <w:r w:rsidRPr="00E47D79">
              <w:rPr>
                <w:lang w:val="el-GR"/>
              </w:rPr>
              <w:instrText xml:space="preserve"> \</w:instrText>
            </w:r>
            <w:r w:rsidRPr="00E47D79">
              <w:instrText>h</w:instrText>
            </w:r>
            <w:r w:rsidRPr="00E47D79">
              <w:rPr>
                <w:lang w:val="el-GR"/>
              </w:rPr>
              <w:instrText xml:space="preserve">  \* </w:instrText>
            </w:r>
            <w:r w:rsidRPr="00E47D79">
              <w:instrText>MERGEFORMAT</w:instrText>
            </w:r>
            <w:r w:rsidRPr="00E47D79">
              <w:rPr>
                <w:lang w:val="el-GR"/>
              </w:rPr>
              <w:instrText xml:space="preserve"> </w:instrText>
            </w:r>
            <w:r w:rsidRPr="00E47D79">
              <w:fldChar w:fldCharType="separate"/>
            </w:r>
            <w:r w:rsidR="00074F77" w:rsidRPr="00074F77">
              <w:rPr>
                <w:lang w:val="el-GR"/>
              </w:rPr>
              <w:t>6.3</w:t>
            </w:r>
            <w:r w:rsidRPr="00E47D79">
              <w:fldChar w:fldCharType="end"/>
            </w:r>
            <w:r w:rsidRPr="00E47D79">
              <w:rPr>
                <w:lang w:val="el-GR"/>
              </w:rPr>
              <w:t xml:space="preserve"> </w:t>
            </w:r>
            <w:r w:rsidRPr="00E47D79">
              <w:fldChar w:fldCharType="begin"/>
            </w:r>
            <w:r w:rsidRPr="00E47D79">
              <w:rPr>
                <w:lang w:val="el-GR"/>
              </w:rPr>
              <w:instrText xml:space="preserve"> </w:instrText>
            </w:r>
            <w:r w:rsidRPr="00E47D79">
              <w:instrText>REF</w:instrText>
            </w:r>
            <w:r w:rsidRPr="00E47D79">
              <w:rPr>
                <w:lang w:val="el-GR"/>
              </w:rPr>
              <w:instrText xml:space="preserve"> _</w:instrText>
            </w:r>
            <w:r w:rsidRPr="00E47D79">
              <w:instrText>Ref</w:instrText>
            </w:r>
            <w:r w:rsidRPr="00E47D79">
              <w:rPr>
                <w:lang w:val="el-GR"/>
              </w:rPr>
              <w:instrText>55388072 \</w:instrText>
            </w:r>
            <w:r w:rsidRPr="00E47D79">
              <w:instrText>h</w:instrText>
            </w:r>
            <w:r w:rsidRPr="00E47D79">
              <w:rPr>
                <w:lang w:val="el-GR"/>
              </w:rPr>
              <w:instrText xml:space="preserve">  \* </w:instrText>
            </w:r>
            <w:r w:rsidRPr="00E47D79">
              <w:instrText>MERGEFORMAT</w:instrText>
            </w:r>
            <w:r w:rsidRPr="00E47D79">
              <w:rPr>
                <w:lang w:val="el-GR"/>
              </w:rPr>
              <w:instrText xml:space="preserve"> </w:instrText>
            </w:r>
            <w:r w:rsidRPr="00E47D79">
              <w:fldChar w:fldCharType="separate"/>
            </w:r>
            <w:r w:rsidR="00074F77" w:rsidRPr="00074F77">
              <w:rPr>
                <w:rFonts w:eastAsia="SimSun"/>
                <w:lang w:val="el-GR"/>
              </w:rPr>
              <w:t>Τήρηση Εγγυημένου Επιπέδου Υπηρεσιών – Ρήτρες</w:t>
            </w:r>
            <w:r w:rsidRPr="00E47D79">
              <w:fldChar w:fldCharType="end"/>
            </w:r>
            <w:r w:rsidRPr="00E47D79">
              <w:rPr>
                <w:lang w:val="el-GR"/>
              </w:rPr>
              <w:t xml:space="preserve"> επιβάλλονται οι προβλεπόμενες ρήτρες.</w:t>
            </w:r>
          </w:p>
          <w:p w14:paraId="23CD7E6C" w14:textId="77777777" w:rsidR="00230716" w:rsidRPr="00E47D79" w:rsidRDefault="00230716" w:rsidP="00012F1D">
            <w:pPr>
              <w:pStyle w:val="aff"/>
              <w:numPr>
                <w:ilvl w:val="0"/>
                <w:numId w:val="72"/>
              </w:numPr>
              <w:rPr>
                <w:lang w:val="el-GR"/>
              </w:rPr>
            </w:pPr>
            <w:r w:rsidRPr="00E47D79">
              <w:rPr>
                <w:lang w:val="el-GR"/>
              </w:rPr>
              <w:t>Εντοπισμός αιτιών βλαβών/ δυσλειτουργιών και αποκατάσταση.</w:t>
            </w:r>
          </w:p>
          <w:p w14:paraId="1D77B7B3" w14:textId="77777777" w:rsidR="00230716" w:rsidRPr="00E47D79" w:rsidRDefault="00230716" w:rsidP="00012F1D">
            <w:pPr>
              <w:pStyle w:val="aff"/>
              <w:numPr>
                <w:ilvl w:val="0"/>
                <w:numId w:val="72"/>
              </w:numPr>
              <w:rPr>
                <w:lang w:val="el-GR"/>
              </w:rPr>
            </w:pPr>
            <w:r w:rsidRPr="00E47D79">
              <w:rPr>
                <w:lang w:val="el-GR"/>
              </w:rPr>
              <w:lastRenderedPageBreak/>
              <w:t>Παράδοση – εγκατάσταση τυχόν νέων εκδόσεων των εφαρμογών, μετά από έγκριση της ΕΠΕ.</w:t>
            </w:r>
          </w:p>
          <w:p w14:paraId="14CF05ED" w14:textId="77777777" w:rsidR="00230716" w:rsidRPr="00E47D79" w:rsidRDefault="00230716" w:rsidP="00012F1D">
            <w:pPr>
              <w:pStyle w:val="aff"/>
              <w:numPr>
                <w:ilvl w:val="0"/>
                <w:numId w:val="72"/>
              </w:numPr>
              <w:rPr>
                <w:lang w:val="el-GR"/>
              </w:rPr>
            </w:pPr>
            <w:r w:rsidRPr="00E47D79">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65231BE7" w14:textId="77777777" w:rsidR="00230716" w:rsidRPr="00E47D79" w:rsidRDefault="00230716" w:rsidP="00012F1D">
            <w:pPr>
              <w:pStyle w:val="aff"/>
              <w:numPr>
                <w:ilvl w:val="0"/>
                <w:numId w:val="72"/>
              </w:numPr>
              <w:rPr>
                <w:lang w:val="el-GR"/>
              </w:rPr>
            </w:pPr>
            <w:r w:rsidRPr="00E47D79">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0EF25FB6" w14:textId="77777777" w:rsidR="00230716" w:rsidRPr="00E47D79" w:rsidRDefault="00230716" w:rsidP="00012F1D">
            <w:pPr>
              <w:pStyle w:val="aff"/>
              <w:numPr>
                <w:ilvl w:val="0"/>
                <w:numId w:val="72"/>
              </w:numPr>
              <w:rPr>
                <w:lang w:val="el-GR"/>
              </w:rPr>
            </w:pPr>
            <w:r w:rsidRPr="00E47D79">
              <w:rPr>
                <w:lang w:val="el-GR"/>
              </w:rPr>
              <w:t xml:space="preserve">Εξασφάλιση ορθής λειτουργίας όλων των </w:t>
            </w:r>
            <w:r w:rsidRPr="00E47D79">
              <w:t>customizations</w:t>
            </w:r>
            <w:r w:rsidRPr="00E47D79">
              <w:rPr>
                <w:lang w:val="el-GR"/>
              </w:rPr>
              <w:t xml:space="preserve">, </w:t>
            </w:r>
            <w:proofErr w:type="spellStart"/>
            <w:r w:rsidRPr="00E47D79">
              <w:rPr>
                <w:lang w:val="el-GR"/>
              </w:rPr>
              <w:t>διεπαφών</w:t>
            </w:r>
            <w:proofErr w:type="spellEnd"/>
            <w:r w:rsidRPr="00E47D79">
              <w:rPr>
                <w:lang w:val="el-GR"/>
              </w:rPr>
              <w:t xml:space="preserve"> με άλλα συστήματα, κ.λπ., με τις νεότερες εκδόσεις.</w:t>
            </w:r>
          </w:p>
          <w:p w14:paraId="034E8716" w14:textId="77777777" w:rsidR="00230716" w:rsidRPr="00E47D79" w:rsidRDefault="00230716" w:rsidP="00012F1D">
            <w:pPr>
              <w:pStyle w:val="aff"/>
              <w:numPr>
                <w:ilvl w:val="0"/>
                <w:numId w:val="72"/>
              </w:numPr>
              <w:rPr>
                <w:lang w:val="el-GR"/>
              </w:rPr>
            </w:pPr>
            <w:r w:rsidRPr="00E47D79">
              <w:rPr>
                <w:lang w:val="el-GR"/>
              </w:rPr>
              <w:t>Παράδοση αντιτύπων όλων των μεταβολών ή των επανεκδόσεων ή τροποποιήσεων των εγχειριδίων εφαρμογής/</w:t>
            </w:r>
            <w:proofErr w:type="spellStart"/>
            <w:r w:rsidRPr="00E47D79">
              <w:rPr>
                <w:lang w:val="el-GR"/>
              </w:rPr>
              <w:t>ών</w:t>
            </w:r>
            <w:proofErr w:type="spellEnd"/>
            <w:r w:rsidRPr="00E47D79">
              <w:rPr>
                <w:lang w:val="el-GR"/>
              </w:rPr>
              <w:t>.</w:t>
            </w:r>
          </w:p>
          <w:p w14:paraId="76A112C8" w14:textId="77777777" w:rsidR="00230716" w:rsidRPr="00E47D79" w:rsidRDefault="00230716" w:rsidP="00230716">
            <w:pPr>
              <w:rPr>
                <w:lang w:val="el-GR"/>
              </w:rPr>
            </w:pPr>
          </w:p>
          <w:p w14:paraId="1C5A80EA" w14:textId="77777777" w:rsidR="00230716" w:rsidRPr="00E47D79" w:rsidRDefault="00230716" w:rsidP="00230716">
            <w:pPr>
              <w:rPr>
                <w:b/>
                <w:bCs/>
                <w:lang w:val="el-GR"/>
              </w:rPr>
            </w:pPr>
            <w:r w:rsidRPr="00E47D79">
              <w:rPr>
                <w:b/>
                <w:bCs/>
                <w:lang w:val="el-GR"/>
              </w:rPr>
              <w:t xml:space="preserve">ΥΠΗΡΕΣΙΕΣ/ΤΕΧΝΙΚΗ ΥΠΟΣΤΗΡΙΞΗ </w:t>
            </w:r>
          </w:p>
          <w:p w14:paraId="57105DF5" w14:textId="77777777" w:rsidR="00230716" w:rsidRPr="00E47D79" w:rsidRDefault="00230716" w:rsidP="00012F1D">
            <w:pPr>
              <w:pStyle w:val="aff"/>
              <w:numPr>
                <w:ilvl w:val="0"/>
                <w:numId w:val="73"/>
              </w:numPr>
              <w:rPr>
                <w:lang w:val="el-GR"/>
              </w:rPr>
            </w:pPr>
            <w:r w:rsidRPr="00E47D79">
              <w:rPr>
                <w:lang w:val="el-GR"/>
              </w:rPr>
              <w:t xml:space="preserve">Υπηρεσίες απομακρυσμένης Τεχνικής Υποστήριξης </w:t>
            </w:r>
          </w:p>
          <w:p w14:paraId="29F16EC0" w14:textId="77777777" w:rsidR="00230716" w:rsidRPr="00E47D79" w:rsidRDefault="00230716" w:rsidP="00012F1D">
            <w:pPr>
              <w:pStyle w:val="aff"/>
              <w:numPr>
                <w:ilvl w:val="0"/>
                <w:numId w:val="73"/>
              </w:numPr>
              <w:rPr>
                <w:lang w:val="el-GR"/>
              </w:rPr>
            </w:pPr>
            <w:r w:rsidRPr="00E47D79">
              <w:t>On</w:t>
            </w:r>
            <w:r w:rsidRPr="00E47D79">
              <w:rPr>
                <w:lang w:val="el-GR"/>
              </w:rPr>
              <w:t xml:space="preserve"> </w:t>
            </w:r>
            <w:r w:rsidRPr="00E47D79">
              <w:t>site</w:t>
            </w:r>
            <w:r w:rsidRPr="00E47D79">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2E32810F" w14:textId="77777777" w:rsidR="00230716" w:rsidRPr="00E47D79" w:rsidRDefault="00230716" w:rsidP="00012F1D">
            <w:pPr>
              <w:pStyle w:val="aff"/>
              <w:numPr>
                <w:ilvl w:val="0"/>
                <w:numId w:val="73"/>
              </w:numPr>
              <w:rPr>
                <w:lang w:val="el-GR"/>
              </w:rPr>
            </w:pPr>
            <w:r w:rsidRPr="00E47D79">
              <w:rPr>
                <w:lang w:val="el-GR"/>
              </w:rPr>
              <w:t>Αντιμετώπιση λαθών και σφαλμάτων στη λειτουργία του συστήματος.</w:t>
            </w:r>
          </w:p>
          <w:p w14:paraId="628DF6F6" w14:textId="77777777" w:rsidR="00230716" w:rsidRPr="00E47D79" w:rsidRDefault="00230716" w:rsidP="00012F1D">
            <w:pPr>
              <w:pStyle w:val="aff"/>
              <w:numPr>
                <w:ilvl w:val="0"/>
                <w:numId w:val="73"/>
              </w:numPr>
              <w:rPr>
                <w:lang w:val="el-GR"/>
              </w:rPr>
            </w:pPr>
            <w:r w:rsidRPr="00E47D79">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7B482563" w14:textId="77777777" w:rsidR="00230716" w:rsidRPr="00E47D79" w:rsidRDefault="00230716" w:rsidP="00012F1D">
            <w:pPr>
              <w:pStyle w:val="aff"/>
              <w:numPr>
                <w:ilvl w:val="0"/>
                <w:numId w:val="73"/>
              </w:numPr>
              <w:rPr>
                <w:lang w:val="el-GR"/>
              </w:rPr>
            </w:pPr>
            <w:r w:rsidRPr="00E47D79">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9CF47FE" w14:textId="77777777" w:rsidR="00230716" w:rsidRPr="00E47D79" w:rsidRDefault="00230716" w:rsidP="00012F1D">
            <w:pPr>
              <w:pStyle w:val="aff"/>
              <w:numPr>
                <w:ilvl w:val="0"/>
                <w:numId w:val="73"/>
              </w:numPr>
              <w:rPr>
                <w:lang w:val="el-GR"/>
              </w:rPr>
            </w:pPr>
            <w:r w:rsidRPr="00E47D79">
              <w:rPr>
                <w:lang w:val="el-GR"/>
              </w:rPr>
              <w:t>Ενημέρωση των χειριστών του για τυχόν αλλαγές στη λειτουργικότητα του συστήματος.</w:t>
            </w:r>
          </w:p>
          <w:p w14:paraId="4009AD05" w14:textId="77777777" w:rsidR="00230716" w:rsidRPr="00E47D79" w:rsidRDefault="00230716" w:rsidP="00230716">
            <w:pPr>
              <w:rPr>
                <w:lang w:val="el-GR"/>
              </w:rPr>
            </w:pPr>
          </w:p>
          <w:p w14:paraId="4E3F792C" w14:textId="77777777" w:rsidR="00230716" w:rsidRPr="00E47D79" w:rsidRDefault="00230716" w:rsidP="00230716">
            <w:pPr>
              <w:rPr>
                <w:lang w:val="el-GR"/>
              </w:rPr>
            </w:pPr>
            <w:r w:rsidRPr="00E47D79">
              <w:rPr>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74187D73" w14:textId="77777777" w:rsidR="00230716" w:rsidRPr="00E47D79" w:rsidRDefault="00230716" w:rsidP="00230716">
            <w:pPr>
              <w:rPr>
                <w:lang w:val="el-GR"/>
              </w:rPr>
            </w:pPr>
          </w:p>
          <w:p w14:paraId="6A919744" w14:textId="77777777" w:rsidR="00230716" w:rsidRPr="00E47D79" w:rsidRDefault="00230716" w:rsidP="00230716">
            <w:pPr>
              <w:rPr>
                <w:b/>
                <w:bCs/>
                <w:lang w:val="el-GR"/>
              </w:rPr>
            </w:pPr>
            <w:r w:rsidRPr="00E47D79">
              <w:rPr>
                <w:b/>
                <w:bCs/>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858"/>
            </w:tblGrid>
            <w:tr w:rsidR="00230716" w:rsidRPr="00E47D79" w14:paraId="32EBB2F5" w14:textId="77777777">
              <w:trPr>
                <w:trHeight w:val="113"/>
              </w:trPr>
              <w:tc>
                <w:tcPr>
                  <w:tcW w:w="9535"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6E64FA85" w14:textId="77777777" w:rsidR="00230716" w:rsidRPr="00E47D79" w:rsidRDefault="00230716" w:rsidP="00230716">
                  <w:pPr>
                    <w:rPr>
                      <w:lang w:val="el-GR"/>
                    </w:rPr>
                  </w:pPr>
                  <w:r w:rsidRPr="00E47D79">
                    <w:rPr>
                      <w:lang w:val="el-GR"/>
                    </w:rPr>
                    <w:t>Περίοδος Συντήρησης – Παραδοτέα (ελάχιστα):</w:t>
                  </w:r>
                </w:p>
              </w:tc>
            </w:tr>
            <w:tr w:rsidR="00230716" w:rsidRPr="00E47D79" w14:paraId="74670547" w14:textId="77777777">
              <w:trPr>
                <w:trHeight w:val="390"/>
              </w:trPr>
              <w:tc>
                <w:tcPr>
                  <w:tcW w:w="35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73D378D" w14:textId="77777777" w:rsidR="00230716" w:rsidRPr="00E47D79" w:rsidRDefault="00230716" w:rsidP="00230716">
                  <w:pPr>
                    <w:rPr>
                      <w:lang w:val="el-GR" w:eastAsia="en-US"/>
                    </w:rPr>
                  </w:pPr>
                  <w:r w:rsidRPr="00E47D79">
                    <w:rPr>
                      <w:lang w:val="el-GR"/>
                    </w:rPr>
                    <w:t>Τίτλος Παραδοτέου</w:t>
                  </w:r>
                </w:p>
              </w:tc>
              <w:tc>
                <w:tcPr>
                  <w:tcW w:w="594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88C7D5" w14:textId="77777777" w:rsidR="00230716" w:rsidRPr="00E47D79" w:rsidRDefault="00230716" w:rsidP="00230716">
                  <w:pPr>
                    <w:rPr>
                      <w:lang w:val="el-GR"/>
                    </w:rPr>
                  </w:pPr>
                  <w:r w:rsidRPr="00E47D79">
                    <w:rPr>
                      <w:lang w:val="el-GR"/>
                    </w:rPr>
                    <w:t xml:space="preserve">Περιγραφή Παραδοτέου </w:t>
                  </w:r>
                </w:p>
              </w:tc>
            </w:tr>
            <w:tr w:rsidR="00230716" w:rsidRPr="00E47D79" w14:paraId="171FE2B0" w14:textId="77777777">
              <w:trPr>
                <w:trHeight w:val="390"/>
              </w:trPr>
              <w:tc>
                <w:tcPr>
                  <w:tcW w:w="3595" w:type="dxa"/>
                  <w:tcBorders>
                    <w:top w:val="single" w:sz="4" w:space="0" w:color="auto"/>
                    <w:left w:val="single" w:sz="4" w:space="0" w:color="auto"/>
                    <w:bottom w:val="single" w:sz="4" w:space="0" w:color="auto"/>
                    <w:right w:val="single" w:sz="4" w:space="0" w:color="auto"/>
                  </w:tcBorders>
                  <w:hideMark/>
                </w:tcPr>
                <w:p w14:paraId="2F4258E6" w14:textId="77777777" w:rsidR="00230716" w:rsidRPr="00E47D79" w:rsidRDefault="0099728A" w:rsidP="00230716">
                  <w:pPr>
                    <w:rPr>
                      <w:lang w:val="el-GR"/>
                    </w:rPr>
                  </w:pPr>
                  <w:r w:rsidRPr="00E47D79">
                    <w:rPr>
                      <w:lang w:val="el-GR"/>
                    </w:rPr>
                    <w:t xml:space="preserve">Π1. </w:t>
                  </w:r>
                  <w:r w:rsidR="00230716" w:rsidRPr="00E47D79">
                    <w:rPr>
                      <w:lang w:val="el-GR"/>
                    </w:rPr>
                    <w:t>Υπηρεσίες υποστήριξης και αποκατάστασης βλαβών</w:t>
                  </w:r>
                </w:p>
              </w:tc>
              <w:tc>
                <w:tcPr>
                  <w:tcW w:w="5940" w:type="dxa"/>
                  <w:tcBorders>
                    <w:top w:val="single" w:sz="4" w:space="0" w:color="auto"/>
                    <w:left w:val="single" w:sz="4" w:space="0" w:color="auto"/>
                    <w:bottom w:val="single" w:sz="4" w:space="0" w:color="auto"/>
                    <w:right w:val="single" w:sz="4" w:space="0" w:color="auto"/>
                  </w:tcBorders>
                  <w:hideMark/>
                </w:tcPr>
                <w:p w14:paraId="1F593CCF" w14:textId="77777777" w:rsidR="00230716" w:rsidRPr="00E47D79" w:rsidRDefault="00230716" w:rsidP="00230716">
                  <w:pPr>
                    <w:rPr>
                      <w:lang w:val="el-GR"/>
                    </w:rPr>
                  </w:pPr>
                  <w:r w:rsidRPr="00E47D79">
                    <w:rPr>
                      <w:lang w:val="el-GR"/>
                    </w:rPr>
                    <w:t>Τεύχος αποτύπωσης υπηρεσιών που θα περιλαμβάνει:</w:t>
                  </w:r>
                </w:p>
                <w:p w14:paraId="3D7E8F17" w14:textId="77777777" w:rsidR="00230716" w:rsidRPr="00E47D79" w:rsidRDefault="00230716" w:rsidP="00012F1D">
                  <w:pPr>
                    <w:pStyle w:val="aff"/>
                    <w:numPr>
                      <w:ilvl w:val="0"/>
                      <w:numId w:val="74"/>
                    </w:numPr>
                    <w:rPr>
                      <w:lang w:val="el-GR"/>
                    </w:rPr>
                  </w:pPr>
                  <w:r w:rsidRPr="00E47D79">
                    <w:rPr>
                      <w:lang w:val="el-GR"/>
                    </w:rPr>
                    <w:t>Αναλυτικό Πρόγραμμα ενεργειών προληπτικής συντήρησης, που υποβάλλεται με την έναρξη της σχετικής περιόδου</w:t>
                  </w:r>
                </w:p>
                <w:p w14:paraId="3B44408B" w14:textId="77777777" w:rsidR="00230716" w:rsidRPr="00E47D79" w:rsidRDefault="00230716" w:rsidP="00012F1D">
                  <w:pPr>
                    <w:pStyle w:val="aff"/>
                    <w:numPr>
                      <w:ilvl w:val="0"/>
                      <w:numId w:val="74"/>
                    </w:numPr>
                    <w:rPr>
                      <w:lang w:val="el-GR"/>
                    </w:rPr>
                  </w:pPr>
                  <w:r w:rsidRPr="00E47D79">
                    <w:rPr>
                      <w:lang w:val="el-GR"/>
                    </w:rPr>
                    <w:t>Αναλυτική Καταγραφή Πεπραγμένων Συντήρησης (Τακτικών – Έκτακτων Ενεργειών)</w:t>
                  </w:r>
                </w:p>
                <w:p w14:paraId="446CF082" w14:textId="77777777" w:rsidR="00230716" w:rsidRPr="00E47D79" w:rsidRDefault="00230716" w:rsidP="00012F1D">
                  <w:pPr>
                    <w:pStyle w:val="aff"/>
                    <w:numPr>
                      <w:ilvl w:val="0"/>
                      <w:numId w:val="74"/>
                    </w:numPr>
                    <w:rPr>
                      <w:lang w:val="el-GR"/>
                    </w:rPr>
                  </w:pPr>
                  <w:r w:rsidRPr="00E47D79">
                    <w:rPr>
                      <w:lang w:val="el-GR"/>
                    </w:rPr>
                    <w:t xml:space="preserve">Τεκμηρίωση πρόσθετων προσαρμογών και παραμετροποιήσεων σε έτοιμο λογισμικό και εφαρμογών </w:t>
                  </w:r>
                </w:p>
                <w:p w14:paraId="2253872A" w14:textId="77777777" w:rsidR="00230716" w:rsidRPr="00E47D79" w:rsidRDefault="00230716" w:rsidP="00012F1D">
                  <w:pPr>
                    <w:pStyle w:val="aff"/>
                    <w:numPr>
                      <w:ilvl w:val="0"/>
                      <w:numId w:val="74"/>
                    </w:numPr>
                    <w:rPr>
                      <w:lang w:val="el-GR"/>
                    </w:rPr>
                  </w:pPr>
                  <w:r w:rsidRPr="00E47D79">
                    <w:rPr>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sidRPr="00E47D79">
                    <w:rPr>
                      <w:lang w:val="el-GR"/>
                    </w:rPr>
                    <w:t>ών</w:t>
                  </w:r>
                  <w:proofErr w:type="spellEnd"/>
                </w:p>
                <w:p w14:paraId="79752B39" w14:textId="77777777" w:rsidR="00230716" w:rsidRPr="00E47D79" w:rsidRDefault="00230716" w:rsidP="00012F1D">
                  <w:pPr>
                    <w:pStyle w:val="aff"/>
                    <w:numPr>
                      <w:ilvl w:val="0"/>
                      <w:numId w:val="74"/>
                    </w:numPr>
                    <w:rPr>
                      <w:lang w:val="el-GR"/>
                    </w:rPr>
                  </w:pPr>
                  <w:r w:rsidRPr="00E47D79">
                    <w:rPr>
                      <w:lang w:val="el-GR"/>
                    </w:rPr>
                    <w:t>Τεκμηρίωση εγκαταστάσεων νέων εκδόσεων έτοιμου λογισμικού και εφαρμογής/</w:t>
                  </w:r>
                  <w:proofErr w:type="spellStart"/>
                  <w:r w:rsidRPr="00E47D79">
                    <w:rPr>
                      <w:lang w:val="el-GR"/>
                    </w:rPr>
                    <w:t>ών</w:t>
                  </w:r>
                  <w:proofErr w:type="spellEnd"/>
                </w:p>
                <w:p w14:paraId="1F08292A" w14:textId="77777777" w:rsidR="00230716" w:rsidRPr="00E47D79" w:rsidRDefault="00230716" w:rsidP="00012F1D">
                  <w:pPr>
                    <w:pStyle w:val="aff"/>
                    <w:numPr>
                      <w:ilvl w:val="0"/>
                      <w:numId w:val="74"/>
                    </w:numPr>
                  </w:pPr>
                  <w:proofErr w:type="spellStart"/>
                  <w:r w:rsidRPr="00E47D79">
                    <w:lastRenderedPageBreak/>
                    <w:t>Έκθεση</w:t>
                  </w:r>
                  <w:proofErr w:type="spellEnd"/>
                  <w:r w:rsidRPr="00E47D79">
                    <w:t xml:space="preserve"> α</w:t>
                  </w:r>
                  <w:proofErr w:type="spellStart"/>
                  <w:r w:rsidRPr="00E47D79">
                    <w:t>ξιολόγησης</w:t>
                  </w:r>
                  <w:proofErr w:type="spellEnd"/>
                  <w:r w:rsidRPr="00E47D79">
                    <w:t xml:space="preserve"> </w:t>
                  </w:r>
                  <w:proofErr w:type="spellStart"/>
                  <w:r w:rsidRPr="00E47D79">
                    <w:t>Περιόδου</w:t>
                  </w:r>
                  <w:proofErr w:type="spellEnd"/>
                  <w:r w:rsidRPr="00E47D79">
                    <w:t xml:space="preserve"> </w:t>
                  </w:r>
                </w:p>
              </w:tc>
            </w:tr>
          </w:tbl>
          <w:p w14:paraId="3D4836C8" w14:textId="77777777" w:rsidR="00230716" w:rsidRPr="00E47D79" w:rsidRDefault="00230716" w:rsidP="00230716">
            <w:pPr>
              <w:rPr>
                <w:lang w:val="el-GR" w:eastAsia="en-US"/>
              </w:rPr>
            </w:pPr>
            <w:r w:rsidRPr="00E47D79">
              <w:lastRenderedPageBreak/>
              <w:t xml:space="preserve"> </w:t>
            </w:r>
          </w:p>
        </w:tc>
      </w:tr>
    </w:tbl>
    <w:p w14:paraId="097F2B70" w14:textId="77777777" w:rsidR="00230716" w:rsidRPr="00FC563C" w:rsidRDefault="00230716" w:rsidP="00230716"/>
    <w:p w14:paraId="6EB21804" w14:textId="77777777" w:rsidR="00230716" w:rsidRPr="00562A8B" w:rsidRDefault="00230716" w:rsidP="00012F1D">
      <w:pPr>
        <w:pStyle w:val="2"/>
        <w:numPr>
          <w:ilvl w:val="1"/>
          <w:numId w:val="32"/>
        </w:numPr>
        <w:rPr>
          <w:lang w:val="el-GR"/>
        </w:rPr>
      </w:pPr>
      <w:bookmarkStart w:id="477" w:name="_Ref55388072"/>
      <w:bookmarkStart w:id="478" w:name="_Toc99717345"/>
      <w:r w:rsidRPr="00562A8B">
        <w:rPr>
          <w:lang w:val="el-GR"/>
        </w:rPr>
        <w:t>Τήρηση Εγγυημένου Επιπέδου Υπηρεσιών – Ρήτρες</w:t>
      </w:r>
      <w:bookmarkEnd w:id="477"/>
      <w:bookmarkEnd w:id="478"/>
    </w:p>
    <w:p w14:paraId="4150315D" w14:textId="77777777" w:rsidR="00230716" w:rsidRPr="00230716" w:rsidRDefault="00230716" w:rsidP="00230716">
      <w:pPr>
        <w:rPr>
          <w:lang w:val="el-GR"/>
        </w:rPr>
      </w:pPr>
      <w:r w:rsidRPr="00230716">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3C828371" w14:textId="77777777" w:rsidR="00230716" w:rsidRPr="00562A8B" w:rsidRDefault="00230716" w:rsidP="00230716">
      <w:pPr>
        <w:rPr>
          <w:b/>
          <w:bCs/>
          <w:lang w:val="el-GR"/>
        </w:rPr>
      </w:pPr>
      <w:r w:rsidRPr="00562A8B">
        <w:rPr>
          <w:b/>
          <w:bCs/>
          <w:lang w:val="el-GR"/>
        </w:rPr>
        <w:t>Ορισμοί:</w:t>
      </w:r>
    </w:p>
    <w:p w14:paraId="75F96AE7" w14:textId="77777777" w:rsidR="00230716" w:rsidRPr="00FC563C" w:rsidRDefault="00230716" w:rsidP="00230716">
      <w:pPr>
        <w:rPr>
          <w:lang w:val="el-GR"/>
        </w:rPr>
      </w:pPr>
      <w:r w:rsidRPr="00562A8B">
        <w:rPr>
          <w:b/>
          <w:bCs/>
          <w:lang w:val="el-GR"/>
        </w:rPr>
        <w:t>Λογισμικό/Εφαρμογές:</w:t>
      </w:r>
      <w:r w:rsidRPr="00230716">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7C870C7C" w14:textId="77777777" w:rsidR="00230716" w:rsidRPr="00230716" w:rsidRDefault="00230716" w:rsidP="00230716">
      <w:pPr>
        <w:rPr>
          <w:lang w:val="el-GR"/>
        </w:rPr>
      </w:pPr>
      <w:r w:rsidRPr="00562A8B">
        <w:rPr>
          <w:b/>
          <w:bCs/>
          <w:lang w:val="el-GR"/>
        </w:rPr>
        <w:t>Βλάβη:</w:t>
      </w:r>
      <w:r w:rsidRPr="00230716">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63F6F8E4" w14:textId="77777777" w:rsidR="00230716" w:rsidRPr="00E47D79" w:rsidRDefault="00230716" w:rsidP="00230716">
      <w:pPr>
        <w:rPr>
          <w:lang w:val="el-GR"/>
        </w:rPr>
      </w:pPr>
      <w:r w:rsidRPr="00562A8B">
        <w:rPr>
          <w:b/>
          <w:bCs/>
          <w:lang w:val="el-GR"/>
        </w:rPr>
        <w:t>Δυσλειτουργία:</w:t>
      </w:r>
      <w:r w:rsidRPr="00230716">
        <w:rPr>
          <w:lang w:val="el-GR"/>
        </w:rPr>
        <w:t xml:space="preserve"> ζημιά μέρους ή όλης της διακριτής μονάδας λογισμικού/εφαρμογών, η οποία δεν επηρεάζει άμεσα και αρνητικά την διαθεσιμότητα ή απόδοση του εν λόγω στοιχείου και κατ’ επέκταση </w:t>
      </w:r>
      <w:r w:rsidRPr="00E47D79">
        <w:rPr>
          <w:lang w:val="el-GR"/>
        </w:rPr>
        <w:t>τις προσφερόμενες υπηρεσίες του Συστήματος.</w:t>
      </w:r>
    </w:p>
    <w:p w14:paraId="14B728CF" w14:textId="77777777" w:rsidR="00230716" w:rsidRPr="00E47D79" w:rsidRDefault="00230716" w:rsidP="00230716">
      <w:pPr>
        <w:rPr>
          <w:lang w:val="el-GR"/>
        </w:rPr>
      </w:pPr>
      <w:r w:rsidRPr="00E47D79">
        <w:rPr>
          <w:b/>
          <w:bCs/>
          <w:lang w:val="el-GR"/>
        </w:rPr>
        <w:t>ΚΩΚ</w:t>
      </w:r>
      <w:r w:rsidRPr="00E47D79">
        <w:rPr>
          <w:lang w:val="el-GR"/>
        </w:rPr>
        <w:t xml:space="preserve"> (κανονικές ώρες κάλυψης): Το χρονικό διάστημα 07:30 – 17:00 για τις εργάσιμες ημέρες.</w:t>
      </w:r>
    </w:p>
    <w:p w14:paraId="51A548D7" w14:textId="77777777" w:rsidR="00230716" w:rsidRPr="00E47D79" w:rsidRDefault="00230716" w:rsidP="00230716">
      <w:pPr>
        <w:rPr>
          <w:lang w:val="el-GR"/>
        </w:rPr>
      </w:pPr>
      <w:r w:rsidRPr="00E47D79">
        <w:rPr>
          <w:b/>
          <w:bCs/>
          <w:lang w:val="el-GR"/>
        </w:rPr>
        <w:t xml:space="preserve">ΕΩΚ </w:t>
      </w:r>
      <w:r w:rsidRPr="00E47D79">
        <w:rPr>
          <w:lang w:val="el-GR"/>
        </w:rPr>
        <w:t>(επιπλέον ώρες κάλυψης): Το υπόλοιπο χρονικό διάστημα.</w:t>
      </w:r>
    </w:p>
    <w:p w14:paraId="4CE8506C" w14:textId="77777777" w:rsidR="00230716" w:rsidRPr="00E47D79" w:rsidRDefault="00230716" w:rsidP="00230716">
      <w:pPr>
        <w:rPr>
          <w:lang w:val="el-GR"/>
        </w:rPr>
      </w:pPr>
      <w:r w:rsidRPr="00E47D79">
        <w:rPr>
          <w:b/>
          <w:bCs/>
          <w:lang w:val="el-GR"/>
        </w:rPr>
        <w:t>Χρόνος αποκατάστασης βλάβης</w:t>
      </w:r>
      <w:r w:rsidRPr="00E47D79">
        <w:rPr>
          <w:lang w:val="el-GR"/>
        </w:rPr>
        <w:t xml:space="preserve"> 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w:t>
      </w:r>
      <w:proofErr w:type="spellStart"/>
      <w:r w:rsidRPr="00E47D79">
        <w:rPr>
          <w:lang w:val="el-GR"/>
        </w:rPr>
        <w:t>προσμετράται</w:t>
      </w:r>
      <w:proofErr w:type="spellEnd"/>
      <w:r w:rsidRPr="00E47D79">
        <w:rPr>
          <w:lang w:val="el-GR"/>
        </w:rPr>
        <w:t xml:space="preserve"> αθροιστικά σε μηνιαία βάση. Ο χρόνος αυτός είναι:</w:t>
      </w:r>
    </w:p>
    <w:p w14:paraId="076223CB" w14:textId="77777777" w:rsidR="00230716" w:rsidRPr="00E47D79" w:rsidRDefault="00230716" w:rsidP="00012F1D">
      <w:pPr>
        <w:pStyle w:val="aff"/>
        <w:numPr>
          <w:ilvl w:val="0"/>
          <w:numId w:val="75"/>
        </w:numPr>
        <w:rPr>
          <w:lang w:val="el-GR"/>
        </w:rPr>
      </w:pPr>
      <w:r w:rsidRPr="00E47D79">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B03CD14" w14:textId="77777777" w:rsidR="00230716" w:rsidRPr="00E47D79" w:rsidRDefault="00230716" w:rsidP="00012F1D">
      <w:pPr>
        <w:pStyle w:val="aff"/>
        <w:numPr>
          <w:ilvl w:val="0"/>
          <w:numId w:val="75"/>
        </w:numPr>
        <w:rPr>
          <w:lang w:val="el-GR"/>
        </w:rPr>
      </w:pPr>
      <w:r w:rsidRPr="00E47D79">
        <w:rPr>
          <w:lang w:val="el-GR"/>
        </w:rPr>
        <w:t xml:space="preserve">έξι (6) ώρες οι οποίες θα </w:t>
      </w:r>
      <w:proofErr w:type="spellStart"/>
      <w:r w:rsidRPr="00E47D79">
        <w:rPr>
          <w:lang w:val="el-GR"/>
        </w:rPr>
        <w:t>προσμετρούνται</w:t>
      </w:r>
      <w:proofErr w:type="spellEnd"/>
      <w:r w:rsidRPr="00E47D79">
        <w:rPr>
          <w:lang w:val="el-GR"/>
        </w:rPr>
        <w:t xml:space="preserve"> από τις 07.30 της επόμενης εργάσιμης ημέρας, για τις λοιπές ώρες ανακοίνωσης προβλήματος βλάβης</w:t>
      </w:r>
    </w:p>
    <w:p w14:paraId="3BDF6A28" w14:textId="77777777" w:rsidR="00230716" w:rsidRPr="00E47D79" w:rsidRDefault="00230716" w:rsidP="00230716">
      <w:pPr>
        <w:rPr>
          <w:lang w:val="el-GR"/>
        </w:rPr>
      </w:pPr>
      <w:r w:rsidRPr="00E47D79">
        <w:rPr>
          <w:b/>
          <w:bCs/>
          <w:lang w:val="el-GR"/>
        </w:rPr>
        <w:t>Χρόνος αποκατάστασης δυσλειτουργίας</w:t>
      </w:r>
      <w:r w:rsidRPr="00E47D79">
        <w:rPr>
          <w:lang w:val="el-GR"/>
        </w:rPr>
        <w:t xml:space="preserve"> 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E47D79">
        <w:rPr>
          <w:lang w:val="el-GR"/>
        </w:rPr>
        <w:t>προσμετράται</w:t>
      </w:r>
      <w:proofErr w:type="spellEnd"/>
      <w:r w:rsidRPr="00E47D79">
        <w:rPr>
          <w:lang w:val="el-GR"/>
        </w:rPr>
        <w:t xml:space="preserve"> αθροιστικά σε μηνιαία βάση. Ο χρόνος αυτός είναι:</w:t>
      </w:r>
    </w:p>
    <w:p w14:paraId="04F85DF9" w14:textId="77777777" w:rsidR="00230716" w:rsidRPr="00E47D79" w:rsidRDefault="00230716" w:rsidP="00012F1D">
      <w:pPr>
        <w:pStyle w:val="aff"/>
        <w:numPr>
          <w:ilvl w:val="0"/>
          <w:numId w:val="76"/>
        </w:numPr>
        <w:rPr>
          <w:lang w:val="el-GR"/>
        </w:rPr>
      </w:pPr>
      <w:r w:rsidRPr="00E47D79">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4739B9FA" w14:textId="77777777" w:rsidR="00230716" w:rsidRPr="00E47D79" w:rsidRDefault="00230716" w:rsidP="00012F1D">
      <w:pPr>
        <w:pStyle w:val="aff"/>
        <w:numPr>
          <w:ilvl w:val="0"/>
          <w:numId w:val="76"/>
        </w:numPr>
        <w:rPr>
          <w:lang w:val="el-GR"/>
        </w:rPr>
      </w:pPr>
      <w:r w:rsidRPr="00E47D79">
        <w:rPr>
          <w:lang w:val="el-GR"/>
        </w:rPr>
        <w:t xml:space="preserve">είκοσι τέσσερις (24) ώρες οι οποίες θα </w:t>
      </w:r>
      <w:proofErr w:type="spellStart"/>
      <w:r w:rsidRPr="00E47D79">
        <w:rPr>
          <w:lang w:val="el-GR"/>
        </w:rPr>
        <w:t>προσμετρούνται</w:t>
      </w:r>
      <w:proofErr w:type="spellEnd"/>
      <w:r w:rsidRPr="00E47D79">
        <w:rPr>
          <w:lang w:val="el-GR"/>
        </w:rPr>
        <w:t xml:space="preserve"> από τις 07.30 της επόμενης εργάσιμης ημέρας, για τις λοιπές ώρες ανακοίνωσης προβλήματος δυσλειτουργίας</w:t>
      </w:r>
    </w:p>
    <w:p w14:paraId="0CA07F38" w14:textId="77777777" w:rsidR="00230716" w:rsidRPr="00230716" w:rsidRDefault="00230716" w:rsidP="00230716">
      <w:pPr>
        <w:rPr>
          <w:highlight w:val="yellow"/>
          <w:lang w:val="el-GR"/>
        </w:rPr>
      </w:pPr>
    </w:p>
    <w:p w14:paraId="043D4131" w14:textId="77777777" w:rsidR="00230716" w:rsidRPr="00562A8B" w:rsidRDefault="00230716" w:rsidP="00230716">
      <w:pPr>
        <w:rPr>
          <w:b/>
          <w:bCs/>
          <w:u w:val="single"/>
          <w:lang w:val="el-GR"/>
        </w:rPr>
      </w:pPr>
      <w:r w:rsidRPr="00562A8B">
        <w:rPr>
          <w:b/>
          <w:bCs/>
          <w:u w:val="single"/>
          <w:lang w:val="el-GR"/>
        </w:rPr>
        <w:t xml:space="preserve">Μη διαθεσιμότητα – Ρήτρες: </w:t>
      </w:r>
    </w:p>
    <w:p w14:paraId="3CFAB0F8" w14:textId="77777777" w:rsidR="00230716" w:rsidRPr="00230716" w:rsidRDefault="00230716" w:rsidP="00230716">
      <w:pPr>
        <w:rPr>
          <w:lang w:val="el-GR"/>
        </w:rPr>
      </w:pPr>
      <w:bookmarkStart w:id="479" w:name="OLE_LINK5"/>
      <w:bookmarkStart w:id="480" w:name="OLE_LINK6"/>
      <w:r w:rsidRPr="00230716">
        <w:rPr>
          <w:lang w:val="el-GR"/>
        </w:rPr>
        <w:t xml:space="preserve">Σε περίπτωση υπέρβασης του </w:t>
      </w:r>
      <w:r w:rsidRPr="00562A8B">
        <w:rPr>
          <w:b/>
          <w:bCs/>
          <w:lang w:val="el-GR"/>
        </w:rPr>
        <w:t>μηνιαίου χρόνου αποκατάστασης βλάβης</w:t>
      </w:r>
      <w:r w:rsidRPr="00230716">
        <w:rPr>
          <w:lang w:val="el-GR"/>
        </w:rPr>
        <w:t>, επιβάλλεται στον Ανάδοχο ρήτρα ίση με το μεγαλύτερο εκ των δύο ακόλουθων τιμών:</w:t>
      </w:r>
    </w:p>
    <w:p w14:paraId="7863EE76" w14:textId="77777777" w:rsidR="00230716" w:rsidRPr="00562A8B" w:rsidRDefault="00230716" w:rsidP="00012F1D">
      <w:pPr>
        <w:pStyle w:val="aff"/>
        <w:numPr>
          <w:ilvl w:val="0"/>
          <w:numId w:val="77"/>
        </w:numPr>
        <w:rPr>
          <w:lang w:val="el-GR"/>
        </w:rPr>
      </w:pPr>
      <w:r w:rsidRPr="00562A8B">
        <w:rPr>
          <w:b/>
          <w:bCs/>
          <w:lang w:val="el-GR"/>
        </w:rPr>
        <w:t>0,05%</w:t>
      </w:r>
      <w:r w:rsidRPr="00562A8B">
        <w:rPr>
          <w:lang w:val="el-GR"/>
        </w:rPr>
        <w:t xml:space="preserve"> επί του συμβατικού τιμήματος της μονάδας/τμήματος που είναι εκτός λειτουργίας</w:t>
      </w:r>
    </w:p>
    <w:p w14:paraId="2CC012F0" w14:textId="77777777" w:rsidR="00230716" w:rsidRPr="00562A8B" w:rsidRDefault="00230716" w:rsidP="00012F1D">
      <w:pPr>
        <w:pStyle w:val="aff"/>
        <w:numPr>
          <w:ilvl w:val="0"/>
          <w:numId w:val="77"/>
        </w:numPr>
        <w:rPr>
          <w:lang w:val="el-GR"/>
        </w:rPr>
      </w:pPr>
      <w:r w:rsidRPr="00562A8B">
        <w:rPr>
          <w:b/>
          <w:bCs/>
          <w:lang w:val="el-GR"/>
        </w:rPr>
        <w:t>0,2%</w:t>
      </w:r>
      <w:r w:rsidRPr="00562A8B">
        <w:rPr>
          <w:lang w:val="el-GR"/>
        </w:rPr>
        <w:t xml:space="preserve"> επί του τρέχοντος ετήσιου κόστους συντήρησης του συνόλου του συστήματος.</w:t>
      </w:r>
    </w:p>
    <w:p w14:paraId="5FA35495" w14:textId="77777777" w:rsidR="00230716" w:rsidRPr="00230716" w:rsidRDefault="00230716" w:rsidP="00230716">
      <w:pPr>
        <w:rPr>
          <w:rFonts w:eastAsia="SimSun"/>
          <w:lang w:val="el-GR"/>
        </w:rPr>
      </w:pPr>
      <w:r w:rsidRPr="00562A8B">
        <w:rPr>
          <w:b/>
          <w:bCs/>
          <w:lang w:val="el-GR"/>
        </w:rPr>
        <w:t>για κάθε επιπλέον ώρα βλάβης (μη διαθεσιμότητας)/δυσλειτουργίας</w:t>
      </w:r>
      <w:r w:rsidRPr="00230716">
        <w:rPr>
          <w:lang w:val="el-GR"/>
        </w:rPr>
        <w:t>, εφόσον αυτή είναι εντός ΚΩΚ, ή το ήμισυ του ως άνω υπολογιζόμενου ποσού, εφόσον η ώρα είναι εκτός ΚΩΚ.</w:t>
      </w:r>
    </w:p>
    <w:bookmarkEnd w:id="479"/>
    <w:bookmarkEnd w:id="480"/>
    <w:p w14:paraId="17F0B857" w14:textId="77777777" w:rsidR="00230716" w:rsidRPr="00230716" w:rsidRDefault="00230716" w:rsidP="00230716">
      <w:pPr>
        <w:rPr>
          <w:lang w:val="el-GR"/>
        </w:rPr>
      </w:pPr>
      <w:r w:rsidRPr="00230716">
        <w:rPr>
          <w:lang w:val="el-GR"/>
        </w:rPr>
        <w:lastRenderedPageBreak/>
        <w:t>Σε περίπτωση υπέρβασης του μηνιαίου χρόνου αποκατάστασης δυσλειτουργίας, επιβάλλεται στον Ανάδοχο ρήτρα ίση με το μεγαλύτερο εκ των δύο ακόλουθων τιμών:</w:t>
      </w:r>
    </w:p>
    <w:p w14:paraId="08DC9DC7" w14:textId="77777777" w:rsidR="00230716" w:rsidRPr="00562A8B" w:rsidRDefault="00230716" w:rsidP="00012F1D">
      <w:pPr>
        <w:pStyle w:val="aff"/>
        <w:numPr>
          <w:ilvl w:val="0"/>
          <w:numId w:val="78"/>
        </w:numPr>
        <w:rPr>
          <w:lang w:val="el-GR"/>
        </w:rPr>
      </w:pPr>
      <w:r w:rsidRPr="00562A8B">
        <w:rPr>
          <w:b/>
          <w:bCs/>
          <w:lang w:val="el-GR"/>
        </w:rPr>
        <w:t>0,02%</w:t>
      </w:r>
      <w:r w:rsidRPr="00562A8B">
        <w:rPr>
          <w:lang w:val="el-GR"/>
        </w:rPr>
        <w:t xml:space="preserve"> επί του συμβατικού τιμήματος της μονάδας/τμήματος που είναι εκτός λειτουργίας</w:t>
      </w:r>
    </w:p>
    <w:p w14:paraId="129D894D" w14:textId="77777777" w:rsidR="00230716" w:rsidRPr="00562A8B" w:rsidRDefault="00230716" w:rsidP="00012F1D">
      <w:pPr>
        <w:pStyle w:val="aff"/>
        <w:numPr>
          <w:ilvl w:val="0"/>
          <w:numId w:val="78"/>
        </w:numPr>
        <w:rPr>
          <w:lang w:val="el-GR"/>
        </w:rPr>
      </w:pPr>
      <w:r w:rsidRPr="00562A8B">
        <w:rPr>
          <w:b/>
          <w:bCs/>
          <w:lang w:val="el-GR"/>
        </w:rPr>
        <w:t>0,1%</w:t>
      </w:r>
      <w:r w:rsidRPr="00562A8B">
        <w:rPr>
          <w:lang w:val="el-GR"/>
        </w:rPr>
        <w:t xml:space="preserve"> επί του τρέχοντος ετήσιου κόστους συντήρησης του συνόλου του συστήματος.</w:t>
      </w:r>
    </w:p>
    <w:p w14:paraId="40A916AE" w14:textId="77777777" w:rsidR="00230716" w:rsidRPr="00230716" w:rsidRDefault="00230716" w:rsidP="00230716">
      <w:pPr>
        <w:rPr>
          <w:rFonts w:eastAsia="SimSun"/>
          <w:lang w:val="el-GR"/>
        </w:rPr>
      </w:pPr>
      <w:r w:rsidRPr="00562A8B">
        <w:rPr>
          <w:b/>
          <w:bCs/>
          <w:lang w:val="el-GR"/>
        </w:rPr>
        <w:t>για κάθε επιπλέον ώρα βλάβης (μη διαθεσιμότητας)/δυσλειτουργίας</w:t>
      </w:r>
      <w:r w:rsidRPr="00230716">
        <w:rPr>
          <w:lang w:val="el-GR"/>
        </w:rPr>
        <w:t>, εφόσον αυτή είναι εντός ΚΩΚ, ή το ήμισυ του ως άνω υπολογιζόμενου ποσού, εφόσον η ώρα είναι εκτός ΚΩΚ.</w:t>
      </w:r>
    </w:p>
    <w:p w14:paraId="31D7E488" w14:textId="77777777" w:rsidR="00230716" w:rsidRPr="00230716" w:rsidRDefault="00230716" w:rsidP="00230716">
      <w:pPr>
        <w:rPr>
          <w:lang w:val="el-GR"/>
        </w:rPr>
      </w:pPr>
    </w:p>
    <w:p w14:paraId="42670EA5" w14:textId="77777777" w:rsidR="00230716" w:rsidRPr="00562A8B" w:rsidRDefault="00230716" w:rsidP="00230716">
      <w:pPr>
        <w:rPr>
          <w:i/>
          <w:iCs/>
          <w:lang w:val="el-GR"/>
        </w:rPr>
      </w:pPr>
      <w:r w:rsidRPr="00562A8B">
        <w:rPr>
          <w:i/>
          <w:iCs/>
          <w:lang w:val="el-GR"/>
        </w:rPr>
        <w:t>Διευκρινίζεται ότι:</w:t>
      </w:r>
    </w:p>
    <w:p w14:paraId="06A9B699" w14:textId="77777777" w:rsidR="00230716" w:rsidRPr="00562A8B" w:rsidRDefault="00230716" w:rsidP="00230716">
      <w:pPr>
        <w:rPr>
          <w:i/>
          <w:iCs/>
          <w:lang w:val="el-GR"/>
        </w:rPr>
      </w:pPr>
      <w:r w:rsidRPr="00562A8B">
        <w:rPr>
          <w:i/>
          <w:iCs/>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7CEB937" w14:textId="77777777" w:rsidR="00230716" w:rsidRPr="00562A8B" w:rsidRDefault="00230716" w:rsidP="00230716">
      <w:pPr>
        <w:rPr>
          <w:i/>
          <w:iCs/>
          <w:lang w:val="el-GR"/>
        </w:rPr>
      </w:pPr>
      <w:r w:rsidRPr="00562A8B">
        <w:rPr>
          <w:i/>
          <w:iCs/>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10A43E36" w14:textId="77777777" w:rsidR="00230716" w:rsidRPr="00230716" w:rsidRDefault="00230716" w:rsidP="00230716">
      <w:pPr>
        <w:rPr>
          <w:highlight w:val="yellow"/>
          <w:lang w:val="el-GR"/>
        </w:rPr>
      </w:pPr>
    </w:p>
    <w:p w14:paraId="07F35F2F" w14:textId="77777777" w:rsidR="00230716" w:rsidRPr="00562A8B" w:rsidRDefault="00230716" w:rsidP="00230716">
      <w:pPr>
        <w:rPr>
          <w:b/>
          <w:bCs/>
          <w:u w:val="single"/>
          <w:lang w:val="el-GR"/>
        </w:rPr>
      </w:pPr>
      <w:r w:rsidRPr="00562A8B">
        <w:rPr>
          <w:b/>
          <w:bCs/>
          <w:u w:val="single"/>
          <w:lang w:val="el-GR"/>
        </w:rPr>
        <w:t xml:space="preserve">Επιπρόσθετες ρήτρες </w:t>
      </w:r>
    </w:p>
    <w:p w14:paraId="1E973F14" w14:textId="77777777" w:rsidR="00230716" w:rsidRPr="00FC563C" w:rsidRDefault="00230716" w:rsidP="00230716">
      <w:pPr>
        <w:rPr>
          <w:lang w:val="el-GR"/>
        </w:rPr>
      </w:pPr>
      <w:r w:rsidRPr="00230716">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2B5BB42A" w14:textId="77777777" w:rsidR="00230716" w:rsidRPr="00230716" w:rsidRDefault="00230716" w:rsidP="00230716">
      <w:pPr>
        <w:rPr>
          <w:lang w:val="el-GR"/>
        </w:rPr>
      </w:pPr>
      <w:r w:rsidRPr="00230716">
        <w:rPr>
          <w:lang w:val="el-GR"/>
        </w:rPr>
        <w:t>επιβάλλεται στον Ανάδοχο ρήτρα ίση με 0,02% επί του συμβατικού τιμήματος της μονάδας/τμήματος που είναι εκτός λειτουργίας, κατά τη διάρκεια της περιόδου εγγύησης</w:t>
      </w:r>
    </w:p>
    <w:p w14:paraId="781B7730" w14:textId="77777777" w:rsidR="00230716" w:rsidRPr="00230716" w:rsidRDefault="00230716" w:rsidP="00230716">
      <w:pPr>
        <w:rPr>
          <w:lang w:val="el-GR"/>
        </w:rPr>
      </w:pPr>
      <w:r w:rsidRPr="00230716">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50B854A9" w14:textId="77777777" w:rsidR="00230716" w:rsidRPr="00230716" w:rsidRDefault="00230716" w:rsidP="00230716">
      <w:pPr>
        <w:rPr>
          <w:lang w:val="el-GR"/>
        </w:rPr>
      </w:pPr>
    </w:p>
    <w:p w14:paraId="4A94CAB5" w14:textId="77777777" w:rsidR="00230716" w:rsidRPr="00230716" w:rsidRDefault="00230716" w:rsidP="00230716">
      <w:pPr>
        <w:rPr>
          <w:lang w:val="el-GR"/>
        </w:rPr>
      </w:pPr>
      <w:r w:rsidRPr="00230716">
        <w:rPr>
          <w:lang w:val="el-GR"/>
        </w:rPr>
        <w:t xml:space="preserve">Οι ρήτρες της παρούσας παραγράφου δεν ισχύουν στην περίπτωση που εξοπλισμός ή λογισμικό του Κυβερνητικού </w:t>
      </w:r>
      <w:r w:rsidRPr="00230716">
        <w:rPr>
          <w:rFonts w:eastAsia="SimSun"/>
          <w:lang w:val="el-GR"/>
        </w:rPr>
        <w:t xml:space="preserve">Υπολογιστικού Νέφους </w:t>
      </w:r>
      <w:r w:rsidRPr="00FC563C">
        <w:rPr>
          <w:rFonts w:eastAsia="SimSun"/>
        </w:rPr>
        <w:t>G</w:t>
      </w:r>
      <w:r w:rsidRPr="00230716">
        <w:rPr>
          <w:rFonts w:eastAsia="SimSun"/>
          <w:lang w:val="el-GR"/>
        </w:rPr>
        <w:t>-</w:t>
      </w:r>
      <w:r w:rsidRPr="00FC563C">
        <w:rPr>
          <w:rFonts w:eastAsia="SimSun"/>
        </w:rPr>
        <w:t>Cloud</w:t>
      </w:r>
      <w:r w:rsidRPr="00230716">
        <w:rPr>
          <w:rFonts w:eastAsia="SimSun"/>
          <w:lang w:val="el-GR"/>
        </w:rPr>
        <w:t xml:space="preserve"> </w:t>
      </w:r>
      <w:r w:rsidRPr="00230716">
        <w:rPr>
          <w:lang w:val="el-GR"/>
        </w:rPr>
        <w:t>(</w:t>
      </w:r>
      <w:r w:rsidRPr="00FC563C">
        <w:t>Government</w:t>
      </w:r>
      <w:r w:rsidRPr="00230716">
        <w:rPr>
          <w:lang w:val="el-GR"/>
        </w:rPr>
        <w:t xml:space="preserve"> </w:t>
      </w:r>
      <w:r w:rsidRPr="00FC563C">
        <w:t>Cloud</w:t>
      </w:r>
      <w:r w:rsidRPr="00230716">
        <w:rPr>
          <w:lang w:val="el-GR"/>
        </w:rPr>
        <w:t>) ή/και του ΣΥΖΕΥΞΙΣ προκαλέσει αποδεδειγμένα δυσλειτουργία (</w:t>
      </w:r>
      <w:proofErr w:type="spellStart"/>
      <w:r w:rsidRPr="00230716">
        <w:rPr>
          <w:lang w:val="el-GR"/>
        </w:rPr>
        <w:t>τεκμαιρόμενη</w:t>
      </w:r>
      <w:proofErr w:type="spellEnd"/>
      <w:r w:rsidRPr="00230716">
        <w:rPr>
          <w:lang w:val="el-GR"/>
        </w:rPr>
        <w:t xml:space="preserve"> από τα εργαλεία και τις αναφορές διαθεσιμότητας των σχετικών πόρων / υπηρεσιών του </w:t>
      </w:r>
      <w:r w:rsidRPr="00FC563C">
        <w:t>G</w:t>
      </w:r>
      <w:r w:rsidRPr="00230716">
        <w:rPr>
          <w:lang w:val="el-GR"/>
        </w:rPr>
        <w:t>-</w:t>
      </w:r>
      <w:r w:rsidRPr="00FC563C">
        <w:t>Cloud</w:t>
      </w:r>
      <w:r w:rsidRPr="00230716">
        <w:rPr>
          <w:lang w:val="el-GR"/>
        </w:rPr>
        <w:t>) σε παραδοτέο του Έργου.</w:t>
      </w:r>
    </w:p>
    <w:p w14:paraId="4931707F" w14:textId="77777777" w:rsidR="00230716" w:rsidRPr="00230716" w:rsidRDefault="00230716" w:rsidP="00230716">
      <w:pPr>
        <w:rPr>
          <w:lang w:val="el-GR"/>
        </w:rPr>
      </w:pPr>
    </w:p>
    <w:p w14:paraId="08B5A3D0" w14:textId="77777777" w:rsidR="00230716" w:rsidRPr="007E67E6" w:rsidRDefault="00230716" w:rsidP="00012F1D">
      <w:pPr>
        <w:pStyle w:val="2"/>
        <w:numPr>
          <w:ilvl w:val="1"/>
          <w:numId w:val="32"/>
        </w:numPr>
        <w:rPr>
          <w:lang w:val="el-GR"/>
        </w:rPr>
      </w:pPr>
      <w:bookmarkStart w:id="481" w:name="_Toc99717346"/>
      <w:r w:rsidRPr="00230716">
        <w:rPr>
          <w:lang w:val="el-GR"/>
        </w:rPr>
        <w:t>Προγραμματισμένες Διακοπές Υπηρεσίας</w:t>
      </w:r>
      <w:bookmarkEnd w:id="481"/>
    </w:p>
    <w:p w14:paraId="3B5A16B7" w14:textId="77777777" w:rsidR="00230716" w:rsidRPr="00230716" w:rsidRDefault="00230716" w:rsidP="00230716">
      <w:pPr>
        <w:rPr>
          <w:lang w:val="el-GR"/>
        </w:rPr>
      </w:pPr>
      <w:r w:rsidRPr="00230716">
        <w:rPr>
          <w:lang w:val="el-GR"/>
        </w:rPr>
        <w:t>Επιτρέπεται η διενέργεια προγραμματισμένων διακοπών της Υπηρεσίας (</w:t>
      </w:r>
      <w:r w:rsidRPr="00FC563C">
        <w:t>Planned</w:t>
      </w:r>
      <w:r w:rsidRPr="00230716">
        <w:rPr>
          <w:lang w:val="el-GR"/>
        </w:rPr>
        <w:t xml:space="preserve"> </w:t>
      </w:r>
      <w:r w:rsidRPr="00FC563C">
        <w:t>Outages</w:t>
      </w:r>
      <w:r w:rsidRPr="00230716">
        <w:rPr>
          <w:lang w:val="el-GR"/>
        </w:rPr>
        <w:t>), τόσο κατά την υλοποίηση του Έργου, όσο και κατά τη διάρκεια της ΠΕΣ, σύμφωνα με τις παρακάτω συνθήκες:</w:t>
      </w:r>
    </w:p>
    <w:p w14:paraId="0A262E25" w14:textId="77777777" w:rsidR="00230716" w:rsidRPr="007E67E6" w:rsidRDefault="00230716" w:rsidP="00012F1D">
      <w:pPr>
        <w:pStyle w:val="aff"/>
        <w:numPr>
          <w:ilvl w:val="0"/>
          <w:numId w:val="79"/>
        </w:numPr>
        <w:rPr>
          <w:lang w:val="el-GR"/>
        </w:rPr>
      </w:pPr>
      <w:r w:rsidRPr="007E67E6">
        <w:rPr>
          <w:lang w:val="el-GR"/>
        </w:rPr>
        <w:t>Κάθε προγραμματισμένη διακοπή της υπηρεσίας από τον Ανάδοχο θα ανακοινώνεται τουλάχιστον 15 ημερολογιακές ημέρες νωρίτερα στο Φορέα, και θα πρέπει να τεκμηριώνεται κατάλληλα.</w:t>
      </w:r>
    </w:p>
    <w:p w14:paraId="75C4F5BD" w14:textId="77777777" w:rsidR="00230716" w:rsidRPr="007E67E6" w:rsidRDefault="00230716" w:rsidP="00012F1D">
      <w:pPr>
        <w:pStyle w:val="aff"/>
        <w:numPr>
          <w:ilvl w:val="0"/>
          <w:numId w:val="79"/>
        </w:numPr>
        <w:rPr>
          <w:lang w:val="el-GR"/>
        </w:rPr>
      </w:pPr>
      <w:r w:rsidRPr="007E67E6">
        <w:rPr>
          <w:lang w:val="el-GR"/>
        </w:rPr>
        <w:t>Κάθε προγραμματισμένη διακοπή της υπηρεσίας θα πραγματοποιείται μόνο εφόσον ρητά συμφωνηθεί μεταξύ των δύο μερών.</w:t>
      </w:r>
    </w:p>
    <w:p w14:paraId="20144B9F" w14:textId="77777777" w:rsidR="00230716" w:rsidRPr="007E67E6" w:rsidRDefault="00230716" w:rsidP="00012F1D">
      <w:pPr>
        <w:pStyle w:val="aff"/>
        <w:numPr>
          <w:ilvl w:val="0"/>
          <w:numId w:val="79"/>
        </w:numPr>
        <w:rPr>
          <w:lang w:val="el-GR"/>
        </w:rPr>
      </w:pPr>
      <w:r w:rsidRPr="007E67E6">
        <w:rPr>
          <w:lang w:val="el-GR"/>
        </w:rPr>
        <w:t>Η μέγιστη διάρκεια μίας προγραμματισμένης διακοπής υπηρεσιών θα συμφωνείται ρητά μεταξύ των δύο μερών.</w:t>
      </w:r>
    </w:p>
    <w:p w14:paraId="45A5E542" w14:textId="77777777" w:rsidR="00230716" w:rsidRPr="007E67E6" w:rsidRDefault="00230716" w:rsidP="00012F1D">
      <w:pPr>
        <w:pStyle w:val="aff"/>
        <w:numPr>
          <w:ilvl w:val="0"/>
          <w:numId w:val="79"/>
        </w:numPr>
        <w:rPr>
          <w:lang w:val="el-GR"/>
        </w:rPr>
      </w:pPr>
      <w:r w:rsidRPr="007E67E6">
        <w:rPr>
          <w:lang w:val="el-GR"/>
        </w:rPr>
        <w:t>Θα πραγματοποιείται μόνο σε ώρες ΕΩΚ (όπως αυτές ορίζονται στην προηγούμενη ενότητα).</w:t>
      </w:r>
    </w:p>
    <w:p w14:paraId="0858EE4B" w14:textId="77777777" w:rsidR="00230716" w:rsidRPr="007E67E6" w:rsidRDefault="00230716" w:rsidP="00012F1D">
      <w:pPr>
        <w:pStyle w:val="aff"/>
        <w:numPr>
          <w:ilvl w:val="0"/>
          <w:numId w:val="79"/>
        </w:numPr>
        <w:rPr>
          <w:lang w:val="el-GR"/>
        </w:rPr>
      </w:pPr>
      <w:r w:rsidRPr="007E67E6">
        <w:rPr>
          <w:lang w:val="el-GR"/>
        </w:rPr>
        <w:t>Η χρονική περίοδος απώλειας της υπηρεσίας που οφείλεται σε προγραμματισμένη διακοπή δε θα υπολογίζεται στη μέτρηση των Ποιοτικών Κριτηρίων.</w:t>
      </w:r>
    </w:p>
    <w:p w14:paraId="56BA7A80" w14:textId="77777777" w:rsidR="00230716" w:rsidRPr="007E67E6" w:rsidRDefault="00230716" w:rsidP="007E67E6">
      <w:pPr>
        <w:pStyle w:val="aff"/>
        <w:ind w:left="0"/>
        <w:rPr>
          <w:lang w:val="el-GR"/>
        </w:rPr>
      </w:pPr>
      <w:r w:rsidRPr="007E67E6">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4AFA76BD" w14:textId="77777777" w:rsidR="00230716" w:rsidRPr="00230716" w:rsidRDefault="00230716" w:rsidP="00012F1D">
      <w:pPr>
        <w:pStyle w:val="2"/>
        <w:numPr>
          <w:ilvl w:val="0"/>
          <w:numId w:val="32"/>
        </w:numPr>
        <w:rPr>
          <w:lang w:val="el-GR"/>
        </w:rPr>
      </w:pPr>
      <w:bookmarkStart w:id="482" w:name="_Toc74566991"/>
      <w:bookmarkStart w:id="483" w:name="_Toc99717347"/>
      <w:r w:rsidRPr="00230716">
        <w:rPr>
          <w:lang w:val="el-GR"/>
        </w:rPr>
        <w:lastRenderedPageBreak/>
        <w:t>Τόπος υλοποίησης/ παροχής των υπηρεσιών</w:t>
      </w:r>
      <w:bookmarkEnd w:id="482"/>
      <w:bookmarkEnd w:id="483"/>
      <w:r w:rsidRPr="00230716">
        <w:rPr>
          <w:lang w:val="el-GR"/>
        </w:rPr>
        <w:tab/>
      </w:r>
    </w:p>
    <w:p w14:paraId="05A9FC44" w14:textId="77777777" w:rsidR="00230716" w:rsidRPr="00230716" w:rsidRDefault="00230716" w:rsidP="00230716">
      <w:pPr>
        <w:rPr>
          <w:lang w:val="el-GR"/>
        </w:rPr>
      </w:pPr>
      <w:r w:rsidRPr="00230716">
        <w:rPr>
          <w:lang w:val="el-GR"/>
        </w:rPr>
        <w:t xml:space="preserve">Ο Ανάδοχος θα πρέπει να εγκαταστήσει το σύνολο των αναβαθμισμένων και νέων υποσυστημάτων στον κόμβο </w:t>
      </w:r>
      <w:r w:rsidRPr="00FC563C">
        <w:t>Government</w:t>
      </w:r>
      <w:r w:rsidRPr="00230716">
        <w:rPr>
          <w:lang w:val="el-GR"/>
        </w:rPr>
        <w:t xml:space="preserve"> </w:t>
      </w:r>
      <w:r w:rsidRPr="00FC563C">
        <w:t>Cloud</w:t>
      </w:r>
      <w:r w:rsidRPr="00230716">
        <w:rPr>
          <w:lang w:val="el-GR"/>
        </w:rPr>
        <w:t xml:space="preserve"> (</w:t>
      </w:r>
      <w:r w:rsidRPr="00FC563C">
        <w:t>G</w:t>
      </w:r>
      <w:r w:rsidRPr="00230716">
        <w:rPr>
          <w:lang w:val="el-GR"/>
        </w:rPr>
        <w:t>-</w:t>
      </w:r>
      <w:r w:rsidRPr="00FC563C">
        <w:t>Cloud</w:t>
      </w:r>
      <w:r w:rsidRPr="00230716">
        <w:rPr>
          <w:lang w:val="el-GR"/>
        </w:rPr>
        <w:t>) και να παραδώσει σε πλήρη λειτουργία το σύνολο του ζητούμενου λογισμικού στον Φορέα Λειτουργίας.</w:t>
      </w:r>
    </w:p>
    <w:p w14:paraId="653F7ABE" w14:textId="77777777" w:rsidR="00230716" w:rsidRPr="00230716" w:rsidRDefault="00230716" w:rsidP="00230716">
      <w:pPr>
        <w:rPr>
          <w:lang w:val="el-GR"/>
        </w:rPr>
      </w:pPr>
      <w:r w:rsidRPr="00230716">
        <w:rPr>
          <w:lang w:val="el-GR"/>
        </w:rPr>
        <w:t xml:space="preserve">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(Καταστήματα Κράτησης). </w:t>
      </w:r>
    </w:p>
    <w:p w14:paraId="4F54B426" w14:textId="77777777" w:rsidR="00230716" w:rsidRPr="00230716" w:rsidRDefault="00230716" w:rsidP="00230716">
      <w:pPr>
        <w:rPr>
          <w:lang w:val="el-GR"/>
        </w:rPr>
      </w:pPr>
      <w:r w:rsidRPr="00230716">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7F8FE992" w14:textId="77777777" w:rsidR="00230716" w:rsidRPr="00230716" w:rsidRDefault="00230716" w:rsidP="00230716">
      <w:pPr>
        <w:rPr>
          <w:lang w:val="el-GR" w:eastAsia="el-GR"/>
        </w:rPr>
      </w:pPr>
      <w:r w:rsidRPr="00230716">
        <w:rPr>
          <w:lang w:val="el-GR"/>
        </w:rPr>
        <w:t xml:space="preserve">Τόπος υποβολής των παραδοτέων είναι η έδρα της </w:t>
      </w:r>
      <w:proofErr w:type="spellStart"/>
      <w:r w:rsidRPr="00230716">
        <w:rPr>
          <w:lang w:val="el-GR"/>
        </w:rPr>
        <w:t>ΚτΠ</w:t>
      </w:r>
      <w:proofErr w:type="spellEnd"/>
      <w:r w:rsidRPr="00230716">
        <w:rPr>
          <w:lang w:val="el-GR"/>
        </w:rPr>
        <w:t xml:space="preserve"> </w:t>
      </w:r>
      <w:r w:rsidR="009E5445">
        <w:rPr>
          <w:lang w:val="el-GR"/>
        </w:rPr>
        <w:t>Μ.</w:t>
      </w:r>
      <w:r w:rsidRPr="00230716">
        <w:rPr>
          <w:lang w:val="el-GR"/>
        </w:rPr>
        <w:t xml:space="preserve">Α.Ε. </w:t>
      </w:r>
    </w:p>
    <w:p w14:paraId="4F008917" w14:textId="77777777" w:rsidR="003C2BEF" w:rsidRPr="00EF2204" w:rsidRDefault="003C2BEF" w:rsidP="00EF2204">
      <w:pPr>
        <w:suppressAutoHyphens w:val="0"/>
        <w:autoSpaceDE w:val="0"/>
        <w:spacing w:after="60"/>
        <w:rPr>
          <w:rFonts w:eastAsia="SimSun"/>
          <w:lang w:val="el-GR"/>
        </w:rPr>
      </w:pPr>
    </w:p>
    <w:p w14:paraId="6298055B" w14:textId="77777777" w:rsidR="00A613D1" w:rsidRPr="00603221" w:rsidRDefault="00A613D1">
      <w:pPr>
        <w:suppressAutoHyphens w:val="0"/>
        <w:autoSpaceDE w:val="0"/>
        <w:spacing w:after="60"/>
        <w:rPr>
          <w:rFonts w:eastAsia="SimSun"/>
          <w:lang w:val="el-GR"/>
        </w:rPr>
      </w:pPr>
    </w:p>
    <w:p w14:paraId="7D125144"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42C49C68" w14:textId="77777777" w:rsidR="0035486B" w:rsidRPr="00230716" w:rsidRDefault="0035486B" w:rsidP="00012F1D">
      <w:pPr>
        <w:pStyle w:val="2"/>
        <w:numPr>
          <w:ilvl w:val="1"/>
          <w:numId w:val="32"/>
        </w:numPr>
        <w:rPr>
          <w:lang w:val="el-GR"/>
        </w:rPr>
      </w:pPr>
      <w:bookmarkStart w:id="484" w:name="_Σχήμα_Διοίκησης_Έργου"/>
      <w:bookmarkStart w:id="485" w:name="_Ref88560479"/>
      <w:bookmarkStart w:id="486" w:name="_Ref88563030"/>
      <w:bookmarkStart w:id="487" w:name="_Toc99717348"/>
      <w:bookmarkStart w:id="488" w:name="_Ref510087011"/>
      <w:bookmarkStart w:id="489" w:name="_Ref40980421"/>
      <w:bookmarkEnd w:id="484"/>
      <w:r w:rsidRPr="00230716">
        <w:rPr>
          <w:lang w:val="el-GR"/>
        </w:rPr>
        <w:lastRenderedPageBreak/>
        <w:t>Σχήμα Διοίκησης Έργου</w:t>
      </w:r>
      <w:bookmarkEnd w:id="485"/>
      <w:bookmarkEnd w:id="486"/>
      <w:bookmarkEnd w:id="487"/>
      <w:r w:rsidRPr="00230716">
        <w:rPr>
          <w:lang w:val="el-GR"/>
        </w:rPr>
        <w:t xml:space="preserve"> </w:t>
      </w:r>
    </w:p>
    <w:p w14:paraId="0BB1219E" w14:textId="77777777" w:rsidR="0035486B" w:rsidRPr="00230716" w:rsidRDefault="0035486B" w:rsidP="0035486B">
      <w:pPr>
        <w:rPr>
          <w:lang w:val="el-GR"/>
        </w:rPr>
      </w:pPr>
      <w:r w:rsidRPr="00230716">
        <w:rPr>
          <w:lang w:val="el-GR"/>
        </w:rPr>
        <w:t xml:space="preserve">Οι οικονομικοί φορείς θα πρέπει να υποβάλλουν στην τεχνική τους προσφορά ολοκληρωμένη πρόταση για το σχήμα διοίκησης του έργου, το προσωπικό που θα διατεθεί για τη διοίκηση και υλοποίησή του, το αντικείμενο και το χρόνο απασχόλησης κάθε στελέχους στο έργο. </w:t>
      </w:r>
    </w:p>
    <w:p w14:paraId="25636A17" w14:textId="77777777" w:rsidR="0035486B" w:rsidRPr="00230716" w:rsidRDefault="0035486B" w:rsidP="0035486B">
      <w:pPr>
        <w:rPr>
          <w:lang w:val="el-GR"/>
        </w:rPr>
      </w:pPr>
      <w:r w:rsidRPr="00230716">
        <w:rPr>
          <w:lang w:val="el-GR"/>
        </w:rPr>
        <w:t xml:space="preserve">Επίσης θα πρέπει να περιγράψουν τις βασικές αρχές ενός ολοκληρωμένου συστήματος διοίκησης του έργου, καθορίζοντας τόσο την εσωτερική δομή, τους ρόλους, τα καθήκοντα και τις αρμοδιότητες και τις διαδικασίες επικοινωνίας της Ομάδας Έργου, όσο και τις εξωτερικές </w:t>
      </w:r>
      <w:proofErr w:type="spellStart"/>
      <w:r w:rsidRPr="00230716">
        <w:rPr>
          <w:lang w:val="el-GR"/>
        </w:rPr>
        <w:t>διεπαφές</w:t>
      </w:r>
      <w:proofErr w:type="spellEnd"/>
      <w:r w:rsidRPr="00230716">
        <w:rPr>
          <w:lang w:val="el-GR"/>
        </w:rPr>
        <w:t xml:space="preserve"> της και τον τρόπο συνεργασίας με τα στελέχη της Αναθέτουσας Αρχής.</w:t>
      </w:r>
    </w:p>
    <w:p w14:paraId="71E9B6F7" w14:textId="77777777" w:rsidR="0035486B" w:rsidRPr="00230716" w:rsidRDefault="0035486B" w:rsidP="0035486B">
      <w:pPr>
        <w:rPr>
          <w:lang w:val="el-GR"/>
        </w:rPr>
      </w:pPr>
      <w:r w:rsidRPr="00230716">
        <w:rPr>
          <w:lang w:val="el-GR"/>
        </w:rPr>
        <w:t>Κάθε οικονομικός φορέας θα πρέπει να προβλέψει κατάλληλη Ομάδα Έργου η οποία θα απαρτίζεται από εξειδικευμένα στελέχη σύμφωνα με τα προβλεπόμενα στην Παρ.</w:t>
      </w:r>
      <w:r w:rsidR="006B0F8A">
        <w:rPr>
          <w:lang w:val="el-GR"/>
        </w:rPr>
        <w:t xml:space="preserve"> </w:t>
      </w:r>
      <w:hyperlink w:anchor="_Επαγγελματική_Ικανότητα_–" w:history="1">
        <w:r w:rsidR="006B0F8A" w:rsidRPr="006B0F8A">
          <w:rPr>
            <w:rStyle w:val="-"/>
            <w:lang w:val="el-GR"/>
          </w:rPr>
          <w:t>2.2.6.2</w:t>
        </w:r>
      </w:hyperlink>
      <w:r w:rsidR="006B0F8A">
        <w:rPr>
          <w:lang w:val="el-GR"/>
        </w:rPr>
        <w:t>.</w:t>
      </w:r>
      <w:r w:rsidRPr="00230716">
        <w:rPr>
          <w:lang w:val="el-GR"/>
        </w:rPr>
        <w:t xml:space="preserve"> </w:t>
      </w:r>
    </w:p>
    <w:p w14:paraId="2E1D0DEE" w14:textId="77777777" w:rsidR="0035486B" w:rsidRPr="00230716" w:rsidRDefault="0035486B" w:rsidP="0035486B">
      <w:pPr>
        <w:rPr>
          <w:lang w:val="el-GR"/>
        </w:rPr>
      </w:pPr>
      <w:r w:rsidRPr="00230716">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2BAC2207" w14:textId="77777777" w:rsidR="0035486B" w:rsidRPr="00230716" w:rsidRDefault="0035486B" w:rsidP="0035486B">
      <w:pPr>
        <w:rPr>
          <w:lang w:val="el-GR"/>
        </w:rPr>
      </w:pPr>
      <w:r w:rsidRPr="00230716">
        <w:rPr>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05A233B9" w14:textId="77777777" w:rsidR="0035486B" w:rsidRPr="00230716" w:rsidRDefault="0035486B" w:rsidP="0035486B">
      <w:pPr>
        <w:rPr>
          <w:lang w:val="el-GR"/>
        </w:rPr>
      </w:pPr>
      <w:r w:rsidRPr="00230716">
        <w:rPr>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3AA6F721" w14:textId="77777777" w:rsidR="0035486B" w:rsidRPr="00230716" w:rsidRDefault="0035486B" w:rsidP="00012F1D">
      <w:pPr>
        <w:pStyle w:val="2"/>
        <w:numPr>
          <w:ilvl w:val="2"/>
          <w:numId w:val="32"/>
        </w:numPr>
        <w:rPr>
          <w:lang w:val="el-GR"/>
        </w:rPr>
      </w:pPr>
      <w:bookmarkStart w:id="490" w:name="_Toc99717349"/>
      <w:r w:rsidRPr="00230716">
        <w:rPr>
          <w:lang w:val="el-GR"/>
        </w:rPr>
        <w:t>Υπεύθυνος Έργου Αναδόχου</w:t>
      </w:r>
      <w:bookmarkEnd w:id="490"/>
    </w:p>
    <w:p w14:paraId="32638C4C" w14:textId="77777777" w:rsidR="0035486B" w:rsidRPr="00230716" w:rsidRDefault="0035486B" w:rsidP="0035486B">
      <w:pPr>
        <w:rPr>
          <w:lang w:val="el-GR"/>
        </w:rPr>
      </w:pPr>
      <w:r w:rsidRPr="00230716">
        <w:rPr>
          <w:lang w:val="el-GR"/>
        </w:rPr>
        <w:t>Ο υποψήφιος Ανάδοχος υποχρεούται να καθορίσει στην Προσφορά του τα στελέχη που θα αναλάβουν τους ρόλους:</w:t>
      </w:r>
    </w:p>
    <w:p w14:paraId="300A1B3F" w14:textId="77777777" w:rsidR="0035486B" w:rsidRPr="00230716" w:rsidRDefault="0035486B" w:rsidP="0035486B">
      <w:pPr>
        <w:rPr>
          <w:lang w:val="el-GR"/>
        </w:rPr>
      </w:pPr>
      <w:r w:rsidRPr="00230716">
        <w:rPr>
          <w:lang w:val="el-GR"/>
        </w:rPr>
        <w:t>Του Υπευθύνου Έργου (</w:t>
      </w:r>
      <w:proofErr w:type="spellStart"/>
      <w:r w:rsidRPr="00125E46">
        <w:rPr>
          <w:lang w:val="el-GR"/>
        </w:rPr>
        <w:t>project</w:t>
      </w:r>
      <w:proofErr w:type="spellEnd"/>
      <w:r w:rsidRPr="00230716">
        <w:rPr>
          <w:lang w:val="el-GR"/>
        </w:rPr>
        <w:t xml:space="preserve"> </w:t>
      </w:r>
      <w:proofErr w:type="spellStart"/>
      <w:r w:rsidRPr="00125E46">
        <w:rPr>
          <w:lang w:val="el-GR"/>
        </w:rPr>
        <w:t>manager</w:t>
      </w:r>
      <w:proofErr w:type="spellEnd"/>
      <w:r w:rsidRPr="00230716">
        <w:rPr>
          <w:lang w:val="el-GR"/>
        </w:rPr>
        <w:t>)</w:t>
      </w:r>
    </w:p>
    <w:p w14:paraId="0EC41F59" w14:textId="77777777" w:rsidR="0035486B" w:rsidRPr="00230716" w:rsidRDefault="0035486B" w:rsidP="0035486B">
      <w:pPr>
        <w:rPr>
          <w:lang w:val="el-GR"/>
        </w:rPr>
      </w:pPr>
      <w:r w:rsidRPr="00230716">
        <w:rPr>
          <w:lang w:val="el-GR"/>
        </w:rPr>
        <w:t>Του αναπληρωτή Υπευθύνου Έργου</w:t>
      </w:r>
    </w:p>
    <w:p w14:paraId="14F35C8C" w14:textId="58D109DF" w:rsidR="0035486B" w:rsidRPr="00FC563C" w:rsidRDefault="0035486B" w:rsidP="0035486B">
      <w:pPr>
        <w:rPr>
          <w:lang w:val="el-GR"/>
        </w:rPr>
      </w:pPr>
      <w:r w:rsidRPr="00230716">
        <w:rPr>
          <w:lang w:val="el-GR"/>
        </w:rPr>
        <w:t xml:space="preserve">Οι ελάχιστες απαιτήσεις για τον Υπεύθυνο και τον Αναπληρωτή Υπεύθυνο Έργου βρίσκονται στην </w:t>
      </w:r>
      <w:r w:rsidRPr="00B76B6C">
        <w:rPr>
          <w:lang w:val="el-GR"/>
        </w:rPr>
        <w:t xml:space="preserve">παρ. </w:t>
      </w:r>
      <w:r w:rsidR="004427CF">
        <w:fldChar w:fldCharType="begin"/>
      </w:r>
      <w:r w:rsidR="004427CF">
        <w:rPr>
          <w:lang w:val="el-GR"/>
        </w:rPr>
        <w:instrText xml:space="preserve"> REF _Ref88563610 \r \h </w:instrText>
      </w:r>
      <w:r w:rsidR="004427CF">
        <w:fldChar w:fldCharType="separate"/>
      </w:r>
      <w:r w:rsidR="00074F77">
        <w:rPr>
          <w:lang w:val="el-GR"/>
        </w:rPr>
        <w:t>2.2.6.2</w:t>
      </w:r>
      <w:r w:rsidR="004427CF">
        <w:fldChar w:fldCharType="end"/>
      </w:r>
      <w:r w:rsidRPr="00B76B6C">
        <w:rPr>
          <w:lang w:val="el-GR"/>
        </w:rPr>
        <w:t>.</w:t>
      </w:r>
    </w:p>
    <w:p w14:paraId="573217B6" w14:textId="77777777" w:rsidR="0035486B" w:rsidRPr="00230716" w:rsidRDefault="0035486B" w:rsidP="0035486B">
      <w:pPr>
        <w:rPr>
          <w:lang w:val="el-GR"/>
        </w:rPr>
      </w:pPr>
      <w:r w:rsidRPr="00230716">
        <w:rPr>
          <w:lang w:val="el-GR"/>
        </w:rPr>
        <w:t xml:space="preserve">Συγκεκριμένα για τα δύο ανωτέρω στελέχη: </w:t>
      </w:r>
    </w:p>
    <w:p w14:paraId="37C48B71" w14:textId="77777777" w:rsidR="0035486B" w:rsidRPr="00593667" w:rsidRDefault="0035486B" w:rsidP="00012F1D">
      <w:pPr>
        <w:pStyle w:val="aff"/>
        <w:numPr>
          <w:ilvl w:val="0"/>
          <w:numId w:val="68"/>
        </w:numPr>
        <w:rPr>
          <w:lang w:val="el-GR"/>
        </w:rPr>
      </w:pPr>
      <w:r w:rsidRPr="00593667">
        <w:rPr>
          <w:lang w:val="el-GR"/>
        </w:rPr>
        <w:t xml:space="preserve">Να </w:t>
      </w:r>
      <w:proofErr w:type="spellStart"/>
      <w:r w:rsidRPr="00593667">
        <w:rPr>
          <w:lang w:val="el-GR"/>
        </w:rPr>
        <w:t>περιγραφεί</w:t>
      </w:r>
      <w:proofErr w:type="spellEnd"/>
      <w:r w:rsidRPr="00593667">
        <w:rPr>
          <w:lang w:val="el-GR"/>
        </w:rPr>
        <w:t xml:space="preserve"> ο ρόλος τους στο προτεινόμενο από τον ανάδοχο σχήμα Διοίκησης</w:t>
      </w:r>
    </w:p>
    <w:p w14:paraId="0A263E3A" w14:textId="77777777" w:rsidR="0035486B" w:rsidRPr="00593667" w:rsidRDefault="0035486B" w:rsidP="00012F1D">
      <w:pPr>
        <w:pStyle w:val="aff"/>
        <w:numPr>
          <w:ilvl w:val="0"/>
          <w:numId w:val="68"/>
        </w:numPr>
        <w:rPr>
          <w:lang w:val="el-GR"/>
        </w:rPr>
      </w:pPr>
      <w:r w:rsidRPr="00593667">
        <w:rPr>
          <w:lang w:val="el-GR"/>
        </w:rPr>
        <w:t>Να δηλωθεί το γνωστικό αντικείμενο, που θα καλύψουν</w:t>
      </w:r>
    </w:p>
    <w:p w14:paraId="782DF82E" w14:textId="77777777" w:rsidR="0035486B" w:rsidRPr="00593667" w:rsidRDefault="0035486B" w:rsidP="00012F1D">
      <w:pPr>
        <w:pStyle w:val="aff"/>
        <w:numPr>
          <w:ilvl w:val="0"/>
          <w:numId w:val="68"/>
        </w:numPr>
        <w:rPr>
          <w:lang w:val="el-GR"/>
        </w:rPr>
      </w:pPr>
      <w:r w:rsidRPr="00593667">
        <w:rPr>
          <w:lang w:val="el-GR"/>
        </w:rPr>
        <w:t>Να δηλωθεί το ποσοστό συμμετοχής τους στο Έργο και οι ανθρωπομήνες που θα αφιερώσουν ανά πακέτο εργασίας του Έργου.</w:t>
      </w:r>
    </w:p>
    <w:p w14:paraId="1696F6FF" w14:textId="77777777" w:rsidR="0035486B" w:rsidRPr="00593667" w:rsidRDefault="0035486B" w:rsidP="00012F1D">
      <w:pPr>
        <w:pStyle w:val="aff"/>
        <w:numPr>
          <w:ilvl w:val="0"/>
          <w:numId w:val="68"/>
        </w:numPr>
        <w:rPr>
          <w:lang w:val="el-GR"/>
        </w:rPr>
      </w:pPr>
      <w:r w:rsidRPr="00593667">
        <w:rPr>
          <w:lang w:val="el-GR"/>
        </w:rPr>
        <w:t>Να δηλωθεί η σχέση τους με τον υποψήφιο Ανάδοχο (υπάλληλος, στέλεχος αποκλειστικής απασχόλησης, εξωτερικός συνεργάτης, στέλεχος υπεργολάβου).</w:t>
      </w:r>
    </w:p>
    <w:p w14:paraId="388E58E6" w14:textId="77777777" w:rsidR="0035486B" w:rsidRPr="00230716" w:rsidRDefault="0035486B" w:rsidP="00012F1D">
      <w:pPr>
        <w:pStyle w:val="2"/>
        <w:numPr>
          <w:ilvl w:val="2"/>
          <w:numId w:val="32"/>
        </w:numPr>
        <w:rPr>
          <w:lang w:val="el-GR"/>
        </w:rPr>
      </w:pPr>
      <w:bookmarkStart w:id="491" w:name="_Toc99717350"/>
      <w:r w:rsidRPr="00230716">
        <w:rPr>
          <w:lang w:val="el-GR"/>
        </w:rPr>
        <w:t>Μέλη Ομάδας Έργου</w:t>
      </w:r>
      <w:bookmarkEnd w:id="491"/>
    </w:p>
    <w:p w14:paraId="47F5353D" w14:textId="77777777" w:rsidR="0035486B" w:rsidRPr="00230716" w:rsidRDefault="0035486B" w:rsidP="0035486B">
      <w:pPr>
        <w:rPr>
          <w:lang w:val="el-GR"/>
        </w:rPr>
      </w:pPr>
      <w:r w:rsidRPr="00230716">
        <w:rPr>
          <w:lang w:val="el-GR"/>
        </w:rPr>
        <w:t>Ο υποψήφιος Ανάδοχος υποχρεούται επίσης να καθορίσει στην Προσφορά του τα στελέχη της Ομάδας Έργου.</w:t>
      </w:r>
    </w:p>
    <w:p w14:paraId="25083C27" w14:textId="77777777" w:rsidR="0035486B" w:rsidRPr="00230716" w:rsidRDefault="0035486B" w:rsidP="0035486B">
      <w:pPr>
        <w:rPr>
          <w:lang w:val="el-GR"/>
        </w:rPr>
      </w:pPr>
      <w:r w:rsidRPr="00230716">
        <w:rPr>
          <w:lang w:val="el-GR"/>
        </w:rPr>
        <w:t>Συγκεκριμένα, για όλα τα Μέλη της Ομάδας Έργου:</w:t>
      </w:r>
    </w:p>
    <w:p w14:paraId="47F87996" w14:textId="77777777" w:rsidR="0035486B" w:rsidRPr="00230716" w:rsidRDefault="0035486B" w:rsidP="0035486B">
      <w:pPr>
        <w:rPr>
          <w:lang w:val="el-GR"/>
        </w:rPr>
      </w:pPr>
      <w:r w:rsidRPr="00230716">
        <w:rPr>
          <w:lang w:val="el-GR"/>
        </w:rPr>
        <w:t xml:space="preserve">Να </w:t>
      </w:r>
      <w:proofErr w:type="spellStart"/>
      <w:r w:rsidRPr="00230716">
        <w:rPr>
          <w:lang w:val="el-GR"/>
        </w:rPr>
        <w:t>περιγραφεί</w:t>
      </w:r>
      <w:proofErr w:type="spellEnd"/>
      <w:r w:rsidRPr="00230716">
        <w:rPr>
          <w:lang w:val="el-GR"/>
        </w:rPr>
        <w:t xml:space="preserve"> ο ρόλος τους στο προτεινόμενο Σχήμα Διοίκησης.</w:t>
      </w:r>
    </w:p>
    <w:p w14:paraId="225D4C08" w14:textId="77777777" w:rsidR="0035486B" w:rsidRPr="00230716" w:rsidRDefault="0035486B" w:rsidP="0035486B">
      <w:pPr>
        <w:rPr>
          <w:lang w:val="el-GR"/>
        </w:rPr>
      </w:pPr>
      <w:r w:rsidRPr="00230716">
        <w:rPr>
          <w:lang w:val="el-GR"/>
        </w:rPr>
        <w:t>Να δηλωθεί το γνωστικό αντικείμενο, που θα καλύψουν.</w:t>
      </w:r>
    </w:p>
    <w:p w14:paraId="703A8EE4" w14:textId="77777777" w:rsidR="0035486B" w:rsidRPr="00230716" w:rsidRDefault="0035486B" w:rsidP="0035486B">
      <w:pPr>
        <w:rPr>
          <w:lang w:val="el-GR"/>
        </w:rPr>
      </w:pPr>
      <w:r w:rsidRPr="00230716">
        <w:rPr>
          <w:lang w:val="el-GR"/>
        </w:rPr>
        <w:t xml:space="preserve">Να δηλωθεί το ποσοστό συμμετοχής τους στο Έργο </w:t>
      </w:r>
    </w:p>
    <w:p w14:paraId="1188C5AE" w14:textId="77777777" w:rsidR="0035486B" w:rsidRPr="00230716" w:rsidRDefault="0035486B" w:rsidP="0035486B">
      <w:pPr>
        <w:rPr>
          <w:lang w:val="el-GR"/>
        </w:rPr>
      </w:pPr>
      <w:r w:rsidRPr="00230716">
        <w:rPr>
          <w:lang w:val="el-GR"/>
        </w:rPr>
        <w:lastRenderedPageBreak/>
        <w:t>Να δηλωθεί η σχέση τους με τον υποψήφιο Ανάδοχο (στέλεχος Αναδόχου, στέλεχος υπεργολάβου, εξωτερικός συνεργάτης).</w:t>
      </w:r>
    </w:p>
    <w:p w14:paraId="471459A2" w14:textId="77777777" w:rsidR="0035486B" w:rsidRPr="00230716" w:rsidRDefault="0035486B" w:rsidP="0035486B">
      <w:pPr>
        <w:rPr>
          <w:lang w:val="el-GR"/>
        </w:rPr>
      </w:pPr>
      <w:r w:rsidRPr="00230716">
        <w:rPr>
          <w:lang w:val="el-GR"/>
        </w:rPr>
        <w:t xml:space="preserve">Οι ελάχιστες απαιτήσεις για την Ομάδα Έργου βρίσκονται στην παρ. </w:t>
      </w:r>
      <w:hyperlink w:anchor="_Επαγγελματική_Ικανότητα_–" w:history="1">
        <w:r w:rsidR="006B0F8A" w:rsidRPr="006B0F8A">
          <w:rPr>
            <w:rStyle w:val="-"/>
            <w:lang w:val="el-GR"/>
          </w:rPr>
          <w:t>2.2.6.2</w:t>
        </w:r>
      </w:hyperlink>
      <w:r w:rsidRPr="00B76B6C">
        <w:rPr>
          <w:lang w:val="el-GR"/>
        </w:rPr>
        <w:t>.</w:t>
      </w:r>
      <w:r w:rsidRPr="00230716">
        <w:rPr>
          <w:lang w:val="el-GR"/>
        </w:rPr>
        <w:t xml:space="preserve"> </w:t>
      </w:r>
    </w:p>
    <w:p w14:paraId="72BF893E" w14:textId="77777777" w:rsidR="0035486B" w:rsidRPr="00230716" w:rsidRDefault="0035486B" w:rsidP="00012F1D">
      <w:pPr>
        <w:pStyle w:val="2"/>
        <w:numPr>
          <w:ilvl w:val="1"/>
          <w:numId w:val="32"/>
        </w:numPr>
        <w:rPr>
          <w:lang w:val="el-GR"/>
        </w:rPr>
      </w:pPr>
      <w:bookmarkStart w:id="492" w:name="_Μεθοδολογία_διοίκησης_και"/>
      <w:bookmarkStart w:id="493" w:name="_Ref88560493"/>
      <w:bookmarkStart w:id="494" w:name="_Ref88563040"/>
      <w:bookmarkStart w:id="495" w:name="_Toc99717351"/>
      <w:bookmarkEnd w:id="492"/>
      <w:r w:rsidRPr="00230716">
        <w:rPr>
          <w:lang w:val="el-GR"/>
        </w:rPr>
        <w:t>Μεθοδολογία διοίκησης και διασφάλισης ποιότητας</w:t>
      </w:r>
      <w:bookmarkEnd w:id="493"/>
      <w:bookmarkEnd w:id="494"/>
      <w:bookmarkEnd w:id="495"/>
      <w:r w:rsidRPr="00230716">
        <w:rPr>
          <w:lang w:val="el-GR"/>
        </w:rPr>
        <w:t xml:space="preserve"> </w:t>
      </w:r>
    </w:p>
    <w:p w14:paraId="39011738" w14:textId="77777777" w:rsidR="0035486B" w:rsidRPr="00230716" w:rsidRDefault="0035486B" w:rsidP="0035486B">
      <w:pPr>
        <w:rPr>
          <w:lang w:val="el-GR"/>
        </w:rPr>
      </w:pPr>
      <w:r w:rsidRPr="00230716">
        <w:rPr>
          <w:lang w:val="el-GR"/>
        </w:rPr>
        <w:t xml:space="preserve">Οι οικονομικοί φορείς πρέπει να αναλύσουν στην τεχνική τους προσφορά τη μεθοδολογία και τις τεχνικές διαχείρισης ποιότητας που εφαρμόζουν. Η διασφάλιση της ποιότητας του έργου είναι από τους πλέον κρίσιμους παράγοντες επιτυχίας του. </w:t>
      </w:r>
    </w:p>
    <w:p w14:paraId="79E49762" w14:textId="77777777" w:rsidR="0035486B" w:rsidRPr="00230716" w:rsidRDefault="0035486B" w:rsidP="0035486B">
      <w:pPr>
        <w:rPr>
          <w:lang w:val="el-GR"/>
        </w:rPr>
      </w:pPr>
      <w:r w:rsidRPr="00230716">
        <w:rPr>
          <w:lang w:val="el-GR"/>
        </w:rPr>
        <w:t xml:space="preserve">Η Διασφάλιση της Ποιότητας περιλαμβάνει όλες τις απαραίτητες ενέργειες/ελέγχους για την εξασφάλιση ότι το νέο Σύστημα θα ικανοποιεί όλες τις ποιοτικές απαιτήσεις του έργου. </w:t>
      </w:r>
    </w:p>
    <w:p w14:paraId="519074D9" w14:textId="77777777" w:rsidR="0035486B" w:rsidRPr="00230716" w:rsidRDefault="0035486B" w:rsidP="0035486B">
      <w:pPr>
        <w:rPr>
          <w:lang w:val="el-GR"/>
        </w:rPr>
      </w:pPr>
      <w:r w:rsidRPr="00230716">
        <w:rPr>
          <w:lang w:val="el-GR"/>
        </w:rPr>
        <w:t xml:space="preserve">Κάθε οικονομικός φορέας είναι υποχρεωμένος να συμπεριλάβει στην προσφορά του λεπτομερές χρονοδιάγραμμα υλοποίησης με τις κύριες δράσεις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2DDF988D" w14:textId="77777777" w:rsidR="0035486B" w:rsidRPr="00230716" w:rsidRDefault="0035486B" w:rsidP="0035486B">
      <w:pPr>
        <w:rPr>
          <w:lang w:val="el-GR"/>
        </w:rPr>
      </w:pPr>
      <w:r w:rsidRPr="00230716">
        <w:rPr>
          <w:lang w:val="el-GR"/>
        </w:rPr>
        <w:t>Κατά τη διάρκεια υλοποίησης του Έργου, ο Ανάδοχος θα υποβάλλει Μηνιαίες Αναφορές Προόδου (</w:t>
      </w:r>
      <w:r w:rsidRPr="00FC563C">
        <w:t>progress</w:t>
      </w:r>
      <w:r w:rsidRPr="00230716">
        <w:rPr>
          <w:lang w:val="el-GR"/>
        </w:rPr>
        <w:t xml:space="preserve"> </w:t>
      </w:r>
      <w:r w:rsidRPr="00FC563C">
        <w:t>reports</w:t>
      </w:r>
      <w:r w:rsidRPr="00230716">
        <w:rPr>
          <w:lang w:val="el-GR"/>
        </w:rPr>
        <w:t>) σχετικά με τις δράσεις του και τις διαδικασίες εκτέλεσης του Έργου, έτσι ώστε να διασφαλίζεται:</w:t>
      </w:r>
    </w:p>
    <w:p w14:paraId="75EC2C64" w14:textId="77777777" w:rsidR="0035486B" w:rsidRPr="00230716" w:rsidRDefault="0035486B" w:rsidP="0035486B">
      <w:pPr>
        <w:rPr>
          <w:lang w:val="el-GR"/>
        </w:rPr>
      </w:pPr>
      <w:r w:rsidRPr="00230716">
        <w:rPr>
          <w:lang w:val="el-GR"/>
        </w:rPr>
        <w:t>•</w:t>
      </w:r>
      <w:r w:rsidRPr="00230716">
        <w:rPr>
          <w:lang w:val="el-GR"/>
        </w:rPr>
        <w:tab/>
        <w:t>η τήρηση του χρονοδιαγράμματος του Έργου</w:t>
      </w:r>
    </w:p>
    <w:p w14:paraId="006FEA00" w14:textId="77777777" w:rsidR="0035486B" w:rsidRPr="00230716" w:rsidRDefault="0035486B" w:rsidP="0035486B">
      <w:pPr>
        <w:rPr>
          <w:lang w:val="el-GR"/>
        </w:rPr>
      </w:pPr>
      <w:r w:rsidRPr="00230716">
        <w:rPr>
          <w:lang w:val="el-GR"/>
        </w:rPr>
        <w:t>•</w:t>
      </w:r>
      <w:r w:rsidRPr="00230716">
        <w:rPr>
          <w:lang w:val="el-GR"/>
        </w:rPr>
        <w:tab/>
        <w:t>η ορθή, και συμβατή με τις προδιαγραφές, εκτέλεση των υποχρεώσεων του Αναδόχου.</w:t>
      </w:r>
    </w:p>
    <w:p w14:paraId="6070A43E" w14:textId="77777777" w:rsidR="0035486B" w:rsidRPr="00230716" w:rsidRDefault="0035486B" w:rsidP="00012F1D">
      <w:pPr>
        <w:pStyle w:val="2"/>
        <w:numPr>
          <w:ilvl w:val="1"/>
          <w:numId w:val="32"/>
        </w:numPr>
        <w:rPr>
          <w:lang w:val="el-GR"/>
        </w:rPr>
      </w:pPr>
      <w:bookmarkStart w:id="496" w:name="_Toc99717352"/>
      <w:r w:rsidRPr="00230716">
        <w:rPr>
          <w:lang w:val="el-GR"/>
        </w:rPr>
        <w:t>Μεθοδολογία διαχείρισης κινδύνων</w:t>
      </w:r>
      <w:bookmarkEnd w:id="496"/>
      <w:r w:rsidRPr="00230716">
        <w:rPr>
          <w:lang w:val="el-GR"/>
        </w:rPr>
        <w:t xml:space="preserve"> </w:t>
      </w:r>
    </w:p>
    <w:p w14:paraId="5C59B8BD" w14:textId="77777777" w:rsidR="0035486B" w:rsidRPr="00230716" w:rsidRDefault="0035486B" w:rsidP="0035486B">
      <w:pPr>
        <w:rPr>
          <w:lang w:val="el-GR"/>
        </w:rPr>
      </w:pPr>
      <w:r w:rsidRPr="00230716">
        <w:rPr>
          <w:lang w:val="el-GR"/>
        </w:rPr>
        <w:t>Στο πλαίσιο του έργου οι οικονομικοί φορείς θα πρέπει να παρουσιάσουν αναλυτικό πλάνο και μεθοδολογία διαχείρισης κινδύνων / ρίσκων. Το πλάνο θα πρέπει να αντιμετωπίζει ρίσκα συνδεόμενα τόσο με τεχνικές / τεχνολογικές πτυχές, όσο και με οργανωτικές / διαχειριστικές.</w:t>
      </w:r>
    </w:p>
    <w:p w14:paraId="79110445" w14:textId="77777777" w:rsidR="008338F0" w:rsidRPr="00603221" w:rsidRDefault="003355E7" w:rsidP="003329FF">
      <w:pPr>
        <w:pStyle w:val="2"/>
        <w:numPr>
          <w:ilvl w:val="0"/>
          <w:numId w:val="0"/>
        </w:numPr>
        <w:ind w:left="576" w:hanging="576"/>
        <w:rPr>
          <w:rFonts w:cs="Tahoma"/>
          <w:lang w:val="el-GR"/>
        </w:rPr>
      </w:pPr>
      <w:bookmarkStart w:id="497" w:name="_ΠΑΡΑΡΤΗΜΑ_ΙΙ_–"/>
      <w:bookmarkStart w:id="498" w:name="_Toc99717353"/>
      <w:bookmarkEnd w:id="497"/>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88"/>
      <w:bookmarkEnd w:id="489"/>
      <w:bookmarkEnd w:id="498"/>
      <w:r w:rsidR="007A3AC0" w:rsidRPr="00603221">
        <w:rPr>
          <w:rFonts w:cs="Tahoma"/>
          <w:lang w:val="el-GR"/>
        </w:rPr>
        <w:t xml:space="preserve"> </w:t>
      </w:r>
    </w:p>
    <w:p w14:paraId="1CDDD490" w14:textId="77777777" w:rsidR="00AE53A7" w:rsidRDefault="00AE53A7">
      <w:pPr>
        <w:suppressAutoHyphens w:val="0"/>
        <w:autoSpaceDE w:val="0"/>
        <w:spacing w:after="60"/>
        <w:rPr>
          <w:rFonts w:eastAsia="SimSun"/>
          <w:i/>
          <w:iCs/>
          <w:color w:val="5B9BD5"/>
          <w:lang w:val="el-GR"/>
        </w:rPr>
      </w:pPr>
    </w:p>
    <w:p w14:paraId="053057C8" w14:textId="77777777" w:rsidR="00AE53A7" w:rsidRDefault="00AE53A7">
      <w:pPr>
        <w:suppressAutoHyphens w:val="0"/>
        <w:autoSpaceDE w:val="0"/>
        <w:spacing w:after="60"/>
        <w:rPr>
          <w:rFonts w:eastAsia="SimSun"/>
          <w:i/>
          <w:iCs/>
          <w:color w:val="5B9BD5"/>
          <w:lang w:val="el-GR"/>
        </w:rPr>
      </w:pPr>
    </w:p>
    <w:tbl>
      <w:tblPr>
        <w:tblW w:w="4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0"/>
        <w:gridCol w:w="993"/>
        <w:gridCol w:w="1274"/>
        <w:gridCol w:w="1349"/>
      </w:tblGrid>
      <w:tr w:rsidR="003D23F3" w:rsidRPr="003B5CF3" w14:paraId="3008A7B0" w14:textId="77777777" w:rsidTr="001124B3">
        <w:trPr>
          <w:jc w:val="center"/>
        </w:trPr>
        <w:tc>
          <w:tcPr>
            <w:tcW w:w="3110" w:type="pct"/>
            <w:shd w:val="clear" w:color="auto" w:fill="A6A6A6" w:themeFill="background1" w:themeFillShade="A6"/>
            <w:tcMar>
              <w:left w:w="57" w:type="dxa"/>
              <w:right w:w="57" w:type="dxa"/>
            </w:tcMar>
            <w:vAlign w:val="center"/>
          </w:tcPr>
          <w:p w14:paraId="2AA4415D" w14:textId="77777777" w:rsidR="003D23F3" w:rsidRPr="003B5CF3" w:rsidRDefault="003D23F3" w:rsidP="00DE073F">
            <w:pPr>
              <w:spacing w:before="60" w:after="60"/>
              <w:jc w:val="center"/>
              <w:rPr>
                <w:b/>
              </w:rPr>
            </w:pPr>
            <w:r w:rsidRPr="003B5CF3">
              <w:rPr>
                <w:b/>
                <w:lang w:val="el-GR"/>
              </w:rPr>
              <w:t>Α</w:t>
            </w:r>
            <w:r w:rsidRPr="003B5CF3">
              <w:rPr>
                <w:b/>
              </w:rPr>
              <w:t>/Α</w:t>
            </w:r>
          </w:p>
        </w:tc>
        <w:tc>
          <w:tcPr>
            <w:tcW w:w="519" w:type="pct"/>
            <w:shd w:val="clear" w:color="auto" w:fill="A6A6A6" w:themeFill="background1" w:themeFillShade="A6"/>
            <w:tcMar>
              <w:left w:w="57" w:type="dxa"/>
              <w:right w:w="57" w:type="dxa"/>
            </w:tcMar>
            <w:vAlign w:val="center"/>
          </w:tcPr>
          <w:p w14:paraId="7A6C5EFA" w14:textId="77777777" w:rsidR="003D23F3" w:rsidRPr="003B5CF3" w:rsidRDefault="003D23F3" w:rsidP="00DE073F">
            <w:pPr>
              <w:spacing w:before="60" w:after="60"/>
              <w:jc w:val="center"/>
              <w:rPr>
                <w:b/>
              </w:rPr>
            </w:pPr>
            <w:r w:rsidRPr="003B5CF3">
              <w:rPr>
                <w:b/>
              </w:rPr>
              <w:t>ΑΠΑΙΤΗΣΗ</w:t>
            </w:r>
          </w:p>
        </w:tc>
        <w:tc>
          <w:tcPr>
            <w:tcW w:w="666" w:type="pct"/>
            <w:shd w:val="clear" w:color="auto" w:fill="A6A6A6" w:themeFill="background1" w:themeFillShade="A6"/>
            <w:tcMar>
              <w:left w:w="57" w:type="dxa"/>
              <w:right w:w="57" w:type="dxa"/>
            </w:tcMar>
            <w:vAlign w:val="center"/>
          </w:tcPr>
          <w:p w14:paraId="2A84A6FD" w14:textId="77777777" w:rsidR="003D23F3" w:rsidRPr="003B5CF3" w:rsidRDefault="003D23F3" w:rsidP="00DE073F">
            <w:pPr>
              <w:spacing w:before="60" w:after="60"/>
              <w:jc w:val="center"/>
              <w:rPr>
                <w:b/>
              </w:rPr>
            </w:pPr>
            <w:r w:rsidRPr="003B5CF3">
              <w:rPr>
                <w:b/>
              </w:rPr>
              <w:t>ΑΠΑΝΤΗΣΗ</w:t>
            </w:r>
          </w:p>
        </w:tc>
        <w:tc>
          <w:tcPr>
            <w:tcW w:w="705" w:type="pct"/>
            <w:shd w:val="clear" w:color="auto" w:fill="A6A6A6" w:themeFill="background1" w:themeFillShade="A6"/>
          </w:tcPr>
          <w:p w14:paraId="3E070FA7" w14:textId="77777777" w:rsidR="003D23F3" w:rsidRPr="003B5CF3" w:rsidRDefault="003D23F3" w:rsidP="00DE073F">
            <w:pPr>
              <w:spacing w:before="60" w:after="60"/>
              <w:jc w:val="center"/>
              <w:rPr>
                <w:b/>
              </w:rPr>
            </w:pPr>
            <w:r w:rsidRPr="003B5CF3">
              <w:rPr>
                <w:b/>
              </w:rPr>
              <w:t>ΠΑΡΑΠΟΜΠΗ</w:t>
            </w:r>
          </w:p>
          <w:p w14:paraId="2FF0480B" w14:textId="77777777" w:rsidR="003D23F3" w:rsidRPr="003B5CF3" w:rsidRDefault="003D23F3" w:rsidP="00DE073F">
            <w:pPr>
              <w:spacing w:before="60" w:after="60"/>
              <w:jc w:val="center"/>
              <w:rPr>
                <w:b/>
              </w:rPr>
            </w:pPr>
            <w:r w:rsidRPr="003B5CF3">
              <w:rPr>
                <w:b/>
              </w:rPr>
              <w:t>ΤΕΚΜΗΡΙΩΣΗΣ</w:t>
            </w:r>
          </w:p>
        </w:tc>
      </w:tr>
      <w:tr w:rsidR="003D23F3" w:rsidRPr="003B5CF3" w14:paraId="094DB80E" w14:textId="77777777" w:rsidTr="001124B3">
        <w:trPr>
          <w:jc w:val="center"/>
        </w:trPr>
        <w:tc>
          <w:tcPr>
            <w:tcW w:w="3110" w:type="pct"/>
            <w:shd w:val="clear" w:color="auto" w:fill="A6A6A6" w:themeFill="background1" w:themeFillShade="A6"/>
            <w:tcMar>
              <w:left w:w="57" w:type="dxa"/>
              <w:right w:w="57" w:type="dxa"/>
            </w:tcMar>
            <w:vAlign w:val="center"/>
          </w:tcPr>
          <w:p w14:paraId="5715CEAC" w14:textId="77777777" w:rsidR="003D23F3" w:rsidRPr="003B5CF3" w:rsidRDefault="003D23F3" w:rsidP="00DE073F">
            <w:pPr>
              <w:spacing w:before="60" w:after="60"/>
              <w:rPr>
                <w:b/>
              </w:rPr>
            </w:pPr>
            <w:r w:rsidRPr="003B5CF3">
              <w:rPr>
                <w:b/>
              </w:rPr>
              <w:t xml:space="preserve">ΑΡΧΙΤΕΚΤΟΝΙΚΗ ΠΡΟΣΦΕΡΟΜΕΝΗΣ ΛΥΣΗΣ </w:t>
            </w:r>
          </w:p>
        </w:tc>
        <w:tc>
          <w:tcPr>
            <w:tcW w:w="519" w:type="pct"/>
            <w:shd w:val="clear" w:color="auto" w:fill="A6A6A6" w:themeFill="background1" w:themeFillShade="A6"/>
            <w:tcMar>
              <w:left w:w="57" w:type="dxa"/>
              <w:right w:w="57" w:type="dxa"/>
            </w:tcMar>
            <w:vAlign w:val="center"/>
          </w:tcPr>
          <w:p w14:paraId="7AA67E1D" w14:textId="77777777" w:rsidR="003D23F3" w:rsidRPr="003B5CF3" w:rsidRDefault="003D23F3" w:rsidP="00DE073F">
            <w:pPr>
              <w:spacing w:before="60" w:after="60"/>
              <w:rPr>
                <w:b/>
              </w:rPr>
            </w:pPr>
          </w:p>
        </w:tc>
        <w:tc>
          <w:tcPr>
            <w:tcW w:w="666" w:type="pct"/>
            <w:shd w:val="clear" w:color="auto" w:fill="A6A6A6" w:themeFill="background1" w:themeFillShade="A6"/>
            <w:tcMar>
              <w:left w:w="57" w:type="dxa"/>
              <w:right w:w="57" w:type="dxa"/>
            </w:tcMar>
            <w:vAlign w:val="center"/>
          </w:tcPr>
          <w:p w14:paraId="6041125F" w14:textId="77777777" w:rsidR="003D23F3" w:rsidRPr="003B5CF3" w:rsidRDefault="003D23F3" w:rsidP="00DE073F">
            <w:pPr>
              <w:spacing w:before="60" w:after="60"/>
              <w:rPr>
                <w:b/>
              </w:rPr>
            </w:pPr>
          </w:p>
        </w:tc>
        <w:tc>
          <w:tcPr>
            <w:tcW w:w="705" w:type="pct"/>
            <w:shd w:val="clear" w:color="auto" w:fill="A6A6A6" w:themeFill="background1" w:themeFillShade="A6"/>
          </w:tcPr>
          <w:p w14:paraId="3B6ABFD2" w14:textId="77777777" w:rsidR="003D23F3" w:rsidRPr="003B5CF3" w:rsidRDefault="003D23F3" w:rsidP="00DE073F">
            <w:pPr>
              <w:spacing w:before="60" w:after="60"/>
              <w:rPr>
                <w:b/>
              </w:rPr>
            </w:pPr>
          </w:p>
        </w:tc>
      </w:tr>
      <w:tr w:rsidR="003D23F3" w:rsidRPr="003B5CF3" w14:paraId="105311E9" w14:textId="77777777" w:rsidTr="001124B3">
        <w:trPr>
          <w:jc w:val="center"/>
        </w:trPr>
        <w:tc>
          <w:tcPr>
            <w:tcW w:w="3110" w:type="pct"/>
            <w:shd w:val="clear" w:color="auto" w:fill="auto"/>
            <w:tcMar>
              <w:left w:w="57" w:type="dxa"/>
              <w:right w:w="57" w:type="dxa"/>
            </w:tcMar>
            <w:vAlign w:val="center"/>
          </w:tcPr>
          <w:p w14:paraId="059A9F9F" w14:textId="1F0A6BA0" w:rsidR="003D23F3" w:rsidRPr="003B5CF3" w:rsidRDefault="003D23F3" w:rsidP="009C2FA0">
            <w:pPr>
              <w:spacing w:before="60" w:after="60"/>
              <w:jc w:val="left"/>
              <w:rPr>
                <w:lang w:val="el-GR"/>
              </w:rPr>
            </w:pPr>
            <w:r w:rsidRPr="003B5CF3">
              <w:rPr>
                <w:lang w:val="el-GR"/>
              </w:rPr>
              <w:t>Η προτεινόμενη λύση θα πρέπε</w:t>
            </w:r>
            <w:r>
              <w:rPr>
                <w:lang w:val="el-GR"/>
              </w:rPr>
              <w:t xml:space="preserve">ι να καλύπτει τις απαιτήσεις </w:t>
            </w:r>
            <w:r w:rsidR="00BD4069">
              <w:rPr>
                <w:lang w:val="el-GR"/>
              </w:rPr>
              <w:t xml:space="preserve">της </w:t>
            </w:r>
            <w:r w:rsidR="009C2FA0">
              <w:rPr>
                <w:lang w:val="el-GR"/>
              </w:rPr>
              <w:t xml:space="preserve">Παραγράφου </w:t>
            </w:r>
            <w:r w:rsidR="009C2FA0">
              <w:rPr>
                <w:lang w:val="el-GR"/>
              </w:rPr>
              <w:fldChar w:fldCharType="begin"/>
            </w:r>
            <w:r w:rsidR="009C2FA0">
              <w:rPr>
                <w:lang w:val="el-GR"/>
              </w:rPr>
              <w:instrText xml:space="preserve"> REF _Ref88564745 \r \h </w:instrText>
            </w:r>
            <w:r w:rsidR="009C2FA0">
              <w:rPr>
                <w:lang w:val="el-GR"/>
              </w:rPr>
            </w:r>
            <w:r w:rsidR="009C2FA0">
              <w:rPr>
                <w:lang w:val="el-GR"/>
              </w:rPr>
              <w:fldChar w:fldCharType="separate"/>
            </w:r>
            <w:r w:rsidR="00074F77">
              <w:rPr>
                <w:lang w:val="el-GR"/>
              </w:rPr>
              <w:t>3</w:t>
            </w:r>
            <w:r w:rsidR="009C2FA0">
              <w:rPr>
                <w:lang w:val="el-GR"/>
              </w:rPr>
              <w:fldChar w:fldCharType="end"/>
            </w:r>
            <w:r w:rsidR="00C0577B">
              <w:rPr>
                <w:lang w:val="el-GR"/>
              </w:rPr>
              <w:t xml:space="preserve"> του παραρτήματος Ι.</w:t>
            </w:r>
          </w:p>
        </w:tc>
        <w:tc>
          <w:tcPr>
            <w:tcW w:w="519" w:type="pct"/>
            <w:shd w:val="clear" w:color="auto" w:fill="auto"/>
            <w:tcMar>
              <w:left w:w="57" w:type="dxa"/>
              <w:right w:w="57" w:type="dxa"/>
            </w:tcMar>
            <w:vAlign w:val="center"/>
          </w:tcPr>
          <w:p w14:paraId="17EA4286" w14:textId="77777777" w:rsidR="003D23F3" w:rsidRPr="003B5CF3" w:rsidRDefault="003D23F3" w:rsidP="00DE073F">
            <w:pPr>
              <w:spacing w:before="60" w:after="60"/>
              <w:jc w:val="center"/>
              <w:rPr>
                <w:b/>
              </w:rPr>
            </w:pPr>
            <w:r w:rsidRPr="003B5CF3">
              <w:rPr>
                <w:b/>
              </w:rPr>
              <w:t>ΝΑΙ</w:t>
            </w:r>
          </w:p>
        </w:tc>
        <w:tc>
          <w:tcPr>
            <w:tcW w:w="666" w:type="pct"/>
            <w:shd w:val="clear" w:color="auto" w:fill="auto"/>
            <w:tcMar>
              <w:left w:w="57" w:type="dxa"/>
              <w:right w:w="57" w:type="dxa"/>
            </w:tcMar>
            <w:vAlign w:val="center"/>
          </w:tcPr>
          <w:p w14:paraId="1106C528" w14:textId="77777777" w:rsidR="003D23F3" w:rsidRPr="003B5CF3" w:rsidRDefault="003D23F3" w:rsidP="00DE073F">
            <w:pPr>
              <w:spacing w:before="60" w:after="60"/>
              <w:rPr>
                <w:b/>
              </w:rPr>
            </w:pPr>
          </w:p>
        </w:tc>
        <w:tc>
          <w:tcPr>
            <w:tcW w:w="705" w:type="pct"/>
          </w:tcPr>
          <w:p w14:paraId="4BC64508" w14:textId="77777777" w:rsidR="003D23F3" w:rsidRPr="003B5CF3" w:rsidRDefault="003D23F3" w:rsidP="00DE073F">
            <w:pPr>
              <w:spacing w:before="60" w:after="60"/>
              <w:rPr>
                <w:b/>
              </w:rPr>
            </w:pPr>
          </w:p>
        </w:tc>
      </w:tr>
      <w:tr w:rsidR="003D23F3" w:rsidRPr="003B5CF3" w14:paraId="0BDB779D" w14:textId="77777777" w:rsidTr="001124B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DE2CE7E" w14:textId="77777777" w:rsidR="003D23F3" w:rsidRPr="003B5CF3" w:rsidRDefault="003D23F3" w:rsidP="00DE073F">
            <w:pPr>
              <w:spacing w:before="60" w:after="60"/>
              <w:jc w:val="left"/>
              <w:rPr>
                <w:lang w:val="el-GR"/>
              </w:rPr>
            </w:pPr>
            <w:r w:rsidRPr="003B5CF3">
              <w:rPr>
                <w:lang w:val="el-GR"/>
              </w:rPr>
              <w:t xml:space="preserve">Η προτεινόμενη λύση θα πρέπει να ακολουθεί </w:t>
            </w:r>
            <w:proofErr w:type="spellStart"/>
            <w:r w:rsidRPr="003B5CF3">
              <w:rPr>
                <w:lang w:val="el-GR"/>
              </w:rPr>
              <w:t>πολυ</w:t>
            </w:r>
            <w:proofErr w:type="spellEnd"/>
            <w:r w:rsidRPr="003B5CF3">
              <w:rPr>
                <w:lang w:val="el-GR"/>
              </w:rPr>
              <w:t>-επίπεδη (n-</w:t>
            </w:r>
            <w:proofErr w:type="spellStart"/>
            <w:r w:rsidRPr="003B5CF3">
              <w:rPr>
                <w:lang w:val="el-GR"/>
              </w:rPr>
              <w:t>tier</w:t>
            </w:r>
            <w:proofErr w:type="spellEnd"/>
            <w:r w:rsidRPr="003B5CF3">
              <w:rPr>
                <w:lang w:val="el-GR"/>
              </w:rPr>
              <w:t xml:space="preserve">) αρχιτεκτονική (n≥3) </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118901D" w14:textId="77777777" w:rsidR="003D23F3" w:rsidRPr="003B5CF3" w:rsidRDefault="003D23F3" w:rsidP="00DE073F">
            <w:pPr>
              <w:spacing w:before="60" w:after="60"/>
              <w:jc w:val="center"/>
              <w:rPr>
                <w:b/>
              </w:rPr>
            </w:pPr>
            <w:r w:rsidRPr="003B5CF3">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65D884C" w14:textId="77777777" w:rsidR="003D23F3" w:rsidRPr="003B5CF3" w:rsidRDefault="003D23F3" w:rsidP="00DE073F">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4D428454" w14:textId="77777777" w:rsidR="003D23F3" w:rsidRPr="003B5CF3" w:rsidRDefault="003D23F3" w:rsidP="00DE073F">
            <w:pPr>
              <w:spacing w:before="60" w:after="60"/>
              <w:rPr>
                <w:b/>
              </w:rPr>
            </w:pPr>
          </w:p>
        </w:tc>
      </w:tr>
      <w:tr w:rsidR="003D23F3" w:rsidRPr="003B5CF3" w14:paraId="513D8FDB" w14:textId="77777777" w:rsidTr="001124B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88877E" w14:textId="77777777" w:rsidR="003D23F3" w:rsidRPr="003B5CF3" w:rsidRDefault="003D23F3" w:rsidP="00DE073F">
            <w:pPr>
              <w:spacing w:before="60" w:after="60"/>
              <w:jc w:val="left"/>
              <w:rPr>
                <w:lang w:val="el-GR"/>
              </w:rPr>
            </w:pPr>
            <w:r w:rsidRPr="003B5CF3">
              <w:rPr>
                <w:lang w:val="el-GR"/>
              </w:rPr>
              <w:t>Η προτεινόμενη από τον Ανάδοχο Μεθοδολογία υλοποίησης και Αρχιτεκτονική θα πρέπει να τεκμηριώνει τόσο σε επίπεδο υποδομών  όσο και σε επίπεδο λογισμικού:</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9C2D538" w14:textId="77777777" w:rsidR="003D23F3" w:rsidRPr="003B5CF3" w:rsidRDefault="003D23F3" w:rsidP="00DE073F">
            <w:pPr>
              <w:spacing w:before="60" w:after="60"/>
              <w:jc w:val="center"/>
              <w:rPr>
                <w:b/>
                <w:lang w:val="el-GR"/>
              </w:rPr>
            </w:pPr>
            <w:r w:rsidRPr="003B5CF3">
              <w:rPr>
                <w:b/>
                <w:lang w:val="el-GR"/>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27ACDA3" w14:textId="77777777" w:rsidR="003D23F3" w:rsidRPr="003B5CF3" w:rsidRDefault="003D23F3" w:rsidP="00DE073F">
            <w:pPr>
              <w:spacing w:before="60" w:after="60"/>
              <w:rPr>
                <w:b/>
                <w:lang w:val="el-GR"/>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7C2FCFA3" w14:textId="77777777" w:rsidR="003D23F3" w:rsidRPr="003B5CF3" w:rsidRDefault="003D23F3" w:rsidP="00DE073F">
            <w:pPr>
              <w:spacing w:before="60" w:after="60"/>
              <w:rPr>
                <w:b/>
                <w:lang w:val="el-GR"/>
              </w:rPr>
            </w:pPr>
          </w:p>
        </w:tc>
      </w:tr>
      <w:tr w:rsidR="003D23F3" w:rsidRPr="003B5CF3" w14:paraId="15EBF87B" w14:textId="77777777" w:rsidTr="001124B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1C4B746" w14:textId="77777777" w:rsidR="003D23F3" w:rsidRPr="003B5CF3" w:rsidRDefault="003D23F3" w:rsidP="00012F1D">
            <w:pPr>
              <w:pStyle w:val="ColorfulList-Accent12"/>
              <w:numPr>
                <w:ilvl w:val="0"/>
                <w:numId w:val="80"/>
              </w:numPr>
              <w:rPr>
                <w:rFonts w:ascii="Tahoma" w:hAnsi="Tahoma" w:cs="Tahoma"/>
                <w:sz w:val="22"/>
                <w:lang w:eastAsia="zh-CN"/>
              </w:rPr>
            </w:pPr>
            <w:r w:rsidRPr="003B5CF3">
              <w:rPr>
                <w:rFonts w:ascii="Tahoma" w:hAnsi="Tahoma" w:cs="Tahoma"/>
                <w:sz w:val="22"/>
                <w:lang w:eastAsia="zh-CN"/>
              </w:rPr>
              <w:t>Την υψηλή διαθεσιμότητα του συστήματος</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2B7D5CB" w14:textId="77777777" w:rsidR="003D23F3" w:rsidRPr="003B5CF3" w:rsidRDefault="003D23F3" w:rsidP="00DE073F">
            <w:pPr>
              <w:spacing w:before="60" w:after="60"/>
              <w:jc w:val="center"/>
              <w:rPr>
                <w:b/>
              </w:rPr>
            </w:pPr>
            <w:r w:rsidRPr="003B5CF3">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1918CA9" w14:textId="77777777" w:rsidR="003D23F3" w:rsidRPr="003B5CF3" w:rsidRDefault="003D23F3" w:rsidP="00DE073F">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57CE06E9" w14:textId="77777777" w:rsidR="003D23F3" w:rsidRPr="003B5CF3" w:rsidRDefault="003D23F3" w:rsidP="00DE073F">
            <w:pPr>
              <w:spacing w:before="60" w:after="60"/>
              <w:rPr>
                <w:b/>
              </w:rPr>
            </w:pPr>
          </w:p>
        </w:tc>
      </w:tr>
      <w:tr w:rsidR="003D23F3" w:rsidRPr="003B5CF3" w14:paraId="5B1B6A51" w14:textId="77777777" w:rsidTr="001124B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8A84660" w14:textId="77777777" w:rsidR="003D23F3" w:rsidRPr="003B5CF3" w:rsidRDefault="003D23F3" w:rsidP="00012F1D">
            <w:pPr>
              <w:pStyle w:val="ColorfulList-Accent12"/>
              <w:numPr>
                <w:ilvl w:val="0"/>
                <w:numId w:val="80"/>
              </w:numPr>
              <w:rPr>
                <w:rFonts w:ascii="Tahoma" w:hAnsi="Tahoma" w:cs="Tahoma"/>
                <w:sz w:val="22"/>
                <w:lang w:eastAsia="zh-CN"/>
              </w:rPr>
            </w:pPr>
            <w:r w:rsidRPr="003B5CF3">
              <w:rPr>
                <w:rFonts w:ascii="Tahoma" w:hAnsi="Tahoma" w:cs="Tahoma"/>
                <w:sz w:val="22"/>
                <w:lang w:eastAsia="zh-CN"/>
              </w:rPr>
              <w:t xml:space="preserve">Την υψηλή απόδοση </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AA0937D" w14:textId="77777777" w:rsidR="003D23F3" w:rsidRPr="003B5CF3" w:rsidRDefault="003D23F3" w:rsidP="00DE073F">
            <w:pPr>
              <w:spacing w:before="60" w:after="60"/>
              <w:jc w:val="center"/>
              <w:rPr>
                <w:b/>
              </w:rPr>
            </w:pPr>
            <w:r w:rsidRPr="003B5CF3">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D46E83E" w14:textId="77777777" w:rsidR="003D23F3" w:rsidRPr="003B5CF3" w:rsidRDefault="003D23F3" w:rsidP="00DE073F">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34487774" w14:textId="77777777" w:rsidR="003D23F3" w:rsidRPr="003B5CF3" w:rsidRDefault="003D23F3" w:rsidP="00DE073F">
            <w:pPr>
              <w:spacing w:before="60" w:after="60"/>
              <w:rPr>
                <w:b/>
              </w:rPr>
            </w:pPr>
          </w:p>
        </w:tc>
      </w:tr>
      <w:tr w:rsidR="003D23F3" w:rsidRPr="003B5CF3" w14:paraId="2F414430" w14:textId="77777777" w:rsidTr="001124B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5CA82B6" w14:textId="77777777" w:rsidR="003D23F3" w:rsidRPr="003B5CF3" w:rsidRDefault="003D23F3" w:rsidP="00012F1D">
            <w:pPr>
              <w:pStyle w:val="ColorfulList-Accent12"/>
              <w:numPr>
                <w:ilvl w:val="0"/>
                <w:numId w:val="80"/>
              </w:numPr>
              <w:rPr>
                <w:rFonts w:ascii="Tahoma" w:hAnsi="Tahoma" w:cs="Tahoma"/>
                <w:sz w:val="22"/>
                <w:lang w:eastAsia="zh-CN"/>
              </w:rPr>
            </w:pPr>
            <w:r w:rsidRPr="003B5CF3">
              <w:rPr>
                <w:rFonts w:ascii="Tahoma" w:hAnsi="Tahoma" w:cs="Tahoma"/>
                <w:sz w:val="22"/>
                <w:lang w:eastAsia="zh-CN"/>
              </w:rPr>
              <w:t>Την υψηλή αξιοπιστία</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5055F6E" w14:textId="77777777" w:rsidR="003D23F3" w:rsidRPr="003B5CF3" w:rsidRDefault="003D23F3" w:rsidP="00DE073F">
            <w:pPr>
              <w:spacing w:before="60" w:after="60"/>
              <w:jc w:val="center"/>
              <w:rPr>
                <w:b/>
              </w:rPr>
            </w:pPr>
            <w:r w:rsidRPr="003B5CF3">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A2AB43C" w14:textId="77777777" w:rsidR="003D23F3" w:rsidRPr="003B5CF3" w:rsidRDefault="003D23F3" w:rsidP="00DE073F">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13514142" w14:textId="77777777" w:rsidR="003D23F3" w:rsidRPr="003B5CF3" w:rsidRDefault="003D23F3" w:rsidP="00DE073F">
            <w:pPr>
              <w:spacing w:before="60" w:after="60"/>
              <w:rPr>
                <w:b/>
              </w:rPr>
            </w:pPr>
          </w:p>
        </w:tc>
      </w:tr>
      <w:tr w:rsidR="003D23F3" w:rsidRPr="003B5CF3" w14:paraId="6C42E082" w14:textId="77777777" w:rsidTr="001124B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E1BCA7" w14:textId="77777777" w:rsidR="003D23F3" w:rsidRPr="003B5CF3" w:rsidRDefault="003D23F3" w:rsidP="00012F1D">
            <w:pPr>
              <w:pStyle w:val="ColorfulList-Accent12"/>
              <w:numPr>
                <w:ilvl w:val="0"/>
                <w:numId w:val="80"/>
              </w:numPr>
              <w:rPr>
                <w:rFonts w:ascii="Tahoma" w:hAnsi="Tahoma" w:cs="Tahoma"/>
                <w:sz w:val="22"/>
                <w:lang w:eastAsia="zh-CN"/>
              </w:rPr>
            </w:pPr>
            <w:r w:rsidRPr="003B5CF3">
              <w:rPr>
                <w:rFonts w:ascii="Tahoma" w:hAnsi="Tahoma" w:cs="Tahoma"/>
                <w:sz w:val="22"/>
                <w:lang w:eastAsia="zh-CN"/>
              </w:rPr>
              <w:t>Την επεκτασιμότητα</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00F3CFD" w14:textId="77777777" w:rsidR="003D23F3" w:rsidRPr="003B5CF3" w:rsidRDefault="003D23F3" w:rsidP="00DE073F">
            <w:pPr>
              <w:spacing w:before="60" w:after="60"/>
              <w:jc w:val="center"/>
              <w:rPr>
                <w:b/>
              </w:rPr>
            </w:pPr>
            <w:r w:rsidRPr="003B5CF3">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3A3AC86" w14:textId="77777777" w:rsidR="003D23F3" w:rsidRPr="003B5CF3" w:rsidRDefault="003D23F3" w:rsidP="00DE073F">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091E58D7" w14:textId="77777777" w:rsidR="003D23F3" w:rsidRPr="003B5CF3" w:rsidRDefault="003D23F3" w:rsidP="00DE073F">
            <w:pPr>
              <w:spacing w:before="60" w:after="60"/>
              <w:rPr>
                <w:b/>
              </w:rPr>
            </w:pPr>
          </w:p>
        </w:tc>
      </w:tr>
      <w:tr w:rsidR="003D23F3" w:rsidRPr="003B5CF3" w14:paraId="259BAAFD" w14:textId="77777777" w:rsidTr="001124B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CABC21A" w14:textId="77777777" w:rsidR="003D23F3" w:rsidRPr="003B5CF3" w:rsidRDefault="003D23F3" w:rsidP="00DE073F">
            <w:pPr>
              <w:rPr>
                <w:lang w:val="el-GR"/>
              </w:rPr>
            </w:pPr>
            <w:r w:rsidRPr="003B5CF3">
              <w:rPr>
                <w:rFonts w:eastAsia="SimSun"/>
                <w:lang w:val="el-GR"/>
              </w:rPr>
              <w:lastRenderedPageBreak/>
              <w:t xml:space="preserve">Σε επίπεδο προσβασιμότητας θα </w:t>
            </w:r>
            <w:r w:rsidRPr="003B5CF3">
              <w:rPr>
                <w:rFonts w:eastAsia="Tahoma"/>
                <w:color w:val="000000"/>
                <w:lang w:val="el-GR"/>
              </w:rPr>
              <w:t>εφαρμοστούν οι Οδηγίες για την Προσβασιμότητα του Περιεχομένου του Ιστού, έκδοση 2.0 (</w:t>
            </w:r>
            <w:r w:rsidRPr="003B5CF3">
              <w:rPr>
                <w:rFonts w:eastAsia="Tahoma"/>
                <w:color w:val="000000"/>
              </w:rPr>
              <w:t>Web</w:t>
            </w:r>
            <w:r w:rsidRPr="003B5CF3">
              <w:rPr>
                <w:rFonts w:eastAsia="Tahoma"/>
                <w:color w:val="000000"/>
                <w:lang w:val="el-GR"/>
              </w:rPr>
              <w:t xml:space="preserve"> </w:t>
            </w:r>
            <w:r w:rsidRPr="003B5CF3">
              <w:rPr>
                <w:rFonts w:eastAsia="Tahoma"/>
                <w:color w:val="000000"/>
              </w:rPr>
              <w:t>Content</w:t>
            </w:r>
            <w:r w:rsidRPr="003B5CF3">
              <w:rPr>
                <w:rFonts w:eastAsia="Tahoma"/>
                <w:color w:val="000000"/>
                <w:lang w:val="el-GR"/>
              </w:rPr>
              <w:t xml:space="preserve"> </w:t>
            </w:r>
            <w:r w:rsidRPr="003B5CF3">
              <w:rPr>
                <w:rFonts w:eastAsia="Tahoma"/>
                <w:color w:val="000000"/>
              </w:rPr>
              <w:t>Accessibility</w:t>
            </w:r>
            <w:r w:rsidRPr="003B5CF3">
              <w:rPr>
                <w:rFonts w:eastAsia="Tahoma"/>
                <w:color w:val="000000"/>
                <w:lang w:val="el-GR"/>
              </w:rPr>
              <w:t xml:space="preserve"> </w:t>
            </w:r>
            <w:r w:rsidRPr="003B5CF3">
              <w:rPr>
                <w:rFonts w:eastAsia="Tahoma"/>
                <w:color w:val="000000"/>
              </w:rPr>
              <w:t>Guidelines</w:t>
            </w:r>
            <w:r w:rsidRPr="003B5CF3">
              <w:rPr>
                <w:rFonts w:eastAsia="Tahoma"/>
                <w:color w:val="000000"/>
                <w:lang w:val="el-GR"/>
              </w:rPr>
              <w:t xml:space="preserve"> 2.0) του διεθνή οργανισμού </w:t>
            </w:r>
            <w:r w:rsidRPr="003B5CF3">
              <w:rPr>
                <w:rFonts w:eastAsia="Tahoma"/>
                <w:color w:val="000000"/>
              </w:rPr>
              <w:t>World</w:t>
            </w:r>
            <w:r w:rsidRPr="003B5CF3">
              <w:rPr>
                <w:rFonts w:eastAsia="Tahoma"/>
                <w:color w:val="000000"/>
                <w:lang w:val="el-GR"/>
              </w:rPr>
              <w:t xml:space="preserve"> </w:t>
            </w:r>
            <w:r w:rsidRPr="003B5CF3">
              <w:rPr>
                <w:rFonts w:eastAsia="Tahoma"/>
                <w:color w:val="000000"/>
              </w:rPr>
              <w:t>Wide</w:t>
            </w:r>
            <w:r w:rsidRPr="003B5CF3">
              <w:rPr>
                <w:rFonts w:eastAsia="Tahoma"/>
                <w:color w:val="000000"/>
                <w:lang w:val="el-GR"/>
              </w:rPr>
              <w:t xml:space="preserve"> </w:t>
            </w:r>
            <w:r w:rsidRPr="003B5CF3">
              <w:rPr>
                <w:rFonts w:eastAsia="Tahoma"/>
                <w:color w:val="000000"/>
              </w:rPr>
              <w:t>Web</w:t>
            </w:r>
            <w:r w:rsidRPr="003B5CF3">
              <w:rPr>
                <w:rFonts w:eastAsia="Tahoma"/>
                <w:color w:val="000000"/>
                <w:lang w:val="el-GR"/>
              </w:rPr>
              <w:t xml:space="preserve"> </w:t>
            </w:r>
            <w:r w:rsidRPr="003B5CF3">
              <w:rPr>
                <w:rFonts w:eastAsia="Tahoma"/>
                <w:color w:val="000000"/>
              </w:rPr>
              <w:t>Consortium</w:t>
            </w:r>
            <w:r w:rsidRPr="003B5CF3">
              <w:rPr>
                <w:rFonts w:eastAsia="Tahoma"/>
                <w:color w:val="000000"/>
                <w:lang w:val="el-GR"/>
              </w:rPr>
              <w:t xml:space="preserve"> (</w:t>
            </w:r>
            <w:r w:rsidRPr="003B5CF3">
              <w:rPr>
                <w:rFonts w:eastAsia="Tahoma"/>
                <w:color w:val="000000"/>
              </w:rPr>
              <w:t>W</w:t>
            </w:r>
            <w:r w:rsidRPr="003B5CF3">
              <w:rPr>
                <w:rFonts w:eastAsia="Tahoma"/>
                <w:color w:val="000000"/>
                <w:lang w:val="el-GR"/>
              </w:rPr>
              <w:t>3</w:t>
            </w:r>
            <w:r w:rsidRPr="003B5CF3">
              <w:rPr>
                <w:rFonts w:eastAsia="Tahoma"/>
                <w:color w:val="000000"/>
              </w:rPr>
              <w:t>C</w:t>
            </w:r>
            <w:r w:rsidRPr="003B5CF3">
              <w:rPr>
                <w:rFonts w:eastAsia="Tahoma"/>
                <w:color w:val="000000"/>
                <w:lang w:val="el-GR"/>
              </w:rPr>
              <w:t xml:space="preserve">), κατ' ελάχιστο στο μεσαίο επίπεδο προσβασιμότητας "ΑΑ". </w:t>
            </w:r>
            <w:r w:rsidRPr="003B5CF3" w:rsidDel="00FD36E9">
              <w:rPr>
                <w:lang w:val="el-GR"/>
              </w:rPr>
              <w:t xml:space="preserve"> </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442486B" w14:textId="77777777" w:rsidR="003D23F3" w:rsidRPr="003B5CF3" w:rsidRDefault="003D23F3" w:rsidP="00DE073F">
            <w:pPr>
              <w:spacing w:before="60" w:after="60"/>
              <w:jc w:val="center"/>
              <w:rPr>
                <w:b/>
              </w:rPr>
            </w:pPr>
            <w:r w:rsidRPr="003B5CF3">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DE11D11" w14:textId="77777777" w:rsidR="003D23F3" w:rsidRPr="003B5CF3" w:rsidRDefault="003D23F3" w:rsidP="00DE073F">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0024FA1C" w14:textId="77777777" w:rsidR="003D23F3" w:rsidRPr="003B5CF3" w:rsidRDefault="003D23F3" w:rsidP="00DE073F">
            <w:pPr>
              <w:spacing w:before="60" w:after="60"/>
              <w:rPr>
                <w:b/>
              </w:rPr>
            </w:pPr>
          </w:p>
        </w:tc>
      </w:tr>
    </w:tbl>
    <w:p w14:paraId="5FFB62D5" w14:textId="77777777" w:rsidR="00166347" w:rsidRDefault="00166347">
      <w:pPr>
        <w:suppressAutoHyphens w:val="0"/>
        <w:autoSpaceDE w:val="0"/>
        <w:spacing w:after="60"/>
        <w:rPr>
          <w:rFonts w:eastAsia="SimSun"/>
          <w:i/>
          <w:iCs/>
          <w:color w:val="5B9BD5"/>
          <w:lang w:val="el-GR"/>
        </w:rPr>
      </w:pPr>
    </w:p>
    <w:p w14:paraId="4A0B7313" w14:textId="77777777" w:rsidR="00DC273B" w:rsidRDefault="00DC273B">
      <w:pPr>
        <w:suppressAutoHyphens w:val="0"/>
        <w:autoSpaceDE w:val="0"/>
        <w:spacing w:after="60"/>
        <w:rPr>
          <w:rFonts w:eastAsia="SimSun"/>
          <w:i/>
          <w:iCs/>
          <w:color w:val="5B9BD5"/>
          <w:lang w:val="el-GR"/>
        </w:rPr>
      </w:pPr>
    </w:p>
    <w:p w14:paraId="344A76BF" w14:textId="77777777" w:rsidR="00DC273B" w:rsidRDefault="00DC273B">
      <w:pPr>
        <w:suppressAutoHyphens w:val="0"/>
        <w:autoSpaceDE w:val="0"/>
        <w:spacing w:after="60"/>
        <w:rPr>
          <w:rFonts w:eastAsia="SimSun"/>
          <w:i/>
          <w:iCs/>
          <w:color w:val="5B9BD5"/>
          <w:lang w:val="el-GR"/>
        </w:rPr>
      </w:pPr>
    </w:p>
    <w:p w14:paraId="27BA44DF" w14:textId="77777777" w:rsidR="00C0577B" w:rsidRDefault="00C0577B">
      <w:pPr>
        <w:suppressAutoHyphens w:val="0"/>
        <w:autoSpaceDE w:val="0"/>
        <w:spacing w:after="60"/>
        <w:rPr>
          <w:rFonts w:eastAsia="SimSun"/>
          <w:i/>
          <w:iCs/>
          <w:color w:val="5B9BD5"/>
          <w:lang w:val="el-GR"/>
        </w:rPr>
      </w:pPr>
    </w:p>
    <w:p w14:paraId="2FF0DD6E" w14:textId="77777777" w:rsidR="00C0577B" w:rsidRDefault="00C0577B">
      <w:pPr>
        <w:suppressAutoHyphens w:val="0"/>
        <w:autoSpaceDE w:val="0"/>
        <w:spacing w:after="60"/>
        <w:rPr>
          <w:rFonts w:eastAsia="SimSun"/>
          <w:i/>
          <w:iCs/>
          <w:color w:val="5B9BD5"/>
          <w:lang w:val="el-GR"/>
        </w:rPr>
      </w:pPr>
    </w:p>
    <w:p w14:paraId="466B8433" w14:textId="77777777" w:rsidR="00C0577B" w:rsidRDefault="00C0577B">
      <w:pPr>
        <w:suppressAutoHyphens w:val="0"/>
        <w:autoSpaceDE w:val="0"/>
        <w:spacing w:after="60"/>
        <w:rPr>
          <w:rFonts w:eastAsia="SimSun"/>
          <w:i/>
          <w:iCs/>
          <w:color w:val="5B9BD5"/>
          <w:lang w:val="el-GR"/>
        </w:rPr>
      </w:pPr>
    </w:p>
    <w:p w14:paraId="25BB7E0F" w14:textId="77777777" w:rsidR="00DC273B" w:rsidRDefault="00DC273B">
      <w:pPr>
        <w:suppressAutoHyphens w:val="0"/>
        <w:autoSpaceDE w:val="0"/>
        <w:spacing w:after="60"/>
        <w:rPr>
          <w:rFonts w:eastAsia="SimSun"/>
          <w:i/>
          <w:iCs/>
          <w:color w:val="5B9BD5"/>
          <w:lang w:val="el-GR"/>
        </w:rPr>
      </w:pPr>
    </w:p>
    <w:p w14:paraId="24DFBDA6" w14:textId="77777777" w:rsidR="00DC273B" w:rsidRDefault="00DC273B">
      <w:pPr>
        <w:suppressAutoHyphens w:val="0"/>
        <w:autoSpaceDE w:val="0"/>
        <w:spacing w:after="60"/>
        <w:rPr>
          <w:rFonts w:eastAsia="SimSun"/>
          <w:i/>
          <w:iCs/>
          <w:color w:val="5B9BD5"/>
          <w:lang w:val="el-GR"/>
        </w:rPr>
      </w:pPr>
    </w:p>
    <w:p w14:paraId="367B459F" w14:textId="77777777" w:rsidR="00DC273B" w:rsidRDefault="00DC273B">
      <w:pPr>
        <w:suppressAutoHyphens w:val="0"/>
        <w:autoSpaceDE w:val="0"/>
        <w:spacing w:after="60"/>
        <w:rPr>
          <w:rFonts w:eastAsia="SimSun"/>
          <w:i/>
          <w:iCs/>
          <w:color w:val="5B9BD5"/>
          <w:lang w:val="el-GR"/>
        </w:rPr>
      </w:pPr>
    </w:p>
    <w:p w14:paraId="322AC712" w14:textId="77777777" w:rsidR="003D23F3" w:rsidRPr="001124B3" w:rsidRDefault="00DC273B" w:rsidP="003D23F3">
      <w:pPr>
        <w:spacing w:before="11" w:line="280" w:lineRule="exact"/>
        <w:ind w:left="656"/>
        <w:rPr>
          <w:rFonts w:eastAsia="Calibri"/>
          <w:lang w:val="en-US"/>
        </w:rPr>
      </w:pPr>
      <w:r>
        <w:rPr>
          <w:rFonts w:eastAsia="Calibri"/>
          <w:b/>
          <w:lang w:val="el-GR"/>
        </w:rPr>
        <w:t xml:space="preserve">Μετάβαση στο </w:t>
      </w:r>
      <w:r>
        <w:rPr>
          <w:rFonts w:eastAsia="Calibri"/>
          <w:b/>
          <w:lang w:val="en-US"/>
        </w:rPr>
        <w:t>Cloud</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3D23F3" w:rsidRPr="003B5CF3" w14:paraId="20C55276" w14:textId="77777777" w:rsidTr="00DE073F">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2E23BD01" w14:textId="77777777" w:rsidR="003D23F3" w:rsidRPr="003B5CF3" w:rsidRDefault="003D23F3" w:rsidP="00DE073F">
            <w:pPr>
              <w:spacing w:before="5" w:line="240" w:lineRule="exact"/>
            </w:pPr>
          </w:p>
          <w:p w14:paraId="2C16A36F" w14:textId="77777777" w:rsidR="003D23F3" w:rsidRPr="003B5CF3" w:rsidRDefault="003D23F3" w:rsidP="00DE073F">
            <w:pPr>
              <w:ind w:left="145"/>
              <w:rPr>
                <w:rFonts w:eastAsia="Calibri"/>
              </w:rPr>
            </w:pPr>
            <w:r w:rsidRPr="003B5CF3">
              <w:rPr>
                <w:rFonts w:eastAsia="Calibri"/>
                <w:b/>
                <w:spacing w:val="-1"/>
              </w:rPr>
              <w:t>Α</w:t>
            </w:r>
            <w:r w:rsidRPr="003B5CF3">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7B88AB84" w14:textId="77777777" w:rsidR="003D23F3" w:rsidRPr="003B5CF3" w:rsidRDefault="003D23F3" w:rsidP="00DE073F">
            <w:pPr>
              <w:spacing w:before="5" w:line="240" w:lineRule="exact"/>
            </w:pPr>
          </w:p>
          <w:p w14:paraId="4528F11F" w14:textId="77777777" w:rsidR="003D23F3" w:rsidRPr="003B5CF3" w:rsidRDefault="003D23F3" w:rsidP="00DE073F">
            <w:pPr>
              <w:ind w:left="1551" w:right="1550"/>
              <w:jc w:val="center"/>
              <w:rPr>
                <w:rFonts w:eastAsia="Calibri"/>
              </w:rPr>
            </w:pPr>
            <w:r w:rsidRPr="003B5CF3">
              <w:rPr>
                <w:rFonts w:eastAsia="Calibri"/>
                <w:b/>
                <w:spacing w:val="-1"/>
                <w:w w:val="99"/>
              </w:rPr>
              <w:t>Π</w:t>
            </w:r>
            <w:r w:rsidRPr="003B5CF3">
              <w:rPr>
                <w:rFonts w:eastAsia="Calibri"/>
                <w:b/>
                <w:w w:val="99"/>
              </w:rPr>
              <w:t>Ρ</w:t>
            </w:r>
            <w:r w:rsidRPr="003B5CF3">
              <w:rPr>
                <w:rFonts w:eastAsia="Calibri"/>
                <w:b/>
                <w:spacing w:val="-1"/>
                <w:w w:val="99"/>
              </w:rPr>
              <w:t>Ο</w:t>
            </w:r>
            <w:r w:rsidRPr="003B5CF3">
              <w:rPr>
                <w:rFonts w:eastAsia="Calibri"/>
                <w:b/>
                <w:spacing w:val="2"/>
                <w:w w:val="99"/>
              </w:rPr>
              <w:t>Δ</w:t>
            </w:r>
            <w:r w:rsidRPr="003B5CF3">
              <w:rPr>
                <w:rFonts w:eastAsia="Calibri"/>
                <w:b/>
                <w:w w:val="99"/>
              </w:rPr>
              <w:t>Ι</w:t>
            </w:r>
            <w:r w:rsidRPr="003B5CF3">
              <w:rPr>
                <w:rFonts w:eastAsia="Calibri"/>
                <w:b/>
                <w:spacing w:val="-1"/>
                <w:w w:val="99"/>
              </w:rPr>
              <w:t>Α</w:t>
            </w:r>
            <w:r w:rsidRPr="003B5CF3">
              <w:rPr>
                <w:rFonts w:eastAsia="Calibri"/>
                <w:b/>
                <w:spacing w:val="2"/>
                <w:w w:val="99"/>
              </w:rPr>
              <w:t>Γ</w:t>
            </w:r>
            <w:r w:rsidRPr="003B5CF3">
              <w:rPr>
                <w:rFonts w:eastAsia="Calibri"/>
                <w:b/>
                <w:w w:val="99"/>
              </w:rPr>
              <w:t>Ρ</w:t>
            </w:r>
            <w:r w:rsidRPr="003B5CF3">
              <w:rPr>
                <w:rFonts w:eastAsia="Calibri"/>
                <w:b/>
                <w:spacing w:val="-1"/>
                <w:w w:val="99"/>
              </w:rPr>
              <w:t>Α</w:t>
            </w:r>
            <w:r w:rsidRPr="003B5CF3">
              <w:rPr>
                <w:rFonts w:eastAsia="Calibri"/>
                <w:b/>
                <w:spacing w:val="3"/>
                <w:w w:val="99"/>
              </w:rPr>
              <w:t>Φ</w:t>
            </w:r>
            <w:r w:rsidRPr="003B5CF3">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4EB70A01" w14:textId="77777777" w:rsidR="003D23F3" w:rsidRPr="003B5CF3" w:rsidRDefault="003D23F3" w:rsidP="00DE073F">
            <w:pPr>
              <w:spacing w:before="5" w:line="240" w:lineRule="exact"/>
            </w:pPr>
          </w:p>
          <w:p w14:paraId="5F0796BD" w14:textId="77777777" w:rsidR="003D23F3" w:rsidRPr="003B5CF3" w:rsidRDefault="003D23F3" w:rsidP="00DE073F">
            <w:pPr>
              <w:ind w:left="57"/>
              <w:rPr>
                <w:rFonts w:eastAsia="Calibri"/>
              </w:rPr>
            </w:pPr>
            <w:r w:rsidRPr="003B5CF3">
              <w:rPr>
                <w:rFonts w:eastAsia="Calibri"/>
                <w:b/>
                <w:spacing w:val="-1"/>
              </w:rPr>
              <w:t>Α</w:t>
            </w:r>
            <w:r w:rsidRPr="003B5CF3">
              <w:rPr>
                <w:rFonts w:eastAsia="Calibri"/>
                <w:b/>
                <w:spacing w:val="1"/>
              </w:rPr>
              <w:t>Π</w:t>
            </w:r>
            <w:r w:rsidRPr="003B5CF3">
              <w:rPr>
                <w:rFonts w:eastAsia="Calibri"/>
                <w:b/>
                <w:spacing w:val="-1"/>
              </w:rPr>
              <w:t>Α</w:t>
            </w:r>
            <w:r w:rsidRPr="003B5CF3">
              <w:rPr>
                <w:rFonts w:eastAsia="Calibri"/>
                <w:b/>
              </w:rPr>
              <w:t>Ι</w:t>
            </w:r>
            <w:r w:rsidRPr="003B5CF3">
              <w:rPr>
                <w:rFonts w:eastAsia="Calibri"/>
                <w:b/>
                <w:spacing w:val="2"/>
              </w:rPr>
              <w:t>Τ</w:t>
            </w:r>
            <w:r w:rsidRPr="003B5CF3">
              <w:rPr>
                <w:rFonts w:eastAsia="Calibri"/>
                <w:b/>
                <w:spacing w:val="-1"/>
              </w:rPr>
              <w:t>Η</w:t>
            </w:r>
            <w:r w:rsidRPr="003B5CF3">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412EAA59" w14:textId="77777777" w:rsidR="003D23F3" w:rsidRPr="003B5CF3" w:rsidRDefault="003D23F3" w:rsidP="00DE073F">
            <w:pPr>
              <w:spacing w:before="5" w:line="240" w:lineRule="exact"/>
            </w:pPr>
          </w:p>
          <w:p w14:paraId="364A026E" w14:textId="77777777" w:rsidR="003D23F3" w:rsidRPr="003B5CF3" w:rsidRDefault="003D23F3" w:rsidP="00DE073F">
            <w:pPr>
              <w:ind w:left="49"/>
              <w:rPr>
                <w:rFonts w:eastAsia="Calibri"/>
              </w:rPr>
            </w:pPr>
            <w:r w:rsidRPr="003B5CF3">
              <w:rPr>
                <w:rFonts w:eastAsia="Calibri"/>
                <w:b/>
                <w:spacing w:val="-1"/>
              </w:rPr>
              <w:t>Α</w:t>
            </w:r>
            <w:r w:rsidRPr="003B5CF3">
              <w:rPr>
                <w:rFonts w:eastAsia="Calibri"/>
                <w:b/>
                <w:spacing w:val="1"/>
              </w:rPr>
              <w:t>Π</w:t>
            </w:r>
            <w:r w:rsidRPr="003B5CF3">
              <w:rPr>
                <w:rFonts w:eastAsia="Calibri"/>
                <w:b/>
                <w:spacing w:val="-1"/>
              </w:rPr>
              <w:t>Α</w:t>
            </w:r>
            <w:r w:rsidRPr="003B5CF3">
              <w:rPr>
                <w:rFonts w:eastAsia="Calibri"/>
                <w:b/>
                <w:spacing w:val="1"/>
              </w:rPr>
              <w:t>Ν</w:t>
            </w:r>
            <w:r w:rsidRPr="003B5CF3">
              <w:rPr>
                <w:rFonts w:eastAsia="Calibri"/>
                <w:b/>
              </w:rPr>
              <w:t>Τ</w:t>
            </w:r>
            <w:r w:rsidRPr="003B5CF3">
              <w:rPr>
                <w:rFonts w:eastAsia="Calibri"/>
                <w:b/>
                <w:spacing w:val="-1"/>
              </w:rPr>
              <w:t>Η</w:t>
            </w:r>
            <w:r w:rsidRPr="003B5CF3">
              <w:rPr>
                <w:rFonts w:eastAsia="Calibri"/>
                <w:b/>
                <w:spacing w:val="2"/>
              </w:rPr>
              <w:t>Σ</w:t>
            </w:r>
            <w:r w:rsidRPr="003B5CF3">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504C1798" w14:textId="77777777" w:rsidR="003D23F3" w:rsidRPr="003B5CF3" w:rsidRDefault="003D23F3" w:rsidP="00DE073F">
            <w:pPr>
              <w:spacing w:before="6" w:line="100" w:lineRule="exact"/>
            </w:pPr>
          </w:p>
          <w:p w14:paraId="1231EFB3" w14:textId="77777777" w:rsidR="003D23F3" w:rsidRPr="003B5CF3" w:rsidRDefault="003D23F3" w:rsidP="00DE073F">
            <w:pPr>
              <w:spacing w:line="257" w:lineRule="auto"/>
              <w:ind w:left="112" w:right="68" w:firstLine="29"/>
              <w:rPr>
                <w:rFonts w:eastAsia="Calibri"/>
              </w:rPr>
            </w:pPr>
            <w:r w:rsidRPr="003B5CF3">
              <w:rPr>
                <w:rFonts w:eastAsia="Calibri"/>
                <w:b/>
                <w:spacing w:val="-1"/>
              </w:rPr>
              <w:t>ΠΑ</w:t>
            </w:r>
            <w:r w:rsidRPr="003B5CF3">
              <w:rPr>
                <w:rFonts w:eastAsia="Calibri"/>
                <w:b/>
                <w:spacing w:val="2"/>
              </w:rPr>
              <w:t>Ρ</w:t>
            </w:r>
            <w:r w:rsidRPr="003B5CF3">
              <w:rPr>
                <w:rFonts w:eastAsia="Calibri"/>
                <w:b/>
                <w:spacing w:val="1"/>
              </w:rPr>
              <w:t>Α</w:t>
            </w:r>
            <w:r w:rsidRPr="003B5CF3">
              <w:rPr>
                <w:rFonts w:eastAsia="Calibri"/>
                <w:b/>
                <w:spacing w:val="-1"/>
              </w:rPr>
              <w:t>Π</w:t>
            </w:r>
            <w:r w:rsidRPr="003B5CF3">
              <w:rPr>
                <w:rFonts w:eastAsia="Calibri"/>
                <w:b/>
              </w:rPr>
              <w:t>Ο</w:t>
            </w:r>
            <w:r w:rsidRPr="003B5CF3">
              <w:rPr>
                <w:rFonts w:eastAsia="Calibri"/>
                <w:b/>
                <w:spacing w:val="1"/>
              </w:rPr>
              <w:t>ΜΠ</w:t>
            </w:r>
            <w:r w:rsidRPr="003B5CF3">
              <w:rPr>
                <w:rFonts w:eastAsia="Calibri"/>
                <w:b/>
              </w:rPr>
              <w:t>Η Τ</w:t>
            </w:r>
            <w:r w:rsidRPr="003B5CF3">
              <w:rPr>
                <w:rFonts w:eastAsia="Calibri"/>
                <w:b/>
                <w:spacing w:val="1"/>
              </w:rPr>
              <w:t>Ε</w:t>
            </w:r>
            <w:r w:rsidRPr="003B5CF3">
              <w:rPr>
                <w:rFonts w:eastAsia="Calibri"/>
                <w:b/>
                <w:spacing w:val="-1"/>
              </w:rPr>
              <w:t>Κ</w:t>
            </w:r>
            <w:r w:rsidRPr="003B5CF3">
              <w:rPr>
                <w:rFonts w:eastAsia="Calibri"/>
                <w:b/>
                <w:spacing w:val="1"/>
              </w:rPr>
              <w:t>Μ</w:t>
            </w:r>
            <w:r w:rsidRPr="003B5CF3">
              <w:rPr>
                <w:rFonts w:eastAsia="Calibri"/>
                <w:b/>
                <w:spacing w:val="-1"/>
              </w:rPr>
              <w:t>Η</w:t>
            </w:r>
            <w:r w:rsidRPr="003B5CF3">
              <w:rPr>
                <w:rFonts w:eastAsia="Calibri"/>
                <w:b/>
              </w:rPr>
              <w:t>Ρ</w:t>
            </w:r>
            <w:r w:rsidRPr="003B5CF3">
              <w:rPr>
                <w:rFonts w:eastAsia="Calibri"/>
                <w:b/>
                <w:spacing w:val="-1"/>
              </w:rPr>
              <w:t>Ι</w:t>
            </w:r>
            <w:r w:rsidRPr="003B5CF3">
              <w:rPr>
                <w:rFonts w:eastAsia="Calibri"/>
                <w:b/>
                <w:spacing w:val="1"/>
              </w:rPr>
              <w:t>Ω</w:t>
            </w:r>
            <w:r w:rsidRPr="003B5CF3">
              <w:rPr>
                <w:rFonts w:eastAsia="Calibri"/>
                <w:b/>
                <w:spacing w:val="2"/>
              </w:rPr>
              <w:t>Σ</w:t>
            </w:r>
            <w:r w:rsidRPr="003B5CF3">
              <w:rPr>
                <w:rFonts w:eastAsia="Calibri"/>
                <w:b/>
                <w:spacing w:val="-1"/>
              </w:rPr>
              <w:t>Η</w:t>
            </w:r>
            <w:r w:rsidRPr="003B5CF3">
              <w:rPr>
                <w:rFonts w:eastAsia="Calibri"/>
                <w:b/>
              </w:rPr>
              <w:t>Σ</w:t>
            </w:r>
          </w:p>
        </w:tc>
      </w:tr>
      <w:tr w:rsidR="003D23F3" w:rsidRPr="006B0F8A" w14:paraId="52380753" w14:textId="77777777" w:rsidTr="00DE073F">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4CF947B1" w14:textId="77777777" w:rsidR="003D23F3" w:rsidRPr="003B5CF3" w:rsidRDefault="003D23F3" w:rsidP="00DE073F">
            <w:pPr>
              <w:spacing w:before="94"/>
              <w:ind w:left="49"/>
              <w:rPr>
                <w:rFonts w:eastAsia="Calibri"/>
              </w:rPr>
            </w:pPr>
            <w:r w:rsidRPr="003B5CF3">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12402E71" w14:textId="52260105" w:rsidR="003D23F3" w:rsidRPr="003B5CF3" w:rsidRDefault="003D23F3" w:rsidP="009C2FA0">
            <w:pPr>
              <w:spacing w:before="77"/>
              <w:ind w:left="52"/>
              <w:jc w:val="left"/>
              <w:rPr>
                <w:rFonts w:eastAsia="Calibri"/>
                <w:lang w:val="el-GR"/>
              </w:rPr>
            </w:pPr>
            <w:r w:rsidRPr="003B5CF3">
              <w:rPr>
                <w:rFonts w:eastAsia="Calibri"/>
                <w:spacing w:val="1"/>
                <w:lang w:val="el-GR"/>
              </w:rPr>
              <w:t>Π</w:t>
            </w:r>
            <w:r w:rsidRPr="003B5CF3">
              <w:rPr>
                <w:rFonts w:eastAsia="Calibri"/>
                <w:spacing w:val="-1"/>
                <w:lang w:val="el-GR"/>
              </w:rPr>
              <w:t>λ</w:t>
            </w:r>
            <w:r w:rsidRPr="003B5CF3">
              <w:rPr>
                <w:rFonts w:eastAsia="Calibri"/>
                <w:spacing w:val="1"/>
                <w:lang w:val="el-GR"/>
              </w:rPr>
              <w:t>ή</w:t>
            </w:r>
            <w:r w:rsidRPr="003B5CF3">
              <w:rPr>
                <w:rFonts w:eastAsia="Calibri"/>
                <w:lang w:val="el-GR"/>
              </w:rPr>
              <w:t>ρης</w:t>
            </w:r>
            <w:r w:rsidRPr="003B5CF3">
              <w:rPr>
                <w:rFonts w:eastAsia="Calibri"/>
                <w:spacing w:val="-6"/>
                <w:lang w:val="el-GR"/>
              </w:rPr>
              <w:t xml:space="preserve"> </w:t>
            </w:r>
            <w:r w:rsidRPr="003B5CF3">
              <w:rPr>
                <w:rFonts w:eastAsia="Calibri"/>
                <w:lang w:val="el-GR"/>
              </w:rPr>
              <w:t>συμ</w:t>
            </w:r>
            <w:r w:rsidRPr="003B5CF3">
              <w:rPr>
                <w:rFonts w:eastAsia="Calibri"/>
                <w:spacing w:val="1"/>
                <w:lang w:val="el-GR"/>
              </w:rPr>
              <w:t>μ</w:t>
            </w:r>
            <w:r w:rsidRPr="003B5CF3">
              <w:rPr>
                <w:rFonts w:eastAsia="Calibri"/>
                <w:lang w:val="el-GR"/>
              </w:rPr>
              <w:t>όρ</w:t>
            </w:r>
            <w:r w:rsidRPr="003B5CF3">
              <w:rPr>
                <w:rFonts w:eastAsia="Calibri"/>
                <w:spacing w:val="-1"/>
                <w:lang w:val="el-GR"/>
              </w:rPr>
              <w:t>φ</w:t>
            </w:r>
            <w:r w:rsidRPr="003B5CF3">
              <w:rPr>
                <w:rFonts w:eastAsia="Calibri"/>
                <w:spacing w:val="3"/>
                <w:lang w:val="el-GR"/>
              </w:rPr>
              <w:t>ω</w:t>
            </w:r>
            <w:r w:rsidRPr="003B5CF3">
              <w:rPr>
                <w:rFonts w:eastAsia="Calibri"/>
                <w:lang w:val="el-GR"/>
              </w:rPr>
              <w:t>ση</w:t>
            </w:r>
            <w:r w:rsidRPr="003B5CF3">
              <w:rPr>
                <w:rFonts w:eastAsia="Calibri"/>
                <w:spacing w:val="-11"/>
                <w:lang w:val="el-GR"/>
              </w:rPr>
              <w:t xml:space="preserve"> </w:t>
            </w:r>
            <w:r w:rsidRPr="003B5CF3">
              <w:rPr>
                <w:rFonts w:eastAsia="Calibri"/>
                <w:lang w:val="el-GR"/>
              </w:rPr>
              <w:t>στις</w:t>
            </w:r>
            <w:r w:rsidRPr="003B5CF3">
              <w:rPr>
                <w:rFonts w:eastAsia="Calibri"/>
                <w:spacing w:val="-3"/>
                <w:lang w:val="el-GR"/>
              </w:rPr>
              <w:t xml:space="preserve"> </w:t>
            </w:r>
            <w:r w:rsidRPr="003C07B1">
              <w:rPr>
                <w:rFonts w:eastAsia="Calibri"/>
                <w:lang w:val="el-GR"/>
              </w:rPr>
              <w:t>α</w:t>
            </w:r>
            <w:r w:rsidRPr="003C07B1">
              <w:rPr>
                <w:rFonts w:eastAsia="Calibri"/>
                <w:spacing w:val="2"/>
                <w:lang w:val="el-GR"/>
              </w:rPr>
              <w:t>π</w:t>
            </w:r>
            <w:r w:rsidRPr="003C07B1">
              <w:rPr>
                <w:rFonts w:eastAsia="Calibri"/>
                <w:lang w:val="el-GR"/>
              </w:rPr>
              <w:t>αιτ</w:t>
            </w:r>
            <w:r w:rsidRPr="003C07B1">
              <w:rPr>
                <w:rFonts w:eastAsia="Calibri"/>
                <w:spacing w:val="1"/>
                <w:lang w:val="el-GR"/>
              </w:rPr>
              <w:t>ή</w:t>
            </w:r>
            <w:r w:rsidRPr="003C07B1">
              <w:rPr>
                <w:rFonts w:eastAsia="Calibri"/>
                <w:lang w:val="el-GR"/>
              </w:rPr>
              <w:t>σεις</w:t>
            </w:r>
            <w:r w:rsidRPr="003C07B1">
              <w:rPr>
                <w:rFonts w:eastAsia="Calibri"/>
                <w:spacing w:val="-9"/>
                <w:lang w:val="el-GR"/>
              </w:rPr>
              <w:t xml:space="preserve"> </w:t>
            </w:r>
            <w:r w:rsidR="009C2FA0">
              <w:rPr>
                <w:rFonts w:eastAsia="Calibri"/>
                <w:lang w:val="el-GR"/>
              </w:rPr>
              <w:t xml:space="preserve">της Παραγράφου </w:t>
            </w:r>
            <w:r w:rsidR="009C2FA0">
              <w:rPr>
                <w:rFonts w:eastAsia="Calibri"/>
                <w:lang w:val="el-GR"/>
              </w:rPr>
              <w:fldChar w:fldCharType="begin"/>
            </w:r>
            <w:r w:rsidR="009C2FA0">
              <w:rPr>
                <w:rFonts w:eastAsia="Calibri"/>
                <w:lang w:val="el-GR"/>
              </w:rPr>
              <w:instrText xml:space="preserve"> REF _Ref88564817 \r \h </w:instrText>
            </w:r>
            <w:r w:rsidR="009C2FA0">
              <w:rPr>
                <w:rFonts w:eastAsia="Calibri"/>
                <w:lang w:val="el-GR"/>
              </w:rPr>
            </w:r>
            <w:r w:rsidR="009C2FA0">
              <w:rPr>
                <w:rFonts w:eastAsia="Calibri"/>
                <w:lang w:val="el-GR"/>
              </w:rPr>
              <w:fldChar w:fldCharType="separate"/>
            </w:r>
            <w:r w:rsidR="00074F77">
              <w:rPr>
                <w:rFonts w:eastAsia="Calibri"/>
                <w:lang w:val="el-GR"/>
              </w:rPr>
              <w:t>5.2.2</w:t>
            </w:r>
            <w:r w:rsidR="009C2FA0">
              <w:rPr>
                <w:rFonts w:eastAsia="Calibri"/>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4342500F" w14:textId="77777777" w:rsidR="003D23F3" w:rsidRPr="006B0F8A" w:rsidRDefault="003D23F3" w:rsidP="00DE073F">
            <w:pPr>
              <w:spacing w:before="87"/>
              <w:ind w:left="366"/>
              <w:rPr>
                <w:rFonts w:eastAsia="Calibri"/>
                <w:lang w:val="el-GR"/>
              </w:rPr>
            </w:pPr>
            <w:r w:rsidRPr="006B0F8A">
              <w:rPr>
                <w:rFonts w:eastAsia="Calibri"/>
                <w:b/>
                <w:spacing w:val="1"/>
                <w:lang w:val="el-GR"/>
              </w:rPr>
              <w:t>Ν</w:t>
            </w:r>
            <w:r w:rsidRPr="006B0F8A">
              <w:rPr>
                <w:rFonts w:eastAsia="Calibri"/>
                <w:b/>
                <w:spacing w:val="-1"/>
                <w:lang w:val="el-GR"/>
              </w:rPr>
              <w:t>Α</w:t>
            </w:r>
            <w:r w:rsidRPr="006B0F8A">
              <w:rPr>
                <w:rFonts w:eastAsia="Calibri"/>
                <w:b/>
                <w:lang w:val="el-GR"/>
              </w:rPr>
              <w:t>Ι</w:t>
            </w:r>
          </w:p>
        </w:tc>
        <w:tc>
          <w:tcPr>
            <w:tcW w:w="612" w:type="pct"/>
            <w:tcBorders>
              <w:top w:val="single" w:sz="5" w:space="0" w:color="000000"/>
              <w:left w:val="single" w:sz="5" w:space="0" w:color="000000"/>
              <w:bottom w:val="single" w:sz="5" w:space="0" w:color="000000"/>
              <w:right w:val="single" w:sz="5" w:space="0" w:color="000000"/>
            </w:tcBorders>
          </w:tcPr>
          <w:p w14:paraId="62063354" w14:textId="77777777" w:rsidR="003D23F3" w:rsidRPr="006B0F8A" w:rsidRDefault="003D23F3" w:rsidP="00DE073F">
            <w:pPr>
              <w:rPr>
                <w:lang w:val="el-GR"/>
              </w:rPr>
            </w:pPr>
          </w:p>
        </w:tc>
        <w:tc>
          <w:tcPr>
            <w:tcW w:w="1046" w:type="pct"/>
            <w:tcBorders>
              <w:top w:val="single" w:sz="5" w:space="0" w:color="000000"/>
              <w:left w:val="single" w:sz="5" w:space="0" w:color="000000"/>
              <w:bottom w:val="single" w:sz="5" w:space="0" w:color="000000"/>
              <w:right w:val="single" w:sz="5" w:space="0" w:color="000000"/>
            </w:tcBorders>
          </w:tcPr>
          <w:p w14:paraId="22EBFC3A" w14:textId="77777777" w:rsidR="003D23F3" w:rsidRPr="006B0F8A" w:rsidRDefault="003D23F3" w:rsidP="00DE073F">
            <w:pPr>
              <w:rPr>
                <w:lang w:val="el-GR"/>
              </w:rPr>
            </w:pPr>
          </w:p>
        </w:tc>
      </w:tr>
    </w:tbl>
    <w:p w14:paraId="4A7DD537" w14:textId="77777777" w:rsidR="00166347" w:rsidRDefault="00166347">
      <w:pPr>
        <w:suppressAutoHyphens w:val="0"/>
        <w:autoSpaceDE w:val="0"/>
        <w:spacing w:after="60"/>
        <w:rPr>
          <w:rFonts w:eastAsia="SimSun"/>
          <w:i/>
          <w:iCs/>
          <w:color w:val="5B9BD5"/>
          <w:lang w:val="el-GR"/>
        </w:rPr>
      </w:pPr>
    </w:p>
    <w:p w14:paraId="5869858E" w14:textId="77777777" w:rsidR="00DC273B" w:rsidRPr="006B0F8A" w:rsidRDefault="00DC273B" w:rsidP="00DC273B">
      <w:pPr>
        <w:spacing w:before="11" w:line="280" w:lineRule="exact"/>
        <w:ind w:left="656"/>
        <w:rPr>
          <w:rFonts w:eastAsia="Calibri"/>
          <w:b/>
          <w:lang w:val="el-GR"/>
        </w:rPr>
      </w:pPr>
      <w:r w:rsidRPr="006B0F8A">
        <w:rPr>
          <w:rFonts w:eastAsia="Calibri"/>
          <w:b/>
          <w:lang w:val="el-GR"/>
        </w:rPr>
        <w:t>Επαύξηση λειτουργικότητας – εκσυγχρονισμός υποσυστημάτων</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DC273B" w:rsidRPr="006B0F8A" w14:paraId="5C4A3FA3" w14:textId="77777777" w:rsidTr="00DE073F">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63358BF9" w14:textId="77777777" w:rsidR="00DC273B" w:rsidRPr="006B0F8A" w:rsidRDefault="00DC273B" w:rsidP="00DE073F">
            <w:pPr>
              <w:spacing w:before="5" w:line="240" w:lineRule="exact"/>
              <w:rPr>
                <w:lang w:val="el-GR"/>
              </w:rPr>
            </w:pPr>
          </w:p>
          <w:p w14:paraId="1847C52C" w14:textId="77777777" w:rsidR="00DC273B" w:rsidRPr="006B0F8A" w:rsidRDefault="00DC273B" w:rsidP="00DE073F">
            <w:pPr>
              <w:ind w:left="145"/>
              <w:rPr>
                <w:rFonts w:eastAsia="Calibri"/>
                <w:lang w:val="el-GR"/>
              </w:rPr>
            </w:pPr>
            <w:r w:rsidRPr="006B0F8A">
              <w:rPr>
                <w:rFonts w:eastAsia="Calibri"/>
                <w:b/>
                <w:spacing w:val="-1"/>
                <w:lang w:val="el-GR"/>
              </w:rPr>
              <w:t>Α</w:t>
            </w:r>
            <w:r w:rsidRPr="006B0F8A">
              <w:rPr>
                <w:rFonts w:eastAsia="Calibri"/>
                <w:b/>
                <w:spacing w:val="1"/>
                <w:lang w:val="el-GR"/>
              </w:rPr>
              <w:t>/</w:t>
            </w:r>
            <w:r w:rsidRPr="003B5CF3">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1463EA2D" w14:textId="77777777" w:rsidR="00DC273B" w:rsidRPr="006B0F8A" w:rsidRDefault="00DC273B" w:rsidP="00DE073F">
            <w:pPr>
              <w:spacing w:before="5" w:line="240" w:lineRule="exact"/>
              <w:rPr>
                <w:lang w:val="el-GR"/>
              </w:rPr>
            </w:pPr>
          </w:p>
          <w:p w14:paraId="581B74DF" w14:textId="77777777" w:rsidR="00DC273B" w:rsidRPr="006B0F8A" w:rsidRDefault="00DC273B" w:rsidP="00DE073F">
            <w:pPr>
              <w:ind w:left="1551" w:right="1550"/>
              <w:jc w:val="center"/>
              <w:rPr>
                <w:rFonts w:eastAsia="Calibri"/>
                <w:lang w:val="el-GR"/>
              </w:rPr>
            </w:pPr>
            <w:r w:rsidRPr="006B0F8A">
              <w:rPr>
                <w:rFonts w:eastAsia="Calibri"/>
                <w:b/>
                <w:spacing w:val="-1"/>
                <w:w w:val="99"/>
                <w:lang w:val="el-GR"/>
              </w:rPr>
              <w:t>Π</w:t>
            </w:r>
            <w:r w:rsidRPr="006B0F8A">
              <w:rPr>
                <w:rFonts w:eastAsia="Calibri"/>
                <w:b/>
                <w:w w:val="99"/>
                <w:lang w:val="el-GR"/>
              </w:rPr>
              <w:t>Ρ</w:t>
            </w:r>
            <w:r w:rsidRPr="006B0F8A">
              <w:rPr>
                <w:rFonts w:eastAsia="Calibri"/>
                <w:b/>
                <w:spacing w:val="-1"/>
                <w:w w:val="99"/>
                <w:lang w:val="el-GR"/>
              </w:rPr>
              <w:t>Ο</w:t>
            </w:r>
            <w:r w:rsidRPr="006B0F8A">
              <w:rPr>
                <w:rFonts w:eastAsia="Calibri"/>
                <w:b/>
                <w:spacing w:val="2"/>
                <w:w w:val="99"/>
                <w:lang w:val="el-GR"/>
              </w:rPr>
              <w:t>Δ</w:t>
            </w:r>
            <w:r w:rsidRPr="006B0F8A">
              <w:rPr>
                <w:rFonts w:eastAsia="Calibri"/>
                <w:b/>
                <w:w w:val="99"/>
                <w:lang w:val="el-GR"/>
              </w:rPr>
              <w:t>Ι</w:t>
            </w:r>
            <w:r w:rsidRPr="006B0F8A">
              <w:rPr>
                <w:rFonts w:eastAsia="Calibri"/>
                <w:b/>
                <w:spacing w:val="-1"/>
                <w:w w:val="99"/>
                <w:lang w:val="el-GR"/>
              </w:rPr>
              <w:t>Α</w:t>
            </w:r>
            <w:r w:rsidRPr="006B0F8A">
              <w:rPr>
                <w:rFonts w:eastAsia="Calibri"/>
                <w:b/>
                <w:spacing w:val="2"/>
                <w:w w:val="99"/>
                <w:lang w:val="el-GR"/>
              </w:rPr>
              <w:t>Γ</w:t>
            </w:r>
            <w:r w:rsidRPr="006B0F8A">
              <w:rPr>
                <w:rFonts w:eastAsia="Calibri"/>
                <w:b/>
                <w:w w:val="99"/>
                <w:lang w:val="el-GR"/>
              </w:rPr>
              <w:t>Ρ</w:t>
            </w:r>
            <w:r w:rsidRPr="006B0F8A">
              <w:rPr>
                <w:rFonts w:eastAsia="Calibri"/>
                <w:b/>
                <w:spacing w:val="-1"/>
                <w:w w:val="99"/>
                <w:lang w:val="el-GR"/>
              </w:rPr>
              <w:t>Α</w:t>
            </w:r>
            <w:r w:rsidRPr="006B0F8A">
              <w:rPr>
                <w:rFonts w:eastAsia="Calibri"/>
                <w:b/>
                <w:spacing w:val="3"/>
                <w:w w:val="99"/>
                <w:lang w:val="el-GR"/>
              </w:rPr>
              <w:t>Φ</w:t>
            </w:r>
            <w:r w:rsidRPr="006B0F8A">
              <w:rPr>
                <w:rFonts w:eastAsia="Calibri"/>
                <w:b/>
                <w:w w:val="99"/>
                <w:lang w:val="el-GR"/>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305F7584" w14:textId="77777777" w:rsidR="00DC273B" w:rsidRPr="006B0F8A" w:rsidRDefault="00DC273B" w:rsidP="00DE073F">
            <w:pPr>
              <w:spacing w:before="5" w:line="240" w:lineRule="exact"/>
              <w:rPr>
                <w:lang w:val="el-GR"/>
              </w:rPr>
            </w:pPr>
          </w:p>
          <w:p w14:paraId="592C0F03" w14:textId="77777777" w:rsidR="00DC273B" w:rsidRPr="006B0F8A" w:rsidRDefault="00DC273B" w:rsidP="00DE073F">
            <w:pPr>
              <w:ind w:left="57"/>
              <w:rPr>
                <w:rFonts w:eastAsia="Calibri"/>
                <w:lang w:val="el-GR"/>
              </w:rPr>
            </w:pPr>
            <w:r w:rsidRPr="006B0F8A">
              <w:rPr>
                <w:rFonts w:eastAsia="Calibri"/>
                <w:b/>
                <w:spacing w:val="-1"/>
                <w:lang w:val="el-GR"/>
              </w:rPr>
              <w:t>Α</w:t>
            </w:r>
            <w:r w:rsidRPr="006B0F8A">
              <w:rPr>
                <w:rFonts w:eastAsia="Calibri"/>
                <w:b/>
                <w:spacing w:val="1"/>
                <w:lang w:val="el-GR"/>
              </w:rPr>
              <w:t>Π</w:t>
            </w:r>
            <w:r w:rsidRPr="006B0F8A">
              <w:rPr>
                <w:rFonts w:eastAsia="Calibri"/>
                <w:b/>
                <w:spacing w:val="-1"/>
                <w:lang w:val="el-GR"/>
              </w:rPr>
              <w:t>Α</w:t>
            </w:r>
            <w:r w:rsidRPr="006B0F8A">
              <w:rPr>
                <w:rFonts w:eastAsia="Calibri"/>
                <w:b/>
                <w:lang w:val="el-GR"/>
              </w:rPr>
              <w:t>Ι</w:t>
            </w:r>
            <w:r w:rsidRPr="006B0F8A">
              <w:rPr>
                <w:rFonts w:eastAsia="Calibri"/>
                <w:b/>
                <w:spacing w:val="2"/>
                <w:lang w:val="el-GR"/>
              </w:rPr>
              <w:t>Τ</w:t>
            </w:r>
            <w:r w:rsidRPr="006B0F8A">
              <w:rPr>
                <w:rFonts w:eastAsia="Calibri"/>
                <w:b/>
                <w:spacing w:val="-1"/>
                <w:lang w:val="el-GR"/>
              </w:rPr>
              <w:t>Η</w:t>
            </w:r>
            <w:r w:rsidRPr="006B0F8A">
              <w:rPr>
                <w:rFonts w:eastAsia="Calibri"/>
                <w:b/>
                <w:lang w:val="el-GR"/>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0A48B990" w14:textId="77777777" w:rsidR="00DC273B" w:rsidRPr="006B0F8A" w:rsidRDefault="00DC273B" w:rsidP="00DE073F">
            <w:pPr>
              <w:spacing w:before="5" w:line="240" w:lineRule="exact"/>
              <w:rPr>
                <w:lang w:val="el-GR"/>
              </w:rPr>
            </w:pPr>
          </w:p>
          <w:p w14:paraId="23038A21" w14:textId="77777777" w:rsidR="00DC273B" w:rsidRPr="006B0F8A" w:rsidRDefault="00DC273B" w:rsidP="00DE073F">
            <w:pPr>
              <w:ind w:left="49"/>
              <w:rPr>
                <w:rFonts w:eastAsia="Calibri"/>
                <w:lang w:val="el-GR"/>
              </w:rPr>
            </w:pPr>
            <w:r w:rsidRPr="006B0F8A">
              <w:rPr>
                <w:rFonts w:eastAsia="Calibri"/>
                <w:b/>
                <w:spacing w:val="-1"/>
                <w:lang w:val="el-GR"/>
              </w:rPr>
              <w:t>Α</w:t>
            </w:r>
            <w:r w:rsidRPr="006B0F8A">
              <w:rPr>
                <w:rFonts w:eastAsia="Calibri"/>
                <w:b/>
                <w:spacing w:val="1"/>
                <w:lang w:val="el-GR"/>
              </w:rPr>
              <w:t>Π</w:t>
            </w:r>
            <w:r w:rsidRPr="006B0F8A">
              <w:rPr>
                <w:rFonts w:eastAsia="Calibri"/>
                <w:b/>
                <w:spacing w:val="-1"/>
                <w:lang w:val="el-GR"/>
              </w:rPr>
              <w:t>Α</w:t>
            </w:r>
            <w:r w:rsidRPr="006B0F8A">
              <w:rPr>
                <w:rFonts w:eastAsia="Calibri"/>
                <w:b/>
                <w:spacing w:val="1"/>
                <w:lang w:val="el-GR"/>
              </w:rPr>
              <w:t>Ν</w:t>
            </w:r>
            <w:r w:rsidRPr="006B0F8A">
              <w:rPr>
                <w:rFonts w:eastAsia="Calibri"/>
                <w:b/>
                <w:lang w:val="el-GR"/>
              </w:rPr>
              <w:t>Τ</w:t>
            </w:r>
            <w:r w:rsidRPr="006B0F8A">
              <w:rPr>
                <w:rFonts w:eastAsia="Calibri"/>
                <w:b/>
                <w:spacing w:val="-1"/>
                <w:lang w:val="el-GR"/>
              </w:rPr>
              <w:t>Η</w:t>
            </w:r>
            <w:r w:rsidRPr="006B0F8A">
              <w:rPr>
                <w:rFonts w:eastAsia="Calibri"/>
                <w:b/>
                <w:spacing w:val="2"/>
                <w:lang w:val="el-GR"/>
              </w:rPr>
              <w:t>Σ</w:t>
            </w:r>
            <w:r w:rsidRPr="006B0F8A">
              <w:rPr>
                <w:rFonts w:eastAsia="Calibri"/>
                <w:b/>
                <w:lang w:val="el-GR"/>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59D6CC09" w14:textId="77777777" w:rsidR="00DC273B" w:rsidRPr="006B0F8A" w:rsidRDefault="00DC273B" w:rsidP="00DE073F">
            <w:pPr>
              <w:spacing w:before="6" w:line="100" w:lineRule="exact"/>
              <w:rPr>
                <w:lang w:val="el-GR"/>
              </w:rPr>
            </w:pPr>
          </w:p>
          <w:p w14:paraId="205E4A04" w14:textId="77777777" w:rsidR="00DC273B" w:rsidRPr="006B0F8A" w:rsidRDefault="00DC273B" w:rsidP="00DE073F">
            <w:pPr>
              <w:spacing w:line="257" w:lineRule="auto"/>
              <w:ind w:left="112" w:right="68" w:firstLine="29"/>
              <w:rPr>
                <w:rFonts w:eastAsia="Calibri"/>
                <w:lang w:val="el-GR"/>
              </w:rPr>
            </w:pPr>
            <w:r w:rsidRPr="006B0F8A">
              <w:rPr>
                <w:rFonts w:eastAsia="Calibri"/>
                <w:b/>
                <w:spacing w:val="-1"/>
                <w:lang w:val="el-GR"/>
              </w:rPr>
              <w:t>ΠΑ</w:t>
            </w:r>
            <w:r w:rsidRPr="006B0F8A">
              <w:rPr>
                <w:rFonts w:eastAsia="Calibri"/>
                <w:b/>
                <w:spacing w:val="2"/>
                <w:lang w:val="el-GR"/>
              </w:rPr>
              <w:t>Ρ</w:t>
            </w:r>
            <w:r w:rsidRPr="006B0F8A">
              <w:rPr>
                <w:rFonts w:eastAsia="Calibri"/>
                <w:b/>
                <w:spacing w:val="1"/>
                <w:lang w:val="el-GR"/>
              </w:rPr>
              <w:t>Α</w:t>
            </w:r>
            <w:r w:rsidRPr="006B0F8A">
              <w:rPr>
                <w:rFonts w:eastAsia="Calibri"/>
                <w:b/>
                <w:spacing w:val="-1"/>
                <w:lang w:val="el-GR"/>
              </w:rPr>
              <w:t>Π</w:t>
            </w:r>
            <w:r w:rsidRPr="006B0F8A">
              <w:rPr>
                <w:rFonts w:eastAsia="Calibri"/>
                <w:b/>
                <w:lang w:val="el-GR"/>
              </w:rPr>
              <w:t>Ο</w:t>
            </w:r>
            <w:r w:rsidRPr="006B0F8A">
              <w:rPr>
                <w:rFonts w:eastAsia="Calibri"/>
                <w:b/>
                <w:spacing w:val="1"/>
                <w:lang w:val="el-GR"/>
              </w:rPr>
              <w:t>ΜΠ</w:t>
            </w:r>
            <w:r w:rsidRPr="006B0F8A">
              <w:rPr>
                <w:rFonts w:eastAsia="Calibri"/>
                <w:b/>
                <w:lang w:val="el-GR"/>
              </w:rPr>
              <w:t>Η Τ</w:t>
            </w:r>
            <w:r w:rsidRPr="006B0F8A">
              <w:rPr>
                <w:rFonts w:eastAsia="Calibri"/>
                <w:b/>
                <w:spacing w:val="1"/>
                <w:lang w:val="el-GR"/>
              </w:rPr>
              <w:t>Ε</w:t>
            </w:r>
            <w:r w:rsidRPr="006B0F8A">
              <w:rPr>
                <w:rFonts w:eastAsia="Calibri"/>
                <w:b/>
                <w:spacing w:val="-1"/>
                <w:lang w:val="el-GR"/>
              </w:rPr>
              <w:t>Κ</w:t>
            </w:r>
            <w:r w:rsidRPr="006B0F8A">
              <w:rPr>
                <w:rFonts w:eastAsia="Calibri"/>
                <w:b/>
                <w:spacing w:val="1"/>
                <w:lang w:val="el-GR"/>
              </w:rPr>
              <w:t>Μ</w:t>
            </w:r>
            <w:r w:rsidRPr="006B0F8A">
              <w:rPr>
                <w:rFonts w:eastAsia="Calibri"/>
                <w:b/>
                <w:spacing w:val="-1"/>
                <w:lang w:val="el-GR"/>
              </w:rPr>
              <w:t>Η</w:t>
            </w:r>
            <w:r w:rsidRPr="006B0F8A">
              <w:rPr>
                <w:rFonts w:eastAsia="Calibri"/>
                <w:b/>
                <w:lang w:val="el-GR"/>
              </w:rPr>
              <w:t>Ρ</w:t>
            </w:r>
            <w:r w:rsidRPr="006B0F8A">
              <w:rPr>
                <w:rFonts w:eastAsia="Calibri"/>
                <w:b/>
                <w:spacing w:val="-1"/>
                <w:lang w:val="el-GR"/>
              </w:rPr>
              <w:t>Ι</w:t>
            </w:r>
            <w:r w:rsidRPr="006B0F8A">
              <w:rPr>
                <w:rFonts w:eastAsia="Calibri"/>
                <w:b/>
                <w:spacing w:val="1"/>
                <w:lang w:val="el-GR"/>
              </w:rPr>
              <w:t>Ω</w:t>
            </w:r>
            <w:r w:rsidRPr="006B0F8A">
              <w:rPr>
                <w:rFonts w:eastAsia="Calibri"/>
                <w:b/>
                <w:spacing w:val="2"/>
                <w:lang w:val="el-GR"/>
              </w:rPr>
              <w:t>Σ</w:t>
            </w:r>
            <w:r w:rsidRPr="006B0F8A">
              <w:rPr>
                <w:rFonts w:eastAsia="Calibri"/>
                <w:b/>
                <w:spacing w:val="-1"/>
                <w:lang w:val="el-GR"/>
              </w:rPr>
              <w:t>Η</w:t>
            </w:r>
            <w:r w:rsidRPr="006B0F8A">
              <w:rPr>
                <w:rFonts w:eastAsia="Calibri"/>
                <w:b/>
                <w:lang w:val="el-GR"/>
              </w:rPr>
              <w:t>Σ</w:t>
            </w:r>
          </w:p>
        </w:tc>
      </w:tr>
      <w:tr w:rsidR="00DC273B" w:rsidRPr="003B5CF3" w14:paraId="35EC5FEF" w14:textId="77777777" w:rsidTr="00DE073F">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2778354C" w14:textId="77777777" w:rsidR="00DC273B" w:rsidRPr="003B5CF3" w:rsidRDefault="00DC273B" w:rsidP="00DE073F">
            <w:pPr>
              <w:spacing w:before="94"/>
              <w:ind w:left="49"/>
              <w:rPr>
                <w:rFonts w:eastAsia="Calibri"/>
              </w:rPr>
            </w:pPr>
            <w:r w:rsidRPr="003B5CF3">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49A1595C" w14:textId="3FE4EDC6" w:rsidR="00DC273B" w:rsidRPr="003B5CF3" w:rsidRDefault="00DC273B" w:rsidP="004F5070">
            <w:pPr>
              <w:spacing w:before="77"/>
              <w:ind w:left="52"/>
              <w:jc w:val="left"/>
              <w:rPr>
                <w:rFonts w:eastAsia="Calibri"/>
                <w:lang w:val="el-GR"/>
              </w:rPr>
            </w:pPr>
            <w:r w:rsidRPr="003B5CF3">
              <w:rPr>
                <w:rFonts w:eastAsia="Calibri"/>
                <w:spacing w:val="1"/>
                <w:lang w:val="el-GR"/>
              </w:rPr>
              <w:t>Π</w:t>
            </w:r>
            <w:r w:rsidRPr="003B5CF3">
              <w:rPr>
                <w:rFonts w:eastAsia="Calibri"/>
                <w:spacing w:val="-1"/>
                <w:lang w:val="el-GR"/>
              </w:rPr>
              <w:t>λ</w:t>
            </w:r>
            <w:r w:rsidRPr="003B5CF3">
              <w:rPr>
                <w:rFonts w:eastAsia="Calibri"/>
                <w:spacing w:val="1"/>
                <w:lang w:val="el-GR"/>
              </w:rPr>
              <w:t>ή</w:t>
            </w:r>
            <w:r w:rsidRPr="003B5CF3">
              <w:rPr>
                <w:rFonts w:eastAsia="Calibri"/>
                <w:lang w:val="el-GR"/>
              </w:rPr>
              <w:t>ρης</w:t>
            </w:r>
            <w:r w:rsidRPr="003B5CF3">
              <w:rPr>
                <w:rFonts w:eastAsia="Calibri"/>
                <w:spacing w:val="-6"/>
                <w:lang w:val="el-GR"/>
              </w:rPr>
              <w:t xml:space="preserve"> </w:t>
            </w:r>
            <w:r w:rsidRPr="003B5CF3">
              <w:rPr>
                <w:rFonts w:eastAsia="Calibri"/>
                <w:lang w:val="el-GR"/>
              </w:rPr>
              <w:t>συμ</w:t>
            </w:r>
            <w:r w:rsidRPr="003B5CF3">
              <w:rPr>
                <w:rFonts w:eastAsia="Calibri"/>
                <w:spacing w:val="1"/>
                <w:lang w:val="el-GR"/>
              </w:rPr>
              <w:t>μ</w:t>
            </w:r>
            <w:r w:rsidRPr="003B5CF3">
              <w:rPr>
                <w:rFonts w:eastAsia="Calibri"/>
                <w:lang w:val="el-GR"/>
              </w:rPr>
              <w:t>όρ</w:t>
            </w:r>
            <w:r w:rsidRPr="003B5CF3">
              <w:rPr>
                <w:rFonts w:eastAsia="Calibri"/>
                <w:spacing w:val="-1"/>
                <w:lang w:val="el-GR"/>
              </w:rPr>
              <w:t>φ</w:t>
            </w:r>
            <w:r w:rsidRPr="003B5CF3">
              <w:rPr>
                <w:rFonts w:eastAsia="Calibri"/>
                <w:spacing w:val="3"/>
                <w:lang w:val="el-GR"/>
              </w:rPr>
              <w:t>ω</w:t>
            </w:r>
            <w:r w:rsidRPr="003B5CF3">
              <w:rPr>
                <w:rFonts w:eastAsia="Calibri"/>
                <w:lang w:val="el-GR"/>
              </w:rPr>
              <w:t>ση</w:t>
            </w:r>
            <w:r w:rsidRPr="003B5CF3">
              <w:rPr>
                <w:rFonts w:eastAsia="Calibri"/>
                <w:spacing w:val="-11"/>
                <w:lang w:val="el-GR"/>
              </w:rPr>
              <w:t xml:space="preserve"> </w:t>
            </w:r>
            <w:r w:rsidRPr="003B5CF3">
              <w:rPr>
                <w:rFonts w:eastAsia="Calibri"/>
                <w:lang w:val="el-GR"/>
              </w:rPr>
              <w:t>στις</w:t>
            </w:r>
            <w:r w:rsidRPr="003B5CF3">
              <w:rPr>
                <w:rFonts w:eastAsia="Calibri"/>
                <w:spacing w:val="-3"/>
                <w:lang w:val="el-GR"/>
              </w:rPr>
              <w:t xml:space="preserve"> </w:t>
            </w:r>
            <w:r w:rsidRPr="003C07B1">
              <w:rPr>
                <w:rFonts w:eastAsia="Calibri"/>
                <w:lang w:val="el-GR"/>
              </w:rPr>
              <w:t>α</w:t>
            </w:r>
            <w:r w:rsidRPr="003C07B1">
              <w:rPr>
                <w:rFonts w:eastAsia="Calibri"/>
                <w:spacing w:val="2"/>
                <w:lang w:val="el-GR"/>
              </w:rPr>
              <w:t>π</w:t>
            </w:r>
            <w:r w:rsidRPr="003C07B1">
              <w:rPr>
                <w:rFonts w:eastAsia="Calibri"/>
                <w:lang w:val="el-GR"/>
              </w:rPr>
              <w:t>αιτ</w:t>
            </w:r>
            <w:r w:rsidRPr="003C07B1">
              <w:rPr>
                <w:rFonts w:eastAsia="Calibri"/>
                <w:spacing w:val="1"/>
                <w:lang w:val="el-GR"/>
              </w:rPr>
              <w:t>ή</w:t>
            </w:r>
            <w:r w:rsidRPr="003C07B1">
              <w:rPr>
                <w:rFonts w:eastAsia="Calibri"/>
                <w:lang w:val="el-GR"/>
              </w:rPr>
              <w:t>σεις</w:t>
            </w:r>
            <w:r w:rsidRPr="003C07B1">
              <w:rPr>
                <w:rFonts w:eastAsia="Calibri"/>
                <w:spacing w:val="-9"/>
                <w:lang w:val="el-GR"/>
              </w:rPr>
              <w:t xml:space="preserve"> </w:t>
            </w:r>
            <w:r w:rsidR="009C2FA0">
              <w:rPr>
                <w:rFonts w:eastAsia="Calibri"/>
                <w:lang w:val="el-GR"/>
              </w:rPr>
              <w:t xml:space="preserve">της Παραγράφου </w:t>
            </w:r>
            <w:r w:rsidR="004F5070">
              <w:rPr>
                <w:rFonts w:eastAsia="Calibri"/>
                <w:lang w:val="el-GR"/>
              </w:rPr>
              <w:fldChar w:fldCharType="begin"/>
            </w:r>
            <w:r w:rsidR="004F5070">
              <w:rPr>
                <w:rFonts w:eastAsia="Calibri"/>
                <w:lang w:val="el-GR"/>
              </w:rPr>
              <w:instrText xml:space="preserve"> REF _Ref88564883 \r \h </w:instrText>
            </w:r>
            <w:r w:rsidR="004F5070">
              <w:rPr>
                <w:rFonts w:eastAsia="Calibri"/>
                <w:lang w:val="el-GR"/>
              </w:rPr>
            </w:r>
            <w:r w:rsidR="004F5070">
              <w:rPr>
                <w:rFonts w:eastAsia="Calibri"/>
                <w:lang w:val="el-GR"/>
              </w:rPr>
              <w:fldChar w:fldCharType="separate"/>
            </w:r>
            <w:r w:rsidR="00074F77">
              <w:rPr>
                <w:rFonts w:eastAsia="Calibri"/>
                <w:lang w:val="el-GR"/>
              </w:rPr>
              <w:t>5.2.3</w:t>
            </w:r>
            <w:r w:rsidR="004F5070">
              <w:rPr>
                <w:rFonts w:eastAsia="Calibri"/>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4DEDF377" w14:textId="77777777" w:rsidR="00DC273B" w:rsidRPr="003B5CF3" w:rsidRDefault="00DC273B" w:rsidP="00DE073F">
            <w:pPr>
              <w:spacing w:before="87"/>
              <w:ind w:left="366"/>
              <w:rPr>
                <w:rFonts w:eastAsia="Calibri"/>
              </w:rPr>
            </w:pPr>
            <w:r w:rsidRPr="003B5CF3">
              <w:rPr>
                <w:rFonts w:eastAsia="Calibri"/>
                <w:b/>
                <w:spacing w:val="1"/>
              </w:rPr>
              <w:t>Ν</w:t>
            </w:r>
            <w:r w:rsidRPr="003B5CF3">
              <w:rPr>
                <w:rFonts w:eastAsia="Calibri"/>
                <w:b/>
                <w:spacing w:val="-1"/>
              </w:rPr>
              <w:t>Α</w:t>
            </w:r>
            <w:r w:rsidRPr="003B5CF3">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3CA1FC4A" w14:textId="77777777" w:rsidR="00DC273B" w:rsidRPr="003B5CF3" w:rsidRDefault="00DC273B" w:rsidP="00DE073F"/>
        </w:tc>
        <w:tc>
          <w:tcPr>
            <w:tcW w:w="1046" w:type="pct"/>
            <w:tcBorders>
              <w:top w:val="single" w:sz="5" w:space="0" w:color="000000"/>
              <w:left w:val="single" w:sz="5" w:space="0" w:color="000000"/>
              <w:bottom w:val="single" w:sz="5" w:space="0" w:color="000000"/>
              <w:right w:val="single" w:sz="5" w:space="0" w:color="000000"/>
            </w:tcBorders>
          </w:tcPr>
          <w:p w14:paraId="2D58777A" w14:textId="77777777" w:rsidR="00DC273B" w:rsidRPr="003B5CF3" w:rsidRDefault="00DC273B" w:rsidP="00DE073F"/>
        </w:tc>
      </w:tr>
    </w:tbl>
    <w:p w14:paraId="48291AC8" w14:textId="77777777" w:rsidR="00DC273B" w:rsidRDefault="00DC273B">
      <w:pPr>
        <w:suppressAutoHyphens w:val="0"/>
        <w:autoSpaceDE w:val="0"/>
        <w:spacing w:after="60"/>
        <w:rPr>
          <w:rFonts w:eastAsia="SimSun"/>
          <w:i/>
          <w:iCs/>
          <w:color w:val="5B9BD5"/>
          <w:lang w:val="el-GR"/>
        </w:rPr>
      </w:pPr>
    </w:p>
    <w:p w14:paraId="6BF54504" w14:textId="77777777" w:rsidR="00166347" w:rsidRDefault="00166347">
      <w:pPr>
        <w:suppressAutoHyphens w:val="0"/>
        <w:autoSpaceDE w:val="0"/>
        <w:spacing w:after="60"/>
        <w:rPr>
          <w:rFonts w:eastAsia="SimSun"/>
          <w:i/>
          <w:iCs/>
          <w:color w:val="5B9BD5"/>
          <w:lang w:val="el-GR"/>
        </w:rPr>
      </w:pPr>
    </w:p>
    <w:p w14:paraId="3B65ACE7" w14:textId="77777777" w:rsidR="00166347" w:rsidRPr="003B5CF3" w:rsidRDefault="00166347" w:rsidP="00166347">
      <w:pPr>
        <w:spacing w:before="11" w:line="280" w:lineRule="exact"/>
        <w:ind w:left="656"/>
        <w:rPr>
          <w:rFonts w:eastAsia="Calibri"/>
        </w:rPr>
      </w:pPr>
      <w:r w:rsidRPr="003B5CF3">
        <w:rPr>
          <w:rFonts w:eastAsia="Calibri"/>
          <w:b/>
        </w:rPr>
        <w:t>Υπ</w:t>
      </w:r>
      <w:proofErr w:type="spellStart"/>
      <w:r w:rsidRPr="003B5CF3">
        <w:rPr>
          <w:rFonts w:eastAsia="Calibri"/>
          <w:b/>
          <w:spacing w:val="-1"/>
        </w:rPr>
        <w:t>η</w:t>
      </w:r>
      <w:r w:rsidRPr="003B5CF3">
        <w:rPr>
          <w:rFonts w:eastAsia="Calibri"/>
          <w:b/>
        </w:rPr>
        <w:t>ρεσί</w:t>
      </w:r>
      <w:r w:rsidRPr="003B5CF3">
        <w:rPr>
          <w:rFonts w:eastAsia="Calibri"/>
          <w:b/>
          <w:spacing w:val="1"/>
        </w:rPr>
        <w:t>ε</w:t>
      </w:r>
      <w:r w:rsidRPr="003B5CF3">
        <w:rPr>
          <w:rFonts w:eastAsia="Calibri"/>
          <w:b/>
        </w:rPr>
        <w:t>ς</w:t>
      </w:r>
      <w:proofErr w:type="spellEnd"/>
      <w:r w:rsidRPr="003B5CF3">
        <w:rPr>
          <w:rFonts w:eastAsia="Calibri"/>
          <w:b/>
          <w:spacing w:val="1"/>
        </w:rPr>
        <w:t xml:space="preserve"> </w:t>
      </w:r>
      <w:proofErr w:type="spellStart"/>
      <w:r w:rsidRPr="003B5CF3">
        <w:rPr>
          <w:rFonts w:eastAsia="Calibri"/>
          <w:b/>
        </w:rPr>
        <w:t>Εκ</w:t>
      </w:r>
      <w:proofErr w:type="spellEnd"/>
      <w:r w:rsidRPr="003B5CF3">
        <w:rPr>
          <w:rFonts w:eastAsia="Calibri"/>
          <w:b/>
        </w:rPr>
        <w:t>παίδ</w:t>
      </w:r>
      <w:r w:rsidRPr="003B5CF3">
        <w:rPr>
          <w:rFonts w:eastAsia="Calibri"/>
          <w:b/>
          <w:spacing w:val="-2"/>
        </w:rPr>
        <w:t>ε</w:t>
      </w:r>
      <w:r w:rsidRPr="003B5CF3">
        <w:rPr>
          <w:rFonts w:eastAsia="Calibri"/>
          <w:b/>
        </w:rPr>
        <w:t>υσ</w:t>
      </w:r>
      <w:r w:rsidRPr="003B5CF3">
        <w:rPr>
          <w:rFonts w:eastAsia="Calibri"/>
          <w:b/>
          <w:spacing w:val="-1"/>
        </w:rPr>
        <w:t>η</w:t>
      </w:r>
      <w:r w:rsidRPr="003B5CF3">
        <w:rPr>
          <w:rFonts w:eastAsia="Calibri"/>
          <w:b/>
        </w:rPr>
        <w:t>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166347" w:rsidRPr="003B5CF3" w14:paraId="6826D627" w14:textId="77777777" w:rsidTr="00DE073F">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46A6FCE6" w14:textId="77777777" w:rsidR="00166347" w:rsidRPr="003B5CF3" w:rsidRDefault="00166347" w:rsidP="00DE073F">
            <w:pPr>
              <w:spacing w:before="5" w:line="240" w:lineRule="exact"/>
            </w:pPr>
          </w:p>
          <w:p w14:paraId="0F40DB60" w14:textId="77777777" w:rsidR="00166347" w:rsidRPr="003B5CF3" w:rsidRDefault="00166347" w:rsidP="00DE073F">
            <w:pPr>
              <w:ind w:left="145"/>
              <w:rPr>
                <w:rFonts w:eastAsia="Calibri"/>
              </w:rPr>
            </w:pPr>
            <w:r w:rsidRPr="003B5CF3">
              <w:rPr>
                <w:rFonts w:eastAsia="Calibri"/>
                <w:b/>
                <w:spacing w:val="-1"/>
              </w:rPr>
              <w:t>Α</w:t>
            </w:r>
            <w:r w:rsidRPr="003B5CF3">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462CA0DB" w14:textId="77777777" w:rsidR="00166347" w:rsidRPr="003B5CF3" w:rsidRDefault="00166347" w:rsidP="00DE073F">
            <w:pPr>
              <w:spacing w:before="5" w:line="240" w:lineRule="exact"/>
            </w:pPr>
          </w:p>
          <w:p w14:paraId="3923C721" w14:textId="77777777" w:rsidR="00166347" w:rsidRPr="003B5CF3" w:rsidRDefault="00166347" w:rsidP="00DE073F">
            <w:pPr>
              <w:ind w:left="1551" w:right="1550"/>
              <w:jc w:val="center"/>
              <w:rPr>
                <w:rFonts w:eastAsia="Calibri"/>
              </w:rPr>
            </w:pPr>
            <w:r w:rsidRPr="003B5CF3">
              <w:rPr>
                <w:rFonts w:eastAsia="Calibri"/>
                <w:b/>
                <w:spacing w:val="-1"/>
                <w:w w:val="99"/>
              </w:rPr>
              <w:t>Π</w:t>
            </w:r>
            <w:r w:rsidRPr="003B5CF3">
              <w:rPr>
                <w:rFonts w:eastAsia="Calibri"/>
                <w:b/>
                <w:w w:val="99"/>
              </w:rPr>
              <w:t>Ρ</w:t>
            </w:r>
            <w:r w:rsidRPr="003B5CF3">
              <w:rPr>
                <w:rFonts w:eastAsia="Calibri"/>
                <w:b/>
                <w:spacing w:val="-1"/>
                <w:w w:val="99"/>
              </w:rPr>
              <w:t>Ο</w:t>
            </w:r>
            <w:r w:rsidRPr="003B5CF3">
              <w:rPr>
                <w:rFonts w:eastAsia="Calibri"/>
                <w:b/>
                <w:spacing w:val="2"/>
                <w:w w:val="99"/>
              </w:rPr>
              <w:t>Δ</w:t>
            </w:r>
            <w:r w:rsidRPr="003B5CF3">
              <w:rPr>
                <w:rFonts w:eastAsia="Calibri"/>
                <w:b/>
                <w:w w:val="99"/>
              </w:rPr>
              <w:t>Ι</w:t>
            </w:r>
            <w:r w:rsidRPr="003B5CF3">
              <w:rPr>
                <w:rFonts w:eastAsia="Calibri"/>
                <w:b/>
                <w:spacing w:val="-1"/>
                <w:w w:val="99"/>
              </w:rPr>
              <w:t>Α</w:t>
            </w:r>
            <w:r w:rsidRPr="003B5CF3">
              <w:rPr>
                <w:rFonts w:eastAsia="Calibri"/>
                <w:b/>
                <w:spacing w:val="2"/>
                <w:w w:val="99"/>
              </w:rPr>
              <w:t>Γ</w:t>
            </w:r>
            <w:r w:rsidRPr="003B5CF3">
              <w:rPr>
                <w:rFonts w:eastAsia="Calibri"/>
                <w:b/>
                <w:w w:val="99"/>
              </w:rPr>
              <w:t>Ρ</w:t>
            </w:r>
            <w:r w:rsidRPr="003B5CF3">
              <w:rPr>
                <w:rFonts w:eastAsia="Calibri"/>
                <w:b/>
                <w:spacing w:val="-1"/>
                <w:w w:val="99"/>
              </w:rPr>
              <w:t>Α</w:t>
            </w:r>
            <w:r w:rsidRPr="003B5CF3">
              <w:rPr>
                <w:rFonts w:eastAsia="Calibri"/>
                <w:b/>
                <w:spacing w:val="3"/>
                <w:w w:val="99"/>
              </w:rPr>
              <w:t>Φ</w:t>
            </w:r>
            <w:r w:rsidRPr="003B5CF3">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2C9B011A" w14:textId="77777777" w:rsidR="00166347" w:rsidRPr="003B5CF3" w:rsidRDefault="00166347" w:rsidP="00DE073F">
            <w:pPr>
              <w:spacing w:before="5" w:line="240" w:lineRule="exact"/>
            </w:pPr>
          </w:p>
          <w:p w14:paraId="5185FA31" w14:textId="77777777" w:rsidR="00166347" w:rsidRPr="003B5CF3" w:rsidRDefault="00166347" w:rsidP="00DE073F">
            <w:pPr>
              <w:ind w:left="57"/>
              <w:rPr>
                <w:rFonts w:eastAsia="Calibri"/>
              </w:rPr>
            </w:pPr>
            <w:r w:rsidRPr="003B5CF3">
              <w:rPr>
                <w:rFonts w:eastAsia="Calibri"/>
                <w:b/>
                <w:spacing w:val="-1"/>
              </w:rPr>
              <w:t>Α</w:t>
            </w:r>
            <w:r w:rsidRPr="003B5CF3">
              <w:rPr>
                <w:rFonts w:eastAsia="Calibri"/>
                <w:b/>
                <w:spacing w:val="1"/>
              </w:rPr>
              <w:t>Π</w:t>
            </w:r>
            <w:r w:rsidRPr="003B5CF3">
              <w:rPr>
                <w:rFonts w:eastAsia="Calibri"/>
                <w:b/>
                <w:spacing w:val="-1"/>
              </w:rPr>
              <w:t>Α</w:t>
            </w:r>
            <w:r w:rsidRPr="003B5CF3">
              <w:rPr>
                <w:rFonts w:eastAsia="Calibri"/>
                <w:b/>
              </w:rPr>
              <w:t>Ι</w:t>
            </w:r>
            <w:r w:rsidRPr="003B5CF3">
              <w:rPr>
                <w:rFonts w:eastAsia="Calibri"/>
                <w:b/>
                <w:spacing w:val="2"/>
              </w:rPr>
              <w:t>Τ</w:t>
            </w:r>
            <w:r w:rsidRPr="003B5CF3">
              <w:rPr>
                <w:rFonts w:eastAsia="Calibri"/>
                <w:b/>
                <w:spacing w:val="-1"/>
              </w:rPr>
              <w:t>Η</w:t>
            </w:r>
            <w:r w:rsidRPr="003B5CF3">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1BDC090A" w14:textId="77777777" w:rsidR="00166347" w:rsidRPr="003B5CF3" w:rsidRDefault="00166347" w:rsidP="00DE073F">
            <w:pPr>
              <w:spacing w:before="5" w:line="240" w:lineRule="exact"/>
            </w:pPr>
          </w:p>
          <w:p w14:paraId="635372F0" w14:textId="77777777" w:rsidR="00166347" w:rsidRPr="003B5CF3" w:rsidRDefault="00166347" w:rsidP="00DE073F">
            <w:pPr>
              <w:ind w:left="49"/>
              <w:rPr>
                <w:rFonts w:eastAsia="Calibri"/>
              </w:rPr>
            </w:pPr>
            <w:r w:rsidRPr="003B5CF3">
              <w:rPr>
                <w:rFonts w:eastAsia="Calibri"/>
                <w:b/>
                <w:spacing w:val="-1"/>
              </w:rPr>
              <w:t>Α</w:t>
            </w:r>
            <w:r w:rsidRPr="003B5CF3">
              <w:rPr>
                <w:rFonts w:eastAsia="Calibri"/>
                <w:b/>
                <w:spacing w:val="1"/>
              </w:rPr>
              <w:t>Π</w:t>
            </w:r>
            <w:r w:rsidRPr="003B5CF3">
              <w:rPr>
                <w:rFonts w:eastAsia="Calibri"/>
                <w:b/>
                <w:spacing w:val="-1"/>
              </w:rPr>
              <w:t>Α</w:t>
            </w:r>
            <w:r w:rsidRPr="003B5CF3">
              <w:rPr>
                <w:rFonts w:eastAsia="Calibri"/>
                <w:b/>
                <w:spacing w:val="1"/>
              </w:rPr>
              <w:t>Ν</w:t>
            </w:r>
            <w:r w:rsidRPr="003B5CF3">
              <w:rPr>
                <w:rFonts w:eastAsia="Calibri"/>
                <w:b/>
              </w:rPr>
              <w:t>Τ</w:t>
            </w:r>
            <w:r w:rsidRPr="003B5CF3">
              <w:rPr>
                <w:rFonts w:eastAsia="Calibri"/>
                <w:b/>
                <w:spacing w:val="-1"/>
              </w:rPr>
              <w:t>Η</w:t>
            </w:r>
            <w:r w:rsidRPr="003B5CF3">
              <w:rPr>
                <w:rFonts w:eastAsia="Calibri"/>
                <w:b/>
                <w:spacing w:val="2"/>
              </w:rPr>
              <w:t>Σ</w:t>
            </w:r>
            <w:r w:rsidRPr="003B5CF3">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136D44C5" w14:textId="77777777" w:rsidR="00166347" w:rsidRPr="003B5CF3" w:rsidRDefault="00166347" w:rsidP="00DE073F">
            <w:pPr>
              <w:spacing w:before="6" w:line="100" w:lineRule="exact"/>
            </w:pPr>
          </w:p>
          <w:p w14:paraId="61F3FC67" w14:textId="77777777" w:rsidR="00166347" w:rsidRPr="003B5CF3" w:rsidRDefault="00166347" w:rsidP="00DE073F">
            <w:pPr>
              <w:spacing w:line="257" w:lineRule="auto"/>
              <w:ind w:left="112" w:right="68" w:firstLine="29"/>
              <w:rPr>
                <w:rFonts w:eastAsia="Calibri"/>
              </w:rPr>
            </w:pPr>
            <w:r w:rsidRPr="003B5CF3">
              <w:rPr>
                <w:rFonts w:eastAsia="Calibri"/>
                <w:b/>
                <w:spacing w:val="-1"/>
              </w:rPr>
              <w:t>ΠΑ</w:t>
            </w:r>
            <w:r w:rsidRPr="003B5CF3">
              <w:rPr>
                <w:rFonts w:eastAsia="Calibri"/>
                <w:b/>
                <w:spacing w:val="2"/>
              </w:rPr>
              <w:t>Ρ</w:t>
            </w:r>
            <w:r w:rsidRPr="003B5CF3">
              <w:rPr>
                <w:rFonts w:eastAsia="Calibri"/>
                <w:b/>
                <w:spacing w:val="1"/>
              </w:rPr>
              <w:t>Α</w:t>
            </w:r>
            <w:r w:rsidRPr="003B5CF3">
              <w:rPr>
                <w:rFonts w:eastAsia="Calibri"/>
                <w:b/>
                <w:spacing w:val="-1"/>
              </w:rPr>
              <w:t>Π</w:t>
            </w:r>
            <w:r w:rsidRPr="003B5CF3">
              <w:rPr>
                <w:rFonts w:eastAsia="Calibri"/>
                <w:b/>
              </w:rPr>
              <w:t>Ο</w:t>
            </w:r>
            <w:r w:rsidRPr="003B5CF3">
              <w:rPr>
                <w:rFonts w:eastAsia="Calibri"/>
                <w:b/>
                <w:spacing w:val="1"/>
              </w:rPr>
              <w:t>ΜΠ</w:t>
            </w:r>
            <w:r w:rsidRPr="003B5CF3">
              <w:rPr>
                <w:rFonts w:eastAsia="Calibri"/>
                <w:b/>
              </w:rPr>
              <w:t>Η Τ</w:t>
            </w:r>
            <w:r w:rsidRPr="003B5CF3">
              <w:rPr>
                <w:rFonts w:eastAsia="Calibri"/>
                <w:b/>
                <w:spacing w:val="1"/>
              </w:rPr>
              <w:t>Ε</w:t>
            </w:r>
            <w:r w:rsidRPr="003B5CF3">
              <w:rPr>
                <w:rFonts w:eastAsia="Calibri"/>
                <w:b/>
                <w:spacing w:val="-1"/>
              </w:rPr>
              <w:t>Κ</w:t>
            </w:r>
            <w:r w:rsidRPr="003B5CF3">
              <w:rPr>
                <w:rFonts w:eastAsia="Calibri"/>
                <w:b/>
                <w:spacing w:val="1"/>
              </w:rPr>
              <w:t>Μ</w:t>
            </w:r>
            <w:r w:rsidRPr="003B5CF3">
              <w:rPr>
                <w:rFonts w:eastAsia="Calibri"/>
                <w:b/>
                <w:spacing w:val="-1"/>
              </w:rPr>
              <w:t>Η</w:t>
            </w:r>
            <w:r w:rsidRPr="003B5CF3">
              <w:rPr>
                <w:rFonts w:eastAsia="Calibri"/>
                <w:b/>
              </w:rPr>
              <w:t>Ρ</w:t>
            </w:r>
            <w:r w:rsidRPr="003B5CF3">
              <w:rPr>
                <w:rFonts w:eastAsia="Calibri"/>
                <w:b/>
                <w:spacing w:val="-1"/>
              </w:rPr>
              <w:t>Ι</w:t>
            </w:r>
            <w:r w:rsidRPr="003B5CF3">
              <w:rPr>
                <w:rFonts w:eastAsia="Calibri"/>
                <w:b/>
                <w:spacing w:val="1"/>
              </w:rPr>
              <w:t>Ω</w:t>
            </w:r>
            <w:r w:rsidRPr="003B5CF3">
              <w:rPr>
                <w:rFonts w:eastAsia="Calibri"/>
                <w:b/>
                <w:spacing w:val="2"/>
              </w:rPr>
              <w:t>Σ</w:t>
            </w:r>
            <w:r w:rsidRPr="003B5CF3">
              <w:rPr>
                <w:rFonts w:eastAsia="Calibri"/>
                <w:b/>
                <w:spacing w:val="-1"/>
              </w:rPr>
              <w:t>Η</w:t>
            </w:r>
            <w:r w:rsidRPr="003B5CF3">
              <w:rPr>
                <w:rFonts w:eastAsia="Calibri"/>
                <w:b/>
              </w:rPr>
              <w:t>Σ</w:t>
            </w:r>
          </w:p>
        </w:tc>
      </w:tr>
      <w:tr w:rsidR="00166347" w:rsidRPr="003B5CF3" w14:paraId="0D267D8C" w14:textId="77777777" w:rsidTr="00DE073F">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34F29519" w14:textId="77777777" w:rsidR="00166347" w:rsidRPr="003B5CF3" w:rsidRDefault="00166347" w:rsidP="00DE073F">
            <w:pPr>
              <w:spacing w:before="94"/>
              <w:ind w:left="49"/>
              <w:rPr>
                <w:rFonts w:eastAsia="Calibri"/>
              </w:rPr>
            </w:pPr>
            <w:r w:rsidRPr="003B5CF3">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594EAE62" w14:textId="4B08F21E" w:rsidR="00166347" w:rsidRPr="003B5CF3" w:rsidRDefault="00166347" w:rsidP="004F5070">
            <w:pPr>
              <w:spacing w:before="77"/>
              <w:ind w:left="52"/>
              <w:jc w:val="left"/>
              <w:rPr>
                <w:rFonts w:eastAsia="Calibri"/>
                <w:lang w:val="el-GR"/>
              </w:rPr>
            </w:pPr>
            <w:r w:rsidRPr="003B5CF3">
              <w:rPr>
                <w:rFonts w:eastAsia="Calibri"/>
                <w:spacing w:val="1"/>
                <w:lang w:val="el-GR"/>
              </w:rPr>
              <w:t>Π</w:t>
            </w:r>
            <w:r w:rsidRPr="003B5CF3">
              <w:rPr>
                <w:rFonts w:eastAsia="Calibri"/>
                <w:spacing w:val="-1"/>
                <w:lang w:val="el-GR"/>
              </w:rPr>
              <w:t>λ</w:t>
            </w:r>
            <w:r w:rsidRPr="003B5CF3">
              <w:rPr>
                <w:rFonts w:eastAsia="Calibri"/>
                <w:spacing w:val="1"/>
                <w:lang w:val="el-GR"/>
              </w:rPr>
              <w:t>ή</w:t>
            </w:r>
            <w:r w:rsidRPr="003B5CF3">
              <w:rPr>
                <w:rFonts w:eastAsia="Calibri"/>
                <w:lang w:val="el-GR"/>
              </w:rPr>
              <w:t>ρης</w:t>
            </w:r>
            <w:r w:rsidRPr="003B5CF3">
              <w:rPr>
                <w:rFonts w:eastAsia="Calibri"/>
                <w:spacing w:val="-6"/>
                <w:lang w:val="el-GR"/>
              </w:rPr>
              <w:t xml:space="preserve"> </w:t>
            </w:r>
            <w:r w:rsidRPr="003B5CF3">
              <w:rPr>
                <w:rFonts w:eastAsia="Calibri"/>
                <w:lang w:val="el-GR"/>
              </w:rPr>
              <w:t>συμ</w:t>
            </w:r>
            <w:r w:rsidRPr="003B5CF3">
              <w:rPr>
                <w:rFonts w:eastAsia="Calibri"/>
                <w:spacing w:val="1"/>
                <w:lang w:val="el-GR"/>
              </w:rPr>
              <w:t>μ</w:t>
            </w:r>
            <w:r w:rsidRPr="003B5CF3">
              <w:rPr>
                <w:rFonts w:eastAsia="Calibri"/>
                <w:lang w:val="el-GR"/>
              </w:rPr>
              <w:t>όρ</w:t>
            </w:r>
            <w:r w:rsidRPr="003B5CF3">
              <w:rPr>
                <w:rFonts w:eastAsia="Calibri"/>
                <w:spacing w:val="-1"/>
                <w:lang w:val="el-GR"/>
              </w:rPr>
              <w:t>φ</w:t>
            </w:r>
            <w:r w:rsidRPr="003B5CF3">
              <w:rPr>
                <w:rFonts w:eastAsia="Calibri"/>
                <w:spacing w:val="3"/>
                <w:lang w:val="el-GR"/>
              </w:rPr>
              <w:t>ω</w:t>
            </w:r>
            <w:r w:rsidRPr="003B5CF3">
              <w:rPr>
                <w:rFonts w:eastAsia="Calibri"/>
                <w:lang w:val="el-GR"/>
              </w:rPr>
              <w:t>ση</w:t>
            </w:r>
            <w:r w:rsidRPr="003B5CF3">
              <w:rPr>
                <w:rFonts w:eastAsia="Calibri"/>
                <w:spacing w:val="-11"/>
                <w:lang w:val="el-GR"/>
              </w:rPr>
              <w:t xml:space="preserve"> </w:t>
            </w:r>
            <w:r w:rsidRPr="003B5CF3">
              <w:rPr>
                <w:rFonts w:eastAsia="Calibri"/>
                <w:lang w:val="el-GR"/>
              </w:rPr>
              <w:t>στις</w:t>
            </w:r>
            <w:r w:rsidRPr="003B5CF3">
              <w:rPr>
                <w:rFonts w:eastAsia="Calibri"/>
                <w:spacing w:val="-3"/>
                <w:lang w:val="el-GR"/>
              </w:rPr>
              <w:t xml:space="preserve"> </w:t>
            </w:r>
            <w:r w:rsidRPr="003C07B1">
              <w:rPr>
                <w:rFonts w:eastAsia="Calibri"/>
                <w:lang w:val="el-GR"/>
              </w:rPr>
              <w:t>α</w:t>
            </w:r>
            <w:r w:rsidRPr="003C07B1">
              <w:rPr>
                <w:rFonts w:eastAsia="Calibri"/>
                <w:spacing w:val="2"/>
                <w:lang w:val="el-GR"/>
              </w:rPr>
              <w:t>π</w:t>
            </w:r>
            <w:r w:rsidRPr="003C07B1">
              <w:rPr>
                <w:rFonts w:eastAsia="Calibri"/>
                <w:lang w:val="el-GR"/>
              </w:rPr>
              <w:t>αιτ</w:t>
            </w:r>
            <w:r w:rsidRPr="003C07B1">
              <w:rPr>
                <w:rFonts w:eastAsia="Calibri"/>
                <w:spacing w:val="1"/>
                <w:lang w:val="el-GR"/>
              </w:rPr>
              <w:t>ή</w:t>
            </w:r>
            <w:r w:rsidRPr="003C07B1">
              <w:rPr>
                <w:rFonts w:eastAsia="Calibri"/>
                <w:lang w:val="el-GR"/>
              </w:rPr>
              <w:t>σεις</w:t>
            </w:r>
            <w:r w:rsidRPr="003C07B1">
              <w:rPr>
                <w:rFonts w:eastAsia="Calibri"/>
                <w:spacing w:val="-9"/>
                <w:lang w:val="el-GR"/>
              </w:rPr>
              <w:t xml:space="preserve"> </w:t>
            </w:r>
            <w:r w:rsidR="009C2FA0">
              <w:rPr>
                <w:rFonts w:eastAsia="Calibri"/>
                <w:lang w:val="el-GR"/>
              </w:rPr>
              <w:t xml:space="preserve">της Παραγράφου </w:t>
            </w:r>
            <w:r w:rsidR="004F5070">
              <w:rPr>
                <w:rFonts w:eastAsia="Calibri"/>
                <w:lang w:val="el-GR"/>
              </w:rPr>
              <w:fldChar w:fldCharType="begin"/>
            </w:r>
            <w:r w:rsidR="004F5070">
              <w:rPr>
                <w:rFonts w:eastAsia="Calibri"/>
                <w:lang w:val="el-GR"/>
              </w:rPr>
              <w:instrText xml:space="preserve"> REF _Ref88564896 \r \h </w:instrText>
            </w:r>
            <w:r w:rsidR="004F5070">
              <w:rPr>
                <w:rFonts w:eastAsia="Calibri"/>
                <w:lang w:val="el-GR"/>
              </w:rPr>
            </w:r>
            <w:r w:rsidR="004F5070">
              <w:rPr>
                <w:rFonts w:eastAsia="Calibri"/>
                <w:lang w:val="el-GR"/>
              </w:rPr>
              <w:fldChar w:fldCharType="separate"/>
            </w:r>
            <w:r w:rsidR="00074F77">
              <w:rPr>
                <w:rFonts w:eastAsia="Calibri"/>
                <w:lang w:val="el-GR"/>
              </w:rPr>
              <w:t>5.2.4</w:t>
            </w:r>
            <w:r w:rsidR="004F5070">
              <w:rPr>
                <w:rFonts w:eastAsia="Calibri"/>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3A84B853" w14:textId="77777777" w:rsidR="00166347" w:rsidRPr="003B5CF3" w:rsidRDefault="00166347" w:rsidP="00DE073F">
            <w:pPr>
              <w:spacing w:before="87"/>
              <w:ind w:left="366"/>
              <w:rPr>
                <w:rFonts w:eastAsia="Calibri"/>
              </w:rPr>
            </w:pPr>
            <w:r w:rsidRPr="003B5CF3">
              <w:rPr>
                <w:rFonts w:eastAsia="Calibri"/>
                <w:b/>
                <w:spacing w:val="1"/>
              </w:rPr>
              <w:t>Ν</w:t>
            </w:r>
            <w:r w:rsidRPr="003B5CF3">
              <w:rPr>
                <w:rFonts w:eastAsia="Calibri"/>
                <w:b/>
                <w:spacing w:val="-1"/>
              </w:rPr>
              <w:t>Α</w:t>
            </w:r>
            <w:r w:rsidRPr="003B5CF3">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10A01003" w14:textId="77777777" w:rsidR="00166347" w:rsidRPr="003B5CF3" w:rsidRDefault="00166347" w:rsidP="00DE073F"/>
        </w:tc>
        <w:tc>
          <w:tcPr>
            <w:tcW w:w="1046" w:type="pct"/>
            <w:tcBorders>
              <w:top w:val="single" w:sz="5" w:space="0" w:color="000000"/>
              <w:left w:val="single" w:sz="5" w:space="0" w:color="000000"/>
              <w:bottom w:val="single" w:sz="5" w:space="0" w:color="000000"/>
              <w:right w:val="single" w:sz="5" w:space="0" w:color="000000"/>
            </w:tcBorders>
          </w:tcPr>
          <w:p w14:paraId="6792FDFB" w14:textId="77777777" w:rsidR="00166347" w:rsidRPr="003B5CF3" w:rsidRDefault="00166347" w:rsidP="00DE073F"/>
        </w:tc>
      </w:tr>
      <w:tr w:rsidR="00166347" w:rsidRPr="003B5CF3" w14:paraId="3C867327" w14:textId="77777777" w:rsidTr="00DE073F">
        <w:trPr>
          <w:trHeight w:hRule="exact" w:val="571"/>
        </w:trPr>
        <w:tc>
          <w:tcPr>
            <w:tcW w:w="289" w:type="pct"/>
            <w:tcBorders>
              <w:top w:val="single" w:sz="5" w:space="0" w:color="000000"/>
              <w:left w:val="single" w:sz="5" w:space="0" w:color="000000"/>
              <w:bottom w:val="single" w:sz="5" w:space="0" w:color="000000"/>
              <w:right w:val="single" w:sz="5" w:space="0" w:color="000000"/>
            </w:tcBorders>
          </w:tcPr>
          <w:p w14:paraId="18AB24E6" w14:textId="77777777" w:rsidR="00166347" w:rsidRPr="003B5CF3" w:rsidRDefault="00166347" w:rsidP="00DE073F">
            <w:pPr>
              <w:spacing w:before="9" w:line="140" w:lineRule="exact"/>
            </w:pPr>
          </w:p>
          <w:p w14:paraId="78B35881" w14:textId="77777777" w:rsidR="00166347" w:rsidRPr="003B5CF3" w:rsidRDefault="00166347" w:rsidP="00DE073F">
            <w:pPr>
              <w:ind w:left="49"/>
              <w:rPr>
                <w:rFonts w:eastAsia="Calibri"/>
              </w:rPr>
            </w:pPr>
            <w:r w:rsidRPr="003B5CF3">
              <w:rPr>
                <w:rFonts w:eastAsia="Calibri"/>
                <w:b/>
              </w:rPr>
              <w:t>2.</w:t>
            </w:r>
          </w:p>
        </w:tc>
        <w:tc>
          <w:tcPr>
            <w:tcW w:w="2485" w:type="pct"/>
            <w:tcBorders>
              <w:top w:val="single" w:sz="5" w:space="0" w:color="000000"/>
              <w:left w:val="single" w:sz="5" w:space="0" w:color="000000"/>
              <w:bottom w:val="single" w:sz="5" w:space="0" w:color="000000"/>
              <w:right w:val="single" w:sz="5" w:space="0" w:color="000000"/>
            </w:tcBorders>
          </w:tcPr>
          <w:p w14:paraId="13573B9C" w14:textId="77777777" w:rsidR="00166347" w:rsidRPr="003B5CF3" w:rsidRDefault="00166347" w:rsidP="009F72FC">
            <w:pPr>
              <w:spacing w:line="276" w:lineRule="auto"/>
              <w:ind w:left="52" w:right="184"/>
              <w:jc w:val="left"/>
              <w:rPr>
                <w:rFonts w:eastAsia="Calibri"/>
                <w:lang w:val="el-GR"/>
              </w:rPr>
            </w:pPr>
            <w:r w:rsidRPr="003B5CF3">
              <w:rPr>
                <w:rFonts w:eastAsia="Calibri"/>
                <w:lang w:val="el-GR"/>
              </w:rPr>
              <w:t>Η</w:t>
            </w:r>
            <w:r w:rsidRPr="003B5CF3">
              <w:rPr>
                <w:rFonts w:eastAsia="Calibri"/>
                <w:spacing w:val="-1"/>
                <w:lang w:val="el-GR"/>
              </w:rPr>
              <w:t xml:space="preserve"> </w:t>
            </w:r>
            <w:r w:rsidRPr="003B5CF3">
              <w:rPr>
                <w:rFonts w:eastAsia="Calibri"/>
                <w:spacing w:val="1"/>
                <w:lang w:val="el-GR"/>
              </w:rPr>
              <w:t>ε</w:t>
            </w:r>
            <w:r w:rsidRPr="003B5CF3">
              <w:rPr>
                <w:rFonts w:eastAsia="Calibri"/>
                <w:lang w:val="el-GR"/>
              </w:rPr>
              <w:t>κ</w:t>
            </w:r>
            <w:r w:rsidRPr="003B5CF3">
              <w:rPr>
                <w:rFonts w:eastAsia="Calibri"/>
                <w:spacing w:val="1"/>
                <w:lang w:val="el-GR"/>
              </w:rPr>
              <w:t>π</w:t>
            </w:r>
            <w:r w:rsidRPr="003B5CF3">
              <w:rPr>
                <w:rFonts w:eastAsia="Calibri"/>
                <w:lang w:val="el-GR"/>
              </w:rPr>
              <w:t>αίδευση</w:t>
            </w:r>
            <w:r w:rsidRPr="003B5CF3">
              <w:rPr>
                <w:rFonts w:eastAsia="Calibri"/>
                <w:spacing w:val="-9"/>
                <w:lang w:val="el-GR"/>
              </w:rPr>
              <w:t xml:space="preserve"> </w:t>
            </w:r>
            <w:r w:rsidRPr="003B5CF3">
              <w:rPr>
                <w:rFonts w:eastAsia="Calibri"/>
                <w:lang w:val="el-GR"/>
              </w:rPr>
              <w:t>θα</w:t>
            </w:r>
            <w:r w:rsidRPr="003B5CF3">
              <w:rPr>
                <w:rFonts w:eastAsia="Calibri"/>
                <w:spacing w:val="-2"/>
                <w:lang w:val="el-GR"/>
              </w:rPr>
              <w:t xml:space="preserve"> </w:t>
            </w:r>
            <w:r w:rsidRPr="003B5CF3">
              <w:rPr>
                <w:rFonts w:eastAsia="Calibri"/>
                <w:lang w:val="el-GR"/>
              </w:rPr>
              <w:t>π</w:t>
            </w:r>
            <w:r w:rsidRPr="003B5CF3">
              <w:rPr>
                <w:rFonts w:eastAsia="Calibri"/>
                <w:spacing w:val="2"/>
                <w:lang w:val="el-GR"/>
              </w:rPr>
              <w:t>ρ</w:t>
            </w:r>
            <w:r w:rsidRPr="003B5CF3">
              <w:rPr>
                <w:rFonts w:eastAsia="Calibri"/>
                <w:lang w:val="el-GR"/>
              </w:rPr>
              <w:t>αγματο</w:t>
            </w:r>
            <w:r w:rsidRPr="003B5CF3">
              <w:rPr>
                <w:rFonts w:eastAsia="Calibri"/>
                <w:spacing w:val="3"/>
                <w:lang w:val="el-GR"/>
              </w:rPr>
              <w:t>π</w:t>
            </w:r>
            <w:r w:rsidRPr="003B5CF3">
              <w:rPr>
                <w:rFonts w:eastAsia="Calibri"/>
                <w:lang w:val="el-GR"/>
              </w:rPr>
              <w:t>οι</w:t>
            </w:r>
            <w:r w:rsidRPr="003B5CF3">
              <w:rPr>
                <w:rFonts w:eastAsia="Calibri"/>
                <w:spacing w:val="1"/>
                <w:lang w:val="el-GR"/>
              </w:rPr>
              <w:t>η</w:t>
            </w:r>
            <w:r w:rsidRPr="003B5CF3">
              <w:rPr>
                <w:rFonts w:eastAsia="Calibri"/>
                <w:lang w:val="el-GR"/>
              </w:rPr>
              <w:t>θεί</w:t>
            </w:r>
            <w:r w:rsidRPr="003B5CF3">
              <w:rPr>
                <w:rFonts w:eastAsia="Calibri"/>
                <w:spacing w:val="-14"/>
                <w:lang w:val="el-GR"/>
              </w:rPr>
              <w:t xml:space="preserve"> </w:t>
            </w:r>
            <w:r>
              <w:rPr>
                <w:rFonts w:eastAsia="Calibri"/>
                <w:lang w:val="el-GR"/>
              </w:rPr>
              <w:t xml:space="preserve">μέσω </w:t>
            </w:r>
            <w:r>
              <w:rPr>
                <w:rFonts w:eastAsia="Calibri"/>
                <w:lang w:val="en-US"/>
              </w:rPr>
              <w:t>webinars</w:t>
            </w:r>
            <w:r w:rsidRPr="003B5CF3">
              <w:rPr>
                <w:rFonts w:eastAsia="Calibri"/>
                <w:spacing w:val="-5"/>
                <w:lang w:val="el-GR"/>
              </w:rPr>
              <w:t xml:space="preserve"> </w:t>
            </w:r>
          </w:p>
        </w:tc>
        <w:tc>
          <w:tcPr>
            <w:tcW w:w="568" w:type="pct"/>
            <w:tcBorders>
              <w:top w:val="single" w:sz="5" w:space="0" w:color="000000"/>
              <w:left w:val="single" w:sz="5" w:space="0" w:color="000000"/>
              <w:bottom w:val="single" w:sz="5" w:space="0" w:color="000000"/>
              <w:right w:val="single" w:sz="5" w:space="0" w:color="000000"/>
            </w:tcBorders>
          </w:tcPr>
          <w:p w14:paraId="14969522" w14:textId="77777777" w:rsidR="00166347" w:rsidRPr="003B5CF3" w:rsidRDefault="00166347" w:rsidP="00DE073F">
            <w:pPr>
              <w:spacing w:before="9" w:line="140" w:lineRule="exact"/>
              <w:rPr>
                <w:lang w:val="el-GR"/>
              </w:rPr>
            </w:pPr>
          </w:p>
          <w:p w14:paraId="6FE3FB70" w14:textId="77777777" w:rsidR="00166347" w:rsidRPr="003B5CF3" w:rsidRDefault="00166347" w:rsidP="00DE073F">
            <w:pPr>
              <w:ind w:left="366"/>
              <w:rPr>
                <w:rFonts w:eastAsia="Calibri"/>
              </w:rPr>
            </w:pPr>
            <w:r w:rsidRPr="003B5CF3">
              <w:rPr>
                <w:rFonts w:eastAsia="Calibri"/>
                <w:b/>
                <w:spacing w:val="1"/>
              </w:rPr>
              <w:t>Ν</w:t>
            </w:r>
            <w:r w:rsidRPr="003B5CF3">
              <w:rPr>
                <w:rFonts w:eastAsia="Calibri"/>
                <w:b/>
                <w:spacing w:val="-1"/>
              </w:rPr>
              <w:t>Α</w:t>
            </w:r>
            <w:r w:rsidRPr="003B5CF3">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1831D979" w14:textId="77777777" w:rsidR="00166347" w:rsidRPr="003B5CF3" w:rsidRDefault="00166347" w:rsidP="00DE073F"/>
        </w:tc>
        <w:tc>
          <w:tcPr>
            <w:tcW w:w="1046" w:type="pct"/>
            <w:tcBorders>
              <w:top w:val="single" w:sz="5" w:space="0" w:color="000000"/>
              <w:left w:val="single" w:sz="5" w:space="0" w:color="000000"/>
              <w:bottom w:val="single" w:sz="5" w:space="0" w:color="000000"/>
              <w:right w:val="single" w:sz="5" w:space="0" w:color="000000"/>
            </w:tcBorders>
          </w:tcPr>
          <w:p w14:paraId="4B70AC15" w14:textId="77777777" w:rsidR="00166347" w:rsidRPr="003B5CF3" w:rsidRDefault="00166347" w:rsidP="00DE073F"/>
        </w:tc>
      </w:tr>
      <w:tr w:rsidR="00166347" w:rsidRPr="003B5CF3" w14:paraId="6EFB3F5F" w14:textId="77777777" w:rsidTr="00DE073F">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0CFC6AA0" w14:textId="77777777" w:rsidR="00166347" w:rsidRPr="003B5CF3" w:rsidRDefault="00166347" w:rsidP="00DE073F">
            <w:pPr>
              <w:spacing w:before="8" w:line="140" w:lineRule="exact"/>
            </w:pPr>
          </w:p>
          <w:p w14:paraId="4A932C3B" w14:textId="77777777" w:rsidR="00166347" w:rsidRPr="003B5CF3" w:rsidRDefault="00166347" w:rsidP="00DE073F">
            <w:pPr>
              <w:spacing w:line="200" w:lineRule="exact"/>
            </w:pPr>
          </w:p>
          <w:p w14:paraId="0B149E71" w14:textId="77777777" w:rsidR="00166347" w:rsidRPr="003B5CF3" w:rsidRDefault="00166347" w:rsidP="00DE073F">
            <w:pPr>
              <w:ind w:left="49"/>
              <w:rPr>
                <w:rFonts w:eastAsia="Calibri"/>
              </w:rPr>
            </w:pPr>
            <w:r w:rsidRPr="003B5CF3">
              <w:rPr>
                <w:rFonts w:eastAsia="Calibri"/>
                <w:b/>
              </w:rPr>
              <w:t>3.</w:t>
            </w:r>
          </w:p>
        </w:tc>
        <w:tc>
          <w:tcPr>
            <w:tcW w:w="2485" w:type="pct"/>
            <w:tcBorders>
              <w:top w:val="single" w:sz="5" w:space="0" w:color="000000"/>
              <w:left w:val="single" w:sz="5" w:space="0" w:color="000000"/>
              <w:bottom w:val="single" w:sz="5" w:space="0" w:color="000000"/>
              <w:right w:val="single" w:sz="5" w:space="0" w:color="000000"/>
            </w:tcBorders>
          </w:tcPr>
          <w:p w14:paraId="310F01B6" w14:textId="77777777" w:rsidR="00166347" w:rsidRPr="003B5CF3" w:rsidRDefault="00166347" w:rsidP="009F72FC">
            <w:pPr>
              <w:spacing w:before="60" w:line="276" w:lineRule="auto"/>
              <w:ind w:left="52" w:right="570"/>
              <w:jc w:val="left"/>
              <w:rPr>
                <w:rFonts w:eastAsia="Calibri"/>
                <w:lang w:val="el-GR"/>
              </w:rPr>
            </w:pPr>
            <w:r w:rsidRPr="003B5CF3">
              <w:rPr>
                <w:rFonts w:eastAsia="Calibri"/>
                <w:lang w:val="el-GR"/>
              </w:rPr>
              <w:t>Η</w:t>
            </w:r>
            <w:r w:rsidRPr="003B5CF3">
              <w:rPr>
                <w:rFonts w:eastAsia="Calibri"/>
                <w:spacing w:val="-1"/>
                <w:lang w:val="el-GR"/>
              </w:rPr>
              <w:t xml:space="preserve"> </w:t>
            </w:r>
            <w:r w:rsidRPr="003B5CF3">
              <w:rPr>
                <w:rFonts w:eastAsia="Calibri"/>
                <w:lang w:val="el-GR"/>
              </w:rPr>
              <w:t>χ</w:t>
            </w:r>
            <w:r w:rsidRPr="003B5CF3">
              <w:rPr>
                <w:rFonts w:eastAsia="Calibri"/>
                <w:spacing w:val="-1"/>
                <w:lang w:val="el-GR"/>
              </w:rPr>
              <w:t>ρ</w:t>
            </w:r>
            <w:r w:rsidRPr="003B5CF3">
              <w:rPr>
                <w:rFonts w:eastAsia="Calibri"/>
                <w:lang w:val="el-GR"/>
              </w:rPr>
              <w:t>ο</w:t>
            </w:r>
            <w:r w:rsidRPr="003B5CF3">
              <w:rPr>
                <w:rFonts w:eastAsia="Calibri"/>
                <w:spacing w:val="-1"/>
                <w:lang w:val="el-GR"/>
              </w:rPr>
              <w:t>ν</w:t>
            </w:r>
            <w:r w:rsidRPr="003B5CF3">
              <w:rPr>
                <w:rFonts w:eastAsia="Calibri"/>
                <w:lang w:val="el-GR"/>
              </w:rPr>
              <w:t>ική</w:t>
            </w:r>
            <w:r w:rsidRPr="003B5CF3">
              <w:rPr>
                <w:rFonts w:eastAsia="Calibri"/>
                <w:spacing w:val="-4"/>
                <w:lang w:val="el-GR"/>
              </w:rPr>
              <w:t xml:space="preserve"> </w:t>
            </w:r>
            <w:r w:rsidRPr="003B5CF3">
              <w:rPr>
                <w:rFonts w:eastAsia="Calibri"/>
                <w:spacing w:val="-1"/>
                <w:lang w:val="el-GR"/>
              </w:rPr>
              <w:t>δ</w:t>
            </w:r>
            <w:r w:rsidRPr="003B5CF3">
              <w:rPr>
                <w:rFonts w:eastAsia="Calibri"/>
                <w:lang w:val="el-GR"/>
              </w:rPr>
              <w:t>ι</w:t>
            </w:r>
            <w:r w:rsidRPr="003B5CF3">
              <w:rPr>
                <w:rFonts w:eastAsia="Calibri"/>
                <w:spacing w:val="2"/>
                <w:lang w:val="el-GR"/>
              </w:rPr>
              <w:t>ά</w:t>
            </w:r>
            <w:r w:rsidRPr="003B5CF3">
              <w:rPr>
                <w:rFonts w:eastAsia="Calibri"/>
                <w:lang w:val="el-GR"/>
              </w:rPr>
              <w:t>ρκε</w:t>
            </w:r>
            <w:r w:rsidRPr="003B5CF3">
              <w:rPr>
                <w:rFonts w:eastAsia="Calibri"/>
                <w:spacing w:val="1"/>
                <w:lang w:val="el-GR"/>
              </w:rPr>
              <w:t>ι</w:t>
            </w:r>
            <w:r w:rsidRPr="003B5CF3">
              <w:rPr>
                <w:rFonts w:eastAsia="Calibri"/>
                <w:lang w:val="el-GR"/>
              </w:rPr>
              <w:t>α</w:t>
            </w:r>
            <w:r w:rsidRPr="003B5CF3">
              <w:rPr>
                <w:rFonts w:eastAsia="Calibri"/>
                <w:spacing w:val="-7"/>
                <w:lang w:val="el-GR"/>
              </w:rPr>
              <w:t xml:space="preserve"> </w:t>
            </w:r>
            <w:r w:rsidRPr="003B5CF3">
              <w:rPr>
                <w:rFonts w:eastAsia="Calibri"/>
                <w:lang w:val="el-GR"/>
              </w:rPr>
              <w:t>τ</w:t>
            </w:r>
            <w:r w:rsidRPr="003B5CF3">
              <w:rPr>
                <w:rFonts w:eastAsia="Calibri"/>
                <w:spacing w:val="1"/>
                <w:lang w:val="el-GR"/>
              </w:rPr>
              <w:t>η</w:t>
            </w:r>
            <w:r w:rsidRPr="003B5CF3">
              <w:rPr>
                <w:rFonts w:eastAsia="Calibri"/>
                <w:lang w:val="el-GR"/>
              </w:rPr>
              <w:t>ς</w:t>
            </w:r>
            <w:r w:rsidRPr="003B5CF3">
              <w:rPr>
                <w:rFonts w:eastAsia="Calibri"/>
                <w:spacing w:val="-3"/>
                <w:lang w:val="el-GR"/>
              </w:rPr>
              <w:t xml:space="preserve"> </w:t>
            </w:r>
            <w:r w:rsidRPr="003B5CF3">
              <w:rPr>
                <w:rFonts w:eastAsia="Calibri"/>
                <w:spacing w:val="-1"/>
                <w:lang w:val="el-GR"/>
              </w:rPr>
              <w:t>δ</w:t>
            </w:r>
            <w:r w:rsidRPr="003B5CF3">
              <w:rPr>
                <w:rFonts w:eastAsia="Calibri"/>
                <w:spacing w:val="3"/>
                <w:lang w:val="el-GR"/>
              </w:rPr>
              <w:t>ι</w:t>
            </w:r>
            <w:r w:rsidRPr="003B5CF3">
              <w:rPr>
                <w:rFonts w:eastAsia="Calibri"/>
                <w:spacing w:val="-1"/>
                <w:lang w:val="el-GR"/>
              </w:rPr>
              <w:t>δ</w:t>
            </w:r>
            <w:r w:rsidRPr="003B5CF3">
              <w:rPr>
                <w:rFonts w:eastAsia="Calibri"/>
                <w:lang w:val="el-GR"/>
              </w:rPr>
              <w:t>α</w:t>
            </w:r>
            <w:r w:rsidRPr="003B5CF3">
              <w:rPr>
                <w:rFonts w:eastAsia="Calibri"/>
                <w:spacing w:val="2"/>
                <w:lang w:val="el-GR"/>
              </w:rPr>
              <w:t>σ</w:t>
            </w:r>
            <w:r w:rsidRPr="003B5CF3">
              <w:rPr>
                <w:rFonts w:eastAsia="Calibri"/>
                <w:lang w:val="el-GR"/>
              </w:rPr>
              <w:t>κα</w:t>
            </w:r>
            <w:r w:rsidRPr="003B5CF3">
              <w:rPr>
                <w:rFonts w:eastAsia="Calibri"/>
                <w:spacing w:val="-1"/>
                <w:lang w:val="el-GR"/>
              </w:rPr>
              <w:t>λ</w:t>
            </w:r>
            <w:r w:rsidRPr="003B5CF3">
              <w:rPr>
                <w:rFonts w:eastAsia="Calibri"/>
                <w:lang w:val="el-GR"/>
              </w:rPr>
              <w:t>ίας</w:t>
            </w:r>
            <w:r w:rsidRPr="003B5CF3">
              <w:rPr>
                <w:rFonts w:eastAsia="Calibri"/>
                <w:spacing w:val="-10"/>
                <w:lang w:val="el-GR"/>
              </w:rPr>
              <w:t xml:space="preserve"> </w:t>
            </w:r>
            <w:r w:rsidRPr="003B5CF3">
              <w:rPr>
                <w:rFonts w:eastAsia="Calibri"/>
                <w:lang w:val="el-GR"/>
              </w:rPr>
              <w:t>γ</w:t>
            </w:r>
            <w:r w:rsidRPr="003B5CF3">
              <w:rPr>
                <w:rFonts w:eastAsia="Calibri"/>
                <w:spacing w:val="1"/>
                <w:lang w:val="el-GR"/>
              </w:rPr>
              <w:t>ι</w:t>
            </w:r>
            <w:r w:rsidRPr="003B5CF3">
              <w:rPr>
                <w:rFonts w:eastAsia="Calibri"/>
                <w:lang w:val="el-GR"/>
              </w:rPr>
              <w:t>α</w:t>
            </w:r>
            <w:r w:rsidRPr="003B5CF3">
              <w:rPr>
                <w:rFonts w:eastAsia="Calibri"/>
                <w:spacing w:val="-3"/>
                <w:lang w:val="el-GR"/>
              </w:rPr>
              <w:t xml:space="preserve"> </w:t>
            </w:r>
            <w:r w:rsidRPr="003B5CF3">
              <w:rPr>
                <w:rFonts w:eastAsia="Calibri"/>
                <w:spacing w:val="1"/>
                <w:lang w:val="el-GR"/>
              </w:rPr>
              <w:t>κ</w:t>
            </w:r>
            <w:r w:rsidRPr="003B5CF3">
              <w:rPr>
                <w:rFonts w:eastAsia="Calibri"/>
                <w:spacing w:val="2"/>
                <w:lang w:val="el-GR"/>
              </w:rPr>
              <w:t>ά</w:t>
            </w:r>
            <w:r w:rsidRPr="003B5CF3">
              <w:rPr>
                <w:rFonts w:eastAsia="Calibri"/>
                <w:lang w:val="el-GR"/>
              </w:rPr>
              <w:t>θε Ο</w:t>
            </w:r>
            <w:r w:rsidRPr="003B5CF3">
              <w:rPr>
                <w:rFonts w:eastAsia="Calibri"/>
                <w:spacing w:val="1"/>
                <w:lang w:val="el-GR"/>
              </w:rPr>
              <w:t>μ</w:t>
            </w:r>
            <w:r w:rsidRPr="003B5CF3">
              <w:rPr>
                <w:rFonts w:eastAsia="Calibri"/>
                <w:lang w:val="el-GR"/>
              </w:rPr>
              <w:t>ά</w:t>
            </w:r>
            <w:r w:rsidRPr="003B5CF3">
              <w:rPr>
                <w:rFonts w:eastAsia="Calibri"/>
                <w:spacing w:val="-1"/>
                <w:lang w:val="el-GR"/>
              </w:rPr>
              <w:t>δ</w:t>
            </w:r>
            <w:r w:rsidRPr="003B5CF3">
              <w:rPr>
                <w:rFonts w:eastAsia="Calibri"/>
                <w:lang w:val="el-GR"/>
              </w:rPr>
              <w:t>α</w:t>
            </w:r>
            <w:r w:rsidRPr="003B5CF3">
              <w:rPr>
                <w:rFonts w:eastAsia="Calibri"/>
                <w:spacing w:val="-4"/>
                <w:lang w:val="el-GR"/>
              </w:rPr>
              <w:t xml:space="preserve"> </w:t>
            </w:r>
            <w:r w:rsidRPr="003B5CF3">
              <w:rPr>
                <w:rFonts w:eastAsia="Calibri"/>
                <w:spacing w:val="-1"/>
                <w:lang w:val="el-GR"/>
              </w:rPr>
              <w:t>δ</w:t>
            </w:r>
            <w:r w:rsidRPr="003B5CF3">
              <w:rPr>
                <w:rFonts w:eastAsia="Calibri"/>
                <w:lang w:val="el-GR"/>
              </w:rPr>
              <w:t>εν</w:t>
            </w:r>
            <w:r w:rsidRPr="003B5CF3">
              <w:rPr>
                <w:rFonts w:eastAsia="Calibri"/>
                <w:spacing w:val="-3"/>
                <w:lang w:val="el-GR"/>
              </w:rPr>
              <w:t xml:space="preserve"> </w:t>
            </w:r>
            <w:r w:rsidRPr="003B5CF3">
              <w:rPr>
                <w:rFonts w:eastAsia="Calibri"/>
                <w:spacing w:val="1"/>
                <w:lang w:val="el-GR"/>
              </w:rPr>
              <w:t>μ</w:t>
            </w:r>
            <w:r w:rsidRPr="003B5CF3">
              <w:rPr>
                <w:rFonts w:eastAsia="Calibri"/>
                <w:lang w:val="el-GR"/>
              </w:rPr>
              <w:t>π</w:t>
            </w:r>
            <w:r w:rsidRPr="003B5CF3">
              <w:rPr>
                <w:rFonts w:eastAsia="Calibri"/>
                <w:spacing w:val="1"/>
                <w:lang w:val="el-GR"/>
              </w:rPr>
              <w:t>ο</w:t>
            </w:r>
            <w:r w:rsidRPr="003B5CF3">
              <w:rPr>
                <w:rFonts w:eastAsia="Calibri"/>
                <w:lang w:val="el-GR"/>
              </w:rPr>
              <w:t>ρεί</w:t>
            </w:r>
            <w:r w:rsidRPr="003B5CF3">
              <w:rPr>
                <w:rFonts w:eastAsia="Calibri"/>
                <w:spacing w:val="-5"/>
                <w:lang w:val="el-GR"/>
              </w:rPr>
              <w:t xml:space="preserve"> </w:t>
            </w:r>
            <w:r w:rsidRPr="003B5CF3">
              <w:rPr>
                <w:rFonts w:eastAsia="Calibri"/>
                <w:spacing w:val="-1"/>
                <w:lang w:val="el-GR"/>
              </w:rPr>
              <w:t>ν</w:t>
            </w:r>
            <w:r w:rsidRPr="003B5CF3">
              <w:rPr>
                <w:rFonts w:eastAsia="Calibri"/>
                <w:lang w:val="el-GR"/>
              </w:rPr>
              <w:t>α</w:t>
            </w:r>
            <w:r w:rsidRPr="003B5CF3">
              <w:rPr>
                <w:rFonts w:eastAsia="Calibri"/>
                <w:spacing w:val="-2"/>
                <w:lang w:val="el-GR"/>
              </w:rPr>
              <w:t xml:space="preserve"> </w:t>
            </w:r>
            <w:r w:rsidRPr="003B5CF3">
              <w:rPr>
                <w:rFonts w:eastAsia="Calibri"/>
                <w:lang w:val="el-GR"/>
              </w:rPr>
              <w:t>υ</w:t>
            </w:r>
            <w:r w:rsidRPr="003B5CF3">
              <w:rPr>
                <w:rFonts w:eastAsia="Calibri"/>
                <w:spacing w:val="1"/>
                <w:lang w:val="el-GR"/>
              </w:rPr>
              <w:t>π</w:t>
            </w:r>
            <w:r w:rsidRPr="003B5CF3">
              <w:rPr>
                <w:rFonts w:eastAsia="Calibri"/>
                <w:spacing w:val="3"/>
                <w:lang w:val="el-GR"/>
              </w:rPr>
              <w:t>ε</w:t>
            </w:r>
            <w:r w:rsidRPr="003B5CF3">
              <w:rPr>
                <w:rFonts w:eastAsia="Calibri"/>
                <w:lang w:val="el-GR"/>
              </w:rPr>
              <w:t>ρ</w:t>
            </w:r>
            <w:r w:rsidRPr="003B5CF3">
              <w:rPr>
                <w:rFonts w:eastAsia="Calibri"/>
                <w:spacing w:val="-1"/>
                <w:lang w:val="el-GR"/>
              </w:rPr>
              <w:t>β</w:t>
            </w:r>
            <w:r w:rsidRPr="003B5CF3">
              <w:rPr>
                <w:rFonts w:eastAsia="Calibri"/>
                <w:spacing w:val="2"/>
                <w:lang w:val="el-GR"/>
              </w:rPr>
              <w:t>α</w:t>
            </w:r>
            <w:r w:rsidRPr="003B5CF3">
              <w:rPr>
                <w:rFonts w:eastAsia="Calibri"/>
                <w:lang w:val="el-GR"/>
              </w:rPr>
              <w:t>ί</w:t>
            </w:r>
            <w:r w:rsidRPr="003B5CF3">
              <w:rPr>
                <w:rFonts w:eastAsia="Calibri"/>
                <w:spacing w:val="-1"/>
                <w:lang w:val="el-GR"/>
              </w:rPr>
              <w:t>ν</w:t>
            </w:r>
            <w:r w:rsidRPr="003B5CF3">
              <w:rPr>
                <w:rFonts w:eastAsia="Calibri"/>
                <w:lang w:val="el-GR"/>
              </w:rPr>
              <w:t>ει</w:t>
            </w:r>
            <w:r w:rsidRPr="003B5CF3">
              <w:rPr>
                <w:rFonts w:eastAsia="Calibri"/>
                <w:spacing w:val="-8"/>
                <w:lang w:val="el-GR"/>
              </w:rPr>
              <w:t xml:space="preserve"> </w:t>
            </w:r>
            <w:r w:rsidRPr="003B5CF3">
              <w:rPr>
                <w:rFonts w:eastAsia="Calibri"/>
                <w:lang w:val="el-GR"/>
              </w:rPr>
              <w:t>τ</w:t>
            </w:r>
            <w:r w:rsidRPr="003B5CF3">
              <w:rPr>
                <w:rFonts w:eastAsia="Calibri"/>
                <w:spacing w:val="1"/>
                <w:lang w:val="el-GR"/>
              </w:rPr>
              <w:t>ι</w:t>
            </w:r>
            <w:r w:rsidRPr="003B5CF3">
              <w:rPr>
                <w:rFonts w:eastAsia="Calibri"/>
                <w:lang w:val="el-GR"/>
              </w:rPr>
              <w:t>ς</w:t>
            </w:r>
            <w:r w:rsidRPr="003B5CF3">
              <w:rPr>
                <w:rFonts w:eastAsia="Calibri"/>
                <w:spacing w:val="-2"/>
                <w:lang w:val="el-GR"/>
              </w:rPr>
              <w:t xml:space="preserve"> </w:t>
            </w:r>
            <w:r w:rsidRPr="003B5CF3">
              <w:rPr>
                <w:rFonts w:eastAsia="Calibri"/>
                <w:lang w:val="el-GR"/>
              </w:rPr>
              <w:t>π</w:t>
            </w:r>
            <w:r w:rsidRPr="003B5CF3">
              <w:rPr>
                <w:rFonts w:eastAsia="Calibri"/>
                <w:spacing w:val="1"/>
                <w:lang w:val="el-GR"/>
              </w:rPr>
              <w:t>έ</w:t>
            </w:r>
            <w:r w:rsidRPr="003B5CF3">
              <w:rPr>
                <w:rFonts w:eastAsia="Calibri"/>
                <w:spacing w:val="-1"/>
                <w:lang w:val="el-GR"/>
              </w:rPr>
              <w:t>ν</w:t>
            </w:r>
            <w:r w:rsidRPr="003B5CF3">
              <w:rPr>
                <w:rFonts w:eastAsia="Calibri"/>
                <w:lang w:val="el-GR"/>
              </w:rPr>
              <w:t>τε</w:t>
            </w:r>
            <w:r w:rsidRPr="003B5CF3">
              <w:rPr>
                <w:rFonts w:eastAsia="Calibri"/>
                <w:spacing w:val="-5"/>
                <w:lang w:val="el-GR"/>
              </w:rPr>
              <w:t xml:space="preserve"> </w:t>
            </w:r>
            <w:r w:rsidRPr="003B5CF3">
              <w:rPr>
                <w:rFonts w:eastAsia="Calibri"/>
                <w:lang w:val="el-GR"/>
              </w:rPr>
              <w:t xml:space="preserve">(5) </w:t>
            </w:r>
            <w:r w:rsidRPr="003B5CF3">
              <w:rPr>
                <w:rFonts w:eastAsia="Calibri"/>
                <w:spacing w:val="-1"/>
                <w:lang w:val="el-GR"/>
              </w:rPr>
              <w:t>δ</w:t>
            </w:r>
            <w:r w:rsidRPr="003B5CF3">
              <w:rPr>
                <w:rFonts w:eastAsia="Calibri"/>
                <w:lang w:val="el-GR"/>
              </w:rPr>
              <w:t>ι</w:t>
            </w:r>
            <w:r w:rsidRPr="003B5CF3">
              <w:rPr>
                <w:rFonts w:eastAsia="Calibri"/>
                <w:spacing w:val="-1"/>
                <w:lang w:val="el-GR"/>
              </w:rPr>
              <w:t>δ</w:t>
            </w:r>
            <w:r w:rsidRPr="003B5CF3">
              <w:rPr>
                <w:rFonts w:eastAsia="Calibri"/>
                <w:lang w:val="el-GR"/>
              </w:rPr>
              <w:t>α</w:t>
            </w:r>
            <w:r w:rsidRPr="003B5CF3">
              <w:rPr>
                <w:rFonts w:eastAsia="Calibri"/>
                <w:spacing w:val="3"/>
                <w:lang w:val="el-GR"/>
              </w:rPr>
              <w:t>κ</w:t>
            </w:r>
            <w:r w:rsidRPr="003B5CF3">
              <w:rPr>
                <w:rFonts w:eastAsia="Calibri"/>
                <w:lang w:val="el-GR"/>
              </w:rPr>
              <w:t>τι</w:t>
            </w:r>
            <w:r w:rsidRPr="003B5CF3">
              <w:rPr>
                <w:rFonts w:eastAsia="Calibri"/>
                <w:spacing w:val="1"/>
                <w:lang w:val="el-GR"/>
              </w:rPr>
              <w:t>κ</w:t>
            </w:r>
            <w:r w:rsidRPr="003B5CF3">
              <w:rPr>
                <w:rFonts w:eastAsia="Calibri"/>
                <w:lang w:val="el-GR"/>
              </w:rPr>
              <w:t>ές</w:t>
            </w:r>
            <w:r w:rsidRPr="003B5CF3">
              <w:rPr>
                <w:rFonts w:eastAsia="Calibri"/>
                <w:spacing w:val="-9"/>
                <w:lang w:val="el-GR"/>
              </w:rPr>
              <w:t xml:space="preserve"> </w:t>
            </w:r>
            <w:r w:rsidRPr="003B5CF3">
              <w:rPr>
                <w:rFonts w:eastAsia="Calibri"/>
                <w:lang w:val="el-GR"/>
              </w:rPr>
              <w:t>ώρες</w:t>
            </w:r>
            <w:r w:rsidRPr="003B5CF3">
              <w:rPr>
                <w:rFonts w:eastAsia="Calibri"/>
                <w:spacing w:val="-4"/>
                <w:lang w:val="el-GR"/>
              </w:rPr>
              <w:t xml:space="preserve"> </w:t>
            </w:r>
            <w:r w:rsidRPr="003B5CF3">
              <w:rPr>
                <w:rFonts w:eastAsia="Calibri"/>
                <w:spacing w:val="1"/>
                <w:lang w:val="el-GR"/>
              </w:rPr>
              <w:t>ημ</w:t>
            </w:r>
            <w:r w:rsidRPr="003B5CF3">
              <w:rPr>
                <w:rFonts w:eastAsia="Calibri"/>
                <w:lang w:val="el-GR"/>
              </w:rPr>
              <w:t>ερ</w:t>
            </w:r>
            <w:r w:rsidRPr="003B5CF3">
              <w:rPr>
                <w:rFonts w:eastAsia="Calibri"/>
                <w:spacing w:val="1"/>
                <w:lang w:val="el-GR"/>
              </w:rPr>
              <w:t>η</w:t>
            </w:r>
            <w:r w:rsidRPr="003B5CF3">
              <w:rPr>
                <w:rFonts w:eastAsia="Calibri"/>
                <w:lang w:val="el-GR"/>
              </w:rPr>
              <w:t>σί</w:t>
            </w:r>
            <w:r w:rsidRPr="003B5CF3">
              <w:rPr>
                <w:rFonts w:eastAsia="Calibri"/>
                <w:spacing w:val="1"/>
                <w:lang w:val="el-GR"/>
              </w:rPr>
              <w:t>ω</w:t>
            </w:r>
            <w:r w:rsidRPr="003B5CF3">
              <w:rPr>
                <w:rFonts w:eastAsia="Calibri"/>
                <w:lang w:val="el-GR"/>
              </w:rPr>
              <w:t>ς</w:t>
            </w:r>
          </w:p>
        </w:tc>
        <w:tc>
          <w:tcPr>
            <w:tcW w:w="568" w:type="pct"/>
            <w:tcBorders>
              <w:top w:val="single" w:sz="5" w:space="0" w:color="000000"/>
              <w:left w:val="single" w:sz="5" w:space="0" w:color="000000"/>
              <w:bottom w:val="single" w:sz="5" w:space="0" w:color="000000"/>
              <w:right w:val="single" w:sz="5" w:space="0" w:color="000000"/>
            </w:tcBorders>
          </w:tcPr>
          <w:p w14:paraId="27C1607C" w14:textId="77777777" w:rsidR="00166347" w:rsidRPr="003B5CF3" w:rsidRDefault="00166347" w:rsidP="00DE073F">
            <w:pPr>
              <w:spacing w:before="1" w:line="140" w:lineRule="exact"/>
              <w:rPr>
                <w:lang w:val="el-GR"/>
              </w:rPr>
            </w:pPr>
          </w:p>
          <w:p w14:paraId="409F45D2" w14:textId="77777777" w:rsidR="00166347" w:rsidRPr="003B5CF3" w:rsidRDefault="00166347" w:rsidP="00DE073F">
            <w:pPr>
              <w:spacing w:line="200" w:lineRule="exact"/>
              <w:rPr>
                <w:lang w:val="el-GR"/>
              </w:rPr>
            </w:pPr>
          </w:p>
          <w:p w14:paraId="39465BC9" w14:textId="77777777" w:rsidR="00166347" w:rsidRPr="003B5CF3" w:rsidRDefault="00166347" w:rsidP="00DE073F">
            <w:pPr>
              <w:ind w:left="366"/>
              <w:rPr>
                <w:rFonts w:eastAsia="Calibri"/>
              </w:rPr>
            </w:pPr>
            <w:r w:rsidRPr="003B5CF3">
              <w:rPr>
                <w:rFonts w:eastAsia="Calibri"/>
                <w:b/>
                <w:spacing w:val="1"/>
              </w:rPr>
              <w:t>Ν</w:t>
            </w:r>
            <w:r w:rsidRPr="003B5CF3">
              <w:rPr>
                <w:rFonts w:eastAsia="Calibri"/>
                <w:b/>
                <w:spacing w:val="-1"/>
              </w:rPr>
              <w:t>Α</w:t>
            </w:r>
            <w:r w:rsidRPr="003B5CF3">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5B3C0755" w14:textId="77777777" w:rsidR="00166347" w:rsidRPr="003B5CF3" w:rsidRDefault="00166347" w:rsidP="00DE073F"/>
        </w:tc>
        <w:tc>
          <w:tcPr>
            <w:tcW w:w="1046" w:type="pct"/>
            <w:tcBorders>
              <w:top w:val="single" w:sz="5" w:space="0" w:color="000000"/>
              <w:left w:val="single" w:sz="5" w:space="0" w:color="000000"/>
              <w:bottom w:val="single" w:sz="5" w:space="0" w:color="000000"/>
              <w:right w:val="single" w:sz="5" w:space="0" w:color="000000"/>
            </w:tcBorders>
          </w:tcPr>
          <w:p w14:paraId="28F23580" w14:textId="77777777" w:rsidR="00166347" w:rsidRPr="003B5CF3" w:rsidRDefault="00166347" w:rsidP="00DE073F"/>
        </w:tc>
      </w:tr>
      <w:tr w:rsidR="00166347" w:rsidRPr="003B5CF3" w14:paraId="1B08890E" w14:textId="77777777" w:rsidTr="00DE073F">
        <w:trPr>
          <w:trHeight w:hRule="exact" w:val="696"/>
        </w:trPr>
        <w:tc>
          <w:tcPr>
            <w:tcW w:w="289" w:type="pct"/>
            <w:tcBorders>
              <w:top w:val="single" w:sz="5" w:space="0" w:color="000000"/>
              <w:left w:val="single" w:sz="5" w:space="0" w:color="000000"/>
              <w:bottom w:val="single" w:sz="5" w:space="0" w:color="000000"/>
              <w:right w:val="single" w:sz="5" w:space="0" w:color="000000"/>
            </w:tcBorders>
          </w:tcPr>
          <w:p w14:paraId="37BB117A" w14:textId="77777777" w:rsidR="00166347" w:rsidRPr="003B5CF3" w:rsidRDefault="00166347" w:rsidP="00DE073F">
            <w:pPr>
              <w:spacing w:before="19" w:line="200" w:lineRule="exact"/>
            </w:pPr>
          </w:p>
          <w:p w14:paraId="1E9A59CD" w14:textId="77777777" w:rsidR="00166347" w:rsidRPr="003B5CF3" w:rsidRDefault="00166347" w:rsidP="00DE073F">
            <w:pPr>
              <w:ind w:left="49"/>
              <w:rPr>
                <w:rFonts w:eastAsia="Calibri"/>
              </w:rPr>
            </w:pPr>
            <w:r w:rsidRPr="003B5CF3">
              <w:rPr>
                <w:rFonts w:eastAsia="Calibri"/>
                <w:b/>
              </w:rPr>
              <w:t>4.</w:t>
            </w:r>
          </w:p>
        </w:tc>
        <w:tc>
          <w:tcPr>
            <w:tcW w:w="2485" w:type="pct"/>
            <w:tcBorders>
              <w:top w:val="single" w:sz="5" w:space="0" w:color="000000"/>
              <w:left w:val="single" w:sz="5" w:space="0" w:color="000000"/>
              <w:bottom w:val="single" w:sz="5" w:space="0" w:color="000000"/>
              <w:right w:val="single" w:sz="5" w:space="0" w:color="000000"/>
            </w:tcBorders>
          </w:tcPr>
          <w:p w14:paraId="2273D734" w14:textId="77777777" w:rsidR="00166347" w:rsidRPr="003B5CF3" w:rsidRDefault="00166347" w:rsidP="009F72FC">
            <w:pPr>
              <w:spacing w:before="60" w:line="276" w:lineRule="auto"/>
              <w:ind w:left="52" w:right="216"/>
              <w:jc w:val="left"/>
              <w:rPr>
                <w:rFonts w:eastAsia="Calibri"/>
                <w:lang w:val="el-GR"/>
              </w:rPr>
            </w:pPr>
            <w:r w:rsidRPr="003B5CF3">
              <w:rPr>
                <w:rFonts w:eastAsia="Calibri"/>
                <w:lang w:val="el-GR"/>
              </w:rPr>
              <w:t>Η</w:t>
            </w:r>
            <w:r w:rsidRPr="003B5CF3">
              <w:rPr>
                <w:rFonts w:eastAsia="Calibri"/>
                <w:spacing w:val="-1"/>
                <w:lang w:val="el-GR"/>
              </w:rPr>
              <w:t xml:space="preserve"> </w:t>
            </w:r>
            <w:r w:rsidRPr="003B5CF3">
              <w:rPr>
                <w:rFonts w:eastAsia="Calibri"/>
                <w:spacing w:val="1"/>
                <w:lang w:val="el-GR"/>
              </w:rPr>
              <w:t>ε</w:t>
            </w:r>
            <w:r w:rsidRPr="003B5CF3">
              <w:rPr>
                <w:rFonts w:eastAsia="Calibri"/>
                <w:lang w:val="el-GR"/>
              </w:rPr>
              <w:t>κ</w:t>
            </w:r>
            <w:r w:rsidRPr="003B5CF3">
              <w:rPr>
                <w:rFonts w:eastAsia="Calibri"/>
                <w:spacing w:val="1"/>
                <w:lang w:val="el-GR"/>
              </w:rPr>
              <w:t>π</w:t>
            </w:r>
            <w:r w:rsidRPr="003B5CF3">
              <w:rPr>
                <w:rFonts w:eastAsia="Calibri"/>
                <w:lang w:val="el-GR"/>
              </w:rPr>
              <w:t>αίδευση</w:t>
            </w:r>
            <w:r w:rsidRPr="003B5CF3">
              <w:rPr>
                <w:rFonts w:eastAsia="Calibri"/>
                <w:spacing w:val="-9"/>
                <w:lang w:val="el-GR"/>
              </w:rPr>
              <w:t xml:space="preserve"> </w:t>
            </w:r>
            <w:r w:rsidRPr="003B5CF3">
              <w:rPr>
                <w:rFonts w:eastAsia="Calibri"/>
                <w:lang w:val="el-GR"/>
              </w:rPr>
              <w:t>θα</w:t>
            </w:r>
            <w:r w:rsidRPr="003B5CF3">
              <w:rPr>
                <w:rFonts w:eastAsia="Calibri"/>
                <w:spacing w:val="-2"/>
                <w:lang w:val="el-GR"/>
              </w:rPr>
              <w:t xml:space="preserve"> </w:t>
            </w:r>
            <w:r w:rsidRPr="003B5CF3">
              <w:rPr>
                <w:rFonts w:eastAsia="Calibri"/>
                <w:lang w:val="el-GR"/>
              </w:rPr>
              <w:t>γί</w:t>
            </w:r>
            <w:r w:rsidRPr="003B5CF3">
              <w:rPr>
                <w:rFonts w:eastAsia="Calibri"/>
                <w:spacing w:val="-1"/>
                <w:lang w:val="el-GR"/>
              </w:rPr>
              <w:t>ν</w:t>
            </w:r>
            <w:r w:rsidRPr="003B5CF3">
              <w:rPr>
                <w:rFonts w:eastAsia="Calibri"/>
                <w:lang w:val="el-GR"/>
              </w:rPr>
              <w:t>ει</w:t>
            </w:r>
            <w:r w:rsidRPr="003B5CF3">
              <w:rPr>
                <w:rFonts w:eastAsia="Calibri"/>
                <w:spacing w:val="-3"/>
                <w:lang w:val="el-GR"/>
              </w:rPr>
              <w:t xml:space="preserve"> </w:t>
            </w:r>
            <w:r w:rsidRPr="003B5CF3">
              <w:rPr>
                <w:rFonts w:eastAsia="Calibri"/>
                <w:lang w:val="el-GR"/>
              </w:rPr>
              <w:t>σε</w:t>
            </w:r>
            <w:r w:rsidRPr="003B5CF3">
              <w:rPr>
                <w:rFonts w:eastAsia="Calibri"/>
                <w:spacing w:val="-1"/>
                <w:lang w:val="el-GR"/>
              </w:rPr>
              <w:t xml:space="preserve"> </w:t>
            </w:r>
            <w:r w:rsidRPr="003B5CF3">
              <w:rPr>
                <w:rFonts w:eastAsia="Calibri"/>
                <w:spacing w:val="2"/>
                <w:lang w:val="el-GR"/>
              </w:rPr>
              <w:t>10</w:t>
            </w:r>
            <w:r w:rsidRPr="003B5CF3">
              <w:rPr>
                <w:rFonts w:eastAsia="Calibri"/>
                <w:spacing w:val="1"/>
                <w:lang w:val="el-GR"/>
              </w:rPr>
              <w:t>-μ</w:t>
            </w:r>
            <w:r w:rsidRPr="003B5CF3">
              <w:rPr>
                <w:rFonts w:eastAsia="Calibri"/>
                <w:lang w:val="el-GR"/>
              </w:rPr>
              <w:t>ε</w:t>
            </w:r>
            <w:r w:rsidRPr="003B5CF3">
              <w:rPr>
                <w:rFonts w:eastAsia="Calibri"/>
                <w:spacing w:val="-1"/>
                <w:lang w:val="el-GR"/>
              </w:rPr>
              <w:t>λ</w:t>
            </w:r>
            <w:r w:rsidRPr="003B5CF3">
              <w:rPr>
                <w:rFonts w:eastAsia="Calibri"/>
                <w:lang w:val="el-GR"/>
              </w:rPr>
              <w:t>ή</w:t>
            </w:r>
            <w:r w:rsidRPr="003B5CF3">
              <w:rPr>
                <w:rFonts w:eastAsia="Calibri"/>
                <w:spacing w:val="-6"/>
                <w:lang w:val="el-GR"/>
              </w:rPr>
              <w:t xml:space="preserve"> </w:t>
            </w:r>
            <w:r w:rsidRPr="003B5CF3">
              <w:rPr>
                <w:rFonts w:eastAsia="Calibri"/>
                <w:lang w:val="el-GR"/>
              </w:rPr>
              <w:t>(</w:t>
            </w:r>
            <w:r w:rsidRPr="003B5CF3">
              <w:rPr>
                <w:rFonts w:eastAsia="Calibri"/>
                <w:spacing w:val="1"/>
                <w:lang w:val="el-GR"/>
              </w:rPr>
              <w:t>κ</w:t>
            </w:r>
            <w:r w:rsidRPr="003B5CF3">
              <w:rPr>
                <w:rFonts w:eastAsia="Calibri"/>
                <w:lang w:val="el-GR"/>
              </w:rPr>
              <w:t>ατά</w:t>
            </w:r>
            <w:r w:rsidRPr="003B5CF3">
              <w:rPr>
                <w:rFonts w:eastAsia="Calibri"/>
                <w:spacing w:val="-5"/>
                <w:lang w:val="el-GR"/>
              </w:rPr>
              <w:t xml:space="preserve"> </w:t>
            </w:r>
            <w:r w:rsidRPr="003B5CF3">
              <w:rPr>
                <w:rFonts w:eastAsia="Calibri"/>
                <w:spacing w:val="1"/>
                <w:lang w:val="el-GR"/>
              </w:rPr>
              <w:t>μ</w:t>
            </w:r>
            <w:r w:rsidRPr="003B5CF3">
              <w:rPr>
                <w:rFonts w:eastAsia="Calibri"/>
                <w:lang w:val="el-GR"/>
              </w:rPr>
              <w:t>έγ</w:t>
            </w:r>
            <w:r w:rsidRPr="003B5CF3">
              <w:rPr>
                <w:rFonts w:eastAsia="Calibri"/>
                <w:spacing w:val="1"/>
                <w:lang w:val="el-GR"/>
              </w:rPr>
              <w:t>ι</w:t>
            </w:r>
            <w:r w:rsidRPr="003B5CF3">
              <w:rPr>
                <w:rFonts w:eastAsia="Calibri"/>
                <w:lang w:val="el-GR"/>
              </w:rPr>
              <w:t>σ</w:t>
            </w:r>
            <w:r w:rsidRPr="003B5CF3">
              <w:rPr>
                <w:rFonts w:eastAsia="Calibri"/>
                <w:spacing w:val="-1"/>
                <w:lang w:val="el-GR"/>
              </w:rPr>
              <w:t>τ</w:t>
            </w:r>
            <w:r w:rsidRPr="003B5CF3">
              <w:rPr>
                <w:rFonts w:eastAsia="Calibri"/>
                <w:spacing w:val="3"/>
                <w:lang w:val="el-GR"/>
              </w:rPr>
              <w:t>ο</w:t>
            </w:r>
            <w:r w:rsidRPr="003B5CF3">
              <w:rPr>
                <w:rFonts w:eastAsia="Calibri"/>
                <w:spacing w:val="-1"/>
                <w:lang w:val="el-GR"/>
              </w:rPr>
              <w:t>ν</w:t>
            </w:r>
            <w:r w:rsidRPr="003B5CF3">
              <w:rPr>
                <w:rFonts w:eastAsia="Calibri"/>
                <w:lang w:val="el-GR"/>
              </w:rPr>
              <w:t xml:space="preserve">) </w:t>
            </w:r>
            <w:r w:rsidRPr="003B5CF3">
              <w:rPr>
                <w:rFonts w:eastAsia="Calibri"/>
                <w:spacing w:val="-1"/>
                <w:lang w:val="el-GR"/>
              </w:rPr>
              <w:t>Τ</w:t>
            </w:r>
            <w:r w:rsidRPr="003B5CF3">
              <w:rPr>
                <w:rFonts w:eastAsia="Calibri"/>
                <w:spacing w:val="1"/>
                <w:lang w:val="el-GR"/>
              </w:rPr>
              <w:t>μήμ</w:t>
            </w:r>
            <w:r w:rsidRPr="003B5CF3">
              <w:rPr>
                <w:rFonts w:eastAsia="Calibri"/>
                <w:lang w:val="el-GR"/>
              </w:rPr>
              <w:t>ατα</w:t>
            </w:r>
          </w:p>
        </w:tc>
        <w:tc>
          <w:tcPr>
            <w:tcW w:w="568" w:type="pct"/>
            <w:tcBorders>
              <w:top w:val="single" w:sz="5" w:space="0" w:color="000000"/>
              <w:left w:val="single" w:sz="5" w:space="0" w:color="000000"/>
              <w:bottom w:val="single" w:sz="5" w:space="0" w:color="000000"/>
              <w:right w:val="single" w:sz="5" w:space="0" w:color="000000"/>
            </w:tcBorders>
          </w:tcPr>
          <w:p w14:paraId="5113B58A" w14:textId="77777777" w:rsidR="00166347" w:rsidRPr="003B5CF3" w:rsidRDefault="00166347" w:rsidP="00DE073F">
            <w:pPr>
              <w:spacing w:before="9" w:line="200" w:lineRule="exact"/>
              <w:rPr>
                <w:lang w:val="el-GR"/>
              </w:rPr>
            </w:pPr>
          </w:p>
          <w:p w14:paraId="7C284C31" w14:textId="77777777" w:rsidR="00166347" w:rsidRPr="003B5CF3" w:rsidRDefault="00166347" w:rsidP="00DE073F">
            <w:pPr>
              <w:ind w:left="366"/>
              <w:rPr>
                <w:rFonts w:eastAsia="Calibri"/>
              </w:rPr>
            </w:pPr>
            <w:r w:rsidRPr="003B5CF3">
              <w:rPr>
                <w:rFonts w:eastAsia="Calibri"/>
                <w:b/>
                <w:spacing w:val="1"/>
              </w:rPr>
              <w:t>Ν</w:t>
            </w:r>
            <w:r w:rsidRPr="003B5CF3">
              <w:rPr>
                <w:rFonts w:eastAsia="Calibri"/>
                <w:b/>
                <w:spacing w:val="-1"/>
              </w:rPr>
              <w:t>Α</w:t>
            </w:r>
            <w:r w:rsidRPr="003B5CF3">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30FFE492" w14:textId="77777777" w:rsidR="00166347" w:rsidRPr="003B5CF3" w:rsidRDefault="00166347" w:rsidP="00DE073F"/>
        </w:tc>
        <w:tc>
          <w:tcPr>
            <w:tcW w:w="1046" w:type="pct"/>
            <w:tcBorders>
              <w:top w:val="single" w:sz="5" w:space="0" w:color="000000"/>
              <w:left w:val="single" w:sz="5" w:space="0" w:color="000000"/>
              <w:bottom w:val="single" w:sz="5" w:space="0" w:color="000000"/>
              <w:right w:val="single" w:sz="5" w:space="0" w:color="000000"/>
            </w:tcBorders>
          </w:tcPr>
          <w:p w14:paraId="63F076C0" w14:textId="77777777" w:rsidR="00166347" w:rsidRPr="003B5CF3" w:rsidRDefault="00166347" w:rsidP="00DE073F"/>
        </w:tc>
      </w:tr>
      <w:tr w:rsidR="00166347" w:rsidRPr="003B5CF3" w14:paraId="1A5D7F76" w14:textId="77777777" w:rsidTr="00DC273B">
        <w:trPr>
          <w:trHeight w:hRule="exact" w:val="976"/>
        </w:trPr>
        <w:tc>
          <w:tcPr>
            <w:tcW w:w="289" w:type="pct"/>
            <w:tcBorders>
              <w:top w:val="single" w:sz="5" w:space="0" w:color="000000"/>
              <w:left w:val="single" w:sz="5" w:space="0" w:color="000000"/>
              <w:bottom w:val="single" w:sz="5" w:space="0" w:color="000000"/>
              <w:right w:val="single" w:sz="5" w:space="0" w:color="000000"/>
            </w:tcBorders>
          </w:tcPr>
          <w:p w14:paraId="317EA7BE" w14:textId="77777777" w:rsidR="00166347" w:rsidRPr="00B76B6C" w:rsidRDefault="00166347" w:rsidP="00DE073F">
            <w:pPr>
              <w:spacing w:before="4" w:line="220" w:lineRule="exact"/>
            </w:pPr>
          </w:p>
          <w:p w14:paraId="62F5ECB4" w14:textId="77777777" w:rsidR="00166347" w:rsidRPr="00E47D79" w:rsidRDefault="00166347" w:rsidP="00DE073F">
            <w:pPr>
              <w:ind w:left="49"/>
              <w:rPr>
                <w:rFonts w:eastAsia="Calibri"/>
              </w:rPr>
            </w:pPr>
            <w:r w:rsidRPr="00E47D79">
              <w:rPr>
                <w:rFonts w:eastAsia="Calibri"/>
                <w:b/>
              </w:rPr>
              <w:t>5.</w:t>
            </w:r>
          </w:p>
        </w:tc>
        <w:tc>
          <w:tcPr>
            <w:tcW w:w="2485" w:type="pct"/>
            <w:tcBorders>
              <w:top w:val="single" w:sz="5" w:space="0" w:color="000000"/>
              <w:left w:val="single" w:sz="5" w:space="0" w:color="000000"/>
              <w:bottom w:val="single" w:sz="5" w:space="0" w:color="000000"/>
              <w:right w:val="single" w:sz="5" w:space="0" w:color="000000"/>
            </w:tcBorders>
          </w:tcPr>
          <w:p w14:paraId="0F869693" w14:textId="77777777" w:rsidR="00166347" w:rsidRPr="00E47D79" w:rsidRDefault="00166347" w:rsidP="009F72FC">
            <w:pPr>
              <w:spacing w:before="65" w:line="276" w:lineRule="auto"/>
              <w:ind w:left="52" w:right="948"/>
              <w:jc w:val="left"/>
              <w:rPr>
                <w:rFonts w:eastAsia="Calibri"/>
                <w:lang w:val="el-GR"/>
              </w:rPr>
            </w:pPr>
            <w:r w:rsidRPr="00E47D79">
              <w:rPr>
                <w:rFonts w:eastAsia="Calibri"/>
                <w:lang w:val="el-GR"/>
              </w:rPr>
              <w:t>Συ</w:t>
            </w:r>
            <w:r w:rsidRPr="00E47D79">
              <w:rPr>
                <w:rFonts w:eastAsia="Calibri"/>
                <w:spacing w:val="-1"/>
                <w:lang w:val="el-GR"/>
              </w:rPr>
              <w:t>ν</w:t>
            </w:r>
            <w:r w:rsidRPr="00E47D79">
              <w:rPr>
                <w:rFonts w:eastAsia="Calibri"/>
                <w:lang w:val="el-GR"/>
              </w:rPr>
              <w:t>ο</w:t>
            </w:r>
            <w:r w:rsidRPr="00E47D79">
              <w:rPr>
                <w:rFonts w:eastAsia="Calibri"/>
                <w:spacing w:val="-1"/>
                <w:lang w:val="el-GR"/>
              </w:rPr>
              <w:t>λ</w:t>
            </w:r>
            <w:r w:rsidRPr="00E47D79">
              <w:rPr>
                <w:rFonts w:eastAsia="Calibri"/>
                <w:lang w:val="el-GR"/>
              </w:rPr>
              <w:t>ικ</w:t>
            </w:r>
            <w:r w:rsidRPr="00E47D79">
              <w:rPr>
                <w:rFonts w:eastAsia="Calibri"/>
                <w:spacing w:val="1"/>
                <w:lang w:val="el-GR"/>
              </w:rPr>
              <w:t>έ</w:t>
            </w:r>
            <w:r w:rsidRPr="00E47D79">
              <w:rPr>
                <w:rFonts w:eastAsia="Calibri"/>
                <w:lang w:val="el-GR"/>
              </w:rPr>
              <w:t>ς</w:t>
            </w:r>
            <w:r w:rsidRPr="00E47D79">
              <w:rPr>
                <w:rFonts w:eastAsia="Calibri"/>
                <w:spacing w:val="-8"/>
                <w:lang w:val="el-GR"/>
              </w:rPr>
              <w:t xml:space="preserve"> </w:t>
            </w:r>
            <w:r w:rsidRPr="00E47D79">
              <w:rPr>
                <w:rFonts w:eastAsia="Calibri"/>
                <w:spacing w:val="1"/>
                <w:lang w:val="el-GR"/>
              </w:rPr>
              <w:t>ώ</w:t>
            </w:r>
            <w:r w:rsidRPr="00E47D79">
              <w:rPr>
                <w:rFonts w:eastAsia="Calibri"/>
                <w:lang w:val="el-GR"/>
              </w:rPr>
              <w:t>ρ</w:t>
            </w:r>
            <w:r w:rsidRPr="00E47D79">
              <w:rPr>
                <w:rFonts w:eastAsia="Calibri"/>
                <w:spacing w:val="2"/>
                <w:lang w:val="el-GR"/>
              </w:rPr>
              <w:t>ε</w:t>
            </w:r>
            <w:r w:rsidRPr="00E47D79">
              <w:rPr>
                <w:rFonts w:eastAsia="Calibri"/>
                <w:lang w:val="el-GR"/>
              </w:rPr>
              <w:t>ς</w:t>
            </w:r>
            <w:r w:rsidRPr="00E47D79">
              <w:rPr>
                <w:rFonts w:eastAsia="Calibri"/>
                <w:spacing w:val="-4"/>
                <w:lang w:val="el-GR"/>
              </w:rPr>
              <w:t xml:space="preserve"> </w:t>
            </w:r>
            <w:r w:rsidR="009F72FC">
              <w:rPr>
                <w:rFonts w:eastAsia="Calibri"/>
                <w:spacing w:val="-4"/>
                <w:lang w:val="el-GR"/>
              </w:rPr>
              <w:t>κ</w:t>
            </w:r>
            <w:r w:rsidRPr="00E47D79">
              <w:rPr>
                <w:rFonts w:eastAsia="Calibri"/>
                <w:lang w:val="el-GR"/>
              </w:rPr>
              <w:t>ατ</w:t>
            </w:r>
            <w:r w:rsidRPr="00E47D79">
              <w:rPr>
                <w:rFonts w:eastAsia="Calibri"/>
                <w:spacing w:val="2"/>
                <w:lang w:val="el-GR"/>
              </w:rPr>
              <w:t>ά</w:t>
            </w:r>
            <w:r w:rsidRPr="00E47D79">
              <w:rPr>
                <w:rFonts w:eastAsia="Calibri"/>
                <w:lang w:val="el-GR"/>
              </w:rPr>
              <w:t>ρ</w:t>
            </w:r>
            <w:r w:rsidRPr="00E47D79">
              <w:rPr>
                <w:rFonts w:eastAsia="Calibri"/>
                <w:spacing w:val="-1"/>
                <w:lang w:val="el-GR"/>
              </w:rPr>
              <w:t>τ</w:t>
            </w:r>
            <w:r w:rsidRPr="00E47D79">
              <w:rPr>
                <w:rFonts w:eastAsia="Calibri"/>
                <w:lang w:val="el-GR"/>
              </w:rPr>
              <w:t>ισης/</w:t>
            </w:r>
            <w:r w:rsidRPr="00E47D79">
              <w:rPr>
                <w:rFonts w:eastAsia="Calibri"/>
                <w:spacing w:val="2"/>
                <w:lang w:val="el-GR"/>
              </w:rPr>
              <w:t>ε</w:t>
            </w:r>
            <w:r w:rsidRPr="00E47D79">
              <w:rPr>
                <w:rFonts w:eastAsia="Calibri"/>
                <w:lang w:val="el-GR"/>
              </w:rPr>
              <w:t>κ</w:t>
            </w:r>
            <w:r w:rsidRPr="00E47D79">
              <w:rPr>
                <w:rFonts w:eastAsia="Calibri"/>
                <w:spacing w:val="1"/>
                <w:lang w:val="el-GR"/>
              </w:rPr>
              <w:t>π</w:t>
            </w:r>
            <w:r w:rsidRPr="00E47D79">
              <w:rPr>
                <w:rFonts w:eastAsia="Calibri"/>
                <w:lang w:val="el-GR"/>
              </w:rPr>
              <w:t xml:space="preserve">αίδευσης </w:t>
            </w:r>
            <w:proofErr w:type="spellStart"/>
            <w:r w:rsidRPr="00E47D79">
              <w:rPr>
                <w:rFonts w:eastAsia="Calibri"/>
                <w:lang w:val="el-GR"/>
              </w:rPr>
              <w:t>σε</w:t>
            </w:r>
            <w:r w:rsidRPr="00E47D79">
              <w:rPr>
                <w:rFonts w:eastAsia="Calibri"/>
                <w:spacing w:val="1"/>
                <w:lang w:val="el-GR"/>
              </w:rPr>
              <w:t>μ</w:t>
            </w:r>
            <w:r w:rsidRPr="00E47D79">
              <w:rPr>
                <w:rFonts w:eastAsia="Calibri"/>
                <w:lang w:val="el-GR"/>
              </w:rPr>
              <w:t>ι</w:t>
            </w:r>
            <w:r w:rsidRPr="00E47D79">
              <w:rPr>
                <w:rFonts w:eastAsia="Calibri"/>
                <w:spacing w:val="-1"/>
                <w:lang w:val="el-GR"/>
              </w:rPr>
              <w:t>ν</w:t>
            </w:r>
            <w:r w:rsidRPr="00E47D79">
              <w:rPr>
                <w:rFonts w:eastAsia="Calibri"/>
                <w:lang w:val="el-GR"/>
              </w:rPr>
              <w:t>α</w:t>
            </w:r>
            <w:r w:rsidRPr="00E47D79">
              <w:rPr>
                <w:rFonts w:eastAsia="Calibri"/>
                <w:spacing w:val="-1"/>
                <w:lang w:val="el-GR"/>
              </w:rPr>
              <w:t>ρ</w:t>
            </w:r>
            <w:r w:rsidRPr="00E47D79">
              <w:rPr>
                <w:rFonts w:eastAsia="Calibri"/>
                <w:lang w:val="el-GR"/>
              </w:rPr>
              <w:t>ιακ</w:t>
            </w:r>
            <w:r w:rsidRPr="00E47D79">
              <w:rPr>
                <w:rFonts w:eastAsia="Calibri"/>
                <w:spacing w:val="1"/>
                <w:lang w:val="el-GR"/>
              </w:rPr>
              <w:t>ο</w:t>
            </w:r>
            <w:r w:rsidRPr="00E47D79">
              <w:rPr>
                <w:rFonts w:eastAsia="Calibri"/>
                <w:lang w:val="el-GR"/>
              </w:rPr>
              <w:t>ύ</w:t>
            </w:r>
            <w:proofErr w:type="spellEnd"/>
            <w:r w:rsidRPr="00E47D79">
              <w:rPr>
                <w:rFonts w:eastAsia="Calibri"/>
                <w:spacing w:val="-11"/>
                <w:lang w:val="el-GR"/>
              </w:rPr>
              <w:t xml:space="preserve"> </w:t>
            </w:r>
            <w:r w:rsidR="00DC273B" w:rsidRPr="00E47D79">
              <w:rPr>
                <w:rFonts w:eastAsia="Calibri"/>
                <w:spacing w:val="-11"/>
                <w:lang w:val="el-GR"/>
              </w:rPr>
              <w:t>τύπου (</w:t>
            </w:r>
            <w:proofErr w:type="spellStart"/>
            <w:r w:rsidR="00DC273B" w:rsidRPr="00E47D79">
              <w:rPr>
                <w:rFonts w:eastAsia="Calibri"/>
                <w:lang w:val="el-GR"/>
              </w:rPr>
              <w:t>webinars</w:t>
            </w:r>
            <w:proofErr w:type="spellEnd"/>
            <w:r w:rsidR="00DC273B" w:rsidRPr="00E47D79">
              <w:rPr>
                <w:rFonts w:eastAsia="Calibri"/>
                <w:lang w:val="el-GR"/>
              </w:rPr>
              <w:t xml:space="preserve">) </w:t>
            </w:r>
            <w:r w:rsidRPr="00E47D79">
              <w:rPr>
                <w:rFonts w:eastAsia="Calibri"/>
                <w:lang w:val="el-GR"/>
              </w:rPr>
              <w:t>σε</w:t>
            </w:r>
            <w:r w:rsidRPr="00E47D79">
              <w:rPr>
                <w:rFonts w:eastAsia="Calibri"/>
                <w:spacing w:val="-2"/>
                <w:lang w:val="el-GR"/>
              </w:rPr>
              <w:t xml:space="preserve"> </w:t>
            </w:r>
            <w:r w:rsidRPr="00E47D79">
              <w:rPr>
                <w:rFonts w:eastAsia="Calibri"/>
                <w:spacing w:val="1"/>
                <w:lang w:val="el-GR"/>
              </w:rPr>
              <w:t>ώ</w:t>
            </w:r>
            <w:r w:rsidRPr="00E47D79">
              <w:rPr>
                <w:rFonts w:eastAsia="Calibri"/>
                <w:lang w:val="el-GR"/>
              </w:rPr>
              <w:t>ρες</w:t>
            </w:r>
            <w:r w:rsidRPr="00E47D79">
              <w:rPr>
                <w:rFonts w:eastAsia="Calibri"/>
                <w:spacing w:val="-2"/>
                <w:lang w:val="el-GR"/>
              </w:rPr>
              <w:t xml:space="preserve"> </w:t>
            </w:r>
            <w:r w:rsidRPr="00E47D79">
              <w:rPr>
                <w:rFonts w:eastAsia="Calibri"/>
                <w:lang w:val="el-GR"/>
              </w:rPr>
              <w:t>ε</w:t>
            </w:r>
            <w:r w:rsidRPr="00E47D79">
              <w:rPr>
                <w:rFonts w:eastAsia="Calibri"/>
                <w:spacing w:val="1"/>
                <w:lang w:val="el-GR"/>
              </w:rPr>
              <w:t>κ</w:t>
            </w:r>
            <w:r w:rsidRPr="00E47D79">
              <w:rPr>
                <w:rFonts w:eastAsia="Calibri"/>
                <w:lang w:val="el-GR"/>
              </w:rPr>
              <w:t>πα</w:t>
            </w:r>
            <w:r w:rsidRPr="00E47D79">
              <w:rPr>
                <w:rFonts w:eastAsia="Calibri"/>
                <w:spacing w:val="1"/>
                <w:lang w:val="el-GR"/>
              </w:rPr>
              <w:t>ι</w:t>
            </w:r>
            <w:r w:rsidRPr="00E47D79">
              <w:rPr>
                <w:rFonts w:eastAsia="Calibri"/>
                <w:spacing w:val="-1"/>
                <w:lang w:val="el-GR"/>
              </w:rPr>
              <w:t>δ</w:t>
            </w:r>
            <w:r w:rsidRPr="00E47D79">
              <w:rPr>
                <w:rFonts w:eastAsia="Calibri"/>
                <w:lang w:val="el-GR"/>
              </w:rPr>
              <w:t>ευτή</w:t>
            </w:r>
          </w:p>
        </w:tc>
        <w:tc>
          <w:tcPr>
            <w:tcW w:w="568" w:type="pct"/>
            <w:tcBorders>
              <w:top w:val="single" w:sz="5" w:space="0" w:color="000000"/>
              <w:left w:val="single" w:sz="5" w:space="0" w:color="000000"/>
              <w:bottom w:val="single" w:sz="5" w:space="0" w:color="000000"/>
              <w:right w:val="single" w:sz="5" w:space="0" w:color="000000"/>
            </w:tcBorders>
          </w:tcPr>
          <w:p w14:paraId="394B4F6F" w14:textId="77777777" w:rsidR="00166347" w:rsidRPr="00E47D79" w:rsidRDefault="00166347" w:rsidP="00DE073F">
            <w:pPr>
              <w:spacing w:before="15" w:line="200" w:lineRule="exact"/>
              <w:rPr>
                <w:lang w:val="el-GR"/>
              </w:rPr>
            </w:pPr>
          </w:p>
          <w:p w14:paraId="19331A7C" w14:textId="77777777" w:rsidR="00166347" w:rsidRPr="00E47D79" w:rsidRDefault="00166347" w:rsidP="00DE073F">
            <w:pPr>
              <w:ind w:left="294"/>
              <w:rPr>
                <w:rFonts w:eastAsia="Calibri"/>
                <w:lang w:val="en-US"/>
              </w:rPr>
            </w:pPr>
            <w:r w:rsidRPr="00E47D79">
              <w:rPr>
                <w:rFonts w:eastAsia="Calibri"/>
                <w:b/>
              </w:rPr>
              <w:t>≥</w:t>
            </w:r>
            <w:r w:rsidRPr="00E47D79">
              <w:rPr>
                <w:rFonts w:eastAsia="Calibri"/>
                <w:b/>
                <w:spacing w:val="-1"/>
              </w:rPr>
              <w:t xml:space="preserve"> </w:t>
            </w:r>
            <w:r w:rsidR="003C4A76" w:rsidRPr="00E47D79">
              <w:rPr>
                <w:rFonts w:eastAsia="Calibri"/>
                <w:b/>
                <w:spacing w:val="-1"/>
                <w:lang w:val="en-US"/>
              </w:rPr>
              <w:t>1625</w:t>
            </w:r>
          </w:p>
        </w:tc>
        <w:tc>
          <w:tcPr>
            <w:tcW w:w="612" w:type="pct"/>
            <w:tcBorders>
              <w:top w:val="single" w:sz="5" w:space="0" w:color="000000"/>
              <w:left w:val="single" w:sz="5" w:space="0" w:color="000000"/>
              <w:bottom w:val="single" w:sz="5" w:space="0" w:color="000000"/>
              <w:right w:val="single" w:sz="5" w:space="0" w:color="000000"/>
            </w:tcBorders>
          </w:tcPr>
          <w:p w14:paraId="588BD39F" w14:textId="77777777" w:rsidR="00166347" w:rsidRPr="003B5CF3" w:rsidRDefault="00166347" w:rsidP="00DE073F"/>
        </w:tc>
        <w:tc>
          <w:tcPr>
            <w:tcW w:w="1046" w:type="pct"/>
            <w:tcBorders>
              <w:top w:val="single" w:sz="5" w:space="0" w:color="000000"/>
              <w:left w:val="single" w:sz="5" w:space="0" w:color="000000"/>
              <w:bottom w:val="single" w:sz="5" w:space="0" w:color="000000"/>
              <w:right w:val="single" w:sz="5" w:space="0" w:color="000000"/>
            </w:tcBorders>
          </w:tcPr>
          <w:p w14:paraId="07426D08" w14:textId="77777777" w:rsidR="00166347" w:rsidRPr="003B5CF3" w:rsidRDefault="00166347" w:rsidP="00DE073F"/>
        </w:tc>
      </w:tr>
      <w:tr w:rsidR="00166347" w:rsidRPr="003B5CF3" w14:paraId="2FAE9E6E" w14:textId="77777777" w:rsidTr="003C4A76">
        <w:trPr>
          <w:trHeight w:hRule="exact" w:val="685"/>
        </w:trPr>
        <w:tc>
          <w:tcPr>
            <w:tcW w:w="289" w:type="pct"/>
            <w:tcBorders>
              <w:top w:val="single" w:sz="5" w:space="0" w:color="000000"/>
              <w:left w:val="single" w:sz="5" w:space="0" w:color="000000"/>
              <w:bottom w:val="single" w:sz="5" w:space="0" w:color="000000"/>
              <w:right w:val="single" w:sz="5" w:space="0" w:color="000000"/>
            </w:tcBorders>
          </w:tcPr>
          <w:p w14:paraId="0FEF8426" w14:textId="77777777" w:rsidR="00166347" w:rsidRPr="00B76B6C" w:rsidRDefault="00166347" w:rsidP="00DE073F">
            <w:pPr>
              <w:spacing w:before="19" w:line="200" w:lineRule="exact"/>
            </w:pPr>
          </w:p>
          <w:p w14:paraId="72AD54B5" w14:textId="77777777" w:rsidR="00166347" w:rsidRPr="00B76B6C" w:rsidRDefault="00166347" w:rsidP="00DE073F">
            <w:pPr>
              <w:ind w:left="49"/>
              <w:rPr>
                <w:rFonts w:eastAsia="Calibri"/>
              </w:rPr>
            </w:pPr>
            <w:r w:rsidRPr="00B76B6C">
              <w:rPr>
                <w:rFonts w:eastAsia="Calibri"/>
                <w:b/>
              </w:rPr>
              <w:t>8.</w:t>
            </w:r>
          </w:p>
        </w:tc>
        <w:tc>
          <w:tcPr>
            <w:tcW w:w="2485" w:type="pct"/>
            <w:tcBorders>
              <w:top w:val="single" w:sz="5" w:space="0" w:color="000000"/>
              <w:left w:val="single" w:sz="5" w:space="0" w:color="000000"/>
              <w:bottom w:val="single" w:sz="5" w:space="0" w:color="000000"/>
              <w:right w:val="single" w:sz="5" w:space="0" w:color="000000"/>
            </w:tcBorders>
          </w:tcPr>
          <w:p w14:paraId="7E9798B7" w14:textId="77777777" w:rsidR="00166347" w:rsidRPr="00B76B6C" w:rsidRDefault="00166347" w:rsidP="009F72FC">
            <w:pPr>
              <w:spacing w:before="60"/>
              <w:ind w:left="52"/>
              <w:jc w:val="left"/>
              <w:rPr>
                <w:rFonts w:eastAsia="Calibri"/>
                <w:lang w:val="el-GR"/>
              </w:rPr>
            </w:pPr>
            <w:r w:rsidRPr="00B76B6C">
              <w:rPr>
                <w:rFonts w:eastAsia="Calibri"/>
                <w:spacing w:val="1"/>
                <w:lang w:val="el-GR"/>
              </w:rPr>
              <w:t>Π</w:t>
            </w:r>
            <w:r w:rsidRPr="00B76B6C">
              <w:rPr>
                <w:rFonts w:eastAsia="Calibri"/>
                <w:spacing w:val="-1"/>
                <w:lang w:val="el-GR"/>
              </w:rPr>
              <w:t>λ</w:t>
            </w:r>
            <w:r w:rsidRPr="00B76B6C">
              <w:rPr>
                <w:rFonts w:eastAsia="Calibri"/>
                <w:spacing w:val="1"/>
                <w:lang w:val="el-GR"/>
              </w:rPr>
              <w:t>ή</w:t>
            </w:r>
            <w:r w:rsidRPr="00B76B6C">
              <w:rPr>
                <w:rFonts w:eastAsia="Calibri"/>
                <w:lang w:val="el-GR"/>
              </w:rPr>
              <w:t>ρες</w:t>
            </w:r>
            <w:r w:rsidRPr="00B76B6C">
              <w:rPr>
                <w:rFonts w:eastAsia="Calibri"/>
                <w:spacing w:val="-6"/>
                <w:lang w:val="el-GR"/>
              </w:rPr>
              <w:t xml:space="preserve"> </w:t>
            </w:r>
            <w:r w:rsidRPr="00B76B6C">
              <w:rPr>
                <w:rFonts w:eastAsia="Calibri"/>
                <w:lang w:val="el-GR"/>
              </w:rPr>
              <w:t>ε</w:t>
            </w:r>
            <w:r w:rsidRPr="00B76B6C">
              <w:rPr>
                <w:rFonts w:eastAsia="Calibri"/>
                <w:spacing w:val="1"/>
                <w:lang w:val="el-GR"/>
              </w:rPr>
              <w:t>κ</w:t>
            </w:r>
            <w:r w:rsidRPr="00B76B6C">
              <w:rPr>
                <w:rFonts w:eastAsia="Calibri"/>
                <w:lang w:val="el-GR"/>
              </w:rPr>
              <w:t>πα</w:t>
            </w:r>
            <w:r w:rsidRPr="00B76B6C">
              <w:rPr>
                <w:rFonts w:eastAsia="Calibri"/>
                <w:spacing w:val="1"/>
                <w:lang w:val="el-GR"/>
              </w:rPr>
              <w:t>ι</w:t>
            </w:r>
            <w:r w:rsidRPr="00B76B6C">
              <w:rPr>
                <w:rFonts w:eastAsia="Calibri"/>
                <w:spacing w:val="-1"/>
                <w:lang w:val="el-GR"/>
              </w:rPr>
              <w:t>δ</w:t>
            </w:r>
            <w:r w:rsidRPr="00B76B6C">
              <w:rPr>
                <w:rFonts w:eastAsia="Calibri"/>
                <w:lang w:val="el-GR"/>
              </w:rPr>
              <w:t>ε</w:t>
            </w:r>
            <w:r w:rsidRPr="00B76B6C">
              <w:rPr>
                <w:rFonts w:eastAsia="Calibri"/>
                <w:spacing w:val="3"/>
                <w:lang w:val="el-GR"/>
              </w:rPr>
              <w:t>υ</w:t>
            </w:r>
            <w:r w:rsidRPr="00B76B6C">
              <w:rPr>
                <w:rFonts w:eastAsia="Calibri"/>
                <w:lang w:val="el-GR"/>
              </w:rPr>
              <w:t>τι</w:t>
            </w:r>
            <w:r w:rsidRPr="00B76B6C">
              <w:rPr>
                <w:rFonts w:eastAsia="Calibri"/>
                <w:spacing w:val="1"/>
                <w:lang w:val="el-GR"/>
              </w:rPr>
              <w:t>κ</w:t>
            </w:r>
            <w:r w:rsidRPr="00B76B6C">
              <w:rPr>
                <w:rFonts w:eastAsia="Calibri"/>
                <w:lang w:val="el-GR"/>
              </w:rPr>
              <w:t>ό</w:t>
            </w:r>
            <w:r w:rsidRPr="00B76B6C">
              <w:rPr>
                <w:rFonts w:eastAsia="Calibri"/>
                <w:spacing w:val="-11"/>
                <w:lang w:val="el-GR"/>
              </w:rPr>
              <w:t xml:space="preserve"> </w:t>
            </w:r>
            <w:r w:rsidRPr="00B76B6C">
              <w:rPr>
                <w:rFonts w:eastAsia="Calibri"/>
                <w:lang w:val="el-GR"/>
              </w:rPr>
              <w:t>υ</w:t>
            </w:r>
            <w:r w:rsidRPr="00B76B6C">
              <w:rPr>
                <w:rFonts w:eastAsia="Calibri"/>
                <w:spacing w:val="-1"/>
                <w:lang w:val="el-GR"/>
              </w:rPr>
              <w:t>λ</w:t>
            </w:r>
            <w:r w:rsidRPr="00B76B6C">
              <w:rPr>
                <w:rFonts w:eastAsia="Calibri"/>
                <w:lang w:val="el-GR"/>
              </w:rPr>
              <w:t>ικό</w:t>
            </w:r>
            <w:r w:rsidRPr="00B76B6C">
              <w:rPr>
                <w:rFonts w:eastAsia="Calibri"/>
                <w:spacing w:val="-4"/>
                <w:lang w:val="el-GR"/>
              </w:rPr>
              <w:t xml:space="preserve"> </w:t>
            </w:r>
            <w:r w:rsidRPr="00B76B6C">
              <w:rPr>
                <w:rFonts w:eastAsia="Calibri"/>
                <w:lang w:val="el-GR"/>
              </w:rPr>
              <w:t>(</w:t>
            </w:r>
            <w:r w:rsidRPr="00B76B6C">
              <w:rPr>
                <w:rFonts w:eastAsia="Calibri"/>
                <w:spacing w:val="2"/>
                <w:lang w:val="el-GR"/>
              </w:rPr>
              <w:t>σ</w:t>
            </w:r>
            <w:r w:rsidRPr="00B76B6C">
              <w:rPr>
                <w:rFonts w:eastAsia="Calibri"/>
                <w:lang w:val="el-GR"/>
              </w:rPr>
              <w:t>τ</w:t>
            </w:r>
            <w:r w:rsidRPr="00B76B6C">
              <w:rPr>
                <w:rFonts w:eastAsia="Calibri"/>
                <w:spacing w:val="1"/>
                <w:lang w:val="el-GR"/>
              </w:rPr>
              <w:t>η</w:t>
            </w:r>
            <w:r w:rsidRPr="00B76B6C">
              <w:rPr>
                <w:rFonts w:eastAsia="Calibri"/>
                <w:lang w:val="el-GR"/>
              </w:rPr>
              <w:t>ν</w:t>
            </w:r>
            <w:r w:rsidRPr="00B76B6C">
              <w:rPr>
                <w:rFonts w:eastAsia="Calibri"/>
                <w:spacing w:val="-5"/>
                <w:lang w:val="el-GR"/>
              </w:rPr>
              <w:t xml:space="preserve"> </w:t>
            </w:r>
            <w:r w:rsidRPr="00B76B6C">
              <w:rPr>
                <w:rFonts w:eastAsia="Calibri"/>
                <w:spacing w:val="1"/>
                <w:lang w:val="el-GR"/>
              </w:rPr>
              <w:t>ε</w:t>
            </w:r>
            <w:r w:rsidRPr="00B76B6C">
              <w:rPr>
                <w:rFonts w:eastAsia="Calibri"/>
                <w:spacing w:val="-1"/>
                <w:lang w:val="el-GR"/>
              </w:rPr>
              <w:t>λλ</w:t>
            </w:r>
            <w:r w:rsidRPr="00B76B6C">
              <w:rPr>
                <w:rFonts w:eastAsia="Calibri"/>
                <w:spacing w:val="3"/>
                <w:lang w:val="el-GR"/>
              </w:rPr>
              <w:t>η</w:t>
            </w:r>
            <w:r w:rsidRPr="00B76B6C">
              <w:rPr>
                <w:rFonts w:eastAsia="Calibri"/>
                <w:spacing w:val="-1"/>
                <w:lang w:val="el-GR"/>
              </w:rPr>
              <w:t>ν</w:t>
            </w:r>
            <w:r w:rsidRPr="00B76B6C">
              <w:rPr>
                <w:rFonts w:eastAsia="Calibri"/>
                <w:lang w:val="el-GR"/>
              </w:rPr>
              <w:t>ική</w:t>
            </w:r>
            <w:r w:rsidRPr="00B76B6C">
              <w:rPr>
                <w:rFonts w:eastAsia="Calibri"/>
                <w:spacing w:val="-6"/>
                <w:lang w:val="el-GR"/>
              </w:rPr>
              <w:t xml:space="preserve"> </w:t>
            </w:r>
            <w:r w:rsidRPr="00B76B6C">
              <w:rPr>
                <w:rFonts w:eastAsia="Calibri"/>
                <w:lang w:val="el-GR"/>
              </w:rPr>
              <w:t>γλώσ</w:t>
            </w:r>
            <w:r w:rsidRPr="00B76B6C">
              <w:rPr>
                <w:rFonts w:eastAsia="Calibri"/>
                <w:spacing w:val="2"/>
                <w:lang w:val="el-GR"/>
              </w:rPr>
              <w:t>σ</w:t>
            </w:r>
            <w:r w:rsidRPr="00B76B6C">
              <w:rPr>
                <w:rFonts w:eastAsia="Calibri"/>
                <w:lang w:val="el-GR"/>
              </w:rPr>
              <w:t>α)</w:t>
            </w:r>
          </w:p>
        </w:tc>
        <w:tc>
          <w:tcPr>
            <w:tcW w:w="568" w:type="pct"/>
            <w:tcBorders>
              <w:top w:val="single" w:sz="5" w:space="0" w:color="000000"/>
              <w:left w:val="single" w:sz="5" w:space="0" w:color="000000"/>
              <w:bottom w:val="single" w:sz="5" w:space="0" w:color="000000"/>
              <w:right w:val="single" w:sz="5" w:space="0" w:color="000000"/>
            </w:tcBorders>
          </w:tcPr>
          <w:p w14:paraId="18CA9327" w14:textId="77777777" w:rsidR="00166347" w:rsidRPr="003B5CF3" w:rsidRDefault="00166347" w:rsidP="00DE073F">
            <w:pPr>
              <w:spacing w:before="9" w:line="200" w:lineRule="exact"/>
              <w:rPr>
                <w:lang w:val="el-GR"/>
              </w:rPr>
            </w:pPr>
          </w:p>
          <w:p w14:paraId="2E7BFD96" w14:textId="77777777" w:rsidR="00166347" w:rsidRPr="003B5CF3" w:rsidRDefault="00166347" w:rsidP="00DE073F">
            <w:pPr>
              <w:ind w:left="366"/>
              <w:rPr>
                <w:rFonts w:eastAsia="Calibri"/>
              </w:rPr>
            </w:pPr>
            <w:r w:rsidRPr="003B5CF3">
              <w:rPr>
                <w:rFonts w:eastAsia="Calibri"/>
                <w:b/>
                <w:spacing w:val="1"/>
              </w:rPr>
              <w:t>Ν</w:t>
            </w:r>
            <w:r w:rsidRPr="003B5CF3">
              <w:rPr>
                <w:rFonts w:eastAsia="Calibri"/>
                <w:b/>
                <w:spacing w:val="-1"/>
              </w:rPr>
              <w:t>Α</w:t>
            </w:r>
            <w:r w:rsidRPr="003B5CF3">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65BC22BB" w14:textId="77777777" w:rsidR="00166347" w:rsidRPr="003B5CF3" w:rsidRDefault="00166347" w:rsidP="00DE073F"/>
        </w:tc>
        <w:tc>
          <w:tcPr>
            <w:tcW w:w="1046" w:type="pct"/>
            <w:tcBorders>
              <w:top w:val="single" w:sz="5" w:space="0" w:color="000000"/>
              <w:left w:val="single" w:sz="5" w:space="0" w:color="000000"/>
              <w:bottom w:val="single" w:sz="5" w:space="0" w:color="000000"/>
              <w:right w:val="single" w:sz="5" w:space="0" w:color="000000"/>
            </w:tcBorders>
          </w:tcPr>
          <w:p w14:paraId="7D8D4575" w14:textId="77777777" w:rsidR="00166347" w:rsidRPr="003B5CF3" w:rsidRDefault="00166347" w:rsidP="00DE073F"/>
        </w:tc>
      </w:tr>
      <w:tr w:rsidR="003C4A76" w:rsidRPr="003C4A76" w14:paraId="22B3EA8B" w14:textId="77777777" w:rsidTr="003C4A76">
        <w:trPr>
          <w:trHeight w:hRule="exact" w:val="1408"/>
        </w:trPr>
        <w:tc>
          <w:tcPr>
            <w:tcW w:w="289" w:type="pct"/>
            <w:tcBorders>
              <w:top w:val="single" w:sz="5" w:space="0" w:color="000000"/>
              <w:left w:val="single" w:sz="5" w:space="0" w:color="000000"/>
              <w:bottom w:val="single" w:sz="5" w:space="0" w:color="000000"/>
              <w:right w:val="single" w:sz="5" w:space="0" w:color="000000"/>
            </w:tcBorders>
            <w:vAlign w:val="bottom"/>
          </w:tcPr>
          <w:p w14:paraId="59009E6D" w14:textId="77777777" w:rsidR="003C4A76" w:rsidRPr="00B76B6C" w:rsidRDefault="003C4A76" w:rsidP="003C4A76">
            <w:pPr>
              <w:spacing w:before="19" w:line="200" w:lineRule="exact"/>
              <w:jc w:val="left"/>
              <w:rPr>
                <w:b/>
                <w:lang w:val="el-GR"/>
              </w:rPr>
            </w:pPr>
            <w:r w:rsidRPr="00B76B6C">
              <w:rPr>
                <w:b/>
                <w:lang w:val="el-GR"/>
              </w:rPr>
              <w:t>9.</w:t>
            </w:r>
          </w:p>
        </w:tc>
        <w:tc>
          <w:tcPr>
            <w:tcW w:w="2485" w:type="pct"/>
            <w:tcBorders>
              <w:top w:val="single" w:sz="5" w:space="0" w:color="000000"/>
              <w:left w:val="single" w:sz="5" w:space="0" w:color="000000"/>
              <w:bottom w:val="single" w:sz="5" w:space="0" w:color="000000"/>
              <w:right w:val="single" w:sz="5" w:space="0" w:color="000000"/>
            </w:tcBorders>
          </w:tcPr>
          <w:p w14:paraId="07CAABD8" w14:textId="77777777" w:rsidR="003C4A76" w:rsidRPr="00B76B6C" w:rsidRDefault="003C4A76" w:rsidP="009F72FC">
            <w:pPr>
              <w:spacing w:before="60"/>
              <w:ind w:left="52"/>
              <w:jc w:val="left"/>
              <w:rPr>
                <w:rFonts w:eastAsia="Calibri"/>
                <w:spacing w:val="1"/>
                <w:lang w:val="el-GR"/>
              </w:rPr>
            </w:pPr>
            <w:r w:rsidRPr="00B76B6C">
              <w:rPr>
                <w:lang w:val="el-GR"/>
              </w:rPr>
              <w:t xml:space="preserve">Παροχή ολιγόλεπτων εκπαιδευτικών </w:t>
            </w:r>
            <w:r w:rsidRPr="00B76B6C">
              <w:t>video</w:t>
            </w:r>
            <w:r w:rsidRPr="00B76B6C">
              <w:rPr>
                <w:lang w:val="el-GR"/>
              </w:rPr>
              <w:t>’</w:t>
            </w:r>
            <w:r w:rsidRPr="00B76B6C">
              <w:t>s</w:t>
            </w:r>
            <w:r w:rsidRPr="00B76B6C">
              <w:rPr>
                <w:lang w:val="el-GR"/>
              </w:rPr>
              <w:t xml:space="preserve"> για λειτουργικότητες οι οποίες θα αναμορφωθούν/υλοποιηθούν στο πλαίσιο του έργου με στόχο την εξοικείωσή των χρηστών στη νέα λειτουργικότητα.</w:t>
            </w:r>
          </w:p>
        </w:tc>
        <w:tc>
          <w:tcPr>
            <w:tcW w:w="568" w:type="pct"/>
            <w:tcBorders>
              <w:top w:val="single" w:sz="5" w:space="0" w:color="000000"/>
              <w:left w:val="single" w:sz="5" w:space="0" w:color="000000"/>
              <w:bottom w:val="single" w:sz="5" w:space="0" w:color="000000"/>
              <w:right w:val="single" w:sz="5" w:space="0" w:color="000000"/>
            </w:tcBorders>
            <w:vAlign w:val="center"/>
          </w:tcPr>
          <w:p w14:paraId="052F34B2" w14:textId="77777777" w:rsidR="003C4A76" w:rsidRPr="003B5CF3" w:rsidRDefault="003C4A76" w:rsidP="003C4A76">
            <w:pPr>
              <w:spacing w:before="9" w:line="200" w:lineRule="exact"/>
              <w:jc w:val="center"/>
              <w:rPr>
                <w:lang w:val="el-GR"/>
              </w:rPr>
            </w:pPr>
            <w:r w:rsidRPr="003B5CF3">
              <w:rPr>
                <w:rFonts w:eastAsia="Calibri"/>
                <w:b/>
                <w:spacing w:val="1"/>
              </w:rPr>
              <w:t>Ν</w:t>
            </w:r>
            <w:r w:rsidRPr="003B5CF3">
              <w:rPr>
                <w:rFonts w:eastAsia="Calibri"/>
                <w:b/>
                <w:spacing w:val="-1"/>
              </w:rPr>
              <w:t>Α</w:t>
            </w:r>
            <w:r w:rsidRPr="003B5CF3">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7F053F1E" w14:textId="77777777" w:rsidR="003C4A76" w:rsidRPr="003C4A76" w:rsidRDefault="003C4A76" w:rsidP="00DE073F">
            <w:pPr>
              <w:rPr>
                <w:lang w:val="el-GR"/>
              </w:rPr>
            </w:pPr>
          </w:p>
        </w:tc>
        <w:tc>
          <w:tcPr>
            <w:tcW w:w="1046" w:type="pct"/>
            <w:tcBorders>
              <w:top w:val="single" w:sz="5" w:space="0" w:color="000000"/>
              <w:left w:val="single" w:sz="5" w:space="0" w:color="000000"/>
              <w:bottom w:val="single" w:sz="5" w:space="0" w:color="000000"/>
              <w:right w:val="single" w:sz="5" w:space="0" w:color="000000"/>
            </w:tcBorders>
          </w:tcPr>
          <w:p w14:paraId="0753536B" w14:textId="77777777" w:rsidR="003C4A76" w:rsidRPr="003C4A76" w:rsidRDefault="003C4A76" w:rsidP="00DE073F">
            <w:pPr>
              <w:rPr>
                <w:lang w:val="el-GR"/>
              </w:rPr>
            </w:pPr>
          </w:p>
        </w:tc>
      </w:tr>
    </w:tbl>
    <w:p w14:paraId="6B399296" w14:textId="77777777" w:rsidR="00166347" w:rsidRDefault="00166347">
      <w:pPr>
        <w:suppressAutoHyphens w:val="0"/>
        <w:autoSpaceDE w:val="0"/>
        <w:spacing w:after="60"/>
        <w:rPr>
          <w:rFonts w:eastAsia="SimSun"/>
          <w:i/>
          <w:iCs/>
          <w:color w:val="5B9BD5"/>
          <w:lang w:val="el-GR"/>
        </w:rPr>
      </w:pPr>
    </w:p>
    <w:p w14:paraId="1AB97842" w14:textId="77777777" w:rsidR="00DC273B" w:rsidRDefault="00DC273B">
      <w:pPr>
        <w:suppressAutoHyphens w:val="0"/>
        <w:autoSpaceDE w:val="0"/>
        <w:spacing w:after="60"/>
        <w:rPr>
          <w:rFonts w:eastAsia="SimSun"/>
          <w:i/>
          <w:iCs/>
          <w:color w:val="5B9BD5"/>
          <w:lang w:val="el-GR"/>
        </w:rPr>
      </w:pPr>
    </w:p>
    <w:p w14:paraId="584747E1" w14:textId="77777777" w:rsidR="00AE53A7" w:rsidRPr="003B5CF3" w:rsidRDefault="00AE53A7" w:rsidP="00AE53A7">
      <w:pPr>
        <w:spacing w:before="11" w:line="280" w:lineRule="exact"/>
        <w:rPr>
          <w:rFonts w:eastAsia="Calibri"/>
        </w:rPr>
      </w:pPr>
      <w:r w:rsidRPr="003B5CF3">
        <w:rPr>
          <w:rFonts w:eastAsia="Calibri"/>
          <w:b/>
        </w:rPr>
        <w:t>Υπ</w:t>
      </w:r>
      <w:proofErr w:type="spellStart"/>
      <w:r w:rsidRPr="003B5CF3">
        <w:rPr>
          <w:rFonts w:eastAsia="Calibri"/>
          <w:b/>
          <w:spacing w:val="-1"/>
        </w:rPr>
        <w:t>η</w:t>
      </w:r>
      <w:r w:rsidRPr="003B5CF3">
        <w:rPr>
          <w:rFonts w:eastAsia="Calibri"/>
          <w:b/>
        </w:rPr>
        <w:t>ρεσί</w:t>
      </w:r>
      <w:r w:rsidRPr="003B5CF3">
        <w:rPr>
          <w:rFonts w:eastAsia="Calibri"/>
          <w:b/>
          <w:spacing w:val="1"/>
        </w:rPr>
        <w:t>ε</w:t>
      </w:r>
      <w:r w:rsidRPr="003B5CF3">
        <w:rPr>
          <w:rFonts w:eastAsia="Calibri"/>
          <w:b/>
        </w:rPr>
        <w:t>ς</w:t>
      </w:r>
      <w:proofErr w:type="spellEnd"/>
      <w:r w:rsidRPr="003B5CF3">
        <w:rPr>
          <w:rFonts w:eastAsia="Calibri"/>
          <w:b/>
          <w:spacing w:val="1"/>
        </w:rPr>
        <w:t xml:space="preserve"> </w:t>
      </w:r>
      <w:proofErr w:type="spellStart"/>
      <w:r w:rsidRPr="003B5CF3">
        <w:rPr>
          <w:rFonts w:eastAsia="Calibri"/>
          <w:b/>
        </w:rPr>
        <w:t>Δ</w:t>
      </w:r>
      <w:r w:rsidRPr="003B5CF3">
        <w:rPr>
          <w:rFonts w:eastAsia="Calibri"/>
          <w:b/>
          <w:spacing w:val="1"/>
        </w:rPr>
        <w:t>ο</w:t>
      </w:r>
      <w:r w:rsidRPr="003B5CF3">
        <w:rPr>
          <w:rFonts w:eastAsia="Calibri"/>
          <w:b/>
          <w:spacing w:val="-2"/>
        </w:rPr>
        <w:t>κ</w:t>
      </w:r>
      <w:r w:rsidRPr="003B5CF3">
        <w:rPr>
          <w:rFonts w:eastAsia="Calibri"/>
          <w:b/>
          <w:spacing w:val="1"/>
        </w:rPr>
        <w:t>ι</w:t>
      </w:r>
      <w:r w:rsidRPr="003B5CF3">
        <w:rPr>
          <w:rFonts w:eastAsia="Calibri"/>
          <w:b/>
          <w:spacing w:val="-1"/>
        </w:rPr>
        <w:t>μ</w:t>
      </w:r>
      <w:proofErr w:type="spellEnd"/>
      <w:r w:rsidRPr="003B5CF3">
        <w:rPr>
          <w:rFonts w:eastAsia="Calibri"/>
          <w:b/>
        </w:rPr>
        <w:t>α</w:t>
      </w:r>
      <w:r w:rsidRPr="003B5CF3">
        <w:rPr>
          <w:rFonts w:eastAsia="Calibri"/>
          <w:b/>
          <w:spacing w:val="-1"/>
        </w:rPr>
        <w:t>στ</w:t>
      </w:r>
      <w:r w:rsidRPr="003B5CF3">
        <w:rPr>
          <w:rFonts w:eastAsia="Calibri"/>
          <w:b/>
          <w:spacing w:val="1"/>
        </w:rPr>
        <w:t>ι</w:t>
      </w:r>
      <w:r w:rsidRPr="003B5CF3">
        <w:rPr>
          <w:rFonts w:eastAsia="Calibri"/>
          <w:b/>
        </w:rPr>
        <w:t>κ</w:t>
      </w:r>
      <w:r w:rsidRPr="003B5CF3">
        <w:rPr>
          <w:rFonts w:eastAsia="Calibri"/>
          <w:b/>
          <w:spacing w:val="-1"/>
        </w:rPr>
        <w:t>ή</w:t>
      </w:r>
      <w:r w:rsidRPr="003B5CF3">
        <w:rPr>
          <w:rFonts w:eastAsia="Calibri"/>
          <w:b/>
        </w:rPr>
        <w:t>ς</w:t>
      </w:r>
      <w:r w:rsidRPr="003B5CF3">
        <w:rPr>
          <w:rFonts w:eastAsia="Calibri"/>
          <w:b/>
          <w:spacing w:val="1"/>
        </w:rPr>
        <w:t xml:space="preserve"> </w:t>
      </w:r>
      <w:r>
        <w:rPr>
          <w:rFonts w:eastAsia="Calibri"/>
          <w:b/>
          <w:spacing w:val="1"/>
          <w:lang w:val="el-GR"/>
        </w:rPr>
        <w:t xml:space="preserve">Πιλοτικής </w:t>
      </w:r>
      <w:proofErr w:type="spellStart"/>
      <w:r w:rsidRPr="003B5CF3">
        <w:rPr>
          <w:rFonts w:eastAsia="Calibri"/>
          <w:b/>
          <w:spacing w:val="-1"/>
        </w:rPr>
        <w:t>Λ</w:t>
      </w:r>
      <w:r w:rsidRPr="003B5CF3">
        <w:rPr>
          <w:rFonts w:eastAsia="Calibri"/>
          <w:b/>
        </w:rPr>
        <w:t>ε</w:t>
      </w:r>
      <w:r w:rsidRPr="003B5CF3">
        <w:rPr>
          <w:rFonts w:eastAsia="Calibri"/>
          <w:b/>
          <w:spacing w:val="1"/>
        </w:rPr>
        <w:t>ι</w:t>
      </w:r>
      <w:r w:rsidRPr="003B5CF3">
        <w:rPr>
          <w:rFonts w:eastAsia="Calibri"/>
          <w:b/>
          <w:spacing w:val="-1"/>
        </w:rPr>
        <w:t>τ</w:t>
      </w:r>
      <w:r w:rsidRPr="003B5CF3">
        <w:rPr>
          <w:rFonts w:eastAsia="Calibri"/>
          <w:b/>
        </w:rPr>
        <w:t>ο</w:t>
      </w:r>
      <w:r w:rsidRPr="003B5CF3">
        <w:rPr>
          <w:rFonts w:eastAsia="Calibri"/>
          <w:b/>
          <w:spacing w:val="1"/>
        </w:rPr>
        <w:t>υ</w:t>
      </w:r>
      <w:r w:rsidRPr="003B5CF3">
        <w:rPr>
          <w:rFonts w:eastAsia="Calibri"/>
          <w:b/>
        </w:rPr>
        <w:t>ρ</w:t>
      </w:r>
      <w:r w:rsidRPr="003B5CF3">
        <w:rPr>
          <w:rFonts w:eastAsia="Calibri"/>
          <w:b/>
          <w:spacing w:val="-2"/>
        </w:rPr>
        <w:t>γ</w:t>
      </w:r>
      <w:r w:rsidRPr="003B5CF3">
        <w:rPr>
          <w:rFonts w:eastAsia="Calibri"/>
          <w:b/>
          <w:spacing w:val="1"/>
        </w:rPr>
        <w:t>ί</w:t>
      </w:r>
      <w:proofErr w:type="spellEnd"/>
      <w:r w:rsidRPr="003B5CF3">
        <w:rPr>
          <w:rFonts w:eastAsia="Calibri"/>
          <w:b/>
        </w:rPr>
        <w:t>ας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AE53A7" w:rsidRPr="003B5CF3" w14:paraId="0E8328E8" w14:textId="77777777" w:rsidTr="00DE073F">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419D5CA7" w14:textId="77777777" w:rsidR="00AE53A7" w:rsidRPr="003B5CF3" w:rsidRDefault="00AE53A7" w:rsidP="00DE073F">
            <w:pPr>
              <w:spacing w:before="3" w:line="240" w:lineRule="exact"/>
            </w:pPr>
          </w:p>
          <w:p w14:paraId="4CF84B4F" w14:textId="77777777" w:rsidR="00AE53A7" w:rsidRPr="003B5CF3" w:rsidRDefault="00AE53A7" w:rsidP="00DE073F">
            <w:pPr>
              <w:ind w:left="145"/>
              <w:rPr>
                <w:rFonts w:eastAsia="Calibri"/>
              </w:rPr>
            </w:pPr>
            <w:r w:rsidRPr="003B5CF3">
              <w:rPr>
                <w:rFonts w:eastAsia="Calibri"/>
                <w:b/>
                <w:spacing w:val="-1"/>
              </w:rPr>
              <w:t>Α</w:t>
            </w:r>
            <w:r w:rsidRPr="003B5CF3">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6C6DEAF7" w14:textId="77777777" w:rsidR="00AE53A7" w:rsidRPr="003B5CF3" w:rsidRDefault="00AE53A7" w:rsidP="00DE073F">
            <w:pPr>
              <w:spacing w:before="3" w:line="240" w:lineRule="exact"/>
            </w:pPr>
          </w:p>
          <w:p w14:paraId="4FDBFAB1" w14:textId="77777777" w:rsidR="00AE53A7" w:rsidRPr="003B5CF3" w:rsidRDefault="00AE53A7" w:rsidP="00DE073F">
            <w:pPr>
              <w:ind w:left="1551" w:right="1550"/>
              <w:jc w:val="center"/>
              <w:rPr>
                <w:rFonts w:eastAsia="Calibri"/>
              </w:rPr>
            </w:pPr>
            <w:r w:rsidRPr="003B5CF3">
              <w:rPr>
                <w:rFonts w:eastAsia="Calibri"/>
                <w:b/>
                <w:spacing w:val="-1"/>
                <w:w w:val="99"/>
              </w:rPr>
              <w:t>Π</w:t>
            </w:r>
            <w:r w:rsidRPr="003B5CF3">
              <w:rPr>
                <w:rFonts w:eastAsia="Calibri"/>
                <w:b/>
                <w:w w:val="99"/>
              </w:rPr>
              <w:t>Ρ</w:t>
            </w:r>
            <w:r w:rsidRPr="003B5CF3">
              <w:rPr>
                <w:rFonts w:eastAsia="Calibri"/>
                <w:b/>
                <w:spacing w:val="-1"/>
                <w:w w:val="99"/>
              </w:rPr>
              <w:t>Ο</w:t>
            </w:r>
            <w:r w:rsidRPr="003B5CF3">
              <w:rPr>
                <w:rFonts w:eastAsia="Calibri"/>
                <w:b/>
                <w:spacing w:val="2"/>
                <w:w w:val="99"/>
              </w:rPr>
              <w:t>Δ</w:t>
            </w:r>
            <w:r w:rsidRPr="003B5CF3">
              <w:rPr>
                <w:rFonts w:eastAsia="Calibri"/>
                <w:b/>
                <w:w w:val="99"/>
              </w:rPr>
              <w:t>Ι</w:t>
            </w:r>
            <w:r w:rsidRPr="003B5CF3">
              <w:rPr>
                <w:rFonts w:eastAsia="Calibri"/>
                <w:b/>
                <w:spacing w:val="-1"/>
                <w:w w:val="99"/>
              </w:rPr>
              <w:t>Α</w:t>
            </w:r>
            <w:r w:rsidRPr="003B5CF3">
              <w:rPr>
                <w:rFonts w:eastAsia="Calibri"/>
                <w:b/>
                <w:spacing w:val="2"/>
                <w:w w:val="99"/>
              </w:rPr>
              <w:t>Γ</w:t>
            </w:r>
            <w:r w:rsidRPr="003B5CF3">
              <w:rPr>
                <w:rFonts w:eastAsia="Calibri"/>
                <w:b/>
                <w:w w:val="99"/>
              </w:rPr>
              <w:t>Ρ</w:t>
            </w:r>
            <w:r w:rsidRPr="003B5CF3">
              <w:rPr>
                <w:rFonts w:eastAsia="Calibri"/>
                <w:b/>
                <w:spacing w:val="-1"/>
                <w:w w:val="99"/>
              </w:rPr>
              <w:t>Α</w:t>
            </w:r>
            <w:r w:rsidRPr="003B5CF3">
              <w:rPr>
                <w:rFonts w:eastAsia="Calibri"/>
                <w:b/>
                <w:spacing w:val="3"/>
                <w:w w:val="99"/>
              </w:rPr>
              <w:t>Φ</w:t>
            </w:r>
            <w:r w:rsidRPr="003B5CF3">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452D46F8" w14:textId="77777777" w:rsidR="00AE53A7" w:rsidRPr="003B5CF3" w:rsidRDefault="00AE53A7" w:rsidP="00DE073F">
            <w:pPr>
              <w:spacing w:before="3" w:line="240" w:lineRule="exact"/>
            </w:pPr>
          </w:p>
          <w:p w14:paraId="75087CCB" w14:textId="77777777" w:rsidR="00AE53A7" w:rsidRPr="003B5CF3" w:rsidRDefault="00AE53A7" w:rsidP="00DE073F">
            <w:pPr>
              <w:ind w:left="57"/>
              <w:rPr>
                <w:rFonts w:eastAsia="Calibri"/>
              </w:rPr>
            </w:pPr>
            <w:r w:rsidRPr="003B5CF3">
              <w:rPr>
                <w:rFonts w:eastAsia="Calibri"/>
                <w:b/>
                <w:spacing w:val="-1"/>
              </w:rPr>
              <w:t>Α</w:t>
            </w:r>
            <w:r w:rsidRPr="003B5CF3">
              <w:rPr>
                <w:rFonts w:eastAsia="Calibri"/>
                <w:b/>
                <w:spacing w:val="1"/>
              </w:rPr>
              <w:t>Π</w:t>
            </w:r>
            <w:r w:rsidRPr="003B5CF3">
              <w:rPr>
                <w:rFonts w:eastAsia="Calibri"/>
                <w:b/>
                <w:spacing w:val="-1"/>
              </w:rPr>
              <w:t>Α</w:t>
            </w:r>
            <w:r w:rsidRPr="003B5CF3">
              <w:rPr>
                <w:rFonts w:eastAsia="Calibri"/>
                <w:b/>
              </w:rPr>
              <w:t>Ι</w:t>
            </w:r>
            <w:r w:rsidRPr="003B5CF3">
              <w:rPr>
                <w:rFonts w:eastAsia="Calibri"/>
                <w:b/>
                <w:spacing w:val="2"/>
              </w:rPr>
              <w:t>Τ</w:t>
            </w:r>
            <w:r w:rsidRPr="003B5CF3">
              <w:rPr>
                <w:rFonts w:eastAsia="Calibri"/>
                <w:b/>
                <w:spacing w:val="-1"/>
              </w:rPr>
              <w:t>Η</w:t>
            </w:r>
            <w:r w:rsidRPr="003B5CF3">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61A87CBE" w14:textId="77777777" w:rsidR="00AE53A7" w:rsidRPr="003B5CF3" w:rsidRDefault="00AE53A7" w:rsidP="00DE073F">
            <w:pPr>
              <w:spacing w:before="3" w:line="240" w:lineRule="exact"/>
            </w:pPr>
          </w:p>
          <w:p w14:paraId="17C66EC0" w14:textId="77777777" w:rsidR="00AE53A7" w:rsidRPr="003B5CF3" w:rsidRDefault="00AE53A7" w:rsidP="00DE073F">
            <w:pPr>
              <w:ind w:left="49"/>
              <w:rPr>
                <w:rFonts w:eastAsia="Calibri"/>
              </w:rPr>
            </w:pPr>
            <w:r w:rsidRPr="003B5CF3">
              <w:rPr>
                <w:rFonts w:eastAsia="Calibri"/>
                <w:b/>
                <w:spacing w:val="-1"/>
              </w:rPr>
              <w:t>Α</w:t>
            </w:r>
            <w:r w:rsidRPr="003B5CF3">
              <w:rPr>
                <w:rFonts w:eastAsia="Calibri"/>
                <w:b/>
                <w:spacing w:val="1"/>
              </w:rPr>
              <w:t>Π</w:t>
            </w:r>
            <w:r w:rsidRPr="003B5CF3">
              <w:rPr>
                <w:rFonts w:eastAsia="Calibri"/>
                <w:b/>
                <w:spacing w:val="-1"/>
              </w:rPr>
              <w:t>Α</w:t>
            </w:r>
            <w:r w:rsidRPr="003B5CF3">
              <w:rPr>
                <w:rFonts w:eastAsia="Calibri"/>
                <w:b/>
                <w:spacing w:val="1"/>
              </w:rPr>
              <w:t>Ν</w:t>
            </w:r>
            <w:r w:rsidRPr="003B5CF3">
              <w:rPr>
                <w:rFonts w:eastAsia="Calibri"/>
                <w:b/>
              </w:rPr>
              <w:t>Τ</w:t>
            </w:r>
            <w:r w:rsidRPr="003B5CF3">
              <w:rPr>
                <w:rFonts w:eastAsia="Calibri"/>
                <w:b/>
                <w:spacing w:val="-1"/>
              </w:rPr>
              <w:t>Η</w:t>
            </w:r>
            <w:r w:rsidRPr="003B5CF3">
              <w:rPr>
                <w:rFonts w:eastAsia="Calibri"/>
                <w:b/>
                <w:spacing w:val="2"/>
              </w:rPr>
              <w:t>Σ</w:t>
            </w:r>
            <w:r w:rsidRPr="003B5CF3">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32937A8B" w14:textId="77777777" w:rsidR="00AE53A7" w:rsidRPr="003B5CF3" w:rsidRDefault="00AE53A7" w:rsidP="00DE073F">
            <w:pPr>
              <w:spacing w:before="6" w:line="100" w:lineRule="exact"/>
            </w:pPr>
          </w:p>
          <w:p w14:paraId="5ED0E236" w14:textId="77777777" w:rsidR="00AE53A7" w:rsidRPr="003B5CF3" w:rsidRDefault="00AE53A7" w:rsidP="00DE073F">
            <w:pPr>
              <w:spacing w:line="254" w:lineRule="auto"/>
              <w:ind w:left="112" w:right="68" w:firstLine="29"/>
              <w:rPr>
                <w:rFonts w:eastAsia="Calibri"/>
              </w:rPr>
            </w:pPr>
            <w:r w:rsidRPr="003B5CF3">
              <w:rPr>
                <w:rFonts w:eastAsia="Calibri"/>
                <w:b/>
                <w:spacing w:val="-1"/>
              </w:rPr>
              <w:t>ΠΑ</w:t>
            </w:r>
            <w:r w:rsidRPr="003B5CF3">
              <w:rPr>
                <w:rFonts w:eastAsia="Calibri"/>
                <w:b/>
                <w:spacing w:val="2"/>
              </w:rPr>
              <w:t>Ρ</w:t>
            </w:r>
            <w:r w:rsidRPr="003B5CF3">
              <w:rPr>
                <w:rFonts w:eastAsia="Calibri"/>
                <w:b/>
                <w:spacing w:val="1"/>
              </w:rPr>
              <w:t>Α</w:t>
            </w:r>
            <w:r w:rsidRPr="003B5CF3">
              <w:rPr>
                <w:rFonts w:eastAsia="Calibri"/>
                <w:b/>
                <w:spacing w:val="-1"/>
              </w:rPr>
              <w:t>Π</w:t>
            </w:r>
            <w:r w:rsidRPr="003B5CF3">
              <w:rPr>
                <w:rFonts w:eastAsia="Calibri"/>
                <w:b/>
              </w:rPr>
              <w:t>Ο</w:t>
            </w:r>
            <w:r w:rsidRPr="003B5CF3">
              <w:rPr>
                <w:rFonts w:eastAsia="Calibri"/>
                <w:b/>
                <w:spacing w:val="1"/>
              </w:rPr>
              <w:t>ΜΠ</w:t>
            </w:r>
            <w:r w:rsidRPr="003B5CF3">
              <w:rPr>
                <w:rFonts w:eastAsia="Calibri"/>
                <w:b/>
              </w:rPr>
              <w:t>Η Τ</w:t>
            </w:r>
            <w:r w:rsidRPr="003B5CF3">
              <w:rPr>
                <w:rFonts w:eastAsia="Calibri"/>
                <w:b/>
                <w:spacing w:val="1"/>
              </w:rPr>
              <w:t>Ε</w:t>
            </w:r>
            <w:r w:rsidRPr="003B5CF3">
              <w:rPr>
                <w:rFonts w:eastAsia="Calibri"/>
                <w:b/>
                <w:spacing w:val="-1"/>
              </w:rPr>
              <w:t>Κ</w:t>
            </w:r>
            <w:r w:rsidRPr="003B5CF3">
              <w:rPr>
                <w:rFonts w:eastAsia="Calibri"/>
                <w:b/>
                <w:spacing w:val="1"/>
              </w:rPr>
              <w:t>Μ</w:t>
            </w:r>
            <w:r w:rsidRPr="003B5CF3">
              <w:rPr>
                <w:rFonts w:eastAsia="Calibri"/>
                <w:b/>
                <w:spacing w:val="-1"/>
              </w:rPr>
              <w:t>Η</w:t>
            </w:r>
            <w:r w:rsidRPr="003B5CF3">
              <w:rPr>
                <w:rFonts w:eastAsia="Calibri"/>
                <w:b/>
              </w:rPr>
              <w:t>Ρ</w:t>
            </w:r>
            <w:r w:rsidRPr="003B5CF3">
              <w:rPr>
                <w:rFonts w:eastAsia="Calibri"/>
                <w:b/>
                <w:spacing w:val="-1"/>
              </w:rPr>
              <w:t>Ι</w:t>
            </w:r>
            <w:r w:rsidRPr="003B5CF3">
              <w:rPr>
                <w:rFonts w:eastAsia="Calibri"/>
                <w:b/>
                <w:spacing w:val="1"/>
              </w:rPr>
              <w:t>Ω</w:t>
            </w:r>
            <w:r w:rsidRPr="003B5CF3">
              <w:rPr>
                <w:rFonts w:eastAsia="Calibri"/>
                <w:b/>
                <w:spacing w:val="2"/>
              </w:rPr>
              <w:t>Σ</w:t>
            </w:r>
            <w:r w:rsidRPr="003B5CF3">
              <w:rPr>
                <w:rFonts w:eastAsia="Calibri"/>
                <w:b/>
                <w:spacing w:val="-1"/>
              </w:rPr>
              <w:t>Η</w:t>
            </w:r>
            <w:r w:rsidRPr="003B5CF3">
              <w:rPr>
                <w:rFonts w:eastAsia="Calibri"/>
                <w:b/>
              </w:rPr>
              <w:t>Σ</w:t>
            </w:r>
          </w:p>
        </w:tc>
      </w:tr>
      <w:tr w:rsidR="00AE53A7" w:rsidRPr="003C07B1" w14:paraId="32923360" w14:textId="77777777" w:rsidTr="004F5231">
        <w:trPr>
          <w:trHeight w:hRule="exact" w:val="769"/>
        </w:trPr>
        <w:tc>
          <w:tcPr>
            <w:tcW w:w="289" w:type="pct"/>
            <w:tcBorders>
              <w:top w:val="single" w:sz="5" w:space="0" w:color="000000"/>
              <w:left w:val="single" w:sz="5" w:space="0" w:color="000000"/>
              <w:bottom w:val="single" w:sz="5" w:space="0" w:color="000000"/>
              <w:right w:val="single" w:sz="5" w:space="0" w:color="000000"/>
            </w:tcBorders>
          </w:tcPr>
          <w:p w14:paraId="58C50659" w14:textId="77777777" w:rsidR="00AE53A7" w:rsidRPr="003C07B1" w:rsidRDefault="00AE53A7" w:rsidP="00DE073F">
            <w:pPr>
              <w:spacing w:before="94"/>
              <w:ind w:left="49"/>
              <w:rPr>
                <w:rFonts w:eastAsia="Calibri"/>
              </w:rPr>
            </w:pPr>
            <w:r w:rsidRPr="003C07B1">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19917BC5" w14:textId="14C62EE3" w:rsidR="00AE53A7" w:rsidRPr="003C07B1" w:rsidRDefault="00AE53A7" w:rsidP="004F5070">
            <w:pPr>
              <w:spacing w:before="77"/>
              <w:ind w:left="52"/>
              <w:jc w:val="left"/>
              <w:rPr>
                <w:rFonts w:eastAsia="Calibri"/>
                <w:lang w:val="el-GR"/>
              </w:rPr>
            </w:pPr>
            <w:r w:rsidRPr="003C07B1">
              <w:rPr>
                <w:rFonts w:eastAsia="Calibri"/>
                <w:spacing w:val="1"/>
                <w:lang w:val="el-GR"/>
              </w:rPr>
              <w:t>Π</w:t>
            </w:r>
            <w:r w:rsidRPr="003C07B1">
              <w:rPr>
                <w:rFonts w:eastAsia="Calibri"/>
                <w:spacing w:val="-1"/>
                <w:lang w:val="el-GR"/>
              </w:rPr>
              <w:t>λ</w:t>
            </w:r>
            <w:r w:rsidRPr="003C07B1">
              <w:rPr>
                <w:rFonts w:eastAsia="Calibri"/>
                <w:spacing w:val="1"/>
                <w:lang w:val="el-GR"/>
              </w:rPr>
              <w:t>ή</w:t>
            </w:r>
            <w:r w:rsidRPr="003C07B1">
              <w:rPr>
                <w:rFonts w:eastAsia="Calibri"/>
                <w:lang w:val="el-GR"/>
              </w:rPr>
              <w:t>ρης</w:t>
            </w:r>
            <w:r w:rsidRPr="003C07B1">
              <w:rPr>
                <w:rFonts w:eastAsia="Calibri"/>
                <w:spacing w:val="-6"/>
                <w:lang w:val="el-GR"/>
              </w:rPr>
              <w:t xml:space="preserve"> </w:t>
            </w:r>
            <w:r w:rsidRPr="003C07B1">
              <w:rPr>
                <w:rFonts w:eastAsia="Calibri"/>
                <w:lang w:val="el-GR"/>
              </w:rPr>
              <w:t>συμ</w:t>
            </w:r>
            <w:r w:rsidRPr="003C07B1">
              <w:rPr>
                <w:rFonts w:eastAsia="Calibri"/>
                <w:spacing w:val="1"/>
                <w:lang w:val="el-GR"/>
              </w:rPr>
              <w:t>μ</w:t>
            </w:r>
            <w:r w:rsidRPr="003C07B1">
              <w:rPr>
                <w:rFonts w:eastAsia="Calibri"/>
                <w:lang w:val="el-GR"/>
              </w:rPr>
              <w:t>όρ</w:t>
            </w:r>
            <w:r w:rsidRPr="003C07B1">
              <w:rPr>
                <w:rFonts w:eastAsia="Calibri"/>
                <w:spacing w:val="-1"/>
                <w:lang w:val="el-GR"/>
              </w:rPr>
              <w:t>φ</w:t>
            </w:r>
            <w:r w:rsidRPr="003C07B1">
              <w:rPr>
                <w:rFonts w:eastAsia="Calibri"/>
                <w:spacing w:val="3"/>
                <w:lang w:val="el-GR"/>
              </w:rPr>
              <w:t>ω</w:t>
            </w:r>
            <w:r w:rsidRPr="003C07B1">
              <w:rPr>
                <w:rFonts w:eastAsia="Calibri"/>
                <w:lang w:val="el-GR"/>
              </w:rPr>
              <w:t>ση</w:t>
            </w:r>
            <w:r w:rsidRPr="003C07B1">
              <w:rPr>
                <w:rFonts w:eastAsia="Calibri"/>
                <w:spacing w:val="-11"/>
                <w:lang w:val="el-GR"/>
              </w:rPr>
              <w:t xml:space="preserve"> </w:t>
            </w:r>
            <w:r w:rsidRPr="003C07B1">
              <w:rPr>
                <w:rFonts w:eastAsia="Calibri"/>
                <w:lang w:val="el-GR"/>
              </w:rPr>
              <w:t>στις</w:t>
            </w:r>
            <w:r w:rsidRPr="003C07B1">
              <w:rPr>
                <w:rFonts w:eastAsia="Calibri"/>
                <w:spacing w:val="-3"/>
                <w:lang w:val="el-GR"/>
              </w:rPr>
              <w:t xml:space="preserve"> </w:t>
            </w:r>
            <w:r w:rsidRPr="003C07B1">
              <w:rPr>
                <w:rFonts w:eastAsia="Calibri"/>
                <w:lang w:val="el-GR"/>
              </w:rPr>
              <w:t>α</w:t>
            </w:r>
            <w:r w:rsidRPr="003C07B1">
              <w:rPr>
                <w:rFonts w:eastAsia="Calibri"/>
                <w:spacing w:val="2"/>
                <w:lang w:val="el-GR"/>
              </w:rPr>
              <w:t>π</w:t>
            </w:r>
            <w:r w:rsidRPr="003C07B1">
              <w:rPr>
                <w:rFonts w:eastAsia="Calibri"/>
                <w:lang w:val="el-GR"/>
              </w:rPr>
              <w:t>αιτ</w:t>
            </w:r>
            <w:r w:rsidRPr="003C07B1">
              <w:rPr>
                <w:rFonts w:eastAsia="Calibri"/>
                <w:spacing w:val="1"/>
                <w:lang w:val="el-GR"/>
              </w:rPr>
              <w:t>ή</w:t>
            </w:r>
            <w:r w:rsidRPr="003C07B1">
              <w:rPr>
                <w:rFonts w:eastAsia="Calibri"/>
                <w:lang w:val="el-GR"/>
              </w:rPr>
              <w:t>σεις</w:t>
            </w:r>
            <w:r w:rsidRPr="003C07B1">
              <w:rPr>
                <w:rFonts w:eastAsia="Calibri"/>
                <w:spacing w:val="-9"/>
                <w:lang w:val="el-GR"/>
              </w:rPr>
              <w:t xml:space="preserve"> </w:t>
            </w:r>
            <w:r w:rsidR="009C2FA0">
              <w:rPr>
                <w:rFonts w:eastAsia="Calibri"/>
                <w:lang w:val="el-GR"/>
              </w:rPr>
              <w:t xml:space="preserve">της Παραγράφου </w:t>
            </w:r>
            <w:r w:rsidR="004F5070">
              <w:rPr>
                <w:rFonts w:eastAsia="Calibri"/>
                <w:lang w:val="el-GR"/>
              </w:rPr>
              <w:fldChar w:fldCharType="begin"/>
            </w:r>
            <w:r w:rsidR="004F5070">
              <w:rPr>
                <w:rFonts w:eastAsia="Calibri"/>
                <w:lang w:val="el-GR"/>
              </w:rPr>
              <w:instrText xml:space="preserve"> REF _Ref88564910 \r \h </w:instrText>
            </w:r>
            <w:r w:rsidR="004F5070">
              <w:rPr>
                <w:rFonts w:eastAsia="Calibri"/>
                <w:lang w:val="el-GR"/>
              </w:rPr>
            </w:r>
            <w:r w:rsidR="004F5070">
              <w:rPr>
                <w:rFonts w:eastAsia="Calibri"/>
                <w:lang w:val="el-GR"/>
              </w:rPr>
              <w:fldChar w:fldCharType="separate"/>
            </w:r>
            <w:r w:rsidR="00074F77">
              <w:rPr>
                <w:rFonts w:eastAsia="Calibri"/>
                <w:lang w:val="el-GR"/>
              </w:rPr>
              <w:t>5.2.5</w:t>
            </w:r>
            <w:r w:rsidR="004F5070">
              <w:rPr>
                <w:rFonts w:eastAsia="Calibri"/>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7D45FC92" w14:textId="77777777" w:rsidR="00AE53A7" w:rsidRPr="003C07B1" w:rsidRDefault="00AE53A7" w:rsidP="00DE073F">
            <w:pPr>
              <w:spacing w:before="84"/>
              <w:ind w:left="366"/>
              <w:rPr>
                <w:rFonts w:eastAsia="Calibri"/>
              </w:rPr>
            </w:pPr>
            <w:r w:rsidRPr="003C07B1">
              <w:rPr>
                <w:rFonts w:eastAsia="Calibri"/>
                <w:b/>
                <w:spacing w:val="1"/>
              </w:rPr>
              <w:t>Ν</w:t>
            </w:r>
            <w:r w:rsidRPr="003C07B1">
              <w:rPr>
                <w:rFonts w:eastAsia="Calibri"/>
                <w:b/>
                <w:spacing w:val="-1"/>
              </w:rPr>
              <w:t>Α</w:t>
            </w:r>
            <w:r w:rsidRPr="003C07B1">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00F75C3D" w14:textId="77777777" w:rsidR="00AE53A7" w:rsidRPr="003C07B1" w:rsidRDefault="00AE53A7" w:rsidP="00DE073F"/>
        </w:tc>
        <w:tc>
          <w:tcPr>
            <w:tcW w:w="1046" w:type="pct"/>
            <w:tcBorders>
              <w:top w:val="single" w:sz="5" w:space="0" w:color="000000"/>
              <w:left w:val="single" w:sz="5" w:space="0" w:color="000000"/>
              <w:bottom w:val="single" w:sz="5" w:space="0" w:color="000000"/>
              <w:right w:val="single" w:sz="5" w:space="0" w:color="000000"/>
            </w:tcBorders>
          </w:tcPr>
          <w:p w14:paraId="2C9A328E" w14:textId="77777777" w:rsidR="00AE53A7" w:rsidRPr="003C07B1" w:rsidRDefault="00AE53A7" w:rsidP="00DE073F"/>
        </w:tc>
      </w:tr>
    </w:tbl>
    <w:p w14:paraId="2DC9BB49" w14:textId="77777777" w:rsidR="00AE53A7" w:rsidRDefault="00AE53A7" w:rsidP="00AE53A7">
      <w:pPr>
        <w:spacing w:before="3" w:line="260" w:lineRule="exact"/>
      </w:pPr>
    </w:p>
    <w:p w14:paraId="2F22B3B4" w14:textId="77777777" w:rsidR="006476AD" w:rsidRPr="001124B3" w:rsidRDefault="006476AD" w:rsidP="006476AD">
      <w:pPr>
        <w:spacing w:before="11" w:line="280" w:lineRule="exact"/>
        <w:rPr>
          <w:rFonts w:eastAsia="Calibri"/>
          <w:lang w:val="en-US"/>
        </w:rPr>
      </w:pPr>
      <w:r w:rsidRPr="003C07B1">
        <w:rPr>
          <w:rFonts w:eastAsia="Calibri"/>
          <w:b/>
        </w:rPr>
        <w:t>Υπ</w:t>
      </w:r>
      <w:proofErr w:type="spellStart"/>
      <w:r w:rsidRPr="003C07B1">
        <w:rPr>
          <w:rFonts w:eastAsia="Calibri"/>
          <w:b/>
          <w:spacing w:val="-1"/>
        </w:rPr>
        <w:t>η</w:t>
      </w:r>
      <w:r w:rsidRPr="003C07B1">
        <w:rPr>
          <w:rFonts w:eastAsia="Calibri"/>
          <w:b/>
        </w:rPr>
        <w:t>ρεσί</w:t>
      </w:r>
      <w:r w:rsidRPr="003C07B1">
        <w:rPr>
          <w:rFonts w:eastAsia="Calibri"/>
          <w:b/>
          <w:spacing w:val="1"/>
        </w:rPr>
        <w:t>ε</w:t>
      </w:r>
      <w:r w:rsidRPr="003C07B1">
        <w:rPr>
          <w:rFonts w:eastAsia="Calibri"/>
          <w:b/>
        </w:rPr>
        <w:t>ς</w:t>
      </w:r>
      <w:proofErr w:type="spellEnd"/>
      <w:r w:rsidRPr="003C07B1">
        <w:rPr>
          <w:rFonts w:eastAsia="Calibri"/>
          <w:b/>
          <w:spacing w:val="1"/>
        </w:rPr>
        <w:t xml:space="preserve"> </w:t>
      </w:r>
      <w:r>
        <w:rPr>
          <w:rFonts w:eastAsia="Calibri"/>
          <w:b/>
          <w:lang w:val="en-US"/>
        </w:rPr>
        <w:t>Help desk</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6476AD" w:rsidRPr="003C07B1" w14:paraId="00634D31" w14:textId="77777777" w:rsidTr="00DE073F">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6154C9DB" w14:textId="77777777" w:rsidR="006476AD" w:rsidRPr="003C07B1" w:rsidRDefault="006476AD" w:rsidP="00DE073F">
            <w:pPr>
              <w:spacing w:before="3" w:line="240" w:lineRule="exact"/>
            </w:pPr>
          </w:p>
          <w:p w14:paraId="0CD0C75E" w14:textId="77777777" w:rsidR="006476AD" w:rsidRPr="003C07B1" w:rsidRDefault="006476AD" w:rsidP="00DE073F">
            <w:pPr>
              <w:ind w:left="145"/>
              <w:rPr>
                <w:rFonts w:eastAsia="Calibri"/>
              </w:rPr>
            </w:pPr>
            <w:r w:rsidRPr="003C07B1">
              <w:rPr>
                <w:rFonts w:eastAsia="Calibri"/>
                <w:b/>
                <w:spacing w:val="-1"/>
              </w:rPr>
              <w:t>Α</w:t>
            </w:r>
            <w:r w:rsidRPr="003C07B1">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407D130D" w14:textId="77777777" w:rsidR="006476AD" w:rsidRPr="003C07B1" w:rsidRDefault="006476AD" w:rsidP="00DE073F">
            <w:pPr>
              <w:spacing w:before="3" w:line="240" w:lineRule="exact"/>
            </w:pPr>
          </w:p>
          <w:p w14:paraId="1950B284" w14:textId="77777777" w:rsidR="006476AD" w:rsidRPr="003C07B1" w:rsidRDefault="006476AD" w:rsidP="00DE073F">
            <w:pPr>
              <w:ind w:left="1551" w:right="1550"/>
              <w:jc w:val="center"/>
              <w:rPr>
                <w:rFonts w:eastAsia="Calibri"/>
              </w:rPr>
            </w:pPr>
            <w:r w:rsidRPr="003C07B1">
              <w:rPr>
                <w:rFonts w:eastAsia="Calibri"/>
                <w:b/>
                <w:spacing w:val="-1"/>
                <w:w w:val="99"/>
              </w:rPr>
              <w:t>Π</w:t>
            </w:r>
            <w:r w:rsidRPr="003C07B1">
              <w:rPr>
                <w:rFonts w:eastAsia="Calibri"/>
                <w:b/>
                <w:w w:val="99"/>
              </w:rPr>
              <w:t>Ρ</w:t>
            </w:r>
            <w:r w:rsidRPr="003C07B1">
              <w:rPr>
                <w:rFonts w:eastAsia="Calibri"/>
                <w:b/>
                <w:spacing w:val="-1"/>
                <w:w w:val="99"/>
              </w:rPr>
              <w:t>Ο</w:t>
            </w:r>
            <w:r w:rsidRPr="003C07B1">
              <w:rPr>
                <w:rFonts w:eastAsia="Calibri"/>
                <w:b/>
                <w:spacing w:val="2"/>
                <w:w w:val="99"/>
              </w:rPr>
              <w:t>Δ</w:t>
            </w:r>
            <w:r w:rsidRPr="003C07B1">
              <w:rPr>
                <w:rFonts w:eastAsia="Calibri"/>
                <w:b/>
                <w:w w:val="99"/>
              </w:rPr>
              <w:t>Ι</w:t>
            </w:r>
            <w:r w:rsidRPr="003C07B1">
              <w:rPr>
                <w:rFonts w:eastAsia="Calibri"/>
                <w:b/>
                <w:spacing w:val="-1"/>
                <w:w w:val="99"/>
              </w:rPr>
              <w:t>Α</w:t>
            </w:r>
            <w:r w:rsidRPr="003C07B1">
              <w:rPr>
                <w:rFonts w:eastAsia="Calibri"/>
                <w:b/>
                <w:spacing w:val="2"/>
                <w:w w:val="99"/>
              </w:rPr>
              <w:t>Γ</w:t>
            </w:r>
            <w:r w:rsidRPr="003C07B1">
              <w:rPr>
                <w:rFonts w:eastAsia="Calibri"/>
                <w:b/>
                <w:w w:val="99"/>
              </w:rPr>
              <w:t>Ρ</w:t>
            </w:r>
            <w:r w:rsidRPr="003C07B1">
              <w:rPr>
                <w:rFonts w:eastAsia="Calibri"/>
                <w:b/>
                <w:spacing w:val="-1"/>
                <w:w w:val="99"/>
              </w:rPr>
              <w:t>Α</w:t>
            </w:r>
            <w:r w:rsidRPr="003C07B1">
              <w:rPr>
                <w:rFonts w:eastAsia="Calibri"/>
                <w:b/>
                <w:spacing w:val="3"/>
                <w:w w:val="99"/>
              </w:rPr>
              <w:t>Φ</w:t>
            </w:r>
            <w:r w:rsidRPr="003C07B1">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47DD2ECB" w14:textId="77777777" w:rsidR="006476AD" w:rsidRPr="003C07B1" w:rsidRDefault="006476AD" w:rsidP="00DE073F">
            <w:pPr>
              <w:spacing w:before="3" w:line="240" w:lineRule="exact"/>
            </w:pPr>
          </w:p>
          <w:p w14:paraId="0B590E78" w14:textId="77777777" w:rsidR="006476AD" w:rsidRPr="003C07B1" w:rsidRDefault="006476AD" w:rsidP="00DE073F">
            <w:pPr>
              <w:ind w:left="57"/>
              <w:rPr>
                <w:rFonts w:eastAsia="Calibri"/>
              </w:rPr>
            </w:pPr>
            <w:r w:rsidRPr="003C07B1">
              <w:rPr>
                <w:rFonts w:eastAsia="Calibri"/>
                <w:b/>
                <w:spacing w:val="-1"/>
              </w:rPr>
              <w:t>Α</w:t>
            </w:r>
            <w:r w:rsidRPr="003C07B1">
              <w:rPr>
                <w:rFonts w:eastAsia="Calibri"/>
                <w:b/>
                <w:spacing w:val="1"/>
              </w:rPr>
              <w:t>Π</w:t>
            </w:r>
            <w:r w:rsidRPr="003C07B1">
              <w:rPr>
                <w:rFonts w:eastAsia="Calibri"/>
                <w:b/>
                <w:spacing w:val="-1"/>
              </w:rPr>
              <w:t>Α</w:t>
            </w:r>
            <w:r w:rsidRPr="003C07B1">
              <w:rPr>
                <w:rFonts w:eastAsia="Calibri"/>
                <w:b/>
              </w:rPr>
              <w:t>Ι</w:t>
            </w:r>
            <w:r w:rsidRPr="003C07B1">
              <w:rPr>
                <w:rFonts w:eastAsia="Calibri"/>
                <w:b/>
                <w:spacing w:val="2"/>
              </w:rPr>
              <w:t>Τ</w:t>
            </w:r>
            <w:r w:rsidRPr="003C07B1">
              <w:rPr>
                <w:rFonts w:eastAsia="Calibri"/>
                <w:b/>
                <w:spacing w:val="-1"/>
              </w:rPr>
              <w:t>Η</w:t>
            </w:r>
            <w:r w:rsidRPr="003C07B1">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728CDA92" w14:textId="77777777" w:rsidR="006476AD" w:rsidRPr="003C07B1" w:rsidRDefault="006476AD" w:rsidP="00DE073F">
            <w:pPr>
              <w:spacing w:before="3" w:line="240" w:lineRule="exact"/>
            </w:pPr>
          </w:p>
          <w:p w14:paraId="20AA1019" w14:textId="77777777" w:rsidR="006476AD" w:rsidRPr="003C07B1" w:rsidRDefault="006476AD" w:rsidP="00DE073F">
            <w:pPr>
              <w:ind w:left="49"/>
              <w:rPr>
                <w:rFonts w:eastAsia="Calibri"/>
              </w:rPr>
            </w:pPr>
            <w:r w:rsidRPr="003C07B1">
              <w:rPr>
                <w:rFonts w:eastAsia="Calibri"/>
                <w:b/>
                <w:spacing w:val="-1"/>
              </w:rPr>
              <w:t>Α</w:t>
            </w:r>
            <w:r w:rsidRPr="003C07B1">
              <w:rPr>
                <w:rFonts w:eastAsia="Calibri"/>
                <w:b/>
                <w:spacing w:val="1"/>
              </w:rPr>
              <w:t>Π</w:t>
            </w:r>
            <w:r w:rsidRPr="003C07B1">
              <w:rPr>
                <w:rFonts w:eastAsia="Calibri"/>
                <w:b/>
                <w:spacing w:val="-1"/>
              </w:rPr>
              <w:t>Α</w:t>
            </w:r>
            <w:r w:rsidRPr="003C07B1">
              <w:rPr>
                <w:rFonts w:eastAsia="Calibri"/>
                <w:b/>
                <w:spacing w:val="1"/>
              </w:rPr>
              <w:t>Ν</w:t>
            </w:r>
            <w:r w:rsidRPr="003C07B1">
              <w:rPr>
                <w:rFonts w:eastAsia="Calibri"/>
                <w:b/>
              </w:rPr>
              <w:t>Τ</w:t>
            </w:r>
            <w:r w:rsidRPr="003C07B1">
              <w:rPr>
                <w:rFonts w:eastAsia="Calibri"/>
                <w:b/>
                <w:spacing w:val="-1"/>
              </w:rPr>
              <w:t>Η</w:t>
            </w:r>
            <w:r w:rsidRPr="003C07B1">
              <w:rPr>
                <w:rFonts w:eastAsia="Calibri"/>
                <w:b/>
                <w:spacing w:val="2"/>
              </w:rPr>
              <w:t>Σ</w:t>
            </w:r>
            <w:r w:rsidRPr="003C07B1">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373848B4" w14:textId="77777777" w:rsidR="006476AD" w:rsidRPr="003C07B1" w:rsidRDefault="006476AD" w:rsidP="00DE073F">
            <w:pPr>
              <w:spacing w:before="6" w:line="100" w:lineRule="exact"/>
            </w:pPr>
          </w:p>
          <w:p w14:paraId="0549EF05" w14:textId="77777777" w:rsidR="006476AD" w:rsidRPr="003C07B1" w:rsidRDefault="006476AD" w:rsidP="00DE073F">
            <w:pPr>
              <w:spacing w:line="254" w:lineRule="auto"/>
              <w:ind w:left="112" w:right="68" w:firstLine="29"/>
              <w:rPr>
                <w:rFonts w:eastAsia="Calibri"/>
              </w:rPr>
            </w:pPr>
            <w:r w:rsidRPr="003C07B1">
              <w:rPr>
                <w:rFonts w:eastAsia="Calibri"/>
                <w:b/>
                <w:spacing w:val="-1"/>
              </w:rPr>
              <w:t>ΠΑ</w:t>
            </w:r>
            <w:r w:rsidRPr="003C07B1">
              <w:rPr>
                <w:rFonts w:eastAsia="Calibri"/>
                <w:b/>
                <w:spacing w:val="2"/>
              </w:rPr>
              <w:t>Ρ</w:t>
            </w:r>
            <w:r w:rsidRPr="003C07B1">
              <w:rPr>
                <w:rFonts w:eastAsia="Calibri"/>
                <w:b/>
                <w:spacing w:val="1"/>
              </w:rPr>
              <w:t>Α</w:t>
            </w:r>
            <w:r w:rsidRPr="003C07B1">
              <w:rPr>
                <w:rFonts w:eastAsia="Calibri"/>
                <w:b/>
                <w:spacing w:val="-1"/>
              </w:rPr>
              <w:t>Π</w:t>
            </w:r>
            <w:r w:rsidRPr="003C07B1">
              <w:rPr>
                <w:rFonts w:eastAsia="Calibri"/>
                <w:b/>
              </w:rPr>
              <w:t>Ο</w:t>
            </w:r>
            <w:r w:rsidRPr="003C07B1">
              <w:rPr>
                <w:rFonts w:eastAsia="Calibri"/>
                <w:b/>
                <w:spacing w:val="1"/>
              </w:rPr>
              <w:t>ΜΠ</w:t>
            </w:r>
            <w:r w:rsidRPr="003C07B1">
              <w:rPr>
                <w:rFonts w:eastAsia="Calibri"/>
                <w:b/>
              </w:rPr>
              <w:t>Η Τ</w:t>
            </w:r>
            <w:r w:rsidRPr="003C07B1">
              <w:rPr>
                <w:rFonts w:eastAsia="Calibri"/>
                <w:b/>
                <w:spacing w:val="1"/>
              </w:rPr>
              <w:t>Ε</w:t>
            </w:r>
            <w:r w:rsidRPr="003C07B1">
              <w:rPr>
                <w:rFonts w:eastAsia="Calibri"/>
                <w:b/>
                <w:spacing w:val="-1"/>
              </w:rPr>
              <w:t>Κ</w:t>
            </w:r>
            <w:r w:rsidRPr="003C07B1">
              <w:rPr>
                <w:rFonts w:eastAsia="Calibri"/>
                <w:b/>
                <w:spacing w:val="1"/>
              </w:rPr>
              <w:t>Μ</w:t>
            </w:r>
            <w:r w:rsidRPr="003C07B1">
              <w:rPr>
                <w:rFonts w:eastAsia="Calibri"/>
                <w:b/>
                <w:spacing w:val="-1"/>
              </w:rPr>
              <w:t>Η</w:t>
            </w:r>
            <w:r w:rsidRPr="003C07B1">
              <w:rPr>
                <w:rFonts w:eastAsia="Calibri"/>
                <w:b/>
              </w:rPr>
              <w:t>Ρ</w:t>
            </w:r>
            <w:r w:rsidRPr="003C07B1">
              <w:rPr>
                <w:rFonts w:eastAsia="Calibri"/>
                <w:b/>
                <w:spacing w:val="-1"/>
              </w:rPr>
              <w:t>Ι</w:t>
            </w:r>
            <w:r w:rsidRPr="003C07B1">
              <w:rPr>
                <w:rFonts w:eastAsia="Calibri"/>
                <w:b/>
                <w:spacing w:val="1"/>
              </w:rPr>
              <w:t>Ω</w:t>
            </w:r>
            <w:r w:rsidRPr="003C07B1">
              <w:rPr>
                <w:rFonts w:eastAsia="Calibri"/>
                <w:b/>
                <w:spacing w:val="2"/>
              </w:rPr>
              <w:t>Σ</w:t>
            </w:r>
            <w:r w:rsidRPr="003C07B1">
              <w:rPr>
                <w:rFonts w:eastAsia="Calibri"/>
                <w:b/>
                <w:spacing w:val="-1"/>
              </w:rPr>
              <w:t>Η</w:t>
            </w:r>
            <w:r w:rsidRPr="003C07B1">
              <w:rPr>
                <w:rFonts w:eastAsia="Calibri"/>
                <w:b/>
              </w:rPr>
              <w:t>Σ</w:t>
            </w:r>
          </w:p>
        </w:tc>
      </w:tr>
      <w:tr w:rsidR="006476AD" w:rsidRPr="003B5CF3" w14:paraId="4DDCC4CE" w14:textId="77777777" w:rsidTr="001124B3">
        <w:trPr>
          <w:trHeight w:hRule="exact" w:val="760"/>
        </w:trPr>
        <w:tc>
          <w:tcPr>
            <w:tcW w:w="289" w:type="pct"/>
            <w:tcBorders>
              <w:top w:val="single" w:sz="5" w:space="0" w:color="000000"/>
              <w:left w:val="single" w:sz="5" w:space="0" w:color="000000"/>
              <w:bottom w:val="single" w:sz="5" w:space="0" w:color="000000"/>
              <w:right w:val="single" w:sz="5" w:space="0" w:color="000000"/>
            </w:tcBorders>
          </w:tcPr>
          <w:p w14:paraId="7C94F104" w14:textId="77777777" w:rsidR="006476AD" w:rsidRPr="003C07B1" w:rsidRDefault="006476AD" w:rsidP="00DE073F">
            <w:pPr>
              <w:spacing w:before="94"/>
              <w:ind w:left="49"/>
              <w:rPr>
                <w:rFonts w:eastAsia="Calibri"/>
              </w:rPr>
            </w:pPr>
            <w:r w:rsidRPr="003C07B1">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78EF2AB3" w14:textId="60221756" w:rsidR="006476AD" w:rsidRPr="006476AD" w:rsidRDefault="006476AD" w:rsidP="004F5070">
            <w:pPr>
              <w:spacing w:before="77"/>
              <w:ind w:left="52"/>
              <w:jc w:val="left"/>
              <w:rPr>
                <w:rFonts w:eastAsia="Calibri"/>
                <w:lang w:val="el-GR"/>
              </w:rPr>
            </w:pPr>
            <w:r w:rsidRPr="003C07B1">
              <w:rPr>
                <w:rFonts w:eastAsia="Calibri"/>
                <w:spacing w:val="1"/>
                <w:lang w:val="el-GR"/>
              </w:rPr>
              <w:t>Π</w:t>
            </w:r>
            <w:r w:rsidRPr="003C07B1">
              <w:rPr>
                <w:rFonts w:eastAsia="Calibri"/>
                <w:spacing w:val="-1"/>
                <w:lang w:val="el-GR"/>
              </w:rPr>
              <w:t>λ</w:t>
            </w:r>
            <w:r w:rsidRPr="003C07B1">
              <w:rPr>
                <w:rFonts w:eastAsia="Calibri"/>
                <w:spacing w:val="1"/>
                <w:lang w:val="el-GR"/>
              </w:rPr>
              <w:t>ή</w:t>
            </w:r>
            <w:r w:rsidRPr="003C07B1">
              <w:rPr>
                <w:rFonts w:eastAsia="Calibri"/>
                <w:lang w:val="el-GR"/>
              </w:rPr>
              <w:t>ρης</w:t>
            </w:r>
            <w:r w:rsidRPr="003C07B1">
              <w:rPr>
                <w:rFonts w:eastAsia="Calibri"/>
                <w:spacing w:val="-6"/>
                <w:lang w:val="el-GR"/>
              </w:rPr>
              <w:t xml:space="preserve"> </w:t>
            </w:r>
            <w:r w:rsidRPr="003C07B1">
              <w:rPr>
                <w:rFonts w:eastAsia="Calibri"/>
                <w:lang w:val="el-GR"/>
              </w:rPr>
              <w:t>συμ</w:t>
            </w:r>
            <w:r w:rsidRPr="003C07B1">
              <w:rPr>
                <w:rFonts w:eastAsia="Calibri"/>
                <w:spacing w:val="1"/>
                <w:lang w:val="el-GR"/>
              </w:rPr>
              <w:t>μ</w:t>
            </w:r>
            <w:r w:rsidRPr="003C07B1">
              <w:rPr>
                <w:rFonts w:eastAsia="Calibri"/>
                <w:lang w:val="el-GR"/>
              </w:rPr>
              <w:t>όρ</w:t>
            </w:r>
            <w:r w:rsidRPr="003C07B1">
              <w:rPr>
                <w:rFonts w:eastAsia="Calibri"/>
                <w:spacing w:val="-1"/>
                <w:lang w:val="el-GR"/>
              </w:rPr>
              <w:t>φ</w:t>
            </w:r>
            <w:r w:rsidRPr="003C07B1">
              <w:rPr>
                <w:rFonts w:eastAsia="Calibri"/>
                <w:spacing w:val="3"/>
                <w:lang w:val="el-GR"/>
              </w:rPr>
              <w:t>ω</w:t>
            </w:r>
            <w:r w:rsidRPr="003C07B1">
              <w:rPr>
                <w:rFonts w:eastAsia="Calibri"/>
                <w:lang w:val="el-GR"/>
              </w:rPr>
              <w:t>ση</w:t>
            </w:r>
            <w:r w:rsidRPr="003C07B1">
              <w:rPr>
                <w:rFonts w:eastAsia="Calibri"/>
                <w:spacing w:val="-11"/>
                <w:lang w:val="el-GR"/>
              </w:rPr>
              <w:t xml:space="preserve"> </w:t>
            </w:r>
            <w:r w:rsidRPr="003C07B1">
              <w:rPr>
                <w:rFonts w:eastAsia="Calibri"/>
                <w:lang w:val="el-GR"/>
              </w:rPr>
              <w:t>στις</w:t>
            </w:r>
            <w:r w:rsidRPr="003C07B1">
              <w:rPr>
                <w:rFonts w:eastAsia="Calibri"/>
                <w:spacing w:val="-3"/>
                <w:lang w:val="el-GR"/>
              </w:rPr>
              <w:t xml:space="preserve"> </w:t>
            </w:r>
            <w:r w:rsidRPr="003C07B1">
              <w:rPr>
                <w:rFonts w:eastAsia="Calibri"/>
                <w:lang w:val="el-GR"/>
              </w:rPr>
              <w:t>α</w:t>
            </w:r>
            <w:r w:rsidRPr="003C07B1">
              <w:rPr>
                <w:rFonts w:eastAsia="Calibri"/>
                <w:spacing w:val="2"/>
                <w:lang w:val="el-GR"/>
              </w:rPr>
              <w:t>π</w:t>
            </w:r>
            <w:r w:rsidRPr="003C07B1">
              <w:rPr>
                <w:rFonts w:eastAsia="Calibri"/>
                <w:lang w:val="el-GR"/>
              </w:rPr>
              <w:t>αιτ</w:t>
            </w:r>
            <w:r w:rsidRPr="003C07B1">
              <w:rPr>
                <w:rFonts w:eastAsia="Calibri"/>
                <w:spacing w:val="1"/>
                <w:lang w:val="el-GR"/>
              </w:rPr>
              <w:t>ή</w:t>
            </w:r>
            <w:r w:rsidRPr="003C07B1">
              <w:rPr>
                <w:rFonts w:eastAsia="Calibri"/>
                <w:lang w:val="el-GR"/>
              </w:rPr>
              <w:t>σεις</w:t>
            </w:r>
            <w:r w:rsidRPr="003C07B1">
              <w:rPr>
                <w:rFonts w:eastAsia="Calibri"/>
                <w:spacing w:val="-9"/>
                <w:lang w:val="el-GR"/>
              </w:rPr>
              <w:t xml:space="preserve"> </w:t>
            </w:r>
            <w:r w:rsidR="009C2FA0">
              <w:rPr>
                <w:rFonts w:eastAsia="Calibri"/>
                <w:lang w:val="el-GR"/>
              </w:rPr>
              <w:t xml:space="preserve">της Παραγράφου </w:t>
            </w:r>
            <w:r w:rsidR="004F5070">
              <w:rPr>
                <w:rFonts w:eastAsia="Calibri"/>
                <w:lang w:val="el-GR"/>
              </w:rPr>
              <w:fldChar w:fldCharType="begin"/>
            </w:r>
            <w:r w:rsidR="004F5070">
              <w:rPr>
                <w:rFonts w:eastAsia="Calibri"/>
                <w:lang w:val="el-GR"/>
              </w:rPr>
              <w:instrText xml:space="preserve"> REF _Ref88564918 \r \h </w:instrText>
            </w:r>
            <w:r w:rsidR="004F5070">
              <w:rPr>
                <w:rFonts w:eastAsia="Calibri"/>
                <w:lang w:val="el-GR"/>
              </w:rPr>
            </w:r>
            <w:r w:rsidR="004F5070">
              <w:rPr>
                <w:rFonts w:eastAsia="Calibri"/>
                <w:lang w:val="el-GR"/>
              </w:rPr>
              <w:fldChar w:fldCharType="separate"/>
            </w:r>
            <w:r w:rsidR="00074F77">
              <w:rPr>
                <w:rFonts w:eastAsia="Calibri"/>
                <w:lang w:val="el-GR"/>
              </w:rPr>
              <w:t>5.2.6</w:t>
            </w:r>
            <w:r w:rsidR="004F5070">
              <w:rPr>
                <w:rFonts w:eastAsia="Calibri"/>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0A46142F" w14:textId="77777777" w:rsidR="006476AD" w:rsidRPr="003B5CF3" w:rsidRDefault="006476AD" w:rsidP="00DE073F">
            <w:pPr>
              <w:spacing w:before="84"/>
              <w:ind w:left="366"/>
              <w:rPr>
                <w:rFonts w:eastAsia="Calibri"/>
              </w:rPr>
            </w:pPr>
            <w:r w:rsidRPr="003C07B1">
              <w:rPr>
                <w:rFonts w:eastAsia="Calibri"/>
                <w:b/>
                <w:spacing w:val="1"/>
              </w:rPr>
              <w:t>Ν</w:t>
            </w:r>
            <w:r w:rsidRPr="003C07B1">
              <w:rPr>
                <w:rFonts w:eastAsia="Calibri"/>
                <w:b/>
                <w:spacing w:val="-1"/>
              </w:rPr>
              <w:t>Α</w:t>
            </w:r>
            <w:r w:rsidRPr="003C07B1">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3D810BFE" w14:textId="77777777" w:rsidR="006476AD" w:rsidRPr="003B5CF3" w:rsidRDefault="006476AD" w:rsidP="00DE073F"/>
        </w:tc>
        <w:tc>
          <w:tcPr>
            <w:tcW w:w="1046" w:type="pct"/>
            <w:tcBorders>
              <w:top w:val="single" w:sz="5" w:space="0" w:color="000000"/>
              <w:left w:val="single" w:sz="5" w:space="0" w:color="000000"/>
              <w:bottom w:val="single" w:sz="5" w:space="0" w:color="000000"/>
              <w:right w:val="single" w:sz="5" w:space="0" w:color="000000"/>
            </w:tcBorders>
          </w:tcPr>
          <w:p w14:paraId="1AB5DC9A" w14:textId="77777777" w:rsidR="006476AD" w:rsidRPr="003B5CF3" w:rsidRDefault="006476AD" w:rsidP="00DE073F"/>
        </w:tc>
      </w:tr>
    </w:tbl>
    <w:p w14:paraId="2976E9E8" w14:textId="77777777" w:rsidR="006476AD" w:rsidRPr="003C07B1" w:rsidRDefault="006476AD" w:rsidP="00AE53A7">
      <w:pPr>
        <w:spacing w:before="3" w:line="260" w:lineRule="exact"/>
      </w:pPr>
    </w:p>
    <w:p w14:paraId="51F81F4E" w14:textId="77777777" w:rsidR="00AE53A7" w:rsidRPr="001124B3" w:rsidRDefault="00AE53A7" w:rsidP="00AE53A7">
      <w:pPr>
        <w:spacing w:before="11" w:line="280" w:lineRule="exact"/>
        <w:rPr>
          <w:rFonts w:eastAsia="Calibri"/>
          <w:lang w:val="el-GR"/>
        </w:rPr>
      </w:pPr>
      <w:r w:rsidRPr="003C07B1">
        <w:rPr>
          <w:rFonts w:eastAsia="Calibri"/>
          <w:b/>
        </w:rPr>
        <w:t>Υπ</w:t>
      </w:r>
      <w:proofErr w:type="spellStart"/>
      <w:r w:rsidRPr="003C07B1">
        <w:rPr>
          <w:rFonts w:eastAsia="Calibri"/>
          <w:b/>
          <w:spacing w:val="-1"/>
        </w:rPr>
        <w:t>η</w:t>
      </w:r>
      <w:r w:rsidRPr="003C07B1">
        <w:rPr>
          <w:rFonts w:eastAsia="Calibri"/>
          <w:b/>
        </w:rPr>
        <w:t>ρεσί</w:t>
      </w:r>
      <w:r w:rsidRPr="003C07B1">
        <w:rPr>
          <w:rFonts w:eastAsia="Calibri"/>
          <w:b/>
          <w:spacing w:val="1"/>
        </w:rPr>
        <w:t>ε</w:t>
      </w:r>
      <w:r w:rsidRPr="003C07B1">
        <w:rPr>
          <w:rFonts w:eastAsia="Calibri"/>
          <w:b/>
        </w:rPr>
        <w:t>ς</w:t>
      </w:r>
      <w:proofErr w:type="spellEnd"/>
      <w:r w:rsidRPr="003C07B1">
        <w:rPr>
          <w:rFonts w:eastAsia="Calibri"/>
          <w:b/>
          <w:spacing w:val="1"/>
        </w:rPr>
        <w:t xml:space="preserve"> </w:t>
      </w:r>
      <w:r w:rsidR="00A50699">
        <w:rPr>
          <w:rFonts w:eastAsia="Calibri"/>
          <w:b/>
          <w:lang w:val="el-GR"/>
        </w:rPr>
        <w:t>Τεχνικής υποστήριξης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AE53A7" w:rsidRPr="003C07B1" w14:paraId="33A0CA75" w14:textId="77777777" w:rsidTr="00DE073F">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36D5CBC1" w14:textId="77777777" w:rsidR="00AE53A7" w:rsidRPr="003C07B1" w:rsidRDefault="00AE53A7" w:rsidP="00DE073F">
            <w:pPr>
              <w:spacing w:before="3" w:line="240" w:lineRule="exact"/>
            </w:pPr>
          </w:p>
          <w:p w14:paraId="42F66B7A" w14:textId="77777777" w:rsidR="00AE53A7" w:rsidRPr="003C07B1" w:rsidRDefault="00AE53A7" w:rsidP="00DE073F">
            <w:pPr>
              <w:ind w:left="145"/>
              <w:rPr>
                <w:rFonts w:eastAsia="Calibri"/>
              </w:rPr>
            </w:pPr>
            <w:r w:rsidRPr="003C07B1">
              <w:rPr>
                <w:rFonts w:eastAsia="Calibri"/>
                <w:b/>
                <w:spacing w:val="-1"/>
              </w:rPr>
              <w:t>Α</w:t>
            </w:r>
            <w:r w:rsidRPr="003C07B1">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0286024A" w14:textId="77777777" w:rsidR="00AE53A7" w:rsidRPr="003C07B1" w:rsidRDefault="00AE53A7" w:rsidP="00DE073F">
            <w:pPr>
              <w:spacing w:before="3" w:line="240" w:lineRule="exact"/>
            </w:pPr>
          </w:p>
          <w:p w14:paraId="6A1271A0" w14:textId="77777777" w:rsidR="00AE53A7" w:rsidRPr="003C07B1" w:rsidRDefault="00AE53A7" w:rsidP="00DE073F">
            <w:pPr>
              <w:ind w:left="1551" w:right="1550"/>
              <w:jc w:val="center"/>
              <w:rPr>
                <w:rFonts w:eastAsia="Calibri"/>
              </w:rPr>
            </w:pPr>
            <w:r w:rsidRPr="003C07B1">
              <w:rPr>
                <w:rFonts w:eastAsia="Calibri"/>
                <w:b/>
                <w:spacing w:val="-1"/>
                <w:w w:val="99"/>
              </w:rPr>
              <w:t>Π</w:t>
            </w:r>
            <w:r w:rsidRPr="003C07B1">
              <w:rPr>
                <w:rFonts w:eastAsia="Calibri"/>
                <w:b/>
                <w:w w:val="99"/>
              </w:rPr>
              <w:t>Ρ</w:t>
            </w:r>
            <w:r w:rsidRPr="003C07B1">
              <w:rPr>
                <w:rFonts w:eastAsia="Calibri"/>
                <w:b/>
                <w:spacing w:val="-1"/>
                <w:w w:val="99"/>
              </w:rPr>
              <w:t>Ο</w:t>
            </w:r>
            <w:r w:rsidRPr="003C07B1">
              <w:rPr>
                <w:rFonts w:eastAsia="Calibri"/>
                <w:b/>
                <w:spacing w:val="2"/>
                <w:w w:val="99"/>
              </w:rPr>
              <w:t>Δ</w:t>
            </w:r>
            <w:r w:rsidRPr="003C07B1">
              <w:rPr>
                <w:rFonts w:eastAsia="Calibri"/>
                <w:b/>
                <w:w w:val="99"/>
              </w:rPr>
              <w:t>Ι</w:t>
            </w:r>
            <w:r w:rsidRPr="003C07B1">
              <w:rPr>
                <w:rFonts w:eastAsia="Calibri"/>
                <w:b/>
                <w:spacing w:val="-1"/>
                <w:w w:val="99"/>
              </w:rPr>
              <w:t>Α</w:t>
            </w:r>
            <w:r w:rsidRPr="003C07B1">
              <w:rPr>
                <w:rFonts w:eastAsia="Calibri"/>
                <w:b/>
                <w:spacing w:val="2"/>
                <w:w w:val="99"/>
              </w:rPr>
              <w:t>Γ</w:t>
            </w:r>
            <w:r w:rsidRPr="003C07B1">
              <w:rPr>
                <w:rFonts w:eastAsia="Calibri"/>
                <w:b/>
                <w:w w:val="99"/>
              </w:rPr>
              <w:t>Ρ</w:t>
            </w:r>
            <w:r w:rsidRPr="003C07B1">
              <w:rPr>
                <w:rFonts w:eastAsia="Calibri"/>
                <w:b/>
                <w:spacing w:val="-1"/>
                <w:w w:val="99"/>
              </w:rPr>
              <w:t>Α</w:t>
            </w:r>
            <w:r w:rsidRPr="003C07B1">
              <w:rPr>
                <w:rFonts w:eastAsia="Calibri"/>
                <w:b/>
                <w:spacing w:val="3"/>
                <w:w w:val="99"/>
              </w:rPr>
              <w:t>Φ</w:t>
            </w:r>
            <w:r w:rsidRPr="003C07B1">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609DEF6D" w14:textId="77777777" w:rsidR="00AE53A7" w:rsidRPr="003C07B1" w:rsidRDefault="00AE53A7" w:rsidP="00DE073F">
            <w:pPr>
              <w:spacing w:before="3" w:line="240" w:lineRule="exact"/>
            </w:pPr>
          </w:p>
          <w:p w14:paraId="25F71373" w14:textId="77777777" w:rsidR="00AE53A7" w:rsidRPr="003C07B1" w:rsidRDefault="00AE53A7" w:rsidP="00DE073F">
            <w:pPr>
              <w:ind w:left="57"/>
              <w:rPr>
                <w:rFonts w:eastAsia="Calibri"/>
              </w:rPr>
            </w:pPr>
            <w:r w:rsidRPr="003C07B1">
              <w:rPr>
                <w:rFonts w:eastAsia="Calibri"/>
                <w:b/>
                <w:spacing w:val="-1"/>
              </w:rPr>
              <w:t>Α</w:t>
            </w:r>
            <w:r w:rsidRPr="003C07B1">
              <w:rPr>
                <w:rFonts w:eastAsia="Calibri"/>
                <w:b/>
                <w:spacing w:val="1"/>
              </w:rPr>
              <w:t>Π</w:t>
            </w:r>
            <w:r w:rsidRPr="003C07B1">
              <w:rPr>
                <w:rFonts w:eastAsia="Calibri"/>
                <w:b/>
                <w:spacing w:val="-1"/>
              </w:rPr>
              <w:t>Α</w:t>
            </w:r>
            <w:r w:rsidRPr="003C07B1">
              <w:rPr>
                <w:rFonts w:eastAsia="Calibri"/>
                <w:b/>
              </w:rPr>
              <w:t>Ι</w:t>
            </w:r>
            <w:r w:rsidRPr="003C07B1">
              <w:rPr>
                <w:rFonts w:eastAsia="Calibri"/>
                <w:b/>
                <w:spacing w:val="2"/>
              </w:rPr>
              <w:t>Τ</w:t>
            </w:r>
            <w:r w:rsidRPr="003C07B1">
              <w:rPr>
                <w:rFonts w:eastAsia="Calibri"/>
                <w:b/>
                <w:spacing w:val="-1"/>
              </w:rPr>
              <w:t>Η</w:t>
            </w:r>
            <w:r w:rsidRPr="003C07B1">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12B1D701" w14:textId="77777777" w:rsidR="00AE53A7" w:rsidRPr="003C07B1" w:rsidRDefault="00AE53A7" w:rsidP="00DE073F">
            <w:pPr>
              <w:spacing w:before="3" w:line="240" w:lineRule="exact"/>
            </w:pPr>
          </w:p>
          <w:p w14:paraId="4B920BFE" w14:textId="77777777" w:rsidR="00AE53A7" w:rsidRPr="003C07B1" w:rsidRDefault="00AE53A7" w:rsidP="00DE073F">
            <w:pPr>
              <w:ind w:left="49"/>
              <w:rPr>
                <w:rFonts w:eastAsia="Calibri"/>
              </w:rPr>
            </w:pPr>
            <w:r w:rsidRPr="003C07B1">
              <w:rPr>
                <w:rFonts w:eastAsia="Calibri"/>
                <w:b/>
                <w:spacing w:val="-1"/>
              </w:rPr>
              <w:t>Α</w:t>
            </w:r>
            <w:r w:rsidRPr="003C07B1">
              <w:rPr>
                <w:rFonts w:eastAsia="Calibri"/>
                <w:b/>
                <w:spacing w:val="1"/>
              </w:rPr>
              <w:t>Π</w:t>
            </w:r>
            <w:r w:rsidRPr="003C07B1">
              <w:rPr>
                <w:rFonts w:eastAsia="Calibri"/>
                <w:b/>
                <w:spacing w:val="-1"/>
              </w:rPr>
              <w:t>Α</w:t>
            </w:r>
            <w:r w:rsidRPr="003C07B1">
              <w:rPr>
                <w:rFonts w:eastAsia="Calibri"/>
                <w:b/>
                <w:spacing w:val="1"/>
              </w:rPr>
              <w:t>Ν</w:t>
            </w:r>
            <w:r w:rsidRPr="003C07B1">
              <w:rPr>
                <w:rFonts w:eastAsia="Calibri"/>
                <w:b/>
              </w:rPr>
              <w:t>Τ</w:t>
            </w:r>
            <w:r w:rsidRPr="003C07B1">
              <w:rPr>
                <w:rFonts w:eastAsia="Calibri"/>
                <w:b/>
                <w:spacing w:val="-1"/>
              </w:rPr>
              <w:t>Η</w:t>
            </w:r>
            <w:r w:rsidRPr="003C07B1">
              <w:rPr>
                <w:rFonts w:eastAsia="Calibri"/>
                <w:b/>
                <w:spacing w:val="2"/>
              </w:rPr>
              <w:t>Σ</w:t>
            </w:r>
            <w:r w:rsidRPr="003C07B1">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3CE2E5D1" w14:textId="77777777" w:rsidR="00AE53A7" w:rsidRPr="003C07B1" w:rsidRDefault="00AE53A7" w:rsidP="00DE073F">
            <w:pPr>
              <w:spacing w:before="6" w:line="100" w:lineRule="exact"/>
            </w:pPr>
          </w:p>
          <w:p w14:paraId="679754E5" w14:textId="77777777" w:rsidR="00AE53A7" w:rsidRPr="003C07B1" w:rsidRDefault="00AE53A7" w:rsidP="00DE073F">
            <w:pPr>
              <w:spacing w:line="254" w:lineRule="auto"/>
              <w:ind w:left="112" w:right="68" w:firstLine="29"/>
              <w:rPr>
                <w:rFonts w:eastAsia="Calibri"/>
              </w:rPr>
            </w:pPr>
            <w:r w:rsidRPr="003C07B1">
              <w:rPr>
                <w:rFonts w:eastAsia="Calibri"/>
                <w:b/>
                <w:spacing w:val="-1"/>
              </w:rPr>
              <w:t>ΠΑ</w:t>
            </w:r>
            <w:r w:rsidRPr="003C07B1">
              <w:rPr>
                <w:rFonts w:eastAsia="Calibri"/>
                <w:b/>
                <w:spacing w:val="2"/>
              </w:rPr>
              <w:t>Ρ</w:t>
            </w:r>
            <w:r w:rsidRPr="003C07B1">
              <w:rPr>
                <w:rFonts w:eastAsia="Calibri"/>
                <w:b/>
                <w:spacing w:val="1"/>
              </w:rPr>
              <w:t>Α</w:t>
            </w:r>
            <w:r w:rsidRPr="003C07B1">
              <w:rPr>
                <w:rFonts w:eastAsia="Calibri"/>
                <w:b/>
                <w:spacing w:val="-1"/>
              </w:rPr>
              <w:t>Π</w:t>
            </w:r>
            <w:r w:rsidRPr="003C07B1">
              <w:rPr>
                <w:rFonts w:eastAsia="Calibri"/>
                <w:b/>
              </w:rPr>
              <w:t>Ο</w:t>
            </w:r>
            <w:r w:rsidRPr="003C07B1">
              <w:rPr>
                <w:rFonts w:eastAsia="Calibri"/>
                <w:b/>
                <w:spacing w:val="1"/>
              </w:rPr>
              <w:t>ΜΠ</w:t>
            </w:r>
            <w:r w:rsidRPr="003C07B1">
              <w:rPr>
                <w:rFonts w:eastAsia="Calibri"/>
                <w:b/>
              </w:rPr>
              <w:t>Η Τ</w:t>
            </w:r>
            <w:r w:rsidRPr="003C07B1">
              <w:rPr>
                <w:rFonts w:eastAsia="Calibri"/>
                <w:b/>
                <w:spacing w:val="1"/>
              </w:rPr>
              <w:t>Ε</w:t>
            </w:r>
            <w:r w:rsidRPr="003C07B1">
              <w:rPr>
                <w:rFonts w:eastAsia="Calibri"/>
                <w:b/>
                <w:spacing w:val="-1"/>
              </w:rPr>
              <w:t>Κ</w:t>
            </w:r>
            <w:r w:rsidRPr="003C07B1">
              <w:rPr>
                <w:rFonts w:eastAsia="Calibri"/>
                <w:b/>
                <w:spacing w:val="1"/>
              </w:rPr>
              <w:t>Μ</w:t>
            </w:r>
            <w:r w:rsidRPr="003C07B1">
              <w:rPr>
                <w:rFonts w:eastAsia="Calibri"/>
                <w:b/>
                <w:spacing w:val="-1"/>
              </w:rPr>
              <w:t>Η</w:t>
            </w:r>
            <w:r w:rsidRPr="003C07B1">
              <w:rPr>
                <w:rFonts w:eastAsia="Calibri"/>
                <w:b/>
              </w:rPr>
              <w:t>Ρ</w:t>
            </w:r>
            <w:r w:rsidRPr="003C07B1">
              <w:rPr>
                <w:rFonts w:eastAsia="Calibri"/>
                <w:b/>
                <w:spacing w:val="-1"/>
              </w:rPr>
              <w:t>Ι</w:t>
            </w:r>
            <w:r w:rsidRPr="003C07B1">
              <w:rPr>
                <w:rFonts w:eastAsia="Calibri"/>
                <w:b/>
                <w:spacing w:val="1"/>
              </w:rPr>
              <w:t>Ω</w:t>
            </w:r>
            <w:r w:rsidRPr="003C07B1">
              <w:rPr>
                <w:rFonts w:eastAsia="Calibri"/>
                <w:b/>
                <w:spacing w:val="2"/>
              </w:rPr>
              <w:t>Σ</w:t>
            </w:r>
            <w:r w:rsidRPr="003C07B1">
              <w:rPr>
                <w:rFonts w:eastAsia="Calibri"/>
                <w:b/>
                <w:spacing w:val="-1"/>
              </w:rPr>
              <w:t>Η</w:t>
            </w:r>
            <w:r w:rsidRPr="003C07B1">
              <w:rPr>
                <w:rFonts w:eastAsia="Calibri"/>
                <w:b/>
              </w:rPr>
              <w:t>Σ</w:t>
            </w:r>
          </w:p>
        </w:tc>
      </w:tr>
      <w:tr w:rsidR="00AE53A7" w:rsidRPr="003B5CF3" w14:paraId="0B8D5890" w14:textId="77777777" w:rsidTr="009F72FC">
        <w:trPr>
          <w:trHeight w:hRule="exact" w:val="898"/>
        </w:trPr>
        <w:tc>
          <w:tcPr>
            <w:tcW w:w="289" w:type="pct"/>
            <w:tcBorders>
              <w:top w:val="single" w:sz="5" w:space="0" w:color="000000"/>
              <w:left w:val="single" w:sz="5" w:space="0" w:color="000000"/>
              <w:bottom w:val="single" w:sz="5" w:space="0" w:color="000000"/>
              <w:right w:val="single" w:sz="5" w:space="0" w:color="000000"/>
            </w:tcBorders>
          </w:tcPr>
          <w:p w14:paraId="3A83A83F" w14:textId="77777777" w:rsidR="00AE53A7" w:rsidRPr="003C07B1" w:rsidRDefault="00AE53A7" w:rsidP="00DE073F">
            <w:pPr>
              <w:spacing w:before="94"/>
              <w:ind w:left="49"/>
              <w:rPr>
                <w:rFonts w:eastAsia="Calibri"/>
              </w:rPr>
            </w:pPr>
            <w:r w:rsidRPr="003C07B1">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67DA4623" w14:textId="166A15F5" w:rsidR="00AE53A7" w:rsidRPr="003C07B1" w:rsidRDefault="00AE53A7" w:rsidP="004F5070">
            <w:pPr>
              <w:spacing w:before="77"/>
              <w:ind w:left="52"/>
              <w:jc w:val="left"/>
              <w:rPr>
                <w:rFonts w:eastAsia="Calibri"/>
                <w:lang w:val="el-GR"/>
              </w:rPr>
            </w:pPr>
            <w:r w:rsidRPr="003C07B1">
              <w:rPr>
                <w:rFonts w:eastAsia="Calibri"/>
                <w:spacing w:val="1"/>
                <w:lang w:val="el-GR"/>
              </w:rPr>
              <w:t>Π</w:t>
            </w:r>
            <w:r w:rsidRPr="003C07B1">
              <w:rPr>
                <w:rFonts w:eastAsia="Calibri"/>
                <w:spacing w:val="-1"/>
                <w:lang w:val="el-GR"/>
              </w:rPr>
              <w:t>λ</w:t>
            </w:r>
            <w:r w:rsidRPr="003C07B1">
              <w:rPr>
                <w:rFonts w:eastAsia="Calibri"/>
                <w:spacing w:val="1"/>
                <w:lang w:val="el-GR"/>
              </w:rPr>
              <w:t>ή</w:t>
            </w:r>
            <w:r w:rsidRPr="003C07B1">
              <w:rPr>
                <w:rFonts w:eastAsia="Calibri"/>
                <w:lang w:val="el-GR"/>
              </w:rPr>
              <w:t>ρης</w:t>
            </w:r>
            <w:r w:rsidRPr="003C07B1">
              <w:rPr>
                <w:rFonts w:eastAsia="Calibri"/>
                <w:spacing w:val="-6"/>
                <w:lang w:val="el-GR"/>
              </w:rPr>
              <w:t xml:space="preserve"> </w:t>
            </w:r>
            <w:r w:rsidRPr="003C07B1">
              <w:rPr>
                <w:rFonts w:eastAsia="Calibri"/>
                <w:lang w:val="el-GR"/>
              </w:rPr>
              <w:t>συμ</w:t>
            </w:r>
            <w:r w:rsidRPr="003C07B1">
              <w:rPr>
                <w:rFonts w:eastAsia="Calibri"/>
                <w:spacing w:val="1"/>
                <w:lang w:val="el-GR"/>
              </w:rPr>
              <w:t>μ</w:t>
            </w:r>
            <w:r w:rsidRPr="003C07B1">
              <w:rPr>
                <w:rFonts w:eastAsia="Calibri"/>
                <w:lang w:val="el-GR"/>
              </w:rPr>
              <w:t>όρ</w:t>
            </w:r>
            <w:r w:rsidRPr="003C07B1">
              <w:rPr>
                <w:rFonts w:eastAsia="Calibri"/>
                <w:spacing w:val="-1"/>
                <w:lang w:val="el-GR"/>
              </w:rPr>
              <w:t>φ</w:t>
            </w:r>
            <w:r w:rsidRPr="003C07B1">
              <w:rPr>
                <w:rFonts w:eastAsia="Calibri"/>
                <w:spacing w:val="3"/>
                <w:lang w:val="el-GR"/>
              </w:rPr>
              <w:t>ω</w:t>
            </w:r>
            <w:r w:rsidRPr="003C07B1">
              <w:rPr>
                <w:rFonts w:eastAsia="Calibri"/>
                <w:lang w:val="el-GR"/>
              </w:rPr>
              <w:t>ση</w:t>
            </w:r>
            <w:r w:rsidRPr="003C07B1">
              <w:rPr>
                <w:rFonts w:eastAsia="Calibri"/>
                <w:spacing w:val="-11"/>
                <w:lang w:val="el-GR"/>
              </w:rPr>
              <w:t xml:space="preserve"> </w:t>
            </w:r>
            <w:r w:rsidRPr="003C07B1">
              <w:rPr>
                <w:rFonts w:eastAsia="Calibri"/>
                <w:lang w:val="el-GR"/>
              </w:rPr>
              <w:t>στις</w:t>
            </w:r>
            <w:r w:rsidRPr="003C07B1">
              <w:rPr>
                <w:rFonts w:eastAsia="Calibri"/>
                <w:spacing w:val="-3"/>
                <w:lang w:val="el-GR"/>
              </w:rPr>
              <w:t xml:space="preserve"> </w:t>
            </w:r>
            <w:r w:rsidRPr="003C07B1">
              <w:rPr>
                <w:rFonts w:eastAsia="Calibri"/>
                <w:lang w:val="el-GR"/>
              </w:rPr>
              <w:t>α</w:t>
            </w:r>
            <w:r w:rsidRPr="003C07B1">
              <w:rPr>
                <w:rFonts w:eastAsia="Calibri"/>
                <w:spacing w:val="2"/>
                <w:lang w:val="el-GR"/>
              </w:rPr>
              <w:t>π</w:t>
            </w:r>
            <w:r w:rsidRPr="003C07B1">
              <w:rPr>
                <w:rFonts w:eastAsia="Calibri"/>
                <w:lang w:val="el-GR"/>
              </w:rPr>
              <w:t>αιτ</w:t>
            </w:r>
            <w:r w:rsidRPr="003C07B1">
              <w:rPr>
                <w:rFonts w:eastAsia="Calibri"/>
                <w:spacing w:val="1"/>
                <w:lang w:val="el-GR"/>
              </w:rPr>
              <w:t>ή</w:t>
            </w:r>
            <w:r w:rsidRPr="003C07B1">
              <w:rPr>
                <w:rFonts w:eastAsia="Calibri"/>
                <w:lang w:val="el-GR"/>
              </w:rPr>
              <w:t>σεις</w:t>
            </w:r>
            <w:r w:rsidRPr="003C07B1">
              <w:rPr>
                <w:rFonts w:eastAsia="Calibri"/>
                <w:spacing w:val="-9"/>
                <w:lang w:val="el-GR"/>
              </w:rPr>
              <w:t xml:space="preserve"> </w:t>
            </w:r>
            <w:r w:rsidR="009C2FA0">
              <w:rPr>
                <w:rFonts w:eastAsia="Calibri"/>
                <w:lang w:val="el-GR"/>
              </w:rPr>
              <w:t xml:space="preserve">της Παραγράφου </w:t>
            </w:r>
            <w:r w:rsidR="004F5070">
              <w:rPr>
                <w:rFonts w:eastAsia="Calibri"/>
                <w:lang w:val="el-GR"/>
              </w:rPr>
              <w:fldChar w:fldCharType="begin"/>
            </w:r>
            <w:r w:rsidR="004F5070">
              <w:rPr>
                <w:rFonts w:eastAsia="Calibri"/>
                <w:lang w:val="el-GR"/>
              </w:rPr>
              <w:instrText xml:space="preserve"> REF _Ref88564926 \r \h </w:instrText>
            </w:r>
            <w:r w:rsidR="004F5070">
              <w:rPr>
                <w:rFonts w:eastAsia="Calibri"/>
                <w:lang w:val="el-GR"/>
              </w:rPr>
            </w:r>
            <w:r w:rsidR="004F5070">
              <w:rPr>
                <w:rFonts w:eastAsia="Calibri"/>
                <w:lang w:val="el-GR"/>
              </w:rPr>
              <w:fldChar w:fldCharType="separate"/>
            </w:r>
            <w:r w:rsidR="00074F77">
              <w:rPr>
                <w:rFonts w:eastAsia="Calibri"/>
                <w:lang w:val="el-GR"/>
              </w:rPr>
              <w:t>5.2.7</w:t>
            </w:r>
            <w:r w:rsidR="004F5070">
              <w:rPr>
                <w:rFonts w:eastAsia="Calibri"/>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3BC190F8" w14:textId="77777777" w:rsidR="00AE53A7" w:rsidRPr="003B5CF3" w:rsidRDefault="00AE53A7" w:rsidP="00DE073F">
            <w:pPr>
              <w:spacing w:before="84"/>
              <w:ind w:left="366"/>
              <w:rPr>
                <w:rFonts w:eastAsia="Calibri"/>
              </w:rPr>
            </w:pPr>
            <w:r w:rsidRPr="003C07B1">
              <w:rPr>
                <w:rFonts w:eastAsia="Calibri"/>
                <w:b/>
                <w:spacing w:val="1"/>
              </w:rPr>
              <w:t>Ν</w:t>
            </w:r>
            <w:r w:rsidRPr="003C07B1">
              <w:rPr>
                <w:rFonts w:eastAsia="Calibri"/>
                <w:b/>
                <w:spacing w:val="-1"/>
              </w:rPr>
              <w:t>Α</w:t>
            </w:r>
            <w:r w:rsidRPr="003C07B1">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0BE35549" w14:textId="77777777" w:rsidR="00AE53A7" w:rsidRPr="003B5CF3" w:rsidRDefault="00AE53A7" w:rsidP="00DE073F"/>
        </w:tc>
        <w:tc>
          <w:tcPr>
            <w:tcW w:w="1046" w:type="pct"/>
            <w:tcBorders>
              <w:top w:val="single" w:sz="5" w:space="0" w:color="000000"/>
              <w:left w:val="single" w:sz="5" w:space="0" w:color="000000"/>
              <w:bottom w:val="single" w:sz="5" w:space="0" w:color="000000"/>
              <w:right w:val="single" w:sz="5" w:space="0" w:color="000000"/>
            </w:tcBorders>
          </w:tcPr>
          <w:p w14:paraId="2B4B872B" w14:textId="77777777" w:rsidR="00AE53A7" w:rsidRPr="003B5CF3" w:rsidRDefault="00AE53A7" w:rsidP="00DE073F"/>
        </w:tc>
      </w:tr>
    </w:tbl>
    <w:p w14:paraId="488B3AEB" w14:textId="77777777" w:rsidR="00AE53A7" w:rsidRPr="003B5CF3" w:rsidRDefault="00AE53A7" w:rsidP="00AE53A7">
      <w:pPr>
        <w:spacing w:before="3" w:line="260" w:lineRule="exact"/>
      </w:pPr>
    </w:p>
    <w:p w14:paraId="20602277" w14:textId="77777777" w:rsidR="00A50699" w:rsidRDefault="00A50699">
      <w:pPr>
        <w:suppressAutoHyphens w:val="0"/>
        <w:autoSpaceDE w:val="0"/>
        <w:spacing w:after="60"/>
        <w:rPr>
          <w:rFonts w:eastAsia="SimSun"/>
          <w:i/>
          <w:iCs/>
          <w:color w:val="5B9BD5"/>
          <w:lang w:val="el-GR"/>
        </w:rPr>
      </w:pPr>
    </w:p>
    <w:p w14:paraId="2316E196" w14:textId="77777777" w:rsidR="00A50699" w:rsidRPr="006A6620" w:rsidRDefault="00A50699" w:rsidP="00A50699">
      <w:pPr>
        <w:spacing w:before="11" w:line="280" w:lineRule="exact"/>
        <w:rPr>
          <w:rFonts w:eastAsia="Calibri"/>
          <w:lang w:val="el-GR"/>
        </w:rPr>
      </w:pPr>
      <w:r w:rsidRPr="003C07B1">
        <w:rPr>
          <w:rFonts w:eastAsia="Calibri"/>
          <w:b/>
        </w:rPr>
        <w:t>Υπ</w:t>
      </w:r>
      <w:proofErr w:type="spellStart"/>
      <w:r w:rsidRPr="003C07B1">
        <w:rPr>
          <w:rFonts w:eastAsia="Calibri"/>
          <w:b/>
          <w:spacing w:val="-1"/>
        </w:rPr>
        <w:t>η</w:t>
      </w:r>
      <w:r w:rsidRPr="003C07B1">
        <w:rPr>
          <w:rFonts w:eastAsia="Calibri"/>
          <w:b/>
        </w:rPr>
        <w:t>ρεσί</w:t>
      </w:r>
      <w:r w:rsidRPr="003C07B1">
        <w:rPr>
          <w:rFonts w:eastAsia="Calibri"/>
          <w:b/>
          <w:spacing w:val="1"/>
        </w:rPr>
        <w:t>ε</w:t>
      </w:r>
      <w:r w:rsidRPr="003C07B1">
        <w:rPr>
          <w:rFonts w:eastAsia="Calibri"/>
          <w:b/>
        </w:rPr>
        <w:t>ς</w:t>
      </w:r>
      <w:proofErr w:type="spellEnd"/>
      <w:r w:rsidRPr="003C07B1">
        <w:rPr>
          <w:rFonts w:eastAsia="Calibri"/>
          <w:b/>
          <w:spacing w:val="1"/>
        </w:rPr>
        <w:t xml:space="preserve"> </w:t>
      </w:r>
      <w:r w:rsidR="006476AD">
        <w:rPr>
          <w:rFonts w:eastAsia="Calibri"/>
          <w:b/>
          <w:lang w:val="el-GR"/>
        </w:rPr>
        <w:t>Συντήρησης Περιφερειακού εξοπλισμού</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A50699" w:rsidRPr="003C07B1" w14:paraId="61784E8E" w14:textId="77777777" w:rsidTr="00DE073F">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3FD8ED5E" w14:textId="77777777" w:rsidR="00A50699" w:rsidRPr="003C07B1" w:rsidRDefault="00A50699" w:rsidP="00DE073F">
            <w:pPr>
              <w:spacing w:before="3" w:line="240" w:lineRule="exact"/>
            </w:pPr>
          </w:p>
          <w:p w14:paraId="0016F9A2" w14:textId="77777777" w:rsidR="00A50699" w:rsidRPr="003C07B1" w:rsidRDefault="00A50699" w:rsidP="00DE073F">
            <w:pPr>
              <w:ind w:left="145"/>
              <w:rPr>
                <w:rFonts w:eastAsia="Calibri"/>
              </w:rPr>
            </w:pPr>
            <w:r w:rsidRPr="003C07B1">
              <w:rPr>
                <w:rFonts w:eastAsia="Calibri"/>
                <w:b/>
                <w:spacing w:val="-1"/>
              </w:rPr>
              <w:t>Α</w:t>
            </w:r>
            <w:r w:rsidRPr="003C07B1">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0C735E19" w14:textId="77777777" w:rsidR="00A50699" w:rsidRPr="003C07B1" w:rsidRDefault="00A50699" w:rsidP="00DE073F">
            <w:pPr>
              <w:spacing w:before="3" w:line="240" w:lineRule="exact"/>
            </w:pPr>
          </w:p>
          <w:p w14:paraId="40ED98EF" w14:textId="77777777" w:rsidR="00A50699" w:rsidRPr="003C07B1" w:rsidRDefault="00A50699" w:rsidP="00DE073F">
            <w:pPr>
              <w:ind w:left="1551" w:right="1550"/>
              <w:jc w:val="center"/>
              <w:rPr>
                <w:rFonts w:eastAsia="Calibri"/>
              </w:rPr>
            </w:pPr>
            <w:r w:rsidRPr="003C07B1">
              <w:rPr>
                <w:rFonts w:eastAsia="Calibri"/>
                <w:b/>
                <w:spacing w:val="-1"/>
                <w:w w:val="99"/>
              </w:rPr>
              <w:t>Π</w:t>
            </w:r>
            <w:r w:rsidRPr="003C07B1">
              <w:rPr>
                <w:rFonts w:eastAsia="Calibri"/>
                <w:b/>
                <w:w w:val="99"/>
              </w:rPr>
              <w:t>Ρ</w:t>
            </w:r>
            <w:r w:rsidRPr="003C07B1">
              <w:rPr>
                <w:rFonts w:eastAsia="Calibri"/>
                <w:b/>
                <w:spacing w:val="-1"/>
                <w:w w:val="99"/>
              </w:rPr>
              <w:t>Ο</w:t>
            </w:r>
            <w:r w:rsidRPr="003C07B1">
              <w:rPr>
                <w:rFonts w:eastAsia="Calibri"/>
                <w:b/>
                <w:spacing w:val="2"/>
                <w:w w:val="99"/>
              </w:rPr>
              <w:t>Δ</w:t>
            </w:r>
            <w:r w:rsidRPr="003C07B1">
              <w:rPr>
                <w:rFonts w:eastAsia="Calibri"/>
                <w:b/>
                <w:w w:val="99"/>
              </w:rPr>
              <w:t>Ι</w:t>
            </w:r>
            <w:r w:rsidRPr="003C07B1">
              <w:rPr>
                <w:rFonts w:eastAsia="Calibri"/>
                <w:b/>
                <w:spacing w:val="-1"/>
                <w:w w:val="99"/>
              </w:rPr>
              <w:t>Α</w:t>
            </w:r>
            <w:r w:rsidRPr="003C07B1">
              <w:rPr>
                <w:rFonts w:eastAsia="Calibri"/>
                <w:b/>
                <w:spacing w:val="2"/>
                <w:w w:val="99"/>
              </w:rPr>
              <w:t>Γ</w:t>
            </w:r>
            <w:r w:rsidRPr="003C07B1">
              <w:rPr>
                <w:rFonts w:eastAsia="Calibri"/>
                <w:b/>
                <w:w w:val="99"/>
              </w:rPr>
              <w:t>Ρ</w:t>
            </w:r>
            <w:r w:rsidRPr="003C07B1">
              <w:rPr>
                <w:rFonts w:eastAsia="Calibri"/>
                <w:b/>
                <w:spacing w:val="-1"/>
                <w:w w:val="99"/>
              </w:rPr>
              <w:t>Α</w:t>
            </w:r>
            <w:r w:rsidRPr="003C07B1">
              <w:rPr>
                <w:rFonts w:eastAsia="Calibri"/>
                <w:b/>
                <w:spacing w:val="3"/>
                <w:w w:val="99"/>
              </w:rPr>
              <w:t>Φ</w:t>
            </w:r>
            <w:r w:rsidRPr="003C07B1">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7610E4A1" w14:textId="77777777" w:rsidR="00A50699" w:rsidRPr="003C07B1" w:rsidRDefault="00A50699" w:rsidP="00DE073F">
            <w:pPr>
              <w:spacing w:before="3" w:line="240" w:lineRule="exact"/>
            </w:pPr>
          </w:p>
          <w:p w14:paraId="011FDA05" w14:textId="77777777" w:rsidR="00A50699" w:rsidRPr="003C07B1" w:rsidRDefault="00A50699" w:rsidP="00DE073F">
            <w:pPr>
              <w:ind w:left="57"/>
              <w:rPr>
                <w:rFonts w:eastAsia="Calibri"/>
              </w:rPr>
            </w:pPr>
            <w:r w:rsidRPr="003C07B1">
              <w:rPr>
                <w:rFonts w:eastAsia="Calibri"/>
                <w:b/>
                <w:spacing w:val="-1"/>
              </w:rPr>
              <w:t>Α</w:t>
            </w:r>
            <w:r w:rsidRPr="003C07B1">
              <w:rPr>
                <w:rFonts w:eastAsia="Calibri"/>
                <w:b/>
                <w:spacing w:val="1"/>
              </w:rPr>
              <w:t>Π</w:t>
            </w:r>
            <w:r w:rsidRPr="003C07B1">
              <w:rPr>
                <w:rFonts w:eastAsia="Calibri"/>
                <w:b/>
                <w:spacing w:val="-1"/>
              </w:rPr>
              <w:t>Α</w:t>
            </w:r>
            <w:r w:rsidRPr="003C07B1">
              <w:rPr>
                <w:rFonts w:eastAsia="Calibri"/>
                <w:b/>
              </w:rPr>
              <w:t>Ι</w:t>
            </w:r>
            <w:r w:rsidRPr="003C07B1">
              <w:rPr>
                <w:rFonts w:eastAsia="Calibri"/>
                <w:b/>
                <w:spacing w:val="2"/>
              </w:rPr>
              <w:t>Τ</w:t>
            </w:r>
            <w:r w:rsidRPr="003C07B1">
              <w:rPr>
                <w:rFonts w:eastAsia="Calibri"/>
                <w:b/>
                <w:spacing w:val="-1"/>
              </w:rPr>
              <w:t>Η</w:t>
            </w:r>
            <w:r w:rsidRPr="003C07B1">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3DFBAA17" w14:textId="77777777" w:rsidR="00A50699" w:rsidRPr="003C07B1" w:rsidRDefault="00A50699" w:rsidP="00DE073F">
            <w:pPr>
              <w:spacing w:before="3" w:line="240" w:lineRule="exact"/>
            </w:pPr>
          </w:p>
          <w:p w14:paraId="7AB8F7A4" w14:textId="77777777" w:rsidR="00A50699" w:rsidRPr="003C07B1" w:rsidRDefault="00A50699" w:rsidP="00DE073F">
            <w:pPr>
              <w:ind w:left="49"/>
              <w:rPr>
                <w:rFonts w:eastAsia="Calibri"/>
              </w:rPr>
            </w:pPr>
            <w:r w:rsidRPr="003C07B1">
              <w:rPr>
                <w:rFonts w:eastAsia="Calibri"/>
                <w:b/>
                <w:spacing w:val="-1"/>
              </w:rPr>
              <w:t>Α</w:t>
            </w:r>
            <w:r w:rsidRPr="003C07B1">
              <w:rPr>
                <w:rFonts w:eastAsia="Calibri"/>
                <w:b/>
                <w:spacing w:val="1"/>
              </w:rPr>
              <w:t>Π</w:t>
            </w:r>
            <w:r w:rsidRPr="003C07B1">
              <w:rPr>
                <w:rFonts w:eastAsia="Calibri"/>
                <w:b/>
                <w:spacing w:val="-1"/>
              </w:rPr>
              <w:t>Α</w:t>
            </w:r>
            <w:r w:rsidRPr="003C07B1">
              <w:rPr>
                <w:rFonts w:eastAsia="Calibri"/>
                <w:b/>
                <w:spacing w:val="1"/>
              </w:rPr>
              <w:t>Ν</w:t>
            </w:r>
            <w:r w:rsidRPr="003C07B1">
              <w:rPr>
                <w:rFonts w:eastAsia="Calibri"/>
                <w:b/>
              </w:rPr>
              <w:t>Τ</w:t>
            </w:r>
            <w:r w:rsidRPr="003C07B1">
              <w:rPr>
                <w:rFonts w:eastAsia="Calibri"/>
                <w:b/>
                <w:spacing w:val="-1"/>
              </w:rPr>
              <w:t>Η</w:t>
            </w:r>
            <w:r w:rsidRPr="003C07B1">
              <w:rPr>
                <w:rFonts w:eastAsia="Calibri"/>
                <w:b/>
                <w:spacing w:val="2"/>
              </w:rPr>
              <w:t>Σ</w:t>
            </w:r>
            <w:r w:rsidRPr="003C07B1">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2501383B" w14:textId="77777777" w:rsidR="00A50699" w:rsidRPr="003C07B1" w:rsidRDefault="00A50699" w:rsidP="00DE073F">
            <w:pPr>
              <w:spacing w:before="6" w:line="100" w:lineRule="exact"/>
            </w:pPr>
          </w:p>
          <w:p w14:paraId="3AD6E768" w14:textId="77777777" w:rsidR="00A50699" w:rsidRPr="003C07B1" w:rsidRDefault="00A50699" w:rsidP="00DE073F">
            <w:pPr>
              <w:spacing w:line="254" w:lineRule="auto"/>
              <w:ind w:left="112" w:right="68" w:firstLine="29"/>
              <w:rPr>
                <w:rFonts w:eastAsia="Calibri"/>
              </w:rPr>
            </w:pPr>
            <w:r w:rsidRPr="003C07B1">
              <w:rPr>
                <w:rFonts w:eastAsia="Calibri"/>
                <w:b/>
                <w:spacing w:val="-1"/>
              </w:rPr>
              <w:t>ΠΑ</w:t>
            </w:r>
            <w:r w:rsidRPr="003C07B1">
              <w:rPr>
                <w:rFonts w:eastAsia="Calibri"/>
                <w:b/>
                <w:spacing w:val="2"/>
              </w:rPr>
              <w:t>Ρ</w:t>
            </w:r>
            <w:r w:rsidRPr="003C07B1">
              <w:rPr>
                <w:rFonts w:eastAsia="Calibri"/>
                <w:b/>
                <w:spacing w:val="1"/>
              </w:rPr>
              <w:t>Α</w:t>
            </w:r>
            <w:r w:rsidRPr="003C07B1">
              <w:rPr>
                <w:rFonts w:eastAsia="Calibri"/>
                <w:b/>
                <w:spacing w:val="-1"/>
              </w:rPr>
              <w:t>Π</w:t>
            </w:r>
            <w:r w:rsidRPr="003C07B1">
              <w:rPr>
                <w:rFonts w:eastAsia="Calibri"/>
                <w:b/>
              </w:rPr>
              <w:t>Ο</w:t>
            </w:r>
            <w:r w:rsidRPr="003C07B1">
              <w:rPr>
                <w:rFonts w:eastAsia="Calibri"/>
                <w:b/>
                <w:spacing w:val="1"/>
              </w:rPr>
              <w:t>ΜΠ</w:t>
            </w:r>
            <w:r w:rsidRPr="003C07B1">
              <w:rPr>
                <w:rFonts w:eastAsia="Calibri"/>
                <w:b/>
              </w:rPr>
              <w:t>Η Τ</w:t>
            </w:r>
            <w:r w:rsidRPr="003C07B1">
              <w:rPr>
                <w:rFonts w:eastAsia="Calibri"/>
                <w:b/>
                <w:spacing w:val="1"/>
              </w:rPr>
              <w:t>Ε</w:t>
            </w:r>
            <w:r w:rsidRPr="003C07B1">
              <w:rPr>
                <w:rFonts w:eastAsia="Calibri"/>
                <w:b/>
                <w:spacing w:val="-1"/>
              </w:rPr>
              <w:t>Κ</w:t>
            </w:r>
            <w:r w:rsidRPr="003C07B1">
              <w:rPr>
                <w:rFonts w:eastAsia="Calibri"/>
                <w:b/>
                <w:spacing w:val="1"/>
              </w:rPr>
              <w:t>Μ</w:t>
            </w:r>
            <w:r w:rsidRPr="003C07B1">
              <w:rPr>
                <w:rFonts w:eastAsia="Calibri"/>
                <w:b/>
                <w:spacing w:val="-1"/>
              </w:rPr>
              <w:t>Η</w:t>
            </w:r>
            <w:r w:rsidRPr="003C07B1">
              <w:rPr>
                <w:rFonts w:eastAsia="Calibri"/>
                <w:b/>
              </w:rPr>
              <w:t>Ρ</w:t>
            </w:r>
            <w:r w:rsidRPr="003C07B1">
              <w:rPr>
                <w:rFonts w:eastAsia="Calibri"/>
                <w:b/>
                <w:spacing w:val="-1"/>
              </w:rPr>
              <w:t>Ι</w:t>
            </w:r>
            <w:r w:rsidRPr="003C07B1">
              <w:rPr>
                <w:rFonts w:eastAsia="Calibri"/>
                <w:b/>
                <w:spacing w:val="1"/>
              </w:rPr>
              <w:t>Ω</w:t>
            </w:r>
            <w:r w:rsidRPr="003C07B1">
              <w:rPr>
                <w:rFonts w:eastAsia="Calibri"/>
                <w:b/>
                <w:spacing w:val="2"/>
              </w:rPr>
              <w:t>Σ</w:t>
            </w:r>
            <w:r w:rsidRPr="003C07B1">
              <w:rPr>
                <w:rFonts w:eastAsia="Calibri"/>
                <w:b/>
                <w:spacing w:val="-1"/>
              </w:rPr>
              <w:t>Η</w:t>
            </w:r>
            <w:r w:rsidRPr="003C07B1">
              <w:rPr>
                <w:rFonts w:eastAsia="Calibri"/>
                <w:b/>
              </w:rPr>
              <w:t>Σ</w:t>
            </w:r>
          </w:p>
        </w:tc>
      </w:tr>
      <w:tr w:rsidR="00A50699" w:rsidRPr="003B5CF3" w14:paraId="5AC338E8" w14:textId="77777777" w:rsidTr="001124B3">
        <w:trPr>
          <w:trHeight w:hRule="exact" w:val="756"/>
        </w:trPr>
        <w:tc>
          <w:tcPr>
            <w:tcW w:w="289" w:type="pct"/>
            <w:tcBorders>
              <w:top w:val="single" w:sz="5" w:space="0" w:color="000000"/>
              <w:left w:val="single" w:sz="5" w:space="0" w:color="000000"/>
              <w:bottom w:val="single" w:sz="5" w:space="0" w:color="000000"/>
              <w:right w:val="single" w:sz="5" w:space="0" w:color="000000"/>
            </w:tcBorders>
          </w:tcPr>
          <w:p w14:paraId="5F6A8C41" w14:textId="77777777" w:rsidR="00A50699" w:rsidRPr="003C07B1" w:rsidRDefault="00A50699" w:rsidP="00DE073F">
            <w:pPr>
              <w:spacing w:before="94"/>
              <w:ind w:left="49"/>
              <w:rPr>
                <w:rFonts w:eastAsia="Calibri"/>
              </w:rPr>
            </w:pPr>
            <w:r w:rsidRPr="003C07B1">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15937E52" w14:textId="673883C0" w:rsidR="00A50699" w:rsidRPr="003C07B1" w:rsidRDefault="00A50699" w:rsidP="004F5070">
            <w:pPr>
              <w:spacing w:before="77"/>
              <w:ind w:left="52"/>
              <w:jc w:val="left"/>
              <w:rPr>
                <w:rFonts w:eastAsia="Calibri"/>
                <w:lang w:val="el-GR"/>
              </w:rPr>
            </w:pPr>
            <w:r w:rsidRPr="003C07B1">
              <w:rPr>
                <w:rFonts w:eastAsia="Calibri"/>
                <w:spacing w:val="1"/>
                <w:lang w:val="el-GR"/>
              </w:rPr>
              <w:t>Π</w:t>
            </w:r>
            <w:r w:rsidRPr="003C07B1">
              <w:rPr>
                <w:rFonts w:eastAsia="Calibri"/>
                <w:spacing w:val="-1"/>
                <w:lang w:val="el-GR"/>
              </w:rPr>
              <w:t>λ</w:t>
            </w:r>
            <w:r w:rsidRPr="003C07B1">
              <w:rPr>
                <w:rFonts w:eastAsia="Calibri"/>
                <w:spacing w:val="1"/>
                <w:lang w:val="el-GR"/>
              </w:rPr>
              <w:t>ή</w:t>
            </w:r>
            <w:r w:rsidRPr="003C07B1">
              <w:rPr>
                <w:rFonts w:eastAsia="Calibri"/>
                <w:lang w:val="el-GR"/>
              </w:rPr>
              <w:t>ρης</w:t>
            </w:r>
            <w:r w:rsidRPr="003C07B1">
              <w:rPr>
                <w:rFonts w:eastAsia="Calibri"/>
                <w:spacing w:val="-6"/>
                <w:lang w:val="el-GR"/>
              </w:rPr>
              <w:t xml:space="preserve"> </w:t>
            </w:r>
            <w:r w:rsidRPr="003C07B1">
              <w:rPr>
                <w:rFonts w:eastAsia="Calibri"/>
                <w:lang w:val="el-GR"/>
              </w:rPr>
              <w:t>συμ</w:t>
            </w:r>
            <w:r w:rsidRPr="003C07B1">
              <w:rPr>
                <w:rFonts w:eastAsia="Calibri"/>
                <w:spacing w:val="1"/>
                <w:lang w:val="el-GR"/>
              </w:rPr>
              <w:t>μ</w:t>
            </w:r>
            <w:r w:rsidRPr="003C07B1">
              <w:rPr>
                <w:rFonts w:eastAsia="Calibri"/>
                <w:lang w:val="el-GR"/>
              </w:rPr>
              <w:t>όρ</w:t>
            </w:r>
            <w:r w:rsidRPr="003C07B1">
              <w:rPr>
                <w:rFonts w:eastAsia="Calibri"/>
                <w:spacing w:val="-1"/>
                <w:lang w:val="el-GR"/>
              </w:rPr>
              <w:t>φ</w:t>
            </w:r>
            <w:r w:rsidRPr="003C07B1">
              <w:rPr>
                <w:rFonts w:eastAsia="Calibri"/>
                <w:spacing w:val="3"/>
                <w:lang w:val="el-GR"/>
              </w:rPr>
              <w:t>ω</w:t>
            </w:r>
            <w:r w:rsidRPr="003C07B1">
              <w:rPr>
                <w:rFonts w:eastAsia="Calibri"/>
                <w:lang w:val="el-GR"/>
              </w:rPr>
              <w:t>ση</w:t>
            </w:r>
            <w:r w:rsidRPr="003C07B1">
              <w:rPr>
                <w:rFonts w:eastAsia="Calibri"/>
                <w:spacing w:val="-11"/>
                <w:lang w:val="el-GR"/>
              </w:rPr>
              <w:t xml:space="preserve"> </w:t>
            </w:r>
            <w:r w:rsidRPr="003C07B1">
              <w:rPr>
                <w:rFonts w:eastAsia="Calibri"/>
                <w:lang w:val="el-GR"/>
              </w:rPr>
              <w:t>στις</w:t>
            </w:r>
            <w:r w:rsidRPr="003C07B1">
              <w:rPr>
                <w:rFonts w:eastAsia="Calibri"/>
                <w:spacing w:val="-3"/>
                <w:lang w:val="el-GR"/>
              </w:rPr>
              <w:t xml:space="preserve"> </w:t>
            </w:r>
            <w:r w:rsidRPr="003C07B1">
              <w:rPr>
                <w:rFonts w:eastAsia="Calibri"/>
                <w:lang w:val="el-GR"/>
              </w:rPr>
              <w:t>α</w:t>
            </w:r>
            <w:r w:rsidRPr="003C07B1">
              <w:rPr>
                <w:rFonts w:eastAsia="Calibri"/>
                <w:spacing w:val="2"/>
                <w:lang w:val="el-GR"/>
              </w:rPr>
              <w:t>π</w:t>
            </w:r>
            <w:r w:rsidRPr="003C07B1">
              <w:rPr>
                <w:rFonts w:eastAsia="Calibri"/>
                <w:lang w:val="el-GR"/>
              </w:rPr>
              <w:t>αιτ</w:t>
            </w:r>
            <w:r w:rsidRPr="003C07B1">
              <w:rPr>
                <w:rFonts w:eastAsia="Calibri"/>
                <w:spacing w:val="1"/>
                <w:lang w:val="el-GR"/>
              </w:rPr>
              <w:t>ή</w:t>
            </w:r>
            <w:r w:rsidRPr="003C07B1">
              <w:rPr>
                <w:rFonts w:eastAsia="Calibri"/>
                <w:lang w:val="el-GR"/>
              </w:rPr>
              <w:t>σεις</w:t>
            </w:r>
            <w:r w:rsidRPr="003C07B1">
              <w:rPr>
                <w:rFonts w:eastAsia="Calibri"/>
                <w:spacing w:val="-9"/>
                <w:lang w:val="el-GR"/>
              </w:rPr>
              <w:t xml:space="preserve"> </w:t>
            </w:r>
            <w:r w:rsidR="004F5070">
              <w:rPr>
                <w:rFonts w:eastAsia="Calibri"/>
                <w:lang w:val="el-GR"/>
              </w:rPr>
              <w:t xml:space="preserve">της Παραγράφου </w:t>
            </w:r>
            <w:r w:rsidR="004F5070">
              <w:rPr>
                <w:rFonts w:eastAsia="Calibri"/>
                <w:lang w:val="el-GR"/>
              </w:rPr>
              <w:fldChar w:fldCharType="begin"/>
            </w:r>
            <w:r w:rsidR="004F5070">
              <w:rPr>
                <w:rFonts w:eastAsia="Calibri"/>
                <w:lang w:val="el-GR"/>
              </w:rPr>
              <w:instrText xml:space="preserve"> REF _Ref88564933 \r \h </w:instrText>
            </w:r>
            <w:r w:rsidR="004F5070">
              <w:rPr>
                <w:rFonts w:eastAsia="Calibri"/>
                <w:lang w:val="el-GR"/>
              </w:rPr>
            </w:r>
            <w:r w:rsidR="004F5070">
              <w:rPr>
                <w:rFonts w:eastAsia="Calibri"/>
                <w:lang w:val="el-GR"/>
              </w:rPr>
              <w:fldChar w:fldCharType="separate"/>
            </w:r>
            <w:r w:rsidR="00074F77">
              <w:rPr>
                <w:rFonts w:eastAsia="Calibri"/>
                <w:lang w:val="el-GR"/>
              </w:rPr>
              <w:t>5.2.8</w:t>
            </w:r>
            <w:r w:rsidR="004F5070">
              <w:rPr>
                <w:rFonts w:eastAsia="Calibri"/>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5661C80F" w14:textId="77777777" w:rsidR="00A50699" w:rsidRPr="003B5CF3" w:rsidRDefault="00A50699" w:rsidP="00DE073F">
            <w:pPr>
              <w:spacing w:before="84"/>
              <w:ind w:left="366"/>
              <w:rPr>
                <w:rFonts w:eastAsia="Calibri"/>
              </w:rPr>
            </w:pPr>
            <w:r w:rsidRPr="003C07B1">
              <w:rPr>
                <w:rFonts w:eastAsia="Calibri"/>
                <w:b/>
                <w:spacing w:val="1"/>
              </w:rPr>
              <w:t>Ν</w:t>
            </w:r>
            <w:r w:rsidRPr="003C07B1">
              <w:rPr>
                <w:rFonts w:eastAsia="Calibri"/>
                <w:b/>
                <w:spacing w:val="-1"/>
              </w:rPr>
              <w:t>Α</w:t>
            </w:r>
            <w:r w:rsidRPr="003C07B1">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0044D11A" w14:textId="77777777" w:rsidR="00A50699" w:rsidRPr="003B5CF3" w:rsidRDefault="00A50699" w:rsidP="00DE073F"/>
        </w:tc>
        <w:tc>
          <w:tcPr>
            <w:tcW w:w="1046" w:type="pct"/>
            <w:tcBorders>
              <w:top w:val="single" w:sz="5" w:space="0" w:color="000000"/>
              <w:left w:val="single" w:sz="5" w:space="0" w:color="000000"/>
              <w:bottom w:val="single" w:sz="5" w:space="0" w:color="000000"/>
              <w:right w:val="single" w:sz="5" w:space="0" w:color="000000"/>
            </w:tcBorders>
          </w:tcPr>
          <w:p w14:paraId="6B168A44" w14:textId="77777777" w:rsidR="00A50699" w:rsidRPr="003B5CF3" w:rsidRDefault="00A50699" w:rsidP="00DE073F"/>
        </w:tc>
      </w:tr>
    </w:tbl>
    <w:p w14:paraId="0E6AFB38" w14:textId="77777777" w:rsidR="00A50699" w:rsidRPr="00603221" w:rsidRDefault="00A50699">
      <w:pPr>
        <w:suppressAutoHyphens w:val="0"/>
        <w:autoSpaceDE w:val="0"/>
        <w:spacing w:after="60"/>
        <w:rPr>
          <w:rFonts w:eastAsia="SimSun"/>
          <w:i/>
          <w:iCs/>
          <w:color w:val="5B9BD5"/>
          <w:lang w:val="el-GR"/>
        </w:rPr>
        <w:sectPr w:rsidR="00A50699" w:rsidRPr="00603221" w:rsidSect="00DF02B0">
          <w:pgSz w:w="11906" w:h="16838"/>
          <w:pgMar w:top="1134" w:right="1134" w:bottom="1134" w:left="1134" w:header="720" w:footer="709" w:gutter="0"/>
          <w:cols w:space="720"/>
          <w:titlePg/>
          <w:docGrid w:linePitch="360"/>
        </w:sectPr>
      </w:pPr>
    </w:p>
    <w:p w14:paraId="39344C24" w14:textId="77777777" w:rsidR="008338F0" w:rsidRPr="00603221" w:rsidRDefault="003355E7">
      <w:pPr>
        <w:pStyle w:val="2"/>
        <w:numPr>
          <w:ilvl w:val="0"/>
          <w:numId w:val="0"/>
        </w:numPr>
        <w:tabs>
          <w:tab w:val="clear" w:pos="567"/>
          <w:tab w:val="left" w:pos="0"/>
        </w:tabs>
        <w:rPr>
          <w:rFonts w:cs="Tahoma"/>
          <w:color w:val="000099"/>
          <w:lang w:val="el-GR"/>
        </w:rPr>
      </w:pPr>
      <w:bookmarkStart w:id="499" w:name="_Toc99717354"/>
      <w:bookmarkStart w:id="500" w:name="_Ref496624736"/>
      <w:bookmarkStart w:id="501"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99"/>
      <w:r w:rsidR="004A23B9" w:rsidRPr="00603221">
        <w:rPr>
          <w:rFonts w:cs="Tahoma"/>
          <w:color w:val="000099"/>
          <w:lang w:val="el-GR"/>
        </w:rPr>
        <w:t xml:space="preserve"> </w:t>
      </w:r>
      <w:bookmarkEnd w:id="500"/>
      <w:bookmarkEnd w:id="501"/>
    </w:p>
    <w:p w14:paraId="2659CEC8" w14:textId="77777777" w:rsidR="000F62F0" w:rsidRPr="00603221" w:rsidRDefault="000F62F0" w:rsidP="003329FF">
      <w:pPr>
        <w:pStyle w:val="4"/>
        <w:numPr>
          <w:ilvl w:val="0"/>
          <w:numId w:val="0"/>
        </w:numPr>
        <w:ind w:left="864" w:hanging="864"/>
        <w:rPr>
          <w:rFonts w:cs="Tahoma"/>
          <w:szCs w:val="22"/>
          <w:lang w:val="el-GR"/>
        </w:rPr>
      </w:pPr>
      <w:bookmarkStart w:id="502" w:name="_Ref510086970"/>
      <w:bookmarkStart w:id="503" w:name="_Toc99717355"/>
      <w:r w:rsidRPr="00603221">
        <w:rPr>
          <w:rFonts w:cs="Tahoma"/>
          <w:szCs w:val="22"/>
          <w:lang w:val="el-GR"/>
        </w:rPr>
        <w:t>ΕΥΡΩΠΑΙΚΟ ΕΝΙΑΙΟ ΕΓΓΡΑΦΟ ΣΥΜΒΑΣΗΣ (ΕΕΕΣ)</w:t>
      </w:r>
      <w:bookmarkEnd w:id="502"/>
      <w:bookmarkEnd w:id="503"/>
      <w:r w:rsidRPr="00603221">
        <w:rPr>
          <w:rFonts w:cs="Tahoma"/>
          <w:szCs w:val="22"/>
          <w:lang w:val="el-GR"/>
        </w:rPr>
        <w:t xml:space="preserve"> </w:t>
      </w:r>
    </w:p>
    <w:p w14:paraId="5E5E8FFE"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CC6EC19"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265C5958" w14:textId="77777777" w:rsidR="00A4737C" w:rsidRPr="00A4737C" w:rsidRDefault="00A4737C" w:rsidP="00012F1D">
      <w:pPr>
        <w:pStyle w:val="normalwithoutspacing"/>
        <w:numPr>
          <w:ilvl w:val="0"/>
          <w:numId w:val="13"/>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3FDC4BED" w14:textId="77777777" w:rsidR="000309DB" w:rsidRPr="00A4737C" w:rsidRDefault="00A4737C" w:rsidP="00012F1D">
      <w:pPr>
        <w:pStyle w:val="normalwithoutspacing"/>
        <w:numPr>
          <w:ilvl w:val="0"/>
          <w:numId w:val="13"/>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01599D77" w14:textId="77777777" w:rsidR="00A4737C" w:rsidRPr="00780173" w:rsidRDefault="00A4737C" w:rsidP="00012F1D">
      <w:pPr>
        <w:pStyle w:val="normalwithoutspacing"/>
        <w:numPr>
          <w:ilvl w:val="0"/>
          <w:numId w:val="13"/>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5FA93F4" w14:textId="77777777" w:rsidR="000F62F0" w:rsidRPr="00603221" w:rsidRDefault="000F62F0">
      <w:pPr>
        <w:pStyle w:val="normalwithoutspacing"/>
        <w:rPr>
          <w:i/>
          <w:color w:val="5B9BD5"/>
        </w:rPr>
      </w:pPr>
    </w:p>
    <w:p w14:paraId="590ADA8C" w14:textId="77777777" w:rsidR="008338F0" w:rsidRPr="00603221" w:rsidRDefault="008338F0">
      <w:pPr>
        <w:pStyle w:val="normalwithoutspacing"/>
        <w:rPr>
          <w:i/>
          <w:color w:val="5B9BD5"/>
        </w:rPr>
      </w:pPr>
    </w:p>
    <w:p w14:paraId="106F092D"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0EBFAE6F" w14:textId="77777777" w:rsidR="006E4901" w:rsidRPr="00603221" w:rsidRDefault="003355E7" w:rsidP="003329FF">
      <w:pPr>
        <w:pStyle w:val="2"/>
        <w:numPr>
          <w:ilvl w:val="0"/>
          <w:numId w:val="0"/>
        </w:numPr>
        <w:ind w:left="576" w:hanging="576"/>
        <w:rPr>
          <w:rFonts w:cs="Tahoma"/>
          <w:lang w:val="el-GR"/>
        </w:rPr>
      </w:pPr>
      <w:bookmarkStart w:id="504" w:name="_Ref496624509"/>
      <w:bookmarkStart w:id="505" w:name="_Toc99717356"/>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04"/>
      <w:bookmarkEnd w:id="505"/>
    </w:p>
    <w:p w14:paraId="6A939CCE" w14:textId="77777777" w:rsidR="006E4901" w:rsidRPr="00603221" w:rsidRDefault="006E4901" w:rsidP="006E4901">
      <w:pPr>
        <w:pStyle w:val="normalwithoutspacing"/>
        <w:rPr>
          <w:i/>
          <w:color w:val="5B9BD5"/>
        </w:rPr>
      </w:pPr>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DF02B0" w14:paraId="09468F04" w14:textId="77777777" w:rsidTr="00D51854">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3BF38BC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78C7E4D2" w14:textId="77777777" w:rsidTr="00D51854">
        <w:trPr>
          <w:gridBefore w:val="1"/>
          <w:wBefore w:w="4" w:type="pct"/>
        </w:trPr>
        <w:tc>
          <w:tcPr>
            <w:tcW w:w="4996" w:type="pct"/>
            <w:gridSpan w:val="14"/>
          </w:tcPr>
          <w:p w14:paraId="72E93CA1" w14:textId="77777777" w:rsidR="006E4901" w:rsidRPr="00603221" w:rsidRDefault="006E4901" w:rsidP="008B4966">
            <w:pPr>
              <w:spacing w:line="276" w:lineRule="auto"/>
            </w:pPr>
          </w:p>
        </w:tc>
      </w:tr>
      <w:tr w:rsidR="006E4901" w:rsidRPr="00DF02B0" w14:paraId="4724F16B" w14:textId="77777777" w:rsidTr="00D51854">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27A241B4"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6BF6225" w14:textId="77777777" w:rsidR="006E4901" w:rsidRPr="00603221" w:rsidRDefault="006E4901" w:rsidP="008B4966">
            <w:pPr>
              <w:spacing w:line="276" w:lineRule="auto"/>
            </w:pPr>
          </w:p>
        </w:tc>
      </w:tr>
      <w:tr w:rsidR="006E4901" w:rsidRPr="00DF02B0" w14:paraId="5F1ED0F8" w14:textId="77777777" w:rsidTr="00D51854">
        <w:trPr>
          <w:gridBefore w:val="1"/>
          <w:wBefore w:w="4" w:type="pct"/>
        </w:trPr>
        <w:tc>
          <w:tcPr>
            <w:tcW w:w="748" w:type="pct"/>
            <w:tcBorders>
              <w:top w:val="double" w:sz="6" w:space="0" w:color="auto"/>
              <w:left w:val="double" w:sz="6" w:space="0" w:color="auto"/>
              <w:bottom w:val="nil"/>
              <w:right w:val="nil"/>
            </w:tcBorders>
            <w:vAlign w:val="center"/>
          </w:tcPr>
          <w:p w14:paraId="6F4E76C0"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15" w:type="pct"/>
            <w:gridSpan w:val="8"/>
            <w:tcBorders>
              <w:top w:val="double" w:sz="6" w:space="0" w:color="auto"/>
              <w:left w:val="nil"/>
              <w:bottom w:val="single" w:sz="6" w:space="0" w:color="auto"/>
              <w:right w:val="nil"/>
            </w:tcBorders>
            <w:vAlign w:val="center"/>
          </w:tcPr>
          <w:p w14:paraId="302E9EA2" w14:textId="77777777" w:rsidR="006E4901" w:rsidRPr="00603221" w:rsidRDefault="006E4901" w:rsidP="008B4966">
            <w:pPr>
              <w:spacing w:line="276" w:lineRule="auto"/>
            </w:pPr>
          </w:p>
        </w:tc>
        <w:tc>
          <w:tcPr>
            <w:tcW w:w="658" w:type="pct"/>
            <w:tcBorders>
              <w:top w:val="double" w:sz="6" w:space="0" w:color="auto"/>
              <w:left w:val="nil"/>
              <w:bottom w:val="nil"/>
              <w:right w:val="nil"/>
            </w:tcBorders>
            <w:vAlign w:val="center"/>
          </w:tcPr>
          <w:p w14:paraId="0788828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75" w:type="pct"/>
            <w:gridSpan w:val="4"/>
            <w:tcBorders>
              <w:top w:val="double" w:sz="6" w:space="0" w:color="auto"/>
              <w:left w:val="nil"/>
              <w:bottom w:val="single" w:sz="6" w:space="0" w:color="auto"/>
              <w:right w:val="double" w:sz="6" w:space="0" w:color="auto"/>
            </w:tcBorders>
            <w:vAlign w:val="center"/>
          </w:tcPr>
          <w:p w14:paraId="1B030D38" w14:textId="77777777" w:rsidR="006E4901" w:rsidRPr="00603221" w:rsidRDefault="006E4901" w:rsidP="008B4966">
            <w:pPr>
              <w:spacing w:line="276" w:lineRule="auto"/>
            </w:pPr>
          </w:p>
        </w:tc>
      </w:tr>
      <w:tr w:rsidR="006E4901" w:rsidRPr="00DF02B0" w14:paraId="086C5F8B" w14:textId="77777777" w:rsidTr="00D51854">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3C4399B4" w14:textId="77777777" w:rsidR="006E4901" w:rsidRPr="00603221" w:rsidRDefault="006E4901" w:rsidP="008B4966">
            <w:pPr>
              <w:spacing w:line="276" w:lineRule="auto"/>
            </w:pPr>
          </w:p>
        </w:tc>
      </w:tr>
      <w:tr w:rsidR="006E4901" w:rsidRPr="00DF02B0" w14:paraId="4B07767A" w14:textId="77777777" w:rsidTr="00D51854">
        <w:trPr>
          <w:gridBefore w:val="1"/>
          <w:wBefore w:w="4" w:type="pct"/>
        </w:trPr>
        <w:tc>
          <w:tcPr>
            <w:tcW w:w="902" w:type="pct"/>
            <w:gridSpan w:val="2"/>
            <w:tcBorders>
              <w:top w:val="nil"/>
              <w:left w:val="double" w:sz="6" w:space="0" w:color="auto"/>
              <w:bottom w:val="nil"/>
              <w:right w:val="nil"/>
            </w:tcBorders>
            <w:vAlign w:val="center"/>
          </w:tcPr>
          <w:p w14:paraId="409A001C"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61" w:type="pct"/>
            <w:gridSpan w:val="7"/>
            <w:tcBorders>
              <w:top w:val="nil"/>
              <w:left w:val="nil"/>
              <w:bottom w:val="single" w:sz="6" w:space="0" w:color="auto"/>
              <w:right w:val="nil"/>
            </w:tcBorders>
            <w:vAlign w:val="center"/>
          </w:tcPr>
          <w:p w14:paraId="6F02F6E1" w14:textId="77777777" w:rsidR="006E4901" w:rsidRPr="00603221" w:rsidRDefault="006E4901" w:rsidP="008B4966">
            <w:pPr>
              <w:spacing w:line="276" w:lineRule="auto"/>
            </w:pPr>
          </w:p>
        </w:tc>
        <w:tc>
          <w:tcPr>
            <w:tcW w:w="920" w:type="pct"/>
            <w:gridSpan w:val="3"/>
            <w:vAlign w:val="center"/>
          </w:tcPr>
          <w:p w14:paraId="5FC6053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913" w:type="pct"/>
            <w:gridSpan w:val="2"/>
            <w:tcBorders>
              <w:top w:val="nil"/>
              <w:left w:val="nil"/>
              <w:bottom w:val="single" w:sz="6" w:space="0" w:color="auto"/>
              <w:right w:val="double" w:sz="6" w:space="0" w:color="auto"/>
            </w:tcBorders>
            <w:vAlign w:val="center"/>
          </w:tcPr>
          <w:p w14:paraId="4AC38D10" w14:textId="77777777" w:rsidR="006E4901" w:rsidRPr="00603221" w:rsidRDefault="006E4901" w:rsidP="008B4966">
            <w:pPr>
              <w:spacing w:line="276" w:lineRule="auto"/>
            </w:pPr>
          </w:p>
        </w:tc>
      </w:tr>
      <w:tr w:rsidR="006E4901" w:rsidRPr="00DF02B0" w14:paraId="0C64942B" w14:textId="77777777" w:rsidTr="00D51854">
        <w:trPr>
          <w:gridBefore w:val="1"/>
          <w:wBefore w:w="4" w:type="pct"/>
        </w:trPr>
        <w:tc>
          <w:tcPr>
            <w:tcW w:w="4996" w:type="pct"/>
            <w:gridSpan w:val="14"/>
            <w:tcBorders>
              <w:top w:val="nil"/>
              <w:left w:val="double" w:sz="6" w:space="0" w:color="auto"/>
              <w:bottom w:val="nil"/>
              <w:right w:val="double" w:sz="6" w:space="0" w:color="auto"/>
            </w:tcBorders>
            <w:vAlign w:val="center"/>
          </w:tcPr>
          <w:p w14:paraId="78591416" w14:textId="77777777" w:rsidR="006E4901" w:rsidRPr="00603221" w:rsidRDefault="006E4901" w:rsidP="008B4966">
            <w:pPr>
              <w:spacing w:line="276" w:lineRule="auto"/>
            </w:pPr>
          </w:p>
        </w:tc>
      </w:tr>
      <w:tr w:rsidR="006E4901" w:rsidRPr="00DF02B0" w14:paraId="61820555" w14:textId="77777777" w:rsidTr="00D51854">
        <w:trPr>
          <w:gridBefore w:val="1"/>
          <w:wBefore w:w="4" w:type="pct"/>
        </w:trPr>
        <w:tc>
          <w:tcPr>
            <w:tcW w:w="987" w:type="pct"/>
            <w:gridSpan w:val="4"/>
            <w:tcBorders>
              <w:top w:val="nil"/>
              <w:left w:val="double" w:sz="6" w:space="0" w:color="auto"/>
              <w:bottom w:val="nil"/>
              <w:right w:val="nil"/>
            </w:tcBorders>
            <w:vAlign w:val="center"/>
          </w:tcPr>
          <w:p w14:paraId="0994F8FC"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76" w:type="pct"/>
            <w:gridSpan w:val="5"/>
            <w:tcBorders>
              <w:top w:val="nil"/>
              <w:left w:val="nil"/>
              <w:bottom w:val="single" w:sz="6" w:space="0" w:color="auto"/>
              <w:right w:val="nil"/>
            </w:tcBorders>
            <w:vAlign w:val="center"/>
          </w:tcPr>
          <w:p w14:paraId="33209A57" w14:textId="77777777" w:rsidR="006E4901" w:rsidRPr="00603221" w:rsidRDefault="006E4901" w:rsidP="008B4966">
            <w:pPr>
              <w:spacing w:line="276" w:lineRule="auto"/>
            </w:pPr>
            <w:r w:rsidRPr="00603221">
              <w:t>__ /__ / ____</w:t>
            </w:r>
          </w:p>
        </w:tc>
        <w:tc>
          <w:tcPr>
            <w:tcW w:w="1037" w:type="pct"/>
            <w:gridSpan w:val="4"/>
            <w:vAlign w:val="center"/>
          </w:tcPr>
          <w:p w14:paraId="04CDB754"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96" w:type="pct"/>
            <w:tcBorders>
              <w:top w:val="nil"/>
              <w:left w:val="nil"/>
              <w:bottom w:val="single" w:sz="6" w:space="0" w:color="auto"/>
              <w:right w:val="double" w:sz="6" w:space="0" w:color="auto"/>
            </w:tcBorders>
            <w:vAlign w:val="center"/>
          </w:tcPr>
          <w:p w14:paraId="62FEBC13" w14:textId="77777777" w:rsidR="006E4901" w:rsidRPr="00603221" w:rsidRDefault="006E4901" w:rsidP="008B4966">
            <w:pPr>
              <w:spacing w:line="276" w:lineRule="auto"/>
            </w:pPr>
          </w:p>
        </w:tc>
      </w:tr>
      <w:tr w:rsidR="006E4901" w:rsidRPr="00DF02B0" w14:paraId="0BEE3C6F" w14:textId="77777777" w:rsidTr="00D51854">
        <w:trPr>
          <w:gridBefore w:val="1"/>
          <w:wBefore w:w="4" w:type="pct"/>
        </w:trPr>
        <w:tc>
          <w:tcPr>
            <w:tcW w:w="4996" w:type="pct"/>
            <w:gridSpan w:val="14"/>
            <w:tcBorders>
              <w:top w:val="nil"/>
              <w:left w:val="double" w:sz="6" w:space="0" w:color="auto"/>
              <w:bottom w:val="nil"/>
              <w:right w:val="double" w:sz="6" w:space="0" w:color="auto"/>
            </w:tcBorders>
            <w:vAlign w:val="center"/>
          </w:tcPr>
          <w:p w14:paraId="54138550" w14:textId="77777777" w:rsidR="006E4901" w:rsidRPr="00603221" w:rsidRDefault="006E4901" w:rsidP="008B4966">
            <w:pPr>
              <w:spacing w:line="276" w:lineRule="auto"/>
            </w:pPr>
          </w:p>
        </w:tc>
      </w:tr>
      <w:tr w:rsidR="006E4901" w:rsidRPr="00DF02B0" w14:paraId="119A263A" w14:textId="77777777" w:rsidTr="00D51854">
        <w:trPr>
          <w:gridBefore w:val="1"/>
          <w:wBefore w:w="4" w:type="pct"/>
        </w:trPr>
        <w:tc>
          <w:tcPr>
            <w:tcW w:w="1234" w:type="pct"/>
            <w:gridSpan w:val="7"/>
            <w:tcBorders>
              <w:top w:val="nil"/>
              <w:left w:val="double" w:sz="6" w:space="0" w:color="auto"/>
              <w:bottom w:val="nil"/>
              <w:right w:val="nil"/>
            </w:tcBorders>
            <w:vAlign w:val="center"/>
          </w:tcPr>
          <w:p w14:paraId="4D913727"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29" w:type="pct"/>
            <w:gridSpan w:val="2"/>
            <w:tcBorders>
              <w:top w:val="nil"/>
              <w:left w:val="nil"/>
              <w:bottom w:val="single" w:sz="6" w:space="0" w:color="auto"/>
              <w:right w:val="nil"/>
            </w:tcBorders>
            <w:vAlign w:val="center"/>
          </w:tcPr>
          <w:p w14:paraId="56FDC249" w14:textId="77777777" w:rsidR="006E4901" w:rsidRPr="00603221" w:rsidRDefault="006E4901" w:rsidP="008B4966">
            <w:pPr>
              <w:spacing w:line="276" w:lineRule="auto"/>
            </w:pPr>
          </w:p>
        </w:tc>
        <w:tc>
          <w:tcPr>
            <w:tcW w:w="867" w:type="pct"/>
            <w:gridSpan w:val="2"/>
            <w:vAlign w:val="center"/>
          </w:tcPr>
          <w:p w14:paraId="601352AB"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60575664" w14:textId="77777777" w:rsidR="006E4901" w:rsidRPr="00603221" w:rsidRDefault="006E4901" w:rsidP="008B4966">
            <w:pPr>
              <w:spacing w:line="276" w:lineRule="auto"/>
            </w:pPr>
          </w:p>
        </w:tc>
      </w:tr>
      <w:tr w:rsidR="006E4901" w:rsidRPr="00DF02B0" w14:paraId="184F3145" w14:textId="77777777" w:rsidTr="00D51854">
        <w:trPr>
          <w:gridBefore w:val="1"/>
          <w:wBefore w:w="4" w:type="pct"/>
        </w:trPr>
        <w:tc>
          <w:tcPr>
            <w:tcW w:w="1234" w:type="pct"/>
            <w:gridSpan w:val="7"/>
            <w:tcBorders>
              <w:top w:val="nil"/>
              <w:left w:val="double" w:sz="6" w:space="0" w:color="auto"/>
              <w:bottom w:val="nil"/>
              <w:right w:val="nil"/>
            </w:tcBorders>
            <w:vAlign w:val="center"/>
          </w:tcPr>
          <w:p w14:paraId="61B94820"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1C10D14A" w14:textId="77777777" w:rsidR="006E4901" w:rsidRPr="00603221" w:rsidRDefault="006E4901" w:rsidP="008B4966">
            <w:pPr>
              <w:spacing w:line="276" w:lineRule="auto"/>
            </w:pPr>
          </w:p>
        </w:tc>
        <w:tc>
          <w:tcPr>
            <w:tcW w:w="867" w:type="pct"/>
            <w:gridSpan w:val="2"/>
            <w:vAlign w:val="center"/>
          </w:tcPr>
          <w:p w14:paraId="4C39B94E"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5D86D2BB" w14:textId="77777777" w:rsidR="006E4901" w:rsidRPr="00603221" w:rsidRDefault="006E4901" w:rsidP="008B4966">
            <w:pPr>
              <w:spacing w:line="276" w:lineRule="auto"/>
            </w:pPr>
          </w:p>
        </w:tc>
      </w:tr>
      <w:tr w:rsidR="006E4901" w:rsidRPr="00DF02B0" w14:paraId="73D92BF3" w14:textId="77777777" w:rsidTr="00D51854">
        <w:trPr>
          <w:gridBefore w:val="1"/>
          <w:wBefore w:w="4" w:type="pct"/>
        </w:trPr>
        <w:tc>
          <w:tcPr>
            <w:tcW w:w="1069" w:type="pct"/>
            <w:gridSpan w:val="5"/>
            <w:tcBorders>
              <w:top w:val="nil"/>
              <w:left w:val="double" w:sz="6" w:space="0" w:color="auto"/>
              <w:bottom w:val="nil"/>
              <w:right w:val="nil"/>
            </w:tcBorders>
            <w:vAlign w:val="center"/>
          </w:tcPr>
          <w:p w14:paraId="3121D5AC" w14:textId="77777777" w:rsidR="006E4901" w:rsidRPr="00603221" w:rsidRDefault="006E4901" w:rsidP="008B4966">
            <w:pPr>
              <w:spacing w:line="276" w:lineRule="auto"/>
            </w:pPr>
          </w:p>
        </w:tc>
        <w:tc>
          <w:tcPr>
            <w:tcW w:w="2094" w:type="pct"/>
            <w:gridSpan w:val="4"/>
            <w:vAlign w:val="center"/>
          </w:tcPr>
          <w:p w14:paraId="7A0EE466" w14:textId="77777777" w:rsidR="006E4901" w:rsidRPr="00603221" w:rsidRDefault="006E4901" w:rsidP="008B4966">
            <w:pPr>
              <w:spacing w:line="276" w:lineRule="auto"/>
            </w:pPr>
          </w:p>
        </w:tc>
        <w:tc>
          <w:tcPr>
            <w:tcW w:w="1037" w:type="pct"/>
            <w:gridSpan w:val="4"/>
            <w:vAlign w:val="center"/>
          </w:tcPr>
          <w:p w14:paraId="285D10BF"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15583440" w14:textId="77777777" w:rsidR="006E4901" w:rsidRPr="00603221" w:rsidRDefault="006E4901" w:rsidP="008B4966">
            <w:pPr>
              <w:spacing w:line="276" w:lineRule="auto"/>
            </w:pPr>
          </w:p>
        </w:tc>
      </w:tr>
      <w:tr w:rsidR="006E4901" w:rsidRPr="00DF02B0" w14:paraId="12F3DDC2" w14:textId="77777777" w:rsidTr="00D51854">
        <w:trPr>
          <w:gridBefore w:val="1"/>
          <w:wBefore w:w="4" w:type="pct"/>
        </w:trPr>
        <w:tc>
          <w:tcPr>
            <w:tcW w:w="1152" w:type="pct"/>
            <w:gridSpan w:val="6"/>
            <w:tcBorders>
              <w:top w:val="nil"/>
              <w:left w:val="double" w:sz="6" w:space="0" w:color="auto"/>
              <w:bottom w:val="nil"/>
              <w:right w:val="nil"/>
            </w:tcBorders>
            <w:vAlign w:val="center"/>
          </w:tcPr>
          <w:p w14:paraId="6D780C06"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1" w:type="pct"/>
            <w:gridSpan w:val="3"/>
            <w:tcBorders>
              <w:top w:val="nil"/>
              <w:left w:val="nil"/>
              <w:bottom w:val="single" w:sz="6" w:space="0" w:color="auto"/>
              <w:right w:val="nil"/>
            </w:tcBorders>
            <w:vAlign w:val="center"/>
          </w:tcPr>
          <w:p w14:paraId="31724109"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0735BDAE"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33BA73A9" w14:textId="77777777" w:rsidR="006E4901" w:rsidRPr="00603221" w:rsidRDefault="006E4901" w:rsidP="008B4966">
            <w:pPr>
              <w:spacing w:line="276" w:lineRule="auto"/>
            </w:pPr>
          </w:p>
        </w:tc>
      </w:tr>
      <w:tr w:rsidR="006E4901" w:rsidRPr="00DF02B0" w14:paraId="7582B89E" w14:textId="77777777" w:rsidTr="00D51854">
        <w:trPr>
          <w:gridBefore w:val="1"/>
          <w:wBefore w:w="4" w:type="pct"/>
        </w:trPr>
        <w:tc>
          <w:tcPr>
            <w:tcW w:w="1152" w:type="pct"/>
            <w:gridSpan w:val="6"/>
            <w:tcBorders>
              <w:top w:val="nil"/>
              <w:left w:val="double" w:sz="6" w:space="0" w:color="auto"/>
              <w:bottom w:val="nil"/>
              <w:right w:val="nil"/>
            </w:tcBorders>
            <w:vAlign w:val="center"/>
          </w:tcPr>
          <w:p w14:paraId="308F1A45" w14:textId="77777777" w:rsidR="006E4901" w:rsidRPr="00603221" w:rsidRDefault="006E4901" w:rsidP="008B4966">
            <w:pPr>
              <w:spacing w:line="276" w:lineRule="auto"/>
            </w:pPr>
          </w:p>
        </w:tc>
        <w:tc>
          <w:tcPr>
            <w:tcW w:w="2011" w:type="pct"/>
            <w:gridSpan w:val="3"/>
            <w:tcBorders>
              <w:top w:val="nil"/>
              <w:left w:val="nil"/>
              <w:bottom w:val="single" w:sz="6" w:space="0" w:color="auto"/>
              <w:right w:val="nil"/>
            </w:tcBorders>
            <w:vAlign w:val="center"/>
          </w:tcPr>
          <w:p w14:paraId="7CEF84C8"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0BC5E3F2"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1C674FC" w14:textId="77777777" w:rsidR="006E4901" w:rsidRPr="00603221" w:rsidRDefault="006E4901" w:rsidP="008B4966">
            <w:pPr>
              <w:spacing w:line="276" w:lineRule="auto"/>
            </w:pPr>
          </w:p>
        </w:tc>
      </w:tr>
      <w:tr w:rsidR="006E4901" w:rsidRPr="00DF02B0" w14:paraId="2E476DCF" w14:textId="77777777" w:rsidTr="00D51854">
        <w:trPr>
          <w:gridBefore w:val="1"/>
          <w:wBefore w:w="4" w:type="pct"/>
        </w:trPr>
        <w:tc>
          <w:tcPr>
            <w:tcW w:w="1069" w:type="pct"/>
            <w:gridSpan w:val="5"/>
            <w:tcBorders>
              <w:top w:val="nil"/>
              <w:left w:val="double" w:sz="6" w:space="0" w:color="auto"/>
              <w:bottom w:val="double" w:sz="6" w:space="0" w:color="auto"/>
              <w:right w:val="nil"/>
            </w:tcBorders>
            <w:vAlign w:val="center"/>
          </w:tcPr>
          <w:p w14:paraId="32F173C5" w14:textId="77777777" w:rsidR="006E4901" w:rsidRPr="00603221" w:rsidRDefault="006E4901" w:rsidP="008B4966">
            <w:pPr>
              <w:spacing w:line="276" w:lineRule="auto"/>
            </w:pPr>
          </w:p>
        </w:tc>
        <w:tc>
          <w:tcPr>
            <w:tcW w:w="2094" w:type="pct"/>
            <w:gridSpan w:val="4"/>
            <w:tcBorders>
              <w:top w:val="nil"/>
              <w:left w:val="nil"/>
              <w:bottom w:val="double" w:sz="6" w:space="0" w:color="auto"/>
              <w:right w:val="nil"/>
            </w:tcBorders>
            <w:vAlign w:val="center"/>
          </w:tcPr>
          <w:p w14:paraId="73F31578" w14:textId="77777777" w:rsidR="006E4901" w:rsidRPr="00603221" w:rsidRDefault="006E4901" w:rsidP="008B4966">
            <w:pPr>
              <w:spacing w:line="276" w:lineRule="auto"/>
            </w:pPr>
          </w:p>
        </w:tc>
        <w:tc>
          <w:tcPr>
            <w:tcW w:w="1037" w:type="pct"/>
            <w:gridSpan w:val="4"/>
            <w:tcBorders>
              <w:top w:val="nil"/>
              <w:left w:val="nil"/>
              <w:bottom w:val="double" w:sz="6" w:space="0" w:color="auto"/>
              <w:right w:val="nil"/>
            </w:tcBorders>
            <w:vAlign w:val="center"/>
          </w:tcPr>
          <w:p w14:paraId="4F8B92AE" w14:textId="77777777" w:rsidR="006E4901" w:rsidRPr="00603221" w:rsidRDefault="006E4901" w:rsidP="008B4966">
            <w:pPr>
              <w:spacing w:line="276" w:lineRule="auto"/>
            </w:pPr>
          </w:p>
        </w:tc>
        <w:tc>
          <w:tcPr>
            <w:tcW w:w="796" w:type="pct"/>
            <w:tcBorders>
              <w:top w:val="nil"/>
              <w:left w:val="nil"/>
              <w:bottom w:val="double" w:sz="6" w:space="0" w:color="auto"/>
              <w:right w:val="double" w:sz="6" w:space="0" w:color="auto"/>
            </w:tcBorders>
            <w:vAlign w:val="center"/>
          </w:tcPr>
          <w:p w14:paraId="3887013E" w14:textId="77777777" w:rsidR="006E4901" w:rsidRPr="00603221" w:rsidRDefault="006E4901" w:rsidP="008B4966">
            <w:pPr>
              <w:spacing w:line="276" w:lineRule="auto"/>
            </w:pPr>
          </w:p>
        </w:tc>
      </w:tr>
      <w:tr w:rsidR="006E4901" w:rsidRPr="00DF02B0" w14:paraId="5E13D26E" w14:textId="77777777" w:rsidTr="00D51854">
        <w:trPr>
          <w:gridBefore w:val="1"/>
          <w:wBefore w:w="4" w:type="pct"/>
        </w:trPr>
        <w:tc>
          <w:tcPr>
            <w:tcW w:w="4996" w:type="pct"/>
            <w:gridSpan w:val="14"/>
          </w:tcPr>
          <w:p w14:paraId="054C6037" w14:textId="77777777" w:rsidR="006E4901" w:rsidRPr="00603221" w:rsidRDefault="006E4901" w:rsidP="008B4966">
            <w:pPr>
              <w:spacing w:line="276" w:lineRule="auto"/>
            </w:pPr>
          </w:p>
        </w:tc>
      </w:tr>
      <w:tr w:rsidR="006E4901" w:rsidRPr="00DF02B0" w14:paraId="7282CD85" w14:textId="77777777" w:rsidTr="00D51854">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397CA57F" w14:textId="77777777" w:rsidR="006E4901" w:rsidRPr="00603221" w:rsidRDefault="006E4901" w:rsidP="008B4966">
            <w:pPr>
              <w:spacing w:line="276" w:lineRule="auto"/>
              <w:rPr>
                <w:b/>
              </w:rPr>
            </w:pPr>
            <w:r w:rsidRPr="00603221">
              <w:rPr>
                <w:b/>
              </w:rPr>
              <w:t>ΕΚΠΑΙΔΕΥΣΗ</w:t>
            </w:r>
          </w:p>
        </w:tc>
        <w:tc>
          <w:tcPr>
            <w:tcW w:w="4020" w:type="pct"/>
            <w:gridSpan w:val="11"/>
          </w:tcPr>
          <w:p w14:paraId="7DE5C350" w14:textId="77777777" w:rsidR="006E4901" w:rsidRPr="00603221" w:rsidRDefault="006E4901" w:rsidP="008B4966">
            <w:pPr>
              <w:spacing w:line="276" w:lineRule="auto"/>
            </w:pPr>
          </w:p>
        </w:tc>
      </w:tr>
      <w:tr w:rsidR="006E4901" w:rsidRPr="00DF02B0" w14:paraId="148E09F4" w14:textId="77777777" w:rsidTr="00D51854">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1F135217"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1" w:type="pct"/>
            <w:tcBorders>
              <w:top w:val="double" w:sz="6" w:space="0" w:color="auto"/>
              <w:left w:val="nil"/>
              <w:bottom w:val="nil"/>
              <w:right w:val="single" w:sz="6" w:space="0" w:color="auto"/>
            </w:tcBorders>
            <w:vAlign w:val="center"/>
          </w:tcPr>
          <w:p w14:paraId="4341100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37" w:type="pct"/>
            <w:gridSpan w:val="4"/>
            <w:tcBorders>
              <w:top w:val="double" w:sz="6" w:space="0" w:color="auto"/>
              <w:left w:val="nil"/>
              <w:bottom w:val="nil"/>
              <w:right w:val="single" w:sz="6" w:space="0" w:color="auto"/>
            </w:tcBorders>
            <w:vAlign w:val="center"/>
          </w:tcPr>
          <w:p w14:paraId="32119871"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96" w:type="pct"/>
            <w:tcBorders>
              <w:top w:val="double" w:sz="6" w:space="0" w:color="auto"/>
              <w:left w:val="nil"/>
              <w:bottom w:val="nil"/>
              <w:right w:val="double" w:sz="6" w:space="0" w:color="auto"/>
            </w:tcBorders>
            <w:vAlign w:val="center"/>
          </w:tcPr>
          <w:p w14:paraId="6811F918"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69525C1B" w14:textId="77777777" w:rsidTr="00D51854">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28208F43" w14:textId="77777777" w:rsidR="006E4901" w:rsidRPr="00603221" w:rsidRDefault="006E4901" w:rsidP="008B4966">
            <w:pPr>
              <w:spacing w:line="276" w:lineRule="auto"/>
            </w:pPr>
          </w:p>
          <w:p w14:paraId="0424CAF8" w14:textId="77777777" w:rsidR="006E4901" w:rsidRPr="00603221" w:rsidRDefault="006E4901" w:rsidP="008B4966">
            <w:pPr>
              <w:spacing w:line="276" w:lineRule="auto"/>
            </w:pPr>
          </w:p>
        </w:tc>
        <w:tc>
          <w:tcPr>
            <w:tcW w:w="1921" w:type="pct"/>
            <w:tcBorders>
              <w:top w:val="double" w:sz="6" w:space="0" w:color="auto"/>
              <w:left w:val="nil"/>
              <w:bottom w:val="single" w:sz="6" w:space="0" w:color="auto"/>
              <w:right w:val="single" w:sz="6" w:space="0" w:color="auto"/>
            </w:tcBorders>
          </w:tcPr>
          <w:p w14:paraId="128B4677"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041B09D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1C544E73" w14:textId="77777777" w:rsidR="006E4901" w:rsidRPr="00603221" w:rsidRDefault="006E4901" w:rsidP="008B4966">
            <w:pPr>
              <w:spacing w:line="276" w:lineRule="auto"/>
            </w:pPr>
          </w:p>
        </w:tc>
      </w:tr>
      <w:tr w:rsidR="006E4901" w:rsidRPr="00DF02B0" w14:paraId="379E8AC7" w14:textId="77777777" w:rsidTr="00D51854">
        <w:trPr>
          <w:gridBefore w:val="1"/>
          <w:wBefore w:w="4" w:type="pct"/>
        </w:trPr>
        <w:tc>
          <w:tcPr>
            <w:tcW w:w="1242" w:type="pct"/>
            <w:gridSpan w:val="8"/>
            <w:tcBorders>
              <w:top w:val="nil"/>
              <w:left w:val="double" w:sz="6" w:space="0" w:color="auto"/>
              <w:bottom w:val="nil"/>
              <w:right w:val="single" w:sz="6" w:space="0" w:color="auto"/>
            </w:tcBorders>
          </w:tcPr>
          <w:p w14:paraId="17A458D8" w14:textId="77777777" w:rsidR="006E4901" w:rsidRPr="00603221" w:rsidRDefault="006E4901" w:rsidP="008B4966">
            <w:pPr>
              <w:spacing w:line="276" w:lineRule="auto"/>
            </w:pPr>
          </w:p>
          <w:p w14:paraId="16F11290" w14:textId="77777777" w:rsidR="006E4901" w:rsidRPr="00603221" w:rsidRDefault="006E4901" w:rsidP="008B4966">
            <w:pPr>
              <w:spacing w:line="276" w:lineRule="auto"/>
            </w:pPr>
          </w:p>
        </w:tc>
        <w:tc>
          <w:tcPr>
            <w:tcW w:w="1921" w:type="pct"/>
            <w:tcBorders>
              <w:top w:val="nil"/>
              <w:left w:val="nil"/>
              <w:bottom w:val="nil"/>
              <w:right w:val="single" w:sz="6" w:space="0" w:color="auto"/>
            </w:tcBorders>
          </w:tcPr>
          <w:p w14:paraId="3961EBB7"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7C9C974E"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1E6584A6" w14:textId="77777777" w:rsidR="006E4901" w:rsidRPr="00603221" w:rsidRDefault="006E4901" w:rsidP="008B4966">
            <w:pPr>
              <w:spacing w:line="276" w:lineRule="auto"/>
            </w:pPr>
          </w:p>
        </w:tc>
      </w:tr>
      <w:tr w:rsidR="006E4901" w:rsidRPr="00DF02B0" w14:paraId="0EC6D11C" w14:textId="77777777" w:rsidTr="00D51854">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583ED027" w14:textId="77777777" w:rsidR="006E4901" w:rsidRPr="00603221" w:rsidRDefault="006E4901" w:rsidP="008B4966">
            <w:pPr>
              <w:spacing w:line="276" w:lineRule="auto"/>
            </w:pPr>
          </w:p>
          <w:p w14:paraId="7CC45C87" w14:textId="77777777" w:rsidR="006E4901" w:rsidRPr="00603221" w:rsidRDefault="006E4901" w:rsidP="008B4966">
            <w:pPr>
              <w:spacing w:line="276" w:lineRule="auto"/>
            </w:pPr>
          </w:p>
        </w:tc>
        <w:tc>
          <w:tcPr>
            <w:tcW w:w="1921" w:type="pct"/>
            <w:tcBorders>
              <w:top w:val="single" w:sz="6" w:space="0" w:color="auto"/>
              <w:left w:val="nil"/>
              <w:bottom w:val="double" w:sz="4" w:space="0" w:color="auto"/>
              <w:right w:val="single" w:sz="6" w:space="0" w:color="auto"/>
            </w:tcBorders>
          </w:tcPr>
          <w:p w14:paraId="141EAA9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778447BC"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28C0FD6C" w14:textId="77777777" w:rsidR="006E4901" w:rsidRPr="00603221" w:rsidRDefault="006E4901" w:rsidP="008B4966">
            <w:pPr>
              <w:spacing w:line="276" w:lineRule="auto"/>
            </w:pPr>
          </w:p>
        </w:tc>
      </w:tr>
      <w:tr w:rsidR="006E4901" w:rsidRPr="00A81E10" w14:paraId="6B964AB8" w14:textId="77777777" w:rsidTr="00D5185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7C50CD79"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42E7A4E6"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4BADF4D4" w14:textId="77777777" w:rsidR="006E4901" w:rsidRPr="00603221" w:rsidRDefault="006E4901" w:rsidP="008B4966">
            <w:pPr>
              <w:spacing w:line="276" w:lineRule="auto"/>
              <w:rPr>
                <w:lang w:val="el-GR"/>
              </w:rPr>
            </w:pPr>
          </w:p>
        </w:tc>
      </w:tr>
    </w:tbl>
    <w:p w14:paraId="7FBD6FA6"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2171286B" w14:textId="77777777" w:rsidR="006E4901" w:rsidRPr="00603221" w:rsidRDefault="006E4901" w:rsidP="006E4901">
      <w:pPr>
        <w:rPr>
          <w:i/>
          <w:color w:val="5B9BD5"/>
          <w:lang w:val="el-GR"/>
        </w:rPr>
      </w:pPr>
    </w:p>
    <w:p w14:paraId="0D28671E"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FEED904" w14:textId="77777777" w:rsidTr="008B4966">
        <w:trPr>
          <w:trHeight w:val="567"/>
        </w:trPr>
        <w:tc>
          <w:tcPr>
            <w:tcW w:w="5000" w:type="pct"/>
            <w:shd w:val="pct10" w:color="auto" w:fill="auto"/>
            <w:vAlign w:val="center"/>
          </w:tcPr>
          <w:p w14:paraId="62089FFF" w14:textId="77777777" w:rsidR="006E4901" w:rsidRPr="00603221" w:rsidRDefault="006E4901" w:rsidP="008B4966">
            <w:pPr>
              <w:spacing w:line="276" w:lineRule="auto"/>
              <w:jc w:val="center"/>
            </w:pPr>
            <w:r w:rsidRPr="00603221">
              <w:rPr>
                <w:b/>
              </w:rPr>
              <w:t>ΕΠΑΓΓΕΛΜΑΤΙΚΗ ΕΜΠΕΙΡΙΑ</w:t>
            </w:r>
          </w:p>
        </w:tc>
      </w:tr>
    </w:tbl>
    <w:p w14:paraId="0908776D"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05A5A96" w14:textId="77777777" w:rsidTr="008B4966">
        <w:trPr>
          <w:cantSplit/>
        </w:trPr>
        <w:tc>
          <w:tcPr>
            <w:tcW w:w="1315" w:type="pct"/>
            <w:vMerge w:val="restart"/>
            <w:shd w:val="clear" w:color="auto" w:fill="E6E6E6"/>
            <w:vAlign w:val="center"/>
          </w:tcPr>
          <w:p w14:paraId="24DA4593"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64ABDBFC"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0234C9B"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0"/>
            </w:r>
            <w:r w:rsidRPr="00603221">
              <w:rPr>
                <w:b/>
                <w:lang w:val="el-GR"/>
              </w:rPr>
              <w:t xml:space="preserve"> και Καθήκοντα στο Έργο </w:t>
            </w:r>
          </w:p>
        </w:tc>
        <w:tc>
          <w:tcPr>
            <w:tcW w:w="947" w:type="pct"/>
            <w:gridSpan w:val="2"/>
            <w:shd w:val="clear" w:color="auto" w:fill="E6E6E6"/>
            <w:vAlign w:val="center"/>
          </w:tcPr>
          <w:p w14:paraId="553EAC07"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0A583D72" w14:textId="77777777" w:rsidTr="008B4966">
        <w:trPr>
          <w:cantSplit/>
        </w:trPr>
        <w:tc>
          <w:tcPr>
            <w:tcW w:w="1315" w:type="pct"/>
            <w:vMerge/>
            <w:shd w:val="clear" w:color="auto" w:fill="E6E6E6"/>
            <w:vAlign w:val="center"/>
          </w:tcPr>
          <w:p w14:paraId="055228BA"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3BF12131"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2C93226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239C9055"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4859D376"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391233C1" w14:textId="77777777" w:rsidR="006E4901" w:rsidRPr="00603221" w:rsidRDefault="006E4901" w:rsidP="008B4966">
            <w:pPr>
              <w:spacing w:before="120" w:after="0" w:line="276" w:lineRule="auto"/>
              <w:jc w:val="center"/>
              <w:rPr>
                <w:b/>
              </w:rPr>
            </w:pPr>
            <w:r w:rsidRPr="00603221">
              <w:rPr>
                <w:b/>
              </w:rPr>
              <w:t>Α/Μ</w:t>
            </w:r>
          </w:p>
        </w:tc>
      </w:tr>
      <w:tr w:rsidR="006E4901" w:rsidRPr="00DF02B0" w14:paraId="5A5E1989" w14:textId="77777777" w:rsidTr="008B4966">
        <w:tc>
          <w:tcPr>
            <w:tcW w:w="1315" w:type="pct"/>
          </w:tcPr>
          <w:p w14:paraId="7639F914" w14:textId="77777777" w:rsidR="006E4901" w:rsidRPr="00603221" w:rsidRDefault="006E4901" w:rsidP="008B4966">
            <w:pPr>
              <w:spacing w:before="120" w:after="0" w:line="276" w:lineRule="auto"/>
            </w:pPr>
          </w:p>
          <w:p w14:paraId="29157D16" w14:textId="77777777" w:rsidR="006E4901" w:rsidRPr="00603221" w:rsidRDefault="006E4901" w:rsidP="008B4966">
            <w:pPr>
              <w:spacing w:before="120" w:after="0" w:line="276" w:lineRule="auto"/>
            </w:pPr>
          </w:p>
        </w:tc>
        <w:tc>
          <w:tcPr>
            <w:tcW w:w="730" w:type="pct"/>
          </w:tcPr>
          <w:p w14:paraId="386C828B" w14:textId="77777777" w:rsidR="006E4901" w:rsidRPr="00603221" w:rsidRDefault="006E4901" w:rsidP="008B4966">
            <w:pPr>
              <w:spacing w:before="120" w:after="0" w:line="276" w:lineRule="auto"/>
            </w:pPr>
          </w:p>
        </w:tc>
        <w:tc>
          <w:tcPr>
            <w:tcW w:w="2008" w:type="pct"/>
          </w:tcPr>
          <w:p w14:paraId="35D8E843" w14:textId="77777777" w:rsidR="006E4901" w:rsidRPr="00603221" w:rsidRDefault="006E4901" w:rsidP="008B4966">
            <w:pPr>
              <w:spacing w:before="120" w:after="0" w:line="276" w:lineRule="auto"/>
            </w:pPr>
          </w:p>
          <w:p w14:paraId="5D531D0B" w14:textId="77777777" w:rsidR="006E4901" w:rsidRPr="00603221" w:rsidRDefault="006E4901" w:rsidP="008B4966">
            <w:pPr>
              <w:spacing w:before="120" w:after="0" w:line="276" w:lineRule="auto"/>
            </w:pPr>
          </w:p>
          <w:p w14:paraId="588E0C81" w14:textId="77777777" w:rsidR="006E4901" w:rsidRPr="00603221" w:rsidRDefault="006E4901" w:rsidP="008B4966">
            <w:pPr>
              <w:spacing w:before="120" w:after="0" w:line="276" w:lineRule="auto"/>
            </w:pPr>
          </w:p>
        </w:tc>
        <w:tc>
          <w:tcPr>
            <w:tcW w:w="548" w:type="pct"/>
          </w:tcPr>
          <w:p w14:paraId="5C82A513" w14:textId="77777777" w:rsidR="006E4901" w:rsidRPr="00603221" w:rsidRDefault="006E4901" w:rsidP="008B4966">
            <w:pPr>
              <w:spacing w:before="120" w:after="0" w:line="276" w:lineRule="auto"/>
              <w:jc w:val="center"/>
            </w:pPr>
            <w:r w:rsidRPr="00603221">
              <w:t>__ /__ / ___</w:t>
            </w:r>
          </w:p>
          <w:p w14:paraId="1B03BF8B" w14:textId="77777777" w:rsidR="006E4901" w:rsidRPr="00603221" w:rsidRDefault="006E4901" w:rsidP="008B4966">
            <w:pPr>
              <w:spacing w:before="120" w:after="0" w:line="276" w:lineRule="auto"/>
              <w:jc w:val="center"/>
            </w:pPr>
            <w:r w:rsidRPr="00603221">
              <w:t>-</w:t>
            </w:r>
          </w:p>
          <w:p w14:paraId="79D7F1B6" w14:textId="77777777" w:rsidR="006E4901" w:rsidRPr="00603221" w:rsidRDefault="006E4901" w:rsidP="008B4966">
            <w:pPr>
              <w:spacing w:before="120" w:after="0" w:line="276" w:lineRule="auto"/>
              <w:jc w:val="center"/>
            </w:pPr>
            <w:r w:rsidRPr="00603221">
              <w:t>__ /__ / ___</w:t>
            </w:r>
          </w:p>
        </w:tc>
        <w:tc>
          <w:tcPr>
            <w:tcW w:w="399" w:type="pct"/>
          </w:tcPr>
          <w:p w14:paraId="6C60D87D" w14:textId="77777777" w:rsidR="006E4901" w:rsidRPr="00603221" w:rsidRDefault="006E4901" w:rsidP="008B4966">
            <w:pPr>
              <w:spacing w:before="120" w:after="0" w:line="276" w:lineRule="auto"/>
              <w:jc w:val="center"/>
            </w:pPr>
          </w:p>
        </w:tc>
      </w:tr>
      <w:tr w:rsidR="006E4901" w:rsidRPr="00DF02B0" w14:paraId="51974996" w14:textId="77777777" w:rsidTr="008B4966">
        <w:tc>
          <w:tcPr>
            <w:tcW w:w="1315" w:type="pct"/>
          </w:tcPr>
          <w:p w14:paraId="67068CC9" w14:textId="77777777" w:rsidR="006E4901" w:rsidRPr="00603221" w:rsidRDefault="006E4901" w:rsidP="008B4966">
            <w:pPr>
              <w:spacing w:before="120" w:after="0" w:line="276" w:lineRule="auto"/>
            </w:pPr>
          </w:p>
        </w:tc>
        <w:tc>
          <w:tcPr>
            <w:tcW w:w="730" w:type="pct"/>
          </w:tcPr>
          <w:p w14:paraId="0153EA11" w14:textId="77777777" w:rsidR="006E4901" w:rsidRPr="00603221" w:rsidRDefault="006E4901" w:rsidP="008B4966">
            <w:pPr>
              <w:spacing w:before="120" w:after="0" w:line="276" w:lineRule="auto"/>
            </w:pPr>
          </w:p>
        </w:tc>
        <w:tc>
          <w:tcPr>
            <w:tcW w:w="2008" w:type="pct"/>
          </w:tcPr>
          <w:p w14:paraId="0B4748FF" w14:textId="77777777" w:rsidR="006E4901" w:rsidRPr="00603221" w:rsidRDefault="006E4901" w:rsidP="008B4966">
            <w:pPr>
              <w:spacing w:before="120" w:after="0" w:line="276" w:lineRule="auto"/>
            </w:pPr>
          </w:p>
        </w:tc>
        <w:tc>
          <w:tcPr>
            <w:tcW w:w="548" w:type="pct"/>
          </w:tcPr>
          <w:p w14:paraId="48C828AB" w14:textId="77777777" w:rsidR="006E4901" w:rsidRPr="00603221" w:rsidRDefault="006E4901" w:rsidP="008B4966">
            <w:pPr>
              <w:spacing w:before="120" w:after="0" w:line="276" w:lineRule="auto"/>
              <w:jc w:val="center"/>
            </w:pPr>
            <w:r w:rsidRPr="00603221">
              <w:t>__ /__ / ___</w:t>
            </w:r>
          </w:p>
          <w:p w14:paraId="41CCF8C8" w14:textId="77777777" w:rsidR="006E4901" w:rsidRPr="00603221" w:rsidRDefault="006E4901" w:rsidP="008B4966">
            <w:pPr>
              <w:spacing w:before="120" w:after="0" w:line="276" w:lineRule="auto"/>
              <w:jc w:val="center"/>
            </w:pPr>
            <w:r w:rsidRPr="00603221">
              <w:t>-</w:t>
            </w:r>
          </w:p>
          <w:p w14:paraId="6F70EBEB" w14:textId="77777777" w:rsidR="006E4901" w:rsidRPr="00603221" w:rsidRDefault="006E4901" w:rsidP="008B4966">
            <w:pPr>
              <w:spacing w:before="120" w:after="0" w:line="276" w:lineRule="auto"/>
              <w:jc w:val="center"/>
            </w:pPr>
            <w:r w:rsidRPr="00603221">
              <w:t>__ /__ / ___</w:t>
            </w:r>
          </w:p>
        </w:tc>
        <w:tc>
          <w:tcPr>
            <w:tcW w:w="399" w:type="pct"/>
          </w:tcPr>
          <w:p w14:paraId="5A17795A" w14:textId="77777777" w:rsidR="006E4901" w:rsidRPr="00603221" w:rsidRDefault="006E4901" w:rsidP="008B4966">
            <w:pPr>
              <w:spacing w:before="120" w:after="0" w:line="276" w:lineRule="auto"/>
              <w:jc w:val="center"/>
            </w:pPr>
          </w:p>
        </w:tc>
      </w:tr>
      <w:tr w:rsidR="006E4901" w:rsidRPr="00DF02B0" w14:paraId="44F2EFAC" w14:textId="77777777" w:rsidTr="008B4966">
        <w:tc>
          <w:tcPr>
            <w:tcW w:w="1315" w:type="pct"/>
          </w:tcPr>
          <w:p w14:paraId="33EEDBCE" w14:textId="77777777" w:rsidR="006E4901" w:rsidRPr="00603221" w:rsidRDefault="006E4901" w:rsidP="008B4966">
            <w:pPr>
              <w:spacing w:before="120" w:after="0" w:line="276" w:lineRule="auto"/>
            </w:pPr>
          </w:p>
        </w:tc>
        <w:tc>
          <w:tcPr>
            <w:tcW w:w="730" w:type="pct"/>
          </w:tcPr>
          <w:p w14:paraId="6D733F48" w14:textId="77777777" w:rsidR="006E4901" w:rsidRPr="00603221" w:rsidRDefault="006E4901" w:rsidP="008B4966">
            <w:pPr>
              <w:spacing w:before="120" w:after="0" w:line="276" w:lineRule="auto"/>
            </w:pPr>
          </w:p>
        </w:tc>
        <w:tc>
          <w:tcPr>
            <w:tcW w:w="2008" w:type="pct"/>
          </w:tcPr>
          <w:p w14:paraId="794F9800" w14:textId="77777777" w:rsidR="006E4901" w:rsidRPr="00603221" w:rsidRDefault="006E4901" w:rsidP="008B4966">
            <w:pPr>
              <w:spacing w:before="120" w:after="0" w:line="276" w:lineRule="auto"/>
            </w:pPr>
          </w:p>
        </w:tc>
        <w:tc>
          <w:tcPr>
            <w:tcW w:w="548" w:type="pct"/>
          </w:tcPr>
          <w:p w14:paraId="7D873919" w14:textId="77777777" w:rsidR="006E4901" w:rsidRPr="00603221" w:rsidRDefault="006E4901" w:rsidP="008B4966">
            <w:pPr>
              <w:spacing w:before="120" w:after="0" w:line="276" w:lineRule="auto"/>
              <w:jc w:val="center"/>
            </w:pPr>
            <w:r w:rsidRPr="00603221">
              <w:t>__ /__ / ___</w:t>
            </w:r>
          </w:p>
          <w:p w14:paraId="47A67316" w14:textId="77777777" w:rsidR="006E4901" w:rsidRPr="00603221" w:rsidRDefault="006E4901" w:rsidP="008B4966">
            <w:pPr>
              <w:spacing w:before="120" w:after="0" w:line="276" w:lineRule="auto"/>
              <w:jc w:val="center"/>
            </w:pPr>
            <w:r w:rsidRPr="00603221">
              <w:t>-</w:t>
            </w:r>
          </w:p>
          <w:p w14:paraId="5799E856" w14:textId="77777777" w:rsidR="006E4901" w:rsidRPr="00603221" w:rsidRDefault="006E4901" w:rsidP="008B4966">
            <w:pPr>
              <w:spacing w:before="120" w:after="0" w:line="276" w:lineRule="auto"/>
              <w:jc w:val="center"/>
            </w:pPr>
            <w:r w:rsidRPr="00603221">
              <w:t>__ /__ / ___</w:t>
            </w:r>
          </w:p>
        </w:tc>
        <w:tc>
          <w:tcPr>
            <w:tcW w:w="399" w:type="pct"/>
          </w:tcPr>
          <w:p w14:paraId="467300CF" w14:textId="77777777" w:rsidR="006E4901" w:rsidRPr="00603221" w:rsidRDefault="006E4901" w:rsidP="008B4966">
            <w:pPr>
              <w:spacing w:before="120" w:after="0" w:line="276" w:lineRule="auto"/>
              <w:jc w:val="center"/>
            </w:pPr>
          </w:p>
        </w:tc>
      </w:tr>
    </w:tbl>
    <w:p w14:paraId="36E17798" w14:textId="77777777" w:rsidR="006E4901" w:rsidRPr="00603221" w:rsidRDefault="006E4901" w:rsidP="006E4901">
      <w:pPr>
        <w:spacing w:line="276" w:lineRule="auto"/>
        <w:sectPr w:rsidR="006E4901" w:rsidRPr="00603221" w:rsidSect="00DF02B0">
          <w:headerReference w:type="default" r:id="rId30"/>
          <w:footerReference w:type="default" r:id="rId31"/>
          <w:headerReference w:type="first" r:id="rId32"/>
          <w:pgSz w:w="16838" w:h="11906" w:orient="landscape"/>
          <w:pgMar w:top="1134" w:right="1134" w:bottom="1134" w:left="1134" w:header="720" w:footer="709" w:gutter="0"/>
          <w:cols w:space="720"/>
          <w:titlePg/>
          <w:docGrid w:linePitch="360"/>
        </w:sectPr>
      </w:pPr>
    </w:p>
    <w:p w14:paraId="02B5E175" w14:textId="77777777" w:rsidR="008338F0" w:rsidRPr="00603221" w:rsidRDefault="003355E7" w:rsidP="003329FF">
      <w:pPr>
        <w:pStyle w:val="2"/>
        <w:numPr>
          <w:ilvl w:val="0"/>
          <w:numId w:val="0"/>
        </w:numPr>
        <w:ind w:left="576" w:hanging="576"/>
        <w:rPr>
          <w:rFonts w:cs="Tahoma"/>
        </w:rPr>
      </w:pPr>
      <w:bookmarkStart w:id="506" w:name="_Ref510087097"/>
      <w:bookmarkStart w:id="507" w:name="_Ref40980475"/>
      <w:bookmarkStart w:id="508" w:name="_Ref55324393"/>
      <w:bookmarkStart w:id="509" w:name="_Toc99717357"/>
      <w:r w:rsidRPr="00E47D79">
        <w:rPr>
          <w:rFonts w:cs="Tahoma"/>
        </w:rPr>
        <w:lastRenderedPageBreak/>
        <w:t>ΠΑΡΑΡΤΗΜΑ V – Υπ</w:t>
      </w:r>
      <w:proofErr w:type="spellStart"/>
      <w:r w:rsidRPr="00E47D79">
        <w:rPr>
          <w:rFonts w:cs="Tahoma"/>
        </w:rPr>
        <w:t>όδειγμ</w:t>
      </w:r>
      <w:proofErr w:type="spellEnd"/>
      <w:r w:rsidRPr="00E47D79">
        <w:rPr>
          <w:rFonts w:cs="Tahoma"/>
        </w:rPr>
        <w:t xml:space="preserve">α </w:t>
      </w:r>
      <w:proofErr w:type="spellStart"/>
      <w:r w:rsidRPr="00E47D79">
        <w:rPr>
          <w:rFonts w:cs="Tahoma"/>
        </w:rPr>
        <w:t>Τεχνικής</w:t>
      </w:r>
      <w:proofErr w:type="spellEnd"/>
      <w:r w:rsidRPr="00E47D79">
        <w:rPr>
          <w:rFonts w:cs="Tahoma"/>
        </w:rPr>
        <w:t xml:space="preserve"> </w:t>
      </w:r>
      <w:proofErr w:type="spellStart"/>
      <w:r w:rsidRPr="00E47D79">
        <w:rPr>
          <w:rFonts w:cs="Tahoma"/>
        </w:rPr>
        <w:t>Προσφοράς</w:t>
      </w:r>
      <w:bookmarkEnd w:id="506"/>
      <w:bookmarkEnd w:id="507"/>
      <w:bookmarkEnd w:id="508"/>
      <w:bookmarkEnd w:id="509"/>
      <w:proofErr w:type="spellEnd"/>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492"/>
        <w:gridCol w:w="4490"/>
      </w:tblGrid>
      <w:tr w:rsidR="00F2765C" w:rsidRPr="00E36548" w14:paraId="38142FC8" w14:textId="77777777" w:rsidTr="00F2765C">
        <w:trPr>
          <w:trHeight w:val="513"/>
        </w:trPr>
        <w:tc>
          <w:tcPr>
            <w:tcW w:w="5000" w:type="pct"/>
            <w:gridSpan w:val="3"/>
            <w:shd w:val="clear" w:color="000000" w:fill="B3B3B3"/>
            <w:vAlign w:val="center"/>
            <w:hideMark/>
          </w:tcPr>
          <w:p w14:paraId="1696F3D0" w14:textId="77777777" w:rsidR="00F2765C" w:rsidRPr="00F82A8D" w:rsidRDefault="00F2765C" w:rsidP="00C4217E">
            <w:pPr>
              <w:spacing w:before="60" w:after="60"/>
              <w:jc w:val="center"/>
              <w:rPr>
                <w:b/>
                <w:lang w:val="el-GR"/>
              </w:rPr>
            </w:pPr>
            <w:r w:rsidRPr="00F82A8D">
              <w:rPr>
                <w:b/>
                <w:lang w:val="el-GR"/>
              </w:rPr>
              <w:t>Περιεχόμενα Τεχνικής Προσφοράς</w:t>
            </w:r>
          </w:p>
        </w:tc>
      </w:tr>
      <w:tr w:rsidR="00F2765C" w:rsidRPr="00364E09" w14:paraId="0C8CAED3" w14:textId="77777777" w:rsidTr="00E47D79">
        <w:trPr>
          <w:trHeight w:val="513"/>
        </w:trPr>
        <w:tc>
          <w:tcPr>
            <w:tcW w:w="335" w:type="pct"/>
            <w:shd w:val="clear" w:color="000000" w:fill="B3B3B3"/>
            <w:vAlign w:val="center"/>
          </w:tcPr>
          <w:p w14:paraId="7979E57E" w14:textId="77777777" w:rsidR="00F2765C" w:rsidRPr="00252398" w:rsidRDefault="00F2765C" w:rsidP="00C4217E">
            <w:pPr>
              <w:spacing w:before="60" w:after="60"/>
              <w:jc w:val="center"/>
              <w:rPr>
                <w:b/>
                <w:lang w:val="el-GR" w:eastAsia="el-GR"/>
              </w:rPr>
            </w:pPr>
            <w:r w:rsidRPr="00252398">
              <w:rPr>
                <w:b/>
                <w:lang w:val="el-GR" w:eastAsia="el-GR"/>
              </w:rPr>
              <w:t>Α/Α</w:t>
            </w:r>
          </w:p>
        </w:tc>
        <w:tc>
          <w:tcPr>
            <w:tcW w:w="2333" w:type="pct"/>
            <w:shd w:val="clear" w:color="000000" w:fill="B3B3B3"/>
            <w:vAlign w:val="center"/>
          </w:tcPr>
          <w:p w14:paraId="54660ACF" w14:textId="77777777" w:rsidR="00F2765C" w:rsidRPr="00F82A8D" w:rsidRDefault="00F2765C"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2332" w:type="pct"/>
            <w:shd w:val="clear" w:color="000000" w:fill="B3B3B3"/>
          </w:tcPr>
          <w:p w14:paraId="69B980BC" w14:textId="77777777" w:rsidR="009456B0" w:rsidRPr="009456B0" w:rsidRDefault="00F2765C" w:rsidP="009456B0">
            <w:pPr>
              <w:spacing w:before="60" w:after="60"/>
              <w:jc w:val="center"/>
              <w:rPr>
                <w:b/>
              </w:rPr>
            </w:pPr>
            <w:proofErr w:type="spellStart"/>
            <w:r w:rsidRPr="00F2765C">
              <w:rPr>
                <w:b/>
              </w:rPr>
              <w:t>Σύμφων</w:t>
            </w:r>
            <w:proofErr w:type="spellEnd"/>
            <w:r w:rsidRPr="00F2765C">
              <w:rPr>
                <w:b/>
              </w:rPr>
              <w:t xml:space="preserve">α </w:t>
            </w:r>
            <w:proofErr w:type="spellStart"/>
            <w:r w:rsidRPr="00F2765C">
              <w:rPr>
                <w:b/>
              </w:rPr>
              <w:t>με</w:t>
            </w:r>
            <w:proofErr w:type="spellEnd"/>
            <w:r w:rsidRPr="00F2765C">
              <w:rPr>
                <w:b/>
              </w:rPr>
              <w:t xml:space="preserve"> παρα</w:t>
            </w:r>
            <w:proofErr w:type="spellStart"/>
            <w:r w:rsidRPr="00F2765C">
              <w:rPr>
                <w:b/>
              </w:rPr>
              <w:t>γράφους</w:t>
            </w:r>
            <w:proofErr w:type="spellEnd"/>
            <w:r w:rsidRPr="00F2765C">
              <w:rPr>
                <w:b/>
              </w:rPr>
              <w:t>:</w:t>
            </w:r>
          </w:p>
        </w:tc>
      </w:tr>
      <w:tr w:rsidR="00F2765C" w:rsidRPr="00E36548" w14:paraId="160EB7A4" w14:textId="77777777" w:rsidTr="00E47D79">
        <w:trPr>
          <w:trHeight w:val="315"/>
        </w:trPr>
        <w:tc>
          <w:tcPr>
            <w:tcW w:w="335" w:type="pct"/>
            <w:shd w:val="clear" w:color="auto" w:fill="FBE4D5" w:themeFill="accent2" w:themeFillTint="33"/>
            <w:vAlign w:val="center"/>
          </w:tcPr>
          <w:p w14:paraId="0C1B982B" w14:textId="77777777" w:rsidR="00F2765C" w:rsidRPr="00F82A8D" w:rsidRDefault="00F2765C" w:rsidP="00012F1D">
            <w:pPr>
              <w:pStyle w:val="aff"/>
              <w:numPr>
                <w:ilvl w:val="0"/>
                <w:numId w:val="19"/>
              </w:numPr>
              <w:spacing w:before="60" w:after="60"/>
              <w:contextualSpacing w:val="0"/>
              <w:jc w:val="center"/>
              <w:rPr>
                <w:b/>
                <w:lang w:val="el-GR" w:eastAsia="el-GR"/>
              </w:rPr>
            </w:pPr>
          </w:p>
        </w:tc>
        <w:tc>
          <w:tcPr>
            <w:tcW w:w="2333" w:type="pct"/>
            <w:shd w:val="clear" w:color="auto" w:fill="FBE4D5" w:themeFill="accent2" w:themeFillTint="33"/>
            <w:vAlign w:val="center"/>
          </w:tcPr>
          <w:p w14:paraId="19A94FFD" w14:textId="77777777" w:rsidR="00F2765C" w:rsidRPr="003B04C4" w:rsidRDefault="00F2765C" w:rsidP="00C4217E">
            <w:pPr>
              <w:spacing w:before="60" w:after="60"/>
              <w:rPr>
                <w:b/>
                <w:lang w:val="el-GR" w:eastAsia="el-GR"/>
              </w:rPr>
            </w:pPr>
            <w:r w:rsidRPr="003B04C4">
              <w:rPr>
                <w:b/>
                <w:lang w:val="el-GR" w:eastAsia="el-GR"/>
              </w:rPr>
              <w:tab/>
              <w:t xml:space="preserve">Περιγραφή  Έργου </w:t>
            </w:r>
          </w:p>
        </w:tc>
        <w:tc>
          <w:tcPr>
            <w:tcW w:w="2332" w:type="pct"/>
            <w:shd w:val="clear" w:color="auto" w:fill="FBE4D5" w:themeFill="accent2" w:themeFillTint="33"/>
          </w:tcPr>
          <w:p w14:paraId="0F6E5064" w14:textId="77777777" w:rsidR="00F2765C" w:rsidRPr="003B04C4" w:rsidRDefault="00F2765C" w:rsidP="00C4217E">
            <w:pPr>
              <w:spacing w:before="60" w:after="60"/>
              <w:rPr>
                <w:b/>
                <w:lang w:val="el-GR" w:eastAsia="el-GR"/>
              </w:rPr>
            </w:pPr>
          </w:p>
        </w:tc>
      </w:tr>
      <w:tr w:rsidR="00F2765C" w:rsidRPr="009456B0" w14:paraId="6FCF14A8" w14:textId="77777777" w:rsidTr="00E47D79">
        <w:trPr>
          <w:trHeight w:val="315"/>
        </w:trPr>
        <w:tc>
          <w:tcPr>
            <w:tcW w:w="335" w:type="pct"/>
            <w:shd w:val="clear" w:color="auto" w:fill="auto"/>
            <w:vAlign w:val="center"/>
          </w:tcPr>
          <w:p w14:paraId="4DA7C19B" w14:textId="77777777" w:rsidR="00F2765C" w:rsidRPr="00252398" w:rsidRDefault="00F2765C" w:rsidP="00012F1D">
            <w:pPr>
              <w:pStyle w:val="aff"/>
              <w:numPr>
                <w:ilvl w:val="1"/>
                <w:numId w:val="19"/>
              </w:numPr>
              <w:spacing w:before="60" w:after="60"/>
              <w:ind w:left="0" w:firstLine="0"/>
              <w:contextualSpacing w:val="0"/>
              <w:jc w:val="center"/>
              <w:rPr>
                <w:lang w:val="el-GR" w:eastAsia="el-GR"/>
              </w:rPr>
            </w:pPr>
          </w:p>
        </w:tc>
        <w:tc>
          <w:tcPr>
            <w:tcW w:w="2333" w:type="pct"/>
            <w:shd w:val="clear" w:color="auto" w:fill="auto"/>
            <w:vAlign w:val="center"/>
          </w:tcPr>
          <w:p w14:paraId="37BB2589" w14:textId="77777777" w:rsidR="00F2765C" w:rsidRPr="00252398" w:rsidRDefault="00F2765C" w:rsidP="00C4217E">
            <w:pPr>
              <w:spacing w:before="60" w:after="60"/>
              <w:rPr>
                <w:lang w:val="el-GR" w:eastAsia="el-GR"/>
              </w:rPr>
            </w:pPr>
            <w:r w:rsidRPr="00364E09">
              <w:rPr>
                <w:lang w:val="el-GR" w:eastAsia="el-GR"/>
              </w:rPr>
              <w:t>Κατανόηση απαιτήσεων έργου</w:t>
            </w:r>
          </w:p>
        </w:tc>
        <w:tc>
          <w:tcPr>
            <w:tcW w:w="2332" w:type="pct"/>
          </w:tcPr>
          <w:p w14:paraId="219BC486" w14:textId="77777777" w:rsidR="00F2765C" w:rsidRPr="003C4DC8" w:rsidRDefault="00A81E10" w:rsidP="009456B0">
            <w:pPr>
              <w:spacing w:before="60" w:after="60"/>
              <w:jc w:val="center"/>
              <w:rPr>
                <w:lang w:val="el-GR" w:eastAsia="el-GR"/>
              </w:rPr>
            </w:pPr>
            <w:hyperlink w:anchor="_Περιβάλλον_της_Σύμβασης" w:history="1">
              <w:r w:rsidR="009456B0" w:rsidRPr="003C4DC8">
                <w:rPr>
                  <w:rStyle w:val="-"/>
                  <w:color w:val="auto"/>
                  <w:lang w:val="el-GR"/>
                </w:rPr>
                <w:t>Παράρτημα Ι</w:t>
              </w:r>
              <w:r w:rsidR="009456B0" w:rsidRPr="003C4DC8">
                <w:rPr>
                  <w:rStyle w:val="-"/>
                  <w:color w:val="auto"/>
                  <w:lang w:val="en-US"/>
                </w:rPr>
                <w:t xml:space="preserve"> -</w:t>
              </w:r>
              <w:r w:rsidR="009456B0" w:rsidRPr="003C4DC8">
                <w:rPr>
                  <w:rStyle w:val="-"/>
                  <w:color w:val="auto"/>
                  <w:lang w:val="el-GR" w:eastAsia="el-GR"/>
                </w:rPr>
                <w:t xml:space="preserve"> Κεφ. 1</w:t>
              </w:r>
            </w:hyperlink>
          </w:p>
        </w:tc>
      </w:tr>
      <w:tr w:rsidR="00F2765C" w:rsidRPr="009456B0" w14:paraId="6E80A6C6" w14:textId="77777777" w:rsidTr="00E47D79">
        <w:trPr>
          <w:trHeight w:val="315"/>
        </w:trPr>
        <w:tc>
          <w:tcPr>
            <w:tcW w:w="335" w:type="pct"/>
            <w:shd w:val="clear" w:color="auto" w:fill="FBE4D5" w:themeFill="accent2" w:themeFillTint="33"/>
            <w:vAlign w:val="center"/>
          </w:tcPr>
          <w:p w14:paraId="765851E9" w14:textId="77777777" w:rsidR="00F2765C" w:rsidRPr="00F82A8D" w:rsidRDefault="00F2765C" w:rsidP="00012F1D">
            <w:pPr>
              <w:pStyle w:val="aff"/>
              <w:numPr>
                <w:ilvl w:val="0"/>
                <w:numId w:val="19"/>
              </w:numPr>
              <w:spacing w:before="60" w:after="60"/>
              <w:contextualSpacing w:val="0"/>
              <w:jc w:val="center"/>
              <w:rPr>
                <w:b/>
                <w:lang w:val="el-GR" w:eastAsia="el-GR"/>
              </w:rPr>
            </w:pPr>
          </w:p>
        </w:tc>
        <w:tc>
          <w:tcPr>
            <w:tcW w:w="2333" w:type="pct"/>
            <w:shd w:val="clear" w:color="auto" w:fill="FBE4D5" w:themeFill="accent2" w:themeFillTint="33"/>
            <w:vAlign w:val="center"/>
          </w:tcPr>
          <w:p w14:paraId="354B529A" w14:textId="77777777" w:rsidR="00F2765C" w:rsidRPr="00252398" w:rsidRDefault="00F2765C" w:rsidP="00C4217E">
            <w:pPr>
              <w:spacing w:before="60" w:after="60"/>
              <w:rPr>
                <w:b/>
                <w:lang w:val="el-GR" w:eastAsia="el-GR"/>
              </w:rPr>
            </w:pPr>
            <w:r w:rsidRPr="00252398">
              <w:rPr>
                <w:b/>
                <w:lang w:val="el-GR" w:eastAsia="el-GR"/>
              </w:rPr>
              <w:tab/>
              <w:t>Γενικές Αρχές &amp; Απαιτήσεις</w:t>
            </w:r>
          </w:p>
        </w:tc>
        <w:tc>
          <w:tcPr>
            <w:tcW w:w="2332" w:type="pct"/>
            <w:shd w:val="clear" w:color="auto" w:fill="FBE4D5" w:themeFill="accent2" w:themeFillTint="33"/>
          </w:tcPr>
          <w:p w14:paraId="25ACBAA2" w14:textId="77777777" w:rsidR="00F2765C" w:rsidRPr="003C4DC8" w:rsidRDefault="00F2765C" w:rsidP="00C4217E">
            <w:pPr>
              <w:spacing w:before="60" w:after="60"/>
              <w:rPr>
                <w:b/>
                <w:lang w:val="el-GR" w:eastAsia="el-GR"/>
              </w:rPr>
            </w:pPr>
          </w:p>
        </w:tc>
      </w:tr>
      <w:tr w:rsidR="00F2765C" w:rsidRPr="009456B0" w14:paraId="364C0E6C" w14:textId="77777777" w:rsidTr="00E47D79">
        <w:trPr>
          <w:trHeight w:val="315"/>
        </w:trPr>
        <w:tc>
          <w:tcPr>
            <w:tcW w:w="335" w:type="pct"/>
            <w:shd w:val="clear" w:color="auto" w:fill="auto"/>
            <w:vAlign w:val="center"/>
          </w:tcPr>
          <w:p w14:paraId="588AF689" w14:textId="77777777" w:rsidR="00F2765C" w:rsidRPr="00252398" w:rsidRDefault="00F2765C" w:rsidP="00012F1D">
            <w:pPr>
              <w:pStyle w:val="aff"/>
              <w:numPr>
                <w:ilvl w:val="1"/>
                <w:numId w:val="19"/>
              </w:numPr>
              <w:spacing w:before="60" w:after="60"/>
              <w:ind w:left="0" w:firstLine="0"/>
              <w:contextualSpacing w:val="0"/>
              <w:jc w:val="center"/>
              <w:rPr>
                <w:lang w:val="el-GR" w:eastAsia="el-GR"/>
              </w:rPr>
            </w:pPr>
          </w:p>
        </w:tc>
        <w:tc>
          <w:tcPr>
            <w:tcW w:w="2333" w:type="pct"/>
            <w:shd w:val="clear" w:color="auto" w:fill="auto"/>
            <w:vAlign w:val="center"/>
            <w:hideMark/>
          </w:tcPr>
          <w:p w14:paraId="6620C24E" w14:textId="77777777" w:rsidR="00F2765C" w:rsidRPr="00E47D79" w:rsidRDefault="00F2765C" w:rsidP="00C4217E">
            <w:pPr>
              <w:spacing w:before="60" w:after="60"/>
              <w:rPr>
                <w:lang w:val="el-GR" w:eastAsia="el-GR"/>
              </w:rPr>
            </w:pPr>
            <w:r w:rsidRPr="00E47D79">
              <w:rPr>
                <w:lang w:val="el-GR" w:eastAsia="el-GR"/>
              </w:rPr>
              <w:t>Αρχιτεκτονική (Επεκτασιμότητα – Κλιμάκωση Λύσης)</w:t>
            </w:r>
          </w:p>
        </w:tc>
        <w:tc>
          <w:tcPr>
            <w:tcW w:w="2332" w:type="pct"/>
          </w:tcPr>
          <w:p w14:paraId="11CB10B1" w14:textId="77777777" w:rsidR="00F2765C" w:rsidRPr="003C4DC8" w:rsidRDefault="00A81E10" w:rsidP="009456B0">
            <w:pPr>
              <w:spacing w:before="60" w:after="60"/>
              <w:jc w:val="center"/>
              <w:rPr>
                <w:lang w:val="el-GR" w:eastAsia="el-GR"/>
              </w:rPr>
            </w:pPr>
            <w:hyperlink w:anchor="_Αρχιτεκτονική" w:history="1">
              <w:r w:rsidR="009456B0" w:rsidRPr="003C4DC8">
                <w:rPr>
                  <w:rStyle w:val="-"/>
                  <w:color w:val="auto"/>
                  <w:lang w:val="el-GR"/>
                </w:rPr>
                <w:t>Παράρτημα Ι</w:t>
              </w:r>
              <w:r w:rsidR="009456B0" w:rsidRPr="003C4DC8">
                <w:rPr>
                  <w:rStyle w:val="-"/>
                  <w:color w:val="auto"/>
                  <w:lang w:val="en-US"/>
                </w:rPr>
                <w:t xml:space="preserve"> -</w:t>
              </w:r>
              <w:r w:rsidR="009456B0" w:rsidRPr="003C4DC8">
                <w:rPr>
                  <w:rStyle w:val="-"/>
                  <w:color w:val="auto"/>
                  <w:lang w:val="el-GR" w:eastAsia="el-GR"/>
                </w:rPr>
                <w:t xml:space="preserve"> Κεφ. 3</w:t>
              </w:r>
            </w:hyperlink>
          </w:p>
        </w:tc>
      </w:tr>
      <w:tr w:rsidR="00FF5E5E" w:rsidRPr="009456B0" w14:paraId="6BAB8430" w14:textId="77777777" w:rsidTr="00A70F45">
        <w:trPr>
          <w:trHeight w:val="315"/>
        </w:trPr>
        <w:tc>
          <w:tcPr>
            <w:tcW w:w="335" w:type="pct"/>
            <w:shd w:val="clear" w:color="auto" w:fill="auto"/>
            <w:vAlign w:val="center"/>
            <w:hideMark/>
          </w:tcPr>
          <w:p w14:paraId="1ED220F3" w14:textId="77777777" w:rsidR="00FF5E5E" w:rsidRPr="00E47D79" w:rsidRDefault="00FF5E5E" w:rsidP="00A70F45">
            <w:pPr>
              <w:pStyle w:val="aff"/>
              <w:numPr>
                <w:ilvl w:val="1"/>
                <w:numId w:val="20"/>
              </w:numPr>
              <w:spacing w:before="60" w:after="60"/>
              <w:ind w:left="0" w:firstLine="0"/>
              <w:contextualSpacing w:val="0"/>
              <w:jc w:val="center"/>
              <w:rPr>
                <w:lang w:val="el-GR" w:eastAsia="el-GR"/>
              </w:rPr>
            </w:pPr>
          </w:p>
        </w:tc>
        <w:tc>
          <w:tcPr>
            <w:tcW w:w="2333" w:type="pct"/>
            <w:shd w:val="clear" w:color="auto" w:fill="auto"/>
            <w:vAlign w:val="center"/>
          </w:tcPr>
          <w:p w14:paraId="7E46CA56" w14:textId="77777777" w:rsidR="00FF5E5E" w:rsidRPr="00317D22" w:rsidRDefault="00FF5E5E" w:rsidP="00A70F45">
            <w:pPr>
              <w:spacing w:before="60" w:after="60"/>
              <w:rPr>
                <w:lang w:val="en-US" w:eastAsia="el-GR"/>
              </w:rPr>
            </w:pPr>
            <w:r>
              <w:rPr>
                <w:lang w:val="el-GR" w:eastAsia="el-GR"/>
              </w:rPr>
              <w:t xml:space="preserve">Μετάπτωση στο </w:t>
            </w:r>
            <w:r>
              <w:rPr>
                <w:lang w:val="en-US" w:eastAsia="el-GR"/>
              </w:rPr>
              <w:t xml:space="preserve">G-Cloud </w:t>
            </w:r>
          </w:p>
        </w:tc>
        <w:tc>
          <w:tcPr>
            <w:tcW w:w="2332" w:type="pct"/>
          </w:tcPr>
          <w:p w14:paraId="7CCD510E" w14:textId="2BA0E61C" w:rsidR="00FF5E5E" w:rsidRPr="003C4DC8" w:rsidRDefault="00FF5E5E" w:rsidP="00A70F45">
            <w:pPr>
              <w:spacing w:before="60" w:after="60"/>
              <w:jc w:val="center"/>
              <w:rPr>
                <w:lang w:val="el-GR" w:eastAsia="el-GR"/>
              </w:rPr>
            </w:pPr>
            <w:r w:rsidRPr="003C4DC8">
              <w:rPr>
                <w:lang w:val="el-GR" w:eastAsia="el-GR"/>
              </w:rPr>
              <w:fldChar w:fldCharType="begin"/>
            </w:r>
            <w:r w:rsidRPr="003C4DC8">
              <w:rPr>
                <w:lang w:val="el-GR" w:eastAsia="el-GR"/>
              </w:rPr>
              <w:instrText xml:space="preserve"> REF _Ref88558046 \r \h </w:instrText>
            </w:r>
            <w:r w:rsidRPr="003C4DC8">
              <w:rPr>
                <w:lang w:val="el-GR" w:eastAsia="el-GR"/>
              </w:rPr>
            </w:r>
            <w:r w:rsidRPr="003C4DC8">
              <w:rPr>
                <w:lang w:val="el-GR" w:eastAsia="el-GR"/>
              </w:rPr>
              <w:fldChar w:fldCharType="separate"/>
            </w:r>
            <w:r w:rsidR="00074F77">
              <w:rPr>
                <w:lang w:val="el-GR" w:eastAsia="el-GR"/>
              </w:rPr>
              <w:t>5.2.2</w:t>
            </w:r>
            <w:r w:rsidRPr="003C4DC8">
              <w:rPr>
                <w:lang w:val="el-GR" w:eastAsia="el-GR"/>
              </w:rPr>
              <w:fldChar w:fldCharType="end"/>
            </w:r>
          </w:p>
        </w:tc>
      </w:tr>
      <w:tr w:rsidR="00F2765C" w:rsidRPr="009456B0" w14:paraId="209FE2E0" w14:textId="77777777" w:rsidTr="00E47D79">
        <w:trPr>
          <w:trHeight w:val="315"/>
        </w:trPr>
        <w:tc>
          <w:tcPr>
            <w:tcW w:w="335" w:type="pct"/>
            <w:shd w:val="clear" w:color="auto" w:fill="FBE4D5" w:themeFill="accent2" w:themeFillTint="33"/>
            <w:vAlign w:val="center"/>
            <w:hideMark/>
          </w:tcPr>
          <w:p w14:paraId="2DFB1A41" w14:textId="77777777" w:rsidR="00F2765C" w:rsidRPr="00E47D79" w:rsidRDefault="00F2765C" w:rsidP="00012F1D">
            <w:pPr>
              <w:pStyle w:val="aff"/>
              <w:numPr>
                <w:ilvl w:val="0"/>
                <w:numId w:val="19"/>
              </w:numPr>
              <w:spacing w:before="60" w:after="60"/>
              <w:ind w:left="0" w:firstLine="0"/>
              <w:contextualSpacing w:val="0"/>
              <w:jc w:val="center"/>
              <w:rPr>
                <w:b/>
                <w:lang w:val="el-GR" w:eastAsia="el-GR"/>
              </w:rPr>
            </w:pPr>
          </w:p>
        </w:tc>
        <w:tc>
          <w:tcPr>
            <w:tcW w:w="2333" w:type="pct"/>
            <w:shd w:val="clear" w:color="auto" w:fill="FBE4D5" w:themeFill="accent2" w:themeFillTint="33"/>
            <w:vAlign w:val="center"/>
            <w:hideMark/>
          </w:tcPr>
          <w:p w14:paraId="152AE9FC" w14:textId="77777777" w:rsidR="00F2765C" w:rsidRPr="00E47D79" w:rsidRDefault="00F2765C" w:rsidP="00C4217E">
            <w:pPr>
              <w:spacing w:before="60" w:after="60"/>
              <w:rPr>
                <w:b/>
                <w:lang w:val="el-GR" w:eastAsia="el-GR"/>
              </w:rPr>
            </w:pPr>
            <w:r w:rsidRPr="00E47D79">
              <w:rPr>
                <w:b/>
                <w:lang w:val="el-GR" w:eastAsia="el-GR"/>
              </w:rPr>
              <w:t>Επαύξηση λειτουργικότητας – εκσυγχρονισμός υποσυστημάτων</w:t>
            </w:r>
          </w:p>
        </w:tc>
        <w:tc>
          <w:tcPr>
            <w:tcW w:w="2332" w:type="pct"/>
            <w:shd w:val="clear" w:color="auto" w:fill="FBE4D5" w:themeFill="accent2" w:themeFillTint="33"/>
          </w:tcPr>
          <w:p w14:paraId="2A5F2F22" w14:textId="77777777" w:rsidR="00F2765C" w:rsidRPr="003C4DC8" w:rsidRDefault="00A81E10" w:rsidP="009456B0">
            <w:pPr>
              <w:spacing w:before="60" w:after="60"/>
              <w:jc w:val="center"/>
              <w:rPr>
                <w:b/>
                <w:lang w:val="el-GR" w:eastAsia="el-GR"/>
              </w:rPr>
            </w:pPr>
            <w:hyperlink w:anchor="_ΠΕ3_:_Επαύξηση" w:history="1">
              <w:r w:rsidR="009456B0" w:rsidRPr="003C4DC8">
                <w:rPr>
                  <w:rStyle w:val="-"/>
                  <w:color w:val="auto"/>
                  <w:lang w:val="el-GR"/>
                </w:rPr>
                <w:t>Παράρτημα Ι</w:t>
              </w:r>
              <w:r w:rsidR="009456B0" w:rsidRPr="003C4DC8">
                <w:rPr>
                  <w:rStyle w:val="-"/>
                  <w:color w:val="auto"/>
                  <w:lang w:val="en-US"/>
                </w:rPr>
                <w:t xml:space="preserve"> -</w:t>
              </w:r>
              <w:r w:rsidR="009456B0" w:rsidRPr="003C4DC8">
                <w:rPr>
                  <w:rStyle w:val="-"/>
                  <w:color w:val="auto"/>
                  <w:lang w:val="el-GR" w:eastAsia="el-GR"/>
                </w:rPr>
                <w:t xml:space="preserve"> Παρ. 5.2.3</w:t>
              </w:r>
            </w:hyperlink>
          </w:p>
        </w:tc>
      </w:tr>
      <w:tr w:rsidR="00F2765C" w:rsidRPr="009456B0" w14:paraId="1FEDF3B4" w14:textId="77777777" w:rsidTr="00E47D79">
        <w:trPr>
          <w:trHeight w:val="315"/>
        </w:trPr>
        <w:tc>
          <w:tcPr>
            <w:tcW w:w="335" w:type="pct"/>
            <w:shd w:val="clear" w:color="auto" w:fill="FBE4D5" w:themeFill="accent2" w:themeFillTint="33"/>
            <w:vAlign w:val="center"/>
            <w:hideMark/>
          </w:tcPr>
          <w:p w14:paraId="30CF75B5" w14:textId="77777777" w:rsidR="00F2765C" w:rsidRPr="00E47D79" w:rsidRDefault="00F2765C" w:rsidP="00012F1D">
            <w:pPr>
              <w:pStyle w:val="aff"/>
              <w:numPr>
                <w:ilvl w:val="0"/>
                <w:numId w:val="19"/>
              </w:numPr>
              <w:spacing w:before="60" w:after="60"/>
              <w:ind w:left="0" w:firstLine="0"/>
              <w:contextualSpacing w:val="0"/>
              <w:jc w:val="center"/>
              <w:rPr>
                <w:b/>
                <w:lang w:val="el-GR" w:eastAsia="el-GR"/>
              </w:rPr>
            </w:pPr>
          </w:p>
        </w:tc>
        <w:tc>
          <w:tcPr>
            <w:tcW w:w="2333" w:type="pct"/>
            <w:shd w:val="clear" w:color="auto" w:fill="FBE4D5" w:themeFill="accent2" w:themeFillTint="33"/>
            <w:vAlign w:val="center"/>
            <w:hideMark/>
          </w:tcPr>
          <w:p w14:paraId="21E35B6D" w14:textId="77777777" w:rsidR="00F2765C" w:rsidRPr="00E47D79" w:rsidRDefault="00F2765C" w:rsidP="00C4217E">
            <w:pPr>
              <w:spacing w:before="60" w:after="60"/>
              <w:rPr>
                <w:b/>
                <w:lang w:val="el-GR" w:eastAsia="el-GR"/>
              </w:rPr>
            </w:pPr>
            <w:r w:rsidRPr="00E47D79">
              <w:rPr>
                <w:b/>
                <w:lang w:val="el-GR" w:eastAsia="el-GR"/>
              </w:rPr>
              <w:t>Προσφερόμενες υπηρεσίες</w:t>
            </w:r>
          </w:p>
        </w:tc>
        <w:tc>
          <w:tcPr>
            <w:tcW w:w="2332" w:type="pct"/>
            <w:shd w:val="clear" w:color="auto" w:fill="FBE4D5" w:themeFill="accent2" w:themeFillTint="33"/>
          </w:tcPr>
          <w:p w14:paraId="2A3720B1" w14:textId="77777777" w:rsidR="00F2765C" w:rsidRPr="003C4DC8" w:rsidRDefault="00F2765C" w:rsidP="00C4217E">
            <w:pPr>
              <w:spacing w:before="60" w:after="60"/>
              <w:rPr>
                <w:b/>
                <w:lang w:val="en-US" w:eastAsia="el-GR"/>
              </w:rPr>
            </w:pPr>
          </w:p>
        </w:tc>
      </w:tr>
      <w:tr w:rsidR="00317D22" w:rsidRPr="009456B0" w14:paraId="1DE540FD" w14:textId="77777777" w:rsidTr="00E47D79">
        <w:trPr>
          <w:trHeight w:val="315"/>
        </w:trPr>
        <w:tc>
          <w:tcPr>
            <w:tcW w:w="335" w:type="pct"/>
            <w:shd w:val="clear" w:color="auto" w:fill="auto"/>
            <w:vAlign w:val="center"/>
          </w:tcPr>
          <w:p w14:paraId="06AB0C39" w14:textId="77777777" w:rsidR="00317D22" w:rsidRPr="00E47D79" w:rsidRDefault="00317D22" w:rsidP="00317D22">
            <w:pPr>
              <w:pStyle w:val="aff"/>
              <w:numPr>
                <w:ilvl w:val="1"/>
                <w:numId w:val="20"/>
              </w:numPr>
              <w:spacing w:before="60" w:after="60"/>
              <w:ind w:left="0" w:firstLine="0"/>
              <w:contextualSpacing w:val="0"/>
              <w:jc w:val="center"/>
              <w:rPr>
                <w:lang w:val="el-GR" w:eastAsia="el-GR"/>
              </w:rPr>
            </w:pPr>
          </w:p>
        </w:tc>
        <w:tc>
          <w:tcPr>
            <w:tcW w:w="2333" w:type="pct"/>
            <w:shd w:val="clear" w:color="auto" w:fill="auto"/>
            <w:vAlign w:val="center"/>
          </w:tcPr>
          <w:p w14:paraId="6B009349" w14:textId="77777777" w:rsidR="00317D22" w:rsidRPr="00E47D79" w:rsidRDefault="00317D22" w:rsidP="00317D22">
            <w:pPr>
              <w:spacing w:before="60" w:after="60"/>
              <w:rPr>
                <w:lang w:val="el-GR" w:eastAsia="el-GR"/>
              </w:rPr>
            </w:pPr>
            <w:r w:rsidRPr="00E47D79">
              <w:rPr>
                <w:lang w:val="el-GR" w:eastAsia="el-GR"/>
              </w:rPr>
              <w:t>Υπηρεσίες εκπαίδευσης</w:t>
            </w:r>
          </w:p>
        </w:tc>
        <w:tc>
          <w:tcPr>
            <w:tcW w:w="2332" w:type="pct"/>
          </w:tcPr>
          <w:p w14:paraId="101F5AA6" w14:textId="77777777" w:rsidR="00317D22" w:rsidRPr="003C4DC8" w:rsidRDefault="00A81E10" w:rsidP="00317D22">
            <w:pPr>
              <w:spacing w:before="60" w:after="60"/>
              <w:jc w:val="center"/>
            </w:pPr>
            <w:hyperlink w:anchor="_ΠΕ4_:_" w:history="1">
              <w:r w:rsidR="00317D22" w:rsidRPr="003C4DC8">
                <w:rPr>
                  <w:rStyle w:val="-"/>
                  <w:color w:val="auto"/>
                  <w:lang w:val="el-GR"/>
                </w:rPr>
                <w:t>Παράρτημα Ι</w:t>
              </w:r>
              <w:r w:rsidR="00317D22" w:rsidRPr="003C4DC8">
                <w:rPr>
                  <w:rStyle w:val="-"/>
                  <w:color w:val="auto"/>
                  <w:lang w:val="en-US"/>
                </w:rPr>
                <w:t xml:space="preserve"> -</w:t>
              </w:r>
              <w:r w:rsidR="00317D22" w:rsidRPr="003C4DC8">
                <w:rPr>
                  <w:rStyle w:val="-"/>
                  <w:color w:val="auto"/>
                  <w:lang w:val="el-GR" w:eastAsia="el-GR"/>
                </w:rPr>
                <w:t xml:space="preserve"> Παρ. 5.2.4</w:t>
              </w:r>
            </w:hyperlink>
          </w:p>
        </w:tc>
      </w:tr>
      <w:tr w:rsidR="00317D22" w:rsidRPr="009456B0" w14:paraId="7C62C74E" w14:textId="77777777" w:rsidTr="00E47D79">
        <w:trPr>
          <w:trHeight w:val="525"/>
        </w:trPr>
        <w:tc>
          <w:tcPr>
            <w:tcW w:w="335" w:type="pct"/>
            <w:shd w:val="clear" w:color="auto" w:fill="auto"/>
            <w:vAlign w:val="center"/>
            <w:hideMark/>
          </w:tcPr>
          <w:p w14:paraId="7EFAE39A" w14:textId="77777777" w:rsidR="00317D22" w:rsidRPr="00E47D79" w:rsidRDefault="00317D22" w:rsidP="00317D22">
            <w:pPr>
              <w:pStyle w:val="aff"/>
              <w:numPr>
                <w:ilvl w:val="1"/>
                <w:numId w:val="20"/>
              </w:numPr>
              <w:spacing w:before="60" w:after="60"/>
              <w:ind w:left="0" w:firstLine="0"/>
              <w:contextualSpacing w:val="0"/>
              <w:jc w:val="center"/>
              <w:rPr>
                <w:lang w:val="el-GR" w:eastAsia="el-GR"/>
              </w:rPr>
            </w:pPr>
          </w:p>
        </w:tc>
        <w:tc>
          <w:tcPr>
            <w:tcW w:w="2333" w:type="pct"/>
            <w:shd w:val="clear" w:color="auto" w:fill="auto"/>
            <w:vAlign w:val="center"/>
          </w:tcPr>
          <w:p w14:paraId="79FA85E6" w14:textId="77777777" w:rsidR="00317D22" w:rsidRPr="00E47D79" w:rsidRDefault="00317D22" w:rsidP="00317D22">
            <w:pPr>
              <w:spacing w:before="60" w:after="60"/>
              <w:jc w:val="left"/>
              <w:rPr>
                <w:lang w:val="el-GR" w:eastAsia="el-GR"/>
              </w:rPr>
            </w:pPr>
            <w:r w:rsidRPr="00E47D79">
              <w:rPr>
                <w:lang w:val="el-GR" w:eastAsia="el-GR"/>
              </w:rPr>
              <w:t xml:space="preserve">Υπηρεσίες δοκιμαστικής - πιλοτικής </w:t>
            </w:r>
          </w:p>
        </w:tc>
        <w:tc>
          <w:tcPr>
            <w:tcW w:w="2332" w:type="pct"/>
          </w:tcPr>
          <w:p w14:paraId="1AEFCB9B" w14:textId="77777777" w:rsidR="00317D22" w:rsidRPr="003C4DC8" w:rsidRDefault="00A81E10" w:rsidP="00317D22">
            <w:pPr>
              <w:spacing w:before="60" w:after="60"/>
              <w:jc w:val="center"/>
              <w:rPr>
                <w:lang w:val="el-GR" w:eastAsia="el-GR"/>
              </w:rPr>
            </w:pPr>
            <w:hyperlink w:anchor="_ΠΕ5_:_Υπηρεσίες" w:history="1">
              <w:r w:rsidR="00317D22" w:rsidRPr="003C4DC8">
                <w:rPr>
                  <w:rStyle w:val="-"/>
                  <w:color w:val="auto"/>
                  <w:lang w:val="el-GR"/>
                </w:rPr>
                <w:t>Παράρτημα Ι</w:t>
              </w:r>
              <w:r w:rsidR="00317D22" w:rsidRPr="003C4DC8">
                <w:rPr>
                  <w:rStyle w:val="-"/>
                  <w:color w:val="auto"/>
                  <w:lang w:val="en-US"/>
                </w:rPr>
                <w:t xml:space="preserve"> -</w:t>
              </w:r>
              <w:r w:rsidR="00317D22" w:rsidRPr="003C4DC8">
                <w:rPr>
                  <w:rStyle w:val="-"/>
                  <w:color w:val="auto"/>
                  <w:lang w:val="el-GR" w:eastAsia="el-GR"/>
                </w:rPr>
                <w:t xml:space="preserve"> Παρ. 5.2.5</w:t>
              </w:r>
            </w:hyperlink>
          </w:p>
        </w:tc>
      </w:tr>
      <w:tr w:rsidR="00317D22" w:rsidRPr="009456B0" w14:paraId="6074EE4A" w14:textId="77777777" w:rsidTr="00E47D79">
        <w:trPr>
          <w:trHeight w:val="180"/>
        </w:trPr>
        <w:tc>
          <w:tcPr>
            <w:tcW w:w="335" w:type="pct"/>
            <w:shd w:val="clear" w:color="auto" w:fill="auto"/>
            <w:vAlign w:val="center"/>
          </w:tcPr>
          <w:p w14:paraId="7484FEE8" w14:textId="77777777" w:rsidR="00317D22" w:rsidRPr="00E47D79" w:rsidRDefault="00317D22" w:rsidP="00317D22">
            <w:pPr>
              <w:pStyle w:val="aff"/>
              <w:numPr>
                <w:ilvl w:val="1"/>
                <w:numId w:val="20"/>
              </w:numPr>
              <w:spacing w:before="60" w:after="60"/>
              <w:ind w:left="0" w:firstLine="0"/>
              <w:contextualSpacing w:val="0"/>
              <w:jc w:val="center"/>
              <w:rPr>
                <w:lang w:val="el-GR" w:eastAsia="el-GR"/>
              </w:rPr>
            </w:pPr>
          </w:p>
        </w:tc>
        <w:tc>
          <w:tcPr>
            <w:tcW w:w="2333" w:type="pct"/>
            <w:shd w:val="clear" w:color="auto" w:fill="auto"/>
            <w:vAlign w:val="center"/>
          </w:tcPr>
          <w:p w14:paraId="2D3408FD" w14:textId="77777777" w:rsidR="00317D22" w:rsidRPr="009456B0" w:rsidRDefault="00317D22" w:rsidP="00317D22">
            <w:pPr>
              <w:spacing w:before="60" w:after="60"/>
              <w:jc w:val="left"/>
              <w:rPr>
                <w:lang w:val="el-GR" w:eastAsia="el-GR"/>
              </w:rPr>
            </w:pPr>
            <w:r w:rsidRPr="00E47D79">
              <w:rPr>
                <w:lang w:val="el-GR" w:eastAsia="el-GR"/>
              </w:rPr>
              <w:t xml:space="preserve">Υπηρεσίες </w:t>
            </w:r>
            <w:r w:rsidRPr="00E47D79">
              <w:rPr>
                <w:lang w:val="en-US" w:eastAsia="el-GR"/>
              </w:rPr>
              <w:t>Helpdesk</w:t>
            </w:r>
          </w:p>
        </w:tc>
        <w:tc>
          <w:tcPr>
            <w:tcW w:w="2332" w:type="pct"/>
          </w:tcPr>
          <w:p w14:paraId="40498B61" w14:textId="77777777" w:rsidR="00317D22" w:rsidRPr="003C4DC8" w:rsidRDefault="00A81E10" w:rsidP="00317D22">
            <w:pPr>
              <w:spacing w:before="60" w:after="60"/>
              <w:jc w:val="center"/>
              <w:rPr>
                <w:lang w:val="el-GR" w:eastAsia="el-GR"/>
              </w:rPr>
            </w:pPr>
            <w:hyperlink w:anchor="_ΠΕ6:_Υπηρεσίες_Γραφείου" w:history="1">
              <w:r w:rsidR="00317D22" w:rsidRPr="003C4DC8">
                <w:rPr>
                  <w:rStyle w:val="-"/>
                  <w:color w:val="auto"/>
                  <w:lang w:val="el-GR"/>
                </w:rPr>
                <w:t>Παράρτημα Ι</w:t>
              </w:r>
              <w:r w:rsidR="00317D22" w:rsidRPr="003C4DC8">
                <w:rPr>
                  <w:rStyle w:val="-"/>
                  <w:color w:val="auto"/>
                  <w:lang w:val="en-US"/>
                </w:rPr>
                <w:t xml:space="preserve"> -</w:t>
              </w:r>
              <w:r w:rsidR="00317D22" w:rsidRPr="003C4DC8">
                <w:rPr>
                  <w:rStyle w:val="-"/>
                  <w:color w:val="auto"/>
                  <w:lang w:val="el-GR" w:eastAsia="el-GR"/>
                </w:rPr>
                <w:t xml:space="preserve"> Παρ. 5.2.6</w:t>
              </w:r>
            </w:hyperlink>
          </w:p>
        </w:tc>
      </w:tr>
      <w:tr w:rsidR="00317D22" w:rsidRPr="009456B0" w14:paraId="4BA019AC" w14:textId="77777777" w:rsidTr="00E47D79">
        <w:trPr>
          <w:trHeight w:val="180"/>
        </w:trPr>
        <w:tc>
          <w:tcPr>
            <w:tcW w:w="335" w:type="pct"/>
            <w:shd w:val="clear" w:color="auto" w:fill="auto"/>
            <w:vAlign w:val="center"/>
          </w:tcPr>
          <w:p w14:paraId="00E675DD" w14:textId="77777777" w:rsidR="00317D22" w:rsidRPr="00E47D79" w:rsidRDefault="00317D22" w:rsidP="00317D22">
            <w:pPr>
              <w:pStyle w:val="aff"/>
              <w:numPr>
                <w:ilvl w:val="1"/>
                <w:numId w:val="20"/>
              </w:numPr>
              <w:spacing w:before="60" w:after="60"/>
              <w:ind w:left="0" w:firstLine="0"/>
              <w:contextualSpacing w:val="0"/>
              <w:jc w:val="center"/>
              <w:rPr>
                <w:lang w:val="el-GR" w:eastAsia="el-GR"/>
              </w:rPr>
            </w:pPr>
          </w:p>
        </w:tc>
        <w:tc>
          <w:tcPr>
            <w:tcW w:w="2333" w:type="pct"/>
            <w:shd w:val="clear" w:color="auto" w:fill="auto"/>
            <w:vAlign w:val="center"/>
          </w:tcPr>
          <w:p w14:paraId="24443EC2" w14:textId="77777777" w:rsidR="00317D22" w:rsidRPr="00E47D79" w:rsidRDefault="00317D22" w:rsidP="00317D22">
            <w:pPr>
              <w:spacing w:before="60" w:after="60"/>
              <w:jc w:val="left"/>
              <w:rPr>
                <w:lang w:val="el-GR" w:eastAsia="el-GR"/>
              </w:rPr>
            </w:pPr>
            <w:r w:rsidRPr="00E47D79">
              <w:rPr>
                <w:lang w:val="el-GR" w:eastAsia="el-GR"/>
              </w:rPr>
              <w:t>Υπηρεσίες τεχνικής υποστήριξης</w:t>
            </w:r>
          </w:p>
        </w:tc>
        <w:tc>
          <w:tcPr>
            <w:tcW w:w="2332" w:type="pct"/>
          </w:tcPr>
          <w:p w14:paraId="6928570A" w14:textId="77777777" w:rsidR="00317D22" w:rsidRPr="003C4DC8" w:rsidRDefault="00A81E10" w:rsidP="00317D22">
            <w:pPr>
              <w:spacing w:before="60" w:after="60"/>
              <w:jc w:val="center"/>
              <w:rPr>
                <w:lang w:val="el-GR" w:eastAsia="el-GR"/>
              </w:rPr>
            </w:pPr>
            <w:hyperlink w:anchor="_ΠΕ7:_Υπηρεσίες_Τεχνικής" w:history="1">
              <w:r w:rsidR="00317D22" w:rsidRPr="003C4DC8">
                <w:rPr>
                  <w:rStyle w:val="-"/>
                  <w:color w:val="auto"/>
                  <w:lang w:val="el-GR"/>
                </w:rPr>
                <w:t>Παράρτημα Ι</w:t>
              </w:r>
              <w:r w:rsidR="00317D22" w:rsidRPr="003C4DC8">
                <w:rPr>
                  <w:rStyle w:val="-"/>
                  <w:color w:val="auto"/>
                  <w:lang w:val="en-US"/>
                </w:rPr>
                <w:t xml:space="preserve"> -</w:t>
              </w:r>
              <w:r w:rsidR="00317D22" w:rsidRPr="003C4DC8">
                <w:rPr>
                  <w:rStyle w:val="-"/>
                  <w:color w:val="auto"/>
                  <w:lang w:val="el-GR" w:eastAsia="el-GR"/>
                </w:rPr>
                <w:t xml:space="preserve"> Παρ. 5.2.7</w:t>
              </w:r>
            </w:hyperlink>
          </w:p>
        </w:tc>
      </w:tr>
      <w:tr w:rsidR="00317D22" w:rsidRPr="00E47D79" w14:paraId="76331F3C" w14:textId="77777777" w:rsidTr="00E47D79">
        <w:trPr>
          <w:trHeight w:val="74"/>
        </w:trPr>
        <w:tc>
          <w:tcPr>
            <w:tcW w:w="335" w:type="pct"/>
            <w:shd w:val="clear" w:color="auto" w:fill="auto"/>
            <w:vAlign w:val="center"/>
          </w:tcPr>
          <w:p w14:paraId="5805C761" w14:textId="77777777" w:rsidR="00317D22" w:rsidRPr="00E47D79" w:rsidRDefault="00317D22" w:rsidP="00317D22">
            <w:pPr>
              <w:pStyle w:val="aff"/>
              <w:numPr>
                <w:ilvl w:val="1"/>
                <w:numId w:val="20"/>
              </w:numPr>
              <w:spacing w:before="60" w:after="60"/>
              <w:ind w:left="0" w:firstLine="0"/>
              <w:contextualSpacing w:val="0"/>
              <w:jc w:val="center"/>
              <w:rPr>
                <w:lang w:val="el-GR" w:eastAsia="el-GR"/>
              </w:rPr>
            </w:pPr>
          </w:p>
        </w:tc>
        <w:tc>
          <w:tcPr>
            <w:tcW w:w="2333" w:type="pct"/>
            <w:shd w:val="clear" w:color="auto" w:fill="auto"/>
            <w:vAlign w:val="center"/>
          </w:tcPr>
          <w:p w14:paraId="70BEC3A7" w14:textId="77777777" w:rsidR="00317D22" w:rsidRPr="00E47D79" w:rsidRDefault="00317D22" w:rsidP="00317D22">
            <w:pPr>
              <w:spacing w:before="60" w:after="60"/>
              <w:jc w:val="left"/>
              <w:rPr>
                <w:lang w:val="el-GR" w:eastAsia="el-GR"/>
              </w:rPr>
            </w:pPr>
            <w:r w:rsidRPr="00E47D79">
              <w:rPr>
                <w:lang w:val="el-GR" w:eastAsia="el-GR"/>
              </w:rPr>
              <w:t>Υπηρεσίες συντήρησης περιφερειακού εξοπλισμού</w:t>
            </w:r>
          </w:p>
        </w:tc>
        <w:tc>
          <w:tcPr>
            <w:tcW w:w="2332" w:type="pct"/>
          </w:tcPr>
          <w:p w14:paraId="6164E1B1" w14:textId="77777777" w:rsidR="00317D22" w:rsidRPr="003C4DC8" w:rsidRDefault="00A81E10" w:rsidP="00317D22">
            <w:pPr>
              <w:spacing w:before="60" w:after="60"/>
              <w:jc w:val="center"/>
              <w:rPr>
                <w:lang w:val="el-GR" w:eastAsia="el-GR"/>
              </w:rPr>
            </w:pPr>
            <w:hyperlink w:anchor="_ΠΕ8_:_Υπηρεσίες" w:history="1">
              <w:r w:rsidR="00317D22" w:rsidRPr="003C4DC8">
                <w:rPr>
                  <w:rStyle w:val="-"/>
                  <w:color w:val="auto"/>
                  <w:lang w:val="el-GR"/>
                </w:rPr>
                <w:t>Παράρτημα Ι</w:t>
              </w:r>
              <w:r w:rsidR="00317D22" w:rsidRPr="003C4DC8">
                <w:rPr>
                  <w:rStyle w:val="-"/>
                  <w:color w:val="auto"/>
                  <w:lang w:val="en-US"/>
                </w:rPr>
                <w:t xml:space="preserve"> -</w:t>
              </w:r>
              <w:r w:rsidR="00317D22" w:rsidRPr="003C4DC8">
                <w:rPr>
                  <w:rStyle w:val="-"/>
                  <w:color w:val="auto"/>
                  <w:lang w:val="el-GR" w:eastAsia="el-GR"/>
                </w:rPr>
                <w:t xml:space="preserve"> Παρ. 5.2.8</w:t>
              </w:r>
            </w:hyperlink>
          </w:p>
        </w:tc>
      </w:tr>
      <w:tr w:rsidR="00317D22" w:rsidRPr="00E36548" w14:paraId="5D6CF733" w14:textId="77777777" w:rsidTr="00E47D79">
        <w:trPr>
          <w:trHeight w:val="315"/>
        </w:trPr>
        <w:tc>
          <w:tcPr>
            <w:tcW w:w="335" w:type="pct"/>
            <w:shd w:val="clear" w:color="auto" w:fill="FBE4D5" w:themeFill="accent2" w:themeFillTint="33"/>
            <w:vAlign w:val="center"/>
          </w:tcPr>
          <w:p w14:paraId="22423C22" w14:textId="77777777" w:rsidR="00317D22" w:rsidRPr="00E47D79" w:rsidRDefault="00317D22" w:rsidP="00317D22">
            <w:pPr>
              <w:pStyle w:val="aff"/>
              <w:numPr>
                <w:ilvl w:val="0"/>
                <w:numId w:val="19"/>
              </w:numPr>
              <w:spacing w:before="60" w:after="60"/>
              <w:ind w:left="0" w:firstLine="0"/>
              <w:contextualSpacing w:val="0"/>
              <w:jc w:val="center"/>
              <w:rPr>
                <w:b/>
                <w:lang w:val="el-GR" w:eastAsia="el-GR"/>
              </w:rPr>
            </w:pPr>
          </w:p>
        </w:tc>
        <w:tc>
          <w:tcPr>
            <w:tcW w:w="2333" w:type="pct"/>
            <w:shd w:val="clear" w:color="auto" w:fill="FBE4D5" w:themeFill="accent2" w:themeFillTint="33"/>
            <w:vAlign w:val="center"/>
          </w:tcPr>
          <w:p w14:paraId="6209973A" w14:textId="77777777" w:rsidR="00317D22" w:rsidRPr="00252398" w:rsidRDefault="00317D22" w:rsidP="00317D22">
            <w:pPr>
              <w:spacing w:before="60" w:after="60"/>
              <w:rPr>
                <w:b/>
                <w:lang w:val="el-GR" w:eastAsia="el-GR"/>
              </w:rPr>
            </w:pPr>
            <w:proofErr w:type="spellStart"/>
            <w:r w:rsidRPr="00E47D79">
              <w:rPr>
                <w:b/>
                <w:bCs/>
                <w:color w:val="000000"/>
              </w:rPr>
              <w:t>Μεθοδολογί</w:t>
            </w:r>
            <w:proofErr w:type="spellEnd"/>
            <w:r w:rsidRPr="00E47D79">
              <w:rPr>
                <w:b/>
                <w:bCs/>
                <w:color w:val="000000"/>
              </w:rPr>
              <w:t xml:space="preserve">α </w:t>
            </w:r>
            <w:proofErr w:type="spellStart"/>
            <w:r w:rsidRPr="00E47D79">
              <w:rPr>
                <w:b/>
                <w:bCs/>
                <w:color w:val="000000"/>
              </w:rPr>
              <w:t>Υλο</w:t>
            </w:r>
            <w:proofErr w:type="spellEnd"/>
            <w:r w:rsidRPr="00E47D79">
              <w:rPr>
                <w:b/>
                <w:bCs/>
                <w:color w:val="000000"/>
              </w:rPr>
              <w:t xml:space="preserve">ποίησης </w:t>
            </w:r>
            <w:proofErr w:type="spellStart"/>
            <w:r w:rsidRPr="00E47D79">
              <w:rPr>
                <w:b/>
                <w:bCs/>
                <w:color w:val="000000"/>
              </w:rPr>
              <w:t>Έργου</w:t>
            </w:r>
            <w:proofErr w:type="spellEnd"/>
          </w:p>
        </w:tc>
        <w:tc>
          <w:tcPr>
            <w:tcW w:w="2332" w:type="pct"/>
            <w:shd w:val="clear" w:color="auto" w:fill="FBE4D5" w:themeFill="accent2" w:themeFillTint="33"/>
          </w:tcPr>
          <w:p w14:paraId="24FB72B9" w14:textId="77777777" w:rsidR="00317D22" w:rsidRPr="003C4DC8" w:rsidRDefault="00317D22" w:rsidP="00317D22">
            <w:pPr>
              <w:spacing w:before="60" w:after="60"/>
              <w:rPr>
                <w:b/>
                <w:bCs/>
              </w:rPr>
            </w:pPr>
          </w:p>
        </w:tc>
      </w:tr>
      <w:tr w:rsidR="00317D22" w:rsidRPr="009456B0" w14:paraId="029D1AB8" w14:textId="77777777" w:rsidTr="00E47D79">
        <w:trPr>
          <w:trHeight w:val="315"/>
        </w:trPr>
        <w:tc>
          <w:tcPr>
            <w:tcW w:w="335" w:type="pct"/>
            <w:shd w:val="clear" w:color="auto" w:fill="auto"/>
            <w:vAlign w:val="center"/>
            <w:hideMark/>
          </w:tcPr>
          <w:p w14:paraId="3854511F" w14:textId="77777777" w:rsidR="00317D22" w:rsidRPr="00252398" w:rsidRDefault="00317D22" w:rsidP="00317D22">
            <w:pPr>
              <w:pStyle w:val="aff"/>
              <w:numPr>
                <w:ilvl w:val="1"/>
                <w:numId w:val="20"/>
              </w:numPr>
              <w:spacing w:before="60" w:after="60"/>
              <w:ind w:left="0" w:firstLine="0"/>
              <w:contextualSpacing w:val="0"/>
              <w:jc w:val="center"/>
              <w:rPr>
                <w:lang w:val="el-GR" w:eastAsia="el-GR"/>
              </w:rPr>
            </w:pPr>
          </w:p>
        </w:tc>
        <w:tc>
          <w:tcPr>
            <w:tcW w:w="2333" w:type="pct"/>
            <w:shd w:val="clear" w:color="auto" w:fill="auto"/>
            <w:vAlign w:val="center"/>
            <w:hideMark/>
          </w:tcPr>
          <w:p w14:paraId="15B8D3D4" w14:textId="77777777" w:rsidR="00317D22" w:rsidRPr="00F82A8D" w:rsidRDefault="00317D22" w:rsidP="00317D22">
            <w:pPr>
              <w:spacing w:before="60" w:after="60"/>
              <w:rPr>
                <w:highlight w:val="cyan"/>
                <w:lang w:val="el-GR" w:eastAsia="el-GR"/>
              </w:rPr>
            </w:pPr>
            <w:r w:rsidRPr="00364E09">
              <w:rPr>
                <w:color w:val="000000"/>
                <w:lang w:val="el-GR"/>
              </w:rPr>
              <w:t>Μεθοδολογία υλοποίησης έργου</w:t>
            </w:r>
          </w:p>
        </w:tc>
        <w:tc>
          <w:tcPr>
            <w:tcW w:w="2332" w:type="pct"/>
          </w:tcPr>
          <w:p w14:paraId="6EA31D04" w14:textId="77777777" w:rsidR="00317D22" w:rsidRPr="003C4DC8" w:rsidRDefault="00A81E10" w:rsidP="00317D22">
            <w:pPr>
              <w:spacing w:before="60" w:after="60"/>
              <w:jc w:val="center"/>
              <w:rPr>
                <w:lang w:val="el-GR"/>
              </w:rPr>
            </w:pPr>
            <w:hyperlink w:anchor="_Μεθοδολογία_Υλοποίησης" w:history="1">
              <w:r w:rsidR="00317D22" w:rsidRPr="003C4DC8">
                <w:rPr>
                  <w:rStyle w:val="-"/>
                  <w:color w:val="auto"/>
                  <w:lang w:val="el-GR"/>
                </w:rPr>
                <w:t>Παράρτημα Ι</w:t>
              </w:r>
              <w:r w:rsidR="00317D22" w:rsidRPr="003C4DC8">
                <w:rPr>
                  <w:rStyle w:val="-"/>
                  <w:color w:val="auto"/>
                  <w:lang w:val="en-US"/>
                </w:rPr>
                <w:t xml:space="preserve"> -</w:t>
              </w:r>
              <w:r w:rsidR="00317D22" w:rsidRPr="003C4DC8">
                <w:rPr>
                  <w:rStyle w:val="-"/>
                  <w:color w:val="auto"/>
                  <w:lang w:val="el-GR" w:eastAsia="el-GR"/>
                </w:rPr>
                <w:t xml:space="preserve"> </w:t>
              </w:r>
              <w:r w:rsidR="00317D22" w:rsidRPr="003C4DC8">
                <w:rPr>
                  <w:rStyle w:val="-"/>
                  <w:color w:val="auto"/>
                  <w:lang w:val="el-GR"/>
                </w:rPr>
                <w:t>Κεφ. 5</w:t>
              </w:r>
            </w:hyperlink>
          </w:p>
        </w:tc>
      </w:tr>
      <w:tr w:rsidR="00317D22" w:rsidRPr="007D16FF" w14:paraId="2CB4CD3E" w14:textId="77777777" w:rsidTr="00E47D79">
        <w:trPr>
          <w:trHeight w:val="525"/>
        </w:trPr>
        <w:tc>
          <w:tcPr>
            <w:tcW w:w="335" w:type="pct"/>
            <w:shd w:val="clear" w:color="auto" w:fill="auto"/>
            <w:vAlign w:val="center"/>
            <w:hideMark/>
          </w:tcPr>
          <w:p w14:paraId="6016A67C" w14:textId="77777777" w:rsidR="00317D22" w:rsidRPr="00252398" w:rsidRDefault="00317D22" w:rsidP="00317D22">
            <w:pPr>
              <w:pStyle w:val="aff"/>
              <w:numPr>
                <w:ilvl w:val="1"/>
                <w:numId w:val="20"/>
              </w:numPr>
              <w:spacing w:before="60" w:after="60"/>
              <w:ind w:left="0" w:firstLine="0"/>
              <w:contextualSpacing w:val="0"/>
              <w:jc w:val="center"/>
              <w:rPr>
                <w:lang w:val="el-GR" w:eastAsia="el-GR"/>
              </w:rPr>
            </w:pPr>
          </w:p>
        </w:tc>
        <w:tc>
          <w:tcPr>
            <w:tcW w:w="2333" w:type="pct"/>
            <w:shd w:val="clear" w:color="auto" w:fill="auto"/>
            <w:vAlign w:val="center"/>
            <w:hideMark/>
          </w:tcPr>
          <w:p w14:paraId="5FFDD23E" w14:textId="77777777" w:rsidR="00317D22" w:rsidRPr="00F82A8D" w:rsidRDefault="00317D22" w:rsidP="00317D22">
            <w:pPr>
              <w:spacing w:before="60" w:after="60"/>
              <w:jc w:val="left"/>
              <w:rPr>
                <w:highlight w:val="cyan"/>
                <w:lang w:val="el-GR" w:eastAsia="el-GR"/>
              </w:rPr>
            </w:pPr>
            <w:r w:rsidRPr="00364E09">
              <w:rPr>
                <w:color w:val="000000"/>
                <w:lang w:val="el-GR"/>
              </w:rPr>
              <w:t>Σχήμα διοίκησης και οργάνωσης έργου</w:t>
            </w:r>
          </w:p>
        </w:tc>
        <w:tc>
          <w:tcPr>
            <w:tcW w:w="2332" w:type="pct"/>
          </w:tcPr>
          <w:p w14:paraId="27777449" w14:textId="77777777" w:rsidR="00317D22" w:rsidRPr="003C4DC8" w:rsidRDefault="00A81E10" w:rsidP="00317D22">
            <w:pPr>
              <w:spacing w:before="60" w:after="60"/>
              <w:jc w:val="center"/>
              <w:rPr>
                <w:lang w:val="el-GR"/>
              </w:rPr>
            </w:pPr>
            <w:hyperlink w:anchor="_Σχήμα_Διοίκησης_Έργου" w:history="1">
              <w:r w:rsidR="00317D22" w:rsidRPr="003C4DC8">
                <w:rPr>
                  <w:rStyle w:val="-"/>
                  <w:color w:val="auto"/>
                  <w:lang w:val="el-GR"/>
                </w:rPr>
                <w:t>Παράρτημα Ι</w:t>
              </w:r>
              <w:r w:rsidR="00317D22" w:rsidRPr="003C4DC8">
                <w:rPr>
                  <w:rStyle w:val="-"/>
                  <w:color w:val="auto"/>
                  <w:lang w:val="en-US"/>
                </w:rPr>
                <w:t xml:space="preserve"> -</w:t>
              </w:r>
              <w:r w:rsidR="00317D22" w:rsidRPr="003C4DC8">
                <w:rPr>
                  <w:rStyle w:val="-"/>
                  <w:color w:val="auto"/>
                  <w:lang w:val="el-GR" w:eastAsia="el-GR"/>
                </w:rPr>
                <w:t xml:space="preserve"> </w:t>
              </w:r>
              <w:r w:rsidR="00317D22" w:rsidRPr="003C4DC8">
                <w:rPr>
                  <w:rStyle w:val="-"/>
                  <w:color w:val="auto"/>
                  <w:lang w:val="el-GR"/>
                </w:rPr>
                <w:t>Παρ. 7.1</w:t>
              </w:r>
            </w:hyperlink>
          </w:p>
        </w:tc>
      </w:tr>
      <w:tr w:rsidR="00317D22" w:rsidRPr="009456B0" w14:paraId="13BE12B7" w14:textId="77777777" w:rsidTr="00E47D79">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F328A42" w14:textId="77777777" w:rsidR="00317D22" w:rsidRPr="00252398" w:rsidRDefault="00317D22" w:rsidP="00317D22">
            <w:pPr>
              <w:pStyle w:val="aff"/>
              <w:numPr>
                <w:ilvl w:val="0"/>
                <w:numId w:val="19"/>
              </w:numPr>
              <w:spacing w:before="60" w:after="60"/>
              <w:ind w:left="0" w:firstLine="0"/>
              <w:contextualSpacing w:val="0"/>
              <w:jc w:val="center"/>
              <w:rPr>
                <w:b/>
                <w:lang w:val="el-GR" w:eastAsia="el-GR"/>
              </w:rPr>
            </w:pPr>
          </w:p>
        </w:tc>
        <w:tc>
          <w:tcPr>
            <w:tcW w:w="233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0EECB6F" w14:textId="77777777" w:rsidR="00317D22" w:rsidRPr="00252398" w:rsidRDefault="00317D22" w:rsidP="00317D22">
            <w:pPr>
              <w:pStyle w:val="aff"/>
              <w:spacing w:before="60" w:after="60"/>
              <w:ind w:left="0"/>
              <w:contextualSpacing w:val="0"/>
              <w:jc w:val="left"/>
              <w:rPr>
                <w:b/>
                <w:lang w:val="el-GR" w:eastAsia="el-GR"/>
              </w:rPr>
            </w:pPr>
            <w:r w:rsidRPr="009456B0">
              <w:rPr>
                <w:b/>
                <w:lang w:val="el-GR"/>
              </w:rPr>
              <w:t>Πίνακες Συμμόρφωσης</w:t>
            </w:r>
          </w:p>
        </w:tc>
        <w:tc>
          <w:tcPr>
            <w:tcW w:w="233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3FF49C7" w14:textId="77777777" w:rsidR="00317D22" w:rsidRPr="003C4DC8" w:rsidRDefault="00A81E10" w:rsidP="00317D22">
            <w:pPr>
              <w:pStyle w:val="aff"/>
              <w:spacing w:before="60" w:after="60"/>
              <w:ind w:left="0"/>
              <w:contextualSpacing w:val="0"/>
              <w:jc w:val="center"/>
              <w:rPr>
                <w:lang w:val="el-GR"/>
              </w:rPr>
            </w:pPr>
            <w:hyperlink w:anchor="_ΠΑΡΑΡΤΗΜΑ_ΙΙ_–" w:history="1">
              <w:r w:rsidR="00317D22" w:rsidRPr="003C4DC8">
                <w:rPr>
                  <w:rStyle w:val="-"/>
                  <w:color w:val="auto"/>
                  <w:lang w:val="el-GR"/>
                </w:rPr>
                <w:t>Παράρτημα ΙΙ</w:t>
              </w:r>
            </w:hyperlink>
          </w:p>
        </w:tc>
      </w:tr>
      <w:tr w:rsidR="00317D22" w:rsidRPr="007D16FF" w14:paraId="73B8B75B" w14:textId="77777777" w:rsidTr="00E47D79">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DE0AB87" w14:textId="77777777" w:rsidR="00317D22" w:rsidRPr="00252398" w:rsidRDefault="00317D22" w:rsidP="00317D22">
            <w:pPr>
              <w:pStyle w:val="aff"/>
              <w:numPr>
                <w:ilvl w:val="0"/>
                <w:numId w:val="19"/>
              </w:numPr>
              <w:spacing w:before="60" w:after="60"/>
              <w:ind w:left="0" w:firstLine="0"/>
              <w:contextualSpacing w:val="0"/>
              <w:jc w:val="center"/>
              <w:rPr>
                <w:b/>
                <w:lang w:val="el-GR" w:eastAsia="el-GR"/>
              </w:rPr>
            </w:pPr>
          </w:p>
        </w:tc>
        <w:tc>
          <w:tcPr>
            <w:tcW w:w="233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F214AF6" w14:textId="77777777" w:rsidR="00317D22" w:rsidRPr="009456B0" w:rsidRDefault="00317D22" w:rsidP="00317D22">
            <w:pPr>
              <w:spacing w:before="60" w:after="60"/>
              <w:jc w:val="left"/>
              <w:rPr>
                <w:b/>
                <w:u w:val="single"/>
                <w:lang w:val="el-GR"/>
              </w:rPr>
            </w:pPr>
            <w:r w:rsidRPr="009456B0">
              <w:rPr>
                <w:b/>
                <w:lang w:val="el-GR"/>
              </w:rPr>
              <w:t xml:space="preserve">Πίνακες Οικονομικής Προσφοράς, </w:t>
            </w:r>
            <w:r w:rsidRPr="009456B0">
              <w:rPr>
                <w:b/>
                <w:u w:val="single"/>
                <w:lang w:val="el-GR"/>
              </w:rPr>
              <w:t>χωρίς τιμές</w:t>
            </w:r>
          </w:p>
          <w:p w14:paraId="2B458F04" w14:textId="77777777" w:rsidR="00317D22" w:rsidRPr="00252398" w:rsidRDefault="00317D22" w:rsidP="00317D22">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233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68C6984" w14:textId="77777777" w:rsidR="00317D22" w:rsidRPr="003C4DC8" w:rsidRDefault="00A81E10" w:rsidP="00317D22">
            <w:pPr>
              <w:spacing w:before="60" w:after="60"/>
              <w:jc w:val="center"/>
              <w:rPr>
                <w:lang w:val="en-US"/>
              </w:rPr>
            </w:pPr>
            <w:hyperlink w:anchor="_ΠΑΡΑΡΤΗΜΑ_VI_–" w:history="1">
              <w:r w:rsidR="00317D22" w:rsidRPr="003C4DC8">
                <w:rPr>
                  <w:rStyle w:val="-"/>
                  <w:color w:val="auto"/>
                  <w:lang w:val="el-GR"/>
                </w:rPr>
                <w:t xml:space="preserve">Παράρτημα </w:t>
              </w:r>
              <w:r w:rsidR="00317D22" w:rsidRPr="003C4DC8">
                <w:rPr>
                  <w:rStyle w:val="-"/>
                  <w:color w:val="auto"/>
                  <w:lang w:val="en-US"/>
                </w:rPr>
                <w:t>VI</w:t>
              </w:r>
            </w:hyperlink>
          </w:p>
        </w:tc>
      </w:tr>
    </w:tbl>
    <w:p w14:paraId="105F0610" w14:textId="77777777" w:rsidR="00E36548" w:rsidRDefault="00E36548" w:rsidP="00C93CF5">
      <w:pPr>
        <w:autoSpaceDE w:val="0"/>
        <w:autoSpaceDN w:val="0"/>
        <w:adjustRightInd w:val="0"/>
        <w:spacing w:after="0" w:line="276" w:lineRule="auto"/>
        <w:rPr>
          <w:bCs/>
          <w:i/>
          <w:iCs/>
          <w:color w:val="5B9BD5"/>
          <w:lang w:val="el-GR"/>
        </w:rPr>
      </w:pPr>
    </w:p>
    <w:p w14:paraId="28784BC9" w14:textId="77777777" w:rsidR="00FE3383" w:rsidRDefault="00FE3383">
      <w:pPr>
        <w:suppressAutoHyphens w:val="0"/>
        <w:spacing w:after="0"/>
        <w:jc w:val="left"/>
        <w:rPr>
          <w:lang w:val="el-GR"/>
        </w:rPr>
      </w:pPr>
      <w:r>
        <w:rPr>
          <w:lang w:val="el-GR"/>
        </w:rPr>
        <w:br w:type="page"/>
      </w:r>
    </w:p>
    <w:p w14:paraId="2A002BCC" w14:textId="77777777" w:rsidR="008338F0" w:rsidRPr="00603221" w:rsidRDefault="003355E7" w:rsidP="00F82A8D">
      <w:pPr>
        <w:pStyle w:val="2"/>
        <w:numPr>
          <w:ilvl w:val="0"/>
          <w:numId w:val="0"/>
        </w:numPr>
        <w:ind w:left="576" w:hanging="576"/>
        <w:rPr>
          <w:rFonts w:cs="Tahoma"/>
          <w:lang w:val="el-GR"/>
        </w:rPr>
      </w:pPr>
      <w:bookmarkStart w:id="510" w:name="_ΠΑΡΑΡΤΗΜΑ_VI_–"/>
      <w:bookmarkStart w:id="511" w:name="_Ref510087099"/>
      <w:bookmarkStart w:id="512" w:name="_Ref40980023"/>
      <w:bookmarkStart w:id="513" w:name="_Ref40980058"/>
      <w:bookmarkStart w:id="514" w:name="_Ref40980548"/>
      <w:bookmarkStart w:id="515" w:name="_Ref55324421"/>
      <w:bookmarkStart w:id="516" w:name="_Toc99717358"/>
      <w:bookmarkEnd w:id="510"/>
      <w:r w:rsidRPr="00E47D79">
        <w:rPr>
          <w:rFonts w:cs="Tahoma"/>
          <w:lang w:val="el-GR"/>
        </w:rPr>
        <w:lastRenderedPageBreak/>
        <w:t xml:space="preserve">ΠΑΡΑΡΤΗΜΑ </w:t>
      </w:r>
      <w:r w:rsidRPr="00E47D79">
        <w:rPr>
          <w:rFonts w:cs="Tahoma"/>
        </w:rPr>
        <w:t>VI</w:t>
      </w:r>
      <w:r w:rsidRPr="00E47D79">
        <w:rPr>
          <w:rFonts w:cs="Tahoma"/>
          <w:lang w:val="el-GR"/>
        </w:rPr>
        <w:t xml:space="preserve"> – </w:t>
      </w:r>
      <w:r w:rsidR="006E4901" w:rsidRPr="00E47D79">
        <w:rPr>
          <w:rFonts w:cs="Tahoma"/>
          <w:lang w:val="el-GR"/>
        </w:rPr>
        <w:t>Υπόδειγμα Οικονομικής Προσφοράς</w:t>
      </w:r>
      <w:bookmarkEnd w:id="511"/>
      <w:bookmarkEnd w:id="512"/>
      <w:bookmarkEnd w:id="513"/>
      <w:bookmarkEnd w:id="514"/>
      <w:bookmarkEnd w:id="515"/>
      <w:bookmarkEnd w:id="516"/>
      <w:r w:rsidR="00E1337D" w:rsidRPr="00603221">
        <w:rPr>
          <w:rFonts w:cs="Tahoma"/>
          <w:lang w:val="el-GR"/>
        </w:rPr>
        <w:t xml:space="preserve"> </w:t>
      </w:r>
    </w:p>
    <w:p w14:paraId="639CF96A" w14:textId="77777777" w:rsidR="00623457" w:rsidRDefault="00623457" w:rsidP="00012F1D">
      <w:pPr>
        <w:pStyle w:val="3"/>
        <w:numPr>
          <w:ilvl w:val="2"/>
          <w:numId w:val="15"/>
        </w:numPr>
        <w:ind w:left="1134" w:hanging="414"/>
        <w:rPr>
          <w:rFonts w:cs="Tahoma"/>
          <w:lang w:val="el-GR"/>
        </w:rPr>
      </w:pPr>
      <w:bookmarkStart w:id="517" w:name="_Toc366852697"/>
      <w:bookmarkStart w:id="518" w:name="_Ref508304036"/>
      <w:bookmarkStart w:id="519" w:name="_Toc10632750"/>
      <w:bookmarkStart w:id="520" w:name="_Toc42167517"/>
      <w:bookmarkStart w:id="521" w:name="_Toc53671370"/>
      <w:bookmarkStart w:id="522" w:name="_Toc99717359"/>
      <w:r w:rsidRPr="00C4217E">
        <w:rPr>
          <w:rFonts w:cs="Tahoma"/>
          <w:lang w:val="el-GR"/>
        </w:rPr>
        <w:t>Έτοιμο Λογισμικό</w:t>
      </w:r>
      <w:bookmarkEnd w:id="517"/>
      <w:bookmarkEnd w:id="518"/>
      <w:bookmarkEnd w:id="519"/>
      <w:bookmarkEnd w:id="520"/>
      <w:bookmarkEnd w:id="521"/>
      <w:bookmarkEnd w:id="522"/>
    </w:p>
    <w:tbl>
      <w:tblPr>
        <w:tblW w:w="531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
        <w:gridCol w:w="1529"/>
        <w:gridCol w:w="850"/>
        <w:gridCol w:w="710"/>
        <w:gridCol w:w="995"/>
        <w:gridCol w:w="991"/>
        <w:gridCol w:w="708"/>
        <w:gridCol w:w="1134"/>
        <w:gridCol w:w="745"/>
        <w:gridCol w:w="745"/>
        <w:gridCol w:w="745"/>
        <w:gridCol w:w="749"/>
      </w:tblGrid>
      <w:tr w:rsidR="00091209" w:rsidRPr="007E700E" w14:paraId="29CA1612" w14:textId="77777777" w:rsidTr="00E47D79">
        <w:trPr>
          <w:cantSplit/>
          <w:tblHeader/>
        </w:trPr>
        <w:tc>
          <w:tcPr>
            <w:tcW w:w="163" w:type="pct"/>
            <w:vMerge w:val="restart"/>
            <w:shd w:val="pct15" w:color="auto" w:fill="FFFFFF"/>
            <w:vAlign w:val="center"/>
          </w:tcPr>
          <w:p w14:paraId="18193C37" w14:textId="77777777" w:rsidR="000A21E4" w:rsidRPr="00840707" w:rsidRDefault="000A21E4" w:rsidP="00E47D79">
            <w:pPr>
              <w:spacing w:after="0"/>
              <w:ind w:left="-108" w:right="-144" w:firstLine="24"/>
              <w:rPr>
                <w:sz w:val="18"/>
                <w:szCs w:val="18"/>
                <w:lang w:val="el-GR"/>
              </w:rPr>
            </w:pPr>
            <w:r w:rsidRPr="00840707">
              <w:rPr>
                <w:sz w:val="18"/>
                <w:szCs w:val="18"/>
                <w:lang w:val="el-GR"/>
              </w:rPr>
              <w:t>Α/Α</w:t>
            </w:r>
          </w:p>
        </w:tc>
        <w:tc>
          <w:tcPr>
            <w:tcW w:w="747" w:type="pct"/>
            <w:vMerge w:val="restart"/>
            <w:shd w:val="pct15" w:color="auto" w:fill="FFFFFF"/>
            <w:vAlign w:val="center"/>
          </w:tcPr>
          <w:p w14:paraId="1B27C241" w14:textId="77777777" w:rsidR="000A21E4" w:rsidRPr="00840707" w:rsidRDefault="000A21E4" w:rsidP="00E47D79">
            <w:pPr>
              <w:spacing w:after="0"/>
              <w:ind w:right="-144" w:firstLine="24"/>
              <w:jc w:val="center"/>
              <w:rPr>
                <w:sz w:val="18"/>
                <w:szCs w:val="18"/>
                <w:lang w:val="el-GR"/>
              </w:rPr>
            </w:pPr>
            <w:r w:rsidRPr="00840707">
              <w:rPr>
                <w:sz w:val="18"/>
                <w:szCs w:val="18"/>
                <w:lang w:val="el-GR"/>
              </w:rPr>
              <w:t>ΠΕΡΙΓΡΑΦΗ</w:t>
            </w:r>
          </w:p>
        </w:tc>
        <w:tc>
          <w:tcPr>
            <w:tcW w:w="415" w:type="pct"/>
            <w:vMerge w:val="restart"/>
            <w:shd w:val="pct15" w:color="auto" w:fill="FFFFFF"/>
            <w:vAlign w:val="center"/>
          </w:tcPr>
          <w:p w14:paraId="5F53FAE6" w14:textId="77777777" w:rsidR="000A21E4" w:rsidRPr="00840707" w:rsidRDefault="000A21E4" w:rsidP="00E47D79">
            <w:pPr>
              <w:spacing w:after="0"/>
              <w:ind w:right="-144" w:firstLine="24"/>
              <w:jc w:val="center"/>
              <w:rPr>
                <w:sz w:val="18"/>
                <w:szCs w:val="18"/>
                <w:lang w:val="el-GR"/>
              </w:rPr>
            </w:pPr>
            <w:r w:rsidRPr="00840707">
              <w:rPr>
                <w:sz w:val="18"/>
                <w:szCs w:val="18"/>
                <w:lang w:val="el-GR"/>
              </w:rPr>
              <w:t>ΤΥΠΟΣ</w:t>
            </w:r>
          </w:p>
        </w:tc>
        <w:tc>
          <w:tcPr>
            <w:tcW w:w="347" w:type="pct"/>
            <w:vMerge w:val="restart"/>
            <w:shd w:val="pct15" w:color="auto" w:fill="FFFFFF"/>
            <w:vAlign w:val="center"/>
          </w:tcPr>
          <w:p w14:paraId="33CD27BE" w14:textId="77777777" w:rsidR="000A21E4" w:rsidRPr="00840707" w:rsidRDefault="000A21E4" w:rsidP="00E47D79">
            <w:pPr>
              <w:spacing w:after="0"/>
              <w:ind w:right="-144" w:firstLine="24"/>
              <w:jc w:val="center"/>
              <w:rPr>
                <w:sz w:val="18"/>
                <w:szCs w:val="18"/>
                <w:lang w:val="el-GR"/>
              </w:rPr>
            </w:pPr>
            <w:r w:rsidRPr="00840707">
              <w:rPr>
                <w:sz w:val="18"/>
                <w:szCs w:val="18"/>
                <w:lang w:val="el-GR"/>
              </w:rPr>
              <w:t>ΠΟΣΟΤΗΤΑ</w:t>
            </w:r>
          </w:p>
        </w:tc>
        <w:tc>
          <w:tcPr>
            <w:tcW w:w="970" w:type="pct"/>
            <w:gridSpan w:val="2"/>
            <w:shd w:val="pct15" w:color="auto" w:fill="FFFFFF"/>
            <w:vAlign w:val="center"/>
          </w:tcPr>
          <w:p w14:paraId="607A63DC" w14:textId="77777777" w:rsidR="000A21E4" w:rsidRPr="00840707" w:rsidRDefault="000A21E4" w:rsidP="00E47D79">
            <w:pPr>
              <w:spacing w:after="0"/>
              <w:ind w:right="-144" w:firstLine="24"/>
              <w:jc w:val="center"/>
              <w:rPr>
                <w:sz w:val="18"/>
                <w:szCs w:val="18"/>
                <w:lang w:val="el-GR"/>
              </w:rPr>
            </w:pPr>
            <w:r>
              <w:rPr>
                <w:sz w:val="18"/>
                <w:szCs w:val="18"/>
                <w:lang w:val="el-GR"/>
              </w:rPr>
              <w:t xml:space="preserve">ΑΞΙΑ </w:t>
            </w:r>
            <w:r w:rsidRPr="00840707">
              <w:rPr>
                <w:sz w:val="18"/>
                <w:szCs w:val="18"/>
                <w:lang w:val="el-GR"/>
              </w:rPr>
              <w:t>ΧΩΡΙΣ ΦΠΑ [€]</w:t>
            </w:r>
          </w:p>
        </w:tc>
        <w:tc>
          <w:tcPr>
            <w:tcW w:w="346" w:type="pct"/>
            <w:vMerge w:val="restart"/>
            <w:shd w:val="pct15" w:color="auto" w:fill="FFFFFF"/>
            <w:vAlign w:val="center"/>
          </w:tcPr>
          <w:p w14:paraId="5255E5D5" w14:textId="77777777" w:rsidR="000A21E4" w:rsidRPr="00840707" w:rsidRDefault="000A21E4" w:rsidP="00E47D79">
            <w:pPr>
              <w:spacing w:after="0"/>
              <w:ind w:right="-144" w:firstLine="24"/>
              <w:jc w:val="center"/>
              <w:rPr>
                <w:sz w:val="18"/>
                <w:szCs w:val="18"/>
                <w:lang w:val="el-GR"/>
              </w:rPr>
            </w:pPr>
            <w:r w:rsidRPr="00840707">
              <w:rPr>
                <w:sz w:val="18"/>
                <w:szCs w:val="18"/>
                <w:lang w:val="el-GR"/>
              </w:rPr>
              <w:t>ΦΠΑ [€]</w:t>
            </w:r>
          </w:p>
        </w:tc>
        <w:tc>
          <w:tcPr>
            <w:tcW w:w="554" w:type="pct"/>
            <w:vMerge w:val="restart"/>
            <w:shd w:val="pct15" w:color="auto" w:fill="FFFFFF"/>
            <w:vAlign w:val="center"/>
          </w:tcPr>
          <w:p w14:paraId="445F0055" w14:textId="77777777" w:rsidR="000A21E4" w:rsidRPr="00840707" w:rsidRDefault="000A21E4" w:rsidP="00E47D79">
            <w:pPr>
              <w:spacing w:after="0"/>
              <w:ind w:right="-144" w:firstLine="24"/>
              <w:jc w:val="center"/>
              <w:rPr>
                <w:sz w:val="18"/>
                <w:szCs w:val="18"/>
                <w:lang w:val="el-GR"/>
              </w:rPr>
            </w:pPr>
            <w:r w:rsidRPr="00840707">
              <w:rPr>
                <w:sz w:val="18"/>
                <w:szCs w:val="18"/>
                <w:lang w:val="el-GR"/>
              </w:rPr>
              <w:t>ΣΥΝΟΛΙΚΗ ΑΞΙΑ</w:t>
            </w:r>
          </w:p>
          <w:p w14:paraId="0B9CA28F" w14:textId="77777777" w:rsidR="000A21E4" w:rsidRPr="00840707" w:rsidRDefault="000A21E4" w:rsidP="00E47D79">
            <w:pPr>
              <w:spacing w:after="0"/>
              <w:ind w:right="-144" w:firstLine="24"/>
              <w:jc w:val="center"/>
              <w:rPr>
                <w:sz w:val="18"/>
                <w:szCs w:val="18"/>
                <w:lang w:val="el-GR"/>
              </w:rPr>
            </w:pPr>
            <w:r w:rsidRPr="00840707">
              <w:rPr>
                <w:sz w:val="18"/>
                <w:szCs w:val="18"/>
                <w:lang w:val="el-GR"/>
              </w:rPr>
              <w:t>ΜΕ ΦΠΑ [€]</w:t>
            </w:r>
          </w:p>
        </w:tc>
        <w:tc>
          <w:tcPr>
            <w:tcW w:w="1458" w:type="pct"/>
            <w:gridSpan w:val="4"/>
            <w:shd w:val="pct15" w:color="auto" w:fill="FFFFFF"/>
            <w:vAlign w:val="center"/>
          </w:tcPr>
          <w:p w14:paraId="13150E16" w14:textId="77777777" w:rsidR="000A21E4" w:rsidRPr="00AD4DCA" w:rsidRDefault="000A21E4" w:rsidP="00E47D79">
            <w:pPr>
              <w:spacing w:after="0"/>
              <w:ind w:right="-144" w:firstLine="24"/>
              <w:jc w:val="center"/>
              <w:rPr>
                <w:b/>
                <w:sz w:val="18"/>
                <w:szCs w:val="18"/>
                <w:lang w:val="el-GR"/>
              </w:rPr>
            </w:pPr>
            <w:r w:rsidRPr="00AD4DCA">
              <w:rPr>
                <w:b/>
                <w:sz w:val="18"/>
                <w:szCs w:val="18"/>
                <w:lang w:val="el-GR"/>
              </w:rPr>
              <w:t>*</w:t>
            </w:r>
            <w:r w:rsidRPr="00840707">
              <w:rPr>
                <w:sz w:val="18"/>
                <w:szCs w:val="18"/>
                <w:lang w:val="el-GR"/>
              </w:rPr>
              <w:t xml:space="preserve"> ΚΟΣΤΟΣ ΣΥΝΤΗΡΗΣΗΣ</w:t>
            </w:r>
            <w:r>
              <w:rPr>
                <w:sz w:val="18"/>
                <w:szCs w:val="18"/>
                <w:lang w:val="el-GR"/>
              </w:rPr>
              <w:t xml:space="preserve"> ΧΩΡΙΣ </w:t>
            </w:r>
            <w:r w:rsidRPr="00840707">
              <w:rPr>
                <w:sz w:val="18"/>
                <w:szCs w:val="18"/>
                <w:lang w:val="el-GR"/>
              </w:rPr>
              <w:t xml:space="preserve"> ΦΠΑ [€]</w:t>
            </w:r>
          </w:p>
        </w:tc>
      </w:tr>
      <w:tr w:rsidR="00091209" w:rsidRPr="00C4217E" w14:paraId="4EE6F722" w14:textId="77777777" w:rsidTr="00E47D79">
        <w:trPr>
          <w:cantSplit/>
          <w:tblHeader/>
        </w:trPr>
        <w:tc>
          <w:tcPr>
            <w:tcW w:w="163" w:type="pct"/>
            <w:vMerge/>
            <w:shd w:val="pct15" w:color="auto" w:fill="FFFFFF"/>
            <w:vAlign w:val="center"/>
          </w:tcPr>
          <w:p w14:paraId="48BD6D3B" w14:textId="77777777" w:rsidR="00091209" w:rsidRPr="00840707" w:rsidRDefault="00091209" w:rsidP="00E47D79">
            <w:pPr>
              <w:spacing w:after="0"/>
              <w:ind w:right="-144" w:firstLine="24"/>
              <w:jc w:val="center"/>
              <w:rPr>
                <w:sz w:val="18"/>
                <w:szCs w:val="18"/>
                <w:lang w:val="el-GR"/>
              </w:rPr>
            </w:pPr>
          </w:p>
        </w:tc>
        <w:tc>
          <w:tcPr>
            <w:tcW w:w="747" w:type="pct"/>
            <w:vMerge/>
            <w:shd w:val="pct15" w:color="auto" w:fill="FFFFFF"/>
            <w:vAlign w:val="center"/>
          </w:tcPr>
          <w:p w14:paraId="26144F38" w14:textId="77777777" w:rsidR="00091209" w:rsidRPr="00840707" w:rsidRDefault="00091209" w:rsidP="00E47D79">
            <w:pPr>
              <w:spacing w:after="0"/>
              <w:ind w:right="-144" w:firstLine="24"/>
              <w:jc w:val="center"/>
              <w:rPr>
                <w:sz w:val="18"/>
                <w:szCs w:val="18"/>
                <w:lang w:val="el-GR"/>
              </w:rPr>
            </w:pPr>
          </w:p>
        </w:tc>
        <w:tc>
          <w:tcPr>
            <w:tcW w:w="415" w:type="pct"/>
            <w:vMerge/>
            <w:shd w:val="pct15" w:color="auto" w:fill="FFFFFF"/>
            <w:vAlign w:val="center"/>
          </w:tcPr>
          <w:p w14:paraId="742FE890" w14:textId="77777777" w:rsidR="00091209" w:rsidRPr="00840707" w:rsidRDefault="00091209" w:rsidP="00E47D79">
            <w:pPr>
              <w:spacing w:after="0"/>
              <w:ind w:right="-144" w:firstLine="24"/>
              <w:jc w:val="center"/>
              <w:rPr>
                <w:sz w:val="18"/>
                <w:szCs w:val="18"/>
                <w:lang w:val="el-GR"/>
              </w:rPr>
            </w:pPr>
          </w:p>
        </w:tc>
        <w:tc>
          <w:tcPr>
            <w:tcW w:w="347" w:type="pct"/>
            <w:vMerge/>
            <w:shd w:val="pct15" w:color="auto" w:fill="FFFFFF"/>
            <w:vAlign w:val="center"/>
          </w:tcPr>
          <w:p w14:paraId="6CF9D89E" w14:textId="77777777" w:rsidR="00091209" w:rsidRPr="00840707" w:rsidRDefault="00091209" w:rsidP="00E47D79">
            <w:pPr>
              <w:spacing w:after="0"/>
              <w:ind w:right="-144" w:firstLine="24"/>
              <w:jc w:val="center"/>
              <w:rPr>
                <w:sz w:val="18"/>
                <w:szCs w:val="18"/>
                <w:lang w:val="el-GR"/>
              </w:rPr>
            </w:pPr>
          </w:p>
        </w:tc>
        <w:tc>
          <w:tcPr>
            <w:tcW w:w="486" w:type="pct"/>
            <w:shd w:val="pct15" w:color="auto" w:fill="FFFFFF"/>
            <w:vAlign w:val="center"/>
          </w:tcPr>
          <w:p w14:paraId="47F80C6D" w14:textId="77777777" w:rsidR="00091209" w:rsidRPr="00840707" w:rsidRDefault="00091209" w:rsidP="00E47D79">
            <w:pPr>
              <w:spacing w:after="0"/>
              <w:ind w:right="-144" w:firstLine="24"/>
              <w:jc w:val="center"/>
              <w:rPr>
                <w:spacing w:val="-4"/>
                <w:sz w:val="18"/>
                <w:szCs w:val="18"/>
                <w:lang w:val="el-GR"/>
              </w:rPr>
            </w:pPr>
            <w:r w:rsidRPr="00840707">
              <w:rPr>
                <w:spacing w:val="-4"/>
                <w:sz w:val="18"/>
                <w:szCs w:val="18"/>
                <w:lang w:val="el-GR"/>
              </w:rPr>
              <w:t>ΤΙΜΗ</w:t>
            </w:r>
          </w:p>
          <w:p w14:paraId="12018226" w14:textId="77777777" w:rsidR="00091209" w:rsidRPr="00840707" w:rsidRDefault="00091209" w:rsidP="00E47D79">
            <w:pPr>
              <w:spacing w:after="0"/>
              <w:ind w:right="-144" w:firstLine="24"/>
              <w:jc w:val="center"/>
              <w:rPr>
                <w:spacing w:val="-4"/>
                <w:sz w:val="18"/>
                <w:szCs w:val="18"/>
                <w:lang w:val="el-GR"/>
              </w:rPr>
            </w:pPr>
            <w:r w:rsidRPr="00840707">
              <w:rPr>
                <w:spacing w:val="-4"/>
                <w:sz w:val="18"/>
                <w:szCs w:val="18"/>
                <w:lang w:val="el-GR"/>
              </w:rPr>
              <w:t>ΜΟΝΑΔΑΣ</w:t>
            </w:r>
          </w:p>
        </w:tc>
        <w:tc>
          <w:tcPr>
            <w:tcW w:w="484" w:type="pct"/>
            <w:shd w:val="pct15" w:color="auto" w:fill="FFFFFF"/>
            <w:vAlign w:val="center"/>
          </w:tcPr>
          <w:p w14:paraId="5EEAA965" w14:textId="77777777" w:rsidR="00091209" w:rsidRPr="00840707" w:rsidRDefault="00091209" w:rsidP="00E47D79">
            <w:pPr>
              <w:spacing w:after="0"/>
              <w:ind w:right="-144" w:firstLine="24"/>
              <w:jc w:val="center"/>
              <w:rPr>
                <w:sz w:val="18"/>
                <w:szCs w:val="18"/>
                <w:lang w:val="el-GR"/>
              </w:rPr>
            </w:pPr>
            <w:r w:rsidRPr="00840707">
              <w:rPr>
                <w:sz w:val="18"/>
                <w:szCs w:val="18"/>
                <w:lang w:val="el-GR"/>
              </w:rPr>
              <w:t>ΣΥΝΟΛΟ</w:t>
            </w:r>
          </w:p>
        </w:tc>
        <w:tc>
          <w:tcPr>
            <w:tcW w:w="346" w:type="pct"/>
            <w:vMerge/>
            <w:shd w:val="pct15" w:color="auto" w:fill="FFFFFF"/>
            <w:vAlign w:val="center"/>
          </w:tcPr>
          <w:p w14:paraId="6B716D5E" w14:textId="77777777" w:rsidR="00091209" w:rsidRPr="00840707" w:rsidRDefault="00091209" w:rsidP="00E47D79">
            <w:pPr>
              <w:spacing w:after="0"/>
              <w:ind w:right="-144" w:firstLine="24"/>
              <w:jc w:val="center"/>
              <w:rPr>
                <w:sz w:val="18"/>
                <w:szCs w:val="18"/>
                <w:lang w:val="el-GR"/>
              </w:rPr>
            </w:pPr>
          </w:p>
        </w:tc>
        <w:tc>
          <w:tcPr>
            <w:tcW w:w="554" w:type="pct"/>
            <w:vMerge/>
            <w:shd w:val="pct15" w:color="auto" w:fill="FFFFFF"/>
            <w:vAlign w:val="center"/>
          </w:tcPr>
          <w:p w14:paraId="797D9BA4" w14:textId="77777777" w:rsidR="00091209" w:rsidRPr="00840707" w:rsidRDefault="00091209" w:rsidP="00E47D79">
            <w:pPr>
              <w:spacing w:after="0"/>
              <w:ind w:right="-144" w:firstLine="24"/>
              <w:jc w:val="center"/>
              <w:rPr>
                <w:sz w:val="18"/>
                <w:szCs w:val="18"/>
                <w:lang w:val="el-GR"/>
              </w:rPr>
            </w:pPr>
          </w:p>
        </w:tc>
        <w:tc>
          <w:tcPr>
            <w:tcW w:w="364" w:type="pct"/>
            <w:shd w:val="pct15" w:color="auto" w:fill="FFFFFF"/>
            <w:vAlign w:val="center"/>
          </w:tcPr>
          <w:p w14:paraId="62C8E361" w14:textId="77777777" w:rsidR="00091209" w:rsidRPr="00840707" w:rsidRDefault="00091209" w:rsidP="00091209">
            <w:pPr>
              <w:spacing w:after="0"/>
              <w:ind w:right="-144" w:firstLine="24"/>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364" w:type="pct"/>
            <w:shd w:val="pct15" w:color="auto" w:fill="FFFFFF"/>
            <w:vAlign w:val="center"/>
          </w:tcPr>
          <w:p w14:paraId="4FC7E35E" w14:textId="77777777" w:rsidR="00091209" w:rsidRPr="00840707" w:rsidRDefault="00091209" w:rsidP="00E47D79">
            <w:pPr>
              <w:spacing w:after="0"/>
              <w:ind w:right="-144" w:firstLine="24"/>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64" w:type="pct"/>
            <w:shd w:val="pct15" w:color="auto" w:fill="FFFFFF"/>
            <w:vAlign w:val="center"/>
          </w:tcPr>
          <w:p w14:paraId="426A72E7" w14:textId="77777777" w:rsidR="00091209" w:rsidRPr="00840707" w:rsidRDefault="00091209" w:rsidP="00E47D79">
            <w:pPr>
              <w:spacing w:after="0"/>
              <w:ind w:right="-144" w:firstLine="24"/>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c>
          <w:tcPr>
            <w:tcW w:w="364" w:type="pct"/>
            <w:shd w:val="pct15" w:color="auto" w:fill="FFFFFF"/>
            <w:vAlign w:val="center"/>
          </w:tcPr>
          <w:p w14:paraId="08C6D506" w14:textId="77777777" w:rsidR="00091209" w:rsidRPr="00840707" w:rsidRDefault="00091209" w:rsidP="00E47D79">
            <w:pPr>
              <w:spacing w:after="0"/>
              <w:ind w:right="-144" w:firstLine="24"/>
              <w:rPr>
                <w:sz w:val="18"/>
                <w:szCs w:val="18"/>
                <w:lang w:val="el-GR"/>
              </w:rPr>
            </w:pPr>
            <w:r>
              <w:rPr>
                <w:sz w:val="18"/>
                <w:szCs w:val="18"/>
                <w:lang w:val="el-GR"/>
              </w:rPr>
              <w:t>4</w:t>
            </w:r>
            <w:r w:rsidRPr="00840707">
              <w:rPr>
                <w:sz w:val="18"/>
                <w:szCs w:val="18"/>
                <w:vertAlign w:val="superscript"/>
                <w:lang w:val="el-GR"/>
              </w:rPr>
              <w:t>ο</w:t>
            </w:r>
            <w:r w:rsidRPr="00840707">
              <w:rPr>
                <w:sz w:val="18"/>
                <w:szCs w:val="18"/>
                <w:lang w:val="el-GR"/>
              </w:rPr>
              <w:t xml:space="preserve"> έτος</w:t>
            </w:r>
          </w:p>
        </w:tc>
      </w:tr>
      <w:tr w:rsidR="00091209" w:rsidRPr="00C4217E" w14:paraId="03E495D5" w14:textId="77777777" w:rsidTr="00E47D79">
        <w:trPr>
          <w:trHeight w:val="340"/>
        </w:trPr>
        <w:tc>
          <w:tcPr>
            <w:tcW w:w="163" w:type="pct"/>
            <w:vAlign w:val="center"/>
          </w:tcPr>
          <w:p w14:paraId="0DA3B6C9" w14:textId="77777777" w:rsidR="00091209" w:rsidRPr="00840707" w:rsidRDefault="00091209" w:rsidP="00091209">
            <w:pPr>
              <w:spacing w:before="100" w:beforeAutospacing="1" w:after="100" w:afterAutospacing="1"/>
              <w:rPr>
                <w:sz w:val="18"/>
                <w:szCs w:val="18"/>
                <w:lang w:val="el-GR"/>
              </w:rPr>
            </w:pPr>
          </w:p>
        </w:tc>
        <w:tc>
          <w:tcPr>
            <w:tcW w:w="747" w:type="pct"/>
            <w:shd w:val="clear" w:color="auto" w:fill="auto"/>
            <w:vAlign w:val="center"/>
          </w:tcPr>
          <w:p w14:paraId="5CA7F1EB" w14:textId="77777777" w:rsidR="00091209" w:rsidRPr="00082E3E" w:rsidRDefault="00091209" w:rsidP="00091209">
            <w:pPr>
              <w:spacing w:before="100" w:beforeAutospacing="1" w:after="100" w:afterAutospacing="1"/>
              <w:rPr>
                <w:rFonts w:cstheme="minorHAnsi"/>
                <w:sz w:val="18"/>
                <w:szCs w:val="18"/>
                <w:lang w:val="el-GR"/>
              </w:rPr>
            </w:pPr>
          </w:p>
        </w:tc>
        <w:tc>
          <w:tcPr>
            <w:tcW w:w="415" w:type="pct"/>
            <w:vAlign w:val="center"/>
          </w:tcPr>
          <w:p w14:paraId="31F8A75A" w14:textId="77777777" w:rsidR="00091209" w:rsidRPr="00840707" w:rsidRDefault="00091209" w:rsidP="00091209">
            <w:pPr>
              <w:spacing w:before="100" w:beforeAutospacing="1" w:after="100" w:afterAutospacing="1"/>
              <w:rPr>
                <w:sz w:val="18"/>
                <w:szCs w:val="18"/>
                <w:lang w:val="el-GR"/>
              </w:rPr>
            </w:pPr>
          </w:p>
        </w:tc>
        <w:tc>
          <w:tcPr>
            <w:tcW w:w="347" w:type="pct"/>
            <w:vAlign w:val="center"/>
          </w:tcPr>
          <w:p w14:paraId="2B38FF83" w14:textId="77777777" w:rsidR="00091209" w:rsidRPr="00840707" w:rsidRDefault="00091209" w:rsidP="00091209">
            <w:pPr>
              <w:spacing w:before="100" w:beforeAutospacing="1" w:after="100" w:afterAutospacing="1"/>
              <w:rPr>
                <w:sz w:val="18"/>
                <w:szCs w:val="18"/>
              </w:rPr>
            </w:pPr>
          </w:p>
        </w:tc>
        <w:tc>
          <w:tcPr>
            <w:tcW w:w="486" w:type="pct"/>
            <w:vAlign w:val="center"/>
          </w:tcPr>
          <w:p w14:paraId="44AF19EF" w14:textId="77777777" w:rsidR="00091209" w:rsidRPr="00840707" w:rsidRDefault="00091209" w:rsidP="00091209">
            <w:pPr>
              <w:spacing w:before="100" w:beforeAutospacing="1" w:after="100" w:afterAutospacing="1"/>
              <w:rPr>
                <w:sz w:val="18"/>
                <w:szCs w:val="18"/>
              </w:rPr>
            </w:pPr>
          </w:p>
        </w:tc>
        <w:tc>
          <w:tcPr>
            <w:tcW w:w="484" w:type="pct"/>
            <w:vAlign w:val="center"/>
          </w:tcPr>
          <w:p w14:paraId="0C82BB65" w14:textId="77777777" w:rsidR="00091209" w:rsidRPr="00840707" w:rsidRDefault="00091209" w:rsidP="00091209">
            <w:pPr>
              <w:spacing w:before="100" w:beforeAutospacing="1" w:after="100" w:afterAutospacing="1"/>
              <w:rPr>
                <w:sz w:val="18"/>
                <w:szCs w:val="18"/>
              </w:rPr>
            </w:pPr>
          </w:p>
        </w:tc>
        <w:tc>
          <w:tcPr>
            <w:tcW w:w="346" w:type="pct"/>
            <w:vAlign w:val="center"/>
          </w:tcPr>
          <w:p w14:paraId="0E5BD5CE" w14:textId="77777777" w:rsidR="00091209" w:rsidRPr="00840707" w:rsidRDefault="00091209" w:rsidP="00091209">
            <w:pPr>
              <w:spacing w:before="100" w:beforeAutospacing="1" w:after="100" w:afterAutospacing="1"/>
              <w:rPr>
                <w:sz w:val="18"/>
                <w:szCs w:val="18"/>
              </w:rPr>
            </w:pPr>
          </w:p>
        </w:tc>
        <w:tc>
          <w:tcPr>
            <w:tcW w:w="554" w:type="pct"/>
            <w:vAlign w:val="center"/>
          </w:tcPr>
          <w:p w14:paraId="7425F794"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6F97EE5C"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32A03A88" w14:textId="77777777" w:rsidR="00091209" w:rsidRPr="00840707" w:rsidRDefault="00091209" w:rsidP="00091209">
            <w:pPr>
              <w:spacing w:before="100" w:beforeAutospacing="1" w:after="100" w:afterAutospacing="1"/>
              <w:rPr>
                <w:sz w:val="18"/>
                <w:szCs w:val="18"/>
              </w:rPr>
            </w:pPr>
          </w:p>
        </w:tc>
        <w:tc>
          <w:tcPr>
            <w:tcW w:w="364" w:type="pct"/>
            <w:vAlign w:val="center"/>
          </w:tcPr>
          <w:p w14:paraId="47F237AA" w14:textId="77777777" w:rsidR="00091209" w:rsidRPr="00840707" w:rsidRDefault="00091209" w:rsidP="00091209">
            <w:pPr>
              <w:spacing w:before="100" w:beforeAutospacing="1" w:after="100" w:afterAutospacing="1"/>
              <w:rPr>
                <w:sz w:val="18"/>
                <w:szCs w:val="18"/>
              </w:rPr>
            </w:pPr>
          </w:p>
        </w:tc>
        <w:tc>
          <w:tcPr>
            <w:tcW w:w="364" w:type="pct"/>
            <w:vAlign w:val="center"/>
          </w:tcPr>
          <w:p w14:paraId="324E60CE" w14:textId="77777777" w:rsidR="00091209" w:rsidRPr="00840707" w:rsidRDefault="00091209" w:rsidP="00091209">
            <w:pPr>
              <w:spacing w:before="100" w:beforeAutospacing="1" w:after="100" w:afterAutospacing="1"/>
              <w:rPr>
                <w:sz w:val="18"/>
                <w:szCs w:val="18"/>
              </w:rPr>
            </w:pPr>
          </w:p>
        </w:tc>
      </w:tr>
      <w:tr w:rsidR="00091209" w:rsidRPr="00C4217E" w14:paraId="5BE3FE64" w14:textId="77777777" w:rsidTr="00E47D79">
        <w:trPr>
          <w:trHeight w:val="340"/>
        </w:trPr>
        <w:tc>
          <w:tcPr>
            <w:tcW w:w="163" w:type="pct"/>
            <w:vAlign w:val="center"/>
          </w:tcPr>
          <w:p w14:paraId="7354BB6E" w14:textId="77777777" w:rsidR="00091209" w:rsidRPr="00840707" w:rsidRDefault="00091209" w:rsidP="00091209">
            <w:pPr>
              <w:spacing w:before="100" w:beforeAutospacing="1" w:after="100" w:afterAutospacing="1"/>
              <w:rPr>
                <w:sz w:val="18"/>
                <w:szCs w:val="18"/>
                <w:lang w:val="el-GR"/>
              </w:rPr>
            </w:pPr>
          </w:p>
        </w:tc>
        <w:tc>
          <w:tcPr>
            <w:tcW w:w="747" w:type="pct"/>
            <w:shd w:val="clear" w:color="auto" w:fill="auto"/>
            <w:vAlign w:val="center"/>
          </w:tcPr>
          <w:p w14:paraId="14A76DDD" w14:textId="77777777" w:rsidR="00091209" w:rsidRPr="00082E3E" w:rsidRDefault="00091209" w:rsidP="00091209">
            <w:pPr>
              <w:spacing w:before="100" w:beforeAutospacing="1" w:after="100" w:afterAutospacing="1"/>
              <w:rPr>
                <w:rFonts w:cstheme="minorHAnsi"/>
                <w:sz w:val="18"/>
                <w:szCs w:val="18"/>
                <w:lang w:val="el-GR"/>
              </w:rPr>
            </w:pPr>
          </w:p>
        </w:tc>
        <w:tc>
          <w:tcPr>
            <w:tcW w:w="415" w:type="pct"/>
            <w:vAlign w:val="center"/>
          </w:tcPr>
          <w:p w14:paraId="762E7759" w14:textId="77777777" w:rsidR="00091209" w:rsidRPr="00840707" w:rsidRDefault="00091209" w:rsidP="00091209">
            <w:pPr>
              <w:spacing w:before="100" w:beforeAutospacing="1" w:after="100" w:afterAutospacing="1"/>
              <w:rPr>
                <w:sz w:val="18"/>
                <w:szCs w:val="18"/>
                <w:lang w:val="el-GR"/>
              </w:rPr>
            </w:pPr>
          </w:p>
        </w:tc>
        <w:tc>
          <w:tcPr>
            <w:tcW w:w="347" w:type="pct"/>
            <w:vAlign w:val="center"/>
          </w:tcPr>
          <w:p w14:paraId="6FA576C8" w14:textId="77777777" w:rsidR="00091209" w:rsidRPr="00840707" w:rsidRDefault="00091209" w:rsidP="00091209">
            <w:pPr>
              <w:spacing w:before="100" w:beforeAutospacing="1" w:after="100" w:afterAutospacing="1"/>
              <w:rPr>
                <w:sz w:val="18"/>
                <w:szCs w:val="18"/>
              </w:rPr>
            </w:pPr>
          </w:p>
        </w:tc>
        <w:tc>
          <w:tcPr>
            <w:tcW w:w="486" w:type="pct"/>
            <w:vAlign w:val="center"/>
          </w:tcPr>
          <w:p w14:paraId="39CAD4C3" w14:textId="77777777" w:rsidR="00091209" w:rsidRPr="00840707" w:rsidRDefault="00091209" w:rsidP="00091209">
            <w:pPr>
              <w:spacing w:before="100" w:beforeAutospacing="1" w:after="100" w:afterAutospacing="1"/>
              <w:rPr>
                <w:sz w:val="18"/>
                <w:szCs w:val="18"/>
              </w:rPr>
            </w:pPr>
          </w:p>
        </w:tc>
        <w:tc>
          <w:tcPr>
            <w:tcW w:w="484" w:type="pct"/>
            <w:vAlign w:val="center"/>
          </w:tcPr>
          <w:p w14:paraId="35510B4A" w14:textId="77777777" w:rsidR="00091209" w:rsidRPr="00840707" w:rsidRDefault="00091209" w:rsidP="00091209">
            <w:pPr>
              <w:spacing w:before="100" w:beforeAutospacing="1" w:after="100" w:afterAutospacing="1"/>
              <w:rPr>
                <w:sz w:val="18"/>
                <w:szCs w:val="18"/>
              </w:rPr>
            </w:pPr>
          </w:p>
        </w:tc>
        <w:tc>
          <w:tcPr>
            <w:tcW w:w="346" w:type="pct"/>
            <w:vAlign w:val="center"/>
          </w:tcPr>
          <w:p w14:paraId="012AF68B" w14:textId="77777777" w:rsidR="00091209" w:rsidRPr="00840707" w:rsidRDefault="00091209" w:rsidP="00091209">
            <w:pPr>
              <w:spacing w:before="100" w:beforeAutospacing="1" w:after="100" w:afterAutospacing="1"/>
              <w:rPr>
                <w:sz w:val="18"/>
                <w:szCs w:val="18"/>
              </w:rPr>
            </w:pPr>
          </w:p>
        </w:tc>
        <w:tc>
          <w:tcPr>
            <w:tcW w:w="554" w:type="pct"/>
            <w:vAlign w:val="center"/>
          </w:tcPr>
          <w:p w14:paraId="6840F21C"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1E94FE2E"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54E80021" w14:textId="77777777" w:rsidR="00091209" w:rsidRPr="00840707" w:rsidRDefault="00091209" w:rsidP="00091209">
            <w:pPr>
              <w:spacing w:before="100" w:beforeAutospacing="1" w:after="100" w:afterAutospacing="1"/>
              <w:rPr>
                <w:sz w:val="18"/>
                <w:szCs w:val="18"/>
              </w:rPr>
            </w:pPr>
          </w:p>
        </w:tc>
        <w:tc>
          <w:tcPr>
            <w:tcW w:w="364" w:type="pct"/>
            <w:vAlign w:val="center"/>
          </w:tcPr>
          <w:p w14:paraId="6359CE86" w14:textId="77777777" w:rsidR="00091209" w:rsidRPr="00840707" w:rsidRDefault="00091209" w:rsidP="00091209">
            <w:pPr>
              <w:spacing w:before="100" w:beforeAutospacing="1" w:after="100" w:afterAutospacing="1"/>
              <w:rPr>
                <w:sz w:val="18"/>
                <w:szCs w:val="18"/>
              </w:rPr>
            </w:pPr>
          </w:p>
        </w:tc>
        <w:tc>
          <w:tcPr>
            <w:tcW w:w="364" w:type="pct"/>
            <w:vAlign w:val="center"/>
          </w:tcPr>
          <w:p w14:paraId="0754D109" w14:textId="77777777" w:rsidR="00091209" w:rsidRPr="00840707" w:rsidRDefault="00091209" w:rsidP="00091209">
            <w:pPr>
              <w:spacing w:before="100" w:beforeAutospacing="1" w:after="100" w:afterAutospacing="1"/>
              <w:rPr>
                <w:sz w:val="18"/>
                <w:szCs w:val="18"/>
              </w:rPr>
            </w:pPr>
          </w:p>
        </w:tc>
      </w:tr>
      <w:tr w:rsidR="00091209" w:rsidRPr="00C4217E" w14:paraId="021FC825" w14:textId="77777777" w:rsidTr="00E47D79">
        <w:trPr>
          <w:trHeight w:val="340"/>
        </w:trPr>
        <w:tc>
          <w:tcPr>
            <w:tcW w:w="163" w:type="pct"/>
            <w:vAlign w:val="center"/>
          </w:tcPr>
          <w:p w14:paraId="54A31E0A" w14:textId="77777777" w:rsidR="00091209" w:rsidRPr="00840707" w:rsidRDefault="00091209" w:rsidP="00091209">
            <w:pPr>
              <w:spacing w:before="100" w:beforeAutospacing="1" w:after="100" w:afterAutospacing="1"/>
              <w:rPr>
                <w:sz w:val="18"/>
                <w:szCs w:val="18"/>
                <w:lang w:val="el-GR"/>
              </w:rPr>
            </w:pPr>
          </w:p>
        </w:tc>
        <w:tc>
          <w:tcPr>
            <w:tcW w:w="747" w:type="pct"/>
            <w:shd w:val="clear" w:color="auto" w:fill="auto"/>
            <w:vAlign w:val="center"/>
          </w:tcPr>
          <w:p w14:paraId="10C44C10" w14:textId="77777777" w:rsidR="00091209" w:rsidRPr="00082E3E" w:rsidRDefault="00091209" w:rsidP="00091209">
            <w:pPr>
              <w:spacing w:before="100" w:beforeAutospacing="1" w:after="100" w:afterAutospacing="1"/>
              <w:rPr>
                <w:rFonts w:cstheme="minorHAnsi"/>
                <w:sz w:val="18"/>
                <w:szCs w:val="18"/>
                <w:lang w:val="el-GR"/>
              </w:rPr>
            </w:pPr>
          </w:p>
        </w:tc>
        <w:tc>
          <w:tcPr>
            <w:tcW w:w="415" w:type="pct"/>
            <w:vAlign w:val="center"/>
          </w:tcPr>
          <w:p w14:paraId="55A6C0E7" w14:textId="77777777" w:rsidR="00091209" w:rsidRPr="00840707" w:rsidRDefault="00091209" w:rsidP="00091209">
            <w:pPr>
              <w:spacing w:before="100" w:beforeAutospacing="1" w:after="100" w:afterAutospacing="1"/>
              <w:rPr>
                <w:sz w:val="18"/>
                <w:szCs w:val="18"/>
                <w:lang w:val="el-GR"/>
              </w:rPr>
            </w:pPr>
          </w:p>
        </w:tc>
        <w:tc>
          <w:tcPr>
            <w:tcW w:w="347" w:type="pct"/>
            <w:vAlign w:val="center"/>
          </w:tcPr>
          <w:p w14:paraId="79433582" w14:textId="77777777" w:rsidR="00091209" w:rsidRPr="00840707" w:rsidRDefault="00091209" w:rsidP="00091209">
            <w:pPr>
              <w:spacing w:before="100" w:beforeAutospacing="1" w:after="100" w:afterAutospacing="1"/>
              <w:rPr>
                <w:sz w:val="18"/>
                <w:szCs w:val="18"/>
              </w:rPr>
            </w:pPr>
          </w:p>
        </w:tc>
        <w:tc>
          <w:tcPr>
            <w:tcW w:w="486" w:type="pct"/>
            <w:vAlign w:val="center"/>
          </w:tcPr>
          <w:p w14:paraId="2268A308" w14:textId="77777777" w:rsidR="00091209" w:rsidRPr="00840707" w:rsidRDefault="00091209" w:rsidP="00091209">
            <w:pPr>
              <w:spacing w:before="100" w:beforeAutospacing="1" w:after="100" w:afterAutospacing="1"/>
              <w:rPr>
                <w:sz w:val="18"/>
                <w:szCs w:val="18"/>
              </w:rPr>
            </w:pPr>
          </w:p>
        </w:tc>
        <w:tc>
          <w:tcPr>
            <w:tcW w:w="484" w:type="pct"/>
            <w:vAlign w:val="center"/>
          </w:tcPr>
          <w:p w14:paraId="2343257A" w14:textId="77777777" w:rsidR="00091209" w:rsidRPr="00840707" w:rsidRDefault="00091209" w:rsidP="00091209">
            <w:pPr>
              <w:spacing w:before="100" w:beforeAutospacing="1" w:after="100" w:afterAutospacing="1"/>
              <w:rPr>
                <w:sz w:val="18"/>
                <w:szCs w:val="18"/>
              </w:rPr>
            </w:pPr>
          </w:p>
        </w:tc>
        <w:tc>
          <w:tcPr>
            <w:tcW w:w="346" w:type="pct"/>
            <w:vAlign w:val="center"/>
          </w:tcPr>
          <w:p w14:paraId="62017C4E" w14:textId="77777777" w:rsidR="00091209" w:rsidRPr="00840707" w:rsidRDefault="00091209" w:rsidP="00091209">
            <w:pPr>
              <w:spacing w:before="100" w:beforeAutospacing="1" w:after="100" w:afterAutospacing="1"/>
              <w:rPr>
                <w:sz w:val="18"/>
                <w:szCs w:val="18"/>
              </w:rPr>
            </w:pPr>
          </w:p>
        </w:tc>
        <w:tc>
          <w:tcPr>
            <w:tcW w:w="554" w:type="pct"/>
            <w:vAlign w:val="center"/>
          </w:tcPr>
          <w:p w14:paraId="6E0AA502"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2969346A"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440C958F" w14:textId="77777777" w:rsidR="00091209" w:rsidRPr="00840707" w:rsidRDefault="00091209" w:rsidP="00091209">
            <w:pPr>
              <w:spacing w:before="100" w:beforeAutospacing="1" w:after="100" w:afterAutospacing="1"/>
              <w:rPr>
                <w:sz w:val="18"/>
                <w:szCs w:val="18"/>
              </w:rPr>
            </w:pPr>
          </w:p>
        </w:tc>
        <w:tc>
          <w:tcPr>
            <w:tcW w:w="364" w:type="pct"/>
            <w:vAlign w:val="center"/>
          </w:tcPr>
          <w:p w14:paraId="31D25AA1" w14:textId="77777777" w:rsidR="00091209" w:rsidRPr="00840707" w:rsidRDefault="00091209" w:rsidP="00091209">
            <w:pPr>
              <w:spacing w:before="100" w:beforeAutospacing="1" w:after="100" w:afterAutospacing="1"/>
              <w:rPr>
                <w:sz w:val="18"/>
                <w:szCs w:val="18"/>
              </w:rPr>
            </w:pPr>
          </w:p>
        </w:tc>
        <w:tc>
          <w:tcPr>
            <w:tcW w:w="364" w:type="pct"/>
            <w:vAlign w:val="center"/>
          </w:tcPr>
          <w:p w14:paraId="6DEB977F" w14:textId="77777777" w:rsidR="00091209" w:rsidRPr="00840707" w:rsidRDefault="00091209" w:rsidP="00091209">
            <w:pPr>
              <w:spacing w:before="100" w:beforeAutospacing="1" w:after="100" w:afterAutospacing="1"/>
              <w:rPr>
                <w:sz w:val="18"/>
                <w:szCs w:val="18"/>
              </w:rPr>
            </w:pPr>
          </w:p>
        </w:tc>
      </w:tr>
      <w:tr w:rsidR="00091209" w:rsidRPr="00C4217E" w14:paraId="564585B3" w14:textId="77777777" w:rsidTr="00E47D79">
        <w:trPr>
          <w:trHeight w:val="340"/>
        </w:trPr>
        <w:tc>
          <w:tcPr>
            <w:tcW w:w="163" w:type="pct"/>
            <w:vAlign w:val="center"/>
          </w:tcPr>
          <w:p w14:paraId="184DE13A" w14:textId="77777777" w:rsidR="00091209" w:rsidRPr="00840707" w:rsidRDefault="00091209" w:rsidP="00091209">
            <w:pPr>
              <w:spacing w:before="100" w:beforeAutospacing="1" w:after="100" w:afterAutospacing="1"/>
              <w:rPr>
                <w:sz w:val="18"/>
                <w:szCs w:val="18"/>
                <w:lang w:val="el-GR"/>
              </w:rPr>
            </w:pPr>
          </w:p>
        </w:tc>
        <w:tc>
          <w:tcPr>
            <w:tcW w:w="747" w:type="pct"/>
            <w:shd w:val="clear" w:color="auto" w:fill="auto"/>
            <w:vAlign w:val="center"/>
          </w:tcPr>
          <w:p w14:paraId="7EC620DF" w14:textId="77777777" w:rsidR="00091209" w:rsidRPr="00082E3E" w:rsidRDefault="00091209" w:rsidP="00091209">
            <w:pPr>
              <w:spacing w:before="100" w:beforeAutospacing="1" w:after="100" w:afterAutospacing="1"/>
              <w:rPr>
                <w:rFonts w:cstheme="minorHAnsi"/>
                <w:sz w:val="18"/>
                <w:szCs w:val="18"/>
                <w:lang w:val="el-GR"/>
              </w:rPr>
            </w:pPr>
          </w:p>
        </w:tc>
        <w:tc>
          <w:tcPr>
            <w:tcW w:w="415" w:type="pct"/>
            <w:vAlign w:val="center"/>
          </w:tcPr>
          <w:p w14:paraId="11E801B4" w14:textId="77777777" w:rsidR="00091209" w:rsidRPr="00840707" w:rsidRDefault="00091209" w:rsidP="00091209">
            <w:pPr>
              <w:spacing w:before="100" w:beforeAutospacing="1" w:after="100" w:afterAutospacing="1"/>
              <w:rPr>
                <w:sz w:val="18"/>
                <w:szCs w:val="18"/>
                <w:lang w:val="el-GR"/>
              </w:rPr>
            </w:pPr>
          </w:p>
        </w:tc>
        <w:tc>
          <w:tcPr>
            <w:tcW w:w="347" w:type="pct"/>
            <w:vAlign w:val="center"/>
          </w:tcPr>
          <w:p w14:paraId="0C95FF15" w14:textId="77777777" w:rsidR="00091209" w:rsidRPr="00840707" w:rsidRDefault="00091209" w:rsidP="00091209">
            <w:pPr>
              <w:spacing w:before="100" w:beforeAutospacing="1" w:after="100" w:afterAutospacing="1"/>
              <w:rPr>
                <w:sz w:val="18"/>
                <w:szCs w:val="18"/>
              </w:rPr>
            </w:pPr>
          </w:p>
        </w:tc>
        <w:tc>
          <w:tcPr>
            <w:tcW w:w="486" w:type="pct"/>
            <w:vAlign w:val="center"/>
          </w:tcPr>
          <w:p w14:paraId="71676DF1" w14:textId="77777777" w:rsidR="00091209" w:rsidRPr="00840707" w:rsidRDefault="00091209" w:rsidP="00091209">
            <w:pPr>
              <w:spacing w:before="100" w:beforeAutospacing="1" w:after="100" w:afterAutospacing="1"/>
              <w:rPr>
                <w:sz w:val="18"/>
                <w:szCs w:val="18"/>
              </w:rPr>
            </w:pPr>
          </w:p>
        </w:tc>
        <w:tc>
          <w:tcPr>
            <w:tcW w:w="484" w:type="pct"/>
            <w:vAlign w:val="center"/>
          </w:tcPr>
          <w:p w14:paraId="27F1A1ED" w14:textId="77777777" w:rsidR="00091209" w:rsidRPr="00840707" w:rsidRDefault="00091209" w:rsidP="00091209">
            <w:pPr>
              <w:spacing w:before="100" w:beforeAutospacing="1" w:after="100" w:afterAutospacing="1"/>
              <w:rPr>
                <w:sz w:val="18"/>
                <w:szCs w:val="18"/>
              </w:rPr>
            </w:pPr>
          </w:p>
        </w:tc>
        <w:tc>
          <w:tcPr>
            <w:tcW w:w="346" w:type="pct"/>
            <w:vAlign w:val="center"/>
          </w:tcPr>
          <w:p w14:paraId="7BDDBFCF" w14:textId="77777777" w:rsidR="00091209" w:rsidRPr="00840707" w:rsidRDefault="00091209" w:rsidP="00091209">
            <w:pPr>
              <w:spacing w:before="100" w:beforeAutospacing="1" w:after="100" w:afterAutospacing="1"/>
              <w:rPr>
                <w:sz w:val="18"/>
                <w:szCs w:val="18"/>
              </w:rPr>
            </w:pPr>
          </w:p>
        </w:tc>
        <w:tc>
          <w:tcPr>
            <w:tcW w:w="554" w:type="pct"/>
            <w:vAlign w:val="center"/>
          </w:tcPr>
          <w:p w14:paraId="051469AE"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7B26E6E3"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1E7498E3" w14:textId="77777777" w:rsidR="00091209" w:rsidRPr="00840707" w:rsidRDefault="00091209" w:rsidP="00091209">
            <w:pPr>
              <w:spacing w:before="100" w:beforeAutospacing="1" w:after="100" w:afterAutospacing="1"/>
              <w:rPr>
                <w:sz w:val="18"/>
                <w:szCs w:val="18"/>
              </w:rPr>
            </w:pPr>
          </w:p>
        </w:tc>
        <w:tc>
          <w:tcPr>
            <w:tcW w:w="364" w:type="pct"/>
            <w:vAlign w:val="center"/>
          </w:tcPr>
          <w:p w14:paraId="7A1A1135" w14:textId="77777777" w:rsidR="00091209" w:rsidRPr="00840707" w:rsidRDefault="00091209" w:rsidP="00091209">
            <w:pPr>
              <w:spacing w:before="100" w:beforeAutospacing="1" w:after="100" w:afterAutospacing="1"/>
              <w:rPr>
                <w:sz w:val="18"/>
                <w:szCs w:val="18"/>
              </w:rPr>
            </w:pPr>
          </w:p>
        </w:tc>
        <w:tc>
          <w:tcPr>
            <w:tcW w:w="364" w:type="pct"/>
            <w:vAlign w:val="center"/>
          </w:tcPr>
          <w:p w14:paraId="551308CD" w14:textId="77777777" w:rsidR="00091209" w:rsidRPr="00840707" w:rsidRDefault="00091209" w:rsidP="00091209">
            <w:pPr>
              <w:spacing w:before="100" w:beforeAutospacing="1" w:after="100" w:afterAutospacing="1"/>
              <w:rPr>
                <w:sz w:val="18"/>
                <w:szCs w:val="18"/>
              </w:rPr>
            </w:pPr>
          </w:p>
        </w:tc>
      </w:tr>
      <w:tr w:rsidR="00091209" w:rsidRPr="00C4217E" w14:paraId="3C8D1D74" w14:textId="77777777" w:rsidTr="00E47D79">
        <w:trPr>
          <w:trHeight w:val="340"/>
        </w:trPr>
        <w:tc>
          <w:tcPr>
            <w:tcW w:w="163" w:type="pct"/>
            <w:vAlign w:val="center"/>
          </w:tcPr>
          <w:p w14:paraId="44270D14" w14:textId="77777777" w:rsidR="00091209" w:rsidRPr="00840707" w:rsidRDefault="00091209" w:rsidP="00091209">
            <w:pPr>
              <w:spacing w:before="100" w:beforeAutospacing="1" w:after="100" w:afterAutospacing="1"/>
              <w:rPr>
                <w:sz w:val="18"/>
                <w:szCs w:val="18"/>
                <w:lang w:val="el-GR"/>
              </w:rPr>
            </w:pPr>
          </w:p>
        </w:tc>
        <w:tc>
          <w:tcPr>
            <w:tcW w:w="747" w:type="pct"/>
            <w:shd w:val="clear" w:color="auto" w:fill="auto"/>
            <w:vAlign w:val="center"/>
          </w:tcPr>
          <w:p w14:paraId="292D8512" w14:textId="19EA5141" w:rsidR="00091209" w:rsidRPr="00082E3E" w:rsidRDefault="00091209" w:rsidP="00091209">
            <w:pPr>
              <w:spacing w:before="100" w:beforeAutospacing="1" w:after="100" w:afterAutospacing="1"/>
              <w:rPr>
                <w:sz w:val="18"/>
                <w:szCs w:val="18"/>
                <w:lang w:val="el-GR"/>
              </w:rPr>
            </w:pPr>
          </w:p>
        </w:tc>
        <w:tc>
          <w:tcPr>
            <w:tcW w:w="415" w:type="pct"/>
            <w:vAlign w:val="center"/>
          </w:tcPr>
          <w:p w14:paraId="5256BDFB" w14:textId="77777777" w:rsidR="00091209" w:rsidRPr="00840707" w:rsidRDefault="00091209" w:rsidP="00091209">
            <w:pPr>
              <w:spacing w:before="100" w:beforeAutospacing="1" w:after="100" w:afterAutospacing="1"/>
              <w:rPr>
                <w:sz w:val="18"/>
                <w:szCs w:val="18"/>
                <w:lang w:val="el-GR"/>
              </w:rPr>
            </w:pPr>
          </w:p>
        </w:tc>
        <w:tc>
          <w:tcPr>
            <w:tcW w:w="347" w:type="pct"/>
            <w:vAlign w:val="center"/>
          </w:tcPr>
          <w:p w14:paraId="64C33A19" w14:textId="77777777" w:rsidR="00091209" w:rsidRPr="00840707" w:rsidRDefault="00091209" w:rsidP="00091209">
            <w:pPr>
              <w:spacing w:before="100" w:beforeAutospacing="1" w:after="100" w:afterAutospacing="1"/>
              <w:rPr>
                <w:sz w:val="18"/>
                <w:szCs w:val="18"/>
              </w:rPr>
            </w:pPr>
          </w:p>
        </w:tc>
        <w:tc>
          <w:tcPr>
            <w:tcW w:w="486" w:type="pct"/>
            <w:vAlign w:val="center"/>
          </w:tcPr>
          <w:p w14:paraId="3098AAD9" w14:textId="77777777" w:rsidR="00091209" w:rsidRPr="00840707" w:rsidRDefault="00091209" w:rsidP="00091209">
            <w:pPr>
              <w:spacing w:before="100" w:beforeAutospacing="1" w:after="100" w:afterAutospacing="1"/>
              <w:rPr>
                <w:sz w:val="18"/>
                <w:szCs w:val="18"/>
              </w:rPr>
            </w:pPr>
          </w:p>
        </w:tc>
        <w:tc>
          <w:tcPr>
            <w:tcW w:w="484" w:type="pct"/>
            <w:vAlign w:val="center"/>
          </w:tcPr>
          <w:p w14:paraId="6BDF1188" w14:textId="77777777" w:rsidR="00091209" w:rsidRPr="00840707" w:rsidRDefault="00091209" w:rsidP="00091209">
            <w:pPr>
              <w:spacing w:before="100" w:beforeAutospacing="1" w:after="100" w:afterAutospacing="1"/>
              <w:rPr>
                <w:sz w:val="18"/>
                <w:szCs w:val="18"/>
              </w:rPr>
            </w:pPr>
          </w:p>
        </w:tc>
        <w:tc>
          <w:tcPr>
            <w:tcW w:w="346" w:type="pct"/>
            <w:vAlign w:val="center"/>
          </w:tcPr>
          <w:p w14:paraId="67B09247" w14:textId="77777777" w:rsidR="00091209" w:rsidRPr="00840707" w:rsidRDefault="00091209" w:rsidP="00091209">
            <w:pPr>
              <w:spacing w:before="100" w:beforeAutospacing="1" w:after="100" w:afterAutospacing="1"/>
              <w:rPr>
                <w:sz w:val="18"/>
                <w:szCs w:val="18"/>
              </w:rPr>
            </w:pPr>
          </w:p>
        </w:tc>
        <w:tc>
          <w:tcPr>
            <w:tcW w:w="554" w:type="pct"/>
            <w:vAlign w:val="center"/>
          </w:tcPr>
          <w:p w14:paraId="7BE8A201"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269BF601" w14:textId="77777777" w:rsidR="00091209" w:rsidRPr="00840707" w:rsidRDefault="00091209" w:rsidP="00091209">
            <w:pPr>
              <w:spacing w:before="100" w:beforeAutospacing="1" w:after="100" w:afterAutospacing="1"/>
              <w:rPr>
                <w:sz w:val="18"/>
                <w:szCs w:val="18"/>
              </w:rPr>
            </w:pPr>
          </w:p>
        </w:tc>
        <w:tc>
          <w:tcPr>
            <w:tcW w:w="364" w:type="pct"/>
            <w:shd w:val="clear" w:color="auto" w:fill="auto"/>
            <w:vAlign w:val="center"/>
          </w:tcPr>
          <w:p w14:paraId="48393EBB" w14:textId="77777777" w:rsidR="00091209" w:rsidRPr="00840707" w:rsidRDefault="00091209" w:rsidP="00091209">
            <w:pPr>
              <w:spacing w:before="100" w:beforeAutospacing="1" w:after="100" w:afterAutospacing="1"/>
              <w:rPr>
                <w:sz w:val="18"/>
                <w:szCs w:val="18"/>
              </w:rPr>
            </w:pPr>
          </w:p>
        </w:tc>
        <w:tc>
          <w:tcPr>
            <w:tcW w:w="364" w:type="pct"/>
            <w:vAlign w:val="center"/>
          </w:tcPr>
          <w:p w14:paraId="572878E1" w14:textId="77777777" w:rsidR="00091209" w:rsidRPr="00840707" w:rsidRDefault="00091209" w:rsidP="00091209">
            <w:pPr>
              <w:spacing w:before="100" w:beforeAutospacing="1" w:after="100" w:afterAutospacing="1"/>
              <w:rPr>
                <w:sz w:val="18"/>
                <w:szCs w:val="18"/>
              </w:rPr>
            </w:pPr>
          </w:p>
        </w:tc>
        <w:tc>
          <w:tcPr>
            <w:tcW w:w="364" w:type="pct"/>
            <w:vAlign w:val="center"/>
          </w:tcPr>
          <w:p w14:paraId="46B22DA0" w14:textId="77777777" w:rsidR="00091209" w:rsidRPr="00840707" w:rsidRDefault="00091209" w:rsidP="00091209">
            <w:pPr>
              <w:spacing w:before="100" w:beforeAutospacing="1" w:after="100" w:afterAutospacing="1"/>
              <w:rPr>
                <w:sz w:val="18"/>
                <w:szCs w:val="18"/>
              </w:rPr>
            </w:pPr>
          </w:p>
        </w:tc>
      </w:tr>
      <w:tr w:rsidR="00091209" w:rsidRPr="00C4217E" w14:paraId="39E57ABE" w14:textId="77777777" w:rsidTr="00E47D79">
        <w:trPr>
          <w:trHeight w:val="340"/>
        </w:trPr>
        <w:tc>
          <w:tcPr>
            <w:tcW w:w="2158" w:type="pct"/>
            <w:gridSpan w:val="5"/>
            <w:shd w:val="pct15" w:color="auto" w:fill="FFFFFF"/>
            <w:vAlign w:val="center"/>
          </w:tcPr>
          <w:p w14:paraId="0CAFCC2D" w14:textId="77777777" w:rsidR="00091209" w:rsidRPr="00840707" w:rsidRDefault="00091209" w:rsidP="00091209">
            <w:pPr>
              <w:spacing w:before="100" w:beforeAutospacing="1" w:after="100" w:afterAutospacing="1"/>
              <w:jc w:val="center"/>
              <w:rPr>
                <w:sz w:val="18"/>
                <w:szCs w:val="18"/>
                <w:lang w:val="el-GR"/>
              </w:rPr>
            </w:pPr>
            <w:r w:rsidRPr="00840707">
              <w:rPr>
                <w:b/>
                <w:sz w:val="18"/>
                <w:szCs w:val="18"/>
                <w:lang w:val="el-GR"/>
              </w:rPr>
              <w:t>ΣΥΝΟΛΟ</w:t>
            </w:r>
          </w:p>
        </w:tc>
        <w:tc>
          <w:tcPr>
            <w:tcW w:w="484" w:type="pct"/>
            <w:shd w:val="clear" w:color="auto" w:fill="D9D9D9" w:themeFill="background1" w:themeFillShade="D9"/>
            <w:vAlign w:val="center"/>
          </w:tcPr>
          <w:p w14:paraId="4F389671" w14:textId="77777777" w:rsidR="00091209" w:rsidRPr="00840707" w:rsidRDefault="00091209" w:rsidP="008154B6">
            <w:pPr>
              <w:spacing w:before="100" w:beforeAutospacing="1" w:after="100" w:afterAutospacing="1"/>
              <w:rPr>
                <w:sz w:val="18"/>
                <w:szCs w:val="18"/>
              </w:rPr>
            </w:pPr>
          </w:p>
        </w:tc>
        <w:tc>
          <w:tcPr>
            <w:tcW w:w="346" w:type="pct"/>
            <w:shd w:val="clear" w:color="auto" w:fill="D9D9D9" w:themeFill="background1" w:themeFillShade="D9"/>
            <w:vAlign w:val="center"/>
          </w:tcPr>
          <w:p w14:paraId="48F03A74" w14:textId="77777777" w:rsidR="00091209" w:rsidRPr="00840707" w:rsidRDefault="00091209" w:rsidP="00CC4F17">
            <w:pPr>
              <w:spacing w:before="100" w:beforeAutospacing="1" w:after="100" w:afterAutospacing="1"/>
              <w:rPr>
                <w:sz w:val="18"/>
                <w:szCs w:val="18"/>
              </w:rPr>
            </w:pPr>
          </w:p>
        </w:tc>
        <w:tc>
          <w:tcPr>
            <w:tcW w:w="554" w:type="pct"/>
            <w:shd w:val="clear" w:color="auto" w:fill="D9D9D9" w:themeFill="background1" w:themeFillShade="D9"/>
            <w:vAlign w:val="center"/>
          </w:tcPr>
          <w:p w14:paraId="42FF3FF8" w14:textId="77777777" w:rsidR="00091209" w:rsidRPr="00840707" w:rsidRDefault="00091209" w:rsidP="005C40F8">
            <w:pPr>
              <w:spacing w:before="100" w:beforeAutospacing="1" w:after="100" w:afterAutospacing="1"/>
              <w:rPr>
                <w:sz w:val="18"/>
                <w:szCs w:val="18"/>
              </w:rPr>
            </w:pPr>
          </w:p>
        </w:tc>
        <w:tc>
          <w:tcPr>
            <w:tcW w:w="364" w:type="pct"/>
            <w:shd w:val="clear" w:color="auto" w:fill="D9D9D9" w:themeFill="background1" w:themeFillShade="D9"/>
            <w:vAlign w:val="center"/>
          </w:tcPr>
          <w:p w14:paraId="5545E00A" w14:textId="77777777" w:rsidR="00091209" w:rsidRPr="00840707" w:rsidRDefault="00091209" w:rsidP="005C40F8">
            <w:pPr>
              <w:spacing w:before="100" w:beforeAutospacing="1" w:after="100" w:afterAutospacing="1"/>
              <w:rPr>
                <w:sz w:val="18"/>
                <w:szCs w:val="18"/>
              </w:rPr>
            </w:pPr>
          </w:p>
        </w:tc>
        <w:tc>
          <w:tcPr>
            <w:tcW w:w="364" w:type="pct"/>
            <w:shd w:val="clear" w:color="auto" w:fill="D9D9D9" w:themeFill="background1" w:themeFillShade="D9"/>
            <w:vAlign w:val="center"/>
          </w:tcPr>
          <w:p w14:paraId="74B0BC64" w14:textId="77777777" w:rsidR="00091209" w:rsidRPr="00840707" w:rsidRDefault="00091209" w:rsidP="00091209">
            <w:pPr>
              <w:spacing w:before="100" w:beforeAutospacing="1" w:after="100" w:afterAutospacing="1"/>
              <w:rPr>
                <w:sz w:val="18"/>
                <w:szCs w:val="18"/>
              </w:rPr>
            </w:pPr>
          </w:p>
        </w:tc>
        <w:tc>
          <w:tcPr>
            <w:tcW w:w="364" w:type="pct"/>
            <w:shd w:val="clear" w:color="auto" w:fill="D9D9D9" w:themeFill="background1" w:themeFillShade="D9"/>
            <w:vAlign w:val="center"/>
          </w:tcPr>
          <w:p w14:paraId="3B384396" w14:textId="77777777" w:rsidR="00091209" w:rsidRPr="00840707" w:rsidRDefault="00091209" w:rsidP="00091209">
            <w:pPr>
              <w:spacing w:before="100" w:beforeAutospacing="1" w:after="100" w:afterAutospacing="1"/>
              <w:rPr>
                <w:sz w:val="18"/>
                <w:szCs w:val="18"/>
              </w:rPr>
            </w:pPr>
          </w:p>
        </w:tc>
        <w:tc>
          <w:tcPr>
            <w:tcW w:w="364" w:type="pct"/>
            <w:shd w:val="clear" w:color="auto" w:fill="D9D9D9" w:themeFill="background1" w:themeFillShade="D9"/>
            <w:vAlign w:val="center"/>
          </w:tcPr>
          <w:p w14:paraId="7885A3AF" w14:textId="77777777" w:rsidR="00091209" w:rsidRPr="00840707" w:rsidRDefault="00091209" w:rsidP="00091209">
            <w:pPr>
              <w:spacing w:before="100" w:beforeAutospacing="1" w:after="100" w:afterAutospacing="1"/>
              <w:rPr>
                <w:sz w:val="18"/>
                <w:szCs w:val="18"/>
              </w:rPr>
            </w:pPr>
          </w:p>
        </w:tc>
      </w:tr>
    </w:tbl>
    <w:p w14:paraId="33A2A2C4" w14:textId="77777777" w:rsidR="000A21E4" w:rsidRPr="0083584A" w:rsidRDefault="000A21E4" w:rsidP="000A21E4">
      <w:pPr>
        <w:spacing w:before="100" w:beforeAutospacing="1" w:after="100" w:afterAutospacing="1"/>
        <w:jc w:val="center"/>
        <w:rPr>
          <w:sz w:val="20"/>
          <w:lang w:val="el-GR"/>
        </w:rPr>
      </w:pPr>
      <w:r w:rsidRPr="00AD4DCA">
        <w:rPr>
          <w:b/>
          <w:sz w:val="20"/>
          <w:lang w:val="el-GR"/>
        </w:rPr>
        <w:t>*</w:t>
      </w: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014B0795" w14:textId="77777777" w:rsidR="000A21E4" w:rsidRDefault="000A21E4" w:rsidP="00012F1D">
      <w:pPr>
        <w:pStyle w:val="3"/>
        <w:numPr>
          <w:ilvl w:val="2"/>
          <w:numId w:val="15"/>
        </w:numPr>
        <w:ind w:left="1134" w:hanging="414"/>
        <w:rPr>
          <w:rFonts w:cs="Tahoma"/>
          <w:lang w:val="el-GR"/>
        </w:rPr>
      </w:pPr>
      <w:bookmarkStart w:id="523" w:name="_Toc88477717"/>
      <w:bookmarkStart w:id="524" w:name="_Toc99717360"/>
      <w:r>
        <w:rPr>
          <w:rFonts w:cs="Tahoma"/>
          <w:lang w:val="el-GR"/>
        </w:rPr>
        <w:t>Εφαρμογές – Υποσυστήματα</w:t>
      </w:r>
      <w:bookmarkEnd w:id="523"/>
      <w:bookmarkEnd w:id="524"/>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1472"/>
        <w:gridCol w:w="578"/>
        <w:gridCol w:w="729"/>
        <w:gridCol w:w="742"/>
        <w:gridCol w:w="640"/>
        <w:gridCol w:w="638"/>
        <w:gridCol w:w="883"/>
        <w:gridCol w:w="874"/>
        <w:gridCol w:w="874"/>
        <w:gridCol w:w="924"/>
        <w:gridCol w:w="918"/>
      </w:tblGrid>
      <w:tr w:rsidR="00CA79B5" w:rsidRPr="00C4217E" w14:paraId="41B7C9A6" w14:textId="77777777" w:rsidTr="00CA79B5">
        <w:trPr>
          <w:cantSplit/>
          <w:tblHeader/>
        </w:trPr>
        <w:tc>
          <w:tcPr>
            <w:tcW w:w="203" w:type="pct"/>
            <w:vMerge w:val="restart"/>
            <w:shd w:val="pct15" w:color="auto" w:fill="FFFFFF"/>
            <w:vAlign w:val="center"/>
          </w:tcPr>
          <w:p w14:paraId="366E9275" w14:textId="77777777" w:rsidR="00CA79B5" w:rsidRPr="00372E4E" w:rsidRDefault="00CA79B5" w:rsidP="00E47D79">
            <w:pPr>
              <w:spacing w:after="0"/>
              <w:ind w:right="-88"/>
              <w:jc w:val="center"/>
              <w:rPr>
                <w:sz w:val="18"/>
                <w:szCs w:val="18"/>
                <w:lang w:val="el-GR"/>
              </w:rPr>
            </w:pPr>
            <w:r w:rsidRPr="00372E4E">
              <w:rPr>
                <w:sz w:val="18"/>
                <w:szCs w:val="18"/>
                <w:lang w:val="el-GR"/>
              </w:rPr>
              <w:t>Α/Α</w:t>
            </w:r>
          </w:p>
        </w:tc>
        <w:tc>
          <w:tcPr>
            <w:tcW w:w="762" w:type="pct"/>
            <w:vMerge w:val="restart"/>
            <w:shd w:val="pct15" w:color="auto" w:fill="FFFFFF"/>
            <w:vAlign w:val="center"/>
          </w:tcPr>
          <w:p w14:paraId="4AF5563D" w14:textId="77777777" w:rsidR="00CA79B5" w:rsidRPr="00840707" w:rsidRDefault="00CA79B5" w:rsidP="00E47D79">
            <w:pPr>
              <w:spacing w:after="0"/>
              <w:jc w:val="center"/>
              <w:rPr>
                <w:sz w:val="18"/>
                <w:szCs w:val="18"/>
                <w:lang w:val="el-GR"/>
              </w:rPr>
            </w:pPr>
            <w:r w:rsidRPr="00840707">
              <w:rPr>
                <w:sz w:val="18"/>
                <w:szCs w:val="18"/>
                <w:lang w:val="el-GR"/>
              </w:rPr>
              <w:t>ΠΕΡΙΓΡΑΦΗ</w:t>
            </w:r>
          </w:p>
        </w:tc>
        <w:tc>
          <w:tcPr>
            <w:tcW w:w="299" w:type="pct"/>
            <w:vMerge w:val="restart"/>
            <w:shd w:val="pct15" w:color="auto" w:fill="FFFFFF"/>
            <w:vAlign w:val="center"/>
          </w:tcPr>
          <w:p w14:paraId="40FA4F42" w14:textId="77777777" w:rsidR="00CA79B5" w:rsidRPr="00840707" w:rsidRDefault="00CA79B5" w:rsidP="00E47D79">
            <w:pPr>
              <w:spacing w:after="0"/>
              <w:jc w:val="center"/>
              <w:rPr>
                <w:sz w:val="18"/>
                <w:szCs w:val="18"/>
                <w:lang w:val="el-GR"/>
              </w:rPr>
            </w:pPr>
            <w:r w:rsidRPr="00840707">
              <w:rPr>
                <w:sz w:val="18"/>
                <w:szCs w:val="18"/>
                <w:lang w:val="el-GR"/>
              </w:rPr>
              <w:t>ΤΥΠΟΣ</w:t>
            </w:r>
          </w:p>
        </w:tc>
        <w:tc>
          <w:tcPr>
            <w:tcW w:w="377" w:type="pct"/>
            <w:vMerge w:val="restart"/>
            <w:shd w:val="pct15" w:color="auto" w:fill="FFFFFF"/>
            <w:vAlign w:val="center"/>
          </w:tcPr>
          <w:p w14:paraId="5DBF5C6F" w14:textId="77777777" w:rsidR="00CA79B5" w:rsidRPr="00840707" w:rsidRDefault="00CA79B5" w:rsidP="00E47D79">
            <w:pPr>
              <w:spacing w:after="0"/>
              <w:jc w:val="center"/>
              <w:rPr>
                <w:sz w:val="18"/>
                <w:szCs w:val="18"/>
                <w:lang w:val="el-GR"/>
              </w:rPr>
            </w:pPr>
            <w:r w:rsidRPr="00840707">
              <w:rPr>
                <w:sz w:val="18"/>
                <w:szCs w:val="18"/>
                <w:lang w:val="el-GR"/>
              </w:rPr>
              <w:t>ΠΟΣΟΤΗΤΑ</w:t>
            </w:r>
            <w:r>
              <w:rPr>
                <w:sz w:val="18"/>
                <w:szCs w:val="18"/>
                <w:lang w:val="el-GR"/>
              </w:rPr>
              <w:t xml:space="preserve"> (Σε Ανθρωπομήνες)</w:t>
            </w:r>
          </w:p>
        </w:tc>
        <w:tc>
          <w:tcPr>
            <w:tcW w:w="715" w:type="pct"/>
            <w:gridSpan w:val="2"/>
            <w:shd w:val="pct15" w:color="auto" w:fill="FFFFFF"/>
            <w:vAlign w:val="center"/>
          </w:tcPr>
          <w:p w14:paraId="1149F6C7" w14:textId="77777777" w:rsidR="00CA79B5" w:rsidRPr="00840707" w:rsidRDefault="00CA79B5" w:rsidP="00E47D79">
            <w:pPr>
              <w:spacing w:after="0"/>
              <w:jc w:val="center"/>
              <w:rPr>
                <w:sz w:val="18"/>
                <w:szCs w:val="18"/>
                <w:lang w:val="el-GR"/>
              </w:rPr>
            </w:pPr>
            <w:r w:rsidRPr="00840707">
              <w:rPr>
                <w:sz w:val="18"/>
                <w:szCs w:val="18"/>
                <w:lang w:val="el-GR"/>
              </w:rPr>
              <w:t>ΑΞΙΑ ΧΩΡΙΣ ΦΠΑ [€]</w:t>
            </w:r>
          </w:p>
        </w:tc>
        <w:tc>
          <w:tcPr>
            <w:tcW w:w="330" w:type="pct"/>
            <w:vMerge w:val="restart"/>
            <w:shd w:val="pct15" w:color="auto" w:fill="FFFFFF"/>
            <w:vAlign w:val="center"/>
          </w:tcPr>
          <w:p w14:paraId="5D8CEBB6" w14:textId="77777777" w:rsidR="00CA79B5" w:rsidRPr="00840707" w:rsidRDefault="00CA79B5" w:rsidP="00E47D79">
            <w:pPr>
              <w:spacing w:after="0"/>
              <w:jc w:val="center"/>
              <w:rPr>
                <w:sz w:val="18"/>
                <w:szCs w:val="18"/>
                <w:lang w:val="el-GR"/>
              </w:rPr>
            </w:pPr>
            <w:r w:rsidRPr="00840707">
              <w:rPr>
                <w:sz w:val="18"/>
                <w:szCs w:val="18"/>
                <w:lang w:val="el-GR"/>
              </w:rPr>
              <w:t>ΦΠΑ [€]</w:t>
            </w:r>
          </w:p>
        </w:tc>
        <w:tc>
          <w:tcPr>
            <w:tcW w:w="457" w:type="pct"/>
            <w:vMerge w:val="restart"/>
            <w:shd w:val="pct15" w:color="auto" w:fill="FFFFFF"/>
            <w:vAlign w:val="center"/>
          </w:tcPr>
          <w:p w14:paraId="023B8089" w14:textId="77777777" w:rsidR="00CA79B5" w:rsidRPr="00840707" w:rsidRDefault="00CA79B5" w:rsidP="00E47D79">
            <w:pPr>
              <w:spacing w:after="0"/>
              <w:jc w:val="center"/>
              <w:rPr>
                <w:sz w:val="18"/>
                <w:szCs w:val="18"/>
                <w:lang w:val="el-GR"/>
              </w:rPr>
            </w:pPr>
            <w:r w:rsidRPr="00840707">
              <w:rPr>
                <w:sz w:val="18"/>
                <w:szCs w:val="18"/>
                <w:lang w:val="el-GR"/>
              </w:rPr>
              <w:t>ΣΥΝΟΛΙΚΗ ΑΞΙΑ</w:t>
            </w:r>
          </w:p>
          <w:p w14:paraId="3FBEABF6" w14:textId="77777777" w:rsidR="00CA79B5" w:rsidRPr="00840707" w:rsidRDefault="00CA79B5" w:rsidP="00E47D79">
            <w:pPr>
              <w:spacing w:after="0"/>
              <w:jc w:val="center"/>
              <w:rPr>
                <w:sz w:val="18"/>
                <w:szCs w:val="18"/>
                <w:lang w:val="el-GR"/>
              </w:rPr>
            </w:pPr>
            <w:r w:rsidRPr="00840707">
              <w:rPr>
                <w:sz w:val="18"/>
                <w:szCs w:val="18"/>
                <w:lang w:val="el-GR"/>
              </w:rPr>
              <w:t>ΜΕ ΦΠΑ [€]</w:t>
            </w:r>
          </w:p>
        </w:tc>
        <w:tc>
          <w:tcPr>
            <w:tcW w:w="1857" w:type="pct"/>
            <w:gridSpan w:val="4"/>
            <w:shd w:val="pct15" w:color="auto" w:fill="FFFFFF"/>
            <w:vAlign w:val="center"/>
          </w:tcPr>
          <w:p w14:paraId="10D7CBF2" w14:textId="77777777" w:rsidR="00CA79B5" w:rsidRPr="00840707" w:rsidRDefault="00CA79B5" w:rsidP="00E47D79">
            <w:pPr>
              <w:spacing w:after="0"/>
              <w:jc w:val="center"/>
              <w:rPr>
                <w:sz w:val="18"/>
                <w:szCs w:val="18"/>
                <w:lang w:val="el-GR"/>
              </w:rPr>
            </w:pPr>
            <w:r w:rsidRPr="00840707">
              <w:rPr>
                <w:sz w:val="18"/>
                <w:szCs w:val="18"/>
                <w:lang w:val="el-GR"/>
              </w:rPr>
              <w:t>* ΚΟΣΤΟΣ ΣΥΝΤΗΡΗΣΗΣ ΧΩΡΙΣ ΦΠΑ [€]</w:t>
            </w:r>
          </w:p>
        </w:tc>
      </w:tr>
      <w:tr w:rsidR="00CA79B5" w:rsidRPr="00C4217E" w14:paraId="652C44E0" w14:textId="77777777" w:rsidTr="00E47D79">
        <w:trPr>
          <w:cantSplit/>
          <w:tblHeader/>
        </w:trPr>
        <w:tc>
          <w:tcPr>
            <w:tcW w:w="203" w:type="pct"/>
            <w:vMerge/>
            <w:shd w:val="pct15" w:color="auto" w:fill="FFFFFF"/>
            <w:vAlign w:val="center"/>
          </w:tcPr>
          <w:p w14:paraId="42BFAAC3" w14:textId="77777777" w:rsidR="00CA79B5" w:rsidRPr="00840707" w:rsidRDefault="00CA79B5" w:rsidP="00CA79B5">
            <w:pPr>
              <w:spacing w:after="0"/>
              <w:jc w:val="center"/>
              <w:rPr>
                <w:sz w:val="18"/>
                <w:szCs w:val="18"/>
                <w:lang w:val="el-GR"/>
              </w:rPr>
            </w:pPr>
          </w:p>
        </w:tc>
        <w:tc>
          <w:tcPr>
            <w:tcW w:w="762" w:type="pct"/>
            <w:vMerge/>
            <w:shd w:val="pct15" w:color="auto" w:fill="FFFFFF"/>
            <w:vAlign w:val="center"/>
          </w:tcPr>
          <w:p w14:paraId="4E06E34A" w14:textId="77777777" w:rsidR="00CA79B5" w:rsidRPr="00840707" w:rsidRDefault="00CA79B5" w:rsidP="00CA79B5">
            <w:pPr>
              <w:spacing w:after="0"/>
              <w:jc w:val="center"/>
              <w:rPr>
                <w:sz w:val="18"/>
                <w:szCs w:val="18"/>
                <w:lang w:val="el-GR"/>
              </w:rPr>
            </w:pPr>
          </w:p>
        </w:tc>
        <w:tc>
          <w:tcPr>
            <w:tcW w:w="299" w:type="pct"/>
            <w:vMerge/>
            <w:shd w:val="pct15" w:color="auto" w:fill="FFFFFF"/>
            <w:vAlign w:val="center"/>
          </w:tcPr>
          <w:p w14:paraId="794A6FA9" w14:textId="77777777" w:rsidR="00CA79B5" w:rsidRPr="00840707" w:rsidRDefault="00CA79B5" w:rsidP="00CA79B5">
            <w:pPr>
              <w:spacing w:after="0"/>
              <w:jc w:val="center"/>
              <w:rPr>
                <w:sz w:val="18"/>
                <w:szCs w:val="18"/>
                <w:lang w:val="el-GR"/>
              </w:rPr>
            </w:pPr>
          </w:p>
        </w:tc>
        <w:tc>
          <w:tcPr>
            <w:tcW w:w="377" w:type="pct"/>
            <w:vMerge/>
            <w:shd w:val="pct15" w:color="auto" w:fill="FFFFFF"/>
            <w:vAlign w:val="center"/>
          </w:tcPr>
          <w:p w14:paraId="37AAA82C" w14:textId="77777777" w:rsidR="00CA79B5" w:rsidRPr="00840707" w:rsidRDefault="00CA79B5" w:rsidP="00CA79B5">
            <w:pPr>
              <w:spacing w:after="0"/>
              <w:jc w:val="center"/>
              <w:rPr>
                <w:sz w:val="18"/>
                <w:szCs w:val="18"/>
                <w:lang w:val="el-GR"/>
              </w:rPr>
            </w:pPr>
          </w:p>
        </w:tc>
        <w:tc>
          <w:tcPr>
            <w:tcW w:w="384" w:type="pct"/>
            <w:shd w:val="pct15" w:color="auto" w:fill="FFFFFF"/>
            <w:vAlign w:val="center"/>
          </w:tcPr>
          <w:p w14:paraId="29026A8A" w14:textId="77777777" w:rsidR="00CA79B5" w:rsidRPr="00840707" w:rsidRDefault="00CA79B5" w:rsidP="00CA79B5">
            <w:pPr>
              <w:spacing w:after="0"/>
              <w:jc w:val="center"/>
              <w:rPr>
                <w:spacing w:val="-4"/>
                <w:sz w:val="18"/>
                <w:szCs w:val="18"/>
                <w:lang w:val="el-GR"/>
              </w:rPr>
            </w:pPr>
            <w:r w:rsidRPr="00840707">
              <w:rPr>
                <w:spacing w:val="-4"/>
                <w:sz w:val="18"/>
                <w:szCs w:val="18"/>
                <w:lang w:val="el-GR"/>
              </w:rPr>
              <w:t>ΤΙΜΗ</w:t>
            </w:r>
          </w:p>
          <w:p w14:paraId="5CBDFFB5" w14:textId="77777777" w:rsidR="00CA79B5" w:rsidRPr="00840707" w:rsidRDefault="00CA79B5" w:rsidP="00CA79B5">
            <w:pPr>
              <w:spacing w:after="0"/>
              <w:jc w:val="center"/>
              <w:rPr>
                <w:spacing w:val="-4"/>
                <w:sz w:val="18"/>
                <w:szCs w:val="18"/>
                <w:lang w:val="el-GR"/>
              </w:rPr>
            </w:pPr>
            <w:r w:rsidRPr="00840707">
              <w:rPr>
                <w:spacing w:val="-4"/>
                <w:sz w:val="18"/>
                <w:szCs w:val="18"/>
                <w:lang w:val="el-GR"/>
              </w:rPr>
              <w:t>ΜΟΝΑΔΑΣ</w:t>
            </w:r>
          </w:p>
        </w:tc>
        <w:tc>
          <w:tcPr>
            <w:tcW w:w="331" w:type="pct"/>
            <w:shd w:val="pct15" w:color="auto" w:fill="FFFFFF"/>
            <w:vAlign w:val="center"/>
          </w:tcPr>
          <w:p w14:paraId="000798DA" w14:textId="77777777" w:rsidR="00CA79B5" w:rsidRPr="00840707" w:rsidRDefault="00CA79B5" w:rsidP="00CA79B5">
            <w:pPr>
              <w:spacing w:after="0"/>
              <w:jc w:val="center"/>
              <w:rPr>
                <w:sz w:val="18"/>
                <w:szCs w:val="18"/>
                <w:lang w:val="el-GR"/>
              </w:rPr>
            </w:pPr>
            <w:r w:rsidRPr="00840707">
              <w:rPr>
                <w:sz w:val="18"/>
                <w:szCs w:val="18"/>
                <w:lang w:val="el-GR"/>
              </w:rPr>
              <w:t>ΣΥΝΟΛΟ</w:t>
            </w:r>
          </w:p>
        </w:tc>
        <w:tc>
          <w:tcPr>
            <w:tcW w:w="330" w:type="pct"/>
            <w:vMerge/>
            <w:shd w:val="pct15" w:color="auto" w:fill="FFFFFF"/>
            <w:vAlign w:val="center"/>
          </w:tcPr>
          <w:p w14:paraId="3E7F8B5B" w14:textId="77777777" w:rsidR="00CA79B5" w:rsidRPr="00840707" w:rsidRDefault="00CA79B5" w:rsidP="00CA79B5">
            <w:pPr>
              <w:spacing w:after="0"/>
              <w:jc w:val="center"/>
              <w:rPr>
                <w:sz w:val="18"/>
                <w:szCs w:val="18"/>
                <w:lang w:val="el-GR"/>
              </w:rPr>
            </w:pPr>
          </w:p>
        </w:tc>
        <w:tc>
          <w:tcPr>
            <w:tcW w:w="457" w:type="pct"/>
            <w:vMerge/>
            <w:shd w:val="pct15" w:color="auto" w:fill="FFFFFF"/>
            <w:vAlign w:val="center"/>
          </w:tcPr>
          <w:p w14:paraId="3E1209B0" w14:textId="77777777" w:rsidR="00CA79B5" w:rsidRPr="00840707" w:rsidRDefault="00CA79B5" w:rsidP="00CA79B5">
            <w:pPr>
              <w:spacing w:after="0"/>
              <w:jc w:val="center"/>
              <w:rPr>
                <w:sz w:val="18"/>
                <w:szCs w:val="18"/>
                <w:lang w:val="el-GR"/>
              </w:rPr>
            </w:pPr>
          </w:p>
        </w:tc>
        <w:tc>
          <w:tcPr>
            <w:tcW w:w="452" w:type="pct"/>
            <w:shd w:val="pct15" w:color="auto" w:fill="FFFFFF"/>
            <w:vAlign w:val="center"/>
          </w:tcPr>
          <w:p w14:paraId="550A6E11" w14:textId="77777777" w:rsidR="00CA79B5" w:rsidRPr="00840707" w:rsidRDefault="00CA79B5" w:rsidP="00CA79B5">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52" w:type="pct"/>
            <w:shd w:val="pct15" w:color="auto" w:fill="FFFFFF"/>
            <w:vAlign w:val="center"/>
          </w:tcPr>
          <w:p w14:paraId="0C2D66CF" w14:textId="77777777" w:rsidR="00CA79B5" w:rsidRPr="00840707" w:rsidRDefault="00CA79B5" w:rsidP="00CA79B5">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77" w:type="pct"/>
            <w:shd w:val="pct15" w:color="auto" w:fill="FFFFFF"/>
            <w:vAlign w:val="center"/>
          </w:tcPr>
          <w:p w14:paraId="44CDC481" w14:textId="77777777" w:rsidR="00CA79B5" w:rsidRPr="00840707" w:rsidRDefault="00CA79B5" w:rsidP="00CA79B5">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c>
          <w:tcPr>
            <w:tcW w:w="475" w:type="pct"/>
            <w:shd w:val="pct15" w:color="auto" w:fill="FFFFFF"/>
            <w:vAlign w:val="center"/>
          </w:tcPr>
          <w:p w14:paraId="24F85046" w14:textId="77777777" w:rsidR="00CA79B5" w:rsidRPr="00840707" w:rsidRDefault="00CA79B5" w:rsidP="00CA79B5">
            <w:pPr>
              <w:spacing w:after="0"/>
              <w:jc w:val="center"/>
              <w:rPr>
                <w:sz w:val="18"/>
                <w:szCs w:val="18"/>
                <w:lang w:val="el-GR"/>
              </w:rPr>
            </w:pPr>
            <w:r>
              <w:rPr>
                <w:sz w:val="18"/>
                <w:szCs w:val="18"/>
                <w:lang w:val="el-GR"/>
              </w:rPr>
              <w:t>4</w:t>
            </w:r>
            <w:r w:rsidRPr="00840707">
              <w:rPr>
                <w:sz w:val="18"/>
                <w:szCs w:val="18"/>
                <w:vertAlign w:val="superscript"/>
                <w:lang w:val="el-GR"/>
              </w:rPr>
              <w:t>ο</w:t>
            </w:r>
            <w:r w:rsidRPr="00840707">
              <w:rPr>
                <w:sz w:val="18"/>
                <w:szCs w:val="18"/>
                <w:lang w:val="el-GR"/>
              </w:rPr>
              <w:t xml:space="preserve"> έτος</w:t>
            </w:r>
          </w:p>
        </w:tc>
      </w:tr>
      <w:tr w:rsidR="00CA79B5" w:rsidRPr="007A1CAF" w14:paraId="411F78C2" w14:textId="77777777" w:rsidTr="00E47D79">
        <w:trPr>
          <w:trHeight w:val="340"/>
        </w:trPr>
        <w:tc>
          <w:tcPr>
            <w:tcW w:w="203" w:type="pct"/>
            <w:vAlign w:val="center"/>
          </w:tcPr>
          <w:p w14:paraId="6E5B2F19" w14:textId="77777777" w:rsidR="00CA79B5" w:rsidRPr="00840707" w:rsidRDefault="00CA79B5" w:rsidP="00CA79B5">
            <w:pPr>
              <w:spacing w:before="100" w:beforeAutospacing="1" w:after="100" w:afterAutospacing="1"/>
              <w:rPr>
                <w:sz w:val="18"/>
                <w:szCs w:val="18"/>
                <w:lang w:val="el-GR"/>
              </w:rPr>
            </w:pPr>
          </w:p>
        </w:tc>
        <w:tc>
          <w:tcPr>
            <w:tcW w:w="762" w:type="pct"/>
          </w:tcPr>
          <w:p w14:paraId="3B2AB73C" w14:textId="77777777" w:rsidR="00CA79B5" w:rsidRPr="00342387" w:rsidRDefault="00CA79B5" w:rsidP="00CA79B5">
            <w:pPr>
              <w:spacing w:before="100" w:beforeAutospacing="1" w:after="100" w:afterAutospacing="1"/>
              <w:rPr>
                <w:sz w:val="16"/>
                <w:szCs w:val="16"/>
                <w:lang w:val="el-GR"/>
              </w:rPr>
            </w:pPr>
          </w:p>
        </w:tc>
        <w:tc>
          <w:tcPr>
            <w:tcW w:w="299" w:type="pct"/>
            <w:vAlign w:val="center"/>
          </w:tcPr>
          <w:p w14:paraId="70C45B06" w14:textId="77777777" w:rsidR="00CA79B5" w:rsidRPr="00342387" w:rsidRDefault="00CA79B5" w:rsidP="00CA79B5">
            <w:pPr>
              <w:spacing w:before="100" w:beforeAutospacing="1" w:after="100" w:afterAutospacing="1"/>
              <w:rPr>
                <w:sz w:val="16"/>
                <w:szCs w:val="16"/>
                <w:lang w:val="el-GR"/>
              </w:rPr>
            </w:pPr>
          </w:p>
        </w:tc>
        <w:tc>
          <w:tcPr>
            <w:tcW w:w="377" w:type="pct"/>
            <w:vAlign w:val="center"/>
          </w:tcPr>
          <w:p w14:paraId="37E4FA67" w14:textId="77777777" w:rsidR="00CA79B5" w:rsidRPr="00342387" w:rsidRDefault="00CA79B5" w:rsidP="00CA79B5">
            <w:pPr>
              <w:spacing w:before="100" w:beforeAutospacing="1" w:after="100" w:afterAutospacing="1"/>
              <w:rPr>
                <w:sz w:val="16"/>
                <w:szCs w:val="16"/>
                <w:lang w:val="el-GR"/>
              </w:rPr>
            </w:pPr>
          </w:p>
        </w:tc>
        <w:tc>
          <w:tcPr>
            <w:tcW w:w="384" w:type="pct"/>
            <w:vAlign w:val="center"/>
          </w:tcPr>
          <w:p w14:paraId="666719C2" w14:textId="77777777" w:rsidR="00CA79B5" w:rsidRPr="00342387" w:rsidRDefault="00CA79B5" w:rsidP="00CA79B5">
            <w:pPr>
              <w:spacing w:before="100" w:beforeAutospacing="1" w:after="100" w:afterAutospacing="1"/>
              <w:rPr>
                <w:sz w:val="16"/>
                <w:szCs w:val="16"/>
                <w:lang w:val="el-GR"/>
              </w:rPr>
            </w:pPr>
          </w:p>
        </w:tc>
        <w:tc>
          <w:tcPr>
            <w:tcW w:w="331" w:type="pct"/>
            <w:vAlign w:val="center"/>
          </w:tcPr>
          <w:p w14:paraId="1C54073D" w14:textId="77777777" w:rsidR="00CA79B5" w:rsidRPr="00342387" w:rsidRDefault="00CA79B5" w:rsidP="00CA79B5">
            <w:pPr>
              <w:spacing w:before="100" w:beforeAutospacing="1" w:after="100" w:afterAutospacing="1"/>
              <w:rPr>
                <w:sz w:val="16"/>
                <w:szCs w:val="16"/>
                <w:lang w:val="el-GR"/>
              </w:rPr>
            </w:pPr>
          </w:p>
        </w:tc>
        <w:tc>
          <w:tcPr>
            <w:tcW w:w="330" w:type="pct"/>
            <w:vAlign w:val="center"/>
          </w:tcPr>
          <w:p w14:paraId="5EA667E1" w14:textId="77777777" w:rsidR="00CA79B5" w:rsidRPr="00342387" w:rsidRDefault="00CA79B5" w:rsidP="00CA79B5">
            <w:pPr>
              <w:spacing w:before="100" w:beforeAutospacing="1" w:after="100" w:afterAutospacing="1"/>
              <w:rPr>
                <w:sz w:val="16"/>
                <w:szCs w:val="16"/>
                <w:lang w:val="el-GR"/>
              </w:rPr>
            </w:pPr>
          </w:p>
        </w:tc>
        <w:tc>
          <w:tcPr>
            <w:tcW w:w="457" w:type="pct"/>
            <w:vAlign w:val="center"/>
          </w:tcPr>
          <w:p w14:paraId="30EC0FD6"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6B284A33"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03B36EFB" w14:textId="77777777" w:rsidR="00CA79B5" w:rsidRPr="00342387" w:rsidRDefault="00CA79B5" w:rsidP="00CA79B5">
            <w:pPr>
              <w:spacing w:before="100" w:beforeAutospacing="1" w:after="100" w:afterAutospacing="1"/>
              <w:rPr>
                <w:sz w:val="16"/>
                <w:szCs w:val="16"/>
                <w:lang w:val="el-GR"/>
              </w:rPr>
            </w:pPr>
          </w:p>
        </w:tc>
        <w:tc>
          <w:tcPr>
            <w:tcW w:w="477" w:type="pct"/>
            <w:vAlign w:val="center"/>
          </w:tcPr>
          <w:p w14:paraId="15B54EC1" w14:textId="77777777" w:rsidR="00CA79B5" w:rsidRPr="00342387" w:rsidRDefault="00CA79B5" w:rsidP="00CA79B5">
            <w:pPr>
              <w:spacing w:before="100" w:beforeAutospacing="1" w:after="100" w:afterAutospacing="1"/>
              <w:rPr>
                <w:sz w:val="16"/>
                <w:szCs w:val="16"/>
                <w:lang w:val="el-GR"/>
              </w:rPr>
            </w:pPr>
          </w:p>
        </w:tc>
        <w:tc>
          <w:tcPr>
            <w:tcW w:w="475" w:type="pct"/>
          </w:tcPr>
          <w:p w14:paraId="679B0519" w14:textId="77777777" w:rsidR="00CA79B5" w:rsidRPr="00342387" w:rsidRDefault="00CA79B5" w:rsidP="00CA79B5">
            <w:pPr>
              <w:spacing w:before="100" w:beforeAutospacing="1" w:after="100" w:afterAutospacing="1"/>
              <w:rPr>
                <w:sz w:val="16"/>
                <w:szCs w:val="16"/>
                <w:lang w:val="el-GR"/>
              </w:rPr>
            </w:pPr>
          </w:p>
        </w:tc>
      </w:tr>
      <w:tr w:rsidR="00CA79B5" w:rsidRPr="00EF39A4" w14:paraId="774DAE6F" w14:textId="77777777" w:rsidTr="00E47D79">
        <w:trPr>
          <w:trHeight w:val="340"/>
        </w:trPr>
        <w:tc>
          <w:tcPr>
            <w:tcW w:w="203" w:type="pct"/>
            <w:vAlign w:val="center"/>
          </w:tcPr>
          <w:p w14:paraId="6F687ACC" w14:textId="77777777" w:rsidR="00CA79B5" w:rsidRPr="00840707" w:rsidRDefault="00CA79B5" w:rsidP="00CA79B5">
            <w:pPr>
              <w:spacing w:before="100" w:beforeAutospacing="1" w:after="100" w:afterAutospacing="1"/>
              <w:rPr>
                <w:sz w:val="18"/>
                <w:szCs w:val="18"/>
                <w:lang w:val="el-GR"/>
              </w:rPr>
            </w:pPr>
          </w:p>
        </w:tc>
        <w:tc>
          <w:tcPr>
            <w:tcW w:w="762" w:type="pct"/>
          </w:tcPr>
          <w:p w14:paraId="163BD986" w14:textId="77777777" w:rsidR="00CA79B5" w:rsidRPr="00342387" w:rsidRDefault="00CA79B5" w:rsidP="00CA79B5">
            <w:pPr>
              <w:spacing w:before="100" w:beforeAutospacing="1" w:after="100" w:afterAutospacing="1"/>
              <w:rPr>
                <w:sz w:val="16"/>
                <w:szCs w:val="16"/>
                <w:lang w:val="en-US"/>
              </w:rPr>
            </w:pPr>
          </w:p>
        </w:tc>
        <w:tc>
          <w:tcPr>
            <w:tcW w:w="299" w:type="pct"/>
            <w:vAlign w:val="center"/>
          </w:tcPr>
          <w:p w14:paraId="1114B56F" w14:textId="77777777" w:rsidR="00CA79B5" w:rsidRPr="00342387" w:rsidRDefault="00CA79B5" w:rsidP="00CA79B5">
            <w:pPr>
              <w:spacing w:before="100" w:beforeAutospacing="1" w:after="100" w:afterAutospacing="1"/>
              <w:rPr>
                <w:sz w:val="16"/>
                <w:szCs w:val="16"/>
                <w:lang w:val="en-US"/>
              </w:rPr>
            </w:pPr>
          </w:p>
        </w:tc>
        <w:tc>
          <w:tcPr>
            <w:tcW w:w="377" w:type="pct"/>
            <w:vAlign w:val="center"/>
          </w:tcPr>
          <w:p w14:paraId="62812F4D" w14:textId="77777777" w:rsidR="00CA79B5" w:rsidRPr="00342387" w:rsidRDefault="00CA79B5" w:rsidP="00CA79B5">
            <w:pPr>
              <w:spacing w:before="100" w:beforeAutospacing="1" w:after="100" w:afterAutospacing="1"/>
              <w:rPr>
                <w:sz w:val="16"/>
                <w:szCs w:val="16"/>
                <w:lang w:val="en-US"/>
              </w:rPr>
            </w:pPr>
          </w:p>
        </w:tc>
        <w:tc>
          <w:tcPr>
            <w:tcW w:w="384" w:type="pct"/>
            <w:vAlign w:val="center"/>
          </w:tcPr>
          <w:p w14:paraId="11007DDC" w14:textId="77777777" w:rsidR="00CA79B5" w:rsidRPr="00342387" w:rsidRDefault="00CA79B5" w:rsidP="00CA79B5">
            <w:pPr>
              <w:spacing w:before="100" w:beforeAutospacing="1" w:after="100" w:afterAutospacing="1"/>
              <w:rPr>
                <w:sz w:val="16"/>
                <w:szCs w:val="16"/>
                <w:lang w:val="en-US"/>
              </w:rPr>
            </w:pPr>
          </w:p>
        </w:tc>
        <w:tc>
          <w:tcPr>
            <w:tcW w:w="331" w:type="pct"/>
            <w:vAlign w:val="center"/>
          </w:tcPr>
          <w:p w14:paraId="5AE90F14" w14:textId="77777777" w:rsidR="00CA79B5" w:rsidRPr="00342387" w:rsidRDefault="00CA79B5" w:rsidP="00CA79B5">
            <w:pPr>
              <w:spacing w:before="100" w:beforeAutospacing="1" w:after="100" w:afterAutospacing="1"/>
              <w:rPr>
                <w:sz w:val="16"/>
                <w:szCs w:val="16"/>
                <w:lang w:val="en-US"/>
              </w:rPr>
            </w:pPr>
          </w:p>
        </w:tc>
        <w:tc>
          <w:tcPr>
            <w:tcW w:w="330" w:type="pct"/>
            <w:vAlign w:val="center"/>
          </w:tcPr>
          <w:p w14:paraId="39F447E9" w14:textId="77777777" w:rsidR="00CA79B5" w:rsidRPr="00342387" w:rsidRDefault="00CA79B5" w:rsidP="00CA79B5">
            <w:pPr>
              <w:spacing w:before="100" w:beforeAutospacing="1" w:after="100" w:afterAutospacing="1"/>
              <w:rPr>
                <w:sz w:val="16"/>
                <w:szCs w:val="16"/>
                <w:lang w:val="en-US"/>
              </w:rPr>
            </w:pPr>
          </w:p>
        </w:tc>
        <w:tc>
          <w:tcPr>
            <w:tcW w:w="457" w:type="pct"/>
            <w:vAlign w:val="center"/>
          </w:tcPr>
          <w:p w14:paraId="6B7780B8" w14:textId="77777777" w:rsidR="00CA79B5" w:rsidRPr="00342387" w:rsidRDefault="00CA79B5" w:rsidP="00CA79B5">
            <w:pPr>
              <w:spacing w:before="100" w:beforeAutospacing="1" w:after="100" w:afterAutospacing="1"/>
              <w:rPr>
                <w:sz w:val="16"/>
                <w:szCs w:val="16"/>
                <w:lang w:val="en-US"/>
              </w:rPr>
            </w:pPr>
          </w:p>
        </w:tc>
        <w:tc>
          <w:tcPr>
            <w:tcW w:w="452" w:type="pct"/>
            <w:vAlign w:val="center"/>
          </w:tcPr>
          <w:p w14:paraId="62921332" w14:textId="77777777" w:rsidR="00CA79B5" w:rsidRPr="00342387" w:rsidRDefault="00CA79B5" w:rsidP="00CA79B5">
            <w:pPr>
              <w:spacing w:before="100" w:beforeAutospacing="1" w:after="100" w:afterAutospacing="1"/>
              <w:rPr>
                <w:sz w:val="16"/>
                <w:szCs w:val="16"/>
                <w:lang w:val="en-US"/>
              </w:rPr>
            </w:pPr>
          </w:p>
        </w:tc>
        <w:tc>
          <w:tcPr>
            <w:tcW w:w="452" w:type="pct"/>
            <w:vAlign w:val="center"/>
          </w:tcPr>
          <w:p w14:paraId="18F744DA" w14:textId="77777777" w:rsidR="00CA79B5" w:rsidRPr="00342387" w:rsidRDefault="00CA79B5" w:rsidP="00CA79B5">
            <w:pPr>
              <w:spacing w:before="100" w:beforeAutospacing="1" w:after="100" w:afterAutospacing="1"/>
              <w:rPr>
                <w:sz w:val="16"/>
                <w:szCs w:val="16"/>
                <w:lang w:val="en-US"/>
              </w:rPr>
            </w:pPr>
          </w:p>
        </w:tc>
        <w:tc>
          <w:tcPr>
            <w:tcW w:w="477" w:type="pct"/>
            <w:vAlign w:val="center"/>
          </w:tcPr>
          <w:p w14:paraId="611910F2" w14:textId="77777777" w:rsidR="00CA79B5" w:rsidRPr="00342387" w:rsidRDefault="00CA79B5" w:rsidP="00CA79B5">
            <w:pPr>
              <w:spacing w:before="100" w:beforeAutospacing="1" w:after="100" w:afterAutospacing="1"/>
              <w:rPr>
                <w:sz w:val="16"/>
                <w:szCs w:val="16"/>
                <w:lang w:val="en-US"/>
              </w:rPr>
            </w:pPr>
          </w:p>
        </w:tc>
        <w:tc>
          <w:tcPr>
            <w:tcW w:w="475" w:type="pct"/>
          </w:tcPr>
          <w:p w14:paraId="19AC0522" w14:textId="77777777" w:rsidR="00CA79B5" w:rsidRPr="00342387" w:rsidRDefault="00CA79B5" w:rsidP="00CA79B5">
            <w:pPr>
              <w:spacing w:before="100" w:beforeAutospacing="1" w:after="100" w:afterAutospacing="1"/>
              <w:rPr>
                <w:sz w:val="16"/>
                <w:szCs w:val="16"/>
                <w:lang w:val="en-US"/>
              </w:rPr>
            </w:pPr>
          </w:p>
        </w:tc>
      </w:tr>
      <w:tr w:rsidR="00CA79B5" w:rsidRPr="007A1CAF" w14:paraId="1FD12B3D" w14:textId="77777777" w:rsidTr="00E47D79">
        <w:trPr>
          <w:trHeight w:val="340"/>
        </w:trPr>
        <w:tc>
          <w:tcPr>
            <w:tcW w:w="203" w:type="pct"/>
            <w:tcBorders>
              <w:bottom w:val="single" w:sz="4" w:space="0" w:color="auto"/>
            </w:tcBorders>
            <w:vAlign w:val="center"/>
          </w:tcPr>
          <w:p w14:paraId="7A29C44B" w14:textId="77777777" w:rsidR="00CA79B5" w:rsidRPr="00523D09" w:rsidRDefault="00CA79B5" w:rsidP="00CA79B5">
            <w:pPr>
              <w:spacing w:before="100" w:beforeAutospacing="1" w:after="100" w:afterAutospacing="1"/>
              <w:rPr>
                <w:sz w:val="18"/>
                <w:szCs w:val="18"/>
                <w:lang w:val="en-US"/>
              </w:rPr>
            </w:pPr>
          </w:p>
        </w:tc>
        <w:tc>
          <w:tcPr>
            <w:tcW w:w="762" w:type="pct"/>
            <w:tcBorders>
              <w:bottom w:val="single" w:sz="4" w:space="0" w:color="auto"/>
            </w:tcBorders>
          </w:tcPr>
          <w:p w14:paraId="2F5C67B6" w14:textId="77777777" w:rsidR="00CA79B5" w:rsidRPr="00342387" w:rsidRDefault="00CA79B5" w:rsidP="00CA79B5">
            <w:pPr>
              <w:spacing w:before="100" w:beforeAutospacing="1" w:after="100" w:afterAutospacing="1"/>
              <w:rPr>
                <w:sz w:val="16"/>
                <w:szCs w:val="16"/>
                <w:lang w:val="el-GR"/>
              </w:rPr>
            </w:pPr>
          </w:p>
        </w:tc>
        <w:tc>
          <w:tcPr>
            <w:tcW w:w="299" w:type="pct"/>
            <w:tcBorders>
              <w:bottom w:val="single" w:sz="4" w:space="0" w:color="auto"/>
            </w:tcBorders>
            <w:vAlign w:val="center"/>
          </w:tcPr>
          <w:p w14:paraId="07036B57" w14:textId="77777777" w:rsidR="00CA79B5" w:rsidRPr="00342387" w:rsidRDefault="00CA79B5" w:rsidP="00CA79B5">
            <w:pPr>
              <w:spacing w:before="100" w:beforeAutospacing="1" w:after="100" w:afterAutospacing="1"/>
              <w:rPr>
                <w:sz w:val="16"/>
                <w:szCs w:val="16"/>
                <w:lang w:val="el-GR"/>
              </w:rPr>
            </w:pPr>
          </w:p>
        </w:tc>
        <w:tc>
          <w:tcPr>
            <w:tcW w:w="377" w:type="pct"/>
            <w:tcBorders>
              <w:bottom w:val="single" w:sz="4" w:space="0" w:color="auto"/>
            </w:tcBorders>
            <w:vAlign w:val="center"/>
          </w:tcPr>
          <w:p w14:paraId="2939A141" w14:textId="77777777" w:rsidR="00CA79B5" w:rsidRPr="00342387" w:rsidRDefault="00CA79B5" w:rsidP="00CA79B5">
            <w:pPr>
              <w:spacing w:before="100" w:beforeAutospacing="1" w:after="100" w:afterAutospacing="1"/>
              <w:rPr>
                <w:sz w:val="16"/>
                <w:szCs w:val="16"/>
                <w:lang w:val="el-GR"/>
              </w:rPr>
            </w:pPr>
          </w:p>
        </w:tc>
        <w:tc>
          <w:tcPr>
            <w:tcW w:w="384" w:type="pct"/>
            <w:tcBorders>
              <w:bottom w:val="single" w:sz="4" w:space="0" w:color="auto"/>
            </w:tcBorders>
            <w:vAlign w:val="center"/>
          </w:tcPr>
          <w:p w14:paraId="22EBFA61" w14:textId="77777777" w:rsidR="00CA79B5" w:rsidRPr="00342387" w:rsidRDefault="00CA79B5" w:rsidP="00CA79B5">
            <w:pPr>
              <w:spacing w:before="100" w:beforeAutospacing="1" w:after="100" w:afterAutospacing="1"/>
              <w:rPr>
                <w:sz w:val="16"/>
                <w:szCs w:val="16"/>
                <w:lang w:val="el-GR"/>
              </w:rPr>
            </w:pPr>
          </w:p>
        </w:tc>
        <w:tc>
          <w:tcPr>
            <w:tcW w:w="331" w:type="pct"/>
            <w:vAlign w:val="center"/>
          </w:tcPr>
          <w:p w14:paraId="51F124D1" w14:textId="77777777" w:rsidR="00CA79B5" w:rsidRPr="00342387" w:rsidRDefault="00CA79B5" w:rsidP="00CA79B5">
            <w:pPr>
              <w:spacing w:before="100" w:beforeAutospacing="1" w:after="100" w:afterAutospacing="1"/>
              <w:rPr>
                <w:sz w:val="16"/>
                <w:szCs w:val="16"/>
                <w:lang w:val="el-GR"/>
              </w:rPr>
            </w:pPr>
          </w:p>
        </w:tc>
        <w:tc>
          <w:tcPr>
            <w:tcW w:w="330" w:type="pct"/>
            <w:vAlign w:val="center"/>
          </w:tcPr>
          <w:p w14:paraId="2B1E4E01" w14:textId="77777777" w:rsidR="00CA79B5" w:rsidRPr="00342387" w:rsidRDefault="00CA79B5" w:rsidP="00CA79B5">
            <w:pPr>
              <w:spacing w:before="100" w:beforeAutospacing="1" w:after="100" w:afterAutospacing="1"/>
              <w:rPr>
                <w:sz w:val="16"/>
                <w:szCs w:val="16"/>
                <w:lang w:val="el-GR"/>
              </w:rPr>
            </w:pPr>
          </w:p>
        </w:tc>
        <w:tc>
          <w:tcPr>
            <w:tcW w:w="457" w:type="pct"/>
            <w:vAlign w:val="center"/>
          </w:tcPr>
          <w:p w14:paraId="44A33B4E"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4526E8FE"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00C520F5" w14:textId="77777777" w:rsidR="00CA79B5" w:rsidRPr="00342387" w:rsidRDefault="00CA79B5" w:rsidP="00CA79B5">
            <w:pPr>
              <w:spacing w:before="100" w:beforeAutospacing="1" w:after="100" w:afterAutospacing="1"/>
              <w:rPr>
                <w:sz w:val="16"/>
                <w:szCs w:val="16"/>
                <w:lang w:val="el-GR"/>
              </w:rPr>
            </w:pPr>
          </w:p>
        </w:tc>
        <w:tc>
          <w:tcPr>
            <w:tcW w:w="477" w:type="pct"/>
            <w:vAlign w:val="center"/>
          </w:tcPr>
          <w:p w14:paraId="258E11D3" w14:textId="77777777" w:rsidR="00CA79B5" w:rsidRPr="00342387" w:rsidRDefault="00CA79B5" w:rsidP="00CA79B5">
            <w:pPr>
              <w:spacing w:before="100" w:beforeAutospacing="1" w:after="100" w:afterAutospacing="1"/>
              <w:rPr>
                <w:sz w:val="16"/>
                <w:szCs w:val="16"/>
                <w:lang w:val="el-GR"/>
              </w:rPr>
            </w:pPr>
          </w:p>
        </w:tc>
        <w:tc>
          <w:tcPr>
            <w:tcW w:w="475" w:type="pct"/>
          </w:tcPr>
          <w:p w14:paraId="564E95AE" w14:textId="77777777" w:rsidR="00CA79B5" w:rsidRPr="00342387" w:rsidRDefault="00CA79B5" w:rsidP="00CA79B5">
            <w:pPr>
              <w:spacing w:before="100" w:beforeAutospacing="1" w:after="100" w:afterAutospacing="1"/>
              <w:rPr>
                <w:sz w:val="16"/>
                <w:szCs w:val="16"/>
                <w:lang w:val="el-GR"/>
              </w:rPr>
            </w:pPr>
          </w:p>
        </w:tc>
      </w:tr>
      <w:tr w:rsidR="00CA79B5" w:rsidRPr="007A1CAF" w14:paraId="2EB6778D" w14:textId="77777777" w:rsidTr="00E47D79">
        <w:trPr>
          <w:trHeight w:val="340"/>
        </w:trPr>
        <w:tc>
          <w:tcPr>
            <w:tcW w:w="203" w:type="pct"/>
            <w:tcBorders>
              <w:bottom w:val="single" w:sz="4" w:space="0" w:color="auto"/>
            </w:tcBorders>
            <w:vAlign w:val="center"/>
          </w:tcPr>
          <w:p w14:paraId="3674780F" w14:textId="77777777" w:rsidR="00CA79B5" w:rsidRPr="00A1675B" w:rsidRDefault="00CA79B5" w:rsidP="00CA79B5">
            <w:pPr>
              <w:spacing w:before="100" w:beforeAutospacing="1" w:after="100" w:afterAutospacing="1"/>
              <w:rPr>
                <w:sz w:val="18"/>
                <w:szCs w:val="18"/>
                <w:lang w:val="el-GR"/>
              </w:rPr>
            </w:pPr>
          </w:p>
        </w:tc>
        <w:tc>
          <w:tcPr>
            <w:tcW w:w="762" w:type="pct"/>
            <w:tcBorders>
              <w:bottom w:val="single" w:sz="4" w:space="0" w:color="auto"/>
            </w:tcBorders>
          </w:tcPr>
          <w:p w14:paraId="2D2EBA6E" w14:textId="77777777" w:rsidR="00CA79B5" w:rsidRPr="00342387" w:rsidRDefault="00CA79B5" w:rsidP="00CA79B5">
            <w:pPr>
              <w:spacing w:before="100" w:beforeAutospacing="1" w:after="100" w:afterAutospacing="1"/>
              <w:rPr>
                <w:rFonts w:cstheme="minorHAnsi"/>
                <w:sz w:val="16"/>
                <w:szCs w:val="16"/>
                <w:lang w:val="el-GR"/>
              </w:rPr>
            </w:pPr>
          </w:p>
        </w:tc>
        <w:tc>
          <w:tcPr>
            <w:tcW w:w="299" w:type="pct"/>
            <w:tcBorders>
              <w:bottom w:val="single" w:sz="4" w:space="0" w:color="auto"/>
            </w:tcBorders>
            <w:vAlign w:val="center"/>
          </w:tcPr>
          <w:p w14:paraId="74B2E5C6" w14:textId="77777777" w:rsidR="00CA79B5" w:rsidRPr="00342387" w:rsidRDefault="00CA79B5" w:rsidP="00CA79B5">
            <w:pPr>
              <w:spacing w:before="100" w:beforeAutospacing="1" w:after="100" w:afterAutospacing="1"/>
              <w:rPr>
                <w:sz w:val="16"/>
                <w:szCs w:val="16"/>
                <w:lang w:val="el-GR"/>
              </w:rPr>
            </w:pPr>
          </w:p>
        </w:tc>
        <w:tc>
          <w:tcPr>
            <w:tcW w:w="377" w:type="pct"/>
            <w:tcBorders>
              <w:bottom w:val="single" w:sz="4" w:space="0" w:color="auto"/>
            </w:tcBorders>
            <w:vAlign w:val="center"/>
          </w:tcPr>
          <w:p w14:paraId="0E25D8A4" w14:textId="77777777" w:rsidR="00CA79B5" w:rsidRPr="00342387" w:rsidRDefault="00CA79B5" w:rsidP="00CA79B5">
            <w:pPr>
              <w:spacing w:before="100" w:beforeAutospacing="1" w:after="100" w:afterAutospacing="1"/>
              <w:rPr>
                <w:sz w:val="16"/>
                <w:szCs w:val="16"/>
                <w:lang w:val="el-GR"/>
              </w:rPr>
            </w:pPr>
          </w:p>
        </w:tc>
        <w:tc>
          <w:tcPr>
            <w:tcW w:w="384" w:type="pct"/>
            <w:tcBorders>
              <w:bottom w:val="single" w:sz="4" w:space="0" w:color="auto"/>
            </w:tcBorders>
            <w:vAlign w:val="center"/>
          </w:tcPr>
          <w:p w14:paraId="5CF4BADB" w14:textId="77777777" w:rsidR="00CA79B5" w:rsidRPr="00342387" w:rsidRDefault="00CA79B5" w:rsidP="00CA79B5">
            <w:pPr>
              <w:spacing w:before="100" w:beforeAutospacing="1" w:after="100" w:afterAutospacing="1"/>
              <w:rPr>
                <w:sz w:val="16"/>
                <w:szCs w:val="16"/>
                <w:lang w:val="el-GR"/>
              </w:rPr>
            </w:pPr>
          </w:p>
        </w:tc>
        <w:tc>
          <w:tcPr>
            <w:tcW w:w="331" w:type="pct"/>
            <w:vAlign w:val="center"/>
          </w:tcPr>
          <w:p w14:paraId="33B15500" w14:textId="77777777" w:rsidR="00CA79B5" w:rsidRPr="00342387" w:rsidRDefault="00CA79B5" w:rsidP="00CA79B5">
            <w:pPr>
              <w:spacing w:before="100" w:beforeAutospacing="1" w:after="100" w:afterAutospacing="1"/>
              <w:rPr>
                <w:sz w:val="16"/>
                <w:szCs w:val="16"/>
                <w:lang w:val="el-GR"/>
              </w:rPr>
            </w:pPr>
          </w:p>
        </w:tc>
        <w:tc>
          <w:tcPr>
            <w:tcW w:w="330" w:type="pct"/>
            <w:vAlign w:val="center"/>
          </w:tcPr>
          <w:p w14:paraId="3516BAFD" w14:textId="77777777" w:rsidR="00CA79B5" w:rsidRPr="00342387" w:rsidRDefault="00CA79B5" w:rsidP="00CA79B5">
            <w:pPr>
              <w:spacing w:before="100" w:beforeAutospacing="1" w:after="100" w:afterAutospacing="1"/>
              <w:rPr>
                <w:sz w:val="16"/>
                <w:szCs w:val="16"/>
                <w:lang w:val="el-GR"/>
              </w:rPr>
            </w:pPr>
          </w:p>
        </w:tc>
        <w:tc>
          <w:tcPr>
            <w:tcW w:w="457" w:type="pct"/>
            <w:vAlign w:val="center"/>
          </w:tcPr>
          <w:p w14:paraId="44105B85"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4293CE77"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3B647A35" w14:textId="77777777" w:rsidR="00CA79B5" w:rsidRPr="00342387" w:rsidRDefault="00CA79B5" w:rsidP="00CA79B5">
            <w:pPr>
              <w:spacing w:before="100" w:beforeAutospacing="1" w:after="100" w:afterAutospacing="1"/>
              <w:rPr>
                <w:sz w:val="16"/>
                <w:szCs w:val="16"/>
                <w:lang w:val="el-GR"/>
              </w:rPr>
            </w:pPr>
          </w:p>
        </w:tc>
        <w:tc>
          <w:tcPr>
            <w:tcW w:w="477" w:type="pct"/>
            <w:vAlign w:val="center"/>
          </w:tcPr>
          <w:p w14:paraId="18B107F7" w14:textId="77777777" w:rsidR="00CA79B5" w:rsidRPr="00342387" w:rsidRDefault="00CA79B5" w:rsidP="00CA79B5">
            <w:pPr>
              <w:spacing w:before="100" w:beforeAutospacing="1" w:after="100" w:afterAutospacing="1"/>
              <w:rPr>
                <w:sz w:val="16"/>
                <w:szCs w:val="16"/>
                <w:lang w:val="el-GR"/>
              </w:rPr>
            </w:pPr>
          </w:p>
        </w:tc>
        <w:tc>
          <w:tcPr>
            <w:tcW w:w="475" w:type="pct"/>
          </w:tcPr>
          <w:p w14:paraId="5A8B57DC" w14:textId="77777777" w:rsidR="00CA79B5" w:rsidRPr="00342387" w:rsidRDefault="00CA79B5" w:rsidP="00CA79B5">
            <w:pPr>
              <w:spacing w:before="100" w:beforeAutospacing="1" w:after="100" w:afterAutospacing="1"/>
              <w:rPr>
                <w:sz w:val="16"/>
                <w:szCs w:val="16"/>
                <w:lang w:val="el-GR"/>
              </w:rPr>
            </w:pPr>
          </w:p>
        </w:tc>
      </w:tr>
      <w:tr w:rsidR="00CA79B5" w:rsidRPr="007A1CAF" w14:paraId="70F26017" w14:textId="77777777" w:rsidTr="00E47D79">
        <w:trPr>
          <w:trHeight w:val="340"/>
        </w:trPr>
        <w:tc>
          <w:tcPr>
            <w:tcW w:w="203" w:type="pct"/>
            <w:tcBorders>
              <w:bottom w:val="single" w:sz="4" w:space="0" w:color="auto"/>
            </w:tcBorders>
            <w:vAlign w:val="center"/>
          </w:tcPr>
          <w:p w14:paraId="291533E4" w14:textId="77777777" w:rsidR="00CA79B5" w:rsidRPr="00523D09" w:rsidRDefault="00CA79B5" w:rsidP="00CA79B5">
            <w:pPr>
              <w:spacing w:before="100" w:beforeAutospacing="1" w:after="100" w:afterAutospacing="1"/>
              <w:rPr>
                <w:sz w:val="18"/>
                <w:szCs w:val="18"/>
                <w:lang w:val="el-GR"/>
              </w:rPr>
            </w:pPr>
          </w:p>
        </w:tc>
        <w:tc>
          <w:tcPr>
            <w:tcW w:w="762" w:type="pct"/>
            <w:tcBorders>
              <w:bottom w:val="single" w:sz="4" w:space="0" w:color="auto"/>
            </w:tcBorders>
          </w:tcPr>
          <w:p w14:paraId="2D74793C" w14:textId="77777777" w:rsidR="00CA79B5" w:rsidRPr="00342387" w:rsidRDefault="00CA79B5" w:rsidP="00CA79B5">
            <w:pPr>
              <w:spacing w:before="100" w:beforeAutospacing="1" w:after="100" w:afterAutospacing="1"/>
              <w:rPr>
                <w:rFonts w:cstheme="minorHAnsi"/>
                <w:sz w:val="16"/>
                <w:szCs w:val="16"/>
                <w:lang w:val="el-GR"/>
              </w:rPr>
            </w:pPr>
          </w:p>
        </w:tc>
        <w:tc>
          <w:tcPr>
            <w:tcW w:w="299" w:type="pct"/>
            <w:tcBorders>
              <w:bottom w:val="single" w:sz="4" w:space="0" w:color="auto"/>
            </w:tcBorders>
            <w:vAlign w:val="center"/>
          </w:tcPr>
          <w:p w14:paraId="685BD09B" w14:textId="77777777" w:rsidR="00CA79B5" w:rsidRPr="00342387" w:rsidRDefault="00CA79B5" w:rsidP="00CA79B5">
            <w:pPr>
              <w:spacing w:before="100" w:beforeAutospacing="1" w:after="100" w:afterAutospacing="1"/>
              <w:rPr>
                <w:sz w:val="16"/>
                <w:szCs w:val="16"/>
                <w:lang w:val="el-GR"/>
              </w:rPr>
            </w:pPr>
          </w:p>
        </w:tc>
        <w:tc>
          <w:tcPr>
            <w:tcW w:w="377" w:type="pct"/>
            <w:tcBorders>
              <w:bottom w:val="single" w:sz="4" w:space="0" w:color="auto"/>
            </w:tcBorders>
            <w:vAlign w:val="center"/>
          </w:tcPr>
          <w:p w14:paraId="255EB409" w14:textId="77777777" w:rsidR="00CA79B5" w:rsidRPr="00342387" w:rsidRDefault="00CA79B5" w:rsidP="00CA79B5">
            <w:pPr>
              <w:spacing w:before="100" w:beforeAutospacing="1" w:after="100" w:afterAutospacing="1"/>
              <w:rPr>
                <w:sz w:val="16"/>
                <w:szCs w:val="16"/>
                <w:lang w:val="el-GR"/>
              </w:rPr>
            </w:pPr>
          </w:p>
        </w:tc>
        <w:tc>
          <w:tcPr>
            <w:tcW w:w="384" w:type="pct"/>
            <w:tcBorders>
              <w:bottom w:val="single" w:sz="4" w:space="0" w:color="auto"/>
            </w:tcBorders>
            <w:vAlign w:val="center"/>
          </w:tcPr>
          <w:p w14:paraId="3D2D7C0F" w14:textId="77777777" w:rsidR="00CA79B5" w:rsidRPr="00342387" w:rsidRDefault="00CA79B5" w:rsidP="00CA79B5">
            <w:pPr>
              <w:spacing w:before="100" w:beforeAutospacing="1" w:after="100" w:afterAutospacing="1"/>
              <w:rPr>
                <w:sz w:val="16"/>
                <w:szCs w:val="16"/>
                <w:lang w:val="el-GR"/>
              </w:rPr>
            </w:pPr>
          </w:p>
        </w:tc>
        <w:tc>
          <w:tcPr>
            <w:tcW w:w="331" w:type="pct"/>
            <w:vAlign w:val="center"/>
          </w:tcPr>
          <w:p w14:paraId="14FD2D89" w14:textId="77777777" w:rsidR="00CA79B5" w:rsidRPr="00342387" w:rsidRDefault="00CA79B5" w:rsidP="00CA79B5">
            <w:pPr>
              <w:spacing w:before="100" w:beforeAutospacing="1" w:after="100" w:afterAutospacing="1"/>
              <w:rPr>
                <w:sz w:val="16"/>
                <w:szCs w:val="16"/>
                <w:lang w:val="el-GR"/>
              </w:rPr>
            </w:pPr>
          </w:p>
        </w:tc>
        <w:tc>
          <w:tcPr>
            <w:tcW w:w="330" w:type="pct"/>
            <w:vAlign w:val="center"/>
          </w:tcPr>
          <w:p w14:paraId="4FC88B54" w14:textId="77777777" w:rsidR="00CA79B5" w:rsidRPr="00342387" w:rsidRDefault="00CA79B5" w:rsidP="00CA79B5">
            <w:pPr>
              <w:spacing w:before="100" w:beforeAutospacing="1" w:after="100" w:afterAutospacing="1"/>
              <w:rPr>
                <w:sz w:val="16"/>
                <w:szCs w:val="16"/>
                <w:lang w:val="el-GR"/>
              </w:rPr>
            </w:pPr>
          </w:p>
        </w:tc>
        <w:tc>
          <w:tcPr>
            <w:tcW w:w="457" w:type="pct"/>
            <w:vAlign w:val="center"/>
          </w:tcPr>
          <w:p w14:paraId="5B95F5F2"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23093C5A"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345D10B4" w14:textId="77777777" w:rsidR="00CA79B5" w:rsidRPr="00342387" w:rsidRDefault="00CA79B5" w:rsidP="00CA79B5">
            <w:pPr>
              <w:spacing w:before="100" w:beforeAutospacing="1" w:after="100" w:afterAutospacing="1"/>
              <w:rPr>
                <w:sz w:val="16"/>
                <w:szCs w:val="16"/>
                <w:lang w:val="el-GR"/>
              </w:rPr>
            </w:pPr>
          </w:p>
        </w:tc>
        <w:tc>
          <w:tcPr>
            <w:tcW w:w="477" w:type="pct"/>
            <w:vAlign w:val="center"/>
          </w:tcPr>
          <w:p w14:paraId="71569238" w14:textId="77777777" w:rsidR="00CA79B5" w:rsidRPr="00342387" w:rsidRDefault="00CA79B5" w:rsidP="00CA79B5">
            <w:pPr>
              <w:spacing w:before="100" w:beforeAutospacing="1" w:after="100" w:afterAutospacing="1"/>
              <w:rPr>
                <w:sz w:val="16"/>
                <w:szCs w:val="16"/>
                <w:lang w:val="el-GR"/>
              </w:rPr>
            </w:pPr>
          </w:p>
        </w:tc>
        <w:tc>
          <w:tcPr>
            <w:tcW w:w="475" w:type="pct"/>
          </w:tcPr>
          <w:p w14:paraId="21345D77" w14:textId="77777777" w:rsidR="00CA79B5" w:rsidRPr="00342387" w:rsidRDefault="00CA79B5" w:rsidP="00CA79B5">
            <w:pPr>
              <w:spacing w:before="100" w:beforeAutospacing="1" w:after="100" w:afterAutospacing="1"/>
              <w:rPr>
                <w:sz w:val="16"/>
                <w:szCs w:val="16"/>
                <w:lang w:val="el-GR"/>
              </w:rPr>
            </w:pPr>
          </w:p>
        </w:tc>
      </w:tr>
      <w:tr w:rsidR="00CA79B5" w:rsidRPr="007A1CAF" w14:paraId="257E742B" w14:textId="77777777" w:rsidTr="00E47D79">
        <w:trPr>
          <w:trHeight w:val="340"/>
        </w:trPr>
        <w:tc>
          <w:tcPr>
            <w:tcW w:w="203" w:type="pct"/>
            <w:tcBorders>
              <w:bottom w:val="single" w:sz="4" w:space="0" w:color="auto"/>
            </w:tcBorders>
            <w:vAlign w:val="center"/>
          </w:tcPr>
          <w:p w14:paraId="1D5D4599" w14:textId="77777777" w:rsidR="00CA79B5" w:rsidRPr="00523D09" w:rsidRDefault="00CA79B5" w:rsidP="00CA79B5">
            <w:pPr>
              <w:spacing w:before="100" w:beforeAutospacing="1" w:after="100" w:afterAutospacing="1"/>
              <w:rPr>
                <w:sz w:val="18"/>
                <w:szCs w:val="18"/>
                <w:lang w:val="el-GR"/>
              </w:rPr>
            </w:pPr>
          </w:p>
        </w:tc>
        <w:tc>
          <w:tcPr>
            <w:tcW w:w="762" w:type="pct"/>
            <w:tcBorders>
              <w:bottom w:val="single" w:sz="4" w:space="0" w:color="auto"/>
            </w:tcBorders>
          </w:tcPr>
          <w:p w14:paraId="1E43C026" w14:textId="77777777" w:rsidR="00CA79B5" w:rsidRPr="00342387" w:rsidRDefault="00CA79B5" w:rsidP="00CA79B5">
            <w:pPr>
              <w:spacing w:before="100" w:beforeAutospacing="1" w:after="100" w:afterAutospacing="1"/>
              <w:rPr>
                <w:rFonts w:cstheme="minorHAnsi"/>
                <w:sz w:val="16"/>
                <w:szCs w:val="16"/>
                <w:lang w:val="el-GR"/>
              </w:rPr>
            </w:pPr>
          </w:p>
        </w:tc>
        <w:tc>
          <w:tcPr>
            <w:tcW w:w="299" w:type="pct"/>
            <w:tcBorders>
              <w:bottom w:val="single" w:sz="4" w:space="0" w:color="auto"/>
            </w:tcBorders>
            <w:vAlign w:val="center"/>
          </w:tcPr>
          <w:p w14:paraId="282F22CF" w14:textId="77777777" w:rsidR="00CA79B5" w:rsidRPr="00342387" w:rsidRDefault="00CA79B5" w:rsidP="00CA79B5">
            <w:pPr>
              <w:spacing w:before="100" w:beforeAutospacing="1" w:after="100" w:afterAutospacing="1"/>
              <w:rPr>
                <w:sz w:val="16"/>
                <w:szCs w:val="16"/>
                <w:lang w:val="el-GR"/>
              </w:rPr>
            </w:pPr>
          </w:p>
        </w:tc>
        <w:tc>
          <w:tcPr>
            <w:tcW w:w="377" w:type="pct"/>
            <w:tcBorders>
              <w:bottom w:val="single" w:sz="4" w:space="0" w:color="auto"/>
            </w:tcBorders>
            <w:vAlign w:val="center"/>
          </w:tcPr>
          <w:p w14:paraId="33573119" w14:textId="77777777" w:rsidR="00CA79B5" w:rsidRPr="00342387" w:rsidRDefault="00CA79B5" w:rsidP="00CA79B5">
            <w:pPr>
              <w:spacing w:before="100" w:beforeAutospacing="1" w:after="100" w:afterAutospacing="1"/>
              <w:rPr>
                <w:sz w:val="16"/>
                <w:szCs w:val="16"/>
                <w:lang w:val="el-GR"/>
              </w:rPr>
            </w:pPr>
          </w:p>
        </w:tc>
        <w:tc>
          <w:tcPr>
            <w:tcW w:w="384" w:type="pct"/>
            <w:tcBorders>
              <w:bottom w:val="single" w:sz="4" w:space="0" w:color="auto"/>
            </w:tcBorders>
            <w:vAlign w:val="center"/>
          </w:tcPr>
          <w:p w14:paraId="33035404" w14:textId="77777777" w:rsidR="00CA79B5" w:rsidRPr="00342387" w:rsidRDefault="00CA79B5" w:rsidP="00CA79B5">
            <w:pPr>
              <w:spacing w:before="100" w:beforeAutospacing="1" w:after="100" w:afterAutospacing="1"/>
              <w:rPr>
                <w:sz w:val="16"/>
                <w:szCs w:val="16"/>
                <w:lang w:val="el-GR"/>
              </w:rPr>
            </w:pPr>
          </w:p>
        </w:tc>
        <w:tc>
          <w:tcPr>
            <w:tcW w:w="331" w:type="pct"/>
            <w:vAlign w:val="center"/>
          </w:tcPr>
          <w:p w14:paraId="21BADF51" w14:textId="77777777" w:rsidR="00CA79B5" w:rsidRPr="00342387" w:rsidRDefault="00CA79B5" w:rsidP="00CA79B5">
            <w:pPr>
              <w:spacing w:before="100" w:beforeAutospacing="1" w:after="100" w:afterAutospacing="1"/>
              <w:rPr>
                <w:sz w:val="16"/>
                <w:szCs w:val="16"/>
                <w:lang w:val="el-GR"/>
              </w:rPr>
            </w:pPr>
          </w:p>
        </w:tc>
        <w:tc>
          <w:tcPr>
            <w:tcW w:w="330" w:type="pct"/>
            <w:vAlign w:val="center"/>
          </w:tcPr>
          <w:p w14:paraId="1915F34E" w14:textId="77777777" w:rsidR="00CA79B5" w:rsidRPr="00342387" w:rsidRDefault="00CA79B5" w:rsidP="00CA79B5">
            <w:pPr>
              <w:spacing w:before="100" w:beforeAutospacing="1" w:after="100" w:afterAutospacing="1"/>
              <w:rPr>
                <w:sz w:val="16"/>
                <w:szCs w:val="16"/>
                <w:lang w:val="el-GR"/>
              </w:rPr>
            </w:pPr>
          </w:p>
        </w:tc>
        <w:tc>
          <w:tcPr>
            <w:tcW w:w="457" w:type="pct"/>
            <w:vAlign w:val="center"/>
          </w:tcPr>
          <w:p w14:paraId="7A23B8BF"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4773672E" w14:textId="77777777" w:rsidR="00CA79B5" w:rsidRPr="00342387" w:rsidRDefault="00CA79B5" w:rsidP="00CA79B5">
            <w:pPr>
              <w:spacing w:before="100" w:beforeAutospacing="1" w:after="100" w:afterAutospacing="1"/>
              <w:rPr>
                <w:sz w:val="16"/>
                <w:szCs w:val="16"/>
                <w:lang w:val="el-GR"/>
              </w:rPr>
            </w:pPr>
          </w:p>
        </w:tc>
        <w:tc>
          <w:tcPr>
            <w:tcW w:w="452" w:type="pct"/>
            <w:vAlign w:val="center"/>
          </w:tcPr>
          <w:p w14:paraId="314A29DA" w14:textId="77777777" w:rsidR="00CA79B5" w:rsidRPr="00342387" w:rsidRDefault="00CA79B5" w:rsidP="00CA79B5">
            <w:pPr>
              <w:spacing w:before="100" w:beforeAutospacing="1" w:after="100" w:afterAutospacing="1"/>
              <w:rPr>
                <w:sz w:val="16"/>
                <w:szCs w:val="16"/>
                <w:lang w:val="el-GR"/>
              </w:rPr>
            </w:pPr>
          </w:p>
        </w:tc>
        <w:tc>
          <w:tcPr>
            <w:tcW w:w="477" w:type="pct"/>
            <w:vAlign w:val="center"/>
          </w:tcPr>
          <w:p w14:paraId="05345762" w14:textId="77777777" w:rsidR="00CA79B5" w:rsidRPr="00342387" w:rsidRDefault="00CA79B5" w:rsidP="00CA79B5">
            <w:pPr>
              <w:spacing w:before="100" w:beforeAutospacing="1" w:after="100" w:afterAutospacing="1"/>
              <w:rPr>
                <w:sz w:val="16"/>
                <w:szCs w:val="16"/>
                <w:lang w:val="el-GR"/>
              </w:rPr>
            </w:pPr>
          </w:p>
        </w:tc>
        <w:tc>
          <w:tcPr>
            <w:tcW w:w="475" w:type="pct"/>
          </w:tcPr>
          <w:p w14:paraId="4408ED25" w14:textId="77777777" w:rsidR="00CA79B5" w:rsidRPr="00342387" w:rsidRDefault="00CA79B5" w:rsidP="00CA79B5">
            <w:pPr>
              <w:spacing w:before="100" w:beforeAutospacing="1" w:after="100" w:afterAutospacing="1"/>
              <w:rPr>
                <w:sz w:val="16"/>
                <w:szCs w:val="16"/>
                <w:lang w:val="el-GR"/>
              </w:rPr>
            </w:pPr>
          </w:p>
        </w:tc>
      </w:tr>
      <w:tr w:rsidR="00CA79B5" w:rsidRPr="00523D09" w14:paraId="229BF64C" w14:textId="77777777" w:rsidTr="00E47D79">
        <w:trPr>
          <w:trHeight w:val="340"/>
        </w:trPr>
        <w:tc>
          <w:tcPr>
            <w:tcW w:w="203" w:type="pct"/>
            <w:tcBorders>
              <w:bottom w:val="single" w:sz="4" w:space="0" w:color="auto"/>
            </w:tcBorders>
            <w:vAlign w:val="center"/>
          </w:tcPr>
          <w:p w14:paraId="7F3B5349" w14:textId="77777777" w:rsidR="00CA79B5" w:rsidRPr="00D75A84" w:rsidRDefault="00CA79B5" w:rsidP="00CA79B5">
            <w:pPr>
              <w:spacing w:before="100" w:beforeAutospacing="1" w:after="100" w:afterAutospacing="1"/>
              <w:rPr>
                <w:sz w:val="18"/>
                <w:szCs w:val="18"/>
                <w:lang w:val="en-US"/>
              </w:rPr>
            </w:pPr>
          </w:p>
        </w:tc>
        <w:tc>
          <w:tcPr>
            <w:tcW w:w="762" w:type="pct"/>
            <w:tcBorders>
              <w:bottom w:val="single" w:sz="4" w:space="0" w:color="auto"/>
            </w:tcBorders>
          </w:tcPr>
          <w:p w14:paraId="21F7042B" w14:textId="4D3BDE8A" w:rsidR="00CA79B5" w:rsidRPr="00342387" w:rsidRDefault="00CA79B5" w:rsidP="00CA79B5">
            <w:pPr>
              <w:spacing w:before="100" w:beforeAutospacing="1" w:after="100" w:afterAutospacing="1"/>
              <w:rPr>
                <w:rFonts w:cstheme="minorHAnsi"/>
                <w:sz w:val="20"/>
                <w:szCs w:val="20"/>
              </w:rPr>
            </w:pPr>
          </w:p>
        </w:tc>
        <w:tc>
          <w:tcPr>
            <w:tcW w:w="299" w:type="pct"/>
            <w:tcBorders>
              <w:bottom w:val="single" w:sz="4" w:space="0" w:color="auto"/>
            </w:tcBorders>
            <w:vAlign w:val="center"/>
          </w:tcPr>
          <w:p w14:paraId="1C67A7C9" w14:textId="77777777" w:rsidR="00CA79B5" w:rsidRPr="00840707" w:rsidRDefault="00CA79B5" w:rsidP="00CA79B5">
            <w:pPr>
              <w:spacing w:before="100" w:beforeAutospacing="1" w:after="100" w:afterAutospacing="1"/>
              <w:rPr>
                <w:sz w:val="18"/>
                <w:szCs w:val="18"/>
                <w:lang w:val="el-GR"/>
              </w:rPr>
            </w:pPr>
          </w:p>
        </w:tc>
        <w:tc>
          <w:tcPr>
            <w:tcW w:w="377" w:type="pct"/>
            <w:tcBorders>
              <w:bottom w:val="single" w:sz="4" w:space="0" w:color="auto"/>
            </w:tcBorders>
            <w:vAlign w:val="center"/>
          </w:tcPr>
          <w:p w14:paraId="4F9C8C68" w14:textId="77777777" w:rsidR="00CA79B5" w:rsidRPr="00840707" w:rsidRDefault="00CA79B5" w:rsidP="00CA79B5">
            <w:pPr>
              <w:spacing w:before="100" w:beforeAutospacing="1" w:after="100" w:afterAutospacing="1"/>
              <w:rPr>
                <w:sz w:val="18"/>
                <w:szCs w:val="18"/>
                <w:lang w:val="el-GR"/>
              </w:rPr>
            </w:pPr>
          </w:p>
        </w:tc>
        <w:tc>
          <w:tcPr>
            <w:tcW w:w="384" w:type="pct"/>
            <w:tcBorders>
              <w:bottom w:val="single" w:sz="4" w:space="0" w:color="auto"/>
            </w:tcBorders>
            <w:vAlign w:val="center"/>
          </w:tcPr>
          <w:p w14:paraId="43C34913" w14:textId="77777777" w:rsidR="00CA79B5" w:rsidRPr="00840707" w:rsidRDefault="00CA79B5" w:rsidP="00CA79B5">
            <w:pPr>
              <w:spacing w:before="100" w:beforeAutospacing="1" w:after="100" w:afterAutospacing="1"/>
              <w:rPr>
                <w:sz w:val="18"/>
                <w:szCs w:val="18"/>
                <w:lang w:val="el-GR"/>
              </w:rPr>
            </w:pPr>
          </w:p>
        </w:tc>
        <w:tc>
          <w:tcPr>
            <w:tcW w:w="331" w:type="pct"/>
            <w:vAlign w:val="center"/>
          </w:tcPr>
          <w:p w14:paraId="35D728D5" w14:textId="77777777" w:rsidR="00CA79B5" w:rsidRPr="00840707" w:rsidRDefault="00CA79B5" w:rsidP="00CA79B5">
            <w:pPr>
              <w:spacing w:before="100" w:beforeAutospacing="1" w:after="100" w:afterAutospacing="1"/>
              <w:rPr>
                <w:sz w:val="18"/>
                <w:szCs w:val="18"/>
                <w:lang w:val="el-GR"/>
              </w:rPr>
            </w:pPr>
          </w:p>
        </w:tc>
        <w:tc>
          <w:tcPr>
            <w:tcW w:w="330" w:type="pct"/>
            <w:vAlign w:val="center"/>
          </w:tcPr>
          <w:p w14:paraId="1A463F6F" w14:textId="77777777" w:rsidR="00CA79B5" w:rsidRPr="00840707" w:rsidRDefault="00CA79B5" w:rsidP="00CA79B5">
            <w:pPr>
              <w:spacing w:before="100" w:beforeAutospacing="1" w:after="100" w:afterAutospacing="1"/>
              <w:rPr>
                <w:sz w:val="18"/>
                <w:szCs w:val="18"/>
                <w:lang w:val="el-GR"/>
              </w:rPr>
            </w:pPr>
          </w:p>
        </w:tc>
        <w:tc>
          <w:tcPr>
            <w:tcW w:w="457" w:type="pct"/>
            <w:vAlign w:val="center"/>
          </w:tcPr>
          <w:p w14:paraId="13FC46D1" w14:textId="77777777" w:rsidR="00CA79B5" w:rsidRPr="00840707" w:rsidRDefault="00CA79B5" w:rsidP="00CA79B5">
            <w:pPr>
              <w:spacing w:before="100" w:beforeAutospacing="1" w:after="100" w:afterAutospacing="1"/>
              <w:rPr>
                <w:sz w:val="18"/>
                <w:szCs w:val="18"/>
                <w:lang w:val="el-GR"/>
              </w:rPr>
            </w:pPr>
          </w:p>
        </w:tc>
        <w:tc>
          <w:tcPr>
            <w:tcW w:w="452" w:type="pct"/>
            <w:vAlign w:val="center"/>
          </w:tcPr>
          <w:p w14:paraId="503569F6" w14:textId="77777777" w:rsidR="00CA79B5" w:rsidRPr="00840707" w:rsidRDefault="00CA79B5" w:rsidP="00CA79B5">
            <w:pPr>
              <w:spacing w:before="100" w:beforeAutospacing="1" w:after="100" w:afterAutospacing="1"/>
              <w:rPr>
                <w:sz w:val="18"/>
                <w:szCs w:val="18"/>
                <w:lang w:val="el-GR"/>
              </w:rPr>
            </w:pPr>
          </w:p>
        </w:tc>
        <w:tc>
          <w:tcPr>
            <w:tcW w:w="452" w:type="pct"/>
            <w:vAlign w:val="center"/>
          </w:tcPr>
          <w:p w14:paraId="2C2ED863" w14:textId="77777777" w:rsidR="00CA79B5" w:rsidRPr="00840707" w:rsidRDefault="00CA79B5" w:rsidP="00CA79B5">
            <w:pPr>
              <w:spacing w:before="100" w:beforeAutospacing="1" w:after="100" w:afterAutospacing="1"/>
              <w:rPr>
                <w:sz w:val="18"/>
                <w:szCs w:val="18"/>
                <w:lang w:val="el-GR"/>
              </w:rPr>
            </w:pPr>
          </w:p>
        </w:tc>
        <w:tc>
          <w:tcPr>
            <w:tcW w:w="477" w:type="pct"/>
            <w:vAlign w:val="center"/>
          </w:tcPr>
          <w:p w14:paraId="1C301586" w14:textId="77777777" w:rsidR="00CA79B5" w:rsidRPr="00840707" w:rsidRDefault="00CA79B5" w:rsidP="00CA79B5">
            <w:pPr>
              <w:spacing w:before="100" w:beforeAutospacing="1" w:after="100" w:afterAutospacing="1"/>
              <w:rPr>
                <w:sz w:val="18"/>
                <w:szCs w:val="18"/>
                <w:lang w:val="el-GR"/>
              </w:rPr>
            </w:pPr>
          </w:p>
        </w:tc>
        <w:tc>
          <w:tcPr>
            <w:tcW w:w="475" w:type="pct"/>
          </w:tcPr>
          <w:p w14:paraId="7BB67B0F" w14:textId="77777777" w:rsidR="00CA79B5" w:rsidRPr="00840707" w:rsidRDefault="00CA79B5" w:rsidP="00CA79B5">
            <w:pPr>
              <w:spacing w:before="100" w:beforeAutospacing="1" w:after="100" w:afterAutospacing="1"/>
              <w:rPr>
                <w:sz w:val="18"/>
                <w:szCs w:val="18"/>
                <w:lang w:val="el-GR"/>
              </w:rPr>
            </w:pPr>
          </w:p>
        </w:tc>
      </w:tr>
      <w:tr w:rsidR="00CA79B5" w:rsidRPr="00C4217E" w14:paraId="79526281" w14:textId="77777777" w:rsidTr="00E47D79">
        <w:trPr>
          <w:trHeight w:val="340"/>
        </w:trPr>
        <w:tc>
          <w:tcPr>
            <w:tcW w:w="2025" w:type="pct"/>
            <w:gridSpan w:val="5"/>
            <w:tcBorders>
              <w:bottom w:val="single" w:sz="4" w:space="0" w:color="auto"/>
            </w:tcBorders>
            <w:shd w:val="pct15" w:color="auto" w:fill="FFFFFF"/>
            <w:vAlign w:val="center"/>
          </w:tcPr>
          <w:p w14:paraId="54448139" w14:textId="77777777" w:rsidR="00CA79B5" w:rsidRPr="00840707" w:rsidRDefault="00CA79B5" w:rsidP="00CA79B5">
            <w:pPr>
              <w:spacing w:before="100" w:beforeAutospacing="1" w:after="100" w:afterAutospacing="1"/>
              <w:jc w:val="center"/>
              <w:rPr>
                <w:sz w:val="18"/>
                <w:szCs w:val="18"/>
                <w:lang w:val="el-GR"/>
              </w:rPr>
            </w:pPr>
            <w:r w:rsidRPr="00840707">
              <w:rPr>
                <w:b/>
                <w:sz w:val="18"/>
                <w:szCs w:val="18"/>
                <w:lang w:val="el-GR"/>
              </w:rPr>
              <w:t>ΣΥΝΟΛΟ</w:t>
            </w:r>
          </w:p>
        </w:tc>
        <w:tc>
          <w:tcPr>
            <w:tcW w:w="331" w:type="pct"/>
            <w:tcBorders>
              <w:bottom w:val="single" w:sz="4" w:space="0" w:color="auto"/>
            </w:tcBorders>
            <w:vAlign w:val="center"/>
          </w:tcPr>
          <w:p w14:paraId="631E49B6" w14:textId="77777777" w:rsidR="00CA79B5" w:rsidRPr="00840707" w:rsidRDefault="00CA79B5" w:rsidP="00CA79B5">
            <w:pPr>
              <w:spacing w:before="100" w:beforeAutospacing="1" w:after="100" w:afterAutospacing="1"/>
              <w:rPr>
                <w:sz w:val="18"/>
                <w:szCs w:val="18"/>
                <w:lang w:val="el-GR"/>
              </w:rPr>
            </w:pPr>
          </w:p>
        </w:tc>
        <w:tc>
          <w:tcPr>
            <w:tcW w:w="330" w:type="pct"/>
            <w:tcBorders>
              <w:bottom w:val="single" w:sz="4" w:space="0" w:color="auto"/>
            </w:tcBorders>
            <w:vAlign w:val="center"/>
          </w:tcPr>
          <w:p w14:paraId="1BFEBB70" w14:textId="77777777" w:rsidR="00CA79B5" w:rsidRPr="00840707" w:rsidRDefault="00CA79B5" w:rsidP="00CA79B5">
            <w:pPr>
              <w:spacing w:before="100" w:beforeAutospacing="1" w:after="100" w:afterAutospacing="1"/>
              <w:rPr>
                <w:sz w:val="18"/>
                <w:szCs w:val="18"/>
                <w:lang w:val="el-GR"/>
              </w:rPr>
            </w:pPr>
          </w:p>
        </w:tc>
        <w:tc>
          <w:tcPr>
            <w:tcW w:w="457" w:type="pct"/>
            <w:tcBorders>
              <w:bottom w:val="single" w:sz="4" w:space="0" w:color="auto"/>
            </w:tcBorders>
            <w:vAlign w:val="center"/>
          </w:tcPr>
          <w:p w14:paraId="166975E1" w14:textId="77777777" w:rsidR="00CA79B5" w:rsidRPr="00840707" w:rsidRDefault="00CA79B5" w:rsidP="00CA79B5">
            <w:pPr>
              <w:spacing w:before="100" w:beforeAutospacing="1" w:after="100" w:afterAutospacing="1"/>
              <w:rPr>
                <w:sz w:val="18"/>
                <w:szCs w:val="18"/>
                <w:lang w:val="el-GR"/>
              </w:rPr>
            </w:pPr>
          </w:p>
        </w:tc>
        <w:tc>
          <w:tcPr>
            <w:tcW w:w="452" w:type="pct"/>
            <w:tcBorders>
              <w:bottom w:val="single" w:sz="4" w:space="0" w:color="auto"/>
            </w:tcBorders>
            <w:vAlign w:val="center"/>
          </w:tcPr>
          <w:p w14:paraId="66DC096F" w14:textId="77777777" w:rsidR="00CA79B5" w:rsidRPr="00840707" w:rsidRDefault="00CA79B5" w:rsidP="00CA79B5">
            <w:pPr>
              <w:spacing w:before="100" w:beforeAutospacing="1" w:after="100" w:afterAutospacing="1"/>
              <w:rPr>
                <w:sz w:val="18"/>
                <w:szCs w:val="18"/>
                <w:lang w:val="el-GR"/>
              </w:rPr>
            </w:pPr>
          </w:p>
        </w:tc>
        <w:tc>
          <w:tcPr>
            <w:tcW w:w="452" w:type="pct"/>
            <w:tcBorders>
              <w:bottom w:val="single" w:sz="4" w:space="0" w:color="auto"/>
            </w:tcBorders>
            <w:vAlign w:val="center"/>
          </w:tcPr>
          <w:p w14:paraId="2262D938" w14:textId="77777777" w:rsidR="00CA79B5" w:rsidRPr="00840707" w:rsidRDefault="00CA79B5" w:rsidP="00CA79B5">
            <w:pPr>
              <w:spacing w:before="100" w:beforeAutospacing="1" w:after="100" w:afterAutospacing="1"/>
              <w:rPr>
                <w:sz w:val="18"/>
                <w:szCs w:val="18"/>
                <w:lang w:val="el-GR"/>
              </w:rPr>
            </w:pPr>
          </w:p>
        </w:tc>
        <w:tc>
          <w:tcPr>
            <w:tcW w:w="477" w:type="pct"/>
            <w:tcBorders>
              <w:bottom w:val="single" w:sz="4" w:space="0" w:color="auto"/>
            </w:tcBorders>
            <w:vAlign w:val="center"/>
          </w:tcPr>
          <w:p w14:paraId="4533F06B" w14:textId="77777777" w:rsidR="00CA79B5" w:rsidRPr="00840707" w:rsidRDefault="00CA79B5" w:rsidP="00CA79B5">
            <w:pPr>
              <w:spacing w:before="100" w:beforeAutospacing="1" w:after="100" w:afterAutospacing="1"/>
              <w:rPr>
                <w:sz w:val="18"/>
                <w:szCs w:val="18"/>
                <w:lang w:val="el-GR"/>
              </w:rPr>
            </w:pPr>
          </w:p>
        </w:tc>
        <w:tc>
          <w:tcPr>
            <w:tcW w:w="475" w:type="pct"/>
            <w:tcBorders>
              <w:bottom w:val="single" w:sz="4" w:space="0" w:color="auto"/>
            </w:tcBorders>
          </w:tcPr>
          <w:p w14:paraId="749AFFC0" w14:textId="77777777" w:rsidR="00CA79B5" w:rsidRPr="00840707" w:rsidRDefault="00CA79B5" w:rsidP="00CA79B5">
            <w:pPr>
              <w:spacing w:before="100" w:beforeAutospacing="1" w:after="100" w:afterAutospacing="1"/>
              <w:rPr>
                <w:sz w:val="18"/>
                <w:szCs w:val="18"/>
                <w:lang w:val="el-GR"/>
              </w:rPr>
            </w:pPr>
          </w:p>
        </w:tc>
      </w:tr>
      <w:tr w:rsidR="00CA79B5" w:rsidRPr="00A81E10" w14:paraId="5A8A40B0" w14:textId="77777777" w:rsidTr="00E47D79">
        <w:trPr>
          <w:trHeight w:val="653"/>
        </w:trPr>
        <w:tc>
          <w:tcPr>
            <w:tcW w:w="4525" w:type="pct"/>
            <w:gridSpan w:val="11"/>
            <w:tcBorders>
              <w:left w:val="nil"/>
              <w:bottom w:val="nil"/>
              <w:right w:val="nil"/>
            </w:tcBorders>
            <w:shd w:val="clear" w:color="auto" w:fill="auto"/>
            <w:vAlign w:val="center"/>
          </w:tcPr>
          <w:p w14:paraId="6899F582" w14:textId="77777777" w:rsidR="00CA79B5" w:rsidRPr="00342387" w:rsidRDefault="00CA79B5" w:rsidP="00CA79B5">
            <w:pPr>
              <w:spacing w:before="100" w:beforeAutospacing="1" w:after="100" w:afterAutospacing="1"/>
              <w:ind w:left="347"/>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Pr>
                <w:sz w:val="20"/>
                <w:lang w:val="el-GR"/>
              </w:rPr>
              <w:t xml:space="preserve"> Περίοδο Εγγύησης</w:t>
            </w:r>
          </w:p>
        </w:tc>
        <w:tc>
          <w:tcPr>
            <w:tcW w:w="475" w:type="pct"/>
            <w:tcBorders>
              <w:left w:val="nil"/>
              <w:bottom w:val="nil"/>
              <w:right w:val="nil"/>
            </w:tcBorders>
          </w:tcPr>
          <w:p w14:paraId="756C65CC" w14:textId="77777777" w:rsidR="00CA79B5" w:rsidRPr="00840707" w:rsidRDefault="00CA79B5" w:rsidP="00CA79B5">
            <w:pPr>
              <w:spacing w:before="100" w:beforeAutospacing="1" w:after="100" w:afterAutospacing="1"/>
              <w:ind w:left="347"/>
              <w:rPr>
                <w:sz w:val="20"/>
                <w:lang w:val="el-GR"/>
              </w:rPr>
            </w:pPr>
          </w:p>
        </w:tc>
      </w:tr>
    </w:tbl>
    <w:p w14:paraId="04E08A44" w14:textId="77777777" w:rsidR="000A21E4" w:rsidRPr="000A21E4" w:rsidRDefault="000A21E4" w:rsidP="00E47D79">
      <w:pPr>
        <w:rPr>
          <w:lang w:val="el-GR"/>
        </w:rPr>
      </w:pPr>
    </w:p>
    <w:p w14:paraId="3524FC84" w14:textId="77777777" w:rsidR="00623457" w:rsidRPr="00C4217E" w:rsidRDefault="00623457" w:rsidP="00012F1D">
      <w:pPr>
        <w:pStyle w:val="3"/>
        <w:numPr>
          <w:ilvl w:val="2"/>
          <w:numId w:val="15"/>
        </w:numPr>
        <w:ind w:left="1134" w:hanging="414"/>
        <w:rPr>
          <w:rFonts w:cs="Tahoma"/>
          <w:lang w:val="el-GR"/>
        </w:rPr>
      </w:pPr>
      <w:bookmarkStart w:id="525" w:name="_Toc240445878"/>
      <w:bookmarkStart w:id="526" w:name="_Toc366852699"/>
      <w:bookmarkStart w:id="527" w:name="_Ref508304059"/>
      <w:bookmarkStart w:id="528" w:name="_Toc10632752"/>
      <w:bookmarkStart w:id="529" w:name="_Toc42167519"/>
      <w:bookmarkStart w:id="530" w:name="_Toc53671372"/>
      <w:bookmarkStart w:id="531" w:name="_Toc99717361"/>
      <w:r w:rsidRPr="00C4217E">
        <w:rPr>
          <w:rFonts w:cs="Tahoma"/>
          <w:lang w:val="el-GR"/>
        </w:rPr>
        <w:lastRenderedPageBreak/>
        <w:t>Υπηρεσίες</w:t>
      </w:r>
      <w:bookmarkEnd w:id="525"/>
      <w:bookmarkEnd w:id="526"/>
      <w:bookmarkEnd w:id="527"/>
      <w:bookmarkEnd w:id="528"/>
      <w:bookmarkEnd w:id="529"/>
      <w:bookmarkEnd w:id="530"/>
      <w:bookmarkEnd w:id="531"/>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49"/>
        <w:gridCol w:w="6"/>
        <w:gridCol w:w="831"/>
        <w:gridCol w:w="1099"/>
        <w:gridCol w:w="953"/>
        <w:gridCol w:w="1034"/>
        <w:gridCol w:w="1158"/>
      </w:tblGrid>
      <w:tr w:rsidR="00623457" w:rsidRPr="00C4217E" w14:paraId="08B8AB70" w14:textId="77777777" w:rsidTr="00F82A8D">
        <w:trPr>
          <w:cantSplit/>
          <w:tblHeader/>
        </w:trPr>
        <w:tc>
          <w:tcPr>
            <w:tcW w:w="251" w:type="pct"/>
            <w:vMerge w:val="restart"/>
            <w:shd w:val="pct15" w:color="auto" w:fill="FFFFFF"/>
            <w:vAlign w:val="center"/>
          </w:tcPr>
          <w:p w14:paraId="66F81510"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564D011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gridSpan w:val="2"/>
            <w:vMerge w:val="restart"/>
            <w:shd w:val="pct15" w:color="auto" w:fill="FFFFFF"/>
            <w:vAlign w:val="center"/>
          </w:tcPr>
          <w:p w14:paraId="632FE057"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3EBE55A7"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26E8BEA9"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49E72ED0"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44FBBE19"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6F7C5F90" w14:textId="77777777" w:rsidTr="00C4217E">
        <w:tc>
          <w:tcPr>
            <w:tcW w:w="251" w:type="pct"/>
            <w:vMerge/>
            <w:shd w:val="clear" w:color="auto" w:fill="FFFFFF"/>
            <w:vAlign w:val="center"/>
          </w:tcPr>
          <w:p w14:paraId="2F959FCF"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1A20A3EA" w14:textId="77777777" w:rsidR="00623457" w:rsidRPr="00840707" w:rsidRDefault="00623457" w:rsidP="00C4217E">
            <w:pPr>
              <w:keepNext/>
              <w:keepLines/>
              <w:spacing w:before="60" w:after="60"/>
              <w:rPr>
                <w:sz w:val="18"/>
                <w:szCs w:val="18"/>
                <w:lang w:val="el-GR"/>
              </w:rPr>
            </w:pPr>
          </w:p>
        </w:tc>
        <w:tc>
          <w:tcPr>
            <w:tcW w:w="440" w:type="pct"/>
            <w:gridSpan w:val="2"/>
            <w:vMerge/>
            <w:shd w:val="clear" w:color="auto" w:fill="FFFFFF"/>
            <w:vAlign w:val="center"/>
          </w:tcPr>
          <w:p w14:paraId="713D0812"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4D6B7FF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301A0B0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722566D3"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1FE6ACB5" w14:textId="77777777" w:rsidR="00623457" w:rsidRPr="00840707" w:rsidRDefault="00623457" w:rsidP="00C4217E">
            <w:pPr>
              <w:keepNext/>
              <w:keepLines/>
              <w:spacing w:before="60" w:after="60"/>
              <w:rPr>
                <w:sz w:val="18"/>
                <w:szCs w:val="18"/>
                <w:lang w:val="el-GR"/>
              </w:rPr>
            </w:pPr>
          </w:p>
        </w:tc>
      </w:tr>
      <w:tr w:rsidR="00623457" w:rsidRPr="00E47D79" w14:paraId="1C220CE4" w14:textId="77777777" w:rsidTr="00C4217E">
        <w:trPr>
          <w:trHeight w:val="284"/>
        </w:trPr>
        <w:tc>
          <w:tcPr>
            <w:tcW w:w="251" w:type="pct"/>
            <w:shd w:val="clear" w:color="auto" w:fill="FFFFFF"/>
            <w:vAlign w:val="center"/>
          </w:tcPr>
          <w:p w14:paraId="116AFFEA" w14:textId="77777777" w:rsidR="00623457" w:rsidRPr="00E47D79" w:rsidRDefault="00623457" w:rsidP="00C4217E">
            <w:pPr>
              <w:keepNext/>
              <w:keepLines/>
              <w:spacing w:before="60" w:after="60"/>
              <w:rPr>
                <w:sz w:val="18"/>
                <w:szCs w:val="18"/>
                <w:lang w:val="el-GR"/>
              </w:rPr>
            </w:pPr>
            <w:r w:rsidRPr="00E47D79">
              <w:rPr>
                <w:sz w:val="18"/>
                <w:szCs w:val="18"/>
                <w:lang w:val="el-GR"/>
              </w:rPr>
              <w:t>1.</w:t>
            </w:r>
          </w:p>
        </w:tc>
        <w:tc>
          <w:tcPr>
            <w:tcW w:w="2077" w:type="pct"/>
            <w:shd w:val="clear" w:color="auto" w:fill="FFFFFF"/>
            <w:vAlign w:val="center"/>
          </w:tcPr>
          <w:p w14:paraId="50E87D5D" w14:textId="77777777" w:rsidR="00623457" w:rsidRPr="00E47D79" w:rsidRDefault="00623457" w:rsidP="00C4217E">
            <w:pPr>
              <w:keepNext/>
              <w:keepLines/>
              <w:spacing w:before="60" w:after="60"/>
              <w:rPr>
                <w:sz w:val="18"/>
                <w:szCs w:val="18"/>
                <w:lang w:val="el-GR"/>
              </w:rPr>
            </w:pPr>
            <w:r w:rsidRPr="00E47D79">
              <w:rPr>
                <w:sz w:val="18"/>
                <w:szCs w:val="18"/>
                <w:lang w:val="el-GR"/>
              </w:rPr>
              <w:t>Υπηρεσίες Μελέτης Εφαρμογής</w:t>
            </w:r>
          </w:p>
        </w:tc>
        <w:tc>
          <w:tcPr>
            <w:tcW w:w="440" w:type="pct"/>
            <w:gridSpan w:val="2"/>
            <w:shd w:val="clear" w:color="auto" w:fill="FFFFFF"/>
            <w:vAlign w:val="center"/>
          </w:tcPr>
          <w:p w14:paraId="021E2BF6" w14:textId="77777777" w:rsidR="00623457" w:rsidRPr="00E47D79" w:rsidRDefault="00623457" w:rsidP="00C4217E">
            <w:pPr>
              <w:keepNext/>
              <w:keepLines/>
              <w:spacing w:before="60" w:after="60"/>
              <w:rPr>
                <w:sz w:val="18"/>
                <w:szCs w:val="18"/>
                <w:lang w:val="el-GR"/>
              </w:rPr>
            </w:pPr>
          </w:p>
        </w:tc>
        <w:tc>
          <w:tcPr>
            <w:tcW w:w="578" w:type="pct"/>
            <w:shd w:val="clear" w:color="auto" w:fill="FFFFFF"/>
            <w:vAlign w:val="center"/>
          </w:tcPr>
          <w:p w14:paraId="5A89214E" w14:textId="77777777" w:rsidR="00623457" w:rsidRPr="00E47D79" w:rsidRDefault="00623457" w:rsidP="00C4217E">
            <w:pPr>
              <w:keepNext/>
              <w:keepLines/>
              <w:spacing w:before="60" w:after="60"/>
              <w:rPr>
                <w:sz w:val="18"/>
                <w:szCs w:val="18"/>
                <w:lang w:val="el-GR"/>
              </w:rPr>
            </w:pPr>
          </w:p>
        </w:tc>
        <w:tc>
          <w:tcPr>
            <w:tcW w:w="501" w:type="pct"/>
            <w:shd w:val="clear" w:color="auto" w:fill="FFFFFF"/>
            <w:vAlign w:val="center"/>
          </w:tcPr>
          <w:p w14:paraId="59CF9C3B" w14:textId="77777777" w:rsidR="00623457" w:rsidRPr="00E47D79" w:rsidRDefault="00623457" w:rsidP="00C4217E">
            <w:pPr>
              <w:keepNext/>
              <w:keepLines/>
              <w:spacing w:before="60" w:after="60"/>
              <w:rPr>
                <w:sz w:val="18"/>
                <w:szCs w:val="18"/>
                <w:lang w:val="el-GR"/>
              </w:rPr>
            </w:pPr>
          </w:p>
        </w:tc>
        <w:tc>
          <w:tcPr>
            <w:tcW w:w="544" w:type="pct"/>
            <w:shd w:val="clear" w:color="auto" w:fill="FFFFFF"/>
            <w:vAlign w:val="center"/>
          </w:tcPr>
          <w:p w14:paraId="0CA96DAF" w14:textId="77777777" w:rsidR="00623457" w:rsidRPr="00E47D79" w:rsidRDefault="00623457" w:rsidP="00C4217E">
            <w:pPr>
              <w:keepNext/>
              <w:keepLines/>
              <w:spacing w:before="60" w:after="60"/>
              <w:rPr>
                <w:sz w:val="18"/>
                <w:szCs w:val="18"/>
                <w:lang w:val="el-GR"/>
              </w:rPr>
            </w:pPr>
          </w:p>
        </w:tc>
        <w:tc>
          <w:tcPr>
            <w:tcW w:w="609" w:type="pct"/>
            <w:shd w:val="clear" w:color="auto" w:fill="FFFFFF"/>
            <w:vAlign w:val="center"/>
          </w:tcPr>
          <w:p w14:paraId="5AE19BC7" w14:textId="77777777" w:rsidR="00623457" w:rsidRPr="00E47D79" w:rsidRDefault="00623457" w:rsidP="00C4217E">
            <w:pPr>
              <w:keepNext/>
              <w:keepLines/>
              <w:spacing w:before="60" w:after="60"/>
              <w:rPr>
                <w:sz w:val="18"/>
                <w:szCs w:val="18"/>
                <w:lang w:val="el-GR"/>
              </w:rPr>
            </w:pPr>
          </w:p>
        </w:tc>
      </w:tr>
      <w:tr w:rsidR="00623457" w:rsidRPr="00E47D79" w14:paraId="462122E4" w14:textId="77777777" w:rsidTr="00C4217E">
        <w:trPr>
          <w:trHeight w:val="284"/>
        </w:trPr>
        <w:tc>
          <w:tcPr>
            <w:tcW w:w="251" w:type="pct"/>
            <w:shd w:val="clear" w:color="auto" w:fill="FFFFFF"/>
            <w:vAlign w:val="center"/>
          </w:tcPr>
          <w:p w14:paraId="61555A5F" w14:textId="77777777" w:rsidR="00623457" w:rsidRPr="00E47D79" w:rsidRDefault="00623457" w:rsidP="00C4217E">
            <w:pPr>
              <w:keepNext/>
              <w:keepLines/>
              <w:spacing w:before="60" w:after="60"/>
              <w:rPr>
                <w:sz w:val="18"/>
                <w:szCs w:val="18"/>
                <w:lang w:val="el-GR"/>
              </w:rPr>
            </w:pPr>
            <w:r w:rsidRPr="00E47D79">
              <w:rPr>
                <w:sz w:val="18"/>
                <w:szCs w:val="18"/>
                <w:lang w:val="el-GR"/>
              </w:rPr>
              <w:t>2.</w:t>
            </w:r>
          </w:p>
        </w:tc>
        <w:tc>
          <w:tcPr>
            <w:tcW w:w="2077" w:type="pct"/>
            <w:shd w:val="clear" w:color="auto" w:fill="FFFFFF"/>
            <w:vAlign w:val="center"/>
          </w:tcPr>
          <w:p w14:paraId="2278DCA9" w14:textId="77777777" w:rsidR="00623457" w:rsidRPr="00E47D79" w:rsidRDefault="00623457" w:rsidP="00C4217E">
            <w:pPr>
              <w:keepNext/>
              <w:keepLines/>
              <w:spacing w:before="60" w:after="60"/>
              <w:rPr>
                <w:sz w:val="18"/>
                <w:szCs w:val="18"/>
                <w:lang w:val="el-GR"/>
              </w:rPr>
            </w:pPr>
            <w:r w:rsidRPr="00E47D79">
              <w:rPr>
                <w:sz w:val="18"/>
                <w:szCs w:val="18"/>
                <w:lang w:val="el-GR"/>
              </w:rPr>
              <w:t xml:space="preserve">Υπηρεσίες </w:t>
            </w:r>
            <w:r w:rsidR="00B8661C" w:rsidRPr="00E47D79">
              <w:rPr>
                <w:sz w:val="18"/>
                <w:szCs w:val="18"/>
                <w:lang w:val="el-GR"/>
              </w:rPr>
              <w:t xml:space="preserve">μετάβασης στο </w:t>
            </w:r>
            <w:proofErr w:type="spellStart"/>
            <w:r w:rsidR="00B8661C" w:rsidRPr="00E47D79">
              <w:rPr>
                <w:sz w:val="18"/>
                <w:szCs w:val="18"/>
                <w:lang w:val="en-US"/>
              </w:rPr>
              <w:t>GCloud</w:t>
            </w:r>
            <w:proofErr w:type="spellEnd"/>
          </w:p>
        </w:tc>
        <w:tc>
          <w:tcPr>
            <w:tcW w:w="440" w:type="pct"/>
            <w:gridSpan w:val="2"/>
            <w:tcBorders>
              <w:bottom w:val="single" w:sz="4" w:space="0" w:color="auto"/>
            </w:tcBorders>
            <w:shd w:val="clear" w:color="auto" w:fill="FFFFFF"/>
            <w:vAlign w:val="center"/>
          </w:tcPr>
          <w:p w14:paraId="11B5F353" w14:textId="77777777" w:rsidR="00623457" w:rsidRPr="00E47D79"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0C4465E9" w14:textId="77777777" w:rsidR="00623457" w:rsidRPr="00E47D79" w:rsidRDefault="00623457" w:rsidP="00C4217E">
            <w:pPr>
              <w:keepNext/>
              <w:keepLines/>
              <w:spacing w:before="60" w:after="60"/>
              <w:rPr>
                <w:sz w:val="18"/>
                <w:szCs w:val="18"/>
                <w:lang w:val="el-GR"/>
              </w:rPr>
            </w:pPr>
          </w:p>
        </w:tc>
        <w:tc>
          <w:tcPr>
            <w:tcW w:w="501" w:type="pct"/>
            <w:shd w:val="clear" w:color="auto" w:fill="FFFFFF"/>
            <w:vAlign w:val="center"/>
          </w:tcPr>
          <w:p w14:paraId="37065C4F" w14:textId="77777777" w:rsidR="00623457" w:rsidRPr="00E47D79" w:rsidRDefault="00623457" w:rsidP="00C4217E">
            <w:pPr>
              <w:keepNext/>
              <w:keepLines/>
              <w:spacing w:before="60" w:after="60"/>
              <w:rPr>
                <w:sz w:val="18"/>
                <w:szCs w:val="18"/>
                <w:lang w:val="el-GR"/>
              </w:rPr>
            </w:pPr>
          </w:p>
        </w:tc>
        <w:tc>
          <w:tcPr>
            <w:tcW w:w="544" w:type="pct"/>
            <w:shd w:val="clear" w:color="auto" w:fill="FFFFFF"/>
            <w:vAlign w:val="center"/>
          </w:tcPr>
          <w:p w14:paraId="0A10132D" w14:textId="77777777" w:rsidR="00623457" w:rsidRPr="00E47D79" w:rsidRDefault="00623457" w:rsidP="00C4217E">
            <w:pPr>
              <w:keepNext/>
              <w:keepLines/>
              <w:spacing w:before="60" w:after="60"/>
              <w:rPr>
                <w:sz w:val="18"/>
                <w:szCs w:val="18"/>
                <w:lang w:val="el-GR"/>
              </w:rPr>
            </w:pPr>
          </w:p>
        </w:tc>
        <w:tc>
          <w:tcPr>
            <w:tcW w:w="609" w:type="pct"/>
            <w:shd w:val="clear" w:color="auto" w:fill="FFFFFF"/>
            <w:vAlign w:val="center"/>
          </w:tcPr>
          <w:p w14:paraId="25BC5BF9" w14:textId="77777777" w:rsidR="00623457" w:rsidRPr="00E47D79" w:rsidRDefault="00623457" w:rsidP="00C4217E">
            <w:pPr>
              <w:keepNext/>
              <w:keepLines/>
              <w:spacing w:before="60" w:after="60"/>
              <w:rPr>
                <w:sz w:val="18"/>
                <w:szCs w:val="18"/>
                <w:lang w:val="el-GR"/>
              </w:rPr>
            </w:pPr>
          </w:p>
        </w:tc>
      </w:tr>
      <w:tr w:rsidR="00623457" w:rsidRPr="00E47D79" w14:paraId="231B7869" w14:textId="77777777" w:rsidTr="00C4217E">
        <w:trPr>
          <w:trHeight w:val="284"/>
        </w:trPr>
        <w:tc>
          <w:tcPr>
            <w:tcW w:w="251" w:type="pct"/>
            <w:shd w:val="clear" w:color="auto" w:fill="FFFFFF"/>
            <w:vAlign w:val="center"/>
          </w:tcPr>
          <w:p w14:paraId="004470F4" w14:textId="77777777" w:rsidR="00623457" w:rsidRPr="00E47D79" w:rsidRDefault="000A21E4" w:rsidP="00C4217E">
            <w:pPr>
              <w:keepNext/>
              <w:keepLines/>
              <w:spacing w:before="60" w:after="60"/>
              <w:rPr>
                <w:sz w:val="18"/>
                <w:szCs w:val="18"/>
                <w:lang w:val="el-GR"/>
              </w:rPr>
            </w:pPr>
            <w:r w:rsidRPr="00E47D79">
              <w:rPr>
                <w:sz w:val="18"/>
                <w:szCs w:val="18"/>
                <w:lang w:val="el-GR"/>
              </w:rPr>
              <w:t>3</w:t>
            </w:r>
            <w:r w:rsidR="00623457" w:rsidRPr="00E47D79">
              <w:rPr>
                <w:sz w:val="18"/>
                <w:szCs w:val="18"/>
                <w:lang w:val="el-GR"/>
              </w:rPr>
              <w:t>.</w:t>
            </w:r>
          </w:p>
        </w:tc>
        <w:tc>
          <w:tcPr>
            <w:tcW w:w="2077" w:type="pct"/>
            <w:shd w:val="clear" w:color="auto" w:fill="FFFFFF"/>
            <w:vAlign w:val="center"/>
          </w:tcPr>
          <w:p w14:paraId="5CADF83C" w14:textId="77777777" w:rsidR="00623457" w:rsidRPr="00E47D79" w:rsidRDefault="00623457" w:rsidP="00C4217E">
            <w:pPr>
              <w:keepNext/>
              <w:keepLines/>
              <w:spacing w:before="60" w:after="60"/>
              <w:rPr>
                <w:sz w:val="18"/>
                <w:szCs w:val="18"/>
                <w:lang w:val="el-GR"/>
              </w:rPr>
            </w:pPr>
            <w:r w:rsidRPr="00E47D79">
              <w:rPr>
                <w:sz w:val="18"/>
                <w:szCs w:val="18"/>
                <w:lang w:val="el-GR"/>
              </w:rPr>
              <w:t>Υπηρεσίες Εκπαίδευσης</w:t>
            </w:r>
          </w:p>
        </w:tc>
        <w:tc>
          <w:tcPr>
            <w:tcW w:w="440" w:type="pct"/>
            <w:gridSpan w:val="2"/>
            <w:tcBorders>
              <w:bottom w:val="single" w:sz="4" w:space="0" w:color="auto"/>
            </w:tcBorders>
            <w:shd w:val="clear" w:color="auto" w:fill="FFFFFF"/>
            <w:vAlign w:val="center"/>
          </w:tcPr>
          <w:p w14:paraId="19190D76" w14:textId="77777777" w:rsidR="00623457" w:rsidRPr="00E47D79"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71262CCC" w14:textId="77777777" w:rsidR="00623457" w:rsidRPr="00E47D79" w:rsidRDefault="00623457" w:rsidP="00C4217E">
            <w:pPr>
              <w:keepNext/>
              <w:keepLines/>
              <w:spacing w:before="60" w:after="60"/>
              <w:rPr>
                <w:sz w:val="18"/>
                <w:szCs w:val="18"/>
                <w:lang w:val="el-GR"/>
              </w:rPr>
            </w:pPr>
          </w:p>
        </w:tc>
        <w:tc>
          <w:tcPr>
            <w:tcW w:w="501" w:type="pct"/>
            <w:shd w:val="clear" w:color="auto" w:fill="FFFFFF"/>
            <w:vAlign w:val="center"/>
          </w:tcPr>
          <w:p w14:paraId="60919282" w14:textId="77777777" w:rsidR="00623457" w:rsidRPr="00E47D79" w:rsidRDefault="00623457" w:rsidP="00C4217E">
            <w:pPr>
              <w:keepNext/>
              <w:keepLines/>
              <w:spacing w:before="60" w:after="60"/>
              <w:rPr>
                <w:sz w:val="18"/>
                <w:szCs w:val="18"/>
                <w:lang w:val="el-GR"/>
              </w:rPr>
            </w:pPr>
          </w:p>
        </w:tc>
        <w:tc>
          <w:tcPr>
            <w:tcW w:w="544" w:type="pct"/>
            <w:shd w:val="clear" w:color="auto" w:fill="FFFFFF"/>
            <w:vAlign w:val="center"/>
          </w:tcPr>
          <w:p w14:paraId="4BAE5D91" w14:textId="77777777" w:rsidR="00623457" w:rsidRPr="00E47D79" w:rsidRDefault="00623457" w:rsidP="00C4217E">
            <w:pPr>
              <w:keepNext/>
              <w:keepLines/>
              <w:spacing w:before="60" w:after="60"/>
              <w:rPr>
                <w:sz w:val="18"/>
                <w:szCs w:val="18"/>
                <w:lang w:val="el-GR"/>
              </w:rPr>
            </w:pPr>
          </w:p>
        </w:tc>
        <w:tc>
          <w:tcPr>
            <w:tcW w:w="609" w:type="pct"/>
            <w:shd w:val="clear" w:color="auto" w:fill="FFFFFF"/>
            <w:vAlign w:val="center"/>
          </w:tcPr>
          <w:p w14:paraId="7B48636E" w14:textId="77777777" w:rsidR="00623457" w:rsidRPr="00E47D79" w:rsidRDefault="00623457" w:rsidP="00C4217E">
            <w:pPr>
              <w:keepNext/>
              <w:keepLines/>
              <w:spacing w:before="60" w:after="60"/>
              <w:rPr>
                <w:sz w:val="18"/>
                <w:szCs w:val="18"/>
                <w:lang w:val="el-GR"/>
              </w:rPr>
            </w:pPr>
          </w:p>
        </w:tc>
      </w:tr>
      <w:tr w:rsidR="00623457" w:rsidRPr="00E47D79" w14:paraId="3F8A249C" w14:textId="77777777" w:rsidTr="00C4217E">
        <w:trPr>
          <w:trHeight w:val="284"/>
        </w:trPr>
        <w:tc>
          <w:tcPr>
            <w:tcW w:w="251" w:type="pct"/>
            <w:shd w:val="clear" w:color="auto" w:fill="FFFFFF"/>
            <w:vAlign w:val="center"/>
          </w:tcPr>
          <w:p w14:paraId="6FE71AF3" w14:textId="77777777" w:rsidR="00623457" w:rsidRPr="00E47D79" w:rsidRDefault="000A21E4" w:rsidP="00C4217E">
            <w:pPr>
              <w:keepNext/>
              <w:keepLines/>
              <w:spacing w:before="60" w:after="60"/>
              <w:rPr>
                <w:sz w:val="18"/>
                <w:szCs w:val="18"/>
                <w:lang w:val="el-GR"/>
              </w:rPr>
            </w:pPr>
            <w:r w:rsidRPr="00E47D79">
              <w:rPr>
                <w:sz w:val="18"/>
                <w:szCs w:val="18"/>
                <w:lang w:val="el-GR"/>
              </w:rPr>
              <w:t>4</w:t>
            </w:r>
            <w:r w:rsidR="00623457" w:rsidRPr="00E47D79">
              <w:rPr>
                <w:sz w:val="18"/>
                <w:szCs w:val="18"/>
                <w:lang w:val="el-GR"/>
              </w:rPr>
              <w:t>.</w:t>
            </w:r>
          </w:p>
        </w:tc>
        <w:tc>
          <w:tcPr>
            <w:tcW w:w="2077" w:type="pct"/>
            <w:shd w:val="clear" w:color="auto" w:fill="FFFFFF"/>
            <w:vAlign w:val="center"/>
          </w:tcPr>
          <w:p w14:paraId="1001CF12" w14:textId="77777777" w:rsidR="00623457" w:rsidRPr="00E47D79" w:rsidRDefault="00623457" w:rsidP="00C4217E">
            <w:pPr>
              <w:keepNext/>
              <w:keepLines/>
              <w:spacing w:before="60" w:after="60"/>
              <w:rPr>
                <w:sz w:val="18"/>
                <w:szCs w:val="18"/>
                <w:lang w:val="el-GR"/>
              </w:rPr>
            </w:pPr>
            <w:r w:rsidRPr="00E47D79">
              <w:rPr>
                <w:sz w:val="18"/>
                <w:szCs w:val="18"/>
                <w:lang w:val="el-GR"/>
              </w:rPr>
              <w:t xml:space="preserve">Υπηρεσίες </w:t>
            </w:r>
            <w:r w:rsidR="00B8661C" w:rsidRPr="00E47D79">
              <w:rPr>
                <w:sz w:val="18"/>
                <w:szCs w:val="18"/>
                <w:lang w:val="el-GR"/>
              </w:rPr>
              <w:t>Δοκιμαστικής Πιλοτικής Λειτουργίας</w:t>
            </w:r>
          </w:p>
        </w:tc>
        <w:tc>
          <w:tcPr>
            <w:tcW w:w="440" w:type="pct"/>
            <w:gridSpan w:val="2"/>
            <w:tcBorders>
              <w:bottom w:val="single" w:sz="4" w:space="0" w:color="auto"/>
            </w:tcBorders>
            <w:shd w:val="clear" w:color="auto" w:fill="FFFFFF"/>
            <w:vAlign w:val="center"/>
          </w:tcPr>
          <w:p w14:paraId="3071A382" w14:textId="77777777" w:rsidR="00623457" w:rsidRPr="00E47D79"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129A6E06" w14:textId="77777777" w:rsidR="00623457" w:rsidRPr="00E47D79" w:rsidRDefault="00623457" w:rsidP="00C4217E">
            <w:pPr>
              <w:keepNext/>
              <w:keepLines/>
              <w:spacing w:before="60" w:after="60"/>
              <w:rPr>
                <w:sz w:val="18"/>
                <w:szCs w:val="18"/>
                <w:lang w:val="el-GR"/>
              </w:rPr>
            </w:pPr>
          </w:p>
        </w:tc>
        <w:tc>
          <w:tcPr>
            <w:tcW w:w="501" w:type="pct"/>
            <w:shd w:val="clear" w:color="auto" w:fill="FFFFFF"/>
            <w:vAlign w:val="center"/>
          </w:tcPr>
          <w:p w14:paraId="497B8DB5" w14:textId="77777777" w:rsidR="00623457" w:rsidRPr="00E47D79" w:rsidRDefault="00623457" w:rsidP="00C4217E">
            <w:pPr>
              <w:keepNext/>
              <w:keepLines/>
              <w:spacing w:before="60" w:after="60"/>
              <w:rPr>
                <w:sz w:val="18"/>
                <w:szCs w:val="18"/>
                <w:lang w:val="el-GR"/>
              </w:rPr>
            </w:pPr>
          </w:p>
        </w:tc>
        <w:tc>
          <w:tcPr>
            <w:tcW w:w="544" w:type="pct"/>
            <w:shd w:val="clear" w:color="auto" w:fill="FFFFFF"/>
            <w:vAlign w:val="center"/>
          </w:tcPr>
          <w:p w14:paraId="23F83511" w14:textId="77777777" w:rsidR="00623457" w:rsidRPr="00E47D79" w:rsidRDefault="00623457" w:rsidP="00C4217E">
            <w:pPr>
              <w:keepNext/>
              <w:keepLines/>
              <w:spacing w:before="60" w:after="60"/>
              <w:rPr>
                <w:sz w:val="18"/>
                <w:szCs w:val="18"/>
                <w:lang w:val="el-GR"/>
              </w:rPr>
            </w:pPr>
          </w:p>
        </w:tc>
        <w:tc>
          <w:tcPr>
            <w:tcW w:w="609" w:type="pct"/>
            <w:shd w:val="clear" w:color="auto" w:fill="FFFFFF"/>
            <w:vAlign w:val="center"/>
          </w:tcPr>
          <w:p w14:paraId="04189EA0" w14:textId="77777777" w:rsidR="00623457" w:rsidRPr="00E47D79" w:rsidRDefault="00623457" w:rsidP="00C4217E">
            <w:pPr>
              <w:keepNext/>
              <w:keepLines/>
              <w:spacing w:before="60" w:after="60"/>
              <w:rPr>
                <w:sz w:val="18"/>
                <w:szCs w:val="18"/>
                <w:lang w:val="el-GR"/>
              </w:rPr>
            </w:pPr>
          </w:p>
        </w:tc>
      </w:tr>
      <w:tr w:rsidR="00623457" w:rsidRPr="00E47D79" w14:paraId="7554CC61" w14:textId="77777777" w:rsidTr="00C4217E">
        <w:trPr>
          <w:trHeight w:val="284"/>
        </w:trPr>
        <w:tc>
          <w:tcPr>
            <w:tcW w:w="251" w:type="pct"/>
            <w:shd w:val="clear" w:color="auto" w:fill="FFFFFF"/>
            <w:vAlign w:val="center"/>
          </w:tcPr>
          <w:p w14:paraId="31AB4F43" w14:textId="77777777" w:rsidR="00623457" w:rsidRPr="00E47D79" w:rsidRDefault="000A21E4" w:rsidP="00C4217E">
            <w:pPr>
              <w:keepNext/>
              <w:keepLines/>
              <w:spacing w:before="60" w:after="60"/>
              <w:rPr>
                <w:sz w:val="18"/>
                <w:szCs w:val="18"/>
                <w:lang w:val="el-GR"/>
              </w:rPr>
            </w:pPr>
            <w:r w:rsidRPr="00E47D79">
              <w:rPr>
                <w:sz w:val="18"/>
                <w:szCs w:val="18"/>
                <w:lang w:val="el-GR"/>
              </w:rPr>
              <w:t>5</w:t>
            </w:r>
            <w:r w:rsidR="00623457" w:rsidRPr="00E47D79">
              <w:rPr>
                <w:sz w:val="18"/>
                <w:szCs w:val="18"/>
                <w:lang w:val="el-GR"/>
              </w:rPr>
              <w:t>.</w:t>
            </w:r>
          </w:p>
        </w:tc>
        <w:tc>
          <w:tcPr>
            <w:tcW w:w="2077" w:type="pct"/>
            <w:shd w:val="clear" w:color="auto" w:fill="FFFFFF"/>
            <w:vAlign w:val="center"/>
          </w:tcPr>
          <w:p w14:paraId="140C87F9" w14:textId="77777777" w:rsidR="00623457" w:rsidRPr="00E47D79" w:rsidRDefault="00623457" w:rsidP="00C4217E">
            <w:pPr>
              <w:keepNext/>
              <w:keepLines/>
              <w:spacing w:before="60" w:after="60"/>
              <w:rPr>
                <w:sz w:val="18"/>
                <w:szCs w:val="18"/>
                <w:lang w:val="el-GR"/>
              </w:rPr>
            </w:pPr>
            <w:r w:rsidRPr="00E47D79">
              <w:rPr>
                <w:sz w:val="18"/>
                <w:szCs w:val="18"/>
                <w:lang w:val="el-GR"/>
              </w:rPr>
              <w:t xml:space="preserve">Υπηρεσίες </w:t>
            </w:r>
            <w:r w:rsidR="00B8661C" w:rsidRPr="00E47D79">
              <w:rPr>
                <w:sz w:val="18"/>
                <w:szCs w:val="18"/>
                <w:lang w:val="en-US"/>
              </w:rPr>
              <w:t>Help Desk</w:t>
            </w:r>
          </w:p>
        </w:tc>
        <w:tc>
          <w:tcPr>
            <w:tcW w:w="440" w:type="pct"/>
            <w:gridSpan w:val="2"/>
            <w:tcBorders>
              <w:bottom w:val="single" w:sz="4" w:space="0" w:color="auto"/>
            </w:tcBorders>
            <w:shd w:val="clear" w:color="auto" w:fill="FFFFFF"/>
            <w:vAlign w:val="center"/>
          </w:tcPr>
          <w:p w14:paraId="3FC90BA3" w14:textId="77777777" w:rsidR="00623457" w:rsidRPr="00E47D79"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1ED03E30" w14:textId="77777777" w:rsidR="00623457" w:rsidRPr="00E47D79" w:rsidRDefault="00623457" w:rsidP="00C4217E">
            <w:pPr>
              <w:keepNext/>
              <w:keepLines/>
              <w:spacing w:before="60" w:after="60"/>
              <w:rPr>
                <w:sz w:val="18"/>
                <w:szCs w:val="18"/>
                <w:lang w:val="el-GR"/>
              </w:rPr>
            </w:pPr>
          </w:p>
        </w:tc>
        <w:tc>
          <w:tcPr>
            <w:tcW w:w="501" w:type="pct"/>
            <w:shd w:val="clear" w:color="auto" w:fill="FFFFFF"/>
            <w:vAlign w:val="center"/>
          </w:tcPr>
          <w:p w14:paraId="35EE8657" w14:textId="77777777" w:rsidR="00623457" w:rsidRPr="00E47D79" w:rsidRDefault="00623457" w:rsidP="00C4217E">
            <w:pPr>
              <w:keepNext/>
              <w:keepLines/>
              <w:spacing w:before="60" w:after="60"/>
              <w:rPr>
                <w:sz w:val="18"/>
                <w:szCs w:val="18"/>
                <w:lang w:val="el-GR"/>
              </w:rPr>
            </w:pPr>
          </w:p>
        </w:tc>
        <w:tc>
          <w:tcPr>
            <w:tcW w:w="544" w:type="pct"/>
            <w:shd w:val="clear" w:color="auto" w:fill="FFFFFF"/>
            <w:vAlign w:val="center"/>
          </w:tcPr>
          <w:p w14:paraId="1AA47559" w14:textId="77777777" w:rsidR="00623457" w:rsidRPr="00E47D79" w:rsidRDefault="00623457" w:rsidP="00C4217E">
            <w:pPr>
              <w:keepNext/>
              <w:keepLines/>
              <w:spacing w:before="60" w:after="60"/>
              <w:rPr>
                <w:sz w:val="18"/>
                <w:szCs w:val="18"/>
                <w:lang w:val="el-GR"/>
              </w:rPr>
            </w:pPr>
          </w:p>
        </w:tc>
        <w:tc>
          <w:tcPr>
            <w:tcW w:w="609" w:type="pct"/>
            <w:shd w:val="clear" w:color="auto" w:fill="FFFFFF"/>
            <w:vAlign w:val="center"/>
          </w:tcPr>
          <w:p w14:paraId="3236A496" w14:textId="77777777" w:rsidR="00623457" w:rsidRPr="00E47D79" w:rsidRDefault="00623457" w:rsidP="00C4217E">
            <w:pPr>
              <w:keepNext/>
              <w:keepLines/>
              <w:spacing w:before="60" w:after="60"/>
              <w:rPr>
                <w:sz w:val="18"/>
                <w:szCs w:val="18"/>
                <w:lang w:val="el-GR"/>
              </w:rPr>
            </w:pPr>
          </w:p>
        </w:tc>
      </w:tr>
      <w:tr w:rsidR="00623457" w:rsidRPr="00E47D79" w14:paraId="68BF8772" w14:textId="77777777" w:rsidTr="00C4217E">
        <w:trPr>
          <w:trHeight w:val="337"/>
        </w:trPr>
        <w:tc>
          <w:tcPr>
            <w:tcW w:w="251" w:type="pct"/>
            <w:shd w:val="clear" w:color="auto" w:fill="FFFFFF"/>
            <w:vAlign w:val="center"/>
          </w:tcPr>
          <w:p w14:paraId="5131A6CA" w14:textId="77777777" w:rsidR="00623457" w:rsidRPr="00E47D79" w:rsidRDefault="000A21E4" w:rsidP="00C4217E">
            <w:pPr>
              <w:keepNext/>
              <w:keepLines/>
              <w:spacing w:before="60" w:after="60"/>
              <w:rPr>
                <w:sz w:val="18"/>
                <w:szCs w:val="18"/>
                <w:lang w:val="el-GR"/>
              </w:rPr>
            </w:pPr>
            <w:r w:rsidRPr="00E47D79">
              <w:rPr>
                <w:sz w:val="18"/>
                <w:szCs w:val="18"/>
                <w:lang w:val="el-GR"/>
              </w:rPr>
              <w:t>6</w:t>
            </w:r>
            <w:r w:rsidR="00623457" w:rsidRPr="00E47D79">
              <w:rPr>
                <w:sz w:val="18"/>
                <w:szCs w:val="18"/>
                <w:lang w:val="el-GR"/>
              </w:rPr>
              <w:t>.</w:t>
            </w:r>
          </w:p>
        </w:tc>
        <w:tc>
          <w:tcPr>
            <w:tcW w:w="2077" w:type="pct"/>
            <w:shd w:val="clear" w:color="auto" w:fill="FFFFFF"/>
            <w:vAlign w:val="center"/>
          </w:tcPr>
          <w:p w14:paraId="78D86F77" w14:textId="77777777" w:rsidR="00623457" w:rsidRPr="00E47D79" w:rsidRDefault="00623457" w:rsidP="00C4217E">
            <w:pPr>
              <w:keepNext/>
              <w:keepLines/>
              <w:spacing w:before="60" w:after="60"/>
              <w:rPr>
                <w:sz w:val="18"/>
                <w:szCs w:val="18"/>
                <w:lang w:val="el-GR"/>
              </w:rPr>
            </w:pPr>
            <w:r w:rsidRPr="00E47D79">
              <w:rPr>
                <w:sz w:val="18"/>
                <w:szCs w:val="18"/>
                <w:lang w:val="el-GR"/>
              </w:rPr>
              <w:t xml:space="preserve">Υπηρεσίες  </w:t>
            </w:r>
            <w:r w:rsidR="00B8661C" w:rsidRPr="00E47D79">
              <w:rPr>
                <w:sz w:val="18"/>
                <w:szCs w:val="18"/>
                <w:lang w:val="el-GR"/>
              </w:rPr>
              <w:t>Τεχνικής υποστήριξης</w:t>
            </w:r>
          </w:p>
        </w:tc>
        <w:tc>
          <w:tcPr>
            <w:tcW w:w="440" w:type="pct"/>
            <w:gridSpan w:val="2"/>
            <w:tcBorders>
              <w:bottom w:val="single" w:sz="4" w:space="0" w:color="auto"/>
              <w:right w:val="single" w:sz="4" w:space="0" w:color="auto"/>
            </w:tcBorders>
            <w:shd w:val="clear" w:color="auto" w:fill="FFFFFF"/>
            <w:vAlign w:val="center"/>
          </w:tcPr>
          <w:p w14:paraId="22393180" w14:textId="77777777" w:rsidR="00623457" w:rsidRPr="00E47D79" w:rsidRDefault="00623457" w:rsidP="00C4217E">
            <w:pPr>
              <w:keepNext/>
              <w:keepLines/>
              <w:spacing w:before="60" w:after="60"/>
              <w:rPr>
                <w:sz w:val="18"/>
                <w:szCs w:val="18"/>
                <w:lang w:val="el-GR"/>
              </w:rPr>
            </w:pPr>
          </w:p>
        </w:tc>
        <w:tc>
          <w:tcPr>
            <w:tcW w:w="578" w:type="pct"/>
            <w:tcBorders>
              <w:left w:val="single" w:sz="4" w:space="0" w:color="auto"/>
              <w:bottom w:val="single" w:sz="4" w:space="0" w:color="auto"/>
            </w:tcBorders>
            <w:shd w:val="clear" w:color="auto" w:fill="FFFFFF"/>
            <w:vAlign w:val="center"/>
          </w:tcPr>
          <w:p w14:paraId="072CCC5A" w14:textId="77777777" w:rsidR="00623457" w:rsidRPr="00E47D79" w:rsidRDefault="00623457" w:rsidP="00C4217E">
            <w:pPr>
              <w:keepNext/>
              <w:keepLines/>
              <w:spacing w:before="60" w:after="60"/>
              <w:rPr>
                <w:sz w:val="18"/>
                <w:szCs w:val="18"/>
                <w:lang w:val="el-GR"/>
              </w:rPr>
            </w:pPr>
          </w:p>
        </w:tc>
        <w:tc>
          <w:tcPr>
            <w:tcW w:w="501" w:type="pct"/>
            <w:tcBorders>
              <w:bottom w:val="single" w:sz="4" w:space="0" w:color="auto"/>
            </w:tcBorders>
            <w:shd w:val="clear" w:color="auto" w:fill="FFFFFF"/>
            <w:vAlign w:val="center"/>
          </w:tcPr>
          <w:p w14:paraId="5CA84BCC" w14:textId="77777777" w:rsidR="00623457" w:rsidRPr="00E47D79" w:rsidRDefault="00623457" w:rsidP="00C4217E">
            <w:pPr>
              <w:keepNext/>
              <w:keepLines/>
              <w:spacing w:before="60" w:after="60"/>
              <w:rPr>
                <w:sz w:val="18"/>
                <w:szCs w:val="18"/>
                <w:lang w:val="el-GR"/>
              </w:rPr>
            </w:pPr>
          </w:p>
        </w:tc>
        <w:tc>
          <w:tcPr>
            <w:tcW w:w="544" w:type="pct"/>
            <w:tcBorders>
              <w:bottom w:val="single" w:sz="4" w:space="0" w:color="auto"/>
            </w:tcBorders>
            <w:shd w:val="clear" w:color="auto" w:fill="FFFFFF"/>
            <w:vAlign w:val="center"/>
          </w:tcPr>
          <w:p w14:paraId="3F70A64E" w14:textId="77777777" w:rsidR="00623457" w:rsidRPr="00E47D79" w:rsidRDefault="00623457" w:rsidP="00C4217E">
            <w:pPr>
              <w:keepNext/>
              <w:keepLines/>
              <w:spacing w:before="60" w:after="60"/>
              <w:rPr>
                <w:sz w:val="18"/>
                <w:szCs w:val="18"/>
                <w:lang w:val="el-GR"/>
              </w:rPr>
            </w:pPr>
          </w:p>
        </w:tc>
        <w:tc>
          <w:tcPr>
            <w:tcW w:w="609" w:type="pct"/>
            <w:tcBorders>
              <w:bottom w:val="single" w:sz="4" w:space="0" w:color="auto"/>
            </w:tcBorders>
            <w:shd w:val="clear" w:color="auto" w:fill="FFFFFF"/>
            <w:vAlign w:val="center"/>
          </w:tcPr>
          <w:p w14:paraId="5FA8C5F7" w14:textId="77777777" w:rsidR="00623457" w:rsidRPr="00E47D79" w:rsidRDefault="00623457" w:rsidP="00C4217E">
            <w:pPr>
              <w:keepNext/>
              <w:keepLines/>
              <w:spacing w:before="60" w:after="60"/>
              <w:rPr>
                <w:sz w:val="18"/>
                <w:szCs w:val="18"/>
                <w:lang w:val="el-GR"/>
              </w:rPr>
            </w:pPr>
          </w:p>
        </w:tc>
      </w:tr>
      <w:tr w:rsidR="00B8661C" w:rsidRPr="00C4217E" w14:paraId="0AF68321" w14:textId="77777777" w:rsidTr="00C4217E">
        <w:trPr>
          <w:trHeight w:val="337"/>
        </w:trPr>
        <w:tc>
          <w:tcPr>
            <w:tcW w:w="251" w:type="pct"/>
            <w:shd w:val="clear" w:color="auto" w:fill="FFFFFF"/>
            <w:vAlign w:val="center"/>
          </w:tcPr>
          <w:p w14:paraId="16BBFDC7" w14:textId="77777777" w:rsidR="00B8661C" w:rsidRPr="00E47D79" w:rsidRDefault="00C900EC" w:rsidP="00C4217E">
            <w:pPr>
              <w:keepNext/>
              <w:keepLines/>
              <w:spacing w:before="60" w:after="60"/>
              <w:rPr>
                <w:sz w:val="18"/>
                <w:szCs w:val="18"/>
                <w:lang w:val="el-GR"/>
              </w:rPr>
            </w:pPr>
            <w:r w:rsidRPr="00E47D79">
              <w:rPr>
                <w:sz w:val="18"/>
                <w:szCs w:val="18"/>
                <w:lang w:val="el-GR"/>
              </w:rPr>
              <w:t>7.</w:t>
            </w:r>
          </w:p>
        </w:tc>
        <w:tc>
          <w:tcPr>
            <w:tcW w:w="2077" w:type="pct"/>
            <w:shd w:val="clear" w:color="auto" w:fill="FFFFFF"/>
            <w:vAlign w:val="center"/>
          </w:tcPr>
          <w:p w14:paraId="45037B35" w14:textId="77777777" w:rsidR="00B8661C" w:rsidRPr="00E47D79" w:rsidRDefault="00B8661C" w:rsidP="00C4217E">
            <w:pPr>
              <w:keepNext/>
              <w:keepLines/>
              <w:spacing w:before="60" w:after="60"/>
              <w:rPr>
                <w:sz w:val="18"/>
                <w:szCs w:val="18"/>
                <w:lang w:val="el-GR"/>
              </w:rPr>
            </w:pPr>
            <w:r w:rsidRPr="00E47D79">
              <w:rPr>
                <w:sz w:val="18"/>
                <w:szCs w:val="18"/>
                <w:lang w:val="el-GR"/>
              </w:rPr>
              <w:t>Υπηρεσίες Συντήρησης περιφερειακού εξοπλισμού</w:t>
            </w:r>
          </w:p>
        </w:tc>
        <w:tc>
          <w:tcPr>
            <w:tcW w:w="440" w:type="pct"/>
            <w:gridSpan w:val="2"/>
            <w:tcBorders>
              <w:bottom w:val="single" w:sz="4" w:space="0" w:color="auto"/>
              <w:right w:val="single" w:sz="4" w:space="0" w:color="auto"/>
            </w:tcBorders>
            <w:shd w:val="clear" w:color="auto" w:fill="FFFFFF"/>
            <w:vAlign w:val="center"/>
          </w:tcPr>
          <w:p w14:paraId="319A77C5" w14:textId="77777777" w:rsidR="00B8661C" w:rsidRPr="00840707" w:rsidRDefault="00B8661C" w:rsidP="00C4217E">
            <w:pPr>
              <w:keepNext/>
              <w:keepLines/>
              <w:spacing w:before="60" w:after="60"/>
              <w:rPr>
                <w:sz w:val="18"/>
                <w:szCs w:val="18"/>
                <w:lang w:val="el-GR"/>
              </w:rPr>
            </w:pPr>
          </w:p>
        </w:tc>
        <w:tc>
          <w:tcPr>
            <w:tcW w:w="578" w:type="pct"/>
            <w:tcBorders>
              <w:left w:val="single" w:sz="4" w:space="0" w:color="auto"/>
              <w:bottom w:val="single" w:sz="4" w:space="0" w:color="auto"/>
            </w:tcBorders>
            <w:shd w:val="clear" w:color="auto" w:fill="FFFFFF"/>
            <w:vAlign w:val="center"/>
          </w:tcPr>
          <w:p w14:paraId="0DF1A067" w14:textId="77777777" w:rsidR="00B8661C" w:rsidRPr="00840707" w:rsidRDefault="00B8661C" w:rsidP="00C4217E">
            <w:pPr>
              <w:keepNext/>
              <w:keepLines/>
              <w:spacing w:before="60" w:after="60"/>
              <w:rPr>
                <w:sz w:val="18"/>
                <w:szCs w:val="18"/>
                <w:lang w:val="el-GR"/>
              </w:rPr>
            </w:pPr>
          </w:p>
        </w:tc>
        <w:tc>
          <w:tcPr>
            <w:tcW w:w="501" w:type="pct"/>
            <w:tcBorders>
              <w:bottom w:val="single" w:sz="4" w:space="0" w:color="auto"/>
            </w:tcBorders>
            <w:shd w:val="clear" w:color="auto" w:fill="FFFFFF"/>
            <w:vAlign w:val="center"/>
          </w:tcPr>
          <w:p w14:paraId="09A34F1C" w14:textId="77777777" w:rsidR="00B8661C" w:rsidRPr="00840707" w:rsidRDefault="00B8661C" w:rsidP="00C4217E">
            <w:pPr>
              <w:keepNext/>
              <w:keepLines/>
              <w:spacing w:before="60" w:after="60"/>
              <w:rPr>
                <w:sz w:val="18"/>
                <w:szCs w:val="18"/>
                <w:lang w:val="el-GR"/>
              </w:rPr>
            </w:pPr>
          </w:p>
        </w:tc>
        <w:tc>
          <w:tcPr>
            <w:tcW w:w="544" w:type="pct"/>
            <w:tcBorders>
              <w:bottom w:val="single" w:sz="4" w:space="0" w:color="auto"/>
            </w:tcBorders>
            <w:shd w:val="clear" w:color="auto" w:fill="FFFFFF"/>
            <w:vAlign w:val="center"/>
          </w:tcPr>
          <w:p w14:paraId="591EA7C8" w14:textId="77777777" w:rsidR="00B8661C" w:rsidRPr="00840707" w:rsidRDefault="00B8661C" w:rsidP="00C4217E">
            <w:pPr>
              <w:keepNext/>
              <w:keepLines/>
              <w:spacing w:before="60" w:after="60"/>
              <w:rPr>
                <w:sz w:val="18"/>
                <w:szCs w:val="18"/>
                <w:lang w:val="el-GR"/>
              </w:rPr>
            </w:pPr>
          </w:p>
        </w:tc>
        <w:tc>
          <w:tcPr>
            <w:tcW w:w="609" w:type="pct"/>
            <w:tcBorders>
              <w:bottom w:val="single" w:sz="4" w:space="0" w:color="auto"/>
            </w:tcBorders>
            <w:shd w:val="clear" w:color="auto" w:fill="FFFFFF"/>
            <w:vAlign w:val="center"/>
          </w:tcPr>
          <w:p w14:paraId="08178FDB" w14:textId="77777777" w:rsidR="00B8661C" w:rsidRPr="00840707" w:rsidRDefault="00B8661C" w:rsidP="00C4217E">
            <w:pPr>
              <w:keepNext/>
              <w:keepLines/>
              <w:spacing w:before="60" w:after="60"/>
              <w:rPr>
                <w:sz w:val="18"/>
                <w:szCs w:val="18"/>
                <w:lang w:val="el-GR"/>
              </w:rPr>
            </w:pPr>
          </w:p>
        </w:tc>
      </w:tr>
      <w:tr w:rsidR="00623457" w:rsidRPr="00C4217E" w14:paraId="0CB687F3" w14:textId="77777777" w:rsidTr="00C4217E">
        <w:trPr>
          <w:trHeight w:val="284"/>
        </w:trPr>
        <w:tc>
          <w:tcPr>
            <w:tcW w:w="251" w:type="pct"/>
            <w:shd w:val="clear" w:color="auto" w:fill="FFFFFF"/>
          </w:tcPr>
          <w:p w14:paraId="2E112FCD" w14:textId="77777777" w:rsidR="00623457" w:rsidRPr="00840707" w:rsidRDefault="00623457" w:rsidP="00C4217E">
            <w:pPr>
              <w:keepNext/>
              <w:keepLines/>
              <w:spacing w:before="60" w:after="60"/>
              <w:rPr>
                <w:i/>
                <w:iCs/>
                <w:sz w:val="18"/>
                <w:szCs w:val="20"/>
                <w:lang w:val="el-GR"/>
              </w:rPr>
            </w:pPr>
            <w:r w:rsidRPr="00252398">
              <w:rPr>
                <w:i/>
                <w:iCs/>
                <w:sz w:val="18"/>
                <w:szCs w:val="20"/>
              </w:rPr>
              <w:t>…</w:t>
            </w:r>
          </w:p>
        </w:tc>
        <w:tc>
          <w:tcPr>
            <w:tcW w:w="2077" w:type="pct"/>
            <w:shd w:val="clear" w:color="auto" w:fill="FFFFFF"/>
          </w:tcPr>
          <w:p w14:paraId="6463A8C2" w14:textId="77777777" w:rsidR="00623457" w:rsidRPr="00840707" w:rsidRDefault="00623457" w:rsidP="00C4217E">
            <w:pPr>
              <w:keepNext/>
              <w:keepLines/>
              <w:spacing w:before="60" w:after="60"/>
              <w:rPr>
                <w:i/>
                <w:iCs/>
                <w:sz w:val="18"/>
                <w:szCs w:val="20"/>
                <w:lang w:val="el-GR"/>
              </w:rPr>
            </w:pPr>
            <w:proofErr w:type="spellStart"/>
            <w:r w:rsidRPr="00252398">
              <w:rPr>
                <w:i/>
                <w:iCs/>
                <w:sz w:val="18"/>
                <w:szCs w:val="20"/>
              </w:rPr>
              <w:t>Άλλες</w:t>
            </w:r>
            <w:proofErr w:type="spellEnd"/>
            <w:r w:rsidRPr="00252398">
              <w:rPr>
                <w:i/>
                <w:iCs/>
                <w:sz w:val="18"/>
                <w:szCs w:val="20"/>
              </w:rPr>
              <w:t xml:space="preserve"> Υπ</w:t>
            </w:r>
            <w:proofErr w:type="spellStart"/>
            <w:r w:rsidRPr="00252398">
              <w:rPr>
                <w:i/>
                <w:iCs/>
                <w:sz w:val="18"/>
                <w:szCs w:val="20"/>
              </w:rPr>
              <w:t>ηρεσίες</w:t>
            </w:r>
            <w:proofErr w:type="spellEnd"/>
            <w:r w:rsidRPr="00252398">
              <w:rPr>
                <w:i/>
                <w:iCs/>
                <w:sz w:val="18"/>
                <w:szCs w:val="20"/>
              </w:rPr>
              <w:t xml:space="preserve"> …</w:t>
            </w:r>
          </w:p>
        </w:tc>
        <w:tc>
          <w:tcPr>
            <w:tcW w:w="440" w:type="pct"/>
            <w:gridSpan w:val="2"/>
            <w:tcBorders>
              <w:bottom w:val="single" w:sz="4" w:space="0" w:color="auto"/>
              <w:right w:val="single" w:sz="4" w:space="0" w:color="auto"/>
            </w:tcBorders>
            <w:shd w:val="clear" w:color="auto" w:fill="FFFFFF"/>
            <w:vAlign w:val="center"/>
          </w:tcPr>
          <w:p w14:paraId="5E4DF9C9" w14:textId="77777777" w:rsidR="00623457" w:rsidRPr="00840707" w:rsidRDefault="00623457" w:rsidP="00C4217E">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70746FA7" w14:textId="77777777" w:rsidR="00623457" w:rsidRPr="00840707" w:rsidRDefault="00623457" w:rsidP="00C4217E">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3DEC5F7E" w14:textId="77777777" w:rsidR="00623457" w:rsidRPr="00840707" w:rsidRDefault="00623457" w:rsidP="00C4217E">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30182823" w14:textId="77777777" w:rsidR="00623457" w:rsidRPr="00840707" w:rsidRDefault="00623457" w:rsidP="00C4217E">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29C88582" w14:textId="77777777" w:rsidR="00623457" w:rsidRPr="00840707" w:rsidRDefault="00623457" w:rsidP="00C4217E">
            <w:pPr>
              <w:keepNext/>
              <w:keepLines/>
              <w:spacing w:before="60" w:after="60"/>
              <w:rPr>
                <w:i/>
                <w:iCs/>
                <w:sz w:val="18"/>
                <w:szCs w:val="20"/>
                <w:lang w:val="el-GR"/>
              </w:rPr>
            </w:pPr>
          </w:p>
        </w:tc>
      </w:tr>
      <w:tr w:rsidR="00623457" w:rsidRPr="00C4217E" w14:paraId="250D80B7" w14:textId="77777777" w:rsidTr="00C4217E">
        <w:trPr>
          <w:trHeight w:val="284"/>
        </w:trPr>
        <w:tc>
          <w:tcPr>
            <w:tcW w:w="2331" w:type="pct"/>
            <w:gridSpan w:val="3"/>
            <w:tcBorders>
              <w:right w:val="single" w:sz="4" w:space="0" w:color="auto"/>
            </w:tcBorders>
            <w:shd w:val="pct15" w:color="auto" w:fill="auto"/>
            <w:vAlign w:val="center"/>
          </w:tcPr>
          <w:p w14:paraId="518A1FD6" w14:textId="77777777" w:rsidR="00623457" w:rsidRPr="00840707" w:rsidRDefault="00623457" w:rsidP="00C4217E">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shd w:val="pct15" w:color="auto" w:fill="auto"/>
            <w:vAlign w:val="center"/>
          </w:tcPr>
          <w:p w14:paraId="3AF4352D" w14:textId="77777777" w:rsidR="00623457" w:rsidRPr="00840707" w:rsidRDefault="00623457" w:rsidP="00C4217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45A8D06C" w14:textId="77777777" w:rsidR="00623457" w:rsidRPr="00840707" w:rsidRDefault="00623457" w:rsidP="00C4217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7850873D" w14:textId="77777777" w:rsidR="00623457" w:rsidRPr="00840707" w:rsidRDefault="00623457" w:rsidP="00C4217E">
            <w:pPr>
              <w:keepNext/>
              <w:keepLines/>
              <w:spacing w:before="60" w:after="60"/>
              <w:rPr>
                <w:sz w:val="18"/>
                <w:szCs w:val="18"/>
              </w:rPr>
            </w:pPr>
          </w:p>
        </w:tc>
        <w:tc>
          <w:tcPr>
            <w:tcW w:w="544" w:type="pct"/>
            <w:shd w:val="clear" w:color="auto" w:fill="D9D9D9" w:themeFill="background1" w:themeFillShade="D9"/>
            <w:vAlign w:val="center"/>
          </w:tcPr>
          <w:p w14:paraId="44611E5B" w14:textId="77777777" w:rsidR="00623457" w:rsidRPr="00840707" w:rsidRDefault="00623457" w:rsidP="00C4217E">
            <w:pPr>
              <w:keepNext/>
              <w:keepLines/>
              <w:spacing w:before="60" w:after="60"/>
              <w:rPr>
                <w:sz w:val="18"/>
                <w:szCs w:val="18"/>
              </w:rPr>
            </w:pPr>
          </w:p>
        </w:tc>
        <w:tc>
          <w:tcPr>
            <w:tcW w:w="609" w:type="pct"/>
            <w:shd w:val="clear" w:color="auto" w:fill="D9D9D9" w:themeFill="background1" w:themeFillShade="D9"/>
            <w:vAlign w:val="center"/>
          </w:tcPr>
          <w:p w14:paraId="5CD651D0" w14:textId="77777777" w:rsidR="00623457" w:rsidRPr="00840707" w:rsidRDefault="00623457" w:rsidP="00C4217E">
            <w:pPr>
              <w:keepNext/>
              <w:keepLines/>
              <w:spacing w:before="60" w:after="60"/>
              <w:rPr>
                <w:sz w:val="18"/>
                <w:szCs w:val="18"/>
              </w:rPr>
            </w:pPr>
          </w:p>
        </w:tc>
      </w:tr>
    </w:tbl>
    <w:p w14:paraId="120FB264" w14:textId="77777777" w:rsidR="00623457" w:rsidRDefault="00623457" w:rsidP="00623457">
      <w:pPr>
        <w:rPr>
          <w:lang w:val="el-GR"/>
        </w:rPr>
      </w:pPr>
      <w:bookmarkStart w:id="532" w:name="_Toc240445879"/>
      <w:bookmarkStart w:id="533" w:name="_Toc366852700"/>
      <w:bookmarkStart w:id="534" w:name="_Ref508304072"/>
      <w:bookmarkStart w:id="535" w:name="_Toc10632753"/>
      <w:bookmarkStart w:id="536" w:name="_Toc42167520"/>
    </w:p>
    <w:p w14:paraId="7F3B6BDC" w14:textId="77777777" w:rsidR="00FE1C26" w:rsidRDefault="00FE1C26" w:rsidP="00623457">
      <w:pPr>
        <w:rPr>
          <w:lang w:val="el-GR"/>
        </w:rPr>
      </w:pPr>
    </w:p>
    <w:p w14:paraId="25A5C658" w14:textId="77777777" w:rsidR="00623457" w:rsidRPr="00C4217E" w:rsidRDefault="00623457" w:rsidP="00012F1D">
      <w:pPr>
        <w:pStyle w:val="3"/>
        <w:numPr>
          <w:ilvl w:val="2"/>
          <w:numId w:val="15"/>
        </w:numPr>
        <w:ind w:left="1134" w:hanging="414"/>
        <w:rPr>
          <w:rFonts w:cs="Tahoma"/>
          <w:lang w:val="el-GR"/>
        </w:rPr>
      </w:pPr>
      <w:bookmarkStart w:id="537" w:name="_Toc53671373"/>
      <w:bookmarkStart w:id="538" w:name="_Toc99717362"/>
      <w:r w:rsidRPr="00C4217E">
        <w:rPr>
          <w:rFonts w:cs="Tahoma"/>
          <w:lang w:val="el-GR"/>
        </w:rPr>
        <w:t>Άλλες δαπάνες</w:t>
      </w:r>
      <w:bookmarkEnd w:id="532"/>
      <w:bookmarkEnd w:id="533"/>
      <w:bookmarkEnd w:id="534"/>
      <w:bookmarkEnd w:id="535"/>
      <w:bookmarkEnd w:id="536"/>
      <w:bookmarkEnd w:id="537"/>
      <w:bookmarkEnd w:id="538"/>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36ADD155" w14:textId="77777777" w:rsidTr="00C4217E">
        <w:trPr>
          <w:cantSplit/>
        </w:trPr>
        <w:tc>
          <w:tcPr>
            <w:tcW w:w="260" w:type="pct"/>
            <w:vMerge w:val="restart"/>
            <w:shd w:val="clear" w:color="auto" w:fill="E6E6E6"/>
            <w:vAlign w:val="center"/>
          </w:tcPr>
          <w:p w14:paraId="63B6D55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78234D5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7D5BABB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40D6AD7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06C8C9E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5FF6747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0CDDDE8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79B5DC17" w14:textId="77777777" w:rsidTr="00C4217E">
        <w:trPr>
          <w:cantSplit/>
        </w:trPr>
        <w:tc>
          <w:tcPr>
            <w:tcW w:w="229" w:type="pct"/>
            <w:vMerge/>
            <w:shd w:val="clear" w:color="auto" w:fill="E6E6E6"/>
            <w:vAlign w:val="center"/>
          </w:tcPr>
          <w:p w14:paraId="454474E2"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6E44D51F"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61B0E9FD"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5B0D861F"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30DF2CBA"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7CC3B0C3"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7A6116D5" w14:textId="77777777" w:rsidR="00623457" w:rsidRPr="00840707" w:rsidRDefault="00623457" w:rsidP="00C4217E">
            <w:pPr>
              <w:spacing w:before="60" w:after="60"/>
              <w:rPr>
                <w:sz w:val="18"/>
                <w:szCs w:val="18"/>
                <w:lang w:val="el-GR"/>
              </w:rPr>
            </w:pPr>
          </w:p>
        </w:tc>
      </w:tr>
      <w:tr w:rsidR="00623457" w:rsidRPr="00C4217E" w14:paraId="4CBAF6B1" w14:textId="77777777" w:rsidTr="00C4217E">
        <w:trPr>
          <w:trHeight w:val="284"/>
        </w:trPr>
        <w:tc>
          <w:tcPr>
            <w:tcW w:w="229" w:type="pct"/>
            <w:vAlign w:val="center"/>
          </w:tcPr>
          <w:p w14:paraId="50C96227" w14:textId="77777777" w:rsidR="00623457" w:rsidRPr="00840707" w:rsidRDefault="00623457" w:rsidP="00C4217E">
            <w:pPr>
              <w:spacing w:before="60" w:after="60"/>
              <w:rPr>
                <w:sz w:val="18"/>
                <w:szCs w:val="18"/>
                <w:lang w:val="el-GR"/>
              </w:rPr>
            </w:pPr>
          </w:p>
        </w:tc>
        <w:tc>
          <w:tcPr>
            <w:tcW w:w="1623" w:type="pct"/>
            <w:vAlign w:val="center"/>
          </w:tcPr>
          <w:p w14:paraId="58C75F7D" w14:textId="77777777" w:rsidR="00623457" w:rsidRPr="00840707" w:rsidRDefault="00623457" w:rsidP="00C4217E">
            <w:pPr>
              <w:spacing w:before="60" w:after="60"/>
              <w:rPr>
                <w:sz w:val="18"/>
                <w:szCs w:val="18"/>
                <w:lang w:val="el-GR"/>
              </w:rPr>
            </w:pPr>
          </w:p>
        </w:tc>
        <w:tc>
          <w:tcPr>
            <w:tcW w:w="655" w:type="pct"/>
            <w:vAlign w:val="center"/>
          </w:tcPr>
          <w:p w14:paraId="73A718C5" w14:textId="77777777" w:rsidR="00623457" w:rsidRPr="00840707" w:rsidRDefault="00623457" w:rsidP="00C4217E">
            <w:pPr>
              <w:spacing w:before="60" w:after="60"/>
              <w:rPr>
                <w:sz w:val="18"/>
                <w:szCs w:val="18"/>
                <w:lang w:val="el-GR"/>
              </w:rPr>
            </w:pPr>
          </w:p>
        </w:tc>
        <w:tc>
          <w:tcPr>
            <w:tcW w:w="621" w:type="pct"/>
            <w:vAlign w:val="center"/>
          </w:tcPr>
          <w:p w14:paraId="6C6E4004" w14:textId="77777777" w:rsidR="00623457" w:rsidRPr="00840707" w:rsidRDefault="00623457" w:rsidP="00C4217E">
            <w:pPr>
              <w:spacing w:before="60" w:after="60"/>
              <w:rPr>
                <w:sz w:val="18"/>
                <w:szCs w:val="18"/>
                <w:lang w:val="el-GR"/>
              </w:rPr>
            </w:pPr>
          </w:p>
        </w:tc>
        <w:tc>
          <w:tcPr>
            <w:tcW w:w="563" w:type="pct"/>
            <w:vAlign w:val="center"/>
          </w:tcPr>
          <w:p w14:paraId="5C9ABC6F" w14:textId="77777777" w:rsidR="00623457" w:rsidRPr="00840707" w:rsidRDefault="00623457" w:rsidP="00C4217E">
            <w:pPr>
              <w:spacing w:before="60" w:after="60"/>
              <w:rPr>
                <w:sz w:val="18"/>
                <w:szCs w:val="18"/>
                <w:lang w:val="el-GR"/>
              </w:rPr>
            </w:pPr>
          </w:p>
        </w:tc>
        <w:tc>
          <w:tcPr>
            <w:tcW w:w="626" w:type="pct"/>
            <w:vAlign w:val="center"/>
          </w:tcPr>
          <w:p w14:paraId="373BC637" w14:textId="77777777" w:rsidR="00623457" w:rsidRPr="00840707" w:rsidRDefault="00623457" w:rsidP="00C4217E">
            <w:pPr>
              <w:spacing w:before="60" w:after="60"/>
              <w:rPr>
                <w:sz w:val="18"/>
                <w:szCs w:val="18"/>
                <w:lang w:val="el-GR"/>
              </w:rPr>
            </w:pPr>
          </w:p>
        </w:tc>
        <w:tc>
          <w:tcPr>
            <w:tcW w:w="682" w:type="pct"/>
            <w:vAlign w:val="center"/>
          </w:tcPr>
          <w:p w14:paraId="0B30084C" w14:textId="77777777" w:rsidR="00623457" w:rsidRPr="00840707" w:rsidRDefault="00623457" w:rsidP="00C4217E">
            <w:pPr>
              <w:spacing w:before="60" w:after="60"/>
              <w:rPr>
                <w:sz w:val="18"/>
                <w:szCs w:val="18"/>
                <w:lang w:val="el-GR"/>
              </w:rPr>
            </w:pPr>
          </w:p>
        </w:tc>
      </w:tr>
      <w:tr w:rsidR="00623457" w:rsidRPr="00C4217E" w14:paraId="26E137E8" w14:textId="77777777" w:rsidTr="00C4217E">
        <w:trPr>
          <w:trHeight w:val="284"/>
        </w:trPr>
        <w:tc>
          <w:tcPr>
            <w:tcW w:w="229" w:type="pct"/>
            <w:vAlign w:val="center"/>
          </w:tcPr>
          <w:p w14:paraId="3B96CF26" w14:textId="77777777" w:rsidR="00623457" w:rsidRPr="00840707" w:rsidRDefault="00623457" w:rsidP="00C4217E">
            <w:pPr>
              <w:spacing w:before="60" w:after="60"/>
              <w:rPr>
                <w:sz w:val="18"/>
                <w:szCs w:val="18"/>
                <w:lang w:val="el-GR"/>
              </w:rPr>
            </w:pPr>
          </w:p>
        </w:tc>
        <w:tc>
          <w:tcPr>
            <w:tcW w:w="1623" w:type="pct"/>
            <w:vAlign w:val="center"/>
          </w:tcPr>
          <w:p w14:paraId="2395BF65"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42DC5052"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19023055" w14:textId="77777777" w:rsidR="00623457" w:rsidRPr="00840707" w:rsidRDefault="00623457" w:rsidP="00C4217E">
            <w:pPr>
              <w:spacing w:before="60" w:after="60"/>
              <w:rPr>
                <w:sz w:val="18"/>
                <w:szCs w:val="18"/>
                <w:lang w:val="el-GR"/>
              </w:rPr>
            </w:pPr>
          </w:p>
        </w:tc>
        <w:tc>
          <w:tcPr>
            <w:tcW w:w="563" w:type="pct"/>
            <w:vAlign w:val="center"/>
          </w:tcPr>
          <w:p w14:paraId="0404FEDB" w14:textId="77777777" w:rsidR="00623457" w:rsidRPr="00840707" w:rsidRDefault="00623457" w:rsidP="00C4217E">
            <w:pPr>
              <w:spacing w:before="60" w:after="60"/>
              <w:rPr>
                <w:sz w:val="18"/>
                <w:szCs w:val="18"/>
                <w:lang w:val="el-GR"/>
              </w:rPr>
            </w:pPr>
          </w:p>
        </w:tc>
        <w:tc>
          <w:tcPr>
            <w:tcW w:w="626" w:type="pct"/>
            <w:vAlign w:val="center"/>
          </w:tcPr>
          <w:p w14:paraId="4EB1C018" w14:textId="77777777" w:rsidR="00623457" w:rsidRPr="00840707" w:rsidRDefault="00623457" w:rsidP="00C4217E">
            <w:pPr>
              <w:spacing w:before="60" w:after="60"/>
              <w:rPr>
                <w:sz w:val="18"/>
                <w:szCs w:val="18"/>
                <w:lang w:val="el-GR"/>
              </w:rPr>
            </w:pPr>
          </w:p>
        </w:tc>
        <w:tc>
          <w:tcPr>
            <w:tcW w:w="682" w:type="pct"/>
            <w:vAlign w:val="center"/>
          </w:tcPr>
          <w:p w14:paraId="14233CD3" w14:textId="77777777" w:rsidR="00623457" w:rsidRPr="00840707" w:rsidRDefault="00623457" w:rsidP="00C4217E">
            <w:pPr>
              <w:spacing w:before="60" w:after="60"/>
              <w:rPr>
                <w:sz w:val="18"/>
                <w:szCs w:val="18"/>
                <w:lang w:val="el-GR"/>
              </w:rPr>
            </w:pPr>
          </w:p>
        </w:tc>
      </w:tr>
      <w:tr w:rsidR="00623457" w:rsidRPr="00C4217E" w14:paraId="085859A3" w14:textId="77777777" w:rsidTr="00C4217E">
        <w:trPr>
          <w:trHeight w:val="284"/>
        </w:trPr>
        <w:tc>
          <w:tcPr>
            <w:tcW w:w="229" w:type="pct"/>
            <w:tcBorders>
              <w:bottom w:val="single" w:sz="4" w:space="0" w:color="auto"/>
            </w:tcBorders>
            <w:vAlign w:val="center"/>
          </w:tcPr>
          <w:p w14:paraId="292A7D2C"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5E10DC2C"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47DB5FFF"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5FE9593"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52BCFD5F" w14:textId="77777777" w:rsidR="00623457" w:rsidRPr="00840707" w:rsidRDefault="00623457" w:rsidP="00C4217E">
            <w:pPr>
              <w:spacing w:before="60" w:after="60"/>
              <w:rPr>
                <w:sz w:val="18"/>
                <w:szCs w:val="18"/>
                <w:lang w:val="el-GR"/>
              </w:rPr>
            </w:pPr>
          </w:p>
        </w:tc>
        <w:tc>
          <w:tcPr>
            <w:tcW w:w="626" w:type="pct"/>
            <w:vAlign w:val="center"/>
          </w:tcPr>
          <w:p w14:paraId="3750FE9A" w14:textId="77777777" w:rsidR="00623457" w:rsidRPr="00840707" w:rsidRDefault="00623457" w:rsidP="00C4217E">
            <w:pPr>
              <w:spacing w:before="60" w:after="60"/>
              <w:rPr>
                <w:sz w:val="18"/>
                <w:szCs w:val="18"/>
                <w:lang w:val="el-GR"/>
              </w:rPr>
            </w:pPr>
          </w:p>
        </w:tc>
        <w:tc>
          <w:tcPr>
            <w:tcW w:w="682" w:type="pct"/>
            <w:vAlign w:val="center"/>
          </w:tcPr>
          <w:p w14:paraId="394432A9" w14:textId="77777777" w:rsidR="00623457" w:rsidRPr="00840707" w:rsidRDefault="00623457" w:rsidP="00C4217E">
            <w:pPr>
              <w:spacing w:before="60" w:after="60"/>
              <w:rPr>
                <w:sz w:val="18"/>
                <w:szCs w:val="18"/>
                <w:lang w:val="el-GR"/>
              </w:rPr>
            </w:pPr>
          </w:p>
        </w:tc>
      </w:tr>
      <w:tr w:rsidR="00623457" w:rsidRPr="00C4217E" w14:paraId="0AC52490"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40736655" w14:textId="77777777" w:rsidR="00623457" w:rsidRPr="00840707" w:rsidRDefault="00623457" w:rsidP="00C4217E">
            <w:pPr>
              <w:spacing w:before="60" w:after="60"/>
              <w:jc w:val="center"/>
              <w:rPr>
                <w:sz w:val="18"/>
                <w:szCs w:val="18"/>
                <w:lang w:val="el-GR"/>
              </w:rPr>
            </w:pPr>
            <w:bookmarkStart w:id="539"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2629937C"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240BD643"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7527967D" w14:textId="77777777" w:rsidR="00623457" w:rsidRPr="00840707" w:rsidRDefault="00623457" w:rsidP="00C4217E">
            <w:pPr>
              <w:spacing w:before="60" w:after="60"/>
              <w:rPr>
                <w:sz w:val="18"/>
                <w:szCs w:val="18"/>
                <w:lang w:val="el-GR"/>
              </w:rPr>
            </w:pPr>
          </w:p>
        </w:tc>
      </w:tr>
    </w:tbl>
    <w:p w14:paraId="48185232" w14:textId="77777777" w:rsidR="00623457" w:rsidRPr="00252398" w:rsidRDefault="00623457" w:rsidP="00623457">
      <w:pPr>
        <w:rPr>
          <w:lang w:val="el-GR"/>
        </w:rPr>
      </w:pPr>
      <w:bookmarkStart w:id="540" w:name="_Toc46178225"/>
      <w:bookmarkStart w:id="541" w:name="_Toc46178713"/>
      <w:bookmarkStart w:id="542" w:name="_Toc46179200"/>
      <w:bookmarkStart w:id="543" w:name="_Toc63254467"/>
      <w:bookmarkStart w:id="544" w:name="_Ref104352824"/>
      <w:bookmarkStart w:id="545" w:name="_Ref104352827"/>
      <w:bookmarkStart w:id="546" w:name="_Ref104352962"/>
      <w:bookmarkStart w:id="547" w:name="_Toc240445882"/>
      <w:bookmarkStart w:id="548" w:name="_Toc366852703"/>
      <w:bookmarkStart w:id="549" w:name="_Toc10632754"/>
      <w:bookmarkStart w:id="550" w:name="_Toc42167521"/>
      <w:bookmarkEnd w:id="539"/>
      <w:bookmarkEnd w:id="540"/>
      <w:bookmarkEnd w:id="541"/>
      <w:bookmarkEnd w:id="542"/>
    </w:p>
    <w:p w14:paraId="6816369B" w14:textId="77777777" w:rsidR="00623457" w:rsidRPr="00C4217E" w:rsidRDefault="00623457" w:rsidP="00012F1D">
      <w:pPr>
        <w:pStyle w:val="3"/>
        <w:numPr>
          <w:ilvl w:val="2"/>
          <w:numId w:val="15"/>
        </w:numPr>
        <w:ind w:left="1134" w:hanging="414"/>
        <w:rPr>
          <w:rFonts w:cs="Tahoma"/>
          <w:lang w:val="el-GR"/>
        </w:rPr>
      </w:pPr>
      <w:bookmarkStart w:id="551" w:name="_Συγκεντρωτικός_Πίνακας_Οικονομικής"/>
      <w:bookmarkStart w:id="552" w:name="_Ref52978018"/>
      <w:bookmarkStart w:id="553" w:name="_Toc53671374"/>
      <w:bookmarkStart w:id="554" w:name="_Toc99717363"/>
      <w:bookmarkEnd w:id="551"/>
      <w:r w:rsidRPr="00C4217E">
        <w:rPr>
          <w:rFonts w:cs="Tahoma"/>
          <w:lang w:val="el-GR"/>
        </w:rPr>
        <w:t>Συγκεντρωτικός Πίνακας Οικονομικής Προσφοράς</w:t>
      </w:r>
      <w:bookmarkEnd w:id="543"/>
      <w:r w:rsidRPr="00C4217E">
        <w:rPr>
          <w:rFonts w:cs="Tahoma"/>
          <w:lang w:val="el-GR"/>
        </w:rPr>
        <w:t xml:space="preserve"> Έργου</w:t>
      </w:r>
      <w:bookmarkEnd w:id="544"/>
      <w:bookmarkEnd w:id="545"/>
      <w:bookmarkEnd w:id="546"/>
      <w:bookmarkEnd w:id="547"/>
      <w:bookmarkEnd w:id="548"/>
      <w:bookmarkEnd w:id="549"/>
      <w:bookmarkEnd w:id="550"/>
      <w:bookmarkEnd w:id="552"/>
      <w:bookmarkEnd w:id="553"/>
      <w:bookmarkEnd w:id="5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1C114359" w14:textId="77777777" w:rsidTr="00C4217E">
        <w:trPr>
          <w:cantSplit/>
          <w:trHeight w:val="280"/>
        </w:trPr>
        <w:tc>
          <w:tcPr>
            <w:tcW w:w="290" w:type="pct"/>
            <w:vMerge w:val="restart"/>
            <w:shd w:val="pct15" w:color="auto" w:fill="FFFFFF"/>
            <w:vAlign w:val="center"/>
          </w:tcPr>
          <w:p w14:paraId="3739CE79"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FB2BC97"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46F9D56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797BD2F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1E5A0B3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7F6C94E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0398E83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4ACC90F" w14:textId="77777777" w:rsidTr="00C4217E">
        <w:trPr>
          <w:cantSplit/>
          <w:trHeight w:val="340"/>
        </w:trPr>
        <w:tc>
          <w:tcPr>
            <w:tcW w:w="290" w:type="pct"/>
            <w:vMerge/>
            <w:shd w:val="pct15" w:color="auto" w:fill="FFFFFF"/>
            <w:vAlign w:val="center"/>
          </w:tcPr>
          <w:p w14:paraId="5D517E1A"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1A5FA44F"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622F1DA6"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449156ED"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16C091F9" w14:textId="77777777" w:rsidR="00623457" w:rsidRPr="00840707" w:rsidRDefault="00623457" w:rsidP="00C4217E">
            <w:pPr>
              <w:keepNext/>
              <w:keepLines/>
              <w:spacing w:before="60" w:after="60"/>
              <w:rPr>
                <w:sz w:val="18"/>
                <w:szCs w:val="18"/>
                <w:lang w:val="el-GR"/>
              </w:rPr>
            </w:pPr>
          </w:p>
        </w:tc>
      </w:tr>
      <w:tr w:rsidR="00623457" w:rsidRPr="00C4217E" w14:paraId="10B73153" w14:textId="77777777" w:rsidTr="00C4217E">
        <w:trPr>
          <w:trHeight w:val="284"/>
        </w:trPr>
        <w:tc>
          <w:tcPr>
            <w:tcW w:w="290" w:type="pct"/>
            <w:vAlign w:val="center"/>
          </w:tcPr>
          <w:p w14:paraId="23AA28DB"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173" w:type="pct"/>
            <w:vAlign w:val="center"/>
          </w:tcPr>
          <w:p w14:paraId="51EE1C52" w14:textId="77777777" w:rsidR="00623457" w:rsidRPr="00840707" w:rsidRDefault="00C0577B" w:rsidP="00C4217E">
            <w:pPr>
              <w:keepNext/>
              <w:keepLines/>
              <w:spacing w:before="60" w:after="60"/>
              <w:rPr>
                <w:sz w:val="18"/>
                <w:szCs w:val="18"/>
                <w:lang w:val="el-GR"/>
              </w:rPr>
            </w:pPr>
            <w:r w:rsidRPr="00840707">
              <w:rPr>
                <w:sz w:val="18"/>
                <w:szCs w:val="18"/>
                <w:lang w:val="el-GR"/>
              </w:rPr>
              <w:t xml:space="preserve">Έτοιμο Λογισμικό (Πίνακας </w:t>
            </w:r>
            <w:r>
              <w:rPr>
                <w:sz w:val="18"/>
                <w:szCs w:val="18"/>
                <w:lang w:val="el-GR"/>
              </w:rPr>
              <w:t>1</w:t>
            </w:r>
            <w:r w:rsidRPr="00840707">
              <w:rPr>
                <w:sz w:val="18"/>
                <w:szCs w:val="18"/>
                <w:lang w:val="el-GR"/>
              </w:rPr>
              <w:t>)</w:t>
            </w:r>
          </w:p>
        </w:tc>
        <w:tc>
          <w:tcPr>
            <w:tcW w:w="845" w:type="pct"/>
            <w:vAlign w:val="center"/>
          </w:tcPr>
          <w:p w14:paraId="36C1498F" w14:textId="77777777" w:rsidR="00623457" w:rsidRPr="00840707" w:rsidRDefault="00623457" w:rsidP="00C4217E">
            <w:pPr>
              <w:keepNext/>
              <w:keepLines/>
              <w:spacing w:before="60" w:after="60"/>
              <w:rPr>
                <w:sz w:val="18"/>
                <w:szCs w:val="18"/>
                <w:lang w:val="el-GR"/>
              </w:rPr>
            </w:pPr>
          </w:p>
        </w:tc>
        <w:tc>
          <w:tcPr>
            <w:tcW w:w="846" w:type="pct"/>
            <w:vAlign w:val="center"/>
          </w:tcPr>
          <w:p w14:paraId="302FCFA3" w14:textId="77777777" w:rsidR="00623457" w:rsidRPr="00840707" w:rsidRDefault="00623457" w:rsidP="00C4217E">
            <w:pPr>
              <w:keepNext/>
              <w:keepLines/>
              <w:spacing w:before="60" w:after="60"/>
              <w:rPr>
                <w:sz w:val="18"/>
                <w:szCs w:val="18"/>
                <w:lang w:val="el-GR"/>
              </w:rPr>
            </w:pPr>
          </w:p>
        </w:tc>
        <w:tc>
          <w:tcPr>
            <w:tcW w:w="846" w:type="pct"/>
            <w:vAlign w:val="center"/>
          </w:tcPr>
          <w:p w14:paraId="353D6E24" w14:textId="77777777" w:rsidR="00623457" w:rsidRPr="00840707" w:rsidRDefault="00623457" w:rsidP="00C4217E">
            <w:pPr>
              <w:keepNext/>
              <w:keepLines/>
              <w:spacing w:before="60" w:after="60"/>
              <w:rPr>
                <w:sz w:val="18"/>
                <w:szCs w:val="18"/>
                <w:lang w:val="el-GR"/>
              </w:rPr>
            </w:pPr>
          </w:p>
        </w:tc>
      </w:tr>
      <w:tr w:rsidR="00C0577B" w:rsidRPr="00C4217E" w14:paraId="56E91BC8" w14:textId="77777777" w:rsidTr="00C4217E">
        <w:trPr>
          <w:trHeight w:val="284"/>
        </w:trPr>
        <w:tc>
          <w:tcPr>
            <w:tcW w:w="290" w:type="pct"/>
            <w:vAlign w:val="center"/>
          </w:tcPr>
          <w:p w14:paraId="5EEBF340" w14:textId="77777777" w:rsidR="00C0577B" w:rsidRPr="00840707" w:rsidRDefault="00C0577B" w:rsidP="00C0577B">
            <w:pPr>
              <w:keepNext/>
              <w:keepLines/>
              <w:spacing w:before="60" w:after="60"/>
              <w:rPr>
                <w:sz w:val="18"/>
                <w:szCs w:val="18"/>
                <w:lang w:val="el-GR"/>
              </w:rPr>
            </w:pPr>
            <w:r w:rsidRPr="00840707">
              <w:rPr>
                <w:sz w:val="18"/>
                <w:szCs w:val="18"/>
                <w:lang w:val="el-GR"/>
              </w:rPr>
              <w:t>2</w:t>
            </w:r>
          </w:p>
        </w:tc>
        <w:tc>
          <w:tcPr>
            <w:tcW w:w="2173" w:type="pct"/>
            <w:vAlign w:val="center"/>
          </w:tcPr>
          <w:p w14:paraId="1CDFBDA3" w14:textId="77777777" w:rsidR="00C0577B" w:rsidRPr="00840707" w:rsidRDefault="00091209" w:rsidP="00C0577B">
            <w:pPr>
              <w:keepNext/>
              <w:keepLines/>
              <w:spacing w:before="60" w:after="60"/>
              <w:rPr>
                <w:sz w:val="18"/>
                <w:szCs w:val="18"/>
                <w:lang w:val="el-GR"/>
              </w:rPr>
            </w:pPr>
            <w:r w:rsidRPr="00091209">
              <w:rPr>
                <w:sz w:val="18"/>
                <w:szCs w:val="18"/>
                <w:lang w:val="el-GR"/>
              </w:rPr>
              <w:t xml:space="preserve">Εφαρμογές – Υποσυστήματα </w:t>
            </w:r>
            <w:r w:rsidR="00C0577B" w:rsidRPr="00840707">
              <w:rPr>
                <w:sz w:val="18"/>
                <w:szCs w:val="18"/>
                <w:lang w:val="el-GR"/>
              </w:rPr>
              <w:t xml:space="preserve">(Πίνακας </w:t>
            </w:r>
            <w:r w:rsidR="00C0577B">
              <w:rPr>
                <w:sz w:val="18"/>
                <w:szCs w:val="18"/>
                <w:lang w:val="el-GR"/>
              </w:rPr>
              <w:t>2</w:t>
            </w:r>
            <w:r w:rsidR="00C0577B" w:rsidRPr="00840707">
              <w:rPr>
                <w:sz w:val="18"/>
                <w:szCs w:val="18"/>
                <w:lang w:val="el-GR"/>
              </w:rPr>
              <w:t>)</w:t>
            </w:r>
          </w:p>
        </w:tc>
        <w:tc>
          <w:tcPr>
            <w:tcW w:w="845" w:type="pct"/>
            <w:vAlign w:val="center"/>
          </w:tcPr>
          <w:p w14:paraId="4E7AD275" w14:textId="77777777" w:rsidR="00C0577B" w:rsidRPr="00840707" w:rsidRDefault="00C0577B" w:rsidP="00C0577B">
            <w:pPr>
              <w:keepNext/>
              <w:keepLines/>
              <w:spacing w:before="60" w:after="60"/>
              <w:rPr>
                <w:sz w:val="18"/>
                <w:szCs w:val="18"/>
                <w:lang w:val="el-GR"/>
              </w:rPr>
            </w:pPr>
          </w:p>
        </w:tc>
        <w:tc>
          <w:tcPr>
            <w:tcW w:w="846" w:type="pct"/>
            <w:vAlign w:val="center"/>
          </w:tcPr>
          <w:p w14:paraId="58E8ADD7" w14:textId="77777777" w:rsidR="00C0577B" w:rsidRPr="00840707" w:rsidRDefault="00C0577B" w:rsidP="00C0577B">
            <w:pPr>
              <w:keepNext/>
              <w:keepLines/>
              <w:spacing w:before="60" w:after="60"/>
              <w:rPr>
                <w:sz w:val="18"/>
                <w:szCs w:val="18"/>
                <w:lang w:val="el-GR"/>
              </w:rPr>
            </w:pPr>
          </w:p>
        </w:tc>
        <w:tc>
          <w:tcPr>
            <w:tcW w:w="846" w:type="pct"/>
            <w:vAlign w:val="center"/>
          </w:tcPr>
          <w:p w14:paraId="7161FB0D" w14:textId="77777777" w:rsidR="00C0577B" w:rsidRPr="00840707" w:rsidRDefault="00C0577B" w:rsidP="00C0577B">
            <w:pPr>
              <w:keepNext/>
              <w:keepLines/>
              <w:spacing w:before="60" w:after="60"/>
              <w:rPr>
                <w:sz w:val="18"/>
                <w:szCs w:val="18"/>
                <w:lang w:val="el-GR"/>
              </w:rPr>
            </w:pPr>
          </w:p>
        </w:tc>
      </w:tr>
      <w:tr w:rsidR="00091209" w:rsidRPr="00C4217E" w14:paraId="6C099EA1" w14:textId="77777777" w:rsidTr="00C4217E">
        <w:trPr>
          <w:trHeight w:val="284"/>
        </w:trPr>
        <w:tc>
          <w:tcPr>
            <w:tcW w:w="290" w:type="pct"/>
            <w:vAlign w:val="center"/>
          </w:tcPr>
          <w:p w14:paraId="47DB9D73" w14:textId="77777777" w:rsidR="00091209" w:rsidRPr="00840707" w:rsidRDefault="00091209" w:rsidP="00C0577B">
            <w:pPr>
              <w:keepNext/>
              <w:keepLines/>
              <w:spacing w:before="60" w:after="60"/>
              <w:rPr>
                <w:sz w:val="18"/>
                <w:szCs w:val="18"/>
                <w:lang w:val="el-GR"/>
              </w:rPr>
            </w:pPr>
            <w:r>
              <w:rPr>
                <w:sz w:val="18"/>
                <w:szCs w:val="18"/>
                <w:lang w:val="el-GR"/>
              </w:rPr>
              <w:t>3</w:t>
            </w:r>
          </w:p>
        </w:tc>
        <w:tc>
          <w:tcPr>
            <w:tcW w:w="2173" w:type="pct"/>
            <w:vAlign w:val="center"/>
          </w:tcPr>
          <w:p w14:paraId="4F341DCB" w14:textId="77777777" w:rsidR="00091209" w:rsidRPr="00840707" w:rsidRDefault="00091209" w:rsidP="00C0577B">
            <w:pPr>
              <w:keepNext/>
              <w:keepLines/>
              <w:spacing w:before="60" w:after="60"/>
              <w:rPr>
                <w:sz w:val="18"/>
                <w:szCs w:val="18"/>
                <w:lang w:val="el-GR"/>
              </w:rPr>
            </w:pPr>
            <w:r w:rsidRPr="00840707">
              <w:rPr>
                <w:sz w:val="18"/>
                <w:szCs w:val="18"/>
                <w:lang w:val="el-GR"/>
              </w:rPr>
              <w:t>Υπηρεσίες</w:t>
            </w:r>
            <w:r>
              <w:rPr>
                <w:sz w:val="18"/>
                <w:szCs w:val="18"/>
                <w:lang w:val="el-GR"/>
              </w:rPr>
              <w:t xml:space="preserve"> </w:t>
            </w:r>
            <w:r w:rsidRPr="00840707">
              <w:rPr>
                <w:sz w:val="18"/>
                <w:szCs w:val="18"/>
                <w:lang w:val="el-GR"/>
              </w:rPr>
              <w:t xml:space="preserve"> (Πίνακας </w:t>
            </w:r>
            <w:r>
              <w:rPr>
                <w:sz w:val="18"/>
                <w:szCs w:val="18"/>
                <w:lang w:val="el-GR"/>
              </w:rPr>
              <w:t>3</w:t>
            </w:r>
            <w:r w:rsidRPr="00840707">
              <w:rPr>
                <w:sz w:val="18"/>
                <w:szCs w:val="18"/>
                <w:lang w:val="el-GR"/>
              </w:rPr>
              <w:t>)</w:t>
            </w:r>
          </w:p>
        </w:tc>
        <w:tc>
          <w:tcPr>
            <w:tcW w:w="845" w:type="pct"/>
            <w:vAlign w:val="center"/>
          </w:tcPr>
          <w:p w14:paraId="1D67C67F" w14:textId="77777777" w:rsidR="00091209" w:rsidRPr="00840707" w:rsidRDefault="00091209" w:rsidP="00C0577B">
            <w:pPr>
              <w:keepNext/>
              <w:keepLines/>
              <w:spacing w:before="60" w:after="60"/>
              <w:rPr>
                <w:sz w:val="18"/>
                <w:szCs w:val="18"/>
                <w:lang w:val="el-GR"/>
              </w:rPr>
            </w:pPr>
          </w:p>
        </w:tc>
        <w:tc>
          <w:tcPr>
            <w:tcW w:w="846" w:type="pct"/>
            <w:vAlign w:val="center"/>
          </w:tcPr>
          <w:p w14:paraId="3136B022" w14:textId="77777777" w:rsidR="00091209" w:rsidRPr="00840707" w:rsidRDefault="00091209" w:rsidP="00C0577B">
            <w:pPr>
              <w:keepNext/>
              <w:keepLines/>
              <w:spacing w:before="60" w:after="60"/>
              <w:rPr>
                <w:sz w:val="18"/>
                <w:szCs w:val="18"/>
                <w:lang w:val="el-GR"/>
              </w:rPr>
            </w:pPr>
          </w:p>
        </w:tc>
        <w:tc>
          <w:tcPr>
            <w:tcW w:w="846" w:type="pct"/>
            <w:vAlign w:val="center"/>
          </w:tcPr>
          <w:p w14:paraId="1A0FD275" w14:textId="77777777" w:rsidR="00091209" w:rsidRPr="00840707" w:rsidRDefault="00091209" w:rsidP="00C0577B">
            <w:pPr>
              <w:keepNext/>
              <w:keepLines/>
              <w:spacing w:before="60" w:after="60"/>
              <w:rPr>
                <w:sz w:val="18"/>
                <w:szCs w:val="18"/>
                <w:lang w:val="el-GR"/>
              </w:rPr>
            </w:pPr>
          </w:p>
        </w:tc>
      </w:tr>
      <w:tr w:rsidR="00C0577B" w:rsidRPr="00C4217E" w14:paraId="494FD7F1" w14:textId="77777777" w:rsidTr="00C4217E">
        <w:trPr>
          <w:trHeight w:val="284"/>
        </w:trPr>
        <w:tc>
          <w:tcPr>
            <w:tcW w:w="290" w:type="pct"/>
            <w:vAlign w:val="center"/>
          </w:tcPr>
          <w:p w14:paraId="4817754F" w14:textId="77777777" w:rsidR="00C0577B" w:rsidRPr="00840707" w:rsidRDefault="00091209" w:rsidP="00C0577B">
            <w:pPr>
              <w:keepNext/>
              <w:keepLines/>
              <w:spacing w:before="60" w:after="60"/>
              <w:rPr>
                <w:sz w:val="18"/>
                <w:szCs w:val="18"/>
                <w:lang w:val="el-GR"/>
              </w:rPr>
            </w:pPr>
            <w:r>
              <w:rPr>
                <w:sz w:val="18"/>
                <w:szCs w:val="18"/>
                <w:lang w:val="el-GR"/>
              </w:rPr>
              <w:t>4</w:t>
            </w:r>
          </w:p>
        </w:tc>
        <w:tc>
          <w:tcPr>
            <w:tcW w:w="2173" w:type="pct"/>
            <w:vAlign w:val="center"/>
          </w:tcPr>
          <w:p w14:paraId="46FC240D" w14:textId="77777777" w:rsidR="00C0577B" w:rsidRPr="00840707" w:rsidRDefault="00C0577B" w:rsidP="00C0577B">
            <w:pPr>
              <w:keepNext/>
              <w:keepLines/>
              <w:spacing w:before="60" w:after="60"/>
              <w:rPr>
                <w:sz w:val="18"/>
                <w:szCs w:val="18"/>
                <w:lang w:val="el-GR"/>
              </w:rPr>
            </w:pPr>
            <w:r w:rsidRPr="00840707">
              <w:rPr>
                <w:sz w:val="18"/>
                <w:szCs w:val="18"/>
                <w:lang w:val="el-GR"/>
              </w:rPr>
              <w:t xml:space="preserve">Άλλες δαπάνες (Πίνακας </w:t>
            </w:r>
            <w:r w:rsidR="00091209">
              <w:rPr>
                <w:sz w:val="18"/>
                <w:szCs w:val="18"/>
                <w:lang w:val="el-GR"/>
              </w:rPr>
              <w:t>4</w:t>
            </w:r>
            <w:r w:rsidRPr="00840707">
              <w:rPr>
                <w:sz w:val="18"/>
                <w:szCs w:val="18"/>
                <w:lang w:val="el-GR"/>
              </w:rPr>
              <w:t>)</w:t>
            </w:r>
          </w:p>
        </w:tc>
        <w:tc>
          <w:tcPr>
            <w:tcW w:w="845" w:type="pct"/>
            <w:vAlign w:val="center"/>
          </w:tcPr>
          <w:p w14:paraId="51FFE415" w14:textId="77777777" w:rsidR="00C0577B" w:rsidRPr="00840707" w:rsidRDefault="00C0577B" w:rsidP="00C0577B">
            <w:pPr>
              <w:keepNext/>
              <w:keepLines/>
              <w:spacing w:before="60" w:after="60"/>
              <w:rPr>
                <w:sz w:val="18"/>
                <w:szCs w:val="18"/>
                <w:lang w:val="el-GR"/>
              </w:rPr>
            </w:pPr>
          </w:p>
        </w:tc>
        <w:tc>
          <w:tcPr>
            <w:tcW w:w="846" w:type="pct"/>
            <w:vAlign w:val="center"/>
          </w:tcPr>
          <w:p w14:paraId="60DDDFE8" w14:textId="77777777" w:rsidR="00C0577B" w:rsidRPr="00840707" w:rsidRDefault="00C0577B" w:rsidP="00C0577B">
            <w:pPr>
              <w:keepNext/>
              <w:keepLines/>
              <w:spacing w:before="60" w:after="60"/>
              <w:rPr>
                <w:sz w:val="18"/>
                <w:szCs w:val="18"/>
                <w:lang w:val="el-GR"/>
              </w:rPr>
            </w:pPr>
          </w:p>
        </w:tc>
        <w:tc>
          <w:tcPr>
            <w:tcW w:w="846" w:type="pct"/>
            <w:vAlign w:val="center"/>
          </w:tcPr>
          <w:p w14:paraId="3AE39ECC" w14:textId="77777777" w:rsidR="00C0577B" w:rsidRPr="00840707" w:rsidRDefault="00C0577B" w:rsidP="00C0577B">
            <w:pPr>
              <w:keepNext/>
              <w:keepLines/>
              <w:spacing w:before="60" w:after="60"/>
              <w:rPr>
                <w:sz w:val="18"/>
                <w:szCs w:val="18"/>
                <w:lang w:val="el-GR"/>
              </w:rPr>
            </w:pPr>
          </w:p>
        </w:tc>
      </w:tr>
      <w:tr w:rsidR="00C0577B" w:rsidRPr="00C4217E" w14:paraId="5CEF0555" w14:textId="77777777" w:rsidTr="00C4217E">
        <w:trPr>
          <w:trHeight w:val="284"/>
        </w:trPr>
        <w:tc>
          <w:tcPr>
            <w:tcW w:w="290" w:type="pct"/>
            <w:shd w:val="clear" w:color="auto" w:fill="A0A0A0"/>
            <w:vAlign w:val="center"/>
          </w:tcPr>
          <w:p w14:paraId="171C1E9B" w14:textId="77777777" w:rsidR="00C0577B" w:rsidRPr="00840707" w:rsidRDefault="00C0577B" w:rsidP="00C0577B">
            <w:pPr>
              <w:keepNext/>
              <w:keepLines/>
              <w:spacing w:before="60" w:after="60"/>
              <w:rPr>
                <w:sz w:val="18"/>
                <w:szCs w:val="18"/>
                <w:lang w:val="el-GR"/>
              </w:rPr>
            </w:pPr>
          </w:p>
        </w:tc>
        <w:tc>
          <w:tcPr>
            <w:tcW w:w="2173" w:type="pct"/>
            <w:shd w:val="clear" w:color="auto" w:fill="A0A0A0"/>
            <w:vAlign w:val="center"/>
          </w:tcPr>
          <w:p w14:paraId="2CCEE2EC" w14:textId="77777777" w:rsidR="00C0577B" w:rsidRPr="00840707" w:rsidRDefault="00C0577B" w:rsidP="00C0577B">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7E43D92" w14:textId="77777777" w:rsidR="00C0577B" w:rsidRPr="00840707" w:rsidRDefault="00C0577B" w:rsidP="00C0577B">
            <w:pPr>
              <w:keepNext/>
              <w:keepLines/>
              <w:spacing w:before="60" w:after="60"/>
              <w:rPr>
                <w:sz w:val="18"/>
                <w:szCs w:val="18"/>
                <w:lang w:val="el-GR"/>
              </w:rPr>
            </w:pPr>
          </w:p>
        </w:tc>
        <w:tc>
          <w:tcPr>
            <w:tcW w:w="846" w:type="pct"/>
            <w:shd w:val="clear" w:color="auto" w:fill="A0A0A0"/>
            <w:vAlign w:val="center"/>
          </w:tcPr>
          <w:p w14:paraId="2A1AC89B" w14:textId="77777777" w:rsidR="00C0577B" w:rsidRPr="00840707" w:rsidRDefault="00C0577B" w:rsidP="00C0577B">
            <w:pPr>
              <w:keepNext/>
              <w:keepLines/>
              <w:spacing w:before="60" w:after="60"/>
              <w:rPr>
                <w:sz w:val="18"/>
                <w:szCs w:val="18"/>
                <w:lang w:val="el-GR"/>
              </w:rPr>
            </w:pPr>
          </w:p>
        </w:tc>
        <w:tc>
          <w:tcPr>
            <w:tcW w:w="846" w:type="pct"/>
            <w:shd w:val="clear" w:color="auto" w:fill="A0A0A0"/>
            <w:vAlign w:val="center"/>
          </w:tcPr>
          <w:p w14:paraId="608EAF7C" w14:textId="77777777" w:rsidR="00C0577B" w:rsidRPr="00840707" w:rsidRDefault="00C0577B" w:rsidP="00C0577B">
            <w:pPr>
              <w:keepNext/>
              <w:keepLines/>
              <w:spacing w:before="60" w:after="60"/>
              <w:rPr>
                <w:sz w:val="18"/>
                <w:szCs w:val="18"/>
                <w:lang w:val="el-GR"/>
              </w:rPr>
            </w:pPr>
          </w:p>
        </w:tc>
      </w:tr>
    </w:tbl>
    <w:p w14:paraId="58AC6D30" w14:textId="77777777" w:rsidR="00623457" w:rsidRPr="00840707" w:rsidRDefault="00623457" w:rsidP="00623457">
      <w:pPr>
        <w:rPr>
          <w:b/>
        </w:rPr>
      </w:pPr>
      <w:bookmarkStart w:id="555" w:name="_Ref104352863"/>
      <w:bookmarkStart w:id="556" w:name="_Ref104352865"/>
      <w:bookmarkStart w:id="557" w:name="_Ref104352990"/>
      <w:bookmarkStart w:id="558" w:name="_Toc240445883"/>
      <w:bookmarkStart w:id="559" w:name="_Toc366852704"/>
      <w:bookmarkStart w:id="560" w:name="_Toc10632755"/>
      <w:bookmarkStart w:id="561" w:name="_Toc42167522"/>
    </w:p>
    <w:p w14:paraId="69E5A613" w14:textId="77777777" w:rsidR="00623457" w:rsidRPr="00C4217E" w:rsidRDefault="00623457" w:rsidP="00012F1D">
      <w:pPr>
        <w:pStyle w:val="3"/>
        <w:numPr>
          <w:ilvl w:val="2"/>
          <w:numId w:val="15"/>
        </w:numPr>
        <w:ind w:left="1134" w:hanging="414"/>
        <w:rPr>
          <w:rFonts w:cs="Tahoma"/>
          <w:lang w:val="el-GR"/>
        </w:rPr>
      </w:pPr>
      <w:bookmarkStart w:id="562" w:name="_Ref46148857"/>
      <w:bookmarkStart w:id="563" w:name="_Toc53671375"/>
      <w:bookmarkStart w:id="564" w:name="_Toc99717364"/>
      <w:r w:rsidRPr="00C4217E">
        <w:rPr>
          <w:rFonts w:cs="Tahoma"/>
          <w:lang w:val="el-GR"/>
        </w:rPr>
        <w:lastRenderedPageBreak/>
        <w:t>Συγκεντρωτικός Πίνακας Οικονομικής Προσφοράς Συντήρησης</w:t>
      </w:r>
      <w:bookmarkEnd w:id="555"/>
      <w:bookmarkEnd w:id="556"/>
      <w:bookmarkEnd w:id="557"/>
      <w:bookmarkEnd w:id="558"/>
      <w:bookmarkEnd w:id="559"/>
      <w:bookmarkEnd w:id="560"/>
      <w:bookmarkEnd w:id="561"/>
      <w:bookmarkEnd w:id="562"/>
      <w:bookmarkEnd w:id="563"/>
      <w:bookmarkEnd w:id="56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419"/>
        <w:gridCol w:w="1760"/>
        <w:gridCol w:w="1485"/>
        <w:gridCol w:w="659"/>
        <w:gridCol w:w="1485"/>
        <w:gridCol w:w="1706"/>
      </w:tblGrid>
      <w:tr w:rsidR="000A21E4" w:rsidRPr="00C4217E" w14:paraId="35CEF5EE" w14:textId="77777777" w:rsidTr="00E47D79">
        <w:trPr>
          <w:cantSplit/>
          <w:tblHeader/>
          <w:jc w:val="center"/>
        </w:trPr>
        <w:tc>
          <w:tcPr>
            <w:tcW w:w="579" w:type="pct"/>
            <w:shd w:val="clear" w:color="auto" w:fill="E6E6E6"/>
            <w:vAlign w:val="center"/>
          </w:tcPr>
          <w:p w14:paraId="2A21065D" w14:textId="77777777" w:rsidR="000A21E4" w:rsidRPr="00840707" w:rsidRDefault="000A21E4" w:rsidP="00C4217E">
            <w:pPr>
              <w:spacing w:after="0"/>
              <w:jc w:val="center"/>
              <w:rPr>
                <w:sz w:val="18"/>
                <w:szCs w:val="18"/>
                <w:lang w:val="el-GR"/>
              </w:rPr>
            </w:pPr>
            <w:r w:rsidRPr="00840707">
              <w:rPr>
                <w:sz w:val="18"/>
                <w:szCs w:val="18"/>
                <w:lang w:val="el-GR"/>
              </w:rPr>
              <w:t>ΕΤΟΣ*</w:t>
            </w:r>
          </w:p>
        </w:tc>
        <w:tc>
          <w:tcPr>
            <w:tcW w:w="737" w:type="pct"/>
            <w:shd w:val="clear" w:color="auto" w:fill="E6E6E6"/>
            <w:vAlign w:val="center"/>
          </w:tcPr>
          <w:p w14:paraId="4FFDE0FF" w14:textId="77777777" w:rsidR="000A21E4" w:rsidRPr="00840707" w:rsidRDefault="000A21E4" w:rsidP="00C4217E">
            <w:pPr>
              <w:spacing w:after="0"/>
              <w:jc w:val="center"/>
              <w:rPr>
                <w:sz w:val="18"/>
                <w:szCs w:val="18"/>
                <w:lang w:val="el-GR"/>
              </w:rPr>
            </w:pPr>
            <w:r w:rsidRPr="00840707">
              <w:rPr>
                <w:sz w:val="18"/>
                <w:szCs w:val="18"/>
                <w:lang w:val="el-GR"/>
              </w:rPr>
              <w:t>ΕΤΗΣΙΑ ΣΥΝΤΗΡΗΣΗ ΕΤΟΙΜΟΥ ΛΟΓΙΣΜΙΚΟΥ</w:t>
            </w:r>
          </w:p>
          <w:p w14:paraId="59AD6DDA" w14:textId="77777777" w:rsidR="000A21E4" w:rsidRPr="00840707" w:rsidRDefault="000A21E4" w:rsidP="00C4217E">
            <w:pPr>
              <w:spacing w:after="0"/>
              <w:jc w:val="center"/>
              <w:rPr>
                <w:sz w:val="18"/>
                <w:szCs w:val="18"/>
                <w:lang w:val="el-GR"/>
              </w:rPr>
            </w:pPr>
            <w:r w:rsidRPr="00840707">
              <w:rPr>
                <w:sz w:val="18"/>
                <w:szCs w:val="18"/>
                <w:lang w:val="el-GR"/>
              </w:rPr>
              <w:t>(ΧΩΡΙΣ ΦΠΑ) [€]</w:t>
            </w:r>
          </w:p>
        </w:tc>
        <w:tc>
          <w:tcPr>
            <w:tcW w:w="914" w:type="pct"/>
            <w:shd w:val="clear" w:color="auto" w:fill="E6E6E6"/>
            <w:vAlign w:val="center"/>
          </w:tcPr>
          <w:p w14:paraId="6D5C2E84" w14:textId="77777777" w:rsidR="000A21E4" w:rsidRPr="00840707" w:rsidRDefault="000A21E4" w:rsidP="00C4217E">
            <w:pPr>
              <w:spacing w:after="0"/>
              <w:jc w:val="center"/>
              <w:rPr>
                <w:sz w:val="18"/>
                <w:szCs w:val="18"/>
                <w:lang w:val="el-GR"/>
              </w:rPr>
            </w:pPr>
            <w:r w:rsidRPr="00840707">
              <w:rPr>
                <w:sz w:val="18"/>
                <w:szCs w:val="18"/>
                <w:lang w:val="el-GR"/>
              </w:rPr>
              <w:t>ΕΤΗΣΙΑ ΣΥΝΤΗΡΗΣΗ ΕΦΑΡΜΟΓΗΣ/ΩΝ</w:t>
            </w:r>
          </w:p>
          <w:p w14:paraId="0471747E" w14:textId="77777777" w:rsidR="000A21E4" w:rsidRPr="00840707" w:rsidRDefault="000A21E4" w:rsidP="00C4217E">
            <w:pPr>
              <w:spacing w:after="0"/>
              <w:jc w:val="center"/>
              <w:rPr>
                <w:sz w:val="18"/>
                <w:szCs w:val="18"/>
                <w:lang w:val="el-GR"/>
              </w:rPr>
            </w:pPr>
            <w:r w:rsidRPr="00840707">
              <w:rPr>
                <w:sz w:val="18"/>
                <w:szCs w:val="18"/>
                <w:lang w:val="el-GR"/>
              </w:rPr>
              <w:t>(ΧΩΡΙΣ ΦΠΑ) [€]</w:t>
            </w:r>
          </w:p>
        </w:tc>
        <w:tc>
          <w:tcPr>
            <w:tcW w:w="771" w:type="pct"/>
            <w:shd w:val="clear" w:color="auto" w:fill="E6E6E6"/>
            <w:vAlign w:val="center"/>
          </w:tcPr>
          <w:p w14:paraId="0F8EC70A" w14:textId="77777777" w:rsidR="000A21E4" w:rsidRPr="00840707" w:rsidRDefault="000A21E4" w:rsidP="00C4217E">
            <w:pPr>
              <w:spacing w:after="0"/>
              <w:jc w:val="center"/>
              <w:rPr>
                <w:sz w:val="18"/>
                <w:szCs w:val="18"/>
                <w:lang w:val="el-GR"/>
              </w:rPr>
            </w:pPr>
            <w:r w:rsidRPr="00840707">
              <w:rPr>
                <w:sz w:val="18"/>
                <w:szCs w:val="18"/>
                <w:lang w:val="el-GR"/>
              </w:rPr>
              <w:t>ΣΥΝΟΛΙΚΗ ΕΤΗΣΙΑ ΑΞΙΑ ΣΥΝΤΗΡΗΣΗΣ (ΧΩΡΙΣ ΦΠΑ) [€]</w:t>
            </w:r>
          </w:p>
        </w:tc>
        <w:tc>
          <w:tcPr>
            <w:tcW w:w="342" w:type="pct"/>
            <w:shd w:val="clear" w:color="auto" w:fill="E6E6E6"/>
            <w:vAlign w:val="center"/>
          </w:tcPr>
          <w:p w14:paraId="73768620" w14:textId="77777777" w:rsidR="000A21E4" w:rsidRPr="00840707" w:rsidRDefault="000A21E4" w:rsidP="00C4217E">
            <w:pPr>
              <w:spacing w:after="0"/>
              <w:jc w:val="center"/>
              <w:rPr>
                <w:sz w:val="18"/>
                <w:szCs w:val="18"/>
                <w:lang w:val="el-GR"/>
              </w:rPr>
            </w:pPr>
            <w:r w:rsidRPr="00840707">
              <w:rPr>
                <w:sz w:val="18"/>
                <w:szCs w:val="18"/>
                <w:lang w:val="el-GR"/>
              </w:rPr>
              <w:t>ΦΠΑ [€]</w:t>
            </w:r>
          </w:p>
        </w:tc>
        <w:tc>
          <w:tcPr>
            <w:tcW w:w="771" w:type="pct"/>
            <w:shd w:val="clear" w:color="auto" w:fill="E6E6E6"/>
            <w:vAlign w:val="center"/>
          </w:tcPr>
          <w:p w14:paraId="25045C02" w14:textId="77777777" w:rsidR="000A21E4" w:rsidRPr="00840707" w:rsidRDefault="000A21E4" w:rsidP="00C4217E">
            <w:pPr>
              <w:spacing w:after="0"/>
              <w:jc w:val="center"/>
              <w:rPr>
                <w:sz w:val="18"/>
                <w:szCs w:val="18"/>
                <w:lang w:val="el-GR"/>
              </w:rPr>
            </w:pPr>
            <w:r w:rsidRPr="00840707">
              <w:rPr>
                <w:sz w:val="18"/>
                <w:szCs w:val="18"/>
                <w:lang w:val="el-GR"/>
              </w:rPr>
              <w:t>ΣΥΝΟΛΙΚΗ ΕΤΗΣΙΑ ΑΞΙΑ ΣΥΝΤΗΡΗΣΗΣ</w:t>
            </w:r>
          </w:p>
          <w:p w14:paraId="334A7F3C" w14:textId="77777777" w:rsidR="000A21E4" w:rsidRPr="00840707" w:rsidRDefault="000A21E4" w:rsidP="00C4217E">
            <w:pPr>
              <w:spacing w:after="0"/>
              <w:jc w:val="center"/>
              <w:rPr>
                <w:sz w:val="18"/>
                <w:szCs w:val="18"/>
                <w:lang w:val="el-GR"/>
              </w:rPr>
            </w:pPr>
            <w:r w:rsidRPr="00840707">
              <w:rPr>
                <w:sz w:val="18"/>
                <w:szCs w:val="18"/>
                <w:lang w:val="el-GR"/>
              </w:rPr>
              <w:t>(ΜΕ ΦΠΑ) [€]</w:t>
            </w:r>
          </w:p>
        </w:tc>
        <w:tc>
          <w:tcPr>
            <w:tcW w:w="886" w:type="pct"/>
            <w:shd w:val="clear" w:color="auto" w:fill="E6E6E6"/>
            <w:vAlign w:val="center"/>
          </w:tcPr>
          <w:p w14:paraId="4BFFF7B7" w14:textId="77777777" w:rsidR="000A21E4" w:rsidRPr="00840707" w:rsidRDefault="000A21E4" w:rsidP="00C4217E">
            <w:pPr>
              <w:spacing w:after="0"/>
              <w:jc w:val="center"/>
              <w:rPr>
                <w:sz w:val="18"/>
                <w:szCs w:val="18"/>
                <w:lang w:val="el-GR"/>
              </w:rPr>
            </w:pPr>
            <w:r w:rsidRPr="00840707">
              <w:rPr>
                <w:sz w:val="18"/>
                <w:szCs w:val="18"/>
                <w:lang w:val="el-GR"/>
              </w:rPr>
              <w:t>ΕΤΗΣΙΟ ΠΟΣΟΣΤΟ ΣΥΝΤΗΡΗΣΗΣ**</w:t>
            </w:r>
          </w:p>
        </w:tc>
      </w:tr>
      <w:tr w:rsidR="000A21E4" w:rsidRPr="00C4217E" w14:paraId="37410B61" w14:textId="77777777" w:rsidTr="00E47D79">
        <w:trPr>
          <w:trHeight w:val="284"/>
          <w:jc w:val="center"/>
        </w:trPr>
        <w:tc>
          <w:tcPr>
            <w:tcW w:w="579" w:type="pct"/>
            <w:vAlign w:val="center"/>
          </w:tcPr>
          <w:p w14:paraId="5FBD8C1E" w14:textId="77777777" w:rsidR="000A21E4" w:rsidRPr="00840707" w:rsidRDefault="000A21E4" w:rsidP="00C4217E">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737" w:type="pct"/>
          </w:tcPr>
          <w:p w14:paraId="05B540E1" w14:textId="77777777" w:rsidR="000A21E4" w:rsidRPr="00840707" w:rsidRDefault="000A21E4" w:rsidP="00C4217E">
            <w:pPr>
              <w:spacing w:before="60" w:after="60"/>
              <w:rPr>
                <w:sz w:val="18"/>
                <w:szCs w:val="18"/>
                <w:lang w:val="el-GR"/>
              </w:rPr>
            </w:pPr>
          </w:p>
        </w:tc>
        <w:tc>
          <w:tcPr>
            <w:tcW w:w="914" w:type="pct"/>
            <w:vAlign w:val="center"/>
          </w:tcPr>
          <w:p w14:paraId="1586B362" w14:textId="77777777" w:rsidR="000A21E4" w:rsidRPr="00840707" w:rsidRDefault="000A21E4" w:rsidP="00C4217E">
            <w:pPr>
              <w:spacing w:before="60" w:after="60"/>
              <w:rPr>
                <w:sz w:val="18"/>
                <w:szCs w:val="18"/>
                <w:lang w:val="el-GR"/>
              </w:rPr>
            </w:pPr>
          </w:p>
        </w:tc>
        <w:tc>
          <w:tcPr>
            <w:tcW w:w="771" w:type="pct"/>
          </w:tcPr>
          <w:p w14:paraId="6B9C808E" w14:textId="77777777" w:rsidR="000A21E4" w:rsidRPr="00840707" w:rsidRDefault="000A21E4" w:rsidP="00C4217E">
            <w:pPr>
              <w:spacing w:before="60" w:after="60"/>
              <w:rPr>
                <w:sz w:val="18"/>
                <w:szCs w:val="18"/>
                <w:lang w:val="el-GR"/>
              </w:rPr>
            </w:pPr>
          </w:p>
        </w:tc>
        <w:tc>
          <w:tcPr>
            <w:tcW w:w="342" w:type="pct"/>
            <w:vAlign w:val="center"/>
          </w:tcPr>
          <w:p w14:paraId="6DFCAC23" w14:textId="77777777" w:rsidR="000A21E4" w:rsidRPr="00840707" w:rsidRDefault="000A21E4" w:rsidP="00C4217E">
            <w:pPr>
              <w:spacing w:before="60" w:after="60"/>
              <w:rPr>
                <w:sz w:val="18"/>
                <w:szCs w:val="18"/>
                <w:lang w:val="el-GR"/>
              </w:rPr>
            </w:pPr>
          </w:p>
        </w:tc>
        <w:tc>
          <w:tcPr>
            <w:tcW w:w="771" w:type="pct"/>
            <w:vAlign w:val="center"/>
          </w:tcPr>
          <w:p w14:paraId="1164B1EE" w14:textId="77777777" w:rsidR="000A21E4" w:rsidRPr="00840707" w:rsidRDefault="000A21E4" w:rsidP="00C4217E">
            <w:pPr>
              <w:spacing w:before="60" w:after="60"/>
              <w:rPr>
                <w:sz w:val="18"/>
                <w:szCs w:val="18"/>
                <w:lang w:val="el-GR"/>
              </w:rPr>
            </w:pPr>
          </w:p>
        </w:tc>
        <w:tc>
          <w:tcPr>
            <w:tcW w:w="886" w:type="pct"/>
            <w:vAlign w:val="center"/>
          </w:tcPr>
          <w:p w14:paraId="5F0AAAA3" w14:textId="77777777" w:rsidR="000A21E4" w:rsidRPr="00840707" w:rsidRDefault="000A21E4" w:rsidP="00C4217E">
            <w:pPr>
              <w:spacing w:before="60" w:after="60"/>
              <w:rPr>
                <w:sz w:val="18"/>
                <w:szCs w:val="18"/>
                <w:lang w:val="el-GR"/>
              </w:rPr>
            </w:pPr>
          </w:p>
        </w:tc>
      </w:tr>
      <w:tr w:rsidR="000A21E4" w:rsidRPr="00C4217E" w14:paraId="58B319F6" w14:textId="77777777" w:rsidTr="00E47D79">
        <w:trPr>
          <w:trHeight w:val="284"/>
          <w:jc w:val="center"/>
        </w:trPr>
        <w:tc>
          <w:tcPr>
            <w:tcW w:w="579" w:type="pct"/>
            <w:vAlign w:val="center"/>
          </w:tcPr>
          <w:p w14:paraId="555E4BBF" w14:textId="77777777" w:rsidR="000A21E4" w:rsidRPr="00840707" w:rsidRDefault="000A21E4" w:rsidP="00C4217E">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737" w:type="pct"/>
          </w:tcPr>
          <w:p w14:paraId="1D8CD17B" w14:textId="77777777" w:rsidR="000A21E4" w:rsidRPr="00840707" w:rsidRDefault="000A21E4" w:rsidP="00C4217E">
            <w:pPr>
              <w:spacing w:before="60" w:after="60"/>
              <w:rPr>
                <w:sz w:val="18"/>
                <w:szCs w:val="18"/>
                <w:lang w:val="el-GR"/>
              </w:rPr>
            </w:pPr>
          </w:p>
        </w:tc>
        <w:tc>
          <w:tcPr>
            <w:tcW w:w="914" w:type="pct"/>
            <w:vAlign w:val="center"/>
          </w:tcPr>
          <w:p w14:paraId="3E4D0F29" w14:textId="77777777" w:rsidR="000A21E4" w:rsidRPr="00840707" w:rsidRDefault="000A21E4" w:rsidP="00C4217E">
            <w:pPr>
              <w:spacing w:before="60" w:after="60"/>
              <w:rPr>
                <w:sz w:val="18"/>
                <w:szCs w:val="18"/>
                <w:lang w:val="el-GR"/>
              </w:rPr>
            </w:pPr>
          </w:p>
        </w:tc>
        <w:tc>
          <w:tcPr>
            <w:tcW w:w="771" w:type="pct"/>
          </w:tcPr>
          <w:p w14:paraId="2D4B6991" w14:textId="77777777" w:rsidR="000A21E4" w:rsidRPr="00840707" w:rsidRDefault="000A21E4" w:rsidP="00C4217E">
            <w:pPr>
              <w:spacing w:before="60" w:after="60"/>
              <w:rPr>
                <w:sz w:val="18"/>
                <w:szCs w:val="18"/>
                <w:lang w:val="el-GR"/>
              </w:rPr>
            </w:pPr>
          </w:p>
        </w:tc>
        <w:tc>
          <w:tcPr>
            <w:tcW w:w="342" w:type="pct"/>
            <w:vAlign w:val="center"/>
          </w:tcPr>
          <w:p w14:paraId="411DB911" w14:textId="77777777" w:rsidR="000A21E4" w:rsidRPr="00840707" w:rsidRDefault="000A21E4" w:rsidP="00C4217E">
            <w:pPr>
              <w:spacing w:before="60" w:after="60"/>
              <w:rPr>
                <w:sz w:val="18"/>
                <w:szCs w:val="18"/>
                <w:lang w:val="el-GR"/>
              </w:rPr>
            </w:pPr>
          </w:p>
        </w:tc>
        <w:tc>
          <w:tcPr>
            <w:tcW w:w="771" w:type="pct"/>
            <w:vAlign w:val="center"/>
          </w:tcPr>
          <w:p w14:paraId="2C518F67" w14:textId="77777777" w:rsidR="000A21E4" w:rsidRPr="00840707" w:rsidRDefault="000A21E4" w:rsidP="00C4217E">
            <w:pPr>
              <w:spacing w:before="60" w:after="60"/>
              <w:rPr>
                <w:sz w:val="18"/>
                <w:szCs w:val="18"/>
                <w:lang w:val="el-GR"/>
              </w:rPr>
            </w:pPr>
          </w:p>
        </w:tc>
        <w:tc>
          <w:tcPr>
            <w:tcW w:w="886" w:type="pct"/>
            <w:vAlign w:val="center"/>
          </w:tcPr>
          <w:p w14:paraId="4FF72E2B" w14:textId="77777777" w:rsidR="000A21E4" w:rsidRPr="00840707" w:rsidRDefault="000A21E4" w:rsidP="00C4217E">
            <w:pPr>
              <w:spacing w:before="60" w:after="60"/>
              <w:rPr>
                <w:sz w:val="18"/>
                <w:szCs w:val="18"/>
                <w:lang w:val="el-GR"/>
              </w:rPr>
            </w:pPr>
          </w:p>
        </w:tc>
      </w:tr>
      <w:tr w:rsidR="000A21E4" w:rsidRPr="00C4217E" w14:paraId="2C4193BD" w14:textId="77777777" w:rsidTr="00E47D79">
        <w:trPr>
          <w:trHeight w:val="284"/>
          <w:jc w:val="center"/>
        </w:trPr>
        <w:tc>
          <w:tcPr>
            <w:tcW w:w="579" w:type="pct"/>
            <w:vAlign w:val="center"/>
          </w:tcPr>
          <w:p w14:paraId="69F7D33F" w14:textId="77777777" w:rsidR="000A21E4" w:rsidRPr="00840707" w:rsidRDefault="000A21E4" w:rsidP="00C4217E">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737" w:type="pct"/>
          </w:tcPr>
          <w:p w14:paraId="637012C4" w14:textId="77777777" w:rsidR="000A21E4" w:rsidRPr="00840707" w:rsidRDefault="000A21E4" w:rsidP="00C4217E">
            <w:pPr>
              <w:spacing w:before="60" w:after="60"/>
              <w:rPr>
                <w:sz w:val="18"/>
                <w:szCs w:val="18"/>
                <w:lang w:val="el-GR"/>
              </w:rPr>
            </w:pPr>
          </w:p>
        </w:tc>
        <w:tc>
          <w:tcPr>
            <w:tcW w:w="914" w:type="pct"/>
            <w:vAlign w:val="center"/>
          </w:tcPr>
          <w:p w14:paraId="5D8CE535" w14:textId="77777777" w:rsidR="000A21E4" w:rsidRPr="00840707" w:rsidRDefault="000A21E4" w:rsidP="00C4217E">
            <w:pPr>
              <w:spacing w:before="60" w:after="60"/>
              <w:rPr>
                <w:sz w:val="18"/>
                <w:szCs w:val="18"/>
                <w:lang w:val="el-GR"/>
              </w:rPr>
            </w:pPr>
          </w:p>
        </w:tc>
        <w:tc>
          <w:tcPr>
            <w:tcW w:w="771" w:type="pct"/>
          </w:tcPr>
          <w:p w14:paraId="014213B3" w14:textId="77777777" w:rsidR="000A21E4" w:rsidRPr="00840707" w:rsidRDefault="000A21E4" w:rsidP="00C4217E">
            <w:pPr>
              <w:spacing w:before="60" w:after="60"/>
              <w:rPr>
                <w:sz w:val="18"/>
                <w:szCs w:val="18"/>
                <w:lang w:val="el-GR"/>
              </w:rPr>
            </w:pPr>
          </w:p>
        </w:tc>
        <w:tc>
          <w:tcPr>
            <w:tcW w:w="342" w:type="pct"/>
            <w:vAlign w:val="center"/>
          </w:tcPr>
          <w:p w14:paraId="5EFA6DA7" w14:textId="77777777" w:rsidR="000A21E4" w:rsidRPr="00840707" w:rsidRDefault="000A21E4" w:rsidP="00C4217E">
            <w:pPr>
              <w:spacing w:before="60" w:after="60"/>
              <w:rPr>
                <w:sz w:val="18"/>
                <w:szCs w:val="18"/>
                <w:lang w:val="el-GR"/>
              </w:rPr>
            </w:pPr>
          </w:p>
        </w:tc>
        <w:tc>
          <w:tcPr>
            <w:tcW w:w="771" w:type="pct"/>
            <w:vAlign w:val="center"/>
          </w:tcPr>
          <w:p w14:paraId="484D7F47" w14:textId="77777777" w:rsidR="000A21E4" w:rsidRPr="00840707" w:rsidRDefault="000A21E4" w:rsidP="00C4217E">
            <w:pPr>
              <w:spacing w:before="60" w:after="60"/>
              <w:rPr>
                <w:sz w:val="18"/>
                <w:szCs w:val="18"/>
                <w:lang w:val="el-GR"/>
              </w:rPr>
            </w:pPr>
          </w:p>
        </w:tc>
        <w:tc>
          <w:tcPr>
            <w:tcW w:w="886" w:type="pct"/>
            <w:vAlign w:val="center"/>
          </w:tcPr>
          <w:p w14:paraId="6018A367" w14:textId="77777777" w:rsidR="000A21E4" w:rsidRPr="00840707" w:rsidRDefault="000A21E4" w:rsidP="00C4217E">
            <w:pPr>
              <w:spacing w:before="60" w:after="60"/>
              <w:rPr>
                <w:sz w:val="18"/>
                <w:szCs w:val="18"/>
                <w:lang w:val="el-GR"/>
              </w:rPr>
            </w:pPr>
          </w:p>
        </w:tc>
      </w:tr>
      <w:tr w:rsidR="000A21E4" w:rsidRPr="00C4217E" w14:paraId="29C69BA5" w14:textId="77777777" w:rsidTr="00E47D79">
        <w:trPr>
          <w:trHeight w:val="284"/>
          <w:jc w:val="center"/>
        </w:trPr>
        <w:tc>
          <w:tcPr>
            <w:tcW w:w="579" w:type="pct"/>
            <w:vAlign w:val="center"/>
          </w:tcPr>
          <w:p w14:paraId="6ACD9405" w14:textId="77777777" w:rsidR="000A21E4" w:rsidRPr="00840707" w:rsidRDefault="000A21E4" w:rsidP="00C4217E">
            <w:pPr>
              <w:spacing w:before="60" w:after="60"/>
              <w:rPr>
                <w:sz w:val="18"/>
                <w:szCs w:val="18"/>
                <w:lang w:val="el-GR"/>
              </w:rPr>
            </w:pPr>
            <w:r>
              <w:rPr>
                <w:sz w:val="18"/>
                <w:szCs w:val="18"/>
                <w:lang w:val="el-GR"/>
              </w:rPr>
              <w:t>4</w:t>
            </w:r>
            <w:r w:rsidRPr="00C0577B">
              <w:rPr>
                <w:sz w:val="18"/>
                <w:szCs w:val="18"/>
                <w:vertAlign w:val="superscript"/>
                <w:lang w:val="el-GR"/>
              </w:rPr>
              <w:t>ο</w:t>
            </w:r>
            <w:r>
              <w:rPr>
                <w:sz w:val="18"/>
                <w:szCs w:val="18"/>
                <w:lang w:val="el-GR"/>
              </w:rPr>
              <w:t xml:space="preserve"> </w:t>
            </w:r>
          </w:p>
        </w:tc>
        <w:tc>
          <w:tcPr>
            <w:tcW w:w="737" w:type="pct"/>
          </w:tcPr>
          <w:p w14:paraId="6BB48644" w14:textId="77777777" w:rsidR="000A21E4" w:rsidRPr="00840707" w:rsidRDefault="000A21E4" w:rsidP="00C4217E">
            <w:pPr>
              <w:spacing w:before="60" w:after="60"/>
              <w:rPr>
                <w:sz w:val="18"/>
                <w:szCs w:val="18"/>
                <w:lang w:val="el-GR"/>
              </w:rPr>
            </w:pPr>
          </w:p>
        </w:tc>
        <w:tc>
          <w:tcPr>
            <w:tcW w:w="914" w:type="pct"/>
            <w:vAlign w:val="center"/>
          </w:tcPr>
          <w:p w14:paraId="078FC1B0" w14:textId="77777777" w:rsidR="000A21E4" w:rsidRPr="00840707" w:rsidRDefault="000A21E4" w:rsidP="00C4217E">
            <w:pPr>
              <w:spacing w:before="60" w:after="60"/>
              <w:rPr>
                <w:sz w:val="18"/>
                <w:szCs w:val="18"/>
                <w:lang w:val="el-GR"/>
              </w:rPr>
            </w:pPr>
          </w:p>
        </w:tc>
        <w:tc>
          <w:tcPr>
            <w:tcW w:w="771" w:type="pct"/>
          </w:tcPr>
          <w:p w14:paraId="31062E77" w14:textId="77777777" w:rsidR="000A21E4" w:rsidRPr="00840707" w:rsidRDefault="000A21E4" w:rsidP="00C4217E">
            <w:pPr>
              <w:spacing w:before="60" w:after="60"/>
              <w:rPr>
                <w:sz w:val="18"/>
                <w:szCs w:val="18"/>
                <w:lang w:val="el-GR"/>
              </w:rPr>
            </w:pPr>
          </w:p>
        </w:tc>
        <w:tc>
          <w:tcPr>
            <w:tcW w:w="342" w:type="pct"/>
            <w:vAlign w:val="center"/>
          </w:tcPr>
          <w:p w14:paraId="5531678B" w14:textId="77777777" w:rsidR="000A21E4" w:rsidRPr="00840707" w:rsidRDefault="000A21E4" w:rsidP="00C4217E">
            <w:pPr>
              <w:spacing w:before="60" w:after="60"/>
              <w:rPr>
                <w:sz w:val="18"/>
                <w:szCs w:val="18"/>
                <w:lang w:val="el-GR"/>
              </w:rPr>
            </w:pPr>
          </w:p>
        </w:tc>
        <w:tc>
          <w:tcPr>
            <w:tcW w:w="771" w:type="pct"/>
            <w:vAlign w:val="center"/>
          </w:tcPr>
          <w:p w14:paraId="635E10F1" w14:textId="77777777" w:rsidR="000A21E4" w:rsidRPr="00840707" w:rsidRDefault="000A21E4" w:rsidP="00C4217E">
            <w:pPr>
              <w:spacing w:before="60" w:after="60"/>
              <w:rPr>
                <w:sz w:val="18"/>
                <w:szCs w:val="18"/>
                <w:lang w:val="el-GR"/>
              </w:rPr>
            </w:pPr>
          </w:p>
        </w:tc>
        <w:tc>
          <w:tcPr>
            <w:tcW w:w="886" w:type="pct"/>
            <w:vAlign w:val="center"/>
          </w:tcPr>
          <w:p w14:paraId="2ABCD866" w14:textId="77777777" w:rsidR="000A21E4" w:rsidRPr="00840707" w:rsidRDefault="000A21E4" w:rsidP="00C4217E">
            <w:pPr>
              <w:spacing w:before="60" w:after="60"/>
              <w:rPr>
                <w:sz w:val="18"/>
                <w:szCs w:val="18"/>
                <w:lang w:val="el-GR"/>
              </w:rPr>
            </w:pPr>
          </w:p>
        </w:tc>
      </w:tr>
      <w:tr w:rsidR="000A21E4" w:rsidRPr="00C4217E" w14:paraId="4EE1606C" w14:textId="77777777" w:rsidTr="00E47D79">
        <w:trPr>
          <w:trHeight w:val="284"/>
          <w:jc w:val="center"/>
        </w:trPr>
        <w:tc>
          <w:tcPr>
            <w:tcW w:w="579" w:type="pct"/>
            <w:shd w:val="clear" w:color="auto" w:fill="E0E0E0"/>
            <w:vAlign w:val="center"/>
          </w:tcPr>
          <w:p w14:paraId="434DD392" w14:textId="77777777" w:rsidR="000A21E4" w:rsidRPr="00840707" w:rsidRDefault="000A21E4" w:rsidP="00C4217E">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737" w:type="pct"/>
            <w:shd w:val="clear" w:color="auto" w:fill="FFFFFF"/>
          </w:tcPr>
          <w:p w14:paraId="1BBA5E95" w14:textId="77777777" w:rsidR="000A21E4" w:rsidRPr="00840707" w:rsidRDefault="000A21E4" w:rsidP="00C4217E">
            <w:pPr>
              <w:spacing w:before="100" w:beforeAutospacing="1" w:after="100" w:afterAutospacing="1"/>
              <w:rPr>
                <w:sz w:val="18"/>
                <w:szCs w:val="18"/>
                <w:lang w:val="el-GR"/>
              </w:rPr>
            </w:pPr>
          </w:p>
        </w:tc>
        <w:tc>
          <w:tcPr>
            <w:tcW w:w="914" w:type="pct"/>
            <w:shd w:val="clear" w:color="auto" w:fill="FFFFFF"/>
            <w:vAlign w:val="center"/>
          </w:tcPr>
          <w:p w14:paraId="57CB4C19" w14:textId="77777777" w:rsidR="000A21E4" w:rsidRPr="00840707" w:rsidRDefault="000A21E4" w:rsidP="00C4217E">
            <w:pPr>
              <w:spacing w:before="100" w:beforeAutospacing="1" w:after="100" w:afterAutospacing="1"/>
              <w:rPr>
                <w:sz w:val="18"/>
                <w:szCs w:val="18"/>
                <w:lang w:val="el-GR"/>
              </w:rPr>
            </w:pPr>
          </w:p>
        </w:tc>
        <w:tc>
          <w:tcPr>
            <w:tcW w:w="771" w:type="pct"/>
            <w:shd w:val="clear" w:color="auto" w:fill="FFFFFF"/>
          </w:tcPr>
          <w:p w14:paraId="2D335059" w14:textId="77777777" w:rsidR="000A21E4" w:rsidRPr="00840707" w:rsidRDefault="000A21E4" w:rsidP="00C4217E">
            <w:pPr>
              <w:spacing w:before="100" w:beforeAutospacing="1" w:after="100" w:afterAutospacing="1"/>
              <w:rPr>
                <w:sz w:val="18"/>
                <w:szCs w:val="18"/>
                <w:lang w:val="el-GR"/>
              </w:rPr>
            </w:pPr>
          </w:p>
        </w:tc>
        <w:tc>
          <w:tcPr>
            <w:tcW w:w="342" w:type="pct"/>
            <w:shd w:val="clear" w:color="auto" w:fill="FFFFFF"/>
            <w:vAlign w:val="center"/>
          </w:tcPr>
          <w:p w14:paraId="249E2413" w14:textId="77777777" w:rsidR="000A21E4" w:rsidRPr="00840707" w:rsidRDefault="000A21E4" w:rsidP="00C4217E">
            <w:pPr>
              <w:spacing w:before="100" w:beforeAutospacing="1" w:after="100" w:afterAutospacing="1"/>
              <w:rPr>
                <w:sz w:val="18"/>
                <w:szCs w:val="18"/>
                <w:lang w:val="el-GR"/>
              </w:rPr>
            </w:pPr>
          </w:p>
        </w:tc>
        <w:tc>
          <w:tcPr>
            <w:tcW w:w="771" w:type="pct"/>
            <w:shd w:val="clear" w:color="auto" w:fill="FFFFFF"/>
            <w:vAlign w:val="center"/>
          </w:tcPr>
          <w:p w14:paraId="61DABA27" w14:textId="77777777" w:rsidR="000A21E4" w:rsidRPr="00840707" w:rsidRDefault="000A21E4" w:rsidP="00C4217E">
            <w:pPr>
              <w:spacing w:before="100" w:beforeAutospacing="1" w:after="100" w:afterAutospacing="1"/>
              <w:rPr>
                <w:sz w:val="18"/>
                <w:szCs w:val="18"/>
                <w:lang w:val="el-GR"/>
              </w:rPr>
            </w:pPr>
          </w:p>
        </w:tc>
        <w:tc>
          <w:tcPr>
            <w:tcW w:w="886" w:type="pct"/>
            <w:shd w:val="clear" w:color="auto" w:fill="FFFFFF"/>
            <w:vAlign w:val="center"/>
          </w:tcPr>
          <w:p w14:paraId="1F244E6D" w14:textId="77777777" w:rsidR="000A21E4" w:rsidRPr="00840707" w:rsidRDefault="000A21E4" w:rsidP="00C4217E">
            <w:pPr>
              <w:spacing w:before="100" w:beforeAutospacing="1" w:after="100" w:afterAutospacing="1"/>
              <w:rPr>
                <w:sz w:val="18"/>
                <w:szCs w:val="18"/>
                <w:lang w:val="el-GR"/>
              </w:rPr>
            </w:pPr>
          </w:p>
        </w:tc>
      </w:tr>
    </w:tbl>
    <w:p w14:paraId="373CEB3F" w14:textId="77777777" w:rsidR="00623457" w:rsidRPr="00840707" w:rsidRDefault="00623457" w:rsidP="00623457">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3719ABD3" w14:textId="77777777" w:rsidR="00623457" w:rsidRPr="00840707" w:rsidRDefault="00623457" w:rsidP="00C4217E">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00091209">
        <w:rPr>
          <w:sz w:val="20"/>
          <w:szCs w:val="20"/>
          <w:lang w:val="el-GR"/>
        </w:rPr>
        <w:t>6</w:t>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091209">
        <w:rPr>
          <w:lang w:val="el-GR"/>
        </w:rPr>
        <w:t>5</w:t>
      </w:r>
      <w:r w:rsidRPr="00840707">
        <w:rPr>
          <w:sz w:val="20"/>
          <w:lang w:val="el-GR"/>
        </w:rPr>
        <w:t>.</w:t>
      </w:r>
    </w:p>
    <w:p w14:paraId="6EE1929E" w14:textId="77777777" w:rsidR="00623457" w:rsidRPr="00603221" w:rsidRDefault="00623457" w:rsidP="00623457">
      <w:pPr>
        <w:rPr>
          <w:lang w:val="el-GR"/>
        </w:rPr>
        <w:sectPr w:rsidR="00623457" w:rsidRPr="00603221" w:rsidSect="00DF02B0">
          <w:footerReference w:type="default" r:id="rId33"/>
          <w:headerReference w:type="first" r:id="rId34"/>
          <w:pgSz w:w="11906" w:h="16838"/>
          <w:pgMar w:top="1134" w:right="1134" w:bottom="1134" w:left="1134" w:header="720" w:footer="709" w:gutter="0"/>
          <w:cols w:space="720"/>
          <w:titlePg/>
          <w:docGrid w:linePitch="360"/>
        </w:sectPr>
      </w:pPr>
    </w:p>
    <w:p w14:paraId="5EC2B6DA" w14:textId="77777777" w:rsidR="008338F0" w:rsidRPr="00603221" w:rsidRDefault="003355E7" w:rsidP="003329FF">
      <w:pPr>
        <w:pStyle w:val="2"/>
        <w:numPr>
          <w:ilvl w:val="0"/>
          <w:numId w:val="0"/>
        </w:numPr>
        <w:ind w:left="576" w:hanging="576"/>
        <w:rPr>
          <w:rFonts w:cs="Tahoma"/>
          <w:lang w:val="el-GR"/>
        </w:rPr>
      </w:pPr>
      <w:bookmarkStart w:id="565" w:name="_Ref494118533"/>
      <w:bookmarkStart w:id="566" w:name="_Ref40984039"/>
      <w:bookmarkStart w:id="567" w:name="_Toc99717365"/>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65"/>
      <w:bookmarkEnd w:id="566"/>
      <w:bookmarkEnd w:id="567"/>
      <w:r w:rsidR="00E1337D" w:rsidRPr="00603221">
        <w:rPr>
          <w:rFonts w:cs="Tahoma"/>
          <w:lang w:val="el-GR"/>
        </w:rPr>
        <w:t xml:space="preserve"> </w:t>
      </w:r>
    </w:p>
    <w:p w14:paraId="6EEDA1FC" w14:textId="77777777" w:rsidR="008338F0" w:rsidRPr="00603221" w:rsidRDefault="008338F0">
      <w:pPr>
        <w:rPr>
          <w:lang w:val="el-GR"/>
        </w:rPr>
      </w:pPr>
    </w:p>
    <w:p w14:paraId="2D6C23C1" w14:textId="77777777" w:rsidR="008338F0" w:rsidRPr="003329FF" w:rsidRDefault="003355E7" w:rsidP="003329FF">
      <w:pPr>
        <w:pStyle w:val="2"/>
        <w:numPr>
          <w:ilvl w:val="0"/>
          <w:numId w:val="0"/>
        </w:numPr>
        <w:ind w:left="576" w:hanging="576"/>
        <w:rPr>
          <w:rFonts w:cs="Tahoma"/>
          <w:lang w:val="el-GR"/>
        </w:rPr>
      </w:pPr>
      <w:bookmarkStart w:id="568" w:name="_Ref496623895"/>
      <w:bookmarkStart w:id="569" w:name="_Ref496624676"/>
      <w:bookmarkStart w:id="570" w:name="_Ref496625135"/>
      <w:bookmarkStart w:id="571" w:name="_Toc99717366"/>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568"/>
      <w:bookmarkEnd w:id="569"/>
      <w:bookmarkEnd w:id="570"/>
      <w:bookmarkEnd w:id="571"/>
      <w:r w:rsidRPr="003329FF">
        <w:rPr>
          <w:rFonts w:cs="Tahoma"/>
          <w:lang w:val="el-GR"/>
        </w:rPr>
        <w:t xml:space="preserve"> </w:t>
      </w:r>
    </w:p>
    <w:p w14:paraId="28A46979" w14:textId="77777777" w:rsidR="009B6AAD" w:rsidRPr="00603221" w:rsidRDefault="009B6AAD" w:rsidP="00012F1D">
      <w:pPr>
        <w:pStyle w:val="3"/>
        <w:numPr>
          <w:ilvl w:val="0"/>
          <w:numId w:val="8"/>
        </w:numPr>
        <w:rPr>
          <w:rFonts w:cs="Tahoma"/>
          <w:szCs w:val="22"/>
          <w:u w:val="single"/>
          <w:lang w:val="el-GR"/>
        </w:rPr>
      </w:pPr>
      <w:bookmarkStart w:id="572" w:name="_Toc43634808"/>
      <w:bookmarkStart w:id="573" w:name="_Toc44821188"/>
      <w:bookmarkStart w:id="574" w:name="_Toc48552980"/>
      <w:bookmarkStart w:id="575" w:name="_Toc49073807"/>
      <w:bookmarkStart w:id="576" w:name="_Toc62559079"/>
      <w:bookmarkStart w:id="577" w:name="_Toc487799701"/>
      <w:bookmarkStart w:id="578" w:name="_Toc99717367"/>
      <w:r w:rsidRPr="00603221">
        <w:rPr>
          <w:rFonts w:cs="Tahoma"/>
          <w:szCs w:val="22"/>
          <w:u w:val="single"/>
          <w:lang w:val="el-GR"/>
        </w:rPr>
        <w:t>Εγγυητική Επιστολή Συμμετοχής</w:t>
      </w:r>
      <w:bookmarkEnd w:id="572"/>
      <w:bookmarkEnd w:id="573"/>
      <w:bookmarkEnd w:id="574"/>
      <w:bookmarkEnd w:id="575"/>
      <w:bookmarkEnd w:id="576"/>
      <w:bookmarkEnd w:id="577"/>
      <w:bookmarkEnd w:id="578"/>
    </w:p>
    <w:p w14:paraId="466F0FF0" w14:textId="77777777" w:rsidR="007A7DCA" w:rsidRPr="00603221" w:rsidRDefault="007A7DCA" w:rsidP="009B6AAD">
      <w:pPr>
        <w:rPr>
          <w:lang w:val="el-GR" w:eastAsia="el-GR"/>
        </w:rPr>
      </w:pPr>
    </w:p>
    <w:p w14:paraId="2DC340E2"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369CD7A6" w14:textId="77777777" w:rsidR="009B6AAD" w:rsidRPr="00603221" w:rsidRDefault="009B6AAD" w:rsidP="009B6AAD">
      <w:pPr>
        <w:jc w:val="right"/>
        <w:rPr>
          <w:lang w:val="el-GR" w:eastAsia="el-GR"/>
        </w:rPr>
      </w:pPr>
      <w:r w:rsidRPr="00603221">
        <w:rPr>
          <w:lang w:val="el-GR" w:eastAsia="el-GR"/>
        </w:rPr>
        <w:t>Ημερομηνία έκδοσης...........................</w:t>
      </w:r>
    </w:p>
    <w:p w14:paraId="3A09C1F6" w14:textId="62851FBA" w:rsidR="009B6AAD" w:rsidRPr="00603221" w:rsidRDefault="009B6AAD" w:rsidP="009B6AAD">
      <w:pPr>
        <w:rPr>
          <w:lang w:val="el-GR" w:eastAsia="el-GR"/>
        </w:rPr>
      </w:pPr>
      <w:r w:rsidRPr="00603221">
        <w:rPr>
          <w:lang w:val="el-GR" w:eastAsia="el-GR"/>
        </w:rPr>
        <w:t xml:space="preserve">Προς: Την Κοινωνία της Πληροφορίας </w:t>
      </w:r>
      <w:r w:rsidR="00115306">
        <w:rPr>
          <w:lang w:val="en-US" w:eastAsia="el-GR"/>
        </w:rPr>
        <w:t>M</w:t>
      </w:r>
      <w:r w:rsidRPr="00603221">
        <w:rPr>
          <w:lang w:val="el-GR" w:eastAsia="el-GR"/>
        </w:rPr>
        <w:t>ΑΕ</w:t>
      </w:r>
    </w:p>
    <w:p w14:paraId="2362DF39" w14:textId="32A81D48" w:rsidR="009B6AAD" w:rsidRPr="00603221" w:rsidRDefault="00115306" w:rsidP="009B6AAD">
      <w:pPr>
        <w:rPr>
          <w:lang w:val="el-GR" w:eastAsia="el-GR"/>
        </w:rPr>
      </w:pPr>
      <w:proofErr w:type="spellStart"/>
      <w:r>
        <w:rPr>
          <w:color w:val="000000"/>
          <w:lang w:val="el-GR"/>
        </w:rPr>
        <w:t>Λεωφ</w:t>
      </w:r>
      <w:proofErr w:type="spellEnd"/>
      <w:r>
        <w:rPr>
          <w:color w:val="000000"/>
          <w:lang w:val="el-GR"/>
        </w:rPr>
        <w:t>. Συγγρού 194, 176 71 Καλλιθέα Αθήνα</w:t>
      </w:r>
      <w:r w:rsidRPr="00603221" w:rsidDel="00115306">
        <w:rPr>
          <w:color w:val="000000"/>
          <w:lang w:val="el-GR"/>
        </w:rPr>
        <w:t xml:space="preserve"> </w:t>
      </w:r>
    </w:p>
    <w:p w14:paraId="231A53EB"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12196A"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565D672"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EE08C36"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6FC15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5582821"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72083C72"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103E60A"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D9CD49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14947F39"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1FE1636F"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4B055DE"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1BDAF680"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A2F3F9A" w14:textId="77777777" w:rsidR="009B6AAD" w:rsidRPr="00563ECC" w:rsidRDefault="009B6AAD" w:rsidP="009B6AAD">
      <w:pPr>
        <w:rPr>
          <w:lang w:val="el-GR" w:eastAsia="el-GR"/>
        </w:rPr>
      </w:pPr>
      <w:r w:rsidRPr="00603221">
        <w:rPr>
          <w:lang w:val="el-GR" w:eastAsia="el-GR"/>
        </w:rPr>
        <w:t xml:space="preserve">Σε περίπτωση κατάπτωσης της εγγύησης, το ποσό της κατάπτωσης υπόκειται στο εκάστοτε ισχύον </w:t>
      </w:r>
      <w:r w:rsidRPr="00563ECC">
        <w:rPr>
          <w:lang w:val="el-GR" w:eastAsia="el-GR"/>
        </w:rPr>
        <w:t>πάγιο τέλος χαρτοσήμου.</w:t>
      </w:r>
    </w:p>
    <w:p w14:paraId="41A7CC24" w14:textId="1BC4C6CD" w:rsidR="009B6AAD" w:rsidRPr="00603221" w:rsidRDefault="009B6AAD" w:rsidP="009B6AAD">
      <w:pPr>
        <w:rPr>
          <w:lang w:val="el-GR" w:eastAsia="el-GR"/>
        </w:rPr>
      </w:pPr>
      <w:r w:rsidRPr="00563ECC">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79" w:name="_Hlk67671899"/>
      <w:r w:rsidRPr="00563ECC">
        <w:rPr>
          <w:lang w:val="el-GR" w:eastAsia="el-GR"/>
        </w:rPr>
        <w:t xml:space="preserve">σύμφωνα με την </w:t>
      </w:r>
      <w:r w:rsidRPr="00563ECC">
        <w:rPr>
          <w:lang w:val="el-GR" w:eastAsia="el-GR"/>
        </w:rPr>
        <w:lastRenderedPageBreak/>
        <w:t xml:space="preserve">παρ. </w:t>
      </w:r>
      <w:r w:rsidR="004A3382" w:rsidRPr="00563ECC">
        <w:rPr>
          <w:b/>
          <w:bCs/>
          <w:lang w:val="el-GR"/>
        </w:rPr>
        <w:fldChar w:fldCharType="begin"/>
      </w:r>
      <w:r w:rsidR="004A3382" w:rsidRPr="00563ECC">
        <w:rPr>
          <w:lang w:val="el-GR" w:eastAsia="el-GR"/>
        </w:rPr>
        <w:instrText xml:space="preserve"> REF _Ref496542081 \r \h </w:instrText>
      </w:r>
      <w:r w:rsidR="00DF02B0" w:rsidRPr="00563ECC">
        <w:rPr>
          <w:b/>
          <w:bCs/>
          <w:lang w:val="el-GR"/>
        </w:rPr>
        <w:instrText xml:space="preserve"> \* MERGEFORMAT </w:instrText>
      </w:r>
      <w:r w:rsidR="004A3382" w:rsidRPr="00563ECC">
        <w:rPr>
          <w:b/>
          <w:bCs/>
          <w:lang w:val="el-GR"/>
        </w:rPr>
      </w:r>
      <w:r w:rsidR="004A3382" w:rsidRPr="00563ECC">
        <w:rPr>
          <w:b/>
          <w:bCs/>
          <w:lang w:val="el-GR"/>
        </w:rPr>
        <w:fldChar w:fldCharType="separate"/>
      </w:r>
      <w:r w:rsidR="00074F77">
        <w:rPr>
          <w:lang w:val="el-GR" w:eastAsia="el-GR"/>
        </w:rPr>
        <w:t>2.2.2</w:t>
      </w:r>
      <w:r w:rsidR="004A3382" w:rsidRPr="00563ECC">
        <w:rPr>
          <w:b/>
          <w:bCs/>
          <w:lang w:val="el-GR"/>
        </w:rPr>
        <w:fldChar w:fldCharType="end"/>
      </w:r>
      <w:r w:rsidR="004A3382" w:rsidRPr="00563ECC">
        <w:rPr>
          <w:lang w:val="el-GR" w:eastAsia="el-GR"/>
        </w:rPr>
        <w:t xml:space="preserve"> της παρούσας </w:t>
      </w:r>
      <w:r w:rsidRPr="00563ECC">
        <w:rPr>
          <w:lang w:val="el-GR" w:eastAsia="el-GR"/>
        </w:rPr>
        <w:t xml:space="preserve">, </w:t>
      </w:r>
      <w:bookmarkEnd w:id="579"/>
      <w:r w:rsidRPr="00563ECC">
        <w:rPr>
          <w:lang w:val="el-GR" w:eastAsia="el-GR"/>
        </w:rPr>
        <w:t>με την προϋπόθεση ότι το σχετικό αίτημά σας θα μας υποβληθεί πριν από</w:t>
      </w:r>
      <w:r w:rsidRPr="00603221">
        <w:rPr>
          <w:lang w:val="el-GR" w:eastAsia="el-GR"/>
        </w:rPr>
        <w:t xml:space="preserve"> την ημερομηνία λήξης της. </w:t>
      </w:r>
    </w:p>
    <w:p w14:paraId="5D4F48B5"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45A53A78"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6EC0EAF4" w14:textId="77777777" w:rsidR="007A7DCA" w:rsidRPr="00603221" w:rsidRDefault="007A7DCA">
      <w:pPr>
        <w:suppressAutoHyphens w:val="0"/>
        <w:spacing w:after="0"/>
        <w:jc w:val="left"/>
        <w:rPr>
          <w:lang w:val="el-GR"/>
        </w:rPr>
      </w:pPr>
    </w:p>
    <w:p w14:paraId="7A0278EA" w14:textId="77777777" w:rsidR="007A7DCA" w:rsidRPr="00603221" w:rsidRDefault="007A7DCA" w:rsidP="00012F1D">
      <w:pPr>
        <w:pStyle w:val="3"/>
        <w:numPr>
          <w:ilvl w:val="0"/>
          <w:numId w:val="8"/>
        </w:numPr>
        <w:rPr>
          <w:rFonts w:cs="Tahoma"/>
          <w:szCs w:val="22"/>
          <w:u w:val="single"/>
          <w:lang w:val="el-GR"/>
        </w:rPr>
      </w:pPr>
      <w:bookmarkStart w:id="580" w:name="_Toc99717368"/>
      <w:r w:rsidRPr="00603221">
        <w:rPr>
          <w:rFonts w:cs="Tahoma"/>
          <w:szCs w:val="22"/>
          <w:u w:val="single"/>
          <w:lang w:val="el-GR"/>
        </w:rPr>
        <w:t>Εγγυητική Επιστολή Καλής Εκτέλεσης</w:t>
      </w:r>
      <w:bookmarkEnd w:id="580"/>
      <w:r w:rsidRPr="00603221">
        <w:rPr>
          <w:rFonts w:cs="Tahoma"/>
          <w:szCs w:val="22"/>
          <w:u w:val="single"/>
          <w:lang w:val="el-GR"/>
        </w:rPr>
        <w:t xml:space="preserve"> </w:t>
      </w:r>
    </w:p>
    <w:p w14:paraId="4BE5A6F6" w14:textId="77777777" w:rsidR="009B6AAD" w:rsidRPr="00603221" w:rsidRDefault="009B6AAD">
      <w:pPr>
        <w:suppressAutoHyphens w:val="0"/>
        <w:spacing w:after="0"/>
        <w:jc w:val="left"/>
        <w:rPr>
          <w:lang w:val="el-GR"/>
        </w:rPr>
      </w:pPr>
    </w:p>
    <w:p w14:paraId="4443123E" w14:textId="77777777" w:rsidR="007A7DCA" w:rsidRPr="00603221" w:rsidRDefault="007A7DCA" w:rsidP="007A7DCA">
      <w:pPr>
        <w:rPr>
          <w:lang w:val="el-GR"/>
        </w:rPr>
      </w:pPr>
      <w:bookmarkStart w:id="581" w:name="_Toc336420407"/>
      <w:r w:rsidRPr="00603221">
        <w:rPr>
          <w:lang w:val="el-GR"/>
        </w:rPr>
        <w:t>ΕΚΔΟΤΗΣ (Πλήρης επωνυμία).......................................................................</w:t>
      </w:r>
      <w:bookmarkEnd w:id="581"/>
    </w:p>
    <w:p w14:paraId="5C1FBD6C" w14:textId="77777777" w:rsidR="007A7DCA" w:rsidRPr="00603221" w:rsidRDefault="007A7DCA" w:rsidP="007A7DCA">
      <w:pPr>
        <w:jc w:val="right"/>
        <w:rPr>
          <w:lang w:val="el-GR"/>
        </w:rPr>
      </w:pPr>
      <w:r w:rsidRPr="00603221">
        <w:rPr>
          <w:lang w:val="el-GR"/>
        </w:rPr>
        <w:t>Ημερομηνία έκδοσης...........................</w:t>
      </w:r>
    </w:p>
    <w:p w14:paraId="48B2BD76" w14:textId="2D4E7A8C" w:rsidR="007A7DCA" w:rsidRPr="00603221" w:rsidRDefault="007A7DCA" w:rsidP="007A7DCA">
      <w:pPr>
        <w:rPr>
          <w:lang w:val="el-GR"/>
        </w:rPr>
      </w:pPr>
      <w:r w:rsidRPr="00603221">
        <w:rPr>
          <w:lang w:val="el-GR"/>
        </w:rPr>
        <w:t xml:space="preserve">Προς: Την Κοινωνία της Πληροφορίας </w:t>
      </w:r>
      <w:r w:rsidR="00115306">
        <w:rPr>
          <w:lang w:val="en-US"/>
        </w:rPr>
        <w:t>M</w:t>
      </w:r>
      <w:r w:rsidRPr="00603221">
        <w:rPr>
          <w:lang w:val="el-GR"/>
        </w:rPr>
        <w:t>ΑΕ</w:t>
      </w:r>
    </w:p>
    <w:p w14:paraId="0C1B40EC" w14:textId="77669237" w:rsidR="007A7DCA" w:rsidRPr="00603221" w:rsidRDefault="00115306" w:rsidP="007A7DCA">
      <w:pPr>
        <w:rPr>
          <w:lang w:val="el-GR" w:eastAsia="el-GR"/>
        </w:rPr>
      </w:pPr>
      <w:proofErr w:type="spellStart"/>
      <w:r>
        <w:rPr>
          <w:color w:val="000000"/>
          <w:lang w:val="el-GR"/>
        </w:rPr>
        <w:t>Λεωφ</w:t>
      </w:r>
      <w:proofErr w:type="spellEnd"/>
      <w:r>
        <w:rPr>
          <w:color w:val="000000"/>
          <w:lang w:val="el-GR"/>
        </w:rPr>
        <w:t>. Συγγρού 194, 176 71 Καλλιθέα Αθήνα</w:t>
      </w:r>
      <w:r w:rsidRPr="00603221" w:rsidDel="00115306">
        <w:rPr>
          <w:color w:val="000000"/>
          <w:lang w:val="el-GR"/>
        </w:rPr>
        <w:t xml:space="preserve"> </w:t>
      </w:r>
    </w:p>
    <w:p w14:paraId="0C96442D" w14:textId="77777777" w:rsidR="007A7DCA" w:rsidRPr="00603221" w:rsidRDefault="007A7DCA" w:rsidP="007A7DCA">
      <w:pPr>
        <w:rPr>
          <w:lang w:val="el-GR"/>
        </w:rPr>
      </w:pPr>
    </w:p>
    <w:p w14:paraId="7BC22CCA"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33D354C"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3E327E73"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229D373"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9A1BC2C"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CBC8BD9"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084DCF97"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C217979"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B3DD17B"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2D9A09D7"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097852C1"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680B5AD3" w14:textId="4C204087" w:rsidR="007A7DCA" w:rsidRPr="00603221" w:rsidRDefault="007A7DCA" w:rsidP="007A7DCA">
      <w:pPr>
        <w:rPr>
          <w:lang w:val="el-GR"/>
        </w:rPr>
      </w:pPr>
      <w:r w:rsidRPr="00603221">
        <w:rPr>
          <w:lang w:val="el-GR"/>
        </w:rPr>
        <w:t xml:space="preserve">Η παρούσα ισχύει μέχρι και την ............... </w:t>
      </w:r>
      <w:bookmarkStart w:id="58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74F77">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82"/>
    <w:p w14:paraId="16A85102"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523872F9" w14:textId="77777777" w:rsidR="007A7DCA" w:rsidRPr="00603221" w:rsidRDefault="007A7DCA" w:rsidP="007A7DCA">
      <w:pPr>
        <w:jc w:val="right"/>
        <w:rPr>
          <w:lang w:val="el-GR"/>
        </w:rPr>
      </w:pPr>
    </w:p>
    <w:p w14:paraId="5A9F8B9A"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5BB8849" w14:textId="77777777" w:rsidR="00DA2A67" w:rsidRPr="00603221" w:rsidRDefault="00DA2A67">
      <w:pPr>
        <w:suppressAutoHyphens w:val="0"/>
        <w:spacing w:after="0"/>
        <w:jc w:val="left"/>
        <w:rPr>
          <w:b/>
          <w:bCs/>
          <w:lang w:val="el-GR"/>
        </w:rPr>
      </w:pPr>
      <w:r w:rsidRPr="00603221">
        <w:rPr>
          <w:lang w:val="el-GR"/>
        </w:rPr>
        <w:br w:type="page"/>
      </w:r>
    </w:p>
    <w:p w14:paraId="76681D3A" w14:textId="77777777" w:rsidR="007A7DCA" w:rsidRPr="00603221" w:rsidRDefault="00DA2A67" w:rsidP="00012F1D">
      <w:pPr>
        <w:pStyle w:val="3"/>
        <w:numPr>
          <w:ilvl w:val="0"/>
          <w:numId w:val="8"/>
        </w:numPr>
        <w:rPr>
          <w:rFonts w:cs="Tahoma"/>
          <w:szCs w:val="22"/>
          <w:lang w:val="el-GR" w:eastAsia="el-GR"/>
        </w:rPr>
      </w:pPr>
      <w:bookmarkStart w:id="583" w:name="_Toc99717369"/>
      <w:bookmarkStart w:id="584" w:name="_Hlk67672044"/>
      <w:r w:rsidRPr="00603221">
        <w:rPr>
          <w:rFonts w:cs="Tahoma"/>
          <w:szCs w:val="22"/>
          <w:lang w:val="el-GR" w:eastAsia="el-GR"/>
        </w:rPr>
        <w:lastRenderedPageBreak/>
        <w:t>Εγγυητική Επιστολή Προκαταβολής</w:t>
      </w:r>
      <w:bookmarkEnd w:id="583"/>
      <w:r w:rsidRPr="00603221">
        <w:rPr>
          <w:rFonts w:cs="Tahoma"/>
          <w:szCs w:val="22"/>
          <w:lang w:val="el-GR" w:eastAsia="el-GR"/>
        </w:rPr>
        <w:t xml:space="preserve"> </w:t>
      </w:r>
    </w:p>
    <w:p w14:paraId="13362991" w14:textId="77777777" w:rsidR="009B6AAD" w:rsidRPr="00603221" w:rsidRDefault="009B6AAD">
      <w:pPr>
        <w:suppressAutoHyphens w:val="0"/>
        <w:spacing w:after="0"/>
        <w:jc w:val="left"/>
        <w:rPr>
          <w:lang w:val="el-GR"/>
        </w:rPr>
      </w:pPr>
    </w:p>
    <w:p w14:paraId="1FE55DF2" w14:textId="77777777" w:rsidR="007E000B" w:rsidRPr="00603221" w:rsidRDefault="007E000B" w:rsidP="007E000B">
      <w:pPr>
        <w:spacing w:line="276" w:lineRule="auto"/>
        <w:rPr>
          <w:lang w:val="el-GR"/>
        </w:rPr>
      </w:pPr>
      <w:bookmarkStart w:id="585" w:name="_Hlk494197599"/>
      <w:r w:rsidRPr="00603221">
        <w:rPr>
          <w:lang w:val="el-GR"/>
        </w:rPr>
        <w:t>ΕΚΔΟΤΗΣ: .......................................................................</w:t>
      </w:r>
    </w:p>
    <w:p w14:paraId="3D51BE38" w14:textId="77777777" w:rsidR="007E000B" w:rsidRPr="00603221" w:rsidRDefault="007E000B" w:rsidP="007E000B">
      <w:pPr>
        <w:spacing w:line="276" w:lineRule="auto"/>
        <w:jc w:val="right"/>
        <w:rPr>
          <w:lang w:val="el-GR"/>
        </w:rPr>
      </w:pPr>
      <w:r w:rsidRPr="00603221">
        <w:rPr>
          <w:lang w:val="el-GR"/>
        </w:rPr>
        <w:t>Ημερομηνία έκδοσης: ...........................</w:t>
      </w:r>
    </w:p>
    <w:p w14:paraId="03FB31C1" w14:textId="77777777" w:rsidR="007E000B" w:rsidRPr="00603221" w:rsidRDefault="007E000B" w:rsidP="007E000B">
      <w:pPr>
        <w:spacing w:line="276" w:lineRule="auto"/>
        <w:rPr>
          <w:lang w:val="el-GR"/>
        </w:rPr>
      </w:pPr>
      <w:r w:rsidRPr="00603221">
        <w:rPr>
          <w:lang w:val="el-GR"/>
        </w:rPr>
        <w:t xml:space="preserve">Προς: </w:t>
      </w:r>
    </w:p>
    <w:p w14:paraId="56B0708F" w14:textId="0476F441"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115306">
        <w:rPr>
          <w:lang w:val="en-US" w:eastAsia="el-GR"/>
        </w:rPr>
        <w:t>M</w:t>
      </w:r>
      <w:r w:rsidR="00115306" w:rsidRPr="0096179F">
        <w:rPr>
          <w:lang w:val="el-GR" w:eastAsia="el-GR"/>
        </w:rPr>
        <w:t>.</w:t>
      </w:r>
      <w:r w:rsidRPr="00603221">
        <w:rPr>
          <w:lang w:val="el-GR" w:eastAsia="el-GR"/>
        </w:rPr>
        <w:t>Α.Ε.</w:t>
      </w:r>
    </w:p>
    <w:p w14:paraId="618458C5" w14:textId="0109FC8C" w:rsidR="00115306" w:rsidRPr="00603221" w:rsidRDefault="00115306" w:rsidP="007E000B">
      <w:pPr>
        <w:spacing w:line="276" w:lineRule="auto"/>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2C236A3"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1FB6ED4C"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47BA4D9B"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1401AB5"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34D8512"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FF6CBEB"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9F9E20A"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32619A96"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6574371E"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67376CE"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06A18ED0"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EF06A18"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823252F" w14:textId="5996696C" w:rsidR="007E000B" w:rsidRPr="00603221" w:rsidRDefault="007E000B" w:rsidP="007E000B">
      <w:pPr>
        <w:spacing w:line="276" w:lineRule="auto"/>
        <w:rPr>
          <w:color w:val="000000" w:themeColor="text1"/>
          <w:lang w:val="el-GR"/>
        </w:rPr>
      </w:pPr>
      <w:r w:rsidRPr="00603221">
        <w:rPr>
          <w:color w:val="000000" w:themeColor="text1"/>
          <w:lang w:val="el-GR"/>
        </w:rPr>
        <w:lastRenderedPageBreak/>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74F77">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27566FB1"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A079731" w14:textId="77777777" w:rsidR="007E000B" w:rsidRPr="00603221" w:rsidRDefault="007E000B" w:rsidP="007E000B">
      <w:pPr>
        <w:spacing w:line="276" w:lineRule="auto"/>
        <w:jc w:val="right"/>
      </w:pPr>
      <w:r w:rsidRPr="00603221">
        <w:t>(</w:t>
      </w:r>
      <w:proofErr w:type="spellStart"/>
      <w:r w:rsidRPr="00603221">
        <w:t>Εξουσιοδοτημένη</w:t>
      </w:r>
      <w:proofErr w:type="spellEnd"/>
      <w:r w:rsidRPr="00603221">
        <w:t xml:space="preserve"> υπ</w:t>
      </w:r>
      <w:proofErr w:type="spellStart"/>
      <w:r w:rsidRPr="00603221">
        <w:t>ογρ</w:t>
      </w:r>
      <w:proofErr w:type="spellEnd"/>
      <w:r w:rsidRPr="00603221">
        <w:t>αφή)</w:t>
      </w:r>
    </w:p>
    <w:p w14:paraId="50400DFD" w14:textId="77777777" w:rsidR="005B57E8" w:rsidRPr="003329FF" w:rsidRDefault="005B57E8" w:rsidP="00E47D79">
      <w:pPr>
        <w:rPr>
          <w:lang w:val="el-GR" w:eastAsia="el-GR"/>
        </w:rPr>
      </w:pPr>
    </w:p>
    <w:p w14:paraId="44657EEC" w14:textId="77777777" w:rsidR="00A84DDC" w:rsidRPr="00603221" w:rsidRDefault="007E000B" w:rsidP="00012F1D">
      <w:pPr>
        <w:pStyle w:val="3"/>
        <w:numPr>
          <w:ilvl w:val="0"/>
          <w:numId w:val="8"/>
        </w:numPr>
        <w:rPr>
          <w:rFonts w:cs="Tahoma"/>
          <w:szCs w:val="22"/>
          <w:lang w:val="el-GR" w:eastAsia="el-GR"/>
        </w:rPr>
      </w:pPr>
      <w:r w:rsidRPr="003329FF">
        <w:rPr>
          <w:lang w:eastAsia="el-GR"/>
        </w:rPr>
        <w:br w:type="page"/>
      </w:r>
      <w:bookmarkStart w:id="586" w:name="_Toc99717370"/>
      <w:bookmarkEnd w:id="584"/>
      <w:r w:rsidR="00A84DDC" w:rsidRPr="00603221">
        <w:rPr>
          <w:rFonts w:cs="Tahoma"/>
          <w:szCs w:val="22"/>
          <w:lang w:val="el-GR" w:eastAsia="el-GR"/>
        </w:rPr>
        <w:lastRenderedPageBreak/>
        <w:t>Εγγυητική Επιστολή Καλής Λειτουργίας</w:t>
      </w:r>
      <w:bookmarkEnd w:id="586"/>
      <w:r w:rsidR="00E1337D" w:rsidRPr="00603221">
        <w:rPr>
          <w:rFonts w:cs="Tahoma"/>
          <w:szCs w:val="22"/>
          <w:lang w:val="el-GR" w:eastAsia="el-GR"/>
        </w:rPr>
        <w:t xml:space="preserve"> </w:t>
      </w:r>
    </w:p>
    <w:p w14:paraId="04C2FFAD" w14:textId="77777777" w:rsidR="00B048E7" w:rsidRPr="00603221" w:rsidRDefault="00B048E7">
      <w:pPr>
        <w:suppressAutoHyphens w:val="0"/>
        <w:spacing w:after="0"/>
        <w:jc w:val="left"/>
        <w:rPr>
          <w:lang w:eastAsia="el-GR"/>
        </w:rPr>
      </w:pPr>
    </w:p>
    <w:p w14:paraId="47D73E74" w14:textId="77777777" w:rsidR="00B048E7" w:rsidRPr="00603221" w:rsidRDefault="00B048E7" w:rsidP="00B048E7">
      <w:pPr>
        <w:suppressAutoHyphens w:val="0"/>
        <w:spacing w:after="0"/>
        <w:jc w:val="left"/>
        <w:rPr>
          <w:lang w:val="el-GR"/>
        </w:rPr>
      </w:pPr>
    </w:p>
    <w:p w14:paraId="2783C13B" w14:textId="77777777" w:rsidR="00B048E7" w:rsidRPr="00603221" w:rsidRDefault="00B048E7" w:rsidP="00B048E7">
      <w:pPr>
        <w:spacing w:line="276" w:lineRule="auto"/>
        <w:rPr>
          <w:lang w:val="el-GR"/>
        </w:rPr>
      </w:pPr>
      <w:r w:rsidRPr="00603221">
        <w:rPr>
          <w:lang w:val="el-GR"/>
        </w:rPr>
        <w:t>ΕΚΔΟΤΗΣ: .......................................................................</w:t>
      </w:r>
    </w:p>
    <w:p w14:paraId="0498CD27" w14:textId="77777777" w:rsidR="00B048E7" w:rsidRPr="00603221" w:rsidRDefault="00B048E7" w:rsidP="00B048E7">
      <w:pPr>
        <w:spacing w:line="276" w:lineRule="auto"/>
        <w:jc w:val="right"/>
        <w:rPr>
          <w:lang w:val="el-GR"/>
        </w:rPr>
      </w:pPr>
      <w:r w:rsidRPr="00603221">
        <w:rPr>
          <w:lang w:val="el-GR"/>
        </w:rPr>
        <w:t>Ημερομηνία έκδοσης: ...........................</w:t>
      </w:r>
    </w:p>
    <w:p w14:paraId="7503070A" w14:textId="77777777" w:rsidR="00B048E7" w:rsidRPr="00603221" w:rsidRDefault="00B048E7" w:rsidP="00B048E7">
      <w:pPr>
        <w:spacing w:line="276" w:lineRule="auto"/>
        <w:rPr>
          <w:lang w:val="el-GR"/>
        </w:rPr>
      </w:pPr>
      <w:r w:rsidRPr="00603221">
        <w:rPr>
          <w:lang w:val="el-GR"/>
        </w:rPr>
        <w:t xml:space="preserve">Προς: </w:t>
      </w:r>
    </w:p>
    <w:p w14:paraId="1031FB7A" w14:textId="772A45A5" w:rsidR="00B048E7" w:rsidRPr="0096179F" w:rsidRDefault="007575F4" w:rsidP="00B048E7">
      <w:pPr>
        <w:spacing w:line="276" w:lineRule="auto"/>
        <w:rPr>
          <w:lang w:val="el-GR" w:eastAsia="el-GR"/>
        </w:rPr>
      </w:pPr>
      <w:r>
        <w:rPr>
          <w:lang w:val="el-GR" w:eastAsia="el-GR"/>
        </w:rPr>
        <w:t>Κύριο του Έργου</w:t>
      </w:r>
    </w:p>
    <w:p w14:paraId="6E713BFE" w14:textId="77777777" w:rsidR="00B048E7" w:rsidRPr="00603221" w:rsidRDefault="00B048E7" w:rsidP="00B048E7">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9176B40" w14:textId="77777777" w:rsidR="00B048E7" w:rsidRPr="00603221" w:rsidRDefault="00B048E7" w:rsidP="00B048E7">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627A1FFC"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229E70F"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C91DC21"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2B6A1E1"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36CEE95"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1509ACAA"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F31A3C4" w14:textId="77777777" w:rsidR="00B048E7" w:rsidRPr="00603221" w:rsidRDefault="00B048E7" w:rsidP="00B048E7">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1E645DE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0B7386F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A0D8AF8"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563ECC">
        <w:rPr>
          <w:b/>
          <w:color w:val="000000" w:themeColor="text1"/>
          <w:lang w:val="el-GR"/>
        </w:rPr>
        <w:t>σύμφωνα με την παρ.</w:t>
      </w:r>
      <w:r w:rsidR="00F82A8D" w:rsidRPr="00563ECC">
        <w:rPr>
          <w:b/>
          <w:color w:val="000000" w:themeColor="text1"/>
          <w:lang w:val="el-GR"/>
        </w:rPr>
        <w:t xml:space="preserve"> </w:t>
      </w:r>
      <w:r w:rsidRPr="00563ECC">
        <w:rPr>
          <w:b/>
          <w:color w:val="000000" w:themeColor="text1"/>
          <w:lang w:val="el-GR"/>
        </w:rPr>
        <w:t xml:space="preserve">ΧΧ της παρούσας </w:t>
      </w:r>
      <w:r w:rsidRPr="00563ECC">
        <w:rPr>
          <w:iCs/>
          <w:color w:val="000000" w:themeColor="text1"/>
          <w:lang w:val="el-GR"/>
        </w:rPr>
        <w:t>)»</w:t>
      </w:r>
      <w:r w:rsidRPr="00563ECC">
        <w:rPr>
          <w:color w:val="000000" w:themeColor="text1"/>
          <w:lang w:val="el-GR"/>
        </w:rPr>
        <w:t>.</w:t>
      </w:r>
    </w:p>
    <w:p w14:paraId="249932BF"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43C9D62" w14:textId="77777777" w:rsidR="00B048E7" w:rsidRPr="00603221" w:rsidRDefault="00B048E7" w:rsidP="00B048E7">
      <w:pPr>
        <w:rPr>
          <w:lang w:val="el-GR"/>
        </w:rPr>
      </w:pPr>
    </w:p>
    <w:p w14:paraId="446E83D4" w14:textId="77777777" w:rsidR="00882E44" w:rsidRPr="00603221" w:rsidRDefault="00B048E7" w:rsidP="00B048E7">
      <w:pPr>
        <w:jc w:val="right"/>
        <w:rPr>
          <w:lang w:val="el-GR"/>
        </w:rPr>
      </w:pPr>
      <w:r w:rsidRPr="00603221">
        <w:rPr>
          <w:lang w:val="el-GR"/>
        </w:rPr>
        <w:t>(Εξουσιοδοτημένη υπογραφή)</w:t>
      </w:r>
      <w:bookmarkEnd w:id="585"/>
    </w:p>
    <w:p w14:paraId="5EC443F1" w14:textId="77777777" w:rsidR="00E75240" w:rsidRDefault="00E75240">
      <w:pPr>
        <w:suppressAutoHyphens w:val="0"/>
        <w:spacing w:after="0"/>
        <w:jc w:val="left"/>
        <w:rPr>
          <w:lang w:val="el-GR"/>
        </w:rPr>
      </w:pPr>
      <w:r>
        <w:rPr>
          <w:lang w:val="el-GR"/>
        </w:rPr>
        <w:br w:type="page"/>
      </w:r>
    </w:p>
    <w:p w14:paraId="2A6F4BEB" w14:textId="77777777" w:rsidR="00E75240" w:rsidRPr="003329FF" w:rsidRDefault="00E75240" w:rsidP="00E75240">
      <w:pPr>
        <w:pStyle w:val="2"/>
        <w:numPr>
          <w:ilvl w:val="0"/>
          <w:numId w:val="0"/>
        </w:numPr>
        <w:ind w:left="576" w:hanging="576"/>
        <w:rPr>
          <w:rFonts w:cs="Tahoma"/>
          <w:lang w:val="el-GR"/>
        </w:rPr>
      </w:pPr>
      <w:bookmarkStart w:id="587" w:name="_ΠΑΡΑΡΤΗΜΑ_ΙΧ_–"/>
      <w:bookmarkStart w:id="588" w:name="_Toc99717371"/>
      <w:bookmarkEnd w:id="587"/>
      <w:r w:rsidRPr="003329FF">
        <w:rPr>
          <w:rFonts w:cs="Tahoma"/>
          <w:lang w:val="el-GR"/>
        </w:rPr>
        <w:lastRenderedPageBreak/>
        <w:t xml:space="preserve">ΠΑΡΑΡΤΗΜΑ </w:t>
      </w:r>
      <w:r>
        <w:rPr>
          <w:rFonts w:cs="Tahoma"/>
          <w:lang w:val="el-GR"/>
        </w:rPr>
        <w:t>Ι</w:t>
      </w:r>
      <w:r w:rsidR="007662F0">
        <w:rPr>
          <w:rFonts w:cs="Tahoma"/>
          <w:lang w:val="el-GR"/>
        </w:rPr>
        <w:t>Χ</w:t>
      </w:r>
      <w:r w:rsidRPr="003329FF">
        <w:rPr>
          <w:rFonts w:cs="Tahoma"/>
          <w:lang w:val="el-GR"/>
        </w:rPr>
        <w:t xml:space="preserve"> – </w:t>
      </w:r>
      <w:r w:rsidRPr="00E75240">
        <w:rPr>
          <w:rFonts w:cs="Tahoma"/>
          <w:lang w:val="el-GR"/>
        </w:rPr>
        <w:t>ΕΝΗΜΕΡΩΣΗ ΓΙΑ ΤΗΝ ΕΠΕΞΕΡΓΑΣΙΑ ΠΡΟΣΩΠΙΚΩΝ ΔΕΔΟΜΕΝΩΝ</w:t>
      </w:r>
      <w:bookmarkEnd w:id="588"/>
      <w:r w:rsidRPr="003329FF">
        <w:rPr>
          <w:rFonts w:cs="Tahoma"/>
          <w:lang w:val="el-GR"/>
        </w:rPr>
        <w:t xml:space="preserve"> </w:t>
      </w:r>
    </w:p>
    <w:p w14:paraId="0AC04845"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DA14700"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F2D8CDC"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181C72A"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3AC257D2"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4CAFEAA8"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13CA00EE"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7927264"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83B4E8D"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6416A76" w14:textId="77777777" w:rsidR="00E75240" w:rsidRPr="00821852" w:rsidRDefault="00E75240" w:rsidP="00E75240">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69E18A5" w14:textId="77777777" w:rsidR="00E75240" w:rsidRPr="00821852" w:rsidRDefault="00E75240" w:rsidP="00E75240">
      <w:pPr>
        <w:rPr>
          <w:lang w:val="el-GR"/>
        </w:rPr>
      </w:pPr>
    </w:p>
    <w:p w14:paraId="3A243B72" w14:textId="77777777" w:rsidR="00882E44" w:rsidRPr="00603221" w:rsidRDefault="00882E44" w:rsidP="00821852">
      <w:pPr>
        <w:jc w:val="left"/>
        <w:rPr>
          <w:lang w:val="el-GR"/>
        </w:rPr>
      </w:pPr>
    </w:p>
    <w:sectPr w:rsidR="00882E44" w:rsidRPr="00603221" w:rsidSect="00317788">
      <w:footerReference w:type="default" r:id="rId3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29FDF" w14:textId="77777777" w:rsidR="00733503" w:rsidRDefault="00733503">
      <w:pPr>
        <w:spacing w:after="0"/>
      </w:pPr>
      <w:r>
        <w:separator/>
      </w:r>
    </w:p>
  </w:endnote>
  <w:endnote w:type="continuationSeparator" w:id="0">
    <w:p w14:paraId="220BD203" w14:textId="77777777" w:rsidR="00733503" w:rsidRDefault="007335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Verdana">
    <w:panose1 w:val="020B0604030504040204"/>
    <w:charset w:val="A1"/>
    <w:family w:val="swiss"/>
    <w:pitch w:val="variable"/>
    <w:sig w:usb0="A00006FF" w:usb1="4000205B" w:usb2="00000010" w:usb3="00000000" w:csb0="0000019F" w:csb1="00000000"/>
  </w:font>
  <w:font w:name="Franklin Gothic Book">
    <w:panose1 w:val="020B0503020102020204"/>
    <w:charset w:val="A1"/>
    <w:family w:val="swiss"/>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329B6" w:rsidRPr="00A73BD3" w14:paraId="0A5F353A" w14:textId="77777777" w:rsidTr="003366E9">
      <w:tc>
        <w:tcPr>
          <w:tcW w:w="8747" w:type="dxa"/>
          <w:tcBorders>
            <w:top w:val="single" w:sz="4" w:space="0" w:color="auto"/>
          </w:tcBorders>
        </w:tcPr>
        <w:p w14:paraId="0599FF54" w14:textId="77777777" w:rsidR="006329B6" w:rsidRPr="001E54F6" w:rsidRDefault="006329B6"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7FE4DF80" w14:textId="7BED0001" w:rsidR="006329B6" w:rsidRPr="001E54F6" w:rsidRDefault="006329B6"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F802E2">
            <w:rPr>
              <w:rStyle w:val="a3"/>
              <w:rFonts w:cs="Tahoma"/>
              <w:noProof/>
              <w:sz w:val="20"/>
            </w:rPr>
            <w:t>91</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F802E2">
            <w:rPr>
              <w:rStyle w:val="a3"/>
              <w:rFonts w:cs="Tahoma"/>
              <w:noProof/>
              <w:sz w:val="20"/>
            </w:rPr>
            <w:t>137</w:t>
          </w:r>
          <w:r w:rsidRPr="001E54F6">
            <w:rPr>
              <w:rStyle w:val="a3"/>
              <w:rFonts w:cs="Tahoma"/>
              <w:sz w:val="20"/>
            </w:rPr>
            <w:fldChar w:fldCharType="end"/>
          </w:r>
        </w:p>
      </w:tc>
    </w:tr>
  </w:tbl>
  <w:p w14:paraId="0189B223" w14:textId="77777777" w:rsidR="006329B6" w:rsidRPr="00603221" w:rsidRDefault="006329B6">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329B6" w:rsidRPr="00A73BD3" w14:paraId="36165C19" w14:textId="77777777" w:rsidTr="00A70F45">
      <w:tc>
        <w:tcPr>
          <w:tcW w:w="8747" w:type="dxa"/>
          <w:tcBorders>
            <w:top w:val="single" w:sz="4" w:space="0" w:color="auto"/>
          </w:tcBorders>
        </w:tcPr>
        <w:p w14:paraId="47C9616E" w14:textId="77777777" w:rsidR="006329B6" w:rsidRPr="003329FF" w:rsidRDefault="006329B6" w:rsidP="00EA1EF7">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3AB84E7" w14:textId="7ADF6CED" w:rsidR="006329B6" w:rsidRPr="003329FF" w:rsidRDefault="006329B6" w:rsidP="00EA1EF7">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F802E2">
            <w:rPr>
              <w:rStyle w:val="a3"/>
              <w:rFonts w:cs="Tahoma"/>
              <w:noProof/>
              <w:sz w:val="20"/>
            </w:rPr>
            <w:t>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F802E2">
            <w:rPr>
              <w:rStyle w:val="a3"/>
              <w:rFonts w:cs="Tahoma"/>
              <w:noProof/>
              <w:sz w:val="20"/>
            </w:rPr>
            <w:t>137</w:t>
          </w:r>
          <w:r w:rsidRPr="003329FF">
            <w:rPr>
              <w:rStyle w:val="a3"/>
              <w:rFonts w:cs="Tahoma"/>
              <w:sz w:val="20"/>
            </w:rPr>
            <w:fldChar w:fldCharType="end"/>
          </w:r>
        </w:p>
      </w:tc>
    </w:tr>
  </w:tbl>
  <w:p w14:paraId="12D7FE2E" w14:textId="77777777" w:rsidR="006329B6" w:rsidRDefault="006329B6">
    <w:pPr>
      <w:pStyle w:val="af2"/>
    </w:pPr>
  </w:p>
  <w:p w14:paraId="033EEF0D" w14:textId="77777777" w:rsidR="006329B6" w:rsidRDefault="006329B6"/>
  <w:p w14:paraId="20656C03" w14:textId="77777777" w:rsidR="006329B6" w:rsidRDefault="006329B6"/>
  <w:p w14:paraId="6DED81F6" w14:textId="77777777" w:rsidR="006329B6" w:rsidRDefault="006329B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E7880" w14:textId="77777777" w:rsidR="006329B6" w:rsidRDefault="006329B6">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6329B6" w:rsidRPr="00A73BD3" w14:paraId="1E493ED6" w14:textId="77777777" w:rsidTr="003366E9">
      <w:tc>
        <w:tcPr>
          <w:tcW w:w="8747" w:type="dxa"/>
          <w:tcBorders>
            <w:top w:val="single" w:sz="4" w:space="0" w:color="auto"/>
          </w:tcBorders>
        </w:tcPr>
        <w:p w14:paraId="12C1964D" w14:textId="77777777" w:rsidR="006329B6" w:rsidRPr="003329FF" w:rsidRDefault="006329B6"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Α.Ε. </w:t>
          </w:r>
        </w:p>
      </w:tc>
      <w:tc>
        <w:tcPr>
          <w:tcW w:w="1108" w:type="dxa"/>
          <w:tcBorders>
            <w:top w:val="single" w:sz="4" w:space="0" w:color="auto"/>
          </w:tcBorders>
        </w:tcPr>
        <w:p w14:paraId="27AFCC9C" w14:textId="77777777" w:rsidR="006329B6" w:rsidRPr="003329FF" w:rsidRDefault="006329B6"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Pr>
              <w:rStyle w:val="a3"/>
              <w:rFonts w:cs="Tahoma"/>
              <w:noProof/>
              <w:sz w:val="20"/>
            </w:rPr>
            <w:t>131</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Pr>
              <w:rStyle w:val="a3"/>
              <w:rFonts w:cs="Tahoma"/>
              <w:noProof/>
              <w:sz w:val="20"/>
            </w:rPr>
            <w:t>137</w:t>
          </w:r>
          <w:r w:rsidRPr="003329FF">
            <w:rPr>
              <w:rStyle w:val="a3"/>
              <w:rFonts w:cs="Tahoma"/>
              <w:sz w:val="20"/>
            </w:rPr>
            <w:fldChar w:fldCharType="end"/>
          </w:r>
        </w:p>
      </w:tc>
    </w:tr>
  </w:tbl>
  <w:p w14:paraId="7AFC5A20" w14:textId="77777777" w:rsidR="006329B6" w:rsidRDefault="006329B6">
    <w:pPr>
      <w:pStyle w:val="af2"/>
      <w:spacing w:after="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0A6F" w14:textId="77777777" w:rsidR="006329B6" w:rsidRDefault="006329B6">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6329B6" w:rsidRPr="00A73BD3" w14:paraId="7FF0B490" w14:textId="77777777" w:rsidTr="003366E9">
      <w:tc>
        <w:tcPr>
          <w:tcW w:w="8747" w:type="dxa"/>
          <w:tcBorders>
            <w:top w:val="single" w:sz="4" w:space="0" w:color="auto"/>
          </w:tcBorders>
        </w:tcPr>
        <w:p w14:paraId="136E16D3" w14:textId="77777777" w:rsidR="006329B6" w:rsidRPr="003329FF" w:rsidRDefault="006329B6"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Α.Ε. </w:t>
          </w:r>
        </w:p>
      </w:tc>
      <w:tc>
        <w:tcPr>
          <w:tcW w:w="1108" w:type="dxa"/>
          <w:tcBorders>
            <w:top w:val="single" w:sz="4" w:space="0" w:color="auto"/>
          </w:tcBorders>
        </w:tcPr>
        <w:p w14:paraId="016E4F9C" w14:textId="15CB83E2" w:rsidR="006329B6" w:rsidRPr="003329FF" w:rsidRDefault="006329B6"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F802E2">
            <w:rPr>
              <w:rStyle w:val="a3"/>
              <w:rFonts w:cs="Tahoma"/>
              <w:noProof/>
              <w:sz w:val="20"/>
            </w:rPr>
            <w:t>131</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F802E2">
            <w:rPr>
              <w:rStyle w:val="a3"/>
              <w:rFonts w:cs="Tahoma"/>
              <w:noProof/>
              <w:sz w:val="20"/>
            </w:rPr>
            <w:t>137</w:t>
          </w:r>
          <w:r w:rsidRPr="003329FF">
            <w:rPr>
              <w:rStyle w:val="a3"/>
              <w:rFonts w:cs="Tahoma"/>
              <w:sz w:val="20"/>
            </w:rPr>
            <w:fldChar w:fldCharType="end"/>
          </w:r>
        </w:p>
      </w:tc>
    </w:tr>
  </w:tbl>
  <w:p w14:paraId="504BEE8D" w14:textId="77777777" w:rsidR="006329B6" w:rsidRDefault="006329B6">
    <w:pPr>
      <w:pStyle w:val="af2"/>
      <w:spacing w:after="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A99C" w14:textId="77777777" w:rsidR="006329B6" w:rsidRDefault="006329B6">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6329B6" w:rsidRPr="00A73BD3" w14:paraId="5335ED1E" w14:textId="77777777" w:rsidTr="003366E9">
      <w:tc>
        <w:tcPr>
          <w:tcW w:w="8747" w:type="dxa"/>
          <w:tcBorders>
            <w:top w:val="single" w:sz="4" w:space="0" w:color="auto"/>
          </w:tcBorders>
        </w:tcPr>
        <w:p w14:paraId="4B8AC37A" w14:textId="77777777" w:rsidR="006329B6" w:rsidRPr="003329FF" w:rsidRDefault="006329B6"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Α.Ε. </w:t>
          </w:r>
        </w:p>
      </w:tc>
      <w:tc>
        <w:tcPr>
          <w:tcW w:w="1108" w:type="dxa"/>
          <w:tcBorders>
            <w:top w:val="single" w:sz="4" w:space="0" w:color="auto"/>
          </w:tcBorders>
        </w:tcPr>
        <w:p w14:paraId="2579F843" w14:textId="1214E423" w:rsidR="006329B6" w:rsidRPr="003329FF" w:rsidRDefault="006329B6"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F802E2">
            <w:rPr>
              <w:rStyle w:val="a3"/>
              <w:rFonts w:cs="Tahoma"/>
              <w:noProof/>
              <w:sz w:val="20"/>
            </w:rPr>
            <w:t>137</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F802E2">
            <w:rPr>
              <w:rStyle w:val="a3"/>
              <w:rFonts w:cs="Tahoma"/>
              <w:noProof/>
              <w:sz w:val="20"/>
            </w:rPr>
            <w:t>137</w:t>
          </w:r>
          <w:r w:rsidRPr="003329FF">
            <w:rPr>
              <w:rStyle w:val="a3"/>
              <w:rFonts w:cs="Tahoma"/>
              <w:sz w:val="20"/>
            </w:rPr>
            <w:fldChar w:fldCharType="end"/>
          </w:r>
        </w:p>
      </w:tc>
    </w:tr>
  </w:tbl>
  <w:p w14:paraId="56D67C60" w14:textId="77777777" w:rsidR="006329B6" w:rsidRDefault="006329B6">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9CF9F" w14:textId="77777777" w:rsidR="00733503" w:rsidRDefault="00733503">
      <w:pPr>
        <w:spacing w:after="0"/>
      </w:pPr>
      <w:r>
        <w:separator/>
      </w:r>
    </w:p>
  </w:footnote>
  <w:footnote w:type="continuationSeparator" w:id="0">
    <w:p w14:paraId="20CF182C" w14:textId="77777777" w:rsidR="00733503" w:rsidRDefault="00733503">
      <w:pPr>
        <w:spacing w:after="0"/>
      </w:pPr>
      <w:r>
        <w:continuationSeparator/>
      </w:r>
    </w:p>
  </w:footnote>
  <w:footnote w:id="1">
    <w:p w14:paraId="1FDF9396" w14:textId="77777777" w:rsidR="006329B6" w:rsidRPr="00175691" w:rsidRDefault="006329B6"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5F2DA839" w14:textId="77777777" w:rsidR="006329B6" w:rsidRPr="00BD65F6" w:rsidRDefault="006329B6"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759B7E87" w14:textId="77777777" w:rsidR="006329B6" w:rsidRPr="006B2C94" w:rsidRDefault="006329B6"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6951E97E" w14:textId="77777777" w:rsidR="006329B6" w:rsidRPr="006B2C94" w:rsidRDefault="006329B6" w:rsidP="00E87EA9">
      <w:pPr>
        <w:pStyle w:val="af4"/>
        <w:rPr>
          <w:lang w:val="el-GR"/>
        </w:rPr>
      </w:pPr>
    </w:p>
  </w:footnote>
  <w:footnote w:id="4">
    <w:p w14:paraId="1B959C91" w14:textId="77777777" w:rsidR="006329B6" w:rsidRPr="005B2FD1" w:rsidRDefault="006329B6"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56A880FB" w14:textId="77777777" w:rsidR="006329B6" w:rsidRPr="001036EA" w:rsidRDefault="006329B6" w:rsidP="00130942">
      <w:pPr>
        <w:pStyle w:val="af4"/>
        <w:ind w:left="426" w:hanging="426"/>
        <w:rPr>
          <w:lang w:val="el-GR"/>
        </w:rPr>
      </w:pPr>
      <w:r>
        <w:rPr>
          <w:rStyle w:val="a8"/>
        </w:rPr>
        <w:footnoteRef/>
      </w:r>
      <w:r>
        <w:rPr>
          <w:lang w:val="el-GR"/>
        </w:rPr>
        <w:tab/>
        <w:t>Άρθρο 90 παρ. 2 και 4 του ν. 4412/2016.</w:t>
      </w:r>
    </w:p>
  </w:footnote>
  <w:footnote w:id="6">
    <w:p w14:paraId="1968F155" w14:textId="77777777" w:rsidR="006329B6" w:rsidRPr="001101C6" w:rsidRDefault="006329B6"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7">
    <w:p w14:paraId="69FEFCAE" w14:textId="77777777" w:rsidR="006329B6" w:rsidRPr="00BD65F6" w:rsidRDefault="006329B6"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8">
    <w:p w14:paraId="76307EE4" w14:textId="77777777" w:rsidR="006329B6" w:rsidRPr="00BD65F6" w:rsidRDefault="006329B6"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9">
    <w:p w14:paraId="3D80EF4F" w14:textId="77777777" w:rsidR="006329B6" w:rsidRPr="00841073" w:rsidRDefault="006329B6"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0">
    <w:p w14:paraId="1669748E" w14:textId="77777777" w:rsidR="006329B6" w:rsidRDefault="006329B6"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1">
    <w:p w14:paraId="66A930AB" w14:textId="77777777" w:rsidR="006329B6" w:rsidRPr="002913F6" w:rsidRDefault="006329B6"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2">
    <w:p w14:paraId="03BCFC19" w14:textId="77777777" w:rsidR="006329B6" w:rsidRPr="00D52587" w:rsidRDefault="006329B6"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3">
    <w:p w14:paraId="041FF4BF" w14:textId="77777777" w:rsidR="006329B6" w:rsidRPr="00827575" w:rsidRDefault="006329B6"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4">
    <w:p w14:paraId="58FCF690" w14:textId="77777777" w:rsidR="006329B6" w:rsidRPr="007C4E1D" w:rsidRDefault="006329B6"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15">
    <w:p w14:paraId="7B8BCE79" w14:textId="77777777" w:rsidR="006329B6" w:rsidRPr="00F40EF3" w:rsidRDefault="006329B6"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16">
    <w:p w14:paraId="3D7CE1D5" w14:textId="77777777" w:rsidR="006329B6" w:rsidRPr="00F40EF3" w:rsidRDefault="006329B6" w:rsidP="00160FCE">
      <w:pPr>
        <w:pStyle w:val="af4"/>
        <w:rPr>
          <w:lang w:val="el-GR"/>
        </w:rPr>
      </w:pPr>
      <w:r>
        <w:rPr>
          <w:rStyle w:val="ab"/>
        </w:rPr>
        <w:footnoteRef/>
      </w:r>
      <w:r w:rsidRPr="006A44BE">
        <w:rPr>
          <w:lang w:val="el-GR"/>
        </w:rPr>
        <w:t xml:space="preserve"> Πρβλ άρθρο 372 παρ. 6 του ν. 4412/2016.</w:t>
      </w:r>
    </w:p>
  </w:footnote>
  <w:footnote w:id="17">
    <w:p w14:paraId="7AF0752D" w14:textId="77777777" w:rsidR="006329B6" w:rsidRPr="00FF4138" w:rsidRDefault="006329B6"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8">
    <w:p w14:paraId="75CC4684" w14:textId="77777777" w:rsidR="006329B6" w:rsidRPr="001F7E31" w:rsidRDefault="006329B6"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19">
    <w:p w14:paraId="38BA29DE" w14:textId="77777777" w:rsidR="006329B6" w:rsidRPr="0081502F" w:rsidRDefault="006329B6" w:rsidP="005052FB">
      <w:pPr>
        <w:pStyle w:val="af4"/>
        <w:rPr>
          <w:ins w:id="288" w:author="Συντάκτης"/>
          <w:del w:id="289" w:author="Συντάκτης"/>
          <w:lang w:val="en-US"/>
        </w:rPr>
      </w:pPr>
      <w:r w:rsidRPr="00022C43">
        <w:rPr>
          <w:rStyle w:val="0"/>
        </w:rPr>
        <w:footnoteRef/>
      </w:r>
      <w:r w:rsidRPr="00F1538B">
        <w:rPr>
          <w:lang w:val="en-US"/>
        </w:rPr>
        <w:t xml:space="preserve">  </w:t>
      </w:r>
      <w:r w:rsidRPr="00F1538B">
        <w:rPr>
          <w:lang w:val="en-US"/>
        </w:rPr>
        <w:tab/>
      </w:r>
      <w:r>
        <w:rPr>
          <w:lang w:val="el-GR"/>
        </w:rPr>
        <w:t>Ά</w:t>
      </w:r>
      <w:r w:rsidRPr="00022C43">
        <w:rPr>
          <w:lang w:val="el-GR"/>
        </w:rPr>
        <w:t>ρθρο</w:t>
      </w:r>
      <w:r w:rsidRPr="00F1538B">
        <w:rPr>
          <w:lang w:val="en-US"/>
        </w:rPr>
        <w:t xml:space="preserve"> 205</w:t>
      </w:r>
      <w:r w:rsidRPr="00022C43">
        <w:rPr>
          <w:lang w:val="el-GR"/>
        </w:rPr>
        <w:t>Α</w:t>
      </w:r>
      <w:r w:rsidRPr="00F1538B">
        <w:rPr>
          <w:lang w:val="en-US"/>
        </w:rPr>
        <w:t xml:space="preserve"> </w:t>
      </w:r>
      <w:r w:rsidRPr="00022C43">
        <w:rPr>
          <w:lang w:val="el-GR"/>
        </w:rPr>
        <w:t>του</w:t>
      </w:r>
      <w:r w:rsidRPr="00F1538B">
        <w:rPr>
          <w:lang w:val="en-US"/>
        </w:rPr>
        <w:t xml:space="preserve"> </w:t>
      </w:r>
      <w:r w:rsidRPr="00022C43">
        <w:rPr>
          <w:lang w:val="el-GR"/>
        </w:rPr>
        <w:t>ν</w:t>
      </w:r>
      <w:r w:rsidRPr="00F1538B">
        <w:rPr>
          <w:lang w:val="en-US"/>
        </w:rPr>
        <w:t>. 4412/2016</w:t>
      </w:r>
    </w:p>
  </w:footnote>
  <w:footnote w:id="20">
    <w:p w14:paraId="58E5037C" w14:textId="77777777" w:rsidR="006329B6" w:rsidRPr="00EE7F42" w:rsidRDefault="006329B6"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330E3" w14:textId="77777777" w:rsidR="006329B6" w:rsidRPr="00C82832" w:rsidRDefault="006329B6"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w:t>
    </w:r>
    <w:r w:rsidRPr="00E47D79">
      <w:rPr>
        <w:i/>
        <w:iCs/>
        <w:sz w:val="20"/>
        <w:lang w:val="el-GR"/>
      </w:rPr>
      <w:t>Διεθνούς Άνω των</w:t>
    </w:r>
    <w:r w:rsidRPr="00C82832">
      <w:rPr>
        <w:i/>
        <w:iCs/>
        <w:sz w:val="20"/>
        <w:lang w:val="el-GR"/>
      </w:rPr>
      <w:t xml:space="preserve"> Ορίων Διαγωνισμού για το Έργο «</w:t>
    </w:r>
    <w:r w:rsidRPr="00BC7F48">
      <w:rPr>
        <w:i/>
        <w:iCs/>
        <w:sz w:val="20"/>
        <w:lang w:val="el-GR"/>
      </w:rPr>
      <w:t>Αναβάθμιση και υπηρεσίες συντήρησης του πληροφοριακού συστήματος: Ηλεκτρονικές Υπηρεσίες Καταστημάτων Κράτησης»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C635" w14:textId="77777777" w:rsidR="006329B6" w:rsidRPr="003329FF" w:rsidRDefault="006329B6" w:rsidP="00B8545D">
    <w:pPr>
      <w:pStyle w:val="af3"/>
      <w:pBdr>
        <w:bottom w:val="single" w:sz="4" w:space="1" w:color="auto"/>
      </w:pBdr>
      <w:tabs>
        <w:tab w:val="right" w:pos="9639"/>
      </w:tabs>
      <w:rPr>
        <w:i/>
        <w:iCs/>
        <w:sz w:val="20"/>
        <w:szCs w:val="20"/>
        <w:lang w:val="el-GR"/>
      </w:rPr>
    </w:pPr>
    <w:r w:rsidRPr="003329FF">
      <w:rPr>
        <w:i/>
        <w:iCs/>
        <w:sz w:val="20"/>
        <w:szCs w:val="20"/>
        <w:lang w:val="el-GR"/>
      </w:rPr>
      <w:t>Διακήρυξη Ηλεκτρονικού Ανοικτού Διαγωνισμού για το έργο: «</w:t>
    </w:r>
    <w:r w:rsidRPr="00590791">
      <w:rPr>
        <w:i/>
        <w:iCs/>
        <w:sz w:val="20"/>
        <w:szCs w:val="20"/>
        <w:lang w:val="el-GR"/>
      </w:rPr>
      <w:t>Αναβάθμιση και υπηρεσίες συντήρησης του πληροφοριακού συστήματος: Ηλεκτρονικές Υπηρεσίες Καταστημάτων Κράτησης</w:t>
    </w:r>
    <w:r w:rsidRPr="003329FF">
      <w:rPr>
        <w:i/>
        <w:iCs/>
        <w:sz w:val="20"/>
        <w:szCs w:val="20"/>
        <w:lang w:val="el-GR"/>
      </w:rPr>
      <w:t>»</w:t>
    </w:r>
  </w:p>
  <w:p w14:paraId="1EACB1D4" w14:textId="77777777" w:rsidR="006329B6" w:rsidRPr="00D00876" w:rsidRDefault="006329B6">
    <w:pPr>
      <w:rPr>
        <w:lang w:val="el-GR"/>
      </w:rPr>
    </w:pPr>
  </w:p>
  <w:p w14:paraId="622ECBEF" w14:textId="77777777" w:rsidR="006329B6" w:rsidRPr="00D00876" w:rsidRDefault="006329B6">
    <w:pPr>
      <w:rPr>
        <w:lang w:val="el-GR"/>
      </w:rPr>
    </w:pPr>
  </w:p>
  <w:p w14:paraId="38527953" w14:textId="77777777" w:rsidR="006329B6" w:rsidRPr="00D00876" w:rsidRDefault="006329B6">
    <w:pP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8442A" w14:textId="77777777" w:rsidR="006329B6" w:rsidRPr="006E6191" w:rsidRDefault="006329B6"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E47D79">
      <w:rPr>
        <w:i/>
        <w:iCs/>
        <w:sz w:val="20"/>
        <w:lang w:val="el-GR"/>
      </w:rPr>
      <w:t>Διεθνούς / Άνω των Ορίων</w:t>
    </w:r>
    <w:r w:rsidRPr="006E6191">
      <w:rPr>
        <w:i/>
        <w:iCs/>
        <w:sz w:val="20"/>
        <w:lang w:val="el-GR"/>
      </w:rPr>
      <w:t xml:space="preserve"> Διαγωνισμού για το Έργο «</w:t>
    </w:r>
    <w:r w:rsidRPr="00590791">
      <w:rPr>
        <w:i/>
        <w:iCs/>
        <w:sz w:val="20"/>
        <w:lang w:val="el-GR"/>
      </w:rPr>
      <w:t>Αναβάθμιση και υπηρεσίες συντήρησης του πληροφοριακού συστήματος: Ηλεκτρονικές Υπηρεσίες Καταστημάτων Κράτησης</w:t>
    </w:r>
    <w:r w:rsidRPr="006E6191">
      <w:rPr>
        <w:i/>
        <w:iCs/>
        <w:sz w:val="20"/>
        <w:lang w:val="el-GR"/>
      </w:rPr>
      <w:t>»</w:t>
    </w:r>
  </w:p>
  <w:p w14:paraId="075BABEB" w14:textId="77777777" w:rsidR="006329B6" w:rsidRPr="009C3C60" w:rsidRDefault="006329B6">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5C924" w14:textId="77777777" w:rsidR="006329B6" w:rsidRPr="009C3C60" w:rsidRDefault="006329B6" w:rsidP="003329FF">
    <w:pPr>
      <w:pStyle w:val="af3"/>
      <w:pBdr>
        <w:bottom w:val="single" w:sz="4" w:space="1" w:color="auto"/>
      </w:pBdr>
      <w:rPr>
        <w:lang w:val="el-GR"/>
      </w:rPr>
    </w:pPr>
    <w:r w:rsidRPr="006E6191">
      <w:rPr>
        <w:i/>
        <w:iCs/>
        <w:sz w:val="20"/>
        <w:lang w:val="el-GR"/>
      </w:rPr>
      <w:t xml:space="preserve">Διακήρυξη Ηλεκτρονικού Ανοικτού </w:t>
    </w:r>
    <w:r w:rsidRPr="00E47D79">
      <w:rPr>
        <w:i/>
        <w:iCs/>
        <w:sz w:val="20"/>
        <w:lang w:val="el-GR"/>
      </w:rPr>
      <w:t>Διεθνούς / Άνω των</w:t>
    </w:r>
    <w:r w:rsidRPr="006E6191">
      <w:rPr>
        <w:i/>
        <w:iCs/>
        <w:sz w:val="20"/>
        <w:lang w:val="el-GR"/>
      </w:rPr>
      <w:t xml:space="preserve"> Ορίων Διαγωνισμού για το Έργο «</w:t>
    </w:r>
    <w:r w:rsidRPr="00590791">
      <w:rPr>
        <w:i/>
        <w:iCs/>
        <w:sz w:val="20"/>
        <w:lang w:val="el-GR"/>
      </w:rPr>
      <w:t>Αναβάθμιση και υπηρεσίες συντήρησης του πληροφοριακού συστήματος: Ηλεκτρονικές Υπηρεσίες Καταστημάτων Κράτησης</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2B03638"/>
    <w:multiLevelType w:val="multilevel"/>
    <w:tmpl w:val="7CEE346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4C94232"/>
    <w:multiLevelType w:val="hybridMultilevel"/>
    <w:tmpl w:val="541E69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0CFA010E"/>
    <w:multiLevelType w:val="multilevel"/>
    <w:tmpl w:val="E4FAD036"/>
    <w:styleLink w:val="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DB2717"/>
    <w:multiLevelType w:val="hybridMultilevel"/>
    <w:tmpl w:val="A4526E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0CE5253"/>
    <w:multiLevelType w:val="multilevel"/>
    <w:tmpl w:val="7CEE346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1B17513"/>
    <w:multiLevelType w:val="hybridMultilevel"/>
    <w:tmpl w:val="78442E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2340E9D"/>
    <w:multiLevelType w:val="multilevel"/>
    <w:tmpl w:val="3334AD20"/>
    <w:numStyleLink w:val="Style4"/>
  </w:abstractNum>
  <w:abstractNum w:abstractNumId="19"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145E0239"/>
    <w:multiLevelType w:val="hybridMultilevel"/>
    <w:tmpl w:val="68D65D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45E13DF"/>
    <w:multiLevelType w:val="multilevel"/>
    <w:tmpl w:val="BB52C3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4F10AF4"/>
    <w:multiLevelType w:val="hybridMultilevel"/>
    <w:tmpl w:val="AD74B63E"/>
    <w:lvl w:ilvl="0" w:tplc="525CE782">
      <w:start w:val="1"/>
      <w:numFmt w:val="decimal"/>
      <w:lvlText w:val="Π%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A4043B"/>
    <w:multiLevelType w:val="hybridMultilevel"/>
    <w:tmpl w:val="F8D23C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15:restartNumberingAfterBreak="0">
    <w:nsid w:val="1C1D470C"/>
    <w:multiLevelType w:val="multilevel"/>
    <w:tmpl w:val="30F812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4A1EDE"/>
    <w:multiLevelType w:val="hybridMultilevel"/>
    <w:tmpl w:val="B0448E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21533644"/>
    <w:multiLevelType w:val="multilevel"/>
    <w:tmpl w:val="7CEE346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1B41E14"/>
    <w:multiLevelType w:val="hybridMultilevel"/>
    <w:tmpl w:val="1A160C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225E1D41"/>
    <w:multiLevelType w:val="hybridMultilevel"/>
    <w:tmpl w:val="ECF2C5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6106197"/>
    <w:multiLevelType w:val="multilevel"/>
    <w:tmpl w:val="BB52C3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7CC7602"/>
    <w:multiLevelType w:val="hybridMultilevel"/>
    <w:tmpl w:val="192C1A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2A0117EA"/>
    <w:multiLevelType w:val="hybridMultilevel"/>
    <w:tmpl w:val="C5C238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2A246AE0"/>
    <w:multiLevelType w:val="multilevel"/>
    <w:tmpl w:val="BB52C36C"/>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7" w15:restartNumberingAfterBreak="0">
    <w:nsid w:val="2A524D43"/>
    <w:multiLevelType w:val="hybridMultilevel"/>
    <w:tmpl w:val="98B4C018"/>
    <w:lvl w:ilvl="0" w:tplc="04080001">
      <w:start w:val="1"/>
      <w:numFmt w:val="bullet"/>
      <w:lvlText w:val=""/>
      <w:lvlJc w:val="left"/>
      <w:pPr>
        <w:ind w:left="792" w:hanging="360"/>
      </w:pPr>
      <w:rPr>
        <w:rFonts w:ascii="Symbol" w:hAnsi="Symbol" w:hint="default"/>
      </w:rPr>
    </w:lvl>
    <w:lvl w:ilvl="1" w:tplc="04080003" w:tentative="1">
      <w:start w:val="1"/>
      <w:numFmt w:val="bullet"/>
      <w:lvlText w:val="o"/>
      <w:lvlJc w:val="left"/>
      <w:pPr>
        <w:ind w:left="1512" w:hanging="360"/>
      </w:pPr>
      <w:rPr>
        <w:rFonts w:ascii="Courier New" w:hAnsi="Courier New" w:cs="Courier New" w:hint="default"/>
      </w:rPr>
    </w:lvl>
    <w:lvl w:ilvl="2" w:tplc="04080005" w:tentative="1">
      <w:start w:val="1"/>
      <w:numFmt w:val="bullet"/>
      <w:lvlText w:val=""/>
      <w:lvlJc w:val="left"/>
      <w:pPr>
        <w:ind w:left="2232" w:hanging="360"/>
      </w:pPr>
      <w:rPr>
        <w:rFonts w:ascii="Wingdings" w:hAnsi="Wingdings" w:hint="default"/>
      </w:rPr>
    </w:lvl>
    <w:lvl w:ilvl="3" w:tplc="04080001" w:tentative="1">
      <w:start w:val="1"/>
      <w:numFmt w:val="bullet"/>
      <w:lvlText w:val=""/>
      <w:lvlJc w:val="left"/>
      <w:pPr>
        <w:ind w:left="2952" w:hanging="360"/>
      </w:pPr>
      <w:rPr>
        <w:rFonts w:ascii="Symbol" w:hAnsi="Symbol" w:hint="default"/>
      </w:rPr>
    </w:lvl>
    <w:lvl w:ilvl="4" w:tplc="04080003" w:tentative="1">
      <w:start w:val="1"/>
      <w:numFmt w:val="bullet"/>
      <w:lvlText w:val="o"/>
      <w:lvlJc w:val="left"/>
      <w:pPr>
        <w:ind w:left="3672" w:hanging="360"/>
      </w:pPr>
      <w:rPr>
        <w:rFonts w:ascii="Courier New" w:hAnsi="Courier New" w:cs="Courier New" w:hint="default"/>
      </w:rPr>
    </w:lvl>
    <w:lvl w:ilvl="5" w:tplc="04080005" w:tentative="1">
      <w:start w:val="1"/>
      <w:numFmt w:val="bullet"/>
      <w:lvlText w:val=""/>
      <w:lvlJc w:val="left"/>
      <w:pPr>
        <w:ind w:left="4392" w:hanging="360"/>
      </w:pPr>
      <w:rPr>
        <w:rFonts w:ascii="Wingdings" w:hAnsi="Wingdings" w:hint="default"/>
      </w:rPr>
    </w:lvl>
    <w:lvl w:ilvl="6" w:tplc="04080001" w:tentative="1">
      <w:start w:val="1"/>
      <w:numFmt w:val="bullet"/>
      <w:lvlText w:val=""/>
      <w:lvlJc w:val="left"/>
      <w:pPr>
        <w:ind w:left="5112" w:hanging="360"/>
      </w:pPr>
      <w:rPr>
        <w:rFonts w:ascii="Symbol" w:hAnsi="Symbol" w:hint="default"/>
      </w:rPr>
    </w:lvl>
    <w:lvl w:ilvl="7" w:tplc="04080003" w:tentative="1">
      <w:start w:val="1"/>
      <w:numFmt w:val="bullet"/>
      <w:lvlText w:val="o"/>
      <w:lvlJc w:val="left"/>
      <w:pPr>
        <w:ind w:left="5832" w:hanging="360"/>
      </w:pPr>
      <w:rPr>
        <w:rFonts w:ascii="Courier New" w:hAnsi="Courier New" w:cs="Courier New" w:hint="default"/>
      </w:rPr>
    </w:lvl>
    <w:lvl w:ilvl="8" w:tplc="04080005" w:tentative="1">
      <w:start w:val="1"/>
      <w:numFmt w:val="bullet"/>
      <w:lvlText w:val=""/>
      <w:lvlJc w:val="left"/>
      <w:pPr>
        <w:ind w:left="6552" w:hanging="360"/>
      </w:pPr>
      <w:rPr>
        <w:rFonts w:ascii="Wingdings" w:hAnsi="Wingdings" w:hint="default"/>
      </w:rPr>
    </w:lvl>
  </w:abstractNum>
  <w:abstractNum w:abstractNumId="38" w15:restartNumberingAfterBreak="0">
    <w:nsid w:val="2A55316C"/>
    <w:multiLevelType w:val="hybridMultilevel"/>
    <w:tmpl w:val="F09AFBFA"/>
    <w:lvl w:ilvl="0" w:tplc="66648AD8">
      <w:start w:val="1"/>
      <w:numFmt w:val="decimal"/>
      <w:lvlText w:val="%1."/>
      <w:lvlJc w:val="left"/>
      <w:pPr>
        <w:ind w:left="5322"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6571FE"/>
    <w:multiLevelType w:val="hybridMultilevel"/>
    <w:tmpl w:val="D80CE3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2C3B1D4C"/>
    <w:multiLevelType w:val="hybridMultilevel"/>
    <w:tmpl w:val="65980242"/>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2CD3595E"/>
    <w:multiLevelType w:val="multilevel"/>
    <w:tmpl w:val="94DE6E5E"/>
    <w:lvl w:ilvl="0">
      <w:start w:val="1"/>
      <w:numFmt w:val="decimal"/>
      <w:pStyle w:val="10"/>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sz w:val="22"/>
        <w:szCs w:val="22"/>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3" w15:restartNumberingAfterBreak="0">
    <w:nsid w:val="2DC06B85"/>
    <w:multiLevelType w:val="hybridMultilevel"/>
    <w:tmpl w:val="298EBA06"/>
    <w:lvl w:ilvl="0" w:tplc="0408000B">
      <w:start w:val="1"/>
      <w:numFmt w:val="bullet"/>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44" w15:restartNumberingAfterBreak="0">
    <w:nsid w:val="2F4A6BC0"/>
    <w:multiLevelType w:val="hybridMultilevel"/>
    <w:tmpl w:val="DCAC72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30E33318"/>
    <w:multiLevelType w:val="hybridMultilevel"/>
    <w:tmpl w:val="A0B0FB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27500FA"/>
    <w:multiLevelType w:val="hybridMultilevel"/>
    <w:tmpl w:val="3A36848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7" w15:restartNumberingAfterBreak="0">
    <w:nsid w:val="363959B1"/>
    <w:multiLevelType w:val="hybridMultilevel"/>
    <w:tmpl w:val="5F5A9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36A105EA"/>
    <w:multiLevelType w:val="hybridMultilevel"/>
    <w:tmpl w:val="3508EB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371E42E6"/>
    <w:multiLevelType w:val="hybridMultilevel"/>
    <w:tmpl w:val="4FEEB9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392B6BCC"/>
    <w:multiLevelType w:val="hybridMultilevel"/>
    <w:tmpl w:val="9898AF9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3E381CE4"/>
    <w:multiLevelType w:val="hybridMultilevel"/>
    <w:tmpl w:val="F866F9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4"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41383E97"/>
    <w:multiLevelType w:val="multilevel"/>
    <w:tmpl w:val="BB52C3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1412530"/>
    <w:multiLevelType w:val="hybridMultilevel"/>
    <w:tmpl w:val="C9B838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437C3497"/>
    <w:multiLevelType w:val="hybridMultilevel"/>
    <w:tmpl w:val="831668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4645161D"/>
    <w:multiLevelType w:val="hybridMultilevel"/>
    <w:tmpl w:val="11903B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47A723DD"/>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DC00E0D"/>
    <w:multiLevelType w:val="hybridMultilevel"/>
    <w:tmpl w:val="5E02DE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4F4A1ED1"/>
    <w:multiLevelType w:val="hybridMultilevel"/>
    <w:tmpl w:val="CA8AC2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4F733156"/>
    <w:multiLevelType w:val="hybridMultilevel"/>
    <w:tmpl w:val="F31E4D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50B45365"/>
    <w:multiLevelType w:val="hybridMultilevel"/>
    <w:tmpl w:val="244283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A26D7E"/>
    <w:multiLevelType w:val="hybridMultilevel"/>
    <w:tmpl w:val="8AAEBD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56205B6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7744922"/>
    <w:multiLevelType w:val="multilevel"/>
    <w:tmpl w:val="032AB132"/>
    <w:lvl w:ilvl="0">
      <w:start w:val="1"/>
      <w:numFmt w:val="decimal"/>
      <w:lvlText w:val="%1."/>
      <w:lvlJc w:val="left"/>
      <w:pPr>
        <w:ind w:left="360" w:hanging="360"/>
      </w:pPr>
    </w:lvl>
    <w:lvl w:ilvl="1">
      <w:start w:val="1"/>
      <w:numFmt w:val="decimal"/>
      <w:pStyle w:val="2012"/>
      <w:isLgl/>
      <w:lvlText w:val="%1.%2"/>
      <w:lvlJc w:val="left"/>
      <w:pPr>
        <w:ind w:left="720" w:hanging="360"/>
      </w:pPr>
      <w:rPr>
        <w:rFonts w:eastAsia="Times New Roman" w:hint="default"/>
        <w:b w:val="0"/>
        <w:bCs w:val="0"/>
      </w:rPr>
    </w:lvl>
    <w:lvl w:ilvl="2">
      <w:start w:val="1"/>
      <w:numFmt w:val="decimal"/>
      <w:isLgl/>
      <w:lvlText w:val="%1.%2.%3"/>
      <w:lvlJc w:val="left"/>
      <w:pPr>
        <w:ind w:left="1440" w:hanging="720"/>
      </w:pPr>
      <w:rPr>
        <w:rFonts w:eastAsia="Times New Roman" w:hint="default"/>
        <w:b w:val="0"/>
        <w:bCs w:val="0"/>
      </w:rPr>
    </w:lvl>
    <w:lvl w:ilvl="3">
      <w:start w:val="1"/>
      <w:numFmt w:val="decimal"/>
      <w:isLgl/>
      <w:lvlText w:val="%1.%2.%3.%4"/>
      <w:lvlJc w:val="left"/>
      <w:pPr>
        <w:ind w:left="1800" w:hanging="720"/>
      </w:pPr>
      <w:rPr>
        <w:rFonts w:eastAsia="Times New Roman" w:hint="default"/>
        <w:b w:val="0"/>
        <w:bCs w:val="0"/>
      </w:rPr>
    </w:lvl>
    <w:lvl w:ilvl="4">
      <w:start w:val="1"/>
      <w:numFmt w:val="decimal"/>
      <w:isLgl/>
      <w:lvlText w:val="%1.%2.%3.%4.%5"/>
      <w:lvlJc w:val="left"/>
      <w:pPr>
        <w:ind w:left="2520" w:hanging="1080"/>
      </w:pPr>
      <w:rPr>
        <w:rFonts w:eastAsia="Times New Roman" w:hint="default"/>
        <w:b w:val="0"/>
        <w:bCs w:val="0"/>
      </w:rPr>
    </w:lvl>
    <w:lvl w:ilvl="5">
      <w:start w:val="1"/>
      <w:numFmt w:val="decimal"/>
      <w:isLgl/>
      <w:lvlText w:val="%1.%2.%3.%4.%5.%6"/>
      <w:lvlJc w:val="left"/>
      <w:pPr>
        <w:ind w:left="2880" w:hanging="1080"/>
      </w:pPr>
      <w:rPr>
        <w:rFonts w:eastAsia="Times New Roman" w:hint="default"/>
        <w:b w:val="0"/>
        <w:bCs w:val="0"/>
      </w:rPr>
    </w:lvl>
    <w:lvl w:ilvl="6">
      <w:start w:val="1"/>
      <w:numFmt w:val="decimal"/>
      <w:isLgl/>
      <w:lvlText w:val="%1.%2.%3.%4.%5.%6.%7"/>
      <w:lvlJc w:val="left"/>
      <w:pPr>
        <w:ind w:left="3600" w:hanging="1440"/>
      </w:pPr>
      <w:rPr>
        <w:rFonts w:eastAsia="Times New Roman" w:hint="default"/>
        <w:b w:val="0"/>
        <w:bCs w:val="0"/>
      </w:rPr>
    </w:lvl>
    <w:lvl w:ilvl="7">
      <w:start w:val="1"/>
      <w:numFmt w:val="decimal"/>
      <w:isLgl/>
      <w:lvlText w:val="%1.%2.%3.%4.%5.%6.%7.%8"/>
      <w:lvlJc w:val="left"/>
      <w:pPr>
        <w:ind w:left="3960" w:hanging="1440"/>
      </w:pPr>
      <w:rPr>
        <w:rFonts w:eastAsia="Times New Roman" w:hint="default"/>
        <w:b w:val="0"/>
        <w:bCs w:val="0"/>
      </w:rPr>
    </w:lvl>
    <w:lvl w:ilvl="8">
      <w:start w:val="1"/>
      <w:numFmt w:val="decimal"/>
      <w:isLgl/>
      <w:lvlText w:val="%1.%2.%3.%4.%5.%6.%7.%8.%9"/>
      <w:lvlJc w:val="left"/>
      <w:pPr>
        <w:ind w:left="4680" w:hanging="1800"/>
      </w:pPr>
      <w:rPr>
        <w:rFonts w:eastAsia="Times New Roman" w:hint="default"/>
        <w:b w:val="0"/>
        <w:bCs w:val="0"/>
      </w:rPr>
    </w:lvl>
  </w:abstractNum>
  <w:abstractNum w:abstractNumId="70" w15:restartNumberingAfterBreak="0">
    <w:nsid w:val="57A63B3E"/>
    <w:multiLevelType w:val="hybridMultilevel"/>
    <w:tmpl w:val="E156243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57B4632B"/>
    <w:multiLevelType w:val="multilevel"/>
    <w:tmpl w:val="30F812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98340C5"/>
    <w:multiLevelType w:val="multilevel"/>
    <w:tmpl w:val="30F812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98D47B5"/>
    <w:multiLevelType w:val="hybridMultilevel"/>
    <w:tmpl w:val="96D00FE2"/>
    <w:lvl w:ilvl="0" w:tplc="0408000F">
      <w:start w:val="1"/>
      <w:numFmt w:val="bullet"/>
      <w:pStyle w:val="Text1"/>
      <w:lvlText w:val=""/>
      <w:lvlJc w:val="left"/>
      <w:pPr>
        <w:tabs>
          <w:tab w:val="num" w:pos="1800"/>
        </w:tabs>
        <w:ind w:left="180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AB31A7"/>
    <w:multiLevelType w:val="hybridMultilevel"/>
    <w:tmpl w:val="420AF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5E6C25EE"/>
    <w:multiLevelType w:val="hybridMultilevel"/>
    <w:tmpl w:val="19AE9B12"/>
    <w:lvl w:ilvl="0" w:tplc="87C0798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14309D2"/>
    <w:multiLevelType w:val="multilevel"/>
    <w:tmpl w:val="30F812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23670DD"/>
    <w:multiLevelType w:val="hybridMultilevel"/>
    <w:tmpl w:val="2CEA9A30"/>
    <w:lvl w:ilvl="0" w:tplc="04080001">
      <w:start w:val="1"/>
      <w:numFmt w:val="bullet"/>
      <w:lvlText w:val=""/>
      <w:lvlJc w:val="left"/>
      <w:pPr>
        <w:ind w:left="792" w:hanging="360"/>
      </w:pPr>
      <w:rPr>
        <w:rFonts w:ascii="Symbol" w:hAnsi="Symbol" w:hint="default"/>
      </w:rPr>
    </w:lvl>
    <w:lvl w:ilvl="1" w:tplc="04080003" w:tentative="1">
      <w:start w:val="1"/>
      <w:numFmt w:val="bullet"/>
      <w:lvlText w:val="o"/>
      <w:lvlJc w:val="left"/>
      <w:pPr>
        <w:ind w:left="1512" w:hanging="360"/>
      </w:pPr>
      <w:rPr>
        <w:rFonts w:ascii="Courier New" w:hAnsi="Courier New" w:cs="Courier New" w:hint="default"/>
      </w:rPr>
    </w:lvl>
    <w:lvl w:ilvl="2" w:tplc="04080005" w:tentative="1">
      <w:start w:val="1"/>
      <w:numFmt w:val="bullet"/>
      <w:lvlText w:val=""/>
      <w:lvlJc w:val="left"/>
      <w:pPr>
        <w:ind w:left="2232" w:hanging="360"/>
      </w:pPr>
      <w:rPr>
        <w:rFonts w:ascii="Wingdings" w:hAnsi="Wingdings" w:hint="default"/>
      </w:rPr>
    </w:lvl>
    <w:lvl w:ilvl="3" w:tplc="04080001" w:tentative="1">
      <w:start w:val="1"/>
      <w:numFmt w:val="bullet"/>
      <w:lvlText w:val=""/>
      <w:lvlJc w:val="left"/>
      <w:pPr>
        <w:ind w:left="2952" w:hanging="360"/>
      </w:pPr>
      <w:rPr>
        <w:rFonts w:ascii="Symbol" w:hAnsi="Symbol" w:hint="default"/>
      </w:rPr>
    </w:lvl>
    <w:lvl w:ilvl="4" w:tplc="04080003" w:tentative="1">
      <w:start w:val="1"/>
      <w:numFmt w:val="bullet"/>
      <w:lvlText w:val="o"/>
      <w:lvlJc w:val="left"/>
      <w:pPr>
        <w:ind w:left="3672" w:hanging="360"/>
      </w:pPr>
      <w:rPr>
        <w:rFonts w:ascii="Courier New" w:hAnsi="Courier New" w:cs="Courier New" w:hint="default"/>
      </w:rPr>
    </w:lvl>
    <w:lvl w:ilvl="5" w:tplc="04080005" w:tentative="1">
      <w:start w:val="1"/>
      <w:numFmt w:val="bullet"/>
      <w:lvlText w:val=""/>
      <w:lvlJc w:val="left"/>
      <w:pPr>
        <w:ind w:left="4392" w:hanging="360"/>
      </w:pPr>
      <w:rPr>
        <w:rFonts w:ascii="Wingdings" w:hAnsi="Wingdings" w:hint="default"/>
      </w:rPr>
    </w:lvl>
    <w:lvl w:ilvl="6" w:tplc="04080001" w:tentative="1">
      <w:start w:val="1"/>
      <w:numFmt w:val="bullet"/>
      <w:lvlText w:val=""/>
      <w:lvlJc w:val="left"/>
      <w:pPr>
        <w:ind w:left="5112" w:hanging="360"/>
      </w:pPr>
      <w:rPr>
        <w:rFonts w:ascii="Symbol" w:hAnsi="Symbol" w:hint="default"/>
      </w:rPr>
    </w:lvl>
    <w:lvl w:ilvl="7" w:tplc="04080003" w:tentative="1">
      <w:start w:val="1"/>
      <w:numFmt w:val="bullet"/>
      <w:lvlText w:val="o"/>
      <w:lvlJc w:val="left"/>
      <w:pPr>
        <w:ind w:left="5832" w:hanging="360"/>
      </w:pPr>
      <w:rPr>
        <w:rFonts w:ascii="Courier New" w:hAnsi="Courier New" w:cs="Courier New" w:hint="default"/>
      </w:rPr>
    </w:lvl>
    <w:lvl w:ilvl="8" w:tplc="04080005" w:tentative="1">
      <w:start w:val="1"/>
      <w:numFmt w:val="bullet"/>
      <w:lvlText w:val=""/>
      <w:lvlJc w:val="left"/>
      <w:pPr>
        <w:ind w:left="6552" w:hanging="360"/>
      </w:pPr>
      <w:rPr>
        <w:rFonts w:ascii="Wingdings" w:hAnsi="Wingdings" w:hint="default"/>
      </w:rPr>
    </w:lvl>
  </w:abstractNum>
  <w:abstractNum w:abstractNumId="78" w15:restartNumberingAfterBreak="0">
    <w:nsid w:val="632B3C78"/>
    <w:multiLevelType w:val="multilevel"/>
    <w:tmpl w:val="BB52C3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67270EA"/>
    <w:multiLevelType w:val="hybridMultilevel"/>
    <w:tmpl w:val="0C268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66ED607C"/>
    <w:multiLevelType w:val="hybridMultilevel"/>
    <w:tmpl w:val="10643E5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70C44F71"/>
    <w:multiLevelType w:val="hybridMultilevel"/>
    <w:tmpl w:val="B9AA5B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712D208C"/>
    <w:multiLevelType w:val="hybridMultilevel"/>
    <w:tmpl w:val="98E28A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1692AE3"/>
    <w:multiLevelType w:val="hybridMultilevel"/>
    <w:tmpl w:val="B72233F8"/>
    <w:lvl w:ilvl="0" w:tplc="0408000F">
      <w:start w:val="1"/>
      <w:numFmt w:val="decimal"/>
      <w:pStyle w:val="numbering"/>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4" w15:restartNumberingAfterBreak="0">
    <w:nsid w:val="72446422"/>
    <w:multiLevelType w:val="multilevel"/>
    <w:tmpl w:val="BB52C36C"/>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5" w15:restartNumberingAfterBreak="0">
    <w:nsid w:val="72BD1621"/>
    <w:multiLevelType w:val="hybridMultilevel"/>
    <w:tmpl w:val="31C81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78174F36"/>
    <w:multiLevelType w:val="hybridMultilevel"/>
    <w:tmpl w:val="33D24B5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78CC7D7F"/>
    <w:multiLevelType w:val="hybridMultilevel"/>
    <w:tmpl w:val="530445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791C0C2D"/>
    <w:multiLevelType w:val="multilevel"/>
    <w:tmpl w:val="30F812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A4576D9"/>
    <w:multiLevelType w:val="hybridMultilevel"/>
    <w:tmpl w:val="52168D0E"/>
    <w:lvl w:ilvl="0" w:tplc="FBF23B8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7A4B72DC"/>
    <w:multiLevelType w:val="hybridMultilevel"/>
    <w:tmpl w:val="F25C5E2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7AB36D10"/>
    <w:multiLevelType w:val="hybridMultilevel"/>
    <w:tmpl w:val="45BCBD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7CFD3C8A"/>
    <w:multiLevelType w:val="hybridMultilevel"/>
    <w:tmpl w:val="16865C50"/>
    <w:lvl w:ilvl="0" w:tplc="525CE782">
      <w:start w:val="1"/>
      <w:numFmt w:val="decimal"/>
      <w:lvlText w:val="Π%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3465302">
    <w:abstractNumId w:val="1"/>
  </w:num>
  <w:num w:numId="2" w16cid:durableId="254442576">
    <w:abstractNumId w:val="3"/>
  </w:num>
  <w:num w:numId="3" w16cid:durableId="1269317979">
    <w:abstractNumId w:val="4"/>
  </w:num>
  <w:num w:numId="4" w16cid:durableId="765808442">
    <w:abstractNumId w:val="8"/>
  </w:num>
  <w:num w:numId="5" w16cid:durableId="388001027">
    <w:abstractNumId w:val="9"/>
  </w:num>
  <w:num w:numId="6" w16cid:durableId="1704281440">
    <w:abstractNumId w:val="81"/>
  </w:num>
  <w:num w:numId="7" w16cid:durableId="194856545">
    <w:abstractNumId w:val="92"/>
  </w:num>
  <w:num w:numId="8" w16cid:durableId="1424641405">
    <w:abstractNumId w:val="27"/>
  </w:num>
  <w:num w:numId="9" w16cid:durableId="728529386">
    <w:abstractNumId w:val="65"/>
  </w:num>
  <w:num w:numId="10" w16cid:durableId="1274478774">
    <w:abstractNumId w:val="42"/>
  </w:num>
  <w:num w:numId="11" w16cid:durableId="653340110">
    <w:abstractNumId w:val="95"/>
  </w:num>
  <w:num w:numId="12" w16cid:durableId="1498963918">
    <w:abstractNumId w:val="61"/>
  </w:num>
  <w:num w:numId="13" w16cid:durableId="1707558237">
    <w:abstractNumId w:val="23"/>
  </w:num>
  <w:num w:numId="14" w16cid:durableId="1427264629">
    <w:abstractNumId w:val="12"/>
  </w:num>
  <w:num w:numId="15" w16cid:durableId="1050811583">
    <w:abstractNumId w:val="53"/>
  </w:num>
  <w:num w:numId="16" w16cid:durableId="1697735636">
    <w:abstractNumId w:val="49"/>
  </w:num>
  <w:num w:numId="17" w16cid:durableId="1270352772">
    <w:abstractNumId w:val="18"/>
  </w:num>
  <w:num w:numId="18" w16cid:durableId="17868438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1119195">
    <w:abstractNumId w:val="32"/>
  </w:num>
  <w:num w:numId="20" w16cid:durableId="2045984552">
    <w:abstractNumId w:val="3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128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686952188">
    <w:abstractNumId w:val="13"/>
  </w:num>
  <w:num w:numId="22" w16cid:durableId="594827541">
    <w:abstractNumId w:val="19"/>
  </w:num>
  <w:num w:numId="23" w16cid:durableId="716591756">
    <w:abstractNumId w:val="93"/>
  </w:num>
  <w:num w:numId="24" w16cid:durableId="445275590">
    <w:abstractNumId w:val="75"/>
  </w:num>
  <w:num w:numId="25" w16cid:durableId="105734822">
    <w:abstractNumId w:val="40"/>
  </w:num>
  <w:num w:numId="26" w16cid:durableId="1453791807">
    <w:abstractNumId w:val="64"/>
  </w:num>
  <w:num w:numId="27" w16cid:durableId="435714499">
    <w:abstractNumId w:val="15"/>
  </w:num>
  <w:num w:numId="28" w16cid:durableId="1267612649">
    <w:abstractNumId w:val="69"/>
  </w:num>
  <w:num w:numId="29" w16cid:durableId="421265684">
    <w:abstractNumId w:val="83"/>
  </w:num>
  <w:num w:numId="30" w16cid:durableId="1031958108">
    <w:abstractNumId w:val="73"/>
  </w:num>
  <w:num w:numId="31" w16cid:durableId="8914406">
    <w:abstractNumId w:val="14"/>
  </w:num>
  <w:num w:numId="32" w16cid:durableId="1077362836">
    <w:abstractNumId w:val="59"/>
  </w:num>
  <w:num w:numId="33" w16cid:durableId="2123720872">
    <w:abstractNumId w:val="82"/>
  </w:num>
  <w:num w:numId="34" w16cid:durableId="1136219946">
    <w:abstractNumId w:val="91"/>
  </w:num>
  <w:num w:numId="35" w16cid:durableId="388529962">
    <w:abstractNumId w:val="68"/>
  </w:num>
  <w:num w:numId="36" w16cid:durableId="176501324">
    <w:abstractNumId w:val="90"/>
  </w:num>
  <w:num w:numId="37" w16cid:durableId="1306738337">
    <w:abstractNumId w:val="52"/>
  </w:num>
  <w:num w:numId="38" w16cid:durableId="1200359910">
    <w:abstractNumId w:val="55"/>
  </w:num>
  <w:num w:numId="39" w16cid:durableId="219832732">
    <w:abstractNumId w:val="24"/>
  </w:num>
  <w:num w:numId="40" w16cid:durableId="328681821">
    <w:abstractNumId w:val="21"/>
  </w:num>
  <w:num w:numId="41" w16cid:durableId="1597711329">
    <w:abstractNumId w:val="79"/>
  </w:num>
  <w:num w:numId="42" w16cid:durableId="1890068934">
    <w:abstractNumId w:val="78"/>
  </w:num>
  <w:num w:numId="43" w16cid:durableId="103501819">
    <w:abstractNumId w:val="41"/>
  </w:num>
  <w:num w:numId="44" w16cid:durableId="812673734">
    <w:abstractNumId w:val="35"/>
  </w:num>
  <w:num w:numId="45" w16cid:durableId="756442848">
    <w:abstractNumId w:val="84"/>
  </w:num>
  <w:num w:numId="46" w16cid:durableId="673458155">
    <w:abstractNumId w:val="36"/>
  </w:num>
  <w:num w:numId="47" w16cid:durableId="1657879034">
    <w:abstractNumId w:val="56"/>
  </w:num>
  <w:num w:numId="48" w16cid:durableId="1766729575">
    <w:abstractNumId w:val="80"/>
  </w:num>
  <w:num w:numId="49" w16cid:durableId="145905021">
    <w:abstractNumId w:val="70"/>
  </w:num>
  <w:num w:numId="50" w16cid:durableId="127627896">
    <w:abstractNumId w:val="86"/>
  </w:num>
  <w:num w:numId="51" w16cid:durableId="1279214892">
    <w:abstractNumId w:val="33"/>
  </w:num>
  <w:num w:numId="52" w16cid:durableId="147526573">
    <w:abstractNumId w:val="10"/>
  </w:num>
  <w:num w:numId="53" w16cid:durableId="1688217185">
    <w:abstractNumId w:val="29"/>
  </w:num>
  <w:num w:numId="54" w16cid:durableId="405499804">
    <w:abstractNumId w:val="25"/>
  </w:num>
  <w:num w:numId="55" w16cid:durableId="10647999">
    <w:abstractNumId w:val="16"/>
  </w:num>
  <w:num w:numId="56" w16cid:durableId="749080575">
    <w:abstractNumId w:val="51"/>
  </w:num>
  <w:num w:numId="57" w16cid:durableId="1958873082">
    <w:abstractNumId w:val="88"/>
  </w:num>
  <w:num w:numId="58" w16cid:durableId="714742050">
    <w:abstractNumId w:val="57"/>
  </w:num>
  <w:num w:numId="59" w16cid:durableId="903829754">
    <w:abstractNumId w:val="46"/>
  </w:num>
  <w:num w:numId="60" w16cid:durableId="1008295141">
    <w:abstractNumId w:val="48"/>
  </w:num>
  <w:num w:numId="61" w16cid:durableId="1873299377">
    <w:abstractNumId w:val="30"/>
  </w:num>
  <w:num w:numId="62" w16cid:durableId="1487554306">
    <w:abstractNumId w:val="87"/>
  </w:num>
  <w:num w:numId="63" w16cid:durableId="799301561">
    <w:abstractNumId w:val="60"/>
  </w:num>
  <w:num w:numId="64" w16cid:durableId="1614747043">
    <w:abstractNumId w:val="62"/>
  </w:num>
  <w:num w:numId="65" w16cid:durableId="2084059426">
    <w:abstractNumId w:val="39"/>
  </w:num>
  <w:num w:numId="66" w16cid:durableId="744497689">
    <w:abstractNumId w:val="63"/>
  </w:num>
  <w:num w:numId="67" w16cid:durableId="708725390">
    <w:abstractNumId w:val="31"/>
  </w:num>
  <w:num w:numId="68" w16cid:durableId="1634092674">
    <w:abstractNumId w:val="67"/>
  </w:num>
  <w:num w:numId="69" w16cid:durableId="1753308633">
    <w:abstractNumId w:val="28"/>
  </w:num>
  <w:num w:numId="70" w16cid:durableId="1402606235">
    <w:abstractNumId w:val="85"/>
  </w:num>
  <w:num w:numId="71" w16cid:durableId="726804133">
    <w:abstractNumId w:val="72"/>
  </w:num>
  <w:num w:numId="72" w16cid:durableId="1617902217">
    <w:abstractNumId w:val="76"/>
  </w:num>
  <w:num w:numId="73" w16cid:durableId="1976178075">
    <w:abstractNumId w:val="71"/>
  </w:num>
  <w:num w:numId="74" w16cid:durableId="101726467">
    <w:abstractNumId w:val="20"/>
  </w:num>
  <w:num w:numId="75" w16cid:durableId="1955014852">
    <w:abstractNumId w:val="44"/>
  </w:num>
  <w:num w:numId="76" w16cid:durableId="633370246">
    <w:abstractNumId w:val="47"/>
  </w:num>
  <w:num w:numId="77" w16cid:durableId="1722634688">
    <w:abstractNumId w:val="17"/>
  </w:num>
  <w:num w:numId="78" w16cid:durableId="677078877">
    <w:abstractNumId w:val="50"/>
  </w:num>
  <w:num w:numId="79" w16cid:durableId="565796557">
    <w:abstractNumId w:val="58"/>
  </w:num>
  <w:num w:numId="80" w16cid:durableId="1086195441">
    <w:abstractNumId w:val="26"/>
  </w:num>
  <w:num w:numId="81" w16cid:durableId="610892833">
    <w:abstractNumId w:val="89"/>
  </w:num>
  <w:num w:numId="82" w16cid:durableId="1045179108">
    <w:abstractNumId w:val="37"/>
  </w:num>
  <w:num w:numId="83" w16cid:durableId="1755006294">
    <w:abstractNumId w:val="77"/>
  </w:num>
  <w:num w:numId="84" w16cid:durableId="1723289677">
    <w:abstractNumId w:val="11"/>
  </w:num>
  <w:num w:numId="85" w16cid:durableId="800532877">
    <w:abstractNumId w:val="43"/>
  </w:num>
  <w:num w:numId="86" w16cid:durableId="607932678">
    <w:abstractNumId w:val="74"/>
  </w:num>
  <w:num w:numId="87" w16cid:durableId="259723023">
    <w:abstractNumId w:val="94"/>
  </w:num>
  <w:num w:numId="88" w16cid:durableId="1307512046">
    <w:abstractNumId w:val="22"/>
  </w:num>
  <w:num w:numId="89" w16cid:durableId="23404475">
    <w:abstractNumId w:val="45"/>
  </w:num>
  <w:num w:numId="90" w16cid:durableId="1576549785">
    <w:abstractNumId w:val="54"/>
  </w:num>
  <w:num w:numId="91" w16cid:durableId="1501581614">
    <w:abstractNumId w:val="34"/>
  </w:num>
  <w:num w:numId="92" w16cid:durableId="340477658">
    <w:abstractNumId w:val="66"/>
  </w:num>
  <w:num w:numId="93" w16cid:durableId="94057967">
    <w:abstractNumId w:val="3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496"/>
    <w:rsid w:val="00000C8E"/>
    <w:rsid w:val="00005F5C"/>
    <w:rsid w:val="000062FA"/>
    <w:rsid w:val="0000716D"/>
    <w:rsid w:val="00011C0A"/>
    <w:rsid w:val="00011FB6"/>
    <w:rsid w:val="0001217D"/>
    <w:rsid w:val="00012F1D"/>
    <w:rsid w:val="0001375B"/>
    <w:rsid w:val="00013A52"/>
    <w:rsid w:val="00013BA4"/>
    <w:rsid w:val="00014410"/>
    <w:rsid w:val="00014F48"/>
    <w:rsid w:val="00015953"/>
    <w:rsid w:val="00015A9D"/>
    <w:rsid w:val="00015F06"/>
    <w:rsid w:val="00017A19"/>
    <w:rsid w:val="00022569"/>
    <w:rsid w:val="000244B8"/>
    <w:rsid w:val="00024964"/>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2DB8"/>
    <w:rsid w:val="00043D44"/>
    <w:rsid w:val="00043F27"/>
    <w:rsid w:val="00046044"/>
    <w:rsid w:val="00046293"/>
    <w:rsid w:val="0004724C"/>
    <w:rsid w:val="0005158A"/>
    <w:rsid w:val="000527FB"/>
    <w:rsid w:val="0005488E"/>
    <w:rsid w:val="00055804"/>
    <w:rsid w:val="0005617B"/>
    <w:rsid w:val="00057198"/>
    <w:rsid w:val="00057BBA"/>
    <w:rsid w:val="00057F4A"/>
    <w:rsid w:val="000610D4"/>
    <w:rsid w:val="00061ADD"/>
    <w:rsid w:val="00061DF4"/>
    <w:rsid w:val="00062122"/>
    <w:rsid w:val="00064121"/>
    <w:rsid w:val="000650A9"/>
    <w:rsid w:val="000653F1"/>
    <w:rsid w:val="00067067"/>
    <w:rsid w:val="000674D2"/>
    <w:rsid w:val="0006771D"/>
    <w:rsid w:val="000705D7"/>
    <w:rsid w:val="000706B1"/>
    <w:rsid w:val="00070731"/>
    <w:rsid w:val="00072601"/>
    <w:rsid w:val="000738B2"/>
    <w:rsid w:val="000738BC"/>
    <w:rsid w:val="00074F77"/>
    <w:rsid w:val="000764A8"/>
    <w:rsid w:val="0008087C"/>
    <w:rsid w:val="000820B3"/>
    <w:rsid w:val="000843A3"/>
    <w:rsid w:val="00084419"/>
    <w:rsid w:val="00087FEA"/>
    <w:rsid w:val="00091209"/>
    <w:rsid w:val="0009299B"/>
    <w:rsid w:val="00092ADB"/>
    <w:rsid w:val="00094D2D"/>
    <w:rsid w:val="00095840"/>
    <w:rsid w:val="0009738D"/>
    <w:rsid w:val="000A158E"/>
    <w:rsid w:val="000A21E4"/>
    <w:rsid w:val="000A4A55"/>
    <w:rsid w:val="000A60A0"/>
    <w:rsid w:val="000A7747"/>
    <w:rsid w:val="000B0AF8"/>
    <w:rsid w:val="000B187C"/>
    <w:rsid w:val="000B236D"/>
    <w:rsid w:val="000B403E"/>
    <w:rsid w:val="000B4372"/>
    <w:rsid w:val="000B5D31"/>
    <w:rsid w:val="000B6E5B"/>
    <w:rsid w:val="000B7FA2"/>
    <w:rsid w:val="000C04E3"/>
    <w:rsid w:val="000C441A"/>
    <w:rsid w:val="000C4B25"/>
    <w:rsid w:val="000C59AD"/>
    <w:rsid w:val="000C5D2B"/>
    <w:rsid w:val="000C7A77"/>
    <w:rsid w:val="000D1E7D"/>
    <w:rsid w:val="000D2ED0"/>
    <w:rsid w:val="000D5FB8"/>
    <w:rsid w:val="000D6DFD"/>
    <w:rsid w:val="000D6E10"/>
    <w:rsid w:val="000E04A1"/>
    <w:rsid w:val="000E0B6C"/>
    <w:rsid w:val="000E12F1"/>
    <w:rsid w:val="000E178C"/>
    <w:rsid w:val="000E1C5E"/>
    <w:rsid w:val="000E2020"/>
    <w:rsid w:val="000E2462"/>
    <w:rsid w:val="000E27C3"/>
    <w:rsid w:val="000E5F98"/>
    <w:rsid w:val="000E66FC"/>
    <w:rsid w:val="000E6B11"/>
    <w:rsid w:val="000E6DC6"/>
    <w:rsid w:val="000F0FB1"/>
    <w:rsid w:val="000F62F0"/>
    <w:rsid w:val="000F6FD9"/>
    <w:rsid w:val="000F7CF2"/>
    <w:rsid w:val="00100156"/>
    <w:rsid w:val="00103061"/>
    <w:rsid w:val="001033E0"/>
    <w:rsid w:val="00105242"/>
    <w:rsid w:val="00105367"/>
    <w:rsid w:val="00105C7F"/>
    <w:rsid w:val="00105FBE"/>
    <w:rsid w:val="001061A0"/>
    <w:rsid w:val="00111D5A"/>
    <w:rsid w:val="001124B3"/>
    <w:rsid w:val="00113291"/>
    <w:rsid w:val="00114833"/>
    <w:rsid w:val="00115306"/>
    <w:rsid w:val="00115643"/>
    <w:rsid w:val="001201B6"/>
    <w:rsid w:val="001202D5"/>
    <w:rsid w:val="001253B5"/>
    <w:rsid w:val="00125BF8"/>
    <w:rsid w:val="00125E46"/>
    <w:rsid w:val="00127FFE"/>
    <w:rsid w:val="001308CC"/>
    <w:rsid w:val="00130942"/>
    <w:rsid w:val="001312AF"/>
    <w:rsid w:val="0013350B"/>
    <w:rsid w:val="00133E0F"/>
    <w:rsid w:val="00135A3A"/>
    <w:rsid w:val="0013743C"/>
    <w:rsid w:val="00137A93"/>
    <w:rsid w:val="00137DAA"/>
    <w:rsid w:val="00140CA7"/>
    <w:rsid w:val="00141E27"/>
    <w:rsid w:val="00143040"/>
    <w:rsid w:val="001452C0"/>
    <w:rsid w:val="00146631"/>
    <w:rsid w:val="00147AA3"/>
    <w:rsid w:val="00147B71"/>
    <w:rsid w:val="00151DC8"/>
    <w:rsid w:val="00152CEF"/>
    <w:rsid w:val="00153F0B"/>
    <w:rsid w:val="00154368"/>
    <w:rsid w:val="00154623"/>
    <w:rsid w:val="0015499C"/>
    <w:rsid w:val="00155375"/>
    <w:rsid w:val="0015675F"/>
    <w:rsid w:val="00156FCA"/>
    <w:rsid w:val="00160FCE"/>
    <w:rsid w:val="00161949"/>
    <w:rsid w:val="00163311"/>
    <w:rsid w:val="00163845"/>
    <w:rsid w:val="001649E0"/>
    <w:rsid w:val="001652F4"/>
    <w:rsid w:val="0016530B"/>
    <w:rsid w:val="00166347"/>
    <w:rsid w:val="00166662"/>
    <w:rsid w:val="00166D30"/>
    <w:rsid w:val="00167F10"/>
    <w:rsid w:val="00170CA8"/>
    <w:rsid w:val="001732D9"/>
    <w:rsid w:val="00174593"/>
    <w:rsid w:val="00175FFA"/>
    <w:rsid w:val="001776DA"/>
    <w:rsid w:val="00177F66"/>
    <w:rsid w:val="00180EA1"/>
    <w:rsid w:val="001811C1"/>
    <w:rsid w:val="00181C40"/>
    <w:rsid w:val="00182232"/>
    <w:rsid w:val="001852F3"/>
    <w:rsid w:val="001859FA"/>
    <w:rsid w:val="001867FF"/>
    <w:rsid w:val="001869A5"/>
    <w:rsid w:val="00186BF5"/>
    <w:rsid w:val="00187D66"/>
    <w:rsid w:val="00194C49"/>
    <w:rsid w:val="00195A7F"/>
    <w:rsid w:val="00196E2A"/>
    <w:rsid w:val="001971AE"/>
    <w:rsid w:val="00197834"/>
    <w:rsid w:val="001A317F"/>
    <w:rsid w:val="001A3F2C"/>
    <w:rsid w:val="001A61D3"/>
    <w:rsid w:val="001A6C03"/>
    <w:rsid w:val="001A6CEB"/>
    <w:rsid w:val="001B0443"/>
    <w:rsid w:val="001B235A"/>
    <w:rsid w:val="001B2758"/>
    <w:rsid w:val="001B3F0A"/>
    <w:rsid w:val="001B55ED"/>
    <w:rsid w:val="001B56F1"/>
    <w:rsid w:val="001B585C"/>
    <w:rsid w:val="001B5981"/>
    <w:rsid w:val="001B5CA2"/>
    <w:rsid w:val="001C3012"/>
    <w:rsid w:val="001C4403"/>
    <w:rsid w:val="001C44A3"/>
    <w:rsid w:val="001C522E"/>
    <w:rsid w:val="001C6408"/>
    <w:rsid w:val="001C673F"/>
    <w:rsid w:val="001C7EF7"/>
    <w:rsid w:val="001D06AA"/>
    <w:rsid w:val="001D0C1B"/>
    <w:rsid w:val="001D0D7B"/>
    <w:rsid w:val="001E0711"/>
    <w:rsid w:val="001E11F9"/>
    <w:rsid w:val="001E2511"/>
    <w:rsid w:val="001E3887"/>
    <w:rsid w:val="001E38A4"/>
    <w:rsid w:val="001E3C20"/>
    <w:rsid w:val="001E3D8E"/>
    <w:rsid w:val="001E4E76"/>
    <w:rsid w:val="001E520C"/>
    <w:rsid w:val="001E54F6"/>
    <w:rsid w:val="001E5DE0"/>
    <w:rsid w:val="001E6103"/>
    <w:rsid w:val="001E64FE"/>
    <w:rsid w:val="001E6F89"/>
    <w:rsid w:val="001E7204"/>
    <w:rsid w:val="001F100A"/>
    <w:rsid w:val="001F11F8"/>
    <w:rsid w:val="001F1E1E"/>
    <w:rsid w:val="001F40A2"/>
    <w:rsid w:val="001F4428"/>
    <w:rsid w:val="001F500A"/>
    <w:rsid w:val="001F5F4A"/>
    <w:rsid w:val="00200224"/>
    <w:rsid w:val="00201A77"/>
    <w:rsid w:val="00201E03"/>
    <w:rsid w:val="00203D78"/>
    <w:rsid w:val="00207A57"/>
    <w:rsid w:val="0021350B"/>
    <w:rsid w:val="00213B08"/>
    <w:rsid w:val="002145A1"/>
    <w:rsid w:val="00215C1A"/>
    <w:rsid w:val="002165C3"/>
    <w:rsid w:val="00221291"/>
    <w:rsid w:val="00223D7E"/>
    <w:rsid w:val="0022772A"/>
    <w:rsid w:val="0023003C"/>
    <w:rsid w:val="00230716"/>
    <w:rsid w:val="00231358"/>
    <w:rsid w:val="002333E4"/>
    <w:rsid w:val="00235A78"/>
    <w:rsid w:val="0023731E"/>
    <w:rsid w:val="002373E7"/>
    <w:rsid w:val="00240449"/>
    <w:rsid w:val="0024279E"/>
    <w:rsid w:val="00243C69"/>
    <w:rsid w:val="00243F84"/>
    <w:rsid w:val="0024503F"/>
    <w:rsid w:val="00245754"/>
    <w:rsid w:val="00246172"/>
    <w:rsid w:val="00246973"/>
    <w:rsid w:val="00250252"/>
    <w:rsid w:val="00250B80"/>
    <w:rsid w:val="00252398"/>
    <w:rsid w:val="00253C9D"/>
    <w:rsid w:val="00253F52"/>
    <w:rsid w:val="00255225"/>
    <w:rsid w:val="002554B6"/>
    <w:rsid w:val="002558C7"/>
    <w:rsid w:val="00255F74"/>
    <w:rsid w:val="002604B4"/>
    <w:rsid w:val="002616A3"/>
    <w:rsid w:val="00263C2C"/>
    <w:rsid w:val="00263FBB"/>
    <w:rsid w:val="002654F7"/>
    <w:rsid w:val="00265688"/>
    <w:rsid w:val="00270326"/>
    <w:rsid w:val="00272B7A"/>
    <w:rsid w:val="00272F1F"/>
    <w:rsid w:val="00277F8F"/>
    <w:rsid w:val="00280B8B"/>
    <w:rsid w:val="00281EC3"/>
    <w:rsid w:val="00282306"/>
    <w:rsid w:val="00283089"/>
    <w:rsid w:val="002858E5"/>
    <w:rsid w:val="00286B99"/>
    <w:rsid w:val="0028724A"/>
    <w:rsid w:val="00290B29"/>
    <w:rsid w:val="00291317"/>
    <w:rsid w:val="00294393"/>
    <w:rsid w:val="0029545C"/>
    <w:rsid w:val="00295FEE"/>
    <w:rsid w:val="0029613C"/>
    <w:rsid w:val="00296F4A"/>
    <w:rsid w:val="002A0196"/>
    <w:rsid w:val="002A2DCA"/>
    <w:rsid w:val="002A332A"/>
    <w:rsid w:val="002A3476"/>
    <w:rsid w:val="002A37B5"/>
    <w:rsid w:val="002A5438"/>
    <w:rsid w:val="002A65B3"/>
    <w:rsid w:val="002A7C7B"/>
    <w:rsid w:val="002B04BB"/>
    <w:rsid w:val="002B2EA7"/>
    <w:rsid w:val="002B2F6A"/>
    <w:rsid w:val="002B33C9"/>
    <w:rsid w:val="002B586E"/>
    <w:rsid w:val="002B6DED"/>
    <w:rsid w:val="002B7D7E"/>
    <w:rsid w:val="002C0D45"/>
    <w:rsid w:val="002C24ED"/>
    <w:rsid w:val="002C263A"/>
    <w:rsid w:val="002C2E32"/>
    <w:rsid w:val="002C42F5"/>
    <w:rsid w:val="002C4383"/>
    <w:rsid w:val="002C50EB"/>
    <w:rsid w:val="002C7E9A"/>
    <w:rsid w:val="002D0CD6"/>
    <w:rsid w:val="002D0D70"/>
    <w:rsid w:val="002D160B"/>
    <w:rsid w:val="002D1817"/>
    <w:rsid w:val="002D1A70"/>
    <w:rsid w:val="002D20D2"/>
    <w:rsid w:val="002D24F8"/>
    <w:rsid w:val="002D2A70"/>
    <w:rsid w:val="002D4295"/>
    <w:rsid w:val="002D42B9"/>
    <w:rsid w:val="002D63D3"/>
    <w:rsid w:val="002E1FDE"/>
    <w:rsid w:val="002E219D"/>
    <w:rsid w:val="002E3CAD"/>
    <w:rsid w:val="002E3E7C"/>
    <w:rsid w:val="002E4CE5"/>
    <w:rsid w:val="002E6472"/>
    <w:rsid w:val="002E6C04"/>
    <w:rsid w:val="002E6F1B"/>
    <w:rsid w:val="002F15FA"/>
    <w:rsid w:val="002F2E92"/>
    <w:rsid w:val="002F337B"/>
    <w:rsid w:val="002F345D"/>
    <w:rsid w:val="002F5250"/>
    <w:rsid w:val="002F5759"/>
    <w:rsid w:val="002F59FE"/>
    <w:rsid w:val="002F6676"/>
    <w:rsid w:val="002F6B8E"/>
    <w:rsid w:val="002F718F"/>
    <w:rsid w:val="003061E3"/>
    <w:rsid w:val="0030791E"/>
    <w:rsid w:val="003103DA"/>
    <w:rsid w:val="00310A95"/>
    <w:rsid w:val="0031166C"/>
    <w:rsid w:val="0031232C"/>
    <w:rsid w:val="00312F18"/>
    <w:rsid w:val="00313928"/>
    <w:rsid w:val="00313E31"/>
    <w:rsid w:val="003144B9"/>
    <w:rsid w:val="00314687"/>
    <w:rsid w:val="0031527A"/>
    <w:rsid w:val="003153CD"/>
    <w:rsid w:val="0031590C"/>
    <w:rsid w:val="00317788"/>
    <w:rsid w:val="00317D22"/>
    <w:rsid w:val="0032146B"/>
    <w:rsid w:val="003218ED"/>
    <w:rsid w:val="00322B63"/>
    <w:rsid w:val="00322BC3"/>
    <w:rsid w:val="00325734"/>
    <w:rsid w:val="00325C93"/>
    <w:rsid w:val="003260E1"/>
    <w:rsid w:val="00331981"/>
    <w:rsid w:val="00332192"/>
    <w:rsid w:val="003329FF"/>
    <w:rsid w:val="0033462B"/>
    <w:rsid w:val="00334AD6"/>
    <w:rsid w:val="003355E7"/>
    <w:rsid w:val="003366E9"/>
    <w:rsid w:val="00336E40"/>
    <w:rsid w:val="00341581"/>
    <w:rsid w:val="0034186C"/>
    <w:rsid w:val="00341AB0"/>
    <w:rsid w:val="00341F6A"/>
    <w:rsid w:val="003423F4"/>
    <w:rsid w:val="00343BB2"/>
    <w:rsid w:val="00344FB9"/>
    <w:rsid w:val="0034647E"/>
    <w:rsid w:val="00346967"/>
    <w:rsid w:val="00346EFF"/>
    <w:rsid w:val="00347430"/>
    <w:rsid w:val="00347BAC"/>
    <w:rsid w:val="00352231"/>
    <w:rsid w:val="003528AF"/>
    <w:rsid w:val="0035486B"/>
    <w:rsid w:val="0035781F"/>
    <w:rsid w:val="00357CEB"/>
    <w:rsid w:val="00363799"/>
    <w:rsid w:val="00364E09"/>
    <w:rsid w:val="00365129"/>
    <w:rsid w:val="0036512D"/>
    <w:rsid w:val="00366319"/>
    <w:rsid w:val="00367AD5"/>
    <w:rsid w:val="00370EB2"/>
    <w:rsid w:val="00371877"/>
    <w:rsid w:val="00373B83"/>
    <w:rsid w:val="003744A8"/>
    <w:rsid w:val="00375289"/>
    <w:rsid w:val="00375FD8"/>
    <w:rsid w:val="00376A3A"/>
    <w:rsid w:val="00377A13"/>
    <w:rsid w:val="00377B36"/>
    <w:rsid w:val="0038079C"/>
    <w:rsid w:val="00380BF4"/>
    <w:rsid w:val="00380F25"/>
    <w:rsid w:val="003822A5"/>
    <w:rsid w:val="00384352"/>
    <w:rsid w:val="003844DC"/>
    <w:rsid w:val="00385477"/>
    <w:rsid w:val="003859F5"/>
    <w:rsid w:val="00387040"/>
    <w:rsid w:val="00390733"/>
    <w:rsid w:val="00391728"/>
    <w:rsid w:val="0039187D"/>
    <w:rsid w:val="00392F0B"/>
    <w:rsid w:val="0039518B"/>
    <w:rsid w:val="00395A63"/>
    <w:rsid w:val="00395B4A"/>
    <w:rsid w:val="00396D45"/>
    <w:rsid w:val="003A109E"/>
    <w:rsid w:val="003A206A"/>
    <w:rsid w:val="003A27D6"/>
    <w:rsid w:val="003A4033"/>
    <w:rsid w:val="003A58A3"/>
    <w:rsid w:val="003A5AAC"/>
    <w:rsid w:val="003B04C4"/>
    <w:rsid w:val="003B0E89"/>
    <w:rsid w:val="003B13AE"/>
    <w:rsid w:val="003B211F"/>
    <w:rsid w:val="003B3131"/>
    <w:rsid w:val="003B4D3A"/>
    <w:rsid w:val="003B51C3"/>
    <w:rsid w:val="003B5439"/>
    <w:rsid w:val="003C0732"/>
    <w:rsid w:val="003C0ACD"/>
    <w:rsid w:val="003C2BEF"/>
    <w:rsid w:val="003C4A76"/>
    <w:rsid w:val="003C4DC8"/>
    <w:rsid w:val="003D0035"/>
    <w:rsid w:val="003D0692"/>
    <w:rsid w:val="003D154A"/>
    <w:rsid w:val="003D1750"/>
    <w:rsid w:val="003D21DA"/>
    <w:rsid w:val="003D23F3"/>
    <w:rsid w:val="003D429D"/>
    <w:rsid w:val="003D5F3C"/>
    <w:rsid w:val="003D60E4"/>
    <w:rsid w:val="003E153A"/>
    <w:rsid w:val="003E1DB4"/>
    <w:rsid w:val="003E289C"/>
    <w:rsid w:val="003E3336"/>
    <w:rsid w:val="003E34BF"/>
    <w:rsid w:val="003E366C"/>
    <w:rsid w:val="003E4177"/>
    <w:rsid w:val="003E4A7B"/>
    <w:rsid w:val="003F02EE"/>
    <w:rsid w:val="003F0D9A"/>
    <w:rsid w:val="003F29C4"/>
    <w:rsid w:val="003F2C3D"/>
    <w:rsid w:val="003F3008"/>
    <w:rsid w:val="003F3156"/>
    <w:rsid w:val="003F5A58"/>
    <w:rsid w:val="003F6F09"/>
    <w:rsid w:val="003F7D30"/>
    <w:rsid w:val="00400357"/>
    <w:rsid w:val="00400395"/>
    <w:rsid w:val="004004AE"/>
    <w:rsid w:val="00400ABE"/>
    <w:rsid w:val="00401C3F"/>
    <w:rsid w:val="00402DA7"/>
    <w:rsid w:val="0040438A"/>
    <w:rsid w:val="00405F8E"/>
    <w:rsid w:val="00407351"/>
    <w:rsid w:val="004076A7"/>
    <w:rsid w:val="004119B6"/>
    <w:rsid w:val="00412105"/>
    <w:rsid w:val="0041248A"/>
    <w:rsid w:val="00413294"/>
    <w:rsid w:val="00413CF0"/>
    <w:rsid w:val="00414212"/>
    <w:rsid w:val="004143A0"/>
    <w:rsid w:val="004143F5"/>
    <w:rsid w:val="00414507"/>
    <w:rsid w:val="0041770C"/>
    <w:rsid w:val="00417984"/>
    <w:rsid w:val="00417A19"/>
    <w:rsid w:val="00420396"/>
    <w:rsid w:val="00421C3D"/>
    <w:rsid w:val="00422D27"/>
    <w:rsid w:val="00423C09"/>
    <w:rsid w:val="004251B0"/>
    <w:rsid w:val="0043032F"/>
    <w:rsid w:val="0043189E"/>
    <w:rsid w:val="00433D32"/>
    <w:rsid w:val="00433E35"/>
    <w:rsid w:val="004346D3"/>
    <w:rsid w:val="004355E9"/>
    <w:rsid w:val="00437CE2"/>
    <w:rsid w:val="0044124E"/>
    <w:rsid w:val="004415F3"/>
    <w:rsid w:val="00441D66"/>
    <w:rsid w:val="004427CF"/>
    <w:rsid w:val="004443B1"/>
    <w:rsid w:val="004446BF"/>
    <w:rsid w:val="00447140"/>
    <w:rsid w:val="0045244B"/>
    <w:rsid w:val="004552CB"/>
    <w:rsid w:val="00455A7B"/>
    <w:rsid w:val="00455AE9"/>
    <w:rsid w:val="00456381"/>
    <w:rsid w:val="0045672B"/>
    <w:rsid w:val="00457061"/>
    <w:rsid w:val="00457DC9"/>
    <w:rsid w:val="00460746"/>
    <w:rsid w:val="00461CF6"/>
    <w:rsid w:val="004629AE"/>
    <w:rsid w:val="0046383D"/>
    <w:rsid w:val="00465DC2"/>
    <w:rsid w:val="004717A5"/>
    <w:rsid w:val="0047223E"/>
    <w:rsid w:val="0047274B"/>
    <w:rsid w:val="0047394F"/>
    <w:rsid w:val="004754F1"/>
    <w:rsid w:val="00477A93"/>
    <w:rsid w:val="00480B0C"/>
    <w:rsid w:val="004819F3"/>
    <w:rsid w:val="00482B15"/>
    <w:rsid w:val="00482D88"/>
    <w:rsid w:val="00483340"/>
    <w:rsid w:val="00484AD4"/>
    <w:rsid w:val="00485456"/>
    <w:rsid w:val="0048569A"/>
    <w:rsid w:val="00485A0C"/>
    <w:rsid w:val="00485DD7"/>
    <w:rsid w:val="00486D17"/>
    <w:rsid w:val="00486E56"/>
    <w:rsid w:val="004871EC"/>
    <w:rsid w:val="00487AA2"/>
    <w:rsid w:val="00487AA3"/>
    <w:rsid w:val="0049067B"/>
    <w:rsid w:val="00490EA5"/>
    <w:rsid w:val="00493846"/>
    <w:rsid w:val="00494ED9"/>
    <w:rsid w:val="0049631E"/>
    <w:rsid w:val="004963E3"/>
    <w:rsid w:val="00497512"/>
    <w:rsid w:val="00497D35"/>
    <w:rsid w:val="00497D93"/>
    <w:rsid w:val="004A1634"/>
    <w:rsid w:val="004A23B9"/>
    <w:rsid w:val="004A3382"/>
    <w:rsid w:val="004A35E1"/>
    <w:rsid w:val="004A5344"/>
    <w:rsid w:val="004A5BE7"/>
    <w:rsid w:val="004A6155"/>
    <w:rsid w:val="004A68FE"/>
    <w:rsid w:val="004A7BC0"/>
    <w:rsid w:val="004B162A"/>
    <w:rsid w:val="004B29C9"/>
    <w:rsid w:val="004B39F9"/>
    <w:rsid w:val="004B44F4"/>
    <w:rsid w:val="004B5B04"/>
    <w:rsid w:val="004B5E49"/>
    <w:rsid w:val="004B759E"/>
    <w:rsid w:val="004B7E25"/>
    <w:rsid w:val="004C145A"/>
    <w:rsid w:val="004C19BF"/>
    <w:rsid w:val="004C340C"/>
    <w:rsid w:val="004C3A66"/>
    <w:rsid w:val="004C3BBE"/>
    <w:rsid w:val="004C402D"/>
    <w:rsid w:val="004C4576"/>
    <w:rsid w:val="004C54F8"/>
    <w:rsid w:val="004C64D0"/>
    <w:rsid w:val="004C6894"/>
    <w:rsid w:val="004C72B8"/>
    <w:rsid w:val="004D042A"/>
    <w:rsid w:val="004D042E"/>
    <w:rsid w:val="004D0444"/>
    <w:rsid w:val="004D19FB"/>
    <w:rsid w:val="004D1C23"/>
    <w:rsid w:val="004D3475"/>
    <w:rsid w:val="004E084D"/>
    <w:rsid w:val="004E0B63"/>
    <w:rsid w:val="004E1D73"/>
    <w:rsid w:val="004E23FC"/>
    <w:rsid w:val="004E36A7"/>
    <w:rsid w:val="004E3E33"/>
    <w:rsid w:val="004E4A59"/>
    <w:rsid w:val="004E535D"/>
    <w:rsid w:val="004E5415"/>
    <w:rsid w:val="004E5A48"/>
    <w:rsid w:val="004E69C9"/>
    <w:rsid w:val="004E704A"/>
    <w:rsid w:val="004E790B"/>
    <w:rsid w:val="004E79B7"/>
    <w:rsid w:val="004E7E09"/>
    <w:rsid w:val="004F0985"/>
    <w:rsid w:val="004F101E"/>
    <w:rsid w:val="004F203B"/>
    <w:rsid w:val="004F34C6"/>
    <w:rsid w:val="004F5070"/>
    <w:rsid w:val="004F5231"/>
    <w:rsid w:val="004F5F72"/>
    <w:rsid w:val="004F7472"/>
    <w:rsid w:val="004F75FA"/>
    <w:rsid w:val="004F7C52"/>
    <w:rsid w:val="00501A34"/>
    <w:rsid w:val="00501C7A"/>
    <w:rsid w:val="0050219F"/>
    <w:rsid w:val="005035BE"/>
    <w:rsid w:val="00504020"/>
    <w:rsid w:val="00505022"/>
    <w:rsid w:val="005052DB"/>
    <w:rsid w:val="005052FB"/>
    <w:rsid w:val="00505BF7"/>
    <w:rsid w:val="00507584"/>
    <w:rsid w:val="00510D76"/>
    <w:rsid w:val="005117CA"/>
    <w:rsid w:val="00512083"/>
    <w:rsid w:val="00512CB9"/>
    <w:rsid w:val="00514DAC"/>
    <w:rsid w:val="005158F1"/>
    <w:rsid w:val="0051599E"/>
    <w:rsid w:val="00521EE7"/>
    <w:rsid w:val="00523697"/>
    <w:rsid w:val="00523863"/>
    <w:rsid w:val="00523EEE"/>
    <w:rsid w:val="00523F26"/>
    <w:rsid w:val="005252D6"/>
    <w:rsid w:val="005254DD"/>
    <w:rsid w:val="00527920"/>
    <w:rsid w:val="00527ABB"/>
    <w:rsid w:val="0053161E"/>
    <w:rsid w:val="00533BF0"/>
    <w:rsid w:val="00535BFB"/>
    <w:rsid w:val="00536181"/>
    <w:rsid w:val="0054025C"/>
    <w:rsid w:val="0054042A"/>
    <w:rsid w:val="005407A3"/>
    <w:rsid w:val="00540A73"/>
    <w:rsid w:val="00542891"/>
    <w:rsid w:val="00544548"/>
    <w:rsid w:val="005445FC"/>
    <w:rsid w:val="00544615"/>
    <w:rsid w:val="00544A26"/>
    <w:rsid w:val="00545346"/>
    <w:rsid w:val="00545CD4"/>
    <w:rsid w:val="005462DC"/>
    <w:rsid w:val="00546B51"/>
    <w:rsid w:val="00550040"/>
    <w:rsid w:val="005502CE"/>
    <w:rsid w:val="00550D8B"/>
    <w:rsid w:val="00552602"/>
    <w:rsid w:val="0055409C"/>
    <w:rsid w:val="005550B0"/>
    <w:rsid w:val="00555BD7"/>
    <w:rsid w:val="00556A23"/>
    <w:rsid w:val="00560060"/>
    <w:rsid w:val="0056194A"/>
    <w:rsid w:val="00562A8B"/>
    <w:rsid w:val="005632FF"/>
    <w:rsid w:val="00563ECC"/>
    <w:rsid w:val="00565241"/>
    <w:rsid w:val="00567706"/>
    <w:rsid w:val="005709FC"/>
    <w:rsid w:val="0057126B"/>
    <w:rsid w:val="00572AFB"/>
    <w:rsid w:val="00573F8E"/>
    <w:rsid w:val="00574975"/>
    <w:rsid w:val="00574DB6"/>
    <w:rsid w:val="0057514C"/>
    <w:rsid w:val="00580BCD"/>
    <w:rsid w:val="0058155F"/>
    <w:rsid w:val="005818CF"/>
    <w:rsid w:val="00582A95"/>
    <w:rsid w:val="0058394A"/>
    <w:rsid w:val="00585042"/>
    <w:rsid w:val="005865B8"/>
    <w:rsid w:val="005875C2"/>
    <w:rsid w:val="00590791"/>
    <w:rsid w:val="00592BCD"/>
    <w:rsid w:val="00593667"/>
    <w:rsid w:val="00594FE8"/>
    <w:rsid w:val="00596075"/>
    <w:rsid w:val="005A0ACC"/>
    <w:rsid w:val="005A1CDF"/>
    <w:rsid w:val="005A1E91"/>
    <w:rsid w:val="005A2E8B"/>
    <w:rsid w:val="005A3530"/>
    <w:rsid w:val="005A402F"/>
    <w:rsid w:val="005A6D1D"/>
    <w:rsid w:val="005A6D30"/>
    <w:rsid w:val="005A74FF"/>
    <w:rsid w:val="005B1089"/>
    <w:rsid w:val="005B1D5A"/>
    <w:rsid w:val="005B2CE7"/>
    <w:rsid w:val="005B4566"/>
    <w:rsid w:val="005B57E8"/>
    <w:rsid w:val="005B6E69"/>
    <w:rsid w:val="005C0568"/>
    <w:rsid w:val="005C1119"/>
    <w:rsid w:val="005C40F8"/>
    <w:rsid w:val="005C5855"/>
    <w:rsid w:val="005D065D"/>
    <w:rsid w:val="005D123B"/>
    <w:rsid w:val="005D1542"/>
    <w:rsid w:val="005D1B15"/>
    <w:rsid w:val="005D22D7"/>
    <w:rsid w:val="005D2713"/>
    <w:rsid w:val="005D3218"/>
    <w:rsid w:val="005D3E33"/>
    <w:rsid w:val="005D3F14"/>
    <w:rsid w:val="005D47EF"/>
    <w:rsid w:val="005D5446"/>
    <w:rsid w:val="005D675C"/>
    <w:rsid w:val="005D73ED"/>
    <w:rsid w:val="005D780B"/>
    <w:rsid w:val="005E1C63"/>
    <w:rsid w:val="005E433F"/>
    <w:rsid w:val="005E7812"/>
    <w:rsid w:val="005E7CFF"/>
    <w:rsid w:val="005F1735"/>
    <w:rsid w:val="005F1BCC"/>
    <w:rsid w:val="005F219A"/>
    <w:rsid w:val="005F6FEE"/>
    <w:rsid w:val="005F7FF8"/>
    <w:rsid w:val="00600A42"/>
    <w:rsid w:val="00601749"/>
    <w:rsid w:val="00603221"/>
    <w:rsid w:val="00603A43"/>
    <w:rsid w:val="00605A3F"/>
    <w:rsid w:val="00605CFC"/>
    <w:rsid w:val="00606D5A"/>
    <w:rsid w:val="00606EF6"/>
    <w:rsid w:val="00607CA8"/>
    <w:rsid w:val="00610C96"/>
    <w:rsid w:val="006119DB"/>
    <w:rsid w:val="00611C19"/>
    <w:rsid w:val="006134D0"/>
    <w:rsid w:val="006137C2"/>
    <w:rsid w:val="006141FA"/>
    <w:rsid w:val="00614898"/>
    <w:rsid w:val="00621A10"/>
    <w:rsid w:val="00621EF0"/>
    <w:rsid w:val="00623457"/>
    <w:rsid w:val="00624353"/>
    <w:rsid w:val="00626490"/>
    <w:rsid w:val="00626A45"/>
    <w:rsid w:val="006329B6"/>
    <w:rsid w:val="00635DF7"/>
    <w:rsid w:val="0063694E"/>
    <w:rsid w:val="00637408"/>
    <w:rsid w:val="00641561"/>
    <w:rsid w:val="00641C65"/>
    <w:rsid w:val="0064201A"/>
    <w:rsid w:val="00643224"/>
    <w:rsid w:val="00643AB6"/>
    <w:rsid w:val="00644158"/>
    <w:rsid w:val="0064449A"/>
    <w:rsid w:val="00644670"/>
    <w:rsid w:val="006458F8"/>
    <w:rsid w:val="00646262"/>
    <w:rsid w:val="006476AD"/>
    <w:rsid w:val="0064777B"/>
    <w:rsid w:val="00647B24"/>
    <w:rsid w:val="0065188A"/>
    <w:rsid w:val="00651A97"/>
    <w:rsid w:val="00653F07"/>
    <w:rsid w:val="006559B4"/>
    <w:rsid w:val="006572C1"/>
    <w:rsid w:val="006607CE"/>
    <w:rsid w:val="00661F3B"/>
    <w:rsid w:val="0066226F"/>
    <w:rsid w:val="006659C3"/>
    <w:rsid w:val="0066756F"/>
    <w:rsid w:val="006704E6"/>
    <w:rsid w:val="00670E43"/>
    <w:rsid w:val="006712BB"/>
    <w:rsid w:val="006719D5"/>
    <w:rsid w:val="00671CE2"/>
    <w:rsid w:val="006726E4"/>
    <w:rsid w:val="00672C9B"/>
    <w:rsid w:val="00672DE1"/>
    <w:rsid w:val="00673490"/>
    <w:rsid w:val="00673CE1"/>
    <w:rsid w:val="00674253"/>
    <w:rsid w:val="00674F82"/>
    <w:rsid w:val="00675282"/>
    <w:rsid w:val="006755FB"/>
    <w:rsid w:val="006771AF"/>
    <w:rsid w:val="00680005"/>
    <w:rsid w:val="00683114"/>
    <w:rsid w:val="00683307"/>
    <w:rsid w:val="006833B8"/>
    <w:rsid w:val="006838F7"/>
    <w:rsid w:val="00685B7D"/>
    <w:rsid w:val="0068732F"/>
    <w:rsid w:val="00687D77"/>
    <w:rsid w:val="00687F93"/>
    <w:rsid w:val="00692A78"/>
    <w:rsid w:val="0069435C"/>
    <w:rsid w:val="00694974"/>
    <w:rsid w:val="00695491"/>
    <w:rsid w:val="006A1396"/>
    <w:rsid w:val="006A2AE0"/>
    <w:rsid w:val="006A37AB"/>
    <w:rsid w:val="006A3CA8"/>
    <w:rsid w:val="006A656C"/>
    <w:rsid w:val="006A67B9"/>
    <w:rsid w:val="006A6AE4"/>
    <w:rsid w:val="006A7951"/>
    <w:rsid w:val="006B06BF"/>
    <w:rsid w:val="006B0F8A"/>
    <w:rsid w:val="006B1622"/>
    <w:rsid w:val="006B2319"/>
    <w:rsid w:val="006B55CD"/>
    <w:rsid w:val="006B6AD9"/>
    <w:rsid w:val="006B6D48"/>
    <w:rsid w:val="006B704A"/>
    <w:rsid w:val="006B7B33"/>
    <w:rsid w:val="006C086E"/>
    <w:rsid w:val="006C0D33"/>
    <w:rsid w:val="006C38D8"/>
    <w:rsid w:val="006C47C8"/>
    <w:rsid w:val="006C54F3"/>
    <w:rsid w:val="006C61C1"/>
    <w:rsid w:val="006D2862"/>
    <w:rsid w:val="006D523A"/>
    <w:rsid w:val="006E092B"/>
    <w:rsid w:val="006E1408"/>
    <w:rsid w:val="006E201B"/>
    <w:rsid w:val="006E4901"/>
    <w:rsid w:val="006E4C2E"/>
    <w:rsid w:val="006E5AB3"/>
    <w:rsid w:val="006E5DB7"/>
    <w:rsid w:val="006E75EE"/>
    <w:rsid w:val="006E7ADD"/>
    <w:rsid w:val="006F430F"/>
    <w:rsid w:val="006F4821"/>
    <w:rsid w:val="006F691A"/>
    <w:rsid w:val="00701BF0"/>
    <w:rsid w:val="00704D1F"/>
    <w:rsid w:val="007059C8"/>
    <w:rsid w:val="007060B5"/>
    <w:rsid w:val="007079D6"/>
    <w:rsid w:val="0071259E"/>
    <w:rsid w:val="00712E03"/>
    <w:rsid w:val="0071303E"/>
    <w:rsid w:val="00714F6A"/>
    <w:rsid w:val="00715492"/>
    <w:rsid w:val="00716C59"/>
    <w:rsid w:val="007173E9"/>
    <w:rsid w:val="007201B2"/>
    <w:rsid w:val="00720EE6"/>
    <w:rsid w:val="00722D14"/>
    <w:rsid w:val="00725FEA"/>
    <w:rsid w:val="00727E62"/>
    <w:rsid w:val="00730200"/>
    <w:rsid w:val="00730982"/>
    <w:rsid w:val="00730E2E"/>
    <w:rsid w:val="00730FB9"/>
    <w:rsid w:val="00731B84"/>
    <w:rsid w:val="00733503"/>
    <w:rsid w:val="007340CA"/>
    <w:rsid w:val="0074334B"/>
    <w:rsid w:val="00743754"/>
    <w:rsid w:val="00743848"/>
    <w:rsid w:val="0074402F"/>
    <w:rsid w:val="0074446B"/>
    <w:rsid w:val="00745139"/>
    <w:rsid w:val="007456B0"/>
    <w:rsid w:val="00747739"/>
    <w:rsid w:val="0075145D"/>
    <w:rsid w:val="0075191E"/>
    <w:rsid w:val="00753FBC"/>
    <w:rsid w:val="007541C6"/>
    <w:rsid w:val="00754F62"/>
    <w:rsid w:val="00755711"/>
    <w:rsid w:val="007574C4"/>
    <w:rsid w:val="007575F4"/>
    <w:rsid w:val="00760738"/>
    <w:rsid w:val="007662F0"/>
    <w:rsid w:val="00766AC6"/>
    <w:rsid w:val="00767047"/>
    <w:rsid w:val="00767D08"/>
    <w:rsid w:val="007702DC"/>
    <w:rsid w:val="00770BE5"/>
    <w:rsid w:val="00770F53"/>
    <w:rsid w:val="00771112"/>
    <w:rsid w:val="00772723"/>
    <w:rsid w:val="00773F0D"/>
    <w:rsid w:val="00774C51"/>
    <w:rsid w:val="00780173"/>
    <w:rsid w:val="00781B21"/>
    <w:rsid w:val="00784155"/>
    <w:rsid w:val="00784CFD"/>
    <w:rsid w:val="0078594A"/>
    <w:rsid w:val="00785AEB"/>
    <w:rsid w:val="007861B6"/>
    <w:rsid w:val="00786855"/>
    <w:rsid w:val="007879F0"/>
    <w:rsid w:val="0079396E"/>
    <w:rsid w:val="00793CF0"/>
    <w:rsid w:val="00793D43"/>
    <w:rsid w:val="00796046"/>
    <w:rsid w:val="007965AF"/>
    <w:rsid w:val="007A0404"/>
    <w:rsid w:val="007A0CF7"/>
    <w:rsid w:val="007A21A1"/>
    <w:rsid w:val="007A2205"/>
    <w:rsid w:val="007A29CC"/>
    <w:rsid w:val="007A36BD"/>
    <w:rsid w:val="007A3AC0"/>
    <w:rsid w:val="007A42C6"/>
    <w:rsid w:val="007A7DCA"/>
    <w:rsid w:val="007B024B"/>
    <w:rsid w:val="007B5925"/>
    <w:rsid w:val="007B62F5"/>
    <w:rsid w:val="007C06F4"/>
    <w:rsid w:val="007C62B2"/>
    <w:rsid w:val="007C6571"/>
    <w:rsid w:val="007C6DF1"/>
    <w:rsid w:val="007C6E3D"/>
    <w:rsid w:val="007D167A"/>
    <w:rsid w:val="007D16FF"/>
    <w:rsid w:val="007D2CC2"/>
    <w:rsid w:val="007D3A48"/>
    <w:rsid w:val="007D679C"/>
    <w:rsid w:val="007D69F3"/>
    <w:rsid w:val="007D6FE2"/>
    <w:rsid w:val="007D792E"/>
    <w:rsid w:val="007E000B"/>
    <w:rsid w:val="007E243D"/>
    <w:rsid w:val="007E2EB5"/>
    <w:rsid w:val="007E67E6"/>
    <w:rsid w:val="007E6DF3"/>
    <w:rsid w:val="007E6FDE"/>
    <w:rsid w:val="007E73F5"/>
    <w:rsid w:val="007F03FD"/>
    <w:rsid w:val="007F0460"/>
    <w:rsid w:val="007F2C74"/>
    <w:rsid w:val="007F3E46"/>
    <w:rsid w:val="007F7282"/>
    <w:rsid w:val="007F7398"/>
    <w:rsid w:val="00801202"/>
    <w:rsid w:val="00801521"/>
    <w:rsid w:val="008037A6"/>
    <w:rsid w:val="00803CA1"/>
    <w:rsid w:val="00803EC4"/>
    <w:rsid w:val="00806194"/>
    <w:rsid w:val="00806C9F"/>
    <w:rsid w:val="00811C41"/>
    <w:rsid w:val="00811DEB"/>
    <w:rsid w:val="008129E2"/>
    <w:rsid w:val="008138CC"/>
    <w:rsid w:val="0081422D"/>
    <w:rsid w:val="00814752"/>
    <w:rsid w:val="0081502F"/>
    <w:rsid w:val="008154B6"/>
    <w:rsid w:val="008157E3"/>
    <w:rsid w:val="008166E6"/>
    <w:rsid w:val="0081766D"/>
    <w:rsid w:val="00821852"/>
    <w:rsid w:val="0082284D"/>
    <w:rsid w:val="008238E3"/>
    <w:rsid w:val="008246E5"/>
    <w:rsid w:val="00826E97"/>
    <w:rsid w:val="0082735E"/>
    <w:rsid w:val="00827C49"/>
    <w:rsid w:val="008306FF"/>
    <w:rsid w:val="008338F0"/>
    <w:rsid w:val="00833A04"/>
    <w:rsid w:val="00833DEA"/>
    <w:rsid w:val="00837145"/>
    <w:rsid w:val="008376F9"/>
    <w:rsid w:val="008379CC"/>
    <w:rsid w:val="00840707"/>
    <w:rsid w:val="00840B85"/>
    <w:rsid w:val="008413C1"/>
    <w:rsid w:val="00843142"/>
    <w:rsid w:val="0084469B"/>
    <w:rsid w:val="0084517C"/>
    <w:rsid w:val="008457D8"/>
    <w:rsid w:val="00845D73"/>
    <w:rsid w:val="00851AE7"/>
    <w:rsid w:val="00853A4C"/>
    <w:rsid w:val="00854F57"/>
    <w:rsid w:val="008576BF"/>
    <w:rsid w:val="008617EB"/>
    <w:rsid w:val="00865C6A"/>
    <w:rsid w:val="00865C7D"/>
    <w:rsid w:val="00866D81"/>
    <w:rsid w:val="008679A7"/>
    <w:rsid w:val="008702D8"/>
    <w:rsid w:val="00870402"/>
    <w:rsid w:val="008718B4"/>
    <w:rsid w:val="00872F65"/>
    <w:rsid w:val="00872FE8"/>
    <w:rsid w:val="00875B23"/>
    <w:rsid w:val="00875C79"/>
    <w:rsid w:val="0087631A"/>
    <w:rsid w:val="0087656E"/>
    <w:rsid w:val="00876BDD"/>
    <w:rsid w:val="0087717E"/>
    <w:rsid w:val="0087763B"/>
    <w:rsid w:val="00877F68"/>
    <w:rsid w:val="008818C6"/>
    <w:rsid w:val="00881FDA"/>
    <w:rsid w:val="00882E06"/>
    <w:rsid w:val="00882E44"/>
    <w:rsid w:val="008833AE"/>
    <w:rsid w:val="00883EF7"/>
    <w:rsid w:val="0088463F"/>
    <w:rsid w:val="00885D8B"/>
    <w:rsid w:val="0088655F"/>
    <w:rsid w:val="00890641"/>
    <w:rsid w:val="00891776"/>
    <w:rsid w:val="008917A8"/>
    <w:rsid w:val="00892358"/>
    <w:rsid w:val="00892932"/>
    <w:rsid w:val="00893B0F"/>
    <w:rsid w:val="00893CDA"/>
    <w:rsid w:val="00893E05"/>
    <w:rsid w:val="0089550E"/>
    <w:rsid w:val="00895DFF"/>
    <w:rsid w:val="008A2615"/>
    <w:rsid w:val="008A3546"/>
    <w:rsid w:val="008A3FC9"/>
    <w:rsid w:val="008A4C03"/>
    <w:rsid w:val="008B04E3"/>
    <w:rsid w:val="008B18E4"/>
    <w:rsid w:val="008B1B99"/>
    <w:rsid w:val="008B41C9"/>
    <w:rsid w:val="008B4966"/>
    <w:rsid w:val="008B546A"/>
    <w:rsid w:val="008B685D"/>
    <w:rsid w:val="008B7637"/>
    <w:rsid w:val="008C0B98"/>
    <w:rsid w:val="008C0BF3"/>
    <w:rsid w:val="008C3823"/>
    <w:rsid w:val="008C4A29"/>
    <w:rsid w:val="008C6E49"/>
    <w:rsid w:val="008C7FFC"/>
    <w:rsid w:val="008D181B"/>
    <w:rsid w:val="008D1CFE"/>
    <w:rsid w:val="008D4E2C"/>
    <w:rsid w:val="008D5706"/>
    <w:rsid w:val="008E0D9D"/>
    <w:rsid w:val="008E15CB"/>
    <w:rsid w:val="008E18C3"/>
    <w:rsid w:val="008E36D7"/>
    <w:rsid w:val="008E43C4"/>
    <w:rsid w:val="008E444E"/>
    <w:rsid w:val="008F1CDD"/>
    <w:rsid w:val="008F2472"/>
    <w:rsid w:val="008F2E39"/>
    <w:rsid w:val="008F30DE"/>
    <w:rsid w:val="008F5808"/>
    <w:rsid w:val="008F5B72"/>
    <w:rsid w:val="008F63C5"/>
    <w:rsid w:val="008F6735"/>
    <w:rsid w:val="009006B5"/>
    <w:rsid w:val="00903DB2"/>
    <w:rsid w:val="009046F3"/>
    <w:rsid w:val="00906F1A"/>
    <w:rsid w:val="009123E6"/>
    <w:rsid w:val="00912BB4"/>
    <w:rsid w:val="009144E7"/>
    <w:rsid w:val="009152EB"/>
    <w:rsid w:val="00915C7C"/>
    <w:rsid w:val="00915DD9"/>
    <w:rsid w:val="00916110"/>
    <w:rsid w:val="009177D5"/>
    <w:rsid w:val="0092107C"/>
    <w:rsid w:val="00921082"/>
    <w:rsid w:val="00921670"/>
    <w:rsid w:val="00921D35"/>
    <w:rsid w:val="00922468"/>
    <w:rsid w:val="009237A9"/>
    <w:rsid w:val="009252AB"/>
    <w:rsid w:val="00925636"/>
    <w:rsid w:val="0092726D"/>
    <w:rsid w:val="00927E94"/>
    <w:rsid w:val="009325D7"/>
    <w:rsid w:val="00932CAD"/>
    <w:rsid w:val="009331B5"/>
    <w:rsid w:val="00933266"/>
    <w:rsid w:val="00934091"/>
    <w:rsid w:val="00937DE5"/>
    <w:rsid w:val="00941CA2"/>
    <w:rsid w:val="009427F0"/>
    <w:rsid w:val="00942D7E"/>
    <w:rsid w:val="009433B4"/>
    <w:rsid w:val="009449F8"/>
    <w:rsid w:val="00945034"/>
    <w:rsid w:val="009453B2"/>
    <w:rsid w:val="009456B0"/>
    <w:rsid w:val="00947DDB"/>
    <w:rsid w:val="00947FD2"/>
    <w:rsid w:val="00950000"/>
    <w:rsid w:val="009502E1"/>
    <w:rsid w:val="0095061E"/>
    <w:rsid w:val="00950927"/>
    <w:rsid w:val="009520E2"/>
    <w:rsid w:val="00952126"/>
    <w:rsid w:val="00953E50"/>
    <w:rsid w:val="009549C5"/>
    <w:rsid w:val="00955C56"/>
    <w:rsid w:val="009560E9"/>
    <w:rsid w:val="009567C7"/>
    <w:rsid w:val="00957117"/>
    <w:rsid w:val="00957A03"/>
    <w:rsid w:val="0096179F"/>
    <w:rsid w:val="0096190B"/>
    <w:rsid w:val="00962763"/>
    <w:rsid w:val="009649DC"/>
    <w:rsid w:val="00964A88"/>
    <w:rsid w:val="00964D8C"/>
    <w:rsid w:val="0096539B"/>
    <w:rsid w:val="009658D3"/>
    <w:rsid w:val="00966FED"/>
    <w:rsid w:val="00970864"/>
    <w:rsid w:val="009732FC"/>
    <w:rsid w:val="009735D7"/>
    <w:rsid w:val="00973630"/>
    <w:rsid w:val="00976CBB"/>
    <w:rsid w:val="00977BDD"/>
    <w:rsid w:val="00980FFC"/>
    <w:rsid w:val="0098350A"/>
    <w:rsid w:val="00983B09"/>
    <w:rsid w:val="00984A46"/>
    <w:rsid w:val="0098582F"/>
    <w:rsid w:val="00985ED9"/>
    <w:rsid w:val="00986CB4"/>
    <w:rsid w:val="00987460"/>
    <w:rsid w:val="009877DD"/>
    <w:rsid w:val="00990911"/>
    <w:rsid w:val="00992CD5"/>
    <w:rsid w:val="00993706"/>
    <w:rsid w:val="00996C3E"/>
    <w:rsid w:val="0099728A"/>
    <w:rsid w:val="00997953"/>
    <w:rsid w:val="009A0F79"/>
    <w:rsid w:val="009A1C0F"/>
    <w:rsid w:val="009A284F"/>
    <w:rsid w:val="009A2B17"/>
    <w:rsid w:val="009A3D76"/>
    <w:rsid w:val="009A66CB"/>
    <w:rsid w:val="009A676F"/>
    <w:rsid w:val="009B195F"/>
    <w:rsid w:val="009B1A8B"/>
    <w:rsid w:val="009B1B82"/>
    <w:rsid w:val="009B5911"/>
    <w:rsid w:val="009B6AAD"/>
    <w:rsid w:val="009B776D"/>
    <w:rsid w:val="009C0AFF"/>
    <w:rsid w:val="009C14A3"/>
    <w:rsid w:val="009C1885"/>
    <w:rsid w:val="009C1BEB"/>
    <w:rsid w:val="009C1F70"/>
    <w:rsid w:val="009C2FA0"/>
    <w:rsid w:val="009C3409"/>
    <w:rsid w:val="009C3C60"/>
    <w:rsid w:val="009C54A1"/>
    <w:rsid w:val="009C5EA6"/>
    <w:rsid w:val="009C6FF6"/>
    <w:rsid w:val="009C76FA"/>
    <w:rsid w:val="009D2D0A"/>
    <w:rsid w:val="009D3802"/>
    <w:rsid w:val="009D3BDA"/>
    <w:rsid w:val="009D46C2"/>
    <w:rsid w:val="009D5082"/>
    <w:rsid w:val="009E1A71"/>
    <w:rsid w:val="009E2028"/>
    <w:rsid w:val="009E2813"/>
    <w:rsid w:val="009E2949"/>
    <w:rsid w:val="009E35AB"/>
    <w:rsid w:val="009E5445"/>
    <w:rsid w:val="009F3267"/>
    <w:rsid w:val="009F473A"/>
    <w:rsid w:val="009F72FC"/>
    <w:rsid w:val="00A01EC2"/>
    <w:rsid w:val="00A06BE3"/>
    <w:rsid w:val="00A07192"/>
    <w:rsid w:val="00A175AA"/>
    <w:rsid w:val="00A204F8"/>
    <w:rsid w:val="00A20DEF"/>
    <w:rsid w:val="00A22261"/>
    <w:rsid w:val="00A22456"/>
    <w:rsid w:val="00A22484"/>
    <w:rsid w:val="00A23AA4"/>
    <w:rsid w:val="00A23DF2"/>
    <w:rsid w:val="00A23EAB"/>
    <w:rsid w:val="00A24080"/>
    <w:rsid w:val="00A2508F"/>
    <w:rsid w:val="00A257DB"/>
    <w:rsid w:val="00A277DA"/>
    <w:rsid w:val="00A31B41"/>
    <w:rsid w:val="00A334BA"/>
    <w:rsid w:val="00A370AB"/>
    <w:rsid w:val="00A406A5"/>
    <w:rsid w:val="00A41691"/>
    <w:rsid w:val="00A41B17"/>
    <w:rsid w:val="00A41E03"/>
    <w:rsid w:val="00A4342C"/>
    <w:rsid w:val="00A43B99"/>
    <w:rsid w:val="00A449C6"/>
    <w:rsid w:val="00A4737C"/>
    <w:rsid w:val="00A50699"/>
    <w:rsid w:val="00A5214E"/>
    <w:rsid w:val="00A52A34"/>
    <w:rsid w:val="00A54AB4"/>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B44"/>
    <w:rsid w:val="00A70040"/>
    <w:rsid w:val="00A70112"/>
    <w:rsid w:val="00A70452"/>
    <w:rsid w:val="00A70F45"/>
    <w:rsid w:val="00A71425"/>
    <w:rsid w:val="00A7258D"/>
    <w:rsid w:val="00A73BD3"/>
    <w:rsid w:val="00A7426F"/>
    <w:rsid w:val="00A75509"/>
    <w:rsid w:val="00A75F0A"/>
    <w:rsid w:val="00A817FC"/>
    <w:rsid w:val="00A81E10"/>
    <w:rsid w:val="00A82C89"/>
    <w:rsid w:val="00A82E78"/>
    <w:rsid w:val="00A83567"/>
    <w:rsid w:val="00A8382B"/>
    <w:rsid w:val="00A848D1"/>
    <w:rsid w:val="00A84DDC"/>
    <w:rsid w:val="00A84FBC"/>
    <w:rsid w:val="00A8538B"/>
    <w:rsid w:val="00A85627"/>
    <w:rsid w:val="00A87CDA"/>
    <w:rsid w:val="00A90399"/>
    <w:rsid w:val="00A9138E"/>
    <w:rsid w:val="00A932BD"/>
    <w:rsid w:val="00A956EE"/>
    <w:rsid w:val="00A9669D"/>
    <w:rsid w:val="00AA077B"/>
    <w:rsid w:val="00AA1BDA"/>
    <w:rsid w:val="00AA21D0"/>
    <w:rsid w:val="00AA2807"/>
    <w:rsid w:val="00AA2F17"/>
    <w:rsid w:val="00AA4B92"/>
    <w:rsid w:val="00AA6688"/>
    <w:rsid w:val="00AB04E1"/>
    <w:rsid w:val="00AB0B86"/>
    <w:rsid w:val="00AB0E23"/>
    <w:rsid w:val="00AB1716"/>
    <w:rsid w:val="00AB1DCF"/>
    <w:rsid w:val="00AB3750"/>
    <w:rsid w:val="00AC02CD"/>
    <w:rsid w:val="00AC27AF"/>
    <w:rsid w:val="00AC27B1"/>
    <w:rsid w:val="00AC2E76"/>
    <w:rsid w:val="00AC3BC7"/>
    <w:rsid w:val="00AC4692"/>
    <w:rsid w:val="00AC5EFF"/>
    <w:rsid w:val="00AC62A4"/>
    <w:rsid w:val="00AC6490"/>
    <w:rsid w:val="00AD2F7C"/>
    <w:rsid w:val="00AD3C9D"/>
    <w:rsid w:val="00AD558F"/>
    <w:rsid w:val="00AD70BB"/>
    <w:rsid w:val="00AD76E6"/>
    <w:rsid w:val="00AD7DFB"/>
    <w:rsid w:val="00AE09AD"/>
    <w:rsid w:val="00AE21AF"/>
    <w:rsid w:val="00AE32CA"/>
    <w:rsid w:val="00AE39AC"/>
    <w:rsid w:val="00AE3E98"/>
    <w:rsid w:val="00AE53A7"/>
    <w:rsid w:val="00AE5595"/>
    <w:rsid w:val="00AE5B7C"/>
    <w:rsid w:val="00AF20F1"/>
    <w:rsid w:val="00AF4865"/>
    <w:rsid w:val="00AF4A90"/>
    <w:rsid w:val="00AF58F0"/>
    <w:rsid w:val="00AF7640"/>
    <w:rsid w:val="00AF76F9"/>
    <w:rsid w:val="00B00B9C"/>
    <w:rsid w:val="00B02D71"/>
    <w:rsid w:val="00B04469"/>
    <w:rsid w:val="00B048E7"/>
    <w:rsid w:val="00B04AF3"/>
    <w:rsid w:val="00B04C97"/>
    <w:rsid w:val="00B05B5D"/>
    <w:rsid w:val="00B07C02"/>
    <w:rsid w:val="00B11217"/>
    <w:rsid w:val="00B11235"/>
    <w:rsid w:val="00B1145F"/>
    <w:rsid w:val="00B1259E"/>
    <w:rsid w:val="00B134DF"/>
    <w:rsid w:val="00B140FC"/>
    <w:rsid w:val="00B143DA"/>
    <w:rsid w:val="00B16B8B"/>
    <w:rsid w:val="00B20201"/>
    <w:rsid w:val="00B206D0"/>
    <w:rsid w:val="00B21041"/>
    <w:rsid w:val="00B21220"/>
    <w:rsid w:val="00B2164A"/>
    <w:rsid w:val="00B21B27"/>
    <w:rsid w:val="00B21E1B"/>
    <w:rsid w:val="00B21F56"/>
    <w:rsid w:val="00B22C3C"/>
    <w:rsid w:val="00B22F8D"/>
    <w:rsid w:val="00B23FCC"/>
    <w:rsid w:val="00B24C46"/>
    <w:rsid w:val="00B256BC"/>
    <w:rsid w:val="00B2799E"/>
    <w:rsid w:val="00B305B0"/>
    <w:rsid w:val="00B31916"/>
    <w:rsid w:val="00B31BAA"/>
    <w:rsid w:val="00B338B2"/>
    <w:rsid w:val="00B34884"/>
    <w:rsid w:val="00B3743C"/>
    <w:rsid w:val="00B3759B"/>
    <w:rsid w:val="00B37D0A"/>
    <w:rsid w:val="00B37DF9"/>
    <w:rsid w:val="00B40363"/>
    <w:rsid w:val="00B4091B"/>
    <w:rsid w:val="00B411FF"/>
    <w:rsid w:val="00B42BA2"/>
    <w:rsid w:val="00B42C4F"/>
    <w:rsid w:val="00B43BB4"/>
    <w:rsid w:val="00B440A9"/>
    <w:rsid w:val="00B44423"/>
    <w:rsid w:val="00B4685E"/>
    <w:rsid w:val="00B472A6"/>
    <w:rsid w:val="00B50C47"/>
    <w:rsid w:val="00B52059"/>
    <w:rsid w:val="00B530BB"/>
    <w:rsid w:val="00B53297"/>
    <w:rsid w:val="00B55E73"/>
    <w:rsid w:val="00B56A76"/>
    <w:rsid w:val="00B6066A"/>
    <w:rsid w:val="00B60E7A"/>
    <w:rsid w:val="00B6180B"/>
    <w:rsid w:val="00B622FA"/>
    <w:rsid w:val="00B63602"/>
    <w:rsid w:val="00B64F94"/>
    <w:rsid w:val="00B6523D"/>
    <w:rsid w:val="00B65713"/>
    <w:rsid w:val="00B65D70"/>
    <w:rsid w:val="00B6726D"/>
    <w:rsid w:val="00B70446"/>
    <w:rsid w:val="00B736B9"/>
    <w:rsid w:val="00B739BB"/>
    <w:rsid w:val="00B765DD"/>
    <w:rsid w:val="00B76B6C"/>
    <w:rsid w:val="00B802EF"/>
    <w:rsid w:val="00B8382F"/>
    <w:rsid w:val="00B8528C"/>
    <w:rsid w:val="00B852FB"/>
    <w:rsid w:val="00B8545D"/>
    <w:rsid w:val="00B855A4"/>
    <w:rsid w:val="00B8661C"/>
    <w:rsid w:val="00B86703"/>
    <w:rsid w:val="00B8683B"/>
    <w:rsid w:val="00B90581"/>
    <w:rsid w:val="00B90B4B"/>
    <w:rsid w:val="00B9111A"/>
    <w:rsid w:val="00B94118"/>
    <w:rsid w:val="00B941FC"/>
    <w:rsid w:val="00B9437F"/>
    <w:rsid w:val="00B94EF9"/>
    <w:rsid w:val="00B958A4"/>
    <w:rsid w:val="00B96028"/>
    <w:rsid w:val="00B97398"/>
    <w:rsid w:val="00BA02D6"/>
    <w:rsid w:val="00BA0693"/>
    <w:rsid w:val="00BB14D1"/>
    <w:rsid w:val="00BB3801"/>
    <w:rsid w:val="00BB4613"/>
    <w:rsid w:val="00BB5BD6"/>
    <w:rsid w:val="00BB63F6"/>
    <w:rsid w:val="00BB65FB"/>
    <w:rsid w:val="00BC50F5"/>
    <w:rsid w:val="00BC5334"/>
    <w:rsid w:val="00BC5C8E"/>
    <w:rsid w:val="00BC7F48"/>
    <w:rsid w:val="00BD0298"/>
    <w:rsid w:val="00BD15F9"/>
    <w:rsid w:val="00BD2017"/>
    <w:rsid w:val="00BD358F"/>
    <w:rsid w:val="00BD4069"/>
    <w:rsid w:val="00BD55C4"/>
    <w:rsid w:val="00BD5E53"/>
    <w:rsid w:val="00BD60A3"/>
    <w:rsid w:val="00BD6937"/>
    <w:rsid w:val="00BD6D0B"/>
    <w:rsid w:val="00BE2820"/>
    <w:rsid w:val="00BE40FF"/>
    <w:rsid w:val="00BE6F4C"/>
    <w:rsid w:val="00BE73E8"/>
    <w:rsid w:val="00BE74F7"/>
    <w:rsid w:val="00BE779C"/>
    <w:rsid w:val="00BF1D2A"/>
    <w:rsid w:val="00BF47B4"/>
    <w:rsid w:val="00BF5E41"/>
    <w:rsid w:val="00BF6024"/>
    <w:rsid w:val="00C00860"/>
    <w:rsid w:val="00C00AC3"/>
    <w:rsid w:val="00C0210C"/>
    <w:rsid w:val="00C0577B"/>
    <w:rsid w:val="00C066AE"/>
    <w:rsid w:val="00C103BA"/>
    <w:rsid w:val="00C1135D"/>
    <w:rsid w:val="00C12ADD"/>
    <w:rsid w:val="00C131D0"/>
    <w:rsid w:val="00C148B6"/>
    <w:rsid w:val="00C150BF"/>
    <w:rsid w:val="00C15414"/>
    <w:rsid w:val="00C15797"/>
    <w:rsid w:val="00C160E4"/>
    <w:rsid w:val="00C16D10"/>
    <w:rsid w:val="00C20F40"/>
    <w:rsid w:val="00C21575"/>
    <w:rsid w:val="00C24419"/>
    <w:rsid w:val="00C25AFF"/>
    <w:rsid w:val="00C277E3"/>
    <w:rsid w:val="00C27CEC"/>
    <w:rsid w:val="00C30682"/>
    <w:rsid w:val="00C32872"/>
    <w:rsid w:val="00C33C73"/>
    <w:rsid w:val="00C34194"/>
    <w:rsid w:val="00C34B9F"/>
    <w:rsid w:val="00C35C21"/>
    <w:rsid w:val="00C3643F"/>
    <w:rsid w:val="00C36FBE"/>
    <w:rsid w:val="00C40EC3"/>
    <w:rsid w:val="00C40FB9"/>
    <w:rsid w:val="00C4217E"/>
    <w:rsid w:val="00C423EB"/>
    <w:rsid w:val="00C442A6"/>
    <w:rsid w:val="00C50319"/>
    <w:rsid w:val="00C52DD2"/>
    <w:rsid w:val="00C535AC"/>
    <w:rsid w:val="00C53BB6"/>
    <w:rsid w:val="00C54462"/>
    <w:rsid w:val="00C54C91"/>
    <w:rsid w:val="00C54CF0"/>
    <w:rsid w:val="00C5722A"/>
    <w:rsid w:val="00C5749E"/>
    <w:rsid w:val="00C57BFF"/>
    <w:rsid w:val="00C62535"/>
    <w:rsid w:val="00C6427F"/>
    <w:rsid w:val="00C6622B"/>
    <w:rsid w:val="00C66EE2"/>
    <w:rsid w:val="00C673A6"/>
    <w:rsid w:val="00C67BF2"/>
    <w:rsid w:val="00C708D1"/>
    <w:rsid w:val="00C70979"/>
    <w:rsid w:val="00C70B7E"/>
    <w:rsid w:val="00C71236"/>
    <w:rsid w:val="00C71722"/>
    <w:rsid w:val="00C74072"/>
    <w:rsid w:val="00C7538D"/>
    <w:rsid w:val="00C77CBD"/>
    <w:rsid w:val="00C77D57"/>
    <w:rsid w:val="00C81258"/>
    <w:rsid w:val="00C82832"/>
    <w:rsid w:val="00C830DE"/>
    <w:rsid w:val="00C8339C"/>
    <w:rsid w:val="00C837EE"/>
    <w:rsid w:val="00C843CA"/>
    <w:rsid w:val="00C84B11"/>
    <w:rsid w:val="00C86E94"/>
    <w:rsid w:val="00C87596"/>
    <w:rsid w:val="00C87C2F"/>
    <w:rsid w:val="00C900EC"/>
    <w:rsid w:val="00C90572"/>
    <w:rsid w:val="00C908BD"/>
    <w:rsid w:val="00C90A04"/>
    <w:rsid w:val="00C91AA6"/>
    <w:rsid w:val="00C92505"/>
    <w:rsid w:val="00C93069"/>
    <w:rsid w:val="00C931A2"/>
    <w:rsid w:val="00C93CF5"/>
    <w:rsid w:val="00C946E9"/>
    <w:rsid w:val="00C95ACA"/>
    <w:rsid w:val="00C960CF"/>
    <w:rsid w:val="00C9729F"/>
    <w:rsid w:val="00C9790A"/>
    <w:rsid w:val="00C97CB9"/>
    <w:rsid w:val="00CA11FB"/>
    <w:rsid w:val="00CA1F25"/>
    <w:rsid w:val="00CA4C44"/>
    <w:rsid w:val="00CA50A3"/>
    <w:rsid w:val="00CA543A"/>
    <w:rsid w:val="00CA6082"/>
    <w:rsid w:val="00CA6E40"/>
    <w:rsid w:val="00CA79B5"/>
    <w:rsid w:val="00CA7AEF"/>
    <w:rsid w:val="00CB09B1"/>
    <w:rsid w:val="00CB1740"/>
    <w:rsid w:val="00CB3073"/>
    <w:rsid w:val="00CB3B52"/>
    <w:rsid w:val="00CB3BAF"/>
    <w:rsid w:val="00CB670F"/>
    <w:rsid w:val="00CC2818"/>
    <w:rsid w:val="00CC477D"/>
    <w:rsid w:val="00CC4F17"/>
    <w:rsid w:val="00CC5353"/>
    <w:rsid w:val="00CC5F3F"/>
    <w:rsid w:val="00CD1C1F"/>
    <w:rsid w:val="00CD22D1"/>
    <w:rsid w:val="00CD3B0E"/>
    <w:rsid w:val="00CD3B8C"/>
    <w:rsid w:val="00CD3B97"/>
    <w:rsid w:val="00CD3BDA"/>
    <w:rsid w:val="00CD5633"/>
    <w:rsid w:val="00CD776A"/>
    <w:rsid w:val="00CD7843"/>
    <w:rsid w:val="00CE12C7"/>
    <w:rsid w:val="00CE145E"/>
    <w:rsid w:val="00CE1C80"/>
    <w:rsid w:val="00CE2561"/>
    <w:rsid w:val="00CE2EFD"/>
    <w:rsid w:val="00CE3230"/>
    <w:rsid w:val="00CE4730"/>
    <w:rsid w:val="00CE5D70"/>
    <w:rsid w:val="00CE64F0"/>
    <w:rsid w:val="00CF092F"/>
    <w:rsid w:val="00CF0EAB"/>
    <w:rsid w:val="00CF1169"/>
    <w:rsid w:val="00CF3A5B"/>
    <w:rsid w:val="00CF3CCB"/>
    <w:rsid w:val="00CF6823"/>
    <w:rsid w:val="00CF70AA"/>
    <w:rsid w:val="00CF71E1"/>
    <w:rsid w:val="00CF74F2"/>
    <w:rsid w:val="00CF7F9E"/>
    <w:rsid w:val="00D00876"/>
    <w:rsid w:val="00D00F43"/>
    <w:rsid w:val="00D0210F"/>
    <w:rsid w:val="00D05559"/>
    <w:rsid w:val="00D05C7B"/>
    <w:rsid w:val="00D06422"/>
    <w:rsid w:val="00D06739"/>
    <w:rsid w:val="00D06EDA"/>
    <w:rsid w:val="00D07B2F"/>
    <w:rsid w:val="00D12C8F"/>
    <w:rsid w:val="00D148A9"/>
    <w:rsid w:val="00D155EC"/>
    <w:rsid w:val="00D157B7"/>
    <w:rsid w:val="00D15B79"/>
    <w:rsid w:val="00D160E1"/>
    <w:rsid w:val="00D160EF"/>
    <w:rsid w:val="00D17DD0"/>
    <w:rsid w:val="00D204CA"/>
    <w:rsid w:val="00D20AE6"/>
    <w:rsid w:val="00D2218E"/>
    <w:rsid w:val="00D22739"/>
    <w:rsid w:val="00D241A4"/>
    <w:rsid w:val="00D25C82"/>
    <w:rsid w:val="00D27608"/>
    <w:rsid w:val="00D30600"/>
    <w:rsid w:val="00D32087"/>
    <w:rsid w:val="00D322BC"/>
    <w:rsid w:val="00D34784"/>
    <w:rsid w:val="00D3541D"/>
    <w:rsid w:val="00D370A8"/>
    <w:rsid w:val="00D37B8E"/>
    <w:rsid w:val="00D4000F"/>
    <w:rsid w:val="00D41480"/>
    <w:rsid w:val="00D415B7"/>
    <w:rsid w:val="00D4164C"/>
    <w:rsid w:val="00D41D9B"/>
    <w:rsid w:val="00D44208"/>
    <w:rsid w:val="00D4442C"/>
    <w:rsid w:val="00D45D61"/>
    <w:rsid w:val="00D50D14"/>
    <w:rsid w:val="00D50F01"/>
    <w:rsid w:val="00D51854"/>
    <w:rsid w:val="00D51954"/>
    <w:rsid w:val="00D5279B"/>
    <w:rsid w:val="00D52D6B"/>
    <w:rsid w:val="00D54321"/>
    <w:rsid w:val="00D54636"/>
    <w:rsid w:val="00D54FB9"/>
    <w:rsid w:val="00D56132"/>
    <w:rsid w:val="00D62ABC"/>
    <w:rsid w:val="00D62BA6"/>
    <w:rsid w:val="00D633BE"/>
    <w:rsid w:val="00D670EE"/>
    <w:rsid w:val="00D705C7"/>
    <w:rsid w:val="00D712DF"/>
    <w:rsid w:val="00D72C0C"/>
    <w:rsid w:val="00D743A6"/>
    <w:rsid w:val="00D75347"/>
    <w:rsid w:val="00D76AD7"/>
    <w:rsid w:val="00D77616"/>
    <w:rsid w:val="00D820D3"/>
    <w:rsid w:val="00D82765"/>
    <w:rsid w:val="00D83E2D"/>
    <w:rsid w:val="00D873EA"/>
    <w:rsid w:val="00D87E8F"/>
    <w:rsid w:val="00D91FD5"/>
    <w:rsid w:val="00D92E5F"/>
    <w:rsid w:val="00D9353E"/>
    <w:rsid w:val="00D9390F"/>
    <w:rsid w:val="00D93C0C"/>
    <w:rsid w:val="00D9608C"/>
    <w:rsid w:val="00D96B83"/>
    <w:rsid w:val="00DA0893"/>
    <w:rsid w:val="00DA0B1E"/>
    <w:rsid w:val="00DA0EE7"/>
    <w:rsid w:val="00DA1579"/>
    <w:rsid w:val="00DA2A67"/>
    <w:rsid w:val="00DA32CE"/>
    <w:rsid w:val="00DA530C"/>
    <w:rsid w:val="00DA78D3"/>
    <w:rsid w:val="00DB024C"/>
    <w:rsid w:val="00DB125B"/>
    <w:rsid w:val="00DB13B2"/>
    <w:rsid w:val="00DB2700"/>
    <w:rsid w:val="00DB4A5E"/>
    <w:rsid w:val="00DB5051"/>
    <w:rsid w:val="00DB550C"/>
    <w:rsid w:val="00DB6272"/>
    <w:rsid w:val="00DB65C6"/>
    <w:rsid w:val="00DB6E4F"/>
    <w:rsid w:val="00DC11E3"/>
    <w:rsid w:val="00DC273B"/>
    <w:rsid w:val="00DC5139"/>
    <w:rsid w:val="00DC5735"/>
    <w:rsid w:val="00DC6A3A"/>
    <w:rsid w:val="00DD0F6F"/>
    <w:rsid w:val="00DD1A4B"/>
    <w:rsid w:val="00DD223D"/>
    <w:rsid w:val="00DD2BF2"/>
    <w:rsid w:val="00DD2EB2"/>
    <w:rsid w:val="00DD3B11"/>
    <w:rsid w:val="00DD3E6A"/>
    <w:rsid w:val="00DD5653"/>
    <w:rsid w:val="00DD5DDD"/>
    <w:rsid w:val="00DD65EE"/>
    <w:rsid w:val="00DD72A9"/>
    <w:rsid w:val="00DD7432"/>
    <w:rsid w:val="00DE0162"/>
    <w:rsid w:val="00DE03FC"/>
    <w:rsid w:val="00DE073F"/>
    <w:rsid w:val="00DE2EF3"/>
    <w:rsid w:val="00DE2F1D"/>
    <w:rsid w:val="00DE31C0"/>
    <w:rsid w:val="00DE4E97"/>
    <w:rsid w:val="00DE50EB"/>
    <w:rsid w:val="00DE60EF"/>
    <w:rsid w:val="00DE6525"/>
    <w:rsid w:val="00DE7B8D"/>
    <w:rsid w:val="00DF02B0"/>
    <w:rsid w:val="00DF07A7"/>
    <w:rsid w:val="00DF0C2D"/>
    <w:rsid w:val="00DF1C80"/>
    <w:rsid w:val="00DF2EE5"/>
    <w:rsid w:val="00DF3663"/>
    <w:rsid w:val="00DF4927"/>
    <w:rsid w:val="00DF6A45"/>
    <w:rsid w:val="00DF6A64"/>
    <w:rsid w:val="00E009C3"/>
    <w:rsid w:val="00E00C8E"/>
    <w:rsid w:val="00E01F92"/>
    <w:rsid w:val="00E028D4"/>
    <w:rsid w:val="00E03665"/>
    <w:rsid w:val="00E03D45"/>
    <w:rsid w:val="00E03D9F"/>
    <w:rsid w:val="00E04334"/>
    <w:rsid w:val="00E04FB7"/>
    <w:rsid w:val="00E05F03"/>
    <w:rsid w:val="00E05F3A"/>
    <w:rsid w:val="00E0686B"/>
    <w:rsid w:val="00E1337D"/>
    <w:rsid w:val="00E1385D"/>
    <w:rsid w:val="00E13D66"/>
    <w:rsid w:val="00E14418"/>
    <w:rsid w:val="00E15015"/>
    <w:rsid w:val="00E15F1E"/>
    <w:rsid w:val="00E17CF3"/>
    <w:rsid w:val="00E17EA6"/>
    <w:rsid w:val="00E2271E"/>
    <w:rsid w:val="00E256F9"/>
    <w:rsid w:val="00E30ACC"/>
    <w:rsid w:val="00E30C75"/>
    <w:rsid w:val="00E31394"/>
    <w:rsid w:val="00E3202F"/>
    <w:rsid w:val="00E32531"/>
    <w:rsid w:val="00E348B3"/>
    <w:rsid w:val="00E36548"/>
    <w:rsid w:val="00E403E0"/>
    <w:rsid w:val="00E4169B"/>
    <w:rsid w:val="00E41AFF"/>
    <w:rsid w:val="00E44F7C"/>
    <w:rsid w:val="00E45012"/>
    <w:rsid w:val="00E457A5"/>
    <w:rsid w:val="00E4675B"/>
    <w:rsid w:val="00E46B41"/>
    <w:rsid w:val="00E46C13"/>
    <w:rsid w:val="00E47160"/>
    <w:rsid w:val="00E47D79"/>
    <w:rsid w:val="00E5020E"/>
    <w:rsid w:val="00E50CFE"/>
    <w:rsid w:val="00E536F5"/>
    <w:rsid w:val="00E53D8A"/>
    <w:rsid w:val="00E56F49"/>
    <w:rsid w:val="00E57533"/>
    <w:rsid w:val="00E633B9"/>
    <w:rsid w:val="00E6373E"/>
    <w:rsid w:val="00E64237"/>
    <w:rsid w:val="00E6483E"/>
    <w:rsid w:val="00E6489A"/>
    <w:rsid w:val="00E64B57"/>
    <w:rsid w:val="00E67229"/>
    <w:rsid w:val="00E7277B"/>
    <w:rsid w:val="00E72FB5"/>
    <w:rsid w:val="00E75240"/>
    <w:rsid w:val="00E757DA"/>
    <w:rsid w:val="00E817D9"/>
    <w:rsid w:val="00E83D26"/>
    <w:rsid w:val="00E848F0"/>
    <w:rsid w:val="00E87A4F"/>
    <w:rsid w:val="00E87EA9"/>
    <w:rsid w:val="00E90691"/>
    <w:rsid w:val="00E91196"/>
    <w:rsid w:val="00E9143D"/>
    <w:rsid w:val="00E931A1"/>
    <w:rsid w:val="00E942FD"/>
    <w:rsid w:val="00E9706C"/>
    <w:rsid w:val="00E975FD"/>
    <w:rsid w:val="00E97689"/>
    <w:rsid w:val="00EA090F"/>
    <w:rsid w:val="00EA149B"/>
    <w:rsid w:val="00EA19B1"/>
    <w:rsid w:val="00EA1EF7"/>
    <w:rsid w:val="00EA3400"/>
    <w:rsid w:val="00EA3EBF"/>
    <w:rsid w:val="00EA6A06"/>
    <w:rsid w:val="00EA7814"/>
    <w:rsid w:val="00EB0718"/>
    <w:rsid w:val="00EB0ADB"/>
    <w:rsid w:val="00EB0AEC"/>
    <w:rsid w:val="00EB11B7"/>
    <w:rsid w:val="00EB1543"/>
    <w:rsid w:val="00EB4B2B"/>
    <w:rsid w:val="00EB57EE"/>
    <w:rsid w:val="00EB6808"/>
    <w:rsid w:val="00EB6874"/>
    <w:rsid w:val="00EB68A5"/>
    <w:rsid w:val="00EB736E"/>
    <w:rsid w:val="00EC1D28"/>
    <w:rsid w:val="00EC271F"/>
    <w:rsid w:val="00EC2CA4"/>
    <w:rsid w:val="00EC638C"/>
    <w:rsid w:val="00EC678C"/>
    <w:rsid w:val="00ED44A8"/>
    <w:rsid w:val="00ED783C"/>
    <w:rsid w:val="00EE109D"/>
    <w:rsid w:val="00EE1E0B"/>
    <w:rsid w:val="00EE2614"/>
    <w:rsid w:val="00EE2684"/>
    <w:rsid w:val="00EE40A0"/>
    <w:rsid w:val="00EE5A95"/>
    <w:rsid w:val="00EE7F42"/>
    <w:rsid w:val="00EF2204"/>
    <w:rsid w:val="00EF6F6E"/>
    <w:rsid w:val="00F005B4"/>
    <w:rsid w:val="00F05CF8"/>
    <w:rsid w:val="00F07A67"/>
    <w:rsid w:val="00F10040"/>
    <w:rsid w:val="00F109E1"/>
    <w:rsid w:val="00F11417"/>
    <w:rsid w:val="00F148CE"/>
    <w:rsid w:val="00F152D3"/>
    <w:rsid w:val="00F1538B"/>
    <w:rsid w:val="00F158EB"/>
    <w:rsid w:val="00F1622E"/>
    <w:rsid w:val="00F205C3"/>
    <w:rsid w:val="00F2091A"/>
    <w:rsid w:val="00F211A9"/>
    <w:rsid w:val="00F21EE1"/>
    <w:rsid w:val="00F23046"/>
    <w:rsid w:val="00F231ED"/>
    <w:rsid w:val="00F242FC"/>
    <w:rsid w:val="00F26D6D"/>
    <w:rsid w:val="00F2765C"/>
    <w:rsid w:val="00F30CA3"/>
    <w:rsid w:val="00F31F88"/>
    <w:rsid w:val="00F33E70"/>
    <w:rsid w:val="00F34410"/>
    <w:rsid w:val="00F35D50"/>
    <w:rsid w:val="00F371B3"/>
    <w:rsid w:val="00F37A74"/>
    <w:rsid w:val="00F41119"/>
    <w:rsid w:val="00F41A21"/>
    <w:rsid w:val="00F41DF5"/>
    <w:rsid w:val="00F423FA"/>
    <w:rsid w:val="00F42E1F"/>
    <w:rsid w:val="00F43A71"/>
    <w:rsid w:val="00F43DA4"/>
    <w:rsid w:val="00F4407D"/>
    <w:rsid w:val="00F457A7"/>
    <w:rsid w:val="00F45874"/>
    <w:rsid w:val="00F50038"/>
    <w:rsid w:val="00F50815"/>
    <w:rsid w:val="00F50D0A"/>
    <w:rsid w:val="00F522D1"/>
    <w:rsid w:val="00F524BD"/>
    <w:rsid w:val="00F525CA"/>
    <w:rsid w:val="00F52CBD"/>
    <w:rsid w:val="00F570C5"/>
    <w:rsid w:val="00F573D8"/>
    <w:rsid w:val="00F601B8"/>
    <w:rsid w:val="00F6060F"/>
    <w:rsid w:val="00F60D4F"/>
    <w:rsid w:val="00F60DA7"/>
    <w:rsid w:val="00F610B7"/>
    <w:rsid w:val="00F61A10"/>
    <w:rsid w:val="00F62DB8"/>
    <w:rsid w:val="00F64037"/>
    <w:rsid w:val="00F66A19"/>
    <w:rsid w:val="00F73196"/>
    <w:rsid w:val="00F745C2"/>
    <w:rsid w:val="00F76019"/>
    <w:rsid w:val="00F77E5B"/>
    <w:rsid w:val="00F802E2"/>
    <w:rsid w:val="00F80923"/>
    <w:rsid w:val="00F81114"/>
    <w:rsid w:val="00F82263"/>
    <w:rsid w:val="00F82A8D"/>
    <w:rsid w:val="00F84381"/>
    <w:rsid w:val="00F84D0C"/>
    <w:rsid w:val="00F850FF"/>
    <w:rsid w:val="00F85BB2"/>
    <w:rsid w:val="00F86B7A"/>
    <w:rsid w:val="00F914D6"/>
    <w:rsid w:val="00F9267D"/>
    <w:rsid w:val="00F92D57"/>
    <w:rsid w:val="00F92F1A"/>
    <w:rsid w:val="00F9483E"/>
    <w:rsid w:val="00F94BDA"/>
    <w:rsid w:val="00F950F6"/>
    <w:rsid w:val="00F966BE"/>
    <w:rsid w:val="00F97A6E"/>
    <w:rsid w:val="00F97C41"/>
    <w:rsid w:val="00FA03E7"/>
    <w:rsid w:val="00FA06DD"/>
    <w:rsid w:val="00FA0A70"/>
    <w:rsid w:val="00FA0DA6"/>
    <w:rsid w:val="00FA0F80"/>
    <w:rsid w:val="00FA1669"/>
    <w:rsid w:val="00FA16AF"/>
    <w:rsid w:val="00FA1FF9"/>
    <w:rsid w:val="00FA35DE"/>
    <w:rsid w:val="00FA46BA"/>
    <w:rsid w:val="00FA4CDD"/>
    <w:rsid w:val="00FA6962"/>
    <w:rsid w:val="00FA696B"/>
    <w:rsid w:val="00FA69EB"/>
    <w:rsid w:val="00FA7283"/>
    <w:rsid w:val="00FB0168"/>
    <w:rsid w:val="00FB03E0"/>
    <w:rsid w:val="00FB0FA2"/>
    <w:rsid w:val="00FB3E29"/>
    <w:rsid w:val="00FB429E"/>
    <w:rsid w:val="00FB65FD"/>
    <w:rsid w:val="00FC1693"/>
    <w:rsid w:val="00FC1B9E"/>
    <w:rsid w:val="00FC2696"/>
    <w:rsid w:val="00FC2B8A"/>
    <w:rsid w:val="00FC3085"/>
    <w:rsid w:val="00FC6E92"/>
    <w:rsid w:val="00FC6F58"/>
    <w:rsid w:val="00FC7AD5"/>
    <w:rsid w:val="00FD0021"/>
    <w:rsid w:val="00FD04B6"/>
    <w:rsid w:val="00FD09E7"/>
    <w:rsid w:val="00FD0DEB"/>
    <w:rsid w:val="00FD1EC4"/>
    <w:rsid w:val="00FD25A2"/>
    <w:rsid w:val="00FD28E4"/>
    <w:rsid w:val="00FD42A0"/>
    <w:rsid w:val="00FD7D0F"/>
    <w:rsid w:val="00FD7F96"/>
    <w:rsid w:val="00FE0D21"/>
    <w:rsid w:val="00FE1B6B"/>
    <w:rsid w:val="00FE1C26"/>
    <w:rsid w:val="00FE3383"/>
    <w:rsid w:val="00FE5D8C"/>
    <w:rsid w:val="00FF2022"/>
    <w:rsid w:val="00FF344D"/>
    <w:rsid w:val="00FF4BFA"/>
    <w:rsid w:val="00FF5396"/>
    <w:rsid w:val="00FF5E5E"/>
    <w:rsid w:val="00FF6350"/>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19C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0">
    <w:name w:val="heading 1"/>
    <w:aliases w:val="H1,h1,ASAPHeading 1,Head1,Heading apps,BMS Heading 1,H11,H12,H13,H14,H15,H16,H17,Outline1,Level 1 Topic Heading,Header1,Heading 1-ERI,l1,Head 1 (Chapter heading),Head 11,Head 12,Head 111,Head 13,Head 112,Head 14,Head 113,Head 15,Head 114"/>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HD2,h2,PA Major Section,ASAPHeading 2,2,Header 2,Heading Bug,H2,Sub-Head1,Heading 2- no#,H21,H22,H23,H2Normal,Numbered indent 2,ni2,numbered indent 2,Hanging 2 Indent,Headline 2,headi,heading2,h21,h22,21,l2,kopregel 2,Heading 2 Hidden"/>
    <w:basedOn w:val="10"/>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aliases w:val="h3,DTSÜberschrift 3,l3,ASAPHeading 3,H3,Proposa,Project 3,Heading 3 - old,1.2.3.,alltoc,3,Heading 4 Proposal,h31,h32,Bold Head,bh,(1.1.1),hd3,Minor,1.1.1 Heading,0,Heading 2.3,(Alt+3),Titles,(Alt+3)1,(Alt+3)2,(Alt+3)3,(Alt+3)4,(Alt+3)5"/>
    <w:basedOn w:val="a"/>
    <w:next w:val="a"/>
    <w:link w:val="3Char"/>
    <w:qFormat/>
    <w:rsid w:val="00623457"/>
    <w:pPr>
      <w:keepNext/>
      <w:numPr>
        <w:ilvl w:val="2"/>
        <w:numId w:val="10"/>
      </w:numPr>
      <w:spacing w:before="240" w:after="60"/>
      <w:outlineLvl w:val="2"/>
    </w:pPr>
    <w:rPr>
      <w:rFonts w:cs="Times New Roman"/>
      <w:b/>
      <w:bCs/>
      <w:szCs w:val="26"/>
    </w:rPr>
  </w:style>
  <w:style w:type="paragraph" w:styleId="4">
    <w:name w:val="heading 4"/>
    <w:aliases w:val="h4,Heading 4 Char1,Heading 4 Char Char,E4,h:4,Head4,4,H4,ASAPHeading 4,Heading 4 Char3 Char,Heading 4 Char Char2 Char,h4 Char Char2 Char,H41 Char Char2 Char,H4 Char Char2 Char,t4 Char Char2 Char,h41 Char Char2 Char,H42 Char Char2 Char,επι"/>
    <w:basedOn w:val="a"/>
    <w:next w:val="a"/>
    <w:link w:val="4Char"/>
    <w:qFormat/>
    <w:rsid w:val="0069435C"/>
    <w:pPr>
      <w:keepNext/>
      <w:numPr>
        <w:ilvl w:val="3"/>
        <w:numId w:val="10"/>
      </w:numPr>
      <w:spacing w:before="240" w:after="60"/>
      <w:outlineLvl w:val="3"/>
    </w:pPr>
    <w:rPr>
      <w:rFonts w:cs="Times New Roman"/>
      <w:b/>
      <w:bCs/>
      <w:szCs w:val="28"/>
    </w:rPr>
  </w:style>
  <w:style w:type="paragraph" w:styleId="5">
    <w:name w:val="heading 5"/>
    <w:aliases w:val="ASAPHeading 5,H5,H51,H52,H511,H53,H512,H521,H5111,H54,H513,H55,H514,H56,H515,H522,H5112,H531,H5121,H541,H5131,H551,H5141,H57,H516,H523,H5113,H532,H5122,H542,H5132,H552,H5142,H58,H517,H524,H5114,H533,H5123,H543,H5133,H553,H5143,H59,H518,h5"/>
    <w:basedOn w:val="a"/>
    <w:next w:val="4"/>
    <w:link w:val="5Char"/>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ASAPHeading 6,Char Char,h6,H6,hd6,H61,H62,H63,H64,H611,H65,H612,H621,H631,H641,H66,H613,H622,H632,H642,H67,H614,H623,H633,H643,H68,H615,H624,H634,H644,H69,H616,H625,H635,H645,H610,H617,H626,H636,H646,H618,H627,H637,H647,H619,H628,H638"/>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ASAPHeading 7"/>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ASAPHeading 9,H9"/>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Κεφαλίδα Char,Header Char Char Char,ho Char,header odd Char,Alt Header Char,Header Titlos Prosforas Char,encabezado Char,ContentsHeader Char,Headertext Char,hd1 Char,E.e Char,Heade Char,Titlos Prosforas Char,Unicom_Header Char"/>
    <w:uiPriority w:val="99"/>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3">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link w:val="Char2"/>
    <w:uiPriority w:val="99"/>
    <w:pPr>
      <w:spacing w:after="240"/>
    </w:pPr>
  </w:style>
  <w:style w:type="paragraph" w:styleId="af">
    <w:name w:val="List"/>
    <w:basedOn w:val="ae"/>
    <w:rPr>
      <w:rFonts w:cs="Mangal"/>
    </w:rPr>
  </w:style>
  <w:style w:type="paragraph" w:styleId="af0">
    <w:name w:val="caption"/>
    <w:aliases w:val="Caption Char Char,Caption Char Char Char,Caption1 Char Char,TF,Epígrafe,cap,Wyrównany do środka,Z lewej:  1,25 cm"/>
    <w:basedOn w:val="a"/>
    <w:link w:val="Char3"/>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7">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8">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aliases w:val="bl"/>
    <w:basedOn w:val="a"/>
    <w:pPr>
      <w:numPr>
        <w:numId w:val="2"/>
      </w:numPr>
      <w:spacing w:after="100"/>
    </w:pPr>
    <w:rPr>
      <w:rFonts w:eastAsia="MS Mincho"/>
      <w:lang w:val="en-US" w:eastAsia="ja-JP"/>
    </w:rPr>
  </w:style>
  <w:style w:type="paragraph" w:customStyle="1" w:styleId="19">
    <w:name w:val="Ημερομηνία1"/>
    <w:basedOn w:val="a"/>
    <w:next w:val="a"/>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link w:val="Char4"/>
    <w:uiPriority w:val="99"/>
    <w:pPr>
      <w:spacing w:after="100"/>
    </w:pPr>
    <w:rPr>
      <w:rFonts w:eastAsia="MS Mincho"/>
      <w:lang w:val="en-US" w:eastAsia="ja-JP"/>
    </w:rPr>
  </w:style>
  <w:style w:type="paragraph" w:styleId="af3">
    <w:name w:val="header"/>
    <w:aliases w:val="hd,ho,header odd,Header Titlos Prosforas,Header Char Char,Alt Header,encabezado,ContentsHeader,Headertext,hd1,E.e,Heade,Titlos Prosforas,Unicom_Header,hd Char Char,En-tête-1,En-tête-2,PartHeader"/>
    <w:basedOn w:val="a"/>
    <w:uiPriority w:val="99"/>
  </w:style>
  <w:style w:type="paragraph" w:customStyle="1" w:styleId="1a">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b">
    <w:name w:val="Αναθεώρηση1"/>
    <w:pPr>
      <w:suppressAutoHyphens/>
    </w:pPr>
    <w:rPr>
      <w:sz w:val="24"/>
      <w:szCs w:val="24"/>
      <w:lang w:val="en-GB" w:eastAsia="zh-CN"/>
    </w:rPr>
  </w:style>
  <w:style w:type="paragraph" w:customStyle="1" w:styleId="western">
    <w:name w:val="western"/>
    <w:basedOn w:val="a"/>
    <w:uiPriority w:val="99"/>
    <w:pPr>
      <w:spacing w:before="280" w:after="200"/>
    </w:pPr>
    <w:rPr>
      <w:rFonts w:ascii="Arial Unicode MS" w:eastAsia="Arial Unicode MS" w:hAnsi="Arial Unicode MS" w:cs="Arial Unicode MS"/>
    </w:rPr>
  </w:style>
  <w:style w:type="paragraph" w:customStyle="1" w:styleId="1c">
    <w:name w:val="Παράγραφος λίστας1"/>
    <w:basedOn w:val="a"/>
    <w:uiPriority w:val="99"/>
    <w:qFormat/>
    <w:pPr>
      <w:spacing w:after="200"/>
      <w:ind w:left="720"/>
      <w:contextualSpacing/>
    </w:pPr>
  </w:style>
  <w:style w:type="paragraph" w:styleId="af4">
    <w:name w:val="footnote text"/>
    <w:basedOn w:val="a"/>
    <w:link w:val="Char5"/>
    <w:pPr>
      <w:spacing w:after="0"/>
      <w:ind w:left="425" w:hanging="425"/>
    </w:pPr>
    <w:rPr>
      <w:sz w:val="18"/>
      <w:szCs w:val="20"/>
      <w:lang w:val="en-IE"/>
    </w:rPr>
  </w:style>
  <w:style w:type="paragraph" w:styleId="1d">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5">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link w:val="Char7"/>
    <w:uiPriority w:val="99"/>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e">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uiPriority w:val="99"/>
    <w:pPr>
      <w:spacing w:after="0"/>
    </w:pPr>
    <w:rPr>
      <w:sz w:val="16"/>
      <w:szCs w:val="16"/>
    </w:rPr>
  </w:style>
  <w:style w:type="paragraph" w:customStyle="1" w:styleId="1f">
    <w:name w:val="Κείμενο σχολίου1"/>
    <w:basedOn w:val="a"/>
    <w:rPr>
      <w:sz w:val="20"/>
      <w:szCs w:val="20"/>
    </w:rPr>
  </w:style>
  <w:style w:type="paragraph" w:styleId="afb">
    <w:name w:val="annotation subject"/>
    <w:basedOn w:val="1f"/>
    <w:next w:val="1f"/>
    <w:uiPriority w:val="99"/>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ASAPHeading 6 Char,Char Char Char,h6 Char,H6 Char,hd6 Char,H61 Char,H62 Char,H63 Char,H64 Char,H611 Char,H65 Char,H612 Char,H621 Char,H631 Char,H641 Char,H66 Char,H613 Char,H622 Char,H632 Char,H642 Char,H67 Char,H614 Char,H623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ASAPHeading 7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ASAPHeading 9 Char,H9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h1 Char,ASAPHeading 1 Char,Head1 Char,Heading apps Char,BMS Heading 1 Char,H11 Char,H12 Char,H13 Char,H14 Char,H15 Char,H16 Char,H17 Char,Outline1 Char,Level 1 Topic Heading Char,Header1 Char,Heading 1-ERI Char,l1 Char"/>
    <w:basedOn w:val="a0"/>
    <w:link w:val="10"/>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9"/>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3"/>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6">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87717E"/>
    <w:rPr>
      <w:color w:val="605E5C"/>
      <w:shd w:val="clear" w:color="auto" w:fill="E1DFDD"/>
    </w:rPr>
  </w:style>
  <w:style w:type="paragraph" w:customStyle="1" w:styleId="mcntmcntmcntmsonormal">
    <w:name w:val="mcntmcntmcntmsonormal"/>
    <w:basedOn w:val="a"/>
    <w:rsid w:val="00E64B57"/>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2Char">
    <w:name w:val="Επικεφαλίδα 2 Char"/>
    <w:aliases w:val="HD2 Char,h2 Char,PA Major Section Char,ASAPHeading 2 Char,2 Char,Header 2 Char,Heading Bug Char,H2 Char,Sub-Head1 Char,Heading 2- no# Char,H21 Char,H22 Char,H23 Char,H2Normal Char,Numbered indent 2 Char,ni2 Char,numbered indent 2 Char"/>
    <w:link w:val="2"/>
    <w:locked/>
    <w:rsid w:val="00E64B57"/>
    <w:rPr>
      <w:rFonts w:ascii="Tahoma" w:hAnsi="Tahoma" w:cs="Arial"/>
      <w:b/>
      <w:color w:val="002060"/>
      <w:sz w:val="22"/>
      <w:szCs w:val="22"/>
      <w:lang w:val="en-GB" w:eastAsia="zh-CN"/>
    </w:rPr>
  </w:style>
  <w:style w:type="character" w:customStyle="1" w:styleId="3Char">
    <w:name w:val="Επικεφαλίδα 3 Char"/>
    <w:aliases w:val="h3 Char,DTSÜberschrift 3 Char,l3 Char,ASAPHeading 3 Char,H3 Char,Proposa Char,Project 3 Char,Heading 3 - old Char,1.2.3. Char,alltoc Char,3 Char,Heading 4 Proposal Char,h31 Char,h32 Char,Bold Head Char,bh Char,(1.1.1) Char,hd3 Char"/>
    <w:link w:val="3"/>
    <w:locked/>
    <w:rsid w:val="00E64B57"/>
    <w:rPr>
      <w:rFonts w:ascii="Tahoma" w:hAnsi="Tahoma"/>
      <w:b/>
      <w:bCs/>
      <w:sz w:val="22"/>
      <w:szCs w:val="26"/>
      <w:lang w:val="en-GB" w:eastAsia="zh-CN"/>
    </w:rPr>
  </w:style>
  <w:style w:type="character" w:customStyle="1" w:styleId="4Char">
    <w:name w:val="Επικεφαλίδα 4 Char"/>
    <w:aliases w:val="h4 Char,Heading 4 Char1 Char,Heading 4 Char Char Char,E4 Char,h:4 Char,Head4 Char,4 Char,H4 Char,ASAPHeading 4 Char,Heading 4 Char3 Char Char,Heading 4 Char Char2 Char Char,h4 Char Char2 Char Char,H41 Char Char2 Char Char,επι Char"/>
    <w:link w:val="4"/>
    <w:locked/>
    <w:rsid w:val="00E64B57"/>
    <w:rPr>
      <w:rFonts w:ascii="Tahoma" w:hAnsi="Tahoma"/>
      <w:b/>
      <w:bCs/>
      <w:sz w:val="22"/>
      <w:szCs w:val="28"/>
      <w:lang w:val="en-GB" w:eastAsia="zh-CN"/>
    </w:rPr>
  </w:style>
  <w:style w:type="character" w:customStyle="1" w:styleId="5Char">
    <w:name w:val="Επικεφαλίδα 5 Char"/>
    <w:aliases w:val="ASAPHeading 5 Char,H5 Char,H51 Char,H52 Char,H511 Char,H53 Char,H512 Char,H521 Char,H5111 Char,H54 Char,H513 Char,H55 Char,H514 Char,H56 Char,H515 Char,H522 Char,H5112 Char,H531 Char,H5121 Char,H541 Char,H5131 Char,H551 Char,H57 Char"/>
    <w:link w:val="5"/>
    <w:locked/>
    <w:rsid w:val="00E64B57"/>
    <w:rPr>
      <w:rFonts w:ascii="Tahoma" w:hAnsi="Tahoma" w:cs="Lucida Sans"/>
      <w:b/>
      <w:sz w:val="22"/>
      <w:lang w:val="en-US" w:eastAsia="zh-CN"/>
    </w:rPr>
  </w:style>
  <w:style w:type="character" w:customStyle="1" w:styleId="Char4">
    <w:name w:val="Υποσέλιδο Char"/>
    <w:basedOn w:val="a0"/>
    <w:link w:val="af2"/>
    <w:uiPriority w:val="99"/>
    <w:locked/>
    <w:rsid w:val="00E64B57"/>
    <w:rPr>
      <w:rFonts w:ascii="Tahoma" w:eastAsia="MS Mincho" w:hAnsi="Tahoma" w:cs="Tahoma"/>
      <w:sz w:val="22"/>
      <w:szCs w:val="22"/>
      <w:lang w:val="en-US" w:eastAsia="ja-JP"/>
    </w:rPr>
  </w:style>
  <w:style w:type="character" w:customStyle="1" w:styleId="PlaceholderText1">
    <w:name w:val="Placeholder Text1"/>
    <w:uiPriority w:val="99"/>
    <w:semiHidden/>
    <w:rsid w:val="00E64B57"/>
    <w:rPr>
      <w:color w:val="808080"/>
    </w:rPr>
  </w:style>
  <w:style w:type="paragraph" w:customStyle="1" w:styleId="ListParagraph1">
    <w:name w:val="List Paragraph1"/>
    <w:basedOn w:val="a"/>
    <w:qFormat/>
    <w:rsid w:val="00E64B57"/>
    <w:pPr>
      <w:suppressAutoHyphens w:val="0"/>
      <w:spacing w:after="60" w:line="312" w:lineRule="auto"/>
      <w:ind w:left="720"/>
    </w:pPr>
    <w:rPr>
      <w:rFonts w:eastAsia="Calibri" w:cs="Calibri"/>
      <w:lang w:val="el-GR" w:eastAsia="en-US"/>
    </w:rPr>
  </w:style>
  <w:style w:type="paragraph" w:styleId="aff4">
    <w:name w:val="Document Map"/>
    <w:basedOn w:val="a"/>
    <w:link w:val="Charb"/>
    <w:uiPriority w:val="99"/>
    <w:semiHidden/>
    <w:rsid w:val="00E64B57"/>
    <w:pPr>
      <w:suppressAutoHyphens w:val="0"/>
      <w:spacing w:after="60" w:line="312" w:lineRule="auto"/>
    </w:pPr>
    <w:rPr>
      <w:rFonts w:eastAsia="Calibri" w:cs="Times New Roman"/>
      <w:sz w:val="16"/>
      <w:szCs w:val="16"/>
      <w:lang w:val="x-none" w:eastAsia="x-none"/>
    </w:rPr>
  </w:style>
  <w:style w:type="character" w:customStyle="1" w:styleId="Charb">
    <w:name w:val="Χάρτης εγγράφου Char"/>
    <w:basedOn w:val="a0"/>
    <w:link w:val="aff4"/>
    <w:uiPriority w:val="99"/>
    <w:semiHidden/>
    <w:rsid w:val="00E64B57"/>
    <w:rPr>
      <w:rFonts w:ascii="Tahoma" w:eastAsia="Calibri" w:hAnsi="Tahoma"/>
      <w:sz w:val="16"/>
      <w:szCs w:val="16"/>
      <w:lang w:val="x-none" w:eastAsia="x-none"/>
    </w:rPr>
  </w:style>
  <w:style w:type="paragraph" w:customStyle="1" w:styleId="TOCHeading1">
    <w:name w:val="TOC Heading1"/>
    <w:basedOn w:val="10"/>
    <w:next w:val="a"/>
    <w:uiPriority w:val="99"/>
    <w:qFormat/>
    <w:rsid w:val="00E64B57"/>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120" w:line="276" w:lineRule="auto"/>
      <w:jc w:val="left"/>
      <w:outlineLvl w:val="9"/>
    </w:pPr>
    <w:rPr>
      <w:rFonts w:ascii="Cambria" w:hAnsi="Cambria" w:cs="Cambria"/>
      <w:color w:val="365F91"/>
      <w:szCs w:val="28"/>
      <w:lang w:val="x-none" w:eastAsia="en-US"/>
    </w:rPr>
  </w:style>
  <w:style w:type="paragraph" w:styleId="aff5">
    <w:name w:val="Title"/>
    <w:basedOn w:val="a"/>
    <w:next w:val="a"/>
    <w:link w:val="Charc"/>
    <w:uiPriority w:val="99"/>
    <w:qFormat/>
    <w:rsid w:val="00E64B57"/>
    <w:pPr>
      <w:suppressAutoHyphens w:val="0"/>
      <w:spacing w:after="60" w:line="312" w:lineRule="auto"/>
      <w:jc w:val="center"/>
    </w:pPr>
    <w:rPr>
      <w:rFonts w:ascii="Calibri" w:eastAsia="Calibri" w:hAnsi="Calibri" w:cs="Times New Roman"/>
      <w:b/>
      <w:bCs/>
      <w:shadow/>
      <w:sz w:val="72"/>
      <w:szCs w:val="72"/>
      <w:lang w:val="x-none" w:eastAsia="x-none"/>
    </w:rPr>
  </w:style>
  <w:style w:type="character" w:customStyle="1" w:styleId="Charc">
    <w:name w:val="Τίτλος Char"/>
    <w:basedOn w:val="a0"/>
    <w:link w:val="aff5"/>
    <w:uiPriority w:val="99"/>
    <w:rsid w:val="00E64B57"/>
    <w:rPr>
      <w:rFonts w:ascii="Calibri" w:eastAsia="Calibri" w:hAnsi="Calibri"/>
      <w:b/>
      <w:bCs/>
      <w:shadow/>
      <w:sz w:val="72"/>
      <w:szCs w:val="72"/>
      <w:lang w:val="x-none" w:eastAsia="x-none"/>
    </w:rPr>
  </w:style>
  <w:style w:type="paragraph" w:customStyle="1" w:styleId="2012">
    <w:name w:val="Στυλ Επικεφαλίδα 2 + Πριν:  0 στ. Μετά:  12 στ. Διάστιχο:  μονό"/>
    <w:basedOn w:val="2"/>
    <w:uiPriority w:val="99"/>
    <w:rsid w:val="00E64B57"/>
    <w:pPr>
      <w:numPr>
        <w:numId w:val="28"/>
      </w:numPr>
      <w:pBdr>
        <w:top w:val="none" w:sz="0" w:space="0" w:color="auto"/>
        <w:left w:val="none" w:sz="0" w:space="0" w:color="auto"/>
        <w:bottom w:val="none" w:sz="0" w:space="0" w:color="auto"/>
        <w:right w:val="none" w:sz="0" w:space="0" w:color="auto"/>
      </w:pBdr>
      <w:tabs>
        <w:tab w:val="num" w:pos="851"/>
      </w:tabs>
      <w:suppressAutoHyphens w:val="0"/>
      <w:spacing w:before="0" w:after="240" w:line="312" w:lineRule="auto"/>
      <w:ind w:left="851" w:hanging="851"/>
      <w:jc w:val="left"/>
    </w:pPr>
    <w:rPr>
      <w:rFonts w:ascii="Arial" w:hAnsi="Arial"/>
      <w:bCs/>
      <w:color w:val="auto"/>
      <w:sz w:val="24"/>
      <w:szCs w:val="24"/>
    </w:rPr>
  </w:style>
  <w:style w:type="paragraph" w:customStyle="1" w:styleId="InfoBlue">
    <w:name w:val="InfoBlue"/>
    <w:basedOn w:val="a"/>
    <w:next w:val="ae"/>
    <w:autoRedefine/>
    <w:rsid w:val="00E64B57"/>
    <w:pPr>
      <w:widowControl w:val="0"/>
      <w:suppressAutoHyphens w:val="0"/>
      <w:spacing w:line="240" w:lineRule="atLeast"/>
      <w:ind w:left="720"/>
      <w:jc w:val="left"/>
    </w:pPr>
    <w:rPr>
      <w:rFonts w:ascii="Times New Roman" w:hAnsi="Times New Roman" w:cs="Times New Roman"/>
      <w:i/>
      <w:color w:val="0000FF"/>
      <w:sz w:val="20"/>
      <w:szCs w:val="20"/>
      <w:lang w:val="en-US" w:eastAsia="en-US"/>
    </w:rPr>
  </w:style>
  <w:style w:type="character" w:customStyle="1" w:styleId="Char2">
    <w:name w:val="Σώμα κειμένου Char"/>
    <w:link w:val="ae"/>
    <w:uiPriority w:val="99"/>
    <w:rsid w:val="00E64B57"/>
    <w:rPr>
      <w:rFonts w:ascii="Tahoma" w:hAnsi="Tahoma" w:cs="Tahoma"/>
      <w:sz w:val="22"/>
      <w:szCs w:val="22"/>
      <w:lang w:val="en-GB" w:eastAsia="zh-CN"/>
    </w:rPr>
  </w:style>
  <w:style w:type="character" w:customStyle="1" w:styleId="Arial14pt">
    <w:name w:val="Στυλ Arial 14 pt"/>
    <w:rsid w:val="00E64B57"/>
    <w:rPr>
      <w:rFonts w:ascii="Times New Roman" w:hAnsi="Times New Roman"/>
      <w:sz w:val="24"/>
      <w:szCs w:val="24"/>
    </w:rPr>
  </w:style>
  <w:style w:type="paragraph" w:customStyle="1" w:styleId="33">
    <w:name w:val="Σώμα κειμένου3"/>
    <w:basedOn w:val="af7"/>
    <w:rsid w:val="00E64B57"/>
    <w:pPr>
      <w:suppressAutoHyphens w:val="0"/>
      <w:spacing w:line="360" w:lineRule="auto"/>
      <w:ind w:firstLineChars="200" w:firstLine="200"/>
    </w:pPr>
    <w:rPr>
      <w:rFonts w:ascii="Tahoma" w:hAnsi="Tahoma" w:cs="Times New Roman"/>
      <w:lang w:val="x-none" w:eastAsia="el-GR"/>
    </w:rPr>
  </w:style>
  <w:style w:type="character" w:customStyle="1" w:styleId="Char7">
    <w:name w:val="Σώμα κείμενου με εσοχή Char"/>
    <w:link w:val="af7"/>
    <w:uiPriority w:val="99"/>
    <w:rsid w:val="00E64B57"/>
    <w:rPr>
      <w:rFonts w:ascii="Arial" w:hAnsi="Arial" w:cs="Arial"/>
      <w:sz w:val="22"/>
      <w:szCs w:val="22"/>
      <w:lang w:val="en-GB" w:eastAsia="zh-CN"/>
    </w:rPr>
  </w:style>
  <w:style w:type="paragraph" w:customStyle="1" w:styleId="Paragraph">
    <w:name w:val="Paragraph"/>
    <w:next w:val="a"/>
    <w:uiPriority w:val="99"/>
    <w:rsid w:val="00E64B57"/>
    <w:pPr>
      <w:widowControl w:val="0"/>
      <w:autoSpaceDE w:val="0"/>
      <w:autoSpaceDN w:val="0"/>
      <w:adjustRightInd w:val="0"/>
    </w:pPr>
    <w:rPr>
      <w:rFonts w:ascii="Tahoma" w:hAnsi="Tahoma" w:cs="Tahoma"/>
      <w:sz w:val="24"/>
      <w:szCs w:val="24"/>
    </w:rPr>
  </w:style>
  <w:style w:type="paragraph" w:customStyle="1" w:styleId="Address">
    <w:name w:val="Address"/>
    <w:next w:val="a"/>
    <w:uiPriority w:val="99"/>
    <w:rsid w:val="00E64B57"/>
    <w:pPr>
      <w:widowControl w:val="0"/>
      <w:autoSpaceDE w:val="0"/>
      <w:autoSpaceDN w:val="0"/>
      <w:adjustRightInd w:val="0"/>
    </w:pPr>
    <w:rPr>
      <w:rFonts w:ascii="Tahoma" w:hAnsi="Tahoma" w:cs="Tahoma"/>
      <w:i/>
      <w:iCs/>
      <w:sz w:val="24"/>
      <w:szCs w:val="24"/>
    </w:rPr>
  </w:style>
  <w:style w:type="paragraph" w:customStyle="1" w:styleId="Center">
    <w:name w:val="Center"/>
    <w:next w:val="a"/>
    <w:uiPriority w:val="99"/>
    <w:rsid w:val="00E64B57"/>
    <w:pPr>
      <w:widowControl w:val="0"/>
      <w:autoSpaceDE w:val="0"/>
      <w:autoSpaceDN w:val="0"/>
      <w:adjustRightInd w:val="0"/>
      <w:jc w:val="center"/>
    </w:pPr>
    <w:rPr>
      <w:rFonts w:ascii="Tahoma" w:hAnsi="Tahoma" w:cs="Tahoma"/>
      <w:sz w:val="24"/>
      <w:szCs w:val="24"/>
    </w:rPr>
  </w:style>
  <w:style w:type="paragraph" w:customStyle="1" w:styleId="Blockquote">
    <w:name w:val="Blockquote"/>
    <w:next w:val="a"/>
    <w:uiPriority w:val="99"/>
    <w:rsid w:val="00E64B57"/>
    <w:pPr>
      <w:widowControl w:val="0"/>
      <w:autoSpaceDE w:val="0"/>
      <w:autoSpaceDN w:val="0"/>
      <w:adjustRightInd w:val="0"/>
      <w:ind w:left="720"/>
    </w:pPr>
    <w:rPr>
      <w:rFonts w:ascii="Tahoma" w:hAnsi="Tahoma" w:cs="Tahoma"/>
      <w:sz w:val="24"/>
      <w:szCs w:val="24"/>
    </w:rPr>
  </w:style>
  <w:style w:type="paragraph" w:customStyle="1" w:styleId="Fieldset">
    <w:name w:val="Fieldset"/>
    <w:next w:val="a"/>
    <w:uiPriority w:val="99"/>
    <w:rsid w:val="00E64B57"/>
    <w:pPr>
      <w:widowControl w:val="0"/>
      <w:pBdr>
        <w:top w:val="single" w:sz="6" w:space="0" w:color="808080"/>
        <w:left w:val="single" w:sz="6" w:space="0" w:color="808080"/>
        <w:bottom w:val="single" w:sz="6" w:space="0" w:color="808080"/>
        <w:right w:val="single" w:sz="6" w:space="0" w:color="808080"/>
      </w:pBdr>
      <w:autoSpaceDE w:val="0"/>
      <w:autoSpaceDN w:val="0"/>
      <w:adjustRightInd w:val="0"/>
      <w:ind w:left="60" w:right="60"/>
    </w:pPr>
    <w:rPr>
      <w:rFonts w:ascii="Tahoma" w:hAnsi="Tahoma" w:cs="Tahoma"/>
      <w:sz w:val="24"/>
      <w:szCs w:val="24"/>
    </w:rPr>
  </w:style>
  <w:style w:type="paragraph" w:customStyle="1" w:styleId="Preformatted">
    <w:name w:val="Preformatted"/>
    <w:next w:val="a"/>
    <w:uiPriority w:val="99"/>
    <w:rsid w:val="00E64B57"/>
    <w:pPr>
      <w:widowControl w:val="0"/>
      <w:autoSpaceDE w:val="0"/>
      <w:autoSpaceDN w:val="0"/>
      <w:adjustRightInd w:val="0"/>
    </w:pPr>
    <w:rPr>
      <w:rFonts w:ascii="Arial" w:hAnsi="Arial" w:cs="Arial"/>
      <w:sz w:val="24"/>
      <w:szCs w:val="24"/>
    </w:rPr>
  </w:style>
  <w:style w:type="paragraph" w:customStyle="1" w:styleId="Preformattedandwrapping">
    <w:name w:val="Preformatted and wrapping"/>
    <w:next w:val="a"/>
    <w:uiPriority w:val="99"/>
    <w:rsid w:val="00E64B57"/>
    <w:pPr>
      <w:widowControl w:val="0"/>
      <w:autoSpaceDE w:val="0"/>
      <w:autoSpaceDN w:val="0"/>
      <w:adjustRightInd w:val="0"/>
    </w:pPr>
    <w:rPr>
      <w:rFonts w:ascii="Arial" w:hAnsi="Arial" w:cs="Arial"/>
      <w:sz w:val="24"/>
      <w:szCs w:val="24"/>
    </w:rPr>
  </w:style>
  <w:style w:type="character" w:customStyle="1" w:styleId="Char3">
    <w:name w:val="Λεζάντα Char"/>
    <w:aliases w:val="Caption Char Char Char1,Caption Char Char Char Char,Caption1 Char Char Char,TF Char,Epígrafe Char,cap Char,Wyrównany do środka Char,Z lewej:  1 Char,25 cm Char"/>
    <w:link w:val="af0"/>
    <w:locked/>
    <w:rsid w:val="00E64B57"/>
    <w:rPr>
      <w:rFonts w:ascii="Tahoma" w:hAnsi="Tahoma" w:cs="Mangal"/>
      <w:i/>
      <w:iCs/>
      <w:sz w:val="24"/>
      <w:szCs w:val="22"/>
      <w:lang w:val="en-GB" w:eastAsia="zh-CN"/>
    </w:rPr>
  </w:style>
  <w:style w:type="paragraph" w:customStyle="1" w:styleId="numbering">
    <w:name w:val="numbering"/>
    <w:basedOn w:val="a"/>
    <w:link w:val="numberingChar"/>
    <w:qFormat/>
    <w:rsid w:val="00E64B57"/>
    <w:pPr>
      <w:numPr>
        <w:numId w:val="29"/>
      </w:numPr>
      <w:suppressAutoHyphens w:val="0"/>
      <w:spacing w:after="60" w:line="312" w:lineRule="auto"/>
    </w:pPr>
    <w:rPr>
      <w:rFonts w:cs="Times New Roman"/>
      <w:noProof/>
      <w:lang w:val="x-none" w:eastAsia="en-US"/>
    </w:rPr>
  </w:style>
  <w:style w:type="character" w:customStyle="1" w:styleId="numberingChar">
    <w:name w:val="numbering Char"/>
    <w:link w:val="numbering"/>
    <w:rsid w:val="00E64B57"/>
    <w:rPr>
      <w:rFonts w:ascii="Tahoma" w:hAnsi="Tahoma"/>
      <w:noProof/>
      <w:sz w:val="22"/>
      <w:szCs w:val="22"/>
      <w:lang w:val="x-none" w:eastAsia="en-US"/>
    </w:rPr>
  </w:style>
  <w:style w:type="paragraph" w:customStyle="1" w:styleId="1f0">
    <w:name w:val="Βασικό1"/>
    <w:uiPriority w:val="99"/>
    <w:rsid w:val="00E64B57"/>
    <w:rPr>
      <w:rFonts w:ascii="Lucida Grande" w:hAnsi="Lucida Grande"/>
      <w:color w:val="000000"/>
      <w:sz w:val="24"/>
    </w:rPr>
  </w:style>
  <w:style w:type="character" w:customStyle="1" w:styleId="220">
    <w:name w:val="Σώμα κειμένου (22)_"/>
    <w:link w:val="221"/>
    <w:rsid w:val="00E64B57"/>
    <w:rPr>
      <w:rFonts w:ascii="Verdana" w:eastAsia="Verdana" w:hAnsi="Verdana" w:cs="Verdana"/>
      <w:sz w:val="17"/>
      <w:szCs w:val="17"/>
      <w:shd w:val="clear" w:color="auto" w:fill="FFFFFF"/>
    </w:rPr>
  </w:style>
  <w:style w:type="paragraph" w:customStyle="1" w:styleId="221">
    <w:name w:val="Σώμα κειμένου (22)"/>
    <w:basedOn w:val="a"/>
    <w:link w:val="220"/>
    <w:rsid w:val="00E64B57"/>
    <w:pPr>
      <w:shd w:val="clear" w:color="auto" w:fill="FFFFFF"/>
      <w:suppressAutoHyphens w:val="0"/>
      <w:spacing w:after="60" w:line="0" w:lineRule="atLeast"/>
      <w:jc w:val="left"/>
    </w:pPr>
    <w:rPr>
      <w:rFonts w:ascii="Verdana" w:eastAsia="Verdana" w:hAnsi="Verdana" w:cs="Verdana"/>
      <w:sz w:val="17"/>
      <w:szCs w:val="17"/>
      <w:lang w:val="el-GR" w:eastAsia="el-GR"/>
    </w:rPr>
  </w:style>
  <w:style w:type="character" w:customStyle="1" w:styleId="170">
    <w:name w:val="Σώμα κειμένου (17)"/>
    <w:rsid w:val="00E64B57"/>
    <w:rPr>
      <w:rFonts w:ascii="Verdana" w:eastAsia="Verdana" w:hAnsi="Verdana" w:cs="Verdana"/>
      <w:b w:val="0"/>
      <w:bCs w:val="0"/>
      <w:i w:val="0"/>
      <w:iCs w:val="0"/>
      <w:smallCaps w:val="0"/>
      <w:strike w:val="0"/>
      <w:color w:val="FFFFFF"/>
      <w:spacing w:val="0"/>
      <w:sz w:val="22"/>
      <w:szCs w:val="22"/>
    </w:rPr>
  </w:style>
  <w:style w:type="character" w:customStyle="1" w:styleId="101">
    <w:name w:val="Σώμα κειμένου (10)"/>
    <w:rsid w:val="00E64B57"/>
    <w:rPr>
      <w:rFonts w:ascii="Verdana" w:eastAsia="Verdana" w:hAnsi="Verdana" w:cs="Verdana"/>
      <w:b w:val="0"/>
      <w:bCs w:val="0"/>
      <w:i w:val="0"/>
      <w:iCs w:val="0"/>
      <w:smallCaps w:val="0"/>
      <w:strike w:val="0"/>
      <w:spacing w:val="0"/>
      <w:sz w:val="17"/>
      <w:szCs w:val="17"/>
    </w:rPr>
  </w:style>
  <w:style w:type="character" w:customStyle="1" w:styleId="Bodytext">
    <w:name w:val="Body text_"/>
    <w:link w:val="BodyText1"/>
    <w:rsid w:val="00E64B57"/>
    <w:rPr>
      <w:rFonts w:ascii="Franklin Gothic Book" w:eastAsia="Franklin Gothic Book" w:hAnsi="Franklin Gothic Book" w:cs="Franklin Gothic Book"/>
    </w:rPr>
  </w:style>
  <w:style w:type="paragraph" w:customStyle="1" w:styleId="BodyText1">
    <w:name w:val="Body Text1"/>
    <w:basedOn w:val="a"/>
    <w:link w:val="Bodytext"/>
    <w:rsid w:val="00E64B57"/>
    <w:pPr>
      <w:suppressAutoHyphens w:val="0"/>
      <w:spacing w:before="300" w:after="3840" w:line="0" w:lineRule="atLeast"/>
      <w:ind w:hanging="1420"/>
      <w:jc w:val="left"/>
    </w:pPr>
    <w:rPr>
      <w:rFonts w:ascii="Franklin Gothic Book" w:eastAsia="Franklin Gothic Book" w:hAnsi="Franklin Gothic Book" w:cs="Franklin Gothic Book"/>
      <w:sz w:val="20"/>
      <w:szCs w:val="20"/>
      <w:lang w:val="el-GR" w:eastAsia="el-GR"/>
    </w:rPr>
  </w:style>
  <w:style w:type="paragraph" w:customStyle="1" w:styleId="xl66">
    <w:name w:val="xl66"/>
    <w:basedOn w:val="a"/>
    <w:rsid w:val="00E64B5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312" w:lineRule="auto"/>
      <w:jc w:val="center"/>
    </w:pPr>
    <w:rPr>
      <w:rFonts w:ascii="Times New Roman" w:hAnsi="Times New Roman" w:cs="Times New Roman"/>
      <w:sz w:val="18"/>
      <w:szCs w:val="18"/>
      <w:lang w:val="el-GR" w:eastAsia="el-GR"/>
    </w:rPr>
  </w:style>
  <w:style w:type="paragraph" w:customStyle="1" w:styleId="xl67">
    <w:name w:val="xl67"/>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312" w:lineRule="auto"/>
      <w:jc w:val="center"/>
    </w:pPr>
    <w:rPr>
      <w:rFonts w:ascii="Times New Roman" w:hAnsi="Times New Roman" w:cs="Times New Roman"/>
      <w:sz w:val="18"/>
      <w:szCs w:val="18"/>
      <w:lang w:val="el-GR" w:eastAsia="el-GR"/>
    </w:rPr>
  </w:style>
  <w:style w:type="paragraph" w:customStyle="1" w:styleId="xl68">
    <w:name w:val="xl68"/>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312" w:lineRule="auto"/>
      <w:jc w:val="center"/>
    </w:pPr>
    <w:rPr>
      <w:rFonts w:ascii="Times New Roman" w:hAnsi="Times New Roman" w:cs="Times New Roman"/>
      <w:sz w:val="18"/>
      <w:szCs w:val="18"/>
      <w:lang w:val="el-GR" w:eastAsia="el-GR"/>
    </w:rPr>
  </w:style>
  <w:style w:type="paragraph" w:customStyle="1" w:styleId="xl69">
    <w:name w:val="xl69"/>
    <w:basedOn w:val="a"/>
    <w:rsid w:val="00E64B57"/>
    <w:pPr>
      <w:pBdr>
        <w:top w:val="single" w:sz="4" w:space="0" w:color="auto"/>
        <w:left w:val="single" w:sz="4" w:space="0" w:color="auto"/>
        <w:bottom w:val="single" w:sz="4" w:space="0" w:color="auto"/>
        <w:right w:val="single" w:sz="4" w:space="0" w:color="auto"/>
      </w:pBdr>
      <w:shd w:val="clear" w:color="000000" w:fill="002060"/>
      <w:suppressAutoHyphens w:val="0"/>
      <w:spacing w:before="100" w:beforeAutospacing="1" w:after="100" w:afterAutospacing="1" w:line="312" w:lineRule="auto"/>
      <w:jc w:val="center"/>
      <w:textAlignment w:val="center"/>
    </w:pPr>
    <w:rPr>
      <w:rFonts w:ascii="Calibri" w:hAnsi="Calibri" w:cs="Times New Roman"/>
      <w:b/>
      <w:bCs/>
      <w:color w:val="FFFFFF"/>
      <w:sz w:val="24"/>
      <w:szCs w:val="24"/>
      <w:lang w:val="el-GR" w:eastAsia="el-GR"/>
    </w:rPr>
  </w:style>
  <w:style w:type="paragraph" w:customStyle="1" w:styleId="xl65">
    <w:name w:val="xl65"/>
    <w:basedOn w:val="a"/>
    <w:rsid w:val="00E64B57"/>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line="312" w:lineRule="auto"/>
      <w:jc w:val="center"/>
      <w:textAlignment w:val="center"/>
    </w:pPr>
    <w:rPr>
      <w:rFonts w:ascii="Calibri" w:hAnsi="Calibri" w:cs="Times New Roman"/>
      <w:b/>
      <w:bCs/>
      <w:sz w:val="18"/>
      <w:szCs w:val="18"/>
      <w:lang w:val="el-GR" w:eastAsia="el-GR"/>
    </w:rPr>
  </w:style>
  <w:style w:type="paragraph" w:customStyle="1" w:styleId="xl70">
    <w:name w:val="xl70"/>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312" w:lineRule="auto"/>
      <w:jc w:val="center"/>
    </w:pPr>
    <w:rPr>
      <w:rFonts w:ascii="Calibri" w:hAnsi="Calibri" w:cs="Times New Roman"/>
      <w:color w:val="000000"/>
      <w:sz w:val="18"/>
      <w:szCs w:val="18"/>
      <w:lang w:val="el-GR" w:eastAsia="el-GR"/>
    </w:rPr>
  </w:style>
  <w:style w:type="paragraph" w:customStyle="1" w:styleId="xl71">
    <w:name w:val="xl71"/>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312" w:lineRule="auto"/>
      <w:jc w:val="center"/>
    </w:pPr>
    <w:rPr>
      <w:rFonts w:ascii="Calibri" w:hAnsi="Calibri" w:cs="Times New Roman"/>
      <w:sz w:val="18"/>
      <w:szCs w:val="18"/>
      <w:lang w:val="el-GR" w:eastAsia="el-GR"/>
    </w:rPr>
  </w:style>
  <w:style w:type="paragraph" w:customStyle="1" w:styleId="xl63">
    <w:name w:val="xl63"/>
    <w:basedOn w:val="a"/>
    <w:rsid w:val="00E64B57"/>
    <w:pPr>
      <w:pBdr>
        <w:top w:val="single" w:sz="4" w:space="0" w:color="auto"/>
        <w:left w:val="single" w:sz="4" w:space="0" w:color="auto"/>
        <w:bottom w:val="single" w:sz="4" w:space="0" w:color="auto"/>
        <w:right w:val="single" w:sz="4" w:space="0" w:color="auto"/>
      </w:pBdr>
      <w:shd w:val="clear" w:color="000000" w:fill="002060"/>
      <w:suppressAutoHyphens w:val="0"/>
      <w:spacing w:before="100" w:beforeAutospacing="1" w:after="100" w:afterAutospacing="1" w:line="312" w:lineRule="auto"/>
      <w:jc w:val="center"/>
      <w:textAlignment w:val="center"/>
    </w:pPr>
    <w:rPr>
      <w:b/>
      <w:bCs/>
      <w:color w:val="FFFFFF"/>
      <w:sz w:val="24"/>
      <w:szCs w:val="24"/>
      <w:lang w:val="el-GR" w:eastAsia="el-GR"/>
    </w:rPr>
  </w:style>
  <w:style w:type="paragraph" w:customStyle="1" w:styleId="xl64">
    <w:name w:val="xl64"/>
    <w:basedOn w:val="a"/>
    <w:rsid w:val="00E64B57"/>
    <w:pPr>
      <w:suppressAutoHyphens w:val="0"/>
      <w:spacing w:before="100" w:beforeAutospacing="1" w:after="100" w:afterAutospacing="1" w:line="312" w:lineRule="auto"/>
      <w:jc w:val="center"/>
    </w:pPr>
    <w:rPr>
      <w:sz w:val="20"/>
      <w:szCs w:val="20"/>
      <w:lang w:val="el-GR" w:eastAsia="el-GR"/>
    </w:rPr>
  </w:style>
  <w:style w:type="paragraph" w:customStyle="1" w:styleId="ListParagraph2">
    <w:name w:val="List Paragraph2"/>
    <w:basedOn w:val="a"/>
    <w:qFormat/>
    <w:rsid w:val="00E64B57"/>
    <w:pPr>
      <w:suppressAutoHyphens w:val="0"/>
      <w:spacing w:after="160" w:line="259" w:lineRule="auto"/>
      <w:ind w:left="720"/>
      <w:contextualSpacing/>
      <w:jc w:val="left"/>
    </w:pPr>
    <w:rPr>
      <w:rFonts w:ascii="Calibri" w:hAnsi="Calibri" w:cs="Times New Roman"/>
      <w:lang w:val="el-GR" w:eastAsia="en-US"/>
    </w:rPr>
  </w:style>
  <w:style w:type="character" w:customStyle="1" w:styleId="Tahoma">
    <w:name w:val="Στυλ Tahoma"/>
    <w:semiHidden/>
    <w:rsid w:val="00E64B57"/>
    <w:rPr>
      <w:rFonts w:ascii="Tahoma" w:hAnsi="Tahoma"/>
      <w:sz w:val="22"/>
    </w:rPr>
  </w:style>
  <w:style w:type="paragraph" w:customStyle="1" w:styleId="Text1">
    <w:name w:val="Text 1"/>
    <w:basedOn w:val="a"/>
    <w:rsid w:val="00E64B57"/>
    <w:pPr>
      <w:numPr>
        <w:numId w:val="30"/>
      </w:numPr>
      <w:tabs>
        <w:tab w:val="clear" w:pos="1800"/>
      </w:tabs>
      <w:spacing w:before="120"/>
      <w:ind w:left="0" w:firstLine="0"/>
    </w:pPr>
    <w:rPr>
      <w:rFonts w:ascii="Times New Roman" w:hAnsi="Times New Roman" w:cs="Times New Roman"/>
      <w:sz w:val="24"/>
      <w:szCs w:val="20"/>
      <w:lang w:eastAsia="ar-SA"/>
    </w:rPr>
  </w:style>
  <w:style w:type="paragraph" w:customStyle="1" w:styleId="icombullet1">
    <w:name w:val="icom_bullet1"/>
    <w:basedOn w:val="a"/>
    <w:link w:val="icombullet1Char"/>
    <w:uiPriority w:val="99"/>
    <w:qFormat/>
    <w:rsid w:val="00E64B57"/>
    <w:pPr>
      <w:tabs>
        <w:tab w:val="num" w:pos="1097"/>
      </w:tabs>
      <w:suppressAutoHyphens w:val="0"/>
      <w:spacing w:before="120" w:line="288" w:lineRule="auto"/>
      <w:ind w:left="1097" w:hanging="360"/>
    </w:pPr>
    <w:rPr>
      <w:rFonts w:cs="Times New Roman"/>
      <w:kern w:val="32"/>
      <w:lang w:val="x-none" w:eastAsia="en-US"/>
    </w:rPr>
  </w:style>
  <w:style w:type="character" w:customStyle="1" w:styleId="icombullet1Char">
    <w:name w:val="icom_bullet1 Char"/>
    <w:link w:val="icombullet1"/>
    <w:uiPriority w:val="99"/>
    <w:rsid w:val="00E64B57"/>
    <w:rPr>
      <w:rFonts w:ascii="Tahoma" w:hAnsi="Tahoma"/>
      <w:kern w:val="32"/>
      <w:sz w:val="22"/>
      <w:szCs w:val="22"/>
      <w:lang w:val="x-none" w:eastAsia="en-US"/>
    </w:rPr>
  </w:style>
  <w:style w:type="paragraph" w:styleId="aff6">
    <w:name w:val="TOC Heading"/>
    <w:basedOn w:val="10"/>
    <w:next w:val="a"/>
    <w:uiPriority w:val="39"/>
    <w:unhideWhenUsed/>
    <w:qFormat/>
    <w:rsid w:val="00E64B57"/>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s="Times New Roman"/>
      <w:color w:val="365F91"/>
      <w:szCs w:val="28"/>
      <w:lang w:eastAsia="en-US"/>
    </w:rPr>
  </w:style>
  <w:style w:type="numbering" w:customStyle="1" w:styleId="1">
    <w:name w:val="Στυλ1"/>
    <w:uiPriority w:val="99"/>
    <w:rsid w:val="00E64B57"/>
    <w:pPr>
      <w:numPr>
        <w:numId w:val="31"/>
      </w:numPr>
    </w:pPr>
  </w:style>
  <w:style w:type="paragraph" w:styleId="34">
    <w:name w:val="Body Text 3"/>
    <w:basedOn w:val="a"/>
    <w:link w:val="3Char0"/>
    <w:uiPriority w:val="99"/>
    <w:unhideWhenUsed/>
    <w:rsid w:val="00E64B57"/>
    <w:pPr>
      <w:suppressAutoHyphens w:val="0"/>
      <w:spacing w:line="312" w:lineRule="auto"/>
    </w:pPr>
    <w:rPr>
      <w:rFonts w:eastAsia="Calibri" w:cs="Times New Roman"/>
      <w:sz w:val="16"/>
      <w:szCs w:val="16"/>
      <w:lang w:val="el-GR" w:eastAsia="x-none"/>
    </w:rPr>
  </w:style>
  <w:style w:type="character" w:customStyle="1" w:styleId="3Char0">
    <w:name w:val="Σώμα κείμενου 3 Char"/>
    <w:basedOn w:val="a0"/>
    <w:link w:val="34"/>
    <w:uiPriority w:val="99"/>
    <w:rsid w:val="00E64B57"/>
    <w:rPr>
      <w:rFonts w:ascii="Tahoma" w:eastAsia="Calibri" w:hAnsi="Tahoma"/>
      <w:sz w:val="16"/>
      <w:szCs w:val="16"/>
      <w:lang w:eastAsia="x-none"/>
    </w:rPr>
  </w:style>
  <w:style w:type="character" w:customStyle="1" w:styleId="BodytextTahoma95pt">
    <w:name w:val="Body text + Tahoma;9;5 pt"/>
    <w:rsid w:val="00E64B57"/>
    <w:rPr>
      <w:rFonts w:ascii="Tahoma" w:eastAsia="Tahoma" w:hAnsi="Tahoma" w:cs="Tahoma"/>
      <w:b w:val="0"/>
      <w:bCs w:val="0"/>
      <w:i w:val="0"/>
      <w:iCs w:val="0"/>
      <w:smallCaps w:val="0"/>
      <w:strike w:val="0"/>
      <w:spacing w:val="0"/>
      <w:sz w:val="19"/>
      <w:szCs w:val="19"/>
    </w:rPr>
  </w:style>
  <w:style w:type="paragraph" w:customStyle="1" w:styleId="29">
    <w:name w:val="Παράγραφος λίστας2"/>
    <w:basedOn w:val="a"/>
    <w:qFormat/>
    <w:rsid w:val="00E64B57"/>
    <w:pPr>
      <w:suppressAutoHyphens w:val="0"/>
      <w:spacing w:after="200" w:line="276" w:lineRule="auto"/>
      <w:ind w:left="720"/>
      <w:contextualSpacing/>
      <w:jc w:val="left"/>
    </w:pPr>
    <w:rPr>
      <w:rFonts w:ascii="Calibri" w:eastAsia="Calibri" w:hAnsi="Calibri" w:cs="Times New Roman"/>
      <w:lang w:val="el-GR" w:eastAsia="en-US"/>
    </w:rPr>
  </w:style>
  <w:style w:type="paragraph" w:styleId="aff7">
    <w:name w:val="No Spacing"/>
    <w:uiPriority w:val="1"/>
    <w:qFormat/>
    <w:rsid w:val="00E64B57"/>
    <w:rPr>
      <w:rFonts w:ascii="Calibri" w:eastAsia="Calibri" w:hAnsi="Calibri"/>
      <w:sz w:val="22"/>
      <w:szCs w:val="22"/>
      <w:lang w:eastAsia="en-US"/>
    </w:rPr>
  </w:style>
  <w:style w:type="paragraph" w:customStyle="1" w:styleId="mcntmcntmcntmcntmcntmsonormal">
    <w:name w:val="mcntmcntmcntmcntmcntmsonormal"/>
    <w:basedOn w:val="a"/>
    <w:rsid w:val="00E64B57"/>
    <w:pPr>
      <w:suppressAutoHyphens w:val="0"/>
      <w:spacing w:before="100" w:beforeAutospacing="1" w:after="100" w:afterAutospacing="1"/>
      <w:jc w:val="left"/>
    </w:pPr>
    <w:rPr>
      <w:rFonts w:ascii="Times New Roman" w:hAnsi="Times New Roman" w:cs="Times New Roman"/>
      <w:sz w:val="24"/>
      <w:szCs w:val="24"/>
      <w:lang w:val="el-GR" w:eastAsia="el-GR"/>
    </w:rPr>
  </w:style>
  <w:style w:type="paragraph" w:customStyle="1" w:styleId="TableParagraph">
    <w:name w:val="Table Paragraph"/>
    <w:basedOn w:val="a"/>
    <w:uiPriority w:val="1"/>
    <w:qFormat/>
    <w:rsid w:val="00E64B57"/>
    <w:pPr>
      <w:widowControl w:val="0"/>
      <w:suppressAutoHyphens w:val="0"/>
      <w:spacing w:after="0"/>
      <w:jc w:val="left"/>
    </w:pPr>
    <w:rPr>
      <w:rFonts w:ascii="Calibri" w:eastAsia="Calibri" w:hAnsi="Calibri" w:cs="Times New Roman"/>
      <w:lang w:val="en-US" w:eastAsia="en-US"/>
    </w:rPr>
  </w:style>
  <w:style w:type="paragraph" w:customStyle="1" w:styleId="paragraph0">
    <w:name w:val="paragraph"/>
    <w:basedOn w:val="a"/>
    <w:rsid w:val="00E64B57"/>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normaltextrun">
    <w:name w:val="normaltextrun"/>
    <w:rsid w:val="00E64B57"/>
  </w:style>
  <w:style w:type="character" w:customStyle="1" w:styleId="eop">
    <w:name w:val="eop"/>
    <w:rsid w:val="00E64B57"/>
  </w:style>
  <w:style w:type="paragraph" w:customStyle="1" w:styleId="mcntmsonormal">
    <w:name w:val="mcntmsonormal"/>
    <w:basedOn w:val="a"/>
    <w:rsid w:val="00E64B57"/>
    <w:pPr>
      <w:suppressAutoHyphens w:val="0"/>
      <w:spacing w:before="100" w:beforeAutospacing="1" w:after="100" w:afterAutospacing="1"/>
      <w:jc w:val="left"/>
    </w:pPr>
    <w:rPr>
      <w:rFonts w:ascii="Times New Roman" w:hAnsi="Times New Roman" w:cs="Times New Roman"/>
      <w:sz w:val="24"/>
      <w:szCs w:val="24"/>
      <w:lang w:val="el-GR" w:eastAsia="el-GR"/>
    </w:rPr>
  </w:style>
  <w:style w:type="paragraph" w:customStyle="1" w:styleId="mcntmcntmcntmcntmsonormal">
    <w:name w:val="mcntmcntmcntmcntmsonormal"/>
    <w:basedOn w:val="a"/>
    <w:rsid w:val="00E64B57"/>
    <w:pPr>
      <w:suppressAutoHyphens w:val="0"/>
      <w:spacing w:before="100" w:beforeAutospacing="1" w:after="100" w:afterAutospacing="1"/>
      <w:jc w:val="left"/>
    </w:pPr>
    <w:rPr>
      <w:rFonts w:ascii="Times New Roman" w:hAnsi="Times New Roman" w:cs="Times New Roman"/>
      <w:sz w:val="24"/>
      <w:szCs w:val="24"/>
      <w:lang w:val="el-GR" w:eastAsia="el-GR"/>
    </w:rPr>
  </w:style>
  <w:style w:type="paragraph" w:customStyle="1" w:styleId="xl140">
    <w:name w:val="xl140"/>
    <w:basedOn w:val="a"/>
    <w:rsid w:val="00E64B57"/>
    <w:pPr>
      <w:pBdr>
        <w:top w:val="single" w:sz="4" w:space="0" w:color="auto"/>
        <w:left w:val="single" w:sz="4" w:space="0" w:color="auto"/>
        <w:bottom w:val="single" w:sz="4" w:space="0" w:color="auto"/>
        <w:right w:val="single" w:sz="4" w:space="0" w:color="auto"/>
      </w:pBdr>
      <w:shd w:val="clear" w:color="000000" w:fill="CCFFCC"/>
      <w:suppressAutoHyphens w:val="0"/>
      <w:spacing w:before="100" w:beforeAutospacing="1" w:after="100" w:afterAutospacing="1"/>
      <w:jc w:val="center"/>
      <w:textAlignment w:val="center"/>
    </w:pPr>
    <w:rPr>
      <w:b/>
      <w:bCs/>
      <w:sz w:val="16"/>
      <w:szCs w:val="16"/>
      <w:lang w:val="el-GR" w:eastAsia="el-GR"/>
    </w:rPr>
  </w:style>
  <w:style w:type="paragraph" w:customStyle="1" w:styleId="xl141">
    <w:name w:val="xl141"/>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42">
    <w:name w:val="xl142"/>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16"/>
      <w:szCs w:val="16"/>
      <w:lang w:val="el-GR" w:eastAsia="el-GR"/>
    </w:rPr>
  </w:style>
  <w:style w:type="paragraph" w:customStyle="1" w:styleId="xl143">
    <w:name w:val="xl143"/>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44">
    <w:name w:val="xl144"/>
    <w:basedOn w:val="a"/>
    <w:rsid w:val="00E64B57"/>
    <w:pPr>
      <w:suppressAutoHyphens w:val="0"/>
      <w:spacing w:before="100" w:beforeAutospacing="1" w:after="100" w:afterAutospacing="1"/>
      <w:jc w:val="left"/>
    </w:pPr>
    <w:rPr>
      <w:sz w:val="16"/>
      <w:szCs w:val="16"/>
      <w:lang w:val="el-GR" w:eastAsia="el-GR"/>
    </w:rPr>
  </w:style>
  <w:style w:type="paragraph" w:customStyle="1" w:styleId="xl145">
    <w:name w:val="xl145"/>
    <w:basedOn w:val="a"/>
    <w:rsid w:val="00E64B57"/>
    <w:pPr>
      <w:pBdr>
        <w:top w:val="single" w:sz="4" w:space="0" w:color="auto"/>
        <w:left w:val="single" w:sz="4" w:space="0" w:color="auto"/>
        <w:bottom w:val="single" w:sz="4" w:space="0" w:color="auto"/>
        <w:right w:val="single" w:sz="4" w:space="0" w:color="auto"/>
      </w:pBdr>
      <w:shd w:val="clear" w:color="000000" w:fill="99CCFF"/>
      <w:suppressAutoHyphens w:val="0"/>
      <w:spacing w:before="100" w:beforeAutospacing="1" w:after="100" w:afterAutospacing="1"/>
      <w:jc w:val="left"/>
      <w:textAlignment w:val="center"/>
    </w:pPr>
    <w:rPr>
      <w:b/>
      <w:bCs/>
      <w:sz w:val="16"/>
      <w:szCs w:val="16"/>
      <w:lang w:val="el-GR" w:eastAsia="el-GR"/>
    </w:rPr>
  </w:style>
  <w:style w:type="paragraph" w:customStyle="1" w:styleId="xl146">
    <w:name w:val="xl146"/>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47">
    <w:name w:val="xl147"/>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b/>
      <w:bCs/>
      <w:sz w:val="16"/>
      <w:szCs w:val="16"/>
      <w:lang w:val="el-GR" w:eastAsia="el-GR"/>
    </w:rPr>
  </w:style>
  <w:style w:type="paragraph" w:customStyle="1" w:styleId="xl148">
    <w:name w:val="xl148"/>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sz w:val="16"/>
      <w:szCs w:val="16"/>
      <w:lang w:val="el-GR" w:eastAsia="el-GR"/>
    </w:rPr>
  </w:style>
  <w:style w:type="paragraph" w:customStyle="1" w:styleId="xl149">
    <w:name w:val="xl149"/>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50">
    <w:name w:val="xl150"/>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b/>
      <w:bCs/>
      <w:color w:val="FFFFFF"/>
      <w:sz w:val="16"/>
      <w:szCs w:val="16"/>
      <w:lang w:val="el-GR" w:eastAsia="el-GR"/>
    </w:rPr>
  </w:style>
  <w:style w:type="paragraph" w:customStyle="1" w:styleId="xl151">
    <w:name w:val="xl151"/>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52">
    <w:name w:val="xl152"/>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53">
    <w:name w:val="xl153"/>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16"/>
      <w:szCs w:val="16"/>
      <w:lang w:val="el-GR" w:eastAsia="el-GR"/>
    </w:rPr>
  </w:style>
  <w:style w:type="paragraph" w:customStyle="1" w:styleId="xl154">
    <w:name w:val="xl154"/>
    <w:basedOn w:val="a"/>
    <w:rsid w:val="00E64B57"/>
    <w:pPr>
      <w:pBdr>
        <w:top w:val="single" w:sz="4" w:space="0" w:color="auto"/>
        <w:left w:val="single" w:sz="4" w:space="0" w:color="auto"/>
        <w:bottom w:val="single" w:sz="4" w:space="0" w:color="auto"/>
        <w:right w:val="single" w:sz="4" w:space="0" w:color="auto"/>
      </w:pBdr>
      <w:shd w:val="clear" w:color="000000" w:fill="99CCFF"/>
      <w:suppressAutoHyphens w:val="0"/>
      <w:spacing w:before="100" w:beforeAutospacing="1" w:after="100" w:afterAutospacing="1"/>
      <w:jc w:val="center"/>
      <w:textAlignment w:val="center"/>
    </w:pPr>
    <w:rPr>
      <w:b/>
      <w:bCs/>
      <w:sz w:val="16"/>
      <w:szCs w:val="16"/>
      <w:lang w:val="el-GR" w:eastAsia="el-GR"/>
    </w:rPr>
  </w:style>
  <w:style w:type="paragraph" w:customStyle="1" w:styleId="xl155">
    <w:name w:val="xl155"/>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sz w:val="16"/>
      <w:szCs w:val="16"/>
      <w:lang w:val="el-GR" w:eastAsia="el-GR"/>
    </w:rPr>
  </w:style>
  <w:style w:type="paragraph" w:customStyle="1" w:styleId="xl156">
    <w:name w:val="xl156"/>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16"/>
      <w:szCs w:val="16"/>
      <w:lang w:val="el-GR" w:eastAsia="el-GR"/>
    </w:rPr>
  </w:style>
  <w:style w:type="paragraph" w:customStyle="1" w:styleId="xl157">
    <w:name w:val="xl157"/>
    <w:basedOn w:val="a"/>
    <w:rsid w:val="00E64B57"/>
    <w:pPr>
      <w:pBdr>
        <w:top w:val="single" w:sz="4" w:space="0" w:color="auto"/>
        <w:left w:val="single" w:sz="4" w:space="0" w:color="auto"/>
        <w:bottom w:val="single" w:sz="4" w:space="0" w:color="auto"/>
        <w:right w:val="single" w:sz="4" w:space="0" w:color="auto"/>
      </w:pBdr>
      <w:shd w:val="clear" w:color="000000" w:fill="99CC00"/>
      <w:suppressAutoHyphens w:val="0"/>
      <w:spacing w:before="100" w:beforeAutospacing="1" w:after="100" w:afterAutospacing="1"/>
      <w:jc w:val="left"/>
      <w:textAlignment w:val="center"/>
    </w:pPr>
    <w:rPr>
      <w:sz w:val="16"/>
      <w:szCs w:val="16"/>
      <w:lang w:val="el-GR" w:eastAsia="el-GR"/>
    </w:rPr>
  </w:style>
  <w:style w:type="paragraph" w:customStyle="1" w:styleId="xl158">
    <w:name w:val="xl158"/>
    <w:basedOn w:val="a"/>
    <w:rsid w:val="00E64B57"/>
    <w:pPr>
      <w:pBdr>
        <w:top w:val="single" w:sz="4" w:space="0" w:color="auto"/>
        <w:left w:val="single" w:sz="4" w:space="0" w:color="auto"/>
        <w:bottom w:val="single" w:sz="4" w:space="0" w:color="auto"/>
        <w:right w:val="single" w:sz="4" w:space="0" w:color="auto"/>
      </w:pBdr>
      <w:shd w:val="clear" w:color="000000" w:fill="99CC00"/>
      <w:suppressAutoHyphens w:val="0"/>
      <w:spacing w:before="100" w:beforeAutospacing="1" w:after="100" w:afterAutospacing="1"/>
      <w:jc w:val="left"/>
      <w:textAlignment w:val="center"/>
    </w:pPr>
    <w:rPr>
      <w:sz w:val="16"/>
      <w:szCs w:val="16"/>
      <w:lang w:val="el-GR" w:eastAsia="el-GR"/>
    </w:rPr>
  </w:style>
  <w:style w:type="paragraph" w:customStyle="1" w:styleId="xl159">
    <w:name w:val="xl159"/>
    <w:basedOn w:val="a"/>
    <w:rsid w:val="00E64B57"/>
    <w:pPr>
      <w:pBdr>
        <w:top w:val="single" w:sz="4" w:space="0" w:color="auto"/>
        <w:left w:val="single" w:sz="4" w:space="0" w:color="auto"/>
        <w:bottom w:val="single" w:sz="4" w:space="0" w:color="auto"/>
        <w:right w:val="single" w:sz="4" w:space="0" w:color="auto"/>
      </w:pBdr>
      <w:shd w:val="clear" w:color="000000" w:fill="99CC00"/>
      <w:suppressAutoHyphens w:val="0"/>
      <w:spacing w:before="100" w:beforeAutospacing="1" w:after="100" w:afterAutospacing="1"/>
      <w:jc w:val="center"/>
      <w:textAlignment w:val="center"/>
    </w:pPr>
    <w:rPr>
      <w:sz w:val="16"/>
      <w:szCs w:val="16"/>
      <w:lang w:val="el-GR" w:eastAsia="el-GR"/>
    </w:rPr>
  </w:style>
  <w:style w:type="paragraph" w:customStyle="1" w:styleId="xl160">
    <w:name w:val="xl160"/>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top"/>
    </w:pPr>
    <w:rPr>
      <w:b/>
      <w:bCs/>
      <w:color w:val="FFFFFF"/>
      <w:sz w:val="16"/>
      <w:szCs w:val="16"/>
      <w:lang w:val="el-GR" w:eastAsia="el-GR"/>
    </w:rPr>
  </w:style>
  <w:style w:type="paragraph" w:customStyle="1" w:styleId="xl161">
    <w:name w:val="xl161"/>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color w:val="000000"/>
      <w:sz w:val="16"/>
      <w:szCs w:val="16"/>
      <w:lang w:val="el-GR" w:eastAsia="el-GR"/>
    </w:rPr>
  </w:style>
  <w:style w:type="paragraph" w:customStyle="1" w:styleId="xl162">
    <w:name w:val="xl162"/>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sz w:val="16"/>
      <w:szCs w:val="16"/>
      <w:lang w:val="el-GR" w:eastAsia="el-GR"/>
    </w:rPr>
  </w:style>
  <w:style w:type="paragraph" w:customStyle="1" w:styleId="xl163">
    <w:name w:val="xl163"/>
    <w:basedOn w:val="a"/>
    <w:rsid w:val="00E64B5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000000"/>
      <w:sz w:val="16"/>
      <w:szCs w:val="16"/>
      <w:lang w:val="el-GR" w:eastAsia="el-GR"/>
    </w:rPr>
  </w:style>
  <w:style w:type="paragraph" w:customStyle="1" w:styleId="xl164">
    <w:name w:val="xl164"/>
    <w:basedOn w:val="a"/>
    <w:rsid w:val="00E64B57"/>
    <w:pPr>
      <w:suppressAutoHyphens w:val="0"/>
      <w:spacing w:before="100" w:beforeAutospacing="1" w:after="100" w:afterAutospacing="1"/>
      <w:jc w:val="center"/>
    </w:pPr>
    <w:rPr>
      <w:sz w:val="16"/>
      <w:szCs w:val="16"/>
      <w:lang w:val="el-GR" w:eastAsia="el-GR"/>
    </w:rPr>
  </w:style>
  <w:style w:type="paragraph" w:customStyle="1" w:styleId="xl165">
    <w:name w:val="xl165"/>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66">
    <w:name w:val="xl166"/>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67">
    <w:name w:val="xl167"/>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68">
    <w:name w:val="xl168"/>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69">
    <w:name w:val="xl169"/>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val="el-GR" w:eastAsia="el-GR"/>
    </w:rPr>
  </w:style>
  <w:style w:type="paragraph" w:customStyle="1" w:styleId="xl170">
    <w:name w:val="xl170"/>
    <w:basedOn w:val="a"/>
    <w:rsid w:val="00E64B5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val="el-GR" w:eastAsia="el-GR"/>
    </w:rPr>
  </w:style>
  <w:style w:type="paragraph" w:customStyle="1" w:styleId="xl171">
    <w:name w:val="xl171"/>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16"/>
      <w:szCs w:val="16"/>
      <w:lang w:val="el-GR" w:eastAsia="el-GR"/>
    </w:rPr>
  </w:style>
  <w:style w:type="paragraph" w:customStyle="1" w:styleId="xl172">
    <w:name w:val="xl172"/>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16"/>
      <w:szCs w:val="16"/>
      <w:lang w:val="el-GR" w:eastAsia="el-GR"/>
    </w:rPr>
  </w:style>
  <w:style w:type="paragraph" w:customStyle="1" w:styleId="xl173">
    <w:name w:val="xl173"/>
    <w:basedOn w:val="a"/>
    <w:rsid w:val="00E64B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6"/>
      <w:szCs w:val="16"/>
      <w:lang w:val="el-GR" w:eastAsia="el-GR"/>
    </w:rPr>
  </w:style>
  <w:style w:type="paragraph" w:customStyle="1" w:styleId="xl174">
    <w:name w:val="xl174"/>
    <w:basedOn w:val="a"/>
    <w:rsid w:val="00E64B5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left"/>
      <w:textAlignment w:val="center"/>
    </w:pPr>
    <w:rPr>
      <w:b/>
      <w:bCs/>
      <w:sz w:val="16"/>
      <w:szCs w:val="16"/>
      <w:lang w:val="el-GR" w:eastAsia="el-GR"/>
    </w:rPr>
  </w:style>
  <w:style w:type="paragraph" w:customStyle="1" w:styleId="xl175">
    <w:name w:val="xl175"/>
    <w:basedOn w:val="a"/>
    <w:rsid w:val="00E64B5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left"/>
      <w:textAlignment w:val="center"/>
    </w:pPr>
    <w:rPr>
      <w:b/>
      <w:bCs/>
      <w:color w:val="000000"/>
      <w:sz w:val="16"/>
      <w:szCs w:val="16"/>
      <w:lang w:val="el-GR" w:eastAsia="el-GR"/>
    </w:rPr>
  </w:style>
  <w:style w:type="paragraph" w:customStyle="1" w:styleId="ColorfulList-Accent12">
    <w:name w:val="Colorful List - Accent 12"/>
    <w:basedOn w:val="a"/>
    <w:rsid w:val="003D23F3"/>
    <w:pPr>
      <w:spacing w:before="60" w:after="60"/>
      <w:ind w:left="720"/>
    </w:pPr>
    <w:rPr>
      <w:rFonts w:ascii="Calibri" w:hAnsi="Calibri" w:cs="Calibri"/>
      <w:sz w:val="24"/>
      <w:lang w:val="el-GR" w:eastAsia="ar-SA"/>
    </w:rPr>
  </w:style>
  <w:style w:type="paragraph" w:customStyle="1" w:styleId="Style51">
    <w:name w:val="Style51"/>
    <w:basedOn w:val="a"/>
    <w:rsid w:val="00DE073F"/>
    <w:pPr>
      <w:widowControl w:val="0"/>
      <w:suppressAutoHyphens w:val="0"/>
      <w:autoSpaceDE w:val="0"/>
      <w:autoSpaceDN w:val="0"/>
      <w:adjustRightInd w:val="0"/>
      <w:spacing w:after="0"/>
      <w:jc w:val="left"/>
    </w:pPr>
    <w:rPr>
      <w:sz w:val="24"/>
      <w:szCs w:val="24"/>
      <w:lang w:val="el-GR" w:eastAsia="el-GR"/>
    </w:rPr>
  </w:style>
  <w:style w:type="paragraph" w:customStyle="1" w:styleId="Body">
    <w:name w:val="Body"/>
    <w:rsid w:val="0064777B"/>
    <w:pPr>
      <w:pBdr>
        <w:top w:val="nil"/>
        <w:left w:val="nil"/>
        <w:bottom w:val="nil"/>
        <w:right w:val="nil"/>
        <w:between w:val="nil"/>
        <w:bar w:val="nil"/>
      </w:pBdr>
      <w:jc w:val="both"/>
    </w:pPr>
    <w:rPr>
      <w:rFonts w:ascii="Tahoma" w:eastAsia="Arial Unicode MS" w:hAnsi="Tahoma" w:cs="Arial Unicode MS"/>
      <w:color w:val="000000"/>
      <w:sz w:val="22"/>
      <w:szCs w:val="22"/>
      <w:bdr w:val="nil"/>
      <w:lang w:eastAsia="en-GB"/>
    </w:rPr>
  </w:style>
  <w:style w:type="character" w:customStyle="1" w:styleId="UnresolvedMention6">
    <w:name w:val="Unresolved Mention6"/>
    <w:basedOn w:val="a0"/>
    <w:uiPriority w:val="99"/>
    <w:semiHidden/>
    <w:unhideWhenUsed/>
    <w:rsid w:val="004A68FE"/>
    <w:rPr>
      <w:color w:val="605E5C"/>
      <w:shd w:val="clear" w:color="auto" w:fill="E1DFDD"/>
    </w:rPr>
  </w:style>
  <w:style w:type="character" w:styleId="aff8">
    <w:name w:val="Unresolved Mention"/>
    <w:basedOn w:val="a0"/>
    <w:uiPriority w:val="99"/>
    <w:semiHidden/>
    <w:unhideWhenUsed/>
    <w:rsid w:val="000738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9826">
      <w:bodyDiv w:val="1"/>
      <w:marLeft w:val="0"/>
      <w:marRight w:val="0"/>
      <w:marTop w:val="0"/>
      <w:marBottom w:val="0"/>
      <w:divBdr>
        <w:top w:val="none" w:sz="0" w:space="0" w:color="auto"/>
        <w:left w:val="none" w:sz="0" w:space="0" w:color="auto"/>
        <w:bottom w:val="none" w:sz="0" w:space="0" w:color="auto"/>
        <w:right w:val="none" w:sz="0" w:space="0" w:color="auto"/>
      </w:divBdr>
    </w:div>
    <w:div w:id="31819868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600338336">
      <w:bodyDiv w:val="1"/>
      <w:marLeft w:val="0"/>
      <w:marRight w:val="0"/>
      <w:marTop w:val="0"/>
      <w:marBottom w:val="0"/>
      <w:divBdr>
        <w:top w:val="none" w:sz="0" w:space="0" w:color="auto"/>
        <w:left w:val="none" w:sz="0" w:space="0" w:color="auto"/>
        <w:bottom w:val="none" w:sz="0" w:space="0" w:color="auto"/>
        <w:right w:val="none" w:sz="0" w:space="0" w:color="auto"/>
      </w:divBdr>
    </w:div>
    <w:div w:id="754084976">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30115077">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60322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sofron.gov.gr" TargetMode="External"/><Relationship Id="rId21" Type="http://schemas.openxmlformats.org/officeDocument/2006/relationships/hyperlink" Target="http://www.eaadhsy.gr/n4412/n4412fulltextlinks.html"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tpae.gr" TargetMode="External"/><Relationship Id="rId24" Type="http://schemas.openxmlformats.org/officeDocument/2006/relationships/hyperlink" Target="http://www.eaadhsy.gr/n4412/art79a"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s://www.gsis.gr/dimosia-dioikisi/G-Cloud"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hsppa.g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omitheus.gov.gr/" TargetMode="External"/><Relationship Id="rId22" Type="http://schemas.openxmlformats.org/officeDocument/2006/relationships/hyperlink" Target="http://www.eaadhsy.gr/n4412/n4412fulltextlinks.html" TargetMode="External"/><Relationship Id="rId27" Type="http://schemas.openxmlformats.org/officeDocument/2006/relationships/image" Target="media/image1.png"/><Relationship Id="rId30" Type="http://schemas.openxmlformats.org/officeDocument/2006/relationships/header" Target="header2.xml"/><Relationship Id="rId35" Type="http://schemas.openxmlformats.org/officeDocument/2006/relationships/footer" Target="footer5.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461C-A101-4669-AB91-EAED65573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136</Pages>
  <Words>52346</Words>
  <Characters>298377</Characters>
  <Application>Microsoft Office Word</Application>
  <DocSecurity>4</DocSecurity>
  <Lines>2486</Lines>
  <Paragraphs>700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2022-06-06T11:03:00Z</dcterms:created>
  <dcterms:modified xsi:type="dcterms:W3CDTF">2022-06-06T11:03:00Z</dcterms:modified>
</cp:coreProperties>
</file>