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3CA2C2" w14:textId="77777777" w:rsidR="0024279E" w:rsidRPr="00603221" w:rsidRDefault="0024279E" w:rsidP="0024279E">
      <w:pPr>
        <w:jc w:val="center"/>
        <w:rPr>
          <w:b/>
          <w:sz w:val="32"/>
          <w:szCs w:val="32"/>
          <w:lang w:val="el-GR"/>
        </w:rPr>
      </w:pPr>
      <w:r w:rsidRPr="00603221">
        <w:rPr>
          <w:b/>
          <w:sz w:val="32"/>
          <w:szCs w:val="32"/>
          <w:lang w:val="el-GR"/>
        </w:rPr>
        <w:t>Διακήρυξη</w:t>
      </w:r>
    </w:p>
    <w:p w14:paraId="1E3CDF92" w14:textId="77777777" w:rsidR="0024279E" w:rsidRPr="00603221" w:rsidRDefault="00DF02B0" w:rsidP="00B45155">
      <w:pPr>
        <w:spacing w:after="0"/>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20599784" w14:textId="77777777"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D86293" w:rsidRPr="00D86293">
        <w:rPr>
          <w:b/>
          <w:sz w:val="32"/>
          <w:szCs w:val="32"/>
          <w:lang w:val="el-GR"/>
        </w:rPr>
        <w:t>Υπηρεσίες γραφείου υποστήριξης δικαιούχων (Help-Desk) για το Πρόγραμμα «</w:t>
      </w:r>
      <w:r w:rsidR="00841EE3">
        <w:rPr>
          <w:b/>
          <w:sz w:val="32"/>
          <w:szCs w:val="32"/>
          <w:lang w:val="el-GR"/>
        </w:rPr>
        <w:t>Οικονομική ενίσχυση</w:t>
      </w:r>
      <w:r w:rsidR="00821FBA" w:rsidRPr="005A59F0">
        <w:rPr>
          <w:b/>
          <w:sz w:val="32"/>
          <w:szCs w:val="32"/>
          <w:lang w:val="el-GR"/>
        </w:rPr>
        <w:t xml:space="preserve"> για τη διενέργεια πράξεων προληπτικής οδοντιατρικής φροντίδας σε παιδιά ηλικίας έξι έως δώδεκα (6-12) ετών - </w:t>
      </w:r>
      <w:r w:rsidR="00821FBA" w:rsidRPr="008063A1">
        <w:rPr>
          <w:b/>
          <w:sz w:val="32"/>
          <w:szCs w:val="32"/>
          <w:lang w:val="el-GR"/>
        </w:rPr>
        <w:t>(</w:t>
      </w:r>
      <w:r w:rsidR="00821FBA">
        <w:rPr>
          <w:b/>
          <w:sz w:val="32"/>
          <w:szCs w:val="32"/>
          <w:lang w:val="en-US"/>
        </w:rPr>
        <w:t>Dentist</w:t>
      </w:r>
      <w:r w:rsidR="00821FBA" w:rsidRPr="008063A1">
        <w:rPr>
          <w:b/>
          <w:sz w:val="32"/>
          <w:szCs w:val="32"/>
          <w:lang w:val="el-GR"/>
        </w:rPr>
        <w:t xml:space="preserve"> PASS)</w:t>
      </w:r>
      <w:r w:rsidRPr="00B86104">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841EE3" w:rsidRPr="00841EE3" w14:paraId="0818512F" w14:textId="77777777" w:rsidTr="007438A8">
        <w:tc>
          <w:tcPr>
            <w:tcW w:w="2830" w:type="dxa"/>
            <w:shd w:val="clear" w:color="auto" w:fill="auto"/>
            <w:vAlign w:val="center"/>
          </w:tcPr>
          <w:p w14:paraId="281674A0" w14:textId="77777777" w:rsidR="00841EE3" w:rsidRPr="00603221" w:rsidRDefault="00841EE3" w:rsidP="00841EE3">
            <w:pPr>
              <w:autoSpaceDE w:val="0"/>
              <w:autoSpaceDN w:val="0"/>
              <w:adjustRightInd w:val="0"/>
              <w:spacing w:before="120" w:after="0"/>
              <w:jc w:val="right"/>
              <w:rPr>
                <w:b/>
                <w:color w:val="000000"/>
                <w:lang w:val="el-GR"/>
              </w:rPr>
            </w:pPr>
            <w:r w:rsidRPr="00155B45">
              <w:rPr>
                <w:b/>
                <w:color w:val="000000"/>
              </w:rPr>
              <w:t>Κωδ. ΟΠΣ</w:t>
            </w:r>
            <w:r>
              <w:rPr>
                <w:b/>
                <w:color w:val="000000"/>
                <w:lang w:val="el-GR"/>
              </w:rPr>
              <w:t xml:space="preserve"> ΤΑ</w:t>
            </w:r>
            <w:r w:rsidRPr="00155B45">
              <w:rPr>
                <w:b/>
                <w:color w:val="000000"/>
              </w:rPr>
              <w:t>:</w:t>
            </w:r>
          </w:p>
        </w:tc>
        <w:tc>
          <w:tcPr>
            <w:tcW w:w="6798" w:type="dxa"/>
            <w:gridSpan w:val="2"/>
            <w:shd w:val="clear" w:color="auto" w:fill="auto"/>
            <w:vAlign w:val="center"/>
          </w:tcPr>
          <w:p w14:paraId="0084F785" w14:textId="77777777" w:rsidR="00841EE3" w:rsidRDefault="00841EE3" w:rsidP="0010445B">
            <w:pPr>
              <w:pStyle w:val="TabletextChar"/>
              <w:spacing w:before="120" w:line="240" w:lineRule="auto"/>
              <w:jc w:val="both"/>
              <w:rPr>
                <w:rFonts w:cs="Tahoma"/>
                <w:sz w:val="22"/>
                <w:szCs w:val="22"/>
              </w:rPr>
            </w:pPr>
            <w:r>
              <w:rPr>
                <w:rFonts w:cs="Tahoma"/>
                <w:sz w:val="22"/>
                <w:szCs w:val="22"/>
                <w:lang w:val="en-US"/>
              </w:rPr>
              <w:t>5202702</w:t>
            </w:r>
          </w:p>
        </w:tc>
      </w:tr>
      <w:tr w:rsidR="00841EE3" w:rsidRPr="00C56558" w14:paraId="67E5DA14" w14:textId="77777777" w:rsidTr="007438A8">
        <w:tc>
          <w:tcPr>
            <w:tcW w:w="2830" w:type="dxa"/>
            <w:shd w:val="clear" w:color="auto" w:fill="auto"/>
            <w:vAlign w:val="center"/>
          </w:tcPr>
          <w:p w14:paraId="27EF1D77" w14:textId="35EAB3B5" w:rsidR="00841EE3" w:rsidRPr="00603221" w:rsidRDefault="00841EE3" w:rsidP="00841EE3">
            <w:pPr>
              <w:autoSpaceDE w:val="0"/>
              <w:autoSpaceDN w:val="0"/>
              <w:adjustRightInd w:val="0"/>
              <w:spacing w:before="120" w:after="0"/>
              <w:jc w:val="right"/>
              <w:rPr>
                <w:b/>
                <w:color w:val="000000"/>
                <w:lang w:val="el-GR"/>
              </w:rPr>
            </w:pPr>
            <w:r>
              <w:rPr>
                <w:b/>
                <w:color w:val="000000"/>
                <w:lang w:val="el-GR"/>
              </w:rPr>
              <w:t>Χρηματοδότηση</w:t>
            </w:r>
            <w:r w:rsidRPr="00155B45">
              <w:rPr>
                <w:b/>
                <w:color w:val="000000"/>
              </w:rPr>
              <w:t>:</w:t>
            </w:r>
          </w:p>
        </w:tc>
        <w:tc>
          <w:tcPr>
            <w:tcW w:w="6798" w:type="dxa"/>
            <w:gridSpan w:val="2"/>
            <w:shd w:val="clear" w:color="auto" w:fill="auto"/>
            <w:vAlign w:val="center"/>
          </w:tcPr>
          <w:p w14:paraId="1B4A35B6" w14:textId="77777777" w:rsidR="00841EE3" w:rsidRDefault="00841EE3" w:rsidP="0010445B">
            <w:pPr>
              <w:autoSpaceDE w:val="0"/>
              <w:autoSpaceDN w:val="0"/>
              <w:adjustRightInd w:val="0"/>
              <w:spacing w:before="120" w:line="252" w:lineRule="auto"/>
              <w:jc w:val="left"/>
              <w:rPr>
                <w:b/>
                <w:bCs/>
                <w:lang w:val="el-GR"/>
              </w:rPr>
            </w:pPr>
            <w:r w:rsidRPr="00626AA6">
              <w:rPr>
                <w:b/>
                <w:bCs/>
                <w:lang w:val="el-GR"/>
              </w:rPr>
              <w:t>Ταμείο Ανάκαμψης και Ανθεκτικότητας</w:t>
            </w:r>
            <w:r>
              <w:rPr>
                <w:b/>
                <w:bCs/>
                <w:lang w:val="el-GR"/>
              </w:rPr>
              <w:t xml:space="preserve"> </w:t>
            </w:r>
          </w:p>
          <w:p w14:paraId="08FB504A" w14:textId="77777777" w:rsidR="00841EE3" w:rsidRPr="00C0409F" w:rsidRDefault="00841EE3" w:rsidP="00841EE3">
            <w:pPr>
              <w:suppressAutoHyphens w:val="0"/>
              <w:autoSpaceDE w:val="0"/>
              <w:autoSpaceDN w:val="0"/>
              <w:adjustRightInd w:val="0"/>
              <w:spacing w:after="0"/>
              <w:jc w:val="left"/>
              <w:rPr>
                <w:lang w:val="el-GR"/>
              </w:rPr>
            </w:pPr>
            <w:r w:rsidRPr="00C0409F">
              <w:rPr>
                <w:u w:val="single"/>
                <w:lang w:val="el-GR"/>
              </w:rPr>
              <w:t>Κωδικός Δράσης</w:t>
            </w:r>
            <w:r w:rsidRPr="00626AA6">
              <w:rPr>
                <w:lang w:val="el-GR"/>
              </w:rPr>
              <w:t xml:space="preserve">: </w:t>
            </w:r>
            <w:r w:rsidRPr="00C0409F">
              <w:rPr>
                <w:lang w:val="el-GR"/>
              </w:rPr>
              <w:t>16783</w:t>
            </w:r>
            <w:r w:rsidRPr="00626AA6">
              <w:rPr>
                <w:lang w:val="el-GR"/>
              </w:rPr>
              <w:t xml:space="preserve"> </w:t>
            </w:r>
            <w:r>
              <w:rPr>
                <w:lang w:val="el-GR"/>
              </w:rPr>
              <w:t>«</w:t>
            </w:r>
            <w:r w:rsidRPr="00C0409F">
              <w:rPr>
                <w:lang w:val="el-GR"/>
              </w:rPr>
              <w:t>Υ</w:t>
            </w:r>
            <w:r>
              <w:rPr>
                <w:lang w:val="el-GR"/>
              </w:rPr>
              <w:t xml:space="preserve">λοποίηση Εθνικού Προγράμματος Πρόληψης της Δημόσιας Υγείας </w:t>
            </w:r>
            <w:r w:rsidRPr="00C0409F">
              <w:rPr>
                <w:lang w:val="el-GR"/>
              </w:rPr>
              <w:t>“</w:t>
            </w:r>
            <w:r>
              <w:rPr>
                <w:lang w:val="el-GR"/>
              </w:rPr>
              <w:t>Σπύρος Δοξιάδης</w:t>
            </w:r>
            <w:r w:rsidRPr="00C0409F">
              <w:rPr>
                <w:lang w:val="el-GR"/>
              </w:rPr>
              <w:t>”</w:t>
            </w:r>
            <w:r>
              <w:rPr>
                <w:lang w:val="el-GR"/>
              </w:rPr>
              <w:t>»</w:t>
            </w:r>
          </w:p>
          <w:p w14:paraId="2C43D574" w14:textId="77777777" w:rsidR="00841EE3" w:rsidRDefault="00841EE3" w:rsidP="00841EE3">
            <w:pPr>
              <w:suppressAutoHyphens w:val="0"/>
              <w:autoSpaceDE w:val="0"/>
              <w:autoSpaceDN w:val="0"/>
              <w:adjustRightInd w:val="0"/>
              <w:spacing w:after="0"/>
              <w:jc w:val="left"/>
              <w:rPr>
                <w:lang w:val="el-GR"/>
              </w:rPr>
            </w:pPr>
          </w:p>
          <w:p w14:paraId="2EF0D345" w14:textId="163FCBAC" w:rsidR="00841EE3" w:rsidRPr="0010445B" w:rsidRDefault="00841EE3" w:rsidP="0010445B">
            <w:pPr>
              <w:suppressAutoHyphens w:val="0"/>
              <w:autoSpaceDE w:val="0"/>
              <w:autoSpaceDN w:val="0"/>
              <w:adjustRightInd w:val="0"/>
              <w:jc w:val="left"/>
              <w:rPr>
                <w:lang w:val="el-GR"/>
              </w:rPr>
            </w:pPr>
            <w:r w:rsidRPr="00C0409F">
              <w:rPr>
                <w:u w:val="single"/>
                <w:lang w:val="el-GR"/>
              </w:rPr>
              <w:t>Άξονας 3.3</w:t>
            </w:r>
            <w:r w:rsidRPr="00C0409F">
              <w:rPr>
                <w:lang w:val="el-GR"/>
              </w:rPr>
              <w:t xml:space="preserve"> «Ενίσχυση της προσβασιμότητας, της αποτελεσματικότητας και της ποιότητας του</w:t>
            </w:r>
            <w:r>
              <w:rPr>
                <w:lang w:val="el-GR"/>
              </w:rPr>
              <w:t xml:space="preserve"> συστήματος υγείας»</w:t>
            </w:r>
          </w:p>
        </w:tc>
      </w:tr>
      <w:tr w:rsidR="00560C7F" w:rsidRPr="00841EE3" w14:paraId="0F859EDB" w14:textId="77777777" w:rsidTr="00274473">
        <w:tc>
          <w:tcPr>
            <w:tcW w:w="2830" w:type="dxa"/>
            <w:shd w:val="clear" w:color="auto" w:fill="auto"/>
            <w:vAlign w:val="bottom"/>
          </w:tcPr>
          <w:p w14:paraId="77EC0D33" w14:textId="77777777"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35C358DC"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2234C92A" w14:textId="287540E7" w:rsidR="00841EE3" w:rsidRDefault="001F455A" w:rsidP="0010445B">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sidR="00841EE3">
              <w:rPr>
                <w:rFonts w:cs="Tahoma"/>
                <w:sz w:val="22"/>
                <w:szCs w:val="22"/>
              </w:rPr>
              <w:t>:</w:t>
            </w:r>
            <w:r>
              <w:rPr>
                <w:rFonts w:cs="Tahoma"/>
                <w:sz w:val="22"/>
                <w:szCs w:val="22"/>
              </w:rPr>
              <w:t xml:space="preserve"> </w:t>
            </w:r>
            <w:r w:rsidR="00873A9C" w:rsidRPr="00873A9C">
              <w:rPr>
                <w:rFonts w:cs="Tahoma"/>
                <w:b/>
                <w:bCs/>
                <w:sz w:val="22"/>
                <w:szCs w:val="22"/>
              </w:rPr>
              <w:t>€</w:t>
            </w:r>
            <w:r w:rsidR="0010445B" w:rsidRPr="0010445B">
              <w:rPr>
                <w:rFonts w:cs="Tahoma"/>
                <w:b/>
                <w:bCs/>
                <w:sz w:val="22"/>
                <w:szCs w:val="22"/>
              </w:rPr>
              <w:t xml:space="preserve"> </w:t>
            </w:r>
            <w:r w:rsidR="00873A9C" w:rsidRPr="00873A9C">
              <w:rPr>
                <w:rFonts w:cs="Tahoma"/>
                <w:b/>
                <w:bCs/>
                <w:sz w:val="22"/>
                <w:szCs w:val="22"/>
              </w:rPr>
              <w:t>212.900,00</w:t>
            </w:r>
            <w:r w:rsidR="00D86293" w:rsidRPr="00D86293">
              <w:rPr>
                <w:rFonts w:cs="Tahoma"/>
                <w:sz w:val="22"/>
                <w:szCs w:val="22"/>
              </w:rPr>
              <w:t xml:space="preserve">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w:t>
            </w:r>
          </w:p>
          <w:p w14:paraId="5E16108B" w14:textId="0F420CD5" w:rsidR="001F455A" w:rsidRPr="00274473" w:rsidRDefault="00841EE3" w:rsidP="0010445B">
            <w:pPr>
              <w:pStyle w:val="TabletextChar"/>
              <w:spacing w:before="120" w:line="240" w:lineRule="auto"/>
              <w:jc w:val="both"/>
              <w:rPr>
                <w:rFonts w:cs="Tahoma"/>
                <w:sz w:val="22"/>
                <w:szCs w:val="22"/>
              </w:rPr>
            </w:pPr>
            <w:r>
              <w:rPr>
                <w:rFonts w:cs="Tahoma"/>
                <w:sz w:val="22"/>
                <w:szCs w:val="22"/>
              </w:rPr>
              <w:t>Π</w:t>
            </w:r>
            <w:r w:rsidRPr="00603221">
              <w:rPr>
                <w:rFonts w:cs="Tahoma"/>
                <w:sz w:val="22"/>
                <w:szCs w:val="22"/>
              </w:rPr>
              <w:t xml:space="preserve">ροϋπολογισμός </w:t>
            </w:r>
            <w:r w:rsidR="001F455A" w:rsidRPr="00603221">
              <w:rPr>
                <w:rFonts w:cs="Tahoma"/>
                <w:sz w:val="22"/>
                <w:szCs w:val="22"/>
              </w:rPr>
              <w:t xml:space="preserve">με ΦΠΑ: </w:t>
            </w:r>
            <w:r w:rsidR="00873A9C" w:rsidRPr="00873A9C">
              <w:rPr>
                <w:rFonts w:cs="Tahoma"/>
                <w:b/>
                <w:bCs/>
                <w:sz w:val="22"/>
                <w:szCs w:val="22"/>
              </w:rPr>
              <w:t>€</w:t>
            </w:r>
            <w:r w:rsidR="0010445B">
              <w:rPr>
                <w:rFonts w:cs="Tahoma"/>
                <w:b/>
                <w:bCs/>
                <w:sz w:val="22"/>
                <w:szCs w:val="22"/>
                <w:lang w:val="en-US"/>
              </w:rPr>
              <w:t xml:space="preserve"> </w:t>
            </w:r>
            <w:r w:rsidR="00873A9C" w:rsidRPr="00873A9C">
              <w:rPr>
                <w:rFonts w:cs="Tahoma"/>
                <w:b/>
                <w:bCs/>
                <w:sz w:val="22"/>
                <w:szCs w:val="22"/>
              </w:rPr>
              <w:t>263.996,00</w:t>
            </w:r>
            <w:r w:rsidR="001F455A" w:rsidRPr="00BC485D">
              <w:rPr>
                <w:rFonts w:cs="Tahoma"/>
                <w:sz w:val="22"/>
                <w:szCs w:val="22"/>
              </w:rPr>
              <w:t>, ΦΠΑ 24%</w:t>
            </w:r>
            <w:r>
              <w:rPr>
                <w:rFonts w:cs="Tahoma"/>
                <w:sz w:val="22"/>
                <w:szCs w:val="22"/>
              </w:rPr>
              <w:t>:</w:t>
            </w:r>
            <w:r w:rsidR="001F455A" w:rsidRPr="00BC485D">
              <w:rPr>
                <w:rFonts w:cs="Tahoma"/>
                <w:sz w:val="22"/>
                <w:szCs w:val="22"/>
              </w:rPr>
              <w:t xml:space="preserve"> </w:t>
            </w:r>
            <w:r w:rsidR="0010445B" w:rsidRPr="00873A9C">
              <w:rPr>
                <w:rFonts w:cs="Tahoma"/>
                <w:b/>
                <w:bCs/>
                <w:sz w:val="22"/>
                <w:szCs w:val="22"/>
              </w:rPr>
              <w:t>€</w:t>
            </w:r>
            <w:r w:rsidR="0010445B">
              <w:rPr>
                <w:rFonts w:cs="Tahoma"/>
                <w:b/>
                <w:bCs/>
                <w:sz w:val="22"/>
                <w:szCs w:val="22"/>
                <w:lang w:val="en-US"/>
              </w:rPr>
              <w:t xml:space="preserve">  </w:t>
            </w:r>
            <w:r w:rsidR="00873A9C" w:rsidRPr="00873A9C">
              <w:rPr>
                <w:rFonts w:cs="Tahoma"/>
                <w:b/>
                <w:bCs/>
                <w:sz w:val="22"/>
                <w:szCs w:val="22"/>
              </w:rPr>
              <w:t>51.096,00</w:t>
            </w:r>
          </w:p>
        </w:tc>
      </w:tr>
      <w:tr w:rsidR="0024279E" w:rsidRPr="00E57D05" w14:paraId="2EBDDB48" w14:textId="77777777" w:rsidTr="000F327E">
        <w:tc>
          <w:tcPr>
            <w:tcW w:w="2830" w:type="dxa"/>
            <w:shd w:val="clear" w:color="auto" w:fill="auto"/>
            <w:vAlign w:val="bottom"/>
          </w:tcPr>
          <w:p w14:paraId="142C02CA"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7773C0F1" w14:textId="77777777" w:rsidR="00651D75" w:rsidRPr="00651D75" w:rsidRDefault="000F327E" w:rsidP="0010445B">
            <w:pPr>
              <w:spacing w:before="120"/>
              <w:jc w:val="left"/>
              <w:rPr>
                <w:lang w:val="el-GR"/>
              </w:rPr>
            </w:pPr>
            <w:r w:rsidRPr="000F327E">
              <w:rPr>
                <w:rFonts w:cstheme="minorHAnsi"/>
                <w:lang w:val="el-GR"/>
              </w:rPr>
              <w:t>7</w:t>
            </w:r>
            <w:r>
              <w:rPr>
                <w:rFonts w:cstheme="minorHAnsi"/>
                <w:lang w:val="el-GR"/>
              </w:rPr>
              <w:t xml:space="preserve">2222300-0 </w:t>
            </w:r>
            <w:r w:rsidRPr="000F327E">
              <w:rPr>
                <w:rFonts w:cstheme="minorHAnsi"/>
                <w:lang w:val="el-GR"/>
              </w:rPr>
              <w:t>Υπηρεσίες τεχνολογίας των πληροφοριών</w:t>
            </w:r>
          </w:p>
        </w:tc>
      </w:tr>
      <w:tr w:rsidR="0024279E" w:rsidRPr="00C56558" w14:paraId="56EAD575" w14:textId="77777777" w:rsidTr="00550D8B">
        <w:tc>
          <w:tcPr>
            <w:tcW w:w="2830" w:type="dxa"/>
            <w:shd w:val="clear" w:color="auto" w:fill="auto"/>
            <w:vAlign w:val="bottom"/>
          </w:tcPr>
          <w:p w14:paraId="44922B34"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36903FC2" w14:textId="77777777" w:rsidR="006E5AB3" w:rsidRPr="00603221" w:rsidRDefault="0024279E" w:rsidP="0010445B">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34EF40CF" w14:textId="77777777" w:rsidTr="00C82832">
        <w:tc>
          <w:tcPr>
            <w:tcW w:w="2830" w:type="dxa"/>
            <w:shd w:val="clear" w:color="auto" w:fill="auto"/>
            <w:vAlign w:val="bottom"/>
          </w:tcPr>
          <w:p w14:paraId="0A0BDD7F"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43D0B83" w14:textId="4D960BE1" w:rsidR="0024279E" w:rsidRPr="00603221" w:rsidDel="005977E7" w:rsidRDefault="0010445B" w:rsidP="00C82832">
            <w:pPr>
              <w:autoSpaceDE w:val="0"/>
              <w:autoSpaceDN w:val="0"/>
              <w:adjustRightInd w:val="0"/>
              <w:spacing w:before="120" w:after="0"/>
              <w:jc w:val="left"/>
              <w:rPr>
                <w:b/>
                <w:color w:val="000000"/>
              </w:rPr>
            </w:pPr>
            <w:r>
              <w:rPr>
                <w:b/>
                <w:color w:val="000000"/>
              </w:rPr>
              <w:t>20-04-2023</w:t>
            </w:r>
          </w:p>
        </w:tc>
      </w:tr>
      <w:tr w:rsidR="00C82832" w:rsidRPr="00DF02B0" w:rsidDel="005977E7" w14:paraId="1EEDA3D3" w14:textId="77777777" w:rsidTr="00B42BA2">
        <w:tc>
          <w:tcPr>
            <w:tcW w:w="7332" w:type="dxa"/>
            <w:gridSpan w:val="2"/>
            <w:tcBorders>
              <w:bottom w:val="nil"/>
            </w:tcBorders>
            <w:shd w:val="clear" w:color="auto" w:fill="auto"/>
            <w:vAlign w:val="bottom"/>
          </w:tcPr>
          <w:p w14:paraId="59962315"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6FCCCD52" w14:textId="44313906" w:rsidR="00C82832" w:rsidRPr="00603221" w:rsidDel="005977E7" w:rsidRDefault="0010445B" w:rsidP="00C82832">
            <w:pPr>
              <w:autoSpaceDE w:val="0"/>
              <w:autoSpaceDN w:val="0"/>
              <w:adjustRightInd w:val="0"/>
              <w:spacing w:before="120" w:after="0"/>
              <w:rPr>
                <w:b/>
                <w:color w:val="000000"/>
                <w:highlight w:val="yellow"/>
              </w:rPr>
            </w:pPr>
            <w:r>
              <w:rPr>
                <w:b/>
                <w:color w:val="000000"/>
              </w:rPr>
              <w:t>05-04-2023</w:t>
            </w:r>
          </w:p>
        </w:tc>
      </w:tr>
      <w:tr w:rsidR="00C82832" w:rsidRPr="00DF02B0" w:rsidDel="005977E7" w14:paraId="62C69019" w14:textId="77777777" w:rsidTr="00B42BA2">
        <w:tc>
          <w:tcPr>
            <w:tcW w:w="7332" w:type="dxa"/>
            <w:gridSpan w:val="2"/>
            <w:tcBorders>
              <w:bottom w:val="nil"/>
            </w:tcBorders>
            <w:shd w:val="clear" w:color="auto" w:fill="auto"/>
            <w:vAlign w:val="bottom"/>
          </w:tcPr>
          <w:p w14:paraId="1DB291D2"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6690F9A8" w14:textId="1F556964" w:rsidR="00C82832" w:rsidRPr="00603221" w:rsidDel="005977E7" w:rsidRDefault="0010445B" w:rsidP="00C82832">
            <w:pPr>
              <w:autoSpaceDE w:val="0"/>
              <w:autoSpaceDN w:val="0"/>
              <w:adjustRightInd w:val="0"/>
              <w:spacing w:before="120" w:after="0"/>
              <w:rPr>
                <w:b/>
                <w:color w:val="000000"/>
                <w:highlight w:val="yellow"/>
              </w:rPr>
            </w:pPr>
            <w:r>
              <w:rPr>
                <w:b/>
                <w:color w:val="000000"/>
              </w:rPr>
              <w:t>05-04-2023</w:t>
            </w:r>
          </w:p>
        </w:tc>
      </w:tr>
      <w:tr w:rsidR="00C82832" w:rsidRPr="003C0732" w:rsidDel="005977E7" w14:paraId="5C1D75C7" w14:textId="77777777" w:rsidTr="00AE28D7">
        <w:tc>
          <w:tcPr>
            <w:tcW w:w="7332" w:type="dxa"/>
            <w:gridSpan w:val="2"/>
            <w:tcBorders>
              <w:bottom w:val="single" w:sz="4" w:space="0" w:color="auto"/>
            </w:tcBorders>
            <w:shd w:val="clear" w:color="auto" w:fill="auto"/>
            <w:vAlign w:val="bottom"/>
          </w:tcPr>
          <w:p w14:paraId="769308C3"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01C42072" w14:textId="54880FDA" w:rsidR="00C82832" w:rsidRPr="00603221" w:rsidRDefault="0010445B" w:rsidP="00C82832">
            <w:pPr>
              <w:autoSpaceDE w:val="0"/>
              <w:autoSpaceDN w:val="0"/>
              <w:adjustRightInd w:val="0"/>
              <w:spacing w:before="120" w:after="0"/>
              <w:rPr>
                <w:b/>
                <w:highlight w:val="magenta"/>
                <w:lang w:val="el-GR"/>
              </w:rPr>
            </w:pPr>
            <w:r>
              <w:rPr>
                <w:b/>
                <w:color w:val="000000"/>
              </w:rPr>
              <w:t>05-04-2023</w:t>
            </w:r>
          </w:p>
        </w:tc>
      </w:tr>
    </w:tbl>
    <w:p w14:paraId="713C2E41" w14:textId="77777777" w:rsidR="003C0732" w:rsidRDefault="003C0732" w:rsidP="00C82832"/>
    <w:p w14:paraId="2CC77817" w14:textId="77777777" w:rsidR="00C82832" w:rsidRDefault="00C82832" w:rsidP="00C82832"/>
    <w:p w14:paraId="7B56C339" w14:textId="77777777" w:rsidR="00C82832" w:rsidRDefault="00C82832" w:rsidP="00C82832"/>
    <w:p w14:paraId="4A8C5CBD" w14:textId="77777777" w:rsidR="00C82832" w:rsidRDefault="00C82832" w:rsidP="00C82832"/>
    <w:p w14:paraId="05CEA265" w14:textId="77777777" w:rsidR="00BE0328" w:rsidRPr="0031449B" w:rsidRDefault="00BE0328" w:rsidP="00C82832">
      <w:pPr>
        <w:rPr>
          <w:b/>
          <w:bCs/>
          <w:lang w:val="el-GR"/>
        </w:rPr>
      </w:pPr>
    </w:p>
    <w:p w14:paraId="6338A719" w14:textId="77777777" w:rsidR="00BE0328" w:rsidRPr="0031449B" w:rsidRDefault="00BE0328" w:rsidP="00C82832">
      <w:pPr>
        <w:rPr>
          <w:lang w:val="el-GR"/>
        </w:rPr>
      </w:pPr>
    </w:p>
    <w:p w14:paraId="0F6F62F2" w14:textId="77777777" w:rsidR="000B6F4E" w:rsidRDefault="000B6F4E" w:rsidP="00C82832"/>
    <w:p w14:paraId="3F3390DE"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bookmarkStart w:id="4" w:name="_Toc124351840"/>
      <w:r w:rsidRPr="00FE037B">
        <w:rPr>
          <w:rFonts w:ascii="Tahoma" w:hAnsi="Tahoma" w:cs="Tahoma"/>
          <w:sz w:val="22"/>
          <w:szCs w:val="22"/>
        </w:rPr>
        <w:lastRenderedPageBreak/>
        <w:t>ΓΕΝΙΚΕΣ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157A327" w14:textId="77777777" w:rsidTr="0031590C">
        <w:trPr>
          <w:tblHeader/>
        </w:trPr>
        <w:tc>
          <w:tcPr>
            <w:tcW w:w="9855" w:type="dxa"/>
            <w:gridSpan w:val="2"/>
            <w:shd w:val="clear" w:color="auto" w:fill="E0E0E0"/>
            <w:vAlign w:val="center"/>
          </w:tcPr>
          <w:p w14:paraId="38495BE8"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C56558" w14:paraId="7A0E0A1B" w14:textId="77777777" w:rsidTr="0031590C">
        <w:tc>
          <w:tcPr>
            <w:tcW w:w="3708" w:type="dxa"/>
            <w:vAlign w:val="center"/>
          </w:tcPr>
          <w:p w14:paraId="4A1B0122"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090759D6" w14:textId="77777777" w:rsidR="0024279E" w:rsidRPr="00666CF0" w:rsidRDefault="00666CF0" w:rsidP="0010445B">
            <w:pPr>
              <w:pStyle w:val="TabletextChar"/>
              <w:spacing w:before="120"/>
              <w:jc w:val="both"/>
              <w:rPr>
                <w:rFonts w:cs="Tahoma"/>
                <w:b/>
                <w:sz w:val="22"/>
                <w:szCs w:val="22"/>
              </w:rPr>
            </w:pPr>
            <w:r w:rsidRPr="00666CF0">
              <w:rPr>
                <w:rFonts w:cs="Tahoma"/>
                <w:b/>
                <w:sz w:val="22"/>
                <w:szCs w:val="22"/>
              </w:rPr>
              <w:t>«Υπηρεσίες γραφείου υποστήριξης δικαιούχων (Help-Desk) για το Πρόγραμμα «</w:t>
            </w:r>
            <w:r w:rsidR="00841EE3">
              <w:rPr>
                <w:rFonts w:cs="Tahoma"/>
                <w:b/>
                <w:sz w:val="22"/>
                <w:szCs w:val="22"/>
              </w:rPr>
              <w:t>Οικονομική ενίσχυση</w:t>
            </w:r>
            <w:r w:rsidR="007250A4" w:rsidRPr="007250A4">
              <w:rPr>
                <w:rFonts w:cs="Tahoma"/>
                <w:b/>
                <w:sz w:val="22"/>
                <w:szCs w:val="22"/>
              </w:rPr>
              <w:t xml:space="preserve"> για τη διενέργεια πράξεων προληπτικής οδοντιατρικής φροντίδας σε παιδιά ηλικίας έξι έως δώδεκα (6-12) ετών - (Dentist PASS)</w:t>
            </w:r>
            <w:r w:rsidRPr="00666CF0">
              <w:rPr>
                <w:rFonts w:cs="Tahoma"/>
                <w:b/>
                <w:sz w:val="22"/>
                <w:szCs w:val="22"/>
              </w:rPr>
              <w:t>»</w:t>
            </w:r>
          </w:p>
        </w:tc>
      </w:tr>
      <w:tr w:rsidR="0024279E" w:rsidRPr="00317788" w14:paraId="340302F9" w14:textId="77777777" w:rsidTr="0031590C">
        <w:tc>
          <w:tcPr>
            <w:tcW w:w="3708" w:type="dxa"/>
            <w:vAlign w:val="center"/>
          </w:tcPr>
          <w:p w14:paraId="07A6A3D3"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EE78C6D" w14:textId="77777777" w:rsidR="0024279E" w:rsidRPr="004B24A7" w:rsidRDefault="0024279E" w:rsidP="0010445B">
            <w:pPr>
              <w:pStyle w:val="TabletextChar"/>
              <w:spacing w:before="120"/>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73CC8DDF" w14:textId="77777777" w:rsidTr="0031590C">
        <w:tc>
          <w:tcPr>
            <w:tcW w:w="3708" w:type="dxa"/>
            <w:vAlign w:val="center"/>
          </w:tcPr>
          <w:p w14:paraId="7295C7F8"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77257A2A" w14:textId="77777777" w:rsidR="004B24A7" w:rsidRPr="00603221" w:rsidRDefault="004B24A7" w:rsidP="0010445B">
            <w:pPr>
              <w:pStyle w:val="TabletextChar"/>
              <w:spacing w:before="120"/>
              <w:rPr>
                <w:rFonts w:cs="Tahoma"/>
                <w:b/>
                <w:sz w:val="22"/>
                <w:szCs w:val="22"/>
              </w:rPr>
            </w:pPr>
            <w:r w:rsidRPr="004B24A7">
              <w:rPr>
                <w:rFonts w:cs="Tahoma"/>
                <w:b/>
                <w:sz w:val="22"/>
                <w:szCs w:val="22"/>
              </w:rPr>
              <w:t xml:space="preserve">ΥΠΟΥΡΓΕΙΟ </w:t>
            </w:r>
            <w:r w:rsidR="00841EE3">
              <w:rPr>
                <w:rFonts w:cs="Tahoma"/>
                <w:b/>
                <w:sz w:val="22"/>
                <w:szCs w:val="22"/>
              </w:rPr>
              <w:t>ΥΓΕΙΑΣ</w:t>
            </w:r>
          </w:p>
        </w:tc>
      </w:tr>
      <w:tr w:rsidR="004B24A7" w:rsidRPr="00DF02B0" w14:paraId="04BA9E7F" w14:textId="77777777" w:rsidTr="0031590C">
        <w:tc>
          <w:tcPr>
            <w:tcW w:w="3708" w:type="dxa"/>
            <w:vAlign w:val="center"/>
          </w:tcPr>
          <w:p w14:paraId="096BA484"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01932337" w14:textId="77777777" w:rsidR="004B24A7" w:rsidRPr="004B24A7" w:rsidRDefault="004B24A7" w:rsidP="0010445B">
            <w:pPr>
              <w:pStyle w:val="TabletextChar"/>
              <w:spacing w:before="120"/>
              <w:rPr>
                <w:rFonts w:cs="Tahoma"/>
                <w:b/>
                <w:sz w:val="22"/>
                <w:szCs w:val="22"/>
              </w:rPr>
            </w:pPr>
            <w:r w:rsidRPr="004B24A7">
              <w:rPr>
                <w:rFonts w:cs="Tahoma"/>
                <w:b/>
                <w:sz w:val="22"/>
                <w:szCs w:val="22"/>
              </w:rPr>
              <w:t xml:space="preserve">ΥΠΟΥΡΓΕΙΟ </w:t>
            </w:r>
            <w:r w:rsidR="00841EE3">
              <w:rPr>
                <w:rFonts w:cs="Tahoma"/>
                <w:b/>
                <w:sz w:val="22"/>
                <w:szCs w:val="22"/>
              </w:rPr>
              <w:t>ΥΓΕΙΑΣ</w:t>
            </w:r>
          </w:p>
        </w:tc>
      </w:tr>
      <w:tr w:rsidR="004B24A7" w:rsidRPr="00DF02B0" w14:paraId="60F05112" w14:textId="77777777" w:rsidTr="0031590C">
        <w:tc>
          <w:tcPr>
            <w:tcW w:w="3708" w:type="dxa"/>
            <w:vAlign w:val="center"/>
          </w:tcPr>
          <w:p w14:paraId="065F1362"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087739C8" w14:textId="77777777" w:rsidR="004B24A7" w:rsidRPr="00603221" w:rsidRDefault="004B24A7" w:rsidP="0010445B">
            <w:pPr>
              <w:pStyle w:val="TabletextChar"/>
              <w:spacing w:before="120"/>
              <w:rPr>
                <w:rFonts w:cs="Tahoma"/>
                <w:b/>
                <w:sz w:val="22"/>
                <w:szCs w:val="22"/>
              </w:rPr>
            </w:pPr>
            <w:r w:rsidRPr="004B24A7">
              <w:rPr>
                <w:rFonts w:cs="Tahoma"/>
                <w:b/>
                <w:sz w:val="22"/>
                <w:szCs w:val="22"/>
              </w:rPr>
              <w:t xml:space="preserve">ΥΠΟΥΡΓΕΙΟ </w:t>
            </w:r>
            <w:r w:rsidR="00841EE3">
              <w:rPr>
                <w:rFonts w:cs="Tahoma"/>
                <w:b/>
                <w:sz w:val="22"/>
                <w:szCs w:val="22"/>
              </w:rPr>
              <w:t>ΥΓΕΙΑΣ</w:t>
            </w:r>
          </w:p>
        </w:tc>
      </w:tr>
      <w:tr w:rsidR="004B24A7" w:rsidRPr="00B86104" w14:paraId="69D93393" w14:textId="77777777" w:rsidTr="0031590C">
        <w:tc>
          <w:tcPr>
            <w:tcW w:w="3708" w:type="dxa"/>
            <w:vAlign w:val="center"/>
          </w:tcPr>
          <w:p w14:paraId="7E631CBE"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3B5292DE"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C56558" w14:paraId="32320C0D" w14:textId="77777777" w:rsidTr="00684A2F">
        <w:tc>
          <w:tcPr>
            <w:tcW w:w="3708" w:type="dxa"/>
            <w:vAlign w:val="center"/>
          </w:tcPr>
          <w:p w14:paraId="4C9C81F1"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2B31D7D7" w14:textId="77777777" w:rsidR="004B24A7" w:rsidRPr="00D17281" w:rsidRDefault="004B24A7" w:rsidP="0010445B">
            <w:pPr>
              <w:spacing w:before="120"/>
              <w:rPr>
                <w:rFonts w:cstheme="minorHAnsi"/>
                <w:lang w:val="el-GR"/>
              </w:rPr>
            </w:pPr>
            <w:r w:rsidRPr="00603221">
              <w:rPr>
                <w:b/>
                <w:color w:val="000000"/>
                <w:lang w:val="en-US"/>
              </w:rPr>
              <w:t>CPV</w:t>
            </w:r>
            <w:r w:rsidRPr="00D17281">
              <w:rPr>
                <w:b/>
                <w:color w:val="000000"/>
                <w:lang w:val="el-GR"/>
              </w:rPr>
              <w:t xml:space="preserve">: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p>
        </w:tc>
      </w:tr>
      <w:tr w:rsidR="004B24A7" w:rsidRPr="008D5CA3" w14:paraId="34CF0B5B" w14:textId="77777777" w:rsidTr="0031590C">
        <w:tc>
          <w:tcPr>
            <w:tcW w:w="3708" w:type="dxa"/>
            <w:vAlign w:val="center"/>
          </w:tcPr>
          <w:p w14:paraId="45052A5C"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7236EAE1" w14:textId="77777777" w:rsidR="004B24A7" w:rsidRPr="00603221" w:rsidRDefault="004B24A7" w:rsidP="0010445B">
            <w:pPr>
              <w:pStyle w:val="TabletextChar"/>
              <w:spacing w:before="120"/>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3FDDA350" w14:textId="77777777" w:rsidR="004B24A7" w:rsidRPr="00603221" w:rsidRDefault="00666CF0" w:rsidP="00666CF0">
            <w:pPr>
              <w:rPr>
                <w:lang w:val="el-GR"/>
              </w:rPr>
            </w:pPr>
            <w:r w:rsidRPr="00666CF0">
              <w:rPr>
                <w:lang w:val="el-GR" w:eastAsia="en-US"/>
              </w:rPr>
              <w:t>βάσει αποκλειστικά της τιμής</w:t>
            </w:r>
          </w:p>
        </w:tc>
      </w:tr>
      <w:tr w:rsidR="004B24A7" w:rsidRPr="00C56558" w14:paraId="7A575237" w14:textId="77777777" w:rsidTr="00684A2F">
        <w:tc>
          <w:tcPr>
            <w:tcW w:w="3708" w:type="dxa"/>
            <w:vAlign w:val="center"/>
          </w:tcPr>
          <w:p w14:paraId="05F36CFE" w14:textId="77777777" w:rsidR="004B24A7" w:rsidRPr="00603221" w:rsidRDefault="004B24A7" w:rsidP="004B24A7">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66A8F1F6" w14:textId="13DD1C13" w:rsidR="004B24A7" w:rsidRPr="00603221" w:rsidRDefault="00D86293" w:rsidP="0010445B">
            <w:pPr>
              <w:pStyle w:val="TabletextChar"/>
              <w:spacing w:before="12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873A9C" w:rsidRPr="00873A9C">
              <w:rPr>
                <w:rFonts w:cs="Tahoma"/>
                <w:b/>
                <w:bCs/>
                <w:sz w:val="22"/>
                <w:szCs w:val="22"/>
              </w:rPr>
              <w:t>€</w:t>
            </w:r>
            <w:r w:rsidR="0010445B" w:rsidRPr="0010445B">
              <w:rPr>
                <w:rFonts w:cs="Tahoma"/>
                <w:b/>
                <w:bCs/>
                <w:sz w:val="22"/>
                <w:szCs w:val="22"/>
              </w:rPr>
              <w:t xml:space="preserve"> </w:t>
            </w:r>
            <w:r w:rsidR="00873A9C" w:rsidRPr="00873A9C">
              <w:rPr>
                <w:rFonts w:cs="Tahoma"/>
                <w:b/>
                <w:bCs/>
                <w:sz w:val="22"/>
                <w:szCs w:val="22"/>
              </w:rPr>
              <w:t>212.900,00</w:t>
            </w:r>
            <w:r w:rsidRPr="00D86293">
              <w:rPr>
                <w:rFonts w:cs="Tahoma"/>
                <w:sz w:val="22"/>
                <w:szCs w:val="22"/>
              </w:rPr>
              <w:t xml:space="preserve">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00873A9C" w:rsidRPr="00873A9C">
              <w:rPr>
                <w:rFonts w:cs="Tahoma"/>
                <w:b/>
                <w:bCs/>
                <w:sz w:val="22"/>
                <w:szCs w:val="22"/>
              </w:rPr>
              <w:t>€</w:t>
            </w:r>
            <w:r w:rsidR="0010445B" w:rsidRPr="0010445B">
              <w:rPr>
                <w:rFonts w:cs="Tahoma"/>
                <w:b/>
                <w:bCs/>
                <w:sz w:val="22"/>
                <w:szCs w:val="22"/>
              </w:rPr>
              <w:t xml:space="preserve"> </w:t>
            </w:r>
            <w:r w:rsidR="00873A9C" w:rsidRPr="00873A9C">
              <w:rPr>
                <w:rFonts w:cs="Tahoma"/>
                <w:b/>
                <w:bCs/>
                <w:sz w:val="22"/>
                <w:szCs w:val="22"/>
              </w:rPr>
              <w:t>263.996,00</w:t>
            </w:r>
            <w:r w:rsidRPr="00BC485D">
              <w:rPr>
                <w:rFonts w:cs="Tahoma"/>
                <w:sz w:val="22"/>
                <w:szCs w:val="22"/>
              </w:rPr>
              <w:t>, ΦΠΑ 24%</w:t>
            </w:r>
            <w:r w:rsidR="0010445B">
              <w:rPr>
                <w:rFonts w:cs="Tahoma"/>
                <w:sz w:val="22"/>
                <w:szCs w:val="22"/>
              </w:rPr>
              <w:t>:</w:t>
            </w:r>
            <w:r w:rsidRPr="00BC485D">
              <w:rPr>
                <w:rFonts w:cs="Tahoma"/>
                <w:sz w:val="22"/>
                <w:szCs w:val="22"/>
              </w:rPr>
              <w:t xml:space="preserve"> </w:t>
            </w:r>
            <w:r w:rsidR="0010445B" w:rsidRPr="00873A9C">
              <w:rPr>
                <w:rFonts w:cs="Tahoma"/>
                <w:b/>
                <w:bCs/>
                <w:sz w:val="22"/>
                <w:szCs w:val="22"/>
              </w:rPr>
              <w:t>€</w:t>
            </w:r>
            <w:r w:rsidR="0010445B" w:rsidRPr="0010445B">
              <w:rPr>
                <w:rFonts w:cs="Tahoma"/>
                <w:b/>
                <w:bCs/>
                <w:sz w:val="22"/>
                <w:szCs w:val="22"/>
              </w:rPr>
              <w:t xml:space="preserve"> </w:t>
            </w:r>
            <w:r w:rsidR="00873A9C" w:rsidRPr="00873A9C">
              <w:rPr>
                <w:rFonts w:cs="Tahoma"/>
                <w:b/>
                <w:bCs/>
                <w:sz w:val="22"/>
                <w:szCs w:val="22"/>
              </w:rPr>
              <w:t>51.096,00</w:t>
            </w:r>
          </w:p>
        </w:tc>
      </w:tr>
      <w:tr w:rsidR="004B24A7" w:rsidRPr="00C56558" w14:paraId="7CE823DC" w14:textId="77777777" w:rsidTr="0031590C">
        <w:tc>
          <w:tcPr>
            <w:tcW w:w="3708" w:type="dxa"/>
            <w:vAlign w:val="center"/>
          </w:tcPr>
          <w:p w14:paraId="02F9FEBF" w14:textId="77777777" w:rsidR="004B24A7" w:rsidRPr="00603221" w:rsidRDefault="004B24A7" w:rsidP="004B24A7">
            <w:pPr>
              <w:pStyle w:val="TabletextChar"/>
              <w:rPr>
                <w:rFonts w:cs="Tahoma"/>
                <w:b/>
                <w:sz w:val="22"/>
                <w:szCs w:val="22"/>
              </w:rPr>
            </w:pPr>
            <w:bookmarkStart w:id="9" w:name="_Hlk129165457"/>
            <w:r w:rsidRPr="00603221">
              <w:rPr>
                <w:rFonts w:cs="Tahoma"/>
                <w:b/>
                <w:sz w:val="22"/>
                <w:szCs w:val="22"/>
              </w:rPr>
              <w:t>ΧΡΗΜΑΤΟΔΟΤΗΣΗ ΕΡΓΟΥ</w:t>
            </w:r>
          </w:p>
        </w:tc>
        <w:tc>
          <w:tcPr>
            <w:tcW w:w="6147" w:type="dxa"/>
            <w:vAlign w:val="center"/>
          </w:tcPr>
          <w:p w14:paraId="4BAE951E" w14:textId="77777777" w:rsidR="00A10DB7" w:rsidRDefault="00A10DB7" w:rsidP="0010445B">
            <w:pPr>
              <w:pStyle w:val="TabletextChar"/>
              <w:spacing w:before="120" w:line="252" w:lineRule="auto"/>
              <w:jc w:val="both"/>
              <w:rPr>
                <w:rFonts w:cs="Tahoma"/>
                <w:sz w:val="22"/>
                <w:szCs w:val="22"/>
              </w:rPr>
            </w:pPr>
            <w:r>
              <w:rPr>
                <w:rFonts w:cs="Tahoma"/>
                <w:sz w:val="22"/>
                <w:szCs w:val="22"/>
              </w:rPr>
              <w:t>Το έργο υλοποιείται στο πλαίσιο του Εθνικού Σχεδίου Ανάκαμψης και Ανθεκτικότητας «Ελλάδα 2.0» με τη χρηματοδότηση της Ευρωπαϊκής Ένωσης – Next</w:t>
            </w:r>
            <w:r>
              <w:rPr>
                <w:rFonts w:cs="Tahoma"/>
                <w:sz w:val="22"/>
                <w:szCs w:val="22"/>
                <w:lang w:val="en-US"/>
              </w:rPr>
              <w:t>Generation</w:t>
            </w:r>
            <w:r w:rsidRPr="000D658E">
              <w:rPr>
                <w:rFonts w:cs="Tahoma"/>
                <w:sz w:val="22"/>
                <w:szCs w:val="22"/>
              </w:rPr>
              <w:t xml:space="preserve"> </w:t>
            </w:r>
            <w:r>
              <w:rPr>
                <w:rFonts w:cs="Tahoma"/>
                <w:sz w:val="22"/>
                <w:szCs w:val="22"/>
                <w:lang w:val="en-US"/>
              </w:rPr>
              <w:t>EU</w:t>
            </w:r>
            <w:r w:rsidRPr="000D658E">
              <w:rPr>
                <w:rFonts w:cs="Tahoma"/>
                <w:sz w:val="22"/>
                <w:szCs w:val="22"/>
              </w:rPr>
              <w:t xml:space="preserve"> (</w:t>
            </w:r>
            <w:r>
              <w:rPr>
                <w:rFonts w:cs="Tahoma"/>
                <w:sz w:val="22"/>
                <w:szCs w:val="22"/>
              </w:rPr>
              <w:t>Κωδικός Δράσης: 16783 /Άξονας 3.3).</w:t>
            </w:r>
          </w:p>
          <w:p w14:paraId="039B6E6E" w14:textId="77777777" w:rsidR="004B24A7" w:rsidRPr="00060F90" w:rsidRDefault="00A10DB7" w:rsidP="0010445B">
            <w:pPr>
              <w:pStyle w:val="normalwithoutspacing"/>
              <w:spacing w:after="120"/>
              <w:rPr>
                <w:highlight w:val="yellow"/>
              </w:rPr>
            </w:pPr>
            <w:r w:rsidRPr="00E6206E">
              <w:t>Οι δαπάνες του Έργου</w:t>
            </w:r>
            <w:r>
              <w:t xml:space="preserve"> </w:t>
            </w:r>
            <w:r w:rsidRPr="00E6206E">
              <w:t>θα βαρύνουν το Πρόγραμμα Δημοσίων Επενδύσεων</w:t>
            </w:r>
            <w:r>
              <w:t xml:space="preserve"> </w:t>
            </w:r>
            <w:r w:rsidRPr="00E6206E">
              <w:t>-</w:t>
            </w:r>
            <w:r>
              <w:t xml:space="preserve"> </w:t>
            </w:r>
            <w:r w:rsidRPr="00E6206E">
              <w:t xml:space="preserve">TAA, και συγκεκριμένα την ΣΑΤΑ </w:t>
            </w:r>
            <w:r w:rsidR="000305FE">
              <w:t>091</w:t>
            </w:r>
            <w:r w:rsidRPr="00E6206E">
              <w:t xml:space="preserve"> με ενάριθμο κωδικό</w:t>
            </w:r>
            <w:r>
              <w:t>:</w:t>
            </w:r>
            <w:r w:rsidRPr="00E6206E">
              <w:t xml:space="preserve"> </w:t>
            </w:r>
            <w:r w:rsidR="00873A9C" w:rsidRPr="00873A9C">
              <w:t>2023ΤΑ09100003</w:t>
            </w:r>
          </w:p>
        </w:tc>
      </w:tr>
      <w:bookmarkEnd w:id="9"/>
      <w:tr w:rsidR="004B24A7" w:rsidRPr="00DF02B0" w14:paraId="7A05C279" w14:textId="77777777" w:rsidTr="0031590C">
        <w:tc>
          <w:tcPr>
            <w:tcW w:w="3708" w:type="dxa"/>
            <w:vAlign w:val="center"/>
          </w:tcPr>
          <w:p w14:paraId="70B4AE13"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5E86F22E" w14:textId="77777777" w:rsidR="004B24A7" w:rsidRPr="00A00118" w:rsidRDefault="004B24A7" w:rsidP="0010445B">
            <w:pPr>
              <w:spacing w:before="120"/>
              <w:rPr>
                <w:lang w:val="el-GR"/>
              </w:rPr>
            </w:pPr>
            <w:r w:rsidRPr="00A00118">
              <w:rPr>
                <w:lang w:val="el-GR"/>
              </w:rPr>
              <w:t xml:space="preserve"> </w:t>
            </w:r>
            <w:r w:rsidR="00092F07">
              <w:rPr>
                <w:lang w:val="el-GR"/>
              </w:rPr>
              <w:t>Οκτώ</w:t>
            </w:r>
            <w:r w:rsidRPr="00A00118">
              <w:rPr>
                <w:lang w:val="el-GR"/>
              </w:rPr>
              <w:t xml:space="preserve"> </w:t>
            </w:r>
            <w:r w:rsidR="00A00118" w:rsidRPr="00A00118">
              <w:rPr>
                <w:lang w:val="el-GR"/>
              </w:rPr>
              <w:t>(</w:t>
            </w:r>
            <w:r w:rsidR="00092F07">
              <w:rPr>
                <w:lang w:val="el-GR"/>
              </w:rPr>
              <w:t>8</w:t>
            </w:r>
            <w:r w:rsidR="00A00118" w:rsidRPr="00A00118">
              <w:rPr>
                <w:lang w:val="el-GR"/>
              </w:rPr>
              <w:t xml:space="preserve">) </w:t>
            </w:r>
            <w:r w:rsidRPr="00A00118">
              <w:rPr>
                <w:lang w:val="el-GR"/>
              </w:rPr>
              <w:t xml:space="preserve">μήνες </w:t>
            </w:r>
          </w:p>
        </w:tc>
      </w:tr>
      <w:tr w:rsidR="004B24A7" w:rsidRPr="00DF02B0" w14:paraId="21531483" w14:textId="77777777" w:rsidTr="0031590C">
        <w:tc>
          <w:tcPr>
            <w:tcW w:w="3708" w:type="dxa"/>
            <w:vAlign w:val="center"/>
          </w:tcPr>
          <w:p w14:paraId="4A028E26"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F141AC0" w14:textId="6C9EA421" w:rsidR="004B24A7" w:rsidRPr="00C82832" w:rsidRDefault="0010445B" w:rsidP="004B24A7">
            <w:pPr>
              <w:pStyle w:val="TabletextChar"/>
              <w:rPr>
                <w:rFonts w:cs="Tahoma"/>
                <w:b/>
                <w:sz w:val="22"/>
                <w:szCs w:val="24"/>
              </w:rPr>
            </w:pPr>
            <w:r>
              <w:rPr>
                <w:rFonts w:cs="Tahoma"/>
                <w:b/>
                <w:sz w:val="22"/>
                <w:szCs w:val="24"/>
                <w:lang w:val="en-US"/>
              </w:rPr>
              <w:t>04</w:t>
            </w:r>
            <w:r w:rsidRPr="005046EB">
              <w:rPr>
                <w:rFonts w:cs="Tahoma"/>
                <w:b/>
                <w:sz w:val="22"/>
                <w:szCs w:val="24"/>
                <w:lang w:val="en-US"/>
              </w:rPr>
              <w:t>-04-2023</w:t>
            </w:r>
          </w:p>
        </w:tc>
      </w:tr>
      <w:tr w:rsidR="004B24A7" w:rsidRPr="00DF02B0" w14:paraId="769FC374" w14:textId="77777777" w:rsidTr="0031590C">
        <w:tc>
          <w:tcPr>
            <w:tcW w:w="3708" w:type="dxa"/>
            <w:vAlign w:val="center"/>
          </w:tcPr>
          <w:p w14:paraId="0B46BA7D"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36CF92B" w14:textId="0822F33B" w:rsidR="004B24A7" w:rsidRPr="00C82832" w:rsidRDefault="0010445B" w:rsidP="004B24A7">
            <w:pPr>
              <w:pStyle w:val="TabletextChar"/>
              <w:rPr>
                <w:rFonts w:cs="Tahoma"/>
                <w:b/>
                <w:sz w:val="22"/>
                <w:szCs w:val="24"/>
              </w:rPr>
            </w:pPr>
            <w:r>
              <w:rPr>
                <w:rFonts w:cs="Tahoma"/>
                <w:b/>
                <w:sz w:val="22"/>
                <w:szCs w:val="24"/>
                <w:lang w:val="en-US"/>
              </w:rPr>
              <w:t>12</w:t>
            </w:r>
            <w:r w:rsidRPr="005046EB">
              <w:rPr>
                <w:rFonts w:cs="Tahoma"/>
                <w:b/>
                <w:sz w:val="22"/>
                <w:szCs w:val="24"/>
                <w:lang w:val="en-US"/>
              </w:rPr>
              <w:t>-04-2023</w:t>
            </w:r>
          </w:p>
        </w:tc>
      </w:tr>
      <w:tr w:rsidR="004B24A7" w:rsidRPr="0010445B" w14:paraId="22DC75C2" w14:textId="77777777" w:rsidTr="0031590C">
        <w:tc>
          <w:tcPr>
            <w:tcW w:w="3708" w:type="dxa"/>
            <w:vAlign w:val="center"/>
          </w:tcPr>
          <w:p w14:paraId="6A1A3B5D"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0B64534D" w14:textId="404183E9" w:rsidR="004B24A7" w:rsidRPr="00A406A5" w:rsidRDefault="0010445B" w:rsidP="004B24A7">
            <w:pPr>
              <w:pStyle w:val="TabletextChar"/>
              <w:rPr>
                <w:rFonts w:cs="Tahoma"/>
                <w:b/>
                <w:color w:val="000000"/>
                <w:sz w:val="22"/>
                <w:szCs w:val="22"/>
                <w:highlight w:val="magenta"/>
              </w:rPr>
            </w:pPr>
            <w:r>
              <w:rPr>
                <w:rFonts w:cs="Tahoma"/>
                <w:b/>
                <w:sz w:val="22"/>
                <w:szCs w:val="24"/>
                <w:lang w:val="en-US"/>
              </w:rPr>
              <w:t>05</w:t>
            </w:r>
            <w:r w:rsidRPr="005046EB">
              <w:rPr>
                <w:rFonts w:cs="Tahoma"/>
                <w:b/>
                <w:sz w:val="22"/>
                <w:szCs w:val="24"/>
                <w:lang w:val="en-US"/>
              </w:rPr>
              <w:t>-04-2023</w:t>
            </w:r>
          </w:p>
        </w:tc>
      </w:tr>
      <w:tr w:rsidR="004B24A7" w:rsidRPr="0010445B" w14:paraId="5B9A68AF" w14:textId="77777777" w:rsidTr="00603221">
        <w:tc>
          <w:tcPr>
            <w:tcW w:w="3708" w:type="dxa"/>
            <w:vAlign w:val="center"/>
          </w:tcPr>
          <w:p w14:paraId="7E9E6392"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D5EDEEA" w14:textId="250D50DE" w:rsidR="004B24A7" w:rsidRPr="00433D32" w:rsidRDefault="0010445B" w:rsidP="004B24A7">
            <w:pPr>
              <w:autoSpaceDE w:val="0"/>
              <w:autoSpaceDN w:val="0"/>
              <w:adjustRightInd w:val="0"/>
              <w:spacing w:after="0" w:line="276" w:lineRule="auto"/>
              <w:jc w:val="left"/>
              <w:rPr>
                <w:lang w:val="el-GR"/>
              </w:rPr>
            </w:pPr>
            <w:r w:rsidRPr="00722B37">
              <w:rPr>
                <w:b/>
                <w:szCs w:val="24"/>
                <w:lang w:val="el-GR"/>
              </w:rPr>
              <w:t>20-04-2023</w:t>
            </w:r>
            <w:r w:rsidRPr="00A406A5">
              <w:rPr>
                <w:color w:val="000000"/>
                <w:lang w:val="el-GR"/>
              </w:rPr>
              <w:t xml:space="preserve">, ημέρα </w:t>
            </w:r>
            <w:r w:rsidRPr="00722B37">
              <w:rPr>
                <w:b/>
                <w:bCs/>
                <w:color w:val="000000"/>
                <w:lang w:val="el-GR"/>
              </w:rPr>
              <w:t>Πέμπτη</w:t>
            </w:r>
            <w:r w:rsidRPr="007D1712">
              <w:rPr>
                <w:color w:val="000000"/>
                <w:lang w:val="el-GR"/>
              </w:rPr>
              <w:t>,</w:t>
            </w:r>
            <w:r w:rsidRPr="00A406A5">
              <w:rPr>
                <w:b/>
                <w:lang w:val="el-GR"/>
              </w:rPr>
              <w:t xml:space="preserve"> </w:t>
            </w:r>
            <w:r w:rsidRPr="00A406A5">
              <w:rPr>
                <w:color w:val="000000"/>
                <w:lang w:val="el-GR"/>
              </w:rPr>
              <w:t>ώρα</w:t>
            </w:r>
            <w:r>
              <w:rPr>
                <w:color w:val="000000"/>
                <w:lang w:val="el-GR"/>
              </w:rPr>
              <w:t xml:space="preserve"> </w:t>
            </w:r>
            <w:r w:rsidRPr="00722B37">
              <w:rPr>
                <w:b/>
                <w:bCs/>
                <w:color w:val="000000"/>
                <w:lang w:val="el-GR"/>
              </w:rPr>
              <w:t>14:00</w:t>
            </w:r>
          </w:p>
        </w:tc>
      </w:tr>
      <w:tr w:rsidR="004B24A7" w:rsidRPr="00C56558" w14:paraId="1466D144" w14:textId="77777777" w:rsidTr="0031590C">
        <w:tc>
          <w:tcPr>
            <w:tcW w:w="3708" w:type="dxa"/>
            <w:vAlign w:val="center"/>
          </w:tcPr>
          <w:p w14:paraId="4DAEEBD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4A99C6DB" w14:textId="77777777" w:rsidR="004B24A7" w:rsidRPr="00603221" w:rsidRDefault="004B24A7" w:rsidP="0010445B">
            <w:pPr>
              <w:autoSpaceDE w:val="0"/>
              <w:autoSpaceDN w:val="0"/>
              <w:adjustRightInd w:val="0"/>
              <w:spacing w:line="276" w:lineRule="auto"/>
              <w:jc w:val="left"/>
              <w:rPr>
                <w:color w:val="000000"/>
                <w:lang w:val="el-GR"/>
              </w:rPr>
            </w:pPr>
            <w:r w:rsidRPr="00603221">
              <w:rPr>
                <w:color w:val="000000"/>
                <w:lang w:val="el-GR"/>
              </w:rPr>
              <w:t>Ηλεκτρονική Υποβολή:</w:t>
            </w:r>
          </w:p>
          <w:p w14:paraId="086EAB29"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18A8F114"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2435540D" w14:textId="77777777" w:rsidR="004B24A7" w:rsidRPr="00603221" w:rsidRDefault="004B24A7" w:rsidP="0010445B">
            <w:pPr>
              <w:autoSpaceDE w:val="0"/>
              <w:autoSpaceDN w:val="0"/>
              <w:adjustRightInd w:val="0"/>
              <w:spacing w:after="240" w:line="276" w:lineRule="auto"/>
              <w:jc w:val="left"/>
              <w:rPr>
                <w:color w:val="000000"/>
                <w:lang w:val="el-GR"/>
              </w:rPr>
            </w:pPr>
            <w:r w:rsidRPr="00603221">
              <w:rPr>
                <w:color w:val="000000"/>
                <w:lang w:val="el-GR"/>
              </w:rPr>
              <w:t>(ΕΣΗΔΗΣ) (ηλεκτρονική μορφή)</w:t>
            </w:r>
          </w:p>
          <w:p w14:paraId="2CE62AA6"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14FEF76D" w14:textId="77777777" w:rsidR="004B24A7" w:rsidRPr="00603221" w:rsidRDefault="004B24A7" w:rsidP="0010445B">
            <w:pPr>
              <w:autoSpaceDE w:val="0"/>
              <w:autoSpaceDN w:val="0"/>
              <w:adjustRightInd w:val="0"/>
              <w:spacing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497E0BA8" w14:textId="77777777" w:rsidTr="0031590C">
        <w:tc>
          <w:tcPr>
            <w:tcW w:w="3708" w:type="dxa"/>
          </w:tcPr>
          <w:p w14:paraId="4776C7D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32DC538D" w14:textId="54B39D85" w:rsidR="004B24A7" w:rsidRPr="00603221" w:rsidRDefault="0010445B" w:rsidP="004B24A7">
            <w:pPr>
              <w:autoSpaceDE w:val="0"/>
              <w:autoSpaceDN w:val="0"/>
              <w:adjustRightInd w:val="0"/>
              <w:spacing w:after="0" w:line="276" w:lineRule="auto"/>
              <w:jc w:val="left"/>
              <w:rPr>
                <w:color w:val="000000"/>
              </w:rPr>
            </w:pPr>
            <w:r>
              <w:rPr>
                <w:b/>
                <w:szCs w:val="24"/>
                <w:lang w:val="el-GR"/>
              </w:rPr>
              <w:t>05</w:t>
            </w:r>
            <w:r w:rsidRPr="005046EB">
              <w:rPr>
                <w:b/>
                <w:szCs w:val="24"/>
                <w:lang w:val="en-US"/>
              </w:rPr>
              <w:t>-04-2023</w:t>
            </w:r>
          </w:p>
        </w:tc>
      </w:tr>
      <w:tr w:rsidR="0010445B" w:rsidRPr="0010445B" w14:paraId="494EB949" w14:textId="77777777" w:rsidTr="0031590C">
        <w:tc>
          <w:tcPr>
            <w:tcW w:w="3708" w:type="dxa"/>
            <w:vAlign w:val="center"/>
          </w:tcPr>
          <w:p w14:paraId="03921828" w14:textId="77777777" w:rsidR="0010445B" w:rsidRPr="00603221" w:rsidRDefault="0010445B" w:rsidP="0010445B">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6B56E22" w14:textId="27636E61" w:rsidR="0010445B" w:rsidRPr="00603221" w:rsidRDefault="0010445B" w:rsidP="0010445B">
            <w:pPr>
              <w:pStyle w:val="TabletextChar"/>
              <w:rPr>
                <w:rFonts w:cs="Tahoma"/>
                <w:sz w:val="22"/>
                <w:szCs w:val="22"/>
              </w:rPr>
            </w:pPr>
            <w:r w:rsidRPr="00E215FE">
              <w:rPr>
                <w:rFonts w:cs="Tahoma"/>
                <w:b/>
                <w:sz w:val="22"/>
                <w:szCs w:val="22"/>
              </w:rPr>
              <w:t>24-04-2023</w:t>
            </w:r>
            <w:r w:rsidRPr="00E215FE">
              <w:rPr>
                <w:color w:val="000000"/>
                <w:sz w:val="22"/>
                <w:szCs w:val="22"/>
              </w:rPr>
              <w:t xml:space="preserve">, ημέρα </w:t>
            </w:r>
            <w:r w:rsidRPr="00E215FE">
              <w:rPr>
                <w:b/>
                <w:bCs/>
                <w:color w:val="000000"/>
                <w:sz w:val="22"/>
                <w:szCs w:val="22"/>
              </w:rPr>
              <w:t>Δευτέρα</w:t>
            </w:r>
            <w:r w:rsidRPr="00E215FE">
              <w:rPr>
                <w:color w:val="000000"/>
                <w:sz w:val="22"/>
                <w:szCs w:val="22"/>
              </w:rPr>
              <w:t>,</w:t>
            </w:r>
            <w:r w:rsidRPr="00E215FE">
              <w:rPr>
                <w:sz w:val="22"/>
                <w:szCs w:val="22"/>
              </w:rPr>
              <w:t xml:space="preserve"> </w:t>
            </w:r>
            <w:r w:rsidRPr="00E215FE">
              <w:rPr>
                <w:color w:val="000000"/>
                <w:sz w:val="22"/>
                <w:szCs w:val="22"/>
              </w:rPr>
              <w:t xml:space="preserve">ώρα </w:t>
            </w:r>
            <w:r w:rsidRPr="00E215FE">
              <w:rPr>
                <w:b/>
                <w:bCs/>
                <w:color w:val="000000"/>
                <w:sz w:val="22"/>
                <w:szCs w:val="22"/>
              </w:rPr>
              <w:t>1</w:t>
            </w:r>
            <w:r>
              <w:rPr>
                <w:b/>
                <w:bCs/>
                <w:color w:val="000000"/>
                <w:sz w:val="22"/>
                <w:szCs w:val="22"/>
              </w:rPr>
              <w:t>2</w:t>
            </w:r>
            <w:r w:rsidRPr="00E215FE">
              <w:rPr>
                <w:b/>
                <w:bCs/>
                <w:color w:val="000000"/>
                <w:sz w:val="22"/>
                <w:szCs w:val="22"/>
              </w:rPr>
              <w:t>:00</w:t>
            </w:r>
          </w:p>
        </w:tc>
      </w:tr>
    </w:tbl>
    <w:p w14:paraId="6C27026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rPr>
          <w:sz w:val="2"/>
          <w:szCs w:val="2"/>
        </w:rPr>
      </w:sdtEndPr>
      <w:sdtContent>
        <w:bookmarkStart w:id="10" w:name="_Toc124351841" w:displacedByCustomXml="prev"/>
        <w:p w14:paraId="2F9518CB" w14:textId="77777777" w:rsidR="00A81D32" w:rsidRPr="00FE037B" w:rsidRDefault="00A81D32" w:rsidP="002743AF">
          <w:pPr>
            <w:pStyle w:val="Contents"/>
            <w:numPr>
              <w:ilvl w:val="0"/>
              <w:numId w:val="0"/>
            </w:numPr>
            <w:spacing w:before="0"/>
            <w:ind w:left="357" w:hanging="357"/>
            <w:outlineLvl w:val="9"/>
            <w:rPr>
              <w:rFonts w:ascii="Tahoma" w:hAnsi="Tahoma" w:cs="Tahoma"/>
              <w:sz w:val="22"/>
              <w:szCs w:val="22"/>
            </w:rPr>
          </w:pPr>
          <w:r w:rsidRPr="00FE037B">
            <w:rPr>
              <w:rFonts w:ascii="Tahoma" w:hAnsi="Tahoma" w:cs="Tahoma"/>
              <w:sz w:val="22"/>
              <w:szCs w:val="22"/>
            </w:rPr>
            <w:t>Περιεχόμενα</w:t>
          </w:r>
          <w:bookmarkEnd w:id="10"/>
        </w:p>
        <w:p w14:paraId="05E4EDB4" w14:textId="18E7F3B0" w:rsidR="002020F7" w:rsidRDefault="00C0675F">
          <w:pPr>
            <w:pStyle w:val="1c"/>
            <w:tabs>
              <w:tab w:val="right" w:leader="dot" w:pos="9628"/>
            </w:tabs>
            <w:rPr>
              <w:rFonts w:asciiTheme="minorHAnsi" w:eastAsiaTheme="minorEastAsia" w:hAnsiTheme="minorHAnsi" w:cstheme="minorBidi"/>
              <w:b w:val="0"/>
              <w:bCs w:val="0"/>
              <w:caps w:val="0"/>
              <w:noProof/>
              <w:sz w:val="22"/>
              <w:szCs w:val="22"/>
              <w:lang w:eastAsia="en-GB"/>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24351840" w:history="1">
            <w:r w:rsidR="002020F7" w:rsidRPr="0012264E">
              <w:rPr>
                <w:rStyle w:val="-"/>
                <w:noProof/>
              </w:rPr>
              <w:t>ΓΕΝΙΚΕΣ ΠΛΗΡΟΦΟΡΙΕΣ</w:t>
            </w:r>
            <w:r w:rsidR="002020F7">
              <w:rPr>
                <w:noProof/>
                <w:webHidden/>
              </w:rPr>
              <w:tab/>
            </w:r>
            <w:r>
              <w:rPr>
                <w:noProof/>
                <w:webHidden/>
              </w:rPr>
              <w:fldChar w:fldCharType="begin"/>
            </w:r>
            <w:r w:rsidR="002020F7">
              <w:rPr>
                <w:noProof/>
                <w:webHidden/>
              </w:rPr>
              <w:instrText xml:space="preserve"> PAGEREF _Toc124351840 \h </w:instrText>
            </w:r>
            <w:r>
              <w:rPr>
                <w:noProof/>
                <w:webHidden/>
              </w:rPr>
            </w:r>
            <w:r>
              <w:rPr>
                <w:noProof/>
                <w:webHidden/>
              </w:rPr>
              <w:fldChar w:fldCharType="separate"/>
            </w:r>
            <w:r w:rsidR="00FD174C">
              <w:rPr>
                <w:noProof/>
                <w:webHidden/>
              </w:rPr>
              <w:t>2</w:t>
            </w:r>
            <w:r>
              <w:rPr>
                <w:noProof/>
                <w:webHidden/>
              </w:rPr>
              <w:fldChar w:fldCharType="end"/>
            </w:r>
          </w:hyperlink>
        </w:p>
        <w:p w14:paraId="3A7FD095" w14:textId="64B103DE" w:rsidR="002020F7" w:rsidRDefault="00FD174C">
          <w:pPr>
            <w:pStyle w:val="1c"/>
            <w:tabs>
              <w:tab w:val="right" w:leader="dot" w:pos="9628"/>
            </w:tabs>
            <w:rPr>
              <w:rFonts w:asciiTheme="minorHAnsi" w:eastAsiaTheme="minorEastAsia" w:hAnsiTheme="minorHAnsi" w:cstheme="minorBidi"/>
              <w:b w:val="0"/>
              <w:bCs w:val="0"/>
              <w:caps w:val="0"/>
              <w:noProof/>
              <w:sz w:val="22"/>
              <w:szCs w:val="22"/>
              <w:lang w:eastAsia="en-GB"/>
            </w:rPr>
          </w:pPr>
          <w:hyperlink w:anchor="_Toc124351841" w:history="1">
            <w:r w:rsidR="002020F7" w:rsidRPr="0012264E">
              <w:rPr>
                <w:rStyle w:val="-"/>
                <w:noProof/>
              </w:rPr>
              <w:t>Περιεχόμενα</w:t>
            </w:r>
            <w:r w:rsidR="002020F7">
              <w:rPr>
                <w:noProof/>
                <w:webHidden/>
              </w:rPr>
              <w:tab/>
            </w:r>
            <w:r w:rsidR="00C0675F">
              <w:rPr>
                <w:noProof/>
                <w:webHidden/>
              </w:rPr>
              <w:fldChar w:fldCharType="begin"/>
            </w:r>
            <w:r w:rsidR="002020F7">
              <w:rPr>
                <w:noProof/>
                <w:webHidden/>
              </w:rPr>
              <w:instrText xml:space="preserve"> PAGEREF _Toc124351841 \h </w:instrText>
            </w:r>
            <w:r w:rsidR="00C0675F">
              <w:rPr>
                <w:noProof/>
                <w:webHidden/>
              </w:rPr>
            </w:r>
            <w:r w:rsidR="00C0675F">
              <w:rPr>
                <w:noProof/>
                <w:webHidden/>
              </w:rPr>
              <w:fldChar w:fldCharType="separate"/>
            </w:r>
            <w:r>
              <w:rPr>
                <w:noProof/>
                <w:webHidden/>
              </w:rPr>
              <w:t>4</w:t>
            </w:r>
            <w:r w:rsidR="00C0675F">
              <w:rPr>
                <w:noProof/>
                <w:webHidden/>
              </w:rPr>
              <w:fldChar w:fldCharType="end"/>
            </w:r>
          </w:hyperlink>
        </w:p>
        <w:p w14:paraId="5471B4D3" w14:textId="51248FF3" w:rsidR="002020F7" w:rsidRDefault="00FD174C">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842" w:history="1">
            <w:r w:rsidR="002020F7" w:rsidRPr="0012264E">
              <w:rPr>
                <w:rStyle w:val="-"/>
                <w:noProof/>
                <w:lang w:val="el-GR"/>
              </w:rPr>
              <w:t>1.</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lang w:val="el-GR"/>
              </w:rPr>
              <w:t>ΑΝΑΘΕΤΟΥΣΑ ΑΡΧΗ ΚΑΙ ΑΝΤΙΚΕΙΜΕΝΟ ΣΥΜΒΑΣΗΣ</w:t>
            </w:r>
            <w:r w:rsidR="002020F7">
              <w:rPr>
                <w:noProof/>
                <w:webHidden/>
              </w:rPr>
              <w:tab/>
            </w:r>
            <w:r w:rsidR="00C0675F">
              <w:rPr>
                <w:noProof/>
                <w:webHidden/>
              </w:rPr>
              <w:fldChar w:fldCharType="begin"/>
            </w:r>
            <w:r w:rsidR="002020F7">
              <w:rPr>
                <w:noProof/>
                <w:webHidden/>
              </w:rPr>
              <w:instrText xml:space="preserve"> PAGEREF _Toc124351842 \h </w:instrText>
            </w:r>
            <w:r w:rsidR="00C0675F">
              <w:rPr>
                <w:noProof/>
                <w:webHidden/>
              </w:rPr>
            </w:r>
            <w:r w:rsidR="00C0675F">
              <w:rPr>
                <w:noProof/>
                <w:webHidden/>
              </w:rPr>
              <w:fldChar w:fldCharType="separate"/>
            </w:r>
            <w:r>
              <w:rPr>
                <w:noProof/>
                <w:webHidden/>
              </w:rPr>
              <w:t>6</w:t>
            </w:r>
            <w:r w:rsidR="00C0675F">
              <w:rPr>
                <w:noProof/>
                <w:webHidden/>
              </w:rPr>
              <w:fldChar w:fldCharType="end"/>
            </w:r>
          </w:hyperlink>
        </w:p>
        <w:p w14:paraId="2932F48C" w14:textId="301CCE28"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3" w:history="1">
            <w:r w:rsidR="002020F7" w:rsidRPr="0012264E">
              <w:rPr>
                <w:rStyle w:val="-"/>
                <w:noProof/>
                <w:lang w:val="el-GR"/>
              </w:rPr>
              <w:t>1.1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Στοιχεία Αναθέτουσας Αρχής</w:t>
            </w:r>
            <w:r w:rsidR="002020F7">
              <w:rPr>
                <w:noProof/>
                <w:webHidden/>
              </w:rPr>
              <w:tab/>
            </w:r>
            <w:r w:rsidR="00C0675F">
              <w:rPr>
                <w:noProof/>
                <w:webHidden/>
              </w:rPr>
              <w:fldChar w:fldCharType="begin"/>
            </w:r>
            <w:r w:rsidR="002020F7">
              <w:rPr>
                <w:noProof/>
                <w:webHidden/>
              </w:rPr>
              <w:instrText xml:space="preserve"> PAGEREF _Toc124351843 \h </w:instrText>
            </w:r>
            <w:r w:rsidR="00C0675F">
              <w:rPr>
                <w:noProof/>
                <w:webHidden/>
              </w:rPr>
            </w:r>
            <w:r w:rsidR="00C0675F">
              <w:rPr>
                <w:noProof/>
                <w:webHidden/>
              </w:rPr>
              <w:fldChar w:fldCharType="separate"/>
            </w:r>
            <w:r>
              <w:rPr>
                <w:noProof/>
                <w:webHidden/>
              </w:rPr>
              <w:t>6</w:t>
            </w:r>
            <w:r w:rsidR="00C0675F">
              <w:rPr>
                <w:noProof/>
                <w:webHidden/>
              </w:rPr>
              <w:fldChar w:fldCharType="end"/>
            </w:r>
          </w:hyperlink>
        </w:p>
        <w:p w14:paraId="22DC55EF" w14:textId="7A809221"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4" w:history="1">
            <w:r w:rsidR="002020F7" w:rsidRPr="0012264E">
              <w:rPr>
                <w:rStyle w:val="-"/>
                <w:noProof/>
                <w:lang w:val="el-GR"/>
              </w:rPr>
              <w:t>1.2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Στοιχεία Διαδικασίας - Χρηματοδότηση</w:t>
            </w:r>
            <w:r w:rsidR="002020F7">
              <w:rPr>
                <w:noProof/>
                <w:webHidden/>
              </w:rPr>
              <w:tab/>
            </w:r>
            <w:r w:rsidR="00C0675F">
              <w:rPr>
                <w:noProof/>
                <w:webHidden/>
              </w:rPr>
              <w:fldChar w:fldCharType="begin"/>
            </w:r>
            <w:r w:rsidR="002020F7">
              <w:rPr>
                <w:noProof/>
                <w:webHidden/>
              </w:rPr>
              <w:instrText xml:space="preserve"> PAGEREF _Toc124351844 \h </w:instrText>
            </w:r>
            <w:r w:rsidR="00C0675F">
              <w:rPr>
                <w:noProof/>
                <w:webHidden/>
              </w:rPr>
            </w:r>
            <w:r w:rsidR="00C0675F">
              <w:rPr>
                <w:noProof/>
                <w:webHidden/>
              </w:rPr>
              <w:fldChar w:fldCharType="separate"/>
            </w:r>
            <w:r>
              <w:rPr>
                <w:noProof/>
                <w:webHidden/>
              </w:rPr>
              <w:t>6</w:t>
            </w:r>
            <w:r w:rsidR="00C0675F">
              <w:rPr>
                <w:noProof/>
                <w:webHidden/>
              </w:rPr>
              <w:fldChar w:fldCharType="end"/>
            </w:r>
          </w:hyperlink>
        </w:p>
        <w:p w14:paraId="79D978B4" w14:textId="2497C63C"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5" w:history="1">
            <w:r w:rsidR="002020F7" w:rsidRPr="0012264E">
              <w:rPr>
                <w:rStyle w:val="-"/>
                <w:noProof/>
                <w:lang w:val="el-GR"/>
              </w:rPr>
              <w:t>1.3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Συνοπτική Περιγραφή φυσικού και οικονομικού αντικειμένου της σύμβασης</w:t>
            </w:r>
            <w:r w:rsidR="002020F7">
              <w:rPr>
                <w:noProof/>
                <w:webHidden/>
              </w:rPr>
              <w:tab/>
            </w:r>
            <w:r w:rsidR="00C0675F">
              <w:rPr>
                <w:noProof/>
                <w:webHidden/>
              </w:rPr>
              <w:fldChar w:fldCharType="begin"/>
            </w:r>
            <w:r w:rsidR="002020F7">
              <w:rPr>
                <w:noProof/>
                <w:webHidden/>
              </w:rPr>
              <w:instrText xml:space="preserve"> PAGEREF _Toc124351845 \h </w:instrText>
            </w:r>
            <w:r w:rsidR="00C0675F">
              <w:rPr>
                <w:noProof/>
                <w:webHidden/>
              </w:rPr>
            </w:r>
            <w:r w:rsidR="00C0675F">
              <w:rPr>
                <w:noProof/>
                <w:webHidden/>
              </w:rPr>
              <w:fldChar w:fldCharType="separate"/>
            </w:r>
            <w:r>
              <w:rPr>
                <w:noProof/>
                <w:webHidden/>
              </w:rPr>
              <w:t>7</w:t>
            </w:r>
            <w:r w:rsidR="00C0675F">
              <w:rPr>
                <w:noProof/>
                <w:webHidden/>
              </w:rPr>
              <w:fldChar w:fldCharType="end"/>
            </w:r>
          </w:hyperlink>
        </w:p>
        <w:p w14:paraId="26F88B27" w14:textId="2FDB8C78"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6" w:history="1">
            <w:r w:rsidR="002020F7" w:rsidRPr="0012264E">
              <w:rPr>
                <w:rStyle w:val="-"/>
                <w:noProof/>
                <w:lang w:val="el-GR"/>
              </w:rPr>
              <w:t>1.4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Θεσμικό πλαίσιο</w:t>
            </w:r>
            <w:r w:rsidR="002020F7">
              <w:rPr>
                <w:noProof/>
                <w:webHidden/>
              </w:rPr>
              <w:tab/>
            </w:r>
            <w:r w:rsidR="00C0675F">
              <w:rPr>
                <w:noProof/>
                <w:webHidden/>
              </w:rPr>
              <w:fldChar w:fldCharType="begin"/>
            </w:r>
            <w:r w:rsidR="002020F7">
              <w:rPr>
                <w:noProof/>
                <w:webHidden/>
              </w:rPr>
              <w:instrText xml:space="preserve"> PAGEREF _Toc124351846 \h </w:instrText>
            </w:r>
            <w:r w:rsidR="00C0675F">
              <w:rPr>
                <w:noProof/>
                <w:webHidden/>
              </w:rPr>
            </w:r>
            <w:r w:rsidR="00C0675F">
              <w:rPr>
                <w:noProof/>
                <w:webHidden/>
              </w:rPr>
              <w:fldChar w:fldCharType="separate"/>
            </w:r>
            <w:r>
              <w:rPr>
                <w:noProof/>
                <w:webHidden/>
              </w:rPr>
              <w:t>7</w:t>
            </w:r>
            <w:r w:rsidR="00C0675F">
              <w:rPr>
                <w:noProof/>
                <w:webHidden/>
              </w:rPr>
              <w:fldChar w:fldCharType="end"/>
            </w:r>
          </w:hyperlink>
        </w:p>
        <w:p w14:paraId="27FF1117" w14:textId="251F12D8"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7" w:history="1">
            <w:r w:rsidR="002020F7" w:rsidRPr="0012264E">
              <w:rPr>
                <w:rStyle w:val="-"/>
                <w:noProof/>
                <w:lang w:val="el-GR"/>
              </w:rPr>
              <w:t>1.5</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Προθεσμία παραλαβής προσφορών και διενέργεια διαγωνισμού</w:t>
            </w:r>
            <w:r w:rsidR="002020F7">
              <w:rPr>
                <w:noProof/>
                <w:webHidden/>
              </w:rPr>
              <w:tab/>
            </w:r>
            <w:r w:rsidR="00C0675F">
              <w:rPr>
                <w:noProof/>
                <w:webHidden/>
              </w:rPr>
              <w:fldChar w:fldCharType="begin"/>
            </w:r>
            <w:r w:rsidR="002020F7">
              <w:rPr>
                <w:noProof/>
                <w:webHidden/>
              </w:rPr>
              <w:instrText xml:space="preserve"> PAGEREF _Toc124351847 \h </w:instrText>
            </w:r>
            <w:r w:rsidR="00C0675F">
              <w:rPr>
                <w:noProof/>
                <w:webHidden/>
              </w:rPr>
            </w:r>
            <w:r w:rsidR="00C0675F">
              <w:rPr>
                <w:noProof/>
                <w:webHidden/>
              </w:rPr>
              <w:fldChar w:fldCharType="separate"/>
            </w:r>
            <w:r>
              <w:rPr>
                <w:noProof/>
                <w:webHidden/>
              </w:rPr>
              <w:t>12</w:t>
            </w:r>
            <w:r w:rsidR="00C0675F">
              <w:rPr>
                <w:noProof/>
                <w:webHidden/>
              </w:rPr>
              <w:fldChar w:fldCharType="end"/>
            </w:r>
          </w:hyperlink>
        </w:p>
        <w:p w14:paraId="7F3F627D" w14:textId="33712ECA"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8" w:history="1">
            <w:r w:rsidR="002020F7" w:rsidRPr="0012264E">
              <w:rPr>
                <w:rStyle w:val="-"/>
                <w:noProof/>
                <w:lang w:val="el-GR"/>
              </w:rPr>
              <w:t>1.6</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Δημοσιότητα</w:t>
            </w:r>
            <w:r w:rsidR="002020F7">
              <w:rPr>
                <w:noProof/>
                <w:webHidden/>
              </w:rPr>
              <w:tab/>
            </w:r>
            <w:r w:rsidR="00C0675F">
              <w:rPr>
                <w:noProof/>
                <w:webHidden/>
              </w:rPr>
              <w:fldChar w:fldCharType="begin"/>
            </w:r>
            <w:r w:rsidR="002020F7">
              <w:rPr>
                <w:noProof/>
                <w:webHidden/>
              </w:rPr>
              <w:instrText xml:space="preserve"> PAGEREF _Toc124351848 \h </w:instrText>
            </w:r>
            <w:r w:rsidR="00C0675F">
              <w:rPr>
                <w:noProof/>
                <w:webHidden/>
              </w:rPr>
            </w:r>
            <w:r w:rsidR="00C0675F">
              <w:rPr>
                <w:noProof/>
                <w:webHidden/>
              </w:rPr>
              <w:fldChar w:fldCharType="separate"/>
            </w:r>
            <w:r>
              <w:rPr>
                <w:noProof/>
                <w:webHidden/>
              </w:rPr>
              <w:t>12</w:t>
            </w:r>
            <w:r w:rsidR="00C0675F">
              <w:rPr>
                <w:noProof/>
                <w:webHidden/>
              </w:rPr>
              <w:fldChar w:fldCharType="end"/>
            </w:r>
          </w:hyperlink>
        </w:p>
        <w:p w14:paraId="3DB24C06" w14:textId="2127ABAE"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49" w:history="1">
            <w:r w:rsidR="002020F7" w:rsidRPr="0012264E">
              <w:rPr>
                <w:rStyle w:val="-"/>
                <w:noProof/>
                <w:lang w:val="el-GR"/>
              </w:rPr>
              <w:t>1.7</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Αρχές εφαρμοζόμενες στη διαδικασία σύναψης</w:t>
            </w:r>
            <w:r w:rsidR="002020F7">
              <w:rPr>
                <w:noProof/>
                <w:webHidden/>
              </w:rPr>
              <w:tab/>
            </w:r>
            <w:r w:rsidR="00C0675F">
              <w:rPr>
                <w:noProof/>
                <w:webHidden/>
              </w:rPr>
              <w:fldChar w:fldCharType="begin"/>
            </w:r>
            <w:r w:rsidR="002020F7">
              <w:rPr>
                <w:noProof/>
                <w:webHidden/>
              </w:rPr>
              <w:instrText xml:space="preserve"> PAGEREF _Toc124351849 \h </w:instrText>
            </w:r>
            <w:r w:rsidR="00C0675F">
              <w:rPr>
                <w:noProof/>
                <w:webHidden/>
              </w:rPr>
            </w:r>
            <w:r w:rsidR="00C0675F">
              <w:rPr>
                <w:noProof/>
                <w:webHidden/>
              </w:rPr>
              <w:fldChar w:fldCharType="separate"/>
            </w:r>
            <w:r>
              <w:rPr>
                <w:noProof/>
                <w:webHidden/>
              </w:rPr>
              <w:t>12</w:t>
            </w:r>
            <w:r w:rsidR="00C0675F">
              <w:rPr>
                <w:noProof/>
                <w:webHidden/>
              </w:rPr>
              <w:fldChar w:fldCharType="end"/>
            </w:r>
          </w:hyperlink>
        </w:p>
        <w:p w14:paraId="7C1B4A55" w14:textId="2294C520" w:rsidR="002020F7" w:rsidRDefault="00FD174C">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850" w:history="1">
            <w:r w:rsidR="002020F7" w:rsidRPr="0012264E">
              <w:rPr>
                <w:rStyle w:val="-"/>
                <w:noProof/>
              </w:rPr>
              <w:t>2.</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rPr>
              <w:t>ΓΕΝΙΚΟΙ ΚΑΙ ΕΙΔΙΚΟΙ ΟΡΟΙ ΣΥΜΜΕΤΟΧΗΣ</w:t>
            </w:r>
            <w:r w:rsidR="002020F7">
              <w:rPr>
                <w:noProof/>
                <w:webHidden/>
              </w:rPr>
              <w:tab/>
            </w:r>
            <w:r w:rsidR="00C0675F">
              <w:rPr>
                <w:noProof/>
                <w:webHidden/>
              </w:rPr>
              <w:fldChar w:fldCharType="begin"/>
            </w:r>
            <w:r w:rsidR="002020F7">
              <w:rPr>
                <w:noProof/>
                <w:webHidden/>
              </w:rPr>
              <w:instrText xml:space="preserve"> PAGEREF _Toc124351850 \h </w:instrText>
            </w:r>
            <w:r w:rsidR="00C0675F">
              <w:rPr>
                <w:noProof/>
                <w:webHidden/>
              </w:rPr>
            </w:r>
            <w:r w:rsidR="00C0675F">
              <w:rPr>
                <w:noProof/>
                <w:webHidden/>
              </w:rPr>
              <w:fldChar w:fldCharType="separate"/>
            </w:r>
            <w:r>
              <w:rPr>
                <w:noProof/>
                <w:webHidden/>
              </w:rPr>
              <w:t>14</w:t>
            </w:r>
            <w:r w:rsidR="00C0675F">
              <w:rPr>
                <w:noProof/>
                <w:webHidden/>
              </w:rPr>
              <w:fldChar w:fldCharType="end"/>
            </w:r>
          </w:hyperlink>
        </w:p>
        <w:p w14:paraId="3DFF9C02" w14:textId="035FA646"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51" w:history="1">
            <w:r w:rsidR="002020F7" w:rsidRPr="0012264E">
              <w:rPr>
                <w:rStyle w:val="-"/>
                <w:noProof/>
                <w:lang w:val="el-GR"/>
              </w:rPr>
              <w:t>2.1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Γενικές Πληροφορίες</w:t>
            </w:r>
            <w:r w:rsidR="002020F7">
              <w:rPr>
                <w:noProof/>
                <w:webHidden/>
              </w:rPr>
              <w:tab/>
            </w:r>
            <w:r w:rsidR="00C0675F">
              <w:rPr>
                <w:noProof/>
                <w:webHidden/>
              </w:rPr>
              <w:fldChar w:fldCharType="begin"/>
            </w:r>
            <w:r w:rsidR="002020F7">
              <w:rPr>
                <w:noProof/>
                <w:webHidden/>
              </w:rPr>
              <w:instrText xml:space="preserve"> PAGEREF _Toc124351851 \h </w:instrText>
            </w:r>
            <w:r w:rsidR="00C0675F">
              <w:rPr>
                <w:noProof/>
                <w:webHidden/>
              </w:rPr>
            </w:r>
            <w:r w:rsidR="00C0675F">
              <w:rPr>
                <w:noProof/>
                <w:webHidden/>
              </w:rPr>
              <w:fldChar w:fldCharType="separate"/>
            </w:r>
            <w:r>
              <w:rPr>
                <w:noProof/>
                <w:webHidden/>
              </w:rPr>
              <w:t>14</w:t>
            </w:r>
            <w:r w:rsidR="00C0675F">
              <w:rPr>
                <w:noProof/>
                <w:webHidden/>
              </w:rPr>
              <w:fldChar w:fldCharType="end"/>
            </w:r>
          </w:hyperlink>
        </w:p>
        <w:p w14:paraId="1210DFC2" w14:textId="7FAE6F9B"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2" w:history="1">
            <w:r w:rsidR="002020F7" w:rsidRPr="0012264E">
              <w:rPr>
                <w:rStyle w:val="-"/>
                <w:noProof/>
                <w:lang w:val="el-GR"/>
              </w:rPr>
              <w:t>2.1.1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Έγγραφα της σύμβασης</w:t>
            </w:r>
            <w:r w:rsidR="002020F7">
              <w:rPr>
                <w:noProof/>
                <w:webHidden/>
              </w:rPr>
              <w:tab/>
            </w:r>
            <w:r w:rsidR="00C0675F">
              <w:rPr>
                <w:noProof/>
                <w:webHidden/>
              </w:rPr>
              <w:fldChar w:fldCharType="begin"/>
            </w:r>
            <w:r w:rsidR="002020F7">
              <w:rPr>
                <w:noProof/>
                <w:webHidden/>
              </w:rPr>
              <w:instrText xml:space="preserve"> PAGEREF _Toc124351852 \h </w:instrText>
            </w:r>
            <w:r w:rsidR="00C0675F">
              <w:rPr>
                <w:noProof/>
                <w:webHidden/>
              </w:rPr>
            </w:r>
            <w:r w:rsidR="00C0675F">
              <w:rPr>
                <w:noProof/>
                <w:webHidden/>
              </w:rPr>
              <w:fldChar w:fldCharType="separate"/>
            </w:r>
            <w:r>
              <w:rPr>
                <w:noProof/>
                <w:webHidden/>
              </w:rPr>
              <w:t>14</w:t>
            </w:r>
            <w:r w:rsidR="00C0675F">
              <w:rPr>
                <w:noProof/>
                <w:webHidden/>
              </w:rPr>
              <w:fldChar w:fldCharType="end"/>
            </w:r>
          </w:hyperlink>
        </w:p>
        <w:p w14:paraId="2C64BF96" w14:textId="329F5763"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3" w:history="1">
            <w:r w:rsidR="002020F7" w:rsidRPr="0012264E">
              <w:rPr>
                <w:rStyle w:val="-"/>
                <w:noProof/>
                <w:lang w:val="el-GR"/>
              </w:rPr>
              <w:t>2.1.2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Επικοινωνία – Πρόσβαση στα έγγραφα της Σύμβασης</w:t>
            </w:r>
            <w:r w:rsidR="002020F7">
              <w:rPr>
                <w:noProof/>
                <w:webHidden/>
              </w:rPr>
              <w:tab/>
            </w:r>
            <w:r w:rsidR="00C0675F">
              <w:rPr>
                <w:noProof/>
                <w:webHidden/>
              </w:rPr>
              <w:fldChar w:fldCharType="begin"/>
            </w:r>
            <w:r w:rsidR="002020F7">
              <w:rPr>
                <w:noProof/>
                <w:webHidden/>
              </w:rPr>
              <w:instrText xml:space="preserve"> PAGEREF _Toc124351853 \h </w:instrText>
            </w:r>
            <w:r w:rsidR="00C0675F">
              <w:rPr>
                <w:noProof/>
                <w:webHidden/>
              </w:rPr>
            </w:r>
            <w:r w:rsidR="00C0675F">
              <w:rPr>
                <w:noProof/>
                <w:webHidden/>
              </w:rPr>
              <w:fldChar w:fldCharType="separate"/>
            </w:r>
            <w:r>
              <w:rPr>
                <w:noProof/>
                <w:webHidden/>
              </w:rPr>
              <w:t>14</w:t>
            </w:r>
            <w:r w:rsidR="00C0675F">
              <w:rPr>
                <w:noProof/>
                <w:webHidden/>
              </w:rPr>
              <w:fldChar w:fldCharType="end"/>
            </w:r>
          </w:hyperlink>
        </w:p>
        <w:p w14:paraId="3016BA7B" w14:textId="5A3481E5"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4" w:history="1">
            <w:r w:rsidR="002020F7" w:rsidRPr="0012264E">
              <w:rPr>
                <w:rStyle w:val="-"/>
                <w:noProof/>
                <w:lang w:val="el-GR"/>
              </w:rPr>
              <w:t>2.1.3</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Παροχή Διευκρινίσεων</w:t>
            </w:r>
            <w:r w:rsidR="002020F7">
              <w:rPr>
                <w:noProof/>
                <w:webHidden/>
              </w:rPr>
              <w:tab/>
            </w:r>
            <w:r w:rsidR="00C0675F">
              <w:rPr>
                <w:noProof/>
                <w:webHidden/>
              </w:rPr>
              <w:fldChar w:fldCharType="begin"/>
            </w:r>
            <w:r w:rsidR="002020F7">
              <w:rPr>
                <w:noProof/>
                <w:webHidden/>
              </w:rPr>
              <w:instrText xml:space="preserve"> PAGEREF _Toc124351854 \h </w:instrText>
            </w:r>
            <w:r w:rsidR="00C0675F">
              <w:rPr>
                <w:noProof/>
                <w:webHidden/>
              </w:rPr>
            </w:r>
            <w:r w:rsidR="00C0675F">
              <w:rPr>
                <w:noProof/>
                <w:webHidden/>
              </w:rPr>
              <w:fldChar w:fldCharType="separate"/>
            </w:r>
            <w:r>
              <w:rPr>
                <w:noProof/>
                <w:webHidden/>
              </w:rPr>
              <w:t>14</w:t>
            </w:r>
            <w:r w:rsidR="00C0675F">
              <w:rPr>
                <w:noProof/>
                <w:webHidden/>
              </w:rPr>
              <w:fldChar w:fldCharType="end"/>
            </w:r>
          </w:hyperlink>
        </w:p>
        <w:p w14:paraId="72FCC41E" w14:textId="5578597E"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5" w:history="1">
            <w:r w:rsidR="002020F7" w:rsidRPr="0012264E">
              <w:rPr>
                <w:rStyle w:val="-"/>
                <w:noProof/>
                <w:lang w:val="el-GR"/>
              </w:rPr>
              <w:t>2.1.4</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Γλώσσα</w:t>
            </w:r>
            <w:r w:rsidR="002020F7">
              <w:rPr>
                <w:noProof/>
                <w:webHidden/>
              </w:rPr>
              <w:tab/>
            </w:r>
            <w:r w:rsidR="00C0675F">
              <w:rPr>
                <w:noProof/>
                <w:webHidden/>
              </w:rPr>
              <w:fldChar w:fldCharType="begin"/>
            </w:r>
            <w:r w:rsidR="002020F7">
              <w:rPr>
                <w:noProof/>
                <w:webHidden/>
              </w:rPr>
              <w:instrText xml:space="preserve"> PAGEREF _Toc124351855 \h </w:instrText>
            </w:r>
            <w:r w:rsidR="00C0675F">
              <w:rPr>
                <w:noProof/>
                <w:webHidden/>
              </w:rPr>
            </w:r>
            <w:r w:rsidR="00C0675F">
              <w:rPr>
                <w:noProof/>
                <w:webHidden/>
              </w:rPr>
              <w:fldChar w:fldCharType="separate"/>
            </w:r>
            <w:r>
              <w:rPr>
                <w:noProof/>
                <w:webHidden/>
              </w:rPr>
              <w:t>15</w:t>
            </w:r>
            <w:r w:rsidR="00C0675F">
              <w:rPr>
                <w:noProof/>
                <w:webHidden/>
              </w:rPr>
              <w:fldChar w:fldCharType="end"/>
            </w:r>
          </w:hyperlink>
        </w:p>
        <w:p w14:paraId="65FC9F05" w14:textId="0AD363DA"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6" w:history="1">
            <w:r w:rsidR="002020F7" w:rsidRPr="0012264E">
              <w:rPr>
                <w:rStyle w:val="-"/>
                <w:noProof/>
                <w:lang w:val="el-GR"/>
              </w:rPr>
              <w:t>2.1.5</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Εγγυήσεις</w:t>
            </w:r>
            <w:r w:rsidR="002020F7">
              <w:rPr>
                <w:noProof/>
                <w:webHidden/>
              </w:rPr>
              <w:tab/>
            </w:r>
            <w:r w:rsidR="00C0675F">
              <w:rPr>
                <w:noProof/>
                <w:webHidden/>
              </w:rPr>
              <w:fldChar w:fldCharType="begin"/>
            </w:r>
            <w:r w:rsidR="002020F7">
              <w:rPr>
                <w:noProof/>
                <w:webHidden/>
              </w:rPr>
              <w:instrText xml:space="preserve"> PAGEREF _Toc124351856 \h </w:instrText>
            </w:r>
            <w:r w:rsidR="00C0675F">
              <w:rPr>
                <w:noProof/>
                <w:webHidden/>
              </w:rPr>
            </w:r>
            <w:r w:rsidR="00C0675F">
              <w:rPr>
                <w:noProof/>
                <w:webHidden/>
              </w:rPr>
              <w:fldChar w:fldCharType="separate"/>
            </w:r>
            <w:r>
              <w:rPr>
                <w:noProof/>
                <w:webHidden/>
              </w:rPr>
              <w:t>15</w:t>
            </w:r>
            <w:r w:rsidR="00C0675F">
              <w:rPr>
                <w:noProof/>
                <w:webHidden/>
              </w:rPr>
              <w:fldChar w:fldCharType="end"/>
            </w:r>
          </w:hyperlink>
        </w:p>
        <w:p w14:paraId="276D60DA" w14:textId="25CA8075"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7" w:history="1">
            <w:r w:rsidR="002020F7" w:rsidRPr="0012264E">
              <w:rPr>
                <w:rStyle w:val="-"/>
                <w:noProof/>
                <w:lang w:val="el-GR"/>
              </w:rPr>
              <w:t>2.1.6</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Προστασία Προσωπικών Δεδομένων</w:t>
            </w:r>
            <w:r w:rsidR="002020F7">
              <w:rPr>
                <w:noProof/>
                <w:webHidden/>
              </w:rPr>
              <w:tab/>
            </w:r>
            <w:r w:rsidR="00C0675F">
              <w:rPr>
                <w:noProof/>
                <w:webHidden/>
              </w:rPr>
              <w:fldChar w:fldCharType="begin"/>
            </w:r>
            <w:r w:rsidR="002020F7">
              <w:rPr>
                <w:noProof/>
                <w:webHidden/>
              </w:rPr>
              <w:instrText xml:space="preserve"> PAGEREF _Toc124351857 \h </w:instrText>
            </w:r>
            <w:r w:rsidR="00C0675F">
              <w:rPr>
                <w:noProof/>
                <w:webHidden/>
              </w:rPr>
            </w:r>
            <w:r w:rsidR="00C0675F">
              <w:rPr>
                <w:noProof/>
                <w:webHidden/>
              </w:rPr>
              <w:fldChar w:fldCharType="separate"/>
            </w:r>
            <w:r>
              <w:rPr>
                <w:noProof/>
                <w:webHidden/>
              </w:rPr>
              <w:t>16</w:t>
            </w:r>
            <w:r w:rsidR="00C0675F">
              <w:rPr>
                <w:noProof/>
                <w:webHidden/>
              </w:rPr>
              <w:fldChar w:fldCharType="end"/>
            </w:r>
          </w:hyperlink>
        </w:p>
        <w:p w14:paraId="2A296376" w14:textId="21231EB1"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58" w:history="1">
            <w:r w:rsidR="002020F7" w:rsidRPr="0012264E">
              <w:rPr>
                <w:rStyle w:val="-"/>
                <w:noProof/>
                <w:lang w:val="el-GR"/>
              </w:rPr>
              <w:t>2.2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Δικαίωμα Συμμετοχής - Κριτήρια Ποιοτικής Επιλογής</w:t>
            </w:r>
            <w:r w:rsidR="002020F7">
              <w:rPr>
                <w:noProof/>
                <w:webHidden/>
              </w:rPr>
              <w:tab/>
            </w:r>
            <w:r w:rsidR="00C0675F">
              <w:rPr>
                <w:noProof/>
                <w:webHidden/>
              </w:rPr>
              <w:fldChar w:fldCharType="begin"/>
            </w:r>
            <w:r w:rsidR="002020F7">
              <w:rPr>
                <w:noProof/>
                <w:webHidden/>
              </w:rPr>
              <w:instrText xml:space="preserve"> PAGEREF _Toc124351858 \h </w:instrText>
            </w:r>
            <w:r w:rsidR="00C0675F">
              <w:rPr>
                <w:noProof/>
                <w:webHidden/>
              </w:rPr>
            </w:r>
            <w:r w:rsidR="00C0675F">
              <w:rPr>
                <w:noProof/>
                <w:webHidden/>
              </w:rPr>
              <w:fldChar w:fldCharType="separate"/>
            </w:r>
            <w:r>
              <w:rPr>
                <w:noProof/>
                <w:webHidden/>
              </w:rPr>
              <w:t>17</w:t>
            </w:r>
            <w:r w:rsidR="00C0675F">
              <w:rPr>
                <w:noProof/>
                <w:webHidden/>
              </w:rPr>
              <w:fldChar w:fldCharType="end"/>
            </w:r>
          </w:hyperlink>
        </w:p>
        <w:p w14:paraId="10D97EA9" w14:textId="1F2B805F"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59" w:history="1">
            <w:r w:rsidR="002020F7" w:rsidRPr="0012264E">
              <w:rPr>
                <w:rStyle w:val="-"/>
                <w:noProof/>
                <w:lang w:val="el-GR"/>
              </w:rPr>
              <w:t>2.2.1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Δικαιούμενοι συμμετοχής</w:t>
            </w:r>
            <w:r w:rsidR="002020F7">
              <w:rPr>
                <w:noProof/>
                <w:webHidden/>
              </w:rPr>
              <w:tab/>
            </w:r>
            <w:r w:rsidR="00C0675F">
              <w:rPr>
                <w:noProof/>
                <w:webHidden/>
              </w:rPr>
              <w:fldChar w:fldCharType="begin"/>
            </w:r>
            <w:r w:rsidR="002020F7">
              <w:rPr>
                <w:noProof/>
                <w:webHidden/>
              </w:rPr>
              <w:instrText xml:space="preserve"> PAGEREF _Toc124351859 \h </w:instrText>
            </w:r>
            <w:r w:rsidR="00C0675F">
              <w:rPr>
                <w:noProof/>
                <w:webHidden/>
              </w:rPr>
            </w:r>
            <w:r w:rsidR="00C0675F">
              <w:rPr>
                <w:noProof/>
                <w:webHidden/>
              </w:rPr>
              <w:fldChar w:fldCharType="separate"/>
            </w:r>
            <w:r>
              <w:rPr>
                <w:noProof/>
                <w:webHidden/>
              </w:rPr>
              <w:t>17</w:t>
            </w:r>
            <w:r w:rsidR="00C0675F">
              <w:rPr>
                <w:noProof/>
                <w:webHidden/>
              </w:rPr>
              <w:fldChar w:fldCharType="end"/>
            </w:r>
          </w:hyperlink>
        </w:p>
        <w:p w14:paraId="02DCD63E" w14:textId="0D0B4CD5"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0" w:history="1">
            <w:r w:rsidR="002020F7" w:rsidRPr="0012264E">
              <w:rPr>
                <w:rStyle w:val="-"/>
                <w:noProof/>
                <w:lang w:val="el-GR"/>
              </w:rPr>
              <w:t>2.2.2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Εγγύηση συμμετοχής</w:t>
            </w:r>
            <w:r w:rsidR="002020F7">
              <w:rPr>
                <w:noProof/>
                <w:webHidden/>
              </w:rPr>
              <w:tab/>
            </w:r>
            <w:r w:rsidR="00C0675F">
              <w:rPr>
                <w:noProof/>
                <w:webHidden/>
              </w:rPr>
              <w:fldChar w:fldCharType="begin"/>
            </w:r>
            <w:r w:rsidR="002020F7">
              <w:rPr>
                <w:noProof/>
                <w:webHidden/>
              </w:rPr>
              <w:instrText xml:space="preserve"> PAGEREF _Toc124351860 \h </w:instrText>
            </w:r>
            <w:r w:rsidR="00C0675F">
              <w:rPr>
                <w:noProof/>
                <w:webHidden/>
              </w:rPr>
            </w:r>
            <w:r w:rsidR="00C0675F">
              <w:rPr>
                <w:noProof/>
                <w:webHidden/>
              </w:rPr>
              <w:fldChar w:fldCharType="separate"/>
            </w:r>
            <w:r>
              <w:rPr>
                <w:noProof/>
                <w:webHidden/>
              </w:rPr>
              <w:t>18</w:t>
            </w:r>
            <w:r w:rsidR="00C0675F">
              <w:rPr>
                <w:noProof/>
                <w:webHidden/>
              </w:rPr>
              <w:fldChar w:fldCharType="end"/>
            </w:r>
          </w:hyperlink>
        </w:p>
        <w:p w14:paraId="6D13A884" w14:textId="6289D876"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1" w:history="1">
            <w:r w:rsidR="002020F7" w:rsidRPr="0012264E">
              <w:rPr>
                <w:rStyle w:val="-"/>
                <w:noProof/>
                <w:lang w:val="el-GR"/>
              </w:rPr>
              <w:t>2.2.3</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Λόγοι αποκλεισμού</w:t>
            </w:r>
            <w:r w:rsidR="002020F7">
              <w:rPr>
                <w:noProof/>
                <w:webHidden/>
              </w:rPr>
              <w:tab/>
            </w:r>
            <w:r w:rsidR="00C0675F">
              <w:rPr>
                <w:noProof/>
                <w:webHidden/>
              </w:rPr>
              <w:fldChar w:fldCharType="begin"/>
            </w:r>
            <w:r w:rsidR="002020F7">
              <w:rPr>
                <w:noProof/>
                <w:webHidden/>
              </w:rPr>
              <w:instrText xml:space="preserve"> PAGEREF _Toc124351861 \h </w:instrText>
            </w:r>
            <w:r w:rsidR="00C0675F">
              <w:rPr>
                <w:noProof/>
                <w:webHidden/>
              </w:rPr>
            </w:r>
            <w:r w:rsidR="00C0675F">
              <w:rPr>
                <w:noProof/>
                <w:webHidden/>
              </w:rPr>
              <w:fldChar w:fldCharType="separate"/>
            </w:r>
            <w:r>
              <w:rPr>
                <w:noProof/>
                <w:webHidden/>
              </w:rPr>
              <w:t>19</w:t>
            </w:r>
            <w:r w:rsidR="00C0675F">
              <w:rPr>
                <w:noProof/>
                <w:webHidden/>
              </w:rPr>
              <w:fldChar w:fldCharType="end"/>
            </w:r>
          </w:hyperlink>
        </w:p>
        <w:p w14:paraId="2634BF4D" w14:textId="4C01A4CF" w:rsidR="002020F7" w:rsidRDefault="00FD174C">
          <w:pPr>
            <w:pStyle w:val="31"/>
            <w:tabs>
              <w:tab w:val="right" w:leader="dot" w:pos="9628"/>
            </w:tabs>
            <w:rPr>
              <w:rFonts w:asciiTheme="minorHAnsi" w:eastAsiaTheme="minorEastAsia" w:hAnsiTheme="minorHAnsi" w:cstheme="minorBidi"/>
              <w:i w:val="0"/>
              <w:iCs w:val="0"/>
              <w:noProof/>
              <w:sz w:val="22"/>
              <w:szCs w:val="22"/>
              <w:lang w:eastAsia="en-GB"/>
            </w:rPr>
          </w:pPr>
          <w:hyperlink w:anchor="_Toc124351862" w:history="1">
            <w:r w:rsidR="002020F7" w:rsidRPr="0012264E">
              <w:rPr>
                <w:rStyle w:val="-"/>
                <w:noProof/>
                <w:lang w:val="el-GR"/>
              </w:rPr>
              <w:t>Κριτήρια Ποιοτικής Επιλογής &amp; αποδεικτά στοιχεία</w:t>
            </w:r>
            <w:r w:rsidR="002020F7">
              <w:rPr>
                <w:noProof/>
                <w:webHidden/>
              </w:rPr>
              <w:tab/>
            </w:r>
            <w:r w:rsidR="00C0675F">
              <w:rPr>
                <w:noProof/>
                <w:webHidden/>
              </w:rPr>
              <w:fldChar w:fldCharType="begin"/>
            </w:r>
            <w:r w:rsidR="002020F7">
              <w:rPr>
                <w:noProof/>
                <w:webHidden/>
              </w:rPr>
              <w:instrText xml:space="preserve"> PAGEREF _Toc124351862 \h </w:instrText>
            </w:r>
            <w:r w:rsidR="00C0675F">
              <w:rPr>
                <w:noProof/>
                <w:webHidden/>
              </w:rPr>
            </w:r>
            <w:r w:rsidR="00C0675F">
              <w:rPr>
                <w:noProof/>
                <w:webHidden/>
              </w:rPr>
              <w:fldChar w:fldCharType="separate"/>
            </w:r>
            <w:r>
              <w:rPr>
                <w:noProof/>
                <w:webHidden/>
              </w:rPr>
              <w:t>23</w:t>
            </w:r>
            <w:r w:rsidR="00C0675F">
              <w:rPr>
                <w:noProof/>
                <w:webHidden/>
              </w:rPr>
              <w:fldChar w:fldCharType="end"/>
            </w:r>
          </w:hyperlink>
        </w:p>
        <w:p w14:paraId="509BB461" w14:textId="3C0BBD17"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3" w:history="1">
            <w:r w:rsidR="002020F7" w:rsidRPr="0012264E">
              <w:rPr>
                <w:rStyle w:val="-"/>
                <w:noProof/>
                <w:lang w:val="el-GR"/>
              </w:rPr>
              <w:t>2.2.4</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Καταλληλόλητα άσκησης επαγγελματικής δραστηριότητας</w:t>
            </w:r>
            <w:r w:rsidR="002020F7">
              <w:rPr>
                <w:noProof/>
                <w:webHidden/>
              </w:rPr>
              <w:tab/>
            </w:r>
            <w:r w:rsidR="00C0675F">
              <w:rPr>
                <w:noProof/>
                <w:webHidden/>
              </w:rPr>
              <w:fldChar w:fldCharType="begin"/>
            </w:r>
            <w:r w:rsidR="002020F7">
              <w:rPr>
                <w:noProof/>
                <w:webHidden/>
              </w:rPr>
              <w:instrText xml:space="preserve"> PAGEREF _Toc124351863 \h </w:instrText>
            </w:r>
            <w:r w:rsidR="00C0675F">
              <w:rPr>
                <w:noProof/>
                <w:webHidden/>
              </w:rPr>
            </w:r>
            <w:r w:rsidR="00C0675F">
              <w:rPr>
                <w:noProof/>
                <w:webHidden/>
              </w:rPr>
              <w:fldChar w:fldCharType="separate"/>
            </w:r>
            <w:r>
              <w:rPr>
                <w:noProof/>
                <w:webHidden/>
              </w:rPr>
              <w:t>23</w:t>
            </w:r>
            <w:r w:rsidR="00C0675F">
              <w:rPr>
                <w:noProof/>
                <w:webHidden/>
              </w:rPr>
              <w:fldChar w:fldCharType="end"/>
            </w:r>
          </w:hyperlink>
        </w:p>
        <w:p w14:paraId="0063CB0D" w14:textId="2DD4932A"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4" w:history="1">
            <w:r w:rsidR="002020F7" w:rsidRPr="0012264E">
              <w:rPr>
                <w:rStyle w:val="-"/>
                <w:noProof/>
                <w:lang w:val="el-GR"/>
              </w:rPr>
              <w:t>2.2.5</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Οικονομική και χρηματοοικονομική επάρκεια</w:t>
            </w:r>
            <w:r w:rsidR="002020F7">
              <w:rPr>
                <w:noProof/>
                <w:webHidden/>
              </w:rPr>
              <w:tab/>
            </w:r>
            <w:r w:rsidR="00C0675F">
              <w:rPr>
                <w:noProof/>
                <w:webHidden/>
              </w:rPr>
              <w:fldChar w:fldCharType="begin"/>
            </w:r>
            <w:r w:rsidR="002020F7">
              <w:rPr>
                <w:noProof/>
                <w:webHidden/>
              </w:rPr>
              <w:instrText xml:space="preserve"> PAGEREF _Toc124351864 \h </w:instrText>
            </w:r>
            <w:r w:rsidR="00C0675F">
              <w:rPr>
                <w:noProof/>
                <w:webHidden/>
              </w:rPr>
            </w:r>
            <w:r w:rsidR="00C0675F">
              <w:rPr>
                <w:noProof/>
                <w:webHidden/>
              </w:rPr>
              <w:fldChar w:fldCharType="separate"/>
            </w:r>
            <w:r>
              <w:rPr>
                <w:noProof/>
                <w:webHidden/>
              </w:rPr>
              <w:t>23</w:t>
            </w:r>
            <w:r w:rsidR="00C0675F">
              <w:rPr>
                <w:noProof/>
                <w:webHidden/>
              </w:rPr>
              <w:fldChar w:fldCharType="end"/>
            </w:r>
          </w:hyperlink>
        </w:p>
        <w:p w14:paraId="0F717516" w14:textId="617E71ED"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5" w:history="1">
            <w:r w:rsidR="002020F7" w:rsidRPr="0012264E">
              <w:rPr>
                <w:rStyle w:val="-"/>
                <w:noProof/>
                <w:lang w:val="el-GR"/>
              </w:rPr>
              <w:t>2.2.6</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Τεχνική και επαγγελματική ικανότητα</w:t>
            </w:r>
            <w:r w:rsidR="002020F7">
              <w:rPr>
                <w:noProof/>
                <w:webHidden/>
              </w:rPr>
              <w:tab/>
            </w:r>
            <w:r w:rsidR="00C0675F">
              <w:rPr>
                <w:noProof/>
                <w:webHidden/>
              </w:rPr>
              <w:fldChar w:fldCharType="begin"/>
            </w:r>
            <w:r w:rsidR="002020F7">
              <w:rPr>
                <w:noProof/>
                <w:webHidden/>
              </w:rPr>
              <w:instrText xml:space="preserve"> PAGEREF _Toc124351865 \h </w:instrText>
            </w:r>
            <w:r w:rsidR="00C0675F">
              <w:rPr>
                <w:noProof/>
                <w:webHidden/>
              </w:rPr>
            </w:r>
            <w:r w:rsidR="00C0675F">
              <w:rPr>
                <w:noProof/>
                <w:webHidden/>
              </w:rPr>
              <w:fldChar w:fldCharType="separate"/>
            </w:r>
            <w:r>
              <w:rPr>
                <w:noProof/>
                <w:webHidden/>
              </w:rPr>
              <w:t>23</w:t>
            </w:r>
            <w:r w:rsidR="00C0675F">
              <w:rPr>
                <w:noProof/>
                <w:webHidden/>
              </w:rPr>
              <w:fldChar w:fldCharType="end"/>
            </w:r>
          </w:hyperlink>
        </w:p>
        <w:p w14:paraId="0EA58BC9" w14:textId="5FE7F7FA"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66" w:history="1">
            <w:r w:rsidR="002020F7" w:rsidRPr="0012264E">
              <w:rPr>
                <w:rStyle w:val="-"/>
                <w:noProof/>
                <w:lang w:val="el-GR" w:eastAsia="en-US"/>
              </w:rPr>
              <w:t>2.2.6.1</w:t>
            </w:r>
            <w:r w:rsidR="002020F7">
              <w:rPr>
                <w:rFonts w:asciiTheme="minorHAnsi" w:eastAsiaTheme="minorEastAsia" w:hAnsiTheme="minorHAnsi" w:cstheme="minorBidi"/>
                <w:noProof/>
                <w:sz w:val="22"/>
                <w:szCs w:val="22"/>
                <w:lang w:eastAsia="en-GB"/>
              </w:rPr>
              <w:tab/>
            </w:r>
            <w:r w:rsidR="002020F7" w:rsidRPr="0012264E">
              <w:rPr>
                <w:rStyle w:val="-"/>
                <w:noProof/>
                <w:lang w:val="el-GR" w:eastAsia="en-US"/>
              </w:rPr>
              <w:t>Τεχνική Ικανότητα</w:t>
            </w:r>
            <w:r w:rsidR="002020F7">
              <w:rPr>
                <w:noProof/>
                <w:webHidden/>
              </w:rPr>
              <w:tab/>
            </w:r>
            <w:r w:rsidR="00C0675F">
              <w:rPr>
                <w:noProof/>
                <w:webHidden/>
              </w:rPr>
              <w:fldChar w:fldCharType="begin"/>
            </w:r>
            <w:r w:rsidR="002020F7">
              <w:rPr>
                <w:noProof/>
                <w:webHidden/>
              </w:rPr>
              <w:instrText xml:space="preserve"> PAGEREF _Toc124351866 \h </w:instrText>
            </w:r>
            <w:r w:rsidR="00C0675F">
              <w:rPr>
                <w:noProof/>
                <w:webHidden/>
              </w:rPr>
            </w:r>
            <w:r w:rsidR="00C0675F">
              <w:rPr>
                <w:noProof/>
                <w:webHidden/>
              </w:rPr>
              <w:fldChar w:fldCharType="separate"/>
            </w:r>
            <w:r>
              <w:rPr>
                <w:noProof/>
                <w:webHidden/>
              </w:rPr>
              <w:t>23</w:t>
            </w:r>
            <w:r w:rsidR="00C0675F">
              <w:rPr>
                <w:noProof/>
                <w:webHidden/>
              </w:rPr>
              <w:fldChar w:fldCharType="end"/>
            </w:r>
          </w:hyperlink>
        </w:p>
        <w:p w14:paraId="7FF0681A" w14:textId="4D898FE4"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67" w:history="1">
            <w:r w:rsidR="002020F7" w:rsidRPr="0012264E">
              <w:rPr>
                <w:rStyle w:val="-"/>
                <w:noProof/>
                <w:lang w:val="el-GR" w:eastAsia="en-US"/>
              </w:rPr>
              <w:t>2.2.6.2</w:t>
            </w:r>
            <w:r w:rsidR="002020F7">
              <w:rPr>
                <w:rFonts w:asciiTheme="minorHAnsi" w:eastAsiaTheme="minorEastAsia" w:hAnsiTheme="minorHAnsi" w:cstheme="minorBidi"/>
                <w:noProof/>
                <w:sz w:val="22"/>
                <w:szCs w:val="22"/>
                <w:lang w:eastAsia="en-GB"/>
              </w:rPr>
              <w:tab/>
            </w:r>
            <w:r w:rsidR="002020F7" w:rsidRPr="0012264E">
              <w:rPr>
                <w:rStyle w:val="-"/>
                <w:noProof/>
                <w:lang w:val="el-GR" w:eastAsia="en-US"/>
              </w:rPr>
              <w:t>Επαγγελματική Ικανότητα – Ομάδα Έργου</w:t>
            </w:r>
            <w:r w:rsidR="002020F7">
              <w:rPr>
                <w:noProof/>
                <w:webHidden/>
              </w:rPr>
              <w:tab/>
            </w:r>
            <w:r w:rsidR="00C0675F">
              <w:rPr>
                <w:noProof/>
                <w:webHidden/>
              </w:rPr>
              <w:fldChar w:fldCharType="begin"/>
            </w:r>
            <w:r w:rsidR="002020F7">
              <w:rPr>
                <w:noProof/>
                <w:webHidden/>
              </w:rPr>
              <w:instrText xml:space="preserve"> PAGEREF _Toc124351867 \h </w:instrText>
            </w:r>
            <w:r w:rsidR="00C0675F">
              <w:rPr>
                <w:noProof/>
                <w:webHidden/>
              </w:rPr>
            </w:r>
            <w:r w:rsidR="00C0675F">
              <w:rPr>
                <w:noProof/>
                <w:webHidden/>
              </w:rPr>
              <w:fldChar w:fldCharType="separate"/>
            </w:r>
            <w:r>
              <w:rPr>
                <w:noProof/>
                <w:webHidden/>
              </w:rPr>
              <w:t>24</w:t>
            </w:r>
            <w:r w:rsidR="00C0675F">
              <w:rPr>
                <w:noProof/>
                <w:webHidden/>
              </w:rPr>
              <w:fldChar w:fldCharType="end"/>
            </w:r>
          </w:hyperlink>
        </w:p>
        <w:p w14:paraId="44D6A7C9" w14:textId="17BA5D89"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8" w:history="1">
            <w:r w:rsidR="002020F7" w:rsidRPr="0012264E">
              <w:rPr>
                <w:rStyle w:val="-"/>
                <w:noProof/>
                <w:lang w:val="el-GR"/>
              </w:rPr>
              <w:t>2.2.7</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Πρότυπα διασφάλισης ποιότητας και πρότυπα περιβαλλοντικής διαχείρισης</w:t>
            </w:r>
            <w:r w:rsidR="002020F7">
              <w:rPr>
                <w:noProof/>
                <w:webHidden/>
              </w:rPr>
              <w:tab/>
            </w:r>
            <w:r w:rsidR="00C0675F">
              <w:rPr>
                <w:noProof/>
                <w:webHidden/>
              </w:rPr>
              <w:fldChar w:fldCharType="begin"/>
            </w:r>
            <w:r w:rsidR="002020F7">
              <w:rPr>
                <w:noProof/>
                <w:webHidden/>
              </w:rPr>
              <w:instrText xml:space="preserve"> PAGEREF _Toc124351868 \h </w:instrText>
            </w:r>
            <w:r w:rsidR="00C0675F">
              <w:rPr>
                <w:noProof/>
                <w:webHidden/>
              </w:rPr>
            </w:r>
            <w:r w:rsidR="00C0675F">
              <w:rPr>
                <w:noProof/>
                <w:webHidden/>
              </w:rPr>
              <w:fldChar w:fldCharType="separate"/>
            </w:r>
            <w:r>
              <w:rPr>
                <w:noProof/>
                <w:webHidden/>
              </w:rPr>
              <w:t>25</w:t>
            </w:r>
            <w:r w:rsidR="00C0675F">
              <w:rPr>
                <w:noProof/>
                <w:webHidden/>
              </w:rPr>
              <w:fldChar w:fldCharType="end"/>
            </w:r>
          </w:hyperlink>
        </w:p>
        <w:p w14:paraId="79EF9D1D" w14:textId="01B2A1DF"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69" w:history="1">
            <w:r w:rsidR="002020F7" w:rsidRPr="0012264E">
              <w:rPr>
                <w:rStyle w:val="-"/>
                <w:noProof/>
                <w:lang w:val="el-GR"/>
              </w:rPr>
              <w:t>2.2.8</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Στήριξη στην ικανότητα τρίτων – Υπεργολαβία</w:t>
            </w:r>
            <w:r w:rsidR="002020F7">
              <w:rPr>
                <w:noProof/>
                <w:webHidden/>
              </w:rPr>
              <w:tab/>
            </w:r>
            <w:r w:rsidR="00C0675F">
              <w:rPr>
                <w:noProof/>
                <w:webHidden/>
              </w:rPr>
              <w:fldChar w:fldCharType="begin"/>
            </w:r>
            <w:r w:rsidR="002020F7">
              <w:rPr>
                <w:noProof/>
                <w:webHidden/>
              </w:rPr>
              <w:instrText xml:space="preserve"> PAGEREF _Toc124351869 \h </w:instrText>
            </w:r>
            <w:r w:rsidR="00C0675F">
              <w:rPr>
                <w:noProof/>
                <w:webHidden/>
              </w:rPr>
            </w:r>
            <w:r w:rsidR="00C0675F">
              <w:rPr>
                <w:noProof/>
                <w:webHidden/>
              </w:rPr>
              <w:fldChar w:fldCharType="separate"/>
            </w:r>
            <w:r>
              <w:rPr>
                <w:noProof/>
                <w:webHidden/>
              </w:rPr>
              <w:t>25</w:t>
            </w:r>
            <w:r w:rsidR="00C0675F">
              <w:rPr>
                <w:noProof/>
                <w:webHidden/>
              </w:rPr>
              <w:fldChar w:fldCharType="end"/>
            </w:r>
          </w:hyperlink>
        </w:p>
        <w:p w14:paraId="786B4C3B" w14:textId="274CA947"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0" w:history="1">
            <w:r w:rsidR="002020F7" w:rsidRPr="0012264E">
              <w:rPr>
                <w:rStyle w:val="-"/>
                <w:noProof/>
                <w:lang w:val="el-GR"/>
              </w:rPr>
              <w:t>2.2.8.1</w:t>
            </w:r>
            <w:r w:rsidR="002020F7">
              <w:rPr>
                <w:rFonts w:asciiTheme="minorHAnsi" w:eastAsiaTheme="minorEastAsia" w:hAnsiTheme="minorHAnsi" w:cstheme="minorBidi"/>
                <w:noProof/>
                <w:sz w:val="22"/>
                <w:szCs w:val="22"/>
                <w:lang w:eastAsia="en-GB"/>
              </w:rPr>
              <w:tab/>
            </w:r>
            <w:r w:rsidR="002020F7" w:rsidRPr="0012264E">
              <w:rPr>
                <w:rStyle w:val="-"/>
                <w:noProof/>
                <w:lang w:val="el-GR"/>
              </w:rPr>
              <w:t>Στήριξη στην ικανότητα τρίτων</w:t>
            </w:r>
            <w:r w:rsidR="002020F7">
              <w:rPr>
                <w:noProof/>
                <w:webHidden/>
              </w:rPr>
              <w:tab/>
            </w:r>
            <w:r w:rsidR="00C0675F">
              <w:rPr>
                <w:noProof/>
                <w:webHidden/>
              </w:rPr>
              <w:fldChar w:fldCharType="begin"/>
            </w:r>
            <w:r w:rsidR="002020F7">
              <w:rPr>
                <w:noProof/>
                <w:webHidden/>
              </w:rPr>
              <w:instrText xml:space="preserve"> PAGEREF _Toc124351870 \h </w:instrText>
            </w:r>
            <w:r w:rsidR="00C0675F">
              <w:rPr>
                <w:noProof/>
                <w:webHidden/>
              </w:rPr>
            </w:r>
            <w:r w:rsidR="00C0675F">
              <w:rPr>
                <w:noProof/>
                <w:webHidden/>
              </w:rPr>
              <w:fldChar w:fldCharType="separate"/>
            </w:r>
            <w:r>
              <w:rPr>
                <w:noProof/>
                <w:webHidden/>
              </w:rPr>
              <w:t>25</w:t>
            </w:r>
            <w:r w:rsidR="00C0675F">
              <w:rPr>
                <w:noProof/>
                <w:webHidden/>
              </w:rPr>
              <w:fldChar w:fldCharType="end"/>
            </w:r>
          </w:hyperlink>
        </w:p>
        <w:p w14:paraId="47586673" w14:textId="779370A7"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1" w:history="1">
            <w:r w:rsidR="002020F7" w:rsidRPr="0012264E">
              <w:rPr>
                <w:rStyle w:val="-"/>
                <w:noProof/>
                <w:lang w:val="el-GR"/>
              </w:rPr>
              <w:t>2.2.8.2</w:t>
            </w:r>
            <w:r w:rsidR="002020F7">
              <w:rPr>
                <w:rFonts w:asciiTheme="minorHAnsi" w:eastAsiaTheme="minorEastAsia" w:hAnsiTheme="minorHAnsi" w:cstheme="minorBidi"/>
                <w:noProof/>
                <w:sz w:val="22"/>
                <w:szCs w:val="22"/>
                <w:lang w:eastAsia="en-GB"/>
              </w:rPr>
              <w:tab/>
            </w:r>
            <w:r w:rsidR="002020F7" w:rsidRPr="0012264E">
              <w:rPr>
                <w:rStyle w:val="-"/>
                <w:noProof/>
                <w:lang w:val="el-GR"/>
              </w:rPr>
              <w:t>Υπεργολαβία</w:t>
            </w:r>
            <w:r w:rsidR="002020F7">
              <w:rPr>
                <w:noProof/>
                <w:webHidden/>
              </w:rPr>
              <w:tab/>
            </w:r>
            <w:r w:rsidR="00C0675F">
              <w:rPr>
                <w:noProof/>
                <w:webHidden/>
              </w:rPr>
              <w:fldChar w:fldCharType="begin"/>
            </w:r>
            <w:r w:rsidR="002020F7">
              <w:rPr>
                <w:noProof/>
                <w:webHidden/>
              </w:rPr>
              <w:instrText xml:space="preserve"> PAGEREF _Toc124351871 \h </w:instrText>
            </w:r>
            <w:r w:rsidR="00C0675F">
              <w:rPr>
                <w:noProof/>
                <w:webHidden/>
              </w:rPr>
            </w:r>
            <w:r w:rsidR="00C0675F">
              <w:rPr>
                <w:noProof/>
                <w:webHidden/>
              </w:rPr>
              <w:fldChar w:fldCharType="separate"/>
            </w:r>
            <w:r>
              <w:rPr>
                <w:noProof/>
                <w:webHidden/>
              </w:rPr>
              <w:t>26</w:t>
            </w:r>
            <w:r w:rsidR="00C0675F">
              <w:rPr>
                <w:noProof/>
                <w:webHidden/>
              </w:rPr>
              <w:fldChar w:fldCharType="end"/>
            </w:r>
          </w:hyperlink>
        </w:p>
        <w:p w14:paraId="255F1CBA" w14:textId="696F3984"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72" w:history="1">
            <w:r w:rsidR="002020F7" w:rsidRPr="0012264E">
              <w:rPr>
                <w:rStyle w:val="-"/>
                <w:noProof/>
                <w:lang w:val="el-GR"/>
              </w:rPr>
              <w:t>2.2.9</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Κανόνες απόδειξης ποιοτικής επιλογής</w:t>
            </w:r>
            <w:r w:rsidR="002020F7">
              <w:rPr>
                <w:noProof/>
                <w:webHidden/>
              </w:rPr>
              <w:tab/>
            </w:r>
            <w:r w:rsidR="00C0675F">
              <w:rPr>
                <w:noProof/>
                <w:webHidden/>
              </w:rPr>
              <w:fldChar w:fldCharType="begin"/>
            </w:r>
            <w:r w:rsidR="002020F7">
              <w:rPr>
                <w:noProof/>
                <w:webHidden/>
              </w:rPr>
              <w:instrText xml:space="preserve"> PAGEREF _Toc124351872 \h </w:instrText>
            </w:r>
            <w:r w:rsidR="00C0675F">
              <w:rPr>
                <w:noProof/>
                <w:webHidden/>
              </w:rPr>
            </w:r>
            <w:r w:rsidR="00C0675F">
              <w:rPr>
                <w:noProof/>
                <w:webHidden/>
              </w:rPr>
              <w:fldChar w:fldCharType="separate"/>
            </w:r>
            <w:r>
              <w:rPr>
                <w:noProof/>
                <w:webHidden/>
              </w:rPr>
              <w:t>26</w:t>
            </w:r>
            <w:r w:rsidR="00C0675F">
              <w:rPr>
                <w:noProof/>
                <w:webHidden/>
              </w:rPr>
              <w:fldChar w:fldCharType="end"/>
            </w:r>
          </w:hyperlink>
        </w:p>
        <w:p w14:paraId="4CDDC1F8" w14:textId="4036B7A7"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3" w:history="1">
            <w:r w:rsidR="002020F7" w:rsidRPr="0012264E">
              <w:rPr>
                <w:rStyle w:val="-"/>
                <w:i/>
                <w:noProof/>
                <w:lang w:val="el-GR"/>
              </w:rPr>
              <w:t>2.2.9.1</w:t>
            </w:r>
            <w:r w:rsidR="002020F7">
              <w:rPr>
                <w:rFonts w:asciiTheme="minorHAnsi" w:eastAsiaTheme="minorEastAsia" w:hAnsiTheme="minorHAnsi" w:cstheme="minorBidi"/>
                <w:noProof/>
                <w:sz w:val="22"/>
                <w:szCs w:val="22"/>
                <w:lang w:eastAsia="en-GB"/>
              </w:rPr>
              <w:tab/>
            </w:r>
            <w:r w:rsidR="002020F7" w:rsidRPr="0012264E">
              <w:rPr>
                <w:rStyle w:val="-"/>
                <w:noProof/>
                <w:lang w:val="el-GR"/>
              </w:rPr>
              <w:t>Προκαταρκτική απόδειξη κατά την υποβολή προσφορών</w:t>
            </w:r>
            <w:r w:rsidR="002020F7">
              <w:rPr>
                <w:noProof/>
                <w:webHidden/>
              </w:rPr>
              <w:tab/>
            </w:r>
            <w:r w:rsidR="00C0675F">
              <w:rPr>
                <w:noProof/>
                <w:webHidden/>
              </w:rPr>
              <w:fldChar w:fldCharType="begin"/>
            </w:r>
            <w:r w:rsidR="002020F7">
              <w:rPr>
                <w:noProof/>
                <w:webHidden/>
              </w:rPr>
              <w:instrText xml:space="preserve"> PAGEREF _Toc124351873 \h </w:instrText>
            </w:r>
            <w:r w:rsidR="00C0675F">
              <w:rPr>
                <w:noProof/>
                <w:webHidden/>
              </w:rPr>
            </w:r>
            <w:r w:rsidR="00C0675F">
              <w:rPr>
                <w:noProof/>
                <w:webHidden/>
              </w:rPr>
              <w:fldChar w:fldCharType="separate"/>
            </w:r>
            <w:r>
              <w:rPr>
                <w:noProof/>
                <w:webHidden/>
              </w:rPr>
              <w:t>26</w:t>
            </w:r>
            <w:r w:rsidR="00C0675F">
              <w:rPr>
                <w:noProof/>
                <w:webHidden/>
              </w:rPr>
              <w:fldChar w:fldCharType="end"/>
            </w:r>
          </w:hyperlink>
        </w:p>
        <w:p w14:paraId="72671BFC" w14:textId="6E7E6F8E"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4" w:history="1">
            <w:r w:rsidR="002020F7" w:rsidRPr="0012264E">
              <w:rPr>
                <w:rStyle w:val="-"/>
                <w:rFonts w:ascii="Calibri" w:hAnsi="Calibri" w:cs="Calibri"/>
                <w:noProof/>
                <w:lang w:val="el-GR"/>
              </w:rPr>
              <w:t>2.2.9.2</w:t>
            </w:r>
            <w:r w:rsidR="002020F7">
              <w:rPr>
                <w:rFonts w:asciiTheme="minorHAnsi" w:eastAsiaTheme="minorEastAsia" w:hAnsiTheme="minorHAnsi" w:cstheme="minorBidi"/>
                <w:noProof/>
                <w:sz w:val="22"/>
                <w:szCs w:val="22"/>
                <w:lang w:eastAsia="en-GB"/>
              </w:rPr>
              <w:tab/>
            </w:r>
            <w:r w:rsidR="002020F7" w:rsidRPr="0012264E">
              <w:rPr>
                <w:rStyle w:val="-"/>
                <w:noProof/>
                <w:lang w:val="el-GR"/>
              </w:rPr>
              <w:t>Αποδεικτικά μέσα</w:t>
            </w:r>
            <w:r w:rsidR="002020F7" w:rsidRPr="0012264E">
              <w:rPr>
                <w:rStyle w:val="-"/>
                <w:rFonts w:ascii="Calibri" w:hAnsi="Calibri"/>
                <w:noProof/>
                <w:lang w:val="el-GR"/>
              </w:rPr>
              <w:t xml:space="preserve"> - </w:t>
            </w:r>
            <w:r w:rsidR="002020F7" w:rsidRPr="0012264E">
              <w:rPr>
                <w:rStyle w:val="-"/>
                <w:noProof/>
                <w:lang w:val="el-GR"/>
              </w:rPr>
              <w:t>Δικαιολογητικά προσωρινού αναδόχου</w:t>
            </w:r>
            <w:r w:rsidR="002020F7">
              <w:rPr>
                <w:noProof/>
                <w:webHidden/>
              </w:rPr>
              <w:tab/>
            </w:r>
            <w:r w:rsidR="00C0675F">
              <w:rPr>
                <w:noProof/>
                <w:webHidden/>
              </w:rPr>
              <w:fldChar w:fldCharType="begin"/>
            </w:r>
            <w:r w:rsidR="002020F7">
              <w:rPr>
                <w:noProof/>
                <w:webHidden/>
              </w:rPr>
              <w:instrText xml:space="preserve"> PAGEREF _Toc124351874 \h </w:instrText>
            </w:r>
            <w:r w:rsidR="00C0675F">
              <w:rPr>
                <w:noProof/>
                <w:webHidden/>
              </w:rPr>
            </w:r>
            <w:r w:rsidR="00C0675F">
              <w:rPr>
                <w:noProof/>
                <w:webHidden/>
              </w:rPr>
              <w:fldChar w:fldCharType="separate"/>
            </w:r>
            <w:r>
              <w:rPr>
                <w:noProof/>
                <w:webHidden/>
              </w:rPr>
              <w:t>28</w:t>
            </w:r>
            <w:r w:rsidR="00C0675F">
              <w:rPr>
                <w:noProof/>
                <w:webHidden/>
              </w:rPr>
              <w:fldChar w:fldCharType="end"/>
            </w:r>
          </w:hyperlink>
        </w:p>
        <w:p w14:paraId="78A98B07" w14:textId="7372F664"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75" w:history="1">
            <w:r w:rsidR="002020F7" w:rsidRPr="0012264E">
              <w:rPr>
                <w:rStyle w:val="-"/>
                <w:noProof/>
                <w:lang w:val="el-GR"/>
              </w:rPr>
              <w:t>2.3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Κριτήρια Ανάθεσης</w:t>
            </w:r>
            <w:r w:rsidR="002020F7">
              <w:rPr>
                <w:noProof/>
                <w:webHidden/>
              </w:rPr>
              <w:tab/>
            </w:r>
            <w:r w:rsidR="00C0675F">
              <w:rPr>
                <w:noProof/>
                <w:webHidden/>
              </w:rPr>
              <w:fldChar w:fldCharType="begin"/>
            </w:r>
            <w:r w:rsidR="002020F7">
              <w:rPr>
                <w:noProof/>
                <w:webHidden/>
              </w:rPr>
              <w:instrText xml:space="preserve"> PAGEREF _Toc124351875 \h </w:instrText>
            </w:r>
            <w:r w:rsidR="00C0675F">
              <w:rPr>
                <w:noProof/>
                <w:webHidden/>
              </w:rPr>
            </w:r>
            <w:r w:rsidR="00C0675F">
              <w:rPr>
                <w:noProof/>
                <w:webHidden/>
              </w:rPr>
              <w:fldChar w:fldCharType="separate"/>
            </w:r>
            <w:r>
              <w:rPr>
                <w:noProof/>
                <w:webHidden/>
              </w:rPr>
              <w:t>37</w:t>
            </w:r>
            <w:r w:rsidR="00C0675F">
              <w:rPr>
                <w:noProof/>
                <w:webHidden/>
              </w:rPr>
              <w:fldChar w:fldCharType="end"/>
            </w:r>
          </w:hyperlink>
        </w:p>
        <w:p w14:paraId="1B478EBF" w14:textId="293ED478"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76" w:history="1">
            <w:r w:rsidR="002020F7" w:rsidRPr="0012264E">
              <w:rPr>
                <w:rStyle w:val="-"/>
                <w:noProof/>
                <w:lang w:val="el-GR"/>
              </w:rPr>
              <w:t>2.3.1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Κριτήριο ανάθεσης</w:t>
            </w:r>
            <w:r w:rsidR="002020F7">
              <w:rPr>
                <w:noProof/>
                <w:webHidden/>
              </w:rPr>
              <w:tab/>
            </w:r>
            <w:r w:rsidR="00C0675F">
              <w:rPr>
                <w:noProof/>
                <w:webHidden/>
              </w:rPr>
              <w:fldChar w:fldCharType="begin"/>
            </w:r>
            <w:r w:rsidR="002020F7">
              <w:rPr>
                <w:noProof/>
                <w:webHidden/>
              </w:rPr>
              <w:instrText xml:space="preserve"> PAGEREF _Toc124351876 \h </w:instrText>
            </w:r>
            <w:r w:rsidR="00C0675F">
              <w:rPr>
                <w:noProof/>
                <w:webHidden/>
              </w:rPr>
            </w:r>
            <w:r w:rsidR="00C0675F">
              <w:rPr>
                <w:noProof/>
                <w:webHidden/>
              </w:rPr>
              <w:fldChar w:fldCharType="separate"/>
            </w:r>
            <w:r>
              <w:rPr>
                <w:noProof/>
                <w:webHidden/>
              </w:rPr>
              <w:t>37</w:t>
            </w:r>
            <w:r w:rsidR="00C0675F">
              <w:rPr>
                <w:noProof/>
                <w:webHidden/>
              </w:rPr>
              <w:fldChar w:fldCharType="end"/>
            </w:r>
          </w:hyperlink>
        </w:p>
        <w:p w14:paraId="233BEAF6" w14:textId="7876F820"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77" w:history="1">
            <w:r w:rsidR="002020F7" w:rsidRPr="0012264E">
              <w:rPr>
                <w:rStyle w:val="-"/>
                <w:noProof/>
                <w:lang w:val="el-GR"/>
              </w:rPr>
              <w:t>2.3.1.1</w:t>
            </w:r>
            <w:r w:rsidR="002020F7">
              <w:rPr>
                <w:rFonts w:asciiTheme="minorHAnsi" w:eastAsiaTheme="minorEastAsia" w:hAnsiTheme="minorHAnsi" w:cstheme="minorBidi"/>
                <w:noProof/>
                <w:sz w:val="22"/>
                <w:szCs w:val="22"/>
                <w:lang w:eastAsia="en-GB"/>
              </w:rPr>
              <w:tab/>
            </w:r>
            <w:r w:rsidR="002020F7" w:rsidRPr="0012264E">
              <w:rPr>
                <w:rStyle w:val="-"/>
                <w:noProof/>
                <w:lang w:val="el-GR"/>
              </w:rPr>
              <w:t>Διαμόρφωση συγκριτικού κόστους Προσφοράς</w:t>
            </w:r>
            <w:r w:rsidR="002020F7">
              <w:rPr>
                <w:noProof/>
                <w:webHidden/>
              </w:rPr>
              <w:tab/>
            </w:r>
            <w:r w:rsidR="00C0675F">
              <w:rPr>
                <w:noProof/>
                <w:webHidden/>
              </w:rPr>
              <w:fldChar w:fldCharType="begin"/>
            </w:r>
            <w:r w:rsidR="002020F7">
              <w:rPr>
                <w:noProof/>
                <w:webHidden/>
              </w:rPr>
              <w:instrText xml:space="preserve"> PAGEREF _Toc124351877 \h </w:instrText>
            </w:r>
            <w:r w:rsidR="00C0675F">
              <w:rPr>
                <w:noProof/>
                <w:webHidden/>
              </w:rPr>
            </w:r>
            <w:r w:rsidR="00C0675F">
              <w:rPr>
                <w:noProof/>
                <w:webHidden/>
              </w:rPr>
              <w:fldChar w:fldCharType="separate"/>
            </w:r>
            <w:r>
              <w:rPr>
                <w:noProof/>
                <w:webHidden/>
              </w:rPr>
              <w:t>37</w:t>
            </w:r>
            <w:r w:rsidR="00C0675F">
              <w:rPr>
                <w:noProof/>
                <w:webHidden/>
              </w:rPr>
              <w:fldChar w:fldCharType="end"/>
            </w:r>
          </w:hyperlink>
        </w:p>
        <w:p w14:paraId="4CB1B456" w14:textId="04B98B0C"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78" w:history="1">
            <w:r w:rsidR="002020F7" w:rsidRPr="0012264E">
              <w:rPr>
                <w:rStyle w:val="-"/>
                <w:noProof/>
                <w:lang w:val="el-GR"/>
              </w:rPr>
              <w:t>2.4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Κατάρτιση - Περιεχόμενο Προσφορών</w:t>
            </w:r>
            <w:r w:rsidR="002020F7">
              <w:rPr>
                <w:noProof/>
                <w:webHidden/>
              </w:rPr>
              <w:tab/>
            </w:r>
            <w:r w:rsidR="00C0675F">
              <w:rPr>
                <w:noProof/>
                <w:webHidden/>
              </w:rPr>
              <w:fldChar w:fldCharType="begin"/>
            </w:r>
            <w:r w:rsidR="002020F7">
              <w:rPr>
                <w:noProof/>
                <w:webHidden/>
              </w:rPr>
              <w:instrText xml:space="preserve"> PAGEREF _Toc124351878 \h </w:instrText>
            </w:r>
            <w:r w:rsidR="00C0675F">
              <w:rPr>
                <w:noProof/>
                <w:webHidden/>
              </w:rPr>
            </w:r>
            <w:r w:rsidR="00C0675F">
              <w:rPr>
                <w:noProof/>
                <w:webHidden/>
              </w:rPr>
              <w:fldChar w:fldCharType="separate"/>
            </w:r>
            <w:r>
              <w:rPr>
                <w:noProof/>
                <w:webHidden/>
              </w:rPr>
              <w:t>38</w:t>
            </w:r>
            <w:r w:rsidR="00C0675F">
              <w:rPr>
                <w:noProof/>
                <w:webHidden/>
              </w:rPr>
              <w:fldChar w:fldCharType="end"/>
            </w:r>
          </w:hyperlink>
        </w:p>
        <w:p w14:paraId="58602055" w14:textId="7EBD30B6"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79" w:history="1">
            <w:r w:rsidR="002020F7" w:rsidRPr="0012264E">
              <w:rPr>
                <w:rStyle w:val="-"/>
                <w:noProof/>
                <w:lang w:val="el-GR"/>
              </w:rPr>
              <w:t>2.4.1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Γενικοί όροι υποβολής προσφορών</w:t>
            </w:r>
            <w:r w:rsidR="002020F7">
              <w:rPr>
                <w:noProof/>
                <w:webHidden/>
              </w:rPr>
              <w:tab/>
            </w:r>
            <w:r w:rsidR="00C0675F">
              <w:rPr>
                <w:noProof/>
                <w:webHidden/>
              </w:rPr>
              <w:fldChar w:fldCharType="begin"/>
            </w:r>
            <w:r w:rsidR="002020F7">
              <w:rPr>
                <w:noProof/>
                <w:webHidden/>
              </w:rPr>
              <w:instrText xml:space="preserve"> PAGEREF _Toc124351879 \h </w:instrText>
            </w:r>
            <w:r w:rsidR="00C0675F">
              <w:rPr>
                <w:noProof/>
                <w:webHidden/>
              </w:rPr>
            </w:r>
            <w:r w:rsidR="00C0675F">
              <w:rPr>
                <w:noProof/>
                <w:webHidden/>
              </w:rPr>
              <w:fldChar w:fldCharType="separate"/>
            </w:r>
            <w:r>
              <w:rPr>
                <w:noProof/>
                <w:webHidden/>
              </w:rPr>
              <w:t>38</w:t>
            </w:r>
            <w:r w:rsidR="00C0675F">
              <w:rPr>
                <w:noProof/>
                <w:webHidden/>
              </w:rPr>
              <w:fldChar w:fldCharType="end"/>
            </w:r>
          </w:hyperlink>
        </w:p>
        <w:p w14:paraId="7AC53597" w14:textId="6F0E3C81"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0" w:history="1">
            <w:r w:rsidR="002020F7" w:rsidRPr="0012264E">
              <w:rPr>
                <w:rStyle w:val="-"/>
                <w:noProof/>
                <w:lang w:val="el-GR"/>
              </w:rPr>
              <w:t>2.4.2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Χρόνος και Τρόπος υποβολής προσφορών</w:t>
            </w:r>
            <w:r w:rsidR="002020F7">
              <w:rPr>
                <w:noProof/>
                <w:webHidden/>
              </w:rPr>
              <w:tab/>
            </w:r>
            <w:r w:rsidR="00C0675F">
              <w:rPr>
                <w:noProof/>
                <w:webHidden/>
              </w:rPr>
              <w:fldChar w:fldCharType="begin"/>
            </w:r>
            <w:r w:rsidR="002020F7">
              <w:rPr>
                <w:noProof/>
                <w:webHidden/>
              </w:rPr>
              <w:instrText xml:space="preserve"> PAGEREF _Toc124351880 \h </w:instrText>
            </w:r>
            <w:r w:rsidR="00C0675F">
              <w:rPr>
                <w:noProof/>
                <w:webHidden/>
              </w:rPr>
            </w:r>
            <w:r w:rsidR="00C0675F">
              <w:rPr>
                <w:noProof/>
                <w:webHidden/>
              </w:rPr>
              <w:fldChar w:fldCharType="separate"/>
            </w:r>
            <w:r>
              <w:rPr>
                <w:noProof/>
                <w:webHidden/>
              </w:rPr>
              <w:t>38</w:t>
            </w:r>
            <w:r w:rsidR="00C0675F">
              <w:rPr>
                <w:noProof/>
                <w:webHidden/>
              </w:rPr>
              <w:fldChar w:fldCharType="end"/>
            </w:r>
          </w:hyperlink>
        </w:p>
        <w:p w14:paraId="7AA5E474" w14:textId="3B77F467"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1" w:history="1">
            <w:r w:rsidR="002020F7" w:rsidRPr="0012264E">
              <w:rPr>
                <w:rStyle w:val="-"/>
                <w:noProof/>
                <w:lang w:val="el-GR"/>
              </w:rPr>
              <w:t>2.4.3</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Περιεχόμενα Φακέλου «Δικαιολογητικά Συμμετοχής - Τεχνική Προσφορά»</w:t>
            </w:r>
            <w:r w:rsidR="002020F7">
              <w:rPr>
                <w:noProof/>
                <w:webHidden/>
              </w:rPr>
              <w:tab/>
            </w:r>
            <w:r w:rsidR="00C0675F">
              <w:rPr>
                <w:noProof/>
                <w:webHidden/>
              </w:rPr>
              <w:fldChar w:fldCharType="begin"/>
            </w:r>
            <w:r w:rsidR="002020F7">
              <w:rPr>
                <w:noProof/>
                <w:webHidden/>
              </w:rPr>
              <w:instrText xml:space="preserve"> PAGEREF _Toc124351881 \h </w:instrText>
            </w:r>
            <w:r w:rsidR="00C0675F">
              <w:rPr>
                <w:noProof/>
                <w:webHidden/>
              </w:rPr>
            </w:r>
            <w:r w:rsidR="00C0675F">
              <w:rPr>
                <w:noProof/>
                <w:webHidden/>
              </w:rPr>
              <w:fldChar w:fldCharType="separate"/>
            </w:r>
            <w:r>
              <w:rPr>
                <w:noProof/>
                <w:webHidden/>
              </w:rPr>
              <w:t>41</w:t>
            </w:r>
            <w:r w:rsidR="00C0675F">
              <w:rPr>
                <w:noProof/>
                <w:webHidden/>
              </w:rPr>
              <w:fldChar w:fldCharType="end"/>
            </w:r>
          </w:hyperlink>
        </w:p>
        <w:p w14:paraId="493A270F" w14:textId="72CAF70D"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82" w:history="1">
            <w:r w:rsidR="002020F7" w:rsidRPr="0012264E">
              <w:rPr>
                <w:rStyle w:val="-"/>
                <w:noProof/>
              </w:rPr>
              <w:t>2.4.3.1</w:t>
            </w:r>
            <w:r w:rsidR="002020F7">
              <w:rPr>
                <w:rFonts w:asciiTheme="minorHAnsi" w:eastAsiaTheme="minorEastAsia" w:hAnsiTheme="minorHAnsi" w:cstheme="minorBidi"/>
                <w:noProof/>
                <w:sz w:val="22"/>
                <w:szCs w:val="22"/>
                <w:lang w:eastAsia="en-GB"/>
              </w:rPr>
              <w:tab/>
            </w:r>
            <w:r w:rsidR="002020F7" w:rsidRPr="0012264E">
              <w:rPr>
                <w:rStyle w:val="-"/>
                <w:noProof/>
              </w:rPr>
              <w:t>Δικαιολογητικά Συμμετοχής</w:t>
            </w:r>
            <w:r w:rsidR="002020F7">
              <w:rPr>
                <w:noProof/>
                <w:webHidden/>
              </w:rPr>
              <w:tab/>
            </w:r>
            <w:r w:rsidR="00C0675F">
              <w:rPr>
                <w:noProof/>
                <w:webHidden/>
              </w:rPr>
              <w:fldChar w:fldCharType="begin"/>
            </w:r>
            <w:r w:rsidR="002020F7">
              <w:rPr>
                <w:noProof/>
                <w:webHidden/>
              </w:rPr>
              <w:instrText xml:space="preserve"> PAGEREF _Toc124351882 \h </w:instrText>
            </w:r>
            <w:r w:rsidR="00C0675F">
              <w:rPr>
                <w:noProof/>
                <w:webHidden/>
              </w:rPr>
            </w:r>
            <w:r w:rsidR="00C0675F">
              <w:rPr>
                <w:noProof/>
                <w:webHidden/>
              </w:rPr>
              <w:fldChar w:fldCharType="separate"/>
            </w:r>
            <w:r>
              <w:rPr>
                <w:noProof/>
                <w:webHidden/>
              </w:rPr>
              <w:t>41</w:t>
            </w:r>
            <w:r w:rsidR="00C0675F">
              <w:rPr>
                <w:noProof/>
                <w:webHidden/>
              </w:rPr>
              <w:fldChar w:fldCharType="end"/>
            </w:r>
          </w:hyperlink>
        </w:p>
        <w:p w14:paraId="56F93A19" w14:textId="6A1610B5" w:rsidR="002020F7" w:rsidRDefault="00FD174C">
          <w:pPr>
            <w:pStyle w:val="40"/>
            <w:tabs>
              <w:tab w:val="left" w:pos="1540"/>
              <w:tab w:val="right" w:leader="dot" w:pos="9628"/>
            </w:tabs>
            <w:rPr>
              <w:rFonts w:asciiTheme="minorHAnsi" w:eastAsiaTheme="minorEastAsia" w:hAnsiTheme="minorHAnsi" w:cstheme="minorBidi"/>
              <w:noProof/>
              <w:sz w:val="22"/>
              <w:szCs w:val="22"/>
              <w:lang w:eastAsia="en-GB"/>
            </w:rPr>
          </w:pPr>
          <w:hyperlink w:anchor="_Toc124351883" w:history="1">
            <w:r w:rsidR="002020F7" w:rsidRPr="0012264E">
              <w:rPr>
                <w:rStyle w:val="-"/>
                <w:noProof/>
                <w:lang w:val="el-GR"/>
              </w:rPr>
              <w:t>2.4.3.2</w:t>
            </w:r>
            <w:r w:rsidR="002020F7">
              <w:rPr>
                <w:rFonts w:asciiTheme="minorHAnsi" w:eastAsiaTheme="minorEastAsia" w:hAnsiTheme="minorHAnsi" w:cstheme="minorBidi"/>
                <w:noProof/>
                <w:sz w:val="22"/>
                <w:szCs w:val="22"/>
                <w:lang w:eastAsia="en-GB"/>
              </w:rPr>
              <w:tab/>
            </w:r>
            <w:r w:rsidR="002020F7" w:rsidRPr="0012264E">
              <w:rPr>
                <w:rStyle w:val="-"/>
                <w:noProof/>
                <w:lang w:val="el-GR"/>
              </w:rPr>
              <w:t>Τεχνική Προσφορά</w:t>
            </w:r>
            <w:r w:rsidR="002020F7">
              <w:rPr>
                <w:noProof/>
                <w:webHidden/>
              </w:rPr>
              <w:tab/>
            </w:r>
            <w:r w:rsidR="00C0675F">
              <w:rPr>
                <w:noProof/>
                <w:webHidden/>
              </w:rPr>
              <w:fldChar w:fldCharType="begin"/>
            </w:r>
            <w:r w:rsidR="002020F7">
              <w:rPr>
                <w:noProof/>
                <w:webHidden/>
              </w:rPr>
              <w:instrText xml:space="preserve"> PAGEREF _Toc124351883 \h </w:instrText>
            </w:r>
            <w:r w:rsidR="00C0675F">
              <w:rPr>
                <w:noProof/>
                <w:webHidden/>
              </w:rPr>
            </w:r>
            <w:r w:rsidR="00C0675F">
              <w:rPr>
                <w:noProof/>
                <w:webHidden/>
              </w:rPr>
              <w:fldChar w:fldCharType="separate"/>
            </w:r>
            <w:r>
              <w:rPr>
                <w:noProof/>
                <w:webHidden/>
              </w:rPr>
              <w:t>43</w:t>
            </w:r>
            <w:r w:rsidR="00C0675F">
              <w:rPr>
                <w:noProof/>
                <w:webHidden/>
              </w:rPr>
              <w:fldChar w:fldCharType="end"/>
            </w:r>
          </w:hyperlink>
        </w:p>
        <w:p w14:paraId="3236AE25" w14:textId="7036F60E"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4" w:history="1">
            <w:r w:rsidR="002020F7" w:rsidRPr="0012264E">
              <w:rPr>
                <w:rStyle w:val="-"/>
                <w:noProof/>
                <w:lang w:val="el-GR"/>
              </w:rPr>
              <w:t>2.4.4</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Περιεχόμενα Φακέλου «Οικονομική Προσφορά» / Τρόπος σύνταξης και υποβολής οικονομικών προσφορών</w:t>
            </w:r>
            <w:r w:rsidR="002020F7">
              <w:rPr>
                <w:noProof/>
                <w:webHidden/>
              </w:rPr>
              <w:tab/>
            </w:r>
            <w:r w:rsidR="00C0675F">
              <w:rPr>
                <w:noProof/>
                <w:webHidden/>
              </w:rPr>
              <w:fldChar w:fldCharType="begin"/>
            </w:r>
            <w:r w:rsidR="002020F7">
              <w:rPr>
                <w:noProof/>
                <w:webHidden/>
              </w:rPr>
              <w:instrText xml:space="preserve"> PAGEREF _Toc124351884 \h </w:instrText>
            </w:r>
            <w:r w:rsidR="00C0675F">
              <w:rPr>
                <w:noProof/>
                <w:webHidden/>
              </w:rPr>
            </w:r>
            <w:r w:rsidR="00C0675F">
              <w:rPr>
                <w:noProof/>
                <w:webHidden/>
              </w:rPr>
              <w:fldChar w:fldCharType="separate"/>
            </w:r>
            <w:r>
              <w:rPr>
                <w:noProof/>
                <w:webHidden/>
              </w:rPr>
              <w:t>43</w:t>
            </w:r>
            <w:r w:rsidR="00C0675F">
              <w:rPr>
                <w:noProof/>
                <w:webHidden/>
              </w:rPr>
              <w:fldChar w:fldCharType="end"/>
            </w:r>
          </w:hyperlink>
        </w:p>
        <w:p w14:paraId="76C38BD8" w14:textId="658529D6"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5" w:history="1">
            <w:r w:rsidR="002020F7" w:rsidRPr="0012264E">
              <w:rPr>
                <w:rStyle w:val="-"/>
                <w:noProof/>
                <w:lang w:val="el-GR"/>
              </w:rPr>
              <w:t>2.4.5</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Χρόνος ισχύος των προσφορών</w:t>
            </w:r>
            <w:r w:rsidR="002020F7">
              <w:rPr>
                <w:noProof/>
                <w:webHidden/>
              </w:rPr>
              <w:tab/>
            </w:r>
            <w:r w:rsidR="00C0675F">
              <w:rPr>
                <w:noProof/>
                <w:webHidden/>
              </w:rPr>
              <w:fldChar w:fldCharType="begin"/>
            </w:r>
            <w:r w:rsidR="002020F7">
              <w:rPr>
                <w:noProof/>
                <w:webHidden/>
              </w:rPr>
              <w:instrText xml:space="preserve"> PAGEREF _Toc124351885 \h </w:instrText>
            </w:r>
            <w:r w:rsidR="00C0675F">
              <w:rPr>
                <w:noProof/>
                <w:webHidden/>
              </w:rPr>
            </w:r>
            <w:r w:rsidR="00C0675F">
              <w:rPr>
                <w:noProof/>
                <w:webHidden/>
              </w:rPr>
              <w:fldChar w:fldCharType="separate"/>
            </w:r>
            <w:r>
              <w:rPr>
                <w:noProof/>
                <w:webHidden/>
              </w:rPr>
              <w:t>44</w:t>
            </w:r>
            <w:r w:rsidR="00C0675F">
              <w:rPr>
                <w:noProof/>
                <w:webHidden/>
              </w:rPr>
              <w:fldChar w:fldCharType="end"/>
            </w:r>
          </w:hyperlink>
        </w:p>
        <w:p w14:paraId="46D8C578" w14:textId="4308C034"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6" w:history="1">
            <w:r w:rsidR="002020F7" w:rsidRPr="0012264E">
              <w:rPr>
                <w:rStyle w:val="-"/>
                <w:noProof/>
                <w:lang w:val="el-GR"/>
              </w:rPr>
              <w:t>2.4.6</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Λόγοι απόρριψης προσφορών</w:t>
            </w:r>
            <w:r w:rsidR="002020F7">
              <w:rPr>
                <w:noProof/>
                <w:webHidden/>
              </w:rPr>
              <w:tab/>
            </w:r>
            <w:r w:rsidR="00C0675F">
              <w:rPr>
                <w:noProof/>
                <w:webHidden/>
              </w:rPr>
              <w:fldChar w:fldCharType="begin"/>
            </w:r>
            <w:r w:rsidR="002020F7">
              <w:rPr>
                <w:noProof/>
                <w:webHidden/>
              </w:rPr>
              <w:instrText xml:space="preserve"> PAGEREF _Toc124351886 \h </w:instrText>
            </w:r>
            <w:r w:rsidR="00C0675F">
              <w:rPr>
                <w:noProof/>
                <w:webHidden/>
              </w:rPr>
            </w:r>
            <w:r w:rsidR="00C0675F">
              <w:rPr>
                <w:noProof/>
                <w:webHidden/>
              </w:rPr>
              <w:fldChar w:fldCharType="separate"/>
            </w:r>
            <w:r>
              <w:rPr>
                <w:noProof/>
                <w:webHidden/>
              </w:rPr>
              <w:t>44</w:t>
            </w:r>
            <w:r w:rsidR="00C0675F">
              <w:rPr>
                <w:noProof/>
                <w:webHidden/>
              </w:rPr>
              <w:fldChar w:fldCharType="end"/>
            </w:r>
          </w:hyperlink>
        </w:p>
        <w:p w14:paraId="051C6AEF" w14:textId="59E7085F" w:rsidR="002020F7" w:rsidRDefault="00FD174C">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887" w:history="1">
            <w:r w:rsidR="002020F7" w:rsidRPr="0012264E">
              <w:rPr>
                <w:rStyle w:val="-"/>
                <w:noProof/>
              </w:rPr>
              <w:t>3.</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rPr>
              <w:t>ΔΙΕΝΕΡΓΕΙΑ ΔΙΑΔΙΚΑΣΙΑΣ - ΑΞΙΟΛΟΓΗΣΗ ΠΡΟΣΦΟΡΩΝ</w:t>
            </w:r>
            <w:r w:rsidR="002020F7">
              <w:rPr>
                <w:noProof/>
                <w:webHidden/>
              </w:rPr>
              <w:tab/>
            </w:r>
            <w:r w:rsidR="00C0675F">
              <w:rPr>
                <w:noProof/>
                <w:webHidden/>
              </w:rPr>
              <w:fldChar w:fldCharType="begin"/>
            </w:r>
            <w:r w:rsidR="002020F7">
              <w:rPr>
                <w:noProof/>
                <w:webHidden/>
              </w:rPr>
              <w:instrText xml:space="preserve"> PAGEREF _Toc124351887 \h </w:instrText>
            </w:r>
            <w:r w:rsidR="00C0675F">
              <w:rPr>
                <w:noProof/>
                <w:webHidden/>
              </w:rPr>
            </w:r>
            <w:r w:rsidR="00C0675F">
              <w:rPr>
                <w:noProof/>
                <w:webHidden/>
              </w:rPr>
              <w:fldChar w:fldCharType="separate"/>
            </w:r>
            <w:r>
              <w:rPr>
                <w:noProof/>
                <w:webHidden/>
              </w:rPr>
              <w:t>47</w:t>
            </w:r>
            <w:r w:rsidR="00C0675F">
              <w:rPr>
                <w:noProof/>
                <w:webHidden/>
              </w:rPr>
              <w:fldChar w:fldCharType="end"/>
            </w:r>
          </w:hyperlink>
        </w:p>
        <w:p w14:paraId="2E3EFA3D" w14:textId="1A402053"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88" w:history="1">
            <w:r w:rsidR="002020F7" w:rsidRPr="0012264E">
              <w:rPr>
                <w:rStyle w:val="-"/>
                <w:noProof/>
                <w:lang w:val="el-GR"/>
              </w:rPr>
              <w:t>3.1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Αποσφράγιση και αξιολόγηση προσφορών</w:t>
            </w:r>
            <w:r w:rsidR="002020F7">
              <w:rPr>
                <w:noProof/>
                <w:webHidden/>
              </w:rPr>
              <w:tab/>
            </w:r>
            <w:r w:rsidR="00C0675F">
              <w:rPr>
                <w:noProof/>
                <w:webHidden/>
              </w:rPr>
              <w:fldChar w:fldCharType="begin"/>
            </w:r>
            <w:r w:rsidR="002020F7">
              <w:rPr>
                <w:noProof/>
                <w:webHidden/>
              </w:rPr>
              <w:instrText xml:space="preserve"> PAGEREF _Toc124351888 \h </w:instrText>
            </w:r>
            <w:r w:rsidR="00C0675F">
              <w:rPr>
                <w:noProof/>
                <w:webHidden/>
              </w:rPr>
            </w:r>
            <w:r w:rsidR="00C0675F">
              <w:rPr>
                <w:noProof/>
                <w:webHidden/>
              </w:rPr>
              <w:fldChar w:fldCharType="separate"/>
            </w:r>
            <w:r>
              <w:rPr>
                <w:noProof/>
                <w:webHidden/>
              </w:rPr>
              <w:t>47</w:t>
            </w:r>
            <w:r w:rsidR="00C0675F">
              <w:rPr>
                <w:noProof/>
                <w:webHidden/>
              </w:rPr>
              <w:fldChar w:fldCharType="end"/>
            </w:r>
          </w:hyperlink>
        </w:p>
        <w:p w14:paraId="4112BE77" w14:textId="046312CA"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89" w:history="1">
            <w:r w:rsidR="002020F7" w:rsidRPr="0012264E">
              <w:rPr>
                <w:rStyle w:val="-"/>
                <w:noProof/>
                <w:lang w:val="el-GR"/>
              </w:rPr>
              <w:t>3.1.1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Ηλεκτρονική αποσφράγιση προσφορών</w:t>
            </w:r>
            <w:r w:rsidR="002020F7">
              <w:rPr>
                <w:noProof/>
                <w:webHidden/>
              </w:rPr>
              <w:tab/>
            </w:r>
            <w:r w:rsidR="00C0675F">
              <w:rPr>
                <w:noProof/>
                <w:webHidden/>
              </w:rPr>
              <w:fldChar w:fldCharType="begin"/>
            </w:r>
            <w:r w:rsidR="002020F7">
              <w:rPr>
                <w:noProof/>
                <w:webHidden/>
              </w:rPr>
              <w:instrText xml:space="preserve"> PAGEREF _Toc124351889 \h </w:instrText>
            </w:r>
            <w:r w:rsidR="00C0675F">
              <w:rPr>
                <w:noProof/>
                <w:webHidden/>
              </w:rPr>
            </w:r>
            <w:r w:rsidR="00C0675F">
              <w:rPr>
                <w:noProof/>
                <w:webHidden/>
              </w:rPr>
              <w:fldChar w:fldCharType="separate"/>
            </w:r>
            <w:r>
              <w:rPr>
                <w:noProof/>
                <w:webHidden/>
              </w:rPr>
              <w:t>47</w:t>
            </w:r>
            <w:r w:rsidR="00C0675F">
              <w:rPr>
                <w:noProof/>
                <w:webHidden/>
              </w:rPr>
              <w:fldChar w:fldCharType="end"/>
            </w:r>
          </w:hyperlink>
        </w:p>
        <w:p w14:paraId="0721BFF0" w14:textId="610008D2" w:rsidR="002020F7" w:rsidRDefault="00FD174C">
          <w:pPr>
            <w:pStyle w:val="31"/>
            <w:tabs>
              <w:tab w:val="left" w:pos="1320"/>
              <w:tab w:val="right" w:leader="dot" w:pos="9628"/>
            </w:tabs>
            <w:rPr>
              <w:rFonts w:asciiTheme="minorHAnsi" w:eastAsiaTheme="minorEastAsia" w:hAnsiTheme="minorHAnsi" w:cstheme="minorBidi"/>
              <w:i w:val="0"/>
              <w:iCs w:val="0"/>
              <w:noProof/>
              <w:sz w:val="22"/>
              <w:szCs w:val="22"/>
              <w:lang w:eastAsia="en-GB"/>
            </w:rPr>
          </w:pPr>
          <w:hyperlink w:anchor="_Toc124351890" w:history="1">
            <w:r w:rsidR="002020F7" w:rsidRPr="0012264E">
              <w:rPr>
                <w:rStyle w:val="-"/>
                <w:noProof/>
                <w:lang w:val="el-GR"/>
              </w:rPr>
              <w:t>3.1.2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Αξιολόγηση προσφορών</w:t>
            </w:r>
            <w:r w:rsidR="002020F7">
              <w:rPr>
                <w:noProof/>
                <w:webHidden/>
              </w:rPr>
              <w:tab/>
            </w:r>
            <w:r w:rsidR="00C0675F">
              <w:rPr>
                <w:noProof/>
                <w:webHidden/>
              </w:rPr>
              <w:fldChar w:fldCharType="begin"/>
            </w:r>
            <w:r w:rsidR="002020F7">
              <w:rPr>
                <w:noProof/>
                <w:webHidden/>
              </w:rPr>
              <w:instrText xml:space="preserve"> PAGEREF _Toc124351890 \h </w:instrText>
            </w:r>
            <w:r w:rsidR="00C0675F">
              <w:rPr>
                <w:noProof/>
                <w:webHidden/>
              </w:rPr>
            </w:r>
            <w:r w:rsidR="00C0675F">
              <w:rPr>
                <w:noProof/>
                <w:webHidden/>
              </w:rPr>
              <w:fldChar w:fldCharType="separate"/>
            </w:r>
            <w:r>
              <w:rPr>
                <w:noProof/>
                <w:webHidden/>
              </w:rPr>
              <w:t>47</w:t>
            </w:r>
            <w:r w:rsidR="00C0675F">
              <w:rPr>
                <w:noProof/>
                <w:webHidden/>
              </w:rPr>
              <w:fldChar w:fldCharType="end"/>
            </w:r>
          </w:hyperlink>
        </w:p>
        <w:p w14:paraId="34CD1276" w14:textId="399883DF"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1" w:history="1">
            <w:r w:rsidR="002020F7" w:rsidRPr="0012264E">
              <w:rPr>
                <w:rStyle w:val="-"/>
                <w:noProof/>
                <w:lang w:val="el-GR"/>
              </w:rPr>
              <w:t>3.2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Πρόσκληση υποβολής δικαιολογητικών προσωρινού αναδόχου - Δικαιολογητικά προσωρινού αναδόχου</w:t>
            </w:r>
            <w:r w:rsidR="002020F7">
              <w:rPr>
                <w:noProof/>
                <w:webHidden/>
              </w:rPr>
              <w:tab/>
            </w:r>
            <w:r w:rsidR="00C0675F">
              <w:rPr>
                <w:noProof/>
                <w:webHidden/>
              </w:rPr>
              <w:fldChar w:fldCharType="begin"/>
            </w:r>
            <w:r w:rsidR="002020F7">
              <w:rPr>
                <w:noProof/>
                <w:webHidden/>
              </w:rPr>
              <w:instrText xml:space="preserve"> PAGEREF _Toc124351891 \h </w:instrText>
            </w:r>
            <w:r w:rsidR="00C0675F">
              <w:rPr>
                <w:noProof/>
                <w:webHidden/>
              </w:rPr>
            </w:r>
            <w:r w:rsidR="00C0675F">
              <w:rPr>
                <w:noProof/>
                <w:webHidden/>
              </w:rPr>
              <w:fldChar w:fldCharType="separate"/>
            </w:r>
            <w:r>
              <w:rPr>
                <w:noProof/>
                <w:webHidden/>
              </w:rPr>
              <w:t>49</w:t>
            </w:r>
            <w:r w:rsidR="00C0675F">
              <w:rPr>
                <w:noProof/>
                <w:webHidden/>
              </w:rPr>
              <w:fldChar w:fldCharType="end"/>
            </w:r>
          </w:hyperlink>
        </w:p>
        <w:p w14:paraId="3A49FC27" w14:textId="656AC44F"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2" w:history="1">
            <w:r w:rsidR="002020F7" w:rsidRPr="0012264E">
              <w:rPr>
                <w:rStyle w:val="-"/>
                <w:noProof/>
                <w:lang w:val="el-GR"/>
              </w:rPr>
              <w:t>3.3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Κατακύρωση - σύναψη σύμβασης</w:t>
            </w:r>
            <w:r w:rsidR="002020F7">
              <w:rPr>
                <w:noProof/>
                <w:webHidden/>
              </w:rPr>
              <w:tab/>
            </w:r>
            <w:r w:rsidR="00C0675F">
              <w:rPr>
                <w:noProof/>
                <w:webHidden/>
              </w:rPr>
              <w:fldChar w:fldCharType="begin"/>
            </w:r>
            <w:r w:rsidR="002020F7">
              <w:rPr>
                <w:noProof/>
                <w:webHidden/>
              </w:rPr>
              <w:instrText xml:space="preserve"> PAGEREF _Toc124351892 \h </w:instrText>
            </w:r>
            <w:r w:rsidR="00C0675F">
              <w:rPr>
                <w:noProof/>
                <w:webHidden/>
              </w:rPr>
            </w:r>
            <w:r w:rsidR="00C0675F">
              <w:rPr>
                <w:noProof/>
                <w:webHidden/>
              </w:rPr>
              <w:fldChar w:fldCharType="separate"/>
            </w:r>
            <w:r>
              <w:rPr>
                <w:noProof/>
                <w:webHidden/>
              </w:rPr>
              <w:t>50</w:t>
            </w:r>
            <w:r w:rsidR="00C0675F">
              <w:rPr>
                <w:noProof/>
                <w:webHidden/>
              </w:rPr>
              <w:fldChar w:fldCharType="end"/>
            </w:r>
          </w:hyperlink>
        </w:p>
        <w:p w14:paraId="435B425A" w14:textId="4E6DA089"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3" w:history="1">
            <w:r w:rsidR="002020F7" w:rsidRPr="0012264E">
              <w:rPr>
                <w:rStyle w:val="-"/>
                <w:noProof/>
                <w:lang w:val="el-GR"/>
              </w:rPr>
              <w:t>3.4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Προδικαστικές Προσφυγές - Προσωρινή και Οριστική Δικαστική Προστασία</w:t>
            </w:r>
            <w:r w:rsidR="002020F7">
              <w:rPr>
                <w:noProof/>
                <w:webHidden/>
              </w:rPr>
              <w:tab/>
            </w:r>
            <w:r w:rsidR="00C0675F">
              <w:rPr>
                <w:noProof/>
                <w:webHidden/>
              </w:rPr>
              <w:fldChar w:fldCharType="begin"/>
            </w:r>
            <w:r w:rsidR="002020F7">
              <w:rPr>
                <w:noProof/>
                <w:webHidden/>
              </w:rPr>
              <w:instrText xml:space="preserve"> PAGEREF _Toc124351893 \h </w:instrText>
            </w:r>
            <w:r w:rsidR="00C0675F">
              <w:rPr>
                <w:noProof/>
                <w:webHidden/>
              </w:rPr>
            </w:r>
            <w:r w:rsidR="00C0675F">
              <w:rPr>
                <w:noProof/>
                <w:webHidden/>
              </w:rPr>
              <w:fldChar w:fldCharType="separate"/>
            </w:r>
            <w:r>
              <w:rPr>
                <w:noProof/>
                <w:webHidden/>
              </w:rPr>
              <w:t>52</w:t>
            </w:r>
            <w:r w:rsidR="00C0675F">
              <w:rPr>
                <w:noProof/>
                <w:webHidden/>
              </w:rPr>
              <w:fldChar w:fldCharType="end"/>
            </w:r>
          </w:hyperlink>
        </w:p>
        <w:p w14:paraId="1F0D5CE6" w14:textId="4DC33082"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4" w:history="1">
            <w:r w:rsidR="002020F7" w:rsidRPr="0012264E">
              <w:rPr>
                <w:rStyle w:val="-"/>
                <w:noProof/>
                <w:lang w:val="el-GR"/>
              </w:rPr>
              <w:t>3.5</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Ματαίωση Διαδικασίας</w:t>
            </w:r>
            <w:r w:rsidR="002020F7">
              <w:rPr>
                <w:noProof/>
                <w:webHidden/>
              </w:rPr>
              <w:tab/>
            </w:r>
            <w:r w:rsidR="00C0675F">
              <w:rPr>
                <w:noProof/>
                <w:webHidden/>
              </w:rPr>
              <w:fldChar w:fldCharType="begin"/>
            </w:r>
            <w:r w:rsidR="002020F7">
              <w:rPr>
                <w:noProof/>
                <w:webHidden/>
              </w:rPr>
              <w:instrText xml:space="preserve"> PAGEREF _Toc124351894 \h </w:instrText>
            </w:r>
            <w:r w:rsidR="00C0675F">
              <w:rPr>
                <w:noProof/>
                <w:webHidden/>
              </w:rPr>
            </w:r>
            <w:r w:rsidR="00C0675F">
              <w:rPr>
                <w:noProof/>
                <w:webHidden/>
              </w:rPr>
              <w:fldChar w:fldCharType="separate"/>
            </w:r>
            <w:r>
              <w:rPr>
                <w:noProof/>
                <w:webHidden/>
              </w:rPr>
              <w:t>55</w:t>
            </w:r>
            <w:r w:rsidR="00C0675F">
              <w:rPr>
                <w:noProof/>
                <w:webHidden/>
              </w:rPr>
              <w:fldChar w:fldCharType="end"/>
            </w:r>
          </w:hyperlink>
        </w:p>
        <w:p w14:paraId="5EB1B41A" w14:textId="3ADAD1D3" w:rsidR="002020F7" w:rsidRDefault="00FD174C">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895" w:history="1">
            <w:r w:rsidR="002020F7" w:rsidRPr="0012264E">
              <w:rPr>
                <w:rStyle w:val="-"/>
                <w:noProof/>
              </w:rPr>
              <w:t>4.</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rPr>
              <w:t>ΟΡΟΙ ΕΚΤΕΛΕΣΗΣ ΤΗΣ ΣΥΜΒΑΣΗΣ</w:t>
            </w:r>
            <w:r w:rsidR="002020F7">
              <w:rPr>
                <w:noProof/>
                <w:webHidden/>
              </w:rPr>
              <w:tab/>
            </w:r>
            <w:r w:rsidR="00C0675F">
              <w:rPr>
                <w:noProof/>
                <w:webHidden/>
              </w:rPr>
              <w:fldChar w:fldCharType="begin"/>
            </w:r>
            <w:r w:rsidR="002020F7">
              <w:rPr>
                <w:noProof/>
                <w:webHidden/>
              </w:rPr>
              <w:instrText xml:space="preserve"> PAGEREF _Toc124351895 \h </w:instrText>
            </w:r>
            <w:r w:rsidR="00C0675F">
              <w:rPr>
                <w:noProof/>
                <w:webHidden/>
              </w:rPr>
            </w:r>
            <w:r w:rsidR="00C0675F">
              <w:rPr>
                <w:noProof/>
                <w:webHidden/>
              </w:rPr>
              <w:fldChar w:fldCharType="separate"/>
            </w:r>
            <w:r>
              <w:rPr>
                <w:noProof/>
                <w:webHidden/>
              </w:rPr>
              <w:t>56</w:t>
            </w:r>
            <w:r w:rsidR="00C0675F">
              <w:rPr>
                <w:noProof/>
                <w:webHidden/>
              </w:rPr>
              <w:fldChar w:fldCharType="end"/>
            </w:r>
          </w:hyperlink>
        </w:p>
        <w:p w14:paraId="62572D66" w14:textId="42162845"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6" w:history="1">
            <w:r w:rsidR="002020F7" w:rsidRPr="0012264E">
              <w:rPr>
                <w:rStyle w:val="-"/>
                <w:noProof/>
                <w:lang w:val="el-GR"/>
              </w:rPr>
              <w:t>4.1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Εγγυήσεις (καλής εκτέλεσης)</w:t>
            </w:r>
            <w:r w:rsidR="002020F7">
              <w:rPr>
                <w:noProof/>
                <w:webHidden/>
              </w:rPr>
              <w:tab/>
            </w:r>
            <w:r w:rsidR="00C0675F">
              <w:rPr>
                <w:noProof/>
                <w:webHidden/>
              </w:rPr>
              <w:fldChar w:fldCharType="begin"/>
            </w:r>
            <w:r w:rsidR="002020F7">
              <w:rPr>
                <w:noProof/>
                <w:webHidden/>
              </w:rPr>
              <w:instrText xml:space="preserve"> PAGEREF _Toc124351896 \h </w:instrText>
            </w:r>
            <w:r w:rsidR="00C0675F">
              <w:rPr>
                <w:noProof/>
                <w:webHidden/>
              </w:rPr>
            </w:r>
            <w:r w:rsidR="00C0675F">
              <w:rPr>
                <w:noProof/>
                <w:webHidden/>
              </w:rPr>
              <w:fldChar w:fldCharType="separate"/>
            </w:r>
            <w:r>
              <w:rPr>
                <w:noProof/>
                <w:webHidden/>
              </w:rPr>
              <w:t>56</w:t>
            </w:r>
            <w:r w:rsidR="00C0675F">
              <w:rPr>
                <w:noProof/>
                <w:webHidden/>
              </w:rPr>
              <w:fldChar w:fldCharType="end"/>
            </w:r>
          </w:hyperlink>
        </w:p>
        <w:p w14:paraId="457587BB" w14:textId="7933BEC3"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7" w:history="1">
            <w:r w:rsidR="002020F7" w:rsidRPr="0012264E">
              <w:rPr>
                <w:rStyle w:val="-"/>
                <w:noProof/>
                <w:lang w:val="el-GR"/>
              </w:rPr>
              <w:t>4.2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Συμβατικό πλαίσιο – Εφαρμοστέα νομοθεσία</w:t>
            </w:r>
            <w:r w:rsidR="002020F7">
              <w:rPr>
                <w:noProof/>
                <w:webHidden/>
              </w:rPr>
              <w:tab/>
            </w:r>
            <w:r w:rsidR="00C0675F">
              <w:rPr>
                <w:noProof/>
                <w:webHidden/>
              </w:rPr>
              <w:fldChar w:fldCharType="begin"/>
            </w:r>
            <w:r w:rsidR="002020F7">
              <w:rPr>
                <w:noProof/>
                <w:webHidden/>
              </w:rPr>
              <w:instrText xml:space="preserve"> PAGEREF _Toc124351897 \h </w:instrText>
            </w:r>
            <w:r w:rsidR="00C0675F">
              <w:rPr>
                <w:noProof/>
                <w:webHidden/>
              </w:rPr>
            </w:r>
            <w:r w:rsidR="00C0675F">
              <w:rPr>
                <w:noProof/>
                <w:webHidden/>
              </w:rPr>
              <w:fldChar w:fldCharType="separate"/>
            </w:r>
            <w:r>
              <w:rPr>
                <w:noProof/>
                <w:webHidden/>
              </w:rPr>
              <w:t>56</w:t>
            </w:r>
            <w:r w:rsidR="00C0675F">
              <w:rPr>
                <w:noProof/>
                <w:webHidden/>
              </w:rPr>
              <w:fldChar w:fldCharType="end"/>
            </w:r>
          </w:hyperlink>
        </w:p>
        <w:p w14:paraId="48E4FD6E" w14:textId="5C7C5DD8"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8" w:history="1">
            <w:r w:rsidR="002020F7" w:rsidRPr="0012264E">
              <w:rPr>
                <w:rStyle w:val="-"/>
                <w:noProof/>
                <w:lang w:val="el-GR"/>
              </w:rPr>
              <w:t>4.3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Όροι εκτέλεσης της σύμβασης</w:t>
            </w:r>
            <w:r w:rsidR="002020F7">
              <w:rPr>
                <w:noProof/>
                <w:webHidden/>
              </w:rPr>
              <w:tab/>
            </w:r>
            <w:r w:rsidR="00C0675F">
              <w:rPr>
                <w:noProof/>
                <w:webHidden/>
              </w:rPr>
              <w:fldChar w:fldCharType="begin"/>
            </w:r>
            <w:r w:rsidR="002020F7">
              <w:rPr>
                <w:noProof/>
                <w:webHidden/>
              </w:rPr>
              <w:instrText xml:space="preserve"> PAGEREF _Toc124351898 \h </w:instrText>
            </w:r>
            <w:r w:rsidR="00C0675F">
              <w:rPr>
                <w:noProof/>
                <w:webHidden/>
              </w:rPr>
            </w:r>
            <w:r w:rsidR="00C0675F">
              <w:rPr>
                <w:noProof/>
                <w:webHidden/>
              </w:rPr>
              <w:fldChar w:fldCharType="separate"/>
            </w:r>
            <w:r>
              <w:rPr>
                <w:noProof/>
                <w:webHidden/>
              </w:rPr>
              <w:t>57</w:t>
            </w:r>
            <w:r w:rsidR="00C0675F">
              <w:rPr>
                <w:noProof/>
                <w:webHidden/>
              </w:rPr>
              <w:fldChar w:fldCharType="end"/>
            </w:r>
          </w:hyperlink>
        </w:p>
        <w:p w14:paraId="13DB3F67" w14:textId="0670F3D8"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899" w:history="1">
            <w:r w:rsidR="002020F7" w:rsidRPr="0012264E">
              <w:rPr>
                <w:rStyle w:val="-"/>
                <w:noProof/>
                <w:lang w:val="el-GR"/>
              </w:rPr>
              <w:t>4.4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Υπεργολαβία</w:t>
            </w:r>
            <w:r w:rsidR="002020F7">
              <w:rPr>
                <w:noProof/>
                <w:webHidden/>
              </w:rPr>
              <w:tab/>
            </w:r>
            <w:r w:rsidR="00C0675F">
              <w:rPr>
                <w:noProof/>
                <w:webHidden/>
              </w:rPr>
              <w:fldChar w:fldCharType="begin"/>
            </w:r>
            <w:r w:rsidR="002020F7">
              <w:rPr>
                <w:noProof/>
                <w:webHidden/>
              </w:rPr>
              <w:instrText xml:space="preserve"> PAGEREF _Toc124351899 \h </w:instrText>
            </w:r>
            <w:r w:rsidR="00C0675F">
              <w:rPr>
                <w:noProof/>
                <w:webHidden/>
              </w:rPr>
            </w:r>
            <w:r w:rsidR="00C0675F">
              <w:rPr>
                <w:noProof/>
                <w:webHidden/>
              </w:rPr>
              <w:fldChar w:fldCharType="separate"/>
            </w:r>
            <w:r>
              <w:rPr>
                <w:noProof/>
                <w:webHidden/>
              </w:rPr>
              <w:t>60</w:t>
            </w:r>
            <w:r w:rsidR="00C0675F">
              <w:rPr>
                <w:noProof/>
                <w:webHidden/>
              </w:rPr>
              <w:fldChar w:fldCharType="end"/>
            </w:r>
          </w:hyperlink>
        </w:p>
        <w:p w14:paraId="5D1C0F1C" w14:textId="6948F7CD"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0" w:history="1">
            <w:r w:rsidR="002020F7" w:rsidRPr="0012264E">
              <w:rPr>
                <w:rStyle w:val="-"/>
                <w:noProof/>
                <w:lang w:val="el-GR"/>
              </w:rPr>
              <w:t>4.5</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Τροποποίηση σύμβασης κατά τη διάρκειά της</w:t>
            </w:r>
            <w:r w:rsidR="002020F7">
              <w:rPr>
                <w:noProof/>
                <w:webHidden/>
              </w:rPr>
              <w:tab/>
            </w:r>
            <w:r w:rsidR="00C0675F">
              <w:rPr>
                <w:noProof/>
                <w:webHidden/>
              </w:rPr>
              <w:fldChar w:fldCharType="begin"/>
            </w:r>
            <w:r w:rsidR="002020F7">
              <w:rPr>
                <w:noProof/>
                <w:webHidden/>
              </w:rPr>
              <w:instrText xml:space="preserve"> PAGEREF _Toc124351900 \h </w:instrText>
            </w:r>
            <w:r w:rsidR="00C0675F">
              <w:rPr>
                <w:noProof/>
                <w:webHidden/>
              </w:rPr>
            </w:r>
            <w:r w:rsidR="00C0675F">
              <w:rPr>
                <w:noProof/>
                <w:webHidden/>
              </w:rPr>
              <w:fldChar w:fldCharType="separate"/>
            </w:r>
            <w:r>
              <w:rPr>
                <w:noProof/>
                <w:webHidden/>
              </w:rPr>
              <w:t>60</w:t>
            </w:r>
            <w:r w:rsidR="00C0675F">
              <w:rPr>
                <w:noProof/>
                <w:webHidden/>
              </w:rPr>
              <w:fldChar w:fldCharType="end"/>
            </w:r>
          </w:hyperlink>
        </w:p>
        <w:p w14:paraId="187C83F5" w14:textId="45F8484F"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1" w:history="1">
            <w:r w:rsidR="002020F7" w:rsidRPr="0012264E">
              <w:rPr>
                <w:rStyle w:val="-"/>
                <w:noProof/>
                <w:lang w:val="el-GR"/>
              </w:rPr>
              <w:t>4.6</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Δικαίωμα μονομερούς λύσης της σύμβασης</w:t>
            </w:r>
            <w:r w:rsidR="002020F7">
              <w:rPr>
                <w:noProof/>
                <w:webHidden/>
              </w:rPr>
              <w:tab/>
            </w:r>
            <w:r w:rsidR="00C0675F">
              <w:rPr>
                <w:noProof/>
                <w:webHidden/>
              </w:rPr>
              <w:fldChar w:fldCharType="begin"/>
            </w:r>
            <w:r w:rsidR="002020F7">
              <w:rPr>
                <w:noProof/>
                <w:webHidden/>
              </w:rPr>
              <w:instrText xml:space="preserve"> PAGEREF _Toc124351901 \h </w:instrText>
            </w:r>
            <w:r w:rsidR="00C0675F">
              <w:rPr>
                <w:noProof/>
                <w:webHidden/>
              </w:rPr>
            </w:r>
            <w:r w:rsidR="00C0675F">
              <w:rPr>
                <w:noProof/>
                <w:webHidden/>
              </w:rPr>
              <w:fldChar w:fldCharType="separate"/>
            </w:r>
            <w:r>
              <w:rPr>
                <w:noProof/>
                <w:webHidden/>
              </w:rPr>
              <w:t>61</w:t>
            </w:r>
            <w:r w:rsidR="00C0675F">
              <w:rPr>
                <w:noProof/>
                <w:webHidden/>
              </w:rPr>
              <w:fldChar w:fldCharType="end"/>
            </w:r>
          </w:hyperlink>
        </w:p>
        <w:p w14:paraId="7BDF1F39" w14:textId="11A85F70" w:rsidR="002020F7" w:rsidRDefault="00FD174C">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902" w:history="1">
            <w:r w:rsidR="002020F7" w:rsidRPr="0012264E">
              <w:rPr>
                <w:rStyle w:val="-"/>
                <w:noProof/>
                <w:lang w:val="el-GR"/>
              </w:rPr>
              <w:t>5.</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lang w:val="el-GR"/>
              </w:rPr>
              <w:t>ΕΙΔΙΚΟΙ ΟΡΟΙ ΕΚΤΕΛΕΣΗΣ ΤΗΣ ΣΥΜΒΑΣΗΣ</w:t>
            </w:r>
            <w:r w:rsidR="002020F7">
              <w:rPr>
                <w:noProof/>
                <w:webHidden/>
              </w:rPr>
              <w:tab/>
            </w:r>
            <w:r w:rsidR="00C0675F">
              <w:rPr>
                <w:noProof/>
                <w:webHidden/>
              </w:rPr>
              <w:fldChar w:fldCharType="begin"/>
            </w:r>
            <w:r w:rsidR="002020F7">
              <w:rPr>
                <w:noProof/>
                <w:webHidden/>
              </w:rPr>
              <w:instrText xml:space="preserve"> PAGEREF _Toc124351902 \h </w:instrText>
            </w:r>
            <w:r w:rsidR="00C0675F">
              <w:rPr>
                <w:noProof/>
                <w:webHidden/>
              </w:rPr>
            </w:r>
            <w:r w:rsidR="00C0675F">
              <w:rPr>
                <w:noProof/>
                <w:webHidden/>
              </w:rPr>
              <w:fldChar w:fldCharType="separate"/>
            </w:r>
            <w:r>
              <w:rPr>
                <w:noProof/>
                <w:webHidden/>
              </w:rPr>
              <w:t>62</w:t>
            </w:r>
            <w:r w:rsidR="00C0675F">
              <w:rPr>
                <w:noProof/>
                <w:webHidden/>
              </w:rPr>
              <w:fldChar w:fldCharType="end"/>
            </w:r>
          </w:hyperlink>
        </w:p>
        <w:p w14:paraId="39BDCA04" w14:textId="6366CA55"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3" w:history="1">
            <w:r w:rsidR="002020F7" w:rsidRPr="0012264E">
              <w:rPr>
                <w:rStyle w:val="-"/>
                <w:noProof/>
                <w:lang w:val="el-GR"/>
              </w:rPr>
              <w:t>5.1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Τρόπος πληρωμής</w:t>
            </w:r>
            <w:r w:rsidR="002020F7">
              <w:rPr>
                <w:noProof/>
                <w:webHidden/>
              </w:rPr>
              <w:tab/>
            </w:r>
            <w:r w:rsidR="00C0675F">
              <w:rPr>
                <w:noProof/>
                <w:webHidden/>
              </w:rPr>
              <w:fldChar w:fldCharType="begin"/>
            </w:r>
            <w:r w:rsidR="002020F7">
              <w:rPr>
                <w:noProof/>
                <w:webHidden/>
              </w:rPr>
              <w:instrText xml:space="preserve"> PAGEREF _Toc124351903 \h </w:instrText>
            </w:r>
            <w:r w:rsidR="00C0675F">
              <w:rPr>
                <w:noProof/>
                <w:webHidden/>
              </w:rPr>
            </w:r>
            <w:r w:rsidR="00C0675F">
              <w:rPr>
                <w:noProof/>
                <w:webHidden/>
              </w:rPr>
              <w:fldChar w:fldCharType="separate"/>
            </w:r>
            <w:r>
              <w:rPr>
                <w:noProof/>
                <w:webHidden/>
              </w:rPr>
              <w:t>62</w:t>
            </w:r>
            <w:r w:rsidR="00C0675F">
              <w:rPr>
                <w:noProof/>
                <w:webHidden/>
              </w:rPr>
              <w:fldChar w:fldCharType="end"/>
            </w:r>
          </w:hyperlink>
        </w:p>
        <w:p w14:paraId="40FBBC1E" w14:textId="64D65948"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4" w:history="1">
            <w:r w:rsidR="002020F7" w:rsidRPr="0012264E">
              <w:rPr>
                <w:rStyle w:val="-"/>
                <w:noProof/>
                <w:lang w:val="el-GR"/>
              </w:rPr>
              <w:t>5.2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Κήρυξη οικονομικού φορέα έκπτωτου - Κυρώσεις</w:t>
            </w:r>
            <w:r w:rsidR="002020F7">
              <w:rPr>
                <w:noProof/>
                <w:webHidden/>
              </w:rPr>
              <w:tab/>
            </w:r>
            <w:r w:rsidR="00C0675F">
              <w:rPr>
                <w:noProof/>
                <w:webHidden/>
              </w:rPr>
              <w:fldChar w:fldCharType="begin"/>
            </w:r>
            <w:r w:rsidR="002020F7">
              <w:rPr>
                <w:noProof/>
                <w:webHidden/>
              </w:rPr>
              <w:instrText xml:space="preserve"> PAGEREF _Toc124351904 \h </w:instrText>
            </w:r>
            <w:r w:rsidR="00C0675F">
              <w:rPr>
                <w:noProof/>
                <w:webHidden/>
              </w:rPr>
            </w:r>
            <w:r w:rsidR="00C0675F">
              <w:rPr>
                <w:noProof/>
                <w:webHidden/>
              </w:rPr>
              <w:fldChar w:fldCharType="separate"/>
            </w:r>
            <w:r>
              <w:rPr>
                <w:noProof/>
                <w:webHidden/>
              </w:rPr>
              <w:t>63</w:t>
            </w:r>
            <w:r w:rsidR="00C0675F">
              <w:rPr>
                <w:noProof/>
                <w:webHidden/>
              </w:rPr>
              <w:fldChar w:fldCharType="end"/>
            </w:r>
          </w:hyperlink>
        </w:p>
        <w:p w14:paraId="146C9B60" w14:textId="49BC8C22"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5" w:history="1">
            <w:r w:rsidR="002020F7" w:rsidRPr="0012264E">
              <w:rPr>
                <w:rStyle w:val="-"/>
                <w:noProof/>
                <w:lang w:val="el-GR"/>
              </w:rPr>
              <w:t>5.3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Διοικητικές προσφυγές κατά τη διαδικασία εκτέλεσης</w:t>
            </w:r>
            <w:r w:rsidR="002020F7">
              <w:rPr>
                <w:noProof/>
                <w:webHidden/>
              </w:rPr>
              <w:tab/>
            </w:r>
            <w:r w:rsidR="00C0675F">
              <w:rPr>
                <w:noProof/>
                <w:webHidden/>
              </w:rPr>
              <w:fldChar w:fldCharType="begin"/>
            </w:r>
            <w:r w:rsidR="002020F7">
              <w:rPr>
                <w:noProof/>
                <w:webHidden/>
              </w:rPr>
              <w:instrText xml:space="preserve"> PAGEREF _Toc124351905 \h </w:instrText>
            </w:r>
            <w:r w:rsidR="00C0675F">
              <w:rPr>
                <w:noProof/>
                <w:webHidden/>
              </w:rPr>
            </w:r>
            <w:r w:rsidR="00C0675F">
              <w:rPr>
                <w:noProof/>
                <w:webHidden/>
              </w:rPr>
              <w:fldChar w:fldCharType="separate"/>
            </w:r>
            <w:r>
              <w:rPr>
                <w:noProof/>
                <w:webHidden/>
              </w:rPr>
              <w:t>64</w:t>
            </w:r>
            <w:r w:rsidR="00C0675F">
              <w:rPr>
                <w:noProof/>
                <w:webHidden/>
              </w:rPr>
              <w:fldChar w:fldCharType="end"/>
            </w:r>
          </w:hyperlink>
        </w:p>
        <w:p w14:paraId="25916880" w14:textId="283E3037"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6" w:history="1">
            <w:r w:rsidR="002020F7" w:rsidRPr="0012264E">
              <w:rPr>
                <w:rStyle w:val="-"/>
                <w:noProof/>
                <w:lang w:val="el-GR"/>
              </w:rPr>
              <w:t>5.4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Δικαστική επίλυση διαφορών</w:t>
            </w:r>
            <w:r w:rsidR="002020F7">
              <w:rPr>
                <w:noProof/>
                <w:webHidden/>
              </w:rPr>
              <w:tab/>
            </w:r>
            <w:r w:rsidR="00C0675F">
              <w:rPr>
                <w:noProof/>
                <w:webHidden/>
              </w:rPr>
              <w:fldChar w:fldCharType="begin"/>
            </w:r>
            <w:r w:rsidR="002020F7">
              <w:rPr>
                <w:noProof/>
                <w:webHidden/>
              </w:rPr>
              <w:instrText xml:space="preserve"> PAGEREF _Toc124351906 \h </w:instrText>
            </w:r>
            <w:r w:rsidR="00C0675F">
              <w:rPr>
                <w:noProof/>
                <w:webHidden/>
              </w:rPr>
            </w:r>
            <w:r w:rsidR="00C0675F">
              <w:rPr>
                <w:noProof/>
                <w:webHidden/>
              </w:rPr>
              <w:fldChar w:fldCharType="separate"/>
            </w:r>
            <w:r>
              <w:rPr>
                <w:noProof/>
                <w:webHidden/>
              </w:rPr>
              <w:t>65</w:t>
            </w:r>
            <w:r w:rsidR="00C0675F">
              <w:rPr>
                <w:noProof/>
                <w:webHidden/>
              </w:rPr>
              <w:fldChar w:fldCharType="end"/>
            </w:r>
          </w:hyperlink>
        </w:p>
        <w:p w14:paraId="5662B9EF" w14:textId="618F827B" w:rsidR="002020F7" w:rsidRDefault="00FD174C">
          <w:pPr>
            <w:pStyle w:val="1c"/>
            <w:tabs>
              <w:tab w:val="left" w:pos="440"/>
              <w:tab w:val="right" w:leader="dot" w:pos="9628"/>
            </w:tabs>
            <w:rPr>
              <w:rFonts w:asciiTheme="minorHAnsi" w:eastAsiaTheme="minorEastAsia" w:hAnsiTheme="minorHAnsi" w:cstheme="minorBidi"/>
              <w:b w:val="0"/>
              <w:bCs w:val="0"/>
              <w:caps w:val="0"/>
              <w:noProof/>
              <w:sz w:val="22"/>
              <w:szCs w:val="22"/>
              <w:lang w:eastAsia="en-GB"/>
            </w:rPr>
          </w:pPr>
          <w:hyperlink w:anchor="_Toc124351907" w:history="1">
            <w:r w:rsidR="002020F7" w:rsidRPr="0012264E">
              <w:rPr>
                <w:rStyle w:val="-"/>
                <w:noProof/>
              </w:rPr>
              <w:t>6.</w:t>
            </w:r>
            <w:r w:rsidR="002020F7">
              <w:rPr>
                <w:rFonts w:asciiTheme="minorHAnsi" w:eastAsiaTheme="minorEastAsia" w:hAnsiTheme="minorHAnsi" w:cstheme="minorBidi"/>
                <w:b w:val="0"/>
                <w:bCs w:val="0"/>
                <w:caps w:val="0"/>
                <w:noProof/>
                <w:sz w:val="22"/>
                <w:szCs w:val="22"/>
                <w:lang w:eastAsia="en-GB"/>
              </w:rPr>
              <w:tab/>
            </w:r>
            <w:r w:rsidR="002020F7" w:rsidRPr="0012264E">
              <w:rPr>
                <w:rStyle w:val="-"/>
                <w:noProof/>
              </w:rPr>
              <w:t>ΧΡΟΝΟΣ ΚΑΙ ΤΡΟΠΟΣ ΕΚΤΕΛΕΣΗΣ</w:t>
            </w:r>
            <w:r w:rsidR="002020F7">
              <w:rPr>
                <w:noProof/>
                <w:webHidden/>
              </w:rPr>
              <w:tab/>
            </w:r>
            <w:r w:rsidR="00C0675F">
              <w:rPr>
                <w:noProof/>
                <w:webHidden/>
              </w:rPr>
              <w:fldChar w:fldCharType="begin"/>
            </w:r>
            <w:r w:rsidR="002020F7">
              <w:rPr>
                <w:noProof/>
                <w:webHidden/>
              </w:rPr>
              <w:instrText xml:space="preserve"> PAGEREF _Toc124351907 \h </w:instrText>
            </w:r>
            <w:r w:rsidR="00C0675F">
              <w:rPr>
                <w:noProof/>
                <w:webHidden/>
              </w:rPr>
            </w:r>
            <w:r w:rsidR="00C0675F">
              <w:rPr>
                <w:noProof/>
                <w:webHidden/>
              </w:rPr>
              <w:fldChar w:fldCharType="separate"/>
            </w:r>
            <w:r>
              <w:rPr>
                <w:noProof/>
                <w:webHidden/>
              </w:rPr>
              <w:t>66</w:t>
            </w:r>
            <w:r w:rsidR="00C0675F">
              <w:rPr>
                <w:noProof/>
                <w:webHidden/>
              </w:rPr>
              <w:fldChar w:fldCharType="end"/>
            </w:r>
          </w:hyperlink>
        </w:p>
        <w:p w14:paraId="2483F1F3" w14:textId="29756B12"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8" w:history="1">
            <w:r w:rsidR="002020F7" w:rsidRPr="0012264E">
              <w:rPr>
                <w:rStyle w:val="-"/>
                <w:noProof/>
                <w:lang w:val="el-GR"/>
              </w:rPr>
              <w:t>6.1</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Παρακολούθηση της σύμβασης</w:t>
            </w:r>
            <w:r w:rsidR="002020F7">
              <w:rPr>
                <w:noProof/>
                <w:webHidden/>
              </w:rPr>
              <w:tab/>
            </w:r>
            <w:r w:rsidR="00C0675F">
              <w:rPr>
                <w:noProof/>
                <w:webHidden/>
              </w:rPr>
              <w:fldChar w:fldCharType="begin"/>
            </w:r>
            <w:r w:rsidR="002020F7">
              <w:rPr>
                <w:noProof/>
                <w:webHidden/>
              </w:rPr>
              <w:instrText xml:space="preserve"> PAGEREF _Toc124351908 \h </w:instrText>
            </w:r>
            <w:r w:rsidR="00C0675F">
              <w:rPr>
                <w:noProof/>
                <w:webHidden/>
              </w:rPr>
            </w:r>
            <w:r w:rsidR="00C0675F">
              <w:rPr>
                <w:noProof/>
                <w:webHidden/>
              </w:rPr>
              <w:fldChar w:fldCharType="separate"/>
            </w:r>
            <w:r>
              <w:rPr>
                <w:noProof/>
                <w:webHidden/>
              </w:rPr>
              <w:t>66</w:t>
            </w:r>
            <w:r w:rsidR="00C0675F">
              <w:rPr>
                <w:noProof/>
                <w:webHidden/>
              </w:rPr>
              <w:fldChar w:fldCharType="end"/>
            </w:r>
          </w:hyperlink>
        </w:p>
        <w:p w14:paraId="74E5AEDF" w14:textId="4F2C8BC2"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09" w:history="1">
            <w:r w:rsidR="002020F7" w:rsidRPr="0012264E">
              <w:rPr>
                <w:rStyle w:val="-"/>
                <w:noProof/>
                <w:lang w:val="el-GR"/>
              </w:rPr>
              <w:t>6.2</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Διάρκεια σύμβασης</w:t>
            </w:r>
            <w:r w:rsidR="002020F7">
              <w:rPr>
                <w:noProof/>
                <w:webHidden/>
              </w:rPr>
              <w:tab/>
            </w:r>
            <w:r w:rsidR="00C0675F">
              <w:rPr>
                <w:noProof/>
                <w:webHidden/>
              </w:rPr>
              <w:fldChar w:fldCharType="begin"/>
            </w:r>
            <w:r w:rsidR="002020F7">
              <w:rPr>
                <w:noProof/>
                <w:webHidden/>
              </w:rPr>
              <w:instrText xml:space="preserve"> PAGEREF _Toc124351909 \h </w:instrText>
            </w:r>
            <w:r w:rsidR="00C0675F">
              <w:rPr>
                <w:noProof/>
                <w:webHidden/>
              </w:rPr>
            </w:r>
            <w:r w:rsidR="00C0675F">
              <w:rPr>
                <w:noProof/>
                <w:webHidden/>
              </w:rPr>
              <w:fldChar w:fldCharType="separate"/>
            </w:r>
            <w:r>
              <w:rPr>
                <w:noProof/>
                <w:webHidden/>
              </w:rPr>
              <w:t>66</w:t>
            </w:r>
            <w:r w:rsidR="00C0675F">
              <w:rPr>
                <w:noProof/>
                <w:webHidden/>
              </w:rPr>
              <w:fldChar w:fldCharType="end"/>
            </w:r>
          </w:hyperlink>
        </w:p>
        <w:p w14:paraId="2A7298AD" w14:textId="72DFE083"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10" w:history="1">
            <w:r w:rsidR="002020F7" w:rsidRPr="0012264E">
              <w:rPr>
                <w:rStyle w:val="-"/>
                <w:noProof/>
                <w:lang w:val="el-GR"/>
              </w:rPr>
              <w:t>6.3</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Παραλαβή του αντικειμένου της σύμβασης</w:t>
            </w:r>
            <w:r w:rsidR="002020F7">
              <w:rPr>
                <w:noProof/>
                <w:webHidden/>
              </w:rPr>
              <w:tab/>
            </w:r>
            <w:r w:rsidR="00C0675F">
              <w:rPr>
                <w:noProof/>
                <w:webHidden/>
              </w:rPr>
              <w:fldChar w:fldCharType="begin"/>
            </w:r>
            <w:r w:rsidR="002020F7">
              <w:rPr>
                <w:noProof/>
                <w:webHidden/>
              </w:rPr>
              <w:instrText xml:space="preserve"> PAGEREF _Toc124351910 \h </w:instrText>
            </w:r>
            <w:r w:rsidR="00C0675F">
              <w:rPr>
                <w:noProof/>
                <w:webHidden/>
              </w:rPr>
            </w:r>
            <w:r w:rsidR="00C0675F">
              <w:rPr>
                <w:noProof/>
                <w:webHidden/>
              </w:rPr>
              <w:fldChar w:fldCharType="separate"/>
            </w:r>
            <w:r>
              <w:rPr>
                <w:noProof/>
                <w:webHidden/>
              </w:rPr>
              <w:t>66</w:t>
            </w:r>
            <w:r w:rsidR="00C0675F">
              <w:rPr>
                <w:noProof/>
                <w:webHidden/>
              </w:rPr>
              <w:fldChar w:fldCharType="end"/>
            </w:r>
          </w:hyperlink>
        </w:p>
        <w:p w14:paraId="0957DB79" w14:textId="64134888"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11" w:history="1">
            <w:r w:rsidR="002020F7" w:rsidRPr="0012264E">
              <w:rPr>
                <w:rStyle w:val="-"/>
                <w:noProof/>
                <w:lang w:val="el-GR"/>
              </w:rPr>
              <w:t>6.4</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Απόρριψη παραδοτέων – Αντικατάσταση</w:t>
            </w:r>
            <w:r w:rsidR="002020F7">
              <w:rPr>
                <w:noProof/>
                <w:webHidden/>
              </w:rPr>
              <w:tab/>
            </w:r>
            <w:r w:rsidR="00C0675F">
              <w:rPr>
                <w:noProof/>
                <w:webHidden/>
              </w:rPr>
              <w:fldChar w:fldCharType="begin"/>
            </w:r>
            <w:r w:rsidR="002020F7">
              <w:rPr>
                <w:noProof/>
                <w:webHidden/>
              </w:rPr>
              <w:instrText xml:space="preserve"> PAGEREF _Toc124351911 \h </w:instrText>
            </w:r>
            <w:r w:rsidR="00C0675F">
              <w:rPr>
                <w:noProof/>
                <w:webHidden/>
              </w:rPr>
            </w:r>
            <w:r w:rsidR="00C0675F">
              <w:rPr>
                <w:noProof/>
                <w:webHidden/>
              </w:rPr>
              <w:fldChar w:fldCharType="separate"/>
            </w:r>
            <w:r>
              <w:rPr>
                <w:noProof/>
                <w:webHidden/>
              </w:rPr>
              <w:t>68</w:t>
            </w:r>
            <w:r w:rsidR="00C0675F">
              <w:rPr>
                <w:noProof/>
                <w:webHidden/>
              </w:rPr>
              <w:fldChar w:fldCharType="end"/>
            </w:r>
          </w:hyperlink>
        </w:p>
        <w:p w14:paraId="0A8B7465" w14:textId="6E94BE45" w:rsidR="002020F7" w:rsidRDefault="00FD174C">
          <w:pPr>
            <w:pStyle w:val="28"/>
            <w:tabs>
              <w:tab w:val="left" w:pos="880"/>
              <w:tab w:val="right" w:leader="dot" w:pos="9628"/>
            </w:tabs>
            <w:rPr>
              <w:rFonts w:asciiTheme="minorHAnsi" w:eastAsiaTheme="minorEastAsia" w:hAnsiTheme="minorHAnsi" w:cstheme="minorBidi"/>
              <w:smallCaps w:val="0"/>
              <w:noProof/>
              <w:sz w:val="22"/>
              <w:szCs w:val="22"/>
              <w:lang w:eastAsia="en-GB"/>
            </w:rPr>
          </w:pPr>
          <w:hyperlink w:anchor="_Toc124351912" w:history="1">
            <w:r w:rsidR="002020F7" w:rsidRPr="0012264E">
              <w:rPr>
                <w:rStyle w:val="-"/>
                <w:noProof/>
                <w:lang w:val="el-GR"/>
              </w:rPr>
              <w:t>6.5</w:t>
            </w:r>
            <w:r w:rsidR="002020F7">
              <w:rPr>
                <w:rFonts w:asciiTheme="minorHAnsi" w:eastAsiaTheme="minorEastAsia" w:hAnsiTheme="minorHAnsi" w:cstheme="minorBidi"/>
                <w:smallCaps w:val="0"/>
                <w:noProof/>
                <w:sz w:val="22"/>
                <w:szCs w:val="22"/>
                <w:lang w:eastAsia="en-GB"/>
              </w:rPr>
              <w:tab/>
            </w:r>
            <w:r w:rsidR="002020F7" w:rsidRPr="0012264E">
              <w:rPr>
                <w:rStyle w:val="-"/>
                <w:noProof/>
                <w:lang w:val="el-GR"/>
              </w:rPr>
              <w:t>Αναπροσαρμογή τιμής</w:t>
            </w:r>
            <w:r w:rsidR="002020F7">
              <w:rPr>
                <w:noProof/>
                <w:webHidden/>
              </w:rPr>
              <w:tab/>
            </w:r>
            <w:r w:rsidR="00C0675F">
              <w:rPr>
                <w:noProof/>
                <w:webHidden/>
              </w:rPr>
              <w:fldChar w:fldCharType="begin"/>
            </w:r>
            <w:r w:rsidR="002020F7">
              <w:rPr>
                <w:noProof/>
                <w:webHidden/>
              </w:rPr>
              <w:instrText xml:space="preserve"> PAGEREF _Toc124351912 \h </w:instrText>
            </w:r>
            <w:r w:rsidR="00C0675F">
              <w:rPr>
                <w:noProof/>
                <w:webHidden/>
              </w:rPr>
            </w:r>
            <w:r w:rsidR="00C0675F">
              <w:rPr>
                <w:noProof/>
                <w:webHidden/>
              </w:rPr>
              <w:fldChar w:fldCharType="separate"/>
            </w:r>
            <w:r>
              <w:rPr>
                <w:noProof/>
                <w:webHidden/>
              </w:rPr>
              <w:t>69</w:t>
            </w:r>
            <w:r w:rsidR="00C0675F">
              <w:rPr>
                <w:noProof/>
                <w:webHidden/>
              </w:rPr>
              <w:fldChar w:fldCharType="end"/>
            </w:r>
          </w:hyperlink>
        </w:p>
        <w:p w14:paraId="22FD0C74" w14:textId="4AA57E9D" w:rsidR="002020F7" w:rsidRDefault="00FD174C">
          <w:pPr>
            <w:pStyle w:val="1c"/>
            <w:tabs>
              <w:tab w:val="right" w:leader="dot" w:pos="9628"/>
            </w:tabs>
            <w:rPr>
              <w:rFonts w:asciiTheme="minorHAnsi" w:eastAsiaTheme="minorEastAsia" w:hAnsiTheme="minorHAnsi" w:cstheme="minorBidi"/>
              <w:b w:val="0"/>
              <w:bCs w:val="0"/>
              <w:caps w:val="0"/>
              <w:noProof/>
              <w:sz w:val="22"/>
              <w:szCs w:val="22"/>
              <w:lang w:eastAsia="en-GB"/>
            </w:rPr>
          </w:pPr>
          <w:hyperlink w:anchor="_Toc124351913" w:history="1">
            <w:r w:rsidR="002020F7" w:rsidRPr="0012264E">
              <w:rPr>
                <w:rStyle w:val="-"/>
                <w:noProof/>
                <w:lang w:val="el-GR"/>
              </w:rPr>
              <w:t>ΠΑΡΑΡΤΗΜΑΤΑ</w:t>
            </w:r>
            <w:r w:rsidR="002020F7">
              <w:rPr>
                <w:noProof/>
                <w:webHidden/>
              </w:rPr>
              <w:tab/>
            </w:r>
            <w:r w:rsidR="00C0675F">
              <w:rPr>
                <w:noProof/>
                <w:webHidden/>
              </w:rPr>
              <w:fldChar w:fldCharType="begin"/>
            </w:r>
            <w:r w:rsidR="002020F7">
              <w:rPr>
                <w:noProof/>
                <w:webHidden/>
              </w:rPr>
              <w:instrText xml:space="preserve"> PAGEREF _Toc124351913 \h </w:instrText>
            </w:r>
            <w:r w:rsidR="00C0675F">
              <w:rPr>
                <w:noProof/>
                <w:webHidden/>
              </w:rPr>
            </w:r>
            <w:r w:rsidR="00C0675F">
              <w:rPr>
                <w:noProof/>
                <w:webHidden/>
              </w:rPr>
              <w:fldChar w:fldCharType="separate"/>
            </w:r>
            <w:r>
              <w:rPr>
                <w:noProof/>
                <w:webHidden/>
              </w:rPr>
              <w:t>70</w:t>
            </w:r>
            <w:r w:rsidR="00C0675F">
              <w:rPr>
                <w:noProof/>
                <w:webHidden/>
              </w:rPr>
              <w:fldChar w:fldCharType="end"/>
            </w:r>
          </w:hyperlink>
        </w:p>
        <w:p w14:paraId="60D375BC" w14:textId="2B1F3F97"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14" w:history="1">
            <w:r w:rsidR="002020F7" w:rsidRPr="0012264E">
              <w:rPr>
                <w:rStyle w:val="-"/>
                <w:noProof/>
                <w:lang w:val="el-GR"/>
              </w:rPr>
              <w:t>ΠΑΡΑΡΤΗΜΑ Ι – Αναλυτική Περιγραφή Φυσικού και Οικονομικού Αντικειμένου της Σύμβασης</w:t>
            </w:r>
            <w:r w:rsidR="002020F7">
              <w:rPr>
                <w:noProof/>
                <w:webHidden/>
              </w:rPr>
              <w:tab/>
            </w:r>
            <w:r w:rsidR="00C0675F">
              <w:rPr>
                <w:noProof/>
                <w:webHidden/>
              </w:rPr>
              <w:fldChar w:fldCharType="begin"/>
            </w:r>
            <w:r w:rsidR="002020F7">
              <w:rPr>
                <w:noProof/>
                <w:webHidden/>
              </w:rPr>
              <w:instrText xml:space="preserve"> PAGEREF _Toc124351914 \h </w:instrText>
            </w:r>
            <w:r w:rsidR="00C0675F">
              <w:rPr>
                <w:noProof/>
                <w:webHidden/>
              </w:rPr>
            </w:r>
            <w:r w:rsidR="00C0675F">
              <w:rPr>
                <w:noProof/>
                <w:webHidden/>
              </w:rPr>
              <w:fldChar w:fldCharType="separate"/>
            </w:r>
            <w:r>
              <w:rPr>
                <w:noProof/>
                <w:webHidden/>
              </w:rPr>
              <w:t>70</w:t>
            </w:r>
            <w:r w:rsidR="00C0675F">
              <w:rPr>
                <w:noProof/>
                <w:webHidden/>
              </w:rPr>
              <w:fldChar w:fldCharType="end"/>
            </w:r>
          </w:hyperlink>
        </w:p>
        <w:p w14:paraId="2B58A4F5" w14:textId="263E495A" w:rsidR="002020F7" w:rsidRDefault="00FD174C">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15" w:history="1">
            <w:r w:rsidR="002020F7" w:rsidRPr="0012264E">
              <w:rPr>
                <w:rStyle w:val="-"/>
                <w:noProof/>
                <w:lang w:val="el-GR"/>
              </w:rPr>
              <w:t>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Περιβάλλον της Σύμβασης</w:t>
            </w:r>
            <w:r w:rsidR="002020F7">
              <w:rPr>
                <w:noProof/>
                <w:webHidden/>
              </w:rPr>
              <w:tab/>
            </w:r>
            <w:r w:rsidR="00C0675F">
              <w:rPr>
                <w:noProof/>
                <w:webHidden/>
              </w:rPr>
              <w:fldChar w:fldCharType="begin"/>
            </w:r>
            <w:r w:rsidR="002020F7">
              <w:rPr>
                <w:noProof/>
                <w:webHidden/>
              </w:rPr>
              <w:instrText xml:space="preserve"> PAGEREF _Toc124351915 \h </w:instrText>
            </w:r>
            <w:r w:rsidR="00C0675F">
              <w:rPr>
                <w:noProof/>
                <w:webHidden/>
              </w:rPr>
            </w:r>
            <w:r w:rsidR="00C0675F">
              <w:rPr>
                <w:noProof/>
                <w:webHidden/>
              </w:rPr>
              <w:fldChar w:fldCharType="separate"/>
            </w:r>
            <w:r>
              <w:rPr>
                <w:noProof/>
                <w:webHidden/>
              </w:rPr>
              <w:t>70</w:t>
            </w:r>
            <w:r w:rsidR="00C0675F">
              <w:rPr>
                <w:noProof/>
                <w:webHidden/>
              </w:rPr>
              <w:fldChar w:fldCharType="end"/>
            </w:r>
          </w:hyperlink>
        </w:p>
        <w:p w14:paraId="02BD27EB" w14:textId="51E4BAC0" w:rsidR="002020F7" w:rsidRDefault="00FD174C">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16" w:history="1">
            <w:r w:rsidR="002020F7" w:rsidRPr="0012264E">
              <w:rPr>
                <w:rStyle w:val="-"/>
                <w:rFonts w:eastAsia="SimSun"/>
                <w:noProof/>
                <w:lang w:val="el-GR"/>
              </w:rPr>
              <w:t>1.1.</w:t>
            </w:r>
            <w:r w:rsidR="002020F7">
              <w:rPr>
                <w:rFonts w:asciiTheme="minorHAnsi" w:eastAsiaTheme="minorEastAsia" w:hAnsiTheme="minorHAnsi" w:cstheme="minorBidi"/>
                <w:noProof/>
                <w:sz w:val="22"/>
                <w:szCs w:val="22"/>
                <w:lang w:eastAsia="en-GB"/>
              </w:rPr>
              <w:tab/>
            </w:r>
            <w:r w:rsidR="002020F7" w:rsidRPr="0012264E">
              <w:rPr>
                <w:rStyle w:val="-"/>
                <w:rFonts w:eastAsia="SimSun"/>
                <w:noProof/>
                <w:lang w:val="el-GR"/>
              </w:rPr>
              <w:t>Εμπλεκόμενοι στην υλοποίηση της Σύμβασης</w:t>
            </w:r>
            <w:r w:rsidR="002020F7">
              <w:rPr>
                <w:noProof/>
                <w:webHidden/>
              </w:rPr>
              <w:tab/>
            </w:r>
            <w:r w:rsidR="00C0675F">
              <w:rPr>
                <w:noProof/>
                <w:webHidden/>
              </w:rPr>
              <w:fldChar w:fldCharType="begin"/>
            </w:r>
            <w:r w:rsidR="002020F7">
              <w:rPr>
                <w:noProof/>
                <w:webHidden/>
              </w:rPr>
              <w:instrText xml:space="preserve"> PAGEREF _Toc124351916 \h </w:instrText>
            </w:r>
            <w:r w:rsidR="00C0675F">
              <w:rPr>
                <w:noProof/>
                <w:webHidden/>
              </w:rPr>
            </w:r>
            <w:r w:rsidR="00C0675F">
              <w:rPr>
                <w:noProof/>
                <w:webHidden/>
              </w:rPr>
              <w:fldChar w:fldCharType="separate"/>
            </w:r>
            <w:r>
              <w:rPr>
                <w:noProof/>
                <w:webHidden/>
              </w:rPr>
              <w:t>70</w:t>
            </w:r>
            <w:r w:rsidR="00C0675F">
              <w:rPr>
                <w:noProof/>
                <w:webHidden/>
              </w:rPr>
              <w:fldChar w:fldCharType="end"/>
            </w:r>
          </w:hyperlink>
        </w:p>
        <w:p w14:paraId="2DB11ED7" w14:textId="1579AE67" w:rsidR="002020F7" w:rsidRDefault="00FD174C">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24351917" w:history="1">
            <w:r w:rsidR="002020F7" w:rsidRPr="0012264E">
              <w:rPr>
                <w:rStyle w:val="-"/>
                <w:rFonts w:eastAsia="SimSun"/>
                <w:noProof/>
              </w:rPr>
              <w:t>1.1.1.</w:t>
            </w:r>
            <w:r w:rsidR="002020F7">
              <w:rPr>
                <w:rFonts w:asciiTheme="minorHAnsi" w:eastAsiaTheme="minorEastAsia" w:hAnsiTheme="minorHAnsi" w:cstheme="minorBidi"/>
                <w:noProof/>
                <w:sz w:val="22"/>
                <w:szCs w:val="22"/>
                <w:lang w:eastAsia="en-GB"/>
              </w:rPr>
              <w:tab/>
            </w:r>
            <w:r w:rsidR="002020F7" w:rsidRPr="0012264E">
              <w:rPr>
                <w:rStyle w:val="-"/>
                <w:rFonts w:eastAsia="SimSun"/>
                <w:bCs/>
                <w:noProof/>
              </w:rPr>
              <w:t>Φορέας Υλοποίησης – Αναθέτουσα Αρχή</w:t>
            </w:r>
            <w:r w:rsidR="002020F7">
              <w:rPr>
                <w:noProof/>
                <w:webHidden/>
              </w:rPr>
              <w:tab/>
            </w:r>
            <w:r w:rsidR="00C0675F">
              <w:rPr>
                <w:noProof/>
                <w:webHidden/>
              </w:rPr>
              <w:fldChar w:fldCharType="begin"/>
            </w:r>
            <w:r w:rsidR="002020F7">
              <w:rPr>
                <w:noProof/>
                <w:webHidden/>
              </w:rPr>
              <w:instrText xml:space="preserve"> PAGEREF _Toc124351917 \h </w:instrText>
            </w:r>
            <w:r w:rsidR="00C0675F">
              <w:rPr>
                <w:noProof/>
                <w:webHidden/>
              </w:rPr>
            </w:r>
            <w:r w:rsidR="00C0675F">
              <w:rPr>
                <w:noProof/>
                <w:webHidden/>
              </w:rPr>
              <w:fldChar w:fldCharType="separate"/>
            </w:r>
            <w:r>
              <w:rPr>
                <w:noProof/>
                <w:webHidden/>
              </w:rPr>
              <w:t>70</w:t>
            </w:r>
            <w:r w:rsidR="00C0675F">
              <w:rPr>
                <w:noProof/>
                <w:webHidden/>
              </w:rPr>
              <w:fldChar w:fldCharType="end"/>
            </w:r>
          </w:hyperlink>
        </w:p>
        <w:p w14:paraId="7EF8E7FC" w14:textId="276A243C" w:rsidR="002020F7" w:rsidRDefault="00FD174C">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24351918" w:history="1">
            <w:r w:rsidR="002020F7" w:rsidRPr="0012264E">
              <w:rPr>
                <w:rStyle w:val="-"/>
                <w:rFonts w:eastAsia="SimSun"/>
                <w:noProof/>
                <w:lang w:val="el-GR"/>
              </w:rPr>
              <w:t>1.1.2.</w:t>
            </w:r>
            <w:r w:rsidR="002020F7">
              <w:rPr>
                <w:rFonts w:asciiTheme="minorHAnsi" w:eastAsiaTheme="minorEastAsia" w:hAnsiTheme="minorHAnsi" w:cstheme="minorBidi"/>
                <w:noProof/>
                <w:sz w:val="22"/>
                <w:szCs w:val="22"/>
                <w:lang w:eastAsia="en-GB"/>
              </w:rPr>
              <w:tab/>
            </w:r>
            <w:r w:rsidR="002020F7" w:rsidRPr="0012264E">
              <w:rPr>
                <w:rStyle w:val="-"/>
                <w:rFonts w:eastAsia="SimSun"/>
                <w:bCs/>
                <w:noProof/>
                <w:lang w:val="el-GR"/>
              </w:rPr>
              <w:t>Φορέας Χρηματοδότησης - Κύριος του Έργου – Φορέας Λειτουργίας</w:t>
            </w:r>
            <w:r w:rsidR="002020F7">
              <w:rPr>
                <w:noProof/>
                <w:webHidden/>
              </w:rPr>
              <w:tab/>
            </w:r>
            <w:r w:rsidR="00C0675F">
              <w:rPr>
                <w:noProof/>
                <w:webHidden/>
              </w:rPr>
              <w:fldChar w:fldCharType="begin"/>
            </w:r>
            <w:r w:rsidR="002020F7">
              <w:rPr>
                <w:noProof/>
                <w:webHidden/>
              </w:rPr>
              <w:instrText xml:space="preserve"> PAGEREF _Toc124351918 \h </w:instrText>
            </w:r>
            <w:r w:rsidR="00C0675F">
              <w:rPr>
                <w:noProof/>
                <w:webHidden/>
              </w:rPr>
            </w:r>
            <w:r w:rsidR="00C0675F">
              <w:rPr>
                <w:noProof/>
                <w:webHidden/>
              </w:rPr>
              <w:fldChar w:fldCharType="separate"/>
            </w:r>
            <w:r>
              <w:rPr>
                <w:noProof/>
                <w:webHidden/>
              </w:rPr>
              <w:t>71</w:t>
            </w:r>
            <w:r w:rsidR="00C0675F">
              <w:rPr>
                <w:noProof/>
                <w:webHidden/>
              </w:rPr>
              <w:fldChar w:fldCharType="end"/>
            </w:r>
          </w:hyperlink>
        </w:p>
        <w:p w14:paraId="2DE8A323" w14:textId="5642936D" w:rsidR="002020F7" w:rsidRDefault="00FD174C">
          <w:pPr>
            <w:pStyle w:val="50"/>
            <w:tabs>
              <w:tab w:val="left" w:pos="1760"/>
              <w:tab w:val="right" w:leader="dot" w:pos="9628"/>
            </w:tabs>
            <w:rPr>
              <w:rFonts w:asciiTheme="minorHAnsi" w:eastAsiaTheme="minorEastAsia" w:hAnsiTheme="minorHAnsi" w:cstheme="minorBidi"/>
              <w:noProof/>
              <w:sz w:val="22"/>
              <w:szCs w:val="22"/>
              <w:lang w:eastAsia="en-GB"/>
            </w:rPr>
          </w:pPr>
          <w:hyperlink w:anchor="_Toc124351919" w:history="1">
            <w:r w:rsidR="002020F7" w:rsidRPr="0012264E">
              <w:rPr>
                <w:rStyle w:val="-"/>
                <w:rFonts w:eastAsia="SimSun"/>
                <w:noProof/>
                <w:lang w:val="el-GR"/>
              </w:rPr>
              <w:t>1.1.3.</w:t>
            </w:r>
            <w:r w:rsidR="002020F7">
              <w:rPr>
                <w:rFonts w:asciiTheme="minorHAnsi" w:eastAsiaTheme="minorEastAsia" w:hAnsiTheme="minorHAnsi" w:cstheme="minorBidi"/>
                <w:noProof/>
                <w:sz w:val="22"/>
                <w:szCs w:val="22"/>
                <w:lang w:eastAsia="en-GB"/>
              </w:rPr>
              <w:tab/>
            </w:r>
            <w:r w:rsidR="002020F7" w:rsidRPr="0012264E">
              <w:rPr>
                <w:rStyle w:val="-"/>
                <w:rFonts w:eastAsia="SimSun"/>
                <w:bCs/>
                <w:noProof/>
                <w:lang w:val="el-GR"/>
              </w:rPr>
              <w:t>Όργανα &amp; Επιτροπές Παρακολούθησης, Διακυβέρνησης και Ελέγχου του Έργου</w:t>
            </w:r>
            <w:r w:rsidR="002020F7">
              <w:rPr>
                <w:noProof/>
                <w:webHidden/>
              </w:rPr>
              <w:tab/>
            </w:r>
            <w:r w:rsidR="00C0675F">
              <w:rPr>
                <w:noProof/>
                <w:webHidden/>
              </w:rPr>
              <w:fldChar w:fldCharType="begin"/>
            </w:r>
            <w:r w:rsidR="002020F7">
              <w:rPr>
                <w:noProof/>
                <w:webHidden/>
              </w:rPr>
              <w:instrText xml:space="preserve"> PAGEREF _Toc124351919 \h </w:instrText>
            </w:r>
            <w:r w:rsidR="00C0675F">
              <w:rPr>
                <w:noProof/>
                <w:webHidden/>
              </w:rPr>
            </w:r>
            <w:r w:rsidR="00C0675F">
              <w:rPr>
                <w:noProof/>
                <w:webHidden/>
              </w:rPr>
              <w:fldChar w:fldCharType="separate"/>
            </w:r>
            <w:r>
              <w:rPr>
                <w:noProof/>
                <w:webHidden/>
              </w:rPr>
              <w:t>72</w:t>
            </w:r>
            <w:r w:rsidR="00C0675F">
              <w:rPr>
                <w:noProof/>
                <w:webHidden/>
              </w:rPr>
              <w:fldChar w:fldCharType="end"/>
            </w:r>
          </w:hyperlink>
        </w:p>
        <w:p w14:paraId="50C74177" w14:textId="5A2479D6" w:rsidR="002020F7" w:rsidRDefault="00FD174C">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20" w:history="1">
            <w:r w:rsidR="002020F7" w:rsidRPr="0012264E">
              <w:rPr>
                <w:rStyle w:val="-"/>
                <w:noProof/>
                <w:lang w:val="el-GR"/>
              </w:rPr>
              <w:t>2.</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Περιγραφή Φυσικού Αντικειμένου της Σύμβασης</w:t>
            </w:r>
            <w:r w:rsidR="002020F7">
              <w:rPr>
                <w:noProof/>
                <w:webHidden/>
              </w:rPr>
              <w:tab/>
            </w:r>
            <w:r w:rsidR="00C0675F">
              <w:rPr>
                <w:noProof/>
                <w:webHidden/>
              </w:rPr>
              <w:fldChar w:fldCharType="begin"/>
            </w:r>
            <w:r w:rsidR="002020F7">
              <w:rPr>
                <w:noProof/>
                <w:webHidden/>
              </w:rPr>
              <w:instrText xml:space="preserve"> PAGEREF _Toc124351920 \h </w:instrText>
            </w:r>
            <w:r w:rsidR="00C0675F">
              <w:rPr>
                <w:noProof/>
                <w:webHidden/>
              </w:rPr>
            </w:r>
            <w:r w:rsidR="00C0675F">
              <w:rPr>
                <w:noProof/>
                <w:webHidden/>
              </w:rPr>
              <w:fldChar w:fldCharType="separate"/>
            </w:r>
            <w:r>
              <w:rPr>
                <w:noProof/>
                <w:webHidden/>
              </w:rPr>
              <w:t>72</w:t>
            </w:r>
            <w:r w:rsidR="00C0675F">
              <w:rPr>
                <w:noProof/>
                <w:webHidden/>
              </w:rPr>
              <w:fldChar w:fldCharType="end"/>
            </w:r>
          </w:hyperlink>
        </w:p>
        <w:p w14:paraId="07276493" w14:textId="23F79BA4" w:rsidR="002020F7" w:rsidRDefault="00FD174C">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1" w:history="1">
            <w:r w:rsidR="002020F7" w:rsidRPr="0012264E">
              <w:rPr>
                <w:rStyle w:val="-"/>
                <w:noProof/>
                <w:lang w:val="el-GR"/>
              </w:rPr>
              <w:t>2.1</w:t>
            </w:r>
            <w:r w:rsidR="002020F7">
              <w:rPr>
                <w:rFonts w:asciiTheme="minorHAnsi" w:eastAsiaTheme="minorEastAsia" w:hAnsiTheme="minorHAnsi" w:cstheme="minorBidi"/>
                <w:noProof/>
                <w:sz w:val="22"/>
                <w:szCs w:val="22"/>
                <w:lang w:eastAsia="en-GB"/>
              </w:rPr>
              <w:tab/>
            </w:r>
            <w:r w:rsidR="002020F7" w:rsidRPr="0012264E">
              <w:rPr>
                <w:rStyle w:val="-"/>
                <w:noProof/>
                <w:lang w:val="el-GR"/>
              </w:rPr>
              <w:t>ΠΕΡΙΒΑΛΛΟΝ ΤΟΥ ΕΡΓΟΥ</w:t>
            </w:r>
            <w:r w:rsidR="002020F7">
              <w:rPr>
                <w:noProof/>
                <w:webHidden/>
              </w:rPr>
              <w:tab/>
            </w:r>
            <w:r w:rsidR="00C0675F">
              <w:rPr>
                <w:noProof/>
                <w:webHidden/>
              </w:rPr>
              <w:fldChar w:fldCharType="begin"/>
            </w:r>
            <w:r w:rsidR="002020F7">
              <w:rPr>
                <w:noProof/>
                <w:webHidden/>
              </w:rPr>
              <w:instrText xml:space="preserve"> PAGEREF _Toc124351921 \h </w:instrText>
            </w:r>
            <w:r w:rsidR="00C0675F">
              <w:rPr>
                <w:noProof/>
                <w:webHidden/>
              </w:rPr>
            </w:r>
            <w:r w:rsidR="00C0675F">
              <w:rPr>
                <w:noProof/>
                <w:webHidden/>
              </w:rPr>
              <w:fldChar w:fldCharType="separate"/>
            </w:r>
            <w:r>
              <w:rPr>
                <w:noProof/>
                <w:webHidden/>
              </w:rPr>
              <w:t>73</w:t>
            </w:r>
            <w:r w:rsidR="00C0675F">
              <w:rPr>
                <w:noProof/>
                <w:webHidden/>
              </w:rPr>
              <w:fldChar w:fldCharType="end"/>
            </w:r>
          </w:hyperlink>
        </w:p>
        <w:p w14:paraId="0D4A15ED" w14:textId="358D289D" w:rsidR="002020F7" w:rsidRDefault="00FD174C">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2" w:history="1">
            <w:r w:rsidR="002020F7" w:rsidRPr="0012264E">
              <w:rPr>
                <w:rStyle w:val="-"/>
                <w:noProof/>
                <w:lang w:val="el-GR"/>
              </w:rPr>
              <w:t>2.2</w:t>
            </w:r>
            <w:r w:rsidR="002020F7">
              <w:rPr>
                <w:rFonts w:asciiTheme="minorHAnsi" w:eastAsiaTheme="minorEastAsia" w:hAnsiTheme="minorHAnsi" w:cstheme="minorBidi"/>
                <w:noProof/>
                <w:sz w:val="22"/>
                <w:szCs w:val="22"/>
                <w:lang w:eastAsia="en-GB"/>
              </w:rPr>
              <w:tab/>
            </w:r>
            <w:r w:rsidR="002020F7" w:rsidRPr="0012264E">
              <w:rPr>
                <w:rStyle w:val="-"/>
                <w:noProof/>
                <w:lang w:val="el-GR"/>
              </w:rPr>
              <w:t>Αντικείμενο της Σύμβασης</w:t>
            </w:r>
            <w:r w:rsidR="002020F7">
              <w:rPr>
                <w:noProof/>
                <w:webHidden/>
              </w:rPr>
              <w:tab/>
            </w:r>
            <w:r w:rsidR="00C0675F">
              <w:rPr>
                <w:noProof/>
                <w:webHidden/>
              </w:rPr>
              <w:fldChar w:fldCharType="begin"/>
            </w:r>
            <w:r w:rsidR="002020F7">
              <w:rPr>
                <w:noProof/>
                <w:webHidden/>
              </w:rPr>
              <w:instrText xml:space="preserve"> PAGEREF _Toc124351922 \h </w:instrText>
            </w:r>
            <w:r w:rsidR="00C0675F">
              <w:rPr>
                <w:noProof/>
                <w:webHidden/>
              </w:rPr>
            </w:r>
            <w:r w:rsidR="00C0675F">
              <w:rPr>
                <w:noProof/>
                <w:webHidden/>
              </w:rPr>
              <w:fldChar w:fldCharType="separate"/>
            </w:r>
            <w:r>
              <w:rPr>
                <w:noProof/>
                <w:webHidden/>
              </w:rPr>
              <w:t>74</w:t>
            </w:r>
            <w:r w:rsidR="00C0675F">
              <w:rPr>
                <w:noProof/>
                <w:webHidden/>
              </w:rPr>
              <w:fldChar w:fldCharType="end"/>
            </w:r>
          </w:hyperlink>
        </w:p>
        <w:p w14:paraId="6E37D340" w14:textId="76583E2F" w:rsidR="002020F7" w:rsidRDefault="00FD174C">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23" w:history="1">
            <w:r w:rsidR="002020F7" w:rsidRPr="0012264E">
              <w:rPr>
                <w:rStyle w:val="-"/>
                <w:noProof/>
                <w:lang w:val="el-GR"/>
              </w:rPr>
              <w:t>3.</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Μεθοδολογία Υλοποίησης</w:t>
            </w:r>
            <w:r w:rsidR="002020F7">
              <w:rPr>
                <w:noProof/>
                <w:webHidden/>
              </w:rPr>
              <w:tab/>
            </w:r>
            <w:r w:rsidR="00C0675F">
              <w:rPr>
                <w:noProof/>
                <w:webHidden/>
              </w:rPr>
              <w:fldChar w:fldCharType="begin"/>
            </w:r>
            <w:r w:rsidR="002020F7">
              <w:rPr>
                <w:noProof/>
                <w:webHidden/>
              </w:rPr>
              <w:instrText xml:space="preserve"> PAGEREF _Toc124351923 \h </w:instrText>
            </w:r>
            <w:r w:rsidR="00C0675F">
              <w:rPr>
                <w:noProof/>
                <w:webHidden/>
              </w:rPr>
            </w:r>
            <w:r w:rsidR="00C0675F">
              <w:rPr>
                <w:noProof/>
                <w:webHidden/>
              </w:rPr>
              <w:fldChar w:fldCharType="separate"/>
            </w:r>
            <w:r>
              <w:rPr>
                <w:noProof/>
                <w:webHidden/>
              </w:rPr>
              <w:t>76</w:t>
            </w:r>
            <w:r w:rsidR="00C0675F">
              <w:rPr>
                <w:noProof/>
                <w:webHidden/>
              </w:rPr>
              <w:fldChar w:fldCharType="end"/>
            </w:r>
          </w:hyperlink>
        </w:p>
        <w:p w14:paraId="6EB03A41" w14:textId="3D696A0B" w:rsidR="002020F7" w:rsidRDefault="00FD174C">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4" w:history="1">
            <w:r w:rsidR="002020F7" w:rsidRPr="0012264E">
              <w:rPr>
                <w:rStyle w:val="-"/>
                <w:noProof/>
                <w:lang w:val="el-GR"/>
              </w:rPr>
              <w:t>3.1</w:t>
            </w:r>
            <w:r w:rsidR="002020F7">
              <w:rPr>
                <w:rFonts w:asciiTheme="minorHAnsi" w:eastAsiaTheme="minorEastAsia" w:hAnsiTheme="minorHAnsi" w:cstheme="minorBidi"/>
                <w:noProof/>
                <w:sz w:val="22"/>
                <w:szCs w:val="22"/>
                <w:lang w:eastAsia="en-GB"/>
              </w:rPr>
              <w:tab/>
            </w:r>
            <w:r w:rsidR="002020F7" w:rsidRPr="0012264E">
              <w:rPr>
                <w:rStyle w:val="-"/>
                <w:noProof/>
                <w:lang w:val="el-GR"/>
              </w:rPr>
              <w:t>Χρονοδιάγραμμα</w:t>
            </w:r>
            <w:r w:rsidR="002020F7">
              <w:rPr>
                <w:noProof/>
                <w:webHidden/>
              </w:rPr>
              <w:tab/>
            </w:r>
            <w:r w:rsidR="00C0675F">
              <w:rPr>
                <w:noProof/>
                <w:webHidden/>
              </w:rPr>
              <w:fldChar w:fldCharType="begin"/>
            </w:r>
            <w:r w:rsidR="002020F7">
              <w:rPr>
                <w:noProof/>
                <w:webHidden/>
              </w:rPr>
              <w:instrText xml:space="preserve"> PAGEREF _Toc124351924 \h </w:instrText>
            </w:r>
            <w:r w:rsidR="00C0675F">
              <w:rPr>
                <w:noProof/>
                <w:webHidden/>
              </w:rPr>
            </w:r>
            <w:r w:rsidR="00C0675F">
              <w:rPr>
                <w:noProof/>
                <w:webHidden/>
              </w:rPr>
              <w:fldChar w:fldCharType="separate"/>
            </w:r>
            <w:r>
              <w:rPr>
                <w:noProof/>
                <w:webHidden/>
              </w:rPr>
              <w:t>77</w:t>
            </w:r>
            <w:r w:rsidR="00C0675F">
              <w:rPr>
                <w:noProof/>
                <w:webHidden/>
              </w:rPr>
              <w:fldChar w:fldCharType="end"/>
            </w:r>
          </w:hyperlink>
        </w:p>
        <w:p w14:paraId="79B7C120" w14:textId="33DEC81E" w:rsidR="002020F7" w:rsidRDefault="00FD174C">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5" w:history="1">
            <w:r w:rsidR="002020F7" w:rsidRPr="0012264E">
              <w:rPr>
                <w:rStyle w:val="-"/>
                <w:noProof/>
                <w:lang w:val="el-GR"/>
              </w:rPr>
              <w:t>3.2</w:t>
            </w:r>
            <w:r w:rsidR="002020F7">
              <w:rPr>
                <w:rFonts w:asciiTheme="minorHAnsi" w:eastAsiaTheme="minorEastAsia" w:hAnsiTheme="minorHAnsi" w:cstheme="minorBidi"/>
                <w:noProof/>
                <w:sz w:val="22"/>
                <w:szCs w:val="22"/>
                <w:lang w:eastAsia="en-GB"/>
              </w:rPr>
              <w:tab/>
            </w:r>
            <w:r w:rsidR="002020F7" w:rsidRPr="0012264E">
              <w:rPr>
                <w:rStyle w:val="-"/>
                <w:noProof/>
                <w:lang w:val="el-GR"/>
              </w:rPr>
              <w:t>Χρόνος Υποβολής και Διαδικασία Οριστικοποίησης Παραδοτέων</w:t>
            </w:r>
            <w:r w:rsidR="002020F7">
              <w:rPr>
                <w:noProof/>
                <w:webHidden/>
              </w:rPr>
              <w:tab/>
            </w:r>
            <w:r w:rsidR="00C0675F">
              <w:rPr>
                <w:noProof/>
                <w:webHidden/>
              </w:rPr>
              <w:fldChar w:fldCharType="begin"/>
            </w:r>
            <w:r w:rsidR="002020F7">
              <w:rPr>
                <w:noProof/>
                <w:webHidden/>
              </w:rPr>
              <w:instrText xml:space="preserve"> PAGEREF _Toc124351925 \h </w:instrText>
            </w:r>
            <w:r w:rsidR="00C0675F">
              <w:rPr>
                <w:noProof/>
                <w:webHidden/>
              </w:rPr>
            </w:r>
            <w:r w:rsidR="00C0675F">
              <w:rPr>
                <w:noProof/>
                <w:webHidden/>
              </w:rPr>
              <w:fldChar w:fldCharType="separate"/>
            </w:r>
            <w:r>
              <w:rPr>
                <w:noProof/>
                <w:webHidden/>
              </w:rPr>
              <w:t>77</w:t>
            </w:r>
            <w:r w:rsidR="00C0675F">
              <w:rPr>
                <w:noProof/>
                <w:webHidden/>
              </w:rPr>
              <w:fldChar w:fldCharType="end"/>
            </w:r>
          </w:hyperlink>
        </w:p>
        <w:p w14:paraId="1978F006" w14:textId="6EE84687" w:rsidR="002020F7" w:rsidRDefault="00FD174C">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6" w:history="1">
            <w:r w:rsidR="002020F7" w:rsidRPr="0012264E">
              <w:rPr>
                <w:rStyle w:val="-"/>
                <w:noProof/>
                <w:lang w:val="el-GR"/>
              </w:rPr>
              <w:t>3.3</w:t>
            </w:r>
            <w:r w:rsidR="002020F7">
              <w:rPr>
                <w:rFonts w:asciiTheme="minorHAnsi" w:eastAsiaTheme="minorEastAsia" w:hAnsiTheme="minorHAnsi" w:cstheme="minorBidi"/>
                <w:noProof/>
                <w:sz w:val="22"/>
                <w:szCs w:val="22"/>
                <w:lang w:eastAsia="en-GB"/>
              </w:rPr>
              <w:tab/>
            </w:r>
            <w:r w:rsidR="002020F7" w:rsidRPr="0012264E">
              <w:rPr>
                <w:rStyle w:val="-"/>
                <w:noProof/>
                <w:lang w:val="el-GR"/>
              </w:rPr>
              <w:t>Ομάδα Έργου/Σχήμα Διοίκησης Έργου</w:t>
            </w:r>
            <w:r w:rsidR="002020F7">
              <w:rPr>
                <w:noProof/>
                <w:webHidden/>
              </w:rPr>
              <w:tab/>
            </w:r>
            <w:r w:rsidR="00C0675F">
              <w:rPr>
                <w:noProof/>
                <w:webHidden/>
              </w:rPr>
              <w:fldChar w:fldCharType="begin"/>
            </w:r>
            <w:r w:rsidR="002020F7">
              <w:rPr>
                <w:noProof/>
                <w:webHidden/>
              </w:rPr>
              <w:instrText xml:space="preserve"> PAGEREF _Toc124351926 \h </w:instrText>
            </w:r>
            <w:r w:rsidR="00C0675F">
              <w:rPr>
                <w:noProof/>
                <w:webHidden/>
              </w:rPr>
            </w:r>
            <w:r w:rsidR="00C0675F">
              <w:rPr>
                <w:noProof/>
                <w:webHidden/>
              </w:rPr>
              <w:fldChar w:fldCharType="separate"/>
            </w:r>
            <w:r>
              <w:rPr>
                <w:noProof/>
                <w:webHidden/>
              </w:rPr>
              <w:t>78</w:t>
            </w:r>
            <w:r w:rsidR="00C0675F">
              <w:rPr>
                <w:noProof/>
                <w:webHidden/>
              </w:rPr>
              <w:fldChar w:fldCharType="end"/>
            </w:r>
          </w:hyperlink>
        </w:p>
        <w:p w14:paraId="4F9CD259" w14:textId="2DE693D9" w:rsidR="002020F7" w:rsidRDefault="00FD174C">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7" w:history="1">
            <w:r w:rsidR="002020F7" w:rsidRPr="0012264E">
              <w:rPr>
                <w:rStyle w:val="-"/>
                <w:noProof/>
                <w:lang w:val="el-GR"/>
              </w:rPr>
              <w:t>3.4</w:t>
            </w:r>
            <w:r w:rsidR="002020F7">
              <w:rPr>
                <w:rFonts w:asciiTheme="minorHAnsi" w:eastAsiaTheme="minorEastAsia" w:hAnsiTheme="minorHAnsi" w:cstheme="minorBidi"/>
                <w:noProof/>
                <w:sz w:val="22"/>
                <w:szCs w:val="22"/>
                <w:lang w:eastAsia="en-GB"/>
              </w:rPr>
              <w:tab/>
            </w:r>
            <w:r w:rsidR="002020F7" w:rsidRPr="0012264E">
              <w:rPr>
                <w:rStyle w:val="-"/>
                <w:noProof/>
                <w:lang w:val="el-GR"/>
              </w:rPr>
              <w:t>Μεθοδολογία διασφάλισης ποιότητας</w:t>
            </w:r>
            <w:r w:rsidR="002020F7">
              <w:rPr>
                <w:noProof/>
                <w:webHidden/>
              </w:rPr>
              <w:tab/>
            </w:r>
            <w:r w:rsidR="00C0675F">
              <w:rPr>
                <w:noProof/>
                <w:webHidden/>
              </w:rPr>
              <w:fldChar w:fldCharType="begin"/>
            </w:r>
            <w:r w:rsidR="002020F7">
              <w:rPr>
                <w:noProof/>
                <w:webHidden/>
              </w:rPr>
              <w:instrText xml:space="preserve"> PAGEREF _Toc124351927 \h </w:instrText>
            </w:r>
            <w:r w:rsidR="00C0675F">
              <w:rPr>
                <w:noProof/>
                <w:webHidden/>
              </w:rPr>
            </w:r>
            <w:r w:rsidR="00C0675F">
              <w:rPr>
                <w:noProof/>
                <w:webHidden/>
              </w:rPr>
              <w:fldChar w:fldCharType="separate"/>
            </w:r>
            <w:r>
              <w:rPr>
                <w:noProof/>
                <w:webHidden/>
              </w:rPr>
              <w:t>78</w:t>
            </w:r>
            <w:r w:rsidR="00C0675F">
              <w:rPr>
                <w:noProof/>
                <w:webHidden/>
              </w:rPr>
              <w:fldChar w:fldCharType="end"/>
            </w:r>
          </w:hyperlink>
        </w:p>
        <w:p w14:paraId="4E3E74B3" w14:textId="2382FE92" w:rsidR="002020F7" w:rsidRDefault="00FD174C">
          <w:pPr>
            <w:pStyle w:val="40"/>
            <w:tabs>
              <w:tab w:val="left" w:pos="1320"/>
              <w:tab w:val="right" w:leader="dot" w:pos="9628"/>
            </w:tabs>
            <w:rPr>
              <w:rFonts w:asciiTheme="minorHAnsi" w:eastAsiaTheme="minorEastAsia" w:hAnsiTheme="minorHAnsi" w:cstheme="minorBidi"/>
              <w:noProof/>
              <w:sz w:val="22"/>
              <w:szCs w:val="22"/>
              <w:lang w:eastAsia="en-GB"/>
            </w:rPr>
          </w:pPr>
          <w:hyperlink w:anchor="_Toc124351928" w:history="1">
            <w:r w:rsidR="002020F7" w:rsidRPr="0012264E">
              <w:rPr>
                <w:rStyle w:val="-"/>
                <w:noProof/>
                <w:lang w:val="el-GR"/>
              </w:rPr>
              <w:t>3.5</w:t>
            </w:r>
            <w:r w:rsidR="002020F7">
              <w:rPr>
                <w:rFonts w:asciiTheme="minorHAnsi" w:eastAsiaTheme="minorEastAsia" w:hAnsiTheme="minorHAnsi" w:cstheme="minorBidi"/>
                <w:noProof/>
                <w:sz w:val="22"/>
                <w:szCs w:val="22"/>
                <w:lang w:eastAsia="en-GB"/>
              </w:rPr>
              <w:tab/>
            </w:r>
            <w:r w:rsidR="002020F7" w:rsidRPr="0012264E">
              <w:rPr>
                <w:rStyle w:val="-"/>
                <w:noProof/>
                <w:lang w:val="el-GR"/>
              </w:rPr>
              <w:t>Τόπος υλοποίησης/ παροχής των υπηρεσιών</w:t>
            </w:r>
            <w:r w:rsidR="002020F7">
              <w:rPr>
                <w:noProof/>
                <w:webHidden/>
              </w:rPr>
              <w:tab/>
            </w:r>
            <w:r w:rsidR="00C0675F">
              <w:rPr>
                <w:noProof/>
                <w:webHidden/>
              </w:rPr>
              <w:fldChar w:fldCharType="begin"/>
            </w:r>
            <w:r w:rsidR="002020F7">
              <w:rPr>
                <w:noProof/>
                <w:webHidden/>
              </w:rPr>
              <w:instrText xml:space="preserve"> PAGEREF _Toc124351928 \h </w:instrText>
            </w:r>
            <w:r w:rsidR="00C0675F">
              <w:rPr>
                <w:noProof/>
                <w:webHidden/>
              </w:rPr>
            </w:r>
            <w:r w:rsidR="00C0675F">
              <w:rPr>
                <w:noProof/>
                <w:webHidden/>
              </w:rPr>
              <w:fldChar w:fldCharType="separate"/>
            </w:r>
            <w:r>
              <w:rPr>
                <w:noProof/>
                <w:webHidden/>
              </w:rPr>
              <w:t>79</w:t>
            </w:r>
            <w:r w:rsidR="00C0675F">
              <w:rPr>
                <w:noProof/>
                <w:webHidden/>
              </w:rPr>
              <w:fldChar w:fldCharType="end"/>
            </w:r>
          </w:hyperlink>
        </w:p>
        <w:p w14:paraId="4D0FE519" w14:textId="34102B39"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29" w:history="1">
            <w:r w:rsidR="002020F7" w:rsidRPr="0012264E">
              <w:rPr>
                <w:rStyle w:val="-"/>
                <w:noProof/>
                <w:lang w:val="el-GR"/>
              </w:rPr>
              <w:t>ΠΑΡΑΡΤΗΜΑ ΙΙ – Πίνακες Συμμόρφωσης</w:t>
            </w:r>
            <w:r w:rsidR="002020F7">
              <w:rPr>
                <w:noProof/>
                <w:webHidden/>
              </w:rPr>
              <w:tab/>
            </w:r>
            <w:r w:rsidR="00C0675F">
              <w:rPr>
                <w:noProof/>
                <w:webHidden/>
              </w:rPr>
              <w:fldChar w:fldCharType="begin"/>
            </w:r>
            <w:r w:rsidR="002020F7">
              <w:rPr>
                <w:noProof/>
                <w:webHidden/>
              </w:rPr>
              <w:instrText xml:space="preserve"> PAGEREF _Toc124351929 \h </w:instrText>
            </w:r>
            <w:r w:rsidR="00C0675F">
              <w:rPr>
                <w:noProof/>
                <w:webHidden/>
              </w:rPr>
            </w:r>
            <w:r w:rsidR="00C0675F">
              <w:rPr>
                <w:noProof/>
                <w:webHidden/>
              </w:rPr>
              <w:fldChar w:fldCharType="separate"/>
            </w:r>
            <w:r>
              <w:rPr>
                <w:noProof/>
                <w:webHidden/>
              </w:rPr>
              <w:t>80</w:t>
            </w:r>
            <w:r w:rsidR="00C0675F">
              <w:rPr>
                <w:noProof/>
                <w:webHidden/>
              </w:rPr>
              <w:fldChar w:fldCharType="end"/>
            </w:r>
          </w:hyperlink>
        </w:p>
        <w:p w14:paraId="75D4C366" w14:textId="003C110F"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0" w:history="1">
            <w:r w:rsidR="002020F7" w:rsidRPr="0012264E">
              <w:rPr>
                <w:rStyle w:val="-"/>
                <w:noProof/>
                <w:lang w:val="el-GR"/>
              </w:rPr>
              <w:t>ΠΑΡΑΡΤΗΜΑ ΙΙI – ΕΥΡΩΠΑΙΚΟ ΕΝΙΑΙΟ ΕΓΓΡΑΦΟ ΣΥΜΒΑΣΗΣ (ΕΕΕΣ)</w:t>
            </w:r>
            <w:r w:rsidR="002020F7">
              <w:rPr>
                <w:noProof/>
                <w:webHidden/>
              </w:rPr>
              <w:tab/>
            </w:r>
            <w:r w:rsidR="00C0675F">
              <w:rPr>
                <w:noProof/>
                <w:webHidden/>
              </w:rPr>
              <w:fldChar w:fldCharType="begin"/>
            </w:r>
            <w:r w:rsidR="002020F7">
              <w:rPr>
                <w:noProof/>
                <w:webHidden/>
              </w:rPr>
              <w:instrText xml:space="preserve"> PAGEREF _Toc124351930 \h </w:instrText>
            </w:r>
            <w:r w:rsidR="00C0675F">
              <w:rPr>
                <w:noProof/>
                <w:webHidden/>
              </w:rPr>
            </w:r>
            <w:r w:rsidR="00C0675F">
              <w:rPr>
                <w:noProof/>
                <w:webHidden/>
              </w:rPr>
              <w:fldChar w:fldCharType="separate"/>
            </w:r>
            <w:r>
              <w:rPr>
                <w:noProof/>
                <w:webHidden/>
              </w:rPr>
              <w:t>81</w:t>
            </w:r>
            <w:r w:rsidR="00C0675F">
              <w:rPr>
                <w:noProof/>
                <w:webHidden/>
              </w:rPr>
              <w:fldChar w:fldCharType="end"/>
            </w:r>
          </w:hyperlink>
        </w:p>
        <w:p w14:paraId="7E591FA7" w14:textId="5D2125B4" w:rsidR="002020F7" w:rsidRDefault="00FD174C">
          <w:pPr>
            <w:pStyle w:val="40"/>
            <w:tabs>
              <w:tab w:val="right" w:leader="dot" w:pos="9628"/>
            </w:tabs>
            <w:rPr>
              <w:rFonts w:asciiTheme="minorHAnsi" w:eastAsiaTheme="minorEastAsia" w:hAnsiTheme="minorHAnsi" w:cstheme="minorBidi"/>
              <w:noProof/>
              <w:sz w:val="22"/>
              <w:szCs w:val="22"/>
              <w:lang w:eastAsia="en-GB"/>
            </w:rPr>
          </w:pPr>
          <w:hyperlink w:anchor="_Toc124351931" w:history="1">
            <w:r w:rsidR="002020F7" w:rsidRPr="0012264E">
              <w:rPr>
                <w:rStyle w:val="-"/>
                <w:noProof/>
                <w:lang w:val="el-GR"/>
              </w:rPr>
              <w:t>ΕΥΡΩΠΑΙΚΟ ΕΝΙΑΙΟ ΕΓΓΡΑΦΟ ΣΥΜΒΑΣΗΣ (ΕΕΕΣ)</w:t>
            </w:r>
            <w:r w:rsidR="002020F7">
              <w:rPr>
                <w:noProof/>
                <w:webHidden/>
              </w:rPr>
              <w:tab/>
            </w:r>
            <w:r w:rsidR="00C0675F">
              <w:rPr>
                <w:noProof/>
                <w:webHidden/>
              </w:rPr>
              <w:fldChar w:fldCharType="begin"/>
            </w:r>
            <w:r w:rsidR="002020F7">
              <w:rPr>
                <w:noProof/>
                <w:webHidden/>
              </w:rPr>
              <w:instrText xml:space="preserve"> PAGEREF _Toc124351931 \h </w:instrText>
            </w:r>
            <w:r w:rsidR="00C0675F">
              <w:rPr>
                <w:noProof/>
                <w:webHidden/>
              </w:rPr>
            </w:r>
            <w:r w:rsidR="00C0675F">
              <w:rPr>
                <w:noProof/>
                <w:webHidden/>
              </w:rPr>
              <w:fldChar w:fldCharType="separate"/>
            </w:r>
            <w:r>
              <w:rPr>
                <w:noProof/>
                <w:webHidden/>
              </w:rPr>
              <w:t>81</w:t>
            </w:r>
            <w:r w:rsidR="00C0675F">
              <w:rPr>
                <w:noProof/>
                <w:webHidden/>
              </w:rPr>
              <w:fldChar w:fldCharType="end"/>
            </w:r>
          </w:hyperlink>
        </w:p>
        <w:p w14:paraId="3C2056C2" w14:textId="14D19620"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2" w:history="1">
            <w:r w:rsidR="002020F7" w:rsidRPr="0012264E">
              <w:rPr>
                <w:rStyle w:val="-"/>
                <w:noProof/>
                <w:lang w:val="el-GR"/>
              </w:rPr>
              <w:t>ΠΑΡΑΡΤΗΜΑ Ι</w:t>
            </w:r>
            <w:r w:rsidR="002020F7" w:rsidRPr="0012264E">
              <w:rPr>
                <w:rStyle w:val="-"/>
                <w:noProof/>
              </w:rPr>
              <w:t>V</w:t>
            </w:r>
            <w:r w:rsidR="002020F7" w:rsidRPr="0012264E">
              <w:rPr>
                <w:rStyle w:val="-"/>
                <w:noProof/>
                <w:lang w:val="el-GR"/>
              </w:rPr>
              <w:t xml:space="preserve"> – Υπόδειγμα Βιογραφικού Σημειώματος</w:t>
            </w:r>
            <w:r w:rsidR="002020F7">
              <w:rPr>
                <w:noProof/>
                <w:webHidden/>
              </w:rPr>
              <w:tab/>
            </w:r>
            <w:r w:rsidR="00C0675F">
              <w:rPr>
                <w:noProof/>
                <w:webHidden/>
              </w:rPr>
              <w:fldChar w:fldCharType="begin"/>
            </w:r>
            <w:r w:rsidR="002020F7">
              <w:rPr>
                <w:noProof/>
                <w:webHidden/>
              </w:rPr>
              <w:instrText xml:space="preserve"> PAGEREF _Toc124351932 \h </w:instrText>
            </w:r>
            <w:r w:rsidR="00C0675F">
              <w:rPr>
                <w:noProof/>
                <w:webHidden/>
              </w:rPr>
            </w:r>
            <w:r w:rsidR="00C0675F">
              <w:rPr>
                <w:noProof/>
                <w:webHidden/>
              </w:rPr>
              <w:fldChar w:fldCharType="separate"/>
            </w:r>
            <w:r>
              <w:rPr>
                <w:noProof/>
                <w:webHidden/>
              </w:rPr>
              <w:t>82</w:t>
            </w:r>
            <w:r w:rsidR="00C0675F">
              <w:rPr>
                <w:noProof/>
                <w:webHidden/>
              </w:rPr>
              <w:fldChar w:fldCharType="end"/>
            </w:r>
          </w:hyperlink>
        </w:p>
        <w:p w14:paraId="3FAD2B84" w14:textId="08A693B5"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3" w:history="1">
            <w:r w:rsidR="002020F7" w:rsidRPr="0012264E">
              <w:rPr>
                <w:rStyle w:val="-"/>
                <w:noProof/>
              </w:rPr>
              <w:t>ΠΑΡΑΡΤΗΜΑ V – Υπόδειγμα Τεχνικής Προσφοράς</w:t>
            </w:r>
            <w:r w:rsidR="002020F7">
              <w:rPr>
                <w:noProof/>
                <w:webHidden/>
              </w:rPr>
              <w:tab/>
            </w:r>
            <w:r w:rsidR="00C0675F">
              <w:rPr>
                <w:noProof/>
                <w:webHidden/>
              </w:rPr>
              <w:fldChar w:fldCharType="begin"/>
            </w:r>
            <w:r w:rsidR="002020F7">
              <w:rPr>
                <w:noProof/>
                <w:webHidden/>
              </w:rPr>
              <w:instrText xml:space="preserve"> PAGEREF _Toc124351933 \h </w:instrText>
            </w:r>
            <w:r w:rsidR="00C0675F">
              <w:rPr>
                <w:noProof/>
                <w:webHidden/>
              </w:rPr>
            </w:r>
            <w:r w:rsidR="00C0675F">
              <w:rPr>
                <w:noProof/>
                <w:webHidden/>
              </w:rPr>
              <w:fldChar w:fldCharType="separate"/>
            </w:r>
            <w:r>
              <w:rPr>
                <w:noProof/>
                <w:webHidden/>
              </w:rPr>
              <w:t>84</w:t>
            </w:r>
            <w:r w:rsidR="00C0675F">
              <w:rPr>
                <w:noProof/>
                <w:webHidden/>
              </w:rPr>
              <w:fldChar w:fldCharType="end"/>
            </w:r>
          </w:hyperlink>
        </w:p>
        <w:p w14:paraId="716B3507" w14:textId="52529093"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4" w:history="1">
            <w:r w:rsidR="002020F7" w:rsidRPr="0012264E">
              <w:rPr>
                <w:rStyle w:val="-"/>
                <w:noProof/>
                <w:lang w:val="el-GR"/>
              </w:rPr>
              <w:t xml:space="preserve">ΠΑΡΑΡΤΗΜΑ </w:t>
            </w:r>
            <w:r w:rsidR="002020F7" w:rsidRPr="0012264E">
              <w:rPr>
                <w:rStyle w:val="-"/>
                <w:noProof/>
              </w:rPr>
              <w:t>VI</w:t>
            </w:r>
            <w:r w:rsidR="002020F7" w:rsidRPr="0012264E">
              <w:rPr>
                <w:rStyle w:val="-"/>
                <w:noProof/>
                <w:lang w:val="el-GR"/>
              </w:rPr>
              <w:t xml:space="preserve"> – Υπόδειγμα Οικονομικής Προσφοράς</w:t>
            </w:r>
            <w:r w:rsidR="002020F7">
              <w:rPr>
                <w:noProof/>
                <w:webHidden/>
              </w:rPr>
              <w:tab/>
            </w:r>
            <w:r w:rsidR="00C0675F">
              <w:rPr>
                <w:noProof/>
                <w:webHidden/>
              </w:rPr>
              <w:fldChar w:fldCharType="begin"/>
            </w:r>
            <w:r w:rsidR="002020F7">
              <w:rPr>
                <w:noProof/>
                <w:webHidden/>
              </w:rPr>
              <w:instrText xml:space="preserve"> PAGEREF _Toc124351934 \h </w:instrText>
            </w:r>
            <w:r w:rsidR="00C0675F">
              <w:rPr>
                <w:noProof/>
                <w:webHidden/>
              </w:rPr>
            </w:r>
            <w:r w:rsidR="00C0675F">
              <w:rPr>
                <w:noProof/>
                <w:webHidden/>
              </w:rPr>
              <w:fldChar w:fldCharType="separate"/>
            </w:r>
            <w:r>
              <w:rPr>
                <w:noProof/>
                <w:webHidden/>
              </w:rPr>
              <w:t>85</w:t>
            </w:r>
            <w:r w:rsidR="00C0675F">
              <w:rPr>
                <w:noProof/>
                <w:webHidden/>
              </w:rPr>
              <w:fldChar w:fldCharType="end"/>
            </w:r>
          </w:hyperlink>
        </w:p>
        <w:p w14:paraId="38DE31B9" w14:textId="2A427518" w:rsidR="002020F7" w:rsidRDefault="00FD174C">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35" w:history="1">
            <w:r w:rsidR="002020F7" w:rsidRPr="0012264E">
              <w:rPr>
                <w:rStyle w:val="-"/>
                <w:noProof/>
                <w:lang w:val="el-GR"/>
              </w:rPr>
              <w:t>1.</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Συγκεντρωτικός Πίνακας Οικονομικής Προσφοράς Έργου</w:t>
            </w:r>
            <w:r w:rsidR="002020F7">
              <w:rPr>
                <w:noProof/>
                <w:webHidden/>
              </w:rPr>
              <w:tab/>
            </w:r>
            <w:r w:rsidR="00C0675F">
              <w:rPr>
                <w:noProof/>
                <w:webHidden/>
              </w:rPr>
              <w:fldChar w:fldCharType="begin"/>
            </w:r>
            <w:r w:rsidR="002020F7">
              <w:rPr>
                <w:noProof/>
                <w:webHidden/>
              </w:rPr>
              <w:instrText xml:space="preserve"> PAGEREF _Toc124351935 \h </w:instrText>
            </w:r>
            <w:r w:rsidR="00C0675F">
              <w:rPr>
                <w:noProof/>
                <w:webHidden/>
              </w:rPr>
            </w:r>
            <w:r w:rsidR="00C0675F">
              <w:rPr>
                <w:noProof/>
                <w:webHidden/>
              </w:rPr>
              <w:fldChar w:fldCharType="separate"/>
            </w:r>
            <w:r>
              <w:rPr>
                <w:noProof/>
                <w:webHidden/>
              </w:rPr>
              <w:t>85</w:t>
            </w:r>
            <w:r w:rsidR="00C0675F">
              <w:rPr>
                <w:noProof/>
                <w:webHidden/>
              </w:rPr>
              <w:fldChar w:fldCharType="end"/>
            </w:r>
          </w:hyperlink>
        </w:p>
        <w:p w14:paraId="3F265A80" w14:textId="69D8CF28"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6" w:history="1">
            <w:r w:rsidR="002020F7" w:rsidRPr="0012264E">
              <w:rPr>
                <w:rStyle w:val="-"/>
                <w:noProof/>
                <w:lang w:val="el-GR"/>
              </w:rPr>
              <w:t xml:space="preserve">ΠΑΡΑΡΤΗΜΑ </w:t>
            </w:r>
            <w:r w:rsidR="002020F7" w:rsidRPr="0012264E">
              <w:rPr>
                <w:rStyle w:val="-"/>
                <w:noProof/>
              </w:rPr>
              <w:t>VI</w:t>
            </w:r>
            <w:r w:rsidR="002020F7" w:rsidRPr="0012264E">
              <w:rPr>
                <w:rStyle w:val="-"/>
                <w:noProof/>
                <w:lang w:val="el-GR"/>
              </w:rPr>
              <w:t>Ι – Άλλες Δηλώσεις</w:t>
            </w:r>
            <w:r w:rsidR="002020F7">
              <w:rPr>
                <w:noProof/>
                <w:webHidden/>
              </w:rPr>
              <w:tab/>
            </w:r>
            <w:r w:rsidR="00C0675F">
              <w:rPr>
                <w:noProof/>
                <w:webHidden/>
              </w:rPr>
              <w:fldChar w:fldCharType="begin"/>
            </w:r>
            <w:r w:rsidR="002020F7">
              <w:rPr>
                <w:noProof/>
                <w:webHidden/>
              </w:rPr>
              <w:instrText xml:space="preserve"> PAGEREF _Toc124351936 \h </w:instrText>
            </w:r>
            <w:r w:rsidR="00C0675F">
              <w:rPr>
                <w:noProof/>
                <w:webHidden/>
              </w:rPr>
            </w:r>
            <w:r w:rsidR="00C0675F">
              <w:rPr>
                <w:noProof/>
                <w:webHidden/>
              </w:rPr>
              <w:fldChar w:fldCharType="separate"/>
            </w:r>
            <w:r>
              <w:rPr>
                <w:noProof/>
                <w:webHidden/>
              </w:rPr>
              <w:t>86</w:t>
            </w:r>
            <w:r w:rsidR="00C0675F">
              <w:rPr>
                <w:noProof/>
                <w:webHidden/>
              </w:rPr>
              <w:fldChar w:fldCharType="end"/>
            </w:r>
          </w:hyperlink>
        </w:p>
        <w:p w14:paraId="3D6AC79A" w14:textId="5A840802"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37" w:history="1">
            <w:r w:rsidR="002020F7" w:rsidRPr="0012264E">
              <w:rPr>
                <w:rStyle w:val="-"/>
                <w:noProof/>
                <w:lang w:val="el-GR"/>
              </w:rPr>
              <w:t xml:space="preserve">ΠΑΡΑΡΤΗΜΑ </w:t>
            </w:r>
            <w:r w:rsidR="002020F7" w:rsidRPr="0012264E">
              <w:rPr>
                <w:rStyle w:val="-"/>
                <w:noProof/>
              </w:rPr>
              <w:t>VIII</w:t>
            </w:r>
            <w:r w:rsidR="002020F7" w:rsidRPr="0012264E">
              <w:rPr>
                <w:rStyle w:val="-"/>
                <w:noProof/>
                <w:lang w:val="el-GR"/>
              </w:rPr>
              <w:t xml:space="preserve"> – Υποδείγματα Εγγυητικών Επιστολών</w:t>
            </w:r>
            <w:r w:rsidR="002020F7">
              <w:rPr>
                <w:noProof/>
                <w:webHidden/>
              </w:rPr>
              <w:tab/>
            </w:r>
            <w:r w:rsidR="00C0675F">
              <w:rPr>
                <w:noProof/>
                <w:webHidden/>
              </w:rPr>
              <w:fldChar w:fldCharType="begin"/>
            </w:r>
            <w:r w:rsidR="002020F7">
              <w:rPr>
                <w:noProof/>
                <w:webHidden/>
              </w:rPr>
              <w:instrText xml:space="preserve"> PAGEREF _Toc124351937 \h </w:instrText>
            </w:r>
            <w:r w:rsidR="00C0675F">
              <w:rPr>
                <w:noProof/>
                <w:webHidden/>
              </w:rPr>
            </w:r>
            <w:r w:rsidR="00C0675F">
              <w:rPr>
                <w:noProof/>
                <w:webHidden/>
              </w:rPr>
              <w:fldChar w:fldCharType="separate"/>
            </w:r>
            <w:r>
              <w:rPr>
                <w:noProof/>
                <w:webHidden/>
              </w:rPr>
              <w:t>87</w:t>
            </w:r>
            <w:r w:rsidR="00C0675F">
              <w:rPr>
                <w:noProof/>
                <w:webHidden/>
              </w:rPr>
              <w:fldChar w:fldCharType="end"/>
            </w:r>
          </w:hyperlink>
        </w:p>
        <w:p w14:paraId="44783663" w14:textId="6A193490" w:rsidR="002020F7" w:rsidRDefault="00FD174C">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38" w:history="1">
            <w:r w:rsidR="002020F7" w:rsidRPr="0012264E">
              <w:rPr>
                <w:rStyle w:val="-"/>
                <w:noProof/>
                <w:lang w:val="el-GR"/>
              </w:rPr>
              <w:t>I.</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Εγγυητική Επιστολή Συμμετοχής</w:t>
            </w:r>
            <w:r w:rsidR="002020F7">
              <w:rPr>
                <w:noProof/>
                <w:webHidden/>
              </w:rPr>
              <w:tab/>
            </w:r>
            <w:r w:rsidR="00C0675F">
              <w:rPr>
                <w:noProof/>
                <w:webHidden/>
              </w:rPr>
              <w:fldChar w:fldCharType="begin"/>
            </w:r>
            <w:r w:rsidR="002020F7">
              <w:rPr>
                <w:noProof/>
                <w:webHidden/>
              </w:rPr>
              <w:instrText xml:space="preserve"> PAGEREF _Toc124351938 \h </w:instrText>
            </w:r>
            <w:r w:rsidR="00C0675F">
              <w:rPr>
                <w:noProof/>
                <w:webHidden/>
              </w:rPr>
            </w:r>
            <w:r w:rsidR="00C0675F">
              <w:rPr>
                <w:noProof/>
                <w:webHidden/>
              </w:rPr>
              <w:fldChar w:fldCharType="separate"/>
            </w:r>
            <w:r>
              <w:rPr>
                <w:noProof/>
                <w:webHidden/>
              </w:rPr>
              <w:t>87</w:t>
            </w:r>
            <w:r w:rsidR="00C0675F">
              <w:rPr>
                <w:noProof/>
                <w:webHidden/>
              </w:rPr>
              <w:fldChar w:fldCharType="end"/>
            </w:r>
          </w:hyperlink>
        </w:p>
        <w:p w14:paraId="52CB4CD4" w14:textId="4D9CB436" w:rsidR="002020F7" w:rsidRDefault="00FD174C">
          <w:pPr>
            <w:pStyle w:val="31"/>
            <w:tabs>
              <w:tab w:val="left" w:pos="880"/>
              <w:tab w:val="right" w:leader="dot" w:pos="9628"/>
            </w:tabs>
            <w:rPr>
              <w:rFonts w:asciiTheme="minorHAnsi" w:eastAsiaTheme="minorEastAsia" w:hAnsiTheme="minorHAnsi" w:cstheme="minorBidi"/>
              <w:i w:val="0"/>
              <w:iCs w:val="0"/>
              <w:noProof/>
              <w:sz w:val="22"/>
              <w:szCs w:val="22"/>
              <w:lang w:eastAsia="en-GB"/>
            </w:rPr>
          </w:pPr>
          <w:hyperlink w:anchor="_Toc124351939" w:history="1">
            <w:r w:rsidR="002020F7" w:rsidRPr="0012264E">
              <w:rPr>
                <w:rStyle w:val="-"/>
                <w:noProof/>
                <w:lang w:val="el-GR"/>
              </w:rPr>
              <w:t>II.</w:t>
            </w:r>
            <w:r w:rsidR="002020F7">
              <w:rPr>
                <w:rFonts w:asciiTheme="minorHAnsi" w:eastAsiaTheme="minorEastAsia" w:hAnsiTheme="minorHAnsi" w:cstheme="minorBidi"/>
                <w:i w:val="0"/>
                <w:iCs w:val="0"/>
                <w:noProof/>
                <w:sz w:val="22"/>
                <w:szCs w:val="22"/>
                <w:lang w:eastAsia="en-GB"/>
              </w:rPr>
              <w:tab/>
            </w:r>
            <w:r w:rsidR="002020F7" w:rsidRPr="0012264E">
              <w:rPr>
                <w:rStyle w:val="-"/>
                <w:noProof/>
                <w:lang w:val="el-GR"/>
              </w:rPr>
              <w:t>Εγγυητική Επιστολή Καλής Εκτέλεσης</w:t>
            </w:r>
            <w:r w:rsidR="002020F7">
              <w:rPr>
                <w:noProof/>
                <w:webHidden/>
              </w:rPr>
              <w:tab/>
            </w:r>
            <w:r w:rsidR="00C0675F">
              <w:rPr>
                <w:noProof/>
                <w:webHidden/>
              </w:rPr>
              <w:fldChar w:fldCharType="begin"/>
            </w:r>
            <w:r w:rsidR="002020F7">
              <w:rPr>
                <w:noProof/>
                <w:webHidden/>
              </w:rPr>
              <w:instrText xml:space="preserve"> PAGEREF _Toc124351939 \h </w:instrText>
            </w:r>
            <w:r w:rsidR="00C0675F">
              <w:rPr>
                <w:noProof/>
                <w:webHidden/>
              </w:rPr>
            </w:r>
            <w:r w:rsidR="00C0675F">
              <w:rPr>
                <w:noProof/>
                <w:webHidden/>
              </w:rPr>
              <w:fldChar w:fldCharType="separate"/>
            </w:r>
            <w:r>
              <w:rPr>
                <w:noProof/>
                <w:webHidden/>
              </w:rPr>
              <w:t>88</w:t>
            </w:r>
            <w:r w:rsidR="00C0675F">
              <w:rPr>
                <w:noProof/>
                <w:webHidden/>
              </w:rPr>
              <w:fldChar w:fldCharType="end"/>
            </w:r>
          </w:hyperlink>
        </w:p>
        <w:p w14:paraId="5C4F4B30" w14:textId="7B36721F"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40" w:history="1">
            <w:r w:rsidR="002020F7" w:rsidRPr="0012264E">
              <w:rPr>
                <w:rStyle w:val="-"/>
                <w:noProof/>
                <w:lang w:val="el-GR"/>
              </w:rPr>
              <w:t>ΠΑΡΑΡΤΗΜΑ IX– ΕΝΗΜΕΡΩΣΗ ΓΙΑ ΤΗΝ ΕΠΕΞΕΡΓΑΣΙΑ ΠΡΟΣΩΠΙΚΩΝ ΔΕΔΟΜΕΝΩΝ</w:t>
            </w:r>
            <w:r w:rsidR="002020F7">
              <w:rPr>
                <w:noProof/>
                <w:webHidden/>
              </w:rPr>
              <w:tab/>
            </w:r>
            <w:r w:rsidR="00C0675F">
              <w:rPr>
                <w:noProof/>
                <w:webHidden/>
              </w:rPr>
              <w:fldChar w:fldCharType="begin"/>
            </w:r>
            <w:r w:rsidR="002020F7">
              <w:rPr>
                <w:noProof/>
                <w:webHidden/>
              </w:rPr>
              <w:instrText xml:space="preserve"> PAGEREF _Toc124351940 \h </w:instrText>
            </w:r>
            <w:r w:rsidR="00C0675F">
              <w:rPr>
                <w:noProof/>
                <w:webHidden/>
              </w:rPr>
            </w:r>
            <w:r w:rsidR="00C0675F">
              <w:rPr>
                <w:noProof/>
                <w:webHidden/>
              </w:rPr>
              <w:fldChar w:fldCharType="separate"/>
            </w:r>
            <w:r>
              <w:rPr>
                <w:noProof/>
                <w:webHidden/>
              </w:rPr>
              <w:t>89</w:t>
            </w:r>
            <w:r w:rsidR="00C0675F">
              <w:rPr>
                <w:noProof/>
                <w:webHidden/>
              </w:rPr>
              <w:fldChar w:fldCharType="end"/>
            </w:r>
          </w:hyperlink>
        </w:p>
        <w:p w14:paraId="69045909" w14:textId="09E13D28" w:rsidR="002020F7" w:rsidRDefault="00FD174C">
          <w:pPr>
            <w:pStyle w:val="28"/>
            <w:tabs>
              <w:tab w:val="right" w:leader="dot" w:pos="9628"/>
            </w:tabs>
            <w:rPr>
              <w:rFonts w:asciiTheme="minorHAnsi" w:eastAsiaTheme="minorEastAsia" w:hAnsiTheme="minorHAnsi" w:cstheme="minorBidi"/>
              <w:smallCaps w:val="0"/>
              <w:noProof/>
              <w:sz w:val="22"/>
              <w:szCs w:val="22"/>
              <w:lang w:eastAsia="en-GB"/>
            </w:rPr>
          </w:pPr>
          <w:hyperlink w:anchor="_Toc124351941" w:history="1">
            <w:r w:rsidR="002020F7" w:rsidRPr="0012264E">
              <w:rPr>
                <w:rStyle w:val="-"/>
                <w:noProof/>
                <w:lang w:val="el-GR"/>
              </w:rPr>
              <w:t xml:space="preserve">ΠΑΡΑΡΤΗΜΑ </w:t>
            </w:r>
            <w:r w:rsidR="002020F7" w:rsidRPr="0012264E">
              <w:rPr>
                <w:rStyle w:val="-"/>
                <w:noProof/>
              </w:rPr>
              <w:t>X</w:t>
            </w:r>
            <w:r w:rsidR="002020F7" w:rsidRPr="0012264E">
              <w:rPr>
                <w:rStyle w:val="-"/>
                <w:noProof/>
                <w:lang w:val="el-GR"/>
              </w:rPr>
              <w:t xml:space="preserve"> – Ρήτρα Ακεραιότητας</w:t>
            </w:r>
            <w:r w:rsidR="002020F7">
              <w:rPr>
                <w:noProof/>
                <w:webHidden/>
              </w:rPr>
              <w:tab/>
            </w:r>
            <w:r w:rsidR="00C0675F">
              <w:rPr>
                <w:noProof/>
                <w:webHidden/>
              </w:rPr>
              <w:fldChar w:fldCharType="begin"/>
            </w:r>
            <w:r w:rsidR="002020F7">
              <w:rPr>
                <w:noProof/>
                <w:webHidden/>
              </w:rPr>
              <w:instrText xml:space="preserve"> PAGEREF _Toc124351941 \h </w:instrText>
            </w:r>
            <w:r w:rsidR="00C0675F">
              <w:rPr>
                <w:noProof/>
                <w:webHidden/>
              </w:rPr>
            </w:r>
            <w:r w:rsidR="00C0675F">
              <w:rPr>
                <w:noProof/>
                <w:webHidden/>
              </w:rPr>
              <w:fldChar w:fldCharType="separate"/>
            </w:r>
            <w:r>
              <w:rPr>
                <w:noProof/>
                <w:webHidden/>
              </w:rPr>
              <w:t>90</w:t>
            </w:r>
            <w:r w:rsidR="00C0675F">
              <w:rPr>
                <w:noProof/>
                <w:webHidden/>
              </w:rPr>
              <w:fldChar w:fldCharType="end"/>
            </w:r>
          </w:hyperlink>
        </w:p>
        <w:p w14:paraId="66D89DFC" w14:textId="77777777" w:rsidR="00A81D32" w:rsidRPr="008C5AE6" w:rsidRDefault="00C0675F">
          <w:pPr>
            <w:rPr>
              <w:sz w:val="2"/>
              <w:szCs w:val="2"/>
            </w:rPr>
          </w:pPr>
          <w:r>
            <w:rPr>
              <w:b/>
              <w:bCs/>
              <w:caps/>
              <w:sz w:val="20"/>
              <w:szCs w:val="20"/>
            </w:rPr>
            <w:fldChar w:fldCharType="end"/>
          </w:r>
        </w:p>
      </w:sdtContent>
    </w:sdt>
    <w:p w14:paraId="1F31C615" w14:textId="77777777" w:rsidR="008E18C3" w:rsidRPr="00603221" w:rsidRDefault="008E18C3"/>
    <w:p w14:paraId="5388DEEE" w14:textId="77777777" w:rsidR="008E18C3" w:rsidRPr="00603221" w:rsidRDefault="008E18C3">
      <w:pPr>
        <w:rPr>
          <w:rFonts w:eastAsia="MS Mincho"/>
          <w:b/>
          <w:bCs/>
          <w:caps/>
          <w:lang w:val="el-GR" w:eastAsia="el-GR"/>
        </w:rPr>
        <w:sectPr w:rsidR="008E18C3" w:rsidRPr="00603221" w:rsidSect="007438A8">
          <w:pgSz w:w="11906" w:h="16838"/>
          <w:pgMar w:top="1134" w:right="1134" w:bottom="1134" w:left="1134" w:header="720" w:footer="235" w:gutter="0"/>
          <w:cols w:space="720"/>
          <w:titlePg/>
          <w:docGrid w:linePitch="360"/>
        </w:sectPr>
      </w:pPr>
    </w:p>
    <w:p w14:paraId="44DD3F5B" w14:textId="77777777" w:rsidR="008338F0" w:rsidRPr="003329FF" w:rsidRDefault="003355E7">
      <w:pPr>
        <w:pStyle w:val="1"/>
        <w:numPr>
          <w:ilvl w:val="0"/>
          <w:numId w:val="18"/>
        </w:numPr>
        <w:rPr>
          <w:lang w:val="el-GR"/>
        </w:rPr>
      </w:pPr>
      <w:bookmarkStart w:id="11" w:name="_Toc97194404"/>
      <w:bookmarkStart w:id="12" w:name="_Toc124351842"/>
      <w:r w:rsidRPr="003329FF">
        <w:rPr>
          <w:lang w:val="el-GR"/>
        </w:rPr>
        <w:t>ΑΝΑΘΕΤΟΥΣΑ ΑΡΧΗ ΚΑΙ ΑΝΤΙΚΕΙΜΕΝΟ ΣΥΜΒΑΣΗΣ</w:t>
      </w:r>
      <w:bookmarkEnd w:id="11"/>
      <w:bookmarkEnd w:id="12"/>
    </w:p>
    <w:p w14:paraId="76D4594D" w14:textId="77777777" w:rsidR="008338F0" w:rsidRPr="0032146B" w:rsidRDefault="003355E7">
      <w:pPr>
        <w:pStyle w:val="2"/>
        <w:numPr>
          <w:ilvl w:val="1"/>
          <w:numId w:val="19"/>
        </w:numPr>
        <w:rPr>
          <w:lang w:val="el-GR"/>
        </w:rPr>
      </w:pPr>
      <w:bookmarkStart w:id="13" w:name="_Toc97194256"/>
      <w:bookmarkStart w:id="14" w:name="_Toc97194405"/>
      <w:bookmarkStart w:id="15" w:name="_Toc124351843"/>
      <w:r w:rsidRPr="0032146B">
        <w:rPr>
          <w:lang w:val="el-GR"/>
        </w:rPr>
        <w:t>Στοιχεία Αναθέτουσας Αρχής</w:t>
      </w:r>
      <w:bookmarkEnd w:id="13"/>
      <w:bookmarkEnd w:id="14"/>
      <w:bookmarkEnd w:id="15"/>
      <w:r w:rsidRPr="0032146B">
        <w:rPr>
          <w:lang w:val="el-GR"/>
        </w:rPr>
        <w:t xml:space="preserve"> </w:t>
      </w:r>
    </w:p>
    <w:p w14:paraId="4B72D79B"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C56558" w14:paraId="2B4EEEC8" w14:textId="77777777">
        <w:tc>
          <w:tcPr>
            <w:tcW w:w="5245" w:type="dxa"/>
            <w:tcBorders>
              <w:top w:val="single" w:sz="4" w:space="0" w:color="000000"/>
              <w:left w:val="single" w:sz="4" w:space="0" w:color="000000"/>
              <w:bottom w:val="single" w:sz="4" w:space="0" w:color="000000"/>
            </w:tcBorders>
            <w:shd w:val="clear" w:color="auto" w:fill="auto"/>
          </w:tcPr>
          <w:p w14:paraId="0FC6403C"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39AF8FE"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2F5D19DB" w14:textId="77777777">
        <w:tc>
          <w:tcPr>
            <w:tcW w:w="5245" w:type="dxa"/>
            <w:tcBorders>
              <w:top w:val="single" w:sz="4" w:space="0" w:color="000000"/>
              <w:left w:val="single" w:sz="4" w:space="0" w:color="000000"/>
              <w:bottom w:val="single" w:sz="4" w:space="0" w:color="000000"/>
            </w:tcBorders>
            <w:shd w:val="clear" w:color="auto" w:fill="auto"/>
          </w:tcPr>
          <w:p w14:paraId="0E2B4594"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D18E6DB" w14:textId="77777777" w:rsidR="004D0444" w:rsidRPr="00603221" w:rsidRDefault="004D0444" w:rsidP="004D0444">
            <w:pPr>
              <w:pStyle w:val="normalwithoutspacing"/>
              <w:snapToGrid w:val="0"/>
            </w:pPr>
            <w:r w:rsidRPr="00782EAD">
              <w:t>999983307</w:t>
            </w:r>
          </w:p>
        </w:tc>
      </w:tr>
      <w:tr w:rsidR="004D0444" w:rsidRPr="004D0444" w14:paraId="4269253A" w14:textId="77777777">
        <w:tc>
          <w:tcPr>
            <w:tcW w:w="5245" w:type="dxa"/>
            <w:tcBorders>
              <w:top w:val="single" w:sz="4" w:space="0" w:color="000000"/>
              <w:left w:val="single" w:sz="4" w:space="0" w:color="000000"/>
              <w:bottom w:val="single" w:sz="4" w:space="0" w:color="000000"/>
            </w:tcBorders>
            <w:shd w:val="clear" w:color="auto" w:fill="auto"/>
          </w:tcPr>
          <w:p w14:paraId="21B5A62D"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0B4C7FD" w14:textId="77777777" w:rsidR="004D0444" w:rsidRPr="00603221" w:rsidRDefault="004D0444" w:rsidP="004D0444">
            <w:pPr>
              <w:pStyle w:val="normalwithoutspacing"/>
              <w:snapToGrid w:val="0"/>
            </w:pPr>
            <w:r w:rsidRPr="00782EAD">
              <w:t>1053.E00553.00005</w:t>
            </w:r>
          </w:p>
        </w:tc>
      </w:tr>
      <w:tr w:rsidR="008338F0" w:rsidRPr="00DF02B0" w14:paraId="3B6E822E" w14:textId="77777777">
        <w:tc>
          <w:tcPr>
            <w:tcW w:w="5245" w:type="dxa"/>
            <w:tcBorders>
              <w:top w:val="single" w:sz="4" w:space="0" w:color="000000"/>
              <w:left w:val="single" w:sz="4" w:space="0" w:color="000000"/>
              <w:bottom w:val="single" w:sz="4" w:space="0" w:color="000000"/>
            </w:tcBorders>
            <w:shd w:val="clear" w:color="auto" w:fill="auto"/>
          </w:tcPr>
          <w:p w14:paraId="56C6069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F8F8D4" w14:textId="77777777" w:rsidR="008338F0" w:rsidRPr="00372204" w:rsidRDefault="00372204" w:rsidP="007D3A48">
            <w:pPr>
              <w:pStyle w:val="normalwithoutspacing"/>
              <w:snapToGrid w:val="0"/>
            </w:pPr>
            <w:r>
              <w:t>Λεωφ. Συγγρού 194</w:t>
            </w:r>
          </w:p>
        </w:tc>
      </w:tr>
      <w:tr w:rsidR="008338F0" w:rsidRPr="00DF02B0" w14:paraId="6A22A755" w14:textId="77777777">
        <w:tc>
          <w:tcPr>
            <w:tcW w:w="5245" w:type="dxa"/>
            <w:tcBorders>
              <w:top w:val="single" w:sz="4" w:space="0" w:color="000000"/>
              <w:left w:val="single" w:sz="4" w:space="0" w:color="000000"/>
              <w:bottom w:val="single" w:sz="4" w:space="0" w:color="000000"/>
            </w:tcBorders>
            <w:shd w:val="clear" w:color="auto" w:fill="auto"/>
          </w:tcPr>
          <w:p w14:paraId="1984FC26"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DCA04B0" w14:textId="77777777" w:rsidR="008338F0" w:rsidRPr="00603221" w:rsidRDefault="00372204">
            <w:pPr>
              <w:pStyle w:val="normalwithoutspacing"/>
              <w:snapToGrid w:val="0"/>
            </w:pPr>
            <w:r>
              <w:t>Καλλιθέα</w:t>
            </w:r>
          </w:p>
        </w:tc>
      </w:tr>
      <w:tr w:rsidR="008338F0" w:rsidRPr="00DF02B0" w14:paraId="7400270C" w14:textId="77777777">
        <w:tc>
          <w:tcPr>
            <w:tcW w:w="5245" w:type="dxa"/>
            <w:tcBorders>
              <w:top w:val="single" w:sz="4" w:space="0" w:color="000000"/>
              <w:left w:val="single" w:sz="4" w:space="0" w:color="000000"/>
              <w:bottom w:val="single" w:sz="4" w:space="0" w:color="000000"/>
            </w:tcBorders>
            <w:shd w:val="clear" w:color="auto" w:fill="auto"/>
          </w:tcPr>
          <w:p w14:paraId="4E7A4816"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42C5686" w14:textId="77777777" w:rsidR="008338F0" w:rsidRPr="00603221" w:rsidRDefault="00372204">
            <w:pPr>
              <w:pStyle w:val="normalwithoutspacing"/>
              <w:snapToGrid w:val="0"/>
            </w:pPr>
            <w:r>
              <w:t>176</w:t>
            </w:r>
            <w:r w:rsidRPr="00603221">
              <w:t xml:space="preserve"> </w:t>
            </w:r>
            <w:r>
              <w:t>71</w:t>
            </w:r>
          </w:p>
        </w:tc>
      </w:tr>
      <w:tr w:rsidR="008338F0" w:rsidRPr="00DF02B0" w14:paraId="39D50344" w14:textId="77777777">
        <w:tc>
          <w:tcPr>
            <w:tcW w:w="5245" w:type="dxa"/>
            <w:tcBorders>
              <w:top w:val="single" w:sz="4" w:space="0" w:color="000000"/>
              <w:left w:val="single" w:sz="4" w:space="0" w:color="000000"/>
              <w:bottom w:val="single" w:sz="4" w:space="0" w:color="000000"/>
            </w:tcBorders>
            <w:shd w:val="clear" w:color="auto" w:fill="auto"/>
          </w:tcPr>
          <w:p w14:paraId="44E6E56E"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FC805B" w14:textId="77777777" w:rsidR="008338F0" w:rsidRPr="00603221" w:rsidRDefault="007D3A48">
            <w:pPr>
              <w:pStyle w:val="normalwithoutspacing"/>
              <w:snapToGrid w:val="0"/>
              <w:rPr>
                <w:lang w:val="en-US"/>
              </w:rPr>
            </w:pPr>
            <w:r w:rsidRPr="00603221">
              <w:t>ΕΛΛΑΔΑ</w:t>
            </w:r>
          </w:p>
        </w:tc>
      </w:tr>
      <w:tr w:rsidR="008338F0" w:rsidRPr="00DF02B0" w14:paraId="2ED27D54" w14:textId="77777777">
        <w:tc>
          <w:tcPr>
            <w:tcW w:w="5245" w:type="dxa"/>
            <w:tcBorders>
              <w:top w:val="single" w:sz="4" w:space="0" w:color="000000"/>
              <w:left w:val="single" w:sz="4" w:space="0" w:color="000000"/>
              <w:bottom w:val="single" w:sz="4" w:space="0" w:color="000000"/>
            </w:tcBorders>
            <w:shd w:val="clear" w:color="auto" w:fill="auto"/>
          </w:tcPr>
          <w:p w14:paraId="3BEB2A3C"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C0142A" w14:textId="77777777" w:rsidR="008338F0" w:rsidRPr="00603221" w:rsidRDefault="0036512D">
            <w:pPr>
              <w:pStyle w:val="normalwithoutspacing"/>
              <w:snapToGrid w:val="0"/>
              <w:rPr>
                <w:lang w:val="de-DE"/>
              </w:rPr>
            </w:pPr>
            <w:r w:rsidRPr="003329FF">
              <w:t>GR 300</w:t>
            </w:r>
          </w:p>
        </w:tc>
      </w:tr>
      <w:tr w:rsidR="008338F0" w:rsidRPr="00DF02B0" w14:paraId="687C67D5" w14:textId="77777777">
        <w:tc>
          <w:tcPr>
            <w:tcW w:w="5245" w:type="dxa"/>
            <w:tcBorders>
              <w:top w:val="single" w:sz="4" w:space="0" w:color="000000"/>
              <w:left w:val="single" w:sz="4" w:space="0" w:color="000000"/>
              <w:bottom w:val="single" w:sz="4" w:space="0" w:color="000000"/>
            </w:tcBorders>
            <w:shd w:val="clear" w:color="auto" w:fill="auto"/>
          </w:tcPr>
          <w:p w14:paraId="5C1ED2D6"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8B34FC"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9A34565" w14:textId="77777777">
        <w:tc>
          <w:tcPr>
            <w:tcW w:w="5245" w:type="dxa"/>
            <w:tcBorders>
              <w:top w:val="single" w:sz="4" w:space="0" w:color="000000"/>
              <w:left w:val="single" w:sz="4" w:space="0" w:color="000000"/>
              <w:bottom w:val="single" w:sz="4" w:space="0" w:color="000000"/>
            </w:tcBorders>
            <w:shd w:val="clear" w:color="auto" w:fill="auto"/>
          </w:tcPr>
          <w:p w14:paraId="07A850B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2E2DE3" w14:textId="77777777" w:rsidR="008338F0" w:rsidRPr="00603221" w:rsidRDefault="00865C7D">
            <w:pPr>
              <w:pStyle w:val="normalwithoutspacing"/>
              <w:snapToGrid w:val="0"/>
              <w:rPr>
                <w:lang w:val="en-US"/>
              </w:rPr>
            </w:pPr>
            <w:r w:rsidRPr="00603221">
              <w:rPr>
                <w:lang w:val="en-US"/>
              </w:rPr>
              <w:t>213 1300801</w:t>
            </w:r>
          </w:p>
        </w:tc>
      </w:tr>
      <w:tr w:rsidR="008338F0" w:rsidRPr="00DF02B0" w14:paraId="32E7263F" w14:textId="77777777">
        <w:tc>
          <w:tcPr>
            <w:tcW w:w="5245" w:type="dxa"/>
            <w:tcBorders>
              <w:top w:val="single" w:sz="4" w:space="0" w:color="000000"/>
              <w:left w:val="single" w:sz="4" w:space="0" w:color="000000"/>
              <w:bottom w:val="single" w:sz="4" w:space="0" w:color="000000"/>
            </w:tcBorders>
            <w:shd w:val="clear" w:color="auto" w:fill="auto"/>
          </w:tcPr>
          <w:p w14:paraId="57A9E4B2"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BB75290" w14:textId="77777777" w:rsidR="008338F0" w:rsidRPr="00603221" w:rsidRDefault="00FD174C">
            <w:pPr>
              <w:pStyle w:val="normalwithoutspacing"/>
              <w:snapToGrid w:val="0"/>
              <w:rPr>
                <w:lang w:val="en-US"/>
              </w:rPr>
            </w:pPr>
            <w:hyperlink r:id="rId12" w:history="1">
              <w:r w:rsidR="00E817D9" w:rsidRPr="00D009BC">
                <w:rPr>
                  <w:rStyle w:val="-"/>
                  <w:lang w:val="en-US"/>
                </w:rPr>
                <w:t>info@ktpae.gr</w:t>
              </w:r>
            </w:hyperlink>
          </w:p>
        </w:tc>
      </w:tr>
      <w:tr w:rsidR="008338F0" w:rsidRPr="00DF02B0" w14:paraId="0075EBE8" w14:textId="77777777">
        <w:tc>
          <w:tcPr>
            <w:tcW w:w="5245" w:type="dxa"/>
            <w:tcBorders>
              <w:top w:val="single" w:sz="4" w:space="0" w:color="000000"/>
              <w:left w:val="single" w:sz="4" w:space="0" w:color="000000"/>
              <w:bottom w:val="single" w:sz="4" w:space="0" w:color="000000"/>
            </w:tcBorders>
            <w:shd w:val="clear" w:color="auto" w:fill="auto"/>
          </w:tcPr>
          <w:p w14:paraId="68B300B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3092A1" w14:textId="1A22E533" w:rsidR="008338F0" w:rsidRPr="00603221" w:rsidRDefault="001F6AB7">
            <w:pPr>
              <w:pStyle w:val="normalwithoutspacing"/>
              <w:snapToGrid w:val="0"/>
              <w:rPr>
                <w:highlight w:val="magenta"/>
                <w:lang w:val="en-US"/>
              </w:rPr>
            </w:pPr>
            <w:r>
              <w:t>Σπύρου Δώρα</w:t>
            </w:r>
          </w:p>
        </w:tc>
      </w:tr>
      <w:tr w:rsidR="008338F0" w:rsidRPr="00DF02B0" w14:paraId="59EADA9A" w14:textId="77777777">
        <w:tc>
          <w:tcPr>
            <w:tcW w:w="5245" w:type="dxa"/>
            <w:tcBorders>
              <w:top w:val="single" w:sz="4" w:space="0" w:color="000000"/>
              <w:left w:val="single" w:sz="4" w:space="0" w:color="000000"/>
              <w:bottom w:val="single" w:sz="4" w:space="0" w:color="000000"/>
            </w:tcBorders>
            <w:shd w:val="clear" w:color="auto" w:fill="auto"/>
          </w:tcPr>
          <w:p w14:paraId="46E7C659"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4B11E79" w14:textId="77777777" w:rsidR="008338F0" w:rsidRPr="00603221" w:rsidRDefault="00FD174C">
            <w:pPr>
              <w:pStyle w:val="normalwithoutspacing"/>
              <w:snapToGrid w:val="0"/>
            </w:pPr>
            <w:hyperlink r:id="rId13" w:history="1">
              <w:r w:rsidR="00E817D9" w:rsidRPr="00D009BC">
                <w:rPr>
                  <w:rStyle w:val="-"/>
                </w:rPr>
                <w:t>http://www.ktpae.gr</w:t>
              </w:r>
            </w:hyperlink>
          </w:p>
        </w:tc>
      </w:tr>
      <w:tr w:rsidR="008338F0" w:rsidRPr="00D72C0C" w14:paraId="06B0F11F" w14:textId="77777777">
        <w:tc>
          <w:tcPr>
            <w:tcW w:w="5245" w:type="dxa"/>
            <w:tcBorders>
              <w:top w:val="single" w:sz="4" w:space="0" w:color="000000"/>
              <w:left w:val="single" w:sz="4" w:space="0" w:color="000000"/>
              <w:bottom w:val="single" w:sz="4" w:space="0" w:color="000000"/>
            </w:tcBorders>
            <w:shd w:val="clear" w:color="auto" w:fill="auto"/>
          </w:tcPr>
          <w:p w14:paraId="21D12D33"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0BFBC8A" w14:textId="77777777" w:rsidR="008338F0" w:rsidRPr="00603221" w:rsidRDefault="00E817D9">
            <w:pPr>
              <w:pStyle w:val="normalwithoutspacing"/>
              <w:snapToGrid w:val="0"/>
            </w:pPr>
            <w:r w:rsidRPr="004A4152">
              <w:t>https://www.ktpae.gr/</w:t>
            </w:r>
          </w:p>
        </w:tc>
      </w:tr>
    </w:tbl>
    <w:p w14:paraId="4D1EF6D2" w14:textId="77777777" w:rsidR="008338F0" w:rsidRPr="00603221" w:rsidRDefault="008338F0">
      <w:pPr>
        <w:pStyle w:val="normalwithoutspacing"/>
      </w:pPr>
    </w:p>
    <w:p w14:paraId="37EFB7D9" w14:textId="77777777" w:rsidR="008338F0" w:rsidRPr="00603221" w:rsidRDefault="003355E7">
      <w:pPr>
        <w:pStyle w:val="normalwithoutspacing"/>
      </w:pPr>
      <w:r w:rsidRPr="00603221">
        <w:rPr>
          <w:b/>
        </w:rPr>
        <w:t xml:space="preserve">Είδος Αναθέτουσας Αρχής </w:t>
      </w:r>
    </w:p>
    <w:p w14:paraId="026CC658"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2201CE86" w14:textId="77777777" w:rsidR="008338F0" w:rsidRPr="00603221" w:rsidRDefault="003355E7">
      <w:pPr>
        <w:pStyle w:val="normalwithoutspacing"/>
      </w:pPr>
      <w:r w:rsidRPr="00603221">
        <w:rPr>
          <w:b/>
        </w:rPr>
        <w:t>Κύρια δραστηριότητα Α.Α.</w:t>
      </w:r>
    </w:p>
    <w:p w14:paraId="3A5CB922"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12371EA7" w14:textId="348FC5A2"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Pr="00603221">
        <w:t xml:space="preserve">: </w:t>
      </w:r>
    </w:p>
    <w:p w14:paraId="679FA337"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724557CF" w14:textId="1456BD26"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14" w:history="1">
        <w:r w:rsidR="00154623" w:rsidRPr="009344C5">
          <w:rPr>
            <w:rStyle w:val="-"/>
          </w:rPr>
          <w:t>http://www.ktpae.gr</w:t>
        </w:r>
      </w:hyperlink>
    </w:p>
    <w:p w14:paraId="69469071"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53201CC9" w14:textId="05A06CED"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w:t>
      </w:r>
      <w:hyperlink r:id="rId15" w:history="1">
        <w:r w:rsidRPr="00603221">
          <w:rPr>
            <w:rStyle w:val="-"/>
            <w:shd w:val="clear" w:color="auto" w:fill="FFFFFF"/>
          </w:rPr>
          <w:t>www.promitheus.gov.gr</w:t>
        </w:r>
      </w:hyperlink>
      <w:r w:rsidRPr="00603221">
        <w:rPr>
          <w:color w:val="000000"/>
          <w:shd w:val="clear" w:color="auto" w:fill="FFFFFF"/>
        </w:rPr>
        <w:t xml:space="preserve"> </w:t>
      </w:r>
    </w:p>
    <w:p w14:paraId="11FD2DC7" w14:textId="77777777" w:rsidR="00E7277B" w:rsidRDefault="00E7277B">
      <w:pPr>
        <w:pStyle w:val="normalwithoutspacing"/>
        <w:ind w:left="567" w:hanging="567"/>
        <w:rPr>
          <w:color w:val="000000"/>
          <w:shd w:val="clear" w:color="auto" w:fill="FFFFFF"/>
        </w:rPr>
      </w:pPr>
    </w:p>
    <w:p w14:paraId="38D1EE34" w14:textId="77777777" w:rsidR="002E1FDE" w:rsidRPr="00603221" w:rsidRDefault="002E1FDE" w:rsidP="00FD40D7">
      <w:pPr>
        <w:pStyle w:val="normalwithoutspacing"/>
      </w:pPr>
    </w:p>
    <w:p w14:paraId="68AC2298" w14:textId="77777777" w:rsidR="008338F0" w:rsidRPr="00603221" w:rsidRDefault="003355E7" w:rsidP="003A109E">
      <w:pPr>
        <w:pStyle w:val="2"/>
        <w:rPr>
          <w:rFonts w:cs="Tahoma"/>
          <w:lang w:val="el-GR"/>
        </w:rPr>
      </w:pPr>
      <w:bookmarkStart w:id="16" w:name="_Ref89085315"/>
      <w:bookmarkStart w:id="17" w:name="_Toc97194257"/>
      <w:bookmarkStart w:id="18" w:name="_Toc97194406"/>
      <w:bookmarkStart w:id="19" w:name="_Toc124351844"/>
      <w:r w:rsidRPr="00603221">
        <w:rPr>
          <w:rFonts w:cs="Tahoma"/>
          <w:lang w:val="el-GR"/>
        </w:rPr>
        <w:t>Στοιχεία Διαδικασίας - Χρηματοδότηση</w:t>
      </w:r>
      <w:bookmarkEnd w:id="16"/>
      <w:bookmarkEnd w:id="17"/>
      <w:bookmarkEnd w:id="18"/>
      <w:bookmarkEnd w:id="19"/>
    </w:p>
    <w:p w14:paraId="2EB81C07" w14:textId="77777777" w:rsidR="008338F0" w:rsidRPr="00603221" w:rsidRDefault="003355E7">
      <w:pPr>
        <w:rPr>
          <w:lang w:val="el-GR"/>
        </w:rPr>
      </w:pPr>
      <w:r w:rsidRPr="00603221">
        <w:rPr>
          <w:b/>
          <w:lang w:val="el-GR"/>
        </w:rPr>
        <w:t xml:space="preserve">Είδος διαδικασίας </w:t>
      </w:r>
    </w:p>
    <w:p w14:paraId="68180737"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7CD9BE8A" w14:textId="77777777" w:rsidR="008338F0" w:rsidRPr="00603221" w:rsidRDefault="008338F0">
      <w:pPr>
        <w:pStyle w:val="normalwithoutspacing"/>
      </w:pPr>
    </w:p>
    <w:p w14:paraId="486FB41C" w14:textId="77777777" w:rsidR="008338F0" w:rsidRPr="00603221" w:rsidRDefault="003355E7">
      <w:pPr>
        <w:pStyle w:val="normalwithoutspacing"/>
      </w:pPr>
      <w:r w:rsidRPr="00603221">
        <w:rPr>
          <w:b/>
        </w:rPr>
        <w:t>Χρηματοδότηση της σύμβασης</w:t>
      </w:r>
    </w:p>
    <w:p w14:paraId="005D794E" w14:textId="60010584" w:rsidR="00092F07" w:rsidRPr="00092F07" w:rsidRDefault="00092F07" w:rsidP="00092F07">
      <w:pPr>
        <w:pStyle w:val="normalwithoutspacing"/>
      </w:pPr>
      <w:r w:rsidRPr="00092F07">
        <w:t xml:space="preserve">Φορέας χρηματοδότησης της Σύμβασης είναι το Υπουργείο </w:t>
      </w:r>
      <w:r w:rsidR="00E53DB3">
        <w:t>Υγείας</w:t>
      </w:r>
      <w:r w:rsidRPr="00092F07">
        <w:t xml:space="preserve">. </w:t>
      </w:r>
    </w:p>
    <w:p w14:paraId="1D0364BA" w14:textId="77777777" w:rsidR="009C3696" w:rsidRDefault="009C3696" w:rsidP="009C3696">
      <w:pPr>
        <w:rPr>
          <w:lang w:val="el-GR"/>
        </w:rPr>
      </w:pPr>
    </w:p>
    <w:p w14:paraId="263C00AD" w14:textId="27A1EE83" w:rsidR="000305FE" w:rsidRPr="00DD6E74" w:rsidRDefault="000305FE" w:rsidP="000305FE">
      <w:pPr>
        <w:rPr>
          <w:lang w:val="el-GR"/>
        </w:rPr>
      </w:pPr>
      <w:bookmarkStart w:id="20" w:name="_Hlk129166241"/>
      <w:r w:rsidRPr="00DD6E74">
        <w:rPr>
          <w:lang w:val="el-GR"/>
        </w:rPr>
        <w:t xml:space="preserve">Οι δαπάνες του Έργου θα βαρύνουν το Πρόγραμμα Δημοσίων Επενδύσεων - </w:t>
      </w:r>
      <w:r w:rsidRPr="00E6206E">
        <w:t>TAA</w:t>
      </w:r>
      <w:r w:rsidRPr="00DD6E74">
        <w:rPr>
          <w:lang w:val="el-GR"/>
        </w:rPr>
        <w:t xml:space="preserve">, και συγκεκριμένα την ΣΑΤΑ 091 με ενάριθμο κωδικό: </w:t>
      </w:r>
      <w:r w:rsidRPr="00E27BE9">
        <w:rPr>
          <w:lang w:val="el-GR"/>
        </w:rPr>
        <w:t>2023ΤΑ09100003</w:t>
      </w:r>
      <w:r w:rsidR="00BE431B">
        <w:rPr>
          <w:lang w:val="el-GR"/>
        </w:rPr>
        <w:t>.</w:t>
      </w:r>
    </w:p>
    <w:p w14:paraId="66F2AB30" w14:textId="77777777" w:rsidR="009C3696" w:rsidRDefault="009C3696" w:rsidP="009C3696">
      <w:pPr>
        <w:pStyle w:val="normalwithoutspacing"/>
      </w:pPr>
    </w:p>
    <w:p w14:paraId="069E2F13" w14:textId="77777777" w:rsidR="009C3696" w:rsidRPr="000A6850" w:rsidRDefault="009C3696" w:rsidP="009C3696">
      <w:pPr>
        <w:rPr>
          <w:lang w:val="el-GR"/>
        </w:rPr>
      </w:pPr>
      <w:r w:rsidRPr="000305FE">
        <w:rPr>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305FE">
        <w:t>NextGeneration</w:t>
      </w:r>
      <w:r w:rsidRPr="000305FE">
        <w:rPr>
          <w:lang w:val="el-GR"/>
        </w:rPr>
        <w:t xml:space="preserve"> </w:t>
      </w:r>
      <w:r w:rsidRPr="000305FE">
        <w:t>EU</w:t>
      </w:r>
      <w:r w:rsidRPr="000305FE">
        <w:rPr>
          <w:lang w:val="el-GR"/>
        </w:rPr>
        <w:t xml:space="preserve"> (κωδικός Δράσης: 16783 / Άξονας 3.3), με βάση την Απόφαση Ένταξης με αρ. πρωτ. 30987 ΕΞ 2023/24-02-2023 (Α.Π ΚτΠ Μ.Α.Ε. </w:t>
      </w:r>
      <w:r w:rsidR="000305FE" w:rsidRPr="000305FE">
        <w:rPr>
          <w:lang w:val="el-GR"/>
        </w:rPr>
        <w:t>3919/24-02-2023)</w:t>
      </w:r>
      <w:r w:rsidRPr="000305FE">
        <w:rPr>
          <w:lang w:val="el-GR"/>
        </w:rPr>
        <w:t xml:space="preserve">  και ΑΔΑ: Ω8Δ8Η-2ΥΥ</w:t>
      </w:r>
      <w:r w:rsidR="00873A9C" w:rsidRPr="00873A9C">
        <w:rPr>
          <w:lang w:val="el-GR"/>
        </w:rPr>
        <w:t>,</w:t>
      </w:r>
      <w:r w:rsidRPr="000305FE">
        <w:rPr>
          <w:lang w:val="el-GR"/>
        </w:rPr>
        <w:t xml:space="preserve">  έχει δε λάβει κωδικό</w:t>
      </w:r>
      <w:r w:rsidRPr="006374E1">
        <w:rPr>
          <w:lang w:val="el-GR"/>
        </w:rPr>
        <w:t xml:space="preserve"> ΟΠΣ ΤΑ: </w:t>
      </w:r>
      <w:r>
        <w:rPr>
          <w:lang w:val="el-GR"/>
        </w:rPr>
        <w:t>5202702</w:t>
      </w:r>
      <w:r w:rsidRPr="006374E1">
        <w:rPr>
          <w:lang w:val="el-GR"/>
        </w:rPr>
        <w:t>.</w:t>
      </w:r>
    </w:p>
    <w:bookmarkEnd w:id="20"/>
    <w:p w14:paraId="7D80AF2F" w14:textId="77777777" w:rsidR="00824E13" w:rsidRPr="00603221" w:rsidRDefault="00824E13">
      <w:pPr>
        <w:pStyle w:val="normalwithoutspacing"/>
      </w:pPr>
    </w:p>
    <w:p w14:paraId="4CCDA29F" w14:textId="77777777" w:rsidR="008338F0" w:rsidRPr="00603221" w:rsidRDefault="003355E7" w:rsidP="003A109E">
      <w:pPr>
        <w:pStyle w:val="2"/>
        <w:rPr>
          <w:rFonts w:cs="Tahoma"/>
          <w:lang w:val="el-GR"/>
        </w:rPr>
      </w:pPr>
      <w:r w:rsidRPr="00603221">
        <w:rPr>
          <w:rFonts w:cs="Tahoma"/>
          <w:lang w:val="el-GR"/>
        </w:rPr>
        <w:tab/>
      </w:r>
      <w:bookmarkStart w:id="21" w:name="_Toc97194258"/>
      <w:bookmarkStart w:id="22" w:name="_Toc97194407"/>
      <w:bookmarkStart w:id="23" w:name="_Toc124351845"/>
      <w:r w:rsidRPr="00603221">
        <w:rPr>
          <w:rFonts w:cs="Tahoma"/>
          <w:lang w:val="el-GR"/>
        </w:rPr>
        <w:t>Συνοπτική Περιγραφή φυσικού και οικονομικού αντικειμένου της σύμβασης</w:t>
      </w:r>
      <w:bookmarkEnd w:id="21"/>
      <w:bookmarkEnd w:id="22"/>
      <w:bookmarkEnd w:id="23"/>
      <w:r w:rsidRPr="00603221">
        <w:rPr>
          <w:rFonts w:cs="Tahoma"/>
          <w:lang w:val="el-GR"/>
        </w:rPr>
        <w:t xml:space="preserve"> </w:t>
      </w:r>
    </w:p>
    <w:p w14:paraId="07E4940B" w14:textId="77777777" w:rsidR="008338F0" w:rsidRPr="00A00118" w:rsidRDefault="003355E7" w:rsidP="006D3DA7">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A00118" w:rsidRPr="00A00118">
        <w:rPr>
          <w:lang w:val="el-GR"/>
        </w:rPr>
        <w:t xml:space="preserve">η παροχή υπηρεσιών </w:t>
      </w:r>
      <w:r w:rsidR="006D3DA7" w:rsidRPr="006D3DA7">
        <w:rPr>
          <w:lang w:val="el-GR"/>
        </w:rPr>
        <w:t xml:space="preserve">για όλη τη διάρκεια της δράσης </w:t>
      </w:r>
      <w:r w:rsidR="00821FBA">
        <w:rPr>
          <w:lang w:val="en-US"/>
        </w:rPr>
        <w:t>DENTIST</w:t>
      </w:r>
      <w:r w:rsidR="00BD318C" w:rsidRPr="00BD318C">
        <w:rPr>
          <w:lang w:val="el-GR"/>
        </w:rPr>
        <w:t xml:space="preserve"> </w:t>
      </w:r>
      <w:r w:rsidR="00BD318C">
        <w:rPr>
          <w:lang w:val="en-US"/>
        </w:rPr>
        <w:t>PASS</w:t>
      </w:r>
      <w:r w:rsidR="006D3DA7" w:rsidRPr="006D3DA7">
        <w:rPr>
          <w:lang w:val="el-GR"/>
        </w:rPr>
        <w:t xml:space="preserve"> με σκοπό </w:t>
      </w:r>
      <w:r w:rsidR="00BD318C">
        <w:rPr>
          <w:lang w:val="el-GR"/>
        </w:rPr>
        <w:t xml:space="preserve">την </w:t>
      </w:r>
      <w:r w:rsidR="00BD318C" w:rsidRPr="00BD318C">
        <w:rPr>
          <w:rFonts w:eastAsia="Calibri"/>
          <w:lang w:val="el-GR"/>
        </w:rPr>
        <w:t>υποστήριξη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α) </w:t>
      </w:r>
      <w:r w:rsidR="00BD318C" w:rsidRPr="00BD318C">
        <w:rPr>
          <w:lang w:val="el-GR"/>
        </w:rPr>
        <w:t>Γραφείο υποστήριξης 1ου επιπέδου (</w:t>
      </w:r>
      <w:r w:rsidR="00BD318C" w:rsidRPr="00CC7164">
        <w:t>help</w:t>
      </w:r>
      <w:r w:rsidR="00BD318C" w:rsidRPr="00BD318C">
        <w:rPr>
          <w:lang w:val="el-GR"/>
        </w:rPr>
        <w:t xml:space="preserve"> </w:t>
      </w:r>
      <w:r w:rsidR="00BD318C" w:rsidRPr="00CC7164">
        <w:t>desk</w:t>
      </w:r>
      <w:r w:rsidR="00BD318C" w:rsidRPr="00BD318C">
        <w:rPr>
          <w:lang w:val="el-GR"/>
        </w:rPr>
        <w:t>)</w:t>
      </w:r>
      <w:r w:rsidR="00BD318C">
        <w:rPr>
          <w:lang w:val="el-GR"/>
        </w:rPr>
        <w:t xml:space="preserve"> και β) </w:t>
      </w:r>
      <w:r w:rsidR="00BD318C" w:rsidRPr="00BD318C">
        <w:rPr>
          <w:lang w:val="el-GR"/>
        </w:rPr>
        <w:t>Γραφείο Υποστήριξης 2ου επιπέδου (</w:t>
      </w:r>
      <w:r w:rsidR="00BD318C" w:rsidRPr="0052075A">
        <w:t>back</w:t>
      </w:r>
      <w:r w:rsidR="00BD318C" w:rsidRPr="00BD318C">
        <w:rPr>
          <w:lang w:val="el-GR"/>
        </w:rPr>
        <w:t>-</w:t>
      </w:r>
      <w:r w:rsidR="00BD318C" w:rsidRPr="0052075A">
        <w:t>office</w:t>
      </w:r>
      <w:r w:rsidR="00BD318C" w:rsidRPr="00BD318C">
        <w:rPr>
          <w:lang w:val="el-GR"/>
        </w:rPr>
        <w:t>)</w:t>
      </w:r>
      <w:r w:rsidR="00BD318C">
        <w:rPr>
          <w:lang w:val="el-GR"/>
        </w:rPr>
        <w:t xml:space="preserve">, καθώς και </w:t>
      </w:r>
      <w:r w:rsidR="00BD318C" w:rsidRPr="00BD318C">
        <w:rPr>
          <w:lang w:val="el-GR"/>
        </w:rPr>
        <w:t>Σύνταξη Πλάνου Εφαρμογής</w:t>
      </w:r>
      <w:r w:rsidR="00BD318C">
        <w:rPr>
          <w:lang w:val="el-GR"/>
        </w:rPr>
        <w:t xml:space="preserve"> για την παροχή των παραπάνω υπηρεσιών</w:t>
      </w:r>
      <w:r w:rsidR="006D3DA7" w:rsidRPr="006D3DA7">
        <w:rPr>
          <w:lang w:val="el-GR"/>
        </w:rPr>
        <w:t xml:space="preserve">. </w:t>
      </w:r>
    </w:p>
    <w:p w14:paraId="67101B26" w14:textId="0A47EFDC" w:rsidR="006D3DA7" w:rsidRDefault="003355E7">
      <w:pPr>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r w:rsidR="006D3DA7">
        <w:rPr>
          <w:rFonts w:cstheme="minorHAnsi"/>
          <w:lang w:val="el-GR"/>
        </w:rPr>
        <w:t>.</w:t>
      </w:r>
    </w:p>
    <w:p w14:paraId="6FEE60A3" w14:textId="77777777" w:rsidR="00272B7A" w:rsidRPr="003D047E" w:rsidRDefault="00272B7A">
      <w:pPr>
        <w:rPr>
          <w:lang w:val="el-GR"/>
        </w:rPr>
      </w:pPr>
      <w:r w:rsidRPr="003329FF">
        <w:rPr>
          <w:lang w:val="el-GR"/>
        </w:rPr>
        <w:t xml:space="preserve">Το αντικείμενο της παρούσας σύμβασης δεν υποδιαιρείται σε τμήματα, λόγω της </w:t>
      </w:r>
      <w:r w:rsidR="00A00118">
        <w:rPr>
          <w:lang w:val="el-GR"/>
        </w:rPr>
        <w:t>ανάγκης για την εφαρμογή μι</w:t>
      </w:r>
      <w:r w:rsidR="003D047E">
        <w:rPr>
          <w:lang w:val="el-GR"/>
        </w:rPr>
        <w:t>α</w:t>
      </w:r>
      <w:r w:rsidR="00A00118">
        <w:rPr>
          <w:lang w:val="el-GR"/>
        </w:rPr>
        <w:t xml:space="preserve">ς ενιαίας μεθοδολογίας διαχείρισης για </w:t>
      </w:r>
      <w:r w:rsidR="00BD318C">
        <w:rPr>
          <w:lang w:val="el-GR"/>
        </w:rPr>
        <w:t xml:space="preserve">την </w:t>
      </w:r>
      <w:r w:rsidR="00BD318C" w:rsidRPr="00BD318C">
        <w:rPr>
          <w:rFonts w:eastAsia="Calibri"/>
          <w:lang w:val="el-GR"/>
        </w:rPr>
        <w:t>παροχή υπηρεσιών υποστήριξης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w:t>
      </w:r>
      <w:r w:rsidR="00BD318C">
        <w:rPr>
          <w:lang w:val="el-GR"/>
        </w:rPr>
        <w:t>στο πλαίσιο</w:t>
      </w:r>
      <w:r w:rsidR="006D3DA7">
        <w:rPr>
          <w:lang w:val="el-GR"/>
        </w:rPr>
        <w:t xml:space="preserve"> </w:t>
      </w:r>
      <w:r w:rsidR="00A00118">
        <w:rPr>
          <w:lang w:val="el-GR"/>
        </w:rPr>
        <w:t xml:space="preserve">του προγράμματος </w:t>
      </w:r>
      <w:r w:rsidR="004F3064">
        <w:rPr>
          <w:lang w:val="en-US"/>
        </w:rPr>
        <w:t>DENTIST</w:t>
      </w:r>
      <w:r w:rsidR="00BD318C" w:rsidRPr="00BD318C">
        <w:rPr>
          <w:lang w:val="el-GR"/>
        </w:rPr>
        <w:t xml:space="preserve"> </w:t>
      </w:r>
      <w:r w:rsidR="00BD318C">
        <w:rPr>
          <w:lang w:val="en-US"/>
        </w:rPr>
        <w:t>PASS</w:t>
      </w:r>
      <w:r w:rsidRPr="003329FF">
        <w:rPr>
          <w:lang w:val="el-GR"/>
        </w:rPr>
        <w:t>. Προσφορές γίνονται αποδεκτές για το σύνολο των υπηρεσιών που περιγράφονται.</w:t>
      </w:r>
    </w:p>
    <w:p w14:paraId="26FE3345" w14:textId="0901D5A0" w:rsidR="00FB6863" w:rsidRPr="00BD318C" w:rsidRDefault="00BD318C" w:rsidP="004C19BF">
      <w:pPr>
        <w:rPr>
          <w:lang w:val="el-GR"/>
        </w:rPr>
      </w:pPr>
      <w:r>
        <w:rPr>
          <w:lang w:val="el-GR"/>
        </w:rPr>
        <w:t>Η σ</w:t>
      </w:r>
      <w:r w:rsidRPr="00BD318C">
        <w:rPr>
          <w:lang w:val="el-GR"/>
        </w:rPr>
        <w:t>υνολική  εκτιμώμενη αξία σύμβασης</w:t>
      </w:r>
      <w:r>
        <w:rPr>
          <w:lang w:val="el-GR"/>
        </w:rPr>
        <w:t xml:space="preserve"> ανέρχεται στο ποσό των</w:t>
      </w:r>
      <w:r w:rsidRPr="00BD318C">
        <w:rPr>
          <w:lang w:val="el-GR"/>
        </w:rPr>
        <w:t xml:space="preserve"> </w:t>
      </w:r>
      <w:r w:rsidRPr="00D86293">
        <w:rPr>
          <w:lang w:val="el-GR"/>
        </w:rPr>
        <w:t>€</w:t>
      </w:r>
      <w:r w:rsidR="00CD05CF">
        <w:rPr>
          <w:lang w:val="el-GR"/>
        </w:rPr>
        <w:t xml:space="preserve"> </w:t>
      </w:r>
      <w:r w:rsidRPr="00D86293">
        <w:rPr>
          <w:lang w:val="el-GR"/>
        </w:rPr>
        <w:t>212</w:t>
      </w:r>
      <w:r w:rsidRPr="00BD318C">
        <w:rPr>
          <w:lang w:val="el-GR"/>
        </w:rPr>
        <w:t>.</w:t>
      </w:r>
      <w:r w:rsidRPr="00D86293">
        <w:rPr>
          <w:lang w:val="el-GR"/>
        </w:rPr>
        <w:t>900</w:t>
      </w:r>
      <w:r w:rsidRPr="00BD318C">
        <w:rPr>
          <w:lang w:val="el-GR"/>
        </w:rPr>
        <w:t>,</w:t>
      </w:r>
      <w:r w:rsidRPr="00D86293">
        <w:rPr>
          <w:lang w:val="el-GR"/>
        </w:rPr>
        <w:t xml:space="preserve">00 </w:t>
      </w:r>
      <w:r w:rsidRPr="00BD318C">
        <w:rPr>
          <w:lang w:val="el-GR"/>
        </w:rPr>
        <w:t>μη Περιλαμβανομένου ΦΠΑ , προϋπολογισμός με ΦΠΑ: €</w:t>
      </w:r>
      <w:r w:rsidR="00CD05CF">
        <w:rPr>
          <w:lang w:val="el-GR"/>
        </w:rPr>
        <w:t xml:space="preserve"> </w:t>
      </w:r>
      <w:r w:rsidRPr="00BD318C">
        <w:rPr>
          <w:lang w:val="el-GR"/>
        </w:rPr>
        <w:t>263.996,00, ΦΠΑ 24%</w:t>
      </w:r>
      <w:r w:rsidR="00CD05CF">
        <w:rPr>
          <w:lang w:val="el-GR"/>
        </w:rPr>
        <w:t xml:space="preserve">: </w:t>
      </w:r>
      <w:r w:rsidR="00CD05CF" w:rsidRPr="00BD318C">
        <w:rPr>
          <w:lang w:val="el-GR"/>
        </w:rPr>
        <w:t>€</w:t>
      </w:r>
      <w:r w:rsidRPr="00BD318C">
        <w:rPr>
          <w:lang w:val="el-GR"/>
        </w:rPr>
        <w:t xml:space="preserve"> 51.096,00</w:t>
      </w:r>
      <w:r w:rsidR="00BB032D">
        <w:rPr>
          <w:lang w:val="el-GR"/>
        </w:rPr>
        <w:t>.</w:t>
      </w:r>
    </w:p>
    <w:p w14:paraId="0101A0D5" w14:textId="5276B83F"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40954198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6.3</w:t>
      </w:r>
      <w:r w:rsidR="00DF6DCB">
        <w:fldChar w:fldCharType="end"/>
      </w:r>
      <w:r w:rsidR="002E6472" w:rsidRPr="00A00118">
        <w:rPr>
          <w:lang w:val="el-GR"/>
        </w:rPr>
        <w:t xml:space="preserve"> της παρούσας</w:t>
      </w:r>
      <w:r w:rsidR="002E6472" w:rsidRPr="00672C9B">
        <w:rPr>
          <w:lang w:val="el-GR"/>
        </w:rPr>
        <w:t>.</w:t>
      </w:r>
    </w:p>
    <w:p w14:paraId="3683B8C9" w14:textId="3EC80818"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496625830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603221">
        <w:rPr>
          <w:lang w:val="el-GR"/>
        </w:rPr>
        <w:t>ΠΑΡΑΡΤΗΜΑ Ι – Αναλυτική Περιγραφή Φυσικού και Οικονομικού Αντικειμένου της Σύμβασης</w:t>
      </w:r>
      <w:r w:rsidR="00DF6DCB">
        <w:fldChar w:fldCharType="end"/>
      </w:r>
      <w:r w:rsidRPr="00603221">
        <w:rPr>
          <w:lang w:val="el-GR"/>
        </w:rPr>
        <w:t xml:space="preserve"> ή σε άλλο περιγραφικό έγγραφο της παρούσας διακήρυξης. </w:t>
      </w:r>
    </w:p>
    <w:p w14:paraId="7654D3B4" w14:textId="77777777" w:rsidR="008A1BE4" w:rsidRDefault="008A1BE4" w:rsidP="008A1BE4">
      <w:pPr>
        <w:pStyle w:val="normalwithoutspacing"/>
      </w:pPr>
      <w:r w:rsidRPr="00603221">
        <w:t xml:space="preserve">Η σύμβαση θα ανατεθεί με το κριτήριο της πλέον συμφέρουσας από οικονομική άποψη προσφοράς, βάσει </w:t>
      </w:r>
      <w:r>
        <w:t xml:space="preserve">αποκλειστικά της </w:t>
      </w:r>
      <w:r w:rsidRPr="00A00118">
        <w:t>τιμής.</w:t>
      </w:r>
    </w:p>
    <w:p w14:paraId="2F4AA025" w14:textId="77777777" w:rsidR="008338F0" w:rsidRPr="00745634" w:rsidRDefault="008338F0" w:rsidP="00FD40D7">
      <w:pPr>
        <w:rPr>
          <w:lang w:val="el-GR"/>
        </w:rPr>
      </w:pPr>
    </w:p>
    <w:p w14:paraId="5CEE79BD" w14:textId="77777777" w:rsidR="008338F0" w:rsidRPr="00603221" w:rsidRDefault="003355E7" w:rsidP="003A109E">
      <w:pPr>
        <w:pStyle w:val="2"/>
        <w:rPr>
          <w:rFonts w:cs="Tahoma"/>
          <w:lang w:val="el-GR"/>
        </w:rPr>
      </w:pPr>
      <w:r w:rsidRPr="00603221">
        <w:rPr>
          <w:rFonts w:cs="Tahoma"/>
          <w:lang w:val="el-GR"/>
        </w:rPr>
        <w:tab/>
      </w:r>
      <w:bookmarkStart w:id="24" w:name="_Toc97194259"/>
      <w:bookmarkStart w:id="25" w:name="_Toc97194408"/>
      <w:bookmarkStart w:id="26" w:name="_Toc124351846"/>
      <w:r w:rsidRPr="00603221">
        <w:rPr>
          <w:rFonts w:cs="Tahoma"/>
          <w:lang w:val="el-GR"/>
        </w:rPr>
        <w:t>Θεσμικό πλαίσιο</w:t>
      </w:r>
      <w:bookmarkEnd w:id="24"/>
      <w:bookmarkEnd w:id="25"/>
      <w:bookmarkEnd w:id="26"/>
      <w:r w:rsidRPr="00603221">
        <w:rPr>
          <w:rFonts w:cs="Tahoma"/>
          <w:lang w:val="el-GR"/>
        </w:rPr>
        <w:t xml:space="preserve"> </w:t>
      </w:r>
    </w:p>
    <w:p w14:paraId="43C140BF"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492558B"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0CE88DEA"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50990A5F"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1A2FB97A"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3EB446E"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63ACF1E5"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w:t>
      </w:r>
    </w:p>
    <w:p w14:paraId="7CC8D865"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022A4B6"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C15A413"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5442B18"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336086B"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1AEDBC67"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υπ’ αριθμ. 119126EΞ2021/29.09.2021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2D61727E"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0E7212A9"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 52415 ΕΞ 2022 Απόφαση του Αναπληρωτή Υπ. Οικονομικών (ΦΕΚ 1927/Β/19-04-2022).</w:t>
      </w:r>
    </w:p>
    <w:p w14:paraId="49428A6D"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8C557CF"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65C65C5D"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5D25686"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14DF405"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6975D80"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07EAD0BE"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4152/2013 «Επείγοντα μέτρα εφαρμογής των νόμων 4046/2012, 4093/2012 και 4127/2013» (ΦΕΚ 107/Α/09-05-2013).</w:t>
      </w:r>
    </w:p>
    <w:p w14:paraId="5656C950"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εκτός της παρ. 3 του Α.2.</w:t>
      </w:r>
    </w:p>
    <w:p w14:paraId="5A75D60E"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75A1C8AD"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A9C7CC6"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 Α.88 του Ν. 1892/1990 «Για τον εκσυγχρονισμό και την ανάπτυξη και άλλες διατάξεις» (ΦΕΚ 101/Α/31-07-1990).</w:t>
      </w:r>
    </w:p>
    <w:p w14:paraId="406B8F5F"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79680860"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4912/2022 Ενιαία Αρχή Δημοσίων Συμβάσεων και άλλες διατάξεις του Υπουργείου Δικαιοσύνης” (ΦΕΚ 59/A/17-03-2022).</w:t>
      </w:r>
    </w:p>
    <w:p w14:paraId="2716350D"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19FDF609"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 Π.Δ. 39/2017 “Κανονισμός εξέτασης Προδικαστικών Προσφυγών ενώπιων της Αρχής Εξέτασης Προδικαστικών Προσφυγών” (ΦΕΚ 64/Α/04-05-2017).</w:t>
      </w:r>
    </w:p>
    <w:p w14:paraId="3ED48798"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3419/2005 “Γενικό Εμπορικό Μητρώο (Γ.Ε.ΜΗ.) και Εκσυγχρονισμός της Επιμελητηριακής Νομοθεσίας” (ΦΕΚ 297/Α/06-12-2005).</w:t>
      </w:r>
    </w:p>
    <w:p w14:paraId="7A62A144"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αριθμ. 63446/2021 Κ.Υ.Α. “Καθορισμός Εθνικού Μορφότυπου ηλεκτρονικού τιμολογίου στο πλαίσιο των Δημοσίων Συμβάσεων” (2338/Β/02-06-2021).</w:t>
      </w:r>
    </w:p>
    <w:p w14:paraId="34D19FBF"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4635/2019 (ιδίως  των άρθρων 85 επ.) “Επενδύω στην Ελλάδα και άλλες διατάξεις” (ΦΕΚ 167/Α/30-10-2019).</w:t>
      </w:r>
    </w:p>
    <w:p w14:paraId="68EA278B"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 Π.Δ. 28/2015 “Κωδικοποίηση διατάξεων για την πρόσβαση σε δημόσια έγγραφα και στοιχεία» ΦΕΚ (34/Α/23-03-2015).</w:t>
      </w:r>
    </w:p>
    <w:p w14:paraId="79FBF26F"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2859/2000 “Κύρωση Κώδικα Φόρου Προστιθέμενης Αξίας” (ΦΕΚ 248/Α/07-11-2000).</w:t>
      </w:r>
    </w:p>
    <w:p w14:paraId="51907E97"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2F5540D8"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4A57E13"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0BE2966B"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EB12F8F"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E7A4CA1"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 Α.39 του Ν. 4578/2018 «Μείωση ασφαλιστικών εισφορών και άλλες διατάξεις» (ΦΕΚ 200/Α/03-12-2018).</w:t>
      </w:r>
    </w:p>
    <w:p w14:paraId="74DA817F"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DA6CA23"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2A59B3A"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640B2F3"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 xml:space="preserve">Το Άρθρο 3 (Μέρος Γ’) του ν. 5015/2023 (ΦΕΚ Α’20/02-02-2023) «Κύρωση: α) της από 22.11.2022 Επιμέρους Σύμβασης Δωρεάς - Έργο ΧΙ, Παράρτημα 13 της από 6.9.2018 κύριας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β) της από 22.11.2022 Τροποποίησης της από 6.9.2018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άλλες διατάξεις.»  </w:t>
      </w:r>
    </w:p>
    <w:p w14:paraId="1B1DD492"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 ΣΑΤΑ TA091 του Υπουργείου Υγείας με την οποία εγκρίθηκε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(“Dentist pass”)» (κωδικός ΟΠΣ ΤΑ 5202702) στο Ταμείο Ανάκαμψης και Ανθεκτικότητας, με ενάριθμο κωδικό 2023ΤΑ09100003.</w:t>
      </w:r>
    </w:p>
    <w:p w14:paraId="6270A9AC" w14:textId="77777777" w:rsidR="00DC1F6D" w:rsidRPr="00081E42"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Tην από 08-02-2023 (αριθ. πρωτ. ΚτΠ Μ.Α.Ε.: 3282/16-02-2023) Προγραμματική Συμφωνία μεταξύ του Υπουργείου Υγείας και της ΚτΠ Μ.Α.Ε. για το έργο: «Οικονομική ενίσχυση για τη διενέργεια πράξεων προληπτικής οδοντιατρικής φροντίδας σε φυσικά πρόσωπα ηλικίας έξι έως δώδεκα (6-12) ετών (“Dentist pass”)».</w:t>
      </w:r>
      <w:bookmarkStart w:id="27" w:name="_Hlk71646966"/>
    </w:p>
    <w:p w14:paraId="172A1403" w14:textId="77777777" w:rsidR="00DC1F6D" w:rsidRPr="009505CD"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Την υπ’ αρ. 30987 ΕΞ 2023/24-02-2023 (αρ. πρωτ. ΚτΠ Μ.Α.Ε.: 3919/24-02-2023) Απόφαση της Ειδική Υπηρεσία Συντονισμού Ταμείου Ανάκαμψης (ΕΥΣΤΑ) με θέμα: “Απόφαση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(“Dentist pass”)» (κωδικός ΟΠΣ ΤΑ 5202702) στο Ταμείο Ανάκαμψης και Ανθεκτικότητας”.</w:t>
      </w:r>
    </w:p>
    <w:p w14:paraId="444E797A" w14:textId="77777777" w:rsidR="00DC1F6D" w:rsidRDefault="00DC1F6D" w:rsidP="00DC1F6D">
      <w:pPr>
        <w:pStyle w:val="aff"/>
        <w:numPr>
          <w:ilvl w:val="0"/>
          <w:numId w:val="29"/>
        </w:numPr>
        <w:suppressAutoHyphens w:val="0"/>
        <w:spacing w:before="120"/>
        <w:ind w:left="425" w:hanging="426"/>
        <w:contextualSpacing w:val="0"/>
        <w:rPr>
          <w:bCs/>
          <w:lang w:val="el-GR"/>
        </w:rPr>
      </w:pPr>
      <w:r w:rsidRPr="00081E42">
        <w:rPr>
          <w:bCs/>
          <w:lang w:val="el-GR"/>
        </w:rPr>
        <w:t xml:space="preserve">Την </w:t>
      </w:r>
      <w:r>
        <w:rPr>
          <w:bCs/>
          <w:lang w:val="el-GR"/>
        </w:rPr>
        <w:t xml:space="preserve">υπ’ αρ. </w:t>
      </w:r>
      <w:r w:rsidRPr="00625B29">
        <w:rPr>
          <w:bCs/>
          <w:lang w:val="el-GR"/>
        </w:rPr>
        <w:t>18543</w:t>
      </w:r>
      <w:r>
        <w:rPr>
          <w:bCs/>
          <w:lang w:val="el-GR"/>
        </w:rPr>
        <w:t>/28-02-2023 (</w:t>
      </w:r>
      <w:r w:rsidRPr="00081E42">
        <w:rPr>
          <w:bCs/>
          <w:lang w:val="el-GR"/>
        </w:rPr>
        <w:t>αρ. Πρωτ. ΚτΠ Μ.Α.Ε. 4095/28-02-2023</w:t>
      </w:r>
      <w:r>
        <w:rPr>
          <w:bCs/>
          <w:lang w:val="el-GR"/>
        </w:rPr>
        <w:t>)</w:t>
      </w:r>
      <w:r w:rsidRPr="00081E42">
        <w:rPr>
          <w:bCs/>
          <w:lang w:val="el-GR"/>
        </w:rPr>
        <w:t xml:space="preserve"> Απόφαση </w:t>
      </w:r>
      <w:r>
        <w:rPr>
          <w:bCs/>
          <w:lang w:val="el-GR"/>
        </w:rPr>
        <w:t>του Υπουργείου Ανάπτυξης και Επενδύσεων περί</w:t>
      </w:r>
      <w:r w:rsidRPr="00081E42">
        <w:rPr>
          <w:bCs/>
          <w:lang w:val="el-GR"/>
        </w:rPr>
        <w:t xml:space="preserve"> έγκρισης </w:t>
      </w:r>
      <w:r>
        <w:rPr>
          <w:bCs/>
          <w:lang w:val="el-GR"/>
        </w:rPr>
        <w:t xml:space="preserve">της </w:t>
      </w:r>
      <w:r w:rsidRPr="00081E42">
        <w:rPr>
          <w:bCs/>
          <w:lang w:val="el-GR"/>
        </w:rPr>
        <w:t>ένταξης/τροποποίησης στο Πρόγραμμα Δημοσίων Επενδύσεων (ΠΔΕ) 2023, στη ΣΑΤΑ 091 του έργου «Οικονομική ενίσχυση για τη διενέργεια πράξεων προληπτικής οδοντιατρικής φροντίδας σε φυσικά πρόσωπα ηλικίας έξι έως δώδεκα (6-12) ετών (“Dentist pass”)» (κωδικός ΟΠΣ ΤΑ 5202702)».</w:t>
      </w:r>
    </w:p>
    <w:p w14:paraId="1197149D" w14:textId="77777777" w:rsidR="00DC1F6D" w:rsidRPr="00DC1F6D" w:rsidRDefault="00DC1F6D" w:rsidP="00DC1F6D">
      <w:pPr>
        <w:numPr>
          <w:ilvl w:val="0"/>
          <w:numId w:val="29"/>
        </w:numPr>
        <w:suppressAutoHyphens w:val="0"/>
        <w:spacing w:before="120"/>
        <w:ind w:left="425" w:hanging="426"/>
        <w:rPr>
          <w:bCs/>
          <w:lang w:val="el-GR"/>
        </w:rPr>
      </w:pPr>
      <w:r w:rsidRPr="00DC1F6D">
        <w:rPr>
          <w:bCs/>
          <w:lang w:val="el-GR"/>
        </w:rPr>
        <w:t>Την υπ΄ αρ. πρωτ. 5989/23-03-2023 επιστολή της ΚτΠ Μ.Α.Ε. προς το Υπουργείο Υγείας με θέμα: “Διαβίβαση τευχών Προσκλήσεων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4618FC">
        <w:rPr>
          <w:bCs/>
        </w:rPr>
        <w:t>Dentist</w:t>
      </w:r>
      <w:r w:rsidRPr="00DC1F6D">
        <w:rPr>
          <w:bCs/>
          <w:lang w:val="el-GR"/>
        </w:rPr>
        <w:t xml:space="preserve"> </w:t>
      </w:r>
      <w:r w:rsidRPr="004618FC">
        <w:rPr>
          <w:bCs/>
        </w:rPr>
        <w:t>pass</w:t>
      </w:r>
      <w:r w:rsidRPr="00DC1F6D">
        <w:rPr>
          <w:bCs/>
          <w:lang w:val="el-GR"/>
        </w:rPr>
        <w:t>")»”.</w:t>
      </w:r>
    </w:p>
    <w:p w14:paraId="6BFE95F6" w14:textId="77777777" w:rsidR="00DC1F6D" w:rsidRPr="00170749" w:rsidRDefault="00DC1F6D" w:rsidP="00DC1F6D">
      <w:pPr>
        <w:pStyle w:val="aff"/>
        <w:numPr>
          <w:ilvl w:val="0"/>
          <w:numId w:val="29"/>
        </w:numPr>
        <w:suppressAutoHyphens w:val="0"/>
        <w:spacing w:before="120"/>
        <w:ind w:left="425" w:hanging="426"/>
        <w:contextualSpacing w:val="0"/>
        <w:rPr>
          <w:bCs/>
          <w:lang w:val="el-GR"/>
        </w:rPr>
      </w:pPr>
      <w:r w:rsidRPr="00170749">
        <w:rPr>
          <w:bCs/>
          <w:lang w:val="el-GR"/>
        </w:rPr>
        <w:t>Την Απόφαση του ΔΣ της ΚτΠ Μ.Α.Ε. κατά την υπ’ αρ. 856/25-08-2022 Συνεδρίασή του, με θέμα Εκλογή Διευθύνοντος Συμβούλου (Θέμα 1).</w:t>
      </w:r>
    </w:p>
    <w:p w14:paraId="20CBF0C9" w14:textId="77777777" w:rsidR="00DC1F6D" w:rsidRPr="00170749" w:rsidRDefault="00DC1F6D" w:rsidP="00DC1F6D">
      <w:pPr>
        <w:pStyle w:val="aff"/>
        <w:numPr>
          <w:ilvl w:val="0"/>
          <w:numId w:val="29"/>
        </w:numPr>
        <w:suppressAutoHyphens w:val="0"/>
        <w:spacing w:before="120"/>
        <w:ind w:left="425" w:hanging="426"/>
        <w:contextualSpacing w:val="0"/>
        <w:rPr>
          <w:bCs/>
          <w:lang w:val="el-GR"/>
        </w:rPr>
      </w:pPr>
      <w:r w:rsidRPr="00170749">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4AE11095" w14:textId="77777777" w:rsidR="00DC1F6D" w:rsidRPr="00F3448B" w:rsidRDefault="00DC1F6D" w:rsidP="00DC1F6D">
      <w:pPr>
        <w:pStyle w:val="aff"/>
        <w:numPr>
          <w:ilvl w:val="0"/>
          <w:numId w:val="29"/>
        </w:numPr>
        <w:suppressAutoHyphens w:val="0"/>
        <w:spacing w:before="120"/>
        <w:ind w:left="425" w:hanging="426"/>
        <w:contextualSpacing w:val="0"/>
        <w:rPr>
          <w:bCs/>
          <w:lang w:val="el-GR"/>
        </w:rPr>
      </w:pPr>
      <w:r w:rsidRPr="00170749">
        <w:rPr>
          <w:bCs/>
          <w:lang w:val="el-GR"/>
        </w:rPr>
        <w:t xml:space="preserve">Απόφαση του Διευθύνοντος Συμβούλου της ΚτΠ Α.Ε. με Αρ. Πρωτ. </w:t>
      </w:r>
      <w:r>
        <w:rPr>
          <w:bCs/>
          <w:lang w:val="el-GR"/>
        </w:rPr>
        <w:t>22683</w:t>
      </w:r>
      <w:r w:rsidRPr="00170749">
        <w:rPr>
          <w:bCs/>
          <w:lang w:val="el-GR"/>
        </w:rPr>
        <w:t>/</w:t>
      </w:r>
      <w:r>
        <w:rPr>
          <w:bCs/>
          <w:lang w:val="el-GR"/>
        </w:rPr>
        <w:t>20</w:t>
      </w:r>
      <w:r w:rsidRPr="00170749">
        <w:rPr>
          <w:bCs/>
          <w:lang w:val="el-GR"/>
        </w:rPr>
        <w:t>-</w:t>
      </w:r>
      <w:r>
        <w:rPr>
          <w:bCs/>
          <w:lang w:val="el-GR"/>
        </w:rPr>
        <w:t>12</w:t>
      </w:r>
      <w:r w:rsidRPr="00170749">
        <w:rPr>
          <w:bCs/>
          <w:lang w:val="el-GR"/>
        </w:rPr>
        <w:t>-2022 και θέμα «</w:t>
      </w:r>
      <w:r w:rsidRPr="002C12F7">
        <w:rPr>
          <w:bCs/>
          <w:lang w:val="el-GR"/>
        </w:rPr>
        <w:t>Εξουσιοδότηση δικαιώματος υπογραφής σε Γενικούς Διευθυντές και Διευθυντές της ΚτΠ Μ.Α.Ε.</w:t>
      </w:r>
      <w:r w:rsidRPr="00170749">
        <w:rPr>
          <w:bCs/>
          <w:lang w:val="el-GR"/>
        </w:rPr>
        <w:t>».</w:t>
      </w:r>
    </w:p>
    <w:p w14:paraId="3745FB7F" w14:textId="77777777" w:rsidR="00DC1F6D" w:rsidRPr="006809B1" w:rsidRDefault="00DC1F6D" w:rsidP="00DC1F6D">
      <w:pPr>
        <w:pStyle w:val="aff"/>
        <w:numPr>
          <w:ilvl w:val="0"/>
          <w:numId w:val="29"/>
        </w:numPr>
        <w:suppressAutoHyphens w:val="0"/>
        <w:spacing w:before="120"/>
        <w:ind w:left="425" w:hanging="426"/>
        <w:contextualSpacing w:val="0"/>
        <w:rPr>
          <w:bCs/>
          <w:lang w:val="el-GR"/>
        </w:rPr>
      </w:pPr>
      <w:r w:rsidRPr="00191043">
        <w:rPr>
          <w:bCs/>
          <w:lang w:val="el-GR"/>
        </w:rPr>
        <w:t xml:space="preserve">Την Απόφαση του Διοικητικού Συμβουλίου της  ΚτΠ Μ.Α.Ε. κατά την υπ’ αρ. </w:t>
      </w:r>
      <w:r w:rsidRPr="006D30EA">
        <w:rPr>
          <w:bCs/>
          <w:lang w:val="el-GR"/>
        </w:rPr>
        <w:t>901/29</w:t>
      </w:r>
      <w:r>
        <w:rPr>
          <w:bCs/>
          <w:lang w:val="el-GR"/>
        </w:rPr>
        <w:t>-</w:t>
      </w:r>
      <w:r w:rsidRPr="006D30EA">
        <w:rPr>
          <w:bCs/>
          <w:lang w:val="el-GR"/>
        </w:rPr>
        <w:t>03</w:t>
      </w:r>
      <w:r>
        <w:rPr>
          <w:bCs/>
          <w:lang w:val="el-GR"/>
        </w:rPr>
        <w:t>-</w:t>
      </w:r>
      <w:r w:rsidRPr="006D30EA">
        <w:rPr>
          <w:bCs/>
          <w:lang w:val="el-GR"/>
        </w:rPr>
        <w:t xml:space="preserve">2023 </w:t>
      </w:r>
      <w:r w:rsidRPr="00191043">
        <w:rPr>
          <w:bCs/>
          <w:lang w:val="el-GR"/>
        </w:rPr>
        <w:t xml:space="preserve">Συνεδρίασή του </w:t>
      </w:r>
      <w:r w:rsidRPr="00231F07">
        <w:rPr>
          <w:bCs/>
          <w:lang w:val="el-GR"/>
        </w:rPr>
        <w:t xml:space="preserve">(Θέμα </w:t>
      </w:r>
      <w:r w:rsidRPr="006D30EA">
        <w:rPr>
          <w:bCs/>
          <w:lang w:val="el-GR"/>
        </w:rPr>
        <w:t>5.</w:t>
      </w:r>
      <w:r>
        <w:rPr>
          <w:bCs/>
          <w:lang w:val="el-GR"/>
        </w:rPr>
        <w:t>9</w:t>
      </w:r>
      <w:r w:rsidRPr="00231F07">
        <w:rPr>
          <w:bCs/>
          <w:lang w:val="el-GR"/>
        </w:rPr>
        <w:t>).</w:t>
      </w:r>
    </w:p>
    <w:bookmarkEnd w:id="27"/>
    <w:p w14:paraId="153D28DD" w14:textId="77777777" w:rsidR="008338F0" w:rsidRPr="00603221" w:rsidRDefault="003355E7" w:rsidP="003A109E">
      <w:pPr>
        <w:pStyle w:val="2"/>
        <w:rPr>
          <w:rFonts w:cs="Tahoma"/>
          <w:lang w:val="el-GR"/>
        </w:rPr>
      </w:pPr>
      <w:r w:rsidRPr="00C570AF">
        <w:rPr>
          <w:rFonts w:cs="Tahoma"/>
          <w:lang w:val="el-GR"/>
        </w:rPr>
        <w:tab/>
      </w:r>
      <w:bookmarkStart w:id="28" w:name="_Ref40979373"/>
      <w:bookmarkStart w:id="29" w:name="_Toc97194260"/>
      <w:bookmarkStart w:id="30" w:name="_Toc97194409"/>
      <w:bookmarkStart w:id="31" w:name="_Toc124351847"/>
      <w:r w:rsidRPr="00603221">
        <w:rPr>
          <w:rFonts w:cs="Tahoma"/>
          <w:lang w:val="el-GR"/>
        </w:rPr>
        <w:t>Προθεσμία παραλαβής προσφορών και διενέργεια διαγωνισμού</w:t>
      </w:r>
      <w:bookmarkEnd w:id="28"/>
      <w:bookmarkEnd w:id="29"/>
      <w:bookmarkEnd w:id="30"/>
      <w:bookmarkEnd w:id="31"/>
      <w:r w:rsidRPr="00603221">
        <w:rPr>
          <w:rFonts w:cs="Tahoma"/>
          <w:lang w:val="el-GR"/>
        </w:rPr>
        <w:t xml:space="preserve"> </w:t>
      </w:r>
    </w:p>
    <w:p w14:paraId="66556A78" w14:textId="4FB561DA"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DC1F6D" w:rsidRPr="00722B37">
        <w:rPr>
          <w:b/>
          <w:szCs w:val="24"/>
          <w:lang w:val="el-GR"/>
        </w:rPr>
        <w:t>20-04-2023</w:t>
      </w:r>
      <w:r w:rsidR="00DC1F6D">
        <w:rPr>
          <w:color w:val="000000"/>
          <w:lang w:val="el-GR"/>
        </w:rPr>
        <w:t xml:space="preserve"> και </w:t>
      </w:r>
      <w:r w:rsidR="00DC1F6D" w:rsidRPr="00A406A5">
        <w:rPr>
          <w:color w:val="000000"/>
          <w:lang w:val="el-GR"/>
        </w:rPr>
        <w:t>ώρα</w:t>
      </w:r>
      <w:r w:rsidR="00DC1F6D">
        <w:rPr>
          <w:color w:val="000000"/>
          <w:lang w:val="el-GR"/>
        </w:rPr>
        <w:t xml:space="preserve"> </w:t>
      </w:r>
      <w:r w:rsidR="00DC1F6D" w:rsidRPr="00722B37">
        <w:rPr>
          <w:b/>
          <w:bCs/>
          <w:color w:val="000000"/>
          <w:lang w:val="el-GR"/>
        </w:rPr>
        <w:t>14:00</w:t>
      </w:r>
      <w:r w:rsidR="00DC1F6D">
        <w:rPr>
          <w:b/>
          <w:bCs/>
          <w:color w:val="000000"/>
          <w:lang w:val="el-GR"/>
        </w:rPr>
        <w:t xml:space="preserve"> </w:t>
      </w:r>
      <w:r w:rsidR="00B65D70" w:rsidRPr="00603221">
        <w:rPr>
          <w:lang w:val="el-GR" w:eastAsia="el-GR"/>
        </w:rPr>
        <w:t xml:space="preserve">και η </w:t>
      </w:r>
      <w:r w:rsidR="00DC1F6D">
        <w:rPr>
          <w:color w:val="000000"/>
          <w:lang w:val="el-GR"/>
        </w:rPr>
        <w:t>η</w:t>
      </w:r>
      <w:r w:rsidR="00B65D70" w:rsidRPr="00603221">
        <w:rPr>
          <w:color w:val="000000"/>
          <w:lang w:val="el-GR"/>
        </w:rPr>
        <w:t xml:space="preserve">μερομηνία έναρξης υποβολής προσφορών είναι η </w:t>
      </w:r>
      <w:r w:rsidR="00DC1F6D">
        <w:rPr>
          <w:b/>
          <w:szCs w:val="24"/>
          <w:lang w:val="el-GR"/>
        </w:rPr>
        <w:t>05</w:t>
      </w:r>
      <w:r w:rsidR="00DC1F6D" w:rsidRPr="00722B37">
        <w:rPr>
          <w:b/>
          <w:szCs w:val="24"/>
          <w:lang w:val="el-GR"/>
        </w:rPr>
        <w:t>-04-2023</w:t>
      </w:r>
      <w:r w:rsidR="00B65D70" w:rsidRPr="00603221">
        <w:rPr>
          <w:lang w:val="el-GR" w:eastAsia="el-GR"/>
        </w:rPr>
        <w:t>.</w:t>
      </w:r>
    </w:p>
    <w:p w14:paraId="75E262AB" w14:textId="4AA06398"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4107C">
        <w:rPr>
          <w:b/>
          <w:lang w:val="el-GR"/>
        </w:rPr>
        <w:t>δύο</w:t>
      </w:r>
      <w:r w:rsidR="001C673F" w:rsidRPr="00603221">
        <w:rPr>
          <w:b/>
          <w:lang w:val="el-GR"/>
        </w:rPr>
        <w:t xml:space="preserve"> (</w:t>
      </w:r>
      <w:r w:rsidR="00C4107C">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DC1F6D" w:rsidRPr="00722B37">
        <w:rPr>
          <w:b/>
          <w:szCs w:val="24"/>
          <w:lang w:val="el-GR"/>
        </w:rPr>
        <w:t>2</w:t>
      </w:r>
      <w:r w:rsidR="00DC1F6D">
        <w:rPr>
          <w:b/>
          <w:szCs w:val="24"/>
          <w:lang w:val="el-GR"/>
        </w:rPr>
        <w:t>4</w:t>
      </w:r>
      <w:r w:rsidR="00DC1F6D" w:rsidRPr="00722B37">
        <w:rPr>
          <w:b/>
          <w:szCs w:val="24"/>
          <w:lang w:val="el-GR"/>
        </w:rPr>
        <w:t>-04-2023</w:t>
      </w:r>
      <w:r w:rsidR="00DC1F6D">
        <w:rPr>
          <w:color w:val="000000"/>
          <w:lang w:val="el-GR"/>
        </w:rPr>
        <w:t xml:space="preserve"> </w:t>
      </w:r>
      <w:r w:rsidR="00DC1F6D" w:rsidRPr="005452CE">
        <w:rPr>
          <w:b/>
          <w:lang w:val="el-GR"/>
        </w:rPr>
        <w:t xml:space="preserve"> </w:t>
      </w:r>
      <w:r w:rsidR="00DC1F6D" w:rsidRPr="003F2E1C">
        <w:rPr>
          <w:bCs/>
          <w:lang w:val="el-GR"/>
        </w:rPr>
        <w:t>και ώρα</w:t>
      </w:r>
      <w:r w:rsidR="00DC1F6D" w:rsidRPr="00603221">
        <w:rPr>
          <w:b/>
          <w:lang w:val="el-GR"/>
        </w:rPr>
        <w:t xml:space="preserve"> </w:t>
      </w:r>
      <w:r w:rsidR="00DC1F6D">
        <w:rPr>
          <w:b/>
          <w:lang w:val="el-GR"/>
        </w:rPr>
        <w:t>12:00</w:t>
      </w:r>
      <w:r w:rsidR="001C673F" w:rsidRPr="00603221">
        <w:rPr>
          <w:lang w:val="el-GR"/>
        </w:rPr>
        <w:t>.</w:t>
      </w:r>
    </w:p>
    <w:p w14:paraId="08F03B9A" w14:textId="77777777" w:rsidR="001C673F" w:rsidRPr="00603221" w:rsidRDefault="001C673F">
      <w:pPr>
        <w:rPr>
          <w:lang w:val="el-GR"/>
        </w:rPr>
      </w:pPr>
      <w:r w:rsidRPr="00603221" w:rsidDel="001C673F">
        <w:rPr>
          <w:i/>
          <w:iCs/>
          <w:color w:val="5B9BD5"/>
          <w:kern w:val="1"/>
          <w:lang w:val="el-GR"/>
        </w:rPr>
        <w:t xml:space="preserve"> </w:t>
      </w:r>
    </w:p>
    <w:p w14:paraId="032B31A1" w14:textId="77777777" w:rsidR="008338F0" w:rsidRPr="00603221" w:rsidRDefault="003355E7" w:rsidP="003A109E">
      <w:pPr>
        <w:pStyle w:val="2"/>
        <w:rPr>
          <w:rFonts w:cs="Tahoma"/>
          <w:lang w:val="el-GR"/>
        </w:rPr>
      </w:pPr>
      <w:r w:rsidRPr="00603221">
        <w:rPr>
          <w:rFonts w:cs="Tahoma"/>
          <w:lang w:val="el-GR"/>
        </w:rPr>
        <w:tab/>
      </w:r>
      <w:bookmarkStart w:id="32" w:name="_Ref65241722"/>
      <w:bookmarkStart w:id="33" w:name="_Ref65241727"/>
      <w:bookmarkStart w:id="34" w:name="_Toc97194261"/>
      <w:bookmarkStart w:id="35" w:name="_Toc97194410"/>
      <w:bookmarkStart w:id="36" w:name="_Toc124351848"/>
      <w:r w:rsidRPr="00603221">
        <w:rPr>
          <w:rFonts w:cs="Tahoma"/>
          <w:lang w:val="el-GR"/>
        </w:rPr>
        <w:t>Δημοσιότητα</w:t>
      </w:r>
      <w:bookmarkEnd w:id="32"/>
      <w:bookmarkEnd w:id="33"/>
      <w:bookmarkEnd w:id="34"/>
      <w:bookmarkEnd w:id="35"/>
      <w:bookmarkEnd w:id="36"/>
    </w:p>
    <w:p w14:paraId="2B1BA72F" w14:textId="24AA1E25"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DC1F6D" w:rsidRPr="00722B37">
        <w:rPr>
          <w:b/>
          <w:szCs w:val="24"/>
          <w:lang w:val="el-GR"/>
        </w:rPr>
        <w:t>0</w:t>
      </w:r>
      <w:r w:rsidR="00DC1F6D">
        <w:rPr>
          <w:b/>
          <w:szCs w:val="24"/>
          <w:lang w:val="el-GR"/>
        </w:rPr>
        <w:t>5</w:t>
      </w:r>
      <w:r w:rsidR="00DC1F6D" w:rsidRPr="00722B37">
        <w:rPr>
          <w:b/>
          <w:szCs w:val="24"/>
          <w:lang w:val="el-GR"/>
        </w:rPr>
        <w:t>-04-2023</w:t>
      </w:r>
      <w:r w:rsidR="003355E7" w:rsidRPr="00603221">
        <w:rPr>
          <w:lang w:val="el-GR"/>
        </w:rPr>
        <w:t xml:space="preserve">. </w:t>
      </w:r>
    </w:p>
    <w:p w14:paraId="5EE98AAB" w14:textId="349CEB8D" w:rsidR="00821852" w:rsidRDefault="00821852" w:rsidP="00821852">
      <w:pPr>
        <w:rPr>
          <w:lang w:val="el-GR"/>
        </w:rPr>
      </w:pPr>
      <w:r w:rsidRPr="006B3C5C">
        <w:rPr>
          <w:lang w:val="el-GR"/>
        </w:rPr>
        <w:t xml:space="preserve">Τα έγγραφα της σύμβασης </w:t>
      </w:r>
      <w:bookmarkStart w:id="37" w:name="_Hlk75874003"/>
      <w:r w:rsidRPr="006B3C5C">
        <w:rPr>
          <w:lang w:val="el-GR"/>
        </w:rPr>
        <w:t xml:space="preserve">της παρούσας Διακήρυξης καταχωρήθηκαν </w:t>
      </w:r>
      <w:bookmarkEnd w:id="3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DC1F6D" w:rsidRPr="00722B37">
        <w:rPr>
          <w:b/>
          <w:szCs w:val="24"/>
          <w:lang w:val="el-GR"/>
        </w:rPr>
        <w:t>0</w:t>
      </w:r>
      <w:r w:rsidR="00DC1F6D">
        <w:rPr>
          <w:b/>
          <w:szCs w:val="24"/>
          <w:lang w:val="el-GR"/>
        </w:rPr>
        <w:t>5</w:t>
      </w:r>
      <w:r w:rsidR="00DC1F6D" w:rsidRPr="00722B37">
        <w:rPr>
          <w:b/>
          <w:szCs w:val="24"/>
          <w:lang w:val="el-GR"/>
        </w:rPr>
        <w:t>-04-2023</w:t>
      </w:r>
      <w:r w:rsidRPr="006B3C5C">
        <w:rPr>
          <w:lang w:val="el-GR"/>
        </w:rPr>
        <w:t>, η οποία έλαβε Συστημικό Αύξοντα Αριθμό</w:t>
      </w:r>
      <w:bookmarkStart w:id="38" w:name="_Hlk75874030"/>
      <w:r w:rsidRPr="006B3C5C">
        <w:rPr>
          <w:lang w:val="el-GR"/>
        </w:rPr>
        <w:t xml:space="preserve">: </w:t>
      </w:r>
      <w:r w:rsidR="00BE62E2" w:rsidRPr="00BE62E2">
        <w:rPr>
          <w:b/>
          <w:bCs/>
          <w:lang w:val="el-GR"/>
        </w:rPr>
        <w:t>189622</w:t>
      </w:r>
      <w:r w:rsidRPr="006B3C5C">
        <w:rPr>
          <w:lang w:val="el-GR"/>
        </w:rPr>
        <w:t xml:space="preserve"> </w:t>
      </w:r>
      <w:bookmarkEnd w:id="38"/>
      <w:r w:rsidRPr="006B3C5C">
        <w:rPr>
          <w:lang w:val="el-GR"/>
        </w:rPr>
        <w:t>και αναρτήθηκαν στη Διαδικτυακή Πύλη (</w:t>
      </w:r>
      <w:hyperlink r:id="rId16" w:history="1">
        <w:r w:rsidRPr="00012FAE">
          <w:rPr>
            <w:rStyle w:val="-"/>
            <w:lang w:val="el-GR"/>
          </w:rPr>
          <w:t>www.promitheus.gov.gr</w:t>
        </w:r>
      </w:hyperlink>
      <w:r w:rsidRPr="006B3C5C">
        <w:rPr>
          <w:lang w:val="el-GR"/>
        </w:rPr>
        <w:t>) του ΟΠΣ ΕΣΗΔΗΣ</w:t>
      </w:r>
      <w:r>
        <w:rPr>
          <w:lang w:val="el-GR"/>
        </w:rPr>
        <w:t>.</w:t>
      </w:r>
    </w:p>
    <w:p w14:paraId="183DD18E" w14:textId="535F1474" w:rsidR="008338F0" w:rsidRPr="00603221"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9" w:name="_Hlk75874098"/>
      <w:r w:rsidR="00181C40" w:rsidRPr="00181C40">
        <w:rPr>
          <w:lang w:val="el-GR"/>
        </w:rPr>
        <w:t xml:space="preserve">(ιστ) </w:t>
      </w:r>
      <w:bookmarkEnd w:id="39"/>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DC1F6D" w:rsidRPr="00722B37">
        <w:rPr>
          <w:b/>
          <w:szCs w:val="24"/>
          <w:lang w:val="el-GR"/>
        </w:rPr>
        <w:t>0</w:t>
      </w:r>
      <w:r w:rsidR="00DC1F6D">
        <w:rPr>
          <w:b/>
          <w:szCs w:val="24"/>
          <w:lang w:val="el-GR"/>
        </w:rPr>
        <w:t>5</w:t>
      </w:r>
      <w:r w:rsidR="00DC1F6D" w:rsidRPr="00722B37">
        <w:rPr>
          <w:b/>
          <w:szCs w:val="24"/>
          <w:lang w:val="el-GR"/>
        </w:rPr>
        <w:t>-04-2023</w:t>
      </w:r>
      <w:r w:rsidR="00181C40" w:rsidRPr="00603221">
        <w:rPr>
          <w:lang w:val="el-GR"/>
        </w:rPr>
        <w:t>.</w:t>
      </w:r>
    </w:p>
    <w:p w14:paraId="169CE96A" w14:textId="33263C7A"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7"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DC1F6D" w:rsidRPr="00722B37">
        <w:rPr>
          <w:b/>
          <w:szCs w:val="24"/>
        </w:rPr>
        <w:t>0</w:t>
      </w:r>
      <w:r w:rsidR="00DC1F6D">
        <w:rPr>
          <w:b/>
          <w:szCs w:val="24"/>
        </w:rPr>
        <w:t>5</w:t>
      </w:r>
      <w:r w:rsidR="00DC1F6D" w:rsidRPr="00722B37">
        <w:rPr>
          <w:b/>
          <w:szCs w:val="24"/>
        </w:rPr>
        <w:t>-04-2023</w:t>
      </w:r>
      <w:r w:rsidRPr="00603221">
        <w:t>.</w:t>
      </w:r>
      <w:r w:rsidRPr="00603221">
        <w:rPr>
          <w:i/>
          <w:iCs/>
          <w:color w:val="5B9BD5"/>
          <w:kern w:val="1"/>
        </w:rPr>
        <w:t xml:space="preserve"> </w:t>
      </w:r>
    </w:p>
    <w:p w14:paraId="6D03D4C1" w14:textId="77777777" w:rsidR="0023721C" w:rsidRPr="002F2BED" w:rsidRDefault="0023721C" w:rsidP="002F2BED">
      <w:pPr>
        <w:rPr>
          <w:lang w:val="el-GR"/>
        </w:rPr>
      </w:pPr>
    </w:p>
    <w:p w14:paraId="1D17E791" w14:textId="77777777" w:rsidR="008338F0" w:rsidRPr="00603221" w:rsidRDefault="003355E7" w:rsidP="003A109E">
      <w:pPr>
        <w:pStyle w:val="2"/>
        <w:rPr>
          <w:rFonts w:cs="Tahoma"/>
          <w:lang w:val="el-GR"/>
        </w:rPr>
      </w:pPr>
      <w:r w:rsidRPr="00603221">
        <w:rPr>
          <w:rFonts w:cs="Tahoma"/>
          <w:lang w:val="el-GR"/>
        </w:rPr>
        <w:tab/>
      </w:r>
      <w:bookmarkStart w:id="40" w:name="_Toc97194262"/>
      <w:bookmarkStart w:id="41" w:name="_Toc97194411"/>
      <w:bookmarkStart w:id="42" w:name="_Toc124351849"/>
      <w:r w:rsidRPr="00603221">
        <w:rPr>
          <w:rFonts w:cs="Tahoma"/>
          <w:lang w:val="el-GR"/>
        </w:rPr>
        <w:t>Αρχές εφαρμοζόμενες στη διαδικασία σύναψης</w:t>
      </w:r>
      <w:bookmarkEnd w:id="40"/>
      <w:bookmarkEnd w:id="41"/>
      <w:bookmarkEnd w:id="42"/>
      <w:r w:rsidRPr="00603221">
        <w:rPr>
          <w:rFonts w:cs="Tahoma"/>
          <w:lang w:val="el-GR"/>
        </w:rPr>
        <w:t xml:space="preserve"> </w:t>
      </w:r>
    </w:p>
    <w:p w14:paraId="391B5867"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691B4022" w14:textId="3DD2C27D"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3721C">
        <w:rPr>
          <w:lang w:val="el-GR"/>
        </w:rPr>
        <w:t>τους,</w:t>
      </w:r>
      <w:r w:rsidRPr="00603221">
        <w:rPr>
          <w:lang w:val="el-GR"/>
        </w:rPr>
        <w:t xml:space="preserve"> </w:t>
      </w:r>
    </w:p>
    <w:p w14:paraId="55783496" w14:textId="597C0701" w:rsidR="008338F0" w:rsidRPr="00603221" w:rsidRDefault="003355E7">
      <w:pPr>
        <w:rPr>
          <w:lang w:val="el-GR"/>
        </w:rPr>
      </w:pPr>
      <w:r w:rsidRPr="00603221">
        <w:rPr>
          <w:lang w:val="el-GR"/>
        </w:rPr>
        <w:t xml:space="preserve">β) δεν θα ενεργήσουν αθέμιτα, παράνομα ή καταχρηστικά </w:t>
      </w:r>
      <w:r w:rsidR="001827B5" w:rsidRPr="00603221">
        <w:rPr>
          <w:lang w:val="el-GR"/>
        </w:rPr>
        <w:t>καθ΄ όλη</w:t>
      </w:r>
      <w:r w:rsidRPr="00603221">
        <w:rPr>
          <w:lang w:val="el-GR"/>
        </w:rPr>
        <w:t xml:space="preserve"> τη διάρκεια της διαδικασίας ανάθεσης, αλλά και κατά το στάδιο εκτέλεσης της σύμβασης, εφόσον επιλεγούν</w:t>
      </w:r>
      <w:r w:rsidR="0023721C">
        <w:rPr>
          <w:lang w:val="el-GR"/>
        </w:rPr>
        <w:t>,</w:t>
      </w:r>
    </w:p>
    <w:p w14:paraId="7F864F55"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5E9E5ED9" w14:textId="77777777" w:rsidR="00092ADB" w:rsidRPr="00603221" w:rsidRDefault="00092ADB" w:rsidP="006726E4">
      <w:pPr>
        <w:pStyle w:val="1"/>
        <w:rPr>
          <w:rFonts w:cs="Tahoma"/>
          <w:sz w:val="22"/>
          <w:szCs w:val="22"/>
        </w:rPr>
      </w:pPr>
      <w:r w:rsidRPr="00603221">
        <w:rPr>
          <w:rFonts w:cs="Tahoma"/>
          <w:sz w:val="22"/>
          <w:szCs w:val="22"/>
          <w:lang w:val="el-GR"/>
        </w:rPr>
        <w:tab/>
      </w:r>
      <w:bookmarkStart w:id="43" w:name="_Toc97194412"/>
      <w:bookmarkStart w:id="44" w:name="_Toc124351850"/>
      <w:r w:rsidRPr="00603221">
        <w:rPr>
          <w:rFonts w:cs="Tahoma"/>
          <w:sz w:val="22"/>
          <w:szCs w:val="22"/>
        </w:rPr>
        <w:t>ΓΕΝΙΚΟΙ ΚΑΙ ΕΙΔΙΚΟΙ ΟΡΟΙ ΣΥΜΜΕΤΟΧΗΣ</w:t>
      </w:r>
      <w:bookmarkEnd w:id="43"/>
      <w:bookmarkEnd w:id="44"/>
    </w:p>
    <w:p w14:paraId="7CA9851E" w14:textId="77777777" w:rsidR="00092ADB" w:rsidRPr="00603221" w:rsidRDefault="00092ADB" w:rsidP="003A109E">
      <w:pPr>
        <w:pStyle w:val="2"/>
        <w:rPr>
          <w:rFonts w:cs="Tahoma"/>
          <w:lang w:val="el-GR"/>
        </w:rPr>
      </w:pPr>
      <w:bookmarkStart w:id="45" w:name="__RefHeading___Toc491949729"/>
      <w:bookmarkStart w:id="46" w:name="__RefHeading___Toc491949730"/>
      <w:bookmarkStart w:id="47" w:name="_Hlk494445205"/>
      <w:bookmarkEnd w:id="45"/>
      <w:bookmarkEnd w:id="46"/>
      <w:r w:rsidRPr="00603221">
        <w:rPr>
          <w:rFonts w:cs="Tahoma"/>
          <w:lang w:val="el-GR"/>
        </w:rPr>
        <w:tab/>
      </w:r>
      <w:bookmarkStart w:id="48" w:name="_Toc97194263"/>
      <w:bookmarkStart w:id="49" w:name="_Toc97194413"/>
      <w:bookmarkStart w:id="50" w:name="_Toc124351851"/>
      <w:r w:rsidRPr="00603221">
        <w:rPr>
          <w:rFonts w:cs="Tahoma"/>
          <w:lang w:val="el-GR"/>
        </w:rPr>
        <w:t>Γενικές Πληροφορίες</w:t>
      </w:r>
      <w:bookmarkEnd w:id="48"/>
      <w:bookmarkEnd w:id="49"/>
      <w:bookmarkEnd w:id="50"/>
    </w:p>
    <w:p w14:paraId="0E64CB62" w14:textId="77777777" w:rsidR="008338F0" w:rsidRPr="00603221" w:rsidRDefault="003355E7" w:rsidP="000631F7">
      <w:pPr>
        <w:pStyle w:val="3"/>
        <w:ind w:left="1276"/>
        <w:rPr>
          <w:lang w:val="el-GR"/>
        </w:rPr>
      </w:pPr>
      <w:bookmarkStart w:id="51" w:name="_Toc97194264"/>
      <w:bookmarkStart w:id="52" w:name="_Toc97194414"/>
      <w:bookmarkStart w:id="53" w:name="_Toc124351852"/>
      <w:bookmarkEnd w:id="47"/>
      <w:r w:rsidRPr="00603221">
        <w:rPr>
          <w:lang w:val="el-GR"/>
        </w:rPr>
        <w:t>Έγγραφα της σύμβασης</w:t>
      </w:r>
      <w:bookmarkEnd w:id="51"/>
      <w:bookmarkEnd w:id="52"/>
      <w:bookmarkEnd w:id="53"/>
    </w:p>
    <w:p w14:paraId="4BDB2F44"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32B1142D" w14:textId="4C713383" w:rsidR="008338F0" w:rsidRPr="00603221" w:rsidRDefault="003355E7">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4E5FDF55" w14:textId="2DD20BCC" w:rsidR="008338F0" w:rsidRPr="00603221" w:rsidRDefault="003355E7">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2C3B0826" w14:textId="77777777" w:rsidR="00645F71" w:rsidRDefault="003355E7" w:rsidP="00645F71">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4053DF7" w14:textId="1E869627" w:rsidR="008338F0" w:rsidRPr="00645F71" w:rsidRDefault="006316E5" w:rsidP="00645F71">
      <w:pPr>
        <w:numPr>
          <w:ilvl w:val="0"/>
          <w:numId w:val="3"/>
        </w:numPr>
        <w:spacing w:after="40"/>
        <w:ind w:left="567" w:hanging="567"/>
        <w:rPr>
          <w:lang w:val="el-GR"/>
        </w:rPr>
      </w:pPr>
      <w:r w:rsidRPr="00645F71">
        <w:rPr>
          <w:lang w:val="el-GR"/>
        </w:rPr>
        <w:t xml:space="preserve">το σχέδιο της σύμβασης με τα Παραρτήματά της </w:t>
      </w:r>
    </w:p>
    <w:p w14:paraId="0827310F" w14:textId="77777777" w:rsidR="000631F7" w:rsidRPr="00603221" w:rsidRDefault="000631F7" w:rsidP="000631F7">
      <w:pPr>
        <w:spacing w:after="40"/>
        <w:rPr>
          <w:lang w:val="el-GR"/>
        </w:rPr>
      </w:pPr>
    </w:p>
    <w:p w14:paraId="6291B788" w14:textId="77777777" w:rsidR="008338F0" w:rsidRPr="00603221" w:rsidRDefault="003355E7" w:rsidP="000631F7">
      <w:pPr>
        <w:pStyle w:val="3"/>
        <w:ind w:left="1276"/>
        <w:rPr>
          <w:lang w:val="el-GR"/>
        </w:rPr>
      </w:pPr>
      <w:bookmarkStart w:id="54" w:name="_Toc97194265"/>
      <w:bookmarkStart w:id="55" w:name="_Toc97194415"/>
      <w:bookmarkStart w:id="56" w:name="_Toc124351853"/>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4"/>
      <w:bookmarkEnd w:id="55"/>
      <w:bookmarkEnd w:id="56"/>
    </w:p>
    <w:p w14:paraId="0B3AC742"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8" w:history="1">
        <w:r w:rsidR="004C145A" w:rsidRPr="004C145A">
          <w:rPr>
            <w:rStyle w:val="-"/>
            <w:lang w:val="el-GR"/>
          </w:rPr>
          <w:t>www.promitheus.gov.gr</w:t>
        </w:r>
      </w:hyperlink>
      <w:r w:rsidRPr="004C145A">
        <w:rPr>
          <w:lang w:val="el-GR"/>
        </w:rPr>
        <w:t>)</w:t>
      </w:r>
      <w:r w:rsidR="003355E7" w:rsidRPr="004C145A">
        <w:rPr>
          <w:lang w:val="el-GR"/>
        </w:rPr>
        <w:t>.</w:t>
      </w:r>
    </w:p>
    <w:p w14:paraId="68FAE333" w14:textId="77777777" w:rsidR="000631F7" w:rsidRPr="004C145A" w:rsidRDefault="000631F7" w:rsidP="004C145A">
      <w:pPr>
        <w:rPr>
          <w:lang w:val="el-GR"/>
        </w:rPr>
      </w:pPr>
    </w:p>
    <w:p w14:paraId="7BEB0C84" w14:textId="77777777" w:rsidR="008338F0" w:rsidRPr="00603221" w:rsidRDefault="003355E7" w:rsidP="000631F7">
      <w:pPr>
        <w:pStyle w:val="3"/>
        <w:ind w:left="1276"/>
        <w:rPr>
          <w:lang w:val="el-GR"/>
        </w:rPr>
      </w:pPr>
      <w:bookmarkStart w:id="57" w:name="_Ref75870613"/>
      <w:bookmarkStart w:id="58" w:name="_Toc97194266"/>
      <w:bookmarkStart w:id="59" w:name="_Toc97194416"/>
      <w:bookmarkStart w:id="60" w:name="_Toc124351854"/>
      <w:r w:rsidRPr="00603221">
        <w:rPr>
          <w:lang w:val="el-GR"/>
        </w:rPr>
        <w:t>Παροχή Διευκρινίσεων</w:t>
      </w:r>
      <w:bookmarkEnd w:id="57"/>
      <w:bookmarkEnd w:id="58"/>
      <w:bookmarkEnd w:id="59"/>
      <w:bookmarkEnd w:id="60"/>
    </w:p>
    <w:p w14:paraId="034C20DD" w14:textId="2C4F27E2"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B1A54">
        <w:rPr>
          <w:b/>
          <w:szCs w:val="24"/>
          <w:lang w:val="el-GR"/>
        </w:rPr>
        <w:t>12</w:t>
      </w:r>
      <w:r w:rsidR="000B1A54" w:rsidRPr="00722B37">
        <w:rPr>
          <w:b/>
          <w:szCs w:val="24"/>
          <w:lang w:val="el-GR"/>
        </w:rPr>
        <w:t>-04-2023</w:t>
      </w:r>
      <w:r w:rsidR="000B1A54">
        <w:rPr>
          <w:b/>
          <w:szCs w:val="24"/>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19"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A9569F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10F24F6" w14:textId="6DFD4626"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r w:rsidR="0023721C">
        <w:rPr>
          <w:lang w:val="el-GR"/>
        </w:rPr>
        <w:t>,</w:t>
      </w:r>
    </w:p>
    <w:p w14:paraId="6D09E85A"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3023AF9F"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64152207"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9C75A62"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0FE33467" w14:textId="77777777" w:rsidR="008338F0" w:rsidRPr="00603221" w:rsidRDefault="003355E7" w:rsidP="000631F7">
      <w:pPr>
        <w:pStyle w:val="3"/>
        <w:ind w:left="1276"/>
        <w:rPr>
          <w:lang w:val="el-GR"/>
        </w:rPr>
      </w:pPr>
      <w:bookmarkStart w:id="61" w:name="_Ref75870681"/>
      <w:bookmarkStart w:id="62" w:name="_Toc97194267"/>
      <w:bookmarkStart w:id="63" w:name="_Toc97194417"/>
      <w:bookmarkStart w:id="64" w:name="_Toc124351855"/>
      <w:r w:rsidRPr="00603221">
        <w:rPr>
          <w:lang w:val="el-GR"/>
        </w:rPr>
        <w:t>Γλώσσα</w:t>
      </w:r>
      <w:bookmarkEnd w:id="61"/>
      <w:bookmarkEnd w:id="62"/>
      <w:bookmarkEnd w:id="63"/>
      <w:bookmarkEnd w:id="64"/>
    </w:p>
    <w:p w14:paraId="1A5DFBE2"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2294C3E0"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02B39BF"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55533844" w14:textId="2BB93FEC"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74A26769"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156617C4"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8AA6DFB" w14:textId="77777777" w:rsidR="000631F7" w:rsidRPr="00603221" w:rsidRDefault="000631F7">
      <w:pPr>
        <w:rPr>
          <w:lang w:val="el-GR"/>
        </w:rPr>
      </w:pPr>
    </w:p>
    <w:p w14:paraId="0D49FD5E" w14:textId="77777777" w:rsidR="003A5AAC" w:rsidRPr="00603221" w:rsidRDefault="003A5AAC" w:rsidP="000631F7">
      <w:pPr>
        <w:pStyle w:val="3"/>
        <w:ind w:left="1276"/>
        <w:rPr>
          <w:lang w:val="el-GR"/>
        </w:rPr>
      </w:pPr>
      <w:bookmarkStart w:id="65" w:name="_Ref496624630"/>
      <w:bookmarkStart w:id="66" w:name="_Ref496624815"/>
      <w:bookmarkStart w:id="67" w:name="_Ref496625091"/>
      <w:bookmarkStart w:id="68" w:name="_Toc97194268"/>
      <w:bookmarkStart w:id="69" w:name="_Toc97194418"/>
      <w:bookmarkStart w:id="70" w:name="_Toc124351856"/>
      <w:r w:rsidRPr="00603221">
        <w:rPr>
          <w:lang w:val="el-GR"/>
        </w:rPr>
        <w:t>Εγγυήσεις</w:t>
      </w:r>
      <w:bookmarkEnd w:id="65"/>
      <w:bookmarkEnd w:id="66"/>
      <w:bookmarkEnd w:id="67"/>
      <w:bookmarkEnd w:id="68"/>
      <w:bookmarkEnd w:id="69"/>
      <w:bookmarkEnd w:id="70"/>
    </w:p>
    <w:p w14:paraId="6A89C80D" w14:textId="77777777" w:rsidR="008338F0" w:rsidRDefault="006771AF" w:rsidP="0054025C">
      <w:pPr>
        <w:rPr>
          <w:color w:val="000000"/>
          <w:lang w:val="el-GR"/>
        </w:rPr>
      </w:pPr>
      <w:bookmarkStart w:id="7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42CC90CF" w14:textId="77777777" w:rsidR="003B04C4" w:rsidRDefault="003B04C4" w:rsidP="00603221">
      <w:pPr>
        <w:rPr>
          <w:color w:val="000000"/>
          <w:lang w:val="el-GR"/>
        </w:rPr>
      </w:pPr>
      <w:bookmarkStart w:id="7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3CDC393B" w14:textId="62B2917F"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06410A">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678C52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0D4E1EDC"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09029260"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2B6260C"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60DE6489" w14:textId="77777777" w:rsidR="000A60A0" w:rsidRDefault="000A60A0">
      <w:pPr>
        <w:rPr>
          <w:color w:val="000000"/>
          <w:lang w:val="el-GR"/>
        </w:rPr>
      </w:pPr>
    </w:p>
    <w:p w14:paraId="4EC3D53A" w14:textId="77777777" w:rsidR="000A60A0" w:rsidRPr="000631F7" w:rsidRDefault="000A60A0" w:rsidP="000631F7">
      <w:pPr>
        <w:pStyle w:val="3"/>
        <w:ind w:left="1276"/>
        <w:rPr>
          <w:lang w:val="el-GR"/>
        </w:rPr>
      </w:pPr>
      <w:bookmarkStart w:id="73" w:name="_Toc97194269"/>
      <w:bookmarkStart w:id="74" w:name="_Toc97194419"/>
      <w:bookmarkStart w:id="75" w:name="_Toc124351857"/>
      <w:r w:rsidRPr="000A60A0">
        <w:rPr>
          <w:lang w:val="el-GR"/>
        </w:rPr>
        <w:t>Προστασία Προσωπικών Δεδομένων</w:t>
      </w:r>
      <w:bookmarkEnd w:id="73"/>
      <w:bookmarkEnd w:id="74"/>
      <w:bookmarkEnd w:id="75"/>
      <w:r w:rsidRPr="000A60A0">
        <w:rPr>
          <w:lang w:val="el-GR"/>
        </w:rPr>
        <w:t xml:space="preserve"> </w:t>
      </w:r>
    </w:p>
    <w:p w14:paraId="49D7FCC5" w14:textId="5B3D1BA4"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49102A">
        <w:rPr>
          <w:lang w:val="en-US"/>
        </w:rPr>
        <w:t>X</w:t>
      </w:r>
      <w:r w:rsidR="0096190B" w:rsidRPr="00821852">
        <w:rPr>
          <w:lang w:val="el-GR"/>
        </w:rPr>
        <w:t xml:space="preserve"> </w:t>
      </w:r>
      <w:r w:rsidRPr="00C11E79">
        <w:rPr>
          <w:lang w:val="el-GR"/>
        </w:rPr>
        <w:t>στην παρούσα.</w:t>
      </w:r>
    </w:p>
    <w:p w14:paraId="3541DD37" w14:textId="2879118C" w:rsidR="008338F0" w:rsidRPr="0023721C" w:rsidRDefault="0054025C" w:rsidP="0023721C">
      <w:pPr>
        <w:suppressAutoHyphens w:val="0"/>
        <w:spacing w:after="0"/>
        <w:jc w:val="left"/>
        <w:rPr>
          <w:color w:val="000000"/>
          <w:lang w:val="el-GR"/>
        </w:rPr>
      </w:pPr>
      <w:r>
        <w:rPr>
          <w:color w:val="000000"/>
          <w:lang w:val="el-GR"/>
        </w:rPr>
        <w:br w:type="page"/>
      </w:r>
    </w:p>
    <w:bookmarkEnd w:id="71"/>
    <w:p w14:paraId="3AD05CED" w14:textId="77777777" w:rsidR="008338F0" w:rsidRPr="00603221" w:rsidRDefault="003355E7" w:rsidP="003A109E">
      <w:pPr>
        <w:pStyle w:val="2"/>
        <w:rPr>
          <w:rFonts w:cs="Tahoma"/>
          <w:lang w:val="el-GR"/>
        </w:rPr>
      </w:pPr>
      <w:r w:rsidRPr="00603221">
        <w:rPr>
          <w:rFonts w:cs="Tahoma"/>
          <w:lang w:val="el-GR"/>
        </w:rPr>
        <w:tab/>
      </w:r>
      <w:bookmarkStart w:id="76" w:name="_Toc97194270"/>
      <w:bookmarkStart w:id="77" w:name="_Toc97194420"/>
      <w:bookmarkStart w:id="78" w:name="_Toc124351858"/>
      <w:r w:rsidRPr="00603221">
        <w:rPr>
          <w:rFonts w:cs="Tahoma"/>
          <w:lang w:val="el-GR"/>
        </w:rPr>
        <w:t>Δικαίωμα Συμμετοχής - Κριτήρια Ποιοτικής Επιλογής</w:t>
      </w:r>
      <w:bookmarkEnd w:id="76"/>
      <w:bookmarkEnd w:id="77"/>
      <w:bookmarkEnd w:id="78"/>
    </w:p>
    <w:p w14:paraId="6689B0AF" w14:textId="77777777" w:rsidR="008338F0" w:rsidRPr="00603221" w:rsidRDefault="003355E7" w:rsidP="0072750F">
      <w:pPr>
        <w:pStyle w:val="3"/>
        <w:ind w:left="1276"/>
        <w:rPr>
          <w:lang w:val="el-GR"/>
        </w:rPr>
      </w:pPr>
      <w:bookmarkStart w:id="79" w:name="_Ref496541397"/>
      <w:bookmarkStart w:id="80" w:name="_Toc97194271"/>
      <w:bookmarkStart w:id="81" w:name="_Toc97194421"/>
      <w:bookmarkStart w:id="82" w:name="_Toc124351859"/>
      <w:r w:rsidRPr="00603221">
        <w:rPr>
          <w:lang w:val="el-GR"/>
        </w:rPr>
        <w:t>Δικαιούμενοι συμμετοχής</w:t>
      </w:r>
      <w:bookmarkEnd w:id="79"/>
      <w:bookmarkEnd w:id="80"/>
      <w:bookmarkEnd w:id="81"/>
      <w:bookmarkEnd w:id="82"/>
      <w:r w:rsidRPr="00603221">
        <w:rPr>
          <w:lang w:val="el-GR"/>
        </w:rPr>
        <w:t xml:space="preserve"> </w:t>
      </w:r>
    </w:p>
    <w:p w14:paraId="4B4C1971"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178E528" w14:textId="77777777" w:rsidR="008338F0" w:rsidRPr="00603221" w:rsidRDefault="003355E7">
      <w:pPr>
        <w:rPr>
          <w:lang w:val="el-GR"/>
        </w:rPr>
      </w:pPr>
      <w:r w:rsidRPr="00603221">
        <w:rPr>
          <w:lang w:val="el-GR"/>
        </w:rPr>
        <w:t>α) κράτος-μέλος της Ένωσης,</w:t>
      </w:r>
    </w:p>
    <w:p w14:paraId="55FC18F4" w14:textId="77777777" w:rsidR="008338F0" w:rsidRPr="00603221" w:rsidRDefault="003355E7">
      <w:pPr>
        <w:rPr>
          <w:lang w:val="el-GR"/>
        </w:rPr>
      </w:pPr>
      <w:r w:rsidRPr="00603221">
        <w:rPr>
          <w:lang w:val="el-GR"/>
        </w:rPr>
        <w:t>β) κράτος-μέλος του Ευρωπαϊκού Οικονομικού Χώρου (Ε.Ο.Χ.),</w:t>
      </w:r>
    </w:p>
    <w:p w14:paraId="43563849"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5DBA14B8"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6B9CCA2" w14:textId="2DCE95F2"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6C1BDD">
        <w:rPr>
          <w:lang w:val="el-GR"/>
        </w:rPr>
        <w:t>.</w:t>
      </w:r>
    </w:p>
    <w:p w14:paraId="60EC2B01" w14:textId="77777777" w:rsidR="009F688B" w:rsidRPr="003E44A9" w:rsidRDefault="00E97E4D" w:rsidP="009F688B">
      <w:pPr>
        <w:rPr>
          <w:lang w:val="el-GR"/>
        </w:rPr>
      </w:pPr>
      <w:bookmarkStart w:id="83"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5F3AC27E"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6C4442A6"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11BDC335"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07AA72F4" w14:textId="0244EF7A" w:rsidR="00E97E4D" w:rsidRPr="00E97E4D" w:rsidRDefault="009F688B" w:rsidP="00F67648">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C0675F">
        <w:rPr>
          <w:lang w:val="el-GR"/>
        </w:rPr>
        <w:fldChar w:fldCharType="begin"/>
      </w:r>
      <w:r>
        <w:rPr>
          <w:lang w:val="el-GR"/>
        </w:rPr>
        <w:instrText xml:space="preserve"> REF _Ref494118533 \h </w:instrText>
      </w:r>
      <w:r w:rsidR="00C0675F">
        <w:rPr>
          <w:lang w:val="el-GR"/>
        </w:rPr>
      </w:r>
      <w:r w:rsidR="00C0675F">
        <w:rPr>
          <w:lang w:val="el-GR"/>
        </w:rPr>
        <w:fldChar w:fldCharType="separate"/>
      </w:r>
      <w:r w:rsidR="00FD174C" w:rsidRPr="00603221">
        <w:rPr>
          <w:lang w:val="el-GR"/>
        </w:rPr>
        <w:t xml:space="preserve">ΠΑΡΑΡΤΗΜΑ </w:t>
      </w:r>
      <w:r w:rsidR="00FD174C" w:rsidRPr="00603221">
        <w:t>VI</w:t>
      </w:r>
      <w:r w:rsidR="00FD174C" w:rsidRPr="00603221">
        <w:rPr>
          <w:lang w:val="el-GR"/>
        </w:rPr>
        <w:t>Ι – Άλλες Δηλώσεις</w:t>
      </w:r>
      <w:r w:rsidR="00C0675F">
        <w:rPr>
          <w:lang w:val="el-GR"/>
        </w:rPr>
        <w:fldChar w:fldCharType="end"/>
      </w:r>
      <w:r>
        <w:rPr>
          <w:lang w:val="el-GR"/>
        </w:rPr>
        <w:t xml:space="preserve"> </w:t>
      </w:r>
      <w:r w:rsidRPr="003E44A9">
        <w:rPr>
          <w:lang w:val="el-GR"/>
        </w:rPr>
        <w:t>της παρούσας».</w:t>
      </w:r>
      <w:r w:rsidRPr="002A09CC">
        <w:rPr>
          <w:lang w:val="el-GR"/>
        </w:rPr>
        <w:t xml:space="preserve"> </w:t>
      </w:r>
      <w:bookmarkEnd w:id="83"/>
    </w:p>
    <w:p w14:paraId="3108A115"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3185D13"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48B76F74" w14:textId="77777777" w:rsidR="002F2BED" w:rsidRPr="002F2BED" w:rsidRDefault="002F2BED" w:rsidP="00AB1DCF">
      <w:pPr>
        <w:pStyle w:val="af6"/>
        <w:rPr>
          <w:lang w:val="el-GR"/>
        </w:rPr>
      </w:pPr>
    </w:p>
    <w:p w14:paraId="403B8EE8" w14:textId="77777777" w:rsidR="008338F0" w:rsidRPr="00603221" w:rsidRDefault="003355E7" w:rsidP="0072750F">
      <w:pPr>
        <w:pStyle w:val="3"/>
        <w:ind w:left="1276"/>
        <w:rPr>
          <w:lang w:val="el-GR"/>
        </w:rPr>
      </w:pPr>
      <w:bookmarkStart w:id="84" w:name="_Ref496542081"/>
      <w:bookmarkStart w:id="85" w:name="_Toc97194272"/>
      <w:bookmarkStart w:id="86" w:name="_Toc97194422"/>
      <w:bookmarkStart w:id="87" w:name="_Toc124351860"/>
      <w:r w:rsidRPr="00603221">
        <w:rPr>
          <w:lang w:val="el-GR"/>
        </w:rPr>
        <w:t>Εγγύηση συμμετοχής</w:t>
      </w:r>
      <w:bookmarkEnd w:id="84"/>
      <w:bookmarkEnd w:id="85"/>
      <w:bookmarkEnd w:id="86"/>
      <w:bookmarkEnd w:id="87"/>
    </w:p>
    <w:p w14:paraId="47E624FC" w14:textId="77777777" w:rsidR="00C0675F" w:rsidRDefault="003355E7">
      <w:pPr>
        <w:tabs>
          <w:tab w:val="left" w:pos="0"/>
          <w:tab w:val="left" w:pos="1134"/>
        </w:tabs>
        <w:spacing w:before="240"/>
        <w:rPr>
          <w:lang w:val="el-GR"/>
        </w:rPr>
      </w:pPr>
      <w:r w:rsidRPr="003F1A31">
        <w:rPr>
          <w:rStyle w:val="Heading4Char"/>
          <w:rFonts w:ascii="Tahoma" w:hAnsi="Tahoma" w:cs="Tahoma"/>
          <w:sz w:val="22"/>
          <w:szCs w:val="22"/>
          <w:lang w:val="el-GR"/>
        </w:rPr>
        <w:t>2.2.2.1.</w:t>
      </w:r>
      <w:r w:rsidRPr="003F1A31">
        <w:rPr>
          <w:b/>
          <w:bCs/>
          <w:lang w:val="el-GR"/>
        </w:rPr>
        <w:t xml:space="preserve"> </w:t>
      </w:r>
      <w:r w:rsidRPr="003F1A3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3F1A31">
        <w:rPr>
          <w:lang w:val="el-GR"/>
        </w:rPr>
        <w:t xml:space="preserve"> </w:t>
      </w:r>
      <w:r w:rsidRPr="003F1A31">
        <w:rPr>
          <w:lang w:val="el-GR"/>
        </w:rPr>
        <w:t>εγγυητική επιστολή συμμετοχής,</w:t>
      </w:r>
      <w:r w:rsidR="00C960CF" w:rsidRPr="003F1A31">
        <w:rPr>
          <w:lang w:val="el-GR"/>
        </w:rPr>
        <w:t xml:space="preserve"> σύμφωνα με το </w:t>
      </w:r>
      <w:r w:rsidR="00CA543A" w:rsidRPr="003F1A31">
        <w:rPr>
          <w:lang w:val="el-GR"/>
        </w:rPr>
        <w:t xml:space="preserve">αντίστοιχο </w:t>
      </w:r>
      <w:r w:rsidR="00C960CF" w:rsidRPr="003F1A31">
        <w:rPr>
          <w:lang w:val="el-GR"/>
        </w:rPr>
        <w:t xml:space="preserve">υπόδειγμα </w:t>
      </w:r>
      <w:r w:rsidR="00CA543A" w:rsidRPr="003F1A31">
        <w:rPr>
          <w:lang w:val="el-GR"/>
        </w:rPr>
        <w:t>στο</w:t>
      </w:r>
      <w:r w:rsidR="00C960CF" w:rsidRPr="003F1A31">
        <w:rPr>
          <w:lang w:val="el-GR"/>
        </w:rPr>
        <w:t xml:space="preserve"> </w:t>
      </w:r>
      <w:r w:rsidR="00CA543A" w:rsidRPr="003F1A31">
        <w:rPr>
          <w:lang w:val="el-GR"/>
        </w:rPr>
        <w:t>«</w:t>
      </w:r>
      <w:r w:rsidR="0026551E" w:rsidRPr="003F1A31">
        <w:rPr>
          <w:lang w:val="el-GR"/>
        </w:rPr>
        <w:t>ΠΑΡΑΡΤΗΜΑ VIII – Υποδείγματα Εγγυητικών Επιστολών</w:t>
      </w:r>
      <w:r w:rsidR="00CA543A" w:rsidRPr="003F1A31">
        <w:rPr>
          <w:lang w:val="el-GR"/>
        </w:rPr>
        <w:t>»</w:t>
      </w:r>
      <w:r w:rsidR="00E1337D" w:rsidRPr="003F1A31">
        <w:rPr>
          <w:lang w:val="el-GR"/>
        </w:rPr>
        <w:t xml:space="preserve"> </w:t>
      </w:r>
      <w:r w:rsidR="00C960CF" w:rsidRPr="003F1A31">
        <w:rPr>
          <w:lang w:val="el-GR"/>
        </w:rPr>
        <w:t>της παρούσας</w:t>
      </w:r>
      <w:r w:rsidRPr="003F1A31">
        <w:rPr>
          <w:lang w:val="el-GR"/>
        </w:rPr>
        <w:t>.</w:t>
      </w:r>
    </w:p>
    <w:p w14:paraId="6325B50E" w14:textId="24D00B82"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873A9C" w:rsidRPr="00873A9C">
        <w:rPr>
          <w:b/>
          <w:bCs/>
          <w:lang w:val="el-GR"/>
        </w:rPr>
        <w:t>2%</w:t>
      </w:r>
      <w:r w:rsidRPr="003E44A9">
        <w:rPr>
          <w:lang w:val="el-GR"/>
        </w:rPr>
        <w:t xml:space="preserve"> τ</w:t>
      </w:r>
      <w:r w:rsidR="00AA7987">
        <w:rPr>
          <w:lang w:val="el-GR"/>
        </w:rPr>
        <w:t xml:space="preserve">ης εκτιμώμενης αξίας της Σύμβασης </w:t>
      </w:r>
      <w:r w:rsidRPr="003E44A9">
        <w:rPr>
          <w:lang w:val="el-GR"/>
        </w:rPr>
        <w:t xml:space="preserve">(μη συμπεριλαμβανομένου ΦΠΑ), ήτοι ποσό  </w:t>
      </w:r>
      <w:r w:rsidR="00873A9C" w:rsidRPr="00873A9C">
        <w:rPr>
          <w:b/>
          <w:bCs/>
          <w:lang w:val="el-GR"/>
        </w:rPr>
        <w:t>τέσσερις χιλιάδες διακόσια πενήντα οκτώ Ευρώ (4.258,00 €)</w:t>
      </w:r>
      <w:r w:rsidRPr="003E44A9">
        <w:rPr>
          <w:lang w:val="el-GR"/>
        </w:rPr>
        <w:t>.</w:t>
      </w:r>
    </w:p>
    <w:p w14:paraId="389FCE4D"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5BA2F3F" w14:textId="39E996D7"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496542431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Cs/>
          <w:cs/>
          <w:lang w:val="el-GR"/>
        </w:rPr>
        <w:t>‎</w:t>
      </w:r>
      <w:r w:rsidR="00FD174C">
        <w:rPr>
          <w:lang w:val="el-GR"/>
        </w:rPr>
        <w:t>2.4.5</w:t>
      </w:r>
      <w:r w:rsidR="00DF6DCB">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32B36478" w14:textId="7E66A92C"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C0675F">
        <w:rPr>
          <w:bCs/>
          <w:lang w:val="el-GR"/>
        </w:rPr>
        <w:fldChar w:fldCharType="begin"/>
      </w:r>
      <w:r>
        <w:rPr>
          <w:bCs/>
          <w:lang w:val="el-GR"/>
        </w:rPr>
        <w:instrText xml:space="preserve"> REF _Ref496542534 \r \h </w:instrText>
      </w:r>
      <w:r w:rsidR="00C0675F">
        <w:rPr>
          <w:bCs/>
          <w:lang w:val="el-GR"/>
        </w:rPr>
      </w:r>
      <w:r w:rsidR="00C0675F">
        <w:rPr>
          <w:bCs/>
          <w:lang w:val="el-GR"/>
        </w:rPr>
        <w:fldChar w:fldCharType="separate"/>
      </w:r>
      <w:r w:rsidR="00FD174C">
        <w:rPr>
          <w:bCs/>
          <w:cs/>
          <w:lang w:val="el-GR"/>
        </w:rPr>
        <w:t>‎</w:t>
      </w:r>
      <w:r w:rsidR="00FD174C">
        <w:rPr>
          <w:bCs/>
          <w:lang w:val="el-GR"/>
        </w:rPr>
        <w:t>3.1</w:t>
      </w:r>
      <w:r w:rsidR="00C0675F">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27222E9B" w14:textId="77777777" w:rsidR="00CD3B0E" w:rsidRPr="00603221" w:rsidRDefault="00CD3B0E">
      <w:pPr>
        <w:rPr>
          <w:b/>
          <w:bCs/>
          <w:lang w:val="el-GR"/>
        </w:rPr>
      </w:pPr>
    </w:p>
    <w:p w14:paraId="6562B01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609927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084560C3" w14:textId="545EF7A6" w:rsidR="00E975FD" w:rsidRDefault="00FA4CDD">
      <w:pPr>
        <w:rPr>
          <w:lang w:val="el-GR"/>
        </w:rPr>
      </w:pPr>
      <w:r>
        <w:rPr>
          <w:lang w:val="el-GR"/>
        </w:rPr>
        <w:t>μ</w:t>
      </w:r>
      <w:r w:rsidR="00FC1B9E">
        <w:rPr>
          <w:lang w:val="el-GR"/>
        </w:rPr>
        <w:t>ετά από:</w:t>
      </w:r>
    </w:p>
    <w:p w14:paraId="689DD7C7"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0A6BDD50"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67160EBE"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5440703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471D6B48"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EA994AE"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AB9A3C9" w14:textId="77777777" w:rsidR="00DB2BAF" w:rsidRPr="00821852" w:rsidRDefault="00DB2BAF" w:rsidP="00821852">
      <w:pPr>
        <w:rPr>
          <w:lang w:val="el-GR"/>
        </w:rPr>
      </w:pPr>
    </w:p>
    <w:p w14:paraId="1ECD484A" w14:textId="1DF508BD"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496541742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2.2.3</w:t>
      </w:r>
      <w:r w:rsidR="00DF6DCB">
        <w:fldChar w:fldCharType="end"/>
      </w:r>
      <w:r w:rsidRPr="00603221">
        <w:rPr>
          <w:lang w:val="el-GR"/>
        </w:rPr>
        <w:t xml:space="preserve"> έως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496541700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2.2.8</w:t>
      </w:r>
      <w:r w:rsidR="00DF6DCB">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0675F">
        <w:rPr>
          <w:lang w:val="el-GR"/>
        </w:rPr>
        <w:fldChar w:fldCharType="begin"/>
      </w:r>
      <w:r w:rsidR="00C32872">
        <w:rPr>
          <w:lang w:val="el-GR"/>
        </w:rPr>
        <w:instrText xml:space="preserve"> REF _Ref40957856 \r \h </w:instrText>
      </w:r>
      <w:r w:rsidR="00C0675F">
        <w:rPr>
          <w:lang w:val="el-GR"/>
        </w:rPr>
      </w:r>
      <w:r w:rsidR="00C0675F">
        <w:rPr>
          <w:lang w:val="el-GR"/>
        </w:rPr>
        <w:fldChar w:fldCharType="separate"/>
      </w:r>
      <w:r w:rsidR="00FD174C">
        <w:rPr>
          <w:cs/>
          <w:lang w:val="el-GR"/>
        </w:rPr>
        <w:t>‎</w:t>
      </w:r>
      <w:r w:rsidR="00FD174C">
        <w:rPr>
          <w:lang w:val="el-GR"/>
        </w:rPr>
        <w:t>2.2.9.2</w:t>
      </w:r>
      <w:r w:rsidR="00C0675F">
        <w:rPr>
          <w:lang w:val="el-GR"/>
        </w:rPr>
        <w:fldChar w:fldCharType="end"/>
      </w:r>
      <w:r w:rsidR="00C32872">
        <w:rPr>
          <w:lang w:val="el-GR"/>
        </w:rPr>
        <w:t xml:space="preserve"> &amp; </w:t>
      </w:r>
      <w:r w:rsidR="00C0675F">
        <w:rPr>
          <w:lang w:val="el-GR"/>
        </w:rPr>
        <w:fldChar w:fldCharType="begin"/>
      </w:r>
      <w:r w:rsidR="00C32872">
        <w:rPr>
          <w:lang w:val="el-GR"/>
        </w:rPr>
        <w:instrText xml:space="preserve"> REF _Ref67613215 \r \h </w:instrText>
      </w:r>
      <w:r w:rsidR="00C0675F">
        <w:rPr>
          <w:lang w:val="el-GR"/>
        </w:rPr>
      </w:r>
      <w:r w:rsidR="00C0675F">
        <w:rPr>
          <w:lang w:val="el-GR"/>
        </w:rPr>
        <w:fldChar w:fldCharType="separate"/>
      </w:r>
      <w:r w:rsidR="00FD174C">
        <w:rPr>
          <w:cs/>
          <w:lang w:val="el-GR"/>
        </w:rPr>
        <w:t>‎</w:t>
      </w:r>
      <w:r w:rsidR="00FD174C">
        <w:rPr>
          <w:lang w:val="el-GR"/>
        </w:rPr>
        <w:t>3.2</w:t>
      </w:r>
      <w:r w:rsidR="00C0675F">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0675F">
        <w:rPr>
          <w:lang w:val="el-GR"/>
        </w:rPr>
        <w:fldChar w:fldCharType="begin"/>
      </w:r>
      <w:r w:rsidR="00C32872">
        <w:rPr>
          <w:lang w:val="el-GR"/>
        </w:rPr>
        <w:instrText xml:space="preserve"> REF _Ref67613215 \r \h </w:instrText>
      </w:r>
      <w:r w:rsidR="00C0675F">
        <w:rPr>
          <w:lang w:val="el-GR"/>
        </w:rPr>
      </w:r>
      <w:r w:rsidR="00C0675F">
        <w:rPr>
          <w:lang w:val="el-GR"/>
        </w:rPr>
        <w:fldChar w:fldCharType="separate"/>
      </w:r>
      <w:r w:rsidR="00FD174C">
        <w:rPr>
          <w:cs/>
          <w:lang w:val="el-GR"/>
        </w:rPr>
        <w:t>‎</w:t>
      </w:r>
      <w:r w:rsidR="00FD174C">
        <w:rPr>
          <w:lang w:val="el-GR"/>
        </w:rPr>
        <w:t>3.2</w:t>
      </w:r>
      <w:r w:rsidR="00C0675F">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0675F">
        <w:rPr>
          <w:lang w:val="el-GR"/>
        </w:rPr>
        <w:fldChar w:fldCharType="begin"/>
      </w:r>
      <w:r w:rsidR="00C32872">
        <w:rPr>
          <w:lang w:val="el-GR"/>
        </w:rPr>
        <w:instrText xml:space="preserve"> REF _Ref496541356 \r \h </w:instrText>
      </w:r>
      <w:r w:rsidR="00C0675F">
        <w:rPr>
          <w:lang w:val="el-GR"/>
        </w:rPr>
      </w:r>
      <w:r w:rsidR="00C0675F">
        <w:rPr>
          <w:lang w:val="el-GR"/>
        </w:rPr>
        <w:fldChar w:fldCharType="separate"/>
      </w:r>
      <w:r w:rsidR="00FD174C">
        <w:rPr>
          <w:cs/>
          <w:lang w:val="el-GR"/>
        </w:rPr>
        <w:t>‎</w:t>
      </w:r>
      <w:r w:rsidR="00FD174C">
        <w:rPr>
          <w:lang w:val="el-GR"/>
        </w:rPr>
        <w:t>2.2.3</w:t>
      </w:r>
      <w:r w:rsidR="00C0675F">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445AF26F" w14:textId="77777777" w:rsidR="00C32872" w:rsidRPr="00603221" w:rsidRDefault="00C32872">
      <w:pPr>
        <w:rPr>
          <w:lang w:val="el-GR"/>
        </w:rPr>
      </w:pPr>
    </w:p>
    <w:p w14:paraId="701364F6" w14:textId="77777777" w:rsidR="008338F0" w:rsidRPr="00603221" w:rsidRDefault="003355E7" w:rsidP="0072750F">
      <w:pPr>
        <w:pStyle w:val="3"/>
        <w:ind w:left="1276"/>
        <w:rPr>
          <w:lang w:val="el-GR"/>
        </w:rPr>
      </w:pPr>
      <w:bookmarkStart w:id="88" w:name="_Ref496541356"/>
      <w:bookmarkStart w:id="89" w:name="_Ref496541742"/>
      <w:bookmarkStart w:id="90" w:name="_Ref496541775"/>
      <w:bookmarkStart w:id="91" w:name="_Ref496541863"/>
      <w:bookmarkStart w:id="92" w:name="_Toc97194273"/>
      <w:bookmarkStart w:id="93" w:name="_Toc97194423"/>
      <w:bookmarkStart w:id="94" w:name="_Toc124351861"/>
      <w:r w:rsidRPr="00603221">
        <w:rPr>
          <w:lang w:val="el-GR"/>
        </w:rPr>
        <w:t>Λόγοι αποκλεισμού</w:t>
      </w:r>
      <w:bookmarkEnd w:id="88"/>
      <w:bookmarkEnd w:id="89"/>
      <w:bookmarkEnd w:id="90"/>
      <w:bookmarkEnd w:id="91"/>
      <w:bookmarkEnd w:id="92"/>
      <w:bookmarkEnd w:id="93"/>
      <w:bookmarkEnd w:id="94"/>
      <w:r w:rsidRPr="00603221">
        <w:rPr>
          <w:lang w:val="el-GR"/>
        </w:rPr>
        <w:t xml:space="preserve"> </w:t>
      </w:r>
    </w:p>
    <w:p w14:paraId="33152D00"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E6C27C0" w14:textId="77777777" w:rsidR="008338F0" w:rsidRPr="00603221" w:rsidRDefault="00E1337D">
      <w:pPr>
        <w:pStyle w:val="aff"/>
        <w:numPr>
          <w:ilvl w:val="3"/>
          <w:numId w:val="12"/>
        </w:numPr>
        <w:spacing w:before="240"/>
        <w:ind w:left="0" w:firstLine="0"/>
        <w:rPr>
          <w:lang w:val="el-GR"/>
        </w:rPr>
      </w:pPr>
      <w:bookmarkStart w:id="95" w:name="_Ref496540567"/>
      <w:r w:rsidRPr="00603221">
        <w:rPr>
          <w:lang w:val="el-GR"/>
        </w:rPr>
        <w:t xml:space="preserve"> </w:t>
      </w:r>
      <w:bookmarkStart w:id="96"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5"/>
      <w:bookmarkEnd w:id="96"/>
      <w:r w:rsidR="003355E7" w:rsidRPr="00603221">
        <w:rPr>
          <w:lang w:val="el-GR"/>
        </w:rPr>
        <w:t xml:space="preserve"> </w:t>
      </w:r>
    </w:p>
    <w:p w14:paraId="263DC6EB"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2B04FADE" w14:textId="33E68E48"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957F9F">
        <w:rPr>
          <w:lang w:val="el-GR"/>
        </w:rPr>
        <w:t>,</w:t>
      </w:r>
    </w:p>
    <w:p w14:paraId="4881CE9D" w14:textId="2EED2398"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3697840" w14:textId="5A7B43FA"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2E529BC4" w14:textId="45EBABC8" w:rsidR="009A3D76" w:rsidRPr="00603221"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322E70AA"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AA50805" w14:textId="36D3178F"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8316E9F"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4B6DBC8D"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BE7518D"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4307062"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1541121"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2121FB4D"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FB28A6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7" w:name="_Ref503518036"/>
      <w:r w:rsidRPr="00603221">
        <w:rPr>
          <w:lang w:val="el-GR"/>
        </w:rPr>
        <w:t>Σ</w:t>
      </w:r>
      <w:r w:rsidR="005A0ACC" w:rsidRPr="00603221">
        <w:rPr>
          <w:lang w:val="el-GR"/>
        </w:rPr>
        <w:t>τις ακόλουθες περιπτώσεις</w:t>
      </w:r>
      <w:bookmarkEnd w:id="97"/>
      <w:r w:rsidR="005A0ACC" w:rsidRPr="00603221">
        <w:rPr>
          <w:lang w:val="el-GR"/>
        </w:rPr>
        <w:t xml:space="preserve"> </w:t>
      </w:r>
    </w:p>
    <w:p w14:paraId="6F7515B7"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9CF0E6E"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7698308"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5D48121"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46AA3D0"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0A1B075B" w14:textId="77777777" w:rsidR="004B29C9" w:rsidRPr="00603221" w:rsidRDefault="004B29C9" w:rsidP="003329FF">
      <w:pPr>
        <w:rPr>
          <w:lang w:val="el-GR"/>
        </w:rPr>
      </w:pPr>
    </w:p>
    <w:p w14:paraId="49F5E8A7" w14:textId="66D1BD9B"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8"/>
      <w:r w:rsidRPr="00603221">
        <w:rPr>
          <w:lang w:val="el-GR"/>
        </w:rPr>
        <w:t xml:space="preserve"> </w:t>
      </w:r>
    </w:p>
    <w:p w14:paraId="79EB2A27" w14:textId="1763C445"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CE3CBD">
        <w:rPr>
          <w:lang w:val="el-GR"/>
        </w:rPr>
        <w:t>,</w:t>
      </w:r>
    </w:p>
    <w:p w14:paraId="4DBD120D" w14:textId="1E89609C"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CE3CBD">
        <w:rPr>
          <w:lang w:val="el-GR"/>
        </w:rPr>
        <w:t>,</w:t>
      </w:r>
    </w:p>
    <w:p w14:paraId="696A6E89"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31F7A9A"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59AF30F3"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C062056" w14:textId="174BF0C7" w:rsidR="00A23EAB" w:rsidRPr="00603221"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04AADBB" w14:textId="445ED347" w:rsidR="00A23EAB" w:rsidRPr="00603221"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0675F">
        <w:rPr>
          <w:lang w:val="el-GR"/>
        </w:rPr>
        <w:fldChar w:fldCharType="begin"/>
      </w:r>
      <w:r w:rsidR="00C8339C">
        <w:rPr>
          <w:lang w:val="el-GR"/>
        </w:rPr>
        <w:instrText xml:space="preserve"> REF _Ref40957856 \r \h </w:instrText>
      </w:r>
      <w:r w:rsidR="00C0675F">
        <w:rPr>
          <w:lang w:val="el-GR"/>
        </w:rPr>
      </w:r>
      <w:r w:rsidR="00C0675F">
        <w:rPr>
          <w:lang w:val="el-GR"/>
        </w:rPr>
        <w:fldChar w:fldCharType="separate"/>
      </w:r>
      <w:r w:rsidR="00FD174C">
        <w:rPr>
          <w:cs/>
          <w:lang w:val="el-GR"/>
        </w:rPr>
        <w:t>‎</w:t>
      </w:r>
      <w:r w:rsidR="00FD174C">
        <w:rPr>
          <w:lang w:val="el-GR"/>
        </w:rPr>
        <w:t>2.2.9.2</w:t>
      </w:r>
      <w:r w:rsidR="00C0675F">
        <w:rPr>
          <w:lang w:val="el-GR"/>
        </w:rPr>
        <w:fldChar w:fldCharType="end"/>
      </w:r>
      <w:r w:rsidR="00E403E0">
        <w:rPr>
          <w:lang w:val="el-GR"/>
        </w:rPr>
        <w:t xml:space="preserve"> </w:t>
      </w:r>
      <w:r w:rsidR="00C0675F">
        <w:rPr>
          <w:lang w:val="el-GR"/>
        </w:rPr>
        <w:fldChar w:fldCharType="begin"/>
      </w:r>
      <w:r w:rsidR="00E403E0">
        <w:rPr>
          <w:lang w:val="el-GR"/>
        </w:rPr>
        <w:instrText xml:space="preserve"> REF _Ref40957856 \h </w:instrText>
      </w:r>
      <w:r w:rsidR="00C0675F">
        <w:rPr>
          <w:lang w:val="el-GR"/>
        </w:rPr>
      </w:r>
      <w:r w:rsidR="00C0675F">
        <w:rPr>
          <w:lang w:val="el-GR"/>
        </w:rPr>
        <w:fldChar w:fldCharType="separate"/>
      </w:r>
      <w:r w:rsidR="00FD174C" w:rsidRPr="00C0210C">
        <w:rPr>
          <w:lang w:val="el-GR"/>
        </w:rPr>
        <w:t>Αποδεικτικά μέσα</w:t>
      </w:r>
      <w:r w:rsidR="00FD174C">
        <w:rPr>
          <w:lang w:val="el-GR"/>
        </w:rPr>
        <w:t xml:space="preserve"> -</w:t>
      </w:r>
      <w:r w:rsidR="00FD174C" w:rsidRPr="0077634D">
        <w:rPr>
          <w:rFonts w:ascii="Calibri" w:hAnsi="Calibri"/>
          <w:lang w:val="el-GR"/>
        </w:rPr>
        <w:t xml:space="preserve"> </w:t>
      </w:r>
      <w:r w:rsidR="00FD174C" w:rsidRPr="00C0210C">
        <w:rPr>
          <w:lang w:val="el-GR"/>
        </w:rPr>
        <w:t>Δικαιολογητικά προσωρινού αναδόχου</w:t>
      </w:r>
      <w:r w:rsidR="00C0675F">
        <w:rPr>
          <w:lang w:val="el-GR"/>
        </w:rPr>
        <w:fldChar w:fldCharType="end"/>
      </w:r>
      <w:r w:rsidR="00A9669D" w:rsidRPr="00603221">
        <w:rPr>
          <w:lang w:val="el-GR"/>
        </w:rPr>
        <w:t xml:space="preserve"> </w:t>
      </w:r>
      <w:r w:rsidR="00B941FC" w:rsidRPr="00603221">
        <w:rPr>
          <w:lang w:val="el-GR"/>
        </w:rPr>
        <w:t>της παρούσας</w:t>
      </w:r>
      <w:r w:rsidR="00CE3CBD">
        <w:rPr>
          <w:lang w:val="el-GR"/>
        </w:rPr>
        <w:t>,</w:t>
      </w:r>
    </w:p>
    <w:p w14:paraId="7BF7DEAF"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F26D43C"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18291D06" w14:textId="6517DBB8" w:rsidR="006D3DA7" w:rsidRPr="0018689F" w:rsidRDefault="00067067" w:rsidP="0018689F">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C4B3C6D"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D5A2C36" w14:textId="77777777" w:rsidR="002A7C7B" w:rsidRDefault="002A7C7B" w:rsidP="002A7C7B">
      <w:pPr>
        <w:pStyle w:val="aff"/>
        <w:tabs>
          <w:tab w:val="left" w:pos="0"/>
          <w:tab w:val="left" w:pos="709"/>
          <w:tab w:val="left" w:pos="1134"/>
        </w:tabs>
        <w:spacing w:before="240"/>
        <w:ind w:left="0"/>
        <w:rPr>
          <w:lang w:val="el-GR"/>
        </w:rPr>
      </w:pPr>
    </w:p>
    <w:p w14:paraId="375F1552" w14:textId="713C963A" w:rsidR="002A7C7B" w:rsidRPr="002A7C7B" w:rsidRDefault="00363799">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496540567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2.2.3.1</w:t>
      </w:r>
      <w:r w:rsidR="00DF6DCB">
        <w:fldChar w:fldCharType="end"/>
      </w:r>
      <w:r w:rsidR="003355E7" w:rsidRPr="002A7C7B">
        <w:rPr>
          <w:lang w:val="el-GR"/>
        </w:rPr>
        <w:t xml:space="preserve"> και </w:t>
      </w:r>
      <w:r w:rsidR="00C0675F">
        <w:rPr>
          <w:lang w:val="el-GR"/>
        </w:rPr>
        <w:fldChar w:fldCharType="begin"/>
      </w:r>
      <w:r w:rsidR="007E61C0">
        <w:rPr>
          <w:lang w:val="el-GR"/>
        </w:rPr>
        <w:instrText xml:space="preserve"> REF _Ref496540586 \r \h </w:instrText>
      </w:r>
      <w:r w:rsidR="00C0675F">
        <w:rPr>
          <w:lang w:val="el-GR"/>
        </w:rPr>
      </w:r>
      <w:r w:rsidR="00C0675F">
        <w:rPr>
          <w:lang w:val="el-GR"/>
        </w:rPr>
        <w:fldChar w:fldCharType="separate"/>
      </w:r>
      <w:r w:rsidR="00FD174C">
        <w:rPr>
          <w:cs/>
          <w:lang w:val="el-GR"/>
        </w:rPr>
        <w:t>‎</w:t>
      </w:r>
      <w:r w:rsidR="00FD174C">
        <w:rPr>
          <w:lang w:val="el-GR"/>
        </w:rPr>
        <w:t>2.2.3.3</w:t>
      </w:r>
      <w:r w:rsidR="00C0675F">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5C1AE73" w14:textId="77777777" w:rsidR="002A7C7B" w:rsidRPr="00603221" w:rsidRDefault="002A7C7B" w:rsidP="00821852">
      <w:pPr>
        <w:pStyle w:val="aff"/>
        <w:tabs>
          <w:tab w:val="left" w:pos="0"/>
          <w:tab w:val="left" w:pos="709"/>
          <w:tab w:val="left" w:pos="1134"/>
        </w:tabs>
        <w:spacing w:before="240"/>
        <w:ind w:left="0"/>
        <w:rPr>
          <w:b/>
          <w:bCs/>
          <w:lang w:val="el-GR"/>
        </w:rPr>
      </w:pPr>
    </w:p>
    <w:p w14:paraId="024E4C72"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0D75CA7" w14:textId="77777777" w:rsidR="00C535AC" w:rsidRPr="007E61C0" w:rsidRDefault="00C535AC" w:rsidP="007E61C0">
      <w:pPr>
        <w:rPr>
          <w:b/>
          <w:bCs/>
          <w:color w:val="000000"/>
          <w:lang w:val="el-GR"/>
        </w:rPr>
      </w:pPr>
    </w:p>
    <w:p w14:paraId="310A1EBB"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9"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9"/>
    </w:p>
    <w:p w14:paraId="6C49AEEB" w14:textId="77777777" w:rsidR="00D93C0C" w:rsidRPr="00603221" w:rsidRDefault="00D93C0C" w:rsidP="00603221">
      <w:pPr>
        <w:pStyle w:val="aff"/>
        <w:rPr>
          <w:color w:val="000000"/>
          <w:lang w:val="el-GR"/>
        </w:rPr>
      </w:pPr>
    </w:p>
    <w:p w14:paraId="61C8560B" w14:textId="77777777" w:rsidR="008338F0" w:rsidRPr="00603221" w:rsidRDefault="003355E7" w:rsidP="003329FF">
      <w:pPr>
        <w:pStyle w:val="3"/>
        <w:numPr>
          <w:ilvl w:val="0"/>
          <w:numId w:val="0"/>
        </w:numPr>
        <w:ind w:left="720" w:hanging="720"/>
        <w:rPr>
          <w:rFonts w:cs="Tahoma"/>
          <w:szCs w:val="22"/>
          <w:lang w:val="el-GR"/>
        </w:rPr>
      </w:pPr>
      <w:bookmarkStart w:id="100" w:name="_Toc97194274"/>
      <w:bookmarkStart w:id="101" w:name="_Toc97194424"/>
      <w:bookmarkStart w:id="102" w:name="_Toc12435186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0"/>
      <w:bookmarkEnd w:id="101"/>
      <w:bookmarkEnd w:id="102"/>
      <w:r w:rsidR="00F11417" w:rsidRPr="00603221">
        <w:rPr>
          <w:rFonts w:cs="Tahoma"/>
          <w:szCs w:val="22"/>
          <w:lang w:val="el-GR"/>
        </w:rPr>
        <w:t xml:space="preserve"> </w:t>
      </w:r>
    </w:p>
    <w:p w14:paraId="5D99DAC2" w14:textId="77777777" w:rsidR="00EA086C" w:rsidRPr="00603221" w:rsidRDefault="00EA086C" w:rsidP="00EA086C">
      <w:pPr>
        <w:rPr>
          <w:lang w:val="el-GR"/>
        </w:rPr>
      </w:pPr>
    </w:p>
    <w:p w14:paraId="726A1A7E" w14:textId="77777777" w:rsidR="008338F0" w:rsidRPr="00603221" w:rsidDel="00893E05" w:rsidRDefault="003355E7" w:rsidP="00EA086C">
      <w:pPr>
        <w:pStyle w:val="3"/>
        <w:ind w:left="1276"/>
        <w:rPr>
          <w:lang w:val="el-GR"/>
        </w:rPr>
      </w:pPr>
      <w:bookmarkStart w:id="103" w:name="_Ref74510337"/>
      <w:bookmarkStart w:id="104" w:name="_Toc97194275"/>
      <w:bookmarkStart w:id="105" w:name="_Toc97194425"/>
      <w:bookmarkStart w:id="106" w:name="_Toc124351863"/>
      <w:r w:rsidRPr="00603221" w:rsidDel="00893E05">
        <w:rPr>
          <w:lang w:val="el-GR"/>
        </w:rPr>
        <w:t>Καταλληλόλητα άσκησης επαγγελματικής δραστηριότητας</w:t>
      </w:r>
      <w:bookmarkEnd w:id="103"/>
      <w:bookmarkEnd w:id="104"/>
      <w:bookmarkEnd w:id="105"/>
      <w:bookmarkEnd w:id="106"/>
      <w:r w:rsidRPr="00603221" w:rsidDel="00893E05">
        <w:rPr>
          <w:lang w:val="el-GR"/>
        </w:rPr>
        <w:t xml:space="preserve"> </w:t>
      </w:r>
    </w:p>
    <w:p w14:paraId="6B8741B1" w14:textId="77777777" w:rsidR="002F2E92" w:rsidRPr="00BE6F4C" w:rsidDel="00893E05" w:rsidRDefault="00F86B7A" w:rsidP="00086782">
      <w:pPr>
        <w:rPr>
          <w:i/>
          <w:iCs/>
          <w:color w:val="5B9BD5"/>
          <w:lang w:val="el-GR" w:eastAsia="en-US"/>
        </w:rPr>
      </w:pPr>
      <w:bookmarkStart w:id="107"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7"/>
      <w:r w:rsidR="003E44A9" w:rsidRPr="003E44A9">
        <w:rPr>
          <w:b/>
          <w:bCs/>
          <w:lang w:val="el-GR"/>
        </w:rPr>
        <w:t xml:space="preserve"> στην παροχή </w:t>
      </w:r>
      <w:r w:rsidR="00166AA6">
        <w:rPr>
          <w:b/>
          <w:bCs/>
          <w:lang w:val="el-GR"/>
        </w:rPr>
        <w:t xml:space="preserve">υπηρεσιών </w:t>
      </w:r>
      <w:r w:rsidR="006116E4">
        <w:rPr>
          <w:b/>
          <w:bCs/>
          <w:lang w:val="el-GR"/>
        </w:rPr>
        <w:t>τεχνολογίας των πληροφοριών</w:t>
      </w:r>
      <w:r w:rsidR="003E44A9">
        <w:rPr>
          <w:lang w:val="el-GR"/>
        </w:rPr>
        <w:t>.</w:t>
      </w:r>
    </w:p>
    <w:p w14:paraId="3EF00F1F" w14:textId="77777777" w:rsidR="007E243D" w:rsidDel="00893E05" w:rsidRDefault="007E243D" w:rsidP="00BE6F4C">
      <w:pPr>
        <w:pStyle w:val="aff"/>
        <w:rPr>
          <w:lang w:val="el-GR"/>
        </w:rPr>
      </w:pPr>
    </w:p>
    <w:p w14:paraId="1A8100C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620807C4"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91EE7DB" w14:textId="77777777" w:rsidR="00BE6F4C" w:rsidRPr="00BE6F4C" w:rsidDel="00893E05" w:rsidRDefault="00BE6F4C" w:rsidP="00086782">
      <w:pPr>
        <w:pStyle w:val="aff"/>
        <w:ind w:left="0"/>
        <w:rPr>
          <w:lang w:val="el-GR"/>
        </w:rPr>
      </w:pPr>
    </w:p>
    <w:p w14:paraId="61B1ADD9"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7867503F" w14:textId="77777777" w:rsidR="00FA4CDD" w:rsidRDefault="00FA4CDD" w:rsidP="00086782">
      <w:pPr>
        <w:pStyle w:val="aff"/>
        <w:ind w:left="0"/>
        <w:rPr>
          <w:lang w:val="el-GR"/>
        </w:rPr>
      </w:pPr>
    </w:p>
    <w:p w14:paraId="2E7E68BD"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4284EB35" w14:textId="77777777" w:rsidR="008338F0" w:rsidRPr="00603221" w:rsidRDefault="003355E7" w:rsidP="00086782">
      <w:pPr>
        <w:pStyle w:val="3"/>
        <w:ind w:left="1276"/>
        <w:rPr>
          <w:lang w:val="el-GR"/>
        </w:rPr>
      </w:pPr>
      <w:bookmarkStart w:id="108" w:name="_Toc74566826"/>
      <w:bookmarkStart w:id="109" w:name="_Ref496541309"/>
      <w:bookmarkStart w:id="110" w:name="_Ref496541508"/>
      <w:bookmarkStart w:id="111" w:name="_Toc97194277"/>
      <w:bookmarkStart w:id="112" w:name="_Toc97194426"/>
      <w:bookmarkStart w:id="113" w:name="_Toc124351864"/>
      <w:bookmarkEnd w:id="108"/>
      <w:r w:rsidRPr="00603221">
        <w:rPr>
          <w:lang w:val="el-GR"/>
        </w:rPr>
        <w:t>Οικονομική και χρηματοοικονομική επάρκεια</w:t>
      </w:r>
      <w:bookmarkEnd w:id="109"/>
      <w:bookmarkEnd w:id="110"/>
      <w:bookmarkEnd w:id="111"/>
      <w:bookmarkEnd w:id="112"/>
      <w:bookmarkEnd w:id="113"/>
    </w:p>
    <w:p w14:paraId="00403436" w14:textId="77777777" w:rsidR="00EC68AB" w:rsidRPr="00EC68AB" w:rsidRDefault="00F86B7A" w:rsidP="00060F90">
      <w:pPr>
        <w:rPr>
          <w:color w:val="26282A"/>
          <w:lang w:val="el-GR" w:eastAsia="en-GB"/>
        </w:rPr>
      </w:pPr>
      <w:bookmarkStart w:id="114" w:name="_Toc97194278"/>
      <w:r w:rsidRPr="00D6202B">
        <w:rPr>
          <w:b/>
          <w:bCs/>
          <w:lang w:val="el-GR"/>
        </w:rPr>
        <w:t>Οι οικονομικοί φορείς που συμμετέχουν στη διαδικασία σύναψης της παρούσας απαιτείται να έχουν</w:t>
      </w:r>
      <w:r w:rsidR="00060F90" w:rsidRPr="00060F90">
        <w:rPr>
          <w:color w:val="000000"/>
          <w:lang w:val="el-GR" w:eastAsia="en-GB"/>
        </w:rPr>
        <w:t xml:space="preserve"> </w:t>
      </w:r>
      <w:r w:rsidR="00060F90">
        <w:rPr>
          <w:color w:val="000000"/>
          <w:lang w:val="el-GR" w:eastAsia="en-GB"/>
        </w:rPr>
        <w:t>ά</w:t>
      </w:r>
      <w:r w:rsidR="00EC68AB" w:rsidRPr="00EC68AB">
        <w:rPr>
          <w:color w:val="000000"/>
          <w:lang w:val="el-GR" w:eastAsia="en-GB"/>
        </w:rPr>
        <w:t>θροισμα κύκλου εργασιών των τριών τελευταίων διαχειριστικών χρήσεων</w:t>
      </w:r>
      <w:r w:rsidR="00EC68AB" w:rsidRPr="00EC68AB">
        <w:rPr>
          <w:color w:val="000000"/>
          <w:lang w:eastAsia="en-GB"/>
        </w:rPr>
        <w:t> </w:t>
      </w:r>
      <w:bookmarkStart w:id="115" w:name="m_7156982799556942414__Hlk114750669"/>
      <w:r w:rsidR="00EC68AB" w:rsidRPr="00EC68AB">
        <w:rPr>
          <w:color w:val="222222"/>
          <w:lang w:val="el-GR" w:eastAsia="en-GB"/>
        </w:rPr>
        <w:t>(2020,2021,2022)</w:t>
      </w:r>
      <w:r w:rsidR="00EC68AB" w:rsidRPr="00EC68AB">
        <w:rPr>
          <w:color w:val="222222"/>
          <w:lang w:eastAsia="en-GB"/>
        </w:rPr>
        <w:t> </w:t>
      </w:r>
      <w:bookmarkEnd w:id="115"/>
      <w:r w:rsidR="00EC68AB" w:rsidRPr="00EC68AB">
        <w:rPr>
          <w:color w:val="000000"/>
          <w:lang w:val="el-GR" w:eastAsia="en-GB"/>
        </w:rPr>
        <w:t xml:space="preserve">ή για όσο διάστημα ασκούν την επιχειρηματική τους δράση εφόσον είναι μικρότερο των τριών ετών, τουλάχιστον ίσου με </w:t>
      </w:r>
      <w:r w:rsidR="00CA0FB7">
        <w:rPr>
          <w:color w:val="000000"/>
          <w:lang w:val="el-GR" w:eastAsia="en-GB"/>
        </w:rPr>
        <w:t>το διπλάσιο (20</w:t>
      </w:r>
      <w:r w:rsidR="00EC68AB" w:rsidRPr="00EC68AB">
        <w:rPr>
          <w:color w:val="000000"/>
          <w:lang w:val="el-GR" w:eastAsia="en-GB"/>
        </w:rPr>
        <w:t>0%) του προϋπολογισμού του υπό ανάθεση έργου μη συμπεριλαμβανομένου ΦΠΑ.</w:t>
      </w:r>
    </w:p>
    <w:bookmarkEnd w:id="114"/>
    <w:p w14:paraId="3A1FBAEF" w14:textId="5822AA15" w:rsidR="00722D14" w:rsidRDefault="00722D14" w:rsidP="00EC68A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C0273D">
        <w:rPr>
          <w:lang w:val="el-GR"/>
        </w:rPr>
        <w:t>.</w:t>
      </w:r>
    </w:p>
    <w:p w14:paraId="6E5328F5" w14:textId="77777777" w:rsidR="00722D14" w:rsidRPr="00821852" w:rsidRDefault="00722D14" w:rsidP="00821852">
      <w:pPr>
        <w:rPr>
          <w:lang w:val="el-GR" w:eastAsia="en-US"/>
        </w:rPr>
      </w:pPr>
    </w:p>
    <w:p w14:paraId="075727D5" w14:textId="77777777" w:rsidR="008338F0" w:rsidRPr="00603221" w:rsidRDefault="003355E7" w:rsidP="00086782">
      <w:pPr>
        <w:pStyle w:val="3"/>
        <w:ind w:left="1276"/>
        <w:rPr>
          <w:lang w:val="el-GR"/>
        </w:rPr>
      </w:pPr>
      <w:bookmarkStart w:id="116" w:name="_Ref496541329"/>
      <w:bookmarkStart w:id="117" w:name="_Ref496541556"/>
      <w:bookmarkStart w:id="118" w:name="_Toc97194279"/>
      <w:bookmarkStart w:id="119" w:name="_Toc97194427"/>
      <w:bookmarkStart w:id="120" w:name="_Toc124351865"/>
      <w:r w:rsidRPr="00603221">
        <w:rPr>
          <w:lang w:val="el-GR"/>
        </w:rPr>
        <w:t>Τεχνική και επαγγελματική ικανότητα</w:t>
      </w:r>
      <w:bookmarkEnd w:id="116"/>
      <w:bookmarkEnd w:id="117"/>
      <w:bookmarkEnd w:id="118"/>
      <w:bookmarkEnd w:id="119"/>
      <w:bookmarkEnd w:id="120"/>
      <w:r w:rsidR="0071303E" w:rsidRPr="00603221">
        <w:rPr>
          <w:lang w:val="el-GR"/>
        </w:rPr>
        <w:t xml:space="preserve"> </w:t>
      </w:r>
    </w:p>
    <w:p w14:paraId="359FCE5A" w14:textId="77777777" w:rsidR="0069435C" w:rsidRPr="008E43C4" w:rsidRDefault="0069435C" w:rsidP="0069435C">
      <w:pPr>
        <w:pStyle w:val="4"/>
        <w:rPr>
          <w:lang w:val="el-GR" w:eastAsia="en-US"/>
        </w:rPr>
      </w:pPr>
      <w:bookmarkStart w:id="121" w:name="_Ref61980826"/>
      <w:bookmarkStart w:id="122" w:name="_Toc97194280"/>
      <w:bookmarkStart w:id="123" w:name="_Toc124351866"/>
      <w:bookmarkStart w:id="124" w:name="_Ref40965350"/>
      <w:r>
        <w:rPr>
          <w:lang w:val="el-GR" w:eastAsia="en-US"/>
        </w:rPr>
        <w:t>Τεχνική Ικανότητα</w:t>
      </w:r>
      <w:bookmarkEnd w:id="121"/>
      <w:bookmarkEnd w:id="122"/>
      <w:bookmarkEnd w:id="123"/>
    </w:p>
    <w:p w14:paraId="4EBC2078" w14:textId="47D4C784"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5" w:name="_Hlk55900233"/>
      <w:r w:rsidRPr="00FA5EDD">
        <w:rPr>
          <w:bCs/>
          <w:lang w:val="el-GR"/>
        </w:rPr>
        <w:t xml:space="preserve">διαθέτουν την κατάλληλα τεκμηριωμένη και αποδεδειγμένη επαγγελματική ικανότητα στην υλοποίηση </w:t>
      </w:r>
      <w:r w:rsidR="00303EC8">
        <w:rPr>
          <w:bCs/>
          <w:lang w:val="el-GR"/>
        </w:rPr>
        <w:t xml:space="preserve">αντίστοιχων </w:t>
      </w:r>
      <w:r w:rsidRPr="00FA5EDD">
        <w:rPr>
          <w:bCs/>
          <w:lang w:val="el-GR"/>
        </w:rPr>
        <w:t xml:space="preserve">έργων </w:t>
      </w:r>
      <w:r w:rsidR="00303EC8">
        <w:rPr>
          <w:bCs/>
          <w:lang w:val="el-GR"/>
        </w:rPr>
        <w:t>μ</w:t>
      </w:r>
      <w:r w:rsidRPr="00FA5EDD">
        <w:rPr>
          <w:bCs/>
          <w:lang w:val="el-GR"/>
        </w:rPr>
        <w:t>ε το υπό ανάθεση Έργο.</w:t>
      </w:r>
    </w:p>
    <w:p w14:paraId="22368A44" w14:textId="77777777" w:rsidR="00166AA6" w:rsidRPr="00166AA6" w:rsidRDefault="0069435C" w:rsidP="00166AA6">
      <w:pPr>
        <w:spacing w:after="0"/>
        <w:rPr>
          <w:bCs/>
          <w:lang w:val="el-GR"/>
        </w:rPr>
      </w:pPr>
      <w:r>
        <w:rPr>
          <w:bCs/>
          <w:lang w:val="el-GR"/>
        </w:rPr>
        <w:t xml:space="preserve">Συγκεκριμένα </w:t>
      </w:r>
      <w:r w:rsidRPr="00FC0BE5">
        <w:rPr>
          <w:bCs/>
          <w:lang w:val="el-GR"/>
        </w:rPr>
        <w:t>απαιτείται</w:t>
      </w:r>
      <w:r>
        <w:rPr>
          <w:bCs/>
          <w:lang w:val="el-GR"/>
        </w:rPr>
        <w:t xml:space="preserve"> </w:t>
      </w:r>
      <w:r w:rsidRPr="00166AA6">
        <w:rPr>
          <w:bCs/>
          <w:lang w:val="el-GR"/>
        </w:rPr>
        <w:t>να έχ</w:t>
      </w:r>
      <w:r w:rsidR="00166AA6">
        <w:rPr>
          <w:bCs/>
          <w:lang w:val="el-GR"/>
        </w:rPr>
        <w:t>ει</w:t>
      </w:r>
      <w:r w:rsidRPr="00166AA6">
        <w:rPr>
          <w:bCs/>
          <w:lang w:val="el-GR"/>
        </w:rPr>
        <w:t xml:space="preserve"> </w:t>
      </w:r>
      <w:r w:rsidR="00954D0E">
        <w:rPr>
          <w:bCs/>
          <w:lang w:val="el-GR"/>
        </w:rPr>
        <w:t>διαθ</w:t>
      </w:r>
      <w:r w:rsidR="00540BBE">
        <w:rPr>
          <w:bCs/>
          <w:lang w:val="el-GR"/>
        </w:rPr>
        <w:t>έτουν</w:t>
      </w:r>
      <w:r w:rsidR="00954D0E">
        <w:rPr>
          <w:bCs/>
          <w:lang w:val="el-GR"/>
        </w:rPr>
        <w:t xml:space="preserve"> ενεργή</w:t>
      </w:r>
      <w:r w:rsidRPr="00166AA6">
        <w:rPr>
          <w:bCs/>
          <w:lang w:val="el-GR"/>
        </w:rPr>
        <w:t xml:space="preserve"> </w:t>
      </w:r>
      <w:bookmarkEnd w:id="125"/>
      <w:r w:rsidR="00954D0E">
        <w:rPr>
          <w:bCs/>
          <w:lang w:val="el-GR"/>
        </w:rPr>
        <w:t>ανάλογη παροχή</w:t>
      </w:r>
      <w:r w:rsidR="00166AA6" w:rsidRPr="00166AA6">
        <w:rPr>
          <w:bCs/>
          <w:lang w:val="el-GR"/>
        </w:rPr>
        <w:t xml:space="preserve"> υπηρεσιών</w:t>
      </w:r>
      <w:r w:rsidR="00954D0E">
        <w:rPr>
          <w:bCs/>
          <w:lang w:val="el-GR"/>
        </w:rPr>
        <w:t xml:space="preserve">, </w:t>
      </w:r>
      <w:r w:rsidR="00166AA6" w:rsidRPr="00166AA6">
        <w:rPr>
          <w:bCs/>
          <w:lang w:val="el-GR"/>
        </w:rPr>
        <w:t xml:space="preserve">που πληροί τους παρακάτω όρους: </w:t>
      </w:r>
    </w:p>
    <w:p w14:paraId="2163110C" w14:textId="77777777" w:rsidR="00F02575" w:rsidRDefault="00F02575">
      <w:pPr>
        <w:numPr>
          <w:ilvl w:val="0"/>
          <w:numId w:val="33"/>
        </w:numPr>
        <w:suppressAutoHyphens w:val="0"/>
        <w:spacing w:after="0"/>
        <w:ind w:left="426"/>
        <w:contextualSpacing/>
        <w:rPr>
          <w:bCs/>
          <w:lang w:val="el-GR"/>
        </w:rPr>
      </w:pPr>
      <w:r>
        <w:rPr>
          <w:bCs/>
          <w:lang w:val="el-GR"/>
        </w:rPr>
        <w:t xml:space="preserve">Παροχή υπηρεσιών συντήρησης/διαχείρισης σε τουλάχιστον εκατό (100) ενεργές εγκαταστάσεις </w:t>
      </w:r>
      <w:r w:rsidR="00540BBE">
        <w:rPr>
          <w:bCs/>
          <w:lang w:val="el-GR"/>
        </w:rPr>
        <w:t xml:space="preserve">ολοκληρωμένων </w:t>
      </w:r>
      <w:r>
        <w:rPr>
          <w:bCs/>
          <w:lang w:val="el-GR"/>
        </w:rPr>
        <w:t xml:space="preserve">συστημάτων </w:t>
      </w:r>
      <w:r>
        <w:rPr>
          <w:bCs/>
        </w:rPr>
        <w:t>IP</w:t>
      </w:r>
      <w:r w:rsidRPr="00F02575">
        <w:rPr>
          <w:bCs/>
          <w:lang w:val="el-GR"/>
        </w:rPr>
        <w:t xml:space="preserve"> </w:t>
      </w:r>
      <w:r>
        <w:rPr>
          <w:bCs/>
          <w:lang w:val="el-GR"/>
        </w:rPr>
        <w:t>τηλεφωνίας</w:t>
      </w:r>
      <w:r w:rsidR="00232EE2">
        <w:rPr>
          <w:bCs/>
          <w:lang w:val="el-GR"/>
        </w:rPr>
        <w:t>.</w:t>
      </w:r>
    </w:p>
    <w:p w14:paraId="7091B1A1" w14:textId="77777777" w:rsidR="00954D0E" w:rsidRDefault="00954D0E">
      <w:pPr>
        <w:numPr>
          <w:ilvl w:val="0"/>
          <w:numId w:val="33"/>
        </w:numPr>
        <w:suppressAutoHyphens w:val="0"/>
        <w:spacing w:after="0"/>
        <w:ind w:left="426"/>
        <w:contextualSpacing/>
        <w:rPr>
          <w:bCs/>
          <w:lang w:val="el-GR"/>
        </w:rPr>
      </w:pPr>
      <w:r>
        <w:rPr>
          <w:bCs/>
          <w:lang w:val="el-GR"/>
        </w:rPr>
        <w:t>Να διαθ</w:t>
      </w:r>
      <w:r w:rsidR="00540BBE">
        <w:rPr>
          <w:bCs/>
          <w:lang w:val="el-GR"/>
        </w:rPr>
        <w:t>έτουν</w:t>
      </w:r>
      <w:r>
        <w:rPr>
          <w:bCs/>
          <w:lang w:val="el-GR"/>
        </w:rPr>
        <w:t xml:space="preserve"> άδεια μεταπώλησης, εγκατάστασης και υποστήριξης για τουλάχιστον ένα (1) πλήρες σύστημα ολοκληρωμένης επικοινωνιακής λύσης </w:t>
      </w:r>
      <w:r w:rsidR="00222C7B">
        <w:rPr>
          <w:bCs/>
          <w:lang w:val="el-GR"/>
        </w:rPr>
        <w:t xml:space="preserve">συστημάτων </w:t>
      </w:r>
      <w:r w:rsidR="00222C7B">
        <w:rPr>
          <w:bCs/>
        </w:rPr>
        <w:t>IP</w:t>
      </w:r>
      <w:r w:rsidR="00222C7B" w:rsidRPr="00F02575">
        <w:rPr>
          <w:bCs/>
          <w:lang w:val="el-GR"/>
        </w:rPr>
        <w:t xml:space="preserve"> </w:t>
      </w:r>
      <w:r w:rsidR="00222C7B">
        <w:rPr>
          <w:bCs/>
          <w:lang w:val="el-GR"/>
        </w:rPr>
        <w:t>τηλεφωνίας.</w:t>
      </w:r>
    </w:p>
    <w:p w14:paraId="20585724" w14:textId="51B552BF" w:rsidR="0029311E" w:rsidRDefault="0029311E" w:rsidP="0029311E">
      <w:pPr>
        <w:numPr>
          <w:ilvl w:val="0"/>
          <w:numId w:val="33"/>
        </w:numPr>
        <w:suppressAutoHyphens w:val="0"/>
        <w:spacing w:after="0"/>
        <w:ind w:left="426"/>
        <w:contextualSpacing/>
        <w:rPr>
          <w:bCs/>
          <w:lang w:val="el-GR"/>
        </w:rPr>
      </w:pPr>
      <w:r>
        <w:rPr>
          <w:bCs/>
          <w:lang w:val="el-GR"/>
        </w:rPr>
        <w:t>Να διαθ</w:t>
      </w:r>
      <w:r w:rsidR="00540BBE">
        <w:rPr>
          <w:bCs/>
          <w:lang w:val="el-GR"/>
        </w:rPr>
        <w:t>έτουν</w:t>
      </w:r>
      <w:r>
        <w:rPr>
          <w:bCs/>
          <w:lang w:val="el-GR"/>
        </w:rPr>
        <w:t xml:space="preserve"> ενεργή άδεια </w:t>
      </w:r>
      <w:r w:rsidR="00540BBE">
        <w:rPr>
          <w:bCs/>
          <w:lang w:val="el-GR"/>
        </w:rPr>
        <w:t xml:space="preserve">από την Εθνική Επιτροπή Τηλεπικοινωνιών και Ταχυδρομείων (ΕΕΤΤ) </w:t>
      </w:r>
      <w:r w:rsidRPr="0029311E">
        <w:rPr>
          <w:bCs/>
          <w:lang w:val="el-GR"/>
        </w:rPr>
        <w:t xml:space="preserve">για την παροχή δραστηριοτήτων Δικτύων ή/και Υπηρεσιών Ηλεκτρονικών Επικοινωνιών, υπό </w:t>
      </w:r>
      <w:r w:rsidR="00540BBE">
        <w:rPr>
          <w:bCs/>
          <w:lang w:val="el-GR"/>
        </w:rPr>
        <w:t xml:space="preserve">το </w:t>
      </w:r>
      <w:r w:rsidRPr="0029311E">
        <w:rPr>
          <w:bCs/>
          <w:lang w:val="el-GR"/>
        </w:rPr>
        <w:t xml:space="preserve">καθεστώς </w:t>
      </w:r>
      <w:r w:rsidR="00540BBE">
        <w:rPr>
          <w:bCs/>
          <w:lang w:val="el-GR"/>
        </w:rPr>
        <w:t xml:space="preserve">Γενικής </w:t>
      </w:r>
      <w:r w:rsidR="00C369E7">
        <w:rPr>
          <w:bCs/>
          <w:lang w:val="el-GR"/>
        </w:rPr>
        <w:t>Άδειας</w:t>
      </w:r>
      <w:r w:rsidR="00540BBE">
        <w:rPr>
          <w:bCs/>
          <w:lang w:val="el-GR"/>
        </w:rPr>
        <w:t>.</w:t>
      </w:r>
    </w:p>
    <w:p w14:paraId="7813B80C" w14:textId="77777777" w:rsidR="00954D0E" w:rsidRDefault="00954D0E" w:rsidP="00954D0E">
      <w:pPr>
        <w:suppressAutoHyphens w:val="0"/>
        <w:spacing w:after="0"/>
        <w:contextualSpacing/>
        <w:rPr>
          <w:bCs/>
          <w:lang w:val="el-GR"/>
        </w:rPr>
      </w:pPr>
    </w:p>
    <w:p w14:paraId="27889880" w14:textId="77777777" w:rsidR="00222C7B" w:rsidRPr="0029311E" w:rsidRDefault="00222C7B" w:rsidP="00954D0E">
      <w:pPr>
        <w:suppressAutoHyphens w:val="0"/>
        <w:spacing w:after="0"/>
        <w:contextualSpacing/>
        <w:rPr>
          <w:bCs/>
          <w:color w:val="000000" w:themeColor="text1"/>
          <w:lang w:val="el-GR"/>
        </w:rPr>
      </w:pPr>
      <w:r w:rsidRPr="0029311E">
        <w:rPr>
          <w:bCs/>
          <w:color w:val="000000" w:themeColor="text1"/>
          <w:lang w:val="el-GR"/>
        </w:rPr>
        <w:t xml:space="preserve">Να έχουν ολοκληρώσει επιτυχώς, τα τελευταία </w:t>
      </w:r>
      <w:r w:rsidR="00CA0FB7">
        <w:rPr>
          <w:bCs/>
          <w:color w:val="000000" w:themeColor="text1"/>
          <w:lang w:val="el-GR"/>
        </w:rPr>
        <w:t>δύο</w:t>
      </w:r>
      <w:r w:rsidR="00707200" w:rsidRPr="0029311E">
        <w:rPr>
          <w:bCs/>
          <w:color w:val="000000" w:themeColor="text1"/>
          <w:lang w:val="el-GR"/>
        </w:rPr>
        <w:t xml:space="preserve"> </w:t>
      </w:r>
      <w:r w:rsidRPr="0029311E">
        <w:rPr>
          <w:bCs/>
          <w:color w:val="000000" w:themeColor="text1"/>
          <w:lang w:val="el-GR"/>
        </w:rPr>
        <w:t>(</w:t>
      </w:r>
      <w:r w:rsidR="00CA0FB7">
        <w:rPr>
          <w:bCs/>
          <w:color w:val="000000" w:themeColor="text1"/>
          <w:lang w:val="el-GR"/>
        </w:rPr>
        <w:t>2</w:t>
      </w:r>
      <w:r w:rsidRPr="0029311E">
        <w:rPr>
          <w:bCs/>
          <w:color w:val="000000" w:themeColor="text1"/>
          <w:lang w:val="el-GR"/>
        </w:rPr>
        <w:t xml:space="preserve">) έτη 2021 και 2022, </w:t>
      </w:r>
      <w:r w:rsidR="009C5038">
        <w:rPr>
          <w:bCs/>
          <w:color w:val="000000" w:themeColor="text1"/>
          <w:lang w:val="el-GR"/>
        </w:rPr>
        <w:t>σε</w:t>
      </w:r>
      <w:r w:rsidRPr="0029311E">
        <w:rPr>
          <w:bCs/>
          <w:color w:val="000000" w:themeColor="text1"/>
          <w:lang w:val="el-GR"/>
        </w:rPr>
        <w:t xml:space="preserve"> φορείς </w:t>
      </w:r>
      <w:r w:rsidR="009C5038">
        <w:rPr>
          <w:bCs/>
          <w:color w:val="000000" w:themeColor="text1"/>
          <w:lang w:val="el-GR"/>
        </w:rPr>
        <w:t xml:space="preserve">αποκλειστικά </w:t>
      </w:r>
      <w:r w:rsidRPr="0029311E">
        <w:rPr>
          <w:bCs/>
          <w:color w:val="000000" w:themeColor="text1"/>
          <w:lang w:val="el-GR"/>
        </w:rPr>
        <w:t>του δημοσ</w:t>
      </w:r>
      <w:r w:rsidR="001964C4" w:rsidRPr="0029311E">
        <w:rPr>
          <w:bCs/>
          <w:color w:val="000000" w:themeColor="text1"/>
          <w:lang w:val="el-GR"/>
        </w:rPr>
        <w:t>ίου</w:t>
      </w:r>
      <w:r w:rsidRPr="0029311E">
        <w:rPr>
          <w:bCs/>
          <w:color w:val="000000" w:themeColor="text1"/>
          <w:lang w:val="el-GR"/>
        </w:rPr>
        <w:t xml:space="preserve"> ή ευρύτερου δημόσιου τομέα, έργα </w:t>
      </w:r>
      <w:r w:rsidR="0029311E">
        <w:rPr>
          <w:bCs/>
          <w:color w:val="000000" w:themeColor="text1"/>
          <w:lang w:val="el-GR"/>
        </w:rPr>
        <w:t xml:space="preserve">συνολικού προϋπολογισμού χωρίς ΦΠΑ τουλάχιστον ίσου με τον προϋπολογισμό του υπό ανάθεση έργου, </w:t>
      </w:r>
      <w:r w:rsidRPr="0029311E">
        <w:rPr>
          <w:bCs/>
          <w:color w:val="000000" w:themeColor="text1"/>
          <w:lang w:val="el-GR"/>
        </w:rPr>
        <w:t xml:space="preserve">τα οποία </w:t>
      </w:r>
      <w:r w:rsidR="0029311E">
        <w:rPr>
          <w:bCs/>
          <w:color w:val="000000" w:themeColor="text1"/>
          <w:lang w:val="el-GR"/>
        </w:rPr>
        <w:t xml:space="preserve">να </w:t>
      </w:r>
      <w:r w:rsidRPr="0029311E">
        <w:rPr>
          <w:bCs/>
          <w:color w:val="000000" w:themeColor="text1"/>
          <w:lang w:val="el-GR"/>
        </w:rPr>
        <w:t>καλύπτουν αθροιστικά τα κάτωθι:</w:t>
      </w:r>
    </w:p>
    <w:p w14:paraId="3E4F2EF5" w14:textId="77777777" w:rsidR="00CA0FB7" w:rsidRPr="00F36C2F" w:rsidRDefault="00CA0FB7" w:rsidP="00CA0FB7">
      <w:pPr>
        <w:numPr>
          <w:ilvl w:val="0"/>
          <w:numId w:val="33"/>
        </w:numPr>
        <w:suppressAutoHyphens w:val="0"/>
        <w:spacing w:after="0"/>
        <w:ind w:left="426"/>
        <w:contextualSpacing/>
        <w:rPr>
          <w:bCs/>
          <w:color w:val="000000" w:themeColor="text1"/>
          <w:lang w:val="el-GR"/>
        </w:rPr>
      </w:pPr>
      <w:r>
        <w:rPr>
          <w:rFonts w:ascii="Arial" w:hAnsi="Arial" w:cs="Arial"/>
          <w:color w:val="000000" w:themeColor="text1"/>
          <w:shd w:val="clear" w:color="auto" w:fill="FFFFFF"/>
          <w:lang w:val="el-GR"/>
        </w:rPr>
        <w:t>Έ</w:t>
      </w:r>
      <w:r w:rsidRPr="0029311E">
        <w:rPr>
          <w:rFonts w:ascii="Arial" w:hAnsi="Arial" w:cs="Arial"/>
          <w:color w:val="000000" w:themeColor="text1"/>
          <w:shd w:val="clear" w:color="auto" w:fill="FFFFFF"/>
          <w:lang w:val="el-GR"/>
        </w:rPr>
        <w:t>να (1) τουλάχιστον έργο, με προϋπολογισμό έργου τουλάχιστον 100.000€ χωρίς ΦΠΑ, με αντικείμενο Υπηρεσίες Συμβούλου Τεχνικής Υποστήριξης συγχρηματοδοτούμενων Έργων ή/και Δράσεων Κρατικών Ενισχύσεων</w:t>
      </w:r>
      <w:r>
        <w:rPr>
          <w:rFonts w:ascii="Arial" w:hAnsi="Arial" w:cs="Arial"/>
          <w:color w:val="000000" w:themeColor="text1"/>
          <w:shd w:val="clear" w:color="auto" w:fill="FFFFFF"/>
          <w:lang w:val="el-GR"/>
        </w:rPr>
        <w:t>.</w:t>
      </w:r>
    </w:p>
    <w:p w14:paraId="7EC93947" w14:textId="77777777" w:rsidR="00CA0FB7" w:rsidRPr="0029311E" w:rsidRDefault="00CA0FB7" w:rsidP="00CA0FB7">
      <w:pPr>
        <w:numPr>
          <w:ilvl w:val="0"/>
          <w:numId w:val="33"/>
        </w:numPr>
        <w:suppressAutoHyphens w:val="0"/>
        <w:spacing w:after="0"/>
        <w:ind w:left="426"/>
        <w:contextualSpacing/>
        <w:rPr>
          <w:bCs/>
          <w:color w:val="000000" w:themeColor="text1"/>
          <w:lang w:val="el-GR"/>
        </w:rPr>
      </w:pPr>
      <w:r w:rsidRPr="0029311E">
        <w:rPr>
          <w:rFonts w:ascii="Arial" w:hAnsi="Arial" w:cs="Arial"/>
          <w:color w:val="000000" w:themeColor="text1"/>
          <w:shd w:val="clear" w:color="auto" w:fill="FFFFFF"/>
          <w:lang w:val="el-GR"/>
        </w:rPr>
        <w:t>Δύο (2) τουλάχιστον έργα Συμβουλευτικών υπηρεσιών ΤΠΕ με συνολικό προϋπολογισμό τουλάχιστον 4</w:t>
      </w:r>
      <w:r w:rsidRPr="00ED5867">
        <w:rPr>
          <w:rFonts w:ascii="Arial" w:hAnsi="Arial" w:cs="Arial"/>
          <w:color w:val="000000" w:themeColor="text1"/>
          <w:shd w:val="clear" w:color="auto" w:fill="FFFFFF"/>
          <w:lang w:val="el-GR"/>
        </w:rPr>
        <w:t>5</w:t>
      </w:r>
      <w:r w:rsidRPr="0029311E">
        <w:rPr>
          <w:rFonts w:ascii="Arial" w:hAnsi="Arial" w:cs="Arial"/>
          <w:color w:val="000000" w:themeColor="text1"/>
          <w:shd w:val="clear" w:color="auto" w:fill="FFFFFF"/>
          <w:lang w:val="el-GR"/>
        </w:rPr>
        <w:t>.000€ χωρίς ΦΠΑ</w:t>
      </w:r>
      <w:r>
        <w:rPr>
          <w:rFonts w:ascii="Arial" w:hAnsi="Arial" w:cs="Arial"/>
          <w:color w:val="000000" w:themeColor="text1"/>
          <w:shd w:val="clear" w:color="auto" w:fill="FFFFFF"/>
          <w:lang w:val="el-GR"/>
        </w:rPr>
        <w:t>.</w:t>
      </w:r>
    </w:p>
    <w:p w14:paraId="08A7558D" w14:textId="77777777" w:rsidR="00CA0FB7" w:rsidRDefault="00CA0FB7" w:rsidP="00CA0FB7">
      <w:pPr>
        <w:numPr>
          <w:ilvl w:val="0"/>
          <w:numId w:val="33"/>
        </w:numPr>
        <w:suppressAutoHyphens w:val="0"/>
        <w:spacing w:after="0"/>
        <w:ind w:left="426"/>
        <w:contextualSpacing/>
        <w:rPr>
          <w:rFonts w:ascii="Arial" w:hAnsi="Arial" w:cs="Arial"/>
          <w:color w:val="000000" w:themeColor="text1"/>
          <w:shd w:val="clear" w:color="auto" w:fill="FFFFFF"/>
          <w:lang w:val="el-GR"/>
        </w:rPr>
      </w:pPr>
      <w:r w:rsidRPr="00865956">
        <w:rPr>
          <w:rFonts w:ascii="Arial" w:hAnsi="Arial" w:cs="Arial"/>
          <w:color w:val="000000" w:themeColor="text1"/>
          <w:shd w:val="clear" w:color="auto" w:fill="FFFFFF"/>
          <w:lang w:val="el-GR"/>
        </w:rPr>
        <w:t>Δύο (2) τουλάχιστον έργα, συνολικού προϋπολογισμού τουλάχιστον 40.000,00€</w:t>
      </w:r>
      <w:r>
        <w:rPr>
          <w:rFonts w:ascii="Arial" w:hAnsi="Arial" w:cs="Arial"/>
          <w:color w:val="000000" w:themeColor="text1"/>
          <w:shd w:val="clear" w:color="auto" w:fill="FFFFFF"/>
          <w:lang w:val="el-GR"/>
        </w:rPr>
        <w:t xml:space="preserve"> </w:t>
      </w:r>
      <w:r w:rsidRPr="0029311E">
        <w:rPr>
          <w:rFonts w:ascii="Arial" w:hAnsi="Arial" w:cs="Arial"/>
          <w:color w:val="000000" w:themeColor="text1"/>
          <w:shd w:val="clear" w:color="auto" w:fill="FFFFFF"/>
          <w:lang w:val="el-GR"/>
        </w:rPr>
        <w:t>χωρίς ΦΠΑ</w:t>
      </w:r>
      <w:r w:rsidRPr="00865956">
        <w:rPr>
          <w:rFonts w:ascii="Arial" w:hAnsi="Arial" w:cs="Arial"/>
          <w:color w:val="000000" w:themeColor="text1"/>
          <w:shd w:val="clear" w:color="auto" w:fill="FFFFFF"/>
          <w:lang w:val="el-GR"/>
        </w:rPr>
        <w:t>, με αντικείμενο την ωρίμανση ή σχεδίαση έργων πληροφορικής.</w:t>
      </w:r>
    </w:p>
    <w:p w14:paraId="1689C656" w14:textId="77777777" w:rsidR="00CA0FB7" w:rsidRPr="00F36C2F" w:rsidRDefault="00CA0FB7" w:rsidP="00CA0FB7">
      <w:pPr>
        <w:numPr>
          <w:ilvl w:val="0"/>
          <w:numId w:val="33"/>
        </w:numPr>
        <w:suppressAutoHyphens w:val="0"/>
        <w:spacing w:after="0"/>
        <w:ind w:left="426"/>
        <w:contextualSpacing/>
        <w:rPr>
          <w:bCs/>
          <w:color w:val="000000" w:themeColor="text1"/>
          <w:lang w:val="el-GR"/>
        </w:rPr>
      </w:pPr>
      <w:r>
        <w:rPr>
          <w:rFonts w:ascii="Arial" w:hAnsi="Arial" w:cs="Arial"/>
          <w:color w:val="000000" w:themeColor="text1"/>
          <w:shd w:val="clear" w:color="auto" w:fill="FFFFFF"/>
          <w:lang w:val="el-GR"/>
        </w:rPr>
        <w:t>Έ</w:t>
      </w:r>
      <w:r w:rsidRPr="0029311E">
        <w:rPr>
          <w:rFonts w:ascii="Arial" w:hAnsi="Arial" w:cs="Arial"/>
          <w:color w:val="000000" w:themeColor="text1"/>
          <w:shd w:val="clear" w:color="auto" w:fill="FFFFFF"/>
          <w:lang w:val="el-GR"/>
        </w:rPr>
        <w:t>να (1) τουλάχιστον έργο, με πρ</w:t>
      </w:r>
      <w:r>
        <w:rPr>
          <w:rFonts w:ascii="Arial" w:hAnsi="Arial" w:cs="Arial"/>
          <w:color w:val="000000" w:themeColor="text1"/>
          <w:shd w:val="clear" w:color="auto" w:fill="FFFFFF"/>
          <w:lang w:val="el-GR"/>
        </w:rPr>
        <w:t>οϋπολογισμό έργου τουλάχιστον 5</w:t>
      </w:r>
      <w:r w:rsidRPr="0029311E">
        <w:rPr>
          <w:rFonts w:ascii="Arial" w:hAnsi="Arial" w:cs="Arial"/>
          <w:color w:val="000000" w:themeColor="text1"/>
          <w:shd w:val="clear" w:color="auto" w:fill="FFFFFF"/>
          <w:lang w:val="el-GR"/>
        </w:rPr>
        <w:t xml:space="preserve">0.000€ χωρίς ΦΠΑ, </w:t>
      </w:r>
      <w:r>
        <w:rPr>
          <w:rFonts w:ascii="Arial" w:hAnsi="Arial" w:cs="Arial"/>
          <w:color w:val="000000" w:themeColor="text1"/>
          <w:shd w:val="clear" w:color="auto" w:fill="FFFFFF"/>
          <w:lang w:val="el-GR"/>
        </w:rPr>
        <w:t>στον τομέα της</w:t>
      </w:r>
      <w:r w:rsidRPr="0029311E">
        <w:rPr>
          <w:rFonts w:ascii="Arial" w:hAnsi="Arial" w:cs="Arial"/>
          <w:color w:val="000000" w:themeColor="text1"/>
          <w:shd w:val="clear" w:color="auto" w:fill="FFFFFF"/>
          <w:lang w:val="el-GR"/>
        </w:rPr>
        <w:t xml:space="preserve"> </w:t>
      </w:r>
      <w:r>
        <w:rPr>
          <w:rFonts w:ascii="Arial" w:hAnsi="Arial" w:cs="Arial"/>
          <w:color w:val="000000" w:themeColor="text1"/>
          <w:shd w:val="clear" w:color="auto" w:fill="FFFFFF"/>
          <w:lang w:val="el-GR"/>
        </w:rPr>
        <w:t>υ</w:t>
      </w:r>
      <w:r w:rsidRPr="0029311E">
        <w:rPr>
          <w:rFonts w:ascii="Arial" w:hAnsi="Arial" w:cs="Arial"/>
          <w:color w:val="000000" w:themeColor="text1"/>
          <w:shd w:val="clear" w:color="auto" w:fill="FFFFFF"/>
          <w:lang w:val="el-GR"/>
        </w:rPr>
        <w:t xml:space="preserve">ποστήριξης </w:t>
      </w:r>
      <w:r>
        <w:rPr>
          <w:rFonts w:ascii="Arial" w:hAnsi="Arial" w:cs="Arial"/>
          <w:color w:val="000000" w:themeColor="text1"/>
          <w:shd w:val="clear" w:color="auto" w:fill="FFFFFF"/>
          <w:lang w:val="el-GR"/>
        </w:rPr>
        <w:t>σε</w:t>
      </w:r>
      <w:r w:rsidRPr="0029311E">
        <w:rPr>
          <w:rFonts w:ascii="Arial" w:hAnsi="Arial" w:cs="Arial"/>
          <w:color w:val="000000" w:themeColor="text1"/>
          <w:shd w:val="clear" w:color="auto" w:fill="FFFFFF"/>
          <w:lang w:val="el-GR"/>
        </w:rPr>
        <w:t xml:space="preserve"> </w:t>
      </w:r>
      <w:r>
        <w:rPr>
          <w:rFonts w:ascii="Arial" w:hAnsi="Arial" w:cs="Arial"/>
          <w:color w:val="000000" w:themeColor="text1"/>
          <w:shd w:val="clear" w:color="auto" w:fill="FFFFFF"/>
          <w:lang w:val="el-GR"/>
        </w:rPr>
        <w:t>Δράση</w:t>
      </w:r>
      <w:r w:rsidRPr="0029311E">
        <w:rPr>
          <w:rFonts w:ascii="Arial" w:hAnsi="Arial" w:cs="Arial"/>
          <w:color w:val="000000" w:themeColor="text1"/>
          <w:shd w:val="clear" w:color="auto" w:fill="FFFFFF"/>
          <w:lang w:val="el-GR"/>
        </w:rPr>
        <w:t xml:space="preserve"> Κρατικών Ενισχύσεων</w:t>
      </w:r>
      <w:r>
        <w:rPr>
          <w:rFonts w:ascii="Arial" w:hAnsi="Arial" w:cs="Arial"/>
          <w:color w:val="000000" w:themeColor="text1"/>
          <w:shd w:val="clear" w:color="auto" w:fill="FFFFFF"/>
          <w:lang w:val="el-GR"/>
        </w:rPr>
        <w:t>.</w:t>
      </w:r>
    </w:p>
    <w:p w14:paraId="3E8A88FD" w14:textId="77777777" w:rsidR="00166AA6" w:rsidRDefault="00166AA6" w:rsidP="00166AA6">
      <w:pPr>
        <w:rPr>
          <w:lang w:val="el-GR"/>
        </w:rPr>
      </w:pPr>
    </w:p>
    <w:p w14:paraId="63B63124" w14:textId="77777777" w:rsidR="00157F39" w:rsidRPr="00157F39" w:rsidRDefault="00157F39" w:rsidP="00166AA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5F882D1C" w14:textId="77777777" w:rsidR="00CC2818" w:rsidRPr="008E43C4" w:rsidRDefault="00CC2818" w:rsidP="008E43C4">
      <w:pPr>
        <w:ind w:left="360"/>
        <w:rPr>
          <w:bCs/>
          <w:highlight w:val="cyan"/>
          <w:lang w:val="el-GR"/>
        </w:rPr>
      </w:pPr>
    </w:p>
    <w:p w14:paraId="06376EC1" w14:textId="77777777" w:rsidR="00CC2818" w:rsidRPr="006E6191" w:rsidRDefault="00CC2818" w:rsidP="00CC2818">
      <w:pPr>
        <w:pStyle w:val="4"/>
        <w:rPr>
          <w:lang w:val="el-GR" w:eastAsia="en-US"/>
        </w:rPr>
      </w:pPr>
      <w:bookmarkStart w:id="126" w:name="_Toc97194281"/>
      <w:bookmarkStart w:id="127" w:name="_Ref122528826"/>
      <w:bookmarkStart w:id="128" w:name="_Toc124351867"/>
      <w:bookmarkEnd w:id="124"/>
      <w:r w:rsidRPr="00CC2818">
        <w:rPr>
          <w:lang w:val="el-GR" w:eastAsia="en-US"/>
        </w:rPr>
        <w:t>Επαγγελματική Ικανότητα – Ομάδα Έργου</w:t>
      </w:r>
      <w:bookmarkEnd w:id="126"/>
      <w:bookmarkEnd w:id="127"/>
      <w:bookmarkEnd w:id="128"/>
    </w:p>
    <w:p w14:paraId="17A0A4F4" w14:textId="6697EFA2" w:rsidR="00451F31" w:rsidRPr="00BE6670" w:rsidRDefault="00451F31" w:rsidP="00451F31">
      <w:pPr>
        <w:spacing w:line="252" w:lineRule="auto"/>
        <w:rPr>
          <w:lang w:val="el-GR"/>
        </w:rPr>
      </w:pPr>
      <w:bookmarkStart w:id="129"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08E4D905" w14:textId="77777777" w:rsidR="00E45842" w:rsidRPr="00854FEB" w:rsidRDefault="00E45842">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Ένα (1) Υπεύθυνο Έργου (ΥΕ) (Project Manager),</w:t>
      </w:r>
      <w:r w:rsidR="002D5DE3" w:rsidRPr="00854FEB">
        <w:rPr>
          <w:bCs/>
          <w:color w:val="000000" w:themeColor="text1"/>
          <w:lang w:val="el-GR"/>
        </w:rPr>
        <w:t xml:space="preserve"> ο οποίος να είναι πτυχιούχος τριτοβάθμιας εκπαίδευσης</w:t>
      </w:r>
      <w:r w:rsidR="00854FEB" w:rsidRPr="00854FEB">
        <w:rPr>
          <w:bCs/>
          <w:color w:val="000000" w:themeColor="text1"/>
          <w:lang w:val="el-GR"/>
        </w:rPr>
        <w:t xml:space="preserve"> θετικών επιστημών</w:t>
      </w:r>
      <w:r w:rsidR="002D5DE3" w:rsidRPr="00854FEB">
        <w:rPr>
          <w:bCs/>
          <w:color w:val="000000" w:themeColor="text1"/>
          <w:lang w:val="el-GR"/>
        </w:rPr>
        <w:t xml:space="preserve">, με </w:t>
      </w:r>
      <w:r w:rsidR="00707200">
        <w:rPr>
          <w:bCs/>
          <w:color w:val="000000" w:themeColor="text1"/>
          <w:lang w:val="el-GR"/>
        </w:rPr>
        <w:t>δεκαπενταετή</w:t>
      </w:r>
      <w:r w:rsidR="00707200" w:rsidRPr="00854FEB">
        <w:rPr>
          <w:bCs/>
          <w:color w:val="000000" w:themeColor="text1"/>
          <w:lang w:val="el-GR"/>
        </w:rPr>
        <w:t xml:space="preserve"> </w:t>
      </w:r>
      <w:r w:rsidR="00A537C2">
        <w:rPr>
          <w:bCs/>
          <w:color w:val="000000" w:themeColor="text1"/>
          <w:lang w:val="el-GR"/>
        </w:rPr>
        <w:t>(</w:t>
      </w:r>
      <w:r w:rsidR="00707200">
        <w:rPr>
          <w:bCs/>
          <w:color w:val="000000" w:themeColor="text1"/>
          <w:lang w:val="el-GR"/>
        </w:rPr>
        <w:t>15</w:t>
      </w:r>
      <w:r w:rsidR="00A537C2">
        <w:rPr>
          <w:bCs/>
          <w:color w:val="000000" w:themeColor="text1"/>
          <w:lang w:val="el-GR"/>
        </w:rPr>
        <w:t xml:space="preserve">) </w:t>
      </w:r>
      <w:r w:rsidR="002D5DE3" w:rsidRPr="00854FEB">
        <w:rPr>
          <w:bCs/>
          <w:color w:val="000000" w:themeColor="text1"/>
          <w:lang w:val="el-GR"/>
        </w:rPr>
        <w:t>εμπειρία στον τομέα των Τηλεπικοινωνιών</w:t>
      </w:r>
      <w:r w:rsidR="004B41D7">
        <w:rPr>
          <w:bCs/>
          <w:color w:val="000000" w:themeColor="text1"/>
          <w:lang w:val="el-GR"/>
        </w:rPr>
        <w:t xml:space="preserve"> </w:t>
      </w:r>
      <w:r w:rsidR="004B41D7" w:rsidRPr="004B41D7">
        <w:rPr>
          <w:bCs/>
          <w:color w:val="000000" w:themeColor="text1"/>
          <w:lang w:val="el-GR"/>
        </w:rPr>
        <w:t>(</w:t>
      </w:r>
      <w:r w:rsidR="004B41D7">
        <w:rPr>
          <w:bCs/>
          <w:color w:val="000000" w:themeColor="text1"/>
        </w:rPr>
        <w:t>ICT</w:t>
      </w:r>
      <w:r w:rsidR="004B41D7" w:rsidRPr="004B41D7">
        <w:rPr>
          <w:bCs/>
          <w:color w:val="000000" w:themeColor="text1"/>
          <w:lang w:val="el-GR"/>
        </w:rPr>
        <w:t>)</w:t>
      </w:r>
      <w:r w:rsidR="00854FEB" w:rsidRPr="00854FEB">
        <w:rPr>
          <w:bCs/>
          <w:color w:val="000000" w:themeColor="text1"/>
          <w:lang w:val="el-GR"/>
        </w:rPr>
        <w:t>, που να διαθέτει πιστοποίηση</w:t>
      </w:r>
      <w:r w:rsidR="006116E4">
        <w:rPr>
          <w:bCs/>
          <w:color w:val="000000" w:themeColor="text1"/>
          <w:lang w:val="el-GR"/>
        </w:rPr>
        <w:t xml:space="preserve"> ή εκπαίδευση</w:t>
      </w:r>
      <w:r w:rsidR="00854FEB" w:rsidRPr="00854FEB">
        <w:rPr>
          <w:bCs/>
          <w:color w:val="000000" w:themeColor="text1"/>
          <w:lang w:val="el-GR"/>
        </w:rPr>
        <w:t xml:space="preserve"> στη διαχείριση έργων (π.χ. </w:t>
      </w:r>
      <w:r w:rsidR="00854FEB" w:rsidRPr="00854FEB">
        <w:rPr>
          <w:bCs/>
          <w:color w:val="000000" w:themeColor="text1"/>
        </w:rPr>
        <w:t>PMP</w:t>
      </w:r>
      <w:r w:rsidR="00854FEB" w:rsidRPr="00854FEB">
        <w:rPr>
          <w:bCs/>
          <w:color w:val="000000" w:themeColor="text1"/>
          <w:lang w:val="el-GR"/>
        </w:rPr>
        <w:t>)</w:t>
      </w:r>
      <w:r w:rsidRPr="00854FEB">
        <w:rPr>
          <w:bCs/>
          <w:color w:val="000000" w:themeColor="text1"/>
          <w:lang w:val="el-GR"/>
        </w:rPr>
        <w:t>.</w:t>
      </w:r>
    </w:p>
    <w:p w14:paraId="4E664705" w14:textId="77777777" w:rsidR="00E45842" w:rsidRPr="00854FEB" w:rsidRDefault="00E45842">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 xml:space="preserve">Ένα (1) Συντονιστή/Επόπτη, </w:t>
      </w:r>
      <w:r w:rsidR="002D5DE3" w:rsidRPr="00854FEB">
        <w:rPr>
          <w:bCs/>
          <w:color w:val="000000" w:themeColor="text1"/>
          <w:lang w:val="el-GR"/>
        </w:rPr>
        <w:t xml:space="preserve">με </w:t>
      </w:r>
      <w:r w:rsidR="00707200">
        <w:rPr>
          <w:bCs/>
          <w:color w:val="000000" w:themeColor="text1"/>
          <w:lang w:val="el-GR"/>
        </w:rPr>
        <w:t>δεκαετή</w:t>
      </w:r>
      <w:r w:rsidR="00707200" w:rsidRPr="00854FEB">
        <w:rPr>
          <w:bCs/>
          <w:color w:val="000000" w:themeColor="text1"/>
          <w:lang w:val="el-GR"/>
        </w:rPr>
        <w:t xml:space="preserve"> </w:t>
      </w:r>
      <w:r w:rsidR="002D5DE3" w:rsidRPr="00854FEB">
        <w:rPr>
          <w:bCs/>
          <w:color w:val="000000" w:themeColor="text1"/>
          <w:lang w:val="el-GR"/>
        </w:rPr>
        <w:t>(1</w:t>
      </w:r>
      <w:r w:rsidR="00707200">
        <w:rPr>
          <w:bCs/>
          <w:color w:val="000000" w:themeColor="text1"/>
          <w:lang w:val="el-GR"/>
        </w:rPr>
        <w:t>0</w:t>
      </w:r>
      <w:r w:rsidR="002D5DE3" w:rsidRPr="00854FEB">
        <w:rPr>
          <w:bCs/>
          <w:color w:val="000000" w:themeColor="text1"/>
          <w:lang w:val="el-GR"/>
        </w:rPr>
        <w:t>) εμπειρία σε αντίστοιχα έργα</w:t>
      </w:r>
      <w:r w:rsidRPr="00854FEB">
        <w:rPr>
          <w:bCs/>
          <w:color w:val="000000" w:themeColor="text1"/>
          <w:lang w:val="el-GR"/>
        </w:rPr>
        <w:t>.</w:t>
      </w:r>
    </w:p>
    <w:p w14:paraId="44BF591E" w14:textId="77777777" w:rsidR="00D63A5D" w:rsidRPr="00854FEB" w:rsidRDefault="00D63A5D" w:rsidP="00D63A5D">
      <w:pPr>
        <w:numPr>
          <w:ilvl w:val="0"/>
          <w:numId w:val="33"/>
        </w:numPr>
        <w:suppressAutoHyphens w:val="0"/>
        <w:spacing w:after="0"/>
        <w:ind w:left="426"/>
        <w:contextualSpacing/>
        <w:rPr>
          <w:bCs/>
          <w:color w:val="000000" w:themeColor="text1"/>
          <w:lang w:val="el-GR"/>
        </w:rPr>
      </w:pPr>
      <w:r w:rsidRPr="00854FEB">
        <w:rPr>
          <w:bCs/>
          <w:color w:val="000000" w:themeColor="text1"/>
          <w:lang w:val="el-GR"/>
        </w:rPr>
        <w:t xml:space="preserve">Δώδεκα (12) τηλεφωνικούς εκπροσώπους, πέντε (5) εκ των οποίων με </w:t>
      </w:r>
      <w:r w:rsidR="00854FEB">
        <w:rPr>
          <w:bCs/>
          <w:color w:val="000000" w:themeColor="text1"/>
          <w:lang w:val="el-GR"/>
        </w:rPr>
        <w:t xml:space="preserve">ειδική </w:t>
      </w:r>
      <w:r w:rsidRPr="00854FEB">
        <w:rPr>
          <w:bCs/>
          <w:color w:val="000000" w:themeColor="text1"/>
          <w:lang w:val="el-GR"/>
        </w:rPr>
        <w:t>εμπειρία σε αξιολόγηση δικαιούχων &amp; δειγματοληπτικών ελέγχων</w:t>
      </w:r>
      <w:r w:rsidR="00854FEB" w:rsidRPr="00854FEB">
        <w:rPr>
          <w:bCs/>
          <w:color w:val="000000" w:themeColor="text1"/>
          <w:lang w:val="el-GR"/>
        </w:rPr>
        <w:t xml:space="preserve"> </w:t>
      </w:r>
      <w:r w:rsidR="00854FEB">
        <w:rPr>
          <w:bCs/>
          <w:color w:val="000000" w:themeColor="text1"/>
          <w:lang w:val="el-GR"/>
        </w:rPr>
        <w:t>για δημόσιο φορέα ή φορέα του ευρύτερου δημοσίου</w:t>
      </w:r>
      <w:r w:rsidRPr="00854FEB">
        <w:rPr>
          <w:bCs/>
          <w:color w:val="000000" w:themeColor="text1"/>
          <w:lang w:val="el-GR"/>
        </w:rPr>
        <w:t>.</w:t>
      </w:r>
    </w:p>
    <w:p w14:paraId="7BCAA69E" w14:textId="77777777" w:rsidR="00D63A5D" w:rsidRPr="00E45842" w:rsidRDefault="00D63A5D" w:rsidP="00D63A5D">
      <w:pPr>
        <w:suppressAutoHyphens w:val="0"/>
        <w:spacing w:after="0"/>
        <w:ind w:left="426"/>
        <w:contextualSpacing/>
        <w:rPr>
          <w:bCs/>
          <w:lang w:val="el-GR"/>
        </w:rPr>
      </w:pPr>
    </w:p>
    <w:p w14:paraId="2866E99F" w14:textId="77777777" w:rsidR="009A3E22" w:rsidRPr="009A3E22" w:rsidRDefault="009A3E22" w:rsidP="009A3E22">
      <w:pPr>
        <w:widowControl w:val="0"/>
        <w:spacing w:before="120" w:after="0"/>
        <w:rPr>
          <w:lang w:val="el-GR"/>
        </w:rPr>
      </w:pPr>
    </w:p>
    <w:bookmarkEnd w:id="129"/>
    <w:p w14:paraId="0F1D33BC" w14:textId="77777777" w:rsidR="00063FB6" w:rsidRPr="00157F39" w:rsidRDefault="00063FB6" w:rsidP="00063FB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5664E6" w14:textId="77777777" w:rsidR="008338F0" w:rsidRPr="001F4428" w:rsidRDefault="003355E7" w:rsidP="00086782">
      <w:pPr>
        <w:pStyle w:val="3"/>
        <w:ind w:left="1276"/>
        <w:rPr>
          <w:lang w:val="el-GR"/>
        </w:rPr>
      </w:pPr>
      <w:bookmarkStart w:id="130" w:name="_Ref496541343"/>
      <w:bookmarkStart w:id="131" w:name="_Ref496541651"/>
      <w:bookmarkStart w:id="132" w:name="_Toc97194282"/>
      <w:bookmarkStart w:id="133" w:name="_Toc97194428"/>
      <w:bookmarkStart w:id="134" w:name="_Toc124351868"/>
      <w:r w:rsidRPr="001F4428">
        <w:rPr>
          <w:lang w:val="el-GR"/>
        </w:rPr>
        <w:t xml:space="preserve">Πρότυπα διασφάλισης ποιότητας </w:t>
      </w:r>
      <w:r w:rsidRPr="00086782">
        <w:rPr>
          <w:lang w:val="el-GR"/>
        </w:rPr>
        <w:t>και πρότυπα περιβαλλοντικής διαχείρισης</w:t>
      </w:r>
      <w:bookmarkEnd w:id="130"/>
      <w:bookmarkEnd w:id="131"/>
      <w:bookmarkEnd w:id="132"/>
      <w:bookmarkEnd w:id="133"/>
      <w:bookmarkEnd w:id="134"/>
    </w:p>
    <w:p w14:paraId="0369AED7"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08651526"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28E8F845" w14:textId="77777777"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08B649DB" w14:textId="63EFEF0E" w:rsidR="008B41C9" w:rsidRPr="00AB105D" w:rsidRDefault="00D52CB9" w:rsidP="003329FF">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ή ισοδύναμο αυτού,</w:t>
      </w:r>
    </w:p>
    <w:p w14:paraId="543C0517"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D9C157B" w14:textId="77777777" w:rsidR="003E34BF" w:rsidRPr="003E34BF" w:rsidRDefault="003E34BF" w:rsidP="00B8545D">
      <w:pPr>
        <w:rPr>
          <w:bCs/>
          <w:lang w:val="el-GR"/>
        </w:rPr>
      </w:pPr>
    </w:p>
    <w:p w14:paraId="07F0C629" w14:textId="77777777" w:rsidR="008338F0" w:rsidRDefault="003355E7" w:rsidP="00086782">
      <w:pPr>
        <w:pStyle w:val="3"/>
        <w:ind w:left="1276"/>
        <w:rPr>
          <w:lang w:val="el-GR"/>
        </w:rPr>
      </w:pPr>
      <w:bookmarkStart w:id="135" w:name="_Ref496541185"/>
      <w:bookmarkStart w:id="136" w:name="_Ref496541244"/>
      <w:bookmarkStart w:id="137" w:name="_Ref496541410"/>
      <w:bookmarkStart w:id="138" w:name="_Ref496541700"/>
      <w:bookmarkStart w:id="139" w:name="_Ref74505980"/>
      <w:bookmarkStart w:id="140" w:name="_Toc97194283"/>
      <w:bookmarkStart w:id="141" w:name="_Toc97194429"/>
      <w:bookmarkStart w:id="142" w:name="_Toc124351869"/>
      <w:r w:rsidRPr="00DD72A9">
        <w:rPr>
          <w:lang w:val="el-GR"/>
        </w:rPr>
        <w:t>Στήριξη στην ικανότητα τρίτων</w:t>
      </w:r>
      <w:bookmarkEnd w:id="135"/>
      <w:bookmarkEnd w:id="136"/>
      <w:bookmarkEnd w:id="137"/>
      <w:bookmarkEnd w:id="138"/>
      <w:r w:rsidRPr="00DD72A9">
        <w:rPr>
          <w:lang w:val="el-GR"/>
        </w:rPr>
        <w:t xml:space="preserve"> </w:t>
      </w:r>
      <w:r w:rsidR="0049631E" w:rsidRPr="00821852">
        <w:rPr>
          <w:lang w:val="el-GR"/>
        </w:rPr>
        <w:t>– Υπεργολαβία</w:t>
      </w:r>
      <w:bookmarkEnd w:id="139"/>
      <w:bookmarkEnd w:id="140"/>
      <w:bookmarkEnd w:id="141"/>
      <w:bookmarkEnd w:id="142"/>
    </w:p>
    <w:p w14:paraId="3AEEC865" w14:textId="77777777" w:rsidR="0049631E" w:rsidRPr="00A334BA" w:rsidRDefault="0049631E" w:rsidP="00821852">
      <w:pPr>
        <w:pStyle w:val="4"/>
        <w:rPr>
          <w:lang w:val="el-GR"/>
        </w:rPr>
      </w:pPr>
      <w:bookmarkStart w:id="143" w:name="_Toc97194284"/>
      <w:bookmarkStart w:id="144" w:name="_Toc124351870"/>
      <w:r w:rsidRPr="00A334BA">
        <w:rPr>
          <w:lang w:val="el-GR"/>
        </w:rPr>
        <w:t>Στήριξη στην ικανότητα τρίτων</w:t>
      </w:r>
      <w:bookmarkEnd w:id="143"/>
      <w:bookmarkEnd w:id="144"/>
    </w:p>
    <w:p w14:paraId="758A98B0" w14:textId="06746F35"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496541508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2.2.5</w:t>
      </w:r>
      <w:r w:rsidR="00DF6DCB">
        <w:fldChar w:fldCharType="end"/>
      </w:r>
      <w:r w:rsidRPr="00603221">
        <w:rPr>
          <w:lang w:val="el-GR"/>
        </w:rPr>
        <w:t xml:space="preserve">) και τα σχετικά με την τεχνική και επαγγελματική ικανότητα (της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496541556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2.2.6</w:t>
      </w:r>
      <w:r w:rsidR="00DF6DCB">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61109B83"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9A59FE">
        <w:rPr>
          <w:lang w:val="el-GR"/>
        </w:rPr>
        <w:t>.</w:t>
      </w:r>
    </w:p>
    <w:p w14:paraId="552AC8EE"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656B3238" w14:textId="77777777" w:rsidR="00695491" w:rsidRDefault="00695491" w:rsidP="00695491">
      <w:pPr>
        <w:rPr>
          <w:lang w:val="el-GR"/>
        </w:rPr>
      </w:pPr>
      <w:bookmarkStart w:id="145"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C726D6D"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5"/>
    <w:p w14:paraId="7F68EAB5" w14:textId="5ADFECC9" w:rsidR="00111D5A" w:rsidRDefault="00C70B7E" w:rsidP="0049631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C0675F">
        <w:rPr>
          <w:bCs/>
          <w:lang w:val="el-GR" w:eastAsia="ar-SA"/>
        </w:rPr>
        <w:fldChar w:fldCharType="begin"/>
      </w:r>
      <w:r>
        <w:rPr>
          <w:bCs/>
          <w:lang w:val="el-GR" w:eastAsia="ar-SA"/>
        </w:rPr>
        <w:instrText xml:space="preserve"> REF _Ref496541356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2.2.3</w:t>
      </w:r>
      <w:r w:rsidR="00C0675F">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70129E5" w14:textId="77777777" w:rsidR="00111D5A" w:rsidRPr="003C1E1A" w:rsidRDefault="00111D5A" w:rsidP="00111D5A">
      <w:pPr>
        <w:pStyle w:val="4"/>
        <w:rPr>
          <w:lang w:val="el-GR"/>
        </w:rPr>
      </w:pPr>
      <w:bookmarkStart w:id="146" w:name="_Toc97194285"/>
      <w:bookmarkStart w:id="147" w:name="_Toc124351871"/>
      <w:r w:rsidRPr="003C1E1A">
        <w:rPr>
          <w:lang w:val="el-GR"/>
        </w:rPr>
        <w:t>Υπεργολαβία</w:t>
      </w:r>
      <w:bookmarkEnd w:id="146"/>
      <w:bookmarkEnd w:id="147"/>
      <w:r w:rsidRPr="003C1E1A">
        <w:rPr>
          <w:lang w:val="el-GR"/>
        </w:rPr>
        <w:t xml:space="preserve"> </w:t>
      </w:r>
    </w:p>
    <w:p w14:paraId="02B1380C" w14:textId="2B1463EB"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C0675F">
        <w:rPr>
          <w:bCs/>
          <w:lang w:val="el-GR"/>
        </w:rPr>
        <w:fldChar w:fldCharType="begin"/>
      </w:r>
      <w:r w:rsidR="00111D5A">
        <w:rPr>
          <w:bCs/>
          <w:lang w:val="el-GR"/>
        </w:rPr>
        <w:instrText xml:space="preserve"> REF _Ref496541356 \r \h </w:instrText>
      </w:r>
      <w:r w:rsidR="00C0675F">
        <w:rPr>
          <w:bCs/>
          <w:lang w:val="el-GR"/>
        </w:rPr>
      </w:r>
      <w:r w:rsidR="00C0675F">
        <w:rPr>
          <w:bCs/>
          <w:lang w:val="el-GR"/>
        </w:rPr>
        <w:fldChar w:fldCharType="separate"/>
      </w:r>
      <w:r w:rsidR="00FD174C">
        <w:rPr>
          <w:bCs/>
          <w:cs/>
          <w:lang w:val="el-GR"/>
        </w:rPr>
        <w:t>‎</w:t>
      </w:r>
      <w:r w:rsidR="00FD174C">
        <w:rPr>
          <w:bCs/>
          <w:lang w:val="el-GR"/>
        </w:rPr>
        <w:t>2.2.3</w:t>
      </w:r>
      <w:r w:rsidR="00C0675F">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C0675F">
        <w:rPr>
          <w:bCs/>
          <w:lang w:val="el-GR"/>
        </w:rPr>
        <w:fldChar w:fldCharType="begin"/>
      </w:r>
      <w:r w:rsidR="00111D5A">
        <w:rPr>
          <w:bCs/>
          <w:lang w:val="el-GR"/>
        </w:rPr>
        <w:instrText xml:space="preserve"> REF _Ref496541356 \r \h </w:instrText>
      </w:r>
      <w:r w:rsidR="00C0675F">
        <w:rPr>
          <w:bCs/>
          <w:lang w:val="el-GR"/>
        </w:rPr>
      </w:r>
      <w:r w:rsidR="00C0675F">
        <w:rPr>
          <w:bCs/>
          <w:lang w:val="el-GR"/>
        </w:rPr>
        <w:fldChar w:fldCharType="separate"/>
      </w:r>
      <w:r w:rsidR="00FD174C">
        <w:rPr>
          <w:bCs/>
          <w:cs/>
          <w:lang w:val="el-GR"/>
        </w:rPr>
        <w:t>‎</w:t>
      </w:r>
      <w:r w:rsidR="00FD174C">
        <w:rPr>
          <w:bCs/>
          <w:lang w:val="el-GR"/>
        </w:rPr>
        <w:t>2.2.3</w:t>
      </w:r>
      <w:r w:rsidR="00C0675F">
        <w:rPr>
          <w:bCs/>
          <w:lang w:val="el-GR"/>
        </w:rPr>
        <w:fldChar w:fldCharType="end"/>
      </w:r>
      <w:r>
        <w:rPr>
          <w:bCs/>
          <w:lang w:val="el-GR"/>
        </w:rPr>
        <w:t xml:space="preserve">.  </w:t>
      </w:r>
    </w:p>
    <w:p w14:paraId="63BFCF97" w14:textId="77777777" w:rsidR="00C70B7E" w:rsidRPr="00603221" w:rsidRDefault="00C70B7E">
      <w:pPr>
        <w:rPr>
          <w:lang w:val="el-GR"/>
        </w:rPr>
      </w:pPr>
    </w:p>
    <w:p w14:paraId="508BCCA4" w14:textId="77777777" w:rsidR="008338F0" w:rsidRDefault="003355E7" w:rsidP="00086782">
      <w:pPr>
        <w:pStyle w:val="3"/>
        <w:ind w:left="1276"/>
        <w:rPr>
          <w:lang w:val="el-GR"/>
        </w:rPr>
      </w:pPr>
      <w:bookmarkStart w:id="148" w:name="_Toc97194286"/>
      <w:bookmarkStart w:id="149" w:name="_Toc97194430"/>
      <w:bookmarkStart w:id="150" w:name="_Toc124351872"/>
      <w:r w:rsidRPr="00603221">
        <w:rPr>
          <w:lang w:val="el-GR"/>
        </w:rPr>
        <w:t>Κανόνες απόδειξης ποιοτικής επιλογής</w:t>
      </w:r>
      <w:bookmarkEnd w:id="148"/>
      <w:bookmarkEnd w:id="149"/>
      <w:bookmarkEnd w:id="150"/>
    </w:p>
    <w:p w14:paraId="1E3698EE" w14:textId="6F226336"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C0675F">
        <w:rPr>
          <w:bCs/>
          <w:lang w:val="el-GR" w:eastAsia="ar-SA"/>
        </w:rPr>
        <w:fldChar w:fldCharType="begin"/>
      </w:r>
      <w:r>
        <w:rPr>
          <w:bCs/>
          <w:lang w:val="el-GR" w:eastAsia="ar-SA"/>
        </w:rPr>
        <w:instrText xml:space="preserve"> REF _Ref496541397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2.2.1</w:t>
      </w:r>
      <w:r w:rsidR="00C0675F">
        <w:rPr>
          <w:bCs/>
          <w:lang w:val="el-GR" w:eastAsia="ar-SA"/>
        </w:rPr>
        <w:fldChar w:fldCharType="end"/>
      </w:r>
      <w:r w:rsidRPr="0049623E">
        <w:rPr>
          <w:bCs/>
          <w:lang w:val="el-GR" w:eastAsia="ar-SA"/>
        </w:rPr>
        <w:t xml:space="preserve"> έως </w:t>
      </w:r>
      <w:r w:rsidR="00C0675F">
        <w:rPr>
          <w:bCs/>
          <w:lang w:val="el-GR" w:eastAsia="ar-SA"/>
        </w:rPr>
        <w:fldChar w:fldCharType="begin"/>
      </w:r>
      <w:r>
        <w:rPr>
          <w:bCs/>
          <w:lang w:val="el-GR" w:eastAsia="ar-SA"/>
        </w:rPr>
        <w:instrText xml:space="preserve"> REF _Ref74505980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2.2.8</w:t>
      </w:r>
      <w:r w:rsidR="00C0675F">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C0675F">
        <w:rPr>
          <w:bCs/>
          <w:lang w:val="el-GR" w:eastAsia="ar-SA"/>
        </w:rPr>
        <w:fldChar w:fldCharType="begin"/>
      </w:r>
      <w:r>
        <w:rPr>
          <w:bCs/>
          <w:lang w:val="el-GR" w:eastAsia="ar-SA"/>
        </w:rPr>
        <w:instrText xml:space="preserve"> REF _Ref74505997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2.2.9.1</w:t>
      </w:r>
      <w:r w:rsidR="00C0675F">
        <w:rPr>
          <w:bCs/>
          <w:lang w:val="el-GR" w:eastAsia="ar-SA"/>
        </w:rPr>
        <w:fldChar w:fldCharType="end"/>
      </w:r>
      <w:r w:rsidRPr="0049623E">
        <w:rPr>
          <w:bCs/>
          <w:lang w:val="el-GR" w:eastAsia="ar-SA"/>
        </w:rPr>
        <w:t xml:space="preserve">, κατά την υποβολή των δικαιολογητικών της παραγράφου </w:t>
      </w:r>
      <w:r w:rsidR="00C0675F">
        <w:rPr>
          <w:bCs/>
          <w:lang w:val="el-GR" w:eastAsia="ar-SA"/>
        </w:rPr>
        <w:fldChar w:fldCharType="begin"/>
      </w:r>
      <w:r w:rsidR="00E72FB5">
        <w:rPr>
          <w:bCs/>
          <w:lang w:val="el-GR" w:eastAsia="ar-SA"/>
        </w:rPr>
        <w:instrText xml:space="preserve"> REF _Ref40957856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2.2.9.2</w:t>
      </w:r>
      <w:r w:rsidR="00C0675F">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F95A4C6" w14:textId="3F863A39"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C0675F">
        <w:rPr>
          <w:bCs/>
          <w:lang w:val="el-GR" w:eastAsia="ar-SA"/>
        </w:rPr>
        <w:fldChar w:fldCharType="begin"/>
      </w:r>
      <w:r>
        <w:rPr>
          <w:bCs/>
          <w:lang w:val="el-GR" w:eastAsia="ar-SA"/>
        </w:rPr>
        <w:instrText xml:space="preserve"> REF _Ref74505980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2.2.8</w:t>
      </w:r>
      <w:r w:rsidR="00C0675F">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C0675F">
        <w:rPr>
          <w:bCs/>
          <w:lang w:val="el-GR" w:eastAsia="ar-SA"/>
        </w:rPr>
        <w:fldChar w:fldCharType="begin"/>
      </w:r>
      <w:r>
        <w:rPr>
          <w:bCs/>
          <w:lang w:val="el-GR" w:eastAsia="ar-SA"/>
        </w:rPr>
        <w:instrText xml:space="preserve"> REF _Ref74505997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2.2.9.1</w:t>
      </w:r>
      <w:r w:rsidR="00C0675F">
        <w:rPr>
          <w:bCs/>
          <w:lang w:val="el-GR" w:eastAsia="ar-SA"/>
        </w:rPr>
        <w:fldChar w:fldCharType="end"/>
      </w:r>
      <w:r>
        <w:rPr>
          <w:bCs/>
          <w:lang w:val="el-GR" w:eastAsia="ar-SA"/>
        </w:rPr>
        <w:t xml:space="preserve"> </w:t>
      </w:r>
      <w:r w:rsidRPr="0049623E">
        <w:rPr>
          <w:bCs/>
          <w:lang w:val="el-GR" w:eastAsia="ar-SA"/>
        </w:rPr>
        <w:t xml:space="preserve">και </w:t>
      </w:r>
      <w:r w:rsidR="00C0675F">
        <w:rPr>
          <w:bCs/>
          <w:lang w:val="el-GR" w:eastAsia="ar-SA"/>
        </w:rPr>
        <w:fldChar w:fldCharType="begin"/>
      </w:r>
      <w:r>
        <w:rPr>
          <w:bCs/>
          <w:lang w:val="el-GR" w:eastAsia="ar-SA"/>
        </w:rPr>
        <w:instrText xml:space="preserve"> REF _Ref40957856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2.2.9.2</w:t>
      </w:r>
      <w:r w:rsidR="00C0675F">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C0675F">
        <w:rPr>
          <w:lang w:val="el-GR" w:eastAsia="ar-SA"/>
        </w:rPr>
        <w:fldChar w:fldCharType="begin"/>
      </w:r>
      <w:r>
        <w:rPr>
          <w:lang w:val="el-GR" w:eastAsia="ar-SA"/>
        </w:rPr>
        <w:instrText xml:space="preserve"> REF _Ref496541356 \r \h </w:instrText>
      </w:r>
      <w:r w:rsidR="00C0675F">
        <w:rPr>
          <w:lang w:val="el-GR" w:eastAsia="ar-SA"/>
        </w:rPr>
      </w:r>
      <w:r w:rsidR="00C0675F">
        <w:rPr>
          <w:lang w:val="el-GR" w:eastAsia="ar-SA"/>
        </w:rPr>
        <w:fldChar w:fldCharType="separate"/>
      </w:r>
      <w:r w:rsidR="00FD174C">
        <w:rPr>
          <w:cs/>
          <w:lang w:val="el-GR" w:eastAsia="ar-SA"/>
        </w:rPr>
        <w:t>‎</w:t>
      </w:r>
      <w:r w:rsidR="00FD174C">
        <w:rPr>
          <w:lang w:val="el-GR" w:eastAsia="ar-SA"/>
        </w:rPr>
        <w:t>2.2.3</w:t>
      </w:r>
      <w:r w:rsidR="00C0675F">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C0675F">
        <w:rPr>
          <w:bCs/>
          <w:lang w:val="el-GR" w:eastAsia="ar-SA"/>
        </w:rPr>
        <w:fldChar w:fldCharType="begin"/>
      </w:r>
      <w:r>
        <w:rPr>
          <w:bCs/>
          <w:lang w:val="el-GR" w:eastAsia="ar-SA"/>
        </w:rPr>
        <w:instrText xml:space="preserve"> REF _Ref496541309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2.2.5</w:t>
      </w:r>
      <w:r w:rsidR="00C0675F">
        <w:rPr>
          <w:bCs/>
          <w:lang w:val="el-GR" w:eastAsia="ar-SA"/>
        </w:rPr>
        <w:fldChar w:fldCharType="end"/>
      </w:r>
      <w:r w:rsidR="00CE2DC0">
        <w:rPr>
          <w:bCs/>
          <w:lang w:val="el-GR" w:eastAsia="ar-SA"/>
        </w:rPr>
        <w:t xml:space="preserve"> και</w:t>
      </w:r>
      <w:r w:rsidR="00CA1A58">
        <w:rPr>
          <w:bCs/>
          <w:lang w:val="el-GR" w:eastAsia="ar-SA"/>
        </w:rPr>
        <w:t xml:space="preserve"> </w:t>
      </w:r>
      <w:r w:rsidR="00C0675F">
        <w:rPr>
          <w:bCs/>
          <w:lang w:val="el-GR" w:eastAsia="ar-SA"/>
        </w:rPr>
        <w:fldChar w:fldCharType="begin"/>
      </w:r>
      <w:r>
        <w:rPr>
          <w:bCs/>
          <w:lang w:val="el-GR" w:eastAsia="ar-SA"/>
        </w:rPr>
        <w:instrText xml:space="preserve"> REF _Ref496541329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2.2.6</w:t>
      </w:r>
      <w:r w:rsidR="00C0675F">
        <w:rPr>
          <w:bCs/>
          <w:lang w:val="el-GR" w:eastAsia="ar-SA"/>
        </w:rPr>
        <w:fldChar w:fldCharType="end"/>
      </w:r>
      <w:r w:rsidRPr="0049623E">
        <w:rPr>
          <w:bCs/>
          <w:lang w:val="el-GR" w:eastAsia="ar-SA"/>
        </w:rPr>
        <w:t>).</w:t>
      </w:r>
    </w:p>
    <w:p w14:paraId="1ADF1041" w14:textId="56EC0DF9"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C0675F">
        <w:rPr>
          <w:bCs/>
          <w:lang w:val="el-GR" w:eastAsia="ar-SA"/>
        </w:rPr>
        <w:fldChar w:fldCharType="begin"/>
      </w:r>
      <w:r>
        <w:rPr>
          <w:bCs/>
          <w:lang w:val="el-GR" w:eastAsia="ar-SA"/>
        </w:rPr>
        <w:instrText xml:space="preserve"> REF _Ref74505997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2.2.9.1</w:t>
      </w:r>
      <w:r w:rsidR="00C0675F">
        <w:rPr>
          <w:bCs/>
          <w:lang w:val="el-GR" w:eastAsia="ar-SA"/>
        </w:rPr>
        <w:fldChar w:fldCharType="end"/>
      </w:r>
      <w:r>
        <w:rPr>
          <w:bCs/>
          <w:lang w:val="el-GR" w:eastAsia="ar-SA"/>
        </w:rPr>
        <w:t xml:space="preserve"> </w:t>
      </w:r>
      <w:r w:rsidRPr="0049623E">
        <w:rPr>
          <w:bCs/>
          <w:lang w:val="el-GR" w:eastAsia="ar-SA"/>
        </w:rPr>
        <w:t xml:space="preserve">και </w:t>
      </w:r>
      <w:r w:rsidR="00C0675F">
        <w:rPr>
          <w:bCs/>
          <w:lang w:val="el-GR" w:eastAsia="ar-SA"/>
        </w:rPr>
        <w:fldChar w:fldCharType="begin"/>
      </w:r>
      <w:r>
        <w:rPr>
          <w:bCs/>
          <w:lang w:val="el-GR" w:eastAsia="ar-SA"/>
        </w:rPr>
        <w:instrText xml:space="preserve"> REF _Ref40957856 \r \h </w:instrText>
      </w:r>
      <w:r w:rsidR="00C0675F">
        <w:rPr>
          <w:bCs/>
          <w:lang w:val="el-GR" w:eastAsia="ar-SA"/>
        </w:rPr>
      </w:r>
      <w:r w:rsidR="00C0675F">
        <w:rPr>
          <w:bCs/>
          <w:lang w:val="el-GR" w:eastAsia="ar-SA"/>
        </w:rPr>
        <w:fldChar w:fldCharType="separate"/>
      </w:r>
      <w:r w:rsidR="00FD174C">
        <w:rPr>
          <w:bCs/>
          <w:cs/>
          <w:lang w:val="el-GR" w:eastAsia="ar-SA"/>
        </w:rPr>
        <w:t>‎</w:t>
      </w:r>
      <w:r w:rsidR="00FD174C">
        <w:rPr>
          <w:bCs/>
          <w:lang w:val="el-GR" w:eastAsia="ar-SA"/>
        </w:rPr>
        <w:t>2.2.9.2</w:t>
      </w:r>
      <w:r w:rsidR="00C0675F">
        <w:rPr>
          <w:bCs/>
          <w:lang w:val="el-GR" w:eastAsia="ar-SA"/>
        </w:rPr>
        <w:fldChar w:fldCharType="end"/>
      </w:r>
      <w:r w:rsidRPr="0049623E">
        <w:rPr>
          <w:bCs/>
          <w:lang w:val="el-GR" w:eastAsia="ar-SA"/>
        </w:rPr>
        <w:t xml:space="preserve">, ότι δεν συντρέχουν οι λόγοι αποκλεισμού της παραγράφου </w:t>
      </w:r>
      <w:r w:rsidR="00C0675F">
        <w:rPr>
          <w:lang w:val="el-GR" w:eastAsia="ar-SA"/>
        </w:rPr>
        <w:fldChar w:fldCharType="begin"/>
      </w:r>
      <w:r>
        <w:rPr>
          <w:lang w:val="el-GR" w:eastAsia="ar-SA"/>
        </w:rPr>
        <w:instrText xml:space="preserve"> REF _Ref496541356 \r \h </w:instrText>
      </w:r>
      <w:r w:rsidR="00C0675F">
        <w:rPr>
          <w:lang w:val="el-GR" w:eastAsia="ar-SA"/>
        </w:rPr>
      </w:r>
      <w:r w:rsidR="00C0675F">
        <w:rPr>
          <w:lang w:val="el-GR" w:eastAsia="ar-SA"/>
        </w:rPr>
        <w:fldChar w:fldCharType="separate"/>
      </w:r>
      <w:r w:rsidR="00FD174C">
        <w:rPr>
          <w:cs/>
          <w:lang w:val="el-GR" w:eastAsia="ar-SA"/>
        </w:rPr>
        <w:t>‎</w:t>
      </w:r>
      <w:r w:rsidR="00FD174C">
        <w:rPr>
          <w:lang w:val="el-GR" w:eastAsia="ar-SA"/>
        </w:rPr>
        <w:t>2.2.3</w:t>
      </w:r>
      <w:r w:rsidR="00C0675F">
        <w:rPr>
          <w:lang w:val="el-GR" w:eastAsia="ar-SA"/>
        </w:rPr>
        <w:fldChar w:fldCharType="end"/>
      </w:r>
      <w:r w:rsidR="00CA1A58">
        <w:rPr>
          <w:lang w:val="el-GR" w:eastAsia="ar-SA"/>
        </w:rPr>
        <w:t xml:space="preserve"> </w:t>
      </w:r>
      <w:r w:rsidRPr="0049623E">
        <w:rPr>
          <w:bCs/>
          <w:lang w:val="el-GR" w:eastAsia="ar-SA"/>
        </w:rPr>
        <w:t xml:space="preserve">της παρούσας. </w:t>
      </w:r>
    </w:p>
    <w:p w14:paraId="7A7F5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0312B170" w14:textId="77777777" w:rsidR="00A817FC" w:rsidRPr="00A334BA" w:rsidRDefault="00A817FC" w:rsidP="00821852">
      <w:pPr>
        <w:rPr>
          <w:lang w:val="el-GR"/>
        </w:rPr>
      </w:pPr>
    </w:p>
    <w:p w14:paraId="7F2DDAD8" w14:textId="77777777" w:rsidR="008338F0" w:rsidRPr="00066F21" w:rsidRDefault="003355E7" w:rsidP="003A109E">
      <w:pPr>
        <w:pStyle w:val="4"/>
        <w:rPr>
          <w:rFonts w:cs="Tahoma"/>
          <w:i/>
          <w:color w:val="000000" w:themeColor="text1"/>
          <w:szCs w:val="22"/>
          <w:lang w:val="el-GR"/>
        </w:rPr>
      </w:pPr>
      <w:bookmarkStart w:id="151" w:name="_Ref74505997"/>
      <w:bookmarkStart w:id="152" w:name="_Toc97194287"/>
      <w:bookmarkStart w:id="153" w:name="_Toc124351873"/>
      <w:r w:rsidRPr="00066F21">
        <w:rPr>
          <w:rFonts w:cs="Tahoma"/>
          <w:color w:val="000000" w:themeColor="text1"/>
          <w:szCs w:val="22"/>
          <w:lang w:val="el-GR"/>
        </w:rPr>
        <w:t>Προκαταρκτική απόδειξη κατά την υποβολή προσφορών</w:t>
      </w:r>
      <w:bookmarkEnd w:id="151"/>
      <w:bookmarkEnd w:id="152"/>
      <w:bookmarkEnd w:id="153"/>
      <w:r w:rsidRPr="00066F21">
        <w:rPr>
          <w:rFonts w:cs="Tahoma"/>
          <w:color w:val="000000" w:themeColor="text1"/>
          <w:szCs w:val="22"/>
          <w:lang w:val="el-GR"/>
        </w:rPr>
        <w:t xml:space="preserve"> </w:t>
      </w:r>
    </w:p>
    <w:p w14:paraId="1D31836A" w14:textId="7F13BF69"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496541356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2.2.3</w:t>
      </w:r>
      <w:r w:rsidR="00DF6DCB">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C0675F">
        <w:rPr>
          <w:lang w:val="el-GR"/>
        </w:rPr>
        <w:fldChar w:fldCharType="begin"/>
      </w:r>
      <w:r w:rsidR="007E61C0">
        <w:rPr>
          <w:lang w:val="el-GR"/>
        </w:rPr>
        <w:instrText xml:space="preserve"> REF _Ref74510337 \r \h </w:instrText>
      </w:r>
      <w:r w:rsidR="00C0675F">
        <w:rPr>
          <w:lang w:val="el-GR"/>
        </w:rPr>
      </w:r>
      <w:r w:rsidR="00C0675F">
        <w:rPr>
          <w:lang w:val="el-GR"/>
        </w:rPr>
        <w:fldChar w:fldCharType="separate"/>
      </w:r>
      <w:r w:rsidR="00FD174C">
        <w:rPr>
          <w:cs/>
          <w:lang w:val="el-GR"/>
        </w:rPr>
        <w:t>‎</w:t>
      </w:r>
      <w:r w:rsidR="00FD174C">
        <w:rPr>
          <w:lang w:val="el-GR"/>
        </w:rPr>
        <w:t>2.2.4</w:t>
      </w:r>
      <w:r w:rsidR="00C0675F">
        <w:rPr>
          <w:lang w:val="el-GR"/>
        </w:rPr>
        <w:fldChar w:fldCharType="end"/>
      </w:r>
      <w:r w:rsidRPr="00603221">
        <w:rPr>
          <w:lang w:val="el-GR"/>
        </w:rPr>
        <w:t xml:space="preserve">,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496541309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2.2.5</w:t>
      </w:r>
      <w:r w:rsidR="00DF6DCB">
        <w:fldChar w:fldCharType="end"/>
      </w:r>
      <w:r w:rsidRPr="00603221">
        <w:rPr>
          <w:lang w:val="el-GR"/>
        </w:rPr>
        <w:t xml:space="preserve">,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496541329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2.2.6</w:t>
      </w:r>
      <w:r w:rsidR="00DF6DCB">
        <w:fldChar w:fldCharType="end"/>
      </w:r>
      <w:r w:rsidRPr="00603221">
        <w:rPr>
          <w:lang w:val="el-GR"/>
        </w:rPr>
        <w:t xml:space="preserve"> και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496541343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2.2.7</w:t>
      </w:r>
      <w:r w:rsidR="00DF6DCB">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510086970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603221">
        <w:rPr>
          <w:lang w:val="el-GR"/>
        </w:rPr>
        <w:t>ΕΥΡΩΠΑΙΚΟ ΕΝΙΑΙΟ ΕΓΓΡΑΦΟ ΣΥΜΒΑΣΗΣ (ΕΕΕΣ)</w:t>
      </w:r>
      <w:r w:rsidR="00DF6DCB">
        <w:fldChar w:fldCharType="end"/>
      </w:r>
      <w:r w:rsidR="00F64037">
        <w:rPr>
          <w:lang w:val="el-GR"/>
        </w:rPr>
        <w:t xml:space="preserve">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496624736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603221">
        <w:rPr>
          <w:color w:val="000099"/>
          <w:lang w:val="el-GR"/>
        </w:rPr>
        <w:t xml:space="preserve">ΠΑΡΑΡΤΗΜΑ ΙΙI – ΕΥΡΩΠΑΙΚΟ ΕΝΙΑΙΟ ΕΓΓΡΑΦΟ ΣΥΜΒΑΣΗΣ (ΕΕΕΣ) </w:t>
      </w:r>
      <w:r w:rsidR="00DF6DCB">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0F8B3621" w14:textId="77777777" w:rsidR="00F64037" w:rsidRPr="00B739BB" w:rsidRDefault="00F64037" w:rsidP="00B739BB">
      <w:pPr>
        <w:rPr>
          <w:lang w:val="el-GR"/>
        </w:rPr>
      </w:pPr>
    </w:p>
    <w:p w14:paraId="6AA84170" w14:textId="43135403"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«Γενική ένδειξη για όλα τα κριτήρια επιλογής».</w:t>
      </w:r>
      <w:r w:rsidRPr="003329FF">
        <w:rPr>
          <w:i/>
          <w:color w:val="5B9BD5"/>
          <w:u w:val="single"/>
          <w:lang w:val="el-GR"/>
        </w:rPr>
        <w:t xml:space="preserve"> </w:t>
      </w:r>
    </w:p>
    <w:p w14:paraId="53E36165"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51C3542"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6340F73"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6418CE4"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0"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1BC6BFB4"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32B50AB3"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6668323E"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65C5DB9" w14:textId="77777777" w:rsidR="00F64037" w:rsidRPr="00821852" w:rsidRDefault="00F64037" w:rsidP="00B739BB">
      <w:pPr>
        <w:rPr>
          <w:iCs/>
          <w:color w:val="5B9BD5"/>
          <w:lang w:val="el-GR"/>
        </w:rPr>
      </w:pPr>
    </w:p>
    <w:p w14:paraId="60845CF2" w14:textId="179D8237" w:rsidR="00C0210C" w:rsidRDefault="00C0210C" w:rsidP="00C0210C">
      <w:pPr>
        <w:pStyle w:val="4"/>
        <w:rPr>
          <w:rFonts w:ascii="Calibri" w:hAnsi="Calibri" w:cs="Calibri"/>
          <w:lang w:val="el-GR"/>
        </w:rPr>
      </w:pPr>
      <w:bookmarkStart w:id="154" w:name="_Toc74566838"/>
      <w:bookmarkStart w:id="155" w:name="_Toc74566839"/>
      <w:bookmarkStart w:id="156" w:name="_Toc74566840"/>
      <w:bookmarkStart w:id="157" w:name="_Toc74566841"/>
      <w:bookmarkStart w:id="158" w:name="_Toc74566842"/>
      <w:bookmarkStart w:id="159" w:name="_Toc74566843"/>
      <w:bookmarkStart w:id="160" w:name="_Toc74566844"/>
      <w:bookmarkStart w:id="161" w:name="_Toc74566845"/>
      <w:bookmarkStart w:id="162" w:name="_Toc74566846"/>
      <w:bookmarkStart w:id="163" w:name="_Toc74566847"/>
      <w:bookmarkStart w:id="164" w:name="_Toc74566848"/>
      <w:bookmarkStart w:id="165" w:name="_Toc74566849"/>
      <w:bookmarkStart w:id="166" w:name="_Hlk35420523"/>
      <w:bookmarkStart w:id="167" w:name="_Ref40957856"/>
      <w:bookmarkStart w:id="168" w:name="_Toc97194288"/>
      <w:bookmarkStart w:id="169" w:name="_Toc124351874"/>
      <w:bookmarkEnd w:id="154"/>
      <w:bookmarkEnd w:id="155"/>
      <w:bookmarkEnd w:id="156"/>
      <w:bookmarkEnd w:id="157"/>
      <w:bookmarkEnd w:id="158"/>
      <w:bookmarkEnd w:id="159"/>
      <w:bookmarkEnd w:id="160"/>
      <w:bookmarkEnd w:id="161"/>
      <w:bookmarkEnd w:id="162"/>
      <w:bookmarkEnd w:id="163"/>
      <w:bookmarkEnd w:id="164"/>
      <w:bookmarkEnd w:id="165"/>
      <w:r w:rsidRPr="00C0210C">
        <w:rPr>
          <w:rFonts w:cs="Tahoma"/>
          <w:szCs w:val="22"/>
          <w:lang w:val="el-GR"/>
        </w:rPr>
        <w:t>Αποδεικτικά μέσα</w:t>
      </w:r>
      <w:bookmarkEnd w:id="166"/>
      <w:r w:rsidR="00E9048F">
        <w:rPr>
          <w:rFonts w:cs="Tahoma"/>
          <w:szCs w:val="22"/>
          <w:lang w:val="el-GR"/>
        </w:rPr>
        <w:t xml:space="preserve"> -</w:t>
      </w:r>
      <w:r w:rsidRPr="0077634D">
        <w:rPr>
          <w:rFonts w:ascii="Calibri" w:hAnsi="Calibri"/>
          <w:lang w:val="el-GR"/>
        </w:rPr>
        <w:t xml:space="preserve"> </w:t>
      </w:r>
      <w:r w:rsidRPr="00C0210C">
        <w:rPr>
          <w:rFonts w:cs="Tahoma"/>
          <w:szCs w:val="22"/>
          <w:lang w:val="el-GR"/>
        </w:rPr>
        <w:t>Δικαιολογητικά προσωρινού αναδόχου</w:t>
      </w:r>
      <w:bookmarkEnd w:id="167"/>
      <w:bookmarkEnd w:id="168"/>
      <w:bookmarkEnd w:id="169"/>
    </w:p>
    <w:p w14:paraId="50EE887B" w14:textId="122A7FC6"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C0675F">
        <w:rPr>
          <w:bCs/>
          <w:lang w:val="el-GR"/>
        </w:rPr>
        <w:fldChar w:fldCharType="begin"/>
      </w:r>
      <w:r w:rsidR="00B9111A">
        <w:rPr>
          <w:bCs/>
          <w:lang w:val="el-GR"/>
        </w:rPr>
        <w:instrText xml:space="preserve"> REF _Ref67613215 \r \h </w:instrText>
      </w:r>
      <w:r w:rsidR="00C0675F">
        <w:rPr>
          <w:bCs/>
          <w:lang w:val="el-GR"/>
        </w:rPr>
      </w:r>
      <w:r w:rsidR="00C0675F">
        <w:rPr>
          <w:bCs/>
          <w:lang w:val="el-GR"/>
        </w:rPr>
        <w:fldChar w:fldCharType="separate"/>
      </w:r>
      <w:r w:rsidR="00FD174C">
        <w:rPr>
          <w:bCs/>
          <w:cs/>
          <w:lang w:val="el-GR"/>
        </w:rPr>
        <w:t>‎</w:t>
      </w:r>
      <w:r w:rsidR="00FD174C">
        <w:rPr>
          <w:bCs/>
          <w:lang w:val="el-GR"/>
        </w:rPr>
        <w:t>3.2</w:t>
      </w:r>
      <w:r w:rsidR="00C0675F">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9F6A4FB"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36242A45"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247660ED" w14:textId="29C9A9CA"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C0675F">
        <w:rPr>
          <w:bCs/>
          <w:lang w:val="el-GR"/>
        </w:rPr>
        <w:fldChar w:fldCharType="begin"/>
      </w:r>
      <w:r>
        <w:rPr>
          <w:bCs/>
          <w:lang w:val="el-GR"/>
        </w:rPr>
        <w:instrText xml:space="preserve"> REF _Ref67613215 \r \h </w:instrText>
      </w:r>
      <w:r w:rsidR="00C0675F">
        <w:rPr>
          <w:bCs/>
          <w:lang w:val="el-GR"/>
        </w:rPr>
      </w:r>
      <w:r w:rsidR="00C0675F">
        <w:rPr>
          <w:bCs/>
          <w:lang w:val="el-GR"/>
        </w:rPr>
        <w:fldChar w:fldCharType="separate"/>
      </w:r>
      <w:r w:rsidR="00FD174C">
        <w:rPr>
          <w:bCs/>
          <w:cs/>
          <w:lang w:val="el-GR"/>
        </w:rPr>
        <w:t>‎</w:t>
      </w:r>
      <w:r w:rsidR="00FD174C">
        <w:rPr>
          <w:bCs/>
          <w:lang w:val="el-GR"/>
        </w:rPr>
        <w:t>3.2</w:t>
      </w:r>
      <w:r w:rsidR="00C0675F">
        <w:rPr>
          <w:bCs/>
          <w:lang w:val="el-GR"/>
        </w:rPr>
        <w:fldChar w:fldCharType="end"/>
      </w:r>
      <w:r w:rsidRPr="00B76605">
        <w:rPr>
          <w:bCs/>
          <w:lang w:val="el-GR"/>
        </w:rPr>
        <w:t xml:space="preserve"> της παρούσας.</w:t>
      </w:r>
    </w:p>
    <w:p w14:paraId="6C711EFD" w14:textId="1AD37C95" w:rsidR="00B9111A" w:rsidRPr="00BB06B6" w:rsidRDefault="005C736B"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ABEC745" w14:textId="249A5CBD"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C0675F">
        <w:rPr>
          <w:lang w:val="el-GR"/>
        </w:rPr>
        <w:fldChar w:fldCharType="begin"/>
      </w:r>
      <w:r>
        <w:rPr>
          <w:lang w:val="el-GR"/>
        </w:rPr>
        <w:instrText xml:space="preserve"> REF _Ref496541356 \r \h </w:instrText>
      </w:r>
      <w:r w:rsidR="00C0675F">
        <w:rPr>
          <w:lang w:val="el-GR"/>
        </w:rPr>
      </w:r>
      <w:r w:rsidR="00C0675F">
        <w:rPr>
          <w:lang w:val="el-GR"/>
        </w:rPr>
        <w:fldChar w:fldCharType="separate"/>
      </w:r>
      <w:r w:rsidR="00FD174C">
        <w:rPr>
          <w:cs/>
          <w:lang w:val="el-GR"/>
        </w:rPr>
        <w:t>‎</w:t>
      </w:r>
      <w:r w:rsidR="00FD174C">
        <w:rPr>
          <w:lang w:val="el-GR"/>
        </w:rPr>
        <w:t>2.2.3</w:t>
      </w:r>
      <w:r w:rsidR="00C0675F">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13EF898C" w14:textId="1AF194DE"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C0675F">
        <w:rPr>
          <w:color w:val="000000"/>
          <w:lang w:val="el-GR"/>
        </w:rPr>
        <w:fldChar w:fldCharType="begin"/>
      </w:r>
      <w:r>
        <w:rPr>
          <w:color w:val="000000"/>
          <w:lang w:val="el-GR"/>
        </w:rPr>
        <w:instrText xml:space="preserve"> REF _Ref496540586 \r \h </w:instrText>
      </w:r>
      <w:r w:rsidR="00C0675F">
        <w:rPr>
          <w:color w:val="000000"/>
          <w:lang w:val="el-GR"/>
        </w:rPr>
      </w:r>
      <w:r w:rsidR="00C0675F">
        <w:rPr>
          <w:color w:val="000000"/>
          <w:lang w:val="el-GR"/>
        </w:rPr>
        <w:fldChar w:fldCharType="separate"/>
      </w:r>
      <w:r w:rsidR="00FD174C">
        <w:rPr>
          <w:color w:val="000000"/>
          <w:cs/>
          <w:lang w:val="el-GR"/>
        </w:rPr>
        <w:t>‎</w:t>
      </w:r>
      <w:r w:rsidR="00FD174C">
        <w:rPr>
          <w:color w:val="000000"/>
          <w:lang w:val="el-GR"/>
        </w:rPr>
        <w:t>2.2.3.3</w:t>
      </w:r>
      <w:r w:rsidR="00C0675F">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C0675F">
        <w:rPr>
          <w:color w:val="000000"/>
          <w:lang w:val="el-GR"/>
        </w:rPr>
        <w:fldChar w:fldCharType="begin"/>
      </w:r>
      <w:r>
        <w:rPr>
          <w:color w:val="000000"/>
          <w:lang w:val="el-GR"/>
        </w:rPr>
        <w:instrText xml:space="preserve"> REF _Ref496540586 \r \h </w:instrText>
      </w:r>
      <w:r w:rsidR="00C0675F">
        <w:rPr>
          <w:color w:val="000000"/>
          <w:lang w:val="el-GR"/>
        </w:rPr>
      </w:r>
      <w:r w:rsidR="00C0675F">
        <w:rPr>
          <w:color w:val="000000"/>
          <w:lang w:val="el-GR"/>
        </w:rPr>
        <w:fldChar w:fldCharType="separate"/>
      </w:r>
      <w:r w:rsidR="00FD174C">
        <w:rPr>
          <w:color w:val="000000"/>
          <w:cs/>
          <w:lang w:val="el-GR"/>
        </w:rPr>
        <w:t>‎</w:t>
      </w:r>
      <w:r w:rsidR="00FD174C">
        <w:rPr>
          <w:color w:val="000000"/>
          <w:lang w:val="el-GR"/>
        </w:rPr>
        <w:t>2.2.3.3</w:t>
      </w:r>
      <w:r w:rsidR="00C0675F">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677C6D6A" w14:textId="77777777" w:rsidR="00C27CEC" w:rsidRPr="00BD65F6" w:rsidRDefault="00C27CEC" w:rsidP="00C27CEC">
      <w:pPr>
        <w:rPr>
          <w:lang w:val="el-GR"/>
        </w:rPr>
      </w:pPr>
      <w:r>
        <w:rPr>
          <w:color w:val="000000"/>
          <w:lang w:val="el-GR"/>
        </w:rPr>
        <w:t>Ειδικότερα οι οικονομικοί φορείς προσκομίζουν:</w:t>
      </w:r>
    </w:p>
    <w:p w14:paraId="2B7E6622" w14:textId="3E06EC75" w:rsidR="00C27CEC" w:rsidRDefault="00C27CEC" w:rsidP="00C27CEC">
      <w:pPr>
        <w:rPr>
          <w:color w:val="000000"/>
          <w:lang w:val="el-GR"/>
        </w:rPr>
      </w:pPr>
      <w:r>
        <w:rPr>
          <w:b/>
          <w:bCs/>
          <w:lang w:val="el-GR"/>
        </w:rPr>
        <w:t>α)</w:t>
      </w:r>
      <w:r>
        <w:rPr>
          <w:lang w:val="el-GR"/>
        </w:rPr>
        <w:t xml:space="preserve"> για την παράγραφο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74507429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
          <w:bCs/>
          <w:cs/>
          <w:lang w:val="el-GR"/>
        </w:rPr>
        <w:t>‎</w:t>
      </w:r>
      <w:r w:rsidR="00FD174C">
        <w:rPr>
          <w:lang w:val="el-GR"/>
        </w:rPr>
        <w:t>2.2.3.1</w:t>
      </w:r>
      <w:r w:rsidR="00DF6DCB">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2B20EC09" w14:textId="5B8BC571"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74507429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2.2.3.1</w:t>
      </w:r>
      <w:r w:rsidR="00DF6DCB">
        <w:fldChar w:fldCharType="end"/>
      </w:r>
      <w:r w:rsidRPr="00C27CEC">
        <w:rPr>
          <w:color w:val="000000"/>
          <w:lang w:val="el-GR"/>
        </w:rPr>
        <w:t>,</w:t>
      </w:r>
    </w:p>
    <w:p w14:paraId="290BEC43" w14:textId="6DCDE6C3"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503518036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
          <w:bCs/>
          <w:color w:val="000000"/>
          <w:cs/>
          <w:lang w:val="el-GR"/>
        </w:rPr>
        <w:t>‎</w:t>
      </w:r>
      <w:r w:rsidR="00FD174C">
        <w:rPr>
          <w:lang w:val="el-GR"/>
        </w:rPr>
        <w:t>2.2.3.2</w:t>
      </w:r>
      <w:r w:rsidR="00DF6DCB">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00A9396F">
        <w:rPr>
          <w:color w:val="000000"/>
          <w:lang w:val="el-GR"/>
        </w:rPr>
        <w:t>.</w:t>
      </w:r>
      <w:r w:rsidRPr="005609B2">
        <w:rPr>
          <w:color w:val="000000"/>
          <w:lang w:val="el-GR"/>
        </w:rPr>
        <w:t xml:space="preserve"> </w:t>
      </w:r>
    </w:p>
    <w:p w14:paraId="49739BC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32B3E03" w14:textId="11BD1DE3"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503518036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color w:val="000000"/>
          <w:cs/>
          <w:lang w:val="el-GR"/>
        </w:rPr>
        <w:t>‎</w:t>
      </w:r>
      <w:r w:rsidR="00FD174C">
        <w:rPr>
          <w:lang w:val="el-GR"/>
        </w:rPr>
        <w:t>2.2.3.2</w:t>
      </w:r>
      <w:r w:rsidR="00DF6DCB">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5CF6DF71" w14:textId="194C4E52"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503518036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
          <w:bCs/>
          <w:color w:val="000000"/>
          <w:cs/>
          <w:lang w:val="el-GR"/>
        </w:rPr>
        <w:t>‎</w:t>
      </w:r>
      <w:r w:rsidR="00FD174C">
        <w:rPr>
          <w:lang w:val="el-GR"/>
        </w:rPr>
        <w:t>2.2.3.2</w:t>
      </w:r>
      <w:r w:rsidR="00DF6DCB">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05E6D0B0" w14:textId="0E93F9B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503518036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color w:val="000000"/>
          <w:cs/>
          <w:lang w:val="el-GR"/>
        </w:rPr>
        <w:t>‎</w:t>
      </w:r>
      <w:r w:rsidR="00FD174C">
        <w:rPr>
          <w:lang w:val="el-GR"/>
        </w:rPr>
        <w:t>2.2.3.2</w:t>
      </w:r>
      <w:r w:rsidR="00DF6DCB">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2E0B33A" w14:textId="7C52E476"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C0675F">
        <w:rPr>
          <w:color w:val="000000"/>
          <w:lang w:val="el-GR"/>
        </w:rPr>
        <w:fldChar w:fldCharType="begin"/>
      </w:r>
      <w:r w:rsidR="00614898">
        <w:rPr>
          <w:color w:val="000000"/>
          <w:lang w:val="el-GR"/>
        </w:rPr>
        <w:instrText xml:space="preserve"> REF _Ref496540586 \r \h </w:instrText>
      </w:r>
      <w:r w:rsidR="00C0675F">
        <w:rPr>
          <w:color w:val="000000"/>
          <w:lang w:val="el-GR"/>
        </w:rPr>
      </w:r>
      <w:r w:rsidR="00C0675F">
        <w:rPr>
          <w:color w:val="000000"/>
          <w:lang w:val="el-GR"/>
        </w:rPr>
        <w:fldChar w:fldCharType="separate"/>
      </w:r>
      <w:r w:rsidR="00FD174C">
        <w:rPr>
          <w:color w:val="000000"/>
          <w:cs/>
          <w:lang w:val="el-GR"/>
        </w:rPr>
        <w:t>‎</w:t>
      </w:r>
      <w:r w:rsidR="00FD174C">
        <w:rPr>
          <w:color w:val="000000"/>
          <w:lang w:val="el-GR"/>
        </w:rPr>
        <w:t>2.2.3.3</w:t>
      </w:r>
      <w:r w:rsidR="00C0675F">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1486FE5"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52F96408" w14:textId="77777777" w:rsidR="008E444E" w:rsidRDefault="008E444E" w:rsidP="008E444E">
      <w:pPr>
        <w:rPr>
          <w:b/>
          <w:lang w:val="el-GR"/>
        </w:rPr>
      </w:pPr>
      <w:bookmarkStart w:id="170"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47F6E74"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7BD1FEB"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D7E7B06"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8426A4C" w14:textId="6BDD9AA2"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C0675F">
        <w:rPr>
          <w:color w:val="000000"/>
          <w:lang w:val="el-GR"/>
        </w:rPr>
        <w:fldChar w:fldCharType="begin"/>
      </w:r>
      <w:r>
        <w:rPr>
          <w:color w:val="000000"/>
          <w:lang w:val="el-GR"/>
        </w:rPr>
        <w:instrText xml:space="preserve"> REF _Ref496540586 \r \h </w:instrText>
      </w:r>
      <w:r w:rsidR="00C0675F">
        <w:rPr>
          <w:color w:val="000000"/>
          <w:lang w:val="el-GR"/>
        </w:rPr>
      </w:r>
      <w:r w:rsidR="00C0675F">
        <w:rPr>
          <w:color w:val="000000"/>
          <w:lang w:val="el-GR"/>
        </w:rPr>
        <w:fldChar w:fldCharType="separate"/>
      </w:r>
      <w:r w:rsidR="00FD174C">
        <w:rPr>
          <w:color w:val="000000"/>
          <w:cs/>
          <w:lang w:val="el-GR"/>
        </w:rPr>
        <w:t>‎</w:t>
      </w:r>
      <w:r w:rsidR="00FD174C">
        <w:rPr>
          <w:color w:val="000000"/>
          <w:lang w:val="el-GR"/>
        </w:rPr>
        <w:t>2.2.3.3</w:t>
      </w:r>
      <w:r w:rsidR="00C0675F">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A9396F">
        <w:rPr>
          <w:color w:val="000000"/>
          <w:lang w:val="el-GR"/>
        </w:rPr>
        <w:t>,</w:t>
      </w:r>
    </w:p>
    <w:p w14:paraId="06F4CCA4" w14:textId="325AB9D5"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C0675F">
        <w:rPr>
          <w:lang w:val="el-GR"/>
        </w:rPr>
        <w:fldChar w:fldCharType="begin"/>
      </w:r>
      <w:r>
        <w:rPr>
          <w:lang w:val="el-GR"/>
        </w:rPr>
        <w:instrText xml:space="preserve"> REF _Ref496540821 \r \h </w:instrText>
      </w:r>
      <w:r w:rsidR="00C0675F">
        <w:rPr>
          <w:lang w:val="el-GR"/>
        </w:rPr>
      </w:r>
      <w:r w:rsidR="00C0675F">
        <w:rPr>
          <w:lang w:val="el-GR"/>
        </w:rPr>
        <w:fldChar w:fldCharType="separate"/>
      </w:r>
      <w:r w:rsidR="00FD174C">
        <w:rPr>
          <w:cs/>
          <w:lang w:val="el-GR"/>
        </w:rPr>
        <w:t>‎</w:t>
      </w:r>
      <w:r w:rsidR="00FD174C">
        <w:rPr>
          <w:lang w:val="el-GR"/>
        </w:rPr>
        <w:t>2.2.3.7</w:t>
      </w:r>
      <w:r w:rsidR="00C0675F">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85B59AF" w14:textId="77777777" w:rsidR="004D042A" w:rsidRPr="00DD1A4B" w:rsidRDefault="004D042A">
      <w:pPr>
        <w:rPr>
          <w:b/>
          <w:bCs/>
          <w:lang w:val="el-GR"/>
        </w:rPr>
      </w:pPr>
    </w:p>
    <w:p w14:paraId="638C91EC" w14:textId="2664D630"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C0675F">
        <w:rPr>
          <w:b/>
          <w:lang w:val="el-GR"/>
        </w:rPr>
        <w:fldChar w:fldCharType="begin"/>
      </w:r>
      <w:r w:rsidR="007E61C0">
        <w:rPr>
          <w:b/>
          <w:lang w:val="el-GR"/>
        </w:rPr>
        <w:instrText xml:space="preserve"> REF _Ref74510337 \r \h </w:instrText>
      </w:r>
      <w:r w:rsidR="00C0675F">
        <w:rPr>
          <w:b/>
          <w:lang w:val="el-GR"/>
        </w:rPr>
      </w:r>
      <w:r w:rsidR="00C0675F">
        <w:rPr>
          <w:b/>
          <w:lang w:val="el-GR"/>
        </w:rPr>
        <w:fldChar w:fldCharType="separate"/>
      </w:r>
      <w:r w:rsidR="00FD174C">
        <w:rPr>
          <w:b/>
          <w:cs/>
          <w:lang w:val="el-GR"/>
        </w:rPr>
        <w:t>‎</w:t>
      </w:r>
      <w:r w:rsidR="00FD174C">
        <w:rPr>
          <w:b/>
          <w:lang w:val="el-GR"/>
        </w:rPr>
        <w:t>2.2.4</w:t>
      </w:r>
      <w:r w:rsidR="00C0675F">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1" w:name="_Hlk67663604"/>
      <w:r w:rsidR="00A61AA7" w:rsidRPr="00603221">
        <w:rPr>
          <w:b/>
          <w:lang w:val="el-GR"/>
        </w:rPr>
        <w:t xml:space="preserve">οι οικονομικοί φορείς </w:t>
      </w:r>
      <w:bookmarkEnd w:id="171"/>
      <w:r w:rsidR="00A61AA7" w:rsidRPr="00603221">
        <w:rPr>
          <w:b/>
          <w:lang w:val="el-GR"/>
        </w:rPr>
        <w:t>προσκομίζουν τα αναφερόμενα στον κατωτέρω πίνακα :</w:t>
      </w:r>
    </w:p>
    <w:p w14:paraId="22C6F49C"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56558" w14:paraId="390018AD" w14:textId="77777777" w:rsidTr="009C5EA6">
        <w:trPr>
          <w:trHeight w:val="711"/>
        </w:trPr>
        <w:tc>
          <w:tcPr>
            <w:tcW w:w="675" w:type="dxa"/>
            <w:shd w:val="clear" w:color="auto" w:fill="D9D9D9"/>
          </w:tcPr>
          <w:p w14:paraId="45A2D166"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12480FE6"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στην παροχή </w:t>
            </w:r>
            <w:r w:rsidR="00372DB8">
              <w:rPr>
                <w:b/>
                <w:bCs/>
                <w:lang w:val="el-GR"/>
              </w:rPr>
              <w:t xml:space="preserve">υπηρεσιών </w:t>
            </w:r>
            <w:r w:rsidR="006116E4">
              <w:rPr>
                <w:b/>
                <w:bCs/>
                <w:lang w:val="el-GR"/>
              </w:rPr>
              <w:t>τεχνολογίας των πληροφοριών</w:t>
            </w:r>
            <w:r w:rsidR="00372DB8">
              <w:rPr>
                <w:b/>
                <w:bCs/>
                <w:lang w:val="el-GR"/>
              </w:rPr>
              <w:t>.</w:t>
            </w:r>
          </w:p>
          <w:p w14:paraId="719695DC"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C56558" w14:paraId="3CE4DD6E" w14:textId="77777777" w:rsidTr="009C5EA6">
        <w:trPr>
          <w:trHeight w:val="1480"/>
        </w:trPr>
        <w:tc>
          <w:tcPr>
            <w:tcW w:w="675" w:type="dxa"/>
          </w:tcPr>
          <w:p w14:paraId="53BF7326" w14:textId="77777777" w:rsidR="00D56132" w:rsidRPr="00603221" w:rsidRDefault="00D56132" w:rsidP="009C5EA6">
            <w:pPr>
              <w:rPr>
                <w:lang w:val="el-GR"/>
              </w:rPr>
            </w:pPr>
            <w:r w:rsidRPr="00603221">
              <w:rPr>
                <w:lang w:val="el-GR"/>
              </w:rPr>
              <w:t>1.1</w:t>
            </w:r>
          </w:p>
        </w:tc>
        <w:tc>
          <w:tcPr>
            <w:tcW w:w="9180" w:type="dxa"/>
          </w:tcPr>
          <w:p w14:paraId="72B14B86"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6AB41E7"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430BF5E3" w14:textId="77777777" w:rsidR="00D05C7B" w:rsidRPr="00603221" w:rsidRDefault="00D05C7B" w:rsidP="00282306">
            <w:pPr>
              <w:autoSpaceDE w:val="0"/>
              <w:autoSpaceDN w:val="0"/>
              <w:adjustRightInd w:val="0"/>
              <w:spacing w:after="0"/>
              <w:rPr>
                <w:lang w:val="el-GR" w:eastAsia="el-GR"/>
              </w:rPr>
            </w:pPr>
          </w:p>
        </w:tc>
      </w:tr>
    </w:tbl>
    <w:p w14:paraId="330FA83E" w14:textId="77777777" w:rsidR="0041248A" w:rsidRDefault="0041248A">
      <w:pPr>
        <w:rPr>
          <w:b/>
          <w:lang w:val="el-GR"/>
        </w:rPr>
      </w:pPr>
    </w:p>
    <w:p w14:paraId="7AB61FD9" w14:textId="77777777" w:rsidR="00282306" w:rsidRPr="0041248A" w:rsidRDefault="00282306" w:rsidP="00282306">
      <w:pPr>
        <w:rPr>
          <w:bCs/>
          <w:lang w:val="el-GR"/>
        </w:rPr>
      </w:pPr>
      <w:bookmarkStart w:id="172"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2"/>
    <w:p w14:paraId="37F0B30E" w14:textId="77777777" w:rsidR="00270326" w:rsidRPr="00603221" w:rsidRDefault="00270326">
      <w:pPr>
        <w:rPr>
          <w:lang w:val="el-GR"/>
        </w:rPr>
      </w:pPr>
    </w:p>
    <w:p w14:paraId="2811F73B" w14:textId="285D064F"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496541508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
          <w:cs/>
          <w:lang w:val="el-GR"/>
        </w:rPr>
        <w:t>‎</w:t>
      </w:r>
      <w:r w:rsidR="00FD174C">
        <w:rPr>
          <w:lang w:val="el-GR"/>
        </w:rPr>
        <w:t>2.2.5</w:t>
      </w:r>
      <w:r w:rsidR="00DF6DCB">
        <w:fldChar w:fldCharType="end"/>
      </w:r>
      <w:r w:rsidRPr="00603221">
        <w:rPr>
          <w:b/>
          <w:lang w:val="el-GR"/>
        </w:rPr>
        <w:t xml:space="preserve"> </w:t>
      </w:r>
      <w:bookmarkStart w:id="173"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56558" w14:paraId="10116AE8" w14:textId="77777777" w:rsidTr="009C5EA6">
        <w:trPr>
          <w:trHeight w:val="711"/>
        </w:trPr>
        <w:tc>
          <w:tcPr>
            <w:tcW w:w="675" w:type="dxa"/>
            <w:shd w:val="clear" w:color="auto" w:fill="D9D9D9"/>
          </w:tcPr>
          <w:bookmarkEnd w:id="173"/>
          <w:p w14:paraId="54464F6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2861DCE5" w14:textId="689196FC" w:rsidR="00EC68AB" w:rsidRPr="00EC68AB" w:rsidRDefault="00FF5678" w:rsidP="00060F90">
            <w:pPr>
              <w:rPr>
                <w:color w:val="26282A"/>
                <w:lang w:val="el-GR" w:eastAsia="en-GB"/>
              </w:rPr>
            </w:pPr>
            <w:r w:rsidRPr="00D6202B">
              <w:rPr>
                <w:b/>
                <w:bCs/>
                <w:lang w:val="el-GR"/>
              </w:rPr>
              <w:t>Οι οικονομικοί φορείς που συμμετέχουν στη διαδικασία σύναψης της παρούσας απαιτείται να έχουν</w:t>
            </w:r>
            <w:r w:rsidR="00060F90">
              <w:rPr>
                <w:b/>
                <w:bCs/>
                <w:lang w:val="el-GR"/>
              </w:rPr>
              <w:t xml:space="preserve"> </w:t>
            </w:r>
            <w:r w:rsidR="00060F90">
              <w:rPr>
                <w:color w:val="000000"/>
                <w:lang w:val="el-GR" w:eastAsia="en-GB"/>
              </w:rPr>
              <w:t>ά</w:t>
            </w:r>
            <w:r w:rsidR="00EC68AB" w:rsidRPr="00EC68AB">
              <w:rPr>
                <w:color w:val="000000"/>
                <w:lang w:val="el-GR" w:eastAsia="en-GB"/>
              </w:rPr>
              <w:t>θροισμα κύκλου εργασιών των τριών τελευταίων διαχειριστικών χρήσεων</w:t>
            </w:r>
            <w:r w:rsidR="00EC68AB" w:rsidRPr="00EC68AB">
              <w:rPr>
                <w:color w:val="000000"/>
                <w:lang w:eastAsia="en-GB"/>
              </w:rPr>
              <w:t> </w:t>
            </w:r>
            <w:r w:rsidR="00EC68AB" w:rsidRPr="00EC68AB">
              <w:rPr>
                <w:color w:val="222222"/>
                <w:lang w:val="el-GR" w:eastAsia="en-GB"/>
              </w:rPr>
              <w:t>(2020,</w:t>
            </w:r>
            <w:r w:rsidR="006E07B2">
              <w:rPr>
                <w:color w:val="222222"/>
                <w:lang w:val="el-GR" w:eastAsia="en-GB"/>
              </w:rPr>
              <w:t xml:space="preserve"> </w:t>
            </w:r>
            <w:r w:rsidR="00EC68AB" w:rsidRPr="00EC68AB">
              <w:rPr>
                <w:color w:val="222222"/>
                <w:lang w:val="el-GR" w:eastAsia="en-GB"/>
              </w:rPr>
              <w:t>2021,</w:t>
            </w:r>
            <w:r w:rsidR="006E07B2">
              <w:rPr>
                <w:color w:val="222222"/>
                <w:lang w:val="el-GR" w:eastAsia="en-GB"/>
              </w:rPr>
              <w:t xml:space="preserve"> </w:t>
            </w:r>
            <w:r w:rsidR="00EC68AB" w:rsidRPr="00EC68AB">
              <w:rPr>
                <w:color w:val="222222"/>
                <w:lang w:val="el-GR" w:eastAsia="en-GB"/>
              </w:rPr>
              <w:t>2022)</w:t>
            </w:r>
            <w:r w:rsidR="00EC68AB" w:rsidRPr="00EC68AB">
              <w:rPr>
                <w:color w:val="222222"/>
                <w:lang w:eastAsia="en-GB"/>
              </w:rPr>
              <w:t> </w:t>
            </w:r>
            <w:r w:rsidR="00EC68AB" w:rsidRPr="00EC68AB">
              <w:rPr>
                <w:color w:val="000000"/>
                <w:lang w:val="el-GR" w:eastAsia="en-GB"/>
              </w:rPr>
              <w:t xml:space="preserve">ή για όσο διάστημα ασκούν την επιχειρηματική τους δράση εφόσον είναι μικρότερο των τριών ετών, τουλάχιστον ίσου με </w:t>
            </w:r>
            <w:r w:rsidR="00CA0FB7">
              <w:rPr>
                <w:color w:val="000000"/>
                <w:lang w:val="el-GR" w:eastAsia="en-GB"/>
              </w:rPr>
              <w:t>το διπλάσιο (20</w:t>
            </w:r>
            <w:r w:rsidR="00EC68AB" w:rsidRPr="00EC68AB">
              <w:rPr>
                <w:color w:val="000000"/>
                <w:lang w:val="el-GR" w:eastAsia="en-GB"/>
              </w:rPr>
              <w:t>0%) του προϋπολογισμού του υπό ανάθεση έργου μη συμπεριλαμβανομένου ΦΠΑ.</w:t>
            </w:r>
          </w:p>
          <w:p w14:paraId="4D63FDEE" w14:textId="77777777" w:rsidR="00D56132" w:rsidRPr="00603221" w:rsidRDefault="00EC68AB"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C56558" w14:paraId="28BE3FF9"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73EF8C9"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5DAFAD5" w14:textId="059EF42B"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w:t>
            </w:r>
            <w:r w:rsidR="006E07B2">
              <w:rPr>
                <w:color w:val="26282A"/>
                <w:lang w:val="el-GR" w:eastAsia="en-GB"/>
              </w:rPr>
              <w:t xml:space="preserve"> </w:t>
            </w:r>
            <w:r w:rsidRPr="00EC68AB">
              <w:rPr>
                <w:color w:val="26282A"/>
                <w:lang w:val="el-GR" w:eastAsia="en-GB"/>
              </w:rPr>
              <w:t>2021,</w:t>
            </w:r>
            <w:r w:rsidR="006E07B2">
              <w:rPr>
                <w:color w:val="26282A"/>
                <w:lang w:val="el-GR" w:eastAsia="en-GB"/>
              </w:rPr>
              <w:t xml:space="preserve"> </w:t>
            </w:r>
            <w:r w:rsidRPr="00EC68AB">
              <w:rPr>
                <w:color w:val="26282A"/>
                <w:lang w:val="el-GR" w:eastAsia="en-GB"/>
              </w:rPr>
              <w:t>2022) ή για όσο διάστημα ασκούν την επιχειρηματική τους δράση εφόσον είναι μικρότερο των τριών ετών.</w:t>
            </w:r>
          </w:p>
          <w:p w14:paraId="0CD57F9E" w14:textId="77777777"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758D99C0" w14:textId="1E805992"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w:t>
            </w:r>
            <w:r w:rsidR="006E07B2">
              <w:rPr>
                <w:color w:val="26282A"/>
                <w:lang w:val="el-GR" w:eastAsia="en-GB"/>
              </w:rPr>
              <w:t xml:space="preserve"> </w:t>
            </w:r>
            <w:r w:rsidRPr="00EC68AB">
              <w:rPr>
                <w:color w:val="26282A"/>
                <w:lang w:val="el-GR" w:eastAsia="en-GB"/>
              </w:rPr>
              <w:t>2021,</w:t>
            </w:r>
            <w:r w:rsidR="006E07B2">
              <w:rPr>
                <w:color w:val="26282A"/>
                <w:lang w:val="el-GR" w:eastAsia="en-GB"/>
              </w:rPr>
              <w:t xml:space="preserve"> </w:t>
            </w:r>
            <w:r w:rsidRPr="00EC68AB">
              <w:rPr>
                <w:color w:val="26282A"/>
                <w:lang w:val="el-GR" w:eastAsia="en-GB"/>
              </w:rPr>
              <w:t>2022).</w:t>
            </w:r>
          </w:p>
          <w:p w14:paraId="54505448" w14:textId="172724C2" w:rsidR="00D56132" w:rsidRPr="00603221" w:rsidRDefault="00EC68AB" w:rsidP="00CA0FB7">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Υπεύθυνη δήλωση, όπου θα δηλώνεται ότι, το άθροισμα του κύκλου εργασιών του προσφέροντος οικονομικού φορέα κατά τις τρεις (3) τελευταίες διαχειριστικές χρήσεις</w:t>
            </w:r>
            <w:r w:rsidRPr="00EC68AB">
              <w:rPr>
                <w:color w:val="26282A"/>
                <w:lang w:eastAsia="en-GB"/>
              </w:rPr>
              <w:t> </w:t>
            </w:r>
            <w:bookmarkStart w:id="174" w:name="m_7156982799556942414__Hlk120794400"/>
            <w:r w:rsidRPr="00EC68AB">
              <w:rPr>
                <w:color w:val="222222"/>
                <w:lang w:val="el-GR" w:eastAsia="en-GB"/>
              </w:rPr>
              <w:t>(2020,</w:t>
            </w:r>
            <w:r w:rsidR="006E07B2">
              <w:rPr>
                <w:color w:val="222222"/>
                <w:lang w:val="el-GR" w:eastAsia="en-GB"/>
              </w:rPr>
              <w:t xml:space="preserve"> </w:t>
            </w:r>
            <w:r w:rsidRPr="00EC68AB">
              <w:rPr>
                <w:color w:val="222222"/>
                <w:lang w:val="el-GR" w:eastAsia="en-GB"/>
              </w:rPr>
              <w:t>2021,</w:t>
            </w:r>
            <w:r w:rsidR="006E07B2">
              <w:rPr>
                <w:color w:val="222222"/>
                <w:lang w:val="el-GR" w:eastAsia="en-GB"/>
              </w:rPr>
              <w:t xml:space="preserve"> </w:t>
            </w:r>
            <w:r w:rsidRPr="00EC68AB">
              <w:rPr>
                <w:color w:val="222222"/>
                <w:lang w:val="el-GR" w:eastAsia="en-GB"/>
              </w:rPr>
              <w:t>2022)</w:t>
            </w:r>
            <w:r w:rsidRPr="00EC68AB">
              <w:rPr>
                <w:color w:val="222222"/>
                <w:lang w:eastAsia="en-GB"/>
              </w:rPr>
              <w:t> </w:t>
            </w:r>
            <w:bookmarkEnd w:id="174"/>
            <w:r w:rsidRPr="00EC68AB">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CA0FB7">
              <w:rPr>
                <w:color w:val="26282A"/>
                <w:lang w:val="el-GR" w:eastAsia="en-GB"/>
              </w:rPr>
              <w:t>διπλάσιο (20</w:t>
            </w:r>
            <w:r w:rsidRPr="00EC68AB">
              <w:rPr>
                <w:color w:val="26282A"/>
                <w:lang w:val="el-GR" w:eastAsia="en-GB"/>
              </w:rPr>
              <w:t>0%) του προϋπολογισμού του υπό ανάθεση έργου, μη συμπεριλαμβανομένου Φ.Π.Α.</w:t>
            </w:r>
          </w:p>
        </w:tc>
      </w:tr>
    </w:tbl>
    <w:p w14:paraId="25A909ED" w14:textId="77777777" w:rsidR="00D56132" w:rsidRPr="00603221" w:rsidRDefault="00D56132">
      <w:pPr>
        <w:rPr>
          <w:b/>
          <w:lang w:val="el-GR"/>
        </w:rPr>
      </w:pPr>
    </w:p>
    <w:p w14:paraId="60EE9419" w14:textId="72446D3F"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496541556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
          <w:cs/>
          <w:lang w:val="el-GR"/>
        </w:rPr>
        <w:t>‎</w:t>
      </w:r>
      <w:r w:rsidR="00FD174C">
        <w:rPr>
          <w:lang w:val="el-GR"/>
        </w:rPr>
        <w:t>2.2.6</w:t>
      </w:r>
      <w:r w:rsidR="00DF6DCB">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56558" w14:paraId="7C4F5192" w14:textId="77777777" w:rsidTr="00641C65">
        <w:trPr>
          <w:trHeight w:val="758"/>
        </w:trPr>
        <w:tc>
          <w:tcPr>
            <w:tcW w:w="675" w:type="dxa"/>
            <w:shd w:val="clear" w:color="auto" w:fill="D9D9D9"/>
          </w:tcPr>
          <w:p w14:paraId="3BB47C77" w14:textId="77777777" w:rsidR="007340CA" w:rsidRPr="00603221" w:rsidRDefault="00C40FB9" w:rsidP="009C5EA6">
            <w:pPr>
              <w:rPr>
                <w:b/>
                <w:lang w:val="el-GR"/>
              </w:rPr>
            </w:pPr>
            <w:r w:rsidRPr="00603221">
              <w:rPr>
                <w:b/>
                <w:lang w:val="el-GR"/>
              </w:rPr>
              <w:t>3</w:t>
            </w:r>
          </w:p>
        </w:tc>
        <w:tc>
          <w:tcPr>
            <w:tcW w:w="9180" w:type="dxa"/>
            <w:shd w:val="clear" w:color="auto" w:fill="D9D9D9"/>
          </w:tcPr>
          <w:p w14:paraId="1617C4F7" w14:textId="54C2D673"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C0675F">
              <w:rPr>
                <w:rFonts w:cs="Tahoma"/>
                <w:b/>
                <w:sz w:val="22"/>
                <w:szCs w:val="22"/>
              </w:rPr>
              <w:fldChar w:fldCharType="begin"/>
            </w:r>
            <w:r w:rsidR="002A37B5">
              <w:rPr>
                <w:rFonts w:cs="Tahoma"/>
                <w:b/>
                <w:sz w:val="22"/>
                <w:szCs w:val="22"/>
              </w:rPr>
              <w:instrText xml:space="preserve"> REF _Ref40965350 \r \h </w:instrText>
            </w:r>
            <w:r w:rsidR="00C0675F">
              <w:rPr>
                <w:rFonts w:cs="Tahoma"/>
                <w:b/>
                <w:sz w:val="22"/>
                <w:szCs w:val="22"/>
              </w:rPr>
            </w:r>
            <w:r w:rsidR="00C0675F">
              <w:rPr>
                <w:rFonts w:cs="Tahoma"/>
                <w:b/>
                <w:sz w:val="22"/>
                <w:szCs w:val="22"/>
              </w:rPr>
              <w:fldChar w:fldCharType="separate"/>
            </w:r>
            <w:r w:rsidR="00FD174C">
              <w:rPr>
                <w:rFonts w:cs="Tahoma"/>
                <w:b/>
                <w:sz w:val="22"/>
                <w:szCs w:val="22"/>
                <w:cs/>
              </w:rPr>
              <w:t>‎</w:t>
            </w:r>
            <w:r w:rsidR="00FD174C">
              <w:rPr>
                <w:rFonts w:cs="Tahoma"/>
                <w:b/>
                <w:sz w:val="22"/>
                <w:szCs w:val="22"/>
              </w:rPr>
              <w:t>2.2.6.1</w:t>
            </w:r>
            <w:r w:rsidR="00C0675F">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28EBE224"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C56558" w14:paraId="035F8A6C" w14:textId="77777777" w:rsidTr="009C5EA6">
        <w:tc>
          <w:tcPr>
            <w:tcW w:w="675" w:type="dxa"/>
          </w:tcPr>
          <w:p w14:paraId="09F94DB8" w14:textId="77777777" w:rsidR="007340CA" w:rsidRPr="00603221" w:rsidRDefault="00C40FB9" w:rsidP="009C5EA6">
            <w:r w:rsidRPr="00603221">
              <w:rPr>
                <w:lang w:val="el-GR"/>
              </w:rPr>
              <w:t>3</w:t>
            </w:r>
            <w:r w:rsidR="007340CA" w:rsidRPr="00603221">
              <w:t>.1</w:t>
            </w:r>
          </w:p>
        </w:tc>
        <w:tc>
          <w:tcPr>
            <w:tcW w:w="9180" w:type="dxa"/>
          </w:tcPr>
          <w:p w14:paraId="3C27531A"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 xml:space="preserve">κατά τα </w:t>
            </w:r>
            <w:r w:rsidR="00CA0FB7">
              <w:rPr>
                <w:rFonts w:cs="Tahoma"/>
                <w:sz w:val="22"/>
                <w:szCs w:val="22"/>
              </w:rPr>
              <w:t>δύο</w:t>
            </w:r>
            <w:r w:rsidRPr="00FF5678">
              <w:rPr>
                <w:rFonts w:cs="Tahoma"/>
                <w:sz w:val="22"/>
                <w:szCs w:val="22"/>
              </w:rPr>
              <w:t xml:space="preserve"> (</w:t>
            </w:r>
            <w:r w:rsidR="00CA0FB7">
              <w:rPr>
                <w:rFonts w:cs="Tahoma"/>
                <w:sz w:val="22"/>
                <w:szCs w:val="22"/>
              </w:rPr>
              <w:t>2</w:t>
            </w:r>
            <w:r w:rsidRPr="00FF5678">
              <w:rPr>
                <w:rFonts w:cs="Tahoma"/>
                <w:sz w:val="22"/>
                <w:szCs w:val="22"/>
              </w:rPr>
              <w:t>)</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C56558" w14:paraId="1BBA7E7D" w14:textId="77777777" w:rsidTr="009C5EA6">
              <w:tc>
                <w:tcPr>
                  <w:tcW w:w="171" w:type="pct"/>
                  <w:shd w:val="clear" w:color="auto" w:fill="D9D9D9"/>
                </w:tcPr>
                <w:p w14:paraId="4BABDC52" w14:textId="77777777" w:rsidR="007340CA" w:rsidRPr="00FF5206" w:rsidRDefault="007340CA" w:rsidP="00641C65">
                  <w:pPr>
                    <w:tabs>
                      <w:tab w:val="left" w:pos="-2268"/>
                    </w:tabs>
                    <w:spacing w:line="276" w:lineRule="auto"/>
                    <w:jc w:val="center"/>
                    <w:rPr>
                      <w:sz w:val="20"/>
                      <w:szCs w:val="20"/>
                    </w:rPr>
                  </w:pPr>
                  <w:r w:rsidRPr="00FF5206">
                    <w:rPr>
                      <w:sz w:val="20"/>
                      <w:szCs w:val="20"/>
                    </w:rPr>
                    <w:t>Α/Α</w:t>
                  </w:r>
                </w:p>
              </w:tc>
              <w:tc>
                <w:tcPr>
                  <w:tcW w:w="547" w:type="pct"/>
                  <w:shd w:val="clear" w:color="auto" w:fill="D9D9D9"/>
                </w:tcPr>
                <w:p w14:paraId="1B300165" w14:textId="77777777" w:rsidR="007340CA" w:rsidRPr="00FF5206" w:rsidRDefault="007340CA" w:rsidP="00641C65">
                  <w:pPr>
                    <w:tabs>
                      <w:tab w:val="left" w:pos="-2268"/>
                    </w:tabs>
                    <w:spacing w:line="276" w:lineRule="auto"/>
                    <w:ind w:left="-108"/>
                    <w:jc w:val="center"/>
                    <w:rPr>
                      <w:sz w:val="20"/>
                      <w:szCs w:val="20"/>
                    </w:rPr>
                  </w:pPr>
                  <w:r w:rsidRPr="00FF5206">
                    <w:rPr>
                      <w:sz w:val="20"/>
                      <w:szCs w:val="20"/>
                    </w:rPr>
                    <w:t>ΠΕΛΑΤΗΣ</w:t>
                  </w:r>
                </w:p>
              </w:tc>
              <w:tc>
                <w:tcPr>
                  <w:tcW w:w="640" w:type="pct"/>
                  <w:shd w:val="clear" w:color="auto" w:fill="D9D9D9"/>
                </w:tcPr>
                <w:p w14:paraId="1BB23DBC" w14:textId="77777777" w:rsidR="007340CA" w:rsidRPr="00FF5206" w:rsidRDefault="007340CA" w:rsidP="00641C65">
                  <w:pPr>
                    <w:tabs>
                      <w:tab w:val="left" w:pos="-2268"/>
                    </w:tabs>
                    <w:spacing w:line="276" w:lineRule="auto"/>
                    <w:ind w:left="-108"/>
                    <w:jc w:val="center"/>
                    <w:rPr>
                      <w:sz w:val="20"/>
                      <w:szCs w:val="20"/>
                    </w:rPr>
                  </w:pPr>
                  <w:r w:rsidRPr="00FF5206">
                    <w:rPr>
                      <w:sz w:val="20"/>
                      <w:szCs w:val="20"/>
                    </w:rPr>
                    <w:t>ΣΥΝΤΟΜΗ ΠΕΡΙΓΡΑΦΗ ΤΟΥ ΕΡΓΟΥ</w:t>
                  </w:r>
                </w:p>
              </w:tc>
              <w:tc>
                <w:tcPr>
                  <w:tcW w:w="645" w:type="pct"/>
                  <w:shd w:val="clear" w:color="auto" w:fill="D9D9D9"/>
                </w:tcPr>
                <w:p w14:paraId="1FF7180F" w14:textId="77777777" w:rsidR="007340CA" w:rsidRPr="00FF5206" w:rsidRDefault="007340CA" w:rsidP="00641C65">
                  <w:pPr>
                    <w:tabs>
                      <w:tab w:val="left" w:pos="-2268"/>
                    </w:tabs>
                    <w:spacing w:line="276" w:lineRule="auto"/>
                    <w:ind w:left="-108"/>
                    <w:jc w:val="center"/>
                    <w:rPr>
                      <w:sz w:val="20"/>
                      <w:szCs w:val="20"/>
                    </w:rPr>
                  </w:pPr>
                  <w:r w:rsidRPr="00FF5206">
                    <w:rPr>
                      <w:sz w:val="20"/>
                      <w:szCs w:val="20"/>
                    </w:rPr>
                    <w:t>ΔΙΑΡΚΕΙΑ ΕΚΤΕΛΕΣΗΣ ΕΡΓΟΥ</w:t>
                  </w:r>
                </w:p>
              </w:tc>
              <w:tc>
                <w:tcPr>
                  <w:tcW w:w="607" w:type="pct"/>
                  <w:shd w:val="clear" w:color="auto" w:fill="D9D9D9"/>
                </w:tcPr>
                <w:p w14:paraId="6562CB38" w14:textId="77777777" w:rsidR="007340CA" w:rsidRPr="00FF5206" w:rsidRDefault="007340CA" w:rsidP="00641C65">
                  <w:pPr>
                    <w:tabs>
                      <w:tab w:val="left" w:pos="-2268"/>
                    </w:tabs>
                    <w:spacing w:line="276" w:lineRule="auto"/>
                    <w:ind w:left="72"/>
                    <w:jc w:val="center"/>
                    <w:rPr>
                      <w:sz w:val="20"/>
                      <w:szCs w:val="20"/>
                    </w:rPr>
                  </w:pPr>
                  <w:r w:rsidRPr="00FF5206">
                    <w:rPr>
                      <w:sz w:val="20"/>
                      <w:szCs w:val="20"/>
                    </w:rPr>
                    <w:t>ΠΡΟΫΠΟ-ΛΟΓΙΣΜΟΣ</w:t>
                  </w:r>
                </w:p>
              </w:tc>
              <w:tc>
                <w:tcPr>
                  <w:tcW w:w="763" w:type="pct"/>
                  <w:shd w:val="clear" w:color="auto" w:fill="D9D9D9"/>
                </w:tcPr>
                <w:p w14:paraId="1A1B0008" w14:textId="77777777" w:rsidR="007340CA" w:rsidRPr="00FF5206" w:rsidRDefault="007340CA" w:rsidP="00641C65">
                  <w:pPr>
                    <w:tabs>
                      <w:tab w:val="left" w:pos="-2268"/>
                    </w:tabs>
                    <w:spacing w:line="276" w:lineRule="auto"/>
                    <w:jc w:val="center"/>
                    <w:rPr>
                      <w:sz w:val="20"/>
                      <w:szCs w:val="20"/>
                      <w:lang w:val="el-GR"/>
                    </w:rPr>
                  </w:pPr>
                  <w:r w:rsidRPr="00FF5206">
                    <w:rPr>
                      <w:sz w:val="20"/>
                      <w:szCs w:val="20"/>
                      <w:lang w:val="el-GR"/>
                    </w:rPr>
                    <w:t>ΣΥΝΟΠΤΙΚΗ ΠΕΡΙΓΡΑΦΗ ΣΥΝΕΙΣΦΟΡΑΣ ΣΤΟ ΕΡΓΟ</w:t>
                  </w:r>
                </w:p>
                <w:p w14:paraId="18DD00D6" w14:textId="77777777" w:rsidR="007340CA" w:rsidRPr="00FF5206" w:rsidRDefault="007340CA" w:rsidP="00641C65">
                  <w:pPr>
                    <w:tabs>
                      <w:tab w:val="left" w:pos="-2268"/>
                    </w:tabs>
                    <w:spacing w:line="276" w:lineRule="auto"/>
                    <w:jc w:val="center"/>
                    <w:rPr>
                      <w:sz w:val="20"/>
                      <w:szCs w:val="20"/>
                      <w:lang w:val="el-GR"/>
                    </w:rPr>
                  </w:pPr>
                  <w:r w:rsidRPr="00FF5206">
                    <w:rPr>
                      <w:sz w:val="20"/>
                      <w:szCs w:val="20"/>
                      <w:lang w:val="el-GR"/>
                    </w:rPr>
                    <w:t>(αντικείμενο)</w:t>
                  </w:r>
                </w:p>
              </w:tc>
              <w:tc>
                <w:tcPr>
                  <w:tcW w:w="845" w:type="pct"/>
                  <w:shd w:val="clear" w:color="auto" w:fill="D9D9D9"/>
                </w:tcPr>
                <w:p w14:paraId="7175C19E" w14:textId="77777777" w:rsidR="007340CA" w:rsidRPr="00FF5206" w:rsidRDefault="007340CA" w:rsidP="00641C65">
                  <w:pPr>
                    <w:tabs>
                      <w:tab w:val="left" w:pos="-2268"/>
                    </w:tabs>
                    <w:spacing w:line="276" w:lineRule="auto"/>
                    <w:jc w:val="center"/>
                    <w:rPr>
                      <w:sz w:val="20"/>
                      <w:szCs w:val="20"/>
                      <w:lang w:val="el-GR"/>
                    </w:rPr>
                  </w:pPr>
                  <w:r w:rsidRPr="00FF5206">
                    <w:rPr>
                      <w:sz w:val="20"/>
                      <w:szCs w:val="20"/>
                      <w:lang w:val="el-GR"/>
                    </w:rPr>
                    <w:t>ΠΟΣΟΣΤΟ ΣΥΜΜΕΤΟΧΗΣ</w:t>
                  </w:r>
                </w:p>
                <w:p w14:paraId="4D91CD39" w14:textId="77777777" w:rsidR="007340CA" w:rsidRPr="00FF5206" w:rsidRDefault="007340CA" w:rsidP="00641C65">
                  <w:pPr>
                    <w:tabs>
                      <w:tab w:val="left" w:pos="-2268"/>
                    </w:tabs>
                    <w:spacing w:line="276" w:lineRule="auto"/>
                    <w:jc w:val="center"/>
                    <w:rPr>
                      <w:sz w:val="20"/>
                      <w:szCs w:val="20"/>
                      <w:lang w:val="el-GR"/>
                    </w:rPr>
                  </w:pPr>
                  <w:r w:rsidRPr="00FF5206">
                    <w:rPr>
                      <w:sz w:val="20"/>
                      <w:szCs w:val="20"/>
                      <w:lang w:val="el-GR"/>
                    </w:rPr>
                    <w:t>ΣΤΟ ΕΡΓΟ</w:t>
                  </w:r>
                </w:p>
                <w:p w14:paraId="6D7AE33D" w14:textId="77777777" w:rsidR="007340CA" w:rsidRPr="00FF5206" w:rsidRDefault="007340CA" w:rsidP="00641C65">
                  <w:pPr>
                    <w:tabs>
                      <w:tab w:val="left" w:pos="-2268"/>
                    </w:tabs>
                    <w:spacing w:line="276" w:lineRule="auto"/>
                    <w:jc w:val="center"/>
                    <w:rPr>
                      <w:sz w:val="20"/>
                      <w:szCs w:val="20"/>
                      <w:lang w:val="el-GR"/>
                    </w:rPr>
                  </w:pPr>
                  <w:r w:rsidRPr="00FF5206">
                    <w:rPr>
                      <w:sz w:val="20"/>
                      <w:szCs w:val="20"/>
                      <w:lang w:val="el-GR"/>
                    </w:rPr>
                    <w:t>(προϋπολογισμός)</w:t>
                  </w:r>
                </w:p>
              </w:tc>
              <w:tc>
                <w:tcPr>
                  <w:tcW w:w="781" w:type="pct"/>
                  <w:shd w:val="clear" w:color="auto" w:fill="D9D9D9"/>
                </w:tcPr>
                <w:p w14:paraId="1E6C8BB4" w14:textId="77777777" w:rsidR="007340CA" w:rsidRPr="00FF5206" w:rsidRDefault="007340CA" w:rsidP="00641C65">
                  <w:pPr>
                    <w:tabs>
                      <w:tab w:val="left" w:pos="-2268"/>
                    </w:tabs>
                    <w:spacing w:line="276" w:lineRule="auto"/>
                    <w:jc w:val="center"/>
                    <w:rPr>
                      <w:sz w:val="20"/>
                      <w:szCs w:val="20"/>
                      <w:lang w:val="el-GR"/>
                    </w:rPr>
                  </w:pPr>
                  <w:r w:rsidRPr="00FF5206">
                    <w:rPr>
                      <w:sz w:val="20"/>
                      <w:szCs w:val="20"/>
                      <w:lang w:val="el-GR"/>
                    </w:rPr>
                    <w:t>ΣΤΟΙΧΕΙΟ ΤΕΚΜΗΡΙΩΣΗΣ</w:t>
                  </w:r>
                </w:p>
                <w:p w14:paraId="45384BA3" w14:textId="77777777" w:rsidR="007340CA" w:rsidRPr="00FF5206" w:rsidRDefault="007340CA" w:rsidP="00641C65">
                  <w:pPr>
                    <w:tabs>
                      <w:tab w:val="left" w:pos="-2268"/>
                    </w:tabs>
                    <w:spacing w:line="276" w:lineRule="auto"/>
                    <w:jc w:val="center"/>
                    <w:rPr>
                      <w:sz w:val="20"/>
                      <w:szCs w:val="20"/>
                      <w:lang w:val="el-GR"/>
                    </w:rPr>
                  </w:pPr>
                  <w:r w:rsidRPr="00FF5206">
                    <w:rPr>
                      <w:sz w:val="20"/>
                      <w:szCs w:val="20"/>
                      <w:lang w:val="el-GR"/>
                    </w:rPr>
                    <w:t>(τύπος &amp; ημ/νία)</w:t>
                  </w:r>
                </w:p>
              </w:tc>
            </w:tr>
            <w:tr w:rsidR="007340CA" w:rsidRPr="00C56558" w14:paraId="4A6E1C3C" w14:textId="77777777" w:rsidTr="009C5EA6">
              <w:tc>
                <w:tcPr>
                  <w:tcW w:w="171" w:type="pct"/>
                </w:tcPr>
                <w:p w14:paraId="5C9345D1" w14:textId="77777777" w:rsidR="007340CA" w:rsidRPr="00603221" w:rsidRDefault="007340CA" w:rsidP="009C5EA6">
                  <w:pPr>
                    <w:tabs>
                      <w:tab w:val="left" w:pos="-2268"/>
                    </w:tabs>
                    <w:spacing w:line="276" w:lineRule="auto"/>
                    <w:rPr>
                      <w:b/>
                      <w:lang w:val="el-GR"/>
                    </w:rPr>
                  </w:pPr>
                </w:p>
              </w:tc>
              <w:tc>
                <w:tcPr>
                  <w:tcW w:w="547" w:type="pct"/>
                </w:tcPr>
                <w:p w14:paraId="18EA5CE9" w14:textId="77777777" w:rsidR="007340CA" w:rsidRPr="00603221" w:rsidRDefault="007340CA" w:rsidP="009C5EA6">
                  <w:pPr>
                    <w:tabs>
                      <w:tab w:val="left" w:pos="-2268"/>
                    </w:tabs>
                    <w:spacing w:line="276" w:lineRule="auto"/>
                    <w:ind w:left="-108"/>
                    <w:rPr>
                      <w:b/>
                      <w:lang w:val="el-GR"/>
                    </w:rPr>
                  </w:pPr>
                </w:p>
              </w:tc>
              <w:tc>
                <w:tcPr>
                  <w:tcW w:w="640" w:type="pct"/>
                </w:tcPr>
                <w:p w14:paraId="71FB2564" w14:textId="77777777" w:rsidR="007340CA" w:rsidRPr="00603221" w:rsidRDefault="007340CA" w:rsidP="009C5EA6">
                  <w:pPr>
                    <w:tabs>
                      <w:tab w:val="left" w:pos="-2268"/>
                    </w:tabs>
                    <w:spacing w:line="276" w:lineRule="auto"/>
                    <w:ind w:left="-108"/>
                    <w:rPr>
                      <w:b/>
                      <w:lang w:val="el-GR"/>
                    </w:rPr>
                  </w:pPr>
                </w:p>
              </w:tc>
              <w:tc>
                <w:tcPr>
                  <w:tcW w:w="645" w:type="pct"/>
                </w:tcPr>
                <w:p w14:paraId="4AD669DC" w14:textId="77777777" w:rsidR="007340CA" w:rsidRPr="00603221" w:rsidRDefault="007340CA" w:rsidP="009C5EA6">
                  <w:pPr>
                    <w:tabs>
                      <w:tab w:val="left" w:pos="-2268"/>
                    </w:tabs>
                    <w:spacing w:line="276" w:lineRule="auto"/>
                    <w:ind w:left="-108"/>
                    <w:rPr>
                      <w:b/>
                      <w:lang w:val="el-GR"/>
                    </w:rPr>
                  </w:pPr>
                </w:p>
              </w:tc>
              <w:tc>
                <w:tcPr>
                  <w:tcW w:w="607" w:type="pct"/>
                </w:tcPr>
                <w:p w14:paraId="1EA7F291" w14:textId="77777777" w:rsidR="007340CA" w:rsidRPr="00603221" w:rsidRDefault="007340CA" w:rsidP="009C5EA6">
                  <w:pPr>
                    <w:tabs>
                      <w:tab w:val="left" w:pos="-2268"/>
                    </w:tabs>
                    <w:spacing w:line="276" w:lineRule="auto"/>
                    <w:ind w:left="72"/>
                    <w:rPr>
                      <w:b/>
                      <w:lang w:val="el-GR"/>
                    </w:rPr>
                  </w:pPr>
                </w:p>
              </w:tc>
              <w:tc>
                <w:tcPr>
                  <w:tcW w:w="763" w:type="pct"/>
                </w:tcPr>
                <w:p w14:paraId="2C116FC1" w14:textId="77777777" w:rsidR="007340CA" w:rsidRPr="00603221" w:rsidRDefault="007340CA" w:rsidP="009C5EA6">
                  <w:pPr>
                    <w:tabs>
                      <w:tab w:val="left" w:pos="-2268"/>
                    </w:tabs>
                    <w:spacing w:line="276" w:lineRule="auto"/>
                    <w:rPr>
                      <w:b/>
                      <w:lang w:val="el-GR"/>
                    </w:rPr>
                  </w:pPr>
                </w:p>
              </w:tc>
              <w:tc>
                <w:tcPr>
                  <w:tcW w:w="845" w:type="pct"/>
                </w:tcPr>
                <w:p w14:paraId="33F9191A" w14:textId="77777777" w:rsidR="007340CA" w:rsidRPr="00603221" w:rsidRDefault="007340CA" w:rsidP="009C5EA6">
                  <w:pPr>
                    <w:tabs>
                      <w:tab w:val="left" w:pos="-2268"/>
                    </w:tabs>
                    <w:spacing w:line="276" w:lineRule="auto"/>
                    <w:rPr>
                      <w:b/>
                      <w:lang w:val="el-GR"/>
                    </w:rPr>
                  </w:pPr>
                </w:p>
              </w:tc>
              <w:tc>
                <w:tcPr>
                  <w:tcW w:w="781" w:type="pct"/>
                </w:tcPr>
                <w:p w14:paraId="7644DA0D" w14:textId="77777777" w:rsidR="007340CA" w:rsidRPr="00603221" w:rsidRDefault="007340CA" w:rsidP="009C5EA6">
                  <w:pPr>
                    <w:tabs>
                      <w:tab w:val="left" w:pos="-2268"/>
                    </w:tabs>
                    <w:spacing w:line="276" w:lineRule="auto"/>
                    <w:rPr>
                      <w:b/>
                      <w:lang w:val="el-GR"/>
                    </w:rPr>
                  </w:pPr>
                </w:p>
              </w:tc>
            </w:tr>
          </w:tbl>
          <w:p w14:paraId="7D3DF8D8" w14:textId="77777777" w:rsidR="007340CA" w:rsidRPr="00603221" w:rsidRDefault="007340CA" w:rsidP="009C5EA6">
            <w:pPr>
              <w:pStyle w:val="Tabletext"/>
              <w:spacing w:line="276" w:lineRule="auto"/>
              <w:jc w:val="both"/>
              <w:rPr>
                <w:rFonts w:cs="Tahoma"/>
                <w:sz w:val="22"/>
                <w:szCs w:val="22"/>
              </w:rPr>
            </w:pPr>
          </w:p>
          <w:p w14:paraId="4D806882"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52362EBF"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03AC4855"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C56558" w14:paraId="47AFEA5C" w14:textId="77777777" w:rsidTr="009C5EA6">
        <w:tc>
          <w:tcPr>
            <w:tcW w:w="675" w:type="dxa"/>
            <w:shd w:val="clear" w:color="auto" w:fill="D9D9D9"/>
          </w:tcPr>
          <w:p w14:paraId="034E04CA"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631A6BA8" w14:textId="7EC89C4B"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C0675F">
              <w:rPr>
                <w:b/>
                <w:bCs/>
                <w:lang w:val="el-GR" w:eastAsia="el-GR"/>
              </w:rPr>
              <w:fldChar w:fldCharType="begin"/>
            </w:r>
            <w:r w:rsidR="00F05738">
              <w:rPr>
                <w:b/>
                <w:bCs/>
                <w:lang w:val="el-GR" w:eastAsia="el-GR"/>
              </w:rPr>
              <w:instrText xml:space="preserve"> REF _Ref122528826 \r \h </w:instrText>
            </w:r>
            <w:r w:rsidR="00C0675F">
              <w:rPr>
                <w:b/>
                <w:bCs/>
                <w:lang w:val="el-GR" w:eastAsia="el-GR"/>
              </w:rPr>
            </w:r>
            <w:r w:rsidR="00C0675F">
              <w:rPr>
                <w:b/>
                <w:bCs/>
                <w:lang w:val="el-GR" w:eastAsia="el-GR"/>
              </w:rPr>
              <w:fldChar w:fldCharType="separate"/>
            </w:r>
            <w:r w:rsidR="00FD174C">
              <w:rPr>
                <w:b/>
                <w:bCs/>
                <w:cs/>
                <w:lang w:val="el-GR" w:eastAsia="el-GR"/>
              </w:rPr>
              <w:t>‎</w:t>
            </w:r>
            <w:r w:rsidR="00FD174C">
              <w:rPr>
                <w:b/>
                <w:bCs/>
                <w:lang w:val="el-GR" w:eastAsia="el-GR"/>
              </w:rPr>
              <w:t>2.2.6.2</w:t>
            </w:r>
            <w:r w:rsidR="00C0675F">
              <w:rPr>
                <w:b/>
                <w:bCs/>
                <w:lang w:val="el-GR" w:eastAsia="el-GR"/>
              </w:rPr>
              <w:fldChar w:fldCharType="end"/>
            </w:r>
          </w:p>
          <w:p w14:paraId="07A107AB"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C56558" w14:paraId="3B31BFAE" w14:textId="77777777" w:rsidTr="009C5EA6">
        <w:trPr>
          <w:trHeight w:val="1063"/>
        </w:trPr>
        <w:tc>
          <w:tcPr>
            <w:tcW w:w="675" w:type="dxa"/>
          </w:tcPr>
          <w:p w14:paraId="42BEB0F3" w14:textId="77777777" w:rsidR="00135A3A" w:rsidRPr="00603221" w:rsidRDefault="00135A3A" w:rsidP="00135A3A">
            <w:r w:rsidRPr="00603221">
              <w:rPr>
                <w:lang w:val="el-GR"/>
              </w:rPr>
              <w:t>4</w:t>
            </w:r>
            <w:r w:rsidRPr="00603221">
              <w:t>.1</w:t>
            </w:r>
          </w:p>
        </w:tc>
        <w:tc>
          <w:tcPr>
            <w:tcW w:w="9180" w:type="dxa"/>
          </w:tcPr>
          <w:p w14:paraId="289738D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C56558" w14:paraId="1EDAFE1E" w14:textId="77777777" w:rsidTr="00F05738">
              <w:trPr>
                <w:trHeight w:val="788"/>
              </w:trPr>
              <w:tc>
                <w:tcPr>
                  <w:tcW w:w="262" w:type="pct"/>
                  <w:shd w:val="clear" w:color="auto" w:fill="E0E0E0"/>
                  <w:vAlign w:val="center"/>
                </w:tcPr>
                <w:p w14:paraId="4C6C4C6C" w14:textId="77777777" w:rsidR="00135A3A" w:rsidRPr="00603221" w:rsidRDefault="00135A3A" w:rsidP="00135A3A">
                  <w:pPr>
                    <w:spacing w:line="276" w:lineRule="auto"/>
                  </w:pPr>
                  <w:r w:rsidRPr="00603221">
                    <w:t>Α/Α</w:t>
                  </w:r>
                </w:p>
              </w:tc>
              <w:tc>
                <w:tcPr>
                  <w:tcW w:w="1130" w:type="pct"/>
                  <w:shd w:val="clear" w:color="auto" w:fill="E0E0E0"/>
                  <w:vAlign w:val="center"/>
                </w:tcPr>
                <w:p w14:paraId="71BCAD8A"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6E5A6CF5"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E12ED84"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572E93D4"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30EA12AB"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C56558" w14:paraId="00F81ABC" w14:textId="77777777" w:rsidTr="00F05738">
              <w:trPr>
                <w:trHeight w:val="394"/>
              </w:trPr>
              <w:tc>
                <w:tcPr>
                  <w:tcW w:w="262" w:type="pct"/>
                  <w:vAlign w:val="center"/>
                </w:tcPr>
                <w:p w14:paraId="52539020" w14:textId="77777777" w:rsidR="00135A3A" w:rsidRPr="00603221" w:rsidRDefault="00135A3A" w:rsidP="00135A3A">
                  <w:pPr>
                    <w:spacing w:line="276" w:lineRule="auto"/>
                    <w:rPr>
                      <w:lang w:val="el-GR"/>
                    </w:rPr>
                  </w:pPr>
                </w:p>
              </w:tc>
              <w:tc>
                <w:tcPr>
                  <w:tcW w:w="1130" w:type="pct"/>
                  <w:vAlign w:val="center"/>
                </w:tcPr>
                <w:p w14:paraId="6ACD038C" w14:textId="77777777" w:rsidR="00135A3A" w:rsidRPr="00603221" w:rsidRDefault="00135A3A" w:rsidP="00135A3A">
                  <w:pPr>
                    <w:spacing w:line="276" w:lineRule="auto"/>
                    <w:rPr>
                      <w:lang w:val="el-GR"/>
                    </w:rPr>
                  </w:pPr>
                </w:p>
              </w:tc>
              <w:tc>
                <w:tcPr>
                  <w:tcW w:w="1130" w:type="pct"/>
                  <w:vAlign w:val="center"/>
                </w:tcPr>
                <w:p w14:paraId="560E0F97" w14:textId="77777777" w:rsidR="00135A3A" w:rsidRPr="00603221" w:rsidRDefault="00135A3A" w:rsidP="00135A3A">
                  <w:pPr>
                    <w:spacing w:line="276" w:lineRule="auto"/>
                    <w:rPr>
                      <w:lang w:val="el-GR"/>
                    </w:rPr>
                  </w:pPr>
                </w:p>
              </w:tc>
              <w:tc>
                <w:tcPr>
                  <w:tcW w:w="1132" w:type="pct"/>
                  <w:vAlign w:val="center"/>
                </w:tcPr>
                <w:p w14:paraId="7478E5E6" w14:textId="77777777" w:rsidR="00135A3A" w:rsidRPr="00603221" w:rsidRDefault="00135A3A" w:rsidP="00135A3A">
                  <w:pPr>
                    <w:spacing w:line="276" w:lineRule="auto"/>
                    <w:rPr>
                      <w:lang w:val="el-GR"/>
                    </w:rPr>
                  </w:pPr>
                </w:p>
              </w:tc>
              <w:tc>
                <w:tcPr>
                  <w:tcW w:w="552" w:type="pct"/>
                  <w:vAlign w:val="center"/>
                </w:tcPr>
                <w:p w14:paraId="5D18A4C9" w14:textId="77777777" w:rsidR="00135A3A" w:rsidRPr="00603221" w:rsidRDefault="00135A3A" w:rsidP="00135A3A">
                  <w:pPr>
                    <w:spacing w:line="276" w:lineRule="auto"/>
                    <w:rPr>
                      <w:lang w:val="el-GR"/>
                    </w:rPr>
                  </w:pPr>
                </w:p>
              </w:tc>
              <w:tc>
                <w:tcPr>
                  <w:tcW w:w="794" w:type="pct"/>
                  <w:shd w:val="clear" w:color="auto" w:fill="C0C0C0"/>
                </w:tcPr>
                <w:p w14:paraId="15769328" w14:textId="77777777" w:rsidR="00135A3A" w:rsidRPr="00603221" w:rsidRDefault="00135A3A" w:rsidP="00135A3A">
                  <w:pPr>
                    <w:spacing w:line="276" w:lineRule="auto"/>
                    <w:rPr>
                      <w:lang w:val="el-GR"/>
                    </w:rPr>
                  </w:pPr>
                </w:p>
              </w:tc>
            </w:tr>
            <w:tr w:rsidR="00135A3A" w:rsidRPr="00C56558" w14:paraId="058B1943" w14:textId="77777777" w:rsidTr="00F05738">
              <w:trPr>
                <w:trHeight w:val="394"/>
              </w:trPr>
              <w:tc>
                <w:tcPr>
                  <w:tcW w:w="262" w:type="pct"/>
                  <w:vAlign w:val="center"/>
                </w:tcPr>
                <w:p w14:paraId="4926506C" w14:textId="77777777" w:rsidR="00135A3A" w:rsidRPr="00603221" w:rsidRDefault="00135A3A" w:rsidP="00135A3A">
                  <w:pPr>
                    <w:spacing w:line="276" w:lineRule="auto"/>
                    <w:rPr>
                      <w:lang w:val="el-GR"/>
                    </w:rPr>
                  </w:pPr>
                </w:p>
              </w:tc>
              <w:tc>
                <w:tcPr>
                  <w:tcW w:w="1130" w:type="pct"/>
                  <w:vAlign w:val="center"/>
                </w:tcPr>
                <w:p w14:paraId="5DE82CEE" w14:textId="77777777" w:rsidR="00135A3A" w:rsidRPr="00603221" w:rsidRDefault="00135A3A" w:rsidP="00135A3A">
                  <w:pPr>
                    <w:spacing w:line="276" w:lineRule="auto"/>
                    <w:rPr>
                      <w:lang w:val="el-GR"/>
                    </w:rPr>
                  </w:pPr>
                </w:p>
              </w:tc>
              <w:tc>
                <w:tcPr>
                  <w:tcW w:w="1130" w:type="pct"/>
                  <w:vAlign w:val="center"/>
                </w:tcPr>
                <w:p w14:paraId="2F1088C5" w14:textId="77777777" w:rsidR="00135A3A" w:rsidRPr="00603221" w:rsidRDefault="00135A3A" w:rsidP="00135A3A">
                  <w:pPr>
                    <w:spacing w:line="276" w:lineRule="auto"/>
                    <w:rPr>
                      <w:lang w:val="el-GR"/>
                    </w:rPr>
                  </w:pPr>
                </w:p>
              </w:tc>
              <w:tc>
                <w:tcPr>
                  <w:tcW w:w="1132" w:type="pct"/>
                  <w:vAlign w:val="center"/>
                </w:tcPr>
                <w:p w14:paraId="285BAD08" w14:textId="77777777" w:rsidR="00135A3A" w:rsidRPr="00603221" w:rsidRDefault="00135A3A" w:rsidP="00135A3A">
                  <w:pPr>
                    <w:spacing w:line="276" w:lineRule="auto"/>
                    <w:rPr>
                      <w:lang w:val="el-GR"/>
                    </w:rPr>
                  </w:pPr>
                </w:p>
              </w:tc>
              <w:tc>
                <w:tcPr>
                  <w:tcW w:w="552" w:type="pct"/>
                  <w:vAlign w:val="center"/>
                </w:tcPr>
                <w:p w14:paraId="6009DFF9" w14:textId="77777777" w:rsidR="00135A3A" w:rsidRPr="00603221" w:rsidRDefault="00135A3A" w:rsidP="00135A3A">
                  <w:pPr>
                    <w:spacing w:line="276" w:lineRule="auto"/>
                    <w:rPr>
                      <w:lang w:val="el-GR"/>
                    </w:rPr>
                  </w:pPr>
                </w:p>
              </w:tc>
              <w:tc>
                <w:tcPr>
                  <w:tcW w:w="794" w:type="pct"/>
                  <w:shd w:val="clear" w:color="auto" w:fill="C0C0C0"/>
                </w:tcPr>
                <w:p w14:paraId="75E24C04" w14:textId="77777777" w:rsidR="00135A3A" w:rsidRPr="00603221" w:rsidRDefault="00135A3A" w:rsidP="00135A3A">
                  <w:pPr>
                    <w:spacing w:line="276" w:lineRule="auto"/>
                    <w:rPr>
                      <w:lang w:val="el-GR"/>
                    </w:rPr>
                  </w:pPr>
                </w:p>
              </w:tc>
            </w:tr>
            <w:tr w:rsidR="00135A3A" w:rsidRPr="00C56558" w14:paraId="5FB56A54" w14:textId="77777777" w:rsidTr="00F05738">
              <w:trPr>
                <w:trHeight w:val="394"/>
              </w:trPr>
              <w:tc>
                <w:tcPr>
                  <w:tcW w:w="262" w:type="pct"/>
                  <w:vAlign w:val="center"/>
                </w:tcPr>
                <w:p w14:paraId="4454D0B8" w14:textId="77777777" w:rsidR="00135A3A" w:rsidRPr="00603221" w:rsidRDefault="00135A3A" w:rsidP="00135A3A">
                  <w:pPr>
                    <w:spacing w:line="276" w:lineRule="auto"/>
                    <w:rPr>
                      <w:lang w:val="el-GR"/>
                    </w:rPr>
                  </w:pPr>
                </w:p>
              </w:tc>
              <w:tc>
                <w:tcPr>
                  <w:tcW w:w="1130" w:type="pct"/>
                  <w:vAlign w:val="center"/>
                </w:tcPr>
                <w:p w14:paraId="04D7F139" w14:textId="77777777" w:rsidR="00135A3A" w:rsidRPr="00603221" w:rsidRDefault="00135A3A" w:rsidP="00135A3A">
                  <w:pPr>
                    <w:spacing w:line="276" w:lineRule="auto"/>
                    <w:rPr>
                      <w:lang w:val="el-GR"/>
                    </w:rPr>
                  </w:pPr>
                </w:p>
              </w:tc>
              <w:tc>
                <w:tcPr>
                  <w:tcW w:w="1130" w:type="pct"/>
                  <w:vAlign w:val="center"/>
                </w:tcPr>
                <w:p w14:paraId="6B4DCB08" w14:textId="77777777" w:rsidR="00135A3A" w:rsidRPr="00603221" w:rsidRDefault="00135A3A" w:rsidP="00135A3A">
                  <w:pPr>
                    <w:spacing w:line="276" w:lineRule="auto"/>
                    <w:rPr>
                      <w:lang w:val="el-GR"/>
                    </w:rPr>
                  </w:pPr>
                </w:p>
              </w:tc>
              <w:tc>
                <w:tcPr>
                  <w:tcW w:w="1132" w:type="pct"/>
                  <w:vAlign w:val="center"/>
                </w:tcPr>
                <w:p w14:paraId="2272DC02" w14:textId="77777777" w:rsidR="00135A3A" w:rsidRPr="00603221" w:rsidRDefault="00135A3A" w:rsidP="00135A3A">
                  <w:pPr>
                    <w:spacing w:line="276" w:lineRule="auto"/>
                    <w:rPr>
                      <w:lang w:val="el-GR"/>
                    </w:rPr>
                  </w:pPr>
                </w:p>
              </w:tc>
              <w:tc>
                <w:tcPr>
                  <w:tcW w:w="552" w:type="pct"/>
                  <w:vAlign w:val="center"/>
                </w:tcPr>
                <w:p w14:paraId="2B6EF3FF" w14:textId="77777777" w:rsidR="00135A3A" w:rsidRPr="00603221" w:rsidRDefault="00135A3A" w:rsidP="00135A3A">
                  <w:pPr>
                    <w:spacing w:line="276" w:lineRule="auto"/>
                    <w:rPr>
                      <w:lang w:val="el-GR"/>
                    </w:rPr>
                  </w:pPr>
                </w:p>
              </w:tc>
              <w:tc>
                <w:tcPr>
                  <w:tcW w:w="794" w:type="pct"/>
                  <w:shd w:val="clear" w:color="auto" w:fill="C0C0C0"/>
                </w:tcPr>
                <w:p w14:paraId="5A934B1C" w14:textId="77777777" w:rsidR="00135A3A" w:rsidRPr="00603221" w:rsidRDefault="00135A3A" w:rsidP="00135A3A">
                  <w:pPr>
                    <w:spacing w:line="276" w:lineRule="auto"/>
                    <w:rPr>
                      <w:lang w:val="el-GR"/>
                    </w:rPr>
                  </w:pPr>
                </w:p>
              </w:tc>
            </w:tr>
            <w:tr w:rsidR="00135A3A" w:rsidRPr="00C56558" w14:paraId="31046963" w14:textId="77777777" w:rsidTr="00F05738">
              <w:trPr>
                <w:trHeight w:val="380"/>
              </w:trPr>
              <w:tc>
                <w:tcPr>
                  <w:tcW w:w="3654" w:type="pct"/>
                  <w:gridSpan w:val="4"/>
                  <w:tcBorders>
                    <w:bottom w:val="single" w:sz="4" w:space="0" w:color="000080"/>
                  </w:tcBorders>
                  <w:shd w:val="clear" w:color="auto" w:fill="C0C0C0"/>
                  <w:vAlign w:val="center"/>
                </w:tcPr>
                <w:p w14:paraId="4DBD0DB4"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68C38F86"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3165FF6B" w14:textId="77777777" w:rsidR="00135A3A" w:rsidRPr="00603221" w:rsidRDefault="00135A3A" w:rsidP="00135A3A">
                  <w:pPr>
                    <w:spacing w:line="276" w:lineRule="auto"/>
                    <w:rPr>
                      <w:lang w:val="el-GR"/>
                    </w:rPr>
                  </w:pPr>
                </w:p>
              </w:tc>
            </w:tr>
          </w:tbl>
          <w:p w14:paraId="114BD9AD" w14:textId="77777777" w:rsidR="00135A3A" w:rsidRPr="00603221" w:rsidRDefault="00135A3A" w:rsidP="00135A3A">
            <w:pPr>
              <w:autoSpaceDE w:val="0"/>
              <w:autoSpaceDN w:val="0"/>
              <w:adjustRightInd w:val="0"/>
              <w:spacing w:after="70"/>
              <w:jc w:val="left"/>
              <w:rPr>
                <w:b/>
                <w:bCs/>
                <w:lang w:val="el-GR" w:eastAsia="el-GR"/>
              </w:rPr>
            </w:pPr>
          </w:p>
          <w:p w14:paraId="25EA8C1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C56558" w14:paraId="677DC2E9" w14:textId="77777777" w:rsidTr="00F05738">
              <w:trPr>
                <w:trHeight w:val="788"/>
              </w:trPr>
              <w:tc>
                <w:tcPr>
                  <w:tcW w:w="262" w:type="pct"/>
                  <w:shd w:val="clear" w:color="auto" w:fill="E0E0E0"/>
                  <w:vAlign w:val="center"/>
                </w:tcPr>
                <w:p w14:paraId="320D9B83"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4F13B0CE"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1729BDD"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64D23CA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06CFA66"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1FCF1C4F"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C56558" w14:paraId="4CF9776E" w14:textId="77777777" w:rsidTr="00F05738">
              <w:trPr>
                <w:trHeight w:val="380"/>
              </w:trPr>
              <w:tc>
                <w:tcPr>
                  <w:tcW w:w="262" w:type="pct"/>
                  <w:vAlign w:val="center"/>
                </w:tcPr>
                <w:p w14:paraId="5EAB5808" w14:textId="77777777" w:rsidR="00135A3A" w:rsidRPr="00603221" w:rsidRDefault="00135A3A" w:rsidP="00135A3A">
                  <w:pPr>
                    <w:spacing w:line="276" w:lineRule="auto"/>
                    <w:rPr>
                      <w:lang w:val="el-GR"/>
                    </w:rPr>
                  </w:pPr>
                </w:p>
              </w:tc>
              <w:tc>
                <w:tcPr>
                  <w:tcW w:w="1147" w:type="pct"/>
                  <w:vAlign w:val="center"/>
                </w:tcPr>
                <w:p w14:paraId="6E5D209E" w14:textId="77777777" w:rsidR="00135A3A" w:rsidRPr="00603221" w:rsidRDefault="00135A3A" w:rsidP="00135A3A">
                  <w:pPr>
                    <w:spacing w:line="276" w:lineRule="auto"/>
                    <w:rPr>
                      <w:lang w:val="el-GR"/>
                    </w:rPr>
                  </w:pPr>
                </w:p>
              </w:tc>
              <w:tc>
                <w:tcPr>
                  <w:tcW w:w="1146" w:type="pct"/>
                  <w:vAlign w:val="center"/>
                </w:tcPr>
                <w:p w14:paraId="05B934F4" w14:textId="77777777" w:rsidR="00135A3A" w:rsidRPr="00603221" w:rsidRDefault="00135A3A" w:rsidP="00135A3A">
                  <w:pPr>
                    <w:spacing w:line="276" w:lineRule="auto"/>
                    <w:rPr>
                      <w:lang w:val="el-GR"/>
                    </w:rPr>
                  </w:pPr>
                </w:p>
              </w:tc>
              <w:tc>
                <w:tcPr>
                  <w:tcW w:w="1147" w:type="pct"/>
                  <w:vAlign w:val="center"/>
                </w:tcPr>
                <w:p w14:paraId="2D312951" w14:textId="77777777" w:rsidR="00135A3A" w:rsidRPr="00603221" w:rsidRDefault="00135A3A" w:rsidP="00135A3A">
                  <w:pPr>
                    <w:spacing w:line="276" w:lineRule="auto"/>
                    <w:rPr>
                      <w:lang w:val="el-GR"/>
                    </w:rPr>
                  </w:pPr>
                </w:p>
              </w:tc>
              <w:tc>
                <w:tcPr>
                  <w:tcW w:w="504" w:type="pct"/>
                  <w:vAlign w:val="center"/>
                </w:tcPr>
                <w:p w14:paraId="520AD680" w14:textId="77777777" w:rsidR="00135A3A" w:rsidRPr="00603221" w:rsidRDefault="00135A3A" w:rsidP="00135A3A">
                  <w:pPr>
                    <w:spacing w:line="276" w:lineRule="auto"/>
                    <w:rPr>
                      <w:lang w:val="el-GR"/>
                    </w:rPr>
                  </w:pPr>
                </w:p>
              </w:tc>
              <w:tc>
                <w:tcPr>
                  <w:tcW w:w="794" w:type="pct"/>
                  <w:shd w:val="clear" w:color="auto" w:fill="C0C0C0"/>
                </w:tcPr>
                <w:p w14:paraId="04D3D0AF" w14:textId="77777777" w:rsidR="00135A3A" w:rsidRPr="00603221" w:rsidRDefault="00135A3A" w:rsidP="00135A3A">
                  <w:pPr>
                    <w:spacing w:line="276" w:lineRule="auto"/>
                    <w:rPr>
                      <w:lang w:val="el-GR"/>
                    </w:rPr>
                  </w:pPr>
                </w:p>
              </w:tc>
            </w:tr>
            <w:tr w:rsidR="00135A3A" w:rsidRPr="00C56558" w14:paraId="45E6C964" w14:textId="77777777" w:rsidTr="00F05738">
              <w:trPr>
                <w:trHeight w:val="394"/>
              </w:trPr>
              <w:tc>
                <w:tcPr>
                  <w:tcW w:w="262" w:type="pct"/>
                  <w:vAlign w:val="center"/>
                </w:tcPr>
                <w:p w14:paraId="19679719" w14:textId="77777777" w:rsidR="00135A3A" w:rsidRPr="00603221" w:rsidRDefault="00135A3A" w:rsidP="00135A3A">
                  <w:pPr>
                    <w:spacing w:line="276" w:lineRule="auto"/>
                    <w:rPr>
                      <w:lang w:val="el-GR"/>
                    </w:rPr>
                  </w:pPr>
                </w:p>
              </w:tc>
              <w:tc>
                <w:tcPr>
                  <w:tcW w:w="1147" w:type="pct"/>
                  <w:vAlign w:val="center"/>
                </w:tcPr>
                <w:p w14:paraId="361C4F48" w14:textId="77777777" w:rsidR="00135A3A" w:rsidRPr="00603221" w:rsidRDefault="00135A3A" w:rsidP="00135A3A">
                  <w:pPr>
                    <w:spacing w:line="276" w:lineRule="auto"/>
                    <w:rPr>
                      <w:lang w:val="el-GR"/>
                    </w:rPr>
                  </w:pPr>
                </w:p>
              </w:tc>
              <w:tc>
                <w:tcPr>
                  <w:tcW w:w="1146" w:type="pct"/>
                  <w:vAlign w:val="center"/>
                </w:tcPr>
                <w:p w14:paraId="771A55A5" w14:textId="77777777" w:rsidR="00135A3A" w:rsidRPr="00603221" w:rsidRDefault="00135A3A" w:rsidP="00135A3A">
                  <w:pPr>
                    <w:spacing w:line="276" w:lineRule="auto"/>
                    <w:rPr>
                      <w:lang w:val="el-GR"/>
                    </w:rPr>
                  </w:pPr>
                </w:p>
              </w:tc>
              <w:tc>
                <w:tcPr>
                  <w:tcW w:w="1147" w:type="pct"/>
                  <w:vAlign w:val="center"/>
                </w:tcPr>
                <w:p w14:paraId="485488A3" w14:textId="77777777" w:rsidR="00135A3A" w:rsidRPr="00603221" w:rsidRDefault="00135A3A" w:rsidP="00135A3A">
                  <w:pPr>
                    <w:spacing w:line="276" w:lineRule="auto"/>
                    <w:rPr>
                      <w:lang w:val="el-GR"/>
                    </w:rPr>
                  </w:pPr>
                </w:p>
              </w:tc>
              <w:tc>
                <w:tcPr>
                  <w:tcW w:w="504" w:type="pct"/>
                  <w:vAlign w:val="center"/>
                </w:tcPr>
                <w:p w14:paraId="6E0AAC0E" w14:textId="77777777" w:rsidR="00135A3A" w:rsidRPr="00603221" w:rsidRDefault="00135A3A" w:rsidP="00135A3A">
                  <w:pPr>
                    <w:spacing w:line="276" w:lineRule="auto"/>
                    <w:rPr>
                      <w:lang w:val="el-GR"/>
                    </w:rPr>
                  </w:pPr>
                </w:p>
              </w:tc>
              <w:tc>
                <w:tcPr>
                  <w:tcW w:w="794" w:type="pct"/>
                  <w:shd w:val="clear" w:color="auto" w:fill="C0C0C0"/>
                </w:tcPr>
                <w:p w14:paraId="2A7782EF" w14:textId="77777777" w:rsidR="00135A3A" w:rsidRPr="00603221" w:rsidRDefault="00135A3A" w:rsidP="00135A3A">
                  <w:pPr>
                    <w:spacing w:line="276" w:lineRule="auto"/>
                    <w:rPr>
                      <w:lang w:val="el-GR"/>
                    </w:rPr>
                  </w:pPr>
                </w:p>
              </w:tc>
            </w:tr>
            <w:tr w:rsidR="00135A3A" w:rsidRPr="00C56558" w14:paraId="2B278558" w14:textId="77777777" w:rsidTr="00F05738">
              <w:trPr>
                <w:trHeight w:val="394"/>
              </w:trPr>
              <w:tc>
                <w:tcPr>
                  <w:tcW w:w="262" w:type="pct"/>
                  <w:vAlign w:val="center"/>
                </w:tcPr>
                <w:p w14:paraId="41C8CE81" w14:textId="77777777" w:rsidR="00135A3A" w:rsidRPr="00603221" w:rsidRDefault="00135A3A" w:rsidP="00135A3A">
                  <w:pPr>
                    <w:spacing w:line="276" w:lineRule="auto"/>
                    <w:rPr>
                      <w:lang w:val="el-GR"/>
                    </w:rPr>
                  </w:pPr>
                </w:p>
              </w:tc>
              <w:tc>
                <w:tcPr>
                  <w:tcW w:w="1147" w:type="pct"/>
                  <w:vAlign w:val="center"/>
                </w:tcPr>
                <w:p w14:paraId="4FA70826" w14:textId="77777777" w:rsidR="00135A3A" w:rsidRPr="00603221" w:rsidRDefault="00135A3A" w:rsidP="00135A3A">
                  <w:pPr>
                    <w:spacing w:line="276" w:lineRule="auto"/>
                    <w:rPr>
                      <w:lang w:val="el-GR"/>
                    </w:rPr>
                  </w:pPr>
                </w:p>
              </w:tc>
              <w:tc>
                <w:tcPr>
                  <w:tcW w:w="1146" w:type="pct"/>
                  <w:vAlign w:val="center"/>
                </w:tcPr>
                <w:p w14:paraId="55F0791D" w14:textId="77777777" w:rsidR="00135A3A" w:rsidRPr="00603221" w:rsidRDefault="00135A3A" w:rsidP="00135A3A">
                  <w:pPr>
                    <w:spacing w:line="276" w:lineRule="auto"/>
                    <w:rPr>
                      <w:lang w:val="el-GR"/>
                    </w:rPr>
                  </w:pPr>
                </w:p>
              </w:tc>
              <w:tc>
                <w:tcPr>
                  <w:tcW w:w="1147" w:type="pct"/>
                  <w:vAlign w:val="center"/>
                </w:tcPr>
                <w:p w14:paraId="0563292D" w14:textId="77777777" w:rsidR="00135A3A" w:rsidRPr="00603221" w:rsidRDefault="00135A3A" w:rsidP="00135A3A">
                  <w:pPr>
                    <w:spacing w:line="276" w:lineRule="auto"/>
                    <w:rPr>
                      <w:lang w:val="el-GR"/>
                    </w:rPr>
                  </w:pPr>
                </w:p>
              </w:tc>
              <w:tc>
                <w:tcPr>
                  <w:tcW w:w="504" w:type="pct"/>
                  <w:vAlign w:val="center"/>
                </w:tcPr>
                <w:p w14:paraId="482F5C71" w14:textId="77777777" w:rsidR="00135A3A" w:rsidRPr="00603221" w:rsidRDefault="00135A3A" w:rsidP="00135A3A">
                  <w:pPr>
                    <w:spacing w:line="276" w:lineRule="auto"/>
                    <w:rPr>
                      <w:lang w:val="el-GR"/>
                    </w:rPr>
                  </w:pPr>
                </w:p>
              </w:tc>
              <w:tc>
                <w:tcPr>
                  <w:tcW w:w="794" w:type="pct"/>
                  <w:shd w:val="clear" w:color="auto" w:fill="C0C0C0"/>
                </w:tcPr>
                <w:p w14:paraId="5BFA44A0" w14:textId="77777777" w:rsidR="00135A3A" w:rsidRPr="00603221" w:rsidRDefault="00135A3A" w:rsidP="00135A3A">
                  <w:pPr>
                    <w:spacing w:line="276" w:lineRule="auto"/>
                    <w:rPr>
                      <w:lang w:val="el-GR"/>
                    </w:rPr>
                  </w:pPr>
                </w:p>
              </w:tc>
            </w:tr>
            <w:tr w:rsidR="00135A3A" w:rsidRPr="00C56558" w14:paraId="7DB13E6F" w14:textId="77777777" w:rsidTr="00F05738">
              <w:trPr>
                <w:trHeight w:val="394"/>
              </w:trPr>
              <w:tc>
                <w:tcPr>
                  <w:tcW w:w="3702" w:type="pct"/>
                  <w:gridSpan w:val="4"/>
                  <w:tcBorders>
                    <w:bottom w:val="single" w:sz="4" w:space="0" w:color="000080"/>
                  </w:tcBorders>
                  <w:shd w:val="clear" w:color="auto" w:fill="C0C0C0"/>
                  <w:vAlign w:val="center"/>
                </w:tcPr>
                <w:p w14:paraId="263344EE"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17E82EA3"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4151E454" w14:textId="77777777" w:rsidR="00135A3A" w:rsidRPr="00603221" w:rsidRDefault="00135A3A" w:rsidP="00135A3A">
                  <w:pPr>
                    <w:spacing w:line="276" w:lineRule="auto"/>
                    <w:rPr>
                      <w:lang w:val="el-GR"/>
                    </w:rPr>
                  </w:pPr>
                </w:p>
              </w:tc>
            </w:tr>
          </w:tbl>
          <w:p w14:paraId="13B512F3" w14:textId="77777777" w:rsidR="00135A3A" w:rsidRPr="00603221" w:rsidRDefault="00135A3A" w:rsidP="00135A3A">
            <w:pPr>
              <w:autoSpaceDE w:val="0"/>
              <w:autoSpaceDN w:val="0"/>
              <w:adjustRightInd w:val="0"/>
              <w:spacing w:after="70"/>
              <w:jc w:val="left"/>
              <w:rPr>
                <w:b/>
                <w:bCs/>
                <w:lang w:val="el-GR" w:eastAsia="el-GR"/>
              </w:rPr>
            </w:pPr>
          </w:p>
          <w:p w14:paraId="24A4BA0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C56558" w14:paraId="4B405FC8" w14:textId="77777777" w:rsidTr="00F05738">
              <w:trPr>
                <w:trHeight w:val="788"/>
              </w:trPr>
              <w:tc>
                <w:tcPr>
                  <w:tcW w:w="262" w:type="pct"/>
                  <w:shd w:val="clear" w:color="auto" w:fill="E0E0E0"/>
                  <w:vAlign w:val="center"/>
                </w:tcPr>
                <w:p w14:paraId="5E81C93A"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3411ADBB"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2542BBD9"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0C2D304D"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3CA2C3DA"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C56558" w14:paraId="59EA440D" w14:textId="77777777" w:rsidTr="00F05738">
              <w:trPr>
                <w:trHeight w:val="394"/>
              </w:trPr>
              <w:tc>
                <w:tcPr>
                  <w:tcW w:w="262" w:type="pct"/>
                  <w:vAlign w:val="center"/>
                </w:tcPr>
                <w:p w14:paraId="7FA75079" w14:textId="77777777" w:rsidR="00135A3A" w:rsidRPr="00603221" w:rsidRDefault="00135A3A" w:rsidP="00135A3A">
                  <w:pPr>
                    <w:spacing w:line="276" w:lineRule="auto"/>
                    <w:rPr>
                      <w:lang w:val="el-GR"/>
                    </w:rPr>
                  </w:pPr>
                </w:p>
              </w:tc>
              <w:tc>
                <w:tcPr>
                  <w:tcW w:w="2261" w:type="pct"/>
                  <w:vAlign w:val="center"/>
                </w:tcPr>
                <w:p w14:paraId="50C72379" w14:textId="77777777" w:rsidR="00135A3A" w:rsidRPr="00603221" w:rsidRDefault="00135A3A" w:rsidP="00135A3A">
                  <w:pPr>
                    <w:spacing w:line="276" w:lineRule="auto"/>
                    <w:rPr>
                      <w:lang w:val="el-GR"/>
                    </w:rPr>
                  </w:pPr>
                </w:p>
              </w:tc>
              <w:tc>
                <w:tcPr>
                  <w:tcW w:w="1130" w:type="pct"/>
                  <w:vAlign w:val="center"/>
                </w:tcPr>
                <w:p w14:paraId="02A8B9FE" w14:textId="77777777" w:rsidR="00135A3A" w:rsidRPr="00603221" w:rsidRDefault="00135A3A" w:rsidP="00135A3A">
                  <w:pPr>
                    <w:spacing w:line="276" w:lineRule="auto"/>
                    <w:rPr>
                      <w:lang w:val="el-GR"/>
                    </w:rPr>
                  </w:pPr>
                </w:p>
              </w:tc>
              <w:tc>
                <w:tcPr>
                  <w:tcW w:w="553" w:type="pct"/>
                  <w:vAlign w:val="center"/>
                </w:tcPr>
                <w:p w14:paraId="1DF4015E" w14:textId="77777777" w:rsidR="00135A3A" w:rsidRPr="00603221" w:rsidRDefault="00135A3A" w:rsidP="00135A3A">
                  <w:pPr>
                    <w:spacing w:line="276" w:lineRule="auto"/>
                    <w:rPr>
                      <w:lang w:val="el-GR"/>
                    </w:rPr>
                  </w:pPr>
                </w:p>
              </w:tc>
              <w:tc>
                <w:tcPr>
                  <w:tcW w:w="795" w:type="pct"/>
                  <w:shd w:val="clear" w:color="auto" w:fill="C0C0C0"/>
                </w:tcPr>
                <w:p w14:paraId="34E5408D" w14:textId="77777777" w:rsidR="00135A3A" w:rsidRPr="00603221" w:rsidRDefault="00135A3A" w:rsidP="00135A3A">
                  <w:pPr>
                    <w:spacing w:line="276" w:lineRule="auto"/>
                    <w:rPr>
                      <w:lang w:val="el-GR"/>
                    </w:rPr>
                  </w:pPr>
                </w:p>
              </w:tc>
            </w:tr>
            <w:tr w:rsidR="00135A3A" w:rsidRPr="00C56558" w14:paraId="64B9DF57" w14:textId="77777777" w:rsidTr="00F05738">
              <w:trPr>
                <w:trHeight w:val="394"/>
              </w:trPr>
              <w:tc>
                <w:tcPr>
                  <w:tcW w:w="262" w:type="pct"/>
                  <w:vAlign w:val="center"/>
                </w:tcPr>
                <w:p w14:paraId="0B4196F8" w14:textId="77777777" w:rsidR="00135A3A" w:rsidRPr="00603221" w:rsidRDefault="00135A3A" w:rsidP="00135A3A">
                  <w:pPr>
                    <w:spacing w:line="276" w:lineRule="auto"/>
                    <w:rPr>
                      <w:lang w:val="el-GR"/>
                    </w:rPr>
                  </w:pPr>
                </w:p>
              </w:tc>
              <w:tc>
                <w:tcPr>
                  <w:tcW w:w="2261" w:type="pct"/>
                  <w:vAlign w:val="center"/>
                </w:tcPr>
                <w:p w14:paraId="6E495F50" w14:textId="77777777" w:rsidR="00135A3A" w:rsidRPr="00603221" w:rsidRDefault="00135A3A" w:rsidP="00135A3A">
                  <w:pPr>
                    <w:spacing w:line="276" w:lineRule="auto"/>
                    <w:rPr>
                      <w:lang w:val="el-GR"/>
                    </w:rPr>
                  </w:pPr>
                </w:p>
              </w:tc>
              <w:tc>
                <w:tcPr>
                  <w:tcW w:w="1130" w:type="pct"/>
                  <w:vAlign w:val="center"/>
                </w:tcPr>
                <w:p w14:paraId="0FDA7B3F" w14:textId="77777777" w:rsidR="00135A3A" w:rsidRPr="00603221" w:rsidRDefault="00135A3A" w:rsidP="00135A3A">
                  <w:pPr>
                    <w:spacing w:line="276" w:lineRule="auto"/>
                    <w:rPr>
                      <w:lang w:val="el-GR"/>
                    </w:rPr>
                  </w:pPr>
                </w:p>
              </w:tc>
              <w:tc>
                <w:tcPr>
                  <w:tcW w:w="553" w:type="pct"/>
                  <w:vAlign w:val="center"/>
                </w:tcPr>
                <w:p w14:paraId="4BB6EB0A" w14:textId="77777777" w:rsidR="00135A3A" w:rsidRPr="00603221" w:rsidRDefault="00135A3A" w:rsidP="00135A3A">
                  <w:pPr>
                    <w:spacing w:line="276" w:lineRule="auto"/>
                    <w:rPr>
                      <w:lang w:val="el-GR"/>
                    </w:rPr>
                  </w:pPr>
                </w:p>
              </w:tc>
              <w:tc>
                <w:tcPr>
                  <w:tcW w:w="795" w:type="pct"/>
                  <w:shd w:val="clear" w:color="auto" w:fill="C0C0C0"/>
                </w:tcPr>
                <w:p w14:paraId="4363BF97" w14:textId="77777777" w:rsidR="00135A3A" w:rsidRPr="00603221" w:rsidRDefault="00135A3A" w:rsidP="00135A3A">
                  <w:pPr>
                    <w:spacing w:line="276" w:lineRule="auto"/>
                    <w:rPr>
                      <w:lang w:val="el-GR"/>
                    </w:rPr>
                  </w:pPr>
                </w:p>
              </w:tc>
            </w:tr>
            <w:tr w:rsidR="00135A3A" w:rsidRPr="00C56558" w14:paraId="2184B933" w14:textId="77777777" w:rsidTr="00F05738">
              <w:trPr>
                <w:trHeight w:val="394"/>
              </w:trPr>
              <w:tc>
                <w:tcPr>
                  <w:tcW w:w="262" w:type="pct"/>
                  <w:vAlign w:val="center"/>
                </w:tcPr>
                <w:p w14:paraId="49BA047E" w14:textId="77777777" w:rsidR="00135A3A" w:rsidRPr="00603221" w:rsidRDefault="00135A3A" w:rsidP="00135A3A">
                  <w:pPr>
                    <w:spacing w:line="276" w:lineRule="auto"/>
                    <w:rPr>
                      <w:lang w:val="el-GR"/>
                    </w:rPr>
                  </w:pPr>
                </w:p>
              </w:tc>
              <w:tc>
                <w:tcPr>
                  <w:tcW w:w="2261" w:type="pct"/>
                  <w:vAlign w:val="center"/>
                </w:tcPr>
                <w:p w14:paraId="004B213B" w14:textId="77777777" w:rsidR="00135A3A" w:rsidRPr="00603221" w:rsidRDefault="00135A3A" w:rsidP="00135A3A">
                  <w:pPr>
                    <w:spacing w:line="276" w:lineRule="auto"/>
                    <w:rPr>
                      <w:lang w:val="el-GR"/>
                    </w:rPr>
                  </w:pPr>
                </w:p>
              </w:tc>
              <w:tc>
                <w:tcPr>
                  <w:tcW w:w="1130" w:type="pct"/>
                  <w:vAlign w:val="center"/>
                </w:tcPr>
                <w:p w14:paraId="5D468489" w14:textId="77777777" w:rsidR="00135A3A" w:rsidRPr="00603221" w:rsidRDefault="00135A3A" w:rsidP="00135A3A">
                  <w:pPr>
                    <w:spacing w:line="276" w:lineRule="auto"/>
                    <w:rPr>
                      <w:lang w:val="el-GR"/>
                    </w:rPr>
                  </w:pPr>
                </w:p>
              </w:tc>
              <w:tc>
                <w:tcPr>
                  <w:tcW w:w="553" w:type="pct"/>
                  <w:vAlign w:val="center"/>
                </w:tcPr>
                <w:p w14:paraId="75576D22" w14:textId="77777777" w:rsidR="00135A3A" w:rsidRPr="00603221" w:rsidRDefault="00135A3A" w:rsidP="00135A3A">
                  <w:pPr>
                    <w:spacing w:line="276" w:lineRule="auto"/>
                    <w:rPr>
                      <w:lang w:val="el-GR"/>
                    </w:rPr>
                  </w:pPr>
                </w:p>
              </w:tc>
              <w:tc>
                <w:tcPr>
                  <w:tcW w:w="795" w:type="pct"/>
                  <w:shd w:val="clear" w:color="auto" w:fill="C0C0C0"/>
                </w:tcPr>
                <w:p w14:paraId="3602B91F" w14:textId="77777777" w:rsidR="00135A3A" w:rsidRPr="00603221" w:rsidRDefault="00135A3A" w:rsidP="00135A3A">
                  <w:pPr>
                    <w:spacing w:line="276" w:lineRule="auto"/>
                    <w:rPr>
                      <w:lang w:val="el-GR"/>
                    </w:rPr>
                  </w:pPr>
                </w:p>
              </w:tc>
            </w:tr>
            <w:tr w:rsidR="00135A3A" w:rsidRPr="00C56558" w14:paraId="251DE2E4" w14:textId="77777777" w:rsidTr="00F05738">
              <w:trPr>
                <w:trHeight w:val="380"/>
              </w:trPr>
              <w:tc>
                <w:tcPr>
                  <w:tcW w:w="3653" w:type="pct"/>
                  <w:gridSpan w:val="3"/>
                  <w:shd w:val="clear" w:color="auto" w:fill="C0C0C0"/>
                  <w:vAlign w:val="center"/>
                </w:tcPr>
                <w:p w14:paraId="7BC19252"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C1747DA" w14:textId="77777777" w:rsidR="00135A3A" w:rsidRPr="00603221" w:rsidRDefault="00135A3A" w:rsidP="00135A3A">
                  <w:pPr>
                    <w:spacing w:line="276" w:lineRule="auto"/>
                    <w:rPr>
                      <w:lang w:val="el-GR"/>
                    </w:rPr>
                  </w:pPr>
                </w:p>
              </w:tc>
              <w:tc>
                <w:tcPr>
                  <w:tcW w:w="795" w:type="pct"/>
                  <w:shd w:val="clear" w:color="auto" w:fill="C0C0C0"/>
                </w:tcPr>
                <w:p w14:paraId="342C5DF9" w14:textId="77777777" w:rsidR="00135A3A" w:rsidRPr="00603221" w:rsidRDefault="00135A3A" w:rsidP="00135A3A">
                  <w:pPr>
                    <w:spacing w:line="276" w:lineRule="auto"/>
                    <w:rPr>
                      <w:lang w:val="el-GR"/>
                    </w:rPr>
                  </w:pPr>
                </w:p>
              </w:tc>
            </w:tr>
          </w:tbl>
          <w:p w14:paraId="0695F89B"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426F197E"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4D2928EA" w14:textId="77777777" w:rsidTr="009C5EA6">
        <w:tc>
          <w:tcPr>
            <w:tcW w:w="675" w:type="dxa"/>
          </w:tcPr>
          <w:p w14:paraId="7E9345EE" w14:textId="77777777" w:rsidR="00135A3A" w:rsidRPr="00603221" w:rsidRDefault="00135A3A" w:rsidP="00135A3A">
            <w:r w:rsidRPr="00603221">
              <w:rPr>
                <w:lang w:val="el-GR"/>
              </w:rPr>
              <w:t>4</w:t>
            </w:r>
            <w:r w:rsidRPr="00603221">
              <w:t>.2</w:t>
            </w:r>
          </w:p>
        </w:tc>
        <w:tc>
          <w:tcPr>
            <w:tcW w:w="9180" w:type="dxa"/>
          </w:tcPr>
          <w:p w14:paraId="72EEC5DA" w14:textId="7B6A30ED"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DF6DCB">
              <w:fldChar w:fldCharType="begin"/>
            </w:r>
            <w:r w:rsidR="00DF6DCB">
              <w:instrText xml:space="preserve"> REF _Ref496624509 \h  \* MERGEFORMAT </w:instrText>
            </w:r>
            <w:r w:rsidR="00DF6DCB">
              <w:fldChar w:fldCharType="separate"/>
            </w:r>
            <w:r w:rsidR="00FD174C" w:rsidRPr="00603221">
              <w:rPr>
                <w:lang w:val="el-GR"/>
              </w:rPr>
              <w:t xml:space="preserve">ΠΑΡΑΡΤΗΜΑ </w:t>
            </w:r>
            <w:r w:rsidR="00FD174C" w:rsidRPr="00FD174C">
              <w:t>Ι</w:t>
            </w:r>
            <w:r w:rsidR="00FD174C" w:rsidRPr="00603221">
              <w:t>V</w:t>
            </w:r>
            <w:r w:rsidR="00FD174C" w:rsidRPr="00603221">
              <w:rPr>
                <w:lang w:val="el-GR"/>
              </w:rPr>
              <w:t xml:space="preserve"> – Υπόδειγμα Βιογραφικού Σημειώματος</w:t>
            </w:r>
            <w:r w:rsidR="00DF6DCB">
              <w:fldChar w:fldCharType="end"/>
            </w:r>
            <w:r w:rsidRPr="00603221">
              <w:rPr>
                <w:lang w:val="el-GR"/>
              </w:rPr>
              <w:t>»)</w:t>
            </w:r>
          </w:p>
        </w:tc>
      </w:tr>
    </w:tbl>
    <w:p w14:paraId="3F13886D" w14:textId="77777777" w:rsidR="00814752" w:rsidRPr="00603221" w:rsidRDefault="00814752">
      <w:pPr>
        <w:rPr>
          <w:b/>
          <w:bCs/>
          <w:lang w:val="el-GR"/>
        </w:rPr>
      </w:pPr>
    </w:p>
    <w:p w14:paraId="6B659B41" w14:textId="4A3FC9CE"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496541651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
          <w:cs/>
          <w:lang w:val="el-GR"/>
        </w:rPr>
        <w:t>‎</w:t>
      </w:r>
      <w:r w:rsidR="00FD174C">
        <w:rPr>
          <w:lang w:val="el-GR"/>
        </w:rPr>
        <w:t>2.2.7</w:t>
      </w:r>
      <w:r w:rsidR="00DF6DCB">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56558" w14:paraId="148452D9" w14:textId="77777777" w:rsidTr="009C5EA6">
        <w:trPr>
          <w:trHeight w:val="711"/>
        </w:trPr>
        <w:tc>
          <w:tcPr>
            <w:tcW w:w="675" w:type="dxa"/>
            <w:shd w:val="clear" w:color="auto" w:fill="D9D9D9"/>
          </w:tcPr>
          <w:p w14:paraId="34020EC4"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4DFD3C4F" w14:textId="54FA232E"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496541651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
                <w:cs/>
                <w:lang w:val="el-GR"/>
              </w:rPr>
              <w:t>‎</w:t>
            </w:r>
            <w:r w:rsidR="00FD174C">
              <w:rPr>
                <w:lang w:val="el-GR"/>
              </w:rPr>
              <w:t>2.2.7</w:t>
            </w:r>
            <w:r w:rsidR="00DF6DCB">
              <w:fldChar w:fldCharType="end"/>
            </w:r>
          </w:p>
          <w:p w14:paraId="06FF8B01"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C56558" w14:paraId="6786DF93" w14:textId="77777777" w:rsidTr="009C5EA6">
        <w:trPr>
          <w:trHeight w:val="1480"/>
        </w:trPr>
        <w:tc>
          <w:tcPr>
            <w:tcW w:w="675" w:type="dxa"/>
          </w:tcPr>
          <w:p w14:paraId="336B0C20" w14:textId="77777777" w:rsidR="00BD358F" w:rsidRPr="00603221" w:rsidRDefault="00C40FB9" w:rsidP="009C5EA6">
            <w:r w:rsidRPr="00603221">
              <w:rPr>
                <w:lang w:val="el-GR"/>
              </w:rPr>
              <w:t>5</w:t>
            </w:r>
            <w:r w:rsidR="00BD358F" w:rsidRPr="00603221">
              <w:t>.1</w:t>
            </w:r>
          </w:p>
        </w:tc>
        <w:tc>
          <w:tcPr>
            <w:tcW w:w="9180" w:type="dxa"/>
          </w:tcPr>
          <w:p w14:paraId="2CBCF16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3C3C09B5" w14:textId="77777777" w:rsidR="00221291" w:rsidRPr="00603221" w:rsidRDefault="00221291">
      <w:pPr>
        <w:rPr>
          <w:b/>
          <w:bCs/>
          <w:lang w:val="el-GR"/>
        </w:rPr>
      </w:pPr>
    </w:p>
    <w:p w14:paraId="664D2F88"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3A2558E3"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45CFC632"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4EF33BD0"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644A779F" w14:textId="68C64FD1" w:rsidR="002B2F6A" w:rsidRDefault="002B2F6A" w:rsidP="002B2F6A">
      <w:pPr>
        <w:rPr>
          <w:color w:val="000000"/>
          <w:lang w:val="el-GR"/>
        </w:rPr>
      </w:pPr>
      <w:r w:rsidRPr="00374B84">
        <w:rPr>
          <w:lang w:val="el-GR"/>
        </w:rPr>
        <w:t xml:space="preserve">ii) </w:t>
      </w:r>
      <w:r w:rsidR="00FF5206" w:rsidRPr="00FF5206">
        <w:rPr>
          <w:b/>
          <w:bCs/>
          <w:lang w:val="el-GR"/>
        </w:rPr>
        <w:t>γ</w:t>
      </w:r>
      <w:r w:rsidRPr="00FF5206">
        <w:rPr>
          <w:b/>
          <w:bCs/>
          <w:lang w:val="el-GR"/>
        </w:rPr>
        <w:t>ια την</w:t>
      </w:r>
      <w:r w:rsidRPr="00374B84">
        <w:rPr>
          <w:lang w:val="el-GR"/>
        </w:rPr>
        <w:t xml:space="preserve">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17DBFF88"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DE6C60A"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9487255"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B56F4BA"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DF1C6FD" w14:textId="4A082D12" w:rsidR="008338F0" w:rsidRPr="008B4EE7" w:rsidRDefault="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F6B9E7E"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EAC25A9"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D2D8EB9"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C4C76B1" w14:textId="18D8A394" w:rsidR="00C81258" w:rsidRPr="008B4EE7" w:rsidRDefault="002B2F6A" w:rsidP="00AC2E76">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2C7238A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22FB91F" w14:textId="3BD29631" w:rsidR="00C81258" w:rsidRPr="008B4EE7" w:rsidRDefault="00C81258" w:rsidP="00AC2E76">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BDDB380" w14:textId="25FAD2BD" w:rsidR="002B2F6A" w:rsidRDefault="003355E7" w:rsidP="002B2F6A">
      <w:pPr>
        <w:rPr>
          <w:lang w:val="el-GR"/>
        </w:rPr>
      </w:pPr>
      <w:r w:rsidRPr="00603221">
        <w:rPr>
          <w:b/>
          <w:bCs/>
          <w:lang w:val="el-GR"/>
        </w:rPr>
        <w:t>Β.</w:t>
      </w:r>
      <w:r w:rsidR="00FF520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333C1C27"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54FE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410D8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62529686" w14:textId="77777777" w:rsidR="00E9048F" w:rsidRDefault="00EB1543" w:rsidP="00EB1543">
      <w:pPr>
        <w:rPr>
          <w:lang w:val="el-GR"/>
        </w:rPr>
      </w:pPr>
      <w:r w:rsidRPr="00603221">
        <w:rPr>
          <w:b/>
          <w:bCs/>
          <w:lang w:val="el-GR"/>
        </w:rPr>
        <w:t>Β.</w:t>
      </w:r>
      <w:r w:rsidR="00FF5206">
        <w:rPr>
          <w:b/>
          <w:bCs/>
          <w:lang w:val="el-GR"/>
        </w:rPr>
        <w:t>10</w:t>
      </w:r>
      <w:r w:rsidRPr="00603221">
        <w:rPr>
          <w:b/>
          <w:bCs/>
          <w:lang w:val="el-GR"/>
        </w:rPr>
        <w:t>.</w:t>
      </w:r>
      <w:r w:rsidRPr="00603221">
        <w:rPr>
          <w:lang w:val="el-GR"/>
        </w:rPr>
        <w:t xml:space="preserve"> </w:t>
      </w:r>
      <w:r w:rsidR="002B2F6A" w:rsidRPr="002B2F6A">
        <w:rPr>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20365EB3" w14:textId="6B6B41DA" w:rsidR="00E9048F" w:rsidRPr="00E9048F" w:rsidRDefault="002B2F6A" w:rsidP="00E9048F">
      <w:pPr>
        <w:rPr>
          <w:lang w:val="el-GR"/>
        </w:rPr>
      </w:pPr>
      <w:r w:rsidRPr="002B2F6A">
        <w:rPr>
          <w:lang w:val="el-GR"/>
        </w:rPr>
        <w:t xml:space="preserve"> </w:t>
      </w:r>
      <w:r w:rsidR="00E9048F" w:rsidRPr="003D24B5">
        <w:rPr>
          <w:b/>
          <w:bCs/>
          <w:lang w:val="el-GR"/>
        </w:rPr>
        <w:t>Β.11.</w:t>
      </w:r>
      <w:r w:rsidR="00E9048F">
        <w:rPr>
          <w:lang w:val="el-GR"/>
        </w:rPr>
        <w:t xml:space="preserve"> </w:t>
      </w:r>
      <w:r w:rsidR="00E9048F" w:rsidRPr="00E9048F">
        <w:rPr>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60DBCBF9" w14:textId="77777777" w:rsidR="00E9048F" w:rsidRPr="00E9048F" w:rsidRDefault="00E9048F" w:rsidP="00E9048F">
      <w:pPr>
        <w:rPr>
          <w:lang w:val="el-GR"/>
        </w:rPr>
      </w:pPr>
      <w:r w:rsidRPr="00E9048F">
        <w:rPr>
          <w:lang w:val="el-GR"/>
        </w:rPr>
        <w:t>-</w:t>
      </w:r>
      <w:r w:rsidRPr="00E9048F">
        <w:rPr>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6B2CEC37" w14:textId="77777777" w:rsidR="00E9048F" w:rsidRPr="00E9048F" w:rsidRDefault="00E9048F" w:rsidP="00E9048F">
      <w:pPr>
        <w:rPr>
          <w:lang w:val="el-GR"/>
        </w:rPr>
      </w:pPr>
      <w:r w:rsidRPr="00E9048F">
        <w:rPr>
          <w:lang w:val="el-GR"/>
        </w:rPr>
        <w:t>-</w:t>
      </w:r>
      <w:r w:rsidRPr="00E9048F">
        <w:rPr>
          <w:lang w:val="el-GR"/>
        </w:rPr>
        <w:tab/>
        <w:t>Για τις περιπτώσεις εισηγμένων εταιρειών σε ρυθμιζόμενη αγορά ή σε Πολυμερή Μηχανισμό -</w:t>
      </w:r>
      <w:r w:rsidRPr="00E9048F">
        <w:rPr>
          <w:lang w:val="el-GR"/>
        </w:rPr>
        <w:tab/>
        <w:t>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356EF53D" w14:textId="77777777" w:rsidR="00E9048F" w:rsidRPr="00E9048F" w:rsidRDefault="00E9048F" w:rsidP="00E9048F">
      <w:pPr>
        <w:rPr>
          <w:lang w:val="el-GR"/>
        </w:rPr>
      </w:pPr>
    </w:p>
    <w:p w14:paraId="35474E3A" w14:textId="7CC2F75A" w:rsidR="00EB1543" w:rsidRPr="00603221" w:rsidRDefault="00EB1543" w:rsidP="00EB1543">
      <w:pPr>
        <w:rPr>
          <w:color w:val="000000"/>
          <w:lang w:val="el-GR"/>
        </w:rPr>
      </w:pPr>
    </w:p>
    <w:p w14:paraId="0B90E6C2" w14:textId="4CEF4C1C" w:rsidR="002B2F6A" w:rsidRPr="00611572" w:rsidRDefault="002B2F6A" w:rsidP="002B2F6A">
      <w:pPr>
        <w:rPr>
          <w:b/>
          <w:bCs/>
          <w:lang w:val="el-GR"/>
        </w:rPr>
      </w:pPr>
      <w:r>
        <w:rPr>
          <w:b/>
          <w:bCs/>
          <w:lang w:val="el-GR"/>
        </w:rPr>
        <w:t>Β.1</w:t>
      </w:r>
      <w:r w:rsidR="00E9048F">
        <w:rPr>
          <w:b/>
          <w:bCs/>
          <w:lang w:val="el-GR"/>
        </w:rPr>
        <w:t>2</w:t>
      </w:r>
      <w:r>
        <w:rPr>
          <w:b/>
          <w:bCs/>
          <w:lang w:val="el-GR"/>
        </w:rPr>
        <w:t xml:space="preserve">. </w:t>
      </w:r>
      <w:r w:rsidRPr="00611572">
        <w:rPr>
          <w:b/>
          <w:bCs/>
          <w:lang w:val="el-GR"/>
        </w:rPr>
        <w:t>Επισημαίνεται ότι γίνονται αποδεκτές:</w:t>
      </w:r>
    </w:p>
    <w:p w14:paraId="50F1523A"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4EC6C49" w14:textId="0BD2CC35" w:rsidR="00C40FB9" w:rsidRPr="007438A8" w:rsidRDefault="002B2F6A">
      <w:pPr>
        <w:numPr>
          <w:ilvl w:val="0"/>
          <w:numId w:val="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050036">
        <w:rPr>
          <w:b/>
          <w:bCs/>
          <w:lang w:val="el-GR"/>
        </w:rPr>
        <w:t>τους.</w:t>
      </w:r>
    </w:p>
    <w:p w14:paraId="4ABB4AB4" w14:textId="24276557" w:rsidR="007B11D8" w:rsidRPr="00050036" w:rsidRDefault="007B11D8" w:rsidP="00050036">
      <w:pPr>
        <w:suppressAutoHyphens w:val="0"/>
        <w:spacing w:after="0"/>
        <w:jc w:val="left"/>
        <w:rPr>
          <w:b/>
          <w:bCs/>
          <w:lang w:val="el-GR"/>
        </w:rPr>
      </w:pPr>
      <w:r>
        <w:rPr>
          <w:b/>
          <w:bCs/>
          <w:lang w:val="el-GR"/>
        </w:rPr>
        <w:br w:type="page"/>
      </w:r>
    </w:p>
    <w:p w14:paraId="0E2DAB6B" w14:textId="77777777" w:rsidR="00C33C73" w:rsidRPr="00603221" w:rsidRDefault="00C33C73" w:rsidP="003A109E">
      <w:pPr>
        <w:pStyle w:val="2"/>
        <w:rPr>
          <w:rFonts w:cs="Tahoma"/>
          <w:lang w:val="el-GR"/>
        </w:rPr>
      </w:pPr>
      <w:r w:rsidRPr="00603221">
        <w:rPr>
          <w:rFonts w:cs="Tahoma"/>
          <w:lang w:val="el-GR"/>
        </w:rPr>
        <w:tab/>
      </w:r>
      <w:bookmarkStart w:id="175" w:name="_Toc97194289"/>
      <w:bookmarkStart w:id="176" w:name="_Toc97194431"/>
      <w:bookmarkStart w:id="177" w:name="_Toc124351875"/>
      <w:r w:rsidRPr="00603221">
        <w:rPr>
          <w:rFonts w:cs="Tahoma"/>
          <w:lang w:val="el-GR"/>
        </w:rPr>
        <w:t>Κριτήρια Ανάθεσης</w:t>
      </w:r>
      <w:bookmarkEnd w:id="175"/>
      <w:bookmarkEnd w:id="176"/>
      <w:bookmarkEnd w:id="177"/>
      <w:r w:rsidRPr="00603221">
        <w:rPr>
          <w:rFonts w:cs="Tahoma"/>
          <w:lang w:val="el-GR"/>
        </w:rPr>
        <w:t xml:space="preserve"> </w:t>
      </w:r>
    </w:p>
    <w:p w14:paraId="0915DB0D" w14:textId="77777777" w:rsidR="008338F0" w:rsidRPr="00603221" w:rsidRDefault="003355E7" w:rsidP="00A9034C">
      <w:pPr>
        <w:pStyle w:val="3"/>
        <w:ind w:left="709" w:hanging="709"/>
        <w:rPr>
          <w:lang w:val="el-GR"/>
        </w:rPr>
      </w:pPr>
      <w:bookmarkStart w:id="178" w:name="_Ref496542191"/>
      <w:bookmarkStart w:id="179" w:name="_Toc97194290"/>
      <w:bookmarkStart w:id="180" w:name="_Toc97194432"/>
      <w:bookmarkStart w:id="181" w:name="_Toc124351876"/>
      <w:r w:rsidRPr="00603221">
        <w:rPr>
          <w:lang w:val="el-GR"/>
        </w:rPr>
        <w:t>Κριτήριο ανάθεσης</w:t>
      </w:r>
      <w:bookmarkEnd w:id="178"/>
      <w:bookmarkEnd w:id="179"/>
      <w:bookmarkEnd w:id="180"/>
      <w:bookmarkEnd w:id="181"/>
    </w:p>
    <w:p w14:paraId="26813786"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463BD331"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0021CB88" w14:textId="77777777" w:rsidR="00C40FB9" w:rsidRPr="00603221" w:rsidRDefault="00C40FB9" w:rsidP="0001217D">
      <w:pPr>
        <w:rPr>
          <w:lang w:val="el-GR"/>
        </w:rPr>
      </w:pPr>
    </w:p>
    <w:p w14:paraId="2B89D3E2" w14:textId="77777777" w:rsidR="0001217D" w:rsidRPr="00603221" w:rsidRDefault="0001217D" w:rsidP="00603221">
      <w:pPr>
        <w:pStyle w:val="4"/>
        <w:rPr>
          <w:rFonts w:cs="Tahoma"/>
          <w:szCs w:val="22"/>
          <w:u w:val="single"/>
          <w:lang w:val="el-GR"/>
        </w:rPr>
      </w:pPr>
      <w:bookmarkStart w:id="182" w:name="_Toc9049526"/>
      <w:bookmarkStart w:id="183" w:name="_Toc9050798"/>
      <w:bookmarkStart w:id="184" w:name="_Toc16061711"/>
      <w:bookmarkStart w:id="185" w:name="_Toc25743321"/>
      <w:bookmarkStart w:id="186" w:name="_Toc26592535"/>
      <w:bookmarkStart w:id="187" w:name="_Toc43634791"/>
      <w:bookmarkStart w:id="188" w:name="_Toc44821171"/>
      <w:bookmarkStart w:id="189" w:name="_Toc48552963"/>
      <w:bookmarkStart w:id="190" w:name="_Toc49074409"/>
      <w:bookmarkStart w:id="191" w:name="_Toc286055470"/>
      <w:bookmarkStart w:id="192" w:name="_Toc97194294"/>
      <w:bookmarkStart w:id="193" w:name="_Toc124351877"/>
      <w:r w:rsidRPr="00603221">
        <w:rPr>
          <w:rFonts w:cs="Tahoma"/>
          <w:szCs w:val="22"/>
          <w:u w:val="single"/>
          <w:lang w:val="el-GR"/>
        </w:rPr>
        <w:t>Διαμόρφωση συγκριτικού κόστους Προσφοράς</w:t>
      </w:r>
      <w:bookmarkEnd w:id="182"/>
      <w:bookmarkEnd w:id="183"/>
      <w:bookmarkEnd w:id="184"/>
      <w:bookmarkEnd w:id="185"/>
      <w:bookmarkEnd w:id="186"/>
      <w:bookmarkEnd w:id="187"/>
      <w:bookmarkEnd w:id="188"/>
      <w:bookmarkEnd w:id="189"/>
      <w:bookmarkEnd w:id="190"/>
      <w:bookmarkEnd w:id="191"/>
      <w:bookmarkEnd w:id="192"/>
      <w:bookmarkEnd w:id="193"/>
    </w:p>
    <w:p w14:paraId="619256C6"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4617D1B5" w14:textId="12851BBE"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C0675F" w:rsidRPr="00123153">
        <w:rPr>
          <w:lang w:val="el-GR"/>
        </w:rPr>
        <w:fldChar w:fldCharType="begin"/>
      </w:r>
      <w:r w:rsidR="00694974" w:rsidRPr="00123153">
        <w:rPr>
          <w:lang w:val="el-GR"/>
        </w:rPr>
        <w:instrText xml:space="preserve"> REF _Ref40980023 \h </w:instrText>
      </w:r>
      <w:r w:rsidR="00C0675F" w:rsidRPr="00123153">
        <w:rPr>
          <w:lang w:val="el-GR"/>
        </w:rPr>
      </w:r>
      <w:r w:rsidR="00C0675F" w:rsidRPr="00123153">
        <w:rPr>
          <w:lang w:val="el-GR"/>
        </w:rPr>
        <w:fldChar w:fldCharType="separate"/>
      </w:r>
      <w:r w:rsidR="00FD174C" w:rsidRPr="00603221">
        <w:rPr>
          <w:lang w:val="el-GR"/>
        </w:rPr>
        <w:t xml:space="preserve">ΠΑΡΑΡΤΗΜΑ </w:t>
      </w:r>
      <w:r w:rsidR="00FD174C" w:rsidRPr="00603221">
        <w:t>VI</w:t>
      </w:r>
      <w:r w:rsidR="00FD174C" w:rsidRPr="00603221">
        <w:rPr>
          <w:lang w:val="el-GR"/>
        </w:rPr>
        <w:t xml:space="preserve"> – Υπόδειγμα Οικονομικής Προσφοράς</w:t>
      </w:r>
      <w:r w:rsidR="00C0675F" w:rsidRPr="00123153">
        <w:rPr>
          <w:lang w:val="el-GR"/>
        </w:rPr>
        <w:fldChar w:fldCharType="end"/>
      </w:r>
      <w:r w:rsidR="007F03FD" w:rsidRPr="00123153">
        <w:rPr>
          <w:lang w:val="el-GR"/>
        </w:rPr>
        <w:t xml:space="preserve">, </w:t>
      </w:r>
      <w:r w:rsidR="00C0675F" w:rsidRPr="00123153">
        <w:rPr>
          <w:lang w:val="en-US"/>
        </w:rPr>
        <w:fldChar w:fldCharType="begin"/>
      </w:r>
      <w:r w:rsidR="00123153" w:rsidRPr="00123153">
        <w:rPr>
          <w:lang w:val="el-GR"/>
        </w:rPr>
        <w:instrText xml:space="preserve"> REF _Ref104352824 \h </w:instrText>
      </w:r>
      <w:r w:rsidR="00C0675F" w:rsidRPr="00123153">
        <w:rPr>
          <w:lang w:val="en-US"/>
        </w:rPr>
      </w:r>
      <w:r w:rsidR="00C0675F" w:rsidRPr="00123153">
        <w:rPr>
          <w:lang w:val="en-US"/>
        </w:rPr>
        <w:fldChar w:fldCharType="separate"/>
      </w:r>
      <w:commentRangeStart w:id="194"/>
      <w:r w:rsidR="00FD174C" w:rsidRPr="00C4217E">
        <w:rPr>
          <w:lang w:val="el-GR"/>
        </w:rPr>
        <w:t>Συγκεντρωτικός Πίνακας Οικονομικής Προσφοράς Έργου</w:t>
      </w:r>
      <w:commentRangeEnd w:id="194"/>
      <w:r w:rsidR="00C0675F"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1AD4D630" w14:textId="77777777" w:rsidR="00EB4B2B" w:rsidRPr="00603221" w:rsidRDefault="007B11D8" w:rsidP="00766AC6">
      <w:pPr>
        <w:rPr>
          <w:b/>
          <w:u w:val="single"/>
          <w:lang w:val="el-GR"/>
        </w:rPr>
      </w:pPr>
      <w:r>
        <w:rPr>
          <w:b/>
          <w:u w:val="single"/>
          <w:lang w:val="el-GR"/>
        </w:rPr>
        <w:t xml:space="preserve"> </w:t>
      </w:r>
    </w:p>
    <w:p w14:paraId="42673C2A" w14:textId="30F0BBEF" w:rsidR="004629AE" w:rsidRPr="00603221" w:rsidRDefault="00221291" w:rsidP="00050036">
      <w:pPr>
        <w:suppressAutoHyphens w:val="0"/>
        <w:spacing w:after="0"/>
        <w:jc w:val="left"/>
        <w:rPr>
          <w:lang w:val="el-GR"/>
        </w:rPr>
      </w:pPr>
      <w:r w:rsidRPr="00603221">
        <w:rPr>
          <w:lang w:val="el-GR"/>
        </w:rPr>
        <w:br w:type="page"/>
      </w:r>
    </w:p>
    <w:p w14:paraId="0D7BE051" w14:textId="77777777" w:rsidR="008338F0" w:rsidRPr="00603221" w:rsidRDefault="003355E7" w:rsidP="003A109E">
      <w:pPr>
        <w:pStyle w:val="2"/>
        <w:rPr>
          <w:rFonts w:cs="Tahoma"/>
          <w:lang w:val="el-GR"/>
        </w:rPr>
      </w:pPr>
      <w:r w:rsidRPr="00603221">
        <w:rPr>
          <w:rFonts w:cs="Tahoma"/>
          <w:lang w:val="el-GR"/>
        </w:rPr>
        <w:tab/>
      </w:r>
      <w:bookmarkStart w:id="195" w:name="_Toc97194296"/>
      <w:bookmarkStart w:id="196" w:name="_Toc97194435"/>
      <w:bookmarkStart w:id="197" w:name="_Toc124351878"/>
      <w:r w:rsidRPr="00603221">
        <w:rPr>
          <w:rFonts w:cs="Tahoma"/>
          <w:lang w:val="el-GR"/>
        </w:rPr>
        <w:t>Κατάρτιση - Περιεχόμενο Προσφορών</w:t>
      </w:r>
      <w:bookmarkEnd w:id="195"/>
      <w:bookmarkEnd w:id="196"/>
      <w:bookmarkEnd w:id="197"/>
    </w:p>
    <w:p w14:paraId="64593AB9" w14:textId="77777777" w:rsidR="008338F0" w:rsidRPr="00603221" w:rsidRDefault="003355E7" w:rsidP="005A1609">
      <w:pPr>
        <w:pStyle w:val="3"/>
        <w:ind w:left="709" w:hanging="709"/>
        <w:rPr>
          <w:lang w:val="el-GR"/>
        </w:rPr>
      </w:pPr>
      <w:bookmarkStart w:id="198" w:name="_Ref496542253"/>
      <w:bookmarkStart w:id="199" w:name="_Toc97194297"/>
      <w:bookmarkStart w:id="200" w:name="_Toc97194436"/>
      <w:bookmarkStart w:id="201" w:name="_Toc124351879"/>
      <w:r w:rsidRPr="00603221">
        <w:rPr>
          <w:lang w:val="el-GR"/>
        </w:rPr>
        <w:t>Γενικοί όροι υποβολής προσφορών</w:t>
      </w:r>
      <w:bookmarkEnd w:id="198"/>
      <w:bookmarkEnd w:id="199"/>
      <w:bookmarkEnd w:id="200"/>
      <w:bookmarkEnd w:id="201"/>
    </w:p>
    <w:p w14:paraId="4E2EA6FE"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6EC94BAB" w14:textId="2C800A47" w:rsidR="008338F0" w:rsidRDefault="003355E7">
      <w:pPr>
        <w:rPr>
          <w:i/>
          <w:iCs/>
          <w:color w:val="5B9BD5"/>
          <w:lang w:val="el-GR"/>
        </w:rPr>
      </w:pPr>
      <w:r w:rsidRPr="00603221">
        <w:rPr>
          <w:lang w:val="el-GR"/>
        </w:rPr>
        <w:t>Δεν επιτρέπονται εναλλακτικές προσφορές</w:t>
      </w:r>
      <w:r w:rsidR="00050036">
        <w:rPr>
          <w:lang w:val="el-GR"/>
        </w:rPr>
        <w:t>.</w:t>
      </w:r>
    </w:p>
    <w:p w14:paraId="3B68C074"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3CABFA2F"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2CA9A0F6" w14:textId="77777777" w:rsidR="002B2F6A" w:rsidRPr="002B2F6A" w:rsidRDefault="002B2F6A" w:rsidP="002B2F6A">
      <w:pPr>
        <w:rPr>
          <w:color w:val="000000"/>
          <w:lang w:val="el-GR" w:eastAsia="el-GR"/>
        </w:rPr>
      </w:pPr>
    </w:p>
    <w:p w14:paraId="0290C694" w14:textId="77777777" w:rsidR="008338F0" w:rsidRPr="00603221" w:rsidRDefault="003355E7" w:rsidP="005A1609">
      <w:pPr>
        <w:pStyle w:val="3"/>
        <w:ind w:left="709" w:hanging="709"/>
        <w:rPr>
          <w:lang w:val="el-GR"/>
        </w:rPr>
      </w:pPr>
      <w:bookmarkStart w:id="202" w:name="_Toc74566860"/>
      <w:bookmarkStart w:id="203" w:name="_Ref496542299"/>
      <w:bookmarkStart w:id="204" w:name="_Toc97194298"/>
      <w:bookmarkStart w:id="205" w:name="_Toc97194437"/>
      <w:bookmarkStart w:id="206" w:name="_Toc124351880"/>
      <w:bookmarkEnd w:id="202"/>
      <w:r w:rsidRPr="00603221">
        <w:rPr>
          <w:lang w:val="el-GR"/>
        </w:rPr>
        <w:t>Χρόνος και Τρόπος υποβολής προσφορών</w:t>
      </w:r>
      <w:bookmarkEnd w:id="203"/>
      <w:bookmarkEnd w:id="204"/>
      <w:bookmarkEnd w:id="205"/>
      <w:bookmarkEnd w:id="206"/>
      <w:r w:rsidRPr="00603221">
        <w:rPr>
          <w:lang w:val="el-GR"/>
        </w:rPr>
        <w:t xml:space="preserve"> </w:t>
      </w:r>
    </w:p>
    <w:p w14:paraId="071EBAA4" w14:textId="77777777" w:rsidR="008338F0" w:rsidRDefault="008338F0" w:rsidP="00DB2BAF">
      <w:pPr>
        <w:rPr>
          <w:lang w:val="el-GR"/>
        </w:rPr>
      </w:pPr>
    </w:p>
    <w:p w14:paraId="40EAD2C3" w14:textId="0ACEC683" w:rsidR="004B759E" w:rsidRPr="00821852" w:rsidRDefault="000F0E29" w:rsidP="00D472F0">
      <w:pPr>
        <w:rPr>
          <w:b/>
          <w:bCs/>
          <w:lang w:val="el-GR"/>
        </w:rPr>
      </w:pPr>
      <w:bookmarkStart w:id="207" w:name="_Toc74566862"/>
      <w:bookmarkStart w:id="208" w:name="_Toc97194299"/>
      <w:bookmarkEnd w:id="207"/>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40979373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1.5</w:t>
      </w:r>
      <w:r w:rsidR="00DF6DCB">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8"/>
      <w:r w:rsidR="00050036">
        <w:rPr>
          <w:lang w:val="el-GR"/>
        </w:rPr>
        <w:t>.</w:t>
      </w:r>
    </w:p>
    <w:p w14:paraId="0BA4619E"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C41AC56" w14:textId="77777777" w:rsidR="000F0E29" w:rsidRPr="000F0E29" w:rsidRDefault="000F0E29" w:rsidP="00D472F0">
      <w:pPr>
        <w:rPr>
          <w:lang w:val="el-GR"/>
        </w:rPr>
      </w:pPr>
      <w:bookmarkStart w:id="209" w:name="_Toc97194300"/>
    </w:p>
    <w:p w14:paraId="3E7D3316"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9"/>
    </w:p>
    <w:p w14:paraId="641DB6A5"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2F4C81B" w14:textId="77777777" w:rsidR="004B759E" w:rsidRPr="00A334BA" w:rsidRDefault="004B759E" w:rsidP="00821852">
      <w:pPr>
        <w:rPr>
          <w:lang w:val="el-GR"/>
        </w:rPr>
      </w:pPr>
    </w:p>
    <w:p w14:paraId="63ADB0CA"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19640E53" w14:textId="77777777" w:rsidR="000F0E29" w:rsidRPr="000F0E29" w:rsidRDefault="000F0E29" w:rsidP="00D472F0">
      <w:pPr>
        <w:rPr>
          <w:lang w:val="el-GR"/>
        </w:rPr>
      </w:pPr>
      <w:bookmarkStart w:id="210" w:name="_Toc74566865"/>
      <w:bookmarkStart w:id="211" w:name="_Toc97194301"/>
      <w:bookmarkEnd w:id="210"/>
    </w:p>
    <w:p w14:paraId="2E8650EF"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1"/>
      <w:r w:rsidR="004B759E" w:rsidRPr="00821852">
        <w:rPr>
          <w:lang w:val="el-GR"/>
        </w:rPr>
        <w:t xml:space="preserve"> </w:t>
      </w:r>
    </w:p>
    <w:p w14:paraId="71DB9EF0" w14:textId="6FE4C09F"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r w:rsidR="00050036">
        <w:rPr>
          <w:lang w:val="el-GR"/>
        </w:rPr>
        <w:t>,</w:t>
      </w:r>
    </w:p>
    <w:p w14:paraId="116D4D49"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93A92CF"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71EC5E6"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29AD2F6" w14:textId="77777777" w:rsidR="00D472F0" w:rsidRPr="00D472F0" w:rsidRDefault="00D472F0" w:rsidP="000F0E29">
      <w:pPr>
        <w:rPr>
          <w:lang w:val="el-GR"/>
        </w:rPr>
      </w:pPr>
      <w:bookmarkStart w:id="212" w:name="_Ref75869622"/>
      <w:bookmarkStart w:id="213" w:name="_Toc97194302"/>
    </w:p>
    <w:p w14:paraId="089BE902" w14:textId="06CC917D"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214" w:name="_Toc74566867"/>
      <w:bookmarkStart w:id="215" w:name="_Toc74566868"/>
      <w:bookmarkStart w:id="216" w:name="_Toc74566869"/>
      <w:bookmarkStart w:id="217" w:name="_Toc74566870"/>
      <w:bookmarkEnd w:id="214"/>
      <w:bookmarkEnd w:id="215"/>
      <w:bookmarkEnd w:id="216"/>
      <w:bookmarkEnd w:id="217"/>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510087097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lang w:val="el-GR"/>
        </w:rPr>
        <w:t>ΠΑΡΑΡΤΗΜΑ V – Υπόδειγμα Τεχνικής Προσφοράς</w:t>
      </w:r>
      <w:r w:rsidR="00DF6DCB">
        <w:fldChar w:fldCharType="end"/>
      </w:r>
      <w:r w:rsidR="00AE32CA" w:rsidRPr="00821852">
        <w:rPr>
          <w:lang w:val="el-GR"/>
        </w:rPr>
        <w:t xml:space="preserve"> &amp;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510087099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603221">
        <w:rPr>
          <w:lang w:val="el-GR"/>
        </w:rPr>
        <w:t xml:space="preserve">ΠΑΡΑΡΤΗΜΑ </w:t>
      </w:r>
      <w:r w:rsidR="00FD174C" w:rsidRPr="00FD174C">
        <w:rPr>
          <w:lang w:val="el-GR"/>
        </w:rPr>
        <w:t>VI</w:t>
      </w:r>
      <w:r w:rsidR="00FD174C" w:rsidRPr="00603221">
        <w:rPr>
          <w:lang w:val="el-GR"/>
        </w:rPr>
        <w:t xml:space="preserve"> – Υπόδειγμα Οικονομικής Προσφοράς</w:t>
      </w:r>
      <w:r w:rsidR="00DF6DCB">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2"/>
      <w:bookmarkEnd w:id="213"/>
    </w:p>
    <w:p w14:paraId="6046A9B3" w14:textId="77777777" w:rsidR="00FC039B" w:rsidRPr="00FC039B" w:rsidRDefault="00FC039B" w:rsidP="00FC039B">
      <w:pPr>
        <w:rPr>
          <w:lang w:val="el-GR"/>
        </w:rPr>
      </w:pPr>
    </w:p>
    <w:p w14:paraId="11E91CCD" w14:textId="77777777" w:rsidR="004E36A7" w:rsidRPr="00821852" w:rsidRDefault="000F0E29" w:rsidP="00D472F0">
      <w:pPr>
        <w:rPr>
          <w:lang w:val="el-GR"/>
        </w:rPr>
      </w:pPr>
      <w:bookmarkStart w:id="218" w:name="_Toc74566872"/>
      <w:bookmarkStart w:id="219" w:name="_Toc74566873"/>
      <w:bookmarkStart w:id="220" w:name="_Toc97194304"/>
      <w:bookmarkEnd w:id="218"/>
      <w:bookmarkEnd w:id="219"/>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0"/>
    </w:p>
    <w:p w14:paraId="3702946D" w14:textId="77777777" w:rsidR="004E36A7" w:rsidRPr="008A2283" w:rsidRDefault="004E36A7" w:rsidP="004E36A7">
      <w:pPr>
        <w:rPr>
          <w:color w:val="000000"/>
          <w:lang w:val="el-GR"/>
        </w:rPr>
      </w:pPr>
      <w:bookmarkStart w:id="22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7904FD06" w14:textId="35BE76AB"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050036">
        <w:rPr>
          <w:color w:val="000000"/>
          <w:lang w:val="el-GR"/>
        </w:rPr>
        <w:t>,</w:t>
      </w:r>
      <w:r w:rsidRPr="00CB7A20">
        <w:rPr>
          <w:color w:val="000000"/>
          <w:lang w:val="el-GR"/>
        </w:rPr>
        <w:t xml:space="preserve"> </w:t>
      </w:r>
    </w:p>
    <w:p w14:paraId="4F6BD0CE" w14:textId="66DB4EF7" w:rsidR="004E36A7" w:rsidRPr="00CB7A20" w:rsidRDefault="004E36A7" w:rsidP="004E36A7">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050036">
        <w:rPr>
          <w:color w:val="000000"/>
          <w:lang w:val="el-GR"/>
        </w:rPr>
        <w:t>,</w:t>
      </w:r>
      <w:r w:rsidRPr="00CB7A20">
        <w:rPr>
          <w:color w:val="000000"/>
          <w:lang w:val="el-GR"/>
        </w:rPr>
        <w:t xml:space="preserve"> </w:t>
      </w:r>
    </w:p>
    <w:p w14:paraId="763651F7"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1CF3567C"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E49A04C"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299767DD"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30786479"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50036">
        <w:rPr>
          <w:bCs/>
          <w:color w:val="000000"/>
          <w:lang w:val="el-GR"/>
        </w:rPr>
        <w:t>.</w:t>
      </w:r>
      <w:r w:rsidRPr="00026E2E">
        <w:rPr>
          <w:b/>
          <w:color w:val="000000"/>
          <w:lang w:val="el-GR"/>
        </w:rPr>
        <w:t xml:space="preserve"> </w:t>
      </w:r>
      <w:bookmarkEnd w:id="221"/>
    </w:p>
    <w:p w14:paraId="15B351F9" w14:textId="19256DD0"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1B5C7309"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44B5CEE0"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0DCE4078"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C8BEDF2"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F343926"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18157A5"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A0C43EA"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3961BF0"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00BA74F2"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C252895"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0892863E" w14:textId="77777777" w:rsidR="00CA1F25" w:rsidRPr="00603221" w:rsidRDefault="00CA1F25">
      <w:pPr>
        <w:rPr>
          <w:i/>
          <w:iCs/>
          <w:color w:val="5B9BD5"/>
          <w:lang w:val="el-GR"/>
        </w:rPr>
      </w:pPr>
    </w:p>
    <w:p w14:paraId="7834BAA5" w14:textId="77777777" w:rsidR="008338F0" w:rsidRPr="005A1609" w:rsidRDefault="003355E7" w:rsidP="005A1609">
      <w:pPr>
        <w:pStyle w:val="3"/>
        <w:ind w:left="709" w:hanging="709"/>
        <w:rPr>
          <w:lang w:val="el-GR"/>
        </w:rPr>
      </w:pPr>
      <w:bookmarkStart w:id="222" w:name="_Ref496542340"/>
      <w:bookmarkStart w:id="223" w:name="_Toc97194305"/>
      <w:bookmarkStart w:id="224" w:name="_Toc97194438"/>
      <w:bookmarkStart w:id="225" w:name="_Toc124351881"/>
      <w:r w:rsidRPr="00603221">
        <w:rPr>
          <w:lang w:val="el-GR"/>
        </w:rPr>
        <w:t>Περιεχόμενα Φακέλου «Δικαιολογητικά Συμμετοχής - Τεχνική Προσφορά»</w:t>
      </w:r>
      <w:bookmarkEnd w:id="222"/>
      <w:bookmarkEnd w:id="223"/>
      <w:bookmarkEnd w:id="224"/>
      <w:bookmarkEnd w:id="225"/>
      <w:r w:rsidRPr="00603221">
        <w:rPr>
          <w:lang w:val="el-GR"/>
        </w:rPr>
        <w:t xml:space="preserve"> </w:t>
      </w:r>
    </w:p>
    <w:p w14:paraId="19E94464" w14:textId="77777777" w:rsidR="002C7E9A" w:rsidRPr="003329FF" w:rsidRDefault="002C7E9A" w:rsidP="0069435C">
      <w:pPr>
        <w:pStyle w:val="4"/>
        <w:rPr>
          <w:rStyle w:val="Heading4Char"/>
          <w:rFonts w:ascii="Tahoma" w:hAnsi="Tahoma" w:cs="Tahoma"/>
          <w:b/>
          <w:bCs/>
          <w:sz w:val="22"/>
        </w:rPr>
      </w:pPr>
      <w:bookmarkStart w:id="226" w:name="_Toc74566876"/>
      <w:bookmarkStart w:id="227" w:name="_Ref55324286"/>
      <w:bookmarkStart w:id="228" w:name="_Toc97194306"/>
      <w:bookmarkStart w:id="229" w:name="_Toc124351882"/>
      <w:bookmarkEnd w:id="226"/>
      <w:r w:rsidRPr="003329FF">
        <w:rPr>
          <w:rStyle w:val="Heading4Char"/>
          <w:rFonts w:ascii="Tahoma" w:hAnsi="Tahoma" w:cs="Tahoma"/>
          <w:b/>
          <w:bCs/>
          <w:sz w:val="22"/>
        </w:rPr>
        <w:t>Δικαιολογητικά Συμμετοχής</w:t>
      </w:r>
      <w:bookmarkEnd w:id="227"/>
      <w:bookmarkEnd w:id="228"/>
      <w:bookmarkEnd w:id="229"/>
    </w:p>
    <w:p w14:paraId="24F1768A"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5E5D472D"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B806848" w14:textId="6F973F3E"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0" w:name="_Hlk118712722"/>
      <w:r w:rsidR="00C0675F"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C0675F" w:rsidRPr="00603221">
        <w:rPr>
          <w:lang w:val="el-GR"/>
        </w:rPr>
      </w:r>
      <w:r w:rsidR="00C0675F" w:rsidRPr="00603221">
        <w:rPr>
          <w:lang w:val="el-GR"/>
        </w:rPr>
        <w:fldChar w:fldCharType="separate"/>
      </w:r>
      <w:r w:rsidR="00FD174C">
        <w:rPr>
          <w:cs/>
          <w:lang w:val="el-GR"/>
        </w:rPr>
        <w:t>‎</w:t>
      </w:r>
      <w:r w:rsidR="00FD174C">
        <w:rPr>
          <w:lang w:val="el-GR"/>
        </w:rPr>
        <w:t>2.1.5</w:t>
      </w:r>
      <w:r w:rsidR="00C0675F" w:rsidRPr="00603221">
        <w:rPr>
          <w:lang w:val="el-GR"/>
        </w:rPr>
        <w:fldChar w:fldCharType="end"/>
      </w:r>
      <w:bookmarkEnd w:id="230"/>
      <w:r w:rsidRPr="00603221">
        <w:rPr>
          <w:lang w:val="el-GR"/>
        </w:rPr>
        <w:t xml:space="preserve"> και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496542081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color w:val="000000"/>
          <w:cs/>
          <w:lang w:val="el-GR"/>
        </w:rPr>
        <w:t>‎</w:t>
      </w:r>
      <w:r w:rsidR="00FD174C">
        <w:rPr>
          <w:lang w:val="el-GR"/>
        </w:rPr>
        <w:t>2.2.2</w:t>
      </w:r>
      <w:r w:rsidR="00DF6DCB">
        <w:fldChar w:fldCharType="end"/>
      </w:r>
      <w:r>
        <w:rPr>
          <w:color w:val="000000"/>
          <w:lang w:val="el-GR"/>
        </w:rPr>
        <w:t xml:space="preserve"> </w:t>
      </w:r>
      <w:r w:rsidRPr="00BD7E89">
        <w:rPr>
          <w:lang w:val="el-GR"/>
        </w:rPr>
        <w:t xml:space="preserve">αντίστοιχα της παρούσας διακήρυξης.  </w:t>
      </w:r>
    </w:p>
    <w:p w14:paraId="1260FE21" w14:textId="6C1BFCAB" w:rsidR="007702DC" w:rsidRDefault="00CD4F51" w:rsidP="002C7E9A">
      <w:pPr>
        <w:rPr>
          <w:lang w:val="el-GR"/>
        </w:rPr>
      </w:pPr>
      <w:bookmarkStart w:id="231"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C0675F">
        <w:rPr>
          <w:lang w:val="el-GR"/>
        </w:rPr>
        <w:fldChar w:fldCharType="begin"/>
      </w:r>
      <w:r w:rsidR="009F688B">
        <w:rPr>
          <w:lang w:val="el-GR"/>
        </w:rPr>
        <w:instrText xml:space="preserve"> REF _Ref494118533 \h </w:instrText>
      </w:r>
      <w:r w:rsidR="00C0675F">
        <w:rPr>
          <w:lang w:val="el-GR"/>
        </w:rPr>
      </w:r>
      <w:r w:rsidR="00C0675F">
        <w:rPr>
          <w:lang w:val="el-GR"/>
        </w:rPr>
        <w:fldChar w:fldCharType="separate"/>
      </w:r>
      <w:r w:rsidR="00FD174C" w:rsidRPr="00603221">
        <w:rPr>
          <w:lang w:val="el-GR"/>
        </w:rPr>
        <w:t xml:space="preserve">ΠΑΡΑΡΤΗΜΑ </w:t>
      </w:r>
      <w:r w:rsidR="00FD174C" w:rsidRPr="00603221">
        <w:t>VI</w:t>
      </w:r>
      <w:r w:rsidR="00FD174C" w:rsidRPr="00603221">
        <w:rPr>
          <w:lang w:val="el-GR"/>
        </w:rPr>
        <w:t>Ι – Άλλες Δηλώσεις</w:t>
      </w:r>
      <w:r w:rsidR="00C0675F">
        <w:rPr>
          <w:lang w:val="el-GR"/>
        </w:rPr>
        <w:fldChar w:fldCharType="end"/>
      </w:r>
      <w:r w:rsidRPr="00B07864">
        <w:rPr>
          <w:lang w:val="el-GR"/>
        </w:rPr>
        <w:t>.</w:t>
      </w:r>
      <w:bookmarkEnd w:id="231"/>
    </w:p>
    <w:p w14:paraId="2E01F954" w14:textId="36AE66E3"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C0675F">
        <w:rPr>
          <w:lang w:val="el-GR"/>
        </w:rPr>
        <w:fldChar w:fldCharType="begin"/>
      </w:r>
      <w:r>
        <w:rPr>
          <w:lang w:val="el-GR"/>
        </w:rPr>
        <w:instrText xml:space="preserve"> REF _Ref496624736 \h </w:instrText>
      </w:r>
      <w:r w:rsidR="00C0675F">
        <w:rPr>
          <w:lang w:val="el-GR"/>
        </w:rPr>
      </w:r>
      <w:r w:rsidR="00C0675F">
        <w:rPr>
          <w:lang w:val="el-GR"/>
        </w:rPr>
        <w:fldChar w:fldCharType="separate"/>
      </w:r>
      <w:r w:rsidR="00FD174C" w:rsidRPr="00603221">
        <w:rPr>
          <w:color w:val="000099"/>
          <w:lang w:val="el-GR"/>
        </w:rPr>
        <w:t xml:space="preserve">ΠΑΡΑΡΤΗΜΑ ΙΙI – ΕΥΡΩΠΑΙΚΟ ΕΝΙΑΙΟ ΕΓΓΡΑΦΟ ΣΥΜΒΑΣΗΣ (ΕΕΕΣ) </w:t>
      </w:r>
      <w:r w:rsidR="00C0675F">
        <w:rPr>
          <w:lang w:val="el-GR"/>
        </w:rPr>
        <w:fldChar w:fldCharType="end"/>
      </w:r>
      <w:r w:rsidRPr="00197834">
        <w:rPr>
          <w:lang w:val="el-GR"/>
        </w:rPr>
        <w:t xml:space="preserve"> ως Παράρτημα  αυτής. </w:t>
      </w:r>
    </w:p>
    <w:p w14:paraId="1CC6CDFB"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1D8CE15"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4566C270"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2" w:history="1">
        <w:r w:rsidRPr="00821852">
          <w:rPr>
            <w:lang w:val="el-GR"/>
          </w:rPr>
          <w:t>www.promitheus.gov.gr</w:t>
        </w:r>
      </w:hyperlink>
      <w:r w:rsidRPr="00821852">
        <w:rPr>
          <w:lang w:val="el-GR"/>
        </w:rPr>
        <w:t>) του ΟΠΣ ΕΣΗΔΗΣ.</w:t>
      </w:r>
    </w:p>
    <w:p w14:paraId="123E0F1E"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1D6AFDD" w14:textId="77777777" w:rsidR="00606EF6" w:rsidRPr="00603221" w:rsidRDefault="00606EF6">
      <w:pPr>
        <w:rPr>
          <w:b/>
          <w:u w:val="single"/>
          <w:lang w:val="el-GR"/>
        </w:rPr>
      </w:pPr>
    </w:p>
    <w:p w14:paraId="54259371"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0962E18"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C73129A" w14:textId="77777777" w:rsidR="00704D1F" w:rsidRPr="00603221" w:rsidRDefault="00704D1F">
      <w:pPr>
        <w:rPr>
          <w:b/>
          <w:u w:val="single"/>
          <w:lang w:val="el-GR"/>
        </w:rPr>
      </w:pPr>
    </w:p>
    <w:p w14:paraId="459D8D83" w14:textId="2FC67E82" w:rsidR="008338F0" w:rsidRPr="003148C5"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496624736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603221">
        <w:rPr>
          <w:color w:val="000099"/>
          <w:lang w:val="el-GR"/>
        </w:rPr>
        <w:t xml:space="preserve">ΠΑΡΑΡΤΗΜΑ ΙΙI – ΕΥΡΩΠΑΙΚΟ ΕΝΙΑΙΟ ΕΓΓΡΑΦΟ ΣΥΜΒΑΣΗΣ (ΕΕΕΣ) </w:t>
      </w:r>
      <w:r w:rsidR="00DF6DCB">
        <w:fldChar w:fldCharType="end"/>
      </w:r>
    </w:p>
    <w:p w14:paraId="484AC630"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77A1F2FB"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1AF37555"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08E8F1F5"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6B9700B2"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1B028B73" w14:textId="6CF8EDDD"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το Μέρος ΙΙΙ,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4BAC8C13"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58691D0"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694BB66"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2E5DB93"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17254DA1"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0D1FC7F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7465A12" w14:textId="77777777" w:rsidR="00FB65FD" w:rsidRPr="00603221" w:rsidRDefault="00FB65FD">
      <w:pPr>
        <w:rPr>
          <w:b/>
          <w:bCs/>
          <w:lang w:val="el-GR"/>
        </w:rPr>
      </w:pPr>
    </w:p>
    <w:p w14:paraId="00FA1F23" w14:textId="77777777" w:rsidR="002C7E9A" w:rsidRPr="00603221" w:rsidRDefault="002C7E9A">
      <w:pPr>
        <w:pStyle w:val="4"/>
        <w:rPr>
          <w:rFonts w:cs="Tahoma"/>
          <w:szCs w:val="22"/>
          <w:lang w:val="el-GR"/>
        </w:rPr>
      </w:pPr>
      <w:bookmarkStart w:id="232" w:name="_Toc97194307"/>
      <w:bookmarkStart w:id="233" w:name="_Toc124351883"/>
      <w:r w:rsidRPr="00603221">
        <w:rPr>
          <w:rFonts w:cs="Tahoma"/>
          <w:szCs w:val="22"/>
          <w:lang w:val="el-GR"/>
        </w:rPr>
        <w:t>Τεχνική Προσφορά</w:t>
      </w:r>
      <w:bookmarkEnd w:id="232"/>
      <w:bookmarkEnd w:id="233"/>
      <w:r w:rsidRPr="00603221">
        <w:rPr>
          <w:rFonts w:cs="Tahoma"/>
          <w:szCs w:val="22"/>
          <w:lang w:val="el-GR"/>
        </w:rPr>
        <w:t xml:space="preserve"> </w:t>
      </w:r>
      <w:r w:rsidR="00E1337D" w:rsidRPr="00603221">
        <w:rPr>
          <w:rFonts w:cs="Tahoma"/>
          <w:szCs w:val="22"/>
          <w:lang w:val="el-GR"/>
        </w:rPr>
        <w:t xml:space="preserve"> </w:t>
      </w:r>
    </w:p>
    <w:p w14:paraId="168936D8" w14:textId="4483262A"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C0675F">
        <w:rPr>
          <w:lang w:val="el-GR"/>
        </w:rPr>
        <w:fldChar w:fldCharType="begin"/>
      </w:r>
      <w:r w:rsidR="006712BB">
        <w:rPr>
          <w:lang w:val="el-GR"/>
        </w:rPr>
        <w:instrText xml:space="preserve"> REF _Ref496625830 \h </w:instrText>
      </w:r>
      <w:r w:rsidR="00C0675F">
        <w:rPr>
          <w:lang w:val="el-GR"/>
        </w:rPr>
      </w:r>
      <w:r w:rsidR="00C0675F">
        <w:rPr>
          <w:lang w:val="el-GR"/>
        </w:rPr>
        <w:fldChar w:fldCharType="separate"/>
      </w:r>
      <w:r w:rsidR="00FD174C" w:rsidRPr="00603221">
        <w:rPr>
          <w:lang w:val="el-GR"/>
        </w:rPr>
        <w:t>ΠΑΡΑΡΤΗΜΑ Ι – Αναλυτική Περιγραφή Φυσικού και Οικονομικού Αντικειμένου της Σύμβασης</w:t>
      </w:r>
      <w:r w:rsidR="00C0675F">
        <w:rPr>
          <w:lang w:val="el-GR"/>
        </w:rPr>
        <w:fldChar w:fldCharType="end"/>
      </w:r>
      <w:r w:rsidRPr="00603221">
        <w:rPr>
          <w:lang w:val="el-GR"/>
        </w:rPr>
        <w:t xml:space="preserve">  &amp;</w:t>
      </w:r>
      <w:r w:rsidR="00827CEF">
        <w:rPr>
          <w:lang w:val="el-GR"/>
        </w:rPr>
        <w:t xml:space="preserve"> </w:t>
      </w:r>
      <w:r w:rsidR="00C0675F">
        <w:rPr>
          <w:lang w:val="el-GR"/>
        </w:rPr>
        <w:fldChar w:fldCharType="begin"/>
      </w:r>
      <w:r w:rsidR="006712BB">
        <w:rPr>
          <w:lang w:val="el-GR"/>
        </w:rPr>
        <w:instrText xml:space="preserve"> REF _Ref40980421 \h </w:instrText>
      </w:r>
      <w:r w:rsidR="00C0675F">
        <w:rPr>
          <w:lang w:val="el-GR"/>
        </w:rPr>
      </w:r>
      <w:r w:rsidR="00C0675F">
        <w:rPr>
          <w:lang w:val="el-GR"/>
        </w:rPr>
        <w:fldChar w:fldCharType="separate"/>
      </w:r>
      <w:r w:rsidR="00FD174C" w:rsidRPr="00603221">
        <w:rPr>
          <w:lang w:val="el-GR"/>
        </w:rPr>
        <w:t>ΠΑΡΑΡΤΗΜΑ ΙΙ – Πίνακες Συμμόρφωσης</w:t>
      </w:r>
      <w:r w:rsidR="00C0675F">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2909A7A1" w14:textId="37264EAA"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C0675F">
        <w:rPr>
          <w:highlight w:val="magenta"/>
          <w:lang w:val="el-GR"/>
        </w:rPr>
        <w:fldChar w:fldCharType="begin"/>
      </w:r>
      <w:r w:rsidR="007D2CC2">
        <w:rPr>
          <w:highlight w:val="magenta"/>
          <w:lang w:val="el-GR"/>
        </w:rPr>
        <w:instrText xml:space="preserve"> REF _Ref40980475 \h </w:instrText>
      </w:r>
      <w:r w:rsidR="00C0675F">
        <w:rPr>
          <w:highlight w:val="magenta"/>
          <w:lang w:val="el-GR"/>
        </w:rPr>
      </w:r>
      <w:r w:rsidR="00C0675F">
        <w:rPr>
          <w:highlight w:val="magenta"/>
          <w:lang w:val="el-GR"/>
        </w:rPr>
        <w:fldChar w:fldCharType="separate"/>
      </w:r>
      <w:r w:rsidR="00FD174C" w:rsidRPr="00603221">
        <w:t>ΠΑΡΑΡΤΗΜΑ V – Υπόδειγμα Τεχνικής Προσφοράς</w:t>
      </w:r>
      <w:r w:rsidR="00C0675F">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270A271" w14:textId="77777777" w:rsidR="008338F0" w:rsidRPr="00603221" w:rsidRDefault="008338F0" w:rsidP="007A3AC0">
      <w:pPr>
        <w:rPr>
          <w:lang w:val="el-GR"/>
        </w:rPr>
      </w:pPr>
    </w:p>
    <w:p w14:paraId="6614AE2A" w14:textId="77777777" w:rsidR="008338F0" w:rsidRPr="00603221" w:rsidRDefault="003355E7" w:rsidP="005A1609">
      <w:pPr>
        <w:pStyle w:val="3"/>
        <w:ind w:left="709" w:hanging="709"/>
        <w:rPr>
          <w:lang w:val="el-GR"/>
        </w:rPr>
      </w:pPr>
      <w:bookmarkStart w:id="234" w:name="_Ref496542376"/>
      <w:bookmarkStart w:id="235" w:name="_Toc97194308"/>
      <w:bookmarkStart w:id="236" w:name="_Toc97194439"/>
      <w:bookmarkStart w:id="237" w:name="_Toc124351884"/>
      <w:r w:rsidRPr="00603221">
        <w:rPr>
          <w:lang w:val="el-GR"/>
        </w:rPr>
        <w:t>Περιεχόμενα Φακέλου «Οικονομική Προσφορά» / Τρόπος σύνταξης και υποβολής οικονομικών προσφορών</w:t>
      </w:r>
      <w:bookmarkEnd w:id="234"/>
      <w:bookmarkEnd w:id="235"/>
      <w:bookmarkEnd w:id="236"/>
      <w:bookmarkEnd w:id="237"/>
    </w:p>
    <w:p w14:paraId="426A7313" w14:textId="77777777" w:rsidR="001E3C20" w:rsidRPr="00603221" w:rsidRDefault="001E3C20" w:rsidP="00422D27">
      <w:pPr>
        <w:autoSpaceDE w:val="0"/>
        <w:autoSpaceDN w:val="0"/>
        <w:adjustRightInd w:val="0"/>
        <w:spacing w:after="0" w:line="276" w:lineRule="auto"/>
        <w:rPr>
          <w:lang w:val="el-GR"/>
        </w:rPr>
      </w:pPr>
    </w:p>
    <w:p w14:paraId="08CD7660" w14:textId="49702F34"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C0675F">
        <w:rPr>
          <w:lang w:val="el-GR" w:eastAsia="el-GR"/>
        </w:rPr>
        <w:fldChar w:fldCharType="begin"/>
      </w:r>
      <w:r w:rsidR="007D2CC2">
        <w:rPr>
          <w:lang w:val="el-GR" w:eastAsia="el-GR"/>
        </w:rPr>
        <w:instrText xml:space="preserve"> REF _Ref40980548 \h </w:instrText>
      </w:r>
      <w:r w:rsidR="00C0675F">
        <w:rPr>
          <w:lang w:val="el-GR" w:eastAsia="el-GR"/>
        </w:rPr>
      </w:r>
      <w:r w:rsidR="00C0675F">
        <w:rPr>
          <w:lang w:val="el-GR" w:eastAsia="el-GR"/>
        </w:rPr>
        <w:fldChar w:fldCharType="separate"/>
      </w:r>
      <w:r w:rsidR="00FD174C" w:rsidRPr="00603221">
        <w:rPr>
          <w:lang w:val="el-GR"/>
        </w:rPr>
        <w:t xml:space="preserve">ΠΑΡΑΡΤΗΜΑ </w:t>
      </w:r>
      <w:r w:rsidR="00FD174C" w:rsidRPr="00603221">
        <w:t>VI</w:t>
      </w:r>
      <w:r w:rsidR="00FD174C" w:rsidRPr="00603221">
        <w:rPr>
          <w:lang w:val="el-GR"/>
        </w:rPr>
        <w:t xml:space="preserve"> – Υπόδειγμα Οικονομικής Προσφοράς</w:t>
      </w:r>
      <w:r w:rsidR="00C0675F">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4D42E584" w14:textId="77777777" w:rsidR="001E3C20" w:rsidRPr="00603221" w:rsidRDefault="001E3C20" w:rsidP="001E3C20">
      <w:pPr>
        <w:suppressAutoHyphens w:val="0"/>
        <w:autoSpaceDE w:val="0"/>
        <w:autoSpaceDN w:val="0"/>
        <w:adjustRightInd w:val="0"/>
        <w:spacing w:after="0"/>
        <w:jc w:val="left"/>
        <w:rPr>
          <w:lang w:val="el-GR" w:eastAsia="el-GR"/>
        </w:rPr>
      </w:pPr>
    </w:p>
    <w:p w14:paraId="1A6BCBF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347CF330"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88A4936" w14:textId="44822462"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FD2594">
        <w:rPr>
          <w:lang w:val="el-GR"/>
        </w:rPr>
        <w:t xml:space="preserve">ΟΠΕΚΑ (πρώην </w:t>
      </w:r>
      <w:r w:rsidR="00043D44" w:rsidRPr="00603221">
        <w:rPr>
          <w:lang w:val="el-GR"/>
        </w:rPr>
        <w:t>ΟΓΑ</w:t>
      </w:r>
      <w:r w:rsidR="00FD2594">
        <w:rPr>
          <w:lang w:val="el-GR"/>
        </w:rPr>
        <w:t>)</w:t>
      </w:r>
      <w:r w:rsidR="00043D44" w:rsidRPr="00603221">
        <w:rPr>
          <w:lang w:val="el-GR"/>
        </w:rPr>
        <w:t>.</w:t>
      </w:r>
    </w:p>
    <w:p w14:paraId="2C276F1D"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7FDE84D9"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169B6674"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2B64016"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8" w:name="_Hlk67667045"/>
      <w:r w:rsidR="00C25AFF" w:rsidRPr="00C25AFF">
        <w:rPr>
          <w:lang w:val="el-GR"/>
        </w:rPr>
        <w:t>όπως τροποποιήθηκε με το άρθρο 42 του ν. 4782/Α36/9-3-2021</w:t>
      </w:r>
      <w:r w:rsidR="00C25AFF">
        <w:rPr>
          <w:lang w:val="el-GR"/>
        </w:rPr>
        <w:t xml:space="preserve"> </w:t>
      </w:r>
      <w:bookmarkEnd w:id="238"/>
      <w:r w:rsidRPr="00603221">
        <w:rPr>
          <w:lang w:val="el-GR"/>
        </w:rPr>
        <w:t>και</w:t>
      </w:r>
    </w:p>
    <w:p w14:paraId="04C584EE" w14:textId="785BDAA5"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8895862" w14:textId="0DD3FD9A"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496607306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5.1</w:t>
      </w:r>
      <w:r w:rsidR="00DF6DCB">
        <w:fldChar w:fldCharType="end"/>
      </w:r>
      <w:r w:rsidRPr="00603221">
        <w:rPr>
          <w:lang w:val="el-GR"/>
        </w:rPr>
        <w:t xml:space="preserve"> της παρούσας διακήρυξης.</w:t>
      </w:r>
      <w:r w:rsidRPr="00603221">
        <w:rPr>
          <w:b/>
          <w:bCs/>
          <w:i/>
          <w:iCs/>
          <w:color w:val="5B9BD5"/>
          <w:lang w:val="el-GR"/>
        </w:rPr>
        <w:t xml:space="preserve"> </w:t>
      </w:r>
    </w:p>
    <w:p w14:paraId="38106ABD" w14:textId="77777777" w:rsidR="00D472F0" w:rsidRPr="00D472F0" w:rsidRDefault="00D472F0">
      <w:pPr>
        <w:rPr>
          <w:lang w:val="el-GR"/>
        </w:rPr>
      </w:pPr>
    </w:p>
    <w:p w14:paraId="68DBA4E8" w14:textId="77777777" w:rsidR="008338F0" w:rsidRPr="00603221" w:rsidRDefault="003355E7" w:rsidP="005A1609">
      <w:pPr>
        <w:pStyle w:val="3"/>
        <w:ind w:left="709" w:hanging="709"/>
        <w:rPr>
          <w:lang w:val="el-GR"/>
        </w:rPr>
      </w:pPr>
      <w:bookmarkStart w:id="239" w:name="_Ref496542395"/>
      <w:bookmarkStart w:id="240" w:name="_Ref496542431"/>
      <w:bookmarkStart w:id="241" w:name="_Toc97194309"/>
      <w:bookmarkStart w:id="242" w:name="_Toc97194440"/>
      <w:bookmarkStart w:id="243" w:name="_Toc124351885"/>
      <w:r w:rsidRPr="00603221">
        <w:rPr>
          <w:lang w:val="el-GR"/>
        </w:rPr>
        <w:t>Χρόνος ισχύος των προσφορών</w:t>
      </w:r>
      <w:bookmarkEnd w:id="239"/>
      <w:bookmarkEnd w:id="240"/>
      <w:bookmarkEnd w:id="241"/>
      <w:bookmarkEnd w:id="242"/>
      <w:bookmarkEnd w:id="243"/>
      <w:r w:rsidR="00E1337D" w:rsidRPr="00603221">
        <w:rPr>
          <w:lang w:val="el-GR"/>
        </w:rPr>
        <w:t xml:space="preserve"> </w:t>
      </w:r>
    </w:p>
    <w:p w14:paraId="4D5246B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68701D5E"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30238A26" w14:textId="679328E3"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496542081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color w:val="000000"/>
          <w:cs/>
          <w:lang w:val="el-GR"/>
        </w:rPr>
        <w:t>‎</w:t>
      </w:r>
      <w:r w:rsidR="00FD174C">
        <w:rPr>
          <w:lang w:val="el-GR"/>
        </w:rPr>
        <w:t>2.2.2</w:t>
      </w:r>
      <w:r w:rsidR="00DF6DCB">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52EFEFB" w14:textId="5B9A1174" w:rsidR="008338F0" w:rsidRPr="00603221" w:rsidRDefault="003355E7">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4"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bookmarkEnd w:id="244"/>
    </w:p>
    <w:p w14:paraId="377C9CCE" w14:textId="745C9B7D" w:rsidR="00D6202B" w:rsidRPr="000D5E54" w:rsidRDefault="003355E7" w:rsidP="00DE6525">
      <w:pPr>
        <w:pStyle w:val="3"/>
        <w:ind w:left="709" w:hanging="709"/>
        <w:rPr>
          <w:lang w:val="el-GR"/>
        </w:rPr>
      </w:pPr>
      <w:bookmarkStart w:id="245" w:name="_Ref67613193"/>
      <w:bookmarkStart w:id="246" w:name="_Toc97194310"/>
      <w:bookmarkStart w:id="247" w:name="_Toc97194441"/>
      <w:bookmarkStart w:id="248" w:name="_Toc124351886"/>
      <w:r w:rsidRPr="00603221">
        <w:rPr>
          <w:lang w:val="el-GR"/>
        </w:rPr>
        <w:t>Λόγοι απόρριψης προσφορών</w:t>
      </w:r>
      <w:bookmarkEnd w:id="245"/>
      <w:bookmarkEnd w:id="246"/>
      <w:bookmarkEnd w:id="247"/>
      <w:bookmarkEnd w:id="248"/>
    </w:p>
    <w:p w14:paraId="42984C66"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7B7BC6B" w14:textId="4C39B089" w:rsidR="00DE6525" w:rsidRPr="00603221" w:rsidRDefault="00A334BA">
      <w:pPr>
        <w:pStyle w:val="aff"/>
        <w:numPr>
          <w:ilvl w:val="0"/>
          <w:numId w:val="27"/>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496542253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2.4.1</w:t>
      </w:r>
      <w:r w:rsidR="00DF6DCB">
        <w:fldChar w:fldCharType="end"/>
      </w:r>
      <w:r w:rsidR="00DE6525" w:rsidRPr="00603221">
        <w:rPr>
          <w:lang w:val="el-GR"/>
        </w:rPr>
        <w:t xml:space="preserve"> (Γενικοί όροι υποβολής προσφορών),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496542299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2.4.2</w:t>
      </w:r>
      <w:r w:rsidR="00DF6DCB">
        <w:fldChar w:fldCharType="end"/>
      </w:r>
      <w:r w:rsidR="00DE6525" w:rsidRPr="00603221">
        <w:rPr>
          <w:lang w:val="el-GR"/>
        </w:rPr>
        <w:t xml:space="preserve"> (Χρόνος και τρόπος υποβολής προσφορών),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496542340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2.4.3</w:t>
      </w:r>
      <w:r w:rsidR="00DF6DCB">
        <w:fldChar w:fldCharType="end"/>
      </w:r>
      <w:r w:rsidR="00DE6525" w:rsidRPr="00603221">
        <w:rPr>
          <w:lang w:val="el-GR"/>
        </w:rPr>
        <w:t xml:space="preserve"> (Περιεχόμενο φακέλων δικαιολογητικών συμμετοχής, τεχνικής προσφοράς),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496542376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2.4.4</w:t>
      </w:r>
      <w:r w:rsidR="00DF6DCB">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496542395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2.4.5</w:t>
      </w:r>
      <w:r w:rsidR="00DF6DCB">
        <w:fldChar w:fldCharType="end"/>
      </w:r>
      <w:r w:rsidR="00DE6525" w:rsidRPr="00603221">
        <w:rPr>
          <w:lang w:val="el-GR"/>
        </w:rPr>
        <w:t xml:space="preserve"> (Χρόνος ισχύος προσφορών),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496542534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3.1</w:t>
      </w:r>
      <w:r w:rsidR="00DF6DCB">
        <w:fldChar w:fldCharType="end"/>
      </w:r>
      <w:r w:rsidR="00DE6525" w:rsidRPr="00603221">
        <w:rPr>
          <w:lang w:val="el-GR"/>
        </w:rPr>
        <w:t xml:space="preserve"> (Αποσφράγιση και αξιολόγηση προσφορών),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496542592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3.2</w:t>
      </w:r>
      <w:r w:rsidR="00DF6DCB">
        <w:fldChar w:fldCharType="end"/>
      </w:r>
      <w:r w:rsidR="00DE6525" w:rsidRPr="00603221">
        <w:rPr>
          <w:lang w:val="el-GR"/>
        </w:rPr>
        <w:t xml:space="preserve"> (Πρόσκληση υποβολής δικαιολογητικών προσωρινού αναδόχου) της παρούσας,</w:t>
      </w:r>
    </w:p>
    <w:p w14:paraId="1BCFD949" w14:textId="175C0BA4" w:rsidR="00A334BA" w:rsidRPr="000D5E54" w:rsidRDefault="00DE6525" w:rsidP="00821852">
      <w:pPr>
        <w:pStyle w:val="aff"/>
        <w:numPr>
          <w:ilvl w:val="0"/>
          <w:numId w:val="27"/>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0FCF8763" w14:textId="29A3ADD4"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496542486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3.1.1</w:t>
      </w:r>
      <w:r w:rsidR="00DF6DCB">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2789877B" w14:textId="031C7B04" w:rsidR="00DE6525" w:rsidRPr="000D5E54" w:rsidRDefault="00DE6525">
      <w:pPr>
        <w:pStyle w:val="aff"/>
        <w:numPr>
          <w:ilvl w:val="0"/>
          <w:numId w:val="27"/>
        </w:numPr>
        <w:spacing w:before="120"/>
        <w:ind w:left="284" w:hanging="142"/>
        <w:contextualSpacing w:val="0"/>
        <w:rPr>
          <w:color w:val="000000" w:themeColor="text1"/>
          <w:lang w:val="el-GR"/>
        </w:rPr>
      </w:pPr>
      <w:r w:rsidRPr="000D5E54">
        <w:rPr>
          <w:color w:val="000000" w:themeColor="text1"/>
          <w:lang w:val="el-GR"/>
        </w:rPr>
        <w:t>η οποία είναι εναλλακτική προσφορά</w:t>
      </w:r>
      <w:r w:rsidR="000D5E54">
        <w:rPr>
          <w:color w:val="000000" w:themeColor="text1"/>
          <w:lang w:val="el-GR"/>
        </w:rPr>
        <w:t>,</w:t>
      </w:r>
      <w:r w:rsidR="00433E35" w:rsidRPr="000D5E54">
        <w:rPr>
          <w:color w:val="000000" w:themeColor="text1"/>
          <w:lang w:val="el-GR"/>
        </w:rPr>
        <w:t xml:space="preserve"> </w:t>
      </w:r>
    </w:p>
    <w:p w14:paraId="621F3B18" w14:textId="352F9CF0" w:rsidR="00DE6525" w:rsidRPr="00603221" w:rsidRDefault="00DE6525">
      <w:pPr>
        <w:pStyle w:val="aff"/>
        <w:numPr>
          <w:ilvl w:val="0"/>
          <w:numId w:val="27"/>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496540586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2.2.3.3</w:t>
      </w:r>
      <w:r w:rsidR="00DF6DCB">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32AF783"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είναι υπό αίρεση,</w:t>
      </w:r>
    </w:p>
    <w:p w14:paraId="026636BC" w14:textId="77777777" w:rsidR="00DE6525" w:rsidRPr="00603221" w:rsidRDefault="00DE6525">
      <w:pPr>
        <w:pStyle w:val="aff"/>
        <w:numPr>
          <w:ilvl w:val="0"/>
          <w:numId w:val="27"/>
        </w:numPr>
        <w:spacing w:before="120"/>
        <w:ind w:left="284" w:hanging="142"/>
        <w:contextualSpacing w:val="0"/>
        <w:rPr>
          <w:lang w:val="el-GR"/>
        </w:rPr>
      </w:pPr>
      <w:r w:rsidRPr="00603221">
        <w:rPr>
          <w:lang w:val="el-GR"/>
        </w:rPr>
        <w:t>η οποία θέτει όρο αναπροσαρμογής,</w:t>
      </w:r>
    </w:p>
    <w:p w14:paraId="264E6B1E" w14:textId="77777777" w:rsidR="00250252" w:rsidRDefault="00250252">
      <w:pPr>
        <w:pStyle w:val="aff"/>
        <w:numPr>
          <w:ilvl w:val="0"/>
          <w:numId w:val="27"/>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97026CF" w14:textId="77777777" w:rsidR="00FA03E7" w:rsidRPr="00FA03E7" w:rsidRDefault="00FA03E7">
      <w:pPr>
        <w:pStyle w:val="aff"/>
        <w:numPr>
          <w:ilvl w:val="0"/>
          <w:numId w:val="2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E8D9390"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862D647"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C328E6" w14:textId="77777777" w:rsidR="00FA03E7" w:rsidRDefault="00957A03">
      <w:pPr>
        <w:pStyle w:val="aff"/>
        <w:numPr>
          <w:ilvl w:val="0"/>
          <w:numId w:val="27"/>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404E7DB" w14:textId="77777777" w:rsidR="00957A03" w:rsidRPr="00957A03" w:rsidRDefault="00957A03">
      <w:pPr>
        <w:pStyle w:val="aff"/>
        <w:numPr>
          <w:ilvl w:val="0"/>
          <w:numId w:val="27"/>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B3F9068" w14:textId="27169884" w:rsidR="00957A03" w:rsidRPr="00957A03" w:rsidRDefault="00957A03">
      <w:pPr>
        <w:pStyle w:val="aff"/>
        <w:numPr>
          <w:ilvl w:val="0"/>
          <w:numId w:val="27"/>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0D5E54">
        <w:rPr>
          <w:lang w:val="el-GR"/>
        </w:rPr>
        <w:t>,</w:t>
      </w:r>
    </w:p>
    <w:p w14:paraId="2093A313" w14:textId="77777777" w:rsidR="00250252" w:rsidRPr="00603221" w:rsidRDefault="00250252">
      <w:pPr>
        <w:pStyle w:val="aff"/>
        <w:numPr>
          <w:ilvl w:val="0"/>
          <w:numId w:val="27"/>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AE3D9B5" w14:textId="0FD38C9E" w:rsidR="004E79B7" w:rsidRDefault="00250252">
      <w:pPr>
        <w:pStyle w:val="aff"/>
        <w:numPr>
          <w:ilvl w:val="0"/>
          <w:numId w:val="27"/>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r w:rsidR="000D5E54">
        <w:rPr>
          <w:lang w:val="el-GR"/>
        </w:rPr>
        <w:t>.</w:t>
      </w:r>
      <w:r w:rsidRPr="00603221">
        <w:rPr>
          <w:lang w:val="el-GR"/>
        </w:rPr>
        <w:t xml:space="preserve"> </w:t>
      </w:r>
    </w:p>
    <w:p w14:paraId="7223CB5E" w14:textId="77777777" w:rsidR="00250252" w:rsidRPr="00D472F0" w:rsidRDefault="00250252" w:rsidP="00DE6525">
      <w:pPr>
        <w:rPr>
          <w:iCs/>
          <w:lang w:val="el-GR"/>
        </w:rPr>
      </w:pPr>
    </w:p>
    <w:p w14:paraId="623DD473" w14:textId="77777777" w:rsidR="008338F0" w:rsidRPr="00603221" w:rsidRDefault="003355E7" w:rsidP="002D0CD6">
      <w:pPr>
        <w:pStyle w:val="1"/>
        <w:rPr>
          <w:rFonts w:cs="Tahoma"/>
          <w:sz w:val="22"/>
          <w:szCs w:val="22"/>
        </w:rPr>
      </w:pPr>
      <w:bookmarkStart w:id="249" w:name="_Toc97194442"/>
      <w:bookmarkStart w:id="250" w:name="_Toc124351887"/>
      <w:r w:rsidRPr="00603221">
        <w:rPr>
          <w:rFonts w:cs="Tahoma"/>
          <w:sz w:val="22"/>
          <w:szCs w:val="22"/>
        </w:rPr>
        <w:t>ΔΙΕΝΕΡΓΕΙΑ ΔΙΑΔΙΚΑΣΙΑΣ - ΑΞΙΟΛΟΓΗΣΗ ΠΡΟΣΦΟΡΩΝ</w:t>
      </w:r>
      <w:bookmarkEnd w:id="249"/>
      <w:bookmarkEnd w:id="250"/>
      <w:r w:rsidR="00E1337D" w:rsidRPr="00603221">
        <w:rPr>
          <w:rFonts w:cs="Tahoma"/>
          <w:sz w:val="22"/>
          <w:szCs w:val="22"/>
        </w:rPr>
        <w:t xml:space="preserve"> </w:t>
      </w:r>
    </w:p>
    <w:p w14:paraId="790C30FE" w14:textId="77777777" w:rsidR="008338F0" w:rsidRPr="00603221" w:rsidRDefault="003355E7" w:rsidP="003A109E">
      <w:pPr>
        <w:pStyle w:val="2"/>
        <w:rPr>
          <w:rFonts w:cs="Tahoma"/>
          <w:lang w:val="el-GR"/>
        </w:rPr>
      </w:pPr>
      <w:r w:rsidRPr="00603221">
        <w:rPr>
          <w:rFonts w:cs="Tahoma"/>
          <w:lang w:val="el-GR"/>
        </w:rPr>
        <w:tab/>
      </w:r>
      <w:bookmarkStart w:id="251" w:name="_Ref496542534"/>
      <w:bookmarkStart w:id="252" w:name="_Toc97194311"/>
      <w:bookmarkStart w:id="253" w:name="_Toc97194443"/>
      <w:bookmarkStart w:id="254" w:name="_Toc124351888"/>
      <w:r w:rsidRPr="00603221">
        <w:rPr>
          <w:rFonts w:cs="Tahoma"/>
          <w:lang w:val="el-GR"/>
        </w:rPr>
        <w:t>Αποσφράγιση και αξιολόγηση προσφορών</w:t>
      </w:r>
      <w:bookmarkEnd w:id="251"/>
      <w:bookmarkEnd w:id="252"/>
      <w:bookmarkEnd w:id="253"/>
      <w:bookmarkEnd w:id="254"/>
      <w:r w:rsidRPr="00603221">
        <w:rPr>
          <w:rFonts w:cs="Tahoma"/>
          <w:lang w:val="el-GR"/>
        </w:rPr>
        <w:t xml:space="preserve"> </w:t>
      </w:r>
    </w:p>
    <w:p w14:paraId="63C06BB8" w14:textId="77777777" w:rsidR="008338F0" w:rsidRPr="00603221" w:rsidRDefault="003355E7" w:rsidP="00FA2B14">
      <w:pPr>
        <w:pStyle w:val="3"/>
        <w:ind w:left="1134" w:hanging="992"/>
        <w:rPr>
          <w:lang w:val="el-GR"/>
        </w:rPr>
      </w:pPr>
      <w:bookmarkStart w:id="255" w:name="_Ref496542486"/>
      <w:bookmarkStart w:id="256" w:name="_Toc97194312"/>
      <w:bookmarkStart w:id="257" w:name="_Toc97194444"/>
      <w:bookmarkStart w:id="258" w:name="_Toc124351889"/>
      <w:r w:rsidRPr="00603221">
        <w:rPr>
          <w:lang w:val="el-GR"/>
        </w:rPr>
        <w:t>Ηλεκτρονική αποσφράγιση προσφορών</w:t>
      </w:r>
      <w:bookmarkEnd w:id="255"/>
      <w:bookmarkEnd w:id="256"/>
      <w:bookmarkEnd w:id="257"/>
      <w:bookmarkEnd w:id="258"/>
    </w:p>
    <w:p w14:paraId="67F15DF7"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1AEAAB1" w14:textId="06D0838D"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C4107C">
        <w:rPr>
          <w:lang w:val="el-GR"/>
        </w:rPr>
        <w:t>δύο</w:t>
      </w:r>
      <w:r w:rsidRPr="00032BBA">
        <w:rPr>
          <w:lang w:val="el-GR"/>
        </w:rPr>
        <w:t xml:space="preserve"> (</w:t>
      </w:r>
      <w:r w:rsidR="00C4107C">
        <w:rPr>
          <w:lang w:val="el-GR"/>
        </w:rPr>
        <w:t>2</w:t>
      </w:r>
      <w:r w:rsidRPr="00032BBA">
        <w:rPr>
          <w:lang w:val="el-GR"/>
        </w:rPr>
        <w:t xml:space="preserve">) εργάσιμες ημέρες μετά την καταληκτική ημερομηνία προσφορών </w:t>
      </w:r>
      <w:r w:rsidRPr="005F256E">
        <w:rPr>
          <w:lang w:val="el-GR"/>
        </w:rPr>
        <w:t xml:space="preserve">ήτοι </w:t>
      </w:r>
      <w:r w:rsidR="005F256E" w:rsidRPr="005F256E">
        <w:rPr>
          <w:b/>
          <w:szCs w:val="24"/>
          <w:lang w:val="el-GR"/>
        </w:rPr>
        <w:t>24</w:t>
      </w:r>
      <w:r w:rsidR="005F256E" w:rsidRPr="00722B37">
        <w:rPr>
          <w:b/>
          <w:szCs w:val="24"/>
          <w:lang w:val="el-GR"/>
        </w:rPr>
        <w:t>-04-2023</w:t>
      </w:r>
      <w:r w:rsidR="005F256E">
        <w:rPr>
          <w:b/>
          <w:szCs w:val="24"/>
          <w:lang w:val="el-GR"/>
        </w:rPr>
        <w:t xml:space="preserve"> </w:t>
      </w:r>
      <w:r w:rsidR="005F256E" w:rsidRPr="00212F6E">
        <w:rPr>
          <w:bCs/>
          <w:szCs w:val="24"/>
          <w:lang w:val="el-GR"/>
        </w:rPr>
        <w:t>και ώρα</w:t>
      </w:r>
      <w:r w:rsidR="005F256E">
        <w:rPr>
          <w:b/>
          <w:szCs w:val="24"/>
          <w:lang w:val="el-GR"/>
        </w:rPr>
        <w:t xml:space="preserve"> 12:00</w:t>
      </w:r>
      <w:r w:rsidRPr="00032BBA">
        <w:rPr>
          <w:lang w:val="el-GR"/>
        </w:rPr>
        <w:t xml:space="preserve">.  </w:t>
      </w:r>
    </w:p>
    <w:p w14:paraId="14D7199A"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1AFDDF7F" w14:textId="77777777" w:rsidR="00032BBA" w:rsidRPr="00032BBA" w:rsidRDefault="00032BBA" w:rsidP="00B23FCC">
      <w:pPr>
        <w:rPr>
          <w:lang w:val="el-GR"/>
        </w:rPr>
      </w:pPr>
    </w:p>
    <w:p w14:paraId="1873C79B" w14:textId="77777777" w:rsidR="008338F0" w:rsidRPr="00603221" w:rsidRDefault="003355E7" w:rsidP="00FA2B14">
      <w:pPr>
        <w:pStyle w:val="3"/>
        <w:ind w:left="1134" w:hanging="992"/>
        <w:rPr>
          <w:lang w:val="el-GR"/>
        </w:rPr>
      </w:pPr>
      <w:bookmarkStart w:id="259" w:name="_Toc74566885"/>
      <w:bookmarkStart w:id="260" w:name="_Toc74566886"/>
      <w:bookmarkStart w:id="261" w:name="_Toc74566887"/>
      <w:bookmarkStart w:id="262" w:name="_Toc74566888"/>
      <w:bookmarkStart w:id="263" w:name="_Toc74566889"/>
      <w:bookmarkStart w:id="264" w:name="_Toc74566890"/>
      <w:bookmarkStart w:id="265" w:name="_Toc74566891"/>
      <w:bookmarkStart w:id="266" w:name="_Toc74566892"/>
      <w:bookmarkStart w:id="267" w:name="_Ref40981105"/>
      <w:bookmarkStart w:id="268" w:name="_Ref40981122"/>
      <w:bookmarkStart w:id="269" w:name="_Ref40981155"/>
      <w:bookmarkStart w:id="270" w:name="_Toc97194313"/>
      <w:bookmarkStart w:id="271" w:name="_Toc97194445"/>
      <w:bookmarkStart w:id="272" w:name="_Toc124351890"/>
      <w:bookmarkEnd w:id="259"/>
      <w:bookmarkEnd w:id="260"/>
      <w:bookmarkEnd w:id="261"/>
      <w:bookmarkEnd w:id="262"/>
      <w:bookmarkEnd w:id="263"/>
      <w:bookmarkEnd w:id="264"/>
      <w:bookmarkEnd w:id="265"/>
      <w:bookmarkEnd w:id="266"/>
      <w:r w:rsidRPr="00603221">
        <w:rPr>
          <w:lang w:val="el-GR"/>
        </w:rPr>
        <w:t>Αξιολόγηση προσφορών</w:t>
      </w:r>
      <w:bookmarkEnd w:id="267"/>
      <w:bookmarkEnd w:id="268"/>
      <w:bookmarkEnd w:id="269"/>
      <w:bookmarkEnd w:id="270"/>
      <w:bookmarkEnd w:id="271"/>
      <w:bookmarkEnd w:id="272"/>
    </w:p>
    <w:p w14:paraId="2CBD4F3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7593C205"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0873500"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E090C28"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C241520"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F4B481C"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361A520F"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ACAD4E7" w14:textId="77777777" w:rsidR="00372DB8" w:rsidRDefault="00372DB8" w:rsidP="00372DB8">
      <w:pPr>
        <w:suppressAutoHyphens w:val="0"/>
        <w:autoSpaceDE w:val="0"/>
        <w:autoSpaceDN w:val="0"/>
        <w:adjustRightInd w:val="0"/>
        <w:spacing w:after="0"/>
        <w:rPr>
          <w:kern w:val="1"/>
          <w:lang w:val="el-GR"/>
        </w:rPr>
      </w:pPr>
    </w:p>
    <w:p w14:paraId="42567863"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A5538F9" w14:textId="77777777" w:rsidR="00372DB8" w:rsidRDefault="00372DB8" w:rsidP="00372DB8">
      <w:pPr>
        <w:textAlignment w:val="baseline"/>
        <w:rPr>
          <w:kern w:val="1"/>
          <w:lang w:val="el-GR"/>
        </w:rPr>
      </w:pPr>
    </w:p>
    <w:p w14:paraId="0277551E"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37091D44"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73B48A7A"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F696F8A" w14:textId="7579CE34" w:rsidR="0084517C" w:rsidRPr="0084517C" w:rsidRDefault="00372DB8" w:rsidP="00130942">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7AE8C949"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542FB155" w14:textId="77777777" w:rsidR="00E57533" w:rsidRDefault="00E57533" w:rsidP="00E57533">
      <w:pPr>
        <w:textAlignment w:val="baseline"/>
        <w:rPr>
          <w:kern w:val="1"/>
          <w:lang w:val="el-GR"/>
        </w:rPr>
      </w:pPr>
    </w:p>
    <w:p w14:paraId="44B2DA5A" w14:textId="77777777" w:rsidR="008338F0" w:rsidRDefault="003355E7" w:rsidP="003A109E">
      <w:pPr>
        <w:pStyle w:val="2"/>
        <w:rPr>
          <w:rFonts w:cs="Tahoma"/>
          <w:lang w:val="el-GR"/>
        </w:rPr>
      </w:pPr>
      <w:bookmarkStart w:id="273" w:name="__RefHeading___Toc491950129"/>
      <w:bookmarkEnd w:id="273"/>
      <w:r w:rsidRPr="00603221">
        <w:rPr>
          <w:rFonts w:cs="Tahoma"/>
          <w:lang w:val="el-GR"/>
        </w:rPr>
        <w:tab/>
      </w:r>
      <w:bookmarkStart w:id="274" w:name="_Ref496542592"/>
      <w:bookmarkStart w:id="275" w:name="_Ref67613215"/>
      <w:bookmarkStart w:id="276" w:name="_Toc97194314"/>
      <w:bookmarkStart w:id="277" w:name="_Toc97194446"/>
      <w:bookmarkStart w:id="278" w:name="_Toc12435189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4"/>
      <w:r w:rsidR="00BB3801" w:rsidRPr="00603221">
        <w:rPr>
          <w:rFonts w:cs="Tahoma"/>
          <w:lang w:val="el-GR"/>
        </w:rPr>
        <w:t>προσωρινού αναδόχου</w:t>
      </w:r>
      <w:bookmarkEnd w:id="275"/>
      <w:bookmarkEnd w:id="276"/>
      <w:bookmarkEnd w:id="277"/>
      <w:bookmarkEnd w:id="278"/>
      <w:r w:rsidR="00BB3801" w:rsidRPr="00603221">
        <w:rPr>
          <w:rFonts w:cs="Tahoma"/>
          <w:lang w:val="el-GR"/>
        </w:rPr>
        <w:t xml:space="preserve"> </w:t>
      </w:r>
    </w:p>
    <w:p w14:paraId="1C6F8BAF"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E4E7C02"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23F844DA"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67616DF"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B581AE9"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7E0D5BCB"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878463"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6EEBDBB"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2FF17AC3"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DFF5DC9"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8BDC4C8"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333018E"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6CF5059"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A4A1CCD"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16822F2E" w14:textId="77777777" w:rsidR="006119DB" w:rsidRPr="006119DB" w:rsidRDefault="006119DB" w:rsidP="00821852">
      <w:pPr>
        <w:rPr>
          <w:lang w:val="el-GR"/>
        </w:rPr>
      </w:pPr>
    </w:p>
    <w:p w14:paraId="1B58BC7F" w14:textId="77777777" w:rsidR="008338F0" w:rsidRDefault="003355E7" w:rsidP="003A109E">
      <w:pPr>
        <w:pStyle w:val="2"/>
        <w:rPr>
          <w:rFonts w:cs="Tahoma"/>
          <w:lang w:val="el-GR"/>
        </w:rPr>
      </w:pPr>
      <w:bookmarkStart w:id="279" w:name="_Toc74566895"/>
      <w:bookmarkStart w:id="280" w:name="_Toc74566896"/>
      <w:bookmarkStart w:id="281" w:name="_Toc74566897"/>
      <w:bookmarkStart w:id="282" w:name="_Toc74566898"/>
      <w:bookmarkStart w:id="283" w:name="_Toc74566899"/>
      <w:bookmarkStart w:id="284" w:name="_Toc74566900"/>
      <w:bookmarkStart w:id="285" w:name="_Toc74566901"/>
      <w:bookmarkStart w:id="286" w:name="_Toc74566902"/>
      <w:bookmarkStart w:id="287" w:name="_Toc74566903"/>
      <w:bookmarkStart w:id="288" w:name="_Toc74566904"/>
      <w:bookmarkStart w:id="289" w:name="_Toc74566905"/>
      <w:bookmarkStart w:id="290" w:name="_Toc74566906"/>
      <w:bookmarkStart w:id="291" w:name="_Toc74566907"/>
      <w:bookmarkStart w:id="292" w:name="_Toc74566908"/>
      <w:bookmarkStart w:id="293" w:name="_Toc74566909"/>
      <w:bookmarkStart w:id="294" w:name="_Toc74566910"/>
      <w:bookmarkStart w:id="295" w:name="_Toc74566911"/>
      <w:bookmarkStart w:id="296" w:name="_Toc74566912"/>
      <w:bookmarkStart w:id="297" w:name="_Toc74566913"/>
      <w:bookmarkStart w:id="298" w:name="_Toc74566914"/>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603221">
        <w:rPr>
          <w:rFonts w:cs="Tahoma"/>
          <w:lang w:val="el-GR"/>
        </w:rPr>
        <w:tab/>
      </w:r>
      <w:bookmarkStart w:id="299" w:name="_Toc97194315"/>
      <w:bookmarkStart w:id="300" w:name="_Toc97194447"/>
      <w:bookmarkStart w:id="301" w:name="_Ref113958813"/>
      <w:bookmarkStart w:id="302" w:name="_Ref113958825"/>
      <w:bookmarkStart w:id="303" w:name="_Ref113958826"/>
      <w:bookmarkStart w:id="304" w:name="_Toc124351892"/>
      <w:r w:rsidRPr="00603221">
        <w:rPr>
          <w:rFonts w:cs="Tahoma"/>
          <w:lang w:val="el-GR"/>
        </w:rPr>
        <w:t>Κατακύρωση - σύναψη σύμβασης</w:t>
      </w:r>
      <w:bookmarkEnd w:id="299"/>
      <w:bookmarkEnd w:id="300"/>
      <w:bookmarkEnd w:id="301"/>
      <w:bookmarkEnd w:id="302"/>
      <w:bookmarkEnd w:id="303"/>
      <w:bookmarkEnd w:id="304"/>
      <w:r w:rsidRPr="00603221">
        <w:rPr>
          <w:rFonts w:cs="Tahoma"/>
          <w:lang w:val="el-GR"/>
        </w:rPr>
        <w:t xml:space="preserve"> </w:t>
      </w:r>
    </w:p>
    <w:p w14:paraId="3644243C"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6F2EF24D"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7127260"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19BAB733"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2B12EFC7"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10856D61"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3" w:anchor="art372_4" w:history="1">
        <w:r w:rsidRPr="00C11E79">
          <w:rPr>
            <w:lang w:val="el-GR" w:eastAsia="ar-SA"/>
          </w:rPr>
          <w:t>παρ.</w:t>
        </w:r>
      </w:hyperlink>
      <w:hyperlink r:id="rId24"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5" w:anchor="art372_4" w:history="1">
        <w:r w:rsidRPr="00C11E79">
          <w:rPr>
            <w:lang w:val="el-GR" w:eastAsia="ar-SA"/>
          </w:rPr>
          <w:t xml:space="preserve"> 4 του άρθρου 372</w:t>
        </w:r>
      </w:hyperlink>
      <w:r w:rsidRPr="00CE73AA">
        <w:rPr>
          <w:lang w:val="el-GR" w:eastAsia="ar-SA"/>
        </w:rPr>
        <w:t xml:space="preserve"> του ν. 4412/2016,</w:t>
      </w:r>
    </w:p>
    <w:p w14:paraId="69C1CBAC"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4AAF707B"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6"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7"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477B0735"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55D06501" w14:textId="00704D1F"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B9022C0" w14:textId="77777777" w:rsidR="003732AE" w:rsidRPr="003732AE" w:rsidRDefault="003732AE" w:rsidP="003732AE">
      <w:pPr>
        <w:rPr>
          <w:lang w:val="el-GR" w:eastAsia="ar-SA"/>
        </w:rPr>
      </w:pPr>
      <w:r w:rsidRPr="003732AE">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3732AE">
        <w:rPr>
          <w:i/>
          <w:lang w:val="el-GR" w:eastAsia="ar-SA"/>
        </w:rPr>
        <w:t>Δικαιολογητικά για την τήρηση των μητρώων του ν. 3310/2005 όπως τροποποιήθηκε με το ν. 3414/2005</w:t>
      </w:r>
      <w:r w:rsidRPr="003732AE">
        <w:rPr>
          <w:lang w:val="el-GR" w:eastAsia="ar-SA"/>
        </w:rPr>
        <w:t>».</w:t>
      </w:r>
    </w:p>
    <w:p w14:paraId="6F4B4FC9" w14:textId="77777777" w:rsidR="003732AE" w:rsidRPr="00CE73AA" w:rsidRDefault="003732AE" w:rsidP="005B1D5A">
      <w:pPr>
        <w:rPr>
          <w:lang w:val="el-GR" w:eastAsia="ar-SA"/>
        </w:rPr>
      </w:pPr>
    </w:p>
    <w:p w14:paraId="36BFAEA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729C2DF5"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6C9C026B" w14:textId="77777777" w:rsidR="006119DB" w:rsidRPr="006119DB" w:rsidRDefault="006119DB" w:rsidP="00821852">
      <w:pPr>
        <w:rPr>
          <w:lang w:val="el-GR"/>
        </w:rPr>
      </w:pPr>
    </w:p>
    <w:p w14:paraId="3815AACC" w14:textId="77777777" w:rsidR="008338F0" w:rsidRPr="00603221" w:rsidRDefault="003355E7" w:rsidP="003A109E">
      <w:pPr>
        <w:pStyle w:val="2"/>
        <w:rPr>
          <w:rFonts w:cs="Tahoma"/>
          <w:lang w:val="el-GR"/>
        </w:rPr>
      </w:pPr>
      <w:bookmarkStart w:id="305" w:name="_Toc74566916"/>
      <w:bookmarkStart w:id="306" w:name="_Toc74566917"/>
      <w:bookmarkStart w:id="307" w:name="_Toc74566918"/>
      <w:bookmarkStart w:id="308" w:name="_Toc74566919"/>
      <w:bookmarkStart w:id="309" w:name="_Toc74566920"/>
      <w:bookmarkStart w:id="310" w:name="_Toc74566921"/>
      <w:bookmarkStart w:id="311" w:name="_Toc74566922"/>
      <w:bookmarkStart w:id="312" w:name="_Toc74566923"/>
      <w:bookmarkStart w:id="313" w:name="_Toc74566924"/>
      <w:bookmarkStart w:id="314" w:name="_Toc74566925"/>
      <w:bookmarkStart w:id="315" w:name="_Toc74566926"/>
      <w:bookmarkStart w:id="316" w:name="_Προδικαστικές_Προσφυγές_-"/>
      <w:bookmarkStart w:id="317" w:name="_Toc97194316"/>
      <w:bookmarkStart w:id="318" w:name="_Toc97194448"/>
      <w:bookmarkStart w:id="319" w:name="_Toc124351893"/>
      <w:bookmarkStart w:id="320" w:name="_Ref496542648"/>
      <w:bookmarkStart w:id="321" w:name="_Ref496542669"/>
      <w:bookmarkEnd w:id="305"/>
      <w:bookmarkEnd w:id="306"/>
      <w:bookmarkEnd w:id="307"/>
      <w:bookmarkEnd w:id="308"/>
      <w:bookmarkEnd w:id="309"/>
      <w:bookmarkEnd w:id="310"/>
      <w:bookmarkEnd w:id="311"/>
      <w:bookmarkEnd w:id="312"/>
      <w:bookmarkEnd w:id="313"/>
      <w:bookmarkEnd w:id="314"/>
      <w:bookmarkEnd w:id="315"/>
      <w:bookmarkEnd w:id="316"/>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7"/>
      <w:bookmarkEnd w:id="318"/>
      <w:bookmarkEnd w:id="319"/>
      <w:r w:rsidR="005B1D5A" w:rsidRPr="005B1D5A" w:rsidDel="005B1D5A">
        <w:rPr>
          <w:rFonts w:cs="Tahoma"/>
          <w:lang w:val="el-GR"/>
        </w:rPr>
        <w:t xml:space="preserve"> </w:t>
      </w:r>
      <w:bookmarkEnd w:id="320"/>
      <w:bookmarkEnd w:id="321"/>
      <w:r w:rsidRPr="00603221">
        <w:rPr>
          <w:rFonts w:cs="Tahoma"/>
          <w:lang w:val="el-GR"/>
        </w:rPr>
        <w:t xml:space="preserve"> </w:t>
      </w:r>
    </w:p>
    <w:p w14:paraId="32462B8D"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9019916"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5D5ACB2A"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F30F2D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13E1AB48"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5374960A" w14:textId="7FD119A6"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AACCFE8"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12B0BBB2"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11D48EC"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7B83547B"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84CEF36"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A81E6A0" w14:textId="355EAD23"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24795348"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7CABC0"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2D5C03E"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D3CB5AF" w14:textId="0C24F0CF" w:rsidR="005B1D5A" w:rsidRPr="00020B6A" w:rsidRDefault="005B1D5A" w:rsidP="005B1D5A">
      <w:pPr>
        <w:rPr>
          <w:color w:val="000000"/>
          <w:lang w:val="el-GR"/>
        </w:rPr>
      </w:pPr>
      <w:r w:rsidRPr="00020B6A">
        <w:rPr>
          <w:color w:val="000000"/>
          <w:lang w:val="el-GR"/>
        </w:rPr>
        <w:t>δ)</w:t>
      </w:r>
      <w:r w:rsidR="008F686B">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0D12C608" w14:textId="0036E78E"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2443D103"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2" w:name="_Hlk114820631"/>
      <w:r w:rsidR="00ED4715" w:rsidRPr="006B704A">
        <w:rPr>
          <w:lang w:val="el-GR"/>
        </w:rPr>
        <w:t>Ε.Α.ΔΗ.ΣΥ.</w:t>
      </w:r>
      <w:r w:rsidR="006B3489">
        <w:rPr>
          <w:lang w:val="el-GR"/>
        </w:rPr>
        <w:t xml:space="preserve"> </w:t>
      </w:r>
      <w:bookmarkEnd w:id="322"/>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58B62B18"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5FA00ABD"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19C8D864"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4922451A"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42C1C8F1" w14:textId="7777777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F469EDE" w14:textId="77777777" w:rsidR="005B1D5A" w:rsidRDefault="005B1D5A" w:rsidP="005B1D5A">
      <w:pPr>
        <w:rPr>
          <w:color w:val="000000"/>
          <w:lang w:val="el-GR"/>
        </w:rPr>
      </w:pPr>
      <w:r w:rsidRPr="00827575">
        <w:rPr>
          <w:color w:val="000000"/>
          <w:lang w:val="el-GR"/>
        </w:rPr>
        <w:t xml:space="preserve"> </w:t>
      </w:r>
    </w:p>
    <w:p w14:paraId="734971E7"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63A3A127"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76A4749"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33D877F"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43353856" w14:textId="555DE875" w:rsidR="00C90A04" w:rsidRPr="00603221" w:rsidRDefault="00C90A04" w:rsidP="00005648">
      <w:pPr>
        <w:suppressAutoHyphens w:val="0"/>
        <w:spacing w:after="0"/>
        <w:jc w:val="left"/>
        <w:rPr>
          <w:lang w:val="el-GR"/>
        </w:rPr>
      </w:pPr>
      <w:r w:rsidRPr="00603221">
        <w:rPr>
          <w:lang w:val="el-GR"/>
        </w:rPr>
        <w:br w:type="page"/>
      </w:r>
    </w:p>
    <w:p w14:paraId="6BBF10E2" w14:textId="77777777" w:rsidR="008338F0" w:rsidRPr="00603221" w:rsidRDefault="003355E7" w:rsidP="003A109E">
      <w:pPr>
        <w:pStyle w:val="2"/>
        <w:rPr>
          <w:rFonts w:cs="Tahoma"/>
          <w:lang w:val="el-GR"/>
        </w:rPr>
      </w:pPr>
      <w:r w:rsidRPr="00603221">
        <w:rPr>
          <w:rFonts w:cs="Tahoma"/>
          <w:lang w:val="el-GR"/>
        </w:rPr>
        <w:tab/>
      </w:r>
      <w:bookmarkStart w:id="323" w:name="_Toc97194317"/>
      <w:bookmarkStart w:id="324" w:name="_Toc97194449"/>
      <w:bookmarkStart w:id="325" w:name="_Toc124351894"/>
      <w:r w:rsidRPr="00603221">
        <w:rPr>
          <w:rFonts w:cs="Tahoma"/>
          <w:lang w:val="el-GR"/>
        </w:rPr>
        <w:t>Ματαίωση Διαδικασίας</w:t>
      </w:r>
      <w:bookmarkEnd w:id="323"/>
      <w:bookmarkEnd w:id="324"/>
      <w:bookmarkEnd w:id="325"/>
    </w:p>
    <w:p w14:paraId="1BF79F8C"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5B071A4"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D044165"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074DAEF7" w14:textId="77777777" w:rsidR="00F371B3" w:rsidRPr="00603221" w:rsidRDefault="00F371B3" w:rsidP="00F371B3">
      <w:pPr>
        <w:rPr>
          <w:lang w:val="el-GR"/>
        </w:rPr>
      </w:pPr>
    </w:p>
    <w:p w14:paraId="4A3DE317" w14:textId="77777777" w:rsidR="008338F0" w:rsidRPr="00603221" w:rsidRDefault="003355E7" w:rsidP="005D1B15">
      <w:pPr>
        <w:pStyle w:val="1"/>
        <w:rPr>
          <w:rFonts w:cs="Tahoma"/>
          <w:sz w:val="22"/>
          <w:szCs w:val="22"/>
        </w:rPr>
      </w:pPr>
      <w:bookmarkStart w:id="326" w:name="_Toc97194450"/>
      <w:bookmarkStart w:id="327" w:name="_Toc124351895"/>
      <w:r w:rsidRPr="00603221">
        <w:rPr>
          <w:rFonts w:cs="Tahoma"/>
          <w:sz w:val="22"/>
          <w:szCs w:val="22"/>
        </w:rPr>
        <w:t>ΟΡΟΙ ΕΚΤΕΛΕΣΗΣ ΤΗΣ ΣΥΜΒΑΣΗΣ</w:t>
      </w:r>
      <w:bookmarkEnd w:id="326"/>
      <w:bookmarkEnd w:id="327"/>
      <w:r w:rsidRPr="00603221">
        <w:rPr>
          <w:rFonts w:cs="Tahoma"/>
          <w:sz w:val="22"/>
          <w:szCs w:val="22"/>
        </w:rPr>
        <w:t xml:space="preserve"> </w:t>
      </w:r>
    </w:p>
    <w:p w14:paraId="433DCD63" w14:textId="77777777" w:rsidR="008338F0" w:rsidRPr="00603221" w:rsidRDefault="003355E7" w:rsidP="003A109E">
      <w:pPr>
        <w:pStyle w:val="2"/>
        <w:rPr>
          <w:rFonts w:cs="Tahoma"/>
          <w:lang w:val="el-GR"/>
        </w:rPr>
      </w:pPr>
      <w:r w:rsidRPr="00603221">
        <w:rPr>
          <w:rFonts w:cs="Tahoma"/>
          <w:lang w:val="el-GR"/>
        </w:rPr>
        <w:tab/>
      </w:r>
      <w:bookmarkStart w:id="328" w:name="_Ref496542746"/>
      <w:bookmarkStart w:id="329" w:name="_Toc97194318"/>
      <w:bookmarkStart w:id="330" w:name="_Toc97194451"/>
      <w:bookmarkStart w:id="331" w:name="_Toc12435189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8"/>
      <w:bookmarkEnd w:id="329"/>
      <w:bookmarkEnd w:id="330"/>
      <w:bookmarkEnd w:id="331"/>
    </w:p>
    <w:p w14:paraId="34FD1540"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6C24FA42"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2" w:name="_Hlk494198985"/>
      <w:r w:rsidR="00B07864">
        <w:rPr>
          <w:lang w:val="el-GR"/>
        </w:rPr>
        <w:t>.</w:t>
      </w:r>
    </w:p>
    <w:bookmarkEnd w:id="332"/>
    <w:p w14:paraId="73227C88" w14:textId="06DECCE9" w:rsidR="007E6A19" w:rsidRDefault="003355E7" w:rsidP="007E6A19">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496625091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2.1.5</w:t>
      </w:r>
      <w:r w:rsidR="00DF6DCB">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D43C15" w:rsidRPr="00D43C15">
        <w:rPr>
          <w:lang w:val="el-GR"/>
        </w:rPr>
        <w:t xml:space="preserve"> ΠΑΡΑΡΤΗΜΑ VIII – Υποδείγματα Εγγυητικών Επιστολών</w:t>
      </w:r>
      <w:r w:rsidRPr="00603221">
        <w:rPr>
          <w:lang w:val="el-GR"/>
        </w:rPr>
        <w:t xml:space="preserve"> </w:t>
      </w:r>
      <w:r w:rsidR="007E6A19" w:rsidRPr="007E6A19">
        <w:rPr>
          <w:lang w:val="el-GR"/>
        </w:rPr>
        <w:t>της Διακήρυξης και τα οριζόμενα στο άρθρο 72 του ν. 4412/2016.</w:t>
      </w:r>
    </w:p>
    <w:p w14:paraId="4D31ED92"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F73CD23"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8917C0C"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3050CB60"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2696F4BF"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0838192F" w14:textId="77777777" w:rsidR="00976CBB" w:rsidRPr="00603221" w:rsidRDefault="00976CBB" w:rsidP="00417A19">
      <w:pPr>
        <w:suppressAutoHyphens w:val="0"/>
        <w:spacing w:line="276" w:lineRule="auto"/>
        <w:rPr>
          <w:lang w:val="el-GR"/>
        </w:rPr>
      </w:pPr>
    </w:p>
    <w:p w14:paraId="6B2AD2B9" w14:textId="77777777" w:rsidR="008338F0" w:rsidRPr="00603221" w:rsidRDefault="003355E7" w:rsidP="003A109E">
      <w:pPr>
        <w:pStyle w:val="2"/>
        <w:rPr>
          <w:rFonts w:cs="Tahoma"/>
          <w:lang w:val="el-GR"/>
        </w:rPr>
      </w:pPr>
      <w:r w:rsidRPr="00603221">
        <w:rPr>
          <w:rFonts w:cs="Tahoma"/>
          <w:lang w:val="el-GR"/>
        </w:rPr>
        <w:tab/>
      </w:r>
      <w:bookmarkStart w:id="333" w:name="_Toc97194319"/>
      <w:bookmarkStart w:id="334" w:name="_Toc97194452"/>
      <w:bookmarkStart w:id="335" w:name="_Toc124351897"/>
      <w:r w:rsidRPr="00603221">
        <w:rPr>
          <w:rFonts w:cs="Tahoma"/>
          <w:lang w:val="el-GR"/>
        </w:rPr>
        <w:t>Συμβατικό πλαίσιο – Εφαρμοστέα νομοθεσία</w:t>
      </w:r>
      <w:bookmarkEnd w:id="333"/>
      <w:bookmarkEnd w:id="334"/>
      <w:bookmarkEnd w:id="335"/>
    </w:p>
    <w:p w14:paraId="64E2FB51"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2D032DB" w14:textId="77777777" w:rsidR="008338F0" w:rsidRPr="00603221" w:rsidRDefault="003355E7" w:rsidP="003A109E">
      <w:pPr>
        <w:pStyle w:val="2"/>
        <w:rPr>
          <w:rFonts w:cs="Tahoma"/>
          <w:lang w:val="el-GR"/>
        </w:rPr>
      </w:pPr>
      <w:r w:rsidRPr="00603221">
        <w:rPr>
          <w:rFonts w:cs="Tahoma"/>
          <w:lang w:val="el-GR"/>
        </w:rPr>
        <w:tab/>
      </w:r>
      <w:bookmarkStart w:id="336" w:name="_Ref89075849"/>
      <w:bookmarkStart w:id="337" w:name="_Toc97194320"/>
      <w:bookmarkStart w:id="338" w:name="_Toc97194453"/>
      <w:bookmarkStart w:id="339" w:name="_Toc124351898"/>
      <w:r w:rsidRPr="00603221">
        <w:rPr>
          <w:rFonts w:cs="Tahoma"/>
          <w:lang w:val="el-GR"/>
        </w:rPr>
        <w:t>Όροι εκτέλεσης της σύμβασης</w:t>
      </w:r>
      <w:bookmarkEnd w:id="336"/>
      <w:bookmarkEnd w:id="337"/>
      <w:bookmarkEnd w:id="338"/>
      <w:bookmarkEnd w:id="339"/>
    </w:p>
    <w:p w14:paraId="383BF2FF"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EE5E8CA"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5208A84"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4C6EAA9E" w14:textId="77777777" w:rsidR="00EB4107" w:rsidRPr="00B07864" w:rsidRDefault="00EB4107" w:rsidP="00EB4107">
      <w:pPr>
        <w:rPr>
          <w:lang w:val="el-GR"/>
        </w:rPr>
      </w:pPr>
      <w:r w:rsidRPr="00B07864">
        <w:rPr>
          <w:lang w:val="el-GR"/>
        </w:rPr>
        <w:t xml:space="preserve">Πιο συγκεκριμένα: </w:t>
      </w:r>
    </w:p>
    <w:p w14:paraId="4C943FDF"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6E632AFF"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6D75626F"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4B4E2872" w14:textId="77777777" w:rsidR="0014064C" w:rsidRPr="00603221" w:rsidRDefault="0014064C" w:rsidP="00114833">
      <w:pPr>
        <w:rPr>
          <w:lang w:val="el-GR"/>
        </w:rPr>
      </w:pPr>
    </w:p>
    <w:p w14:paraId="10727B74"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12F6C30C"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FA555CA" w14:textId="66B922E9" w:rsidR="006A67B9" w:rsidRPr="00DD50E7" w:rsidRDefault="006A67B9" w:rsidP="00F015C0">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00F015C0">
        <w:rPr>
          <w:rFonts w:eastAsia="Calibri"/>
          <w:lang w:val="el-GR"/>
        </w:rPr>
        <w:t>.</w:t>
      </w:r>
    </w:p>
    <w:p w14:paraId="24D8E33A"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2F91EE6E" w14:textId="3E3BF902" w:rsidR="006C03D6" w:rsidRPr="00DD50E7" w:rsidRDefault="006C03D6" w:rsidP="006C055E">
      <w:pPr>
        <w:rPr>
          <w:rFonts w:eastAsia="Calibri"/>
          <w:lang w:val="el-GR"/>
        </w:rPr>
      </w:pPr>
      <w:bookmarkStart w:id="340"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C0675F">
        <w:rPr>
          <w:cs/>
          <w:lang w:val="el-GR"/>
        </w:rPr>
        <w:fldChar w:fldCharType="begin"/>
      </w:r>
      <w:r>
        <w:rPr>
          <w:lang w:val="el-GR"/>
        </w:rPr>
        <w:instrText xml:space="preserve"> REF _Ref118477993 \h </w:instrText>
      </w:r>
      <w:r w:rsidR="00C0675F">
        <w:rPr>
          <w:cs/>
          <w:lang w:val="el-GR"/>
        </w:rPr>
      </w:r>
      <w:r w:rsidR="00C0675F">
        <w:rPr>
          <w:cs/>
          <w:lang w:val="el-GR"/>
        </w:rPr>
        <w:fldChar w:fldCharType="separate"/>
      </w:r>
      <w:r w:rsidR="00FD174C" w:rsidRPr="00C0415C">
        <w:rPr>
          <w:lang w:val="el-GR"/>
        </w:rPr>
        <w:t>ΠΑΡΑΡΤΗΜΑ</w:t>
      </w:r>
      <w:r w:rsidR="00FD174C" w:rsidRPr="002A51E1">
        <w:rPr>
          <w:lang w:val="el-GR"/>
        </w:rPr>
        <w:t xml:space="preserve"> </w:t>
      </w:r>
      <w:r w:rsidR="00FD174C">
        <w:t>X</w:t>
      </w:r>
      <w:r w:rsidR="00FD174C" w:rsidRPr="002A51E1">
        <w:rPr>
          <w:lang w:val="el-GR"/>
        </w:rPr>
        <w:t xml:space="preserve"> – </w:t>
      </w:r>
      <w:r w:rsidR="00FD174C">
        <w:rPr>
          <w:lang w:val="el-GR"/>
        </w:rPr>
        <w:t>Ρήτρα Ακεραιότητας</w:t>
      </w:r>
      <w:r w:rsidR="00C0675F">
        <w:rPr>
          <w:cs/>
          <w:lang w:val="el-GR"/>
        </w:rPr>
        <w:fldChar w:fldCharType="end"/>
      </w:r>
      <w:r>
        <w:rPr>
          <w:rFonts w:hint="cs"/>
          <w:cs/>
          <w:lang w:val="el-GR"/>
        </w:rPr>
        <w:t>η οποία θα περιληφθεί στη σύμβαση</w:t>
      </w:r>
      <w:bookmarkEnd w:id="340"/>
      <w:r>
        <w:rPr>
          <w:rFonts w:hint="cs"/>
          <w:cs/>
          <w:lang w:val="el-GR"/>
        </w:rPr>
        <w:t>.</w:t>
      </w:r>
    </w:p>
    <w:p w14:paraId="0C74BAF2"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7534863D"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7B0ED86E"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0391E0FC"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E70E21E"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B9F3FB7"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475C0667"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06E7CBA"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9B3C736"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0EE1BB7"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9A9FEB0"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399CA385"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939E947"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DB718F7"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0445A336" w14:textId="0B41AB00" w:rsidR="00343BB2" w:rsidRPr="00033BA0" w:rsidRDefault="00343BB2" w:rsidP="00343BB2">
      <w:pPr>
        <w:rPr>
          <w:lang w:val="el-GR"/>
        </w:rPr>
      </w:pPr>
      <w:r w:rsidRPr="00033BA0">
        <w:rPr>
          <w:lang w:val="el-GR"/>
        </w:rPr>
        <w:t>Ειδικότερα:</w:t>
      </w:r>
    </w:p>
    <w:p w14:paraId="7E92FC2C" w14:textId="3A8F07CD"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r w:rsidR="008A31D6">
        <w:rPr>
          <w:lang w:val="el-GR"/>
        </w:rPr>
        <w:t>,</w:t>
      </w:r>
    </w:p>
    <w:p w14:paraId="67E10E9B" w14:textId="3A97F430" w:rsidR="00343BB2" w:rsidRPr="00033BA0" w:rsidRDefault="00343BB2" w:rsidP="00343BB2">
      <w:pPr>
        <w:rPr>
          <w:lang w:val="el-GR"/>
        </w:rPr>
      </w:pPr>
      <w:r w:rsidRPr="00033BA0">
        <w:rPr>
          <w:lang w:val="el-GR"/>
        </w:rPr>
        <w:t>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w:t>
      </w:r>
      <w:r w:rsidR="008A31D6">
        <w:rPr>
          <w:lang w:val="el-GR"/>
        </w:rPr>
        <w:t>,</w:t>
      </w:r>
      <w:r w:rsidRPr="00033BA0">
        <w:rPr>
          <w:lang w:val="el-GR"/>
        </w:rPr>
        <w:t xml:space="preserve"> </w:t>
      </w:r>
    </w:p>
    <w:p w14:paraId="3FFA3C6E" w14:textId="2546618E" w:rsidR="00343BB2" w:rsidRPr="00033BA0" w:rsidRDefault="00343BB2" w:rsidP="00343BB2">
      <w:pPr>
        <w:rPr>
          <w:lang w:val="el-GR"/>
        </w:rPr>
      </w:pPr>
      <w:r w:rsidRPr="00033BA0">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w:t>
      </w:r>
      <w:r w:rsidR="008A31D6">
        <w:rPr>
          <w:lang w:val="el-GR"/>
        </w:rPr>
        <w:t>,</w:t>
      </w:r>
      <w:r w:rsidRPr="00033BA0">
        <w:rPr>
          <w:lang w:val="el-GR"/>
        </w:rPr>
        <w:t xml:space="preserve">  </w:t>
      </w:r>
    </w:p>
    <w:p w14:paraId="7DED25EB" w14:textId="1F4B58A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r w:rsidR="008A31D6">
        <w:rPr>
          <w:lang w:val="el-GR"/>
        </w:rPr>
        <w:t>,</w:t>
      </w:r>
    </w:p>
    <w:p w14:paraId="0DD4A009"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10C2FE5" w14:textId="77777777" w:rsidR="00343BB2" w:rsidRPr="00603221" w:rsidRDefault="00343BB2" w:rsidP="004B7E25">
      <w:pPr>
        <w:suppressAutoHyphens w:val="0"/>
        <w:spacing w:after="200" w:line="276" w:lineRule="auto"/>
        <w:rPr>
          <w:lang w:val="el-GR"/>
        </w:rPr>
      </w:pPr>
    </w:p>
    <w:p w14:paraId="3B9627A1" w14:textId="77777777" w:rsidR="008338F0" w:rsidRPr="00603221" w:rsidRDefault="003355E7" w:rsidP="003A109E">
      <w:pPr>
        <w:pStyle w:val="2"/>
        <w:rPr>
          <w:rFonts w:cs="Tahoma"/>
          <w:lang w:val="el-GR"/>
        </w:rPr>
      </w:pPr>
      <w:r w:rsidRPr="00603221">
        <w:rPr>
          <w:rFonts w:cs="Tahoma"/>
          <w:lang w:val="el-GR"/>
        </w:rPr>
        <w:tab/>
      </w:r>
      <w:bookmarkStart w:id="341" w:name="_Toc97194321"/>
      <w:bookmarkStart w:id="342" w:name="_Toc97194454"/>
      <w:bookmarkStart w:id="343" w:name="_Toc124351899"/>
      <w:r w:rsidRPr="00603221">
        <w:rPr>
          <w:rFonts w:cs="Tahoma"/>
          <w:lang w:val="el-GR"/>
        </w:rPr>
        <w:t>Υπεργολαβία</w:t>
      </w:r>
      <w:bookmarkEnd w:id="341"/>
      <w:bookmarkEnd w:id="342"/>
      <w:bookmarkEnd w:id="343"/>
    </w:p>
    <w:p w14:paraId="0A7B1140"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E517BD9"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7090522" w14:textId="4515E974"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496541775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2.2.3</w:t>
      </w:r>
      <w:r w:rsidR="00DF6DCB">
        <w:fldChar w:fldCharType="end"/>
      </w:r>
      <w:r w:rsidRPr="00603221">
        <w:rPr>
          <w:lang w:val="el-GR"/>
        </w:rPr>
        <w:t xml:space="preserve"> και με τα αποδεικτικά μέσα της παραγράφου</w:t>
      </w:r>
      <w:r w:rsidR="005A3530">
        <w:rPr>
          <w:lang w:val="el-GR"/>
        </w:rPr>
        <w:t xml:space="preserve"> </w:t>
      </w:r>
      <w:r w:rsidR="00C0675F">
        <w:rPr>
          <w:lang w:val="el-GR"/>
        </w:rPr>
        <w:fldChar w:fldCharType="begin"/>
      </w:r>
      <w:r w:rsidR="00A30F24">
        <w:rPr>
          <w:lang w:val="el-GR"/>
        </w:rPr>
        <w:instrText xml:space="preserve"> REF _Ref40957856 \r \h </w:instrText>
      </w:r>
      <w:r w:rsidR="00C0675F">
        <w:rPr>
          <w:lang w:val="el-GR"/>
        </w:rPr>
      </w:r>
      <w:r w:rsidR="00C0675F">
        <w:rPr>
          <w:lang w:val="el-GR"/>
        </w:rPr>
        <w:fldChar w:fldCharType="separate"/>
      </w:r>
      <w:r w:rsidR="00FD174C">
        <w:rPr>
          <w:cs/>
          <w:lang w:val="el-GR"/>
        </w:rPr>
        <w:t>‎</w:t>
      </w:r>
      <w:r w:rsidR="00FD174C">
        <w:rPr>
          <w:lang w:val="el-GR"/>
        </w:rPr>
        <w:t>2.2.9.2</w:t>
      </w:r>
      <w:r w:rsidR="00C0675F">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0169FE7"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68D128D8" w14:textId="6E0CA9E2" w:rsidR="005A3530" w:rsidRPr="00603221" w:rsidRDefault="005A3530">
      <w:pPr>
        <w:rPr>
          <w:b/>
          <w:bCs/>
          <w:lang w:val="el-GR"/>
        </w:rPr>
      </w:pPr>
    </w:p>
    <w:p w14:paraId="3B18D1D7" w14:textId="77777777" w:rsidR="008338F0" w:rsidRPr="00603221" w:rsidRDefault="003355E7" w:rsidP="003A109E">
      <w:pPr>
        <w:pStyle w:val="2"/>
        <w:rPr>
          <w:rFonts w:cs="Tahoma"/>
          <w:lang w:val="el-GR"/>
        </w:rPr>
      </w:pPr>
      <w:r w:rsidRPr="00603221">
        <w:rPr>
          <w:rFonts w:cs="Tahoma"/>
          <w:lang w:val="el-GR"/>
        </w:rPr>
        <w:tab/>
      </w:r>
      <w:bookmarkStart w:id="344" w:name="_Ref496607258"/>
      <w:bookmarkStart w:id="345" w:name="_Toc97194322"/>
      <w:bookmarkStart w:id="346" w:name="_Toc97194455"/>
      <w:bookmarkStart w:id="347" w:name="_Toc124351900"/>
      <w:r w:rsidRPr="00603221">
        <w:rPr>
          <w:rFonts w:cs="Tahoma"/>
          <w:lang w:val="el-GR"/>
        </w:rPr>
        <w:t>Τροποποίηση σύμβασης κατά τη διάρκειά της</w:t>
      </w:r>
      <w:bookmarkEnd w:id="344"/>
      <w:bookmarkEnd w:id="345"/>
      <w:bookmarkEnd w:id="346"/>
      <w:bookmarkEnd w:id="347"/>
      <w:r w:rsidRPr="00603221">
        <w:rPr>
          <w:rFonts w:cs="Tahoma"/>
          <w:lang w:val="el-GR"/>
        </w:rPr>
        <w:t xml:space="preserve"> </w:t>
      </w:r>
    </w:p>
    <w:p w14:paraId="42370A1C"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548BA851"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D4DF489" w14:textId="77777777" w:rsidR="00163845" w:rsidRPr="00603221" w:rsidRDefault="00163845" w:rsidP="00C87C2F">
      <w:pPr>
        <w:spacing w:line="276" w:lineRule="auto"/>
        <w:rPr>
          <w:lang w:val="el-GR"/>
        </w:rPr>
      </w:pPr>
    </w:p>
    <w:p w14:paraId="32AB2A40" w14:textId="77777777" w:rsidR="008338F0" w:rsidRPr="00603221" w:rsidRDefault="003355E7" w:rsidP="003A109E">
      <w:pPr>
        <w:pStyle w:val="2"/>
        <w:rPr>
          <w:rFonts w:cs="Tahoma"/>
          <w:lang w:val="el-GR"/>
        </w:rPr>
      </w:pPr>
      <w:r w:rsidRPr="00603221">
        <w:rPr>
          <w:rFonts w:cs="Tahoma"/>
          <w:lang w:val="el-GR"/>
        </w:rPr>
        <w:tab/>
      </w:r>
      <w:bookmarkStart w:id="348" w:name="_Toc97194324"/>
      <w:bookmarkStart w:id="349" w:name="_Toc97194457"/>
      <w:bookmarkStart w:id="350" w:name="_Ref118479492"/>
      <w:bookmarkStart w:id="351" w:name="_Ref118479515"/>
      <w:bookmarkStart w:id="352" w:name="_Toc124351901"/>
      <w:r w:rsidRPr="00603221">
        <w:rPr>
          <w:rFonts w:cs="Tahoma"/>
          <w:lang w:val="el-GR"/>
        </w:rPr>
        <w:t>Δικαίωμα μονομερούς λύσης της σύμβασης</w:t>
      </w:r>
      <w:bookmarkEnd w:id="348"/>
      <w:bookmarkEnd w:id="349"/>
      <w:bookmarkEnd w:id="350"/>
      <w:bookmarkEnd w:id="351"/>
      <w:bookmarkEnd w:id="352"/>
    </w:p>
    <w:p w14:paraId="6B80A41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12464E5" w14:textId="6B4EE8E7" w:rsidR="00FE0D21" w:rsidRPr="00C229F3" w:rsidRDefault="00FE0D21" w:rsidP="00FE0D21">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A14476">
        <w:rPr>
          <w:lang w:val="el-GR"/>
        </w:rPr>
        <w:t>,</w:t>
      </w:r>
      <w:r>
        <w:rPr>
          <w:lang w:val="el-GR"/>
        </w:rPr>
        <w:t xml:space="preserve"> </w:t>
      </w:r>
    </w:p>
    <w:p w14:paraId="2C3F6AF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7F6CA3D" w14:textId="26280F5B"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r w:rsidR="00A14476">
        <w:rPr>
          <w:lang w:val="el-GR"/>
        </w:rPr>
        <w:t>,</w:t>
      </w:r>
    </w:p>
    <w:p w14:paraId="71B95774"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3" w:name="_Hlk118481822"/>
      <w:r w:rsidRPr="005F0A0D">
        <w:rPr>
          <w:lang w:val="el-GR"/>
        </w:rPr>
        <w:t>αδικήματα που αναφέρονται στην παρ. 2.2.3.1 της παρούσας,</w:t>
      </w:r>
    </w:p>
    <w:p w14:paraId="6E5D006A" w14:textId="1A614BE1"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A14476">
        <w:rPr>
          <w:lang w:val="el-GR"/>
        </w:rPr>
        <w:t>,</w:t>
      </w:r>
    </w:p>
    <w:p w14:paraId="00E5C558" w14:textId="7D2D5738"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C0675F">
        <w:rPr>
          <w:cs/>
          <w:lang w:val="el-GR"/>
        </w:rPr>
        <w:fldChar w:fldCharType="begin"/>
      </w:r>
      <w:r>
        <w:rPr>
          <w:lang w:val="el-GR"/>
        </w:rPr>
        <w:instrText xml:space="preserve"> REF _Ref118477993 \h </w:instrText>
      </w:r>
      <w:r w:rsidR="00C0675F">
        <w:rPr>
          <w:cs/>
          <w:lang w:val="el-GR"/>
        </w:rPr>
      </w:r>
      <w:r w:rsidR="00C0675F">
        <w:rPr>
          <w:cs/>
          <w:lang w:val="el-GR"/>
        </w:rPr>
        <w:fldChar w:fldCharType="separate"/>
      </w:r>
      <w:r w:rsidR="00FD174C" w:rsidRPr="00C0415C">
        <w:rPr>
          <w:lang w:val="el-GR"/>
        </w:rPr>
        <w:t>ΠΑΡΑΡΤΗΜΑ</w:t>
      </w:r>
      <w:r w:rsidR="00FD174C" w:rsidRPr="002A51E1">
        <w:rPr>
          <w:lang w:val="el-GR"/>
        </w:rPr>
        <w:t xml:space="preserve"> </w:t>
      </w:r>
      <w:r w:rsidR="00FD174C">
        <w:t>X</w:t>
      </w:r>
      <w:r w:rsidR="00FD174C" w:rsidRPr="002A51E1">
        <w:rPr>
          <w:lang w:val="el-GR"/>
        </w:rPr>
        <w:t xml:space="preserve"> – </w:t>
      </w:r>
      <w:r w:rsidR="00FD174C">
        <w:rPr>
          <w:lang w:val="el-GR"/>
        </w:rPr>
        <w:t>Ρήτρα Ακεραιότητας</w:t>
      </w:r>
      <w:r w:rsidR="00C0675F">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3"/>
    <w:p w14:paraId="09D06490" w14:textId="77777777" w:rsidR="009649DC" w:rsidRPr="00603221" w:rsidRDefault="009649DC" w:rsidP="00AF6BC2">
      <w:pPr>
        <w:rPr>
          <w:b/>
          <w:bCs/>
          <w:lang w:val="el-GR"/>
        </w:rPr>
      </w:pPr>
    </w:p>
    <w:p w14:paraId="1AAEA682" w14:textId="77777777" w:rsidR="008338F0" w:rsidRPr="00140781" w:rsidRDefault="003355E7" w:rsidP="005D1B15">
      <w:pPr>
        <w:pStyle w:val="1"/>
        <w:rPr>
          <w:rFonts w:cs="Tahoma"/>
          <w:sz w:val="22"/>
          <w:szCs w:val="22"/>
          <w:lang w:val="el-GR"/>
        </w:rPr>
      </w:pPr>
      <w:bookmarkStart w:id="354" w:name="_Toc97194458"/>
      <w:bookmarkStart w:id="355" w:name="_Toc124351902"/>
      <w:r w:rsidRPr="00140781">
        <w:rPr>
          <w:rFonts w:cs="Tahoma"/>
          <w:sz w:val="22"/>
          <w:szCs w:val="22"/>
          <w:lang w:val="el-GR"/>
        </w:rPr>
        <w:t>ΕΙΔΙΚΟΙ ΟΡΟΙ ΕΚΤΕΛΕΣΗΣ ΤΗΣ ΣΥΜΒΑΣΗΣ</w:t>
      </w:r>
      <w:bookmarkEnd w:id="354"/>
      <w:bookmarkEnd w:id="355"/>
      <w:r w:rsidRPr="00140781">
        <w:rPr>
          <w:rFonts w:cs="Tahoma"/>
          <w:sz w:val="22"/>
          <w:szCs w:val="22"/>
          <w:lang w:val="el-GR"/>
        </w:rPr>
        <w:t xml:space="preserve"> </w:t>
      </w:r>
    </w:p>
    <w:p w14:paraId="39367F10" w14:textId="77777777" w:rsidR="008338F0" w:rsidRPr="00603221" w:rsidRDefault="003355E7" w:rsidP="003A109E">
      <w:pPr>
        <w:pStyle w:val="2"/>
        <w:rPr>
          <w:rFonts w:cs="Tahoma"/>
          <w:lang w:val="el-GR"/>
        </w:rPr>
      </w:pPr>
      <w:r w:rsidRPr="00603221">
        <w:rPr>
          <w:rFonts w:cs="Tahoma"/>
          <w:lang w:val="el-GR"/>
        </w:rPr>
        <w:tab/>
      </w:r>
      <w:bookmarkStart w:id="356" w:name="_Ref496607306"/>
      <w:bookmarkStart w:id="357" w:name="_Toc97194325"/>
      <w:bookmarkStart w:id="358" w:name="_Toc97194459"/>
      <w:bookmarkStart w:id="359" w:name="_Toc124351903"/>
      <w:r w:rsidRPr="00603221">
        <w:rPr>
          <w:rFonts w:cs="Tahoma"/>
          <w:lang w:val="el-GR"/>
        </w:rPr>
        <w:t>Τρόπος πληρωμής</w:t>
      </w:r>
      <w:bookmarkEnd w:id="356"/>
      <w:bookmarkEnd w:id="357"/>
      <w:bookmarkEnd w:id="358"/>
      <w:bookmarkEnd w:id="359"/>
      <w:r w:rsidRPr="00603221">
        <w:rPr>
          <w:rFonts w:cs="Tahoma"/>
          <w:lang w:val="el-GR"/>
        </w:rPr>
        <w:t xml:space="preserve"> </w:t>
      </w:r>
    </w:p>
    <w:p w14:paraId="7AB562FC"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1BA361B9"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5E8B991" w14:textId="77777777" w:rsidR="007C6E3D" w:rsidRDefault="007C6E3D">
      <w:pPr>
        <w:rPr>
          <w:b/>
          <w:lang w:val="el-GR"/>
        </w:rPr>
      </w:pPr>
      <w:r w:rsidRPr="00603221">
        <w:rPr>
          <w:b/>
          <w:lang w:val="el-GR"/>
        </w:rPr>
        <w:t xml:space="preserve">Τρόποι Πληρωμής: </w:t>
      </w:r>
    </w:p>
    <w:p w14:paraId="2C23D4D5" w14:textId="77777777" w:rsidR="001E54F6" w:rsidRDefault="001E54F6">
      <w:pPr>
        <w:rPr>
          <w:b/>
          <w:lang w:val="el-GR"/>
        </w:rPr>
      </w:pPr>
    </w:p>
    <w:tbl>
      <w:tblPr>
        <w:tblStyle w:val="aff0"/>
        <w:tblW w:w="0" w:type="auto"/>
        <w:tblInd w:w="108" w:type="dxa"/>
        <w:tblLook w:val="04A0" w:firstRow="1" w:lastRow="0" w:firstColumn="1" w:lastColumn="0" w:noHBand="0" w:noVBand="1"/>
      </w:tblPr>
      <w:tblGrid>
        <w:gridCol w:w="456"/>
        <w:gridCol w:w="9064"/>
      </w:tblGrid>
      <w:tr w:rsidR="007E74EC" w:rsidRPr="00C56558" w14:paraId="621E99CB" w14:textId="77777777" w:rsidTr="00A14476">
        <w:trPr>
          <w:trHeight w:val="364"/>
        </w:trPr>
        <w:tc>
          <w:tcPr>
            <w:tcW w:w="382" w:type="dxa"/>
          </w:tcPr>
          <w:p w14:paraId="75A8AB18" w14:textId="77777777" w:rsidR="007E74EC" w:rsidRPr="00684A2F" w:rsidRDefault="007E74EC" w:rsidP="00684A2F">
            <w:pPr>
              <w:rPr>
                <w:b/>
                <w:color w:val="000000" w:themeColor="text1"/>
                <w:lang w:val="el-GR"/>
              </w:rPr>
            </w:pPr>
            <w:bookmarkStart w:id="360" w:name="_Hlk123127299"/>
            <w:r w:rsidRPr="00684A2F">
              <w:rPr>
                <w:b/>
                <w:color w:val="000000" w:themeColor="text1"/>
                <w:lang w:val="el-GR"/>
              </w:rPr>
              <w:t>1)</w:t>
            </w:r>
          </w:p>
        </w:tc>
        <w:tc>
          <w:tcPr>
            <w:tcW w:w="9223" w:type="dxa"/>
          </w:tcPr>
          <w:p w14:paraId="62B8AF01" w14:textId="77777777" w:rsidR="007E74EC" w:rsidRPr="00684A2F" w:rsidRDefault="007E74EC" w:rsidP="00684A2F">
            <w:pPr>
              <w:rPr>
                <w:b/>
                <w:color w:val="000000" w:themeColor="text1"/>
                <w:lang w:val="el-GR"/>
              </w:rPr>
            </w:pPr>
            <w:r w:rsidRPr="00684A2F">
              <w:rPr>
                <w:color w:val="000000" w:themeColor="text1"/>
                <w:lang w:val="el-GR"/>
              </w:rPr>
              <w:t xml:space="preserve">Το </w:t>
            </w:r>
            <w:r w:rsidRPr="00684A2F">
              <w:rPr>
                <w:b/>
                <w:color w:val="000000" w:themeColor="text1"/>
                <w:lang w:val="el-GR"/>
              </w:rPr>
              <w:t>100%</w:t>
            </w:r>
            <w:r w:rsidRPr="00684A2F">
              <w:rPr>
                <w:color w:val="000000" w:themeColor="text1"/>
                <w:lang w:val="el-GR"/>
              </w:rPr>
              <w:t xml:space="preserve"> της συμβατικής αξίας μετά την οριστική παραλαβή των υπηρεσιών</w:t>
            </w:r>
          </w:p>
        </w:tc>
      </w:tr>
      <w:tr w:rsidR="007E74EC" w:rsidRPr="00C56558" w14:paraId="4C436BE9" w14:textId="77777777" w:rsidTr="00A14476">
        <w:trPr>
          <w:trHeight w:val="1936"/>
        </w:trPr>
        <w:tc>
          <w:tcPr>
            <w:tcW w:w="382" w:type="dxa"/>
            <w:vAlign w:val="center"/>
          </w:tcPr>
          <w:p w14:paraId="4AFEF82E" w14:textId="77777777" w:rsidR="007E74EC" w:rsidRPr="00684A2F" w:rsidRDefault="00AA5A50" w:rsidP="00684A2F">
            <w:pPr>
              <w:jc w:val="left"/>
              <w:rPr>
                <w:b/>
                <w:color w:val="000000" w:themeColor="text1"/>
                <w:lang w:val="el-GR"/>
              </w:rPr>
            </w:pPr>
            <w:r w:rsidRPr="00684A2F">
              <w:rPr>
                <w:b/>
                <w:color w:val="000000" w:themeColor="text1"/>
              </w:rPr>
              <w:t>2</w:t>
            </w:r>
            <w:r w:rsidR="007E74EC" w:rsidRPr="00684A2F">
              <w:rPr>
                <w:b/>
                <w:color w:val="000000" w:themeColor="text1"/>
                <w:lang w:val="el-GR"/>
              </w:rPr>
              <w:t>)</w:t>
            </w:r>
          </w:p>
        </w:tc>
        <w:tc>
          <w:tcPr>
            <w:tcW w:w="9223" w:type="dxa"/>
          </w:tcPr>
          <w:p w14:paraId="3283EB15" w14:textId="77777777" w:rsidR="007E74EC" w:rsidRPr="00684A2F" w:rsidRDefault="007E74EC">
            <w:pPr>
              <w:pStyle w:val="aff"/>
              <w:numPr>
                <w:ilvl w:val="0"/>
                <w:numId w:val="24"/>
              </w:numPr>
              <w:spacing w:before="120"/>
              <w:contextualSpacing w:val="0"/>
              <w:rPr>
                <w:color w:val="000000" w:themeColor="text1"/>
                <w:lang w:val="el-GR"/>
              </w:rPr>
            </w:pPr>
            <w:r w:rsidRPr="00684A2F">
              <w:rPr>
                <w:color w:val="000000" w:themeColor="text1"/>
                <w:lang w:val="el-GR"/>
              </w:rPr>
              <w:t xml:space="preserve">Καταβολή του </w:t>
            </w:r>
            <w:r w:rsidR="0071273F">
              <w:rPr>
                <w:color w:val="000000" w:themeColor="text1"/>
                <w:lang w:val="el-GR"/>
              </w:rPr>
              <w:t>5</w:t>
            </w:r>
            <w:r w:rsidR="00930E97" w:rsidRPr="00684A2F">
              <w:rPr>
                <w:color w:val="000000" w:themeColor="text1"/>
                <w:lang w:val="el-GR"/>
              </w:rPr>
              <w:t xml:space="preserve">0% του </w:t>
            </w:r>
            <w:r w:rsidRPr="00684A2F">
              <w:rPr>
                <w:color w:val="000000" w:themeColor="text1"/>
                <w:lang w:val="el-GR"/>
              </w:rPr>
              <w:t xml:space="preserve">συμβατικού τιμήματος </w:t>
            </w:r>
            <w:r w:rsidR="00930E97" w:rsidRPr="00684A2F">
              <w:rPr>
                <w:color w:val="000000" w:themeColor="text1"/>
                <w:lang w:val="el-GR"/>
              </w:rPr>
              <w:t xml:space="preserve">με την παραλαβή της </w:t>
            </w:r>
            <w:r w:rsidR="0071273F">
              <w:rPr>
                <w:color w:val="000000" w:themeColor="text1"/>
                <w:lang w:val="el-GR"/>
              </w:rPr>
              <w:t>1</w:t>
            </w:r>
            <w:r w:rsidR="00930E97" w:rsidRPr="00684A2F">
              <w:rPr>
                <w:color w:val="000000" w:themeColor="text1"/>
                <w:vertAlign w:val="superscript"/>
                <w:lang w:val="el-GR"/>
              </w:rPr>
              <w:t xml:space="preserve">ης </w:t>
            </w:r>
            <w:r w:rsidR="00F36E95" w:rsidRPr="00684A2F">
              <w:rPr>
                <w:color w:val="000000" w:themeColor="text1"/>
                <w:lang w:val="el-GR"/>
              </w:rPr>
              <w:t>μηνιαίας Αναφοράς Π.2.</w:t>
            </w:r>
            <w:r w:rsidR="0071273F">
              <w:rPr>
                <w:color w:val="000000" w:themeColor="text1"/>
                <w:lang w:val="el-GR"/>
              </w:rPr>
              <w:t>1</w:t>
            </w:r>
          </w:p>
          <w:p w14:paraId="09DE4D76" w14:textId="77777777" w:rsidR="00F36E95" w:rsidRPr="00684A2F" w:rsidRDefault="00F36E95" w:rsidP="00F36E95">
            <w:pPr>
              <w:pStyle w:val="aff"/>
              <w:numPr>
                <w:ilvl w:val="0"/>
                <w:numId w:val="24"/>
              </w:numPr>
              <w:spacing w:before="120"/>
              <w:contextualSpacing w:val="0"/>
              <w:rPr>
                <w:color w:val="000000" w:themeColor="text1"/>
                <w:lang w:val="el-GR"/>
              </w:rPr>
            </w:pPr>
            <w:r w:rsidRPr="00684A2F">
              <w:rPr>
                <w:color w:val="000000" w:themeColor="text1"/>
                <w:lang w:val="el-GR"/>
              </w:rPr>
              <w:t xml:space="preserve">Καταβολή του </w:t>
            </w:r>
            <w:r w:rsidR="00ED5867">
              <w:rPr>
                <w:color w:val="000000" w:themeColor="text1"/>
                <w:lang w:val="el-GR"/>
              </w:rPr>
              <w:t>4</w:t>
            </w:r>
            <w:r w:rsidRPr="00684A2F">
              <w:rPr>
                <w:color w:val="000000" w:themeColor="text1"/>
                <w:lang w:val="el-GR"/>
              </w:rPr>
              <w:t xml:space="preserve">0% του συμβατικού τιμήματος με την παραλαβή της </w:t>
            </w:r>
            <w:r w:rsidR="0071273F">
              <w:rPr>
                <w:color w:val="000000" w:themeColor="text1"/>
                <w:lang w:val="el-GR"/>
              </w:rPr>
              <w:t>3</w:t>
            </w:r>
            <w:r w:rsidRPr="00684A2F">
              <w:rPr>
                <w:color w:val="000000" w:themeColor="text1"/>
                <w:vertAlign w:val="superscript"/>
                <w:lang w:val="el-GR"/>
              </w:rPr>
              <w:t xml:space="preserve">ης </w:t>
            </w:r>
            <w:r w:rsidRPr="00684A2F">
              <w:rPr>
                <w:color w:val="000000" w:themeColor="text1"/>
                <w:lang w:val="el-GR"/>
              </w:rPr>
              <w:t>μηνιαίας Αναφοράς Π.2.</w:t>
            </w:r>
            <w:r w:rsidR="0071273F">
              <w:rPr>
                <w:color w:val="000000" w:themeColor="text1"/>
                <w:lang w:val="el-GR"/>
              </w:rPr>
              <w:t>3</w:t>
            </w:r>
          </w:p>
          <w:p w14:paraId="304E70A0" w14:textId="77777777" w:rsidR="00930E97" w:rsidRPr="00684A2F" w:rsidRDefault="00930E97">
            <w:pPr>
              <w:pStyle w:val="aff"/>
              <w:numPr>
                <w:ilvl w:val="0"/>
                <w:numId w:val="24"/>
              </w:numPr>
              <w:spacing w:before="120"/>
              <w:contextualSpacing w:val="0"/>
              <w:rPr>
                <w:color w:val="000000" w:themeColor="text1"/>
                <w:lang w:val="el-GR"/>
              </w:rPr>
            </w:pPr>
            <w:r w:rsidRPr="00684A2F">
              <w:rPr>
                <w:color w:val="000000" w:themeColor="text1"/>
                <w:lang w:val="el-GR"/>
              </w:rPr>
              <w:t>Καταβολή του υπόλοιπου συμβατικού τιμήματος με την οριστική παραλαβή του Έργου</w:t>
            </w:r>
          </w:p>
        </w:tc>
      </w:tr>
      <w:bookmarkEnd w:id="360"/>
    </w:tbl>
    <w:p w14:paraId="518FB5EA" w14:textId="77777777" w:rsidR="007E74EC" w:rsidRPr="00603221" w:rsidRDefault="007E74EC">
      <w:pPr>
        <w:rPr>
          <w:b/>
          <w:lang w:val="el-GR"/>
        </w:rPr>
      </w:pPr>
    </w:p>
    <w:p w14:paraId="1142BDE8"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487C3656"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603D5EE7"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6E9FB5" w14:textId="77777777" w:rsidR="00E97E4D" w:rsidRPr="00E97E4D" w:rsidRDefault="00E4164C" w:rsidP="00E97E4D">
      <w:pPr>
        <w:rPr>
          <w:lang w:val="el-GR"/>
        </w:rPr>
      </w:pPr>
      <w:bookmarkStart w:id="361"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7F1A9CA"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D0B655A" w14:textId="77777777" w:rsidR="00E97E4D" w:rsidRPr="00E97E4D" w:rsidRDefault="00E97E4D" w:rsidP="00E97E4D">
      <w:pPr>
        <w:rPr>
          <w:lang w:val="el-GR"/>
        </w:rPr>
      </w:pPr>
      <w:r w:rsidRPr="00E97E4D">
        <w:rPr>
          <w:lang w:val="el-GR"/>
        </w:rPr>
        <w:t>Τράπεζα της Ελλάδας:   ΙΒΑΝ GR 2001000240000000026180286</w:t>
      </w:r>
    </w:p>
    <w:p w14:paraId="193C05AA" w14:textId="77777777" w:rsidR="00B53859" w:rsidRDefault="00E97E4D">
      <w:pPr>
        <w:rPr>
          <w:lang w:val="el-GR"/>
        </w:rPr>
      </w:pPr>
      <w:r w:rsidRPr="00E97E4D">
        <w:rPr>
          <w:lang w:val="el-GR"/>
        </w:rPr>
        <w:t>Τράπεζα ΠΕΙΡΑΙΩΣ:       ΙΒΑΝ GR 1901721360005136088985432</w:t>
      </w:r>
    </w:p>
    <w:bookmarkEnd w:id="361"/>
    <w:p w14:paraId="2EB207AD" w14:textId="77777777" w:rsidR="00E97E4D" w:rsidRPr="00685FDF" w:rsidRDefault="00E97E4D" w:rsidP="00E97E4D">
      <w:pPr>
        <w:rPr>
          <w:lang w:val="el-GR"/>
        </w:rPr>
      </w:pPr>
    </w:p>
    <w:p w14:paraId="7EDD452C" w14:textId="77777777"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09B39436" w14:textId="2CBB6908"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A60039">
        <w:rPr>
          <w:lang w:val="el-GR"/>
        </w:rPr>
        <w:t xml:space="preserve">ΟΠΕΚΑ (πρώην </w:t>
      </w:r>
      <w:r w:rsidRPr="00603221">
        <w:rPr>
          <w:lang w:val="el-GR"/>
        </w:rPr>
        <w:t>ΟΓΑ</w:t>
      </w:r>
      <w:r w:rsidR="00A60039">
        <w:rPr>
          <w:lang w:val="el-GR"/>
        </w:rPr>
        <w:t>)</w:t>
      </w:r>
      <w:r w:rsidRPr="00603221">
        <w:rPr>
          <w:lang w:val="el-GR"/>
        </w:rPr>
        <w:t>.</w:t>
      </w:r>
    </w:p>
    <w:p w14:paraId="49498C65" w14:textId="77777777" w:rsidR="008338F0" w:rsidRPr="00603221" w:rsidRDefault="00331981" w:rsidP="003A109E">
      <w:pPr>
        <w:pStyle w:val="2"/>
        <w:rPr>
          <w:rFonts w:cs="Tahoma"/>
          <w:lang w:val="el-GR"/>
        </w:rPr>
      </w:pPr>
      <w:r w:rsidRPr="00603221">
        <w:rPr>
          <w:rFonts w:cs="Tahoma"/>
          <w:lang w:val="el-GR"/>
        </w:rPr>
        <w:tab/>
      </w:r>
      <w:bookmarkStart w:id="362" w:name="_Ref496607484"/>
      <w:bookmarkStart w:id="363" w:name="_Toc97194326"/>
      <w:bookmarkStart w:id="364" w:name="_Toc97194460"/>
      <w:bookmarkStart w:id="365" w:name="_Toc12435190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2"/>
      <w:bookmarkEnd w:id="363"/>
      <w:bookmarkEnd w:id="364"/>
      <w:bookmarkEnd w:id="365"/>
      <w:r w:rsidR="003355E7" w:rsidRPr="00603221">
        <w:rPr>
          <w:rFonts w:cs="Tahoma"/>
          <w:lang w:val="el-GR"/>
        </w:rPr>
        <w:t xml:space="preserve"> </w:t>
      </w:r>
    </w:p>
    <w:p w14:paraId="259BE20C" w14:textId="77777777" w:rsidR="008338F0" w:rsidRDefault="003355E7">
      <w:pPr>
        <w:suppressAutoHyphens w:val="0"/>
        <w:autoSpaceDE w:val="0"/>
        <w:rPr>
          <w:rFonts w:eastAsia="SimSun"/>
          <w:color w:val="5B9BD5"/>
          <w:spacing w:val="5"/>
          <w:lang w:val="el-GR"/>
        </w:rPr>
      </w:pPr>
      <w:bookmarkStart w:id="366"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683BBAA7" w14:textId="24721BA6"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r w:rsidR="0053372D">
        <w:rPr>
          <w:rFonts w:eastAsia="SimSun"/>
          <w:lang w:val="el-GR"/>
        </w:rPr>
        <w:t>,</w:t>
      </w:r>
    </w:p>
    <w:p w14:paraId="56747FC5"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E568002"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6779A597"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40D27C07"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5ED0124"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5051B1CC" w14:textId="77777777" w:rsidR="003F0D9A" w:rsidRPr="00872B88" w:rsidRDefault="003F0D9A">
      <w:pPr>
        <w:suppressAutoHyphens w:val="0"/>
        <w:autoSpaceDE w:val="0"/>
        <w:rPr>
          <w:rFonts w:eastAsia="SimSun" w:cs="Calibri"/>
          <w:i/>
          <w:iCs/>
          <w:color w:val="5B9BD5"/>
          <w:spacing w:val="5"/>
          <w:szCs w:val="24"/>
          <w:lang w:val="el-GR"/>
        </w:rPr>
      </w:pPr>
    </w:p>
    <w:p w14:paraId="691EB247"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59AA3F75" w14:textId="77777777" w:rsidR="00A57BD8" w:rsidRPr="00603221" w:rsidRDefault="00A57BD8">
      <w:pPr>
        <w:suppressAutoHyphens w:val="0"/>
        <w:autoSpaceDE w:val="0"/>
        <w:spacing w:after="0"/>
        <w:rPr>
          <w:rFonts w:eastAsia="SimSun"/>
          <w:lang w:val="el-GR"/>
        </w:rPr>
      </w:pPr>
    </w:p>
    <w:p w14:paraId="73515A6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1305CE4E"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0C83251"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3F3F2A"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467241F" w14:textId="77777777" w:rsidR="00A57BD8" w:rsidRPr="00603221" w:rsidRDefault="00A57BD8">
      <w:pPr>
        <w:suppressAutoHyphens w:val="0"/>
        <w:autoSpaceDE w:val="0"/>
        <w:spacing w:after="0"/>
        <w:rPr>
          <w:rFonts w:eastAsia="SimSun"/>
          <w:lang w:val="el-GR"/>
        </w:rPr>
      </w:pPr>
    </w:p>
    <w:p w14:paraId="43E18876"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E3CF07B"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6"/>
    <w:p w14:paraId="42E281D0" w14:textId="77777777" w:rsidR="000C1AAF" w:rsidRDefault="000C1AAF">
      <w:pPr>
        <w:suppressAutoHyphens w:val="0"/>
        <w:autoSpaceDE w:val="0"/>
        <w:spacing w:after="0"/>
        <w:rPr>
          <w:rFonts w:eastAsia="SimSun"/>
          <w:lang w:val="el-GR"/>
        </w:rPr>
      </w:pPr>
    </w:p>
    <w:p w14:paraId="069AEE52"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00B56688"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4A2B1F5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735EEFDA"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C2464ED"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B408CC6"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6655602"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68A1488A"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0E68D0B8" w14:textId="77777777" w:rsidR="000C1AAF" w:rsidRPr="00603221" w:rsidRDefault="000C1AAF">
      <w:pPr>
        <w:suppressAutoHyphens w:val="0"/>
        <w:autoSpaceDE w:val="0"/>
        <w:spacing w:after="0"/>
        <w:rPr>
          <w:lang w:val="el-GR"/>
        </w:rPr>
      </w:pPr>
    </w:p>
    <w:p w14:paraId="661BDC9D" w14:textId="77777777" w:rsidR="008338F0" w:rsidRPr="00603221" w:rsidRDefault="003355E7" w:rsidP="003A109E">
      <w:pPr>
        <w:pStyle w:val="2"/>
        <w:rPr>
          <w:rFonts w:cs="Tahoma"/>
          <w:lang w:val="el-GR"/>
        </w:rPr>
      </w:pPr>
      <w:r w:rsidRPr="00603221">
        <w:rPr>
          <w:rFonts w:cs="Tahoma"/>
          <w:lang w:val="el-GR"/>
        </w:rPr>
        <w:tab/>
      </w:r>
      <w:bookmarkStart w:id="367" w:name="_Ref55324340"/>
      <w:bookmarkStart w:id="368" w:name="_Toc97194327"/>
      <w:bookmarkStart w:id="369" w:name="_Toc97194461"/>
      <w:bookmarkStart w:id="370" w:name="_Toc124351905"/>
      <w:r w:rsidRPr="00603221">
        <w:rPr>
          <w:rFonts w:cs="Tahoma"/>
          <w:lang w:val="el-GR"/>
        </w:rPr>
        <w:t>Διοικητικές προσφυγές κατά τη διαδικασία εκτέλεσης</w:t>
      </w:r>
      <w:bookmarkEnd w:id="367"/>
      <w:bookmarkEnd w:id="368"/>
      <w:bookmarkEnd w:id="369"/>
      <w:bookmarkEnd w:id="370"/>
      <w:r w:rsidRPr="00603221">
        <w:rPr>
          <w:rFonts w:cs="Tahoma"/>
          <w:lang w:val="el-GR"/>
        </w:rPr>
        <w:t xml:space="preserve"> </w:t>
      </w:r>
    </w:p>
    <w:p w14:paraId="55EB4E99" w14:textId="3570C5E8"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496607484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rFonts w:eastAsia="SimSun"/>
          <w:cs/>
          <w:lang w:val="el-GR"/>
        </w:rPr>
        <w:t>‎</w:t>
      </w:r>
      <w:r w:rsidR="00FD174C">
        <w:rPr>
          <w:lang w:val="el-GR"/>
        </w:rPr>
        <w:t>5.2</w:t>
      </w:r>
      <w:r w:rsidR="00DF6DCB">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F331C13"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04FF0A5" w14:textId="77777777" w:rsidR="00F1622E" w:rsidRPr="00F1622E" w:rsidRDefault="00F1622E" w:rsidP="00F1622E">
      <w:pPr>
        <w:rPr>
          <w:lang w:val="el-GR"/>
        </w:rPr>
      </w:pPr>
    </w:p>
    <w:p w14:paraId="15CF8B10" w14:textId="77777777" w:rsidR="005550B0" w:rsidRPr="0053372D" w:rsidRDefault="005550B0" w:rsidP="00F82A8D">
      <w:pPr>
        <w:pStyle w:val="2"/>
        <w:rPr>
          <w:rFonts w:cs="Tahoma"/>
          <w:lang w:val="el-GR"/>
        </w:rPr>
      </w:pPr>
      <w:bookmarkStart w:id="371" w:name="_Toc13748951"/>
      <w:r w:rsidRPr="0053372D">
        <w:rPr>
          <w:rFonts w:cs="Tahoma"/>
          <w:lang w:val="el-GR"/>
        </w:rPr>
        <w:tab/>
      </w:r>
      <w:bookmarkStart w:id="372" w:name="_Toc97194328"/>
      <w:bookmarkStart w:id="373" w:name="_Toc97194462"/>
      <w:bookmarkStart w:id="374" w:name="_Toc124351906"/>
      <w:r w:rsidRPr="0053372D">
        <w:rPr>
          <w:rFonts w:cs="Tahoma"/>
          <w:lang w:val="el-GR"/>
        </w:rPr>
        <w:t>Δικαστική επίλυση διαφορών</w:t>
      </w:r>
      <w:bookmarkEnd w:id="371"/>
      <w:bookmarkEnd w:id="372"/>
      <w:bookmarkEnd w:id="373"/>
      <w:bookmarkEnd w:id="374"/>
    </w:p>
    <w:p w14:paraId="5616A33A" w14:textId="7777777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821FBA">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D80DC0B" w14:textId="77777777" w:rsidR="005550B0" w:rsidRPr="005550B0" w:rsidRDefault="005550B0" w:rsidP="005550B0">
      <w:pPr>
        <w:suppressAutoHyphens w:val="0"/>
        <w:autoSpaceDE w:val="0"/>
        <w:rPr>
          <w:rFonts w:ascii="Calibri" w:hAnsi="Calibri"/>
          <w:lang w:val="el-GR"/>
        </w:rPr>
      </w:pPr>
    </w:p>
    <w:p w14:paraId="1386543C" w14:textId="77777777" w:rsidR="00036CBD" w:rsidRPr="00603221" w:rsidRDefault="00036CBD" w:rsidP="00CE12C7">
      <w:pPr>
        <w:rPr>
          <w:lang w:val="el-GR"/>
        </w:rPr>
      </w:pPr>
    </w:p>
    <w:p w14:paraId="235A4B27" w14:textId="77777777" w:rsidR="008338F0" w:rsidRPr="00603221" w:rsidRDefault="00BB5BD6" w:rsidP="00A848D1">
      <w:pPr>
        <w:pStyle w:val="1"/>
        <w:rPr>
          <w:rFonts w:cs="Tahoma"/>
          <w:szCs w:val="22"/>
        </w:rPr>
      </w:pPr>
      <w:bookmarkStart w:id="376" w:name="_Ref75870221"/>
      <w:bookmarkStart w:id="377" w:name="_Toc97194463"/>
      <w:bookmarkStart w:id="378" w:name="_Toc124351907"/>
      <w:r w:rsidRPr="00BB5BD6">
        <w:rPr>
          <w:rFonts w:cs="Tahoma"/>
          <w:szCs w:val="22"/>
        </w:rPr>
        <w:t xml:space="preserve">ΧΡΟΝΟΣ ΚΑΙ ΤΡΟΠΟΣ </w:t>
      </w:r>
      <w:r w:rsidR="003355E7" w:rsidRPr="00603221">
        <w:rPr>
          <w:rFonts w:cs="Tahoma"/>
          <w:szCs w:val="22"/>
        </w:rPr>
        <w:t>ΕΚΤΕΛΕΣΗΣ</w:t>
      </w:r>
      <w:bookmarkEnd w:id="376"/>
      <w:bookmarkEnd w:id="377"/>
      <w:bookmarkEnd w:id="378"/>
      <w:r w:rsidR="003355E7" w:rsidRPr="00603221">
        <w:rPr>
          <w:rFonts w:cs="Tahoma"/>
          <w:szCs w:val="22"/>
        </w:rPr>
        <w:t xml:space="preserve"> </w:t>
      </w:r>
    </w:p>
    <w:p w14:paraId="5A01EA56" w14:textId="77777777" w:rsidR="008338F0" w:rsidRPr="00603221" w:rsidRDefault="003355E7" w:rsidP="003A109E">
      <w:pPr>
        <w:pStyle w:val="2"/>
        <w:rPr>
          <w:rFonts w:cs="Tahoma"/>
          <w:lang w:val="el-GR"/>
        </w:rPr>
      </w:pPr>
      <w:r w:rsidRPr="00603221">
        <w:rPr>
          <w:rFonts w:cs="Tahoma"/>
          <w:lang w:val="el-GR"/>
        </w:rPr>
        <w:tab/>
      </w:r>
      <w:bookmarkStart w:id="379" w:name="_Ref63782029"/>
      <w:bookmarkStart w:id="380" w:name="_Toc97194329"/>
      <w:bookmarkStart w:id="381" w:name="_Toc97194464"/>
      <w:bookmarkStart w:id="382" w:name="_Toc124351908"/>
      <w:r w:rsidRPr="00603221">
        <w:rPr>
          <w:rFonts w:cs="Tahoma"/>
          <w:lang w:val="el-GR"/>
        </w:rPr>
        <w:t>Παρακολούθηση της σύμβασης</w:t>
      </w:r>
      <w:bookmarkEnd w:id="379"/>
      <w:bookmarkEnd w:id="380"/>
      <w:bookmarkEnd w:id="381"/>
      <w:bookmarkEnd w:id="382"/>
      <w:r w:rsidRPr="00603221">
        <w:rPr>
          <w:rFonts w:cs="Tahoma"/>
          <w:lang w:val="el-GR"/>
        </w:rPr>
        <w:t xml:space="preserve"> </w:t>
      </w:r>
    </w:p>
    <w:p w14:paraId="1687D6E9" w14:textId="77777777" w:rsidR="00CE12C7" w:rsidRDefault="00512083">
      <w:pPr>
        <w:rPr>
          <w:lang w:val="el-GR"/>
        </w:rPr>
      </w:pPr>
      <w:r w:rsidRPr="00512083">
        <w:rPr>
          <w:lang w:val="el-GR"/>
        </w:rPr>
        <w:t xml:space="preserve">6.1.1. </w:t>
      </w:r>
      <w:bookmarkStart w:id="383"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44C712C"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339E9E98"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3"/>
    <w:p w14:paraId="6736FF90" w14:textId="77777777" w:rsidR="008338F0" w:rsidRPr="00603221" w:rsidRDefault="003355E7" w:rsidP="003A109E">
      <w:pPr>
        <w:pStyle w:val="2"/>
        <w:rPr>
          <w:rFonts w:cs="Tahoma"/>
          <w:lang w:val="el-GR"/>
        </w:rPr>
      </w:pPr>
      <w:r w:rsidRPr="00603221">
        <w:rPr>
          <w:rFonts w:cs="Tahoma"/>
          <w:lang w:val="el-GR"/>
        </w:rPr>
        <w:tab/>
      </w:r>
      <w:bookmarkStart w:id="384" w:name="_Toc97194330"/>
      <w:bookmarkStart w:id="385" w:name="_Toc97194465"/>
      <w:bookmarkStart w:id="386" w:name="_Toc124351909"/>
      <w:r w:rsidRPr="00603221">
        <w:rPr>
          <w:rFonts w:cs="Tahoma"/>
          <w:lang w:val="el-GR"/>
        </w:rPr>
        <w:t>Διάρκεια σύμβασης</w:t>
      </w:r>
      <w:bookmarkEnd w:id="384"/>
      <w:bookmarkEnd w:id="385"/>
      <w:bookmarkEnd w:id="386"/>
      <w:r w:rsidRPr="00603221">
        <w:rPr>
          <w:rFonts w:cs="Tahoma"/>
          <w:lang w:val="el-GR"/>
        </w:rPr>
        <w:t xml:space="preserve"> </w:t>
      </w:r>
    </w:p>
    <w:p w14:paraId="43F7290E" w14:textId="3942E71A"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496625830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603221">
        <w:rPr>
          <w:lang w:val="el-GR"/>
        </w:rPr>
        <w:t>ΠΑΡΑΡΤΗΜΑ Ι – Αναλυτική Περιγραφή Φυσικού και Οικονομικού Αντικειμένου της Σύμβασης</w:t>
      </w:r>
      <w:r w:rsidR="00DF6DCB">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BEECD95" w14:textId="1C7A6825"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496607484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5.2</w:t>
      </w:r>
      <w:r w:rsidR="00DF6DCB">
        <w:fldChar w:fldCharType="end"/>
      </w:r>
      <w:r w:rsidRPr="00603221">
        <w:rPr>
          <w:lang w:val="el-GR"/>
        </w:rPr>
        <w:t xml:space="preserve"> της παρούσας.</w:t>
      </w:r>
    </w:p>
    <w:p w14:paraId="1351C29F" w14:textId="77777777" w:rsidR="00BA2DC9" w:rsidRPr="00603221" w:rsidRDefault="00BA2DC9">
      <w:pPr>
        <w:rPr>
          <w:lang w:val="el-GR"/>
        </w:rPr>
      </w:pPr>
    </w:p>
    <w:p w14:paraId="42A3FA0B" w14:textId="77777777" w:rsidR="008338F0" w:rsidRPr="00603221" w:rsidRDefault="003355E7" w:rsidP="003A109E">
      <w:pPr>
        <w:pStyle w:val="2"/>
        <w:rPr>
          <w:rFonts w:cs="Tahoma"/>
          <w:lang w:val="el-GR"/>
        </w:rPr>
      </w:pPr>
      <w:r w:rsidRPr="00603221">
        <w:rPr>
          <w:rFonts w:cs="Tahoma"/>
          <w:lang w:val="el-GR"/>
        </w:rPr>
        <w:tab/>
      </w:r>
      <w:bookmarkStart w:id="387" w:name="_Ref40954198"/>
      <w:bookmarkStart w:id="388" w:name="_Ref55381059"/>
      <w:bookmarkStart w:id="389" w:name="_Toc97194331"/>
      <w:bookmarkStart w:id="390" w:name="_Toc97194466"/>
      <w:bookmarkStart w:id="391" w:name="_Toc124351910"/>
      <w:r w:rsidRPr="00603221">
        <w:rPr>
          <w:rFonts w:cs="Tahoma"/>
          <w:lang w:val="el-GR"/>
        </w:rPr>
        <w:t>Παραλαβή του αντικειμένου της σύμβασης</w:t>
      </w:r>
      <w:bookmarkEnd w:id="387"/>
      <w:bookmarkEnd w:id="388"/>
      <w:bookmarkEnd w:id="389"/>
      <w:bookmarkEnd w:id="390"/>
      <w:bookmarkEnd w:id="391"/>
      <w:r w:rsidRPr="00603221">
        <w:rPr>
          <w:rFonts w:cs="Tahoma"/>
          <w:lang w:val="el-GR"/>
        </w:rPr>
        <w:t xml:space="preserve"> </w:t>
      </w:r>
    </w:p>
    <w:p w14:paraId="27BC5F40" w14:textId="1C208EAC" w:rsidR="00B8528C" w:rsidRPr="00C00860" w:rsidRDefault="00B8528C" w:rsidP="00B8528C">
      <w:pPr>
        <w:rPr>
          <w:lang w:val="el-GR"/>
        </w:rPr>
      </w:pPr>
      <w:bookmarkStart w:id="392"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C0675F">
        <w:rPr>
          <w:highlight w:val="yellow"/>
          <w:lang w:val="el-GR"/>
        </w:rPr>
        <w:fldChar w:fldCharType="begin"/>
      </w:r>
      <w:r w:rsidR="00140781">
        <w:rPr>
          <w:lang w:val="el-GR"/>
        </w:rPr>
        <w:instrText xml:space="preserve"> REF _Ref496625830 \h </w:instrText>
      </w:r>
      <w:r w:rsidR="00C0675F">
        <w:rPr>
          <w:highlight w:val="yellow"/>
          <w:lang w:val="el-GR"/>
        </w:rPr>
      </w:r>
      <w:r w:rsidR="00C0675F">
        <w:rPr>
          <w:highlight w:val="yellow"/>
          <w:lang w:val="el-GR"/>
        </w:rPr>
        <w:fldChar w:fldCharType="separate"/>
      </w:r>
      <w:r w:rsidR="00FD174C" w:rsidRPr="00603221">
        <w:rPr>
          <w:lang w:val="el-GR"/>
        </w:rPr>
        <w:t>ΠΑΡΑΡΤΗΜΑ Ι – Αναλυτική Περιγραφή Φυσικού και Οικονομικού Αντικειμένου της Σύμβασης</w:t>
      </w:r>
      <w:r w:rsidR="00C0675F">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09ED945"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901D653"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6881914"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2E36DAED"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09797497"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137A8B11"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F35C638"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D023148" w14:textId="77777777" w:rsidR="00BB555C" w:rsidRPr="00D57165" w:rsidRDefault="00BB555C" w:rsidP="00BB555C">
      <w:pPr>
        <w:rPr>
          <w:b/>
          <w:bCs/>
          <w:u w:val="single"/>
          <w:lang w:val="el-GR"/>
        </w:rPr>
      </w:pPr>
      <w:bookmarkStart w:id="393" w:name="_Hlk9421462"/>
      <w:bookmarkEnd w:id="392"/>
      <w:r w:rsidRPr="00D57165">
        <w:rPr>
          <w:b/>
          <w:bCs/>
          <w:u w:val="single"/>
          <w:lang w:val="el-GR"/>
        </w:rPr>
        <w:t xml:space="preserve">Παραλαβή Υπηρεσιών </w:t>
      </w:r>
    </w:p>
    <w:p w14:paraId="48294FF4"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73ED115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68BF1E4E"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06FA7F2A" w14:textId="7C516915" w:rsidR="00BB555C" w:rsidRPr="00D57165" w:rsidRDefault="00BB555C" w:rsidP="00BB555C">
      <w:pPr>
        <w:rPr>
          <w:lang w:val="el-GR"/>
        </w:rPr>
      </w:pPr>
      <w:r w:rsidRPr="00D57165">
        <w:rPr>
          <w:lang w:val="el-GR"/>
        </w:rPr>
        <w:t>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w:t>
      </w:r>
      <w:r w:rsidR="00943521">
        <w:rPr>
          <w:lang w:val="el-GR"/>
        </w:rPr>
        <w:t>,</w:t>
      </w:r>
      <w:r w:rsidRPr="00D57165">
        <w:rPr>
          <w:lang w:val="el-GR"/>
        </w:rPr>
        <w:t xml:space="preserve"> </w:t>
      </w:r>
    </w:p>
    <w:p w14:paraId="52ED2627" w14:textId="5940F672"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EDD9356"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456A3D08"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7B4403D" w14:textId="77777777" w:rsidR="00BB555C" w:rsidRDefault="00BB555C">
      <w:pPr>
        <w:rPr>
          <w:lang w:val="el-GR"/>
        </w:rPr>
      </w:pPr>
    </w:p>
    <w:bookmarkEnd w:id="393"/>
    <w:p w14:paraId="79111FF3" w14:textId="77777777" w:rsidR="008338F0" w:rsidRPr="00603221" w:rsidRDefault="003355E7" w:rsidP="003A109E">
      <w:pPr>
        <w:pStyle w:val="2"/>
        <w:rPr>
          <w:rFonts w:cs="Tahoma"/>
          <w:lang w:val="el-GR"/>
        </w:rPr>
      </w:pPr>
      <w:r w:rsidRPr="00603221">
        <w:rPr>
          <w:rFonts w:cs="Tahoma"/>
          <w:lang w:val="el-GR"/>
        </w:rPr>
        <w:tab/>
      </w:r>
      <w:bookmarkStart w:id="394" w:name="_Ref496625354"/>
      <w:bookmarkStart w:id="395" w:name="_Toc97194332"/>
      <w:bookmarkStart w:id="396" w:name="_Toc97194467"/>
      <w:bookmarkStart w:id="397" w:name="_Toc124351911"/>
      <w:r w:rsidRPr="00603221">
        <w:rPr>
          <w:rFonts w:cs="Tahoma"/>
          <w:lang w:val="el-GR"/>
        </w:rPr>
        <w:t>Απόρριψη παραδοτέων – Αντικατάσταση</w:t>
      </w:r>
      <w:bookmarkEnd w:id="394"/>
      <w:bookmarkEnd w:id="395"/>
      <w:bookmarkEnd w:id="396"/>
      <w:bookmarkEnd w:id="397"/>
      <w:r w:rsidRPr="00603221">
        <w:rPr>
          <w:rFonts w:cs="Tahoma"/>
          <w:lang w:val="el-GR"/>
        </w:rPr>
        <w:t xml:space="preserve"> </w:t>
      </w:r>
    </w:p>
    <w:p w14:paraId="2103AB89" w14:textId="6FEEC1AB"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496607484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Pr>
          <w:cs/>
          <w:lang w:val="el-GR"/>
        </w:rPr>
        <w:t>‎</w:t>
      </w:r>
      <w:r w:rsidR="00FD174C">
        <w:rPr>
          <w:lang w:val="el-GR"/>
        </w:rPr>
        <w:t>5.2</w:t>
      </w:r>
      <w:r w:rsidR="00DF6DCB">
        <w:fldChar w:fldCharType="end"/>
      </w:r>
      <w:r>
        <w:rPr>
          <w:lang w:val="el-GR"/>
        </w:rPr>
        <w:t xml:space="preserve"> </w:t>
      </w:r>
      <w:r>
        <w:rPr>
          <w:rFonts w:eastAsia="SimSun"/>
          <w:lang w:val="el-GR"/>
        </w:rPr>
        <w:t>της παρούσας, λόγω εκπρόθεσμης παράδοσης.</w:t>
      </w:r>
    </w:p>
    <w:p w14:paraId="24D85CCB"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1B6CB02A"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33AEFB9F"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7201EFAD" w14:textId="77777777" w:rsidR="00BB555C" w:rsidRDefault="00BB555C" w:rsidP="000F6FD9">
      <w:pPr>
        <w:rPr>
          <w:lang w:val="el-GR"/>
        </w:rPr>
      </w:pPr>
    </w:p>
    <w:p w14:paraId="4F54A826" w14:textId="77777777" w:rsidR="008338F0" w:rsidRPr="00603221" w:rsidRDefault="003355E7" w:rsidP="003A109E">
      <w:pPr>
        <w:pStyle w:val="2"/>
        <w:rPr>
          <w:rFonts w:cs="Tahoma"/>
          <w:lang w:val="el-GR"/>
        </w:rPr>
      </w:pPr>
      <w:bookmarkStart w:id="398" w:name="_Toc74566947"/>
      <w:bookmarkStart w:id="399" w:name="_Toc74566948"/>
      <w:bookmarkStart w:id="400" w:name="_Toc74566949"/>
      <w:bookmarkStart w:id="401" w:name="_Toc74566950"/>
      <w:bookmarkStart w:id="402" w:name="_Toc74566951"/>
      <w:bookmarkEnd w:id="398"/>
      <w:bookmarkEnd w:id="399"/>
      <w:bookmarkEnd w:id="400"/>
      <w:bookmarkEnd w:id="401"/>
      <w:bookmarkEnd w:id="402"/>
      <w:r w:rsidRPr="00603221">
        <w:rPr>
          <w:rFonts w:cs="Tahoma"/>
          <w:lang w:val="el-GR"/>
        </w:rPr>
        <w:tab/>
      </w:r>
      <w:bookmarkStart w:id="403" w:name="_Toc97194333"/>
      <w:bookmarkStart w:id="404" w:name="_Toc97194468"/>
      <w:bookmarkStart w:id="405" w:name="_Toc124351912"/>
      <w:r w:rsidRPr="00603221">
        <w:rPr>
          <w:rFonts w:cs="Tahoma"/>
          <w:lang w:val="el-GR"/>
        </w:rPr>
        <w:t>Αναπροσαρμογή τιμής</w:t>
      </w:r>
      <w:bookmarkEnd w:id="403"/>
      <w:bookmarkEnd w:id="404"/>
      <w:bookmarkEnd w:id="405"/>
      <w:r w:rsidRPr="00603221">
        <w:rPr>
          <w:rFonts w:cs="Tahoma"/>
          <w:lang w:val="el-GR"/>
        </w:rPr>
        <w:t xml:space="preserve"> </w:t>
      </w:r>
    </w:p>
    <w:p w14:paraId="7DC38DA5" w14:textId="77777777" w:rsidR="008338F0" w:rsidRPr="00140781" w:rsidRDefault="00140781">
      <w:pPr>
        <w:rPr>
          <w:rFonts w:eastAsia="SimSun"/>
          <w:lang w:val="el-GR"/>
        </w:rPr>
      </w:pPr>
      <w:r w:rsidRPr="00140781">
        <w:rPr>
          <w:rFonts w:eastAsia="SimSun"/>
          <w:lang w:val="el-GR"/>
        </w:rPr>
        <w:t>Δεν προβλέπεται</w:t>
      </w:r>
    </w:p>
    <w:p w14:paraId="521DFCF5" w14:textId="77777777" w:rsidR="008338F0" w:rsidRPr="00603221" w:rsidRDefault="008338F0">
      <w:pPr>
        <w:rPr>
          <w:i/>
          <w:iCs/>
          <w:color w:val="5B9BD5"/>
          <w:spacing w:val="5"/>
          <w:kern w:val="1"/>
          <w:lang w:val="el-GR"/>
        </w:rPr>
      </w:pPr>
    </w:p>
    <w:p w14:paraId="637E3352" w14:textId="77777777" w:rsidR="008338F0" w:rsidRPr="00603221" w:rsidRDefault="003355E7" w:rsidP="003329FF">
      <w:pPr>
        <w:pStyle w:val="1"/>
        <w:numPr>
          <w:ilvl w:val="0"/>
          <w:numId w:val="0"/>
        </w:numPr>
        <w:ind w:left="432" w:hanging="432"/>
        <w:rPr>
          <w:lang w:val="el-GR"/>
        </w:rPr>
      </w:pPr>
      <w:bookmarkStart w:id="406" w:name="_Toc97194469"/>
      <w:bookmarkStart w:id="407" w:name="_Toc124351913"/>
      <w:r w:rsidRPr="00603221">
        <w:rPr>
          <w:lang w:val="el-GR"/>
        </w:rPr>
        <w:t>ΠΑΡΑΡΤΗΜΑΤΑ</w:t>
      </w:r>
      <w:bookmarkEnd w:id="406"/>
      <w:bookmarkEnd w:id="407"/>
    </w:p>
    <w:p w14:paraId="7B83B557" w14:textId="77777777" w:rsidR="008338F0" w:rsidRPr="00603221" w:rsidRDefault="003355E7" w:rsidP="003329FF">
      <w:pPr>
        <w:pStyle w:val="2"/>
        <w:numPr>
          <w:ilvl w:val="0"/>
          <w:numId w:val="0"/>
        </w:numPr>
        <w:tabs>
          <w:tab w:val="clear" w:pos="567"/>
        </w:tabs>
        <w:rPr>
          <w:rFonts w:cs="Tahoma"/>
          <w:lang w:val="el-GR"/>
        </w:rPr>
      </w:pPr>
      <w:bookmarkStart w:id="408" w:name="_Ref496625830"/>
      <w:bookmarkStart w:id="409" w:name="_Toc97194334"/>
      <w:bookmarkStart w:id="410" w:name="_Toc97194470"/>
      <w:bookmarkStart w:id="411" w:name="_Toc124351914"/>
      <w:bookmarkStart w:id="412" w:name="_Ref496625399"/>
      <w:r w:rsidRPr="00603221">
        <w:rPr>
          <w:rFonts w:cs="Tahoma"/>
          <w:lang w:val="el-GR"/>
        </w:rPr>
        <w:t>ΠΑΡΑΡΤΗΜΑ Ι – Αναλυτική Περιγραφή Φυσικού και Οικονομικού Αντικειμένου της Σύμβασης</w:t>
      </w:r>
      <w:bookmarkEnd w:id="408"/>
      <w:bookmarkEnd w:id="409"/>
      <w:bookmarkEnd w:id="410"/>
      <w:bookmarkEnd w:id="411"/>
      <w:r w:rsidRPr="00603221">
        <w:rPr>
          <w:rFonts w:cs="Tahoma"/>
          <w:lang w:val="el-GR"/>
        </w:rPr>
        <w:t xml:space="preserve"> </w:t>
      </w:r>
      <w:bookmarkEnd w:id="412"/>
    </w:p>
    <w:p w14:paraId="06D0C1AC" w14:textId="77777777" w:rsidR="008338F0" w:rsidRPr="00EF2204" w:rsidRDefault="00A22261">
      <w:pPr>
        <w:pStyle w:val="3"/>
        <w:numPr>
          <w:ilvl w:val="0"/>
          <w:numId w:val="22"/>
        </w:numPr>
        <w:rPr>
          <w:lang w:val="el-GR"/>
        </w:rPr>
      </w:pPr>
      <w:bookmarkStart w:id="413" w:name="_Toc97194335"/>
      <w:bookmarkStart w:id="414" w:name="_Toc97194471"/>
      <w:bookmarkStart w:id="415" w:name="_Ref97199257"/>
      <w:bookmarkStart w:id="416" w:name="_Ref122694905"/>
      <w:bookmarkStart w:id="417" w:name="_Toc124351915"/>
      <w:r w:rsidRPr="00EF2204">
        <w:rPr>
          <w:lang w:val="el-GR"/>
        </w:rPr>
        <w:t>Π</w:t>
      </w:r>
      <w:r>
        <w:rPr>
          <w:lang w:val="el-GR"/>
        </w:rPr>
        <w:t>εριβάλλον της Σύμβασης</w:t>
      </w:r>
      <w:bookmarkEnd w:id="413"/>
      <w:bookmarkEnd w:id="414"/>
      <w:bookmarkEnd w:id="415"/>
      <w:bookmarkEnd w:id="416"/>
      <w:bookmarkEnd w:id="417"/>
    </w:p>
    <w:p w14:paraId="11A288BA" w14:textId="77777777" w:rsidR="00EE109D" w:rsidRPr="00EE109D" w:rsidRDefault="00EE109D" w:rsidP="00CD2A7F">
      <w:pPr>
        <w:rPr>
          <w:rFonts w:eastAsia="SimSun"/>
          <w:lang w:val="el-GR"/>
        </w:rPr>
      </w:pPr>
      <w:bookmarkStart w:id="418" w:name="_Toc516836612"/>
      <w:bookmarkStart w:id="419" w:name="_Toc45706959"/>
      <w:bookmarkStart w:id="420" w:name="_Toc46478230"/>
    </w:p>
    <w:p w14:paraId="2364059D" w14:textId="77777777" w:rsidR="004D1C23" w:rsidRPr="00EF2204" w:rsidRDefault="004D1C23">
      <w:pPr>
        <w:pStyle w:val="4"/>
        <w:numPr>
          <w:ilvl w:val="1"/>
          <w:numId w:val="14"/>
        </w:numPr>
        <w:tabs>
          <w:tab w:val="left" w:pos="993"/>
        </w:tabs>
        <w:rPr>
          <w:rFonts w:eastAsia="SimSun" w:cs="Tahoma"/>
          <w:szCs w:val="22"/>
          <w:lang w:val="el-GR"/>
        </w:rPr>
      </w:pPr>
      <w:bookmarkStart w:id="421" w:name="_Toc97194336"/>
      <w:bookmarkStart w:id="422" w:name="_Toc124351916"/>
      <w:r w:rsidRPr="00EF2204">
        <w:rPr>
          <w:rFonts w:eastAsia="SimSun" w:cs="Tahoma"/>
          <w:szCs w:val="22"/>
          <w:lang w:val="el-GR"/>
        </w:rPr>
        <w:t>Εμπλεκόμενοι στην υλοποίηση της Σύμβασης</w:t>
      </w:r>
      <w:bookmarkEnd w:id="418"/>
      <w:bookmarkEnd w:id="419"/>
      <w:bookmarkEnd w:id="420"/>
      <w:bookmarkEnd w:id="421"/>
      <w:bookmarkEnd w:id="422"/>
    </w:p>
    <w:p w14:paraId="4F381AC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116B0" w14:paraId="1BC308ED" w14:textId="77777777" w:rsidTr="00AB1716">
        <w:tc>
          <w:tcPr>
            <w:tcW w:w="3397" w:type="dxa"/>
          </w:tcPr>
          <w:p w14:paraId="3668D7E1" w14:textId="77777777" w:rsidR="004D1C23" w:rsidRPr="00140781" w:rsidRDefault="004D1C23" w:rsidP="00AB1716">
            <w:pPr>
              <w:widowControl w:val="0"/>
              <w:suppressAutoHyphens w:val="0"/>
              <w:spacing w:after="0"/>
              <w:rPr>
                <w:lang w:val="el-GR" w:eastAsia="en-US"/>
              </w:rPr>
            </w:pPr>
            <w:r w:rsidRPr="00140781">
              <w:rPr>
                <w:lang w:val="el-GR" w:eastAsia="en-US"/>
              </w:rPr>
              <w:t xml:space="preserve">Φορέας Διαχείρισης </w:t>
            </w:r>
          </w:p>
        </w:tc>
        <w:tc>
          <w:tcPr>
            <w:tcW w:w="2530" w:type="dxa"/>
            <w:vAlign w:val="center"/>
          </w:tcPr>
          <w:p w14:paraId="6F2EAF6C" w14:textId="77777777" w:rsidR="004D1C23" w:rsidRPr="00140781" w:rsidRDefault="00140781" w:rsidP="00AB1716">
            <w:pPr>
              <w:widowControl w:val="0"/>
              <w:suppressAutoHyphens w:val="0"/>
              <w:spacing w:after="0"/>
              <w:rPr>
                <w:lang w:val="el-GR" w:eastAsia="en-US"/>
              </w:rPr>
            </w:pPr>
            <w:r w:rsidRPr="00140781">
              <w:rPr>
                <w:lang w:val="el-GR" w:eastAsia="en-US"/>
              </w:rPr>
              <w:t>ΕΥΣΤΑ</w:t>
            </w:r>
          </w:p>
        </w:tc>
        <w:tc>
          <w:tcPr>
            <w:tcW w:w="3928" w:type="dxa"/>
            <w:vAlign w:val="center"/>
          </w:tcPr>
          <w:p w14:paraId="6D0CB685" w14:textId="77777777" w:rsidR="004D1C23" w:rsidRPr="00D63725" w:rsidRDefault="004D1C23" w:rsidP="00AB1716">
            <w:pPr>
              <w:widowControl w:val="0"/>
              <w:suppressAutoHyphens w:val="0"/>
              <w:spacing w:after="0"/>
              <w:rPr>
                <w:lang w:val="el-GR" w:eastAsia="en-US"/>
              </w:rPr>
            </w:pPr>
            <w:r w:rsidRPr="00140781">
              <w:rPr>
                <w:lang w:val="el-GR" w:eastAsia="en-US"/>
              </w:rPr>
              <w:t>http</w:t>
            </w:r>
            <w:r w:rsidRPr="00D63725">
              <w:rPr>
                <w:lang w:val="el-GR" w:eastAsia="en-US"/>
              </w:rPr>
              <w:t>://</w:t>
            </w:r>
            <w:r w:rsidR="00140781">
              <w:rPr>
                <w:lang w:val="en-US" w:eastAsia="en-US"/>
              </w:rPr>
              <w:t>greece20</w:t>
            </w:r>
            <w:r w:rsidRPr="00D63725">
              <w:rPr>
                <w:lang w:val="el-GR" w:eastAsia="en-US"/>
              </w:rPr>
              <w:t>.</w:t>
            </w:r>
            <w:r w:rsidRPr="00140781">
              <w:rPr>
                <w:lang w:val="el-GR" w:eastAsia="en-US"/>
              </w:rPr>
              <w:t>gov</w:t>
            </w:r>
            <w:r w:rsidRPr="00D63725">
              <w:rPr>
                <w:lang w:val="el-GR" w:eastAsia="en-US"/>
              </w:rPr>
              <w:t>.</w:t>
            </w:r>
            <w:r w:rsidRPr="00140781">
              <w:rPr>
                <w:lang w:val="el-GR" w:eastAsia="en-US"/>
              </w:rPr>
              <w:t>gr</w:t>
            </w:r>
            <w:r w:rsidRPr="00D63725">
              <w:rPr>
                <w:lang w:val="el-GR" w:eastAsia="en-US"/>
              </w:rPr>
              <w:t>/</w:t>
            </w:r>
          </w:p>
        </w:tc>
      </w:tr>
      <w:tr w:rsidR="004D1C23" w:rsidRPr="00C56558" w14:paraId="08FA83FF" w14:textId="77777777" w:rsidTr="00AB1716">
        <w:tc>
          <w:tcPr>
            <w:tcW w:w="3397" w:type="dxa"/>
            <w:vAlign w:val="center"/>
          </w:tcPr>
          <w:p w14:paraId="243A2246" w14:textId="77777777" w:rsidR="004D1C23" w:rsidRPr="00D63725" w:rsidRDefault="004D1C23" w:rsidP="00A26D00">
            <w:pPr>
              <w:widowControl w:val="0"/>
              <w:suppressAutoHyphens w:val="0"/>
              <w:spacing w:after="0"/>
              <w:jc w:val="left"/>
              <w:rPr>
                <w:lang w:val="el-GR" w:eastAsia="en-US"/>
              </w:rPr>
            </w:pPr>
            <w:r w:rsidRPr="00D63725">
              <w:rPr>
                <w:lang w:val="el-GR" w:eastAsia="en-US"/>
              </w:rPr>
              <w:t>Φορέας Υλοποίησης</w:t>
            </w:r>
          </w:p>
        </w:tc>
        <w:tc>
          <w:tcPr>
            <w:tcW w:w="2530" w:type="dxa"/>
            <w:vAlign w:val="center"/>
          </w:tcPr>
          <w:p w14:paraId="6541976B" w14:textId="77777777" w:rsidR="004D1C23" w:rsidRPr="00D63725" w:rsidRDefault="004D1C23" w:rsidP="00A26D00">
            <w:pPr>
              <w:widowControl w:val="0"/>
              <w:suppressAutoHyphens w:val="0"/>
              <w:spacing w:after="0"/>
              <w:jc w:val="left"/>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2271FF31" w14:textId="77777777" w:rsidR="00FD174C" w:rsidRPr="00FD26DD" w:rsidRDefault="004D1C23" w:rsidP="00CD2A7F">
            <w:pPr>
              <w:rPr>
                <w:rFonts w:eastAsia="SimSun"/>
                <w:lang w:val="el-GR"/>
              </w:rPr>
            </w:pPr>
            <w:r w:rsidRPr="00D63725">
              <w:rPr>
                <w:lang w:val="el-GR" w:eastAsia="en-US"/>
              </w:rPr>
              <w:t xml:space="preserve">Βλ. Παρ. </w:t>
            </w:r>
            <w:r w:rsidR="00C0675F">
              <w:rPr>
                <w:lang w:val="el-GR" w:eastAsia="en-US"/>
              </w:rPr>
              <w:fldChar w:fldCharType="begin"/>
            </w:r>
            <w:r w:rsidR="00556A23">
              <w:rPr>
                <w:lang w:val="el-GR" w:eastAsia="en-US"/>
              </w:rPr>
              <w:instrText xml:space="preserve"> REF _Ref51336725 \h </w:instrText>
            </w:r>
            <w:r w:rsidR="00A26D00">
              <w:rPr>
                <w:lang w:val="el-GR" w:eastAsia="en-US"/>
              </w:rPr>
              <w:instrText xml:space="preserve"> \* MERGEFORMAT </w:instrText>
            </w:r>
            <w:r w:rsidR="00C0675F">
              <w:rPr>
                <w:lang w:val="el-GR" w:eastAsia="en-US"/>
              </w:rPr>
            </w:r>
            <w:r w:rsidR="00C0675F">
              <w:rPr>
                <w:lang w:val="el-GR" w:eastAsia="en-US"/>
              </w:rPr>
              <w:fldChar w:fldCharType="separate"/>
            </w:r>
          </w:p>
          <w:p w14:paraId="54DEF8C5" w14:textId="610AA85C" w:rsidR="004D1C23" w:rsidRPr="00E14FF7" w:rsidRDefault="00FD174C" w:rsidP="00AB1716">
            <w:pPr>
              <w:widowControl w:val="0"/>
              <w:suppressAutoHyphens w:val="0"/>
              <w:spacing w:after="0"/>
              <w:rPr>
                <w:lang w:val="el-GR" w:eastAsia="en-US"/>
              </w:rPr>
            </w:pPr>
            <w:r w:rsidRPr="00FD174C">
              <w:rPr>
                <w:rFonts w:eastAsia="SimSun"/>
                <w:bCs/>
                <w:lang w:val="el-GR"/>
              </w:rPr>
              <w:t>Φορέας Υλοποίησης – Αναθέτουσα Αρχή</w:t>
            </w:r>
            <w:r w:rsidR="00C0675F">
              <w:rPr>
                <w:lang w:val="el-GR" w:eastAsia="en-US"/>
              </w:rPr>
              <w:fldChar w:fldCharType="end"/>
            </w:r>
          </w:p>
        </w:tc>
      </w:tr>
      <w:tr w:rsidR="004D1C23" w:rsidRPr="00841EE3" w14:paraId="7567F898" w14:textId="77777777" w:rsidTr="00AB1716">
        <w:tc>
          <w:tcPr>
            <w:tcW w:w="3397" w:type="dxa"/>
            <w:vAlign w:val="center"/>
          </w:tcPr>
          <w:p w14:paraId="0DA68CBB" w14:textId="77777777" w:rsidR="004D1C23" w:rsidRPr="00D63725" w:rsidRDefault="004D1C23" w:rsidP="00A26D00">
            <w:pPr>
              <w:widowControl w:val="0"/>
              <w:suppressAutoHyphens w:val="0"/>
              <w:spacing w:after="0"/>
              <w:jc w:val="left"/>
              <w:rPr>
                <w:lang w:val="el-GR" w:eastAsia="en-US"/>
              </w:rPr>
            </w:pPr>
            <w:r w:rsidRPr="00D63725">
              <w:rPr>
                <w:lang w:val="el-GR" w:eastAsia="en-US"/>
              </w:rPr>
              <w:t>Φορέας Χρηματοδότησης</w:t>
            </w:r>
          </w:p>
        </w:tc>
        <w:tc>
          <w:tcPr>
            <w:tcW w:w="2530" w:type="dxa"/>
            <w:vAlign w:val="center"/>
          </w:tcPr>
          <w:p w14:paraId="49719329" w14:textId="77777777" w:rsidR="004D1C23" w:rsidRPr="00D63725" w:rsidRDefault="004D1C23" w:rsidP="00A26D00">
            <w:pPr>
              <w:widowControl w:val="0"/>
              <w:suppressAutoHyphens w:val="0"/>
              <w:spacing w:after="0"/>
              <w:jc w:val="left"/>
              <w:rPr>
                <w:lang w:val="el-GR" w:eastAsia="en-US"/>
              </w:rPr>
            </w:pPr>
            <w:r w:rsidRPr="00D63725">
              <w:rPr>
                <w:lang w:val="el-GR" w:eastAsia="en-US"/>
              </w:rPr>
              <w:t xml:space="preserve">Υπουργείο </w:t>
            </w:r>
            <w:r w:rsidR="00841EE3">
              <w:rPr>
                <w:lang w:val="el-GR" w:eastAsia="en-US"/>
              </w:rPr>
              <w:t xml:space="preserve">Υγείας </w:t>
            </w:r>
          </w:p>
        </w:tc>
        <w:tc>
          <w:tcPr>
            <w:tcW w:w="3928" w:type="dxa"/>
            <w:vAlign w:val="center"/>
          </w:tcPr>
          <w:p w14:paraId="252772B3" w14:textId="51B79FDA" w:rsidR="004D1C23" w:rsidRPr="00D63725" w:rsidRDefault="00841EE3" w:rsidP="00AB1716">
            <w:pPr>
              <w:widowControl w:val="0"/>
              <w:suppressAutoHyphens w:val="0"/>
              <w:spacing w:after="0"/>
              <w:rPr>
                <w:lang w:val="el-GR" w:eastAsia="en-US"/>
              </w:rPr>
            </w:pPr>
            <w:r>
              <w:rPr>
                <w:rStyle w:val="ui-provider"/>
              </w:rPr>
              <w:t>https</w:t>
            </w:r>
            <w:r w:rsidR="00873A9C" w:rsidRPr="00873A9C">
              <w:rPr>
                <w:rStyle w:val="ui-provider"/>
                <w:lang w:val="el-GR"/>
              </w:rPr>
              <w:t>://</w:t>
            </w:r>
            <w:r>
              <w:rPr>
                <w:rStyle w:val="ui-provider"/>
              </w:rPr>
              <w:t>www</w:t>
            </w:r>
            <w:r w:rsidR="00873A9C" w:rsidRPr="00873A9C">
              <w:rPr>
                <w:rStyle w:val="ui-provider"/>
                <w:lang w:val="el-GR"/>
              </w:rPr>
              <w:t>.</w:t>
            </w:r>
            <w:r>
              <w:rPr>
                <w:rStyle w:val="ui-provider"/>
              </w:rPr>
              <w:t>moh</w:t>
            </w:r>
            <w:r w:rsidR="00873A9C" w:rsidRPr="00873A9C">
              <w:rPr>
                <w:rStyle w:val="ui-provider"/>
                <w:lang w:val="el-GR"/>
              </w:rPr>
              <w:t>.</w:t>
            </w:r>
            <w:r>
              <w:rPr>
                <w:rStyle w:val="ui-provider"/>
              </w:rPr>
              <w:t>gov</w:t>
            </w:r>
            <w:r w:rsidR="00873A9C" w:rsidRPr="00873A9C">
              <w:rPr>
                <w:rStyle w:val="ui-provider"/>
                <w:lang w:val="el-GR"/>
              </w:rPr>
              <w:t>.</w:t>
            </w:r>
            <w:r>
              <w:rPr>
                <w:rStyle w:val="ui-provider"/>
              </w:rPr>
              <w:t>gr</w:t>
            </w:r>
            <w:r w:rsidR="00873A9C" w:rsidRPr="00873A9C">
              <w:rPr>
                <w:rStyle w:val="ui-provider"/>
                <w:lang w:val="el-GR"/>
              </w:rPr>
              <w:t>/</w:t>
            </w:r>
            <w:r w:rsidR="00873A9C" w:rsidRPr="00873A9C">
              <w:rPr>
                <w:lang w:val="el-GR"/>
              </w:rPr>
              <w:t xml:space="preserve"> </w:t>
            </w:r>
            <w:r w:rsidR="004D1C23" w:rsidRPr="00D63725">
              <w:rPr>
                <w:lang w:val="el-GR" w:eastAsia="en-US"/>
              </w:rPr>
              <w:t xml:space="preserve">Βλ. Παρ. </w:t>
            </w:r>
            <w:r w:rsidR="00C0675F">
              <w:rPr>
                <w:lang w:val="el-GR" w:eastAsia="en-US"/>
              </w:rPr>
              <w:fldChar w:fldCharType="begin"/>
            </w:r>
            <w:r w:rsidR="00FD26DD">
              <w:rPr>
                <w:lang w:val="el-GR" w:eastAsia="en-US"/>
              </w:rPr>
              <w:instrText xml:space="preserve"> REF _Ref55370267 \r \h </w:instrText>
            </w:r>
            <w:r w:rsidR="00A26D00">
              <w:rPr>
                <w:lang w:val="el-GR" w:eastAsia="en-US"/>
              </w:rPr>
              <w:instrText xml:space="preserve"> \* MERGEFORMAT </w:instrText>
            </w:r>
            <w:r w:rsidR="00C0675F">
              <w:rPr>
                <w:lang w:val="el-GR" w:eastAsia="en-US"/>
              </w:rPr>
            </w:r>
            <w:r w:rsidR="00C0675F">
              <w:rPr>
                <w:lang w:val="el-GR" w:eastAsia="en-US"/>
              </w:rPr>
              <w:fldChar w:fldCharType="separate"/>
            </w:r>
            <w:r w:rsidR="00FD174C">
              <w:rPr>
                <w:cs/>
                <w:lang w:val="el-GR" w:eastAsia="en-US"/>
              </w:rPr>
              <w:t>‎</w:t>
            </w:r>
            <w:r w:rsidR="00FD174C">
              <w:rPr>
                <w:lang w:val="el-GR" w:eastAsia="en-US"/>
              </w:rPr>
              <w:t>1.1.2</w:t>
            </w:r>
            <w:r w:rsidR="00C0675F">
              <w:rPr>
                <w:lang w:val="el-GR" w:eastAsia="en-US"/>
              </w:rPr>
              <w:fldChar w:fldCharType="end"/>
            </w:r>
          </w:p>
        </w:tc>
      </w:tr>
      <w:tr w:rsidR="00FD26DD" w:rsidRPr="00841EE3" w14:paraId="2D9F32CF" w14:textId="77777777" w:rsidTr="00684A2F">
        <w:tc>
          <w:tcPr>
            <w:tcW w:w="3397" w:type="dxa"/>
            <w:vAlign w:val="center"/>
          </w:tcPr>
          <w:p w14:paraId="30B8C892" w14:textId="77777777" w:rsidR="00FD26DD" w:rsidRPr="00D63725" w:rsidRDefault="00FD26DD" w:rsidP="00A26D00">
            <w:pPr>
              <w:widowControl w:val="0"/>
              <w:suppressAutoHyphens w:val="0"/>
              <w:spacing w:after="0"/>
              <w:jc w:val="left"/>
              <w:rPr>
                <w:lang w:val="el-GR" w:eastAsia="en-US"/>
              </w:rPr>
            </w:pPr>
            <w:r w:rsidRPr="00D63725">
              <w:rPr>
                <w:lang w:val="el-GR" w:eastAsia="en-US"/>
              </w:rPr>
              <w:t>Κύριος του Έργου</w:t>
            </w:r>
          </w:p>
        </w:tc>
        <w:tc>
          <w:tcPr>
            <w:tcW w:w="2530" w:type="dxa"/>
          </w:tcPr>
          <w:p w14:paraId="3BF34B80" w14:textId="77777777" w:rsidR="00FD26DD" w:rsidRPr="00EF2204" w:rsidRDefault="00FD26DD" w:rsidP="00A26D00">
            <w:pPr>
              <w:widowControl w:val="0"/>
              <w:suppressAutoHyphens w:val="0"/>
              <w:spacing w:after="0"/>
              <w:jc w:val="left"/>
              <w:rPr>
                <w:highlight w:val="cyan"/>
                <w:lang w:val="el-GR" w:eastAsia="en-US"/>
              </w:rPr>
            </w:pPr>
            <w:r w:rsidRPr="00386479">
              <w:rPr>
                <w:lang w:val="el-GR" w:eastAsia="en-US"/>
              </w:rPr>
              <w:t xml:space="preserve">Υπουργείο </w:t>
            </w:r>
            <w:r w:rsidR="00841EE3">
              <w:rPr>
                <w:lang w:val="el-GR" w:eastAsia="en-US"/>
              </w:rPr>
              <w:t xml:space="preserve">Υγείας </w:t>
            </w:r>
          </w:p>
        </w:tc>
        <w:tc>
          <w:tcPr>
            <w:tcW w:w="3928" w:type="dxa"/>
          </w:tcPr>
          <w:p w14:paraId="7FA44BC2" w14:textId="77777777" w:rsidR="00FD26DD" w:rsidRPr="00D63725" w:rsidRDefault="00841EE3" w:rsidP="00FD26DD">
            <w:pPr>
              <w:widowControl w:val="0"/>
              <w:suppressAutoHyphens w:val="0"/>
              <w:spacing w:after="0"/>
              <w:rPr>
                <w:lang w:val="el-GR" w:eastAsia="en-US"/>
              </w:rPr>
            </w:pPr>
            <w:r>
              <w:rPr>
                <w:rStyle w:val="ui-provider"/>
              </w:rPr>
              <w:t>https</w:t>
            </w:r>
            <w:r w:rsidR="00873A9C" w:rsidRPr="00873A9C">
              <w:rPr>
                <w:rStyle w:val="ui-provider"/>
                <w:lang w:val="el-GR"/>
              </w:rPr>
              <w:t>://</w:t>
            </w:r>
            <w:r>
              <w:rPr>
                <w:rStyle w:val="ui-provider"/>
              </w:rPr>
              <w:t>www</w:t>
            </w:r>
            <w:r w:rsidR="00873A9C" w:rsidRPr="00873A9C">
              <w:rPr>
                <w:rStyle w:val="ui-provider"/>
                <w:lang w:val="el-GR"/>
              </w:rPr>
              <w:t>.</w:t>
            </w:r>
            <w:r>
              <w:rPr>
                <w:rStyle w:val="ui-provider"/>
              </w:rPr>
              <w:t>moh</w:t>
            </w:r>
            <w:r w:rsidR="00873A9C" w:rsidRPr="00873A9C">
              <w:rPr>
                <w:rStyle w:val="ui-provider"/>
                <w:lang w:val="el-GR"/>
              </w:rPr>
              <w:t>.</w:t>
            </w:r>
            <w:r>
              <w:rPr>
                <w:rStyle w:val="ui-provider"/>
              </w:rPr>
              <w:t>gov</w:t>
            </w:r>
            <w:r w:rsidR="00873A9C" w:rsidRPr="00873A9C">
              <w:rPr>
                <w:rStyle w:val="ui-provider"/>
                <w:lang w:val="el-GR"/>
              </w:rPr>
              <w:t>.</w:t>
            </w:r>
            <w:r>
              <w:rPr>
                <w:rStyle w:val="ui-provider"/>
              </w:rPr>
              <w:t>gr</w:t>
            </w:r>
            <w:r w:rsidR="00873A9C" w:rsidRPr="00873A9C">
              <w:rPr>
                <w:rStyle w:val="ui-provider"/>
                <w:lang w:val="el-GR"/>
              </w:rPr>
              <w:t>/</w:t>
            </w:r>
            <w:r w:rsidR="00FD26DD" w:rsidRPr="00D63725">
              <w:rPr>
                <w:lang w:val="el-GR" w:eastAsia="en-US"/>
              </w:rPr>
              <w:t xml:space="preserve"> </w:t>
            </w:r>
          </w:p>
          <w:p w14:paraId="5CFB3EA5" w14:textId="195CB67E"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C0675F">
              <w:rPr>
                <w:lang w:val="el-GR" w:eastAsia="en-US"/>
              </w:rPr>
              <w:fldChar w:fldCharType="begin"/>
            </w:r>
            <w:r>
              <w:rPr>
                <w:lang w:val="el-GR" w:eastAsia="en-US"/>
              </w:rPr>
              <w:instrText xml:space="preserve"> REF _Ref55370267 \r \h </w:instrText>
            </w:r>
            <w:r w:rsidR="00A26D00">
              <w:rPr>
                <w:lang w:val="el-GR" w:eastAsia="en-US"/>
              </w:rPr>
              <w:instrText xml:space="preserve"> \* MERGEFORMAT </w:instrText>
            </w:r>
            <w:r w:rsidR="00C0675F">
              <w:rPr>
                <w:lang w:val="el-GR" w:eastAsia="en-US"/>
              </w:rPr>
            </w:r>
            <w:r w:rsidR="00C0675F">
              <w:rPr>
                <w:lang w:val="el-GR" w:eastAsia="en-US"/>
              </w:rPr>
              <w:fldChar w:fldCharType="separate"/>
            </w:r>
            <w:r w:rsidR="00FD174C">
              <w:rPr>
                <w:cs/>
                <w:lang w:val="el-GR" w:eastAsia="en-US"/>
              </w:rPr>
              <w:t>‎</w:t>
            </w:r>
            <w:r w:rsidR="00FD174C">
              <w:rPr>
                <w:lang w:val="el-GR" w:eastAsia="en-US"/>
              </w:rPr>
              <w:t>1.1.2</w:t>
            </w:r>
            <w:r w:rsidR="00C0675F">
              <w:rPr>
                <w:lang w:val="el-GR" w:eastAsia="en-US"/>
              </w:rPr>
              <w:fldChar w:fldCharType="end"/>
            </w:r>
          </w:p>
        </w:tc>
      </w:tr>
      <w:tr w:rsidR="00FD26DD" w:rsidRPr="00A10DB7" w14:paraId="33F0FDFD" w14:textId="77777777" w:rsidTr="00684A2F">
        <w:tc>
          <w:tcPr>
            <w:tcW w:w="3397" w:type="dxa"/>
            <w:vAlign w:val="center"/>
          </w:tcPr>
          <w:p w14:paraId="4F6CF422" w14:textId="77777777" w:rsidR="00FD26DD" w:rsidRPr="00D63725" w:rsidRDefault="00FD26DD" w:rsidP="00A26D00">
            <w:pPr>
              <w:widowControl w:val="0"/>
              <w:suppressAutoHyphens w:val="0"/>
              <w:spacing w:after="0"/>
              <w:jc w:val="left"/>
              <w:rPr>
                <w:lang w:val="el-GR" w:eastAsia="en-US"/>
              </w:rPr>
            </w:pPr>
            <w:r w:rsidRPr="00D63725">
              <w:rPr>
                <w:lang w:val="el-GR" w:eastAsia="en-US"/>
              </w:rPr>
              <w:t>Φορέας Λειτουργίας του Έργου</w:t>
            </w:r>
          </w:p>
        </w:tc>
        <w:tc>
          <w:tcPr>
            <w:tcW w:w="2530" w:type="dxa"/>
          </w:tcPr>
          <w:p w14:paraId="21DE9A64" w14:textId="77777777" w:rsidR="00FD26DD" w:rsidRPr="00EF2204" w:rsidRDefault="00FD26DD" w:rsidP="00A26D00">
            <w:pPr>
              <w:widowControl w:val="0"/>
              <w:suppressAutoHyphens w:val="0"/>
              <w:spacing w:after="0"/>
              <w:jc w:val="left"/>
              <w:rPr>
                <w:highlight w:val="cyan"/>
                <w:lang w:val="el-GR" w:eastAsia="en-US"/>
              </w:rPr>
            </w:pPr>
            <w:r w:rsidRPr="00386479">
              <w:rPr>
                <w:lang w:val="el-GR" w:eastAsia="en-US"/>
              </w:rPr>
              <w:t xml:space="preserve">Υπουργείο </w:t>
            </w:r>
            <w:r w:rsidR="00841EE3">
              <w:rPr>
                <w:lang w:val="el-GR" w:eastAsia="en-US"/>
              </w:rPr>
              <w:t xml:space="preserve">Υγείας </w:t>
            </w:r>
          </w:p>
        </w:tc>
        <w:tc>
          <w:tcPr>
            <w:tcW w:w="3928" w:type="dxa"/>
          </w:tcPr>
          <w:p w14:paraId="73D5A03A" w14:textId="77777777" w:rsidR="00FD26DD" w:rsidRDefault="00841EE3" w:rsidP="00FD26DD">
            <w:pPr>
              <w:widowControl w:val="0"/>
              <w:suppressAutoHyphens w:val="0"/>
              <w:spacing w:after="0"/>
              <w:rPr>
                <w:lang w:val="el-GR" w:eastAsia="en-US"/>
              </w:rPr>
            </w:pPr>
            <w:r>
              <w:rPr>
                <w:rStyle w:val="ui-provider"/>
              </w:rPr>
              <w:t>https</w:t>
            </w:r>
            <w:r w:rsidR="00873A9C" w:rsidRPr="00873A9C">
              <w:rPr>
                <w:rStyle w:val="ui-provider"/>
                <w:lang w:val="el-GR"/>
              </w:rPr>
              <w:t>://</w:t>
            </w:r>
            <w:r>
              <w:rPr>
                <w:rStyle w:val="ui-provider"/>
              </w:rPr>
              <w:t>www</w:t>
            </w:r>
            <w:r w:rsidR="00873A9C" w:rsidRPr="00873A9C">
              <w:rPr>
                <w:rStyle w:val="ui-provider"/>
                <w:lang w:val="el-GR"/>
              </w:rPr>
              <w:t>.</w:t>
            </w:r>
            <w:r>
              <w:rPr>
                <w:rStyle w:val="ui-provider"/>
              </w:rPr>
              <w:t>moh</w:t>
            </w:r>
            <w:r w:rsidR="00873A9C" w:rsidRPr="00873A9C">
              <w:rPr>
                <w:rStyle w:val="ui-provider"/>
                <w:lang w:val="el-GR"/>
              </w:rPr>
              <w:t>.</w:t>
            </w:r>
            <w:r>
              <w:rPr>
                <w:rStyle w:val="ui-provider"/>
              </w:rPr>
              <w:t>gov</w:t>
            </w:r>
            <w:r w:rsidR="00873A9C" w:rsidRPr="00873A9C">
              <w:rPr>
                <w:rStyle w:val="ui-provider"/>
                <w:lang w:val="el-GR"/>
              </w:rPr>
              <w:t>.</w:t>
            </w:r>
            <w:r>
              <w:rPr>
                <w:rStyle w:val="ui-provider"/>
              </w:rPr>
              <w:t>gr</w:t>
            </w:r>
            <w:r w:rsidR="00873A9C" w:rsidRPr="00873A9C">
              <w:rPr>
                <w:rStyle w:val="ui-provider"/>
                <w:lang w:val="el-GR"/>
              </w:rPr>
              <w:t>/</w:t>
            </w:r>
            <w:r w:rsidR="00FD26DD" w:rsidRPr="00D63725">
              <w:rPr>
                <w:lang w:val="el-GR" w:eastAsia="en-US"/>
              </w:rPr>
              <w:t xml:space="preserve"> </w:t>
            </w:r>
          </w:p>
          <w:p w14:paraId="6570D039" w14:textId="4DE19862"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C0675F">
              <w:rPr>
                <w:lang w:val="el-GR" w:eastAsia="en-US"/>
              </w:rPr>
              <w:fldChar w:fldCharType="begin"/>
            </w:r>
            <w:r>
              <w:rPr>
                <w:lang w:val="el-GR" w:eastAsia="en-US"/>
              </w:rPr>
              <w:instrText xml:space="preserve"> REF _Ref55370267 \r \h </w:instrText>
            </w:r>
            <w:r w:rsidR="00A26D00">
              <w:rPr>
                <w:lang w:val="el-GR" w:eastAsia="en-US"/>
              </w:rPr>
              <w:instrText xml:space="preserve"> \* MERGEFORMAT </w:instrText>
            </w:r>
            <w:r w:rsidR="00C0675F">
              <w:rPr>
                <w:lang w:val="el-GR" w:eastAsia="en-US"/>
              </w:rPr>
            </w:r>
            <w:r w:rsidR="00C0675F">
              <w:rPr>
                <w:lang w:val="el-GR" w:eastAsia="en-US"/>
              </w:rPr>
              <w:fldChar w:fldCharType="separate"/>
            </w:r>
            <w:r w:rsidR="00FD174C">
              <w:rPr>
                <w:cs/>
                <w:lang w:val="el-GR" w:eastAsia="en-US"/>
              </w:rPr>
              <w:t>‎</w:t>
            </w:r>
            <w:r w:rsidR="00FD174C">
              <w:rPr>
                <w:lang w:val="el-GR" w:eastAsia="en-US"/>
              </w:rPr>
              <w:t>1.1.2</w:t>
            </w:r>
            <w:r w:rsidR="00C0675F">
              <w:rPr>
                <w:lang w:val="el-GR" w:eastAsia="en-US"/>
              </w:rPr>
              <w:fldChar w:fldCharType="end"/>
            </w:r>
          </w:p>
        </w:tc>
      </w:tr>
      <w:tr w:rsidR="004D1C23" w:rsidRPr="00FD26DD" w:rsidDel="00DF55C4" w14:paraId="351A49A4" w14:textId="77777777" w:rsidTr="00AB1716">
        <w:tc>
          <w:tcPr>
            <w:tcW w:w="3397" w:type="dxa"/>
            <w:vAlign w:val="center"/>
          </w:tcPr>
          <w:p w14:paraId="3F4CA03D" w14:textId="77777777" w:rsidR="004D1C23" w:rsidRPr="00D63725" w:rsidDel="00DF55C4" w:rsidRDefault="004D1C23" w:rsidP="00A26D00">
            <w:pPr>
              <w:widowControl w:val="0"/>
              <w:suppressAutoHyphens w:val="0"/>
              <w:spacing w:after="0"/>
              <w:jc w:val="left"/>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79AC0904"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57E2DBE2" w14:textId="2850C0C1"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C0675F">
              <w:rPr>
                <w:lang w:eastAsia="en-US"/>
              </w:rPr>
              <w:fldChar w:fldCharType="begin"/>
            </w:r>
            <w:r w:rsidR="00FD26DD">
              <w:rPr>
                <w:lang w:eastAsia="en-US"/>
              </w:rPr>
              <w:instrText xml:space="preserve"> REF _Ref55370267 \r \h </w:instrText>
            </w:r>
            <w:r w:rsidR="00A26D00">
              <w:rPr>
                <w:lang w:eastAsia="en-US"/>
              </w:rPr>
              <w:instrText xml:space="preserve"> \* MERGEFORMAT </w:instrText>
            </w:r>
            <w:r w:rsidR="00C0675F">
              <w:rPr>
                <w:lang w:eastAsia="en-US"/>
              </w:rPr>
            </w:r>
            <w:r w:rsidR="00C0675F">
              <w:rPr>
                <w:lang w:eastAsia="en-US"/>
              </w:rPr>
              <w:fldChar w:fldCharType="separate"/>
            </w:r>
            <w:r w:rsidR="00FD174C">
              <w:rPr>
                <w:cs/>
                <w:lang w:eastAsia="en-US"/>
              </w:rPr>
              <w:t>‎</w:t>
            </w:r>
            <w:r w:rsidR="00FD174C">
              <w:rPr>
                <w:lang w:eastAsia="en-US"/>
              </w:rPr>
              <w:t>1.1.2</w:t>
            </w:r>
            <w:r w:rsidR="00C0675F">
              <w:rPr>
                <w:lang w:eastAsia="en-US"/>
              </w:rPr>
              <w:fldChar w:fldCharType="end"/>
            </w:r>
          </w:p>
        </w:tc>
      </w:tr>
    </w:tbl>
    <w:p w14:paraId="4C87D891" w14:textId="77777777" w:rsidR="00B42BA2" w:rsidRPr="00FD26DD" w:rsidRDefault="00B42BA2" w:rsidP="00CD2A7F">
      <w:pPr>
        <w:rPr>
          <w:rFonts w:eastAsia="SimSun"/>
          <w:lang w:val="el-GR"/>
        </w:rPr>
      </w:pPr>
      <w:bookmarkStart w:id="423" w:name="_Ref51336725"/>
      <w:bookmarkStart w:id="424" w:name="_Toc53671308"/>
    </w:p>
    <w:p w14:paraId="128C112A" w14:textId="77777777" w:rsidR="00556A23" w:rsidRPr="002373E7" w:rsidRDefault="00556A23">
      <w:pPr>
        <w:pStyle w:val="5"/>
        <w:numPr>
          <w:ilvl w:val="2"/>
          <w:numId w:val="14"/>
        </w:numPr>
        <w:rPr>
          <w:rFonts w:eastAsia="SimSun" w:cs="Tahoma"/>
          <w:bCs/>
        </w:rPr>
      </w:pPr>
      <w:bookmarkStart w:id="425" w:name="_Toc124351917"/>
      <w:r w:rsidRPr="002373E7">
        <w:rPr>
          <w:rFonts w:eastAsia="SimSun" w:cs="Tahoma"/>
          <w:bCs/>
        </w:rPr>
        <w:t>Φορέας Υλοποίησης – Αναθέτουσα Αρχή</w:t>
      </w:r>
      <w:bookmarkEnd w:id="423"/>
      <w:bookmarkEnd w:id="424"/>
      <w:bookmarkEnd w:id="425"/>
      <w:r w:rsidRPr="002373E7">
        <w:rPr>
          <w:rFonts w:eastAsia="SimSun" w:cs="Tahoma"/>
          <w:bCs/>
        </w:rPr>
        <w:t xml:space="preserve"> </w:t>
      </w:r>
    </w:p>
    <w:p w14:paraId="227B2D9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6A9179BC"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69F806BF"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B27CB57"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0B0AF68"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5460AB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B15D18B"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F148AC6"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521CC07F"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41197A3"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1F31757"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5D3374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2FB7981"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47108E1" w14:textId="77777777" w:rsidR="00556A23" w:rsidRPr="00FD26DD" w:rsidRDefault="00556A23" w:rsidP="00047C57">
      <w:pPr>
        <w:rPr>
          <w:rFonts w:eastAsia="SimSun"/>
          <w:lang w:val="el-GR"/>
        </w:rPr>
      </w:pPr>
    </w:p>
    <w:p w14:paraId="0F6E705D" w14:textId="77777777" w:rsidR="00556A23" w:rsidRPr="00252498" w:rsidRDefault="00556A23" w:rsidP="00047C57">
      <w:pPr>
        <w:rPr>
          <w:rFonts w:eastAsia="SimSun"/>
          <w:lang w:val="el-GR"/>
        </w:rPr>
      </w:pPr>
    </w:p>
    <w:p w14:paraId="1AD96459" w14:textId="77777777" w:rsidR="00556A23" w:rsidRPr="00FD26DD" w:rsidRDefault="00FD26DD">
      <w:pPr>
        <w:pStyle w:val="5"/>
        <w:numPr>
          <w:ilvl w:val="2"/>
          <w:numId w:val="14"/>
        </w:numPr>
        <w:rPr>
          <w:rFonts w:eastAsia="SimSun" w:cs="Tahoma"/>
          <w:bCs/>
          <w:lang w:val="el-GR"/>
        </w:rPr>
      </w:pPr>
      <w:bookmarkStart w:id="426" w:name="_Ref55370267"/>
      <w:bookmarkStart w:id="427" w:name="_Toc124351918"/>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6"/>
      <w:bookmarkEnd w:id="427"/>
    </w:p>
    <w:p w14:paraId="20EB6587" w14:textId="77777777" w:rsidR="007C3D4C" w:rsidRPr="007C3D4C" w:rsidRDefault="007C3D4C" w:rsidP="007C3D4C">
      <w:pPr>
        <w:spacing w:line="252" w:lineRule="auto"/>
        <w:rPr>
          <w:color w:val="000000" w:themeColor="text1"/>
          <w:lang w:val="el-GR"/>
        </w:rPr>
      </w:pPr>
      <w:bookmarkStart w:id="428"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E53DB3">
        <w:rPr>
          <w:b/>
          <w:color w:val="000000" w:themeColor="text1"/>
          <w:lang w:val="el-GR"/>
        </w:rPr>
        <w:t xml:space="preserve">Υγείας </w:t>
      </w:r>
      <w:r w:rsidRPr="007C3D4C">
        <w:rPr>
          <w:lang w:val="el-GR"/>
        </w:rPr>
        <w:t xml:space="preserve"> </w:t>
      </w:r>
      <w:r w:rsidRPr="007C3D4C">
        <w:rPr>
          <w:color w:val="000000" w:themeColor="text1"/>
          <w:lang w:val="el-GR"/>
        </w:rPr>
        <w:t>(Φορέας Κεντρικής Κυβέρνησης).</w:t>
      </w:r>
    </w:p>
    <w:p w14:paraId="01A2B28E" w14:textId="77777777" w:rsidR="00047C57" w:rsidRPr="00FD26DD" w:rsidRDefault="00047C57" w:rsidP="00047C57">
      <w:pPr>
        <w:rPr>
          <w:rFonts w:eastAsia="SimSun"/>
          <w:lang w:val="el-GR"/>
        </w:rPr>
      </w:pPr>
    </w:p>
    <w:p w14:paraId="59A8A223" w14:textId="77777777" w:rsidR="00556A23" w:rsidRPr="003329FF" w:rsidRDefault="00556A23">
      <w:pPr>
        <w:pStyle w:val="5"/>
        <w:numPr>
          <w:ilvl w:val="2"/>
          <w:numId w:val="14"/>
        </w:numPr>
        <w:rPr>
          <w:rFonts w:eastAsia="SimSun" w:cs="Tahoma"/>
          <w:bCs/>
          <w:lang w:val="el-GR"/>
        </w:rPr>
      </w:pPr>
      <w:bookmarkStart w:id="429" w:name="_Ref122691609"/>
      <w:bookmarkStart w:id="430" w:name="_Toc124351919"/>
      <w:r w:rsidRPr="003329FF">
        <w:rPr>
          <w:rFonts w:eastAsia="SimSun" w:cs="Tahoma"/>
          <w:bCs/>
          <w:lang w:val="el-GR"/>
        </w:rPr>
        <w:t>Όργανα &amp; Επιτροπές Παρακολούθησης, Διακυβέρνησης και Ελέγχου του Έργου</w:t>
      </w:r>
      <w:bookmarkEnd w:id="428"/>
      <w:bookmarkEnd w:id="429"/>
      <w:bookmarkEnd w:id="430"/>
    </w:p>
    <w:p w14:paraId="35610D88"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6750E02A"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4B48938" w14:textId="7A54FC5A" w:rsidR="00E0686B" w:rsidRPr="000A1F30" w:rsidRDefault="00E0686B" w:rsidP="00E0686B">
      <w:pPr>
        <w:rPr>
          <w:lang w:val="el-GR"/>
        </w:rPr>
      </w:pPr>
      <w:r w:rsidRPr="000A1F30">
        <w:rPr>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w:t>
      </w:r>
      <w:r w:rsidR="00A26D00">
        <w:rPr>
          <w:lang w:val="el-GR"/>
        </w:rPr>
        <w:t>.</w:t>
      </w:r>
      <w:r w:rsidRPr="000A1F30">
        <w:rPr>
          <w:lang w:val="el-GR"/>
        </w:rPr>
        <w:t>τ</w:t>
      </w:r>
      <w:r w:rsidR="00A26D00">
        <w:rPr>
          <w:lang w:val="el-GR"/>
        </w:rPr>
        <w:t>.</w:t>
      </w:r>
      <w:r w:rsidRPr="000A1F30">
        <w:rPr>
          <w:lang w:val="el-GR"/>
        </w:rPr>
        <w:t xml:space="preserve">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3D00FAA4"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699C427D"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AAF983E" w14:textId="77777777" w:rsidR="00E0686B" w:rsidRPr="000A1F30" w:rsidRDefault="00E0686B">
      <w:pPr>
        <w:pStyle w:val="aff"/>
        <w:numPr>
          <w:ilvl w:val="0"/>
          <w:numId w:val="25"/>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2D704C67" w14:textId="77777777" w:rsidR="00E0686B" w:rsidRPr="000A1F30" w:rsidRDefault="00E0686B">
      <w:pPr>
        <w:pStyle w:val="aff"/>
        <w:numPr>
          <w:ilvl w:val="0"/>
          <w:numId w:val="25"/>
        </w:numPr>
        <w:ind w:hanging="294"/>
        <w:rPr>
          <w:lang w:val="el-GR"/>
        </w:rPr>
      </w:pPr>
      <w:r w:rsidRPr="000A1F30">
        <w:rPr>
          <w:lang w:val="el-GR"/>
        </w:rPr>
        <w:t>Τη μετάθεση/παράταση του χρονοδιαγράμματος του Έργου</w:t>
      </w:r>
    </w:p>
    <w:p w14:paraId="482FE901" w14:textId="77777777" w:rsidR="00E0686B" w:rsidRPr="000A1F30" w:rsidRDefault="00E0686B">
      <w:pPr>
        <w:pStyle w:val="aff"/>
        <w:numPr>
          <w:ilvl w:val="0"/>
          <w:numId w:val="25"/>
        </w:numPr>
        <w:ind w:hanging="294"/>
        <w:rPr>
          <w:lang w:val="el-GR"/>
        </w:rPr>
      </w:pPr>
      <w:r w:rsidRPr="000A1F30">
        <w:rPr>
          <w:lang w:val="el-GR"/>
        </w:rPr>
        <w:t xml:space="preserve">Την τροποποίηση της σύμβασης του Έργου </w:t>
      </w:r>
    </w:p>
    <w:p w14:paraId="710AA02E" w14:textId="77777777" w:rsidR="00E0686B" w:rsidRPr="000A1F30" w:rsidRDefault="00E0686B" w:rsidP="00E0686B">
      <w:pPr>
        <w:rPr>
          <w:bCs/>
          <w:lang w:val="el-GR"/>
        </w:rPr>
      </w:pPr>
    </w:p>
    <w:p w14:paraId="3FAFF63A"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5C85F01A"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1958F7E7" w14:textId="77777777" w:rsidR="00E0686B" w:rsidRPr="000A1F30" w:rsidRDefault="00E0686B" w:rsidP="00E0686B">
      <w:pPr>
        <w:rPr>
          <w:bCs/>
          <w:lang w:val="el-GR"/>
        </w:rPr>
      </w:pPr>
    </w:p>
    <w:p w14:paraId="052B2653"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6369E39D"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704DF757" w14:textId="77777777" w:rsidR="00E0686B" w:rsidRPr="000A1F30" w:rsidRDefault="00E0686B" w:rsidP="00E0686B">
      <w:pPr>
        <w:rPr>
          <w:lang w:val="el-GR"/>
        </w:rPr>
      </w:pPr>
    </w:p>
    <w:p w14:paraId="7A16C7BA"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56F925FA"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F32C7F4" w14:textId="0326A3A7" w:rsidR="00BD0298" w:rsidRDefault="00BD0298" w:rsidP="00EF2204">
      <w:pPr>
        <w:rPr>
          <w:rFonts w:eastAsia="SimSun"/>
          <w:lang w:val="el-GR"/>
        </w:rPr>
      </w:pPr>
    </w:p>
    <w:p w14:paraId="7C60E321" w14:textId="77777777" w:rsidR="00F5410E" w:rsidRPr="00EF2204" w:rsidRDefault="00F5410E" w:rsidP="00EF2204">
      <w:pPr>
        <w:rPr>
          <w:rFonts w:eastAsia="SimSun"/>
          <w:lang w:val="el-GR"/>
        </w:rPr>
      </w:pPr>
    </w:p>
    <w:p w14:paraId="4A2DB734" w14:textId="77777777" w:rsidR="00556A23" w:rsidRDefault="00556A23">
      <w:pPr>
        <w:pStyle w:val="3"/>
        <w:numPr>
          <w:ilvl w:val="0"/>
          <w:numId w:val="22"/>
        </w:numPr>
        <w:rPr>
          <w:lang w:val="el-GR"/>
        </w:rPr>
      </w:pPr>
      <w:bookmarkStart w:id="431" w:name="_Ref40953149"/>
      <w:bookmarkStart w:id="432" w:name="_Toc97194338"/>
      <w:bookmarkStart w:id="433" w:name="_Toc97194472"/>
      <w:bookmarkStart w:id="434" w:name="_Toc124351920"/>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1"/>
      <w:r w:rsidR="00A22261">
        <w:rPr>
          <w:lang w:val="el-GR"/>
        </w:rPr>
        <w:t>ύμβασης</w:t>
      </w:r>
      <w:bookmarkEnd w:id="432"/>
      <w:bookmarkEnd w:id="433"/>
      <w:bookmarkEnd w:id="434"/>
    </w:p>
    <w:p w14:paraId="56DA1E61" w14:textId="77777777" w:rsidR="00BD0298" w:rsidRPr="00BD0298" w:rsidRDefault="00BD0298" w:rsidP="00370D99">
      <w:pPr>
        <w:rPr>
          <w:lang w:val="el-GR"/>
        </w:rPr>
      </w:pPr>
      <w:bookmarkStart w:id="435" w:name="_Toc97195373"/>
      <w:bookmarkStart w:id="436" w:name="_Toc97195542"/>
      <w:bookmarkEnd w:id="435"/>
      <w:bookmarkEnd w:id="436"/>
    </w:p>
    <w:p w14:paraId="231613AB" w14:textId="642B8E41" w:rsidR="00821FBA" w:rsidRPr="00F5410E" w:rsidRDefault="00346ADE" w:rsidP="00F5410E">
      <w:pPr>
        <w:pStyle w:val="4"/>
        <w:numPr>
          <w:ilvl w:val="1"/>
          <w:numId w:val="22"/>
        </w:numPr>
        <w:ind w:hanging="306"/>
        <w:rPr>
          <w:rFonts w:cs="Tahoma"/>
          <w:szCs w:val="22"/>
          <w:lang w:val="el-GR"/>
        </w:rPr>
      </w:pPr>
      <w:bookmarkStart w:id="437" w:name="_Toc97195374"/>
      <w:bookmarkStart w:id="438" w:name="_Toc97195543"/>
      <w:bookmarkStart w:id="439" w:name="_Ref122694908"/>
      <w:bookmarkStart w:id="440" w:name="_Toc124351921"/>
      <w:bookmarkEnd w:id="437"/>
      <w:bookmarkEnd w:id="438"/>
      <w:r>
        <w:rPr>
          <w:rFonts w:cs="Tahoma"/>
          <w:szCs w:val="22"/>
          <w:lang w:val="el-GR"/>
        </w:rPr>
        <w:t>ΠΕΡΙΒΑΛΛΟΝ ΤΟΥ ΕΡΓΟΥ</w:t>
      </w:r>
      <w:bookmarkEnd w:id="439"/>
      <w:bookmarkEnd w:id="440"/>
    </w:p>
    <w:p w14:paraId="1250F63C" w14:textId="77777777" w:rsidR="00453C13" w:rsidRPr="00FC7B6B" w:rsidRDefault="00453C13" w:rsidP="00453C13">
      <w:pPr>
        <w:rPr>
          <w:lang w:val="el-GR"/>
        </w:rPr>
      </w:pPr>
      <w:bookmarkStart w:id="441" w:name="_Hlk127876569"/>
      <w:bookmarkStart w:id="442" w:name="_Hlk126502893"/>
      <w:r w:rsidRPr="009E58E5">
        <w:rPr>
          <w:rFonts w:eastAsia="SimSun"/>
          <w:lang w:val="el-GR"/>
        </w:rPr>
        <w:t>Αντικείμενο του Προγράμματος «</w:t>
      </w:r>
      <w:r>
        <w:rPr>
          <w:rFonts w:eastAsia="SimSun"/>
          <w:lang w:val="en-US"/>
        </w:rPr>
        <w:t>DENTIST</w:t>
      </w:r>
      <w:r w:rsidRPr="009E58E5">
        <w:rPr>
          <w:rFonts w:eastAsia="SimSun"/>
          <w:lang w:val="el-GR"/>
        </w:rPr>
        <w:t xml:space="preserve"> PASS» αποτελεί η παροχή </w:t>
      </w:r>
      <w:r w:rsidRPr="00FC7B6B">
        <w:rPr>
          <w:lang w:val="el-GR"/>
        </w:rPr>
        <w:t xml:space="preserve">οικονομικής ενίσχυσης για τη διενέργεια πράξεων προληπτικής οδοντιατρικής φροντίδας σε παιδιά ηλικίας έξι έως δώδεκα (6-12) ετών (δικαιούχοι), στο πλαίσιο του έργου «Υλοποίηση Εθνικού Προγράμματος Πρόληψης της Δημόσιας Υγείας «Σπύρος Δοξιάδης»» (κωδικός Δράσης 16783), του Ταμείου Ανάκαμψης και Ανθεκτικότητας Ελλάδα 2.0., που χρηματοδοτείται σύμφωνα με το «Εθνικό Σχέδιο Ανάκαμψης και ανθεκτικότητας Ελλάδα 2.0.». Το Πρόγραμμα έχει ως στόχο </w:t>
      </w:r>
      <w:r w:rsidRPr="00301AC4">
        <w:t> </w:t>
      </w:r>
      <w:r w:rsidRPr="00FC7B6B">
        <w:rPr>
          <w:lang w:val="el-GR"/>
        </w:rPr>
        <w:t>την βελτιστοποίηση της ποιότητας της προληπτικής οδοντιατρικής με ομάδα στόχο τα παιδιά ηλικίας 6-12 ετών και την εμπέδωση της φιλοσοφίας της προληπτικής οδοντιατρικής και της ενημέρωσης γονέων και παιδιών για την ανάγκη της επιμελούς φροντίδας της στοματικής κοιλότητας, ώστε τα τελευταία να μεγαλώσουν χωρίς οδοντιατρικά προβλήματα. Περιλαμβάνει έλεγχο της στοματικής υγιεινής, καθαρισμό και απομάκρυνση πλακών, φθορίωση και εν γένει παροχή οδηγιών για την στοματική υγιεινή των παιδιών.</w:t>
      </w:r>
    </w:p>
    <w:bookmarkEnd w:id="441"/>
    <w:p w14:paraId="4703205B" w14:textId="77777777" w:rsidR="00453C13" w:rsidRPr="000C6460" w:rsidRDefault="00453C13" w:rsidP="00453C13">
      <w:pPr>
        <w:rPr>
          <w:lang w:val="el-GR"/>
        </w:rPr>
      </w:pPr>
      <w:r w:rsidRPr="000C6460">
        <w:rPr>
          <w:lang w:val="el-GR"/>
        </w:rPr>
        <w:t xml:space="preserve">Ωφελούμενοι της ενίσχυσης είναι τα παιδιά  που έχουν γεννηθεί κατά τα ημερολογιακά έτη 2011 έως και 2016, διαμένουν νόμιμα στην ελληνική επικράτεια και διαθέτουν Αριθμό Μητρώου Κοινωνικής Ασφάλισης (ΑΜΚΑ), είτε Προσωρινό Αριθμό Ασφάλισης και Υγειονομικής Περίθαλψης Αλλοδαπού (ΠΑΑΥΠΑ). </w:t>
      </w:r>
    </w:p>
    <w:p w14:paraId="5DFD249D" w14:textId="77777777" w:rsidR="00453C13" w:rsidRDefault="00453C13" w:rsidP="00453C13">
      <w:pPr>
        <w:rPr>
          <w:lang w:val="el-GR"/>
        </w:rPr>
      </w:pPr>
      <w:r w:rsidRPr="000C6460">
        <w:rPr>
          <w:lang w:val="el-GR"/>
        </w:rPr>
        <w:t>Η ενίσχυση λαμβάνεται, για λογαριασμό του παιδιού, από ενήλικο φυσικό Πρόσωπο το οποίο ασκεί (μεμονωμένα ή από κοινού) την επιμέλεια ή επιτροπεία του παιδιού. Το φυσικό αυτό πρόσωπο, στο οποίο πιστώνεται το ποσό της ενίσχυσης, νοείται και ως ο Δικαιούχος της ενίσχυσης.</w:t>
      </w:r>
    </w:p>
    <w:p w14:paraId="537287E8" w14:textId="77777777" w:rsidR="00453C13" w:rsidRPr="0073630B" w:rsidRDefault="00453C13" w:rsidP="00453C13">
      <w:pPr>
        <w:rPr>
          <w:rFonts w:eastAsia="SimSun"/>
          <w:lang w:val="el-GR"/>
        </w:rPr>
      </w:pPr>
      <w:r w:rsidRPr="0073630B">
        <w:rPr>
          <w:rFonts w:eastAsia="SimSun"/>
          <w:lang w:val="el-GR"/>
        </w:rPr>
        <w:t>Κάθε δικαιούχος του προγράμματος λαμβάνει μία ψηφιακή χρεωστική κάρτα (pass) ύψους 40 € ανά ωφελούμενο παιδί που πληροί τα κριτήρια επιλεξιμότητας. Κάθε χρεωστική κάρτα μπορεί να καλύψει το σύνολο του κόστους των προβλεπόμενων υπηρεσιών οδοντιατρικής φροντίδας μέχρι του άνω ποσού. Το χρηματικό ποσό δύναται να χρησιμοποιείται αποκλειστικά από τα δικαιούμενα πρόσωπα για την πραγματοποίηση πράξεων προληπτικής οδοντιατρικής φροντίδας στο ωφελούμενο τέκνο και δεν είναι επιτρεπτή οποιαδήποτε μεταφορά σε τρίτο πρόσωπο εκτός των ανωτέρω ή η ανάληψή του.</w:t>
      </w:r>
    </w:p>
    <w:p w14:paraId="6BD4A632" w14:textId="77777777" w:rsidR="00453C13" w:rsidRDefault="00453C13" w:rsidP="00453C13">
      <w:pPr>
        <w:rPr>
          <w:rFonts w:eastAsia="SimSun"/>
          <w:lang w:val="el-GR"/>
        </w:rPr>
      </w:pPr>
      <w:r w:rsidRPr="00512B45">
        <w:rPr>
          <w:rFonts w:eastAsia="SimSun"/>
          <w:lang w:val="el-GR"/>
        </w:rPr>
        <w:t>Η οικονομική ενίσχυση πιστώνεται στον δικαιούχο, από την «Κοινωνία της Πληροφορίας Μονοπρόσωπη Α.Ε.» (ΚτΠ Μ.Α.Ε.) σε ψηφιακή χρεωστική κάρτα (pass),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w:t>
      </w:r>
      <w:r>
        <w:rPr>
          <w:rFonts w:eastAsia="SimSun"/>
          <w:lang w:val="el-GR"/>
        </w:rPr>
        <w:t xml:space="preserve"> </w:t>
      </w:r>
    </w:p>
    <w:p w14:paraId="57F8C0FA" w14:textId="77777777" w:rsidR="00453C13" w:rsidRPr="000C6460" w:rsidRDefault="00453C13" w:rsidP="00453C13">
      <w:pPr>
        <w:rPr>
          <w:rFonts w:eastAsia="SimSun"/>
          <w:lang w:val="el-GR"/>
        </w:rPr>
      </w:pPr>
      <w:r>
        <w:rPr>
          <w:lang w:val="el-GR"/>
        </w:rPr>
        <w:t xml:space="preserve">Για τους σκοπούς του Προγράμματος, </w:t>
      </w:r>
      <w:r>
        <w:rPr>
          <w:rFonts w:eastAsia="SimSun"/>
          <w:lang w:val="el-GR"/>
        </w:rPr>
        <w:t xml:space="preserve">δημιουργείται η </w:t>
      </w:r>
      <w:r w:rsidRPr="000C6460">
        <w:rPr>
          <w:rFonts w:eastAsia="SimSun"/>
          <w:b/>
          <w:bCs/>
          <w:lang w:val="el-GR"/>
        </w:rPr>
        <w:t>Ηλεκτρονική Πλατφόρμα του Προγράμματος (Η.Π.Π.)</w:t>
      </w:r>
      <w:r w:rsidRPr="000C6460">
        <w:rPr>
          <w:rFonts w:eastAsia="SimSun"/>
          <w:lang w:val="el-GR"/>
        </w:rPr>
        <w:t xml:space="preserve">, η οποία είναι προσβάσιμη μέσω της Ενιαίας Ψηφιακής Πύλης της Δημόσιας Διοίκησης (gov.gr-ΕΨΠ). </w:t>
      </w:r>
    </w:p>
    <w:p w14:paraId="7D10178D" w14:textId="77777777" w:rsidR="00453C13" w:rsidRDefault="00453C13" w:rsidP="00453C13">
      <w:pPr>
        <w:rPr>
          <w:rFonts w:eastAsia="SimSun"/>
          <w:lang w:val="el-GR"/>
        </w:rPr>
      </w:pPr>
      <w:r w:rsidRPr="000C6460">
        <w:rPr>
          <w:lang w:val="el-GR"/>
        </w:rPr>
        <w:t xml:space="preserve">Απαραίτητη προϋπόθεση για να λάβει ο δικαιούχος την οικονομική ενίσχυση είναι να υποβάλλει αίτηση στην </w:t>
      </w:r>
      <w:r w:rsidRPr="000C6460">
        <w:rPr>
          <w:b/>
          <w:lang w:val="el-GR"/>
        </w:rPr>
        <w:t>Η.Π.Π.</w:t>
      </w:r>
      <w:r w:rsidRPr="000C6460">
        <w:rPr>
          <w:bCs/>
          <w:lang w:val="el-GR"/>
        </w:rPr>
        <w:t>,</w:t>
      </w:r>
      <w:r w:rsidRPr="000C6460">
        <w:rPr>
          <w:b/>
          <w:lang w:val="el-GR"/>
        </w:rPr>
        <w:t xml:space="preserve"> </w:t>
      </w:r>
      <w:r w:rsidRPr="000C6460">
        <w:rPr>
          <w:bCs/>
          <w:lang w:val="el-GR"/>
        </w:rPr>
        <w:t xml:space="preserve">η οποία πρέπει να εγκριθεί. Για το σκοπό αυτό, ο δικαιούχος πρέπει να </w:t>
      </w:r>
      <w:r w:rsidRPr="000C6460">
        <w:rPr>
          <w:lang w:val="el-GR"/>
        </w:rPr>
        <w:t>διαθέτει Αριθμό Φορολογικού Μητρώου και προσωπικούς κωδικούς – διαπιστευτήρια της Γενικής Γραμματείας Πληροφοριακών Συστημάτων Δημόσιας Διοίκησης (Γ.Γ.Π.Σ.Δ.Δ.) του Υπουργείου Ψηφιακής Διακυβέρνησης (</w:t>
      </w:r>
      <w:r w:rsidRPr="00F474EA">
        <w:t>taxisnet</w:t>
      </w:r>
      <w:r w:rsidRPr="000C6460">
        <w:rPr>
          <w:lang w:val="el-GR"/>
        </w:rPr>
        <w:t xml:space="preserve">).  Δικαιούχοι που δεν έχουν τη δυνατότητα να υποβάλλουν αίτηση μέσω της Η.Π.Π., μπορούν να </w:t>
      </w:r>
      <w:r>
        <w:rPr>
          <w:lang w:val="el-GR"/>
        </w:rPr>
        <w:t>την υποβάλλουν</w:t>
      </w:r>
      <w:r w:rsidRPr="000C6460">
        <w:rPr>
          <w:lang w:val="el-GR"/>
        </w:rPr>
        <w:t xml:space="preserve"> μέσω Κ.Ε.Π</w:t>
      </w:r>
      <w:r>
        <w:rPr>
          <w:lang w:val="el-GR"/>
        </w:rPr>
        <w:t>..</w:t>
      </w:r>
    </w:p>
    <w:p w14:paraId="6D64692A" w14:textId="77777777" w:rsidR="00453C13" w:rsidRDefault="00453C13" w:rsidP="00453C13">
      <w:pPr>
        <w:rPr>
          <w:lang w:val="el-GR"/>
        </w:rPr>
      </w:pPr>
      <w:r>
        <w:rPr>
          <w:rFonts w:eastAsia="SimSun"/>
          <w:lang w:val="el-GR"/>
        </w:rPr>
        <w:t xml:space="preserve">Ο δικαιούχος </w:t>
      </w:r>
      <w:r w:rsidRPr="0073630B">
        <w:rPr>
          <w:rFonts w:eastAsia="SimSun"/>
          <w:lang w:val="el-GR"/>
        </w:rPr>
        <w:t xml:space="preserve">εισέρχεται στην Η.Π.Π. και αφού αυθεντικοποιηθεί με τους προσωπικούς κωδικούς του - διαπιστευτήρια της Γενικής Γραμματείας Πληροφοριακών Συστημάτων Δημόσιας Διοίκησης (Γ.Γ.Π.Σ.Δ.Δ.) του Υπουργείου Ψηφιακής Διακυβέρνησης (taxisnet), σύμφωνα με το άρθρο 24 του ν. 4727/2020 (Α’ 184), </w:t>
      </w:r>
      <w:r w:rsidRPr="0073630B">
        <w:rPr>
          <w:lang w:val="el-GR"/>
        </w:rPr>
        <w:t xml:space="preserve">δηλώνει τον Αριθμό Μητρώου Κοινωνικής Ασφάλισης </w:t>
      </w:r>
      <w:r w:rsidRPr="000C6460">
        <w:rPr>
          <w:lang w:val="el-GR"/>
        </w:rPr>
        <w:t>(Α.Μ.Κ.Α.) ή τον Προσωρινό Αριθμό Ασφάλισης και Υγειονομικής Περίθαλψης Αλλοδαπού (ΠΑ.Α.Υ.Π.Α.) του ωφελούμενου, το πιστωτικό ίδρυμα ή τον χρηματοπιστωτικό οργανισμό που επιλέγει για την έκδοση της ψηφιακής χρεωστικής κάρτας, καθώς και κάθε άλλη αναγκαία πληροφορία ή στοιχείο απαιτείται (α) για την ταυτοποίηση ωφελούμενου και δικαιούχου, (β) την επιβεβαίωση της επιλεξιμότητας της αίτησης και (γ) τη μετέπειτα επικοινωνία και διαχείριση της διαδικασίας έγκρισης και έκδοσης της ψηφιακής κάρτας. Όπου είναι δυνατό, τα στοιχεία αυτά αντλούνται και διασταυρώνονται αυτόματα μέσω της διαλειτουργικότητας που περιγράφεται στην ακόλουθη παράγραφο. Όπου δεν είναι δυνατή η αυτόματη επιβεβαίωση των κριτηρίων επιλεξιμότητας μέσω ηλεκτρονικών διασταυρώσεων, δύναται να ζητηθεί κατά περίπτωση η επισύναψη/προσκόμιση των αναγκαίων δικαιολογητικών  εγγράφων ή/και συμπλήρωση των αρχικών δηλώσεων από την πλευρά του αιτούντος</w:t>
      </w:r>
      <w:r>
        <w:rPr>
          <w:lang w:val="el-GR"/>
        </w:rPr>
        <w:t>.</w:t>
      </w:r>
    </w:p>
    <w:p w14:paraId="402374A8" w14:textId="77777777" w:rsidR="00453C13" w:rsidRDefault="00453C13" w:rsidP="00453C13">
      <w:pPr>
        <w:pStyle w:val="aff"/>
        <w:tabs>
          <w:tab w:val="left" w:pos="284"/>
        </w:tabs>
        <w:suppressAutoHyphens w:val="0"/>
        <w:spacing w:after="160" w:line="259" w:lineRule="auto"/>
        <w:ind w:left="0"/>
        <w:rPr>
          <w:rFonts w:eastAsia="SimSun"/>
          <w:lang w:val="el-GR"/>
        </w:rPr>
      </w:pPr>
      <w:r w:rsidRPr="00512B45">
        <w:rPr>
          <w:rFonts w:eastAsia="SimSun"/>
          <w:lang w:val="el-GR"/>
        </w:rPr>
        <w:t xml:space="preserve">Μετά την ολοκλήρωση της υποβολής της αίτησης του φυσικού προσώπου και εφόσον επαληθευθεί η ιδιότητά </w:t>
      </w:r>
      <w:r>
        <w:rPr>
          <w:rFonts w:eastAsia="SimSun"/>
          <w:lang w:val="el-GR"/>
        </w:rPr>
        <w:t xml:space="preserve">τόσο του ωφελούμενου </w:t>
      </w:r>
      <w:r w:rsidRPr="00512B45">
        <w:rPr>
          <w:rFonts w:eastAsia="SimSun"/>
          <w:lang w:val="el-GR"/>
        </w:rPr>
        <w:t xml:space="preserve">τέκνου </w:t>
      </w:r>
      <w:r>
        <w:rPr>
          <w:rFonts w:eastAsia="SimSun"/>
          <w:lang w:val="el-GR"/>
        </w:rPr>
        <w:t xml:space="preserve">όσο και του </w:t>
      </w:r>
      <w:r w:rsidRPr="00512B45">
        <w:rPr>
          <w:rFonts w:eastAsia="SimSun"/>
          <w:lang w:val="el-GR"/>
        </w:rPr>
        <w:t>δικαιούχου</w:t>
      </w:r>
      <w:r>
        <w:rPr>
          <w:rFonts w:eastAsia="SimSun"/>
          <w:lang w:val="el-GR"/>
        </w:rPr>
        <w:t xml:space="preserve"> της ενίσχυσης</w:t>
      </w:r>
      <w:r w:rsidRPr="00512B45">
        <w:rPr>
          <w:rFonts w:eastAsia="SimSun"/>
          <w:lang w:val="el-GR"/>
        </w:rPr>
        <w:t>, η Κ.τ.Π. Μ.Α.Ε. διαβιβάζει εγκριτική απόφαση στο πιστωτικό ίδρυμα ή τον χρηματοπιστωτικό οργανισμό, τηρουμένων των κατάλληλων τεχνικών και οργανωτικών μέτρων, το όνομα, το επώνυμο, τη διεύθυνση ηλεκτρονικού ταχυδρομείου και τον αριθμό κινητού τηλεφώνου του αιτούντος, για τον σκοπό της έκδοσης της ψηφιακής χρεωστικής κάρτας και της πίστωσης του ποσού της οικονομικής ενίσχυσης, και εμβάζει αμελλητί στο πιστωτικό ίδρυμα ή τον χρηματοπιστωτικό οργανισμό το χρηματικό ποσό που αντιστοιχεί στον δικαιούχο.</w:t>
      </w:r>
    </w:p>
    <w:p w14:paraId="2B3F2960" w14:textId="77777777" w:rsidR="00453C13" w:rsidRPr="0073630B" w:rsidRDefault="00453C13" w:rsidP="00453C13">
      <w:pPr>
        <w:tabs>
          <w:tab w:val="left" w:pos="270"/>
        </w:tabs>
        <w:suppressAutoHyphens w:val="0"/>
        <w:spacing w:after="160" w:line="259" w:lineRule="auto"/>
        <w:rPr>
          <w:lang w:val="el-GR"/>
        </w:rPr>
      </w:pPr>
      <w:r w:rsidRPr="0073630B">
        <w:rPr>
          <w:lang w:val="el-GR"/>
        </w:rPr>
        <w:t>Ακολούθως, το πιστωτικό ίδρυμα ή ο χρηματοπιστωτικός οργανισμός ενημερώνει τον αιτούντα για τη διαδικασία που πρέπει να ακολουθήσει για την ενεργοποίηση της κάρτας και την πίστωση του χρηματικού ποσού, αποστέλλοντας: α) γραπτό μήνυμα (</w:t>
      </w:r>
      <w:r w:rsidRPr="0073630B">
        <w:t>sms</w:t>
      </w:r>
      <w:r w:rsidRPr="0073630B">
        <w:rPr>
          <w:lang w:val="el-GR"/>
        </w:rPr>
        <w:t>) στον αριθμό κινητού τηλεφώνου που έχει δηλώσει ο αιτών στην ειδική εφαρμογή, με ενσωματωμένες οδηγίες και β) μήνυμα ηλεκτρονικού ταχυδρομείου (</w:t>
      </w:r>
      <w:r w:rsidRPr="0073630B">
        <w:t>e</w:t>
      </w:r>
      <w:r w:rsidRPr="0073630B">
        <w:rPr>
          <w:lang w:val="el-GR"/>
        </w:rPr>
        <w:t>-</w:t>
      </w:r>
      <w:r w:rsidRPr="0073630B">
        <w:t>mail</w:t>
      </w:r>
      <w:r w:rsidRPr="0073630B">
        <w:rPr>
          <w:lang w:val="el-GR"/>
        </w:rPr>
        <w:t>) στην ηλεκτρονική διεύθυνση που έχει δηλώσει ο αιτών στην ειδική εφαρμογή με ενσωματωμένο σύνδεσμο για την ενεργοποίηση της ψηφιακής χρεωστικής κάρτας. Μετά την είσοδο στον ανωτέρω σύνδεσμο, ο αιτών δημιουργεί προσωπικό κωδικό πρόσβασης (</w:t>
      </w:r>
      <w:r w:rsidRPr="0073630B">
        <w:t>password</w:t>
      </w:r>
      <w:r w:rsidRPr="0073630B">
        <w:rPr>
          <w:lang w:val="el-GR"/>
        </w:rPr>
        <w:t>) και λαμβάνει κωδικό επιβεβαίωσης, με νέο γραπτό μήνυμα (</w:t>
      </w:r>
      <w:r w:rsidRPr="0073630B">
        <w:t>sms</w:t>
      </w:r>
      <w:r w:rsidRPr="0073630B">
        <w:rPr>
          <w:lang w:val="el-GR"/>
        </w:rPr>
        <w:t xml:space="preserve">), προκειμένου να ενεργοποιήσει την ψηφιακή χρεωστική κάρτα του δικαιούχου. Η ψηφιακή χρεωστική κάρτα αποθηκεύεται στο ψηφιακό πορτοφόλι του κινητού του αιτούντος και μπορεί να χρησιμοποιηθεί στα </w:t>
      </w:r>
      <w:r w:rsidRPr="0073630B">
        <w:t>POS</w:t>
      </w:r>
      <w:r w:rsidRPr="0073630B">
        <w:rPr>
          <w:lang w:val="el-GR"/>
        </w:rPr>
        <w:t xml:space="preserve"> όλων των οδοντιατρείων.</w:t>
      </w:r>
    </w:p>
    <w:bookmarkEnd w:id="442"/>
    <w:p w14:paraId="4AA48D6D" w14:textId="77777777" w:rsidR="00F5475A" w:rsidRPr="00F5475A" w:rsidRDefault="00F5475A" w:rsidP="00F5475A">
      <w:pPr>
        <w:spacing w:before="60" w:after="0" w:line="312" w:lineRule="auto"/>
        <w:rPr>
          <w:rFonts w:eastAsia="Calibri"/>
          <w:lang w:val="el-GR"/>
        </w:rPr>
      </w:pPr>
      <w:r w:rsidRPr="00F5475A">
        <w:rPr>
          <w:rFonts w:eastAsia="Calibri"/>
          <w:lang w:val="el-GR"/>
        </w:rPr>
        <w:t xml:space="preserve"> </w:t>
      </w:r>
    </w:p>
    <w:p w14:paraId="25D262AB" w14:textId="77777777" w:rsidR="00BD0298" w:rsidRPr="00BD0298" w:rsidRDefault="00BD0298" w:rsidP="00370D99">
      <w:pPr>
        <w:rPr>
          <w:lang w:val="el-GR"/>
        </w:rPr>
      </w:pPr>
    </w:p>
    <w:p w14:paraId="4F85633B" w14:textId="244C2A01" w:rsidR="00BD0298" w:rsidRPr="00F5410E" w:rsidRDefault="00BD0298" w:rsidP="00827CEF">
      <w:pPr>
        <w:pStyle w:val="4"/>
        <w:numPr>
          <w:ilvl w:val="1"/>
          <w:numId w:val="22"/>
        </w:numPr>
        <w:ind w:hanging="306"/>
        <w:rPr>
          <w:rFonts w:cs="Tahoma"/>
          <w:szCs w:val="22"/>
          <w:lang w:val="el-GR"/>
        </w:rPr>
      </w:pPr>
      <w:bookmarkStart w:id="443" w:name="_Toc97194339"/>
      <w:bookmarkStart w:id="444" w:name="_Ref97199271"/>
      <w:bookmarkStart w:id="445" w:name="_Ref122694847"/>
      <w:bookmarkStart w:id="446" w:name="_Ref122695017"/>
      <w:bookmarkStart w:id="447" w:name="_Toc124351922"/>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3"/>
      <w:bookmarkEnd w:id="444"/>
      <w:bookmarkEnd w:id="445"/>
      <w:bookmarkEnd w:id="446"/>
      <w:bookmarkEnd w:id="447"/>
      <w:r w:rsidR="00B256BC">
        <w:rPr>
          <w:rFonts w:cs="Tahoma"/>
          <w:szCs w:val="22"/>
          <w:lang w:val="el-GR"/>
        </w:rPr>
        <w:t xml:space="preserve"> </w:t>
      </w:r>
    </w:p>
    <w:p w14:paraId="4B3CA62D" w14:textId="77777777" w:rsidR="00605C3D" w:rsidRPr="00CF5599" w:rsidRDefault="00772596" w:rsidP="00CF5599">
      <w:pPr>
        <w:pStyle w:val="aff"/>
        <w:tabs>
          <w:tab w:val="left" w:pos="284"/>
        </w:tabs>
        <w:suppressAutoHyphens w:val="0"/>
        <w:spacing w:after="0" w:line="276" w:lineRule="auto"/>
        <w:ind w:left="0"/>
        <w:rPr>
          <w:rFonts w:eastAsia="SimSun"/>
          <w:lang w:val="el-GR"/>
        </w:rPr>
      </w:pPr>
      <w:r w:rsidRPr="00CF5599">
        <w:rPr>
          <w:rFonts w:eastAsia="SimSun"/>
          <w:lang w:val="el-GR"/>
        </w:rPr>
        <w:t xml:space="preserve">Αντικείμενο της σύμβασης είναι η παροχή υπηρεσιών </w:t>
      </w:r>
      <w:r w:rsidR="00B13B68" w:rsidRPr="00CF5599">
        <w:rPr>
          <w:rFonts w:eastAsia="SimSun"/>
          <w:lang w:val="el-GR"/>
        </w:rPr>
        <w:t>υποστήριξης δικαιούχων (Help Desk) για την Οικονομική ενίσχυση για τη διενέργεια πράξεων προληπτικής οδοντιατρικής φροντίδας σε παιδιά ηλικίας έξι έως δώδεκα (6-12) ετών (DENTIST PASS), στο πλαίσιο του έργου «Υλοποίηση Εθνικού Προγράμματος Πρόληψης της Δημόσιας Υγείας «Σπύρος Δοξιάδης»» (κωδικός Δράσης 16783), του Ταμείου Ανάκαμψης και Ανθεκτικότητας Ελλάδα 2.0, που χρηματοδοτείται σύμφωνα με το «Εθνικό Σχέδιο Ανάκαμψης και ανθεκτικότητας Ελλάδα 2.0.».</w:t>
      </w:r>
    </w:p>
    <w:p w14:paraId="56E8F33D" w14:textId="77777777" w:rsidR="00CF5599" w:rsidRDefault="00CF5599" w:rsidP="00CF5599">
      <w:pPr>
        <w:pStyle w:val="aff"/>
        <w:tabs>
          <w:tab w:val="left" w:pos="284"/>
        </w:tabs>
        <w:suppressAutoHyphens w:val="0"/>
        <w:spacing w:after="0" w:line="276" w:lineRule="auto"/>
        <w:ind w:left="0"/>
        <w:rPr>
          <w:rFonts w:eastAsia="SimSun"/>
          <w:lang w:val="el-GR"/>
        </w:rPr>
      </w:pPr>
    </w:p>
    <w:p w14:paraId="70BFDAB8" w14:textId="3CB06A40" w:rsidR="00772596" w:rsidRPr="00CF5599" w:rsidRDefault="00605C3D" w:rsidP="00CF5599">
      <w:pPr>
        <w:pStyle w:val="aff"/>
        <w:tabs>
          <w:tab w:val="left" w:pos="284"/>
        </w:tabs>
        <w:suppressAutoHyphens w:val="0"/>
        <w:spacing w:after="0" w:line="276" w:lineRule="auto"/>
        <w:ind w:left="0"/>
        <w:rPr>
          <w:rFonts w:eastAsia="SimSun"/>
          <w:lang w:val="el-GR"/>
        </w:rPr>
      </w:pPr>
      <w:r w:rsidRPr="00CF5599">
        <w:rPr>
          <w:rFonts w:eastAsia="SimSun"/>
          <w:lang w:val="el-GR"/>
        </w:rPr>
        <w:t xml:space="preserve">Αναλυτικότερα, αντικείμενο της σύμβασης είναι η παροχή υπηρεσιών υποστήριξης δικαιούχων (Help Desk) </w:t>
      </w:r>
      <w:r w:rsidR="00772596" w:rsidRPr="00CF5599">
        <w:rPr>
          <w:rFonts w:eastAsia="SimSun"/>
          <w:lang w:val="el-GR"/>
        </w:rPr>
        <w:t xml:space="preserve">για όλη τη διάρκεια της δράσης </w:t>
      </w:r>
      <w:r w:rsidR="00821FBA" w:rsidRPr="00CF5599">
        <w:rPr>
          <w:rFonts w:eastAsia="SimSun"/>
          <w:lang w:val="el-GR"/>
        </w:rPr>
        <w:t>DENTIST</w:t>
      </w:r>
      <w:r w:rsidR="00772596" w:rsidRPr="00CF5599">
        <w:rPr>
          <w:rFonts w:eastAsia="SimSun"/>
          <w:lang w:val="el-GR"/>
        </w:rPr>
        <w:t xml:space="preserve"> PASS με σκοπό την υποστήριξη δικαιούχων (Help Desk) σε δύο (2) επίπεδα α) Γραφείο Υποστήριξης 1ου επιπέδου (help desk) και β) Γραφείο Υποστήριξης 2ου επιπέδου (back-office), καθώς και Σύνταξη Πλάνου Εφαρμογής για την παροχή των παραπάνω υπηρεσιών. </w:t>
      </w:r>
    </w:p>
    <w:p w14:paraId="3BE938B7" w14:textId="77777777" w:rsidR="00CF5599" w:rsidRDefault="00CF5599" w:rsidP="00CF5599">
      <w:pPr>
        <w:pStyle w:val="aff"/>
        <w:tabs>
          <w:tab w:val="left" w:pos="284"/>
        </w:tabs>
        <w:suppressAutoHyphens w:val="0"/>
        <w:spacing w:after="0" w:line="276" w:lineRule="auto"/>
        <w:ind w:left="0"/>
        <w:rPr>
          <w:rFonts w:eastAsia="SimSun"/>
          <w:lang w:val="el-GR"/>
        </w:rPr>
      </w:pPr>
    </w:p>
    <w:p w14:paraId="0B36C4E6" w14:textId="41C84AC5" w:rsidR="00772596" w:rsidRPr="00CF5599" w:rsidRDefault="00772596" w:rsidP="00CF5599">
      <w:pPr>
        <w:pStyle w:val="aff"/>
        <w:tabs>
          <w:tab w:val="left" w:pos="284"/>
        </w:tabs>
        <w:suppressAutoHyphens w:val="0"/>
        <w:spacing w:after="0" w:line="276" w:lineRule="auto"/>
        <w:ind w:left="0"/>
        <w:rPr>
          <w:rFonts w:eastAsia="SimSun"/>
          <w:lang w:val="el-GR"/>
        </w:rPr>
      </w:pPr>
      <w:r w:rsidRPr="00CF5599">
        <w:rPr>
          <w:rFonts w:eastAsia="SimSun"/>
          <w:lang w:val="el-GR"/>
        </w:rPr>
        <w:t xml:space="preserve">Στο αντικείμενο του παρόντος Έργου εντάσσονται υπηρεσίες για συγκεκριμένη χρονική περίοδο με σκοπό: </w:t>
      </w:r>
    </w:p>
    <w:p w14:paraId="4F2C6F5D" w14:textId="77777777" w:rsidR="00772596" w:rsidRPr="00F5475A" w:rsidRDefault="00772596" w:rsidP="00772596">
      <w:pPr>
        <w:pStyle w:val="aff"/>
        <w:numPr>
          <w:ilvl w:val="0"/>
          <w:numId w:val="35"/>
        </w:numPr>
        <w:suppressAutoHyphens w:val="0"/>
        <w:spacing w:before="60" w:after="0" w:line="312" w:lineRule="auto"/>
        <w:rPr>
          <w:lang w:val="el-GR"/>
        </w:rPr>
      </w:pPr>
      <w:bookmarkStart w:id="448" w:name="_Hlk123736316"/>
      <w:r>
        <w:rPr>
          <w:lang w:val="el-GR"/>
        </w:rPr>
        <w:t xml:space="preserve">τη Λειτουργία </w:t>
      </w:r>
      <w:r w:rsidRPr="00F5475A">
        <w:rPr>
          <w:lang w:val="el-GR"/>
        </w:rPr>
        <w:t>Γραφείο</w:t>
      </w:r>
      <w:r>
        <w:rPr>
          <w:lang w:val="el-GR"/>
        </w:rPr>
        <w:t>υ</w:t>
      </w:r>
      <w:r w:rsidRPr="00F5475A">
        <w:rPr>
          <w:lang w:val="el-GR"/>
        </w:rPr>
        <w:t xml:space="preserve"> </w:t>
      </w:r>
      <w:r>
        <w:rPr>
          <w:lang w:val="el-GR"/>
        </w:rPr>
        <w:t>Υ</w:t>
      </w:r>
      <w:r w:rsidRPr="00F5475A">
        <w:rPr>
          <w:lang w:val="el-GR"/>
        </w:rPr>
        <w:t>ποστήριξης 1ου επιπέδου (</w:t>
      </w:r>
      <w:r w:rsidRPr="00CC7164">
        <w:t>help</w:t>
      </w:r>
      <w:r w:rsidRPr="00F5475A">
        <w:rPr>
          <w:lang w:val="el-GR"/>
        </w:rPr>
        <w:t xml:space="preserve"> </w:t>
      </w:r>
      <w:r w:rsidRPr="00CC7164">
        <w:t>desk</w:t>
      </w:r>
      <w:r w:rsidRPr="00F5475A">
        <w:rPr>
          <w:lang w:val="el-GR"/>
        </w:rPr>
        <w:t>)</w:t>
      </w:r>
      <w:bookmarkEnd w:id="448"/>
      <w:r w:rsidRPr="00F5475A">
        <w:rPr>
          <w:lang w:val="el-GR"/>
        </w:rPr>
        <w:t xml:space="preserve">. Αφορά στη λειτουργία του </w:t>
      </w:r>
      <w:r w:rsidRPr="00CC7164">
        <w:t>Help</w:t>
      </w:r>
      <w:r w:rsidRPr="00F5475A">
        <w:rPr>
          <w:lang w:val="el-GR"/>
        </w:rPr>
        <w:t xml:space="preserve"> </w:t>
      </w:r>
      <w:r w:rsidRPr="00CC7164">
        <w:t>Desk</w:t>
      </w:r>
      <w:r w:rsidRPr="00F5475A">
        <w:rPr>
          <w:lang w:val="el-GR"/>
        </w:rPr>
        <w:t xml:space="preserve"> του Προγράμματος, το οποίο θα υποστηρίζει σε πρώτο επίπεδο τους δικαιούχους </w:t>
      </w:r>
      <w:r>
        <w:rPr>
          <w:lang w:val="el-GR"/>
        </w:rPr>
        <w:t>παρέχοντας</w:t>
      </w:r>
      <w:r w:rsidR="006F4141">
        <w:rPr>
          <w:lang w:val="el-GR"/>
        </w:rPr>
        <w:t xml:space="preserve"> </w:t>
      </w:r>
      <w:r w:rsidRPr="00F5475A">
        <w:rPr>
          <w:lang w:val="el-GR"/>
        </w:rPr>
        <w:t>πληροφορ</w:t>
      </w:r>
      <w:r>
        <w:rPr>
          <w:lang w:val="el-GR"/>
        </w:rPr>
        <w:t>ίες</w:t>
      </w:r>
      <w:r w:rsidRPr="00F5475A">
        <w:rPr>
          <w:lang w:val="el-GR"/>
        </w:rPr>
        <w:t xml:space="preserve">, </w:t>
      </w:r>
      <w:r>
        <w:rPr>
          <w:lang w:val="el-GR"/>
        </w:rPr>
        <w:t xml:space="preserve">επιλύοντας </w:t>
      </w:r>
      <w:r w:rsidRPr="00F5475A">
        <w:rPr>
          <w:lang w:val="el-GR"/>
        </w:rPr>
        <w:t>προβλ</w:t>
      </w:r>
      <w:r>
        <w:rPr>
          <w:lang w:val="el-GR"/>
        </w:rPr>
        <w:t xml:space="preserve">ήματα </w:t>
      </w:r>
      <w:r w:rsidRPr="00F5475A">
        <w:rPr>
          <w:lang w:val="el-GR"/>
        </w:rPr>
        <w:t>και απ</w:t>
      </w:r>
      <w:r>
        <w:rPr>
          <w:lang w:val="el-GR"/>
        </w:rPr>
        <w:t xml:space="preserve">αντώντας </w:t>
      </w:r>
      <w:r w:rsidRPr="00F5475A">
        <w:rPr>
          <w:lang w:val="el-GR"/>
        </w:rPr>
        <w:t>ερωτ</w:t>
      </w:r>
      <w:r>
        <w:rPr>
          <w:lang w:val="el-GR"/>
        </w:rPr>
        <w:t>ήματα</w:t>
      </w:r>
      <w:r w:rsidRPr="00F5475A">
        <w:rPr>
          <w:lang w:val="el-GR"/>
        </w:rPr>
        <w:t xml:space="preserve">. </w:t>
      </w:r>
      <w:r>
        <w:rPr>
          <w:lang w:val="el-GR"/>
        </w:rPr>
        <w:t>Το Γραφείο υποστήριξης 1ου επιπέδου θ</w:t>
      </w:r>
      <w:r w:rsidRPr="00F5475A">
        <w:rPr>
          <w:lang w:val="el-GR"/>
        </w:rPr>
        <w:t xml:space="preserve">α συνδέεται/συνεργάζεται με το </w:t>
      </w:r>
      <w:r w:rsidRPr="00CC7164">
        <w:t>back</w:t>
      </w:r>
      <w:r w:rsidRPr="00F5475A">
        <w:rPr>
          <w:lang w:val="el-GR"/>
        </w:rPr>
        <w:t>-</w:t>
      </w:r>
      <w:r w:rsidRPr="00CC7164">
        <w:t>office</w:t>
      </w:r>
      <w:r w:rsidRPr="00F5475A">
        <w:rPr>
          <w:lang w:val="el-GR"/>
        </w:rPr>
        <w:t xml:space="preserve"> για την υποστήριξη-απάντηση πιο σύνθετων ερωτημάτων. Το </w:t>
      </w:r>
      <w:r>
        <w:rPr>
          <w:lang w:val="el-GR"/>
        </w:rPr>
        <w:t>Γ</w:t>
      </w:r>
      <w:r w:rsidRPr="00F5475A">
        <w:rPr>
          <w:lang w:val="el-GR"/>
        </w:rPr>
        <w:t xml:space="preserve">ραφείο </w:t>
      </w:r>
      <w:r>
        <w:rPr>
          <w:lang w:val="el-GR"/>
        </w:rPr>
        <w:t xml:space="preserve">Υποστήριξης </w:t>
      </w:r>
      <w:r w:rsidRPr="00F5475A">
        <w:rPr>
          <w:lang w:val="el-GR"/>
        </w:rPr>
        <w:t xml:space="preserve">πρώτου επιπέδου θα πρέπει να ακολουθεί συγκεκριμένα πρότυπα και διαδικασίες και κατ’ ελάχιστον θα πρέπει: </w:t>
      </w:r>
    </w:p>
    <w:p w14:paraId="76B92B62"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 xml:space="preserve">να έχει τα χαρακτηριστικά επαγγελματικού </w:t>
      </w:r>
      <w:r w:rsidRPr="0052075A">
        <w:t>call</w:t>
      </w:r>
      <w:r w:rsidRPr="00F5475A">
        <w:rPr>
          <w:lang w:val="el-GR"/>
        </w:rPr>
        <w:t xml:space="preserve"> </w:t>
      </w:r>
      <w:r w:rsidRPr="0052075A">
        <w:t>cent</w:t>
      </w:r>
      <w:r>
        <w:t>e</w:t>
      </w:r>
      <w:r>
        <w:rPr>
          <w:lang w:val="en-US"/>
        </w:rPr>
        <w:t>r</w:t>
      </w:r>
      <w:r w:rsidRPr="00F5475A">
        <w:rPr>
          <w:lang w:val="el-GR"/>
        </w:rPr>
        <w:t xml:space="preserve"> διαθέτοντας φυσικούς </w:t>
      </w:r>
      <w:r w:rsidRPr="0052075A">
        <w:t>agents</w:t>
      </w:r>
      <w:r w:rsidRPr="00F5475A">
        <w:rPr>
          <w:lang w:val="el-GR"/>
        </w:rPr>
        <w:t xml:space="preserve">, να έχει ικανότητα </w:t>
      </w:r>
      <w:r w:rsidRPr="0052075A">
        <w:t>inbound</w:t>
      </w:r>
      <w:r w:rsidRPr="00F5475A">
        <w:rPr>
          <w:lang w:val="el-GR"/>
        </w:rPr>
        <w:t xml:space="preserve"> &amp; </w:t>
      </w:r>
      <w:r w:rsidRPr="0052075A">
        <w:t>outbound</w:t>
      </w:r>
      <w:r w:rsidRPr="00F5475A">
        <w:rPr>
          <w:lang w:val="el-GR"/>
        </w:rPr>
        <w:t xml:space="preserve"> επικοινωνίας, να παρέχει δυνατότητα καταγραφής και παρακολούθησης μεμονωμένων υποθέσεων/</w:t>
      </w:r>
      <w:r w:rsidRPr="0052075A">
        <w:t>cases</w:t>
      </w:r>
      <w:r w:rsidRPr="00F5475A">
        <w:rPr>
          <w:lang w:val="el-GR"/>
        </w:rPr>
        <w:t xml:space="preserve"> που θα πρέπει να προωθηθούν στα </w:t>
      </w:r>
      <w:r>
        <w:rPr>
          <w:lang w:val="el-GR"/>
        </w:rPr>
        <w:t>Ό</w:t>
      </w:r>
      <w:r w:rsidRPr="00F5475A">
        <w:rPr>
          <w:lang w:val="el-GR"/>
        </w:rPr>
        <w:t>ργανα του Προγράμματος, να αξιοποιεί τόσο ηλεκτρονικά κανάλια όσο και τηλεφωνική επικοινωνία,</w:t>
      </w:r>
    </w:p>
    <w:p w14:paraId="38C23E52"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να αποκρίνεται εγκαίρως στα αιτήματα υποστήριξης τ</w:t>
      </w:r>
      <w:r>
        <w:rPr>
          <w:lang w:val="el-GR"/>
        </w:rPr>
        <w:t>ων</w:t>
      </w:r>
      <w:r w:rsidRPr="00F5475A">
        <w:rPr>
          <w:lang w:val="el-GR"/>
        </w:rPr>
        <w:t xml:space="preserve"> δικαιούχων</w:t>
      </w:r>
      <w:r>
        <w:rPr>
          <w:lang w:val="el-GR"/>
        </w:rPr>
        <w:t xml:space="preserve"> </w:t>
      </w:r>
      <w:r w:rsidRPr="00F5475A">
        <w:rPr>
          <w:lang w:val="el-GR"/>
        </w:rPr>
        <w:t xml:space="preserve">με βάση την κρισιμότητα του κάθε αιτήματος, </w:t>
      </w:r>
    </w:p>
    <w:p w14:paraId="0EDDA30A"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sidRPr="00F5475A">
        <w:rPr>
          <w:lang w:val="el-GR"/>
        </w:rPr>
        <w:t>να παρέχει πλήρη στοιχεία σχετικά με το</w:t>
      </w:r>
      <w:r>
        <w:rPr>
          <w:lang w:val="el-GR"/>
        </w:rPr>
        <w:t>ν</w:t>
      </w:r>
      <w:r w:rsidRPr="00F5475A">
        <w:rPr>
          <w:lang w:val="el-GR"/>
        </w:rPr>
        <w:t xml:space="preserve"> όγκο των επικοινωνιών, των υποθέσεων και των αντίστοιχων χρόνων απόκρισης και </w:t>
      </w:r>
      <w:r>
        <w:rPr>
          <w:lang w:val="el-GR"/>
        </w:rPr>
        <w:t>ν</w:t>
      </w:r>
      <w:r w:rsidRPr="00F5475A">
        <w:rPr>
          <w:lang w:val="el-GR"/>
        </w:rPr>
        <w:t>α είναι σε θέση να αποστέλλει σε περιοδική βάση τυποποιημένες αναφορές που θα περιλαμβάνουν συμφωνημένες πληροφορίες/</w:t>
      </w:r>
      <w:r w:rsidRPr="00CC7164">
        <w:t>KPIs</w:t>
      </w:r>
      <w:r w:rsidRPr="00F5475A">
        <w:rPr>
          <w:lang w:val="el-GR"/>
        </w:rPr>
        <w:t xml:space="preserve">. </w:t>
      </w:r>
    </w:p>
    <w:p w14:paraId="67C4628A" w14:textId="77777777" w:rsidR="00772596" w:rsidRPr="00F5475A" w:rsidRDefault="00772596" w:rsidP="00772596">
      <w:pPr>
        <w:pStyle w:val="aff"/>
        <w:numPr>
          <w:ilvl w:val="0"/>
          <w:numId w:val="35"/>
        </w:numPr>
        <w:suppressAutoHyphens w:val="0"/>
        <w:spacing w:before="60" w:after="0" w:line="312" w:lineRule="auto"/>
        <w:rPr>
          <w:lang w:val="el-GR"/>
        </w:rPr>
      </w:pPr>
      <w:bookmarkStart w:id="449" w:name="_Hlk123736331"/>
      <w:r>
        <w:rPr>
          <w:lang w:val="el-GR"/>
        </w:rPr>
        <w:t xml:space="preserve">τη 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bookmarkEnd w:id="449"/>
      <w:r w:rsidRPr="00F5475A">
        <w:rPr>
          <w:lang w:val="el-GR"/>
        </w:rPr>
        <w:t xml:space="preserve">. Αφορά στη λειτουργία </w:t>
      </w:r>
      <w:r w:rsidRPr="0052075A">
        <w:t>back</w:t>
      </w:r>
      <w:r w:rsidRPr="00F5475A">
        <w:rPr>
          <w:lang w:val="el-GR"/>
        </w:rPr>
        <w:t xml:space="preserve"> </w:t>
      </w:r>
      <w:r w:rsidRPr="0052075A">
        <w:t>office</w:t>
      </w:r>
      <w:r w:rsidRPr="00F5475A">
        <w:rPr>
          <w:lang w:val="el-GR"/>
        </w:rPr>
        <w:t xml:space="preserve"> πλαισι</w:t>
      </w:r>
      <w:r>
        <w:rPr>
          <w:lang w:val="el-GR"/>
        </w:rPr>
        <w:t xml:space="preserve">ωμένου με άτομα που </w:t>
      </w:r>
      <w:r w:rsidRPr="00F5475A">
        <w:rPr>
          <w:lang w:val="el-GR"/>
        </w:rPr>
        <w:t>θα πρέπει να έχουν πλήρη γνώση του αντικειμένου και των διαδικασιών και να μπορούν να ανταποκριθούν στις ανάγκες όλων των εμπλεκομένων. Στο πλαίσιο αυτό μπορεί να περιλαμβάνονται</w:t>
      </w:r>
      <w:r>
        <w:rPr>
          <w:lang w:val="el-GR"/>
        </w:rPr>
        <w:t>,</w:t>
      </w:r>
      <w:r w:rsidRPr="00F5475A">
        <w:rPr>
          <w:lang w:val="el-GR"/>
        </w:rPr>
        <w:t xml:space="preserve"> ενδεικτικά</w:t>
      </w:r>
      <w:r>
        <w:rPr>
          <w:lang w:val="el-GR"/>
        </w:rPr>
        <w:t>,</w:t>
      </w:r>
      <w:r w:rsidRPr="00F5475A">
        <w:rPr>
          <w:lang w:val="el-GR"/>
        </w:rPr>
        <w:t xml:space="preserve"> οι ακόλουθες εργασίες: </w:t>
      </w:r>
    </w:p>
    <w:p w14:paraId="740532E7"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Pr>
          <w:lang w:val="el-GR"/>
        </w:rPr>
        <w:t>υ</w:t>
      </w:r>
      <w:r w:rsidRPr="00F5475A">
        <w:rPr>
          <w:lang w:val="el-GR"/>
        </w:rPr>
        <w:t xml:space="preserve">ποστήριξη σε ερωτήματα και ζητήματα </w:t>
      </w:r>
      <w:r>
        <w:rPr>
          <w:lang w:val="el-GR"/>
        </w:rPr>
        <w:t xml:space="preserve">προερχόμενα </w:t>
      </w:r>
      <w:r w:rsidRPr="00F5475A">
        <w:rPr>
          <w:lang w:val="el-GR"/>
        </w:rPr>
        <w:t xml:space="preserve">από το </w:t>
      </w:r>
      <w:r w:rsidRPr="0052075A">
        <w:t>help</w:t>
      </w:r>
      <w:r w:rsidRPr="00F5475A">
        <w:rPr>
          <w:lang w:val="el-GR"/>
        </w:rPr>
        <w:t xml:space="preserve"> </w:t>
      </w:r>
      <w:r w:rsidRPr="0052075A">
        <w:t>desk</w:t>
      </w:r>
      <w:r w:rsidRPr="00F5475A">
        <w:rPr>
          <w:lang w:val="el-GR"/>
        </w:rPr>
        <w:t xml:space="preserve"> (</w:t>
      </w:r>
      <w:r w:rsidRPr="0052075A">
        <w:t>escalation</w:t>
      </w:r>
      <w:r w:rsidRPr="00F5475A">
        <w:rPr>
          <w:lang w:val="el-GR"/>
        </w:rPr>
        <w:t>).</w:t>
      </w:r>
    </w:p>
    <w:p w14:paraId="067EC1E8" w14:textId="77777777" w:rsidR="00772596" w:rsidRPr="00F5475A" w:rsidRDefault="00772596" w:rsidP="00772596">
      <w:pPr>
        <w:pStyle w:val="aff"/>
        <w:numPr>
          <w:ilvl w:val="0"/>
          <w:numId w:val="36"/>
        </w:numPr>
        <w:suppressAutoHyphens w:val="0"/>
        <w:spacing w:before="60" w:after="0" w:line="312" w:lineRule="auto"/>
        <w:ind w:left="1350" w:hanging="270"/>
        <w:rPr>
          <w:lang w:val="el-GR"/>
        </w:rPr>
      </w:pPr>
      <w:r>
        <w:rPr>
          <w:lang w:val="el-GR"/>
        </w:rPr>
        <w:t>υ</w:t>
      </w:r>
      <w:r w:rsidRPr="00F5475A">
        <w:rPr>
          <w:lang w:val="el-GR"/>
        </w:rPr>
        <w:t>ποστήριξη σε ερωτήματα και ζητήματα που λαμβάνει η Αναθέτουσα Αρχή.</w:t>
      </w:r>
    </w:p>
    <w:p w14:paraId="47E189AB" w14:textId="77777777" w:rsidR="00772596" w:rsidRPr="00F5475A" w:rsidRDefault="00772596" w:rsidP="00772596">
      <w:pPr>
        <w:pStyle w:val="aff"/>
        <w:numPr>
          <w:ilvl w:val="0"/>
          <w:numId w:val="35"/>
        </w:numPr>
        <w:suppressAutoHyphens w:val="0"/>
        <w:spacing w:before="60" w:after="0" w:line="312" w:lineRule="auto"/>
        <w:rPr>
          <w:lang w:val="el-GR"/>
        </w:rPr>
      </w:pPr>
      <w:bookmarkStart w:id="450" w:name="_Hlk123736346"/>
      <w:r>
        <w:rPr>
          <w:lang w:val="el-GR"/>
        </w:rPr>
        <w:t xml:space="preserve">τη </w:t>
      </w:r>
      <w:r w:rsidRPr="00F5475A">
        <w:rPr>
          <w:lang w:val="el-GR"/>
        </w:rPr>
        <w:t>Σύνταξη Πλάνου Εφαρμογής</w:t>
      </w:r>
      <w:bookmarkEnd w:id="450"/>
      <w:r w:rsidRPr="00F5475A">
        <w:rPr>
          <w:lang w:val="el-GR"/>
        </w:rPr>
        <w:t xml:space="preserve"> στο οποίο θα περιλαμβάνονται κατ’ ελάχιστον η στελέχωση και λειτουργία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το χρονικό διάστημα παροχής των σχετικών υπηρεσιών, η μεθοδολογία και ο τρόπος οργάνωσης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1</w:t>
      </w:r>
      <w:r w:rsidRPr="00F5475A">
        <w:rPr>
          <w:vertAlign w:val="superscript"/>
          <w:lang w:val="el-GR"/>
        </w:rPr>
        <w:t>ου</w:t>
      </w:r>
      <w:r w:rsidRPr="00F5475A">
        <w:rPr>
          <w:lang w:val="el-GR"/>
        </w:rPr>
        <w:t xml:space="preserve"> και 2</w:t>
      </w:r>
      <w:r w:rsidRPr="00F5475A">
        <w:rPr>
          <w:vertAlign w:val="superscript"/>
          <w:lang w:val="el-GR"/>
        </w:rPr>
        <w:t>ου</w:t>
      </w:r>
      <w:r w:rsidRPr="00F5475A">
        <w:rPr>
          <w:lang w:val="el-GR"/>
        </w:rPr>
        <w:t xml:space="preserve"> επιπέδου</w:t>
      </w:r>
      <w:r>
        <w:rPr>
          <w:lang w:val="el-GR"/>
        </w:rPr>
        <w:t>,</w:t>
      </w:r>
      <w:r w:rsidRPr="00F5475A">
        <w:rPr>
          <w:lang w:val="el-GR"/>
        </w:rPr>
        <w:t xml:space="preserve"> καθώς και </w:t>
      </w:r>
      <w:r>
        <w:rPr>
          <w:lang w:val="el-GR"/>
        </w:rPr>
        <w:t>οι διαδικασίες της</w:t>
      </w:r>
      <w:r w:rsidRPr="00F5475A">
        <w:rPr>
          <w:lang w:val="el-GR"/>
        </w:rPr>
        <w:t xml:space="preserve"> μεταξύ τους επικοινωνία</w:t>
      </w:r>
      <w:r>
        <w:rPr>
          <w:lang w:val="el-GR"/>
        </w:rPr>
        <w:t>ς</w:t>
      </w:r>
      <w:r w:rsidRPr="00F5475A">
        <w:rPr>
          <w:lang w:val="el-GR"/>
        </w:rPr>
        <w:t xml:space="preserve">. </w:t>
      </w:r>
    </w:p>
    <w:p w14:paraId="10019487" w14:textId="77777777" w:rsidR="00F5410E" w:rsidRDefault="00F5410E" w:rsidP="00772596">
      <w:pPr>
        <w:suppressAutoHyphens w:val="0"/>
        <w:spacing w:after="0"/>
        <w:jc w:val="left"/>
        <w:rPr>
          <w:b/>
          <w:bCs/>
          <w:u w:val="single"/>
          <w:lang w:val="el-GR"/>
        </w:rPr>
      </w:pPr>
    </w:p>
    <w:p w14:paraId="45945561" w14:textId="77777777" w:rsidR="00772596" w:rsidRPr="00F5475A" w:rsidRDefault="00772596" w:rsidP="00772596">
      <w:pPr>
        <w:rPr>
          <w:b/>
          <w:bCs/>
          <w:u w:val="single"/>
          <w:lang w:val="el-GR"/>
        </w:rPr>
      </w:pPr>
      <w:r w:rsidRPr="00F5475A">
        <w:rPr>
          <w:b/>
          <w:bCs/>
          <w:u w:val="single"/>
          <w:lang w:val="el-GR"/>
        </w:rPr>
        <w:t>Παραδοτέα</w:t>
      </w:r>
    </w:p>
    <w:p w14:paraId="669C4C78" w14:textId="77777777" w:rsidR="00772596" w:rsidRPr="007438A8" w:rsidRDefault="00772596" w:rsidP="008C4E54">
      <w:pPr>
        <w:pStyle w:val="aff"/>
        <w:numPr>
          <w:ilvl w:val="0"/>
          <w:numId w:val="30"/>
        </w:numPr>
        <w:suppressAutoHyphens w:val="0"/>
        <w:rPr>
          <w:bCs/>
          <w:color w:val="000000" w:themeColor="text1"/>
          <w:lang w:val="el-GR"/>
        </w:rPr>
      </w:pPr>
      <w:r w:rsidRPr="00772596">
        <w:rPr>
          <w:bCs/>
          <w:color w:val="000000" w:themeColor="text1"/>
          <w:lang w:val="el-GR"/>
        </w:rPr>
        <w:t xml:space="preserve">Π1. </w:t>
      </w:r>
      <w:r w:rsidR="0071273F">
        <w:rPr>
          <w:bCs/>
          <w:color w:val="000000" w:themeColor="text1"/>
          <w:lang w:val="el-GR"/>
        </w:rPr>
        <w:t>Πλάνο Εφαρμογής</w:t>
      </w:r>
    </w:p>
    <w:p w14:paraId="152E7675" w14:textId="7D319374" w:rsidR="00772596" w:rsidRPr="00CF5599" w:rsidRDefault="00772596" w:rsidP="00772596">
      <w:pPr>
        <w:pStyle w:val="aff"/>
        <w:numPr>
          <w:ilvl w:val="0"/>
          <w:numId w:val="30"/>
        </w:numPr>
        <w:suppressAutoHyphens w:val="0"/>
        <w:rPr>
          <w:b/>
          <w:bCs/>
          <w:color w:val="000000" w:themeColor="text1"/>
          <w:u w:val="single"/>
          <w:lang w:val="el-GR"/>
        </w:rPr>
      </w:pPr>
      <w:r>
        <w:rPr>
          <w:color w:val="000000" w:themeColor="text1"/>
          <w:lang w:val="el-GR"/>
        </w:rPr>
        <w:t>Π2.</w:t>
      </w:r>
      <w:r>
        <w:rPr>
          <w:color w:val="000000" w:themeColor="text1"/>
          <w:lang w:val="en-US"/>
        </w:rPr>
        <w:t>x</w:t>
      </w:r>
      <w:r>
        <w:rPr>
          <w:color w:val="000000" w:themeColor="text1"/>
          <w:lang w:val="el-GR"/>
        </w:rPr>
        <w:t xml:space="preserve"> (</w:t>
      </w:r>
      <w:r>
        <w:rPr>
          <w:color w:val="000000" w:themeColor="text1"/>
          <w:lang w:val="en-US"/>
        </w:rPr>
        <w:t>x</w:t>
      </w:r>
      <w:r>
        <w:rPr>
          <w:color w:val="000000" w:themeColor="text1"/>
          <w:lang w:val="el-GR"/>
        </w:rPr>
        <w:t xml:space="preserve">= 1 έως και </w:t>
      </w:r>
      <w:r w:rsidR="003F2995">
        <w:rPr>
          <w:color w:val="000000" w:themeColor="text1"/>
          <w:lang w:val="el-GR"/>
        </w:rPr>
        <w:t>7</w:t>
      </w:r>
      <w:r>
        <w:rPr>
          <w:color w:val="000000" w:themeColor="text1"/>
          <w:lang w:val="el-GR"/>
        </w:rPr>
        <w:t>) μ</w:t>
      </w:r>
      <w:r w:rsidRPr="00E13273">
        <w:rPr>
          <w:color w:val="000000" w:themeColor="text1"/>
          <w:lang w:val="el-GR"/>
        </w:rPr>
        <w:t>ηνιαίες Αναφορές προόδου Έργου</w:t>
      </w:r>
      <w:r>
        <w:rPr>
          <w:color w:val="000000" w:themeColor="text1"/>
          <w:lang w:val="el-GR"/>
        </w:rPr>
        <w:t xml:space="preserve">, στις οποίες περιλαμβάνονται </w:t>
      </w:r>
      <w:r w:rsidRPr="00E13273">
        <w:rPr>
          <w:color w:val="000000" w:themeColor="text1"/>
          <w:lang w:val="el-GR"/>
        </w:rPr>
        <w:t xml:space="preserve">Αναφορές </w:t>
      </w:r>
      <w:r>
        <w:rPr>
          <w:color w:val="000000" w:themeColor="text1"/>
          <w:lang w:val="el-GR"/>
        </w:rPr>
        <w:t xml:space="preserve">της </w:t>
      </w:r>
      <w:r w:rsidR="00864E73">
        <w:rPr>
          <w:color w:val="000000" w:themeColor="text1"/>
          <w:lang w:val="el-GR"/>
        </w:rPr>
        <w:t>π</w:t>
      </w:r>
      <w:r w:rsidR="00864E73" w:rsidRPr="00864E73">
        <w:rPr>
          <w:color w:val="000000" w:themeColor="text1"/>
          <w:lang w:val="el-GR"/>
        </w:rPr>
        <w:t xml:space="preserve">αραγωγικής </w:t>
      </w:r>
      <w:r>
        <w:rPr>
          <w:color w:val="000000" w:themeColor="text1"/>
          <w:lang w:val="el-GR"/>
        </w:rPr>
        <w:t xml:space="preserve">λειτουργίας του </w:t>
      </w:r>
      <w:r>
        <w:rPr>
          <w:color w:val="000000" w:themeColor="text1"/>
          <w:lang w:val="en-US"/>
        </w:rPr>
        <w:t>Help</w:t>
      </w:r>
      <w:r w:rsidRPr="00907FAD">
        <w:rPr>
          <w:color w:val="000000" w:themeColor="text1"/>
          <w:lang w:val="el-GR"/>
        </w:rPr>
        <w:t xml:space="preserve"> </w:t>
      </w:r>
      <w:r>
        <w:rPr>
          <w:color w:val="000000" w:themeColor="text1"/>
          <w:lang w:val="en-US"/>
        </w:rPr>
        <w:t>Desk</w:t>
      </w:r>
      <w:r w:rsidRPr="00907FAD">
        <w:rPr>
          <w:color w:val="000000" w:themeColor="text1"/>
          <w:lang w:val="el-GR"/>
        </w:rPr>
        <w:t xml:space="preserve"> </w:t>
      </w:r>
      <w:r>
        <w:rPr>
          <w:color w:val="000000" w:themeColor="text1"/>
          <w:lang w:val="el-GR"/>
        </w:rPr>
        <w:t>και του Μηχανισμού</w:t>
      </w:r>
      <w:r w:rsidR="008A78B2" w:rsidRPr="008A78B2">
        <w:rPr>
          <w:color w:val="000000" w:themeColor="text1"/>
          <w:lang w:val="el-GR"/>
        </w:rPr>
        <w:t xml:space="preserve"> </w:t>
      </w:r>
      <w:r>
        <w:rPr>
          <w:color w:val="000000" w:themeColor="text1"/>
          <w:lang w:val="en-US"/>
        </w:rPr>
        <w:t>Back</w:t>
      </w:r>
      <w:r w:rsidRPr="00907FAD">
        <w:rPr>
          <w:color w:val="000000" w:themeColor="text1"/>
          <w:lang w:val="el-GR"/>
        </w:rPr>
        <w:t xml:space="preserve"> </w:t>
      </w:r>
      <w:r>
        <w:rPr>
          <w:color w:val="000000" w:themeColor="text1"/>
          <w:lang w:val="en-US"/>
        </w:rPr>
        <w:t>Office</w:t>
      </w:r>
      <w:r>
        <w:rPr>
          <w:color w:val="000000" w:themeColor="text1"/>
          <w:lang w:val="el-GR"/>
        </w:rPr>
        <w:t>.</w:t>
      </w:r>
    </w:p>
    <w:p w14:paraId="090EE1B4" w14:textId="77777777" w:rsidR="00CF5599" w:rsidRDefault="00CF5599" w:rsidP="00CF5599">
      <w:pPr>
        <w:pStyle w:val="aff"/>
        <w:tabs>
          <w:tab w:val="left" w:pos="284"/>
        </w:tabs>
        <w:suppressAutoHyphens w:val="0"/>
        <w:spacing w:after="0" w:line="276" w:lineRule="auto"/>
        <w:ind w:left="0"/>
        <w:rPr>
          <w:rFonts w:eastAsia="SimSun"/>
          <w:lang w:val="el-GR"/>
        </w:rPr>
      </w:pPr>
    </w:p>
    <w:p w14:paraId="4A707C14" w14:textId="012B1FAF" w:rsidR="00CF5599" w:rsidRDefault="00CF5599" w:rsidP="00CF5599">
      <w:pPr>
        <w:pStyle w:val="aff"/>
        <w:tabs>
          <w:tab w:val="left" w:pos="284"/>
        </w:tabs>
        <w:suppressAutoHyphens w:val="0"/>
        <w:spacing w:after="0" w:line="276" w:lineRule="auto"/>
        <w:ind w:left="0"/>
        <w:rPr>
          <w:rFonts w:eastAsia="SimSun"/>
          <w:lang w:val="el-GR"/>
        </w:rPr>
      </w:pPr>
      <w:r w:rsidRPr="00CF5599">
        <w:rPr>
          <w:rFonts w:eastAsia="SimSun"/>
          <w:lang w:val="el-GR"/>
        </w:rPr>
        <w:t>Τα Παραδοτέα παρουσιάζονται αναλυτικά παρακάτω:</w:t>
      </w:r>
    </w:p>
    <w:p w14:paraId="6E6B23D6" w14:textId="77777777" w:rsidR="00CF5599" w:rsidRPr="00CF5599" w:rsidRDefault="00CF5599" w:rsidP="00CF5599">
      <w:pPr>
        <w:pStyle w:val="aff"/>
        <w:tabs>
          <w:tab w:val="left" w:pos="284"/>
        </w:tabs>
        <w:suppressAutoHyphens w:val="0"/>
        <w:spacing w:after="0" w:line="276" w:lineRule="auto"/>
        <w:ind w:left="0"/>
        <w:rPr>
          <w:rFonts w:eastAsia="SimSun"/>
          <w:lang w:val="el-GR"/>
        </w:rPr>
      </w:pPr>
    </w:p>
    <w:p w14:paraId="5854FB22" w14:textId="14AACF2F" w:rsidR="00CF5599" w:rsidRPr="00CF5599" w:rsidRDefault="00CF5599" w:rsidP="00CF5599">
      <w:pPr>
        <w:pStyle w:val="aff"/>
        <w:numPr>
          <w:ilvl w:val="0"/>
          <w:numId w:val="30"/>
        </w:numPr>
        <w:suppressAutoHyphens w:val="0"/>
        <w:rPr>
          <w:bCs/>
          <w:color w:val="000000" w:themeColor="text1"/>
          <w:lang w:val="el-GR"/>
        </w:rPr>
      </w:pPr>
      <w:r w:rsidRPr="00CF5599">
        <w:rPr>
          <w:bCs/>
          <w:color w:val="000000" w:themeColor="text1"/>
          <w:lang w:val="el-GR"/>
        </w:rPr>
        <w:t>Π1: Πλάνο Εφαρμογής</w:t>
      </w:r>
    </w:p>
    <w:p w14:paraId="4F332875" w14:textId="77777777" w:rsidR="00CF5599" w:rsidRPr="00CF5599" w:rsidRDefault="00CF5599" w:rsidP="00CF5599">
      <w:pPr>
        <w:pStyle w:val="aff"/>
        <w:tabs>
          <w:tab w:val="left" w:pos="284"/>
        </w:tabs>
        <w:suppressAutoHyphens w:val="0"/>
        <w:spacing w:after="0" w:line="276" w:lineRule="auto"/>
        <w:ind w:left="360"/>
        <w:rPr>
          <w:rFonts w:eastAsia="SimSun"/>
          <w:lang w:val="el-GR"/>
        </w:rPr>
      </w:pPr>
      <w:r w:rsidRPr="00CF5599">
        <w:rPr>
          <w:rFonts w:eastAsia="SimSun"/>
          <w:lang w:val="el-GR"/>
        </w:rPr>
        <w:t>Το Πλάνο Εφαρμογής που θα παραδοθεί σε 5 ημέρες από την υπογραφή της σύμβασης θα περιλαμβάνει κατ’ ελάχιστον:</w:t>
      </w:r>
    </w:p>
    <w:p w14:paraId="78A3F9ED" w14:textId="77777777" w:rsidR="00CF5599" w:rsidRPr="00CF5599" w:rsidRDefault="00CF5599" w:rsidP="00CF5599">
      <w:pPr>
        <w:pStyle w:val="aff"/>
        <w:tabs>
          <w:tab w:val="left" w:pos="284"/>
        </w:tabs>
        <w:suppressAutoHyphens w:val="0"/>
        <w:spacing w:after="0" w:line="276" w:lineRule="auto"/>
        <w:ind w:left="360"/>
        <w:rPr>
          <w:rFonts w:eastAsia="SimSun"/>
          <w:lang w:val="el-GR"/>
        </w:rPr>
      </w:pPr>
      <w:r w:rsidRPr="00CF5599">
        <w:rPr>
          <w:rFonts w:eastAsia="SimSun"/>
          <w:lang w:val="el-GR"/>
        </w:rPr>
        <w:t>- Τη στελέχωση και λειτουργία του γραφείου υποστήριξης, το χρονικό διάστημα παροχής των σχετικών υπηρεσιών και την κοστολόγησή του.</w:t>
      </w:r>
    </w:p>
    <w:p w14:paraId="41E09E06" w14:textId="2757DFBA" w:rsidR="00DF6DCB" w:rsidRDefault="00CF5599" w:rsidP="00CF5599">
      <w:pPr>
        <w:pStyle w:val="aff"/>
        <w:tabs>
          <w:tab w:val="left" w:pos="284"/>
        </w:tabs>
        <w:suppressAutoHyphens w:val="0"/>
        <w:spacing w:after="0" w:line="276" w:lineRule="auto"/>
        <w:ind w:left="360"/>
        <w:rPr>
          <w:rFonts w:eastAsia="SimSun"/>
          <w:lang w:val="el-GR"/>
        </w:rPr>
      </w:pPr>
      <w:r w:rsidRPr="00CF5599">
        <w:rPr>
          <w:rFonts w:eastAsia="SimSun"/>
          <w:lang w:val="el-GR"/>
        </w:rPr>
        <w:t>- Τη μεθοδολογία (τρόπος οργάνωσης) τόσο του γραφείου υποστήριξης του 1ου και του 2ου επιπέδου, όσο και της μεταξύ τους επικοινωνίας</w:t>
      </w:r>
      <w:r w:rsidR="00DF6DCB">
        <w:rPr>
          <w:rFonts w:eastAsia="SimSun"/>
          <w:lang w:val="el-GR"/>
        </w:rPr>
        <w:t xml:space="preserve"> και τις σχετικές </w:t>
      </w:r>
      <w:r w:rsidR="00DF6DCB">
        <w:rPr>
          <w:lang w:val="el-GR"/>
        </w:rPr>
        <w:t>διαδικασίες Ticketing.</w:t>
      </w:r>
    </w:p>
    <w:p w14:paraId="6F91463B" w14:textId="77777777" w:rsidR="00CF5599" w:rsidRPr="00CF5599" w:rsidRDefault="00CF5599" w:rsidP="00CF5599">
      <w:pPr>
        <w:pStyle w:val="aff"/>
        <w:tabs>
          <w:tab w:val="left" w:pos="284"/>
        </w:tabs>
        <w:suppressAutoHyphens w:val="0"/>
        <w:spacing w:after="0" w:line="276" w:lineRule="auto"/>
        <w:ind w:left="0"/>
        <w:rPr>
          <w:rFonts w:eastAsia="SimSun"/>
          <w:lang w:val="el-GR"/>
        </w:rPr>
      </w:pPr>
    </w:p>
    <w:p w14:paraId="3B688D60" w14:textId="2E350499" w:rsidR="00CF5599" w:rsidRPr="00CF5599" w:rsidRDefault="00CF5599" w:rsidP="00CF5599">
      <w:pPr>
        <w:pStyle w:val="aff"/>
        <w:numPr>
          <w:ilvl w:val="0"/>
          <w:numId w:val="30"/>
        </w:numPr>
        <w:suppressAutoHyphens w:val="0"/>
        <w:rPr>
          <w:bCs/>
          <w:color w:val="000000" w:themeColor="text1"/>
          <w:lang w:val="el-GR"/>
        </w:rPr>
      </w:pPr>
      <w:r w:rsidRPr="00CF5599">
        <w:rPr>
          <w:bCs/>
          <w:color w:val="000000" w:themeColor="text1"/>
          <w:lang w:val="el-GR"/>
        </w:rPr>
        <w:t xml:space="preserve">Π2.1 έως και Π2.7: Μηνιαίες Αναφορές προόδου Έργου, στις οποίες περιλαμβάνονται Αναφορές της </w:t>
      </w:r>
      <w:r>
        <w:rPr>
          <w:color w:val="000000" w:themeColor="text1"/>
          <w:lang w:val="el-GR"/>
        </w:rPr>
        <w:t>π</w:t>
      </w:r>
      <w:r w:rsidRPr="00864E73">
        <w:rPr>
          <w:color w:val="000000" w:themeColor="text1"/>
          <w:lang w:val="el-GR"/>
        </w:rPr>
        <w:t xml:space="preserve">αραγωγικής </w:t>
      </w:r>
      <w:r w:rsidRPr="00CF5599">
        <w:rPr>
          <w:bCs/>
          <w:color w:val="000000" w:themeColor="text1"/>
          <w:lang w:val="el-GR"/>
        </w:rPr>
        <w:t>λειτουργίας του Help Desk και του Μηχανισμού Back Office</w:t>
      </w:r>
    </w:p>
    <w:p w14:paraId="3504793D" w14:textId="77777777" w:rsidR="00CF5599" w:rsidRPr="00CF5599" w:rsidRDefault="00CF5599" w:rsidP="00F01D0B">
      <w:pPr>
        <w:pStyle w:val="aff"/>
        <w:tabs>
          <w:tab w:val="left" w:pos="284"/>
        </w:tabs>
        <w:suppressAutoHyphens w:val="0"/>
        <w:spacing w:after="0" w:line="276" w:lineRule="auto"/>
        <w:ind w:left="360"/>
        <w:rPr>
          <w:rFonts w:eastAsia="SimSun"/>
          <w:lang w:val="el-GR"/>
        </w:rPr>
      </w:pPr>
      <w:r w:rsidRPr="00CF5599">
        <w:rPr>
          <w:rFonts w:eastAsia="SimSun"/>
          <w:lang w:val="el-GR"/>
        </w:rPr>
        <w:t>Οι αναφορές αυτές θα περιλαμβάνουν αναλυτική περιγραφή των εργασιών που πραγματοποίησε ο ανάδοχος σε μηνιαία βάση και συγκεκριμένα κατ’ ελάχιστον:</w:t>
      </w:r>
    </w:p>
    <w:p w14:paraId="07ABD914" w14:textId="77777777" w:rsidR="00CF5599" w:rsidRPr="00CF5599" w:rsidRDefault="00CF5599" w:rsidP="00F01D0B">
      <w:pPr>
        <w:pStyle w:val="aff"/>
        <w:tabs>
          <w:tab w:val="left" w:pos="284"/>
        </w:tabs>
        <w:suppressAutoHyphens w:val="0"/>
        <w:spacing w:after="0" w:line="276" w:lineRule="auto"/>
        <w:ind w:left="360"/>
        <w:rPr>
          <w:rFonts w:eastAsia="SimSun"/>
          <w:lang w:val="el-GR"/>
        </w:rPr>
      </w:pPr>
      <w:r w:rsidRPr="00CF5599">
        <w:rPr>
          <w:rFonts w:eastAsia="SimSun"/>
          <w:lang w:val="el-GR"/>
        </w:rPr>
        <w:t>- Τον αριθμό των κλήσεων που ελήφθησαν καθώς και τον αριθμό των κλήσεων που διεκπεραιώθηκαν.</w:t>
      </w:r>
    </w:p>
    <w:p w14:paraId="66B3856B" w14:textId="77777777" w:rsidR="00CF5599" w:rsidRPr="00CF5599" w:rsidRDefault="00CF5599" w:rsidP="00F01D0B">
      <w:pPr>
        <w:pStyle w:val="aff"/>
        <w:tabs>
          <w:tab w:val="left" w:pos="284"/>
        </w:tabs>
        <w:suppressAutoHyphens w:val="0"/>
        <w:spacing w:after="0" w:line="276" w:lineRule="auto"/>
        <w:ind w:left="360"/>
        <w:rPr>
          <w:rFonts w:eastAsia="SimSun"/>
          <w:lang w:val="el-GR"/>
        </w:rPr>
      </w:pPr>
      <w:r w:rsidRPr="00CF5599">
        <w:rPr>
          <w:rFonts w:eastAsia="SimSun"/>
          <w:lang w:val="el-GR"/>
        </w:rPr>
        <w:t>- Την κατηγοριοποίηση των τηλεφωνημάτων σε ποιοτικά και ποσοτικά (π.χ. φύση του ερωτήματος αιτήματος).</w:t>
      </w:r>
    </w:p>
    <w:p w14:paraId="0D481A72" w14:textId="30BA4296" w:rsidR="00CF5599" w:rsidRPr="00CF5599" w:rsidRDefault="00CF5599" w:rsidP="00F01D0B">
      <w:pPr>
        <w:pStyle w:val="aff"/>
        <w:tabs>
          <w:tab w:val="left" w:pos="284"/>
        </w:tabs>
        <w:suppressAutoHyphens w:val="0"/>
        <w:spacing w:after="0" w:line="276" w:lineRule="auto"/>
        <w:ind w:left="360"/>
        <w:rPr>
          <w:rFonts w:eastAsia="SimSun"/>
          <w:lang w:val="el-GR"/>
        </w:rPr>
      </w:pPr>
      <w:r w:rsidRPr="00CF5599">
        <w:rPr>
          <w:rFonts w:eastAsia="SimSun"/>
          <w:lang w:val="el-GR"/>
        </w:rPr>
        <w:t>- Λοιπές υποστηρικτικές ενέργειες.</w:t>
      </w:r>
    </w:p>
    <w:p w14:paraId="222B50C5" w14:textId="77777777" w:rsidR="00CF5599" w:rsidRPr="00CF5599" w:rsidRDefault="00CF5599" w:rsidP="00F01D0B">
      <w:pPr>
        <w:pStyle w:val="aff"/>
        <w:tabs>
          <w:tab w:val="left" w:pos="284"/>
        </w:tabs>
        <w:suppressAutoHyphens w:val="0"/>
        <w:spacing w:after="0" w:line="276" w:lineRule="auto"/>
        <w:ind w:left="360"/>
        <w:rPr>
          <w:rFonts w:eastAsia="SimSun"/>
          <w:lang w:val="el-GR"/>
        </w:rPr>
      </w:pPr>
      <w:r w:rsidRPr="00CF5599">
        <w:rPr>
          <w:rFonts w:eastAsia="SimSun"/>
          <w:lang w:val="el-GR"/>
        </w:rPr>
        <w:t>- Πιθανά προβλήματα που παρουσιάσθηκαν και τον τρόπο αντιμετώπισης τους.</w:t>
      </w:r>
    </w:p>
    <w:p w14:paraId="0E171D3A" w14:textId="703D65C2" w:rsidR="00CF5599" w:rsidRDefault="00CF5599" w:rsidP="00CF5599">
      <w:pPr>
        <w:pStyle w:val="aff"/>
        <w:tabs>
          <w:tab w:val="left" w:pos="284"/>
        </w:tabs>
        <w:suppressAutoHyphens w:val="0"/>
        <w:spacing w:after="0" w:line="276" w:lineRule="auto"/>
        <w:ind w:left="360"/>
        <w:rPr>
          <w:rFonts w:eastAsia="SimSun"/>
          <w:lang w:val="el-GR"/>
        </w:rPr>
      </w:pPr>
      <w:r w:rsidRPr="00CF5599">
        <w:rPr>
          <w:rFonts w:eastAsia="SimSun"/>
          <w:lang w:val="el-GR"/>
        </w:rPr>
        <w:t>- Για τη σύνταξη των αναφορών αυτών ο Ανάδοχος θα χρησιμοποιήσει και την εφαρμογή CRM που θα έχει εγκαταστήσει στο Σύστημα Τηλεφωνικής Εξυπηρέτησης (Call Center).</w:t>
      </w:r>
    </w:p>
    <w:p w14:paraId="7E75BEE1" w14:textId="77777777" w:rsidR="00F01D0B" w:rsidRPr="00CF5599" w:rsidRDefault="00F01D0B" w:rsidP="00F01D0B">
      <w:pPr>
        <w:pStyle w:val="aff"/>
        <w:tabs>
          <w:tab w:val="left" w:pos="284"/>
        </w:tabs>
        <w:suppressAutoHyphens w:val="0"/>
        <w:spacing w:after="0" w:line="276" w:lineRule="auto"/>
        <w:ind w:left="360"/>
        <w:rPr>
          <w:rFonts w:eastAsia="SimSun"/>
          <w:lang w:val="el-GR"/>
        </w:rPr>
      </w:pPr>
    </w:p>
    <w:p w14:paraId="32831855" w14:textId="77777777" w:rsidR="008338F0" w:rsidRPr="00EF2204" w:rsidRDefault="003355E7">
      <w:pPr>
        <w:pStyle w:val="3"/>
        <w:numPr>
          <w:ilvl w:val="0"/>
          <w:numId w:val="22"/>
        </w:numPr>
        <w:rPr>
          <w:lang w:val="el-GR"/>
        </w:rPr>
      </w:pPr>
      <w:bookmarkStart w:id="451" w:name="_Toc97194366"/>
      <w:bookmarkStart w:id="452" w:name="_Toc97194477"/>
      <w:bookmarkStart w:id="453" w:name="_Ref122694864"/>
      <w:bookmarkStart w:id="454" w:name="_Toc124351923"/>
      <w:r w:rsidRPr="00EF2204">
        <w:rPr>
          <w:lang w:val="el-GR"/>
        </w:rPr>
        <w:t xml:space="preserve">Μεθοδολογία </w:t>
      </w:r>
      <w:r w:rsidR="00025B9C">
        <w:rPr>
          <w:lang w:val="el-GR"/>
        </w:rPr>
        <w:t>Υ</w:t>
      </w:r>
      <w:r w:rsidRPr="00EF2204">
        <w:rPr>
          <w:lang w:val="el-GR"/>
        </w:rPr>
        <w:t>λοποίησης</w:t>
      </w:r>
      <w:bookmarkEnd w:id="451"/>
      <w:bookmarkEnd w:id="452"/>
      <w:bookmarkEnd w:id="453"/>
      <w:bookmarkEnd w:id="454"/>
    </w:p>
    <w:p w14:paraId="6A4946B3" w14:textId="77777777" w:rsidR="00772596" w:rsidRDefault="00772596" w:rsidP="00E13273">
      <w:pPr>
        <w:spacing w:line="252" w:lineRule="auto"/>
        <w:rPr>
          <w:lang w:val="el-GR"/>
        </w:rPr>
      </w:pPr>
      <w:bookmarkStart w:id="455" w:name="_Toc97195407"/>
      <w:bookmarkStart w:id="456" w:name="_Toc97195576"/>
      <w:bookmarkEnd w:id="455"/>
      <w:bookmarkEnd w:id="456"/>
    </w:p>
    <w:p w14:paraId="182A285B" w14:textId="77777777" w:rsidR="00772596" w:rsidRPr="00155B45" w:rsidRDefault="00772596" w:rsidP="00772596">
      <w:pPr>
        <w:spacing w:line="252" w:lineRule="auto"/>
        <w:rPr>
          <w:lang w:val="el-GR"/>
        </w:rPr>
      </w:pPr>
      <w:r w:rsidRPr="00155B45">
        <w:rPr>
          <w:lang w:val="el-GR"/>
        </w:rPr>
        <w:t xml:space="preserve">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w:t>
      </w:r>
      <w:r>
        <w:rPr>
          <w:lang w:val="el-GR"/>
        </w:rPr>
        <w:t>Έ</w:t>
      </w:r>
      <w:r w:rsidRPr="00155B45">
        <w:rPr>
          <w:lang w:val="el-GR"/>
        </w:rPr>
        <w:t xml:space="preserve">ργου. Επίσης, ο υποψήφιος </w:t>
      </w:r>
      <w:r>
        <w:rPr>
          <w:lang w:val="el-GR"/>
        </w:rPr>
        <w:t>Α</w:t>
      </w:r>
      <w:r w:rsidRPr="00155B45">
        <w:rPr>
          <w:lang w:val="el-GR"/>
        </w:rPr>
        <w:t>νάδοχος θα πρέπει να παρουσιάσει πιθανούς κινδύνους που μπορεί να εμφανιστούν κατά την υλοποίηση και τους τρόπους αντιμετώπισ</w:t>
      </w:r>
      <w:r>
        <w:rPr>
          <w:lang w:val="el-GR"/>
        </w:rPr>
        <w:t>ή</w:t>
      </w:r>
      <w:r w:rsidRPr="00155B45">
        <w:rPr>
          <w:lang w:val="el-GR"/>
        </w:rPr>
        <w:t xml:space="preserve">ς </w:t>
      </w:r>
      <w:r>
        <w:rPr>
          <w:lang w:val="el-GR"/>
        </w:rPr>
        <w:t xml:space="preserve">τους </w:t>
      </w:r>
      <w:r w:rsidRPr="00155B45">
        <w:rPr>
          <w:lang w:val="el-GR"/>
        </w:rPr>
        <w:t>σε περίπτωση που επέλθουν (</w:t>
      </w:r>
      <w:r w:rsidRPr="00155B45">
        <w:t>risk</w:t>
      </w:r>
      <w:r w:rsidRPr="00155B45">
        <w:rPr>
          <w:lang w:val="el-GR"/>
        </w:rPr>
        <w:t xml:space="preserve"> </w:t>
      </w:r>
      <w:r w:rsidRPr="00155B45">
        <w:t>response</w:t>
      </w:r>
      <w:r w:rsidRPr="00155B45">
        <w:rPr>
          <w:lang w:val="el-GR"/>
        </w:rPr>
        <w:t>).</w:t>
      </w:r>
    </w:p>
    <w:p w14:paraId="245AF10B" w14:textId="77777777" w:rsidR="00772596" w:rsidRPr="00155B45" w:rsidRDefault="00772596" w:rsidP="00772596">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w:t>
      </w:r>
      <w:r>
        <w:rPr>
          <w:lang w:val="el-GR"/>
        </w:rPr>
        <w:t>Έ</w:t>
      </w:r>
      <w:r w:rsidRPr="00155B45">
        <w:rPr>
          <w:lang w:val="el-GR"/>
        </w:rPr>
        <w:t xml:space="preserve">ργου. Ο υποψήφιος Ανάδοχος θα πρέπει να αναφέρει στην προσφορά του τη στρατηγική που προτίθεται να χρησιμοποιήσει στο </w:t>
      </w:r>
      <w:r>
        <w:rPr>
          <w:lang w:val="el-GR"/>
        </w:rPr>
        <w:t>Έ</w:t>
      </w:r>
      <w:r w:rsidRPr="00155B45">
        <w:rPr>
          <w:lang w:val="el-GR"/>
        </w:rPr>
        <w:t xml:space="preserve">ργο, την προσέγγιση που </w:t>
      </w:r>
      <w:r>
        <w:rPr>
          <w:lang w:val="el-GR"/>
        </w:rPr>
        <w:t>προτίθεται ν</w:t>
      </w:r>
      <w:r w:rsidRPr="00155B45">
        <w:rPr>
          <w:lang w:val="el-GR"/>
        </w:rPr>
        <w:t xml:space="preserve">α ακολουθήσει σε όλα τα στάδια του </w:t>
      </w:r>
      <w:r>
        <w:rPr>
          <w:lang w:val="el-GR"/>
        </w:rPr>
        <w:t>Έ</w:t>
      </w:r>
      <w:r w:rsidRPr="00155B45">
        <w:rPr>
          <w:lang w:val="el-GR"/>
        </w:rPr>
        <w:t>ργου (π.χ. τεχνικές, εργαλεία, συνεργασίες κ</w:t>
      </w:r>
      <w:r>
        <w:rPr>
          <w:lang w:val="el-GR"/>
        </w:rPr>
        <w:t>.</w:t>
      </w:r>
      <w:r w:rsidRPr="00155B45">
        <w:rPr>
          <w:lang w:val="el-GR"/>
        </w:rPr>
        <w:t xml:space="preserve">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w:t>
      </w:r>
      <w:r>
        <w:rPr>
          <w:lang w:val="el-GR"/>
        </w:rPr>
        <w:t>Έ</w:t>
      </w:r>
      <w:r w:rsidRPr="00155B45">
        <w:rPr>
          <w:lang w:val="el-GR"/>
        </w:rPr>
        <w:t>ργο σύγχρονες πηγές πληροφοριών και έργων κ</w:t>
      </w:r>
      <w:r>
        <w:rPr>
          <w:lang w:val="el-GR"/>
        </w:rPr>
        <w:t>.</w:t>
      </w:r>
      <w:r w:rsidRPr="00155B45">
        <w:rPr>
          <w:lang w:val="el-GR"/>
        </w:rPr>
        <w:t>λπ.</w:t>
      </w:r>
    </w:p>
    <w:p w14:paraId="4FDDFF7F" w14:textId="77777777" w:rsidR="00772596" w:rsidRPr="00155B45" w:rsidRDefault="00772596" w:rsidP="00772596">
      <w:pPr>
        <w:spacing w:line="252" w:lineRule="auto"/>
        <w:rPr>
          <w:lang w:val="el-GR"/>
        </w:rPr>
      </w:pPr>
      <w:r w:rsidRPr="00155B45">
        <w:rPr>
          <w:lang w:val="el-GR"/>
        </w:rPr>
        <w:t xml:space="preserve">Ιδιαίτερη έμφαση θα </w:t>
      </w:r>
      <w:r>
        <w:rPr>
          <w:lang w:val="el-GR"/>
        </w:rPr>
        <w:t xml:space="preserve">πρέπει να </w:t>
      </w:r>
      <w:r w:rsidRPr="00155B45">
        <w:rPr>
          <w:lang w:val="el-GR"/>
        </w:rPr>
        <w:t xml:space="preserve">δοθεί στην πειστικότητα της μεθοδολογίας σε σχέση με τις δυνατότητες και την ικανότητα του </w:t>
      </w:r>
      <w:r>
        <w:rPr>
          <w:lang w:val="el-GR"/>
        </w:rPr>
        <w:t xml:space="preserve">υποψήφιου </w:t>
      </w:r>
      <w:r w:rsidRPr="00155B45">
        <w:rPr>
          <w:lang w:val="el-GR"/>
        </w:rPr>
        <w:t xml:space="preserve">Αναδόχου να εκτελέσει επιτυχώς το </w:t>
      </w:r>
      <w:r>
        <w:rPr>
          <w:lang w:val="el-GR"/>
        </w:rPr>
        <w:t>Έ</w:t>
      </w:r>
      <w:r w:rsidRPr="00155B45">
        <w:rPr>
          <w:lang w:val="el-GR"/>
        </w:rPr>
        <w:t>ργο στον προτεινόμενο απ’ αυτόν χρόνο. Η περιγραφή της προτεινόμενης μεθοδολογίας θα ακολουθήσει το παρακάτω πλαίσιο:</w:t>
      </w:r>
    </w:p>
    <w:p w14:paraId="129F9670" w14:textId="77777777" w:rsidR="00772596" w:rsidRPr="00155B45" w:rsidRDefault="00772596" w:rsidP="00772596">
      <w:pPr>
        <w:numPr>
          <w:ilvl w:val="0"/>
          <w:numId w:val="31"/>
        </w:numPr>
        <w:spacing w:line="252" w:lineRule="auto"/>
        <w:ind w:left="284" w:hanging="284"/>
        <w:rPr>
          <w:lang w:val="el-GR"/>
        </w:rPr>
      </w:pPr>
      <w:r w:rsidRPr="00155B45">
        <w:rPr>
          <w:lang w:val="el-GR"/>
        </w:rPr>
        <w:t xml:space="preserve">Αναλυτική περιγραφή του τρόπου με τον οποίο ο υποψήφιος Ανάδοχος σκοπεύει να προσεγγίσει το </w:t>
      </w:r>
      <w:r>
        <w:rPr>
          <w:lang w:val="el-GR"/>
        </w:rPr>
        <w:t>Έ</w:t>
      </w:r>
      <w:r w:rsidRPr="00155B45">
        <w:rPr>
          <w:lang w:val="el-GR"/>
        </w:rPr>
        <w:t>ργο. Ιδιαίτερη έμφαση θα πρέπει να δοθεί στη</w:t>
      </w:r>
      <w:r>
        <w:rPr>
          <w:lang w:val="el-GR"/>
        </w:rPr>
        <w:t xml:space="preserve"> διασφάλιση της πλήρους και βαθείας </w:t>
      </w:r>
      <w:r w:rsidRPr="00155B45">
        <w:rPr>
          <w:lang w:val="el-GR"/>
        </w:rPr>
        <w:t>κατανόηση</w:t>
      </w:r>
      <w:r>
        <w:rPr>
          <w:lang w:val="el-GR"/>
        </w:rPr>
        <w:t>ς</w:t>
      </w:r>
      <w:r w:rsidRPr="00155B45">
        <w:rPr>
          <w:lang w:val="el-GR"/>
        </w:rPr>
        <w:t xml:space="preserve"> των απαιτήσεων του </w:t>
      </w:r>
      <w:r>
        <w:rPr>
          <w:lang w:val="el-GR"/>
        </w:rPr>
        <w:t>Έ</w:t>
      </w:r>
      <w:r w:rsidRPr="00155B45">
        <w:rPr>
          <w:lang w:val="el-GR"/>
        </w:rPr>
        <w:t xml:space="preserve">ργου, όπως </w:t>
      </w:r>
      <w:r>
        <w:rPr>
          <w:lang w:val="el-GR"/>
        </w:rPr>
        <w:t xml:space="preserve">αυτές </w:t>
      </w:r>
      <w:r w:rsidRPr="00155B45">
        <w:rPr>
          <w:lang w:val="el-GR"/>
        </w:rPr>
        <w:t xml:space="preserve">αναλυτικά προδιαγράφονται στην παρούσα </w:t>
      </w:r>
      <w:r>
        <w:rPr>
          <w:lang w:val="el-GR"/>
        </w:rPr>
        <w:t>Π</w:t>
      </w:r>
      <w:r w:rsidRPr="00155B45">
        <w:rPr>
          <w:lang w:val="el-GR"/>
        </w:rPr>
        <w:t>ροκήρυξη</w:t>
      </w:r>
      <w:r>
        <w:rPr>
          <w:lang w:val="el-GR"/>
        </w:rPr>
        <w:t xml:space="preserve"> διά της αναλυτικής τοποθέτησης του υποψήφιου </w:t>
      </w:r>
      <w:r w:rsidRPr="00155B45">
        <w:rPr>
          <w:lang w:val="el-GR"/>
        </w:rPr>
        <w:t>Αναδόχου</w:t>
      </w:r>
      <w:r>
        <w:rPr>
          <w:lang w:val="el-GR"/>
        </w:rPr>
        <w:t xml:space="preserve"> επί του συνόλου </w:t>
      </w:r>
      <w:r w:rsidRPr="00155B45">
        <w:rPr>
          <w:lang w:val="el-GR"/>
        </w:rPr>
        <w:t>αυτών.</w:t>
      </w:r>
    </w:p>
    <w:p w14:paraId="0F5AFE5D" w14:textId="77777777" w:rsidR="00772596" w:rsidRPr="00155B45" w:rsidRDefault="00772596" w:rsidP="00772596">
      <w:pPr>
        <w:numPr>
          <w:ilvl w:val="0"/>
          <w:numId w:val="31"/>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30DCE7B0" w14:textId="77777777" w:rsidR="00E13273" w:rsidRPr="00155B45" w:rsidRDefault="00772596" w:rsidP="00772596">
      <w:pPr>
        <w:spacing w:line="252" w:lineRule="auto"/>
        <w:rPr>
          <w:lang w:val="el-GR"/>
        </w:rPr>
      </w:pPr>
      <w:r w:rsidRPr="00155B45">
        <w:rPr>
          <w:lang w:val="el-GR"/>
        </w:rPr>
        <w:t xml:space="preserve">Προσδιορισμός και αναλυτική περιγραφή των παραδοτέων του </w:t>
      </w:r>
      <w:r>
        <w:rPr>
          <w:lang w:val="el-GR"/>
        </w:rPr>
        <w:t>Έ</w:t>
      </w:r>
      <w:r w:rsidRPr="00155B45">
        <w:rPr>
          <w:lang w:val="el-GR"/>
        </w:rPr>
        <w:t>ργου</w:t>
      </w:r>
      <w:r>
        <w:rPr>
          <w:lang w:val="el-GR"/>
        </w:rPr>
        <w:t>,</w:t>
      </w:r>
      <w:r w:rsidRPr="00155B45">
        <w:rPr>
          <w:lang w:val="el-GR"/>
        </w:rPr>
        <w:t xml:space="preserve">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25B123BB" w14:textId="77777777" w:rsidR="00025B9C" w:rsidRPr="00025B9C" w:rsidRDefault="00025B9C" w:rsidP="00045DCF">
      <w:pPr>
        <w:rPr>
          <w:lang w:val="el-GR"/>
        </w:rPr>
      </w:pPr>
    </w:p>
    <w:p w14:paraId="17B479C7" w14:textId="77777777" w:rsidR="00025B9C" w:rsidRDefault="00025B9C">
      <w:pPr>
        <w:pStyle w:val="4"/>
        <w:numPr>
          <w:ilvl w:val="1"/>
          <w:numId w:val="22"/>
        </w:numPr>
        <w:ind w:hanging="306"/>
        <w:rPr>
          <w:rFonts w:cs="Tahoma"/>
          <w:szCs w:val="22"/>
          <w:lang w:val="el-GR"/>
        </w:rPr>
      </w:pPr>
      <w:bookmarkStart w:id="457" w:name="_Toc97194367"/>
      <w:bookmarkStart w:id="458" w:name="_Ref122695066"/>
      <w:bookmarkStart w:id="459" w:name="_Toc124351924"/>
      <w:r w:rsidRPr="00EF2204">
        <w:rPr>
          <w:rFonts w:cs="Tahoma"/>
          <w:szCs w:val="22"/>
          <w:lang w:val="el-GR"/>
        </w:rPr>
        <w:t>Χρονοδιάγραμμα</w:t>
      </w:r>
      <w:bookmarkEnd w:id="457"/>
      <w:bookmarkEnd w:id="458"/>
      <w:bookmarkEnd w:id="459"/>
    </w:p>
    <w:p w14:paraId="01B08DA8" w14:textId="77777777" w:rsidR="00986151" w:rsidRDefault="00986151" w:rsidP="00C77D57">
      <w:pPr>
        <w:rPr>
          <w:rFonts w:eastAsia="SimSun"/>
          <w:lang w:val="el-GR"/>
        </w:rPr>
      </w:pPr>
    </w:p>
    <w:p w14:paraId="6D3708A5" w14:textId="77777777" w:rsidR="00772596" w:rsidRPr="00C71EEC" w:rsidRDefault="00772596" w:rsidP="00772596">
      <w:pPr>
        <w:suppressAutoHyphens w:val="0"/>
        <w:autoSpaceDE w:val="0"/>
        <w:spacing w:after="60"/>
        <w:rPr>
          <w:rFonts w:eastAsia="SimSun"/>
          <w:lang w:val="el-GR"/>
        </w:rPr>
      </w:pPr>
      <w:bookmarkStart w:id="460"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Pr>
          <w:rFonts w:eastAsia="SimSun"/>
          <w:b/>
          <w:bCs/>
          <w:lang w:val="el-GR"/>
        </w:rPr>
        <w:t xml:space="preserve">οκτώ </w:t>
      </w:r>
      <w:r w:rsidRPr="00E13273">
        <w:rPr>
          <w:rFonts w:eastAsia="SimSun"/>
          <w:b/>
          <w:bCs/>
          <w:lang w:val="el-GR"/>
        </w:rPr>
        <w:t>(</w:t>
      </w:r>
      <w:r>
        <w:rPr>
          <w:rFonts w:eastAsia="SimSun"/>
          <w:b/>
          <w:bCs/>
          <w:lang w:val="el-GR"/>
        </w:rPr>
        <w:t>8</w:t>
      </w:r>
      <w:r w:rsidRPr="00E13273">
        <w:rPr>
          <w:rFonts w:eastAsia="SimSun"/>
          <w:b/>
          <w:bCs/>
          <w:lang w:val="el-GR"/>
        </w:rPr>
        <w:t>) μήνες</w:t>
      </w:r>
      <w:r w:rsidRPr="00E13273">
        <w:rPr>
          <w:rFonts w:eastAsia="SimSun"/>
          <w:lang w:val="el-GR"/>
        </w:rPr>
        <w:t xml:space="preserve"> και νοείται </w:t>
      </w:r>
      <w:r>
        <w:rPr>
          <w:rFonts w:eastAsia="SimSun"/>
          <w:lang w:val="el-GR"/>
        </w:rPr>
        <w:t xml:space="preserve">ως </w:t>
      </w:r>
      <w:r w:rsidRPr="00E13273">
        <w:rPr>
          <w:rFonts w:eastAsia="SimSun"/>
          <w:lang w:val="el-GR"/>
        </w:rPr>
        <w:t xml:space="preserve">το χρονικό διάστημα από την ημερομηνία υπογραφής της </w:t>
      </w:r>
      <w:r>
        <w:rPr>
          <w:rFonts w:eastAsia="SimSun"/>
          <w:lang w:val="el-GR"/>
        </w:rPr>
        <w:t>Σ</w:t>
      </w:r>
      <w:r w:rsidRPr="00E13273">
        <w:rPr>
          <w:rFonts w:eastAsia="SimSun"/>
          <w:lang w:val="el-GR"/>
        </w:rPr>
        <w:t>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73539EFF" w14:textId="77777777" w:rsidR="00772596" w:rsidRPr="00C71EEC" w:rsidRDefault="00772596" w:rsidP="00772596">
      <w:pPr>
        <w:suppressAutoHyphens w:val="0"/>
        <w:autoSpaceDE w:val="0"/>
        <w:spacing w:after="60"/>
        <w:rPr>
          <w:rFonts w:eastAsia="SimSun"/>
          <w:lang w:val="el-GR"/>
        </w:rPr>
      </w:pPr>
      <w:r w:rsidRPr="00C71EEC">
        <w:rPr>
          <w:rFonts w:eastAsia="SimSun"/>
          <w:lang w:val="el-GR"/>
        </w:rPr>
        <w:t xml:space="preserve">Στη συνολική διάρκεια της </w:t>
      </w:r>
      <w:r>
        <w:rPr>
          <w:rFonts w:eastAsia="SimSun"/>
          <w:lang w:val="el-GR"/>
        </w:rPr>
        <w:t>Σ</w:t>
      </w:r>
      <w:r w:rsidRPr="00C71EEC">
        <w:rPr>
          <w:rFonts w:eastAsia="SimSun"/>
          <w:lang w:val="el-GR"/>
        </w:rPr>
        <w:t xml:space="preserve">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 xml:space="preserve">μέχρι την παράδοση και του τελευταίου παραδοτέου που ορίζει τη λήξη της </w:t>
      </w:r>
      <w:r>
        <w:rPr>
          <w:rFonts w:eastAsia="SimSun"/>
          <w:u w:val="single"/>
          <w:lang w:val="el-GR"/>
        </w:rPr>
        <w:t>Σ</w:t>
      </w:r>
      <w:r w:rsidRPr="00C71EEC">
        <w:rPr>
          <w:rFonts w:eastAsia="SimSun"/>
          <w:u w:val="single"/>
          <w:lang w:val="el-GR"/>
        </w:rPr>
        <w:t>ύμβαση</w:t>
      </w:r>
      <w:r w:rsidRPr="00C71EEC">
        <w:rPr>
          <w:rFonts w:eastAsia="SimSun"/>
          <w:lang w:val="el-GR"/>
        </w:rPr>
        <w:t xml:space="preserve">ς και την έναρξη της διαδικασίας για την  οριστική παραλαβή του </w:t>
      </w:r>
      <w:r>
        <w:rPr>
          <w:rFonts w:eastAsia="SimSun"/>
          <w:lang w:val="el-GR"/>
        </w:rPr>
        <w:t>Έ</w:t>
      </w:r>
      <w:r w:rsidRPr="00C71EEC">
        <w:rPr>
          <w:rFonts w:eastAsia="SimSun"/>
          <w:lang w:val="el-GR"/>
        </w:rPr>
        <w:t xml:space="preserve">ργου. </w:t>
      </w:r>
    </w:p>
    <w:tbl>
      <w:tblPr>
        <w:tblW w:w="5000" w:type="pct"/>
        <w:jc w:val="center"/>
        <w:tblLook w:val="04A0" w:firstRow="1" w:lastRow="0" w:firstColumn="1" w:lastColumn="0" w:noHBand="0" w:noVBand="1"/>
      </w:tblPr>
      <w:tblGrid>
        <w:gridCol w:w="3608"/>
        <w:gridCol w:w="1383"/>
        <w:gridCol w:w="1623"/>
        <w:gridCol w:w="1216"/>
        <w:gridCol w:w="1798"/>
      </w:tblGrid>
      <w:tr w:rsidR="00772596" w:rsidRPr="00C71EEC" w14:paraId="3FB445E4" w14:textId="77777777" w:rsidTr="00F02575">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60"/>
          <w:p w14:paraId="6A07938C"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772596" w:rsidRPr="00C71EEC" w14:paraId="109A7CFB" w14:textId="77777777" w:rsidTr="00F02575">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01EA021D"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095FD48D"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3C69D9AD"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43D09203"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337E5548" w14:textId="77777777" w:rsidR="00772596" w:rsidRPr="00C71EEC" w:rsidRDefault="00772596" w:rsidP="00F02575">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772596" w:rsidRPr="00F5475A" w14:paraId="31C7E49F"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11B96A26" w14:textId="77777777" w:rsidR="00772596" w:rsidRPr="00F5475A" w:rsidRDefault="0071273F" w:rsidP="00F02575">
            <w:pPr>
              <w:suppressAutoHyphens w:val="0"/>
              <w:autoSpaceDE w:val="0"/>
              <w:spacing w:after="60"/>
              <w:jc w:val="left"/>
              <w:rPr>
                <w:color w:val="000000" w:themeColor="text1"/>
                <w:sz w:val="20"/>
                <w:szCs w:val="20"/>
                <w:lang w:val="el-GR"/>
              </w:rPr>
            </w:pPr>
            <w:r>
              <w:rPr>
                <w:color w:val="000000" w:themeColor="text1"/>
                <w:sz w:val="20"/>
                <w:szCs w:val="20"/>
                <w:lang w:val="el-GR"/>
              </w:rPr>
              <w:t>Πλάνο Εφαρμογής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1129F9CA" w14:textId="21D566C2"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5 </w:t>
            </w:r>
            <w:r w:rsidR="006C38EF">
              <w:rPr>
                <w:rFonts w:eastAsia="SimSun"/>
                <w:b/>
                <w:sz w:val="20"/>
                <w:szCs w:val="20"/>
                <w:lang w:val="el-GR"/>
              </w:rPr>
              <w:t xml:space="preserve"> </w:t>
            </w:r>
            <w:r w:rsidR="00FB43B7">
              <w:rPr>
                <w:rFonts w:eastAsia="SimSun"/>
                <w:b/>
                <w:sz w:val="20"/>
                <w:szCs w:val="20"/>
                <w:lang w:val="el-GR"/>
              </w:rPr>
              <w:t xml:space="preserve">εργάσιμες </w:t>
            </w:r>
            <w:r w:rsidRPr="00F5475A">
              <w:rPr>
                <w:rFonts w:eastAsia="SimSun"/>
                <w:b/>
                <w:sz w:val="20"/>
                <w:szCs w:val="20"/>
                <w:lang w:val="el-GR"/>
              </w:rPr>
              <w:t>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126086E3" w14:textId="5ACDC4ED"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2 </w:t>
            </w:r>
            <w:r w:rsidR="00FB43B7">
              <w:rPr>
                <w:rFonts w:eastAsia="SimSun"/>
                <w:b/>
                <w:sz w:val="20"/>
                <w:szCs w:val="20"/>
                <w:lang w:val="el-GR"/>
              </w:rPr>
              <w:t xml:space="preserve">      εργάσιμες </w:t>
            </w:r>
            <w:r w:rsidRPr="00F5475A">
              <w:rPr>
                <w:rFonts w:eastAsia="SimSun"/>
                <w:b/>
                <w:sz w:val="20"/>
                <w:szCs w:val="20"/>
                <w:lang w:val="el-GR"/>
              </w:rPr>
              <w:t>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1C237767" w14:textId="55D16CC6"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7 </w:t>
            </w:r>
            <w:r w:rsidR="00FB43B7">
              <w:rPr>
                <w:rFonts w:eastAsia="SimSun"/>
                <w:b/>
                <w:sz w:val="20"/>
                <w:szCs w:val="20"/>
                <w:lang w:val="el-GR"/>
              </w:rPr>
              <w:t xml:space="preserve">εργάσιμες </w:t>
            </w:r>
            <w:r w:rsidRPr="00F5475A">
              <w:rPr>
                <w:rFonts w:eastAsia="SimSun"/>
                <w:b/>
                <w:sz w:val="20"/>
                <w:szCs w:val="20"/>
                <w:lang w:val="el-GR"/>
              </w:rPr>
              <w:t>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17A86218" w14:textId="77777777" w:rsidR="00772596" w:rsidRPr="00F5475A" w:rsidRDefault="00FA7347" w:rsidP="00F02575">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FB43B7" w:rsidRPr="00C56558" w14:paraId="4AA75FE2" w14:textId="77777777" w:rsidTr="00F02575">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5C9A808D" w14:textId="77777777" w:rsidR="00772596" w:rsidRPr="00F5475A" w:rsidRDefault="003F2995" w:rsidP="00F02575">
            <w:pPr>
              <w:suppressAutoHyphens w:val="0"/>
              <w:autoSpaceDE w:val="0"/>
              <w:spacing w:after="60"/>
              <w:jc w:val="left"/>
              <w:rPr>
                <w:color w:val="000000" w:themeColor="text1"/>
                <w:sz w:val="20"/>
                <w:szCs w:val="20"/>
                <w:lang w:val="el-GR"/>
              </w:rPr>
            </w:pPr>
            <w:r>
              <w:rPr>
                <w:color w:val="000000" w:themeColor="text1"/>
                <w:sz w:val="20"/>
                <w:szCs w:val="20"/>
                <w:lang w:val="el-GR"/>
              </w:rPr>
              <w:t>Μ</w:t>
            </w:r>
            <w:r w:rsidR="00772596" w:rsidRPr="00F5475A">
              <w:rPr>
                <w:color w:val="000000" w:themeColor="text1"/>
                <w:sz w:val="20"/>
                <w:szCs w:val="20"/>
                <w:lang w:val="el-GR"/>
              </w:rPr>
              <w:t>ηνιαίες Αναφορές προόδου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E42846E"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7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8DF3652"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633B0C5" w14:textId="77777777" w:rsidR="00772596" w:rsidRPr="00F5475A" w:rsidRDefault="00772596" w:rsidP="00F02575">
            <w:pPr>
              <w:suppressAutoHyphens w:val="0"/>
              <w:autoSpaceDE w:val="0"/>
              <w:spacing w:after="60"/>
              <w:jc w:val="center"/>
              <w:rPr>
                <w:rFonts w:eastAsia="SimSun"/>
                <w:b/>
                <w:sz w:val="20"/>
                <w:szCs w:val="20"/>
                <w:lang w:val="el-GR"/>
              </w:rPr>
            </w:pPr>
            <w:r w:rsidRPr="00F5475A">
              <w:rPr>
                <w:rFonts w:eastAsia="SimSun"/>
                <w:b/>
                <w:sz w:val="20"/>
                <w:szCs w:val="20"/>
                <w:lang w:val="el-GR"/>
              </w:rPr>
              <w:t>8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8114C41" w14:textId="77777777" w:rsidR="00772596" w:rsidRPr="00F5475A" w:rsidRDefault="00772596" w:rsidP="00F02575">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υπογραφή της </w:t>
            </w:r>
            <w:r>
              <w:rPr>
                <w:rFonts w:eastAsia="SimSun"/>
                <w:sz w:val="20"/>
                <w:szCs w:val="20"/>
                <w:lang w:val="el-GR"/>
              </w:rPr>
              <w:t>Σ</w:t>
            </w:r>
            <w:r w:rsidRPr="00F5475A">
              <w:rPr>
                <w:rFonts w:eastAsia="SimSun"/>
                <w:sz w:val="20"/>
                <w:szCs w:val="20"/>
                <w:lang w:val="el-GR"/>
              </w:rPr>
              <w:t>ύμβασης και έως τη λήξη της</w:t>
            </w:r>
          </w:p>
        </w:tc>
      </w:tr>
    </w:tbl>
    <w:p w14:paraId="6805A51B" w14:textId="77777777" w:rsidR="00EA7E9C" w:rsidRPr="00EA7E9C" w:rsidRDefault="00EA7E9C" w:rsidP="00EA7E9C">
      <w:pPr>
        <w:rPr>
          <w:rFonts w:eastAsia="SimSun"/>
          <w:lang w:val="el-GR"/>
        </w:rPr>
      </w:pPr>
    </w:p>
    <w:p w14:paraId="3B9BDE4A" w14:textId="77777777" w:rsidR="00025B9C" w:rsidRPr="00843444" w:rsidRDefault="00025B9C">
      <w:pPr>
        <w:pStyle w:val="4"/>
        <w:numPr>
          <w:ilvl w:val="1"/>
          <w:numId w:val="22"/>
        </w:numPr>
        <w:ind w:hanging="306"/>
        <w:rPr>
          <w:rFonts w:cs="Tahoma"/>
          <w:szCs w:val="22"/>
          <w:lang w:val="el-GR"/>
        </w:rPr>
      </w:pPr>
      <w:bookmarkStart w:id="461" w:name="_Ref122695067"/>
      <w:bookmarkStart w:id="462" w:name="_Toc124351925"/>
      <w:bookmarkStart w:id="463" w:name="_Hlk61973828"/>
      <w:r w:rsidRPr="00843444">
        <w:rPr>
          <w:rFonts w:cs="Tahoma"/>
          <w:szCs w:val="22"/>
          <w:lang w:val="el-GR"/>
        </w:rPr>
        <w:t>Χρόνος Υποβολής και Διαδικασία Οριστικοποίησης Παραδοτέων</w:t>
      </w:r>
      <w:bookmarkEnd w:id="461"/>
      <w:bookmarkEnd w:id="462"/>
    </w:p>
    <w:bookmarkEnd w:id="463"/>
    <w:p w14:paraId="65ABA2C9" w14:textId="77777777" w:rsidR="005D3E33" w:rsidRPr="00EF2204" w:rsidRDefault="005D3E33" w:rsidP="00EF2204">
      <w:pPr>
        <w:rPr>
          <w:rFonts w:eastAsia="SimSun"/>
          <w:lang w:val="el-GR"/>
        </w:rPr>
      </w:pPr>
    </w:p>
    <w:tbl>
      <w:tblPr>
        <w:tblStyle w:val="aff0"/>
        <w:tblW w:w="5000" w:type="pct"/>
        <w:jc w:val="center"/>
        <w:tblLayout w:type="fixed"/>
        <w:tblLook w:val="04A0" w:firstRow="1" w:lastRow="0" w:firstColumn="1" w:lastColumn="0" w:noHBand="0" w:noVBand="1"/>
      </w:tblPr>
      <w:tblGrid>
        <w:gridCol w:w="630"/>
        <w:gridCol w:w="1019"/>
        <w:gridCol w:w="4521"/>
        <w:gridCol w:w="1810"/>
        <w:gridCol w:w="1648"/>
      </w:tblGrid>
      <w:tr w:rsidR="009D7B94" w:rsidRPr="00892E1A" w14:paraId="45E3EBF7" w14:textId="77777777" w:rsidTr="009D7B94">
        <w:trPr>
          <w:trHeight w:val="336"/>
          <w:tblHeader/>
          <w:jc w:val="center"/>
        </w:trPr>
        <w:tc>
          <w:tcPr>
            <w:tcW w:w="327" w:type="pct"/>
            <w:shd w:val="clear" w:color="auto" w:fill="FBE4D5"/>
            <w:vAlign w:val="center"/>
            <w:hideMark/>
          </w:tcPr>
          <w:p w14:paraId="0490D410" w14:textId="77777777" w:rsidR="009D7B94" w:rsidRPr="00EF2204" w:rsidRDefault="009D7B94" w:rsidP="00F02575">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43241186" w14:textId="77777777" w:rsidR="009D7B94" w:rsidRPr="00EF2204" w:rsidRDefault="009D7B94" w:rsidP="00F02575">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59C125DC" w14:textId="77777777" w:rsidR="009D7B94" w:rsidRPr="00EF2204" w:rsidRDefault="009D7B94" w:rsidP="00F02575">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61D63D24" w14:textId="77777777" w:rsidR="009D7B94" w:rsidRPr="00EF2204" w:rsidRDefault="009D7B94" w:rsidP="00F02575">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2F46E35" w14:textId="77777777" w:rsidR="009D7B94" w:rsidRPr="00EF2204" w:rsidRDefault="009D7B94" w:rsidP="00F02575">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2634E92E"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6E2625A" w14:textId="77777777" w:rsidR="009D7B94" w:rsidRPr="00EF2204" w:rsidRDefault="009D7B94" w:rsidP="00F02575">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D7B94" w:rsidRPr="00843444" w14:paraId="01C00C48" w14:textId="77777777" w:rsidTr="00E25CEF">
        <w:trPr>
          <w:trHeight w:val="175"/>
          <w:jc w:val="center"/>
        </w:trPr>
        <w:tc>
          <w:tcPr>
            <w:tcW w:w="327" w:type="pct"/>
            <w:noWrap/>
            <w:vAlign w:val="center"/>
            <w:hideMark/>
          </w:tcPr>
          <w:p w14:paraId="53E03154"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1</w:t>
            </w:r>
          </w:p>
        </w:tc>
        <w:tc>
          <w:tcPr>
            <w:tcW w:w="529" w:type="pct"/>
            <w:vAlign w:val="center"/>
          </w:tcPr>
          <w:p w14:paraId="5AD1521C" w14:textId="77777777" w:rsidR="009D7B94" w:rsidRPr="00D4298A" w:rsidRDefault="009D7B94" w:rsidP="00F02575">
            <w:pPr>
              <w:suppressAutoHyphens w:val="0"/>
              <w:spacing w:before="120" w:after="0"/>
              <w:jc w:val="center"/>
              <w:rPr>
                <w:color w:val="000000"/>
                <w:lang w:val="el-GR" w:eastAsia="el-GR"/>
              </w:rPr>
            </w:pPr>
            <w:r>
              <w:rPr>
                <w:color w:val="000000"/>
                <w:lang w:val="el-GR" w:eastAsia="el-GR"/>
              </w:rPr>
              <w:t>Π1</w:t>
            </w:r>
          </w:p>
        </w:tc>
        <w:tc>
          <w:tcPr>
            <w:tcW w:w="2348" w:type="pct"/>
            <w:noWrap/>
            <w:vAlign w:val="center"/>
          </w:tcPr>
          <w:p w14:paraId="2B47D9E9" w14:textId="77777777" w:rsidR="009D7B94" w:rsidRPr="00843444" w:rsidRDefault="0071273F" w:rsidP="0071273F">
            <w:pPr>
              <w:suppressAutoHyphens w:val="0"/>
              <w:spacing w:before="120" w:after="0"/>
              <w:jc w:val="left"/>
              <w:rPr>
                <w:color w:val="000000" w:themeColor="text1"/>
                <w:lang w:val="el-GR"/>
              </w:rPr>
            </w:pPr>
            <w:r>
              <w:rPr>
                <w:color w:val="000000" w:themeColor="text1"/>
                <w:lang w:val="el-GR"/>
              </w:rPr>
              <w:t>Πλάνο Εφαρμογής</w:t>
            </w:r>
            <w:r w:rsidR="00F11D76" w:rsidRPr="00F11D76">
              <w:rPr>
                <w:color w:val="000000" w:themeColor="text1"/>
                <w:lang w:val="el-GR"/>
              </w:rPr>
              <w:t xml:space="preserve"> </w:t>
            </w:r>
          </w:p>
        </w:tc>
        <w:tc>
          <w:tcPr>
            <w:tcW w:w="940" w:type="pct"/>
            <w:noWrap/>
            <w:vAlign w:val="center"/>
          </w:tcPr>
          <w:p w14:paraId="7E7F7C09" w14:textId="4D65E4D7" w:rsidR="009D7B94" w:rsidRPr="00843444" w:rsidRDefault="009D7B94" w:rsidP="00F02575">
            <w:pPr>
              <w:suppressAutoHyphens w:val="0"/>
              <w:spacing w:before="120" w:after="0"/>
              <w:jc w:val="center"/>
              <w:rPr>
                <w:color w:val="000000"/>
                <w:lang w:val="el-GR" w:eastAsia="el-GR"/>
              </w:rPr>
            </w:pPr>
            <w:r>
              <w:rPr>
                <w:color w:val="000000"/>
                <w:lang w:val="el-GR" w:eastAsia="el-GR"/>
              </w:rPr>
              <w:t xml:space="preserve">5 </w:t>
            </w:r>
            <w:r w:rsidR="00FB43B7">
              <w:rPr>
                <w:color w:val="000000"/>
                <w:lang w:val="el-GR" w:eastAsia="el-GR"/>
              </w:rPr>
              <w:t xml:space="preserve">εργάσιμες </w:t>
            </w:r>
            <w:r>
              <w:rPr>
                <w:color w:val="000000"/>
                <w:lang w:val="el-GR" w:eastAsia="el-GR"/>
              </w:rPr>
              <w:t>ημέρες</w:t>
            </w:r>
          </w:p>
        </w:tc>
        <w:tc>
          <w:tcPr>
            <w:tcW w:w="856" w:type="pct"/>
            <w:vAlign w:val="center"/>
          </w:tcPr>
          <w:p w14:paraId="7BC64E8A" w14:textId="6BEBDCD2" w:rsidR="009D7B94" w:rsidRPr="00843444" w:rsidRDefault="009D7B94" w:rsidP="00F02575">
            <w:pPr>
              <w:suppressAutoHyphens w:val="0"/>
              <w:spacing w:before="120" w:after="0"/>
              <w:jc w:val="center"/>
              <w:rPr>
                <w:color w:val="000000"/>
                <w:lang w:val="el-GR" w:eastAsia="el-GR"/>
              </w:rPr>
            </w:pPr>
            <w:r>
              <w:rPr>
                <w:color w:val="000000"/>
                <w:lang w:val="el-GR" w:eastAsia="el-GR"/>
              </w:rPr>
              <w:t xml:space="preserve">2 </w:t>
            </w:r>
            <w:r w:rsidR="00FB43B7">
              <w:rPr>
                <w:color w:val="000000"/>
                <w:lang w:val="el-GR" w:eastAsia="el-GR"/>
              </w:rPr>
              <w:t xml:space="preserve">εργάσιμες </w:t>
            </w:r>
            <w:r>
              <w:rPr>
                <w:color w:val="000000"/>
                <w:lang w:val="el-GR" w:eastAsia="el-GR"/>
              </w:rPr>
              <w:t>ημέρες</w:t>
            </w:r>
          </w:p>
        </w:tc>
      </w:tr>
      <w:tr w:rsidR="009D7B94" w:rsidRPr="00843444" w14:paraId="5749562C" w14:textId="77777777" w:rsidTr="00E25CEF">
        <w:trPr>
          <w:trHeight w:val="175"/>
          <w:jc w:val="center"/>
        </w:trPr>
        <w:tc>
          <w:tcPr>
            <w:tcW w:w="327" w:type="pct"/>
            <w:noWrap/>
            <w:vAlign w:val="center"/>
          </w:tcPr>
          <w:p w14:paraId="3FA3DB48" w14:textId="77777777" w:rsidR="009D7B94" w:rsidRPr="00843444" w:rsidRDefault="009D7B94" w:rsidP="00F02575">
            <w:pPr>
              <w:suppressAutoHyphens w:val="0"/>
              <w:spacing w:before="120" w:after="0"/>
              <w:jc w:val="center"/>
              <w:rPr>
                <w:color w:val="000000"/>
                <w:lang w:val="el-GR" w:eastAsia="el-GR"/>
              </w:rPr>
            </w:pPr>
            <w:r>
              <w:rPr>
                <w:color w:val="000000"/>
                <w:lang w:val="el-GR" w:eastAsia="el-GR"/>
              </w:rPr>
              <w:t>2</w:t>
            </w:r>
          </w:p>
        </w:tc>
        <w:tc>
          <w:tcPr>
            <w:tcW w:w="529" w:type="pct"/>
            <w:vAlign w:val="center"/>
          </w:tcPr>
          <w:p w14:paraId="0C202AAF"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Π</w:t>
            </w:r>
            <w:r>
              <w:rPr>
                <w:color w:val="000000"/>
                <w:lang w:val="el-GR" w:eastAsia="el-GR"/>
              </w:rPr>
              <w:t>2.1-Π2.</w:t>
            </w:r>
            <w:r w:rsidR="003F2995">
              <w:rPr>
                <w:color w:val="000000"/>
                <w:lang w:val="el-GR" w:eastAsia="el-GR"/>
              </w:rPr>
              <w:t>7</w:t>
            </w:r>
          </w:p>
        </w:tc>
        <w:tc>
          <w:tcPr>
            <w:tcW w:w="2348" w:type="pct"/>
            <w:noWrap/>
            <w:vAlign w:val="center"/>
          </w:tcPr>
          <w:p w14:paraId="491237AB" w14:textId="77777777" w:rsidR="009D7B94" w:rsidRPr="00E13273" w:rsidRDefault="003F2995" w:rsidP="00F02575">
            <w:pPr>
              <w:suppressAutoHyphens w:val="0"/>
              <w:spacing w:before="120" w:after="0"/>
              <w:jc w:val="left"/>
              <w:rPr>
                <w:color w:val="000000" w:themeColor="text1"/>
                <w:lang w:val="el-GR"/>
              </w:rPr>
            </w:pPr>
            <w:r>
              <w:rPr>
                <w:color w:val="000000" w:themeColor="text1"/>
                <w:lang w:val="el-GR"/>
              </w:rPr>
              <w:t>Μ</w:t>
            </w:r>
            <w:r w:rsidR="009D7B94" w:rsidRPr="00E13273">
              <w:rPr>
                <w:color w:val="000000" w:themeColor="text1"/>
                <w:lang w:val="el-GR"/>
              </w:rPr>
              <w:t>ηνιαίες Αναφορές προόδου Έργου</w:t>
            </w:r>
          </w:p>
        </w:tc>
        <w:tc>
          <w:tcPr>
            <w:tcW w:w="940" w:type="pct"/>
            <w:noWrap/>
            <w:vAlign w:val="center"/>
          </w:tcPr>
          <w:p w14:paraId="5AEE6885"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Μ</w:t>
            </w:r>
            <w:r w:rsidR="003F2995">
              <w:rPr>
                <w:color w:val="000000"/>
                <w:lang w:val="el-GR" w:eastAsia="el-GR"/>
              </w:rPr>
              <w:t>1 Έως Μ7</w:t>
            </w:r>
            <w:r>
              <w:rPr>
                <w:color w:val="000000"/>
                <w:lang w:val="el-GR" w:eastAsia="el-GR"/>
              </w:rPr>
              <w:t>, (Μήνας)</w:t>
            </w:r>
          </w:p>
        </w:tc>
        <w:tc>
          <w:tcPr>
            <w:tcW w:w="856" w:type="pct"/>
            <w:vAlign w:val="center"/>
          </w:tcPr>
          <w:p w14:paraId="072CA883" w14:textId="77777777" w:rsidR="009D7B94" w:rsidRPr="00843444" w:rsidRDefault="009D7B94" w:rsidP="00F02575">
            <w:pPr>
              <w:suppressAutoHyphens w:val="0"/>
              <w:spacing w:before="120" w:after="0"/>
              <w:jc w:val="center"/>
              <w:rPr>
                <w:color w:val="000000"/>
                <w:lang w:val="el-GR" w:eastAsia="el-GR"/>
              </w:rPr>
            </w:pPr>
            <w:r w:rsidRPr="00843444">
              <w:rPr>
                <w:color w:val="000000"/>
                <w:lang w:val="el-GR" w:eastAsia="el-GR"/>
              </w:rPr>
              <w:t>1</w:t>
            </w:r>
            <w:r>
              <w:rPr>
                <w:color w:val="000000"/>
                <w:lang w:val="el-GR" w:eastAsia="el-GR"/>
              </w:rPr>
              <w:t xml:space="preserve"> μήνας</w:t>
            </w:r>
          </w:p>
        </w:tc>
      </w:tr>
    </w:tbl>
    <w:p w14:paraId="337BB2BF" w14:textId="77777777" w:rsidR="008376F9" w:rsidRDefault="008376F9" w:rsidP="008376F9">
      <w:pPr>
        <w:rPr>
          <w:rFonts w:eastAsia="SimSun"/>
          <w:lang w:val="el-GR"/>
        </w:rPr>
      </w:pPr>
    </w:p>
    <w:p w14:paraId="2B851E48" w14:textId="3155783A" w:rsidR="009D7B94" w:rsidRPr="003C2BEF" w:rsidRDefault="009D7B94" w:rsidP="009D7B94">
      <w:pPr>
        <w:rPr>
          <w:rFonts w:eastAsia="SimSun"/>
          <w:lang w:val="el-GR"/>
        </w:rPr>
      </w:pPr>
      <w:r w:rsidRPr="003C2BEF">
        <w:rPr>
          <w:rFonts w:eastAsia="SimSun"/>
          <w:lang w:val="el-GR"/>
        </w:rPr>
        <w:t>Ο Ανάδοχος υποβάλ</w:t>
      </w:r>
      <w:r>
        <w:rPr>
          <w:rFonts w:eastAsia="SimSun"/>
          <w:lang w:val="el-GR"/>
        </w:rPr>
        <w:t>λ</w:t>
      </w:r>
      <w:r w:rsidRPr="003C2BEF">
        <w:rPr>
          <w:rFonts w:eastAsia="SimSun"/>
          <w:lang w:val="el-GR"/>
        </w:rPr>
        <w:t xml:space="preserve">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C0675F">
        <w:rPr>
          <w:rFonts w:eastAsia="SimSun"/>
          <w:lang w:val="el-GR"/>
        </w:rPr>
        <w:fldChar w:fldCharType="begin"/>
      </w:r>
      <w:r>
        <w:rPr>
          <w:rFonts w:eastAsia="SimSun"/>
          <w:lang w:val="el-GR"/>
        </w:rPr>
        <w:instrText xml:space="preserve"> REF _Ref55381059 \r \h </w:instrText>
      </w:r>
      <w:r w:rsidR="00C0675F">
        <w:rPr>
          <w:rFonts w:eastAsia="SimSun"/>
          <w:lang w:val="el-GR"/>
        </w:rPr>
      </w:r>
      <w:r w:rsidR="00C0675F">
        <w:rPr>
          <w:rFonts w:eastAsia="SimSun"/>
          <w:lang w:val="el-GR"/>
        </w:rPr>
        <w:fldChar w:fldCharType="separate"/>
      </w:r>
      <w:r w:rsidR="00FD174C">
        <w:rPr>
          <w:rFonts w:eastAsia="SimSun"/>
          <w:cs/>
          <w:lang w:val="el-GR"/>
        </w:rPr>
        <w:t>‎</w:t>
      </w:r>
      <w:r w:rsidR="00FD174C">
        <w:rPr>
          <w:rFonts w:eastAsia="SimSun"/>
          <w:lang w:val="el-GR"/>
        </w:rPr>
        <w:t>6.3</w:t>
      </w:r>
      <w:r w:rsidR="00C0675F">
        <w:rPr>
          <w:rFonts w:eastAsia="SimSun"/>
          <w:lang w:val="el-GR"/>
        </w:rPr>
        <w:fldChar w:fldCharType="end"/>
      </w:r>
      <w:r w:rsidRPr="003C2BEF">
        <w:rPr>
          <w:rFonts w:eastAsia="SimSun"/>
          <w:lang w:val="el-GR"/>
        </w:rPr>
        <w:t xml:space="preserve"> της παρούσας.</w:t>
      </w:r>
    </w:p>
    <w:p w14:paraId="2CE78247" w14:textId="77777777" w:rsidR="003C2BEF" w:rsidRPr="00EF2204" w:rsidRDefault="009D7B94" w:rsidP="009D7B94">
      <w:pPr>
        <w:rPr>
          <w:lang w:val="el-GR"/>
        </w:rPr>
      </w:pPr>
      <w:r w:rsidRPr="003C2BEF">
        <w:rPr>
          <w:rFonts w:eastAsia="SimSun"/>
          <w:lang w:val="el-GR"/>
        </w:rPr>
        <w:t>Στην περίπτωση που η Επιτροπή Παραλαβής από το</w:t>
      </w:r>
      <w:r>
        <w:rPr>
          <w:rFonts w:eastAsia="SimSun"/>
          <w:lang w:val="el-GR"/>
        </w:rPr>
        <w:t>ν</w:t>
      </w:r>
      <w:r w:rsidRPr="003C2BEF">
        <w:rPr>
          <w:rFonts w:eastAsia="SimSun"/>
          <w:lang w:val="el-GR"/>
        </w:rPr>
        <w:t xml:space="preserve"> έλεγχο της 1ης έκδοση του υποβληθέντος παραδοτέου διαπιστώσει ότι πληροί τις συμβατικές απαιτήσεις</w:t>
      </w:r>
      <w:r>
        <w:rPr>
          <w:rFonts w:eastAsia="SimSun"/>
          <w:lang w:val="el-GR"/>
        </w:rPr>
        <w:t>,</w:t>
      </w:r>
      <w:r w:rsidRPr="003C2BEF">
        <w:rPr>
          <w:rFonts w:eastAsia="SimSun"/>
          <w:lang w:val="el-GR"/>
        </w:rPr>
        <w:t xml:space="preserve">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487DBAA1" w14:textId="77777777" w:rsidR="00025B9C" w:rsidRDefault="00025B9C">
      <w:pPr>
        <w:pStyle w:val="4"/>
        <w:numPr>
          <w:ilvl w:val="1"/>
          <w:numId w:val="22"/>
        </w:numPr>
        <w:ind w:hanging="306"/>
        <w:rPr>
          <w:rFonts w:cs="Tahoma"/>
          <w:szCs w:val="22"/>
          <w:lang w:val="el-GR"/>
        </w:rPr>
      </w:pPr>
      <w:bookmarkStart w:id="464" w:name="_Toc97194370"/>
      <w:bookmarkStart w:id="465" w:name="_Ref122695074"/>
      <w:bookmarkStart w:id="466" w:name="_Toc124351926"/>
      <w:r w:rsidRPr="00EF2204">
        <w:rPr>
          <w:rFonts w:cs="Tahoma"/>
          <w:szCs w:val="22"/>
          <w:lang w:val="el-GR"/>
        </w:rPr>
        <w:t>Ομάδα Έργου/Σχήμα Διοίκησης Έργου</w:t>
      </w:r>
      <w:bookmarkEnd w:id="464"/>
      <w:bookmarkEnd w:id="465"/>
      <w:bookmarkEnd w:id="466"/>
      <w:r w:rsidRPr="00EF2204">
        <w:rPr>
          <w:rFonts w:cs="Tahoma"/>
          <w:szCs w:val="22"/>
          <w:lang w:val="el-GR"/>
        </w:rPr>
        <w:tab/>
      </w:r>
    </w:p>
    <w:p w14:paraId="1A6D8E5A" w14:textId="77777777" w:rsidR="00780443" w:rsidRDefault="00780443" w:rsidP="00EF2204">
      <w:pPr>
        <w:rPr>
          <w:lang w:val="el-GR"/>
        </w:rPr>
      </w:pPr>
    </w:p>
    <w:p w14:paraId="77FAE0B1" w14:textId="77777777" w:rsidR="00780443" w:rsidRPr="003C2BEF" w:rsidRDefault="00780443" w:rsidP="00780443">
      <w:pPr>
        <w:rPr>
          <w:lang w:val="el-GR"/>
        </w:rPr>
      </w:pPr>
      <w:r w:rsidRPr="003C2BEF">
        <w:rPr>
          <w:lang w:val="el-GR"/>
        </w:rPr>
        <w:t xml:space="preserve">Ο υποψήφιος Ανάδοχος υποχρεούται να υποβάλει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6E8AE9DF" w14:textId="77777777" w:rsidR="00780443" w:rsidRPr="00274B25" w:rsidRDefault="00780443" w:rsidP="00780443">
      <w:pPr>
        <w:spacing w:before="120"/>
        <w:rPr>
          <w:lang w:val="el-GR"/>
        </w:rPr>
      </w:pPr>
      <w:r w:rsidRPr="00274B25">
        <w:rPr>
          <w:lang w:val="el-GR"/>
        </w:rPr>
        <w:t xml:space="preserve">Κατά τη διάρκεια υλοποίησης του Έργου, ο Ανάδοχος θα υποβάλει </w:t>
      </w:r>
      <w:r>
        <w:rPr>
          <w:lang w:val="el-GR"/>
        </w:rPr>
        <w:t>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w:t>
      </w:r>
      <w:r>
        <w:rPr>
          <w:lang w:val="el-GR"/>
        </w:rPr>
        <w:t>ον</w:t>
      </w:r>
      <w:r w:rsidRPr="00274B25">
        <w:rPr>
          <w:lang w:val="el-GR"/>
        </w:rPr>
        <w:t>ται:</w:t>
      </w:r>
    </w:p>
    <w:p w14:paraId="623B0EB7" w14:textId="77777777" w:rsidR="00780443" w:rsidRPr="00274B25" w:rsidRDefault="00780443" w:rsidP="00780443">
      <w:pPr>
        <w:numPr>
          <w:ilvl w:val="0"/>
          <w:numId w:val="23"/>
        </w:numPr>
        <w:suppressAutoHyphens w:val="0"/>
        <w:spacing w:before="120"/>
        <w:ind w:left="714" w:hanging="357"/>
        <w:rPr>
          <w:lang w:val="el-GR"/>
        </w:rPr>
      </w:pPr>
      <w:r w:rsidRPr="00274B25">
        <w:rPr>
          <w:lang w:val="el-GR"/>
        </w:rPr>
        <w:t>η τήρηση του χρονοδιαγράμματος του Έργου</w:t>
      </w:r>
      <w:r>
        <w:rPr>
          <w:lang w:val="el-GR"/>
        </w:rPr>
        <w:t>,</w:t>
      </w:r>
    </w:p>
    <w:p w14:paraId="0EB06251" w14:textId="77777777" w:rsidR="00780443" w:rsidRPr="00274B25" w:rsidRDefault="00780443" w:rsidP="00780443">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1FB87D1E" w14:textId="77777777" w:rsidR="00780443" w:rsidRPr="00274B25" w:rsidRDefault="00780443" w:rsidP="00780443">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03A4AA84" w14:textId="77777777" w:rsidR="00780443" w:rsidRPr="00274B25" w:rsidRDefault="00780443" w:rsidP="00780443">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F2E296C" w14:textId="77777777" w:rsidR="00780443" w:rsidRPr="00274B25" w:rsidRDefault="00780443" w:rsidP="00780443">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08F7F92B" w14:textId="77777777" w:rsidR="00780443" w:rsidRPr="00274B25" w:rsidRDefault="00780443" w:rsidP="00780443">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Pr>
          <w:lang w:val="el-GR"/>
        </w:rPr>
        <w:t>.</w:t>
      </w:r>
    </w:p>
    <w:p w14:paraId="2C1E8D6F" w14:textId="77777777" w:rsidR="00780443" w:rsidRPr="003C2BEF" w:rsidRDefault="00780443" w:rsidP="00780443">
      <w:pPr>
        <w:rPr>
          <w:lang w:val="el-GR"/>
        </w:rPr>
      </w:pPr>
      <w:r w:rsidRPr="003C2BEF">
        <w:rPr>
          <w:lang w:val="el-GR"/>
        </w:rPr>
        <w:t xml:space="preserve">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w:t>
      </w:r>
      <w:r>
        <w:rPr>
          <w:lang w:val="el-GR"/>
        </w:rPr>
        <w:t>Σ</w:t>
      </w:r>
      <w:r w:rsidRPr="003C2BEF">
        <w:rPr>
          <w:lang w:val="el-GR"/>
        </w:rPr>
        <w:t>ύμβασης.</w:t>
      </w:r>
    </w:p>
    <w:p w14:paraId="2B24B89D" w14:textId="77777777" w:rsidR="003C2BEF" w:rsidRDefault="00780443" w:rsidP="00780443">
      <w:pPr>
        <w:rPr>
          <w:lang w:val="el-GR"/>
        </w:rPr>
      </w:pPr>
      <w:r w:rsidRPr="003C2BEF">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3ACB17FB" w14:textId="77777777" w:rsidR="00780443" w:rsidRPr="00EF2204" w:rsidRDefault="00780443" w:rsidP="00780443">
      <w:pPr>
        <w:rPr>
          <w:lang w:val="el-GR"/>
        </w:rPr>
      </w:pPr>
    </w:p>
    <w:p w14:paraId="1C63D3D3" w14:textId="77777777" w:rsidR="00025B9C" w:rsidRDefault="00025B9C">
      <w:pPr>
        <w:pStyle w:val="4"/>
        <w:numPr>
          <w:ilvl w:val="1"/>
          <w:numId w:val="22"/>
        </w:numPr>
        <w:ind w:hanging="306"/>
        <w:rPr>
          <w:rFonts w:cs="Tahoma"/>
          <w:szCs w:val="22"/>
          <w:lang w:val="el-GR"/>
        </w:rPr>
      </w:pPr>
      <w:bookmarkStart w:id="467" w:name="_Toc97194371"/>
      <w:bookmarkStart w:id="468" w:name="_Ref122695077"/>
      <w:bookmarkStart w:id="469" w:name="_Toc124351927"/>
      <w:r w:rsidRPr="00EF2204">
        <w:rPr>
          <w:rFonts w:cs="Tahoma"/>
          <w:szCs w:val="22"/>
          <w:lang w:val="el-GR"/>
        </w:rPr>
        <w:t>Μεθοδολογία διασφάλισης ποιότητας</w:t>
      </w:r>
      <w:bookmarkEnd w:id="467"/>
      <w:bookmarkEnd w:id="468"/>
      <w:bookmarkEnd w:id="469"/>
      <w:r w:rsidRPr="00EF2204">
        <w:rPr>
          <w:rFonts w:cs="Tahoma"/>
          <w:szCs w:val="22"/>
          <w:lang w:val="el-GR"/>
        </w:rPr>
        <w:tab/>
      </w:r>
    </w:p>
    <w:p w14:paraId="3CC1FEC0" w14:textId="77777777" w:rsidR="00780443" w:rsidRPr="00780443" w:rsidRDefault="00780443" w:rsidP="00780443">
      <w:pPr>
        <w:rPr>
          <w:lang w:val="el-GR"/>
        </w:rPr>
      </w:pPr>
      <w:r w:rsidRPr="00780443">
        <w:rPr>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στην πρόληψη και αντιμετώπιση των διαφαινόμενων κινδύνων για την υλοποίηση της δράσης. </w:t>
      </w:r>
    </w:p>
    <w:p w14:paraId="7956CEF5" w14:textId="77777777" w:rsidR="00780443" w:rsidRPr="00780443" w:rsidRDefault="00780443" w:rsidP="00780443">
      <w:pPr>
        <w:rPr>
          <w:lang w:val="el-GR"/>
        </w:rPr>
      </w:pPr>
      <w:r w:rsidRPr="00780443">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24E8A96" w14:textId="77777777" w:rsidR="003C2BEF" w:rsidRPr="00EF2204" w:rsidRDefault="003C2BEF" w:rsidP="003C2BEF">
      <w:pPr>
        <w:rPr>
          <w:lang w:val="el-GR"/>
        </w:rPr>
      </w:pPr>
    </w:p>
    <w:p w14:paraId="6A276073" w14:textId="77777777" w:rsidR="00025B9C" w:rsidRDefault="00025B9C">
      <w:pPr>
        <w:pStyle w:val="4"/>
        <w:numPr>
          <w:ilvl w:val="1"/>
          <w:numId w:val="22"/>
        </w:numPr>
        <w:ind w:hanging="306"/>
        <w:rPr>
          <w:rFonts w:cs="Tahoma"/>
          <w:szCs w:val="22"/>
          <w:lang w:val="el-GR"/>
        </w:rPr>
      </w:pPr>
      <w:bookmarkStart w:id="470" w:name="_Toc97194372"/>
      <w:bookmarkStart w:id="471" w:name="_Toc124351928"/>
      <w:r w:rsidRPr="00EF2204">
        <w:rPr>
          <w:rFonts w:cs="Tahoma"/>
          <w:szCs w:val="22"/>
          <w:lang w:val="el-GR"/>
        </w:rPr>
        <w:t>Τόπος υλοποίησης/ παροχής των υπηρεσιών</w:t>
      </w:r>
      <w:bookmarkEnd w:id="470"/>
      <w:bookmarkEnd w:id="471"/>
      <w:r w:rsidRPr="00EF2204">
        <w:rPr>
          <w:rFonts w:cs="Tahoma"/>
          <w:szCs w:val="22"/>
          <w:lang w:val="el-GR"/>
        </w:rPr>
        <w:tab/>
      </w:r>
    </w:p>
    <w:p w14:paraId="03AC1251"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7B476E89"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7E68780D" w14:textId="77777777" w:rsidR="003C2BEF" w:rsidRPr="00EF2204" w:rsidRDefault="003C2BEF" w:rsidP="00EF2204">
      <w:pPr>
        <w:suppressAutoHyphens w:val="0"/>
        <w:autoSpaceDE w:val="0"/>
        <w:spacing w:after="60"/>
        <w:rPr>
          <w:rFonts w:eastAsia="SimSun"/>
          <w:lang w:val="el-GR"/>
        </w:rPr>
      </w:pPr>
    </w:p>
    <w:p w14:paraId="08D27559" w14:textId="77777777" w:rsidR="00A613D1" w:rsidRPr="00603221" w:rsidRDefault="00A613D1">
      <w:pPr>
        <w:suppressAutoHyphens w:val="0"/>
        <w:autoSpaceDE w:val="0"/>
        <w:spacing w:after="60"/>
        <w:rPr>
          <w:rFonts w:eastAsia="SimSun"/>
          <w:lang w:val="el-GR"/>
        </w:rPr>
      </w:pPr>
    </w:p>
    <w:p w14:paraId="0CEC9D18"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C535950" w14:textId="77777777" w:rsidR="008338F0" w:rsidRDefault="003355E7" w:rsidP="003329FF">
      <w:pPr>
        <w:pStyle w:val="2"/>
        <w:numPr>
          <w:ilvl w:val="0"/>
          <w:numId w:val="0"/>
        </w:numPr>
        <w:ind w:left="576" w:hanging="576"/>
        <w:rPr>
          <w:rFonts w:cs="Tahoma"/>
          <w:lang w:val="el-GR"/>
        </w:rPr>
      </w:pPr>
      <w:bookmarkStart w:id="472" w:name="_Ref510087011"/>
      <w:bookmarkStart w:id="473" w:name="_Ref40980421"/>
      <w:bookmarkStart w:id="474" w:name="_Toc97194373"/>
      <w:bookmarkStart w:id="475" w:name="_Toc97194478"/>
      <w:bookmarkStart w:id="476" w:name="_Toc124351929"/>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72"/>
      <w:bookmarkEnd w:id="473"/>
      <w:bookmarkEnd w:id="474"/>
      <w:bookmarkEnd w:id="475"/>
      <w:bookmarkEnd w:id="476"/>
      <w:r w:rsidR="007A3AC0" w:rsidRPr="00603221">
        <w:rPr>
          <w:rFonts w:cs="Tahoma"/>
          <w:lang w:val="el-GR"/>
        </w:rPr>
        <w:t xml:space="preserve"> </w:t>
      </w:r>
    </w:p>
    <w:p w14:paraId="549649B9" w14:textId="77777777" w:rsidR="00843444" w:rsidRDefault="00843444" w:rsidP="00843444">
      <w:pPr>
        <w:rPr>
          <w:lang w:val="el-GR"/>
        </w:rPr>
      </w:pPr>
    </w:p>
    <w:p w14:paraId="24971B32"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53FB1099"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C56558" w14:paraId="04533C5B" w14:textId="77777777" w:rsidTr="00684A2F">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61B8A9B4"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C56558" w14:paraId="41C1A7E8" w14:textId="77777777" w:rsidTr="00684A2F">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083F19FF" w14:textId="77777777" w:rsidR="00843444" w:rsidRPr="005D7E53" w:rsidRDefault="00843444" w:rsidP="000504C7">
            <w:pPr>
              <w:spacing w:before="120" w:line="288" w:lineRule="auto"/>
              <w:jc w:val="left"/>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77D5022E" w14:textId="7C48BB22" w:rsidR="00843444" w:rsidRPr="005D7E53" w:rsidRDefault="00843444" w:rsidP="000504C7">
            <w:pPr>
              <w:spacing w:before="120" w:line="288" w:lineRule="auto"/>
              <w:jc w:val="left"/>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w:t>
            </w:r>
            <w:r w:rsidR="000504C7">
              <w:rPr>
                <w:sz w:val="20"/>
                <w:szCs w:val="20"/>
                <w:lang w:val="el-GR"/>
              </w:rPr>
              <w:t xml:space="preserve"> </w:t>
            </w:r>
            <w:r w:rsidRPr="005D7E53">
              <w:rPr>
                <w:sz w:val="20"/>
                <w:szCs w:val="20"/>
                <w:lang w:val="el-GR"/>
              </w:rPr>
              <w:t>επιθυμητός. Προσφορές που δεν καλύπτουν τους επιθυμητούς όρους ή αποκλίνουν από αυτούς δεν απορρίπτονται.</w:t>
            </w:r>
          </w:p>
        </w:tc>
      </w:tr>
      <w:tr w:rsidR="00843444" w:rsidRPr="00C56558" w14:paraId="3CC7975A"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D53393C" w14:textId="77777777" w:rsidR="00843444" w:rsidRPr="005D7E53" w:rsidRDefault="00843444" w:rsidP="00684A2F">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C56558" w14:paraId="72DA8A40" w14:textId="77777777" w:rsidTr="00684A2F">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50062864"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17487639" w14:textId="77777777" w:rsidR="00843444" w:rsidRPr="005D7E53" w:rsidRDefault="00843444" w:rsidP="00684A2F">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1EC1FC7" w14:textId="77777777" w:rsidR="00843444" w:rsidRPr="005D7E53" w:rsidRDefault="00843444" w:rsidP="00684A2F">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6A8C0289" w14:textId="77777777" w:rsidR="00843444" w:rsidRPr="005D7E53" w:rsidRDefault="00843444" w:rsidP="00684A2F">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184A3B88" w14:textId="77777777" w:rsidR="00843444" w:rsidRPr="005D7E53" w:rsidRDefault="00843444" w:rsidP="00684A2F">
            <w:pPr>
              <w:spacing w:before="120" w:line="288" w:lineRule="auto"/>
              <w:rPr>
                <w:sz w:val="20"/>
                <w:szCs w:val="20"/>
                <w:lang w:val="el-GR"/>
              </w:rPr>
            </w:pPr>
          </w:p>
        </w:tc>
      </w:tr>
    </w:tbl>
    <w:p w14:paraId="44F69BC8" w14:textId="77777777" w:rsidR="00843444" w:rsidRDefault="00843444" w:rsidP="00843444">
      <w:pPr>
        <w:rPr>
          <w:lang w:val="el-GR"/>
        </w:rPr>
      </w:pPr>
    </w:p>
    <w:p w14:paraId="43C31C1A"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815"/>
        <w:gridCol w:w="1592"/>
        <w:gridCol w:w="1781"/>
      </w:tblGrid>
      <w:tr w:rsidR="00843444" w:rsidRPr="008008B5" w14:paraId="523D72AD" w14:textId="77777777" w:rsidTr="00B6405E">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2F19E01F" w14:textId="77777777" w:rsidR="00843444" w:rsidRPr="00503711" w:rsidRDefault="00843444" w:rsidP="00684A2F">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0EB7D477" w14:textId="77777777" w:rsidR="00843444" w:rsidRPr="00503711" w:rsidRDefault="00843444" w:rsidP="00684A2F">
            <w:pPr>
              <w:spacing w:after="0"/>
              <w:jc w:val="center"/>
              <w:rPr>
                <w:rFonts w:cstheme="minorHAnsi"/>
                <w:b/>
                <w:bCs/>
                <w:lang w:val="el-GR"/>
              </w:rPr>
            </w:pPr>
            <w:r w:rsidRPr="00503711">
              <w:rPr>
                <w:rFonts w:cstheme="minorHAnsi"/>
                <w:b/>
                <w:bCs/>
                <w:lang w:val="el-GR"/>
              </w:rPr>
              <w:t>ΠΡΟΔΙΑΓΡΑΦΗ</w:t>
            </w:r>
          </w:p>
        </w:tc>
        <w:tc>
          <w:tcPr>
            <w:tcW w:w="1815" w:type="dxa"/>
            <w:tcBorders>
              <w:top w:val="single" w:sz="4" w:space="0" w:color="000000"/>
              <w:left w:val="single" w:sz="4" w:space="0" w:color="000000"/>
              <w:bottom w:val="single" w:sz="4" w:space="0" w:color="000000"/>
            </w:tcBorders>
            <w:shd w:val="clear" w:color="auto" w:fill="BFBFBF" w:themeFill="background1" w:themeFillShade="BF"/>
            <w:vAlign w:val="center"/>
          </w:tcPr>
          <w:p w14:paraId="3D5E8C7B" w14:textId="77777777" w:rsidR="00843444" w:rsidRPr="00503711" w:rsidRDefault="00843444" w:rsidP="00684A2F">
            <w:pPr>
              <w:spacing w:after="0"/>
              <w:jc w:val="center"/>
              <w:rPr>
                <w:rFonts w:cstheme="minorHAnsi"/>
                <w:b/>
                <w:bCs/>
              </w:rPr>
            </w:pPr>
            <w:r w:rsidRPr="00503711">
              <w:rPr>
                <w:rFonts w:cstheme="minorHAnsi"/>
                <w:b/>
                <w:bCs/>
              </w:rPr>
              <w:t>ΑΠΑΙΤΗΣΗ</w:t>
            </w:r>
          </w:p>
        </w:tc>
        <w:tc>
          <w:tcPr>
            <w:tcW w:w="1592" w:type="dxa"/>
            <w:tcBorders>
              <w:top w:val="single" w:sz="4" w:space="0" w:color="000000"/>
              <w:left w:val="single" w:sz="4" w:space="0" w:color="000000"/>
              <w:bottom w:val="single" w:sz="4" w:space="0" w:color="000000"/>
            </w:tcBorders>
            <w:shd w:val="clear" w:color="auto" w:fill="BFBFBF" w:themeFill="background1" w:themeFillShade="BF"/>
            <w:vAlign w:val="center"/>
          </w:tcPr>
          <w:p w14:paraId="6F402DD0" w14:textId="77777777" w:rsidR="00843444" w:rsidRPr="00503711" w:rsidRDefault="00843444" w:rsidP="00684A2F">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C2A6A52" w14:textId="77777777" w:rsidR="00843444" w:rsidRPr="00503711" w:rsidRDefault="00843444" w:rsidP="00684A2F">
            <w:pPr>
              <w:spacing w:after="0"/>
              <w:jc w:val="center"/>
              <w:rPr>
                <w:rFonts w:cstheme="minorHAnsi"/>
                <w:b/>
                <w:bCs/>
              </w:rPr>
            </w:pPr>
            <w:r w:rsidRPr="00503711">
              <w:rPr>
                <w:rFonts w:cstheme="minorHAnsi"/>
                <w:b/>
                <w:bCs/>
              </w:rPr>
              <w:t>ΠΑΡΑΠΟΜΠΗ</w:t>
            </w:r>
          </w:p>
        </w:tc>
      </w:tr>
      <w:tr w:rsidR="00843444" w:rsidRPr="005D7E53" w14:paraId="33F19BF0" w14:textId="77777777" w:rsidTr="00B6405E">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1A653B1B"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38992FA2" w14:textId="029991AA"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C0675F">
              <w:rPr>
                <w:rFonts w:cstheme="minorHAnsi"/>
                <w:lang w:val="el-GR"/>
              </w:rPr>
              <w:fldChar w:fldCharType="begin"/>
            </w:r>
            <w:r>
              <w:rPr>
                <w:rFonts w:cstheme="minorHAnsi"/>
                <w:lang w:val="el-GR"/>
              </w:rPr>
              <w:instrText xml:space="preserve"> REF _Ref122694847 \r \h </w:instrText>
            </w:r>
            <w:r w:rsidR="00B6405E">
              <w:rPr>
                <w:rFonts w:cstheme="minorHAnsi"/>
                <w:lang w:val="el-GR"/>
              </w:rPr>
              <w:instrText xml:space="preserve"> \* MERGEFORMAT </w:instrText>
            </w:r>
            <w:r w:rsidR="00C0675F">
              <w:rPr>
                <w:rFonts w:cstheme="minorHAnsi"/>
                <w:lang w:val="el-GR"/>
              </w:rPr>
            </w:r>
            <w:r w:rsidR="00C0675F">
              <w:rPr>
                <w:rFonts w:cstheme="minorHAnsi"/>
                <w:lang w:val="el-GR"/>
              </w:rPr>
              <w:fldChar w:fldCharType="separate"/>
            </w:r>
            <w:r w:rsidR="00FD174C">
              <w:rPr>
                <w:rFonts w:cstheme="minorHAnsi"/>
                <w:cs/>
                <w:lang w:val="el-GR"/>
              </w:rPr>
              <w:t>‎</w:t>
            </w:r>
            <w:r w:rsidR="00FD174C">
              <w:rPr>
                <w:rFonts w:cstheme="minorHAnsi"/>
                <w:lang w:val="el-GR"/>
              </w:rPr>
              <w:t>2.2</w:t>
            </w:r>
            <w:r w:rsidR="00C0675F">
              <w:rPr>
                <w:rFonts w:cstheme="minorHAnsi"/>
                <w:lang w:val="el-GR"/>
              </w:rPr>
              <w:fldChar w:fldCharType="end"/>
            </w:r>
          </w:p>
        </w:tc>
        <w:tc>
          <w:tcPr>
            <w:tcW w:w="1815" w:type="dxa"/>
            <w:tcBorders>
              <w:top w:val="single" w:sz="4" w:space="0" w:color="000000"/>
              <w:left w:val="single" w:sz="4" w:space="0" w:color="000000"/>
              <w:bottom w:val="single" w:sz="4" w:space="0" w:color="000000"/>
            </w:tcBorders>
            <w:shd w:val="clear" w:color="auto" w:fill="FFFFFF" w:themeFill="background1"/>
            <w:vAlign w:val="center"/>
          </w:tcPr>
          <w:p w14:paraId="67C535DD" w14:textId="77777777" w:rsidR="00843444" w:rsidRPr="005D7E53" w:rsidRDefault="00843444" w:rsidP="00B6405E">
            <w:pPr>
              <w:spacing w:after="0"/>
              <w:jc w:val="center"/>
              <w:rPr>
                <w:rFonts w:cstheme="minorHAnsi"/>
                <w:lang w:val="el-GR"/>
              </w:rPr>
            </w:pPr>
            <w:r>
              <w:rPr>
                <w:rFonts w:cstheme="minorHAnsi"/>
                <w:lang w:val="el-GR"/>
              </w:rPr>
              <w:t>ΝΑΙ</w:t>
            </w:r>
          </w:p>
        </w:tc>
        <w:tc>
          <w:tcPr>
            <w:tcW w:w="1592" w:type="dxa"/>
            <w:tcBorders>
              <w:top w:val="single" w:sz="4" w:space="0" w:color="000000"/>
              <w:left w:val="single" w:sz="4" w:space="0" w:color="000000"/>
              <w:bottom w:val="single" w:sz="4" w:space="0" w:color="000000"/>
            </w:tcBorders>
            <w:shd w:val="clear" w:color="auto" w:fill="FFFFFF" w:themeFill="background1"/>
            <w:vAlign w:val="center"/>
          </w:tcPr>
          <w:p w14:paraId="13B03B3A" w14:textId="77777777" w:rsidR="00843444" w:rsidRPr="005D7E53" w:rsidRDefault="00843444" w:rsidP="00B6405E">
            <w:pPr>
              <w:spacing w:after="0"/>
              <w:jc w:val="center"/>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DCCEAC" w14:textId="77777777" w:rsidR="00843444" w:rsidRPr="005D7E53" w:rsidRDefault="00843444" w:rsidP="00B6405E">
            <w:pPr>
              <w:spacing w:after="0"/>
              <w:jc w:val="center"/>
              <w:rPr>
                <w:rFonts w:cstheme="minorHAnsi"/>
                <w:lang w:val="el-GR"/>
              </w:rPr>
            </w:pPr>
          </w:p>
        </w:tc>
      </w:tr>
      <w:tr w:rsidR="00843444" w:rsidRPr="005D7E53" w14:paraId="2EC116DF" w14:textId="77777777" w:rsidTr="00B6405E">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6F81EFA" w14:textId="77777777" w:rsidR="00843444" w:rsidRPr="005D7E53" w:rsidRDefault="00843444">
            <w:pPr>
              <w:pStyle w:val="aff"/>
              <w:numPr>
                <w:ilvl w:val="0"/>
                <w:numId w:val="3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07C94007" w14:textId="3CF43974"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C0675F">
              <w:rPr>
                <w:rFonts w:cstheme="minorHAnsi"/>
                <w:lang w:val="el-GR"/>
              </w:rPr>
              <w:fldChar w:fldCharType="begin"/>
            </w:r>
            <w:r>
              <w:rPr>
                <w:rFonts w:cstheme="minorHAnsi"/>
                <w:lang w:val="el-GR"/>
              </w:rPr>
              <w:instrText xml:space="preserve"> REF _Ref122694864 \r \h </w:instrText>
            </w:r>
            <w:r w:rsidR="00B6405E">
              <w:rPr>
                <w:rFonts w:cstheme="minorHAnsi"/>
                <w:lang w:val="el-GR"/>
              </w:rPr>
              <w:instrText xml:space="preserve"> \* MERGEFORMAT </w:instrText>
            </w:r>
            <w:r w:rsidR="00C0675F">
              <w:rPr>
                <w:rFonts w:cstheme="minorHAnsi"/>
                <w:lang w:val="el-GR"/>
              </w:rPr>
            </w:r>
            <w:r w:rsidR="00C0675F">
              <w:rPr>
                <w:rFonts w:cstheme="minorHAnsi"/>
                <w:lang w:val="el-GR"/>
              </w:rPr>
              <w:fldChar w:fldCharType="separate"/>
            </w:r>
            <w:r w:rsidR="00FD174C">
              <w:rPr>
                <w:rFonts w:cstheme="minorHAnsi"/>
                <w:cs/>
                <w:lang w:val="el-GR"/>
              </w:rPr>
              <w:t>‎</w:t>
            </w:r>
            <w:r w:rsidR="00FD174C">
              <w:rPr>
                <w:rFonts w:cstheme="minorHAnsi"/>
                <w:lang w:val="el-GR"/>
              </w:rPr>
              <w:t>3</w:t>
            </w:r>
            <w:r w:rsidR="00C0675F">
              <w:rPr>
                <w:rFonts w:cstheme="minorHAnsi"/>
                <w:lang w:val="el-GR"/>
              </w:rPr>
              <w:fldChar w:fldCharType="end"/>
            </w:r>
          </w:p>
        </w:tc>
        <w:tc>
          <w:tcPr>
            <w:tcW w:w="1815" w:type="dxa"/>
            <w:tcBorders>
              <w:top w:val="single" w:sz="4" w:space="0" w:color="000000"/>
              <w:left w:val="single" w:sz="4" w:space="0" w:color="000000"/>
              <w:bottom w:val="single" w:sz="4" w:space="0" w:color="000000"/>
            </w:tcBorders>
            <w:shd w:val="clear" w:color="auto" w:fill="FFFFFF" w:themeFill="background1"/>
            <w:vAlign w:val="center"/>
          </w:tcPr>
          <w:p w14:paraId="4EAA12E6" w14:textId="77777777" w:rsidR="00843444" w:rsidRDefault="00843444" w:rsidP="00B6405E">
            <w:pPr>
              <w:spacing w:after="0"/>
              <w:jc w:val="center"/>
              <w:rPr>
                <w:rFonts w:cstheme="minorHAnsi"/>
                <w:lang w:val="el-GR"/>
              </w:rPr>
            </w:pPr>
            <w:r>
              <w:rPr>
                <w:rFonts w:cstheme="minorHAnsi"/>
                <w:lang w:val="el-GR"/>
              </w:rPr>
              <w:t>ΝΑΙ</w:t>
            </w:r>
          </w:p>
        </w:tc>
        <w:tc>
          <w:tcPr>
            <w:tcW w:w="1592" w:type="dxa"/>
            <w:tcBorders>
              <w:top w:val="single" w:sz="4" w:space="0" w:color="000000"/>
              <w:left w:val="single" w:sz="4" w:space="0" w:color="000000"/>
              <w:bottom w:val="single" w:sz="4" w:space="0" w:color="000000"/>
            </w:tcBorders>
            <w:shd w:val="clear" w:color="auto" w:fill="FFFFFF" w:themeFill="background1"/>
            <w:vAlign w:val="center"/>
          </w:tcPr>
          <w:p w14:paraId="6DA3F0E5" w14:textId="77777777" w:rsidR="00843444" w:rsidRPr="005D7E53" w:rsidRDefault="00843444" w:rsidP="00B6405E">
            <w:pPr>
              <w:spacing w:after="0"/>
              <w:jc w:val="center"/>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5D7E3F" w14:textId="77777777" w:rsidR="00843444" w:rsidRPr="005D7E53" w:rsidRDefault="00843444" w:rsidP="00B6405E">
            <w:pPr>
              <w:spacing w:after="0"/>
              <w:jc w:val="center"/>
              <w:rPr>
                <w:rFonts w:cstheme="minorHAnsi"/>
                <w:lang w:val="el-GR"/>
              </w:rPr>
            </w:pPr>
          </w:p>
        </w:tc>
      </w:tr>
    </w:tbl>
    <w:p w14:paraId="409736A3" w14:textId="77777777" w:rsidR="00843444" w:rsidRPr="00843444" w:rsidRDefault="00843444" w:rsidP="00843444">
      <w:pPr>
        <w:rPr>
          <w:lang w:val="el-GR"/>
        </w:rPr>
      </w:pPr>
    </w:p>
    <w:p w14:paraId="0417EBF4" w14:textId="77777777" w:rsidR="008338F0" w:rsidRPr="00603221" w:rsidRDefault="003355E7">
      <w:pPr>
        <w:pStyle w:val="2"/>
        <w:numPr>
          <w:ilvl w:val="0"/>
          <w:numId w:val="0"/>
        </w:numPr>
        <w:tabs>
          <w:tab w:val="clear" w:pos="567"/>
          <w:tab w:val="left" w:pos="0"/>
        </w:tabs>
        <w:rPr>
          <w:rFonts w:cs="Tahoma"/>
          <w:color w:val="000099"/>
          <w:lang w:val="el-GR"/>
        </w:rPr>
      </w:pPr>
      <w:bookmarkStart w:id="477" w:name="_Toc97194374"/>
      <w:bookmarkStart w:id="478" w:name="_Toc97194479"/>
      <w:bookmarkStart w:id="479" w:name="_Toc124351930"/>
      <w:bookmarkStart w:id="480" w:name="_Ref496624736"/>
      <w:bookmarkStart w:id="481"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77"/>
      <w:bookmarkEnd w:id="478"/>
      <w:bookmarkEnd w:id="479"/>
      <w:r w:rsidR="004A23B9" w:rsidRPr="00603221">
        <w:rPr>
          <w:rFonts w:cs="Tahoma"/>
          <w:color w:val="000099"/>
          <w:lang w:val="el-GR"/>
        </w:rPr>
        <w:t xml:space="preserve"> </w:t>
      </w:r>
      <w:bookmarkEnd w:id="480"/>
      <w:bookmarkEnd w:id="481"/>
    </w:p>
    <w:p w14:paraId="24C38FDD" w14:textId="77777777" w:rsidR="000F62F0" w:rsidRPr="00603221" w:rsidRDefault="000F62F0" w:rsidP="003329FF">
      <w:pPr>
        <w:pStyle w:val="4"/>
        <w:numPr>
          <w:ilvl w:val="0"/>
          <w:numId w:val="0"/>
        </w:numPr>
        <w:ind w:left="864" w:hanging="864"/>
        <w:rPr>
          <w:rFonts w:cs="Tahoma"/>
          <w:szCs w:val="22"/>
          <w:lang w:val="el-GR"/>
        </w:rPr>
      </w:pPr>
      <w:bookmarkStart w:id="482" w:name="_Ref510086970"/>
      <w:bookmarkStart w:id="483" w:name="_Toc97194375"/>
      <w:bookmarkStart w:id="484" w:name="_Toc124351931"/>
      <w:r w:rsidRPr="00603221">
        <w:rPr>
          <w:rFonts w:cs="Tahoma"/>
          <w:szCs w:val="22"/>
          <w:lang w:val="el-GR"/>
        </w:rPr>
        <w:t>ΕΥΡΩΠΑΙΚΟ ΕΝΙΑΙΟ ΕΓΓΡΑΦΟ ΣΥΜΒΑΣΗΣ (ΕΕΕΣ)</w:t>
      </w:r>
      <w:bookmarkEnd w:id="482"/>
      <w:bookmarkEnd w:id="483"/>
      <w:bookmarkEnd w:id="484"/>
      <w:r w:rsidRPr="00603221">
        <w:rPr>
          <w:rFonts w:cs="Tahoma"/>
          <w:szCs w:val="22"/>
          <w:lang w:val="el-GR"/>
        </w:rPr>
        <w:t xml:space="preserve"> </w:t>
      </w:r>
    </w:p>
    <w:p w14:paraId="7D72C8CE"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78E7787"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6F8C5713"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5F5565B"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5FFED4F9"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E3D2E4C" w14:textId="77777777" w:rsidR="000F62F0" w:rsidRPr="00603221" w:rsidRDefault="000F62F0">
      <w:pPr>
        <w:pStyle w:val="normalwithoutspacing"/>
        <w:rPr>
          <w:i/>
          <w:color w:val="5B9BD5"/>
        </w:rPr>
      </w:pPr>
    </w:p>
    <w:p w14:paraId="75C0028B"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D67AEBF" w14:textId="77777777" w:rsidR="006E4901" w:rsidRPr="00603221" w:rsidRDefault="003355E7" w:rsidP="003329FF">
      <w:pPr>
        <w:pStyle w:val="2"/>
        <w:numPr>
          <w:ilvl w:val="0"/>
          <w:numId w:val="0"/>
        </w:numPr>
        <w:ind w:left="576" w:hanging="576"/>
        <w:rPr>
          <w:rFonts w:cs="Tahoma"/>
          <w:lang w:val="el-GR"/>
        </w:rPr>
      </w:pPr>
      <w:bookmarkStart w:id="485" w:name="_Ref496624509"/>
      <w:bookmarkStart w:id="486" w:name="_Toc97194376"/>
      <w:bookmarkStart w:id="487" w:name="_Toc97194480"/>
      <w:bookmarkStart w:id="488" w:name="_Toc124351932"/>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5"/>
      <w:bookmarkEnd w:id="486"/>
      <w:bookmarkEnd w:id="487"/>
      <w:bookmarkEnd w:id="488"/>
    </w:p>
    <w:p w14:paraId="7DA7A15C" w14:textId="77777777" w:rsidR="006E4901" w:rsidRPr="00603221" w:rsidRDefault="006E4901" w:rsidP="006E4901">
      <w:pPr>
        <w:pStyle w:val="normalwithoutspacing"/>
        <w:rPr>
          <w:i/>
          <w:color w:val="5B9BD5"/>
        </w:rPr>
      </w:pPr>
    </w:p>
    <w:tbl>
      <w:tblPr>
        <w:tblW w:w="5017" w:type="pct"/>
        <w:tblInd w:w="-34" w:type="dxa"/>
        <w:tblLook w:val="0000" w:firstRow="0" w:lastRow="0" w:firstColumn="0" w:lastColumn="0" w:noHBand="0" w:noVBand="0"/>
      </w:tblPr>
      <w:tblGrid>
        <w:gridCol w:w="30"/>
        <w:gridCol w:w="1441"/>
        <w:gridCol w:w="289"/>
        <w:gridCol w:w="134"/>
        <w:gridCol w:w="38"/>
        <w:gridCol w:w="159"/>
        <w:gridCol w:w="155"/>
        <w:gridCol w:w="159"/>
        <w:gridCol w:w="17"/>
        <w:gridCol w:w="3700"/>
        <w:gridCol w:w="1269"/>
        <w:gridCol w:w="398"/>
        <w:gridCol w:w="96"/>
        <w:gridCol w:w="237"/>
        <w:gridCol w:w="1533"/>
      </w:tblGrid>
      <w:tr w:rsidR="006E4901" w:rsidRPr="00DF02B0" w14:paraId="783E6DB6" w14:textId="77777777" w:rsidTr="000504C7">
        <w:trPr>
          <w:gridBefore w:val="1"/>
          <w:wBefore w:w="17" w:type="pct"/>
          <w:trHeight w:val="567"/>
        </w:trPr>
        <w:tc>
          <w:tcPr>
            <w:tcW w:w="4983"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2E64DAB"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60579AD" w14:textId="77777777" w:rsidTr="000504C7">
        <w:trPr>
          <w:gridBefore w:val="1"/>
          <w:wBefore w:w="17" w:type="pct"/>
        </w:trPr>
        <w:tc>
          <w:tcPr>
            <w:tcW w:w="4983" w:type="pct"/>
            <w:gridSpan w:val="14"/>
          </w:tcPr>
          <w:p w14:paraId="0E03E218" w14:textId="77777777" w:rsidR="006E4901" w:rsidRPr="00603221" w:rsidRDefault="006E4901" w:rsidP="008B4966">
            <w:pPr>
              <w:spacing w:line="276" w:lineRule="auto"/>
            </w:pPr>
          </w:p>
        </w:tc>
      </w:tr>
      <w:tr w:rsidR="006E4901" w:rsidRPr="00DF02B0" w14:paraId="58D6BF4B" w14:textId="77777777" w:rsidTr="000504C7">
        <w:trPr>
          <w:gridBefore w:val="1"/>
          <w:wBefore w:w="17" w:type="pct"/>
        </w:trPr>
        <w:tc>
          <w:tcPr>
            <w:tcW w:w="3168"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5B19BC36" w14:textId="77777777" w:rsidR="006E4901" w:rsidRPr="00603221" w:rsidRDefault="006E4901" w:rsidP="008B4966">
            <w:pPr>
              <w:spacing w:line="276" w:lineRule="auto"/>
              <w:rPr>
                <w:b/>
              </w:rPr>
            </w:pPr>
            <w:r w:rsidRPr="00603221">
              <w:rPr>
                <w:b/>
              </w:rPr>
              <w:t>ΠΡΟΣΩΠΙΚΑ ΣΤΟΙΧΕΙΑ</w:t>
            </w:r>
          </w:p>
        </w:tc>
        <w:tc>
          <w:tcPr>
            <w:tcW w:w="1815" w:type="pct"/>
            <w:gridSpan w:val="5"/>
            <w:vAlign w:val="center"/>
          </w:tcPr>
          <w:p w14:paraId="05563FB5" w14:textId="77777777" w:rsidR="006E4901" w:rsidRPr="00603221" w:rsidRDefault="006E4901" w:rsidP="008B4966">
            <w:pPr>
              <w:spacing w:line="276" w:lineRule="auto"/>
            </w:pPr>
          </w:p>
        </w:tc>
      </w:tr>
      <w:tr w:rsidR="006E4901" w:rsidRPr="00DF02B0" w14:paraId="59659D4E" w14:textId="77777777" w:rsidTr="000504C7">
        <w:trPr>
          <w:gridBefore w:val="1"/>
          <w:wBefore w:w="17" w:type="pct"/>
        </w:trPr>
        <w:tc>
          <w:tcPr>
            <w:tcW w:w="748" w:type="pct"/>
            <w:tcBorders>
              <w:top w:val="double" w:sz="6" w:space="0" w:color="auto"/>
              <w:left w:val="double" w:sz="6" w:space="0" w:color="auto"/>
              <w:bottom w:val="nil"/>
              <w:right w:val="nil"/>
            </w:tcBorders>
            <w:vAlign w:val="center"/>
          </w:tcPr>
          <w:p w14:paraId="41759775" w14:textId="77777777" w:rsidR="006E4901" w:rsidRPr="00603221" w:rsidRDefault="006E4901" w:rsidP="008B4966">
            <w:pPr>
              <w:spacing w:line="276" w:lineRule="auto"/>
              <w:rPr>
                <w:b/>
              </w:rPr>
            </w:pPr>
            <w:r w:rsidRPr="00603221">
              <w:rPr>
                <w:b/>
              </w:rPr>
              <w:t>Επώνυμο:</w:t>
            </w:r>
          </w:p>
        </w:tc>
        <w:tc>
          <w:tcPr>
            <w:tcW w:w="2420" w:type="pct"/>
            <w:gridSpan w:val="8"/>
            <w:tcBorders>
              <w:top w:val="double" w:sz="6" w:space="0" w:color="auto"/>
              <w:left w:val="nil"/>
              <w:bottom w:val="single" w:sz="6" w:space="0" w:color="auto"/>
              <w:right w:val="nil"/>
            </w:tcBorders>
            <w:vAlign w:val="center"/>
          </w:tcPr>
          <w:p w14:paraId="57403CF8" w14:textId="77777777" w:rsidR="006E4901" w:rsidRPr="00603221" w:rsidRDefault="006E4901" w:rsidP="008B4966">
            <w:pPr>
              <w:spacing w:line="276" w:lineRule="auto"/>
            </w:pPr>
          </w:p>
        </w:tc>
        <w:tc>
          <w:tcPr>
            <w:tcW w:w="658" w:type="pct"/>
            <w:tcBorders>
              <w:top w:val="double" w:sz="6" w:space="0" w:color="auto"/>
              <w:left w:val="nil"/>
              <w:bottom w:val="nil"/>
              <w:right w:val="nil"/>
            </w:tcBorders>
            <w:vAlign w:val="center"/>
          </w:tcPr>
          <w:p w14:paraId="566FCB49" w14:textId="77777777" w:rsidR="006E4901" w:rsidRPr="00603221" w:rsidRDefault="006E4901" w:rsidP="008B4966">
            <w:pPr>
              <w:spacing w:line="276" w:lineRule="auto"/>
              <w:rPr>
                <w:b/>
              </w:rPr>
            </w:pPr>
            <w:r w:rsidRPr="00603221">
              <w:rPr>
                <w:b/>
              </w:rPr>
              <w:t>Όνομα:</w:t>
            </w:r>
          </w:p>
        </w:tc>
        <w:tc>
          <w:tcPr>
            <w:tcW w:w="1157" w:type="pct"/>
            <w:gridSpan w:val="4"/>
            <w:tcBorders>
              <w:top w:val="double" w:sz="6" w:space="0" w:color="auto"/>
              <w:left w:val="nil"/>
              <w:bottom w:val="single" w:sz="6" w:space="0" w:color="auto"/>
              <w:right w:val="double" w:sz="6" w:space="0" w:color="auto"/>
            </w:tcBorders>
            <w:vAlign w:val="center"/>
          </w:tcPr>
          <w:p w14:paraId="19D69D84" w14:textId="77777777" w:rsidR="006E4901" w:rsidRPr="00603221" w:rsidRDefault="006E4901" w:rsidP="008B4966">
            <w:pPr>
              <w:spacing w:line="276" w:lineRule="auto"/>
            </w:pPr>
          </w:p>
        </w:tc>
      </w:tr>
      <w:tr w:rsidR="006E4901" w:rsidRPr="00DF02B0" w14:paraId="70B210F0" w14:textId="77777777" w:rsidTr="000504C7">
        <w:trPr>
          <w:gridBefore w:val="1"/>
          <w:wBefore w:w="17" w:type="pct"/>
          <w:trHeight w:val="247"/>
        </w:trPr>
        <w:tc>
          <w:tcPr>
            <w:tcW w:w="4983" w:type="pct"/>
            <w:gridSpan w:val="14"/>
            <w:tcBorders>
              <w:top w:val="nil"/>
              <w:left w:val="double" w:sz="6" w:space="0" w:color="auto"/>
              <w:bottom w:val="nil"/>
              <w:right w:val="double" w:sz="6" w:space="0" w:color="auto"/>
            </w:tcBorders>
            <w:vAlign w:val="center"/>
          </w:tcPr>
          <w:p w14:paraId="2A5096B3" w14:textId="77777777" w:rsidR="006E4901" w:rsidRPr="00603221" w:rsidRDefault="006E4901" w:rsidP="008B4966">
            <w:pPr>
              <w:spacing w:line="276" w:lineRule="auto"/>
            </w:pPr>
          </w:p>
        </w:tc>
      </w:tr>
      <w:tr w:rsidR="006E4901" w:rsidRPr="00DF02B0" w14:paraId="1EBCA8CC" w14:textId="77777777" w:rsidTr="000504C7">
        <w:trPr>
          <w:gridBefore w:val="1"/>
          <w:wBefore w:w="17" w:type="pct"/>
        </w:trPr>
        <w:tc>
          <w:tcPr>
            <w:tcW w:w="899" w:type="pct"/>
            <w:gridSpan w:val="2"/>
            <w:tcBorders>
              <w:top w:val="nil"/>
              <w:left w:val="double" w:sz="6" w:space="0" w:color="auto"/>
              <w:bottom w:val="nil"/>
              <w:right w:val="nil"/>
            </w:tcBorders>
            <w:vAlign w:val="center"/>
          </w:tcPr>
          <w:p w14:paraId="7A40C510" w14:textId="77777777" w:rsidR="006E4901" w:rsidRPr="00603221" w:rsidRDefault="006E4901" w:rsidP="008B4966">
            <w:pPr>
              <w:spacing w:line="276" w:lineRule="auto"/>
              <w:rPr>
                <w:b/>
              </w:rPr>
            </w:pPr>
            <w:r w:rsidRPr="00603221">
              <w:rPr>
                <w:b/>
              </w:rPr>
              <w:t>Πατρώνυμο:</w:t>
            </w:r>
          </w:p>
        </w:tc>
        <w:tc>
          <w:tcPr>
            <w:tcW w:w="2269" w:type="pct"/>
            <w:gridSpan w:val="7"/>
            <w:tcBorders>
              <w:top w:val="nil"/>
              <w:left w:val="nil"/>
              <w:bottom w:val="single" w:sz="6" w:space="0" w:color="auto"/>
              <w:right w:val="nil"/>
            </w:tcBorders>
            <w:vAlign w:val="center"/>
          </w:tcPr>
          <w:p w14:paraId="21D4FD03" w14:textId="77777777" w:rsidR="006E4901" w:rsidRPr="00603221" w:rsidRDefault="006E4901" w:rsidP="008B4966">
            <w:pPr>
              <w:spacing w:line="276" w:lineRule="auto"/>
            </w:pPr>
          </w:p>
        </w:tc>
        <w:tc>
          <w:tcPr>
            <w:tcW w:w="916" w:type="pct"/>
            <w:gridSpan w:val="3"/>
            <w:vAlign w:val="center"/>
          </w:tcPr>
          <w:p w14:paraId="02FB1BDC" w14:textId="77777777" w:rsidR="006E4901" w:rsidRPr="00603221" w:rsidRDefault="006E4901" w:rsidP="008B4966">
            <w:pPr>
              <w:spacing w:line="276" w:lineRule="auto"/>
              <w:rPr>
                <w:b/>
              </w:rPr>
            </w:pPr>
            <w:r w:rsidRPr="00603221">
              <w:rPr>
                <w:b/>
              </w:rPr>
              <w:t>Μητρώνυμο:</w:t>
            </w:r>
          </w:p>
        </w:tc>
        <w:tc>
          <w:tcPr>
            <w:tcW w:w="899" w:type="pct"/>
            <w:gridSpan w:val="2"/>
            <w:tcBorders>
              <w:top w:val="nil"/>
              <w:left w:val="nil"/>
              <w:bottom w:val="single" w:sz="6" w:space="0" w:color="auto"/>
              <w:right w:val="double" w:sz="6" w:space="0" w:color="auto"/>
            </w:tcBorders>
            <w:vAlign w:val="center"/>
          </w:tcPr>
          <w:p w14:paraId="76686A23" w14:textId="77777777" w:rsidR="006E4901" w:rsidRPr="00603221" w:rsidRDefault="006E4901" w:rsidP="008B4966">
            <w:pPr>
              <w:spacing w:line="276" w:lineRule="auto"/>
            </w:pPr>
          </w:p>
        </w:tc>
      </w:tr>
      <w:tr w:rsidR="006E4901" w:rsidRPr="00DF02B0" w14:paraId="27ABCBE4" w14:textId="77777777" w:rsidTr="000504C7">
        <w:trPr>
          <w:gridBefore w:val="1"/>
          <w:wBefore w:w="17" w:type="pct"/>
        </w:trPr>
        <w:tc>
          <w:tcPr>
            <w:tcW w:w="4983" w:type="pct"/>
            <w:gridSpan w:val="14"/>
            <w:tcBorders>
              <w:top w:val="nil"/>
              <w:left w:val="double" w:sz="6" w:space="0" w:color="auto"/>
              <w:bottom w:val="nil"/>
              <w:right w:val="double" w:sz="6" w:space="0" w:color="auto"/>
            </w:tcBorders>
            <w:vAlign w:val="center"/>
          </w:tcPr>
          <w:p w14:paraId="46A449B0" w14:textId="77777777" w:rsidR="006E4901" w:rsidRPr="00603221" w:rsidRDefault="006E4901" w:rsidP="008B4966">
            <w:pPr>
              <w:spacing w:line="276" w:lineRule="auto"/>
            </w:pPr>
          </w:p>
        </w:tc>
      </w:tr>
      <w:tr w:rsidR="006E4901" w:rsidRPr="00DF02B0" w14:paraId="679F73DC" w14:textId="77777777" w:rsidTr="000504C7">
        <w:trPr>
          <w:gridBefore w:val="1"/>
          <w:wBefore w:w="17" w:type="pct"/>
        </w:trPr>
        <w:tc>
          <w:tcPr>
            <w:tcW w:w="991" w:type="pct"/>
            <w:gridSpan w:val="4"/>
            <w:tcBorders>
              <w:top w:val="nil"/>
              <w:left w:val="double" w:sz="6" w:space="0" w:color="auto"/>
              <w:bottom w:val="nil"/>
              <w:right w:val="nil"/>
            </w:tcBorders>
            <w:vAlign w:val="center"/>
          </w:tcPr>
          <w:p w14:paraId="04B9B356" w14:textId="77777777" w:rsidR="006E4901" w:rsidRPr="00603221" w:rsidRDefault="006E4901" w:rsidP="008B4966">
            <w:pPr>
              <w:spacing w:line="276" w:lineRule="auto"/>
              <w:rPr>
                <w:b/>
              </w:rPr>
            </w:pPr>
            <w:r w:rsidRPr="00603221">
              <w:rPr>
                <w:b/>
              </w:rPr>
              <w:t>Ημερομηνία Γέννησης:</w:t>
            </w:r>
          </w:p>
        </w:tc>
        <w:tc>
          <w:tcPr>
            <w:tcW w:w="2177" w:type="pct"/>
            <w:gridSpan w:val="5"/>
            <w:tcBorders>
              <w:top w:val="nil"/>
              <w:left w:val="nil"/>
              <w:bottom w:val="single" w:sz="6" w:space="0" w:color="auto"/>
              <w:right w:val="nil"/>
            </w:tcBorders>
            <w:vAlign w:val="center"/>
          </w:tcPr>
          <w:p w14:paraId="6321A4FC" w14:textId="77777777" w:rsidR="006E4901" w:rsidRPr="00603221" w:rsidRDefault="006E4901" w:rsidP="008B4966">
            <w:pPr>
              <w:spacing w:line="276" w:lineRule="auto"/>
            </w:pPr>
            <w:r w:rsidRPr="00603221">
              <w:t>__ /__ / ____</w:t>
            </w:r>
          </w:p>
        </w:tc>
        <w:tc>
          <w:tcPr>
            <w:tcW w:w="1040" w:type="pct"/>
            <w:gridSpan w:val="4"/>
            <w:vAlign w:val="center"/>
          </w:tcPr>
          <w:p w14:paraId="1CC340F9" w14:textId="77777777" w:rsidR="006E4901" w:rsidRPr="00603221" w:rsidRDefault="006E4901" w:rsidP="008B4966">
            <w:pPr>
              <w:spacing w:line="276" w:lineRule="auto"/>
              <w:rPr>
                <w:b/>
              </w:rPr>
            </w:pPr>
            <w:r w:rsidRPr="00603221">
              <w:rPr>
                <w:b/>
              </w:rPr>
              <w:t>Τόπος Γέννησης:</w:t>
            </w:r>
          </w:p>
        </w:tc>
        <w:tc>
          <w:tcPr>
            <w:tcW w:w="775" w:type="pct"/>
            <w:tcBorders>
              <w:top w:val="nil"/>
              <w:left w:val="nil"/>
              <w:bottom w:val="single" w:sz="6" w:space="0" w:color="auto"/>
              <w:right w:val="double" w:sz="6" w:space="0" w:color="auto"/>
            </w:tcBorders>
            <w:vAlign w:val="center"/>
          </w:tcPr>
          <w:p w14:paraId="09A059BE" w14:textId="77777777" w:rsidR="006E4901" w:rsidRPr="00603221" w:rsidRDefault="006E4901" w:rsidP="008B4966">
            <w:pPr>
              <w:spacing w:line="276" w:lineRule="auto"/>
            </w:pPr>
          </w:p>
        </w:tc>
      </w:tr>
      <w:tr w:rsidR="006E4901" w:rsidRPr="00DF02B0" w14:paraId="2D1D7246" w14:textId="77777777" w:rsidTr="000504C7">
        <w:trPr>
          <w:gridBefore w:val="1"/>
          <w:wBefore w:w="17" w:type="pct"/>
        </w:trPr>
        <w:tc>
          <w:tcPr>
            <w:tcW w:w="4983" w:type="pct"/>
            <w:gridSpan w:val="14"/>
            <w:tcBorders>
              <w:top w:val="nil"/>
              <w:left w:val="double" w:sz="6" w:space="0" w:color="auto"/>
              <w:bottom w:val="nil"/>
              <w:right w:val="double" w:sz="6" w:space="0" w:color="auto"/>
            </w:tcBorders>
            <w:vAlign w:val="center"/>
          </w:tcPr>
          <w:p w14:paraId="6B2CB4B5" w14:textId="77777777" w:rsidR="006E4901" w:rsidRPr="00603221" w:rsidRDefault="006E4901" w:rsidP="008B4966">
            <w:pPr>
              <w:spacing w:line="276" w:lineRule="auto"/>
            </w:pPr>
          </w:p>
        </w:tc>
      </w:tr>
      <w:tr w:rsidR="006E4901" w:rsidRPr="00DF02B0" w14:paraId="7C783444" w14:textId="77777777" w:rsidTr="000504C7">
        <w:trPr>
          <w:gridBefore w:val="1"/>
          <w:wBefore w:w="17" w:type="pct"/>
        </w:trPr>
        <w:tc>
          <w:tcPr>
            <w:tcW w:w="1241" w:type="pct"/>
            <w:gridSpan w:val="7"/>
            <w:tcBorders>
              <w:top w:val="nil"/>
              <w:left w:val="double" w:sz="6" w:space="0" w:color="auto"/>
              <w:bottom w:val="nil"/>
              <w:right w:val="nil"/>
            </w:tcBorders>
            <w:vAlign w:val="center"/>
          </w:tcPr>
          <w:p w14:paraId="5DB5BE45" w14:textId="77777777" w:rsidR="006E4901" w:rsidRPr="00603221" w:rsidRDefault="006E4901" w:rsidP="008B4966">
            <w:pPr>
              <w:spacing w:line="276" w:lineRule="auto"/>
              <w:rPr>
                <w:b/>
              </w:rPr>
            </w:pPr>
            <w:r w:rsidRPr="00603221">
              <w:rPr>
                <w:b/>
              </w:rPr>
              <w:t>Τηλέφωνο:</w:t>
            </w:r>
          </w:p>
        </w:tc>
        <w:tc>
          <w:tcPr>
            <w:tcW w:w="1927" w:type="pct"/>
            <w:gridSpan w:val="2"/>
            <w:tcBorders>
              <w:top w:val="nil"/>
              <w:left w:val="nil"/>
              <w:bottom w:val="single" w:sz="6" w:space="0" w:color="auto"/>
              <w:right w:val="nil"/>
            </w:tcBorders>
            <w:vAlign w:val="center"/>
          </w:tcPr>
          <w:p w14:paraId="20514AEA" w14:textId="77777777" w:rsidR="006E4901" w:rsidRPr="00603221" w:rsidRDefault="006E4901" w:rsidP="008B4966">
            <w:pPr>
              <w:spacing w:line="276" w:lineRule="auto"/>
            </w:pPr>
          </w:p>
        </w:tc>
        <w:tc>
          <w:tcPr>
            <w:tcW w:w="865" w:type="pct"/>
            <w:gridSpan w:val="2"/>
            <w:vAlign w:val="center"/>
          </w:tcPr>
          <w:p w14:paraId="69B3B16C" w14:textId="77777777" w:rsidR="006E4901" w:rsidRPr="00603221" w:rsidRDefault="006E4901" w:rsidP="008B4966">
            <w:pPr>
              <w:spacing w:line="276" w:lineRule="auto"/>
              <w:rPr>
                <w:b/>
              </w:rPr>
            </w:pPr>
            <w:r w:rsidRPr="00603221">
              <w:rPr>
                <w:b/>
              </w:rPr>
              <w:t>E-mail:</w:t>
            </w:r>
          </w:p>
        </w:tc>
        <w:tc>
          <w:tcPr>
            <w:tcW w:w="950" w:type="pct"/>
            <w:gridSpan w:val="3"/>
            <w:tcBorders>
              <w:top w:val="nil"/>
              <w:left w:val="nil"/>
              <w:bottom w:val="single" w:sz="6" w:space="0" w:color="auto"/>
              <w:right w:val="double" w:sz="6" w:space="0" w:color="auto"/>
            </w:tcBorders>
            <w:vAlign w:val="center"/>
          </w:tcPr>
          <w:p w14:paraId="2DAA61D7" w14:textId="77777777" w:rsidR="006E4901" w:rsidRPr="00603221" w:rsidRDefault="006E4901" w:rsidP="008B4966">
            <w:pPr>
              <w:spacing w:line="276" w:lineRule="auto"/>
            </w:pPr>
          </w:p>
        </w:tc>
      </w:tr>
      <w:tr w:rsidR="006E4901" w:rsidRPr="00DF02B0" w14:paraId="659658C1" w14:textId="77777777" w:rsidTr="000504C7">
        <w:trPr>
          <w:gridBefore w:val="1"/>
          <w:wBefore w:w="17" w:type="pct"/>
        </w:trPr>
        <w:tc>
          <w:tcPr>
            <w:tcW w:w="1241" w:type="pct"/>
            <w:gridSpan w:val="7"/>
            <w:tcBorders>
              <w:top w:val="nil"/>
              <w:left w:val="double" w:sz="6" w:space="0" w:color="auto"/>
              <w:bottom w:val="nil"/>
              <w:right w:val="nil"/>
            </w:tcBorders>
            <w:vAlign w:val="center"/>
          </w:tcPr>
          <w:p w14:paraId="2A7A19A1" w14:textId="77777777" w:rsidR="006E4901" w:rsidRPr="00603221" w:rsidRDefault="006E4901" w:rsidP="008B4966">
            <w:pPr>
              <w:spacing w:line="276" w:lineRule="auto"/>
              <w:rPr>
                <w:b/>
              </w:rPr>
            </w:pPr>
            <w:r w:rsidRPr="00603221">
              <w:rPr>
                <w:b/>
              </w:rPr>
              <w:t>Fax:</w:t>
            </w:r>
          </w:p>
        </w:tc>
        <w:tc>
          <w:tcPr>
            <w:tcW w:w="1927" w:type="pct"/>
            <w:gridSpan w:val="2"/>
            <w:tcBorders>
              <w:top w:val="nil"/>
              <w:left w:val="nil"/>
              <w:bottom w:val="single" w:sz="6" w:space="0" w:color="auto"/>
              <w:right w:val="nil"/>
            </w:tcBorders>
            <w:vAlign w:val="center"/>
          </w:tcPr>
          <w:p w14:paraId="2935F1F5" w14:textId="77777777" w:rsidR="006E4901" w:rsidRPr="00603221" w:rsidRDefault="006E4901" w:rsidP="008B4966">
            <w:pPr>
              <w:spacing w:line="276" w:lineRule="auto"/>
            </w:pPr>
          </w:p>
        </w:tc>
        <w:tc>
          <w:tcPr>
            <w:tcW w:w="865" w:type="pct"/>
            <w:gridSpan w:val="2"/>
            <w:vAlign w:val="center"/>
          </w:tcPr>
          <w:p w14:paraId="15900DE3" w14:textId="77777777" w:rsidR="006E4901" w:rsidRPr="00603221" w:rsidRDefault="006E4901" w:rsidP="008B4966">
            <w:pPr>
              <w:spacing w:line="276" w:lineRule="auto"/>
              <w:rPr>
                <w:b/>
              </w:rPr>
            </w:pPr>
          </w:p>
        </w:tc>
        <w:tc>
          <w:tcPr>
            <w:tcW w:w="950" w:type="pct"/>
            <w:gridSpan w:val="3"/>
            <w:tcBorders>
              <w:top w:val="single" w:sz="6" w:space="0" w:color="auto"/>
              <w:left w:val="nil"/>
              <w:bottom w:val="nil"/>
              <w:right w:val="double" w:sz="6" w:space="0" w:color="auto"/>
            </w:tcBorders>
            <w:vAlign w:val="center"/>
          </w:tcPr>
          <w:p w14:paraId="527174B0" w14:textId="77777777" w:rsidR="006E4901" w:rsidRPr="00603221" w:rsidRDefault="006E4901" w:rsidP="008B4966">
            <w:pPr>
              <w:spacing w:line="276" w:lineRule="auto"/>
            </w:pPr>
          </w:p>
        </w:tc>
      </w:tr>
      <w:tr w:rsidR="006E4901" w:rsidRPr="00DF02B0" w14:paraId="27ED6781" w14:textId="77777777" w:rsidTr="000504C7">
        <w:trPr>
          <w:gridBefore w:val="1"/>
          <w:wBefore w:w="17" w:type="pct"/>
        </w:trPr>
        <w:tc>
          <w:tcPr>
            <w:tcW w:w="1075" w:type="pct"/>
            <w:gridSpan w:val="5"/>
            <w:tcBorders>
              <w:top w:val="nil"/>
              <w:left w:val="double" w:sz="6" w:space="0" w:color="auto"/>
              <w:bottom w:val="nil"/>
              <w:right w:val="nil"/>
            </w:tcBorders>
            <w:vAlign w:val="center"/>
          </w:tcPr>
          <w:p w14:paraId="53D7D5A1" w14:textId="77777777" w:rsidR="006E4901" w:rsidRPr="00603221" w:rsidRDefault="006E4901" w:rsidP="008B4966">
            <w:pPr>
              <w:spacing w:line="276" w:lineRule="auto"/>
            </w:pPr>
          </w:p>
        </w:tc>
        <w:tc>
          <w:tcPr>
            <w:tcW w:w="2093" w:type="pct"/>
            <w:gridSpan w:val="4"/>
            <w:vAlign w:val="center"/>
          </w:tcPr>
          <w:p w14:paraId="1A2B6273" w14:textId="77777777" w:rsidR="006E4901" w:rsidRPr="00603221" w:rsidRDefault="006E4901" w:rsidP="008B4966">
            <w:pPr>
              <w:spacing w:line="276" w:lineRule="auto"/>
            </w:pPr>
          </w:p>
        </w:tc>
        <w:tc>
          <w:tcPr>
            <w:tcW w:w="1040" w:type="pct"/>
            <w:gridSpan w:val="4"/>
            <w:vAlign w:val="center"/>
          </w:tcPr>
          <w:p w14:paraId="0D6C8AE8" w14:textId="77777777" w:rsidR="006E4901" w:rsidRPr="00603221" w:rsidRDefault="006E4901" w:rsidP="008B4966">
            <w:pPr>
              <w:spacing w:line="276" w:lineRule="auto"/>
            </w:pPr>
          </w:p>
        </w:tc>
        <w:tc>
          <w:tcPr>
            <w:tcW w:w="775" w:type="pct"/>
            <w:tcBorders>
              <w:top w:val="nil"/>
              <w:left w:val="nil"/>
              <w:bottom w:val="nil"/>
              <w:right w:val="double" w:sz="6" w:space="0" w:color="auto"/>
            </w:tcBorders>
            <w:vAlign w:val="center"/>
          </w:tcPr>
          <w:p w14:paraId="18199171" w14:textId="77777777" w:rsidR="006E4901" w:rsidRPr="00603221" w:rsidRDefault="006E4901" w:rsidP="008B4966">
            <w:pPr>
              <w:spacing w:line="276" w:lineRule="auto"/>
            </w:pPr>
          </w:p>
        </w:tc>
      </w:tr>
      <w:tr w:rsidR="006E4901" w:rsidRPr="00DF02B0" w14:paraId="6F0B5B0B" w14:textId="77777777" w:rsidTr="000504C7">
        <w:trPr>
          <w:gridBefore w:val="1"/>
          <w:wBefore w:w="17" w:type="pct"/>
        </w:trPr>
        <w:tc>
          <w:tcPr>
            <w:tcW w:w="1157" w:type="pct"/>
            <w:gridSpan w:val="6"/>
            <w:tcBorders>
              <w:top w:val="nil"/>
              <w:left w:val="double" w:sz="6" w:space="0" w:color="auto"/>
              <w:bottom w:val="nil"/>
              <w:right w:val="nil"/>
            </w:tcBorders>
            <w:vAlign w:val="center"/>
          </w:tcPr>
          <w:p w14:paraId="59A89654" w14:textId="77777777" w:rsidR="006E4901" w:rsidRPr="00603221" w:rsidRDefault="006E4901" w:rsidP="008B4966">
            <w:pPr>
              <w:spacing w:line="276" w:lineRule="auto"/>
              <w:rPr>
                <w:b/>
              </w:rPr>
            </w:pPr>
            <w:r w:rsidRPr="00603221">
              <w:rPr>
                <w:b/>
              </w:rPr>
              <w:t>Διεύθυνση Κατοικίας:</w:t>
            </w:r>
          </w:p>
        </w:tc>
        <w:tc>
          <w:tcPr>
            <w:tcW w:w="2011" w:type="pct"/>
            <w:gridSpan w:val="3"/>
            <w:tcBorders>
              <w:top w:val="nil"/>
              <w:left w:val="nil"/>
              <w:bottom w:val="single" w:sz="6" w:space="0" w:color="auto"/>
              <w:right w:val="nil"/>
            </w:tcBorders>
            <w:vAlign w:val="center"/>
          </w:tcPr>
          <w:p w14:paraId="339C05E2" w14:textId="77777777" w:rsidR="006E4901" w:rsidRPr="00603221" w:rsidRDefault="006E4901" w:rsidP="008B4966">
            <w:pPr>
              <w:spacing w:line="276" w:lineRule="auto"/>
            </w:pPr>
          </w:p>
        </w:tc>
        <w:tc>
          <w:tcPr>
            <w:tcW w:w="1040" w:type="pct"/>
            <w:gridSpan w:val="4"/>
            <w:tcBorders>
              <w:top w:val="nil"/>
              <w:left w:val="nil"/>
              <w:bottom w:val="single" w:sz="6" w:space="0" w:color="auto"/>
              <w:right w:val="nil"/>
            </w:tcBorders>
            <w:vAlign w:val="center"/>
          </w:tcPr>
          <w:p w14:paraId="039A8220" w14:textId="77777777" w:rsidR="006E4901" w:rsidRPr="00603221" w:rsidRDefault="006E4901" w:rsidP="008B4966">
            <w:pPr>
              <w:spacing w:line="276" w:lineRule="auto"/>
            </w:pPr>
          </w:p>
        </w:tc>
        <w:tc>
          <w:tcPr>
            <w:tcW w:w="775" w:type="pct"/>
            <w:tcBorders>
              <w:top w:val="nil"/>
              <w:left w:val="nil"/>
              <w:bottom w:val="single" w:sz="6" w:space="0" w:color="auto"/>
              <w:right w:val="double" w:sz="6" w:space="0" w:color="auto"/>
            </w:tcBorders>
            <w:vAlign w:val="center"/>
          </w:tcPr>
          <w:p w14:paraId="597EC2FD" w14:textId="77777777" w:rsidR="006E4901" w:rsidRPr="00603221" w:rsidRDefault="006E4901" w:rsidP="008B4966">
            <w:pPr>
              <w:spacing w:line="276" w:lineRule="auto"/>
            </w:pPr>
          </w:p>
        </w:tc>
      </w:tr>
      <w:tr w:rsidR="006E4901" w:rsidRPr="00DF02B0" w14:paraId="3C19A060" w14:textId="77777777" w:rsidTr="000504C7">
        <w:trPr>
          <w:gridBefore w:val="1"/>
          <w:wBefore w:w="17" w:type="pct"/>
        </w:trPr>
        <w:tc>
          <w:tcPr>
            <w:tcW w:w="1157" w:type="pct"/>
            <w:gridSpan w:val="6"/>
            <w:tcBorders>
              <w:top w:val="nil"/>
              <w:left w:val="double" w:sz="6" w:space="0" w:color="auto"/>
              <w:bottom w:val="nil"/>
              <w:right w:val="nil"/>
            </w:tcBorders>
            <w:vAlign w:val="center"/>
          </w:tcPr>
          <w:p w14:paraId="21B0ADDC" w14:textId="77777777" w:rsidR="006E4901" w:rsidRPr="00603221" w:rsidRDefault="006E4901" w:rsidP="008B4966">
            <w:pPr>
              <w:spacing w:line="276" w:lineRule="auto"/>
            </w:pPr>
          </w:p>
        </w:tc>
        <w:tc>
          <w:tcPr>
            <w:tcW w:w="2011" w:type="pct"/>
            <w:gridSpan w:val="3"/>
            <w:tcBorders>
              <w:top w:val="nil"/>
              <w:left w:val="nil"/>
              <w:bottom w:val="single" w:sz="6" w:space="0" w:color="auto"/>
              <w:right w:val="nil"/>
            </w:tcBorders>
            <w:vAlign w:val="center"/>
          </w:tcPr>
          <w:p w14:paraId="120A83F4" w14:textId="77777777" w:rsidR="006E4901" w:rsidRPr="00603221" w:rsidRDefault="006E4901" w:rsidP="008B4966">
            <w:pPr>
              <w:spacing w:line="276" w:lineRule="auto"/>
            </w:pPr>
          </w:p>
        </w:tc>
        <w:tc>
          <w:tcPr>
            <w:tcW w:w="1040" w:type="pct"/>
            <w:gridSpan w:val="4"/>
            <w:tcBorders>
              <w:top w:val="nil"/>
              <w:left w:val="nil"/>
              <w:bottom w:val="single" w:sz="6" w:space="0" w:color="auto"/>
              <w:right w:val="nil"/>
            </w:tcBorders>
            <w:vAlign w:val="center"/>
          </w:tcPr>
          <w:p w14:paraId="3874CF81" w14:textId="77777777" w:rsidR="006E4901" w:rsidRPr="00603221" w:rsidRDefault="006E4901" w:rsidP="008B4966">
            <w:pPr>
              <w:spacing w:line="276" w:lineRule="auto"/>
            </w:pPr>
          </w:p>
        </w:tc>
        <w:tc>
          <w:tcPr>
            <w:tcW w:w="775" w:type="pct"/>
            <w:tcBorders>
              <w:top w:val="nil"/>
              <w:left w:val="nil"/>
              <w:bottom w:val="single" w:sz="6" w:space="0" w:color="auto"/>
              <w:right w:val="double" w:sz="6" w:space="0" w:color="auto"/>
            </w:tcBorders>
            <w:vAlign w:val="center"/>
          </w:tcPr>
          <w:p w14:paraId="7449539D" w14:textId="77777777" w:rsidR="006E4901" w:rsidRPr="00603221" w:rsidRDefault="006E4901" w:rsidP="008B4966">
            <w:pPr>
              <w:spacing w:line="276" w:lineRule="auto"/>
            </w:pPr>
          </w:p>
        </w:tc>
      </w:tr>
      <w:tr w:rsidR="006E4901" w:rsidRPr="00DF02B0" w14:paraId="02EB4466" w14:textId="77777777" w:rsidTr="000504C7">
        <w:trPr>
          <w:gridBefore w:val="1"/>
          <w:wBefore w:w="17" w:type="pct"/>
        </w:trPr>
        <w:tc>
          <w:tcPr>
            <w:tcW w:w="1075" w:type="pct"/>
            <w:gridSpan w:val="5"/>
            <w:tcBorders>
              <w:top w:val="nil"/>
              <w:left w:val="double" w:sz="6" w:space="0" w:color="auto"/>
              <w:bottom w:val="double" w:sz="6" w:space="0" w:color="auto"/>
              <w:right w:val="nil"/>
            </w:tcBorders>
            <w:vAlign w:val="center"/>
          </w:tcPr>
          <w:p w14:paraId="3E2A63E8" w14:textId="77777777" w:rsidR="006E4901" w:rsidRPr="00603221" w:rsidRDefault="006E4901" w:rsidP="008B4966">
            <w:pPr>
              <w:spacing w:line="276" w:lineRule="auto"/>
            </w:pPr>
          </w:p>
        </w:tc>
        <w:tc>
          <w:tcPr>
            <w:tcW w:w="2093" w:type="pct"/>
            <w:gridSpan w:val="4"/>
            <w:tcBorders>
              <w:top w:val="nil"/>
              <w:left w:val="nil"/>
              <w:bottom w:val="double" w:sz="6" w:space="0" w:color="auto"/>
              <w:right w:val="nil"/>
            </w:tcBorders>
            <w:vAlign w:val="center"/>
          </w:tcPr>
          <w:p w14:paraId="7B479DBC" w14:textId="77777777" w:rsidR="006E4901" w:rsidRPr="00603221" w:rsidRDefault="006E4901" w:rsidP="008B4966">
            <w:pPr>
              <w:spacing w:line="276" w:lineRule="auto"/>
            </w:pPr>
          </w:p>
        </w:tc>
        <w:tc>
          <w:tcPr>
            <w:tcW w:w="1040" w:type="pct"/>
            <w:gridSpan w:val="4"/>
            <w:tcBorders>
              <w:top w:val="nil"/>
              <w:left w:val="nil"/>
              <w:bottom w:val="double" w:sz="6" w:space="0" w:color="auto"/>
              <w:right w:val="nil"/>
            </w:tcBorders>
            <w:vAlign w:val="center"/>
          </w:tcPr>
          <w:p w14:paraId="057B2911" w14:textId="77777777" w:rsidR="006E4901" w:rsidRPr="00603221" w:rsidRDefault="006E4901" w:rsidP="008B4966">
            <w:pPr>
              <w:spacing w:line="276" w:lineRule="auto"/>
            </w:pPr>
          </w:p>
        </w:tc>
        <w:tc>
          <w:tcPr>
            <w:tcW w:w="775" w:type="pct"/>
            <w:tcBorders>
              <w:top w:val="nil"/>
              <w:left w:val="nil"/>
              <w:bottom w:val="double" w:sz="6" w:space="0" w:color="auto"/>
              <w:right w:val="double" w:sz="6" w:space="0" w:color="auto"/>
            </w:tcBorders>
            <w:vAlign w:val="center"/>
          </w:tcPr>
          <w:p w14:paraId="60E316B7" w14:textId="77777777" w:rsidR="006E4901" w:rsidRPr="00603221" w:rsidRDefault="006E4901" w:rsidP="008B4966">
            <w:pPr>
              <w:spacing w:line="276" w:lineRule="auto"/>
            </w:pPr>
          </w:p>
        </w:tc>
      </w:tr>
      <w:tr w:rsidR="006E4901" w:rsidRPr="00DF02B0" w14:paraId="53722526" w14:textId="77777777" w:rsidTr="000504C7">
        <w:trPr>
          <w:gridBefore w:val="1"/>
          <w:wBefore w:w="17" w:type="pct"/>
        </w:trPr>
        <w:tc>
          <w:tcPr>
            <w:tcW w:w="4983" w:type="pct"/>
            <w:gridSpan w:val="14"/>
          </w:tcPr>
          <w:p w14:paraId="16ABAF56" w14:textId="77777777" w:rsidR="006E4901" w:rsidRPr="00603221" w:rsidRDefault="006E4901" w:rsidP="008B4966">
            <w:pPr>
              <w:spacing w:line="276" w:lineRule="auto"/>
            </w:pPr>
          </w:p>
        </w:tc>
      </w:tr>
      <w:tr w:rsidR="006E4901" w:rsidRPr="00DF02B0" w14:paraId="1FE9AC43" w14:textId="77777777" w:rsidTr="000504C7">
        <w:trPr>
          <w:gridBefore w:val="1"/>
          <w:wBefore w:w="17" w:type="pct"/>
        </w:trPr>
        <w:tc>
          <w:tcPr>
            <w:tcW w:w="970" w:type="pct"/>
            <w:gridSpan w:val="3"/>
            <w:tcBorders>
              <w:top w:val="single" w:sz="6" w:space="0" w:color="auto"/>
              <w:left w:val="single" w:sz="6" w:space="0" w:color="auto"/>
              <w:bottom w:val="single" w:sz="6" w:space="0" w:color="auto"/>
              <w:right w:val="single" w:sz="6" w:space="0" w:color="auto"/>
            </w:tcBorders>
            <w:shd w:val="pct10" w:color="auto" w:fill="auto"/>
          </w:tcPr>
          <w:p w14:paraId="5D080868" w14:textId="77777777" w:rsidR="006E4901" w:rsidRPr="00603221" w:rsidRDefault="006E4901" w:rsidP="008B4966">
            <w:pPr>
              <w:spacing w:line="276" w:lineRule="auto"/>
              <w:rPr>
                <w:b/>
              </w:rPr>
            </w:pPr>
            <w:r w:rsidRPr="00603221">
              <w:rPr>
                <w:b/>
              </w:rPr>
              <w:t>ΕΚΠΑΙΔΕΥΣΗ</w:t>
            </w:r>
          </w:p>
        </w:tc>
        <w:tc>
          <w:tcPr>
            <w:tcW w:w="4013" w:type="pct"/>
            <w:gridSpan w:val="11"/>
          </w:tcPr>
          <w:p w14:paraId="18376350" w14:textId="77777777" w:rsidR="006E4901" w:rsidRPr="00603221" w:rsidRDefault="006E4901" w:rsidP="008B4966">
            <w:pPr>
              <w:spacing w:line="276" w:lineRule="auto"/>
            </w:pPr>
          </w:p>
        </w:tc>
      </w:tr>
      <w:tr w:rsidR="006E4901" w:rsidRPr="00DF02B0" w14:paraId="3AABDEDE" w14:textId="77777777" w:rsidTr="000504C7">
        <w:trPr>
          <w:gridBefore w:val="1"/>
          <w:wBefore w:w="17" w:type="pct"/>
        </w:trPr>
        <w:tc>
          <w:tcPr>
            <w:tcW w:w="1251" w:type="pct"/>
            <w:gridSpan w:val="8"/>
            <w:tcBorders>
              <w:top w:val="double" w:sz="6" w:space="0" w:color="auto"/>
              <w:left w:val="double" w:sz="6" w:space="0" w:color="auto"/>
              <w:bottom w:val="nil"/>
              <w:right w:val="single" w:sz="6" w:space="0" w:color="auto"/>
            </w:tcBorders>
            <w:vAlign w:val="center"/>
          </w:tcPr>
          <w:p w14:paraId="628242A8" w14:textId="77777777" w:rsidR="006E4901" w:rsidRPr="00603221" w:rsidRDefault="006E4901" w:rsidP="008B4966">
            <w:pPr>
              <w:spacing w:line="276" w:lineRule="auto"/>
              <w:jc w:val="center"/>
              <w:rPr>
                <w:b/>
              </w:rPr>
            </w:pPr>
            <w:r w:rsidRPr="00603221">
              <w:rPr>
                <w:b/>
              </w:rPr>
              <w:t>Όνομα Ιδρύματος</w:t>
            </w:r>
          </w:p>
        </w:tc>
        <w:tc>
          <w:tcPr>
            <w:tcW w:w="1917" w:type="pct"/>
            <w:tcBorders>
              <w:top w:val="double" w:sz="6" w:space="0" w:color="auto"/>
              <w:left w:val="nil"/>
              <w:bottom w:val="nil"/>
              <w:right w:val="single" w:sz="6" w:space="0" w:color="auto"/>
            </w:tcBorders>
            <w:vAlign w:val="center"/>
          </w:tcPr>
          <w:p w14:paraId="3A440956" w14:textId="77777777" w:rsidR="006E4901" w:rsidRPr="00603221" w:rsidRDefault="006E4901" w:rsidP="008B4966">
            <w:pPr>
              <w:spacing w:line="276" w:lineRule="auto"/>
              <w:jc w:val="center"/>
              <w:rPr>
                <w:b/>
              </w:rPr>
            </w:pPr>
            <w:r w:rsidRPr="00603221">
              <w:rPr>
                <w:b/>
              </w:rPr>
              <w:t>Τίτλος Πτυχίου</w:t>
            </w:r>
          </w:p>
        </w:tc>
        <w:tc>
          <w:tcPr>
            <w:tcW w:w="1040" w:type="pct"/>
            <w:gridSpan w:val="4"/>
            <w:tcBorders>
              <w:top w:val="double" w:sz="6" w:space="0" w:color="auto"/>
              <w:left w:val="nil"/>
              <w:bottom w:val="nil"/>
              <w:right w:val="single" w:sz="6" w:space="0" w:color="auto"/>
            </w:tcBorders>
            <w:vAlign w:val="center"/>
          </w:tcPr>
          <w:p w14:paraId="5F270E11" w14:textId="77777777" w:rsidR="006E4901" w:rsidRPr="00603221" w:rsidRDefault="006E4901" w:rsidP="008B4966">
            <w:pPr>
              <w:spacing w:line="276" w:lineRule="auto"/>
              <w:jc w:val="center"/>
              <w:rPr>
                <w:b/>
              </w:rPr>
            </w:pPr>
            <w:r w:rsidRPr="00603221">
              <w:rPr>
                <w:b/>
              </w:rPr>
              <w:t>Ειδικότητα</w:t>
            </w:r>
          </w:p>
        </w:tc>
        <w:tc>
          <w:tcPr>
            <w:tcW w:w="775" w:type="pct"/>
            <w:tcBorders>
              <w:top w:val="double" w:sz="6" w:space="0" w:color="auto"/>
              <w:left w:val="nil"/>
              <w:bottom w:val="nil"/>
              <w:right w:val="double" w:sz="6" w:space="0" w:color="auto"/>
            </w:tcBorders>
            <w:vAlign w:val="center"/>
          </w:tcPr>
          <w:p w14:paraId="78539C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617AE30" w14:textId="77777777" w:rsidTr="000504C7">
        <w:trPr>
          <w:gridBefore w:val="1"/>
          <w:wBefore w:w="17" w:type="pct"/>
        </w:trPr>
        <w:tc>
          <w:tcPr>
            <w:tcW w:w="1251" w:type="pct"/>
            <w:gridSpan w:val="8"/>
            <w:tcBorders>
              <w:top w:val="double" w:sz="6" w:space="0" w:color="auto"/>
              <w:left w:val="double" w:sz="6" w:space="0" w:color="auto"/>
              <w:bottom w:val="single" w:sz="6" w:space="0" w:color="auto"/>
              <w:right w:val="single" w:sz="6" w:space="0" w:color="auto"/>
            </w:tcBorders>
          </w:tcPr>
          <w:p w14:paraId="6E91CE86" w14:textId="77777777" w:rsidR="006E4901" w:rsidRPr="00603221" w:rsidRDefault="006E4901" w:rsidP="008B4966">
            <w:pPr>
              <w:spacing w:line="276" w:lineRule="auto"/>
            </w:pPr>
          </w:p>
          <w:p w14:paraId="6AACEFC0" w14:textId="77777777" w:rsidR="006E4901" w:rsidRPr="00603221" w:rsidRDefault="006E4901" w:rsidP="008B4966">
            <w:pPr>
              <w:spacing w:line="276" w:lineRule="auto"/>
            </w:pPr>
          </w:p>
        </w:tc>
        <w:tc>
          <w:tcPr>
            <w:tcW w:w="1917" w:type="pct"/>
            <w:tcBorders>
              <w:top w:val="double" w:sz="6" w:space="0" w:color="auto"/>
              <w:left w:val="nil"/>
              <w:bottom w:val="single" w:sz="6" w:space="0" w:color="auto"/>
              <w:right w:val="single" w:sz="6" w:space="0" w:color="auto"/>
            </w:tcBorders>
          </w:tcPr>
          <w:p w14:paraId="0776895F" w14:textId="77777777" w:rsidR="006E4901" w:rsidRPr="00603221" w:rsidRDefault="006E4901" w:rsidP="008B4966">
            <w:pPr>
              <w:spacing w:line="276" w:lineRule="auto"/>
            </w:pPr>
          </w:p>
        </w:tc>
        <w:tc>
          <w:tcPr>
            <w:tcW w:w="1040" w:type="pct"/>
            <w:gridSpan w:val="4"/>
            <w:tcBorders>
              <w:top w:val="double" w:sz="6" w:space="0" w:color="auto"/>
              <w:left w:val="nil"/>
              <w:bottom w:val="single" w:sz="6" w:space="0" w:color="auto"/>
              <w:right w:val="single" w:sz="6" w:space="0" w:color="auto"/>
            </w:tcBorders>
          </w:tcPr>
          <w:p w14:paraId="6980B536" w14:textId="77777777" w:rsidR="006E4901" w:rsidRPr="00603221" w:rsidRDefault="006E4901" w:rsidP="008B4966">
            <w:pPr>
              <w:spacing w:line="276" w:lineRule="auto"/>
            </w:pPr>
          </w:p>
        </w:tc>
        <w:tc>
          <w:tcPr>
            <w:tcW w:w="775" w:type="pct"/>
            <w:tcBorders>
              <w:top w:val="double" w:sz="6" w:space="0" w:color="auto"/>
              <w:left w:val="nil"/>
              <w:bottom w:val="single" w:sz="6" w:space="0" w:color="auto"/>
              <w:right w:val="double" w:sz="6" w:space="0" w:color="auto"/>
            </w:tcBorders>
          </w:tcPr>
          <w:p w14:paraId="09B4BF33" w14:textId="77777777" w:rsidR="006E4901" w:rsidRPr="00603221" w:rsidRDefault="006E4901" w:rsidP="008B4966">
            <w:pPr>
              <w:spacing w:line="276" w:lineRule="auto"/>
            </w:pPr>
          </w:p>
        </w:tc>
      </w:tr>
      <w:tr w:rsidR="006E4901" w:rsidRPr="00DF02B0" w14:paraId="1BEB6C15" w14:textId="77777777" w:rsidTr="000504C7">
        <w:trPr>
          <w:gridBefore w:val="1"/>
          <w:wBefore w:w="17" w:type="pct"/>
        </w:trPr>
        <w:tc>
          <w:tcPr>
            <w:tcW w:w="1251" w:type="pct"/>
            <w:gridSpan w:val="8"/>
            <w:tcBorders>
              <w:top w:val="single" w:sz="6" w:space="0" w:color="auto"/>
              <w:left w:val="double" w:sz="6" w:space="0" w:color="auto"/>
              <w:bottom w:val="double" w:sz="4" w:space="0" w:color="auto"/>
              <w:right w:val="single" w:sz="6" w:space="0" w:color="auto"/>
            </w:tcBorders>
          </w:tcPr>
          <w:p w14:paraId="05825D27" w14:textId="77777777" w:rsidR="006E4901" w:rsidRPr="00603221" w:rsidRDefault="006E4901" w:rsidP="008B4966">
            <w:pPr>
              <w:spacing w:line="276" w:lineRule="auto"/>
            </w:pPr>
          </w:p>
          <w:p w14:paraId="753C626D" w14:textId="77777777" w:rsidR="006E4901" w:rsidRPr="00603221" w:rsidRDefault="006E4901" w:rsidP="008B4966">
            <w:pPr>
              <w:spacing w:line="276" w:lineRule="auto"/>
            </w:pPr>
          </w:p>
        </w:tc>
        <w:tc>
          <w:tcPr>
            <w:tcW w:w="1917" w:type="pct"/>
            <w:tcBorders>
              <w:top w:val="single" w:sz="6" w:space="0" w:color="auto"/>
              <w:left w:val="nil"/>
              <w:bottom w:val="double" w:sz="4" w:space="0" w:color="auto"/>
              <w:right w:val="single" w:sz="6" w:space="0" w:color="auto"/>
            </w:tcBorders>
          </w:tcPr>
          <w:p w14:paraId="2898F7D2" w14:textId="77777777" w:rsidR="006E4901" w:rsidRPr="00603221" w:rsidRDefault="006E4901" w:rsidP="008B4966">
            <w:pPr>
              <w:spacing w:line="276" w:lineRule="auto"/>
            </w:pPr>
          </w:p>
        </w:tc>
        <w:tc>
          <w:tcPr>
            <w:tcW w:w="1040" w:type="pct"/>
            <w:gridSpan w:val="4"/>
            <w:tcBorders>
              <w:top w:val="single" w:sz="6" w:space="0" w:color="auto"/>
              <w:left w:val="nil"/>
              <w:bottom w:val="double" w:sz="4" w:space="0" w:color="auto"/>
              <w:right w:val="single" w:sz="6" w:space="0" w:color="auto"/>
            </w:tcBorders>
          </w:tcPr>
          <w:p w14:paraId="0F67EF76" w14:textId="77777777" w:rsidR="006E4901" w:rsidRPr="00603221" w:rsidRDefault="006E4901" w:rsidP="008B4966">
            <w:pPr>
              <w:spacing w:line="276" w:lineRule="auto"/>
            </w:pPr>
          </w:p>
        </w:tc>
        <w:tc>
          <w:tcPr>
            <w:tcW w:w="775" w:type="pct"/>
            <w:tcBorders>
              <w:top w:val="single" w:sz="6" w:space="0" w:color="auto"/>
              <w:left w:val="nil"/>
              <w:bottom w:val="double" w:sz="4" w:space="0" w:color="auto"/>
              <w:right w:val="double" w:sz="6" w:space="0" w:color="auto"/>
            </w:tcBorders>
          </w:tcPr>
          <w:p w14:paraId="215A2FE0" w14:textId="77777777" w:rsidR="006E4901" w:rsidRPr="00603221" w:rsidRDefault="006E4901" w:rsidP="008B4966">
            <w:pPr>
              <w:spacing w:line="276" w:lineRule="auto"/>
            </w:pPr>
          </w:p>
        </w:tc>
      </w:tr>
      <w:tr w:rsidR="006E4901" w:rsidRPr="00C56558" w14:paraId="71B2E34D" w14:textId="77777777" w:rsidTr="000504C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5" w:type="pct"/>
            <w:gridSpan w:val="10"/>
            <w:tcBorders>
              <w:top w:val="double" w:sz="6" w:space="0" w:color="auto"/>
              <w:left w:val="double" w:sz="6" w:space="0" w:color="auto"/>
              <w:bottom w:val="double" w:sz="6" w:space="0" w:color="auto"/>
              <w:right w:val="double" w:sz="6" w:space="0" w:color="auto"/>
            </w:tcBorders>
            <w:shd w:val="pct10" w:color="auto" w:fill="auto"/>
          </w:tcPr>
          <w:p w14:paraId="319E34F3"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1D622785"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15" w:type="pct"/>
            <w:gridSpan w:val="5"/>
            <w:tcBorders>
              <w:top w:val="double" w:sz="6" w:space="0" w:color="auto"/>
              <w:left w:val="double" w:sz="6" w:space="0" w:color="auto"/>
              <w:bottom w:val="double" w:sz="6" w:space="0" w:color="auto"/>
              <w:right w:val="double" w:sz="6" w:space="0" w:color="auto"/>
            </w:tcBorders>
          </w:tcPr>
          <w:p w14:paraId="5992D99B" w14:textId="77777777" w:rsidR="006E4901" w:rsidRPr="00603221" w:rsidRDefault="006E4901" w:rsidP="008B4966">
            <w:pPr>
              <w:spacing w:line="276" w:lineRule="auto"/>
              <w:rPr>
                <w:lang w:val="el-GR"/>
              </w:rPr>
            </w:pPr>
          </w:p>
        </w:tc>
      </w:tr>
    </w:tbl>
    <w:p w14:paraId="76C6F290"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4954663D" w14:textId="77777777" w:rsidR="006E4901" w:rsidRPr="00603221" w:rsidRDefault="006E4901" w:rsidP="006E4901">
      <w:pPr>
        <w:rPr>
          <w:i/>
          <w:color w:val="5B9BD5"/>
          <w:lang w:val="el-GR"/>
        </w:rPr>
      </w:pPr>
    </w:p>
    <w:p w14:paraId="45E3099A"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0027BC60" w14:textId="77777777" w:rsidTr="008B4966">
        <w:trPr>
          <w:trHeight w:val="567"/>
        </w:trPr>
        <w:tc>
          <w:tcPr>
            <w:tcW w:w="5000" w:type="pct"/>
            <w:shd w:val="pct10" w:color="auto" w:fill="auto"/>
            <w:vAlign w:val="center"/>
          </w:tcPr>
          <w:p w14:paraId="31F431D0" w14:textId="77777777" w:rsidR="006E4901" w:rsidRPr="00603221" w:rsidRDefault="006E4901" w:rsidP="008B4966">
            <w:pPr>
              <w:spacing w:line="276" w:lineRule="auto"/>
              <w:jc w:val="center"/>
            </w:pPr>
            <w:r w:rsidRPr="00603221">
              <w:rPr>
                <w:b/>
              </w:rPr>
              <w:t>ΕΠΑΓΓΕΛΜΑΤΙΚΗ ΕΜΠΕΙΡΙΑ</w:t>
            </w:r>
          </w:p>
        </w:tc>
      </w:tr>
    </w:tbl>
    <w:p w14:paraId="0F72711D"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08534440" w14:textId="77777777" w:rsidTr="008B4966">
        <w:trPr>
          <w:cantSplit/>
        </w:trPr>
        <w:tc>
          <w:tcPr>
            <w:tcW w:w="1315" w:type="pct"/>
            <w:vMerge w:val="restart"/>
            <w:shd w:val="clear" w:color="auto" w:fill="E6E6E6"/>
            <w:vAlign w:val="center"/>
          </w:tcPr>
          <w:p w14:paraId="346A2EE4"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6895C25D"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544E5E86"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5D8D145E"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02A13D25" w14:textId="77777777" w:rsidTr="008B4966">
        <w:trPr>
          <w:cantSplit/>
        </w:trPr>
        <w:tc>
          <w:tcPr>
            <w:tcW w:w="1315" w:type="pct"/>
            <w:vMerge/>
            <w:shd w:val="clear" w:color="auto" w:fill="E6E6E6"/>
            <w:vAlign w:val="center"/>
          </w:tcPr>
          <w:p w14:paraId="7D6E0684"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00FCE9CC"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01A1E3B2"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3AA8DA10" w14:textId="77777777" w:rsidR="006E4901" w:rsidRPr="00603221" w:rsidRDefault="006E4901" w:rsidP="008B4966">
            <w:pPr>
              <w:spacing w:after="0" w:line="276" w:lineRule="auto"/>
              <w:jc w:val="center"/>
              <w:rPr>
                <w:b/>
              </w:rPr>
            </w:pPr>
            <w:r w:rsidRPr="00603221">
              <w:rPr>
                <w:b/>
              </w:rPr>
              <w:t>Περίοδος</w:t>
            </w:r>
          </w:p>
          <w:p w14:paraId="7AC27834"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18A5310" w14:textId="77777777" w:rsidR="006E4901" w:rsidRPr="00603221" w:rsidRDefault="006E4901" w:rsidP="008B4966">
            <w:pPr>
              <w:spacing w:before="120" w:after="0" w:line="276" w:lineRule="auto"/>
              <w:jc w:val="center"/>
              <w:rPr>
                <w:b/>
              </w:rPr>
            </w:pPr>
            <w:r w:rsidRPr="00603221">
              <w:rPr>
                <w:b/>
              </w:rPr>
              <w:t>Α/Μ</w:t>
            </w:r>
          </w:p>
        </w:tc>
      </w:tr>
      <w:tr w:rsidR="006E4901" w:rsidRPr="00DF02B0" w14:paraId="6F0BB8A7" w14:textId="77777777" w:rsidTr="008B4966">
        <w:tc>
          <w:tcPr>
            <w:tcW w:w="1315" w:type="pct"/>
          </w:tcPr>
          <w:p w14:paraId="7EB36DFC" w14:textId="77777777" w:rsidR="006E4901" w:rsidRPr="00603221" w:rsidRDefault="006E4901" w:rsidP="008B4966">
            <w:pPr>
              <w:spacing w:before="120" w:after="0" w:line="276" w:lineRule="auto"/>
            </w:pPr>
          </w:p>
          <w:p w14:paraId="448F4992" w14:textId="77777777" w:rsidR="006E4901" w:rsidRPr="00603221" w:rsidRDefault="006E4901" w:rsidP="008B4966">
            <w:pPr>
              <w:spacing w:before="120" w:after="0" w:line="276" w:lineRule="auto"/>
            </w:pPr>
          </w:p>
        </w:tc>
        <w:tc>
          <w:tcPr>
            <w:tcW w:w="730" w:type="pct"/>
          </w:tcPr>
          <w:p w14:paraId="48063B88" w14:textId="77777777" w:rsidR="006E4901" w:rsidRPr="00603221" w:rsidRDefault="006E4901" w:rsidP="008B4966">
            <w:pPr>
              <w:spacing w:before="120" w:after="0" w:line="276" w:lineRule="auto"/>
            </w:pPr>
          </w:p>
        </w:tc>
        <w:tc>
          <w:tcPr>
            <w:tcW w:w="2008" w:type="pct"/>
          </w:tcPr>
          <w:p w14:paraId="3226B3EA" w14:textId="77777777" w:rsidR="006E4901" w:rsidRPr="00603221" w:rsidRDefault="006E4901" w:rsidP="008B4966">
            <w:pPr>
              <w:spacing w:before="120" w:after="0" w:line="276" w:lineRule="auto"/>
            </w:pPr>
          </w:p>
          <w:p w14:paraId="11D0D3E1" w14:textId="77777777" w:rsidR="006E4901" w:rsidRPr="00603221" w:rsidRDefault="006E4901" w:rsidP="008B4966">
            <w:pPr>
              <w:spacing w:before="120" w:after="0" w:line="276" w:lineRule="auto"/>
            </w:pPr>
          </w:p>
          <w:p w14:paraId="135D173D" w14:textId="77777777" w:rsidR="006E4901" w:rsidRPr="00603221" w:rsidRDefault="006E4901" w:rsidP="008B4966">
            <w:pPr>
              <w:spacing w:before="120" w:after="0" w:line="276" w:lineRule="auto"/>
            </w:pPr>
          </w:p>
        </w:tc>
        <w:tc>
          <w:tcPr>
            <w:tcW w:w="548" w:type="pct"/>
          </w:tcPr>
          <w:p w14:paraId="755130FC" w14:textId="77777777" w:rsidR="006E4901" w:rsidRPr="00603221" w:rsidRDefault="006E4901" w:rsidP="008B4966">
            <w:pPr>
              <w:spacing w:before="120" w:after="0" w:line="276" w:lineRule="auto"/>
              <w:jc w:val="center"/>
            </w:pPr>
            <w:r w:rsidRPr="00603221">
              <w:t>__ /__ / ___</w:t>
            </w:r>
          </w:p>
          <w:p w14:paraId="46D12BBB" w14:textId="77777777" w:rsidR="006E4901" w:rsidRPr="00603221" w:rsidRDefault="006E4901" w:rsidP="008B4966">
            <w:pPr>
              <w:spacing w:before="120" w:after="0" w:line="276" w:lineRule="auto"/>
              <w:jc w:val="center"/>
            </w:pPr>
            <w:r w:rsidRPr="00603221">
              <w:t>-</w:t>
            </w:r>
          </w:p>
          <w:p w14:paraId="61878C42" w14:textId="77777777" w:rsidR="006E4901" w:rsidRPr="00603221" w:rsidRDefault="006E4901" w:rsidP="008B4966">
            <w:pPr>
              <w:spacing w:before="120" w:after="0" w:line="276" w:lineRule="auto"/>
              <w:jc w:val="center"/>
            </w:pPr>
            <w:r w:rsidRPr="00603221">
              <w:t>__ /__ / ___</w:t>
            </w:r>
          </w:p>
        </w:tc>
        <w:tc>
          <w:tcPr>
            <w:tcW w:w="399" w:type="pct"/>
          </w:tcPr>
          <w:p w14:paraId="281CAC53" w14:textId="77777777" w:rsidR="006E4901" w:rsidRPr="00603221" w:rsidRDefault="006E4901" w:rsidP="008B4966">
            <w:pPr>
              <w:spacing w:before="120" w:after="0" w:line="276" w:lineRule="auto"/>
              <w:jc w:val="center"/>
            </w:pPr>
          </w:p>
        </w:tc>
      </w:tr>
      <w:tr w:rsidR="006E4901" w:rsidRPr="00DF02B0" w14:paraId="30928451" w14:textId="77777777" w:rsidTr="008B4966">
        <w:tc>
          <w:tcPr>
            <w:tcW w:w="1315" w:type="pct"/>
          </w:tcPr>
          <w:p w14:paraId="2FB7C9F7" w14:textId="77777777" w:rsidR="006E4901" w:rsidRPr="00603221" w:rsidRDefault="006E4901" w:rsidP="008B4966">
            <w:pPr>
              <w:spacing w:before="120" w:after="0" w:line="276" w:lineRule="auto"/>
            </w:pPr>
          </w:p>
        </w:tc>
        <w:tc>
          <w:tcPr>
            <w:tcW w:w="730" w:type="pct"/>
          </w:tcPr>
          <w:p w14:paraId="38CBE6C4" w14:textId="77777777" w:rsidR="006E4901" w:rsidRPr="00603221" w:rsidRDefault="006E4901" w:rsidP="008B4966">
            <w:pPr>
              <w:spacing w:before="120" w:after="0" w:line="276" w:lineRule="auto"/>
            </w:pPr>
          </w:p>
        </w:tc>
        <w:tc>
          <w:tcPr>
            <w:tcW w:w="2008" w:type="pct"/>
          </w:tcPr>
          <w:p w14:paraId="0160C579" w14:textId="77777777" w:rsidR="006E4901" w:rsidRPr="00603221" w:rsidRDefault="006E4901" w:rsidP="008B4966">
            <w:pPr>
              <w:spacing w:before="120" w:after="0" w:line="276" w:lineRule="auto"/>
            </w:pPr>
          </w:p>
        </w:tc>
        <w:tc>
          <w:tcPr>
            <w:tcW w:w="548" w:type="pct"/>
          </w:tcPr>
          <w:p w14:paraId="78846561" w14:textId="77777777" w:rsidR="006E4901" w:rsidRPr="00603221" w:rsidRDefault="006E4901" w:rsidP="008B4966">
            <w:pPr>
              <w:spacing w:before="120" w:after="0" w:line="276" w:lineRule="auto"/>
              <w:jc w:val="center"/>
            </w:pPr>
            <w:r w:rsidRPr="00603221">
              <w:t>__ /__ / ___</w:t>
            </w:r>
          </w:p>
          <w:p w14:paraId="0A3243D0" w14:textId="77777777" w:rsidR="006E4901" w:rsidRPr="00603221" w:rsidRDefault="006E4901" w:rsidP="008B4966">
            <w:pPr>
              <w:spacing w:before="120" w:after="0" w:line="276" w:lineRule="auto"/>
              <w:jc w:val="center"/>
            </w:pPr>
            <w:r w:rsidRPr="00603221">
              <w:t>-</w:t>
            </w:r>
          </w:p>
          <w:p w14:paraId="45602E19" w14:textId="77777777" w:rsidR="006E4901" w:rsidRPr="00603221" w:rsidRDefault="006E4901" w:rsidP="008B4966">
            <w:pPr>
              <w:spacing w:before="120" w:after="0" w:line="276" w:lineRule="auto"/>
              <w:jc w:val="center"/>
            </w:pPr>
            <w:r w:rsidRPr="00603221">
              <w:t>__ /__ / ___</w:t>
            </w:r>
          </w:p>
        </w:tc>
        <w:tc>
          <w:tcPr>
            <w:tcW w:w="399" w:type="pct"/>
          </w:tcPr>
          <w:p w14:paraId="15D53D04" w14:textId="77777777" w:rsidR="006E4901" w:rsidRPr="00603221" w:rsidRDefault="006E4901" w:rsidP="008B4966">
            <w:pPr>
              <w:spacing w:before="120" w:after="0" w:line="276" w:lineRule="auto"/>
              <w:jc w:val="center"/>
            </w:pPr>
          </w:p>
        </w:tc>
      </w:tr>
      <w:tr w:rsidR="006E4901" w:rsidRPr="00DF02B0" w14:paraId="7419328F" w14:textId="77777777" w:rsidTr="008B4966">
        <w:tc>
          <w:tcPr>
            <w:tcW w:w="1315" w:type="pct"/>
          </w:tcPr>
          <w:p w14:paraId="7FEAE44C" w14:textId="77777777" w:rsidR="006E4901" w:rsidRPr="00603221" w:rsidRDefault="006E4901" w:rsidP="008B4966">
            <w:pPr>
              <w:spacing w:before="120" w:after="0" w:line="276" w:lineRule="auto"/>
            </w:pPr>
          </w:p>
        </w:tc>
        <w:tc>
          <w:tcPr>
            <w:tcW w:w="730" w:type="pct"/>
          </w:tcPr>
          <w:p w14:paraId="714545BF" w14:textId="77777777" w:rsidR="006E4901" w:rsidRPr="00603221" w:rsidRDefault="006E4901" w:rsidP="008B4966">
            <w:pPr>
              <w:spacing w:before="120" w:after="0" w:line="276" w:lineRule="auto"/>
            </w:pPr>
          </w:p>
        </w:tc>
        <w:tc>
          <w:tcPr>
            <w:tcW w:w="2008" w:type="pct"/>
          </w:tcPr>
          <w:p w14:paraId="0991A042" w14:textId="77777777" w:rsidR="006E4901" w:rsidRPr="00603221" w:rsidRDefault="006E4901" w:rsidP="008B4966">
            <w:pPr>
              <w:spacing w:before="120" w:after="0" w:line="276" w:lineRule="auto"/>
            </w:pPr>
          </w:p>
        </w:tc>
        <w:tc>
          <w:tcPr>
            <w:tcW w:w="548" w:type="pct"/>
          </w:tcPr>
          <w:p w14:paraId="32BDBECC" w14:textId="77777777" w:rsidR="006E4901" w:rsidRPr="00603221" w:rsidRDefault="006E4901" w:rsidP="008B4966">
            <w:pPr>
              <w:spacing w:before="120" w:after="0" w:line="276" w:lineRule="auto"/>
              <w:jc w:val="center"/>
            </w:pPr>
            <w:r w:rsidRPr="00603221">
              <w:t>__ /__ / ___</w:t>
            </w:r>
          </w:p>
          <w:p w14:paraId="344D6224" w14:textId="77777777" w:rsidR="006E4901" w:rsidRPr="00603221" w:rsidRDefault="006E4901" w:rsidP="008B4966">
            <w:pPr>
              <w:spacing w:before="120" w:after="0" w:line="276" w:lineRule="auto"/>
              <w:jc w:val="center"/>
            </w:pPr>
            <w:r w:rsidRPr="00603221">
              <w:t>-</w:t>
            </w:r>
          </w:p>
          <w:p w14:paraId="17BAC43D" w14:textId="77777777" w:rsidR="006E4901" w:rsidRPr="00603221" w:rsidRDefault="006E4901" w:rsidP="008B4966">
            <w:pPr>
              <w:spacing w:before="120" w:after="0" w:line="276" w:lineRule="auto"/>
              <w:jc w:val="center"/>
            </w:pPr>
            <w:r w:rsidRPr="00603221">
              <w:t>__ /__ / ___</w:t>
            </w:r>
          </w:p>
        </w:tc>
        <w:tc>
          <w:tcPr>
            <w:tcW w:w="399" w:type="pct"/>
          </w:tcPr>
          <w:p w14:paraId="730724BC" w14:textId="77777777" w:rsidR="006E4901" w:rsidRPr="00603221" w:rsidRDefault="006E4901" w:rsidP="008B4966">
            <w:pPr>
              <w:spacing w:before="120" w:after="0" w:line="276" w:lineRule="auto"/>
              <w:jc w:val="center"/>
            </w:pPr>
          </w:p>
        </w:tc>
      </w:tr>
    </w:tbl>
    <w:p w14:paraId="05B5984E" w14:textId="77777777" w:rsidR="006E4901" w:rsidRPr="00603221" w:rsidRDefault="006E4901" w:rsidP="006E4901">
      <w:pPr>
        <w:spacing w:line="276" w:lineRule="auto"/>
        <w:sectPr w:rsidR="006E4901" w:rsidRPr="00603221" w:rsidSect="00DF02B0">
          <w:headerReference w:type="default" r:id="rId28"/>
          <w:footerReference w:type="default" r:id="rId29"/>
          <w:headerReference w:type="first" r:id="rId30"/>
          <w:pgSz w:w="16838" w:h="11906" w:orient="landscape"/>
          <w:pgMar w:top="1134" w:right="1134" w:bottom="1134" w:left="1134" w:header="720" w:footer="709" w:gutter="0"/>
          <w:cols w:space="720"/>
          <w:titlePg/>
          <w:docGrid w:linePitch="360"/>
        </w:sectPr>
      </w:pPr>
    </w:p>
    <w:p w14:paraId="22A0A1A8" w14:textId="77777777" w:rsidR="008338F0" w:rsidRPr="00603221" w:rsidRDefault="003355E7" w:rsidP="003329FF">
      <w:pPr>
        <w:pStyle w:val="2"/>
        <w:numPr>
          <w:ilvl w:val="0"/>
          <w:numId w:val="0"/>
        </w:numPr>
        <w:ind w:left="576" w:hanging="576"/>
        <w:rPr>
          <w:rFonts w:cs="Tahoma"/>
        </w:rPr>
      </w:pPr>
      <w:bookmarkStart w:id="489" w:name="_Ref510087097"/>
      <w:bookmarkStart w:id="490" w:name="_Ref40980475"/>
      <w:bookmarkStart w:id="491" w:name="_Ref55324393"/>
      <w:bookmarkStart w:id="492" w:name="_Toc97194377"/>
      <w:bookmarkStart w:id="493" w:name="_Toc97194481"/>
      <w:bookmarkStart w:id="494" w:name="_Toc124351933"/>
      <w:r w:rsidRPr="00603221">
        <w:rPr>
          <w:rFonts w:cs="Tahoma"/>
        </w:rPr>
        <w:t>ΠΑΡΑΡΤΗΜΑ V – Υπόδειγμα Τεχνικής Προσφοράς</w:t>
      </w:r>
      <w:bookmarkEnd w:id="489"/>
      <w:bookmarkEnd w:id="490"/>
      <w:bookmarkEnd w:id="491"/>
      <w:bookmarkEnd w:id="492"/>
      <w:bookmarkEnd w:id="493"/>
      <w:bookmarkEnd w:id="494"/>
      <w:r w:rsidRPr="00603221">
        <w:rPr>
          <w:rFonts w:cs="Tahoma"/>
        </w:rPr>
        <w:t xml:space="preserve"> </w:t>
      </w:r>
    </w:p>
    <w:p w14:paraId="07668227"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ABB367B" w14:textId="77777777" w:rsidTr="00C4217E">
        <w:trPr>
          <w:trHeight w:val="513"/>
        </w:trPr>
        <w:tc>
          <w:tcPr>
            <w:tcW w:w="5000" w:type="pct"/>
            <w:gridSpan w:val="3"/>
            <w:shd w:val="clear" w:color="000000" w:fill="B3B3B3"/>
            <w:vAlign w:val="center"/>
            <w:hideMark/>
          </w:tcPr>
          <w:p w14:paraId="029BB6AA"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62ECDE9B" w14:textId="77777777" w:rsidTr="00F82A8D">
        <w:trPr>
          <w:trHeight w:val="513"/>
        </w:trPr>
        <w:tc>
          <w:tcPr>
            <w:tcW w:w="431" w:type="pct"/>
            <w:shd w:val="clear" w:color="000000" w:fill="B3B3B3"/>
            <w:vAlign w:val="center"/>
          </w:tcPr>
          <w:p w14:paraId="6B25D24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25016E46"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42F043FA" w14:textId="77777777" w:rsidR="00E36548" w:rsidRDefault="00E36548" w:rsidP="00C4217E">
            <w:pPr>
              <w:spacing w:before="60" w:after="60"/>
              <w:jc w:val="center"/>
              <w:rPr>
                <w:b/>
                <w:lang w:val="el-GR"/>
              </w:rPr>
            </w:pPr>
            <w:r w:rsidRPr="00F82A8D">
              <w:rPr>
                <w:b/>
                <w:lang w:val="el-GR"/>
              </w:rPr>
              <w:t>Σύμφωνα με παραγράφους:</w:t>
            </w:r>
          </w:p>
          <w:p w14:paraId="166CB1C7" w14:textId="77777777" w:rsidR="00E36548" w:rsidRPr="00F82A8D" w:rsidRDefault="00E36548" w:rsidP="00C4217E">
            <w:pPr>
              <w:spacing w:before="60" w:after="60"/>
              <w:jc w:val="center"/>
              <w:rPr>
                <w:b/>
                <w:lang w:val="el-GR"/>
              </w:rPr>
            </w:pPr>
          </w:p>
        </w:tc>
      </w:tr>
      <w:tr w:rsidR="00E36548" w:rsidRPr="00E36548" w14:paraId="76DE90D5" w14:textId="77777777" w:rsidTr="00F82A8D">
        <w:trPr>
          <w:trHeight w:val="315"/>
        </w:trPr>
        <w:tc>
          <w:tcPr>
            <w:tcW w:w="431" w:type="pct"/>
            <w:shd w:val="clear" w:color="auto" w:fill="FBE4D5" w:themeFill="accent2" w:themeFillTint="33"/>
            <w:vAlign w:val="center"/>
          </w:tcPr>
          <w:p w14:paraId="3424CCC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02D1D547"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46EFC17C" w14:textId="77777777" w:rsidR="00E36548" w:rsidRPr="005A1E91" w:rsidRDefault="00E36548" w:rsidP="00C4217E">
            <w:pPr>
              <w:spacing w:before="60" w:after="60"/>
              <w:rPr>
                <w:b/>
                <w:lang w:val="el-GR" w:eastAsia="el-GR"/>
              </w:rPr>
            </w:pPr>
          </w:p>
        </w:tc>
      </w:tr>
      <w:tr w:rsidR="00E36548" w:rsidRPr="00E14FF7" w14:paraId="046EF685" w14:textId="77777777" w:rsidTr="00F82A8D">
        <w:trPr>
          <w:trHeight w:val="315"/>
        </w:trPr>
        <w:tc>
          <w:tcPr>
            <w:tcW w:w="431" w:type="pct"/>
            <w:shd w:val="clear" w:color="auto" w:fill="auto"/>
            <w:vAlign w:val="center"/>
          </w:tcPr>
          <w:p w14:paraId="5367239A"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36CDBE43" w14:textId="5CCB7F63" w:rsidR="00E36548" w:rsidRPr="00252398" w:rsidRDefault="00C0675F"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FD174C" w:rsidRPr="00EF2204">
              <w:rPr>
                <w:lang w:val="el-GR"/>
              </w:rPr>
              <w:t>Π</w:t>
            </w:r>
            <w:r w:rsidR="00FD174C">
              <w:rPr>
                <w:lang w:val="el-GR"/>
              </w:rPr>
              <w:t>εριβάλλον της Σύμβασης</w:t>
            </w:r>
            <w:r>
              <w:rPr>
                <w:lang w:val="el-GR" w:eastAsia="el-GR"/>
              </w:rPr>
              <w:fldChar w:fldCharType="end"/>
            </w:r>
          </w:p>
        </w:tc>
        <w:tc>
          <w:tcPr>
            <w:tcW w:w="1056" w:type="pct"/>
            <w:shd w:val="clear" w:color="auto" w:fill="auto"/>
          </w:tcPr>
          <w:p w14:paraId="0E08D8B9" w14:textId="6E7AEFAF" w:rsidR="00E36548" w:rsidRPr="00C00860" w:rsidRDefault="00C0675F"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FD174C">
              <w:rPr>
                <w:cs/>
                <w:lang w:val="el-GR" w:eastAsia="el-GR"/>
              </w:rPr>
              <w:t>‎</w:t>
            </w:r>
            <w:r w:rsidR="00FD174C">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FD174C">
              <w:rPr>
                <w:cs/>
                <w:lang w:val="el-GR" w:eastAsia="el-GR"/>
              </w:rPr>
              <w:t>‎</w:t>
            </w:r>
            <w:r w:rsidR="00FD174C">
              <w:rPr>
                <w:lang w:val="el-GR" w:eastAsia="el-GR"/>
              </w:rPr>
              <w:t>2.1</w:t>
            </w:r>
            <w:r>
              <w:rPr>
                <w:lang w:val="el-GR" w:eastAsia="el-GR"/>
              </w:rPr>
              <w:fldChar w:fldCharType="end"/>
            </w:r>
          </w:p>
        </w:tc>
      </w:tr>
      <w:tr w:rsidR="00E36548" w:rsidRPr="00E36548" w14:paraId="5BC7A463" w14:textId="77777777" w:rsidTr="00F82A8D">
        <w:trPr>
          <w:trHeight w:val="315"/>
        </w:trPr>
        <w:tc>
          <w:tcPr>
            <w:tcW w:w="431" w:type="pct"/>
            <w:shd w:val="clear" w:color="auto" w:fill="FBE4D5" w:themeFill="accent2" w:themeFillTint="33"/>
            <w:vAlign w:val="center"/>
          </w:tcPr>
          <w:p w14:paraId="2FF40078"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3EC2BF41"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502FFB47" w14:textId="77777777" w:rsidR="00E36548" w:rsidRPr="00C00860" w:rsidRDefault="00E36548" w:rsidP="00C4217E">
            <w:pPr>
              <w:spacing w:before="60" w:after="60"/>
              <w:rPr>
                <w:b/>
                <w:lang w:val="el-GR" w:eastAsia="el-GR"/>
              </w:rPr>
            </w:pPr>
          </w:p>
        </w:tc>
      </w:tr>
      <w:tr w:rsidR="00E36548" w:rsidRPr="00E36548" w14:paraId="20F0E25E" w14:textId="77777777" w:rsidTr="00F82A8D">
        <w:trPr>
          <w:trHeight w:val="315"/>
        </w:trPr>
        <w:tc>
          <w:tcPr>
            <w:tcW w:w="431" w:type="pct"/>
            <w:shd w:val="clear" w:color="auto" w:fill="auto"/>
            <w:vAlign w:val="center"/>
          </w:tcPr>
          <w:p w14:paraId="14FA62C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64AB3218"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16ADB476" w14:textId="1D999774" w:rsidR="00E36548" w:rsidRPr="00252398" w:rsidRDefault="00C0675F"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FD174C">
              <w:rPr>
                <w:cs/>
                <w:lang w:val="el-GR" w:eastAsia="el-GR"/>
              </w:rPr>
              <w:t>‎</w:t>
            </w:r>
            <w:r w:rsidR="00FD174C">
              <w:rPr>
                <w:lang w:val="el-GR" w:eastAsia="el-GR"/>
              </w:rPr>
              <w:t>2.2</w:t>
            </w:r>
            <w:r>
              <w:rPr>
                <w:lang w:val="el-GR" w:eastAsia="el-GR"/>
              </w:rPr>
              <w:fldChar w:fldCharType="end"/>
            </w:r>
          </w:p>
        </w:tc>
      </w:tr>
      <w:tr w:rsidR="00E36548" w:rsidRPr="00843444" w14:paraId="4AAE488C" w14:textId="77777777" w:rsidTr="00F82A8D">
        <w:trPr>
          <w:trHeight w:val="315"/>
        </w:trPr>
        <w:tc>
          <w:tcPr>
            <w:tcW w:w="431" w:type="pct"/>
            <w:shd w:val="clear" w:color="auto" w:fill="FBE4D5" w:themeFill="accent2" w:themeFillTint="33"/>
            <w:vAlign w:val="center"/>
          </w:tcPr>
          <w:p w14:paraId="5428FF46"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3D5F313"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01DB0728" w14:textId="77777777" w:rsidR="00E36548" w:rsidRPr="00843444" w:rsidRDefault="00E36548" w:rsidP="00C4217E">
            <w:pPr>
              <w:spacing w:before="60" w:after="60"/>
              <w:rPr>
                <w:lang w:val="el-GR" w:eastAsia="el-GR"/>
              </w:rPr>
            </w:pPr>
          </w:p>
        </w:tc>
      </w:tr>
      <w:tr w:rsidR="00E36548" w:rsidRPr="00843444" w14:paraId="3F927697" w14:textId="77777777" w:rsidTr="00F82A8D">
        <w:trPr>
          <w:trHeight w:val="315"/>
        </w:trPr>
        <w:tc>
          <w:tcPr>
            <w:tcW w:w="431" w:type="pct"/>
            <w:shd w:val="clear" w:color="auto" w:fill="auto"/>
            <w:vAlign w:val="center"/>
            <w:hideMark/>
          </w:tcPr>
          <w:p w14:paraId="1B21F37D"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0086B79D"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4B3EB429" w14:textId="75DF6EE8" w:rsidR="00E36548" w:rsidRPr="00843444" w:rsidRDefault="00DF6DCB" w:rsidP="00C4217E">
            <w:pPr>
              <w:spacing w:before="60" w:after="60"/>
              <w:rPr>
                <w:lang w:val="el-GR" w:eastAsia="el-GR"/>
              </w:rPr>
            </w:pPr>
            <w:r>
              <w:fldChar w:fldCharType="begin"/>
            </w:r>
            <w:r>
              <w:instrText xml:space="preserve"> REF _Ref122695066 \r \h  \* MERGEFORMAT </w:instrText>
            </w:r>
            <w:r>
              <w:fldChar w:fldCharType="separate"/>
            </w:r>
            <w:r w:rsidR="00FD174C" w:rsidRPr="00FD174C">
              <w:rPr>
                <w:cs/>
                <w:lang w:val="el-GR" w:eastAsia="el-GR"/>
              </w:rPr>
              <w:t>‎</w:t>
            </w:r>
            <w:r w:rsidR="00FD174C">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FD174C" w:rsidRPr="00FD174C">
              <w:rPr>
                <w:cs/>
                <w:lang w:val="el-GR" w:eastAsia="el-GR"/>
              </w:rPr>
              <w:t>‎</w:t>
            </w:r>
            <w:r w:rsidR="00FD174C">
              <w:t>3.2</w:t>
            </w:r>
            <w:r>
              <w:fldChar w:fldCharType="end"/>
            </w:r>
            <w:r w:rsidR="00843444" w:rsidRPr="00843444">
              <w:rPr>
                <w:lang w:val="el-GR" w:eastAsia="el-GR"/>
              </w:rPr>
              <w:t xml:space="preserve">  </w:t>
            </w:r>
          </w:p>
        </w:tc>
      </w:tr>
      <w:tr w:rsidR="00843444" w:rsidRPr="00843444" w14:paraId="172E4DDD" w14:textId="77777777" w:rsidTr="00F82A8D">
        <w:trPr>
          <w:trHeight w:val="315"/>
        </w:trPr>
        <w:tc>
          <w:tcPr>
            <w:tcW w:w="431" w:type="pct"/>
            <w:shd w:val="clear" w:color="auto" w:fill="auto"/>
            <w:vAlign w:val="center"/>
          </w:tcPr>
          <w:p w14:paraId="70DC6129"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518847B9"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74345859" w14:textId="211EA7DF" w:rsidR="00843444" w:rsidRPr="00843444" w:rsidRDefault="00DF6DCB" w:rsidP="00C4217E">
            <w:pPr>
              <w:spacing w:before="60" w:after="60"/>
              <w:rPr>
                <w:lang w:val="el-GR" w:eastAsia="el-GR"/>
              </w:rPr>
            </w:pPr>
            <w:r>
              <w:fldChar w:fldCharType="begin"/>
            </w:r>
            <w:r>
              <w:instrText xml:space="preserve"> REF _Ref122695074 \r \h  \* MERGEFORMAT </w:instrText>
            </w:r>
            <w:r>
              <w:fldChar w:fldCharType="separate"/>
            </w:r>
            <w:r w:rsidR="00FD174C" w:rsidRPr="00FD174C">
              <w:rPr>
                <w:cs/>
                <w:lang w:val="el-GR" w:eastAsia="el-GR"/>
              </w:rPr>
              <w:t>‎</w:t>
            </w:r>
            <w:r w:rsidR="00FD174C">
              <w:t>3.3</w:t>
            </w:r>
            <w:r>
              <w:fldChar w:fldCharType="end"/>
            </w:r>
          </w:p>
        </w:tc>
      </w:tr>
      <w:tr w:rsidR="00E36548" w:rsidRPr="00E36548" w14:paraId="674C99A1" w14:textId="77777777" w:rsidTr="00F82A8D">
        <w:trPr>
          <w:trHeight w:val="525"/>
        </w:trPr>
        <w:tc>
          <w:tcPr>
            <w:tcW w:w="431" w:type="pct"/>
            <w:shd w:val="clear" w:color="auto" w:fill="auto"/>
            <w:vAlign w:val="center"/>
            <w:hideMark/>
          </w:tcPr>
          <w:p w14:paraId="666DD0C1"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1DEE622B"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5D38CE3B" w14:textId="1040201C" w:rsidR="00E36548" w:rsidRPr="00252398" w:rsidRDefault="00DF6DCB" w:rsidP="00C4217E">
            <w:pPr>
              <w:spacing w:before="60" w:after="60"/>
              <w:rPr>
                <w:lang w:val="el-GR" w:eastAsia="el-GR"/>
              </w:rPr>
            </w:pPr>
            <w:r>
              <w:fldChar w:fldCharType="begin"/>
            </w:r>
            <w:r>
              <w:instrText xml:space="preserve"> REF _Ref122695077 \r \h  \* MERGEFORMAT </w:instrText>
            </w:r>
            <w:r>
              <w:fldChar w:fldCharType="separate"/>
            </w:r>
            <w:r w:rsidR="00FD174C" w:rsidRPr="00FD174C">
              <w:rPr>
                <w:cs/>
                <w:lang w:val="el-GR" w:eastAsia="el-GR"/>
              </w:rPr>
              <w:t>‎</w:t>
            </w:r>
            <w:r w:rsidR="00FD174C">
              <w:t>3.4</w:t>
            </w:r>
            <w:r>
              <w:fldChar w:fldCharType="end"/>
            </w:r>
          </w:p>
        </w:tc>
      </w:tr>
      <w:tr w:rsidR="00E36548" w:rsidRPr="00E36548" w14:paraId="33EA11B7"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0AE9A6C"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566C80C"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31551A6" w14:textId="119C9DE0" w:rsidR="00E36548" w:rsidRPr="00C00860" w:rsidRDefault="00C0675F"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FD174C" w:rsidRPr="00603221">
              <w:rPr>
                <w:lang w:val="el-GR"/>
              </w:rPr>
              <w:t>ΠΑΡΑΡΤΗΜΑ ΙΙ – Πίνακες Συμμόρφωσης</w:t>
            </w:r>
            <w:r>
              <w:rPr>
                <w:b/>
                <w:lang w:val="el-GR" w:eastAsia="el-GR"/>
              </w:rPr>
              <w:fldChar w:fldCharType="end"/>
            </w:r>
          </w:p>
        </w:tc>
      </w:tr>
      <w:tr w:rsidR="00E36548" w:rsidRPr="00C56558" w14:paraId="7FC89F03"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5B66D1A"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844D32"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18924D56"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FAD8B5F" w14:textId="36D9F3CF" w:rsidR="00E36548" w:rsidRPr="00252398" w:rsidRDefault="00C0675F"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FD174C" w:rsidRPr="00603221">
              <w:rPr>
                <w:lang w:val="el-GR"/>
              </w:rPr>
              <w:t xml:space="preserve">ΠΑΡΑΡΤΗΜΑ </w:t>
            </w:r>
            <w:r w:rsidR="00FD174C" w:rsidRPr="00603221">
              <w:t>VI</w:t>
            </w:r>
            <w:r w:rsidR="00FD174C" w:rsidRPr="00603221">
              <w:rPr>
                <w:lang w:val="el-GR"/>
              </w:rPr>
              <w:t xml:space="preserve"> – Υπόδειγμα Οικονομικής Προσφοράς</w:t>
            </w:r>
            <w:r>
              <w:rPr>
                <w:b/>
                <w:lang w:val="el-GR" w:eastAsia="el-GR"/>
              </w:rPr>
              <w:fldChar w:fldCharType="end"/>
            </w:r>
          </w:p>
        </w:tc>
      </w:tr>
    </w:tbl>
    <w:p w14:paraId="4E893EAF" w14:textId="77777777" w:rsidR="00E36548" w:rsidRDefault="00E36548" w:rsidP="00C93CF5">
      <w:pPr>
        <w:autoSpaceDE w:val="0"/>
        <w:autoSpaceDN w:val="0"/>
        <w:adjustRightInd w:val="0"/>
        <w:spacing w:after="0" w:line="276" w:lineRule="auto"/>
        <w:rPr>
          <w:bCs/>
          <w:i/>
          <w:iCs/>
          <w:color w:val="5B9BD5"/>
          <w:lang w:val="el-GR"/>
        </w:rPr>
      </w:pPr>
    </w:p>
    <w:p w14:paraId="02369E83" w14:textId="77777777" w:rsidR="00E36548" w:rsidRPr="00603221" w:rsidRDefault="00E36548" w:rsidP="00C93CF5">
      <w:pPr>
        <w:autoSpaceDE w:val="0"/>
        <w:autoSpaceDN w:val="0"/>
        <w:adjustRightInd w:val="0"/>
        <w:spacing w:after="0" w:line="276" w:lineRule="auto"/>
        <w:rPr>
          <w:lang w:val="el-GR"/>
        </w:rPr>
      </w:pPr>
    </w:p>
    <w:p w14:paraId="046BC064" w14:textId="77777777" w:rsidR="00C93CF5" w:rsidRPr="00603221" w:rsidRDefault="00C93CF5" w:rsidP="00C93CF5">
      <w:pPr>
        <w:rPr>
          <w:lang w:val="el-GR"/>
        </w:rPr>
      </w:pPr>
    </w:p>
    <w:p w14:paraId="34C063AB"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F0C85A6" w14:textId="77777777" w:rsidR="008338F0" w:rsidRPr="00603221" w:rsidRDefault="003355E7" w:rsidP="00F82A8D">
      <w:pPr>
        <w:pStyle w:val="2"/>
        <w:numPr>
          <w:ilvl w:val="0"/>
          <w:numId w:val="0"/>
        </w:numPr>
        <w:ind w:left="576" w:hanging="576"/>
        <w:rPr>
          <w:rFonts w:cs="Tahoma"/>
          <w:lang w:val="el-GR"/>
        </w:rPr>
      </w:pPr>
      <w:bookmarkStart w:id="495" w:name="_Ref510087099"/>
      <w:bookmarkStart w:id="496" w:name="_Ref40980023"/>
      <w:bookmarkStart w:id="497" w:name="_Ref40980058"/>
      <w:bookmarkStart w:id="498" w:name="_Ref40980548"/>
      <w:bookmarkStart w:id="499" w:name="_Ref55324421"/>
      <w:bookmarkStart w:id="500" w:name="_Toc97194378"/>
      <w:bookmarkStart w:id="501" w:name="_Toc97194482"/>
      <w:bookmarkStart w:id="502" w:name="_Toc12435193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5"/>
      <w:bookmarkEnd w:id="496"/>
      <w:bookmarkEnd w:id="497"/>
      <w:bookmarkEnd w:id="498"/>
      <w:bookmarkEnd w:id="499"/>
      <w:bookmarkEnd w:id="500"/>
      <w:bookmarkEnd w:id="501"/>
      <w:bookmarkEnd w:id="502"/>
      <w:r w:rsidR="00E1337D" w:rsidRPr="00603221">
        <w:rPr>
          <w:rFonts w:cs="Tahoma"/>
          <w:lang w:val="el-GR"/>
        </w:rPr>
        <w:t xml:space="preserve"> </w:t>
      </w:r>
    </w:p>
    <w:p w14:paraId="1E7024FF" w14:textId="77777777" w:rsidR="008338F0" w:rsidRPr="00603221" w:rsidRDefault="008338F0">
      <w:pPr>
        <w:pStyle w:val="normalwithoutspacing"/>
        <w:rPr>
          <w:i/>
          <w:color w:val="5B9BD5"/>
        </w:rPr>
      </w:pPr>
    </w:p>
    <w:p w14:paraId="4F480F7F" w14:textId="77777777" w:rsidR="00623457" w:rsidRPr="00C4217E" w:rsidRDefault="00623457">
      <w:pPr>
        <w:pStyle w:val="3"/>
        <w:numPr>
          <w:ilvl w:val="2"/>
          <w:numId w:val="16"/>
        </w:numPr>
        <w:ind w:left="1134" w:hanging="414"/>
        <w:rPr>
          <w:rFonts w:cs="Tahoma"/>
          <w:lang w:val="el-GR"/>
        </w:rPr>
      </w:pPr>
      <w:bookmarkStart w:id="503" w:name="_Toc46178225"/>
      <w:bookmarkStart w:id="504" w:name="_Toc46178713"/>
      <w:bookmarkStart w:id="505" w:name="_Toc46179200"/>
      <w:bookmarkStart w:id="506" w:name="_Toc63254467"/>
      <w:bookmarkStart w:id="507" w:name="_Ref104352824"/>
      <w:bookmarkStart w:id="508" w:name="_Ref104352827"/>
      <w:bookmarkStart w:id="509" w:name="_Ref104352962"/>
      <w:bookmarkStart w:id="510" w:name="_Toc240445882"/>
      <w:bookmarkStart w:id="511" w:name="_Toc366852703"/>
      <w:bookmarkStart w:id="512" w:name="_Toc10632754"/>
      <w:bookmarkStart w:id="513" w:name="_Toc42167521"/>
      <w:bookmarkStart w:id="514" w:name="_Ref52978018"/>
      <w:bookmarkStart w:id="515" w:name="_Toc53671374"/>
      <w:bookmarkStart w:id="516" w:name="_Toc97194384"/>
      <w:bookmarkStart w:id="517" w:name="_Toc97194488"/>
      <w:bookmarkStart w:id="518" w:name="_Toc124351935"/>
      <w:bookmarkEnd w:id="503"/>
      <w:bookmarkEnd w:id="504"/>
      <w:bookmarkEnd w:id="505"/>
      <w:commentRangeStart w:id="519"/>
      <w:r w:rsidRPr="00C4217E">
        <w:rPr>
          <w:rFonts w:cs="Tahoma"/>
          <w:lang w:val="el-GR"/>
        </w:rPr>
        <w:t>Συγκεντρωτικός Πίνακας Οικονομικής Προσφοράς</w:t>
      </w:r>
      <w:bookmarkEnd w:id="506"/>
      <w:r w:rsidRPr="00C4217E">
        <w:rPr>
          <w:rFonts w:cs="Tahoma"/>
          <w:lang w:val="el-GR"/>
        </w:rPr>
        <w:t xml:space="preserve"> Έργου</w:t>
      </w:r>
      <w:bookmarkEnd w:id="507"/>
      <w:bookmarkEnd w:id="508"/>
      <w:bookmarkEnd w:id="509"/>
      <w:bookmarkEnd w:id="510"/>
      <w:bookmarkEnd w:id="511"/>
      <w:bookmarkEnd w:id="512"/>
      <w:bookmarkEnd w:id="513"/>
      <w:bookmarkEnd w:id="514"/>
      <w:bookmarkEnd w:id="515"/>
      <w:bookmarkEnd w:id="516"/>
      <w:bookmarkEnd w:id="517"/>
      <w:bookmarkEnd w:id="518"/>
      <w:commentRangeEnd w:id="519"/>
      <w:r w:rsidR="00726CE6">
        <w:rPr>
          <w:rStyle w:val="afd"/>
          <w:rFonts w:cs="Tahoma"/>
          <w:b w:val="0"/>
          <w:bCs w:val="0"/>
        </w:rPr>
        <w:commentReference w:id="51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6A2D1F8E" w14:textId="77777777" w:rsidTr="00842CDC">
        <w:trPr>
          <w:cantSplit/>
          <w:trHeight w:val="1049"/>
        </w:trPr>
        <w:tc>
          <w:tcPr>
            <w:tcW w:w="260" w:type="pct"/>
            <w:shd w:val="pct15" w:color="auto" w:fill="FFFFFF"/>
            <w:vAlign w:val="center"/>
          </w:tcPr>
          <w:p w14:paraId="1A87523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54697147"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6C2B8935" w14:textId="77777777" w:rsidR="00842CDC" w:rsidRDefault="00842CDC" w:rsidP="00C4217E">
            <w:pPr>
              <w:keepNext/>
              <w:keepLines/>
              <w:spacing w:before="60" w:after="60"/>
              <w:jc w:val="center"/>
              <w:rPr>
                <w:sz w:val="18"/>
                <w:szCs w:val="18"/>
                <w:lang w:val="el-GR"/>
              </w:rPr>
            </w:pPr>
          </w:p>
          <w:p w14:paraId="5D3B9CFB"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53022438" w14:textId="77777777" w:rsidR="00842CDC" w:rsidRDefault="00842CDC" w:rsidP="00C4217E">
            <w:pPr>
              <w:keepNext/>
              <w:keepLines/>
              <w:spacing w:before="60" w:after="60"/>
              <w:jc w:val="center"/>
              <w:rPr>
                <w:sz w:val="18"/>
                <w:szCs w:val="18"/>
                <w:lang w:val="el-GR"/>
              </w:rPr>
            </w:pPr>
          </w:p>
          <w:p w14:paraId="14346CC9"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3A3E18D6"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B4B9DF5"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1EF7C68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2286F824"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2EEA362D"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C56558" w14:paraId="434E219D" w14:textId="77777777" w:rsidTr="00842CDC">
        <w:trPr>
          <w:trHeight w:val="284"/>
        </w:trPr>
        <w:tc>
          <w:tcPr>
            <w:tcW w:w="260" w:type="pct"/>
            <w:vAlign w:val="center"/>
          </w:tcPr>
          <w:p w14:paraId="6020882A"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5B149D94" w14:textId="77777777" w:rsidR="00842CDC" w:rsidRPr="00840707" w:rsidRDefault="00D4298A" w:rsidP="00842CDC">
            <w:pPr>
              <w:keepNext/>
              <w:keepLines/>
              <w:spacing w:before="60" w:after="60"/>
              <w:rPr>
                <w:sz w:val="18"/>
                <w:szCs w:val="18"/>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1ου επιπέδου (</w:t>
            </w:r>
            <w:r w:rsidRPr="00CC7164">
              <w:t>help</w:t>
            </w:r>
            <w:r w:rsidRPr="00F5475A">
              <w:rPr>
                <w:lang w:val="el-GR"/>
              </w:rPr>
              <w:t xml:space="preserve"> </w:t>
            </w:r>
            <w:r w:rsidRPr="00CC7164">
              <w:t>desk</w:t>
            </w:r>
            <w:r w:rsidRPr="00F5475A">
              <w:rPr>
                <w:lang w:val="el-GR"/>
              </w:rPr>
              <w:t>)</w:t>
            </w:r>
          </w:p>
        </w:tc>
        <w:tc>
          <w:tcPr>
            <w:tcW w:w="624" w:type="pct"/>
          </w:tcPr>
          <w:p w14:paraId="40EE2D4D" w14:textId="77777777" w:rsidR="00842CDC" w:rsidRPr="00840707" w:rsidRDefault="00842CDC" w:rsidP="00842CDC">
            <w:pPr>
              <w:keepNext/>
              <w:keepLines/>
              <w:spacing w:before="60" w:after="60"/>
              <w:rPr>
                <w:sz w:val="18"/>
                <w:szCs w:val="18"/>
                <w:lang w:val="el-GR"/>
              </w:rPr>
            </w:pPr>
          </w:p>
        </w:tc>
        <w:tc>
          <w:tcPr>
            <w:tcW w:w="624" w:type="pct"/>
          </w:tcPr>
          <w:p w14:paraId="0C4CCA74" w14:textId="77777777" w:rsidR="00842CDC" w:rsidRPr="00840707" w:rsidRDefault="00842CDC" w:rsidP="00842CDC">
            <w:pPr>
              <w:keepNext/>
              <w:keepLines/>
              <w:spacing w:before="60" w:after="60"/>
              <w:rPr>
                <w:sz w:val="18"/>
                <w:szCs w:val="18"/>
                <w:lang w:val="el-GR"/>
              </w:rPr>
            </w:pPr>
          </w:p>
        </w:tc>
        <w:tc>
          <w:tcPr>
            <w:tcW w:w="624" w:type="pct"/>
            <w:vAlign w:val="center"/>
          </w:tcPr>
          <w:p w14:paraId="78FF71B2" w14:textId="77777777" w:rsidR="00842CDC" w:rsidRPr="00840707" w:rsidRDefault="00842CDC" w:rsidP="00842CDC">
            <w:pPr>
              <w:keepNext/>
              <w:keepLines/>
              <w:spacing w:before="60" w:after="60"/>
              <w:rPr>
                <w:sz w:val="18"/>
                <w:szCs w:val="18"/>
                <w:lang w:val="el-GR"/>
              </w:rPr>
            </w:pPr>
          </w:p>
        </w:tc>
        <w:tc>
          <w:tcPr>
            <w:tcW w:w="626" w:type="pct"/>
            <w:vAlign w:val="center"/>
          </w:tcPr>
          <w:p w14:paraId="7AB9A449" w14:textId="77777777" w:rsidR="00842CDC" w:rsidRPr="00840707" w:rsidRDefault="00842CDC" w:rsidP="00842CDC">
            <w:pPr>
              <w:keepNext/>
              <w:keepLines/>
              <w:spacing w:before="60" w:after="60"/>
              <w:rPr>
                <w:sz w:val="18"/>
                <w:szCs w:val="18"/>
                <w:lang w:val="el-GR"/>
              </w:rPr>
            </w:pPr>
          </w:p>
        </w:tc>
        <w:tc>
          <w:tcPr>
            <w:tcW w:w="624" w:type="pct"/>
            <w:vAlign w:val="center"/>
          </w:tcPr>
          <w:p w14:paraId="3EE070A4" w14:textId="77777777" w:rsidR="00842CDC" w:rsidRPr="00840707" w:rsidRDefault="00842CDC" w:rsidP="00842CDC">
            <w:pPr>
              <w:keepNext/>
              <w:keepLines/>
              <w:spacing w:before="60" w:after="60"/>
              <w:rPr>
                <w:sz w:val="18"/>
                <w:szCs w:val="18"/>
                <w:lang w:val="el-GR"/>
              </w:rPr>
            </w:pPr>
          </w:p>
        </w:tc>
      </w:tr>
      <w:tr w:rsidR="00907FAD" w:rsidRPr="00C56558" w14:paraId="2306FFA6" w14:textId="77777777" w:rsidTr="00842CDC">
        <w:trPr>
          <w:trHeight w:val="284"/>
        </w:trPr>
        <w:tc>
          <w:tcPr>
            <w:tcW w:w="260" w:type="pct"/>
            <w:vAlign w:val="center"/>
          </w:tcPr>
          <w:p w14:paraId="276C5C4D"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031DCEC4" w14:textId="77777777" w:rsidR="00907FAD" w:rsidRDefault="009E3BD5" w:rsidP="00842CDC">
            <w:pPr>
              <w:keepNext/>
              <w:keepLines/>
              <w:spacing w:before="60" w:after="60"/>
              <w:rPr>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p>
        </w:tc>
        <w:tc>
          <w:tcPr>
            <w:tcW w:w="624" w:type="pct"/>
          </w:tcPr>
          <w:p w14:paraId="2991F20C" w14:textId="77777777" w:rsidR="00907FAD" w:rsidRPr="00840707" w:rsidRDefault="00907FAD" w:rsidP="00842CDC">
            <w:pPr>
              <w:keepNext/>
              <w:keepLines/>
              <w:spacing w:before="60" w:after="60"/>
              <w:rPr>
                <w:sz w:val="18"/>
                <w:szCs w:val="18"/>
                <w:lang w:val="el-GR"/>
              </w:rPr>
            </w:pPr>
          </w:p>
        </w:tc>
        <w:tc>
          <w:tcPr>
            <w:tcW w:w="624" w:type="pct"/>
          </w:tcPr>
          <w:p w14:paraId="5EFF7CB8" w14:textId="77777777" w:rsidR="00907FAD" w:rsidRPr="00840707" w:rsidRDefault="00907FAD" w:rsidP="00842CDC">
            <w:pPr>
              <w:keepNext/>
              <w:keepLines/>
              <w:spacing w:before="60" w:after="60"/>
              <w:rPr>
                <w:sz w:val="18"/>
                <w:szCs w:val="18"/>
                <w:lang w:val="el-GR"/>
              </w:rPr>
            </w:pPr>
          </w:p>
        </w:tc>
        <w:tc>
          <w:tcPr>
            <w:tcW w:w="624" w:type="pct"/>
            <w:vAlign w:val="center"/>
          </w:tcPr>
          <w:p w14:paraId="0A607ED5" w14:textId="77777777" w:rsidR="00907FAD" w:rsidRPr="00840707" w:rsidRDefault="00907FAD" w:rsidP="00842CDC">
            <w:pPr>
              <w:keepNext/>
              <w:keepLines/>
              <w:spacing w:before="60" w:after="60"/>
              <w:rPr>
                <w:sz w:val="18"/>
                <w:szCs w:val="18"/>
                <w:lang w:val="el-GR"/>
              </w:rPr>
            </w:pPr>
          </w:p>
        </w:tc>
        <w:tc>
          <w:tcPr>
            <w:tcW w:w="626" w:type="pct"/>
            <w:vAlign w:val="center"/>
          </w:tcPr>
          <w:p w14:paraId="32EE58A4" w14:textId="77777777" w:rsidR="00907FAD" w:rsidRPr="00840707" w:rsidRDefault="00907FAD" w:rsidP="00842CDC">
            <w:pPr>
              <w:keepNext/>
              <w:keepLines/>
              <w:spacing w:before="60" w:after="60"/>
              <w:rPr>
                <w:sz w:val="18"/>
                <w:szCs w:val="18"/>
                <w:lang w:val="el-GR"/>
              </w:rPr>
            </w:pPr>
          </w:p>
        </w:tc>
        <w:tc>
          <w:tcPr>
            <w:tcW w:w="624" w:type="pct"/>
            <w:vAlign w:val="center"/>
          </w:tcPr>
          <w:p w14:paraId="7CCB6C4F" w14:textId="77777777" w:rsidR="00907FAD" w:rsidRPr="00840707" w:rsidRDefault="00907FAD" w:rsidP="00842CDC">
            <w:pPr>
              <w:keepNext/>
              <w:keepLines/>
              <w:spacing w:before="60" w:after="60"/>
              <w:rPr>
                <w:sz w:val="18"/>
                <w:szCs w:val="18"/>
                <w:lang w:val="el-GR"/>
              </w:rPr>
            </w:pPr>
          </w:p>
        </w:tc>
      </w:tr>
      <w:tr w:rsidR="009E3BD5" w:rsidRPr="00D86293" w14:paraId="08525826" w14:textId="77777777" w:rsidTr="00842CDC">
        <w:trPr>
          <w:trHeight w:val="284"/>
        </w:trPr>
        <w:tc>
          <w:tcPr>
            <w:tcW w:w="260" w:type="pct"/>
            <w:vAlign w:val="center"/>
          </w:tcPr>
          <w:p w14:paraId="5E8A3AFA" w14:textId="77777777" w:rsidR="009E3BD5" w:rsidRDefault="009E3BD5" w:rsidP="00842CDC">
            <w:pPr>
              <w:keepNext/>
              <w:keepLines/>
              <w:spacing w:before="60" w:after="60"/>
              <w:rPr>
                <w:sz w:val="18"/>
                <w:szCs w:val="18"/>
                <w:lang w:val="el-GR"/>
              </w:rPr>
            </w:pPr>
            <w:r>
              <w:rPr>
                <w:sz w:val="18"/>
                <w:szCs w:val="18"/>
                <w:lang w:val="el-GR"/>
              </w:rPr>
              <w:t>3</w:t>
            </w:r>
          </w:p>
        </w:tc>
        <w:tc>
          <w:tcPr>
            <w:tcW w:w="1618" w:type="pct"/>
            <w:vAlign w:val="center"/>
          </w:tcPr>
          <w:p w14:paraId="78056115" w14:textId="77777777" w:rsidR="009E3BD5" w:rsidRDefault="0071273F" w:rsidP="00842CDC">
            <w:pPr>
              <w:keepNext/>
              <w:keepLines/>
              <w:spacing w:before="60" w:after="60"/>
              <w:rPr>
                <w:lang w:val="el-GR"/>
              </w:rPr>
            </w:pPr>
            <w:r>
              <w:rPr>
                <w:lang w:val="el-GR"/>
              </w:rPr>
              <w:t>Πλάνο Εφαρμογής</w:t>
            </w:r>
          </w:p>
        </w:tc>
        <w:tc>
          <w:tcPr>
            <w:tcW w:w="624" w:type="pct"/>
          </w:tcPr>
          <w:p w14:paraId="016A61C9" w14:textId="77777777" w:rsidR="009E3BD5" w:rsidRPr="00840707" w:rsidRDefault="009E3BD5" w:rsidP="00842CDC">
            <w:pPr>
              <w:keepNext/>
              <w:keepLines/>
              <w:spacing w:before="60" w:after="60"/>
              <w:rPr>
                <w:sz w:val="18"/>
                <w:szCs w:val="18"/>
                <w:lang w:val="el-GR"/>
              </w:rPr>
            </w:pPr>
          </w:p>
        </w:tc>
        <w:tc>
          <w:tcPr>
            <w:tcW w:w="624" w:type="pct"/>
          </w:tcPr>
          <w:p w14:paraId="693618EF" w14:textId="77777777" w:rsidR="009E3BD5" w:rsidRPr="00840707" w:rsidRDefault="009E3BD5" w:rsidP="00842CDC">
            <w:pPr>
              <w:keepNext/>
              <w:keepLines/>
              <w:spacing w:before="60" w:after="60"/>
              <w:rPr>
                <w:sz w:val="18"/>
                <w:szCs w:val="18"/>
                <w:lang w:val="el-GR"/>
              </w:rPr>
            </w:pPr>
          </w:p>
        </w:tc>
        <w:tc>
          <w:tcPr>
            <w:tcW w:w="624" w:type="pct"/>
            <w:vAlign w:val="center"/>
          </w:tcPr>
          <w:p w14:paraId="5B677C83" w14:textId="77777777" w:rsidR="009E3BD5" w:rsidRPr="00840707" w:rsidRDefault="009E3BD5" w:rsidP="00842CDC">
            <w:pPr>
              <w:keepNext/>
              <w:keepLines/>
              <w:spacing w:before="60" w:after="60"/>
              <w:rPr>
                <w:sz w:val="18"/>
                <w:szCs w:val="18"/>
                <w:lang w:val="el-GR"/>
              </w:rPr>
            </w:pPr>
          </w:p>
        </w:tc>
        <w:tc>
          <w:tcPr>
            <w:tcW w:w="626" w:type="pct"/>
            <w:vAlign w:val="center"/>
          </w:tcPr>
          <w:p w14:paraId="2C20A447" w14:textId="77777777" w:rsidR="009E3BD5" w:rsidRPr="00840707" w:rsidRDefault="009E3BD5" w:rsidP="00842CDC">
            <w:pPr>
              <w:keepNext/>
              <w:keepLines/>
              <w:spacing w:before="60" w:after="60"/>
              <w:rPr>
                <w:sz w:val="18"/>
                <w:szCs w:val="18"/>
                <w:lang w:val="el-GR"/>
              </w:rPr>
            </w:pPr>
          </w:p>
        </w:tc>
        <w:tc>
          <w:tcPr>
            <w:tcW w:w="624" w:type="pct"/>
            <w:vAlign w:val="center"/>
          </w:tcPr>
          <w:p w14:paraId="7B4B06D7" w14:textId="77777777" w:rsidR="009E3BD5" w:rsidRPr="00840707" w:rsidRDefault="009E3BD5" w:rsidP="00842CDC">
            <w:pPr>
              <w:keepNext/>
              <w:keepLines/>
              <w:spacing w:before="60" w:after="60"/>
              <w:rPr>
                <w:sz w:val="18"/>
                <w:szCs w:val="18"/>
                <w:lang w:val="el-GR"/>
              </w:rPr>
            </w:pPr>
          </w:p>
        </w:tc>
      </w:tr>
      <w:tr w:rsidR="00842CDC" w:rsidRPr="00C4217E" w14:paraId="6C307629" w14:textId="77777777" w:rsidTr="00842CDC">
        <w:trPr>
          <w:trHeight w:val="284"/>
        </w:trPr>
        <w:tc>
          <w:tcPr>
            <w:tcW w:w="260" w:type="pct"/>
            <w:shd w:val="clear" w:color="auto" w:fill="A0A0A0"/>
            <w:vAlign w:val="center"/>
          </w:tcPr>
          <w:p w14:paraId="5A0C6EF6"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2A09C64F"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409909A"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0DFD3DD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473AF990"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3C84DE95"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505BC8BA" w14:textId="77777777" w:rsidR="00842CDC" w:rsidRPr="00840707" w:rsidRDefault="00842CDC" w:rsidP="00C4217E">
            <w:pPr>
              <w:keepNext/>
              <w:keepLines/>
              <w:spacing w:before="60" w:after="60"/>
              <w:rPr>
                <w:sz w:val="18"/>
                <w:szCs w:val="18"/>
                <w:lang w:val="el-GR"/>
              </w:rPr>
            </w:pPr>
          </w:p>
        </w:tc>
      </w:tr>
    </w:tbl>
    <w:p w14:paraId="1A3206FF" w14:textId="77777777" w:rsidR="00623457" w:rsidRPr="00840707" w:rsidRDefault="00623457" w:rsidP="00623457">
      <w:pPr>
        <w:rPr>
          <w:b/>
        </w:rPr>
      </w:pPr>
      <w:bookmarkStart w:id="520" w:name="_Ref104352863"/>
      <w:bookmarkStart w:id="521" w:name="_Ref104352865"/>
      <w:bookmarkStart w:id="522" w:name="_Ref104352990"/>
      <w:bookmarkStart w:id="523" w:name="_Toc240445883"/>
      <w:bookmarkStart w:id="524" w:name="_Toc366852704"/>
      <w:bookmarkStart w:id="525" w:name="_Toc10632755"/>
      <w:bookmarkStart w:id="526" w:name="_Toc42167522"/>
    </w:p>
    <w:bookmarkEnd w:id="520"/>
    <w:bookmarkEnd w:id="521"/>
    <w:bookmarkEnd w:id="522"/>
    <w:bookmarkEnd w:id="523"/>
    <w:bookmarkEnd w:id="524"/>
    <w:bookmarkEnd w:id="525"/>
    <w:bookmarkEnd w:id="526"/>
    <w:p w14:paraId="0C43211B" w14:textId="77777777" w:rsidR="00623457" w:rsidRPr="00603221" w:rsidRDefault="00623457" w:rsidP="00623457">
      <w:pPr>
        <w:rPr>
          <w:lang w:val="el-GR"/>
        </w:rPr>
        <w:sectPr w:rsidR="00623457" w:rsidRPr="00603221" w:rsidSect="00DF02B0">
          <w:headerReference w:type="first" r:id="rId34"/>
          <w:pgSz w:w="11906" w:h="16838"/>
          <w:pgMar w:top="1134" w:right="1134" w:bottom="1134" w:left="1134" w:header="720" w:footer="709" w:gutter="0"/>
          <w:cols w:space="720"/>
          <w:titlePg/>
          <w:docGrid w:linePitch="360"/>
        </w:sectPr>
      </w:pPr>
    </w:p>
    <w:p w14:paraId="0659D2B1"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7" w:name="_Ref494118533"/>
      <w:bookmarkStart w:id="528" w:name="_Ref40984039"/>
      <w:bookmarkStart w:id="529" w:name="_Toc97194386"/>
      <w:bookmarkStart w:id="530" w:name="_Toc97194490"/>
      <w:bookmarkStart w:id="531" w:name="_Toc124351936"/>
      <w:bookmarkStart w:id="532" w:name="_Hlk118712588"/>
      <w:r w:rsidRPr="00603221">
        <w:rPr>
          <w:rFonts w:cs="Tahoma"/>
          <w:lang w:val="el-GR"/>
        </w:rPr>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7"/>
      <w:bookmarkEnd w:id="528"/>
      <w:bookmarkEnd w:id="529"/>
      <w:bookmarkEnd w:id="530"/>
      <w:bookmarkEnd w:id="531"/>
      <w:r w:rsidR="00E1337D" w:rsidRPr="00603221">
        <w:rPr>
          <w:rFonts w:cs="Tahoma"/>
          <w:lang w:val="el-GR"/>
        </w:rPr>
        <w:t xml:space="preserve"> </w:t>
      </w:r>
    </w:p>
    <w:p w14:paraId="3EF48786" w14:textId="77777777" w:rsidR="00CD4F51" w:rsidRPr="00842CDC" w:rsidRDefault="00CD4F51" w:rsidP="00CD4F51">
      <w:pPr>
        <w:rPr>
          <w:rFonts w:eastAsia="SimSun"/>
          <w:lang w:val="el-GR" w:eastAsia="el-GR" w:bidi="he-IL"/>
        </w:rPr>
      </w:pPr>
    </w:p>
    <w:p w14:paraId="45FFF480"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07539DA8" w14:textId="77777777" w:rsidR="00CD4F51" w:rsidRPr="00842CDC" w:rsidRDefault="00CD4F51" w:rsidP="00CD4F51">
      <w:pPr>
        <w:rPr>
          <w:lang w:val="el-GR"/>
        </w:rPr>
      </w:pPr>
    </w:p>
    <w:p w14:paraId="2DD3F0A0"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6C3059D"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2BB298E"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11361E68" w14:textId="77777777" w:rsidR="00CD4F51" w:rsidRPr="00842CDC" w:rsidRDefault="00CD4F51">
      <w:pPr>
        <w:pStyle w:val="aff"/>
        <w:numPr>
          <w:ilvl w:val="0"/>
          <w:numId w:val="2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4392BF5" w14:textId="77777777" w:rsidR="00CD4F51" w:rsidRPr="00842CDC" w:rsidRDefault="00CD4F51">
      <w:pPr>
        <w:pStyle w:val="aff"/>
        <w:numPr>
          <w:ilvl w:val="0"/>
          <w:numId w:val="28"/>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2"/>
    <w:p w14:paraId="00584E58" w14:textId="77777777" w:rsidR="008338F0" w:rsidRPr="00603221" w:rsidRDefault="008338F0">
      <w:pPr>
        <w:rPr>
          <w:lang w:val="el-GR"/>
        </w:rPr>
      </w:pPr>
    </w:p>
    <w:p w14:paraId="56C22E81" w14:textId="77777777" w:rsidR="00CD4F51" w:rsidRDefault="00CD4F51">
      <w:pPr>
        <w:suppressAutoHyphens w:val="0"/>
        <w:spacing w:after="0"/>
        <w:jc w:val="left"/>
        <w:rPr>
          <w:b/>
          <w:color w:val="002060"/>
          <w:lang w:val="el-GR"/>
        </w:rPr>
      </w:pPr>
      <w:bookmarkStart w:id="533" w:name="_Ref496623895"/>
      <w:bookmarkStart w:id="534" w:name="_Ref496624676"/>
      <w:bookmarkStart w:id="535" w:name="_Ref496625135"/>
      <w:bookmarkStart w:id="536" w:name="_Toc97194387"/>
      <w:bookmarkStart w:id="537" w:name="_Toc97194491"/>
      <w:r>
        <w:rPr>
          <w:lang w:val="el-GR"/>
        </w:rPr>
        <w:br w:type="page"/>
      </w:r>
    </w:p>
    <w:p w14:paraId="727EEEF7" w14:textId="77777777" w:rsidR="008338F0" w:rsidRPr="003329FF" w:rsidRDefault="003355E7" w:rsidP="003329FF">
      <w:pPr>
        <w:pStyle w:val="2"/>
        <w:numPr>
          <w:ilvl w:val="0"/>
          <w:numId w:val="0"/>
        </w:numPr>
        <w:ind w:left="576" w:hanging="576"/>
        <w:rPr>
          <w:rFonts w:cs="Tahoma"/>
          <w:lang w:val="el-GR"/>
        </w:rPr>
      </w:pPr>
      <w:bookmarkStart w:id="538" w:name="_Toc124351937"/>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533"/>
      <w:bookmarkEnd w:id="534"/>
      <w:bookmarkEnd w:id="535"/>
      <w:bookmarkEnd w:id="536"/>
      <w:bookmarkEnd w:id="537"/>
      <w:bookmarkEnd w:id="538"/>
      <w:r w:rsidRPr="003329FF">
        <w:rPr>
          <w:rFonts w:cs="Tahoma"/>
          <w:lang w:val="el-GR"/>
        </w:rPr>
        <w:t xml:space="preserve"> </w:t>
      </w:r>
    </w:p>
    <w:p w14:paraId="16719478" w14:textId="3EAAE516" w:rsidR="007A7DCA" w:rsidRDefault="009B6AAD" w:rsidP="009B6AAD">
      <w:pPr>
        <w:pStyle w:val="3"/>
        <w:numPr>
          <w:ilvl w:val="0"/>
          <w:numId w:val="8"/>
        </w:numPr>
        <w:rPr>
          <w:rFonts w:cs="Tahoma"/>
          <w:szCs w:val="22"/>
          <w:u w:val="single"/>
          <w:lang w:val="el-GR"/>
        </w:rPr>
      </w:pPr>
      <w:bookmarkStart w:id="539" w:name="_Toc43634808"/>
      <w:bookmarkStart w:id="540" w:name="_Toc44821188"/>
      <w:bookmarkStart w:id="541" w:name="_Toc48552980"/>
      <w:bookmarkStart w:id="542" w:name="_Toc49073807"/>
      <w:bookmarkStart w:id="543" w:name="_Toc62559079"/>
      <w:bookmarkStart w:id="544" w:name="_Toc487799701"/>
      <w:bookmarkStart w:id="545" w:name="_Toc97194388"/>
      <w:bookmarkStart w:id="546" w:name="_Toc97194492"/>
      <w:bookmarkStart w:id="547" w:name="_Toc124351938"/>
      <w:r w:rsidRPr="00603221">
        <w:rPr>
          <w:rFonts w:cs="Tahoma"/>
          <w:szCs w:val="22"/>
          <w:u w:val="single"/>
          <w:lang w:val="el-GR"/>
        </w:rPr>
        <w:t>Εγγυητική Επιστολή Συμμετοχής</w:t>
      </w:r>
      <w:bookmarkEnd w:id="539"/>
      <w:bookmarkEnd w:id="540"/>
      <w:bookmarkEnd w:id="541"/>
      <w:bookmarkEnd w:id="542"/>
      <w:bookmarkEnd w:id="543"/>
      <w:bookmarkEnd w:id="544"/>
      <w:bookmarkEnd w:id="545"/>
      <w:bookmarkEnd w:id="546"/>
      <w:bookmarkEnd w:id="547"/>
    </w:p>
    <w:p w14:paraId="3D235DCD" w14:textId="77777777" w:rsidR="00F07D4A" w:rsidRPr="00F07D4A" w:rsidRDefault="00F07D4A" w:rsidP="00F07D4A">
      <w:pPr>
        <w:rPr>
          <w:lang w:val="el-GR"/>
        </w:rPr>
      </w:pPr>
    </w:p>
    <w:p w14:paraId="1E5989C6"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6C074406" w14:textId="77777777" w:rsidR="009B6AAD" w:rsidRPr="00603221" w:rsidRDefault="009B6AAD" w:rsidP="009B6AAD">
      <w:pPr>
        <w:jc w:val="right"/>
        <w:rPr>
          <w:lang w:val="el-GR" w:eastAsia="el-GR"/>
        </w:rPr>
      </w:pPr>
      <w:r w:rsidRPr="00603221">
        <w:rPr>
          <w:lang w:val="el-GR" w:eastAsia="el-GR"/>
        </w:rPr>
        <w:t>Ημερομηνία έκδοσης...........................</w:t>
      </w:r>
    </w:p>
    <w:p w14:paraId="6DC984E0"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66FB7863" w14:textId="77777777" w:rsidR="00483953" w:rsidRPr="00603221" w:rsidRDefault="00483953" w:rsidP="00483953">
      <w:pPr>
        <w:rPr>
          <w:lang w:val="el-GR" w:eastAsia="el-GR"/>
        </w:rPr>
      </w:pPr>
      <w:r>
        <w:rPr>
          <w:color w:val="000000"/>
          <w:lang w:val="el-GR"/>
        </w:rPr>
        <w:t>Λεωφ. Συγγρού 194, 176 71 Καλλιθέα Αθήνα</w:t>
      </w:r>
    </w:p>
    <w:p w14:paraId="58466746"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1FF4C53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C3DBDB3"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7A327C9"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93A26DC"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6F17B6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4918AC3C"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2945702"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FDAC012"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6072BF0"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7C2D4EE8"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1390760"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33DCD9B3"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A986A31"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042E9C31" w14:textId="43C47DA0"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8" w:name="_Hlk67671899"/>
      <w:r w:rsidRPr="00603221">
        <w:rPr>
          <w:lang w:val="el-GR" w:eastAsia="el-GR"/>
        </w:rPr>
        <w:t xml:space="preserve">σύμφωνα </w:t>
      </w:r>
      <w:r w:rsidRPr="00603221">
        <w:rPr>
          <w:highlight w:val="yellow"/>
          <w:lang w:val="el-GR" w:eastAsia="el-GR"/>
        </w:rPr>
        <w:t xml:space="preserve">με την παρ.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496542081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highlight w:val="yellow"/>
          <w:cs/>
          <w:lang w:val="el-GR" w:eastAsia="el-GR"/>
        </w:rPr>
        <w:t>‎</w:t>
      </w:r>
      <w:r w:rsidR="00FD174C">
        <w:rPr>
          <w:lang w:val="el-GR"/>
        </w:rPr>
        <w:t>2.2.2</w:t>
      </w:r>
      <w:r w:rsidR="00DF6DCB">
        <w:fldChar w:fldCharType="end"/>
      </w:r>
      <w:r w:rsidR="004A3382" w:rsidRPr="00603221">
        <w:rPr>
          <w:highlight w:val="yellow"/>
          <w:lang w:val="el-GR" w:eastAsia="el-GR"/>
        </w:rPr>
        <w:t xml:space="preserve"> της παρούσας </w:t>
      </w:r>
      <w:r w:rsidRPr="00603221">
        <w:rPr>
          <w:lang w:val="el-GR" w:eastAsia="el-GR"/>
        </w:rPr>
        <w:t xml:space="preserve">, </w:t>
      </w:r>
      <w:bookmarkEnd w:id="548"/>
      <w:r w:rsidRPr="00603221">
        <w:rPr>
          <w:lang w:val="el-GR" w:eastAsia="el-GR"/>
        </w:rPr>
        <w:t xml:space="preserve">με την προϋπόθεση ότι το σχετικό αίτημά σας θα μας υποβληθεί πριν από την ημερομηνία λήξης της. </w:t>
      </w:r>
    </w:p>
    <w:p w14:paraId="0B2AB4BC"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006434DE" w14:textId="77777777" w:rsidR="009B6AAD" w:rsidRPr="00603221" w:rsidRDefault="009B6AAD" w:rsidP="00F82A8D">
      <w:pPr>
        <w:jc w:val="right"/>
        <w:rPr>
          <w:lang w:val="el-GR"/>
        </w:rPr>
      </w:pPr>
      <w:r w:rsidRPr="00603221">
        <w:rPr>
          <w:lang w:eastAsia="el-GR"/>
        </w:rPr>
        <w:t>(Εξουσιοδοτημένη υπογραφή)</w:t>
      </w:r>
    </w:p>
    <w:p w14:paraId="1F4CCE57" w14:textId="77777777" w:rsidR="007A7DCA" w:rsidRPr="00603221" w:rsidRDefault="007A7DCA">
      <w:pPr>
        <w:suppressAutoHyphens w:val="0"/>
        <w:spacing w:after="0"/>
        <w:jc w:val="left"/>
        <w:rPr>
          <w:lang w:val="el-GR"/>
        </w:rPr>
      </w:pPr>
    </w:p>
    <w:p w14:paraId="6094A118" w14:textId="77777777" w:rsidR="007A7DCA" w:rsidRPr="00603221" w:rsidRDefault="007A7DCA">
      <w:pPr>
        <w:pStyle w:val="3"/>
        <w:numPr>
          <w:ilvl w:val="0"/>
          <w:numId w:val="8"/>
        </w:numPr>
        <w:rPr>
          <w:rFonts w:cs="Tahoma"/>
          <w:szCs w:val="22"/>
          <w:u w:val="single"/>
          <w:lang w:val="el-GR"/>
        </w:rPr>
      </w:pPr>
      <w:bookmarkStart w:id="549" w:name="_Toc97194389"/>
      <w:bookmarkStart w:id="550" w:name="_Toc97194493"/>
      <w:bookmarkStart w:id="551" w:name="_Toc124351939"/>
      <w:r w:rsidRPr="00603221">
        <w:rPr>
          <w:rFonts w:cs="Tahoma"/>
          <w:szCs w:val="22"/>
          <w:u w:val="single"/>
          <w:lang w:val="el-GR"/>
        </w:rPr>
        <w:t>Εγγυητική Επιστολή Καλής Εκτέλεσης</w:t>
      </w:r>
      <w:bookmarkEnd w:id="549"/>
      <w:bookmarkEnd w:id="550"/>
      <w:bookmarkEnd w:id="551"/>
      <w:r w:rsidRPr="00603221">
        <w:rPr>
          <w:rFonts w:cs="Tahoma"/>
          <w:szCs w:val="22"/>
          <w:u w:val="single"/>
          <w:lang w:val="el-GR"/>
        </w:rPr>
        <w:t xml:space="preserve"> </w:t>
      </w:r>
    </w:p>
    <w:p w14:paraId="40F4F481" w14:textId="77777777" w:rsidR="009B6AAD" w:rsidRPr="00603221" w:rsidRDefault="009B6AAD">
      <w:pPr>
        <w:suppressAutoHyphens w:val="0"/>
        <w:spacing w:after="0"/>
        <w:jc w:val="left"/>
        <w:rPr>
          <w:lang w:val="el-GR"/>
        </w:rPr>
      </w:pPr>
    </w:p>
    <w:p w14:paraId="1054CA17" w14:textId="77777777" w:rsidR="007A7DCA" w:rsidRPr="00603221" w:rsidRDefault="007A7DCA" w:rsidP="007A7DCA">
      <w:pPr>
        <w:rPr>
          <w:lang w:val="el-GR"/>
        </w:rPr>
      </w:pPr>
      <w:bookmarkStart w:id="552" w:name="_Toc336420407"/>
      <w:r w:rsidRPr="00603221">
        <w:rPr>
          <w:lang w:val="el-GR"/>
        </w:rPr>
        <w:t>ΕΚΔΟΤΗΣ (Πλήρης επωνυμία).......................................................................</w:t>
      </w:r>
      <w:bookmarkEnd w:id="552"/>
    </w:p>
    <w:p w14:paraId="1FD983F0" w14:textId="77777777" w:rsidR="007A7DCA" w:rsidRPr="00603221" w:rsidRDefault="007A7DCA" w:rsidP="007A7DCA">
      <w:pPr>
        <w:jc w:val="right"/>
        <w:rPr>
          <w:lang w:val="el-GR"/>
        </w:rPr>
      </w:pPr>
      <w:r w:rsidRPr="00603221">
        <w:rPr>
          <w:lang w:val="el-GR"/>
        </w:rPr>
        <w:t>Ημερομηνία έκδοσης...........................</w:t>
      </w:r>
    </w:p>
    <w:p w14:paraId="76A74EC6"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0B85F1CD" w14:textId="77777777" w:rsidR="00483953" w:rsidRPr="00603221" w:rsidRDefault="00483953" w:rsidP="00483953">
      <w:pPr>
        <w:rPr>
          <w:lang w:val="el-GR" w:eastAsia="el-GR"/>
        </w:rPr>
      </w:pPr>
      <w:r>
        <w:rPr>
          <w:color w:val="000000"/>
          <w:lang w:val="el-GR"/>
        </w:rPr>
        <w:t>Λεωφ. Συγγρού 194, 176 71 Καλλιθέα Αθήνα</w:t>
      </w:r>
    </w:p>
    <w:p w14:paraId="2C9A004B" w14:textId="77777777" w:rsidR="007A7DCA" w:rsidRPr="00603221" w:rsidRDefault="007A7DCA" w:rsidP="007A7DCA">
      <w:pPr>
        <w:rPr>
          <w:lang w:val="el-GR"/>
        </w:rPr>
      </w:pPr>
    </w:p>
    <w:p w14:paraId="2B0A0747" w14:textId="77777777" w:rsidR="007A7DCA" w:rsidRPr="00603221" w:rsidRDefault="007A7DCA" w:rsidP="007A7DCA">
      <w:pPr>
        <w:rPr>
          <w:lang w:val="el-GR"/>
        </w:rPr>
      </w:pPr>
      <w:r w:rsidRPr="00603221">
        <w:rPr>
          <w:lang w:val="el-GR"/>
        </w:rPr>
        <w:t xml:space="preserve">Εγγύηση μας υπ’ αριθμ. ……………….. ποσού ………………….……. ευρώ </w:t>
      </w:r>
    </w:p>
    <w:p w14:paraId="3AC5F3F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2CA437"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66A4C43E"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A097ECD"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952571D"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26E4C8CE"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1F85570"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EF271EC"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5609221B"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376E4891"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1CE2A597" w14:textId="36B7234E" w:rsidR="007A7DCA" w:rsidRPr="00603221" w:rsidRDefault="007A7DCA" w:rsidP="007A7DCA">
      <w:pPr>
        <w:rPr>
          <w:lang w:val="el-GR"/>
        </w:rPr>
      </w:pPr>
      <w:r w:rsidRPr="00603221">
        <w:rPr>
          <w:lang w:val="el-GR"/>
        </w:rPr>
        <w:t xml:space="preserve">Η παρούσα ισχύει μέχρι και την ............... </w:t>
      </w:r>
      <w:bookmarkStart w:id="55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DF6DCB">
        <w:fldChar w:fldCharType="begin"/>
      </w:r>
      <w:r w:rsidR="00DF6DCB" w:rsidRPr="00CF5599">
        <w:rPr>
          <w:lang w:val="el-GR"/>
        </w:rPr>
        <w:instrText xml:space="preserve"> </w:instrText>
      </w:r>
      <w:r w:rsidR="00DF6DCB">
        <w:instrText>REF</w:instrText>
      </w:r>
      <w:r w:rsidR="00DF6DCB" w:rsidRPr="00CF5599">
        <w:rPr>
          <w:lang w:val="el-GR"/>
        </w:rPr>
        <w:instrText xml:space="preserve"> _</w:instrText>
      </w:r>
      <w:r w:rsidR="00DF6DCB">
        <w:instrText>Ref</w:instrText>
      </w:r>
      <w:r w:rsidR="00DF6DCB" w:rsidRPr="00CF5599">
        <w:rPr>
          <w:lang w:val="el-GR"/>
        </w:rPr>
        <w:instrText>496542746 \</w:instrText>
      </w:r>
      <w:r w:rsidR="00DF6DCB">
        <w:instrText>r</w:instrText>
      </w:r>
      <w:r w:rsidR="00DF6DCB" w:rsidRPr="00CF5599">
        <w:rPr>
          <w:lang w:val="el-GR"/>
        </w:rPr>
        <w:instrText xml:space="preserve"> \</w:instrText>
      </w:r>
      <w:r w:rsidR="00DF6DCB">
        <w:instrText>h</w:instrText>
      </w:r>
      <w:r w:rsidR="00DF6DCB" w:rsidRPr="00CF5599">
        <w:rPr>
          <w:lang w:val="el-GR"/>
        </w:rPr>
        <w:instrText xml:space="preserve">  \* </w:instrText>
      </w:r>
      <w:r w:rsidR="00DF6DCB">
        <w:instrText>MERGEFORMAT</w:instrText>
      </w:r>
      <w:r w:rsidR="00DF6DCB" w:rsidRPr="00CF5599">
        <w:rPr>
          <w:lang w:val="el-GR"/>
        </w:rPr>
        <w:instrText xml:space="preserve"> </w:instrText>
      </w:r>
      <w:r w:rsidR="00DF6DCB">
        <w:fldChar w:fldCharType="separate"/>
      </w:r>
      <w:r w:rsidR="00FD174C" w:rsidRPr="00FD174C">
        <w:rPr>
          <w:b/>
          <w:cs/>
          <w:lang w:val="el-GR"/>
        </w:rPr>
        <w:t>‎</w:t>
      </w:r>
      <w:r w:rsidR="00FD174C">
        <w:rPr>
          <w:lang w:val="el-GR"/>
        </w:rPr>
        <w:t>4.1</w:t>
      </w:r>
      <w:r w:rsidR="00DF6DCB">
        <w:fldChar w:fldCharType="end"/>
      </w:r>
      <w:r w:rsidR="00CA6082" w:rsidRPr="00603221">
        <w:rPr>
          <w:b/>
          <w:color w:val="000000" w:themeColor="text1"/>
          <w:lang w:val="el-GR"/>
        </w:rPr>
        <w:t xml:space="preserve"> της παρούσας</w:t>
      </w:r>
      <w:r w:rsidRPr="00603221">
        <w:rPr>
          <w:lang w:val="el-GR"/>
        </w:rPr>
        <w:t>)</w:t>
      </w:r>
    </w:p>
    <w:bookmarkEnd w:id="553"/>
    <w:p w14:paraId="3DF74D33"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535971F8" w14:textId="77777777" w:rsidR="007A7DCA" w:rsidRPr="00603221" w:rsidRDefault="007A7DCA" w:rsidP="007A7DCA">
      <w:pPr>
        <w:jc w:val="right"/>
        <w:rPr>
          <w:lang w:val="el-GR"/>
        </w:rPr>
      </w:pPr>
    </w:p>
    <w:p w14:paraId="29762C22" w14:textId="77777777" w:rsidR="007A7DCA" w:rsidRPr="00CD36D9" w:rsidRDefault="007A7DCA" w:rsidP="007A7DCA">
      <w:pPr>
        <w:jc w:val="right"/>
        <w:rPr>
          <w:lang w:val="el-GR"/>
        </w:rPr>
      </w:pPr>
      <w:r w:rsidRPr="00CD36D9">
        <w:rPr>
          <w:lang w:val="el-GR" w:eastAsia="el-GR"/>
        </w:rPr>
        <w:t>(Εξουσιοδοτημένη υπογραφή)</w:t>
      </w:r>
    </w:p>
    <w:p w14:paraId="3587E38D" w14:textId="77777777" w:rsidR="00DA2A67" w:rsidRPr="00603221" w:rsidRDefault="00DA2A67">
      <w:pPr>
        <w:suppressAutoHyphens w:val="0"/>
        <w:spacing w:after="0"/>
        <w:jc w:val="left"/>
        <w:rPr>
          <w:b/>
          <w:bCs/>
          <w:lang w:val="el-GR"/>
        </w:rPr>
      </w:pPr>
      <w:r w:rsidRPr="00603221">
        <w:rPr>
          <w:lang w:val="el-GR"/>
        </w:rPr>
        <w:br w:type="page"/>
      </w:r>
    </w:p>
    <w:p w14:paraId="393171D6" w14:textId="77777777" w:rsidR="00E75240" w:rsidRPr="00A93898" w:rsidRDefault="00754574" w:rsidP="00CF1C2C">
      <w:pPr>
        <w:pStyle w:val="2"/>
        <w:numPr>
          <w:ilvl w:val="0"/>
          <w:numId w:val="0"/>
        </w:numPr>
        <w:ind w:left="576" w:hanging="576"/>
        <w:rPr>
          <w:rFonts w:cs="Tahoma"/>
          <w:lang w:val="el-GR"/>
        </w:rPr>
      </w:pPr>
      <w:bookmarkStart w:id="554" w:name="_Toc97194393"/>
      <w:bookmarkStart w:id="555" w:name="_Toc97194497"/>
      <w:bookmarkStart w:id="556" w:name="_Toc124351940"/>
      <w:r>
        <w:rPr>
          <w:rFonts w:cs="Tahoma"/>
          <w:lang w:val="el-GR"/>
        </w:rPr>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4"/>
      <w:bookmarkEnd w:id="555"/>
      <w:bookmarkEnd w:id="556"/>
      <w:r w:rsidR="00E75240" w:rsidRPr="00A93898">
        <w:rPr>
          <w:rFonts w:cs="Tahoma"/>
          <w:lang w:val="el-GR"/>
        </w:rPr>
        <w:t xml:space="preserve"> </w:t>
      </w:r>
    </w:p>
    <w:p w14:paraId="38E901E0"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DF9ADC3"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E8C054E"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CB457A7"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5D938519"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F65EB6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040551D3"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B20B9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16B3102"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843E388"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F7CAF06" w14:textId="77777777" w:rsidR="006C03D6" w:rsidRDefault="006C03D6">
      <w:pPr>
        <w:suppressAutoHyphens w:val="0"/>
        <w:spacing w:after="0"/>
        <w:jc w:val="left"/>
        <w:rPr>
          <w:lang w:val="el-GR"/>
        </w:rPr>
      </w:pPr>
      <w:r>
        <w:rPr>
          <w:lang w:val="el-GR"/>
        </w:rPr>
        <w:br w:type="page"/>
      </w:r>
    </w:p>
    <w:p w14:paraId="2D53521F"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7" w:name="_Ref118477993"/>
      <w:bookmarkStart w:id="558" w:name="_Toc124351941"/>
      <w:bookmarkStart w:id="559" w:name="_Hlk118481870"/>
      <w:r w:rsidRPr="00C0415C">
        <w:rPr>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557"/>
      <w:bookmarkEnd w:id="558"/>
      <w:r>
        <w:rPr>
          <w:lang w:val="el-GR"/>
        </w:rPr>
        <w:t xml:space="preserve"> </w:t>
      </w:r>
    </w:p>
    <w:p w14:paraId="70823A0A"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EF9761C"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53350057"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35AE039"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058C3A6"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8568216"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9C9441C"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5946AFE6"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7D70092"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BF2F810" w14:textId="10D24F07" w:rsidR="006C03D6" w:rsidRPr="00E532F8" w:rsidRDefault="006C03D6" w:rsidP="006C03D6">
      <w:pPr>
        <w:spacing w:line="276" w:lineRule="auto"/>
        <w:rPr>
          <w:lang w:val="el-GR"/>
        </w:rPr>
      </w:pPr>
      <w:r w:rsidRPr="00E532F8">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332365D0"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9"/>
    <w:p w14:paraId="7005BAE5" w14:textId="77777777" w:rsidR="006C03D6" w:rsidRPr="002A51E1" w:rsidRDefault="006C03D6" w:rsidP="006C03D6">
      <w:pPr>
        <w:rPr>
          <w:lang w:val="el-GR"/>
        </w:rPr>
      </w:pPr>
    </w:p>
    <w:p w14:paraId="26DFD755"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19" w:author="Συντάκτης" w:initials="Α">
    <w:p w14:paraId="7454A055" w14:textId="77777777" w:rsidR="00726CE6" w:rsidRPr="00CA0FB7" w:rsidRDefault="00726CE6" w:rsidP="005363E2">
      <w:pPr>
        <w:pStyle w:val="afe"/>
        <w:jc w:val="left"/>
        <w:rPr>
          <w:lang w:val="el-GR"/>
        </w:rPr>
      </w:pPr>
      <w:r>
        <w:rPr>
          <w:rStyle w:val="afd"/>
        </w:rPr>
        <w:annotationRef/>
      </w:r>
      <w:r w:rsidRPr="00CA0FB7">
        <w:rPr>
          <w:color w:val="000000"/>
          <w:lang w:val="el-GR"/>
        </w:rPr>
        <w:t xml:space="preserve">Παρακαλώ να γίνει η αναδιαμόρφωση του εν λόγω Πίνακα βάσει και του παραπάνω σχολίου ως προς το Π1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54A0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54A055" w16cid:durableId="27B5DD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C2836" w14:textId="77777777" w:rsidR="00035F30" w:rsidRDefault="00035F30">
      <w:pPr>
        <w:spacing w:after="0"/>
      </w:pPr>
      <w:r>
        <w:separator/>
      </w:r>
    </w:p>
  </w:endnote>
  <w:endnote w:type="continuationSeparator" w:id="0">
    <w:p w14:paraId="4F3A22A1" w14:textId="77777777" w:rsidR="00035F30" w:rsidRDefault="00035F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02575" w:rsidRPr="00A73BD3" w14:paraId="71FA1935" w14:textId="77777777" w:rsidTr="003366E9">
      <w:tc>
        <w:tcPr>
          <w:tcW w:w="8747" w:type="dxa"/>
          <w:tcBorders>
            <w:top w:val="single" w:sz="4" w:space="0" w:color="auto"/>
          </w:tcBorders>
        </w:tcPr>
        <w:p w14:paraId="19E2FC87" w14:textId="77777777" w:rsidR="00F02575" w:rsidRDefault="00F02575"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p w14:paraId="33FE7AE5" w14:textId="77777777" w:rsidR="00A10DB7" w:rsidRDefault="000726A4" w:rsidP="006B55CD">
          <w:pPr>
            <w:pStyle w:val="af2"/>
            <w:spacing w:after="0"/>
            <w:rPr>
              <w:rStyle w:val="a3"/>
              <w:rFonts w:cs="Tahoma"/>
              <w:sz w:val="20"/>
              <w:lang w:val="el-GR"/>
            </w:rPr>
          </w:pPr>
          <w:r>
            <w:rPr>
              <w:rStyle w:val="WW8Num5z1"/>
              <w:noProof/>
              <w:lang w:val="en-GB" w:eastAsia="en-GB"/>
            </w:rPr>
            <w:drawing>
              <wp:inline distT="0" distB="0" distL="0" distR="0" wp14:anchorId="278F6840" wp14:editId="439F1C2B">
                <wp:extent cx="5524500" cy="404106"/>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5631786" cy="411954"/>
                        </a:xfrm>
                        <a:prstGeom prst="rect">
                          <a:avLst/>
                        </a:prstGeom>
                        <a:noFill/>
                        <a:ln>
                          <a:noFill/>
                        </a:ln>
                        <a:extLst>
                          <a:ext uri="{53640926-AAD7-44D8-BBD7-CCE9431645EC}">
                            <a14:shadowObscured xmlns:a14="http://schemas.microsoft.com/office/drawing/2010/main"/>
                          </a:ext>
                        </a:extLst>
                      </pic:spPr>
                    </pic:pic>
                  </a:graphicData>
                </a:graphic>
              </wp:inline>
            </w:drawing>
          </w:r>
        </w:p>
        <w:p w14:paraId="44BD7157" w14:textId="77777777" w:rsidR="00A10DB7" w:rsidRPr="001E54F6" w:rsidRDefault="00A10DB7" w:rsidP="006B55CD">
          <w:pPr>
            <w:pStyle w:val="af2"/>
            <w:spacing w:after="0"/>
            <w:rPr>
              <w:rStyle w:val="a3"/>
              <w:rFonts w:cs="Tahoma"/>
              <w:sz w:val="20"/>
              <w:lang w:val="el-GR"/>
            </w:rPr>
          </w:pPr>
        </w:p>
      </w:tc>
      <w:tc>
        <w:tcPr>
          <w:tcW w:w="1108" w:type="dxa"/>
          <w:tcBorders>
            <w:top w:val="single" w:sz="4" w:space="0" w:color="auto"/>
          </w:tcBorders>
        </w:tcPr>
        <w:p w14:paraId="32B201C1" w14:textId="77777777" w:rsidR="00F02575" w:rsidRPr="001E54F6" w:rsidRDefault="00C0675F" w:rsidP="001E54F6">
          <w:pPr>
            <w:pStyle w:val="af2"/>
            <w:spacing w:after="0"/>
            <w:jc w:val="right"/>
            <w:rPr>
              <w:rStyle w:val="a3"/>
              <w:rFonts w:cs="Tahoma"/>
              <w:sz w:val="20"/>
            </w:rPr>
          </w:pPr>
          <w:r w:rsidRPr="001E54F6">
            <w:rPr>
              <w:rStyle w:val="a3"/>
              <w:rFonts w:cs="Tahoma"/>
              <w:sz w:val="20"/>
            </w:rPr>
            <w:fldChar w:fldCharType="begin"/>
          </w:r>
          <w:r w:rsidR="00F02575" w:rsidRPr="001E54F6">
            <w:rPr>
              <w:rStyle w:val="a3"/>
              <w:rFonts w:cs="Tahoma"/>
              <w:sz w:val="20"/>
            </w:rPr>
            <w:instrText xml:space="preserve"> PAGE </w:instrText>
          </w:r>
          <w:r w:rsidRPr="001E54F6">
            <w:rPr>
              <w:rStyle w:val="a3"/>
              <w:rFonts w:cs="Tahoma"/>
              <w:sz w:val="20"/>
            </w:rPr>
            <w:fldChar w:fldCharType="separate"/>
          </w:r>
          <w:r w:rsidR="007F08D8">
            <w:rPr>
              <w:rStyle w:val="a3"/>
              <w:rFonts w:cs="Tahoma"/>
              <w:noProof/>
              <w:sz w:val="20"/>
            </w:rPr>
            <w:t>71</w:t>
          </w:r>
          <w:r w:rsidRPr="001E54F6">
            <w:rPr>
              <w:rStyle w:val="a3"/>
              <w:rFonts w:cs="Tahoma"/>
              <w:sz w:val="20"/>
            </w:rPr>
            <w:fldChar w:fldCharType="end"/>
          </w:r>
          <w:r w:rsidR="00F02575" w:rsidRPr="001E54F6">
            <w:rPr>
              <w:rStyle w:val="a3"/>
              <w:rFonts w:cs="Tahoma"/>
              <w:sz w:val="20"/>
            </w:rPr>
            <w:t xml:space="preserve"> - </w:t>
          </w:r>
          <w:r w:rsidRPr="001E54F6">
            <w:rPr>
              <w:rStyle w:val="a3"/>
              <w:rFonts w:cs="Tahoma"/>
              <w:sz w:val="20"/>
            </w:rPr>
            <w:fldChar w:fldCharType="begin"/>
          </w:r>
          <w:r w:rsidR="00F02575" w:rsidRPr="001E54F6">
            <w:rPr>
              <w:rStyle w:val="a3"/>
              <w:rFonts w:cs="Tahoma"/>
              <w:sz w:val="20"/>
            </w:rPr>
            <w:instrText xml:space="preserve"> NUMPAGES </w:instrText>
          </w:r>
          <w:r w:rsidRPr="001E54F6">
            <w:rPr>
              <w:rStyle w:val="a3"/>
              <w:rFonts w:cs="Tahoma"/>
              <w:sz w:val="20"/>
            </w:rPr>
            <w:fldChar w:fldCharType="separate"/>
          </w:r>
          <w:r w:rsidR="007F08D8">
            <w:rPr>
              <w:rStyle w:val="a3"/>
              <w:rFonts w:cs="Tahoma"/>
              <w:noProof/>
              <w:sz w:val="20"/>
            </w:rPr>
            <w:t>91</w:t>
          </w:r>
          <w:r w:rsidRPr="001E54F6">
            <w:rPr>
              <w:rStyle w:val="a3"/>
              <w:rFonts w:cs="Tahoma"/>
              <w:sz w:val="20"/>
            </w:rPr>
            <w:fldChar w:fldCharType="end"/>
          </w:r>
        </w:p>
      </w:tc>
    </w:tr>
  </w:tbl>
  <w:p w14:paraId="22A60D20" w14:textId="77777777" w:rsidR="00F02575" w:rsidRPr="000C02A6" w:rsidRDefault="00F02575">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tblBorders>
      <w:tblLayout w:type="fixed"/>
      <w:tblLook w:val="00A0" w:firstRow="1" w:lastRow="0" w:firstColumn="1" w:lastColumn="0" w:noHBand="0" w:noVBand="0"/>
    </w:tblPr>
    <w:tblGrid>
      <w:gridCol w:w="8747"/>
      <w:gridCol w:w="1108"/>
    </w:tblGrid>
    <w:tr w:rsidR="00787C2F" w:rsidRPr="00A73BD3" w14:paraId="7D7FEE28" w14:textId="77777777" w:rsidTr="00787C2F">
      <w:trPr>
        <w:jc w:val="center"/>
      </w:trPr>
      <w:tc>
        <w:tcPr>
          <w:tcW w:w="8747" w:type="dxa"/>
          <w:tcBorders>
            <w:top w:val="single" w:sz="4" w:space="0" w:color="auto"/>
          </w:tcBorders>
        </w:tcPr>
        <w:p w14:paraId="05838710" w14:textId="77777777" w:rsidR="00787C2F" w:rsidRDefault="00787C2F" w:rsidP="00D438AC">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p w14:paraId="21E11DFF" w14:textId="77777777" w:rsidR="00A10DB7" w:rsidRPr="001E54F6" w:rsidRDefault="000726A4" w:rsidP="00D438AC">
          <w:pPr>
            <w:pStyle w:val="af2"/>
            <w:spacing w:after="0"/>
            <w:rPr>
              <w:rStyle w:val="a3"/>
              <w:rFonts w:cs="Tahoma"/>
              <w:sz w:val="20"/>
              <w:lang w:val="el-GR"/>
            </w:rPr>
          </w:pPr>
          <w:r>
            <w:rPr>
              <w:rStyle w:val="WW8Num31z2"/>
              <w:noProof/>
              <w:lang w:val="en-GB" w:eastAsia="en-GB"/>
            </w:rPr>
            <w:drawing>
              <wp:inline distT="0" distB="0" distL="0" distR="0" wp14:anchorId="4A086AF2" wp14:editId="3FFBB123">
                <wp:extent cx="5524500" cy="404106"/>
                <wp:effectExtent l="0" t="0" r="0" b="0"/>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5631786" cy="4119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108" w:type="dxa"/>
          <w:tcBorders>
            <w:top w:val="single" w:sz="4" w:space="0" w:color="auto"/>
          </w:tcBorders>
        </w:tcPr>
        <w:p w14:paraId="5448876B" w14:textId="77777777" w:rsidR="00787C2F" w:rsidRPr="001E54F6" w:rsidRDefault="00C0675F" w:rsidP="00D438AC">
          <w:pPr>
            <w:pStyle w:val="af2"/>
            <w:spacing w:after="0"/>
            <w:jc w:val="right"/>
            <w:rPr>
              <w:rStyle w:val="a3"/>
              <w:rFonts w:cs="Tahoma"/>
              <w:sz w:val="20"/>
            </w:rPr>
          </w:pPr>
          <w:r w:rsidRPr="001E54F6">
            <w:rPr>
              <w:rStyle w:val="a3"/>
              <w:rFonts w:cs="Tahoma"/>
              <w:sz w:val="20"/>
            </w:rPr>
            <w:fldChar w:fldCharType="begin"/>
          </w:r>
          <w:r w:rsidR="00787C2F" w:rsidRPr="001E54F6">
            <w:rPr>
              <w:rStyle w:val="a3"/>
              <w:rFonts w:cs="Tahoma"/>
              <w:sz w:val="20"/>
            </w:rPr>
            <w:instrText xml:space="preserve"> PAGE </w:instrText>
          </w:r>
          <w:r w:rsidRPr="001E54F6">
            <w:rPr>
              <w:rStyle w:val="a3"/>
              <w:rFonts w:cs="Tahoma"/>
              <w:sz w:val="20"/>
            </w:rPr>
            <w:fldChar w:fldCharType="separate"/>
          </w:r>
          <w:r w:rsidR="007F08D8">
            <w:rPr>
              <w:rStyle w:val="a3"/>
              <w:rFonts w:cs="Tahoma"/>
              <w:noProof/>
              <w:sz w:val="20"/>
            </w:rPr>
            <w:t>1</w:t>
          </w:r>
          <w:r w:rsidRPr="001E54F6">
            <w:rPr>
              <w:rStyle w:val="a3"/>
              <w:rFonts w:cs="Tahoma"/>
              <w:sz w:val="20"/>
            </w:rPr>
            <w:fldChar w:fldCharType="end"/>
          </w:r>
          <w:r w:rsidR="00787C2F" w:rsidRPr="001E54F6">
            <w:rPr>
              <w:rStyle w:val="a3"/>
              <w:rFonts w:cs="Tahoma"/>
              <w:sz w:val="20"/>
            </w:rPr>
            <w:t xml:space="preserve"> - </w:t>
          </w:r>
          <w:r w:rsidRPr="001E54F6">
            <w:rPr>
              <w:rStyle w:val="a3"/>
              <w:rFonts w:cs="Tahoma"/>
              <w:sz w:val="20"/>
            </w:rPr>
            <w:fldChar w:fldCharType="begin"/>
          </w:r>
          <w:r w:rsidR="00787C2F" w:rsidRPr="001E54F6">
            <w:rPr>
              <w:rStyle w:val="a3"/>
              <w:rFonts w:cs="Tahoma"/>
              <w:sz w:val="20"/>
            </w:rPr>
            <w:instrText xml:space="preserve"> NUMPAGES </w:instrText>
          </w:r>
          <w:r w:rsidRPr="001E54F6">
            <w:rPr>
              <w:rStyle w:val="a3"/>
              <w:rFonts w:cs="Tahoma"/>
              <w:sz w:val="20"/>
            </w:rPr>
            <w:fldChar w:fldCharType="separate"/>
          </w:r>
          <w:r w:rsidR="007F08D8">
            <w:rPr>
              <w:rStyle w:val="a3"/>
              <w:rFonts w:cs="Tahoma"/>
              <w:noProof/>
              <w:sz w:val="20"/>
            </w:rPr>
            <w:t>91</w:t>
          </w:r>
          <w:r w:rsidRPr="001E54F6">
            <w:rPr>
              <w:rStyle w:val="a3"/>
              <w:rFonts w:cs="Tahoma"/>
              <w:sz w:val="20"/>
            </w:rPr>
            <w:fldChar w:fldCharType="end"/>
          </w:r>
        </w:p>
      </w:tc>
    </w:tr>
  </w:tbl>
  <w:p w14:paraId="2FE07004" w14:textId="77777777" w:rsidR="00787C2F" w:rsidRPr="00787C2F" w:rsidRDefault="00787C2F">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63FEF" w14:textId="77777777" w:rsidR="00F02575" w:rsidRDefault="00F02575">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02575" w:rsidRPr="00A73BD3" w14:paraId="3578AB49" w14:textId="77777777" w:rsidTr="003366E9">
      <w:tc>
        <w:tcPr>
          <w:tcW w:w="8747" w:type="dxa"/>
          <w:tcBorders>
            <w:top w:val="single" w:sz="4" w:space="0" w:color="auto"/>
          </w:tcBorders>
        </w:tcPr>
        <w:p w14:paraId="487F9FF2" w14:textId="77777777" w:rsidR="00A10DB7" w:rsidRDefault="00F02575"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Α.Ε.</w:t>
          </w:r>
        </w:p>
        <w:p w14:paraId="6327E4F2" w14:textId="77777777" w:rsidR="00F02575" w:rsidRPr="003329FF" w:rsidRDefault="000726A4" w:rsidP="006B55CD">
          <w:pPr>
            <w:pStyle w:val="af2"/>
            <w:spacing w:after="0"/>
            <w:rPr>
              <w:rStyle w:val="a3"/>
              <w:rFonts w:cs="Tahoma"/>
              <w:sz w:val="20"/>
              <w:lang w:val="el-GR"/>
            </w:rPr>
          </w:pPr>
          <w:r>
            <w:rPr>
              <w:rStyle w:val="WW8Num5z1"/>
              <w:noProof/>
              <w:lang w:val="en-GB" w:eastAsia="en-GB"/>
            </w:rPr>
            <w:drawing>
              <wp:inline distT="0" distB="0" distL="0" distR="0" wp14:anchorId="35C762C8" wp14:editId="3D256F0B">
                <wp:extent cx="5524500" cy="404106"/>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5631786" cy="411954"/>
                        </a:xfrm>
                        <a:prstGeom prst="rect">
                          <a:avLst/>
                        </a:prstGeom>
                        <a:noFill/>
                        <a:ln>
                          <a:noFill/>
                        </a:ln>
                        <a:extLst>
                          <a:ext uri="{53640926-AAD7-44D8-BBD7-CCE9431645EC}">
                            <a14:shadowObscured xmlns:a14="http://schemas.microsoft.com/office/drawing/2010/main"/>
                          </a:ext>
                        </a:extLst>
                      </pic:spPr>
                    </pic:pic>
                  </a:graphicData>
                </a:graphic>
              </wp:inline>
            </w:drawing>
          </w:r>
          <w:r w:rsidR="00F02575" w:rsidRPr="003329FF">
            <w:rPr>
              <w:rStyle w:val="a3"/>
              <w:rFonts w:cs="Tahoma"/>
              <w:sz w:val="20"/>
              <w:lang w:val="el-GR"/>
            </w:rPr>
            <w:t xml:space="preserve"> </w:t>
          </w:r>
        </w:p>
      </w:tc>
      <w:tc>
        <w:tcPr>
          <w:tcW w:w="1108" w:type="dxa"/>
          <w:tcBorders>
            <w:top w:val="single" w:sz="4" w:space="0" w:color="auto"/>
          </w:tcBorders>
        </w:tcPr>
        <w:p w14:paraId="0C87168C" w14:textId="77777777" w:rsidR="00F02575" w:rsidRPr="003329FF" w:rsidRDefault="00C0675F" w:rsidP="003329FF">
          <w:pPr>
            <w:pStyle w:val="af2"/>
            <w:spacing w:after="0"/>
            <w:jc w:val="right"/>
            <w:rPr>
              <w:rStyle w:val="a3"/>
              <w:rFonts w:cs="Tahoma"/>
              <w:sz w:val="20"/>
            </w:rPr>
          </w:pPr>
          <w:r w:rsidRPr="003329FF">
            <w:rPr>
              <w:rStyle w:val="a3"/>
              <w:rFonts w:cs="Tahoma"/>
              <w:sz w:val="20"/>
            </w:rPr>
            <w:fldChar w:fldCharType="begin"/>
          </w:r>
          <w:r w:rsidR="00F02575" w:rsidRPr="003329FF">
            <w:rPr>
              <w:rStyle w:val="a3"/>
              <w:rFonts w:cs="Tahoma"/>
              <w:sz w:val="20"/>
            </w:rPr>
            <w:instrText xml:space="preserve"> PAGE </w:instrText>
          </w:r>
          <w:r w:rsidRPr="003329FF">
            <w:rPr>
              <w:rStyle w:val="a3"/>
              <w:rFonts w:cs="Tahoma"/>
              <w:sz w:val="20"/>
            </w:rPr>
            <w:fldChar w:fldCharType="separate"/>
          </w:r>
          <w:r w:rsidR="007F08D8">
            <w:rPr>
              <w:rStyle w:val="a3"/>
              <w:rFonts w:cs="Tahoma"/>
              <w:noProof/>
              <w:sz w:val="20"/>
            </w:rPr>
            <w:t>91</w:t>
          </w:r>
          <w:r w:rsidRPr="003329FF">
            <w:rPr>
              <w:rStyle w:val="a3"/>
              <w:rFonts w:cs="Tahoma"/>
              <w:sz w:val="20"/>
            </w:rPr>
            <w:fldChar w:fldCharType="end"/>
          </w:r>
          <w:r w:rsidR="00F02575" w:rsidRPr="003329FF">
            <w:rPr>
              <w:rStyle w:val="a3"/>
              <w:rFonts w:cs="Tahoma"/>
              <w:sz w:val="20"/>
            </w:rPr>
            <w:t xml:space="preserve"> - </w:t>
          </w:r>
          <w:r w:rsidRPr="003329FF">
            <w:rPr>
              <w:rStyle w:val="a3"/>
              <w:rFonts w:cs="Tahoma"/>
              <w:sz w:val="20"/>
            </w:rPr>
            <w:fldChar w:fldCharType="begin"/>
          </w:r>
          <w:r w:rsidR="00F02575" w:rsidRPr="003329FF">
            <w:rPr>
              <w:rStyle w:val="a3"/>
              <w:rFonts w:cs="Tahoma"/>
              <w:sz w:val="20"/>
            </w:rPr>
            <w:instrText xml:space="preserve"> NUMPAGES </w:instrText>
          </w:r>
          <w:r w:rsidRPr="003329FF">
            <w:rPr>
              <w:rStyle w:val="a3"/>
              <w:rFonts w:cs="Tahoma"/>
              <w:sz w:val="20"/>
            </w:rPr>
            <w:fldChar w:fldCharType="separate"/>
          </w:r>
          <w:r w:rsidR="007F08D8">
            <w:rPr>
              <w:rStyle w:val="a3"/>
              <w:rFonts w:cs="Tahoma"/>
              <w:noProof/>
              <w:sz w:val="20"/>
            </w:rPr>
            <w:t>91</w:t>
          </w:r>
          <w:r w:rsidRPr="003329FF">
            <w:rPr>
              <w:rStyle w:val="a3"/>
              <w:rFonts w:cs="Tahoma"/>
              <w:sz w:val="20"/>
            </w:rPr>
            <w:fldChar w:fldCharType="end"/>
          </w:r>
        </w:p>
      </w:tc>
    </w:tr>
  </w:tbl>
  <w:p w14:paraId="714FF2B9" w14:textId="77777777" w:rsidR="00F02575" w:rsidRDefault="00F02575"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0F7DB" w14:textId="77777777" w:rsidR="00035F30" w:rsidRDefault="00035F30">
      <w:pPr>
        <w:spacing w:after="0"/>
      </w:pPr>
      <w:r>
        <w:separator/>
      </w:r>
    </w:p>
  </w:footnote>
  <w:footnote w:type="continuationSeparator" w:id="0">
    <w:p w14:paraId="5AC6F409" w14:textId="77777777" w:rsidR="00035F30" w:rsidRDefault="00035F30">
      <w:pPr>
        <w:spacing w:after="0"/>
      </w:pPr>
      <w:r>
        <w:continuationSeparator/>
      </w:r>
    </w:p>
  </w:footnote>
  <w:footnote w:id="1">
    <w:p w14:paraId="6021D169" w14:textId="77777777" w:rsidR="00F02575" w:rsidRPr="006B2C94" w:rsidRDefault="00F02575"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0C6B8FE0" w14:textId="77777777" w:rsidR="00F02575" w:rsidRPr="00BD65F6" w:rsidRDefault="00F02575"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334595EE" w14:textId="77777777" w:rsidR="00F02575" w:rsidRPr="005B2FD1" w:rsidRDefault="00F02575"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0F958D67" w14:textId="77777777" w:rsidR="00F02575" w:rsidRPr="006B2C94" w:rsidRDefault="00F02575" w:rsidP="002B2F6A">
      <w:pPr>
        <w:pStyle w:val="af4"/>
        <w:rPr>
          <w:lang w:val="el-GR"/>
        </w:rPr>
      </w:pPr>
      <w:r>
        <w:rPr>
          <w:rStyle w:val="a4"/>
        </w:rPr>
        <w:footnoteRef/>
      </w:r>
      <w:r>
        <w:rPr>
          <w:lang w:val="el-GR"/>
        </w:rPr>
        <w:tab/>
        <w:t>Άρθρο 96, παρ. 7 του ν. 4412/2016</w:t>
      </w:r>
    </w:p>
  </w:footnote>
  <w:footnote w:id="5">
    <w:p w14:paraId="775E55E5" w14:textId="77777777" w:rsidR="00F02575" w:rsidRPr="009C1E20" w:rsidRDefault="00F02575"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79123C35" w14:textId="77777777" w:rsidR="00F02575" w:rsidRPr="00F93782" w:rsidRDefault="00F02575"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4B9CAD92" w14:textId="77777777" w:rsidR="00F02575" w:rsidRPr="00FF4138" w:rsidRDefault="00F02575"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54BB9EAB" w14:textId="77777777" w:rsidR="00F02575" w:rsidRPr="00CD36D9" w:rsidRDefault="00F02575" w:rsidP="005052FB">
      <w:pPr>
        <w:pStyle w:val="af4"/>
        <w:rPr>
          <w:del w:id="375" w:author="Συντάκτης"/>
          <w:lang w:val="en-US"/>
        </w:rPr>
      </w:pPr>
      <w:r w:rsidRPr="00022C43">
        <w:rPr>
          <w:rStyle w:val="0"/>
        </w:rPr>
        <w:footnoteRef/>
      </w:r>
      <w:r w:rsidRPr="00CD36D9">
        <w:rPr>
          <w:lang w:val="en-US"/>
        </w:rPr>
        <w:t xml:space="preserve">  </w:t>
      </w:r>
      <w:r w:rsidRPr="00CD36D9">
        <w:rPr>
          <w:lang w:val="en-US"/>
        </w:rPr>
        <w:tab/>
      </w:r>
      <w:r>
        <w:rPr>
          <w:lang w:val="el-GR"/>
        </w:rPr>
        <w:t>Ά</w:t>
      </w:r>
      <w:r w:rsidRPr="00022C43">
        <w:rPr>
          <w:lang w:val="el-GR"/>
        </w:rPr>
        <w:t>ρθρο</w:t>
      </w:r>
      <w:r w:rsidRPr="00CD36D9">
        <w:rPr>
          <w:lang w:val="en-US"/>
        </w:rPr>
        <w:t xml:space="preserve"> 205</w:t>
      </w:r>
      <w:r w:rsidRPr="00022C43">
        <w:rPr>
          <w:lang w:val="el-GR"/>
        </w:rPr>
        <w:t>Α</w:t>
      </w:r>
      <w:r w:rsidRPr="00CD36D9">
        <w:rPr>
          <w:lang w:val="en-US"/>
        </w:rPr>
        <w:t xml:space="preserve"> </w:t>
      </w:r>
      <w:r w:rsidRPr="00022C43">
        <w:rPr>
          <w:lang w:val="el-GR"/>
        </w:rPr>
        <w:t>του</w:t>
      </w:r>
      <w:r w:rsidRPr="00CD36D9">
        <w:rPr>
          <w:lang w:val="en-US"/>
        </w:rPr>
        <w:t xml:space="preserve"> </w:t>
      </w:r>
      <w:r w:rsidRPr="00022C43">
        <w:rPr>
          <w:lang w:val="el-GR"/>
        </w:rPr>
        <w:t>ν</w:t>
      </w:r>
      <w:r w:rsidRPr="00CD36D9">
        <w:rPr>
          <w:lang w:val="en-US"/>
        </w:rPr>
        <w:t>. 4412/2016</w:t>
      </w:r>
    </w:p>
  </w:footnote>
  <w:footnote w:id="9">
    <w:p w14:paraId="3CC2DDCA" w14:textId="77777777" w:rsidR="00F02575" w:rsidRPr="00EE7F42" w:rsidRDefault="00F02575"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466C" w14:textId="77777777" w:rsidR="00F02575" w:rsidRPr="00821FBA" w:rsidRDefault="00F02575"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w:t>
    </w:r>
    <w:r w:rsidR="00841EE3">
      <w:rPr>
        <w:i/>
        <w:iCs/>
        <w:sz w:val="20"/>
        <w:lang w:val="el-GR"/>
      </w:rPr>
      <w:t>Οικονομική ενίσχυση</w:t>
    </w:r>
    <w:r w:rsidR="00821FBA" w:rsidRPr="00821FBA">
      <w:rPr>
        <w:i/>
        <w:iCs/>
        <w:sz w:val="20"/>
        <w:lang w:val="el-GR"/>
      </w:rPr>
      <w:t xml:space="preserve"> για τη διενέργεια πράξεων προληπτικής οδοντιατρικής φροντίδας σε παιδιά ηλικίας έξι έως δώδεκα (6-12) ετών - (Dentist PASS)</w:t>
    </w:r>
    <w:r w:rsidRPr="006E6191">
      <w:rPr>
        <w:i/>
        <w:iCs/>
        <w:sz w:val="20"/>
        <w:lang w:val="el-GR"/>
      </w:rPr>
      <w:t>»</w:t>
    </w:r>
    <w:r w:rsidR="00821FBA">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9D002" w14:textId="77777777" w:rsidR="00F02575" w:rsidRPr="00821FBA" w:rsidRDefault="00821FBA" w:rsidP="00821FB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w:t>
    </w:r>
    <w:r w:rsidR="00841EE3">
      <w:rPr>
        <w:i/>
        <w:iCs/>
        <w:sz w:val="20"/>
        <w:lang w:val="el-GR"/>
      </w:rPr>
      <w:t>Οικονομική ενίσχυση</w:t>
    </w:r>
    <w:r w:rsidRPr="00821FBA">
      <w:rPr>
        <w:i/>
        <w:iCs/>
        <w:sz w:val="20"/>
        <w:lang w:val="el-GR"/>
      </w:rPr>
      <w:t xml:space="preserve"> για τη διενέργεια πράξεων προληπτικής οδοντιατρικής φροντίδας σε παιδιά ηλικίας έξι έως δώδεκα (6-12) ετών - (Dentist PASS)</w:t>
    </w:r>
    <w:r w:rsidRPr="006E6191">
      <w:rPr>
        <w:i/>
        <w:iCs/>
        <w:sz w:val="20"/>
        <w:lang w:val="el-GR"/>
      </w:rPr>
      <w:t>»</w:t>
    </w:r>
    <w:r>
      <w:rPr>
        <w:i/>
        <w:iCs/>
        <w:sz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EF15F" w14:textId="77777777" w:rsidR="00F02575" w:rsidRPr="00821FBA" w:rsidRDefault="00821FBA" w:rsidP="00821FB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w:t>
    </w:r>
    <w:r w:rsidR="00841EE3">
      <w:rPr>
        <w:i/>
        <w:iCs/>
        <w:sz w:val="20"/>
        <w:lang w:val="el-GR"/>
      </w:rPr>
      <w:t>Οικονομική ενίσχυση</w:t>
    </w:r>
    <w:r w:rsidRPr="00821FBA">
      <w:rPr>
        <w:i/>
        <w:iCs/>
        <w:sz w:val="20"/>
        <w:lang w:val="el-GR"/>
      </w:rPr>
      <w:t xml:space="preserve"> για τη διενέργεια πράξεων προληπτικής οδοντιατρικής φροντίδας σε παιδιά ηλικίας έξι έως δώδεκα (6-12) ετών - (Dentist PASS)</w:t>
    </w:r>
    <w:r w:rsidRPr="006E6191">
      <w:rPr>
        <w:i/>
        <w:iCs/>
        <w:sz w:val="20"/>
        <w:lang w:val="el-GR"/>
      </w:rPr>
      <w:t>»</w:t>
    </w:r>
    <w:r>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6685" w14:textId="77777777" w:rsidR="00F02575" w:rsidRPr="00821FBA" w:rsidRDefault="00821FBA" w:rsidP="00821FB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w:t>
    </w:r>
    <w:r w:rsidR="00841EE3">
      <w:rPr>
        <w:i/>
        <w:iCs/>
        <w:sz w:val="20"/>
        <w:lang w:val="el-GR"/>
      </w:rPr>
      <w:t>Οικονομική ενίσχυση</w:t>
    </w:r>
    <w:r w:rsidRPr="00821FBA">
      <w:rPr>
        <w:i/>
        <w:iCs/>
        <w:sz w:val="20"/>
        <w:lang w:val="el-GR"/>
      </w:rPr>
      <w:t xml:space="preserve"> για τη διενέργεια πράξεων προληπτικής οδοντιατρικής φροντίδας σε παιδιά ηλικίας έξι έως δώδεκα (6-12) ετών - (Dentist PASS)</w:t>
    </w:r>
    <w:r w:rsidRPr="006E6191">
      <w:rPr>
        <w:i/>
        <w:iCs/>
        <w:sz w:val="20"/>
        <w:lang w:val="el-GR"/>
      </w:rPr>
      <w:t>»</w:t>
    </w:r>
    <w:r>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69D2" w14:textId="77777777" w:rsidR="00F02575" w:rsidRPr="00821FBA" w:rsidRDefault="00821FBA" w:rsidP="00821FB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(Help-Desk) για το Πρόγραμμα «</w:t>
    </w:r>
    <w:r w:rsidR="00841EE3">
      <w:rPr>
        <w:i/>
        <w:iCs/>
        <w:sz w:val="20"/>
        <w:lang w:val="el-GR"/>
      </w:rPr>
      <w:t>Οικονομική ενίσχυση</w:t>
    </w:r>
    <w:r w:rsidRPr="00821FBA">
      <w:rPr>
        <w:i/>
        <w:iCs/>
        <w:sz w:val="20"/>
        <w:lang w:val="el-GR"/>
      </w:rPr>
      <w:t xml:space="preserve"> για τη διενέργεια πράξεων προληπτικής οδοντιατρικής φροντίδας σε παιδιά ηλικίας έξι έως δώδεκα (6-12) ετών - (Dentist PASS)</w:t>
    </w:r>
    <w:r w:rsidRPr="006E6191">
      <w:rPr>
        <w:i/>
        <w:iCs/>
        <w:sz w:val="20"/>
        <w:lang w:val="el-GR"/>
      </w:rPr>
      <w:t>»</w:t>
    </w:r>
    <w:r>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12340E9D"/>
    <w:multiLevelType w:val="multilevel"/>
    <w:tmpl w:val="3334AD20"/>
    <w:numStyleLink w:val="Style4"/>
  </w:abstractNum>
  <w:abstractNum w:abstractNumId="14"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2"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CD3595E"/>
    <w:multiLevelType w:val="multilevel"/>
    <w:tmpl w:val="0588856E"/>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heme="minorHAnsi" w:hAnsiTheme="minorHAnsi" w:cstheme="minorHAnsi" w:hint="default"/>
        <w:b/>
        <w:bCs/>
        <w:i w:val="0"/>
        <w:iCs w:val="0"/>
      </w:r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4"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6"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FE5C2F"/>
    <w:multiLevelType w:val="hybridMultilevel"/>
    <w:tmpl w:val="A516E776"/>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823036"/>
    <w:multiLevelType w:val="hybridMultilevel"/>
    <w:tmpl w:val="EC5C3AA4"/>
    <w:lvl w:ilvl="0" w:tplc="0409000B">
      <w:start w:val="1"/>
      <w:numFmt w:val="bullet"/>
      <w:lvlText w:val=""/>
      <w:lvlJc w:val="left"/>
      <w:pPr>
        <w:ind w:left="914"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3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22745464">
    <w:abstractNumId w:val="1"/>
  </w:num>
  <w:num w:numId="2" w16cid:durableId="1042557578">
    <w:abstractNumId w:val="3"/>
  </w:num>
  <w:num w:numId="3" w16cid:durableId="1104230728">
    <w:abstractNumId w:val="4"/>
  </w:num>
  <w:num w:numId="4" w16cid:durableId="758452979">
    <w:abstractNumId w:val="8"/>
  </w:num>
  <w:num w:numId="5" w16cid:durableId="105271408">
    <w:abstractNumId w:val="9"/>
  </w:num>
  <w:num w:numId="6" w16cid:durableId="503788946">
    <w:abstractNumId w:val="36"/>
  </w:num>
  <w:num w:numId="7" w16cid:durableId="1913200307">
    <w:abstractNumId w:val="39"/>
  </w:num>
  <w:num w:numId="8" w16cid:durableId="1160970594">
    <w:abstractNumId w:val="19"/>
  </w:num>
  <w:num w:numId="9" w16cid:durableId="1253972434">
    <w:abstractNumId w:val="30"/>
  </w:num>
  <w:num w:numId="10" w16cid:durableId="1944921338">
    <w:abstractNumId w:val="23"/>
  </w:num>
  <w:num w:numId="11" w16cid:durableId="1306929487">
    <w:abstractNumId w:val="15"/>
  </w:num>
  <w:num w:numId="12" w16cid:durableId="1116756377">
    <w:abstractNumId w:val="35"/>
  </w:num>
  <w:num w:numId="13" w16cid:durableId="1254507178">
    <w:abstractNumId w:val="41"/>
  </w:num>
  <w:num w:numId="14" w16cid:durableId="1195070906">
    <w:abstractNumId w:val="27"/>
  </w:num>
  <w:num w:numId="15" w16cid:durableId="1010913436">
    <w:abstractNumId w:val="17"/>
  </w:num>
  <w:num w:numId="16" w16cid:durableId="79759291">
    <w:abstractNumId w:val="25"/>
  </w:num>
  <w:num w:numId="17" w16cid:durableId="743529362">
    <w:abstractNumId w:val="24"/>
  </w:num>
  <w:num w:numId="18" w16cid:durableId="2047871803">
    <w:abstractNumId w:val="13"/>
  </w:num>
  <w:num w:numId="19" w16cid:durableId="18174576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1363236">
    <w:abstractNumId w:val="20"/>
  </w:num>
  <w:num w:numId="21" w16cid:durableId="847061133">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819371878">
    <w:abstractNumId w:val="26"/>
  </w:num>
  <w:num w:numId="23" w16cid:durableId="925772347">
    <w:abstractNumId w:val="28"/>
  </w:num>
  <w:num w:numId="24" w16cid:durableId="1044254230">
    <w:abstractNumId w:val="14"/>
  </w:num>
  <w:num w:numId="25" w16cid:durableId="1218591457">
    <w:abstractNumId w:val="34"/>
  </w:num>
  <w:num w:numId="26" w16cid:durableId="1739016141">
    <w:abstractNumId w:val="40"/>
  </w:num>
  <w:num w:numId="27" w16cid:durableId="945967292">
    <w:abstractNumId w:val="22"/>
  </w:num>
  <w:num w:numId="28" w16cid:durableId="92557770">
    <w:abstractNumId w:val="18"/>
  </w:num>
  <w:num w:numId="29" w16cid:durableId="912273915">
    <w:abstractNumId w:val="31"/>
  </w:num>
  <w:num w:numId="30" w16cid:durableId="521820937">
    <w:abstractNumId w:val="37"/>
  </w:num>
  <w:num w:numId="31" w16cid:durableId="442923854">
    <w:abstractNumId w:val="32"/>
  </w:num>
  <w:num w:numId="32" w16cid:durableId="665548443">
    <w:abstractNumId w:val="12"/>
  </w:num>
  <w:num w:numId="33" w16cid:durableId="539367101">
    <w:abstractNumId w:val="16"/>
  </w:num>
  <w:num w:numId="34" w16cid:durableId="336420416">
    <w:abstractNumId w:val="33"/>
  </w:num>
  <w:num w:numId="35" w16cid:durableId="1433360842">
    <w:abstractNumId w:val="29"/>
  </w:num>
  <w:num w:numId="36" w16cid:durableId="208346095">
    <w:abstractNumId w:val="38"/>
  </w:num>
  <w:num w:numId="37" w16cid:durableId="1951472400">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revisionView w:markup="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37E1"/>
    <w:rsid w:val="00005648"/>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765E"/>
    <w:rsid w:val="000303BF"/>
    <w:rsid w:val="000305FE"/>
    <w:rsid w:val="000309DB"/>
    <w:rsid w:val="000326F6"/>
    <w:rsid w:val="00032A9F"/>
    <w:rsid w:val="00032BBA"/>
    <w:rsid w:val="0003389C"/>
    <w:rsid w:val="00033BA0"/>
    <w:rsid w:val="00034E19"/>
    <w:rsid w:val="00034FF1"/>
    <w:rsid w:val="00035295"/>
    <w:rsid w:val="00035C19"/>
    <w:rsid w:val="00035F30"/>
    <w:rsid w:val="00036B77"/>
    <w:rsid w:val="00036CBD"/>
    <w:rsid w:val="00037B97"/>
    <w:rsid w:val="00037FFE"/>
    <w:rsid w:val="0004038F"/>
    <w:rsid w:val="00041C07"/>
    <w:rsid w:val="00042DB8"/>
    <w:rsid w:val="00043D44"/>
    <w:rsid w:val="00043F27"/>
    <w:rsid w:val="00045770"/>
    <w:rsid w:val="00045DCF"/>
    <w:rsid w:val="00046044"/>
    <w:rsid w:val="00046293"/>
    <w:rsid w:val="0004724C"/>
    <w:rsid w:val="00047C57"/>
    <w:rsid w:val="00050036"/>
    <w:rsid w:val="000504C7"/>
    <w:rsid w:val="000527FB"/>
    <w:rsid w:val="0005488E"/>
    <w:rsid w:val="00055804"/>
    <w:rsid w:val="0005617B"/>
    <w:rsid w:val="00057024"/>
    <w:rsid w:val="00057BBA"/>
    <w:rsid w:val="00057F4A"/>
    <w:rsid w:val="00060F90"/>
    <w:rsid w:val="000610D4"/>
    <w:rsid w:val="00061ADD"/>
    <w:rsid w:val="00061DF4"/>
    <w:rsid w:val="000631F7"/>
    <w:rsid w:val="00063FB6"/>
    <w:rsid w:val="0006410A"/>
    <w:rsid w:val="0006490A"/>
    <w:rsid w:val="000650A9"/>
    <w:rsid w:val="000653F1"/>
    <w:rsid w:val="00066F21"/>
    <w:rsid w:val="00067067"/>
    <w:rsid w:val="000674D2"/>
    <w:rsid w:val="0006771D"/>
    <w:rsid w:val="000705D7"/>
    <w:rsid w:val="000706B1"/>
    <w:rsid w:val="00070731"/>
    <w:rsid w:val="00072601"/>
    <w:rsid w:val="000726A4"/>
    <w:rsid w:val="000738BC"/>
    <w:rsid w:val="00076675"/>
    <w:rsid w:val="0008087C"/>
    <w:rsid w:val="00082557"/>
    <w:rsid w:val="00084419"/>
    <w:rsid w:val="00086782"/>
    <w:rsid w:val="00087FEA"/>
    <w:rsid w:val="00092ADB"/>
    <w:rsid w:val="00092F07"/>
    <w:rsid w:val="00094D2D"/>
    <w:rsid w:val="00095840"/>
    <w:rsid w:val="0009738D"/>
    <w:rsid w:val="000A4A55"/>
    <w:rsid w:val="000A60A0"/>
    <w:rsid w:val="000A7747"/>
    <w:rsid w:val="000B187C"/>
    <w:rsid w:val="000B1A54"/>
    <w:rsid w:val="000B236D"/>
    <w:rsid w:val="000B3A30"/>
    <w:rsid w:val="000B6D68"/>
    <w:rsid w:val="000B6F4E"/>
    <w:rsid w:val="000B7FA2"/>
    <w:rsid w:val="000C02A6"/>
    <w:rsid w:val="000C04E3"/>
    <w:rsid w:val="000C1AAF"/>
    <w:rsid w:val="000C4648"/>
    <w:rsid w:val="000C4B25"/>
    <w:rsid w:val="000C59AD"/>
    <w:rsid w:val="000C5D2B"/>
    <w:rsid w:val="000D2ED0"/>
    <w:rsid w:val="000D5E54"/>
    <w:rsid w:val="000D5FB8"/>
    <w:rsid w:val="000D6DFD"/>
    <w:rsid w:val="000D6E10"/>
    <w:rsid w:val="000E04A1"/>
    <w:rsid w:val="000E0B6C"/>
    <w:rsid w:val="000E12F1"/>
    <w:rsid w:val="000E178C"/>
    <w:rsid w:val="000E1C5E"/>
    <w:rsid w:val="000E2020"/>
    <w:rsid w:val="000E2462"/>
    <w:rsid w:val="000E27C3"/>
    <w:rsid w:val="000E6B11"/>
    <w:rsid w:val="000E6DC6"/>
    <w:rsid w:val="000F0E29"/>
    <w:rsid w:val="000F327E"/>
    <w:rsid w:val="000F62F0"/>
    <w:rsid w:val="000F6FD9"/>
    <w:rsid w:val="000F7CF2"/>
    <w:rsid w:val="00100156"/>
    <w:rsid w:val="00103061"/>
    <w:rsid w:val="0010445B"/>
    <w:rsid w:val="00105242"/>
    <w:rsid w:val="00105367"/>
    <w:rsid w:val="00105FBE"/>
    <w:rsid w:val="001061A0"/>
    <w:rsid w:val="0010635F"/>
    <w:rsid w:val="00111D5A"/>
    <w:rsid w:val="00114833"/>
    <w:rsid w:val="00115643"/>
    <w:rsid w:val="001201B6"/>
    <w:rsid w:val="001202D5"/>
    <w:rsid w:val="00122891"/>
    <w:rsid w:val="00123153"/>
    <w:rsid w:val="001253B5"/>
    <w:rsid w:val="00125BF8"/>
    <w:rsid w:val="001308CC"/>
    <w:rsid w:val="00130942"/>
    <w:rsid w:val="001312AF"/>
    <w:rsid w:val="0013350B"/>
    <w:rsid w:val="00133E0F"/>
    <w:rsid w:val="00135A3A"/>
    <w:rsid w:val="00137A93"/>
    <w:rsid w:val="00137DAA"/>
    <w:rsid w:val="0014064C"/>
    <w:rsid w:val="00140781"/>
    <w:rsid w:val="00140CA7"/>
    <w:rsid w:val="00141E27"/>
    <w:rsid w:val="00143040"/>
    <w:rsid w:val="001452C0"/>
    <w:rsid w:val="00146631"/>
    <w:rsid w:val="00147AA3"/>
    <w:rsid w:val="00147B71"/>
    <w:rsid w:val="00151DB2"/>
    <w:rsid w:val="00151DC8"/>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27B5"/>
    <w:rsid w:val="001852F3"/>
    <w:rsid w:val="001859FA"/>
    <w:rsid w:val="00186621"/>
    <w:rsid w:val="001867FF"/>
    <w:rsid w:val="0018689F"/>
    <w:rsid w:val="001869A5"/>
    <w:rsid w:val="00186BF5"/>
    <w:rsid w:val="00187D66"/>
    <w:rsid w:val="00194C49"/>
    <w:rsid w:val="00195A7F"/>
    <w:rsid w:val="001964C4"/>
    <w:rsid w:val="00196E2A"/>
    <w:rsid w:val="001971AE"/>
    <w:rsid w:val="00197834"/>
    <w:rsid w:val="001A317F"/>
    <w:rsid w:val="001A61D3"/>
    <w:rsid w:val="001A6CEB"/>
    <w:rsid w:val="001B0443"/>
    <w:rsid w:val="001B235A"/>
    <w:rsid w:val="001B2758"/>
    <w:rsid w:val="001B41E5"/>
    <w:rsid w:val="001B55ED"/>
    <w:rsid w:val="001B56F1"/>
    <w:rsid w:val="001B585C"/>
    <w:rsid w:val="001B5981"/>
    <w:rsid w:val="001B5CA2"/>
    <w:rsid w:val="001B65F9"/>
    <w:rsid w:val="001B6BD1"/>
    <w:rsid w:val="001C3012"/>
    <w:rsid w:val="001C4403"/>
    <w:rsid w:val="001C44A3"/>
    <w:rsid w:val="001C6408"/>
    <w:rsid w:val="001C673F"/>
    <w:rsid w:val="001C6DCF"/>
    <w:rsid w:val="001D06AA"/>
    <w:rsid w:val="001D0C1B"/>
    <w:rsid w:val="001D0D7B"/>
    <w:rsid w:val="001D0F05"/>
    <w:rsid w:val="001E0711"/>
    <w:rsid w:val="001E11F9"/>
    <w:rsid w:val="001E1B38"/>
    <w:rsid w:val="001E3887"/>
    <w:rsid w:val="001E38A4"/>
    <w:rsid w:val="001E3C20"/>
    <w:rsid w:val="001E4E76"/>
    <w:rsid w:val="001E54F6"/>
    <w:rsid w:val="001E5DE0"/>
    <w:rsid w:val="001E6103"/>
    <w:rsid w:val="001E64FE"/>
    <w:rsid w:val="001F11F8"/>
    <w:rsid w:val="001F3DCA"/>
    <w:rsid w:val="001F40A2"/>
    <w:rsid w:val="001F4428"/>
    <w:rsid w:val="001F455A"/>
    <w:rsid w:val="001F500A"/>
    <w:rsid w:val="001F5F4A"/>
    <w:rsid w:val="001F6AB7"/>
    <w:rsid w:val="001F78E8"/>
    <w:rsid w:val="00200224"/>
    <w:rsid w:val="00201A77"/>
    <w:rsid w:val="00201E03"/>
    <w:rsid w:val="002020F7"/>
    <w:rsid w:val="00202AF8"/>
    <w:rsid w:val="00203D78"/>
    <w:rsid w:val="00207A57"/>
    <w:rsid w:val="002124D4"/>
    <w:rsid w:val="0021350B"/>
    <w:rsid w:val="00213B08"/>
    <w:rsid w:val="002145A1"/>
    <w:rsid w:val="00214DD7"/>
    <w:rsid w:val="00215C1A"/>
    <w:rsid w:val="002165C3"/>
    <w:rsid w:val="00220C6B"/>
    <w:rsid w:val="00221291"/>
    <w:rsid w:val="002212F0"/>
    <w:rsid w:val="00222C7B"/>
    <w:rsid w:val="00224F7F"/>
    <w:rsid w:val="0022772A"/>
    <w:rsid w:val="00231358"/>
    <w:rsid w:val="00232EE2"/>
    <w:rsid w:val="002333E4"/>
    <w:rsid w:val="0023721C"/>
    <w:rsid w:val="0023731E"/>
    <w:rsid w:val="002373E7"/>
    <w:rsid w:val="00240449"/>
    <w:rsid w:val="0024279E"/>
    <w:rsid w:val="00243C69"/>
    <w:rsid w:val="00243F84"/>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3C2C"/>
    <w:rsid w:val="00263FBB"/>
    <w:rsid w:val="002654F7"/>
    <w:rsid w:val="0026551E"/>
    <w:rsid w:val="00265688"/>
    <w:rsid w:val="00270326"/>
    <w:rsid w:val="00272B7A"/>
    <w:rsid w:val="00272F1F"/>
    <w:rsid w:val="002743AF"/>
    <w:rsid w:val="00274473"/>
    <w:rsid w:val="002768B4"/>
    <w:rsid w:val="00277F8F"/>
    <w:rsid w:val="0028077E"/>
    <w:rsid w:val="00280B8B"/>
    <w:rsid w:val="00281CFE"/>
    <w:rsid w:val="00281EC3"/>
    <w:rsid w:val="00282306"/>
    <w:rsid w:val="002858E5"/>
    <w:rsid w:val="00286B99"/>
    <w:rsid w:val="0028724A"/>
    <w:rsid w:val="002906DD"/>
    <w:rsid w:val="00290B29"/>
    <w:rsid w:val="0029311E"/>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6F26"/>
    <w:rsid w:val="002A7C7B"/>
    <w:rsid w:val="002B04BB"/>
    <w:rsid w:val="002B2303"/>
    <w:rsid w:val="002B24BA"/>
    <w:rsid w:val="002B2EA7"/>
    <w:rsid w:val="002B2F6A"/>
    <w:rsid w:val="002B33C9"/>
    <w:rsid w:val="002B359D"/>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5DE3"/>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718F"/>
    <w:rsid w:val="002F74B3"/>
    <w:rsid w:val="003038D4"/>
    <w:rsid w:val="00303EC8"/>
    <w:rsid w:val="003061E3"/>
    <w:rsid w:val="0030791E"/>
    <w:rsid w:val="003103DA"/>
    <w:rsid w:val="00310A95"/>
    <w:rsid w:val="0031166C"/>
    <w:rsid w:val="0031232C"/>
    <w:rsid w:val="00312F18"/>
    <w:rsid w:val="00313255"/>
    <w:rsid w:val="00313E31"/>
    <w:rsid w:val="0031449B"/>
    <w:rsid w:val="00314687"/>
    <w:rsid w:val="003148C5"/>
    <w:rsid w:val="00314AB5"/>
    <w:rsid w:val="0031527A"/>
    <w:rsid w:val="003153CD"/>
    <w:rsid w:val="0031590C"/>
    <w:rsid w:val="00317788"/>
    <w:rsid w:val="0032146B"/>
    <w:rsid w:val="003218ED"/>
    <w:rsid w:val="003224F1"/>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2A1"/>
    <w:rsid w:val="00347430"/>
    <w:rsid w:val="00352231"/>
    <w:rsid w:val="003528AF"/>
    <w:rsid w:val="00352A6A"/>
    <w:rsid w:val="0035781F"/>
    <w:rsid w:val="00357CEB"/>
    <w:rsid w:val="00363799"/>
    <w:rsid w:val="00365129"/>
    <w:rsid w:val="0036512D"/>
    <w:rsid w:val="00366319"/>
    <w:rsid w:val="0036645B"/>
    <w:rsid w:val="00367AD5"/>
    <w:rsid w:val="00370D99"/>
    <w:rsid w:val="00370EB2"/>
    <w:rsid w:val="00371877"/>
    <w:rsid w:val="00372204"/>
    <w:rsid w:val="00372DB8"/>
    <w:rsid w:val="003732AE"/>
    <w:rsid w:val="003738F7"/>
    <w:rsid w:val="00373B83"/>
    <w:rsid w:val="003744A8"/>
    <w:rsid w:val="00375FD8"/>
    <w:rsid w:val="00376A3A"/>
    <w:rsid w:val="00377A13"/>
    <w:rsid w:val="00380F25"/>
    <w:rsid w:val="003822A5"/>
    <w:rsid w:val="003844DC"/>
    <w:rsid w:val="00385477"/>
    <w:rsid w:val="003859F5"/>
    <w:rsid w:val="00387954"/>
    <w:rsid w:val="00390733"/>
    <w:rsid w:val="0039187D"/>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B5A20"/>
    <w:rsid w:val="003C0732"/>
    <w:rsid w:val="003C0ACD"/>
    <w:rsid w:val="003C2BEF"/>
    <w:rsid w:val="003C5B37"/>
    <w:rsid w:val="003D0035"/>
    <w:rsid w:val="003D047E"/>
    <w:rsid w:val="003D0692"/>
    <w:rsid w:val="003D154A"/>
    <w:rsid w:val="003D1750"/>
    <w:rsid w:val="003D21DA"/>
    <w:rsid w:val="003D24B5"/>
    <w:rsid w:val="003D3032"/>
    <w:rsid w:val="003D5F3C"/>
    <w:rsid w:val="003D5F82"/>
    <w:rsid w:val="003D60E4"/>
    <w:rsid w:val="003E1DB4"/>
    <w:rsid w:val="003E289C"/>
    <w:rsid w:val="003E3336"/>
    <w:rsid w:val="003E34BF"/>
    <w:rsid w:val="003E35FD"/>
    <w:rsid w:val="003E366C"/>
    <w:rsid w:val="003E4177"/>
    <w:rsid w:val="003E44A9"/>
    <w:rsid w:val="003E4A7B"/>
    <w:rsid w:val="003E5239"/>
    <w:rsid w:val="003F02EE"/>
    <w:rsid w:val="003F0D9A"/>
    <w:rsid w:val="003F1A31"/>
    <w:rsid w:val="003F2995"/>
    <w:rsid w:val="003F29C4"/>
    <w:rsid w:val="003F3008"/>
    <w:rsid w:val="003F6F09"/>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D32"/>
    <w:rsid w:val="00433E35"/>
    <w:rsid w:val="004355E9"/>
    <w:rsid w:val="00437CE2"/>
    <w:rsid w:val="004415F3"/>
    <w:rsid w:val="00441D66"/>
    <w:rsid w:val="004443B1"/>
    <w:rsid w:val="00451F31"/>
    <w:rsid w:val="00453C13"/>
    <w:rsid w:val="004552CB"/>
    <w:rsid w:val="00456381"/>
    <w:rsid w:val="00457061"/>
    <w:rsid w:val="00457DC9"/>
    <w:rsid w:val="00460746"/>
    <w:rsid w:val="00460E2E"/>
    <w:rsid w:val="00461CF6"/>
    <w:rsid w:val="004629AE"/>
    <w:rsid w:val="0046383D"/>
    <w:rsid w:val="00465DC2"/>
    <w:rsid w:val="004717A5"/>
    <w:rsid w:val="0047223E"/>
    <w:rsid w:val="0047274B"/>
    <w:rsid w:val="00472A67"/>
    <w:rsid w:val="0047394F"/>
    <w:rsid w:val="004754F1"/>
    <w:rsid w:val="004819F3"/>
    <w:rsid w:val="00482B15"/>
    <w:rsid w:val="00482D88"/>
    <w:rsid w:val="00483340"/>
    <w:rsid w:val="004836C9"/>
    <w:rsid w:val="00483953"/>
    <w:rsid w:val="00483F87"/>
    <w:rsid w:val="00485456"/>
    <w:rsid w:val="0048569A"/>
    <w:rsid w:val="0048570F"/>
    <w:rsid w:val="00485A0C"/>
    <w:rsid w:val="00485DD7"/>
    <w:rsid w:val="00486D17"/>
    <w:rsid w:val="00486E56"/>
    <w:rsid w:val="00487AA2"/>
    <w:rsid w:val="00487AA3"/>
    <w:rsid w:val="00490EA5"/>
    <w:rsid w:val="0049102A"/>
    <w:rsid w:val="00493846"/>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41D7"/>
    <w:rsid w:val="004B44F4"/>
    <w:rsid w:val="004B5E49"/>
    <w:rsid w:val="004B759E"/>
    <w:rsid w:val="004B7E25"/>
    <w:rsid w:val="004C145A"/>
    <w:rsid w:val="004C19BF"/>
    <w:rsid w:val="004C3A66"/>
    <w:rsid w:val="004C3B9A"/>
    <w:rsid w:val="004C3BBE"/>
    <w:rsid w:val="004C402D"/>
    <w:rsid w:val="004C4576"/>
    <w:rsid w:val="004C4BC9"/>
    <w:rsid w:val="004C54F8"/>
    <w:rsid w:val="004C64D0"/>
    <w:rsid w:val="004C72B8"/>
    <w:rsid w:val="004D042A"/>
    <w:rsid w:val="004D0444"/>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064"/>
    <w:rsid w:val="004F34C6"/>
    <w:rsid w:val="004F5F72"/>
    <w:rsid w:val="004F7472"/>
    <w:rsid w:val="004F75FA"/>
    <w:rsid w:val="004F7C52"/>
    <w:rsid w:val="004F7D80"/>
    <w:rsid w:val="00501A34"/>
    <w:rsid w:val="00501C7A"/>
    <w:rsid w:val="0050219F"/>
    <w:rsid w:val="00504020"/>
    <w:rsid w:val="00505022"/>
    <w:rsid w:val="005052DB"/>
    <w:rsid w:val="005052FB"/>
    <w:rsid w:val="00505BF7"/>
    <w:rsid w:val="00507584"/>
    <w:rsid w:val="00510D76"/>
    <w:rsid w:val="005117CA"/>
    <w:rsid w:val="0051184D"/>
    <w:rsid w:val="00512083"/>
    <w:rsid w:val="00514DAC"/>
    <w:rsid w:val="005158F1"/>
    <w:rsid w:val="0051599E"/>
    <w:rsid w:val="00515D0D"/>
    <w:rsid w:val="0052106E"/>
    <w:rsid w:val="00523863"/>
    <w:rsid w:val="00523EEE"/>
    <w:rsid w:val="00523F26"/>
    <w:rsid w:val="0052482B"/>
    <w:rsid w:val="005252D6"/>
    <w:rsid w:val="00527ABB"/>
    <w:rsid w:val="005314D0"/>
    <w:rsid w:val="0053372D"/>
    <w:rsid w:val="00533BF0"/>
    <w:rsid w:val="00535BFB"/>
    <w:rsid w:val="00536181"/>
    <w:rsid w:val="0054025C"/>
    <w:rsid w:val="0054042A"/>
    <w:rsid w:val="00540A73"/>
    <w:rsid w:val="00540BBE"/>
    <w:rsid w:val="00542891"/>
    <w:rsid w:val="00544548"/>
    <w:rsid w:val="00544615"/>
    <w:rsid w:val="00544A26"/>
    <w:rsid w:val="00545346"/>
    <w:rsid w:val="0054755D"/>
    <w:rsid w:val="00550040"/>
    <w:rsid w:val="005502CE"/>
    <w:rsid w:val="00550D8B"/>
    <w:rsid w:val="0055409C"/>
    <w:rsid w:val="005550B0"/>
    <w:rsid w:val="00556A23"/>
    <w:rsid w:val="00560C7F"/>
    <w:rsid w:val="0056194A"/>
    <w:rsid w:val="005632FF"/>
    <w:rsid w:val="00565241"/>
    <w:rsid w:val="00567706"/>
    <w:rsid w:val="005709FC"/>
    <w:rsid w:val="0057126B"/>
    <w:rsid w:val="00571B3A"/>
    <w:rsid w:val="00573F8E"/>
    <w:rsid w:val="00574DB6"/>
    <w:rsid w:val="0057514C"/>
    <w:rsid w:val="00576767"/>
    <w:rsid w:val="00580BCD"/>
    <w:rsid w:val="0058155F"/>
    <w:rsid w:val="005818CF"/>
    <w:rsid w:val="00582A95"/>
    <w:rsid w:val="0058394A"/>
    <w:rsid w:val="00585042"/>
    <w:rsid w:val="00586C4A"/>
    <w:rsid w:val="005875C2"/>
    <w:rsid w:val="00592BCD"/>
    <w:rsid w:val="00592F60"/>
    <w:rsid w:val="00594FE8"/>
    <w:rsid w:val="00596075"/>
    <w:rsid w:val="005A0ACC"/>
    <w:rsid w:val="005A1609"/>
    <w:rsid w:val="005A1CDF"/>
    <w:rsid w:val="005A1E91"/>
    <w:rsid w:val="005A3530"/>
    <w:rsid w:val="005A402F"/>
    <w:rsid w:val="005A4339"/>
    <w:rsid w:val="005A6D1D"/>
    <w:rsid w:val="005A6D30"/>
    <w:rsid w:val="005A74FF"/>
    <w:rsid w:val="005B1089"/>
    <w:rsid w:val="005B1D5A"/>
    <w:rsid w:val="005B2CE7"/>
    <w:rsid w:val="005B4566"/>
    <w:rsid w:val="005B57E8"/>
    <w:rsid w:val="005B6E69"/>
    <w:rsid w:val="005C1119"/>
    <w:rsid w:val="005C3380"/>
    <w:rsid w:val="005C5855"/>
    <w:rsid w:val="005C736B"/>
    <w:rsid w:val="005D123B"/>
    <w:rsid w:val="005D1542"/>
    <w:rsid w:val="005D1B15"/>
    <w:rsid w:val="005D22D7"/>
    <w:rsid w:val="005D2713"/>
    <w:rsid w:val="005D3218"/>
    <w:rsid w:val="005D3982"/>
    <w:rsid w:val="005D3E33"/>
    <w:rsid w:val="005D3F14"/>
    <w:rsid w:val="005D47EF"/>
    <w:rsid w:val="005D5446"/>
    <w:rsid w:val="005D6014"/>
    <w:rsid w:val="005D675C"/>
    <w:rsid w:val="005D73ED"/>
    <w:rsid w:val="005D780B"/>
    <w:rsid w:val="005E433F"/>
    <w:rsid w:val="005E7812"/>
    <w:rsid w:val="005E7CFF"/>
    <w:rsid w:val="005F1735"/>
    <w:rsid w:val="005F219A"/>
    <w:rsid w:val="005F256E"/>
    <w:rsid w:val="005F6FEE"/>
    <w:rsid w:val="005F7CB0"/>
    <w:rsid w:val="00600A42"/>
    <w:rsid w:val="00601749"/>
    <w:rsid w:val="00602A33"/>
    <w:rsid w:val="00603221"/>
    <w:rsid w:val="00603A43"/>
    <w:rsid w:val="006053A4"/>
    <w:rsid w:val="00605A3F"/>
    <w:rsid w:val="00605C3D"/>
    <w:rsid w:val="00606D5A"/>
    <w:rsid w:val="00606EF6"/>
    <w:rsid w:val="006116B0"/>
    <w:rsid w:val="006116E4"/>
    <w:rsid w:val="006119DB"/>
    <w:rsid w:val="00611C19"/>
    <w:rsid w:val="006134D0"/>
    <w:rsid w:val="006137C2"/>
    <w:rsid w:val="00614898"/>
    <w:rsid w:val="00615F3D"/>
    <w:rsid w:val="00621A10"/>
    <w:rsid w:val="00621EF0"/>
    <w:rsid w:val="00623457"/>
    <w:rsid w:val="00624353"/>
    <w:rsid w:val="006250CC"/>
    <w:rsid w:val="00626490"/>
    <w:rsid w:val="006266B1"/>
    <w:rsid w:val="006316E5"/>
    <w:rsid w:val="00631B1C"/>
    <w:rsid w:val="00635DF7"/>
    <w:rsid w:val="0063694E"/>
    <w:rsid w:val="00636D5B"/>
    <w:rsid w:val="00641561"/>
    <w:rsid w:val="00641C65"/>
    <w:rsid w:val="0064201A"/>
    <w:rsid w:val="00643224"/>
    <w:rsid w:val="00643AB6"/>
    <w:rsid w:val="00644158"/>
    <w:rsid w:val="0064449A"/>
    <w:rsid w:val="00644670"/>
    <w:rsid w:val="006458F8"/>
    <w:rsid w:val="00645F71"/>
    <w:rsid w:val="00646262"/>
    <w:rsid w:val="00647B24"/>
    <w:rsid w:val="0065188A"/>
    <w:rsid w:val="00651A97"/>
    <w:rsid w:val="00651D75"/>
    <w:rsid w:val="00653F07"/>
    <w:rsid w:val="006559B4"/>
    <w:rsid w:val="006572C1"/>
    <w:rsid w:val="006607CE"/>
    <w:rsid w:val="00661F3B"/>
    <w:rsid w:val="00666CF0"/>
    <w:rsid w:val="00670193"/>
    <w:rsid w:val="00670E43"/>
    <w:rsid w:val="006712BB"/>
    <w:rsid w:val="006712BF"/>
    <w:rsid w:val="006719D5"/>
    <w:rsid w:val="00671CE2"/>
    <w:rsid w:val="006726E4"/>
    <w:rsid w:val="00672C9B"/>
    <w:rsid w:val="00672DE1"/>
    <w:rsid w:val="00673490"/>
    <w:rsid w:val="00675282"/>
    <w:rsid w:val="006755FB"/>
    <w:rsid w:val="006771AF"/>
    <w:rsid w:val="00680005"/>
    <w:rsid w:val="00680AA9"/>
    <w:rsid w:val="00683114"/>
    <w:rsid w:val="00683307"/>
    <w:rsid w:val="006838F7"/>
    <w:rsid w:val="00684A2F"/>
    <w:rsid w:val="00685B7D"/>
    <w:rsid w:val="00685FDF"/>
    <w:rsid w:val="0068732F"/>
    <w:rsid w:val="00687D77"/>
    <w:rsid w:val="00687F93"/>
    <w:rsid w:val="00692A78"/>
    <w:rsid w:val="0069435C"/>
    <w:rsid w:val="00694974"/>
    <w:rsid w:val="00695491"/>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1BDD"/>
    <w:rsid w:val="006C38D8"/>
    <w:rsid w:val="006C38EF"/>
    <w:rsid w:val="006C47C8"/>
    <w:rsid w:val="006C61C1"/>
    <w:rsid w:val="006D3DA7"/>
    <w:rsid w:val="006D523A"/>
    <w:rsid w:val="006D5EF5"/>
    <w:rsid w:val="006D70E7"/>
    <w:rsid w:val="006E07B2"/>
    <w:rsid w:val="006E092B"/>
    <w:rsid w:val="006E4901"/>
    <w:rsid w:val="006E4C2E"/>
    <w:rsid w:val="006E5AB3"/>
    <w:rsid w:val="006E5DB7"/>
    <w:rsid w:val="006E75EE"/>
    <w:rsid w:val="006E7ADD"/>
    <w:rsid w:val="006F4141"/>
    <w:rsid w:val="006F430F"/>
    <w:rsid w:val="006F4821"/>
    <w:rsid w:val="006F691A"/>
    <w:rsid w:val="00701BF0"/>
    <w:rsid w:val="00704D1F"/>
    <w:rsid w:val="007059C8"/>
    <w:rsid w:val="007060B5"/>
    <w:rsid w:val="00707200"/>
    <w:rsid w:val="007079D6"/>
    <w:rsid w:val="0071259E"/>
    <w:rsid w:val="0071273F"/>
    <w:rsid w:val="0071303E"/>
    <w:rsid w:val="00715492"/>
    <w:rsid w:val="00716C59"/>
    <w:rsid w:val="007173E9"/>
    <w:rsid w:val="007179D0"/>
    <w:rsid w:val="007201B2"/>
    <w:rsid w:val="00720790"/>
    <w:rsid w:val="00720EE6"/>
    <w:rsid w:val="00722D14"/>
    <w:rsid w:val="007250A4"/>
    <w:rsid w:val="00725FEA"/>
    <w:rsid w:val="00726CE6"/>
    <w:rsid w:val="0072750F"/>
    <w:rsid w:val="00730200"/>
    <w:rsid w:val="00730982"/>
    <w:rsid w:val="00730E2E"/>
    <w:rsid w:val="00730FB9"/>
    <w:rsid w:val="007340CA"/>
    <w:rsid w:val="0074334B"/>
    <w:rsid w:val="00743848"/>
    <w:rsid w:val="007438A8"/>
    <w:rsid w:val="00745634"/>
    <w:rsid w:val="00747739"/>
    <w:rsid w:val="0075145D"/>
    <w:rsid w:val="0075191E"/>
    <w:rsid w:val="007541C6"/>
    <w:rsid w:val="00754574"/>
    <w:rsid w:val="00754F62"/>
    <w:rsid w:val="00755711"/>
    <w:rsid w:val="007574C4"/>
    <w:rsid w:val="00760738"/>
    <w:rsid w:val="00762389"/>
    <w:rsid w:val="007662F0"/>
    <w:rsid w:val="00766AC6"/>
    <w:rsid w:val="00767047"/>
    <w:rsid w:val="00767D08"/>
    <w:rsid w:val="007702DC"/>
    <w:rsid w:val="00770BE5"/>
    <w:rsid w:val="00770F53"/>
    <w:rsid w:val="00772112"/>
    <w:rsid w:val="00772596"/>
    <w:rsid w:val="00772723"/>
    <w:rsid w:val="00774C51"/>
    <w:rsid w:val="00775D9A"/>
    <w:rsid w:val="007800C1"/>
    <w:rsid w:val="00780173"/>
    <w:rsid w:val="00780443"/>
    <w:rsid w:val="007848FB"/>
    <w:rsid w:val="00784CFD"/>
    <w:rsid w:val="0078594A"/>
    <w:rsid w:val="00786855"/>
    <w:rsid w:val="007879F0"/>
    <w:rsid w:val="00787C2F"/>
    <w:rsid w:val="0079396E"/>
    <w:rsid w:val="00793D43"/>
    <w:rsid w:val="00796046"/>
    <w:rsid w:val="007A0404"/>
    <w:rsid w:val="007A0CF7"/>
    <w:rsid w:val="007A2205"/>
    <w:rsid w:val="007A29CC"/>
    <w:rsid w:val="007A36BD"/>
    <w:rsid w:val="007A3AC0"/>
    <w:rsid w:val="007A42C6"/>
    <w:rsid w:val="007A778C"/>
    <w:rsid w:val="007A7DCA"/>
    <w:rsid w:val="007B024B"/>
    <w:rsid w:val="007B11D8"/>
    <w:rsid w:val="007B42BD"/>
    <w:rsid w:val="007B5925"/>
    <w:rsid w:val="007B62F5"/>
    <w:rsid w:val="007C009B"/>
    <w:rsid w:val="007C06F4"/>
    <w:rsid w:val="007C3D4C"/>
    <w:rsid w:val="007C4F19"/>
    <w:rsid w:val="007C6571"/>
    <w:rsid w:val="007C6DF1"/>
    <w:rsid w:val="007C6E3D"/>
    <w:rsid w:val="007D167A"/>
    <w:rsid w:val="007D2CC2"/>
    <w:rsid w:val="007D3A48"/>
    <w:rsid w:val="007D56B4"/>
    <w:rsid w:val="007D5A36"/>
    <w:rsid w:val="007D5F98"/>
    <w:rsid w:val="007D679C"/>
    <w:rsid w:val="007D69F3"/>
    <w:rsid w:val="007D6FE2"/>
    <w:rsid w:val="007D792E"/>
    <w:rsid w:val="007E000B"/>
    <w:rsid w:val="007E243D"/>
    <w:rsid w:val="007E2EB5"/>
    <w:rsid w:val="007E61C0"/>
    <w:rsid w:val="007E6A19"/>
    <w:rsid w:val="007E6DF3"/>
    <w:rsid w:val="007E6FDE"/>
    <w:rsid w:val="007E73F5"/>
    <w:rsid w:val="007E74EC"/>
    <w:rsid w:val="007F03FD"/>
    <w:rsid w:val="007F08D8"/>
    <w:rsid w:val="007F0B5E"/>
    <w:rsid w:val="007F2C74"/>
    <w:rsid w:val="007F3E46"/>
    <w:rsid w:val="007F7282"/>
    <w:rsid w:val="007F7398"/>
    <w:rsid w:val="00801202"/>
    <w:rsid w:val="00801521"/>
    <w:rsid w:val="008037A6"/>
    <w:rsid w:val="00803EC4"/>
    <w:rsid w:val="0080444B"/>
    <w:rsid w:val="00806C9F"/>
    <w:rsid w:val="0080736B"/>
    <w:rsid w:val="00810EBB"/>
    <w:rsid w:val="00811DEB"/>
    <w:rsid w:val="008129E2"/>
    <w:rsid w:val="00812FC5"/>
    <w:rsid w:val="0081422D"/>
    <w:rsid w:val="00814752"/>
    <w:rsid w:val="0081766D"/>
    <w:rsid w:val="00821852"/>
    <w:rsid w:val="00821FBA"/>
    <w:rsid w:val="0082284D"/>
    <w:rsid w:val="008246E5"/>
    <w:rsid w:val="00824E13"/>
    <w:rsid w:val="008277DE"/>
    <w:rsid w:val="00827C49"/>
    <w:rsid w:val="00827CEF"/>
    <w:rsid w:val="008306FF"/>
    <w:rsid w:val="008338F0"/>
    <w:rsid w:val="00833988"/>
    <w:rsid w:val="00833A04"/>
    <w:rsid w:val="00833C60"/>
    <w:rsid w:val="00833D4A"/>
    <w:rsid w:val="00833DEA"/>
    <w:rsid w:val="00837145"/>
    <w:rsid w:val="008376F9"/>
    <w:rsid w:val="008379CC"/>
    <w:rsid w:val="00840707"/>
    <w:rsid w:val="008413C1"/>
    <w:rsid w:val="00841EE3"/>
    <w:rsid w:val="0084241B"/>
    <w:rsid w:val="00842CDC"/>
    <w:rsid w:val="00843142"/>
    <w:rsid w:val="00843444"/>
    <w:rsid w:val="0084469B"/>
    <w:rsid w:val="0084517C"/>
    <w:rsid w:val="008457D8"/>
    <w:rsid w:val="00847EDC"/>
    <w:rsid w:val="00853A4C"/>
    <w:rsid w:val="00854F57"/>
    <w:rsid w:val="00854FEB"/>
    <w:rsid w:val="0086159D"/>
    <w:rsid w:val="008617EB"/>
    <w:rsid w:val="00864E73"/>
    <w:rsid w:val="008650F3"/>
    <w:rsid w:val="00865C6A"/>
    <w:rsid w:val="00865C7D"/>
    <w:rsid w:val="00866D81"/>
    <w:rsid w:val="008679A7"/>
    <w:rsid w:val="00867A8D"/>
    <w:rsid w:val="008702D8"/>
    <w:rsid w:val="00872F65"/>
    <w:rsid w:val="00873A9C"/>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1F4E"/>
    <w:rsid w:val="00892358"/>
    <w:rsid w:val="00892932"/>
    <w:rsid w:val="00893B0F"/>
    <w:rsid w:val="00893CDA"/>
    <w:rsid w:val="00893E05"/>
    <w:rsid w:val="00896DFC"/>
    <w:rsid w:val="008A116E"/>
    <w:rsid w:val="008A1BE4"/>
    <w:rsid w:val="008A2615"/>
    <w:rsid w:val="008A31D6"/>
    <w:rsid w:val="008A3546"/>
    <w:rsid w:val="008A3DAA"/>
    <w:rsid w:val="008A3FC9"/>
    <w:rsid w:val="008A4C03"/>
    <w:rsid w:val="008A78B2"/>
    <w:rsid w:val="008B04E3"/>
    <w:rsid w:val="008B1032"/>
    <w:rsid w:val="008B123E"/>
    <w:rsid w:val="008B18E4"/>
    <w:rsid w:val="008B41C9"/>
    <w:rsid w:val="008B4966"/>
    <w:rsid w:val="008B4CE3"/>
    <w:rsid w:val="008B4EE7"/>
    <w:rsid w:val="008B546A"/>
    <w:rsid w:val="008B685D"/>
    <w:rsid w:val="008B6FE1"/>
    <w:rsid w:val="008B7637"/>
    <w:rsid w:val="008C0BF3"/>
    <w:rsid w:val="008C2EC1"/>
    <w:rsid w:val="008C3823"/>
    <w:rsid w:val="008C4A29"/>
    <w:rsid w:val="008C4E54"/>
    <w:rsid w:val="008C5AE6"/>
    <w:rsid w:val="008C79C7"/>
    <w:rsid w:val="008C7FFC"/>
    <w:rsid w:val="008D181B"/>
    <w:rsid w:val="008D1CFE"/>
    <w:rsid w:val="008D5706"/>
    <w:rsid w:val="008D5CA3"/>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686B"/>
    <w:rsid w:val="008F7E20"/>
    <w:rsid w:val="009006B5"/>
    <w:rsid w:val="00907FAD"/>
    <w:rsid w:val="009144E7"/>
    <w:rsid w:val="009152EB"/>
    <w:rsid w:val="00915939"/>
    <w:rsid w:val="00915C7C"/>
    <w:rsid w:val="00915DD9"/>
    <w:rsid w:val="00916110"/>
    <w:rsid w:val="009177D5"/>
    <w:rsid w:val="0092107C"/>
    <w:rsid w:val="00921082"/>
    <w:rsid w:val="00921670"/>
    <w:rsid w:val="00921D35"/>
    <w:rsid w:val="00922468"/>
    <w:rsid w:val="00922C28"/>
    <w:rsid w:val="009237A9"/>
    <w:rsid w:val="00925636"/>
    <w:rsid w:val="00930E97"/>
    <w:rsid w:val="009325D7"/>
    <w:rsid w:val="00932CAD"/>
    <w:rsid w:val="009331B5"/>
    <w:rsid w:val="00933266"/>
    <w:rsid w:val="00934091"/>
    <w:rsid w:val="009354F1"/>
    <w:rsid w:val="00937DE5"/>
    <w:rsid w:val="00941CA2"/>
    <w:rsid w:val="00942D7E"/>
    <w:rsid w:val="009433B4"/>
    <w:rsid w:val="00943521"/>
    <w:rsid w:val="009449F8"/>
    <w:rsid w:val="009453B2"/>
    <w:rsid w:val="00946839"/>
    <w:rsid w:val="00947DDB"/>
    <w:rsid w:val="00947FD2"/>
    <w:rsid w:val="00950000"/>
    <w:rsid w:val="009502E1"/>
    <w:rsid w:val="0095061E"/>
    <w:rsid w:val="00950927"/>
    <w:rsid w:val="009520E2"/>
    <w:rsid w:val="00952126"/>
    <w:rsid w:val="00953E50"/>
    <w:rsid w:val="009549C5"/>
    <w:rsid w:val="00954D0E"/>
    <w:rsid w:val="00955BDD"/>
    <w:rsid w:val="00955C56"/>
    <w:rsid w:val="009560E9"/>
    <w:rsid w:val="009567C7"/>
    <w:rsid w:val="00957117"/>
    <w:rsid w:val="00957A03"/>
    <w:rsid w:val="00957F9F"/>
    <w:rsid w:val="0096190B"/>
    <w:rsid w:val="009649DC"/>
    <w:rsid w:val="00964D8C"/>
    <w:rsid w:val="009652BD"/>
    <w:rsid w:val="0096539B"/>
    <w:rsid w:val="009658D3"/>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5B0"/>
    <w:rsid w:val="00990911"/>
    <w:rsid w:val="009914CC"/>
    <w:rsid w:val="00993706"/>
    <w:rsid w:val="00994B84"/>
    <w:rsid w:val="00996C3E"/>
    <w:rsid w:val="00997953"/>
    <w:rsid w:val="009A0348"/>
    <w:rsid w:val="009A0F79"/>
    <w:rsid w:val="009A1C0F"/>
    <w:rsid w:val="009A284F"/>
    <w:rsid w:val="009A2B17"/>
    <w:rsid w:val="009A3D76"/>
    <w:rsid w:val="009A3E22"/>
    <w:rsid w:val="009A59FE"/>
    <w:rsid w:val="009A656D"/>
    <w:rsid w:val="009A66CB"/>
    <w:rsid w:val="009B195F"/>
    <w:rsid w:val="009B1A8B"/>
    <w:rsid w:val="009B278A"/>
    <w:rsid w:val="009B5911"/>
    <w:rsid w:val="009B6AAD"/>
    <w:rsid w:val="009B7F62"/>
    <w:rsid w:val="009C0AFF"/>
    <w:rsid w:val="009C14A3"/>
    <w:rsid w:val="009C1885"/>
    <w:rsid w:val="009C1BEB"/>
    <w:rsid w:val="009C1F70"/>
    <w:rsid w:val="009C3696"/>
    <w:rsid w:val="009C3C60"/>
    <w:rsid w:val="009C5038"/>
    <w:rsid w:val="009C54A1"/>
    <w:rsid w:val="009C55FC"/>
    <w:rsid w:val="009C5EA6"/>
    <w:rsid w:val="009C6FF6"/>
    <w:rsid w:val="009D2D0A"/>
    <w:rsid w:val="009D3802"/>
    <w:rsid w:val="009D3BDA"/>
    <w:rsid w:val="009D5082"/>
    <w:rsid w:val="009D7B94"/>
    <w:rsid w:val="009E096C"/>
    <w:rsid w:val="009E1A71"/>
    <w:rsid w:val="009E2028"/>
    <w:rsid w:val="009E2813"/>
    <w:rsid w:val="009E2949"/>
    <w:rsid w:val="009E35AB"/>
    <w:rsid w:val="009E3BD5"/>
    <w:rsid w:val="009E7938"/>
    <w:rsid w:val="009F2455"/>
    <w:rsid w:val="009F473A"/>
    <w:rsid w:val="009F688B"/>
    <w:rsid w:val="00A00118"/>
    <w:rsid w:val="00A01EC2"/>
    <w:rsid w:val="00A05069"/>
    <w:rsid w:val="00A06BE3"/>
    <w:rsid w:val="00A07192"/>
    <w:rsid w:val="00A10DB7"/>
    <w:rsid w:val="00A12F7D"/>
    <w:rsid w:val="00A14476"/>
    <w:rsid w:val="00A204F8"/>
    <w:rsid w:val="00A20DEF"/>
    <w:rsid w:val="00A20EA4"/>
    <w:rsid w:val="00A22261"/>
    <w:rsid w:val="00A22456"/>
    <w:rsid w:val="00A22DAD"/>
    <w:rsid w:val="00A23DF2"/>
    <w:rsid w:val="00A23EAB"/>
    <w:rsid w:val="00A2526D"/>
    <w:rsid w:val="00A26D00"/>
    <w:rsid w:val="00A30F24"/>
    <w:rsid w:val="00A31B41"/>
    <w:rsid w:val="00A334BA"/>
    <w:rsid w:val="00A34309"/>
    <w:rsid w:val="00A406A5"/>
    <w:rsid w:val="00A41B17"/>
    <w:rsid w:val="00A41E03"/>
    <w:rsid w:val="00A4342C"/>
    <w:rsid w:val="00A43B99"/>
    <w:rsid w:val="00A449C6"/>
    <w:rsid w:val="00A46206"/>
    <w:rsid w:val="00A46DBD"/>
    <w:rsid w:val="00A4737C"/>
    <w:rsid w:val="00A5214E"/>
    <w:rsid w:val="00A52A34"/>
    <w:rsid w:val="00A537C2"/>
    <w:rsid w:val="00A54AB4"/>
    <w:rsid w:val="00A5670E"/>
    <w:rsid w:val="00A57790"/>
    <w:rsid w:val="00A57BD8"/>
    <w:rsid w:val="00A57FE4"/>
    <w:rsid w:val="00A60039"/>
    <w:rsid w:val="00A60B6C"/>
    <w:rsid w:val="00A6133A"/>
    <w:rsid w:val="00A6137F"/>
    <w:rsid w:val="00A613D1"/>
    <w:rsid w:val="00A61AA7"/>
    <w:rsid w:val="00A631CA"/>
    <w:rsid w:val="00A632B2"/>
    <w:rsid w:val="00A64208"/>
    <w:rsid w:val="00A651BA"/>
    <w:rsid w:val="00A6584E"/>
    <w:rsid w:val="00A659E1"/>
    <w:rsid w:val="00A66112"/>
    <w:rsid w:val="00A66378"/>
    <w:rsid w:val="00A66B44"/>
    <w:rsid w:val="00A70112"/>
    <w:rsid w:val="00A7258D"/>
    <w:rsid w:val="00A73BD3"/>
    <w:rsid w:val="00A7426F"/>
    <w:rsid w:val="00A74C33"/>
    <w:rsid w:val="00A75509"/>
    <w:rsid w:val="00A77F52"/>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2DFE"/>
    <w:rsid w:val="00A932BD"/>
    <w:rsid w:val="00A93898"/>
    <w:rsid w:val="00A9396F"/>
    <w:rsid w:val="00A9669D"/>
    <w:rsid w:val="00A96A46"/>
    <w:rsid w:val="00AA077B"/>
    <w:rsid w:val="00AA1BDA"/>
    <w:rsid w:val="00AA21D0"/>
    <w:rsid w:val="00AA2807"/>
    <w:rsid w:val="00AA2F17"/>
    <w:rsid w:val="00AA5A50"/>
    <w:rsid w:val="00AA6688"/>
    <w:rsid w:val="00AA7987"/>
    <w:rsid w:val="00AB04E1"/>
    <w:rsid w:val="00AB0B86"/>
    <w:rsid w:val="00AB0E23"/>
    <w:rsid w:val="00AB105D"/>
    <w:rsid w:val="00AB12DA"/>
    <w:rsid w:val="00AB1716"/>
    <w:rsid w:val="00AB1DCF"/>
    <w:rsid w:val="00AB3462"/>
    <w:rsid w:val="00AB3750"/>
    <w:rsid w:val="00AB4EFC"/>
    <w:rsid w:val="00AC27B1"/>
    <w:rsid w:val="00AC2E76"/>
    <w:rsid w:val="00AC5EFF"/>
    <w:rsid w:val="00AC6490"/>
    <w:rsid w:val="00AD2F7C"/>
    <w:rsid w:val="00AD3C9D"/>
    <w:rsid w:val="00AD558F"/>
    <w:rsid w:val="00AD70BB"/>
    <w:rsid w:val="00AD76E6"/>
    <w:rsid w:val="00AD7DFB"/>
    <w:rsid w:val="00AE09AD"/>
    <w:rsid w:val="00AE1240"/>
    <w:rsid w:val="00AE21AF"/>
    <w:rsid w:val="00AE28D7"/>
    <w:rsid w:val="00AE32CA"/>
    <w:rsid w:val="00AE3E98"/>
    <w:rsid w:val="00AE5595"/>
    <w:rsid w:val="00AE5B7C"/>
    <w:rsid w:val="00AF20F1"/>
    <w:rsid w:val="00AF4A90"/>
    <w:rsid w:val="00AF6BC2"/>
    <w:rsid w:val="00AF7640"/>
    <w:rsid w:val="00B00DE1"/>
    <w:rsid w:val="00B02D71"/>
    <w:rsid w:val="00B048E7"/>
    <w:rsid w:val="00B04AF3"/>
    <w:rsid w:val="00B04C97"/>
    <w:rsid w:val="00B05B5D"/>
    <w:rsid w:val="00B07864"/>
    <w:rsid w:val="00B07C02"/>
    <w:rsid w:val="00B11217"/>
    <w:rsid w:val="00B1145F"/>
    <w:rsid w:val="00B1259E"/>
    <w:rsid w:val="00B13B68"/>
    <w:rsid w:val="00B143DA"/>
    <w:rsid w:val="00B16337"/>
    <w:rsid w:val="00B16B8B"/>
    <w:rsid w:val="00B20201"/>
    <w:rsid w:val="00B21041"/>
    <w:rsid w:val="00B21220"/>
    <w:rsid w:val="00B2164A"/>
    <w:rsid w:val="00B21B27"/>
    <w:rsid w:val="00B21E1B"/>
    <w:rsid w:val="00B21F55"/>
    <w:rsid w:val="00B21F56"/>
    <w:rsid w:val="00B22C3C"/>
    <w:rsid w:val="00B22F8D"/>
    <w:rsid w:val="00B23FCC"/>
    <w:rsid w:val="00B256BC"/>
    <w:rsid w:val="00B305B0"/>
    <w:rsid w:val="00B3313C"/>
    <w:rsid w:val="00B335A7"/>
    <w:rsid w:val="00B34884"/>
    <w:rsid w:val="00B3743C"/>
    <w:rsid w:val="00B3759B"/>
    <w:rsid w:val="00B37D0A"/>
    <w:rsid w:val="00B40363"/>
    <w:rsid w:val="00B40B33"/>
    <w:rsid w:val="00B411FF"/>
    <w:rsid w:val="00B42BA2"/>
    <w:rsid w:val="00B43BB4"/>
    <w:rsid w:val="00B44182"/>
    <w:rsid w:val="00B45155"/>
    <w:rsid w:val="00B4685E"/>
    <w:rsid w:val="00B50C47"/>
    <w:rsid w:val="00B52059"/>
    <w:rsid w:val="00B530BB"/>
    <w:rsid w:val="00B53297"/>
    <w:rsid w:val="00B53859"/>
    <w:rsid w:val="00B55E73"/>
    <w:rsid w:val="00B56A76"/>
    <w:rsid w:val="00B6066A"/>
    <w:rsid w:val="00B60E7A"/>
    <w:rsid w:val="00B6180B"/>
    <w:rsid w:val="00B622FA"/>
    <w:rsid w:val="00B63602"/>
    <w:rsid w:val="00B6405E"/>
    <w:rsid w:val="00B64F94"/>
    <w:rsid w:val="00B6523D"/>
    <w:rsid w:val="00B65713"/>
    <w:rsid w:val="00B65D70"/>
    <w:rsid w:val="00B66786"/>
    <w:rsid w:val="00B736B9"/>
    <w:rsid w:val="00B739BB"/>
    <w:rsid w:val="00B765DD"/>
    <w:rsid w:val="00B802EF"/>
    <w:rsid w:val="00B81282"/>
    <w:rsid w:val="00B8382F"/>
    <w:rsid w:val="00B842C8"/>
    <w:rsid w:val="00B8528C"/>
    <w:rsid w:val="00B852FB"/>
    <w:rsid w:val="00B8545D"/>
    <w:rsid w:val="00B86104"/>
    <w:rsid w:val="00B86703"/>
    <w:rsid w:val="00B8683B"/>
    <w:rsid w:val="00B86F4B"/>
    <w:rsid w:val="00B90581"/>
    <w:rsid w:val="00B90B4B"/>
    <w:rsid w:val="00B9111A"/>
    <w:rsid w:val="00B94118"/>
    <w:rsid w:val="00B941FC"/>
    <w:rsid w:val="00B9437F"/>
    <w:rsid w:val="00B94EF9"/>
    <w:rsid w:val="00B96028"/>
    <w:rsid w:val="00B97398"/>
    <w:rsid w:val="00BA02D6"/>
    <w:rsid w:val="00BA0693"/>
    <w:rsid w:val="00BA09E6"/>
    <w:rsid w:val="00BA103C"/>
    <w:rsid w:val="00BA1D8E"/>
    <w:rsid w:val="00BA2DC9"/>
    <w:rsid w:val="00BB032D"/>
    <w:rsid w:val="00BB14D1"/>
    <w:rsid w:val="00BB3801"/>
    <w:rsid w:val="00BB4613"/>
    <w:rsid w:val="00BB555C"/>
    <w:rsid w:val="00BB5BD6"/>
    <w:rsid w:val="00BB63F6"/>
    <w:rsid w:val="00BB6EBF"/>
    <w:rsid w:val="00BC485D"/>
    <w:rsid w:val="00BC50F5"/>
    <w:rsid w:val="00BC5C8E"/>
    <w:rsid w:val="00BC744A"/>
    <w:rsid w:val="00BD0298"/>
    <w:rsid w:val="00BD15F9"/>
    <w:rsid w:val="00BD2017"/>
    <w:rsid w:val="00BD318C"/>
    <w:rsid w:val="00BD358F"/>
    <w:rsid w:val="00BD55C4"/>
    <w:rsid w:val="00BD5E53"/>
    <w:rsid w:val="00BD6D0B"/>
    <w:rsid w:val="00BD744E"/>
    <w:rsid w:val="00BE0328"/>
    <w:rsid w:val="00BE40FF"/>
    <w:rsid w:val="00BE431B"/>
    <w:rsid w:val="00BE62E2"/>
    <w:rsid w:val="00BE6F4C"/>
    <w:rsid w:val="00BE73E8"/>
    <w:rsid w:val="00BE74F7"/>
    <w:rsid w:val="00BE779C"/>
    <w:rsid w:val="00BF1D2A"/>
    <w:rsid w:val="00BF6024"/>
    <w:rsid w:val="00BF6FD6"/>
    <w:rsid w:val="00C00860"/>
    <w:rsid w:val="00C00AC3"/>
    <w:rsid w:val="00C0210C"/>
    <w:rsid w:val="00C0273D"/>
    <w:rsid w:val="00C02CEE"/>
    <w:rsid w:val="00C066AE"/>
    <w:rsid w:val="00C0675F"/>
    <w:rsid w:val="00C103BA"/>
    <w:rsid w:val="00C1135D"/>
    <w:rsid w:val="00C12ADD"/>
    <w:rsid w:val="00C131D0"/>
    <w:rsid w:val="00C148B6"/>
    <w:rsid w:val="00C15414"/>
    <w:rsid w:val="00C15797"/>
    <w:rsid w:val="00C15B52"/>
    <w:rsid w:val="00C16D10"/>
    <w:rsid w:val="00C20660"/>
    <w:rsid w:val="00C20F40"/>
    <w:rsid w:val="00C221AD"/>
    <w:rsid w:val="00C24419"/>
    <w:rsid w:val="00C25AFF"/>
    <w:rsid w:val="00C277E3"/>
    <w:rsid w:val="00C27CEC"/>
    <w:rsid w:val="00C32872"/>
    <w:rsid w:val="00C33C73"/>
    <w:rsid w:val="00C34B9F"/>
    <w:rsid w:val="00C35C21"/>
    <w:rsid w:val="00C3643F"/>
    <w:rsid w:val="00C369E7"/>
    <w:rsid w:val="00C36FBE"/>
    <w:rsid w:val="00C40A93"/>
    <w:rsid w:val="00C40EC3"/>
    <w:rsid w:val="00C40FB9"/>
    <w:rsid w:val="00C4107C"/>
    <w:rsid w:val="00C4217E"/>
    <w:rsid w:val="00C442A6"/>
    <w:rsid w:val="00C50319"/>
    <w:rsid w:val="00C52DD2"/>
    <w:rsid w:val="00C535AC"/>
    <w:rsid w:val="00C54C91"/>
    <w:rsid w:val="00C55334"/>
    <w:rsid w:val="00C56558"/>
    <w:rsid w:val="00C56E7E"/>
    <w:rsid w:val="00C570AF"/>
    <w:rsid w:val="00C5722A"/>
    <w:rsid w:val="00C5749E"/>
    <w:rsid w:val="00C57BFF"/>
    <w:rsid w:val="00C6427F"/>
    <w:rsid w:val="00C6622B"/>
    <w:rsid w:val="00C66EE2"/>
    <w:rsid w:val="00C670BA"/>
    <w:rsid w:val="00C673A6"/>
    <w:rsid w:val="00C70979"/>
    <w:rsid w:val="00C70B7E"/>
    <w:rsid w:val="00C71236"/>
    <w:rsid w:val="00C71722"/>
    <w:rsid w:val="00C74072"/>
    <w:rsid w:val="00C74B6E"/>
    <w:rsid w:val="00C7538D"/>
    <w:rsid w:val="00C77CBD"/>
    <w:rsid w:val="00C77D57"/>
    <w:rsid w:val="00C81258"/>
    <w:rsid w:val="00C82832"/>
    <w:rsid w:val="00C8339C"/>
    <w:rsid w:val="00C837EE"/>
    <w:rsid w:val="00C843CA"/>
    <w:rsid w:val="00C84B11"/>
    <w:rsid w:val="00C86E94"/>
    <w:rsid w:val="00C87C2F"/>
    <w:rsid w:val="00C908BD"/>
    <w:rsid w:val="00C90A04"/>
    <w:rsid w:val="00C910BA"/>
    <w:rsid w:val="00C91AA6"/>
    <w:rsid w:val="00C92505"/>
    <w:rsid w:val="00C93069"/>
    <w:rsid w:val="00C931A2"/>
    <w:rsid w:val="00C93CF5"/>
    <w:rsid w:val="00C94338"/>
    <w:rsid w:val="00C946E9"/>
    <w:rsid w:val="00C95ACA"/>
    <w:rsid w:val="00C960CF"/>
    <w:rsid w:val="00C9729F"/>
    <w:rsid w:val="00C9790A"/>
    <w:rsid w:val="00CA0FB7"/>
    <w:rsid w:val="00CA11FB"/>
    <w:rsid w:val="00CA1A58"/>
    <w:rsid w:val="00CA1F08"/>
    <w:rsid w:val="00CA1F25"/>
    <w:rsid w:val="00CA4A44"/>
    <w:rsid w:val="00CA4C44"/>
    <w:rsid w:val="00CA50A3"/>
    <w:rsid w:val="00CA543A"/>
    <w:rsid w:val="00CA5BBB"/>
    <w:rsid w:val="00CA6082"/>
    <w:rsid w:val="00CA7AEF"/>
    <w:rsid w:val="00CA7CA9"/>
    <w:rsid w:val="00CB09B1"/>
    <w:rsid w:val="00CB1740"/>
    <w:rsid w:val="00CB2099"/>
    <w:rsid w:val="00CB27A7"/>
    <w:rsid w:val="00CB3073"/>
    <w:rsid w:val="00CB5F62"/>
    <w:rsid w:val="00CB670F"/>
    <w:rsid w:val="00CB7AC4"/>
    <w:rsid w:val="00CC2818"/>
    <w:rsid w:val="00CC477D"/>
    <w:rsid w:val="00CC5353"/>
    <w:rsid w:val="00CC5F3F"/>
    <w:rsid w:val="00CD05CF"/>
    <w:rsid w:val="00CD1C1F"/>
    <w:rsid w:val="00CD22D1"/>
    <w:rsid w:val="00CD2A7F"/>
    <w:rsid w:val="00CD36D9"/>
    <w:rsid w:val="00CD3B0E"/>
    <w:rsid w:val="00CD3B97"/>
    <w:rsid w:val="00CD3BDA"/>
    <w:rsid w:val="00CD4F51"/>
    <w:rsid w:val="00CD5633"/>
    <w:rsid w:val="00CD776A"/>
    <w:rsid w:val="00CD7843"/>
    <w:rsid w:val="00CE12C7"/>
    <w:rsid w:val="00CE145E"/>
    <w:rsid w:val="00CE1C80"/>
    <w:rsid w:val="00CE2561"/>
    <w:rsid w:val="00CE2DC0"/>
    <w:rsid w:val="00CE3230"/>
    <w:rsid w:val="00CE3CBD"/>
    <w:rsid w:val="00CE64F0"/>
    <w:rsid w:val="00CF092F"/>
    <w:rsid w:val="00CF0EAB"/>
    <w:rsid w:val="00CF1C2C"/>
    <w:rsid w:val="00CF3A5B"/>
    <w:rsid w:val="00CF3CCB"/>
    <w:rsid w:val="00CF5599"/>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281"/>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298A"/>
    <w:rsid w:val="00D43C15"/>
    <w:rsid w:val="00D44208"/>
    <w:rsid w:val="00D4442C"/>
    <w:rsid w:val="00D45D61"/>
    <w:rsid w:val="00D472F0"/>
    <w:rsid w:val="00D50CDE"/>
    <w:rsid w:val="00D50D14"/>
    <w:rsid w:val="00D51954"/>
    <w:rsid w:val="00D5279B"/>
    <w:rsid w:val="00D52CB9"/>
    <w:rsid w:val="00D52D6B"/>
    <w:rsid w:val="00D54321"/>
    <w:rsid w:val="00D54636"/>
    <w:rsid w:val="00D547CD"/>
    <w:rsid w:val="00D54FB9"/>
    <w:rsid w:val="00D56132"/>
    <w:rsid w:val="00D6202B"/>
    <w:rsid w:val="00D62ABC"/>
    <w:rsid w:val="00D62BA6"/>
    <w:rsid w:val="00D633BE"/>
    <w:rsid w:val="00D63A5D"/>
    <w:rsid w:val="00D670EE"/>
    <w:rsid w:val="00D705C7"/>
    <w:rsid w:val="00D70DF4"/>
    <w:rsid w:val="00D712DF"/>
    <w:rsid w:val="00D72C0C"/>
    <w:rsid w:val="00D743A6"/>
    <w:rsid w:val="00D75347"/>
    <w:rsid w:val="00D76AD7"/>
    <w:rsid w:val="00D77616"/>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A4877"/>
    <w:rsid w:val="00DB024C"/>
    <w:rsid w:val="00DB125B"/>
    <w:rsid w:val="00DB13B2"/>
    <w:rsid w:val="00DB2700"/>
    <w:rsid w:val="00DB2BAF"/>
    <w:rsid w:val="00DB4A5E"/>
    <w:rsid w:val="00DB65C6"/>
    <w:rsid w:val="00DB6E4F"/>
    <w:rsid w:val="00DC11E3"/>
    <w:rsid w:val="00DC1F6D"/>
    <w:rsid w:val="00DC5139"/>
    <w:rsid w:val="00DC5735"/>
    <w:rsid w:val="00DC687B"/>
    <w:rsid w:val="00DD0F6F"/>
    <w:rsid w:val="00DD1A4B"/>
    <w:rsid w:val="00DD223D"/>
    <w:rsid w:val="00DD2BF2"/>
    <w:rsid w:val="00DD2EB2"/>
    <w:rsid w:val="00DD4596"/>
    <w:rsid w:val="00DD5DDD"/>
    <w:rsid w:val="00DD65EE"/>
    <w:rsid w:val="00DD72A9"/>
    <w:rsid w:val="00DD7432"/>
    <w:rsid w:val="00DE03FC"/>
    <w:rsid w:val="00DE2EF3"/>
    <w:rsid w:val="00DE2F1D"/>
    <w:rsid w:val="00DE31C0"/>
    <w:rsid w:val="00DE4734"/>
    <w:rsid w:val="00DE4869"/>
    <w:rsid w:val="00DE4E97"/>
    <w:rsid w:val="00DE60EF"/>
    <w:rsid w:val="00DE6525"/>
    <w:rsid w:val="00DF02B0"/>
    <w:rsid w:val="00DF0C2D"/>
    <w:rsid w:val="00DF1C80"/>
    <w:rsid w:val="00DF2EE5"/>
    <w:rsid w:val="00DF3663"/>
    <w:rsid w:val="00DF4927"/>
    <w:rsid w:val="00DF6A45"/>
    <w:rsid w:val="00DF6A64"/>
    <w:rsid w:val="00DF6DCB"/>
    <w:rsid w:val="00E009C3"/>
    <w:rsid w:val="00E01F92"/>
    <w:rsid w:val="00E02986"/>
    <w:rsid w:val="00E03665"/>
    <w:rsid w:val="00E03D45"/>
    <w:rsid w:val="00E03D9F"/>
    <w:rsid w:val="00E05F03"/>
    <w:rsid w:val="00E05F3A"/>
    <w:rsid w:val="00E0686B"/>
    <w:rsid w:val="00E06C3E"/>
    <w:rsid w:val="00E13273"/>
    <w:rsid w:val="00E1337D"/>
    <w:rsid w:val="00E1385D"/>
    <w:rsid w:val="00E14418"/>
    <w:rsid w:val="00E14FF7"/>
    <w:rsid w:val="00E15015"/>
    <w:rsid w:val="00E15F1E"/>
    <w:rsid w:val="00E17CF3"/>
    <w:rsid w:val="00E17EA6"/>
    <w:rsid w:val="00E2271E"/>
    <w:rsid w:val="00E256F9"/>
    <w:rsid w:val="00E25CEF"/>
    <w:rsid w:val="00E27B5E"/>
    <w:rsid w:val="00E30ACC"/>
    <w:rsid w:val="00E30C75"/>
    <w:rsid w:val="00E32531"/>
    <w:rsid w:val="00E348B3"/>
    <w:rsid w:val="00E36548"/>
    <w:rsid w:val="00E403E0"/>
    <w:rsid w:val="00E4164C"/>
    <w:rsid w:val="00E4169B"/>
    <w:rsid w:val="00E419BB"/>
    <w:rsid w:val="00E41FE4"/>
    <w:rsid w:val="00E428EC"/>
    <w:rsid w:val="00E44F6D"/>
    <w:rsid w:val="00E44F7C"/>
    <w:rsid w:val="00E45012"/>
    <w:rsid w:val="00E457A5"/>
    <w:rsid w:val="00E45842"/>
    <w:rsid w:val="00E4675B"/>
    <w:rsid w:val="00E46C13"/>
    <w:rsid w:val="00E47160"/>
    <w:rsid w:val="00E5020E"/>
    <w:rsid w:val="00E50CFE"/>
    <w:rsid w:val="00E51977"/>
    <w:rsid w:val="00E51A16"/>
    <w:rsid w:val="00E527C7"/>
    <w:rsid w:val="00E536F5"/>
    <w:rsid w:val="00E53D8A"/>
    <w:rsid w:val="00E53DB3"/>
    <w:rsid w:val="00E57533"/>
    <w:rsid w:val="00E577B7"/>
    <w:rsid w:val="00E57D05"/>
    <w:rsid w:val="00E607B0"/>
    <w:rsid w:val="00E633B9"/>
    <w:rsid w:val="00E6373E"/>
    <w:rsid w:val="00E64237"/>
    <w:rsid w:val="00E6489A"/>
    <w:rsid w:val="00E67229"/>
    <w:rsid w:val="00E7277B"/>
    <w:rsid w:val="00E72FB5"/>
    <w:rsid w:val="00E73849"/>
    <w:rsid w:val="00E75240"/>
    <w:rsid w:val="00E757DA"/>
    <w:rsid w:val="00E817D9"/>
    <w:rsid w:val="00E81CFF"/>
    <w:rsid w:val="00E83D26"/>
    <w:rsid w:val="00E848F0"/>
    <w:rsid w:val="00E8778F"/>
    <w:rsid w:val="00E87A4F"/>
    <w:rsid w:val="00E87EA9"/>
    <w:rsid w:val="00E9048F"/>
    <w:rsid w:val="00E90691"/>
    <w:rsid w:val="00E9143D"/>
    <w:rsid w:val="00E931A1"/>
    <w:rsid w:val="00E942FD"/>
    <w:rsid w:val="00E9706C"/>
    <w:rsid w:val="00E975FD"/>
    <w:rsid w:val="00E97689"/>
    <w:rsid w:val="00E97E4D"/>
    <w:rsid w:val="00EA086C"/>
    <w:rsid w:val="00EA090F"/>
    <w:rsid w:val="00EA149B"/>
    <w:rsid w:val="00EA3400"/>
    <w:rsid w:val="00EA3E03"/>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638C"/>
    <w:rsid w:val="00EC678C"/>
    <w:rsid w:val="00EC68AB"/>
    <w:rsid w:val="00EC71C5"/>
    <w:rsid w:val="00ED0CBA"/>
    <w:rsid w:val="00ED44A8"/>
    <w:rsid w:val="00ED4715"/>
    <w:rsid w:val="00ED5867"/>
    <w:rsid w:val="00ED783C"/>
    <w:rsid w:val="00EE109D"/>
    <w:rsid w:val="00EE1E0B"/>
    <w:rsid w:val="00EE2614"/>
    <w:rsid w:val="00EE2684"/>
    <w:rsid w:val="00EE40A0"/>
    <w:rsid w:val="00EE7F42"/>
    <w:rsid w:val="00EF2204"/>
    <w:rsid w:val="00EF6F6E"/>
    <w:rsid w:val="00F005B4"/>
    <w:rsid w:val="00F015C0"/>
    <w:rsid w:val="00F01D0B"/>
    <w:rsid w:val="00F02575"/>
    <w:rsid w:val="00F05738"/>
    <w:rsid w:val="00F0598F"/>
    <w:rsid w:val="00F07A67"/>
    <w:rsid w:val="00F07D4A"/>
    <w:rsid w:val="00F10040"/>
    <w:rsid w:val="00F109E1"/>
    <w:rsid w:val="00F11417"/>
    <w:rsid w:val="00F11D76"/>
    <w:rsid w:val="00F148CE"/>
    <w:rsid w:val="00F152D3"/>
    <w:rsid w:val="00F1538B"/>
    <w:rsid w:val="00F158EB"/>
    <w:rsid w:val="00F1622E"/>
    <w:rsid w:val="00F17D47"/>
    <w:rsid w:val="00F205C3"/>
    <w:rsid w:val="00F20729"/>
    <w:rsid w:val="00F21EE1"/>
    <w:rsid w:val="00F23046"/>
    <w:rsid w:val="00F242FC"/>
    <w:rsid w:val="00F24EB5"/>
    <w:rsid w:val="00F26D6D"/>
    <w:rsid w:val="00F30CA3"/>
    <w:rsid w:val="00F33E70"/>
    <w:rsid w:val="00F36E95"/>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10E"/>
    <w:rsid w:val="00F5475A"/>
    <w:rsid w:val="00F55734"/>
    <w:rsid w:val="00F573D8"/>
    <w:rsid w:val="00F6060F"/>
    <w:rsid w:val="00F60D4F"/>
    <w:rsid w:val="00F60DA7"/>
    <w:rsid w:val="00F60E96"/>
    <w:rsid w:val="00F610B7"/>
    <w:rsid w:val="00F61A10"/>
    <w:rsid w:val="00F62DB8"/>
    <w:rsid w:val="00F64037"/>
    <w:rsid w:val="00F647DB"/>
    <w:rsid w:val="00F662BF"/>
    <w:rsid w:val="00F66A19"/>
    <w:rsid w:val="00F67648"/>
    <w:rsid w:val="00F71594"/>
    <w:rsid w:val="00F73196"/>
    <w:rsid w:val="00F745C2"/>
    <w:rsid w:val="00F76019"/>
    <w:rsid w:val="00F77E5B"/>
    <w:rsid w:val="00F80923"/>
    <w:rsid w:val="00F81774"/>
    <w:rsid w:val="00F8211D"/>
    <w:rsid w:val="00F82263"/>
    <w:rsid w:val="00F82A8D"/>
    <w:rsid w:val="00F850FF"/>
    <w:rsid w:val="00F85BB2"/>
    <w:rsid w:val="00F86B7A"/>
    <w:rsid w:val="00F914D6"/>
    <w:rsid w:val="00F9267D"/>
    <w:rsid w:val="00F92D57"/>
    <w:rsid w:val="00F92F1A"/>
    <w:rsid w:val="00F94BDA"/>
    <w:rsid w:val="00F950F6"/>
    <w:rsid w:val="00F95ED0"/>
    <w:rsid w:val="00F966BE"/>
    <w:rsid w:val="00F9746F"/>
    <w:rsid w:val="00F97A6E"/>
    <w:rsid w:val="00F97C41"/>
    <w:rsid w:val="00FA03E7"/>
    <w:rsid w:val="00FA06DD"/>
    <w:rsid w:val="00FA0A70"/>
    <w:rsid w:val="00FA0CBB"/>
    <w:rsid w:val="00FA0DA6"/>
    <w:rsid w:val="00FA1669"/>
    <w:rsid w:val="00FA1FF9"/>
    <w:rsid w:val="00FA2B14"/>
    <w:rsid w:val="00FA35DE"/>
    <w:rsid w:val="00FA46BA"/>
    <w:rsid w:val="00FA4CDD"/>
    <w:rsid w:val="00FA4CFD"/>
    <w:rsid w:val="00FA6962"/>
    <w:rsid w:val="00FA7283"/>
    <w:rsid w:val="00FA7347"/>
    <w:rsid w:val="00FB0168"/>
    <w:rsid w:val="00FB03E0"/>
    <w:rsid w:val="00FB0FA2"/>
    <w:rsid w:val="00FB3E29"/>
    <w:rsid w:val="00FB429E"/>
    <w:rsid w:val="00FB43B7"/>
    <w:rsid w:val="00FB5021"/>
    <w:rsid w:val="00FB65FD"/>
    <w:rsid w:val="00FB6863"/>
    <w:rsid w:val="00FC039B"/>
    <w:rsid w:val="00FC1693"/>
    <w:rsid w:val="00FC1B1A"/>
    <w:rsid w:val="00FC1B9E"/>
    <w:rsid w:val="00FC2696"/>
    <w:rsid w:val="00FC2B8A"/>
    <w:rsid w:val="00FC3085"/>
    <w:rsid w:val="00FC3100"/>
    <w:rsid w:val="00FC6E92"/>
    <w:rsid w:val="00FC7AD5"/>
    <w:rsid w:val="00FD0021"/>
    <w:rsid w:val="00FD09E7"/>
    <w:rsid w:val="00FD0DEB"/>
    <w:rsid w:val="00FD174C"/>
    <w:rsid w:val="00FD1EC4"/>
    <w:rsid w:val="00FD2594"/>
    <w:rsid w:val="00FD25A2"/>
    <w:rsid w:val="00FD26DD"/>
    <w:rsid w:val="00FD28E4"/>
    <w:rsid w:val="00FD40D7"/>
    <w:rsid w:val="00FD42A0"/>
    <w:rsid w:val="00FD7D0F"/>
    <w:rsid w:val="00FD7F96"/>
    <w:rsid w:val="00FE037B"/>
    <w:rsid w:val="00FE0D21"/>
    <w:rsid w:val="00FE1B6B"/>
    <w:rsid w:val="00FE1C26"/>
    <w:rsid w:val="00FE2253"/>
    <w:rsid w:val="00FE3AAE"/>
    <w:rsid w:val="00FE5D8C"/>
    <w:rsid w:val="00FF2022"/>
    <w:rsid w:val="00FF344D"/>
    <w:rsid w:val="00FF4A66"/>
    <w:rsid w:val="00FF520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10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335A7"/>
  </w:style>
  <w:style w:type="character" w:customStyle="1" w:styleId="WW8Num1z1">
    <w:name w:val="WW8Num1z1"/>
    <w:rsid w:val="00B335A7"/>
  </w:style>
  <w:style w:type="character" w:customStyle="1" w:styleId="WW8Num1z2">
    <w:name w:val="WW8Num1z2"/>
    <w:rsid w:val="00B335A7"/>
  </w:style>
  <w:style w:type="character" w:customStyle="1" w:styleId="WW8Num1z3">
    <w:name w:val="WW8Num1z3"/>
    <w:rsid w:val="00B335A7"/>
  </w:style>
  <w:style w:type="character" w:customStyle="1" w:styleId="WW8Num1z4">
    <w:name w:val="WW8Num1z4"/>
    <w:rsid w:val="00B335A7"/>
    <w:rPr>
      <w:rFonts w:ascii="Arial" w:hAnsi="Arial" w:cs="Times New Roman"/>
      <w:b w:val="0"/>
      <w:i w:val="0"/>
      <w:sz w:val="20"/>
      <w:szCs w:val="20"/>
    </w:rPr>
  </w:style>
  <w:style w:type="character" w:customStyle="1" w:styleId="WW8Num1z5">
    <w:name w:val="WW8Num1z5"/>
    <w:rsid w:val="00B335A7"/>
  </w:style>
  <w:style w:type="character" w:customStyle="1" w:styleId="WW8Num1z6">
    <w:name w:val="WW8Num1z6"/>
    <w:rsid w:val="00B335A7"/>
  </w:style>
  <w:style w:type="character" w:customStyle="1" w:styleId="WW8Num1z7">
    <w:name w:val="WW8Num1z7"/>
    <w:rsid w:val="00B335A7"/>
  </w:style>
  <w:style w:type="character" w:customStyle="1" w:styleId="WW8Num1z8">
    <w:name w:val="WW8Num1z8"/>
    <w:rsid w:val="00B335A7"/>
  </w:style>
  <w:style w:type="character" w:customStyle="1" w:styleId="WW8Num2z0">
    <w:name w:val="WW8Num2z0"/>
    <w:rsid w:val="00B335A7"/>
  </w:style>
  <w:style w:type="character" w:customStyle="1" w:styleId="WW8Num2z1">
    <w:name w:val="WW8Num2z1"/>
    <w:rsid w:val="00B335A7"/>
  </w:style>
  <w:style w:type="character" w:customStyle="1" w:styleId="WW8Num2z2">
    <w:name w:val="WW8Num2z2"/>
    <w:rsid w:val="00B335A7"/>
  </w:style>
  <w:style w:type="character" w:customStyle="1" w:styleId="WW8Num2z3">
    <w:name w:val="WW8Num2z3"/>
    <w:rsid w:val="00B335A7"/>
  </w:style>
  <w:style w:type="character" w:customStyle="1" w:styleId="WW8Num2z4">
    <w:name w:val="WW8Num2z4"/>
    <w:rsid w:val="00B335A7"/>
    <w:rPr>
      <w:rFonts w:ascii="Arial" w:hAnsi="Arial" w:cs="Times New Roman"/>
      <w:b w:val="0"/>
      <w:i w:val="0"/>
      <w:sz w:val="20"/>
      <w:szCs w:val="20"/>
    </w:rPr>
  </w:style>
  <w:style w:type="character" w:customStyle="1" w:styleId="WW8Num2z5">
    <w:name w:val="WW8Num2z5"/>
    <w:rsid w:val="00B335A7"/>
  </w:style>
  <w:style w:type="character" w:customStyle="1" w:styleId="WW8Num2z6">
    <w:name w:val="WW8Num2z6"/>
    <w:rsid w:val="00B335A7"/>
  </w:style>
  <w:style w:type="character" w:customStyle="1" w:styleId="WW8Num2z7">
    <w:name w:val="WW8Num2z7"/>
    <w:rsid w:val="00B335A7"/>
  </w:style>
  <w:style w:type="character" w:customStyle="1" w:styleId="WW8Num2z8">
    <w:name w:val="WW8Num2z8"/>
    <w:rsid w:val="00B335A7"/>
  </w:style>
  <w:style w:type="character" w:customStyle="1" w:styleId="WW8Num3z0">
    <w:name w:val="WW8Num3z0"/>
    <w:rsid w:val="00B335A7"/>
    <w:rPr>
      <w:rFonts w:ascii="Symbol" w:hAnsi="Symbol" w:cs="Symbol"/>
      <w:lang w:val="el-GR"/>
    </w:rPr>
  </w:style>
  <w:style w:type="character" w:customStyle="1" w:styleId="WW8Num4z0">
    <w:name w:val="WW8Num4z0"/>
    <w:rsid w:val="00B335A7"/>
    <w:rPr>
      <w:lang w:val="el-GR"/>
    </w:rPr>
  </w:style>
  <w:style w:type="character" w:customStyle="1" w:styleId="WW8Num5z0">
    <w:name w:val="WW8Num5z0"/>
    <w:rsid w:val="00B335A7"/>
    <w:rPr>
      <w:rFonts w:ascii="Webdings" w:hAnsi="Webdings" w:cs="Webdings"/>
      <w:color w:val="333399"/>
      <w:sz w:val="16"/>
    </w:rPr>
  </w:style>
  <w:style w:type="character" w:customStyle="1" w:styleId="WW8Num6z0">
    <w:name w:val="WW8Num6z0"/>
    <w:rsid w:val="00B335A7"/>
    <w:rPr>
      <w:rFonts w:ascii="Symbol" w:hAnsi="Symbol" w:cs="Symbol"/>
      <w:strike/>
      <w:color w:val="0070C0"/>
      <w:kern w:val="1"/>
      <w:position w:val="0"/>
      <w:sz w:val="24"/>
      <w:vertAlign w:val="baseline"/>
      <w:lang w:val="el-GR"/>
    </w:rPr>
  </w:style>
  <w:style w:type="character" w:customStyle="1" w:styleId="WW8Num7z0">
    <w:name w:val="WW8Num7z0"/>
    <w:rsid w:val="00B335A7"/>
    <w:rPr>
      <w:rFonts w:ascii="Symbol" w:hAnsi="Symbol" w:cs="Symbol"/>
      <w:shd w:val="clear" w:color="auto" w:fill="C0C0C0"/>
      <w:lang w:val="el-GR"/>
    </w:rPr>
  </w:style>
  <w:style w:type="character" w:customStyle="1" w:styleId="WW8Num8z0">
    <w:name w:val="WW8Num8z0"/>
    <w:rsid w:val="00B335A7"/>
    <w:rPr>
      <w:b/>
      <w:bCs/>
      <w:szCs w:val="22"/>
      <w:lang w:val="el-GR"/>
    </w:rPr>
  </w:style>
  <w:style w:type="character" w:customStyle="1" w:styleId="WW8Num8z1">
    <w:name w:val="WW8Num8z1"/>
    <w:rsid w:val="00B335A7"/>
  </w:style>
  <w:style w:type="character" w:customStyle="1" w:styleId="WW8Num8z2">
    <w:name w:val="WW8Num8z2"/>
    <w:rsid w:val="00B335A7"/>
  </w:style>
  <w:style w:type="character" w:customStyle="1" w:styleId="WW8Num8z3">
    <w:name w:val="WW8Num8z3"/>
    <w:rsid w:val="00B335A7"/>
  </w:style>
  <w:style w:type="character" w:customStyle="1" w:styleId="WW8Num8z4">
    <w:name w:val="WW8Num8z4"/>
    <w:rsid w:val="00B335A7"/>
  </w:style>
  <w:style w:type="character" w:customStyle="1" w:styleId="WW8Num8z5">
    <w:name w:val="WW8Num8z5"/>
    <w:rsid w:val="00B335A7"/>
  </w:style>
  <w:style w:type="character" w:customStyle="1" w:styleId="WW8Num8z6">
    <w:name w:val="WW8Num8z6"/>
    <w:rsid w:val="00B335A7"/>
  </w:style>
  <w:style w:type="character" w:customStyle="1" w:styleId="WW8Num8z7">
    <w:name w:val="WW8Num8z7"/>
    <w:rsid w:val="00B335A7"/>
  </w:style>
  <w:style w:type="character" w:customStyle="1" w:styleId="WW8Num8z8">
    <w:name w:val="WW8Num8z8"/>
    <w:rsid w:val="00B335A7"/>
  </w:style>
  <w:style w:type="character" w:customStyle="1" w:styleId="WW8Num9z0">
    <w:name w:val="WW8Num9z0"/>
    <w:rsid w:val="00B335A7"/>
    <w:rPr>
      <w:b/>
      <w:bCs/>
      <w:szCs w:val="22"/>
      <w:lang w:val="el-GR"/>
    </w:rPr>
  </w:style>
  <w:style w:type="character" w:customStyle="1" w:styleId="WW8Num9z1">
    <w:name w:val="WW8Num9z1"/>
    <w:rsid w:val="00B335A7"/>
    <w:rPr>
      <w:rFonts w:eastAsia="Calibri"/>
      <w:lang w:val="el-GR"/>
    </w:rPr>
  </w:style>
  <w:style w:type="character" w:customStyle="1" w:styleId="WW8Num9z2">
    <w:name w:val="WW8Num9z2"/>
    <w:rsid w:val="00B335A7"/>
  </w:style>
  <w:style w:type="character" w:customStyle="1" w:styleId="WW8Num9z3">
    <w:name w:val="WW8Num9z3"/>
    <w:rsid w:val="00B335A7"/>
  </w:style>
  <w:style w:type="character" w:customStyle="1" w:styleId="WW8Num9z4">
    <w:name w:val="WW8Num9z4"/>
    <w:rsid w:val="00B335A7"/>
  </w:style>
  <w:style w:type="character" w:customStyle="1" w:styleId="WW8Num9z5">
    <w:name w:val="WW8Num9z5"/>
    <w:rsid w:val="00B335A7"/>
  </w:style>
  <w:style w:type="character" w:customStyle="1" w:styleId="WW8Num9z6">
    <w:name w:val="WW8Num9z6"/>
    <w:rsid w:val="00B335A7"/>
  </w:style>
  <w:style w:type="character" w:customStyle="1" w:styleId="WW8Num9z7">
    <w:name w:val="WW8Num9z7"/>
    <w:rsid w:val="00B335A7"/>
  </w:style>
  <w:style w:type="character" w:customStyle="1" w:styleId="WW8Num9z8">
    <w:name w:val="WW8Num9z8"/>
    <w:rsid w:val="00B335A7"/>
  </w:style>
  <w:style w:type="character" w:customStyle="1" w:styleId="WW8Num10z0">
    <w:name w:val="WW8Num10z0"/>
    <w:rsid w:val="00B335A7"/>
    <w:rPr>
      <w:rFonts w:ascii="Symbol" w:hAnsi="Symbol" w:cs="OpenSymbol"/>
      <w:color w:val="5B9BD5"/>
    </w:rPr>
  </w:style>
  <w:style w:type="character" w:customStyle="1" w:styleId="WW8Num11z0">
    <w:name w:val="WW8Num11z0"/>
    <w:rsid w:val="00B335A7"/>
    <w:rPr>
      <w:rFonts w:ascii="Angsana New" w:hAnsi="Angsana New" w:cs="Angsana New" w:hint="default"/>
      <w:color w:val="000000"/>
      <w:kern w:val="1"/>
      <w:szCs w:val="22"/>
      <w:shd w:val="clear" w:color="auto" w:fill="FFFFFF"/>
      <w:lang w:val="el-GR"/>
    </w:rPr>
  </w:style>
  <w:style w:type="character" w:customStyle="1" w:styleId="WW8Num7z1">
    <w:name w:val="WW8Num7z1"/>
    <w:rsid w:val="00B335A7"/>
  </w:style>
  <w:style w:type="character" w:customStyle="1" w:styleId="WW8Num7z2">
    <w:name w:val="WW8Num7z2"/>
    <w:rsid w:val="00B335A7"/>
  </w:style>
  <w:style w:type="character" w:customStyle="1" w:styleId="WW8Num7z3">
    <w:name w:val="WW8Num7z3"/>
    <w:rsid w:val="00B335A7"/>
  </w:style>
  <w:style w:type="character" w:customStyle="1" w:styleId="WW8Num7z4">
    <w:name w:val="WW8Num7z4"/>
    <w:rsid w:val="00B335A7"/>
  </w:style>
  <w:style w:type="character" w:customStyle="1" w:styleId="WW8Num7z5">
    <w:name w:val="WW8Num7z5"/>
    <w:rsid w:val="00B335A7"/>
  </w:style>
  <w:style w:type="character" w:customStyle="1" w:styleId="WW8Num7z6">
    <w:name w:val="WW8Num7z6"/>
    <w:rsid w:val="00B335A7"/>
  </w:style>
  <w:style w:type="character" w:customStyle="1" w:styleId="WW8Num7z7">
    <w:name w:val="WW8Num7z7"/>
    <w:rsid w:val="00B335A7"/>
  </w:style>
  <w:style w:type="character" w:customStyle="1" w:styleId="WW8Num7z8">
    <w:name w:val="WW8Num7z8"/>
    <w:rsid w:val="00B335A7"/>
  </w:style>
  <w:style w:type="character" w:customStyle="1" w:styleId="WW8Num10z1">
    <w:name w:val="WW8Num10z1"/>
    <w:rsid w:val="00B335A7"/>
    <w:rPr>
      <w:rFonts w:ascii="Courier New" w:hAnsi="Courier New" w:cs="Courier New" w:hint="default"/>
    </w:rPr>
  </w:style>
  <w:style w:type="character" w:customStyle="1" w:styleId="WW8Num10z3">
    <w:name w:val="WW8Num10z3"/>
    <w:rsid w:val="00B335A7"/>
    <w:rPr>
      <w:rFonts w:ascii="Symbol" w:hAnsi="Symbol" w:cs="Symbol" w:hint="default"/>
    </w:rPr>
  </w:style>
  <w:style w:type="character" w:customStyle="1" w:styleId="WW8Num11z1">
    <w:name w:val="WW8Num11z1"/>
    <w:rsid w:val="00B335A7"/>
    <w:rPr>
      <w:rFonts w:ascii="Courier New" w:hAnsi="Courier New" w:cs="Courier New" w:hint="default"/>
    </w:rPr>
  </w:style>
  <w:style w:type="character" w:customStyle="1" w:styleId="WW8Num11z3">
    <w:name w:val="WW8Num11z3"/>
    <w:rsid w:val="00B335A7"/>
    <w:rPr>
      <w:rFonts w:ascii="Symbol" w:hAnsi="Symbol" w:cs="Symbol" w:hint="default"/>
    </w:rPr>
  </w:style>
  <w:style w:type="character" w:customStyle="1" w:styleId="WW8Num12z0">
    <w:name w:val="WW8Num12z0"/>
    <w:rsid w:val="00B335A7"/>
    <w:rPr>
      <w:rFonts w:ascii="Angsana New" w:hAnsi="Angsana New" w:cs="Angsana New" w:hint="default"/>
      <w:color w:val="000000"/>
      <w:kern w:val="1"/>
      <w:szCs w:val="22"/>
      <w:shd w:val="clear" w:color="auto" w:fill="FFFFFF"/>
      <w:lang w:val="el-GR"/>
    </w:rPr>
  </w:style>
  <w:style w:type="character" w:customStyle="1" w:styleId="WW8Num12z1">
    <w:name w:val="WW8Num12z1"/>
    <w:rsid w:val="00B335A7"/>
    <w:rPr>
      <w:rFonts w:ascii="Courier New" w:hAnsi="Courier New" w:cs="Courier New" w:hint="default"/>
    </w:rPr>
  </w:style>
  <w:style w:type="character" w:customStyle="1" w:styleId="WW8Num12z2">
    <w:name w:val="WW8Num12z2"/>
    <w:rsid w:val="00B335A7"/>
    <w:rPr>
      <w:rFonts w:ascii="Wingdings" w:hAnsi="Wingdings" w:cs="Wingdings" w:hint="default"/>
    </w:rPr>
  </w:style>
  <w:style w:type="character" w:customStyle="1" w:styleId="WW8Num12z3">
    <w:name w:val="WW8Num12z3"/>
    <w:rsid w:val="00B335A7"/>
    <w:rPr>
      <w:rFonts w:ascii="Symbol" w:hAnsi="Symbol" w:cs="Symbol" w:hint="default"/>
    </w:rPr>
  </w:style>
  <w:style w:type="character" w:customStyle="1" w:styleId="10">
    <w:name w:val="Προεπιλεγμένη γραμματοσειρά1"/>
    <w:rsid w:val="00B335A7"/>
  </w:style>
  <w:style w:type="character" w:customStyle="1" w:styleId="30">
    <w:name w:val="Προεπιλεγμένη γραμματοσειρά3"/>
    <w:rsid w:val="00B335A7"/>
  </w:style>
  <w:style w:type="character" w:customStyle="1" w:styleId="WW-DefaultParagraphFont">
    <w:name w:val="WW-Default Paragraph Font"/>
    <w:rsid w:val="00B335A7"/>
  </w:style>
  <w:style w:type="character" w:customStyle="1" w:styleId="WW8Num10z2">
    <w:name w:val="WW8Num10z2"/>
    <w:rsid w:val="00B335A7"/>
  </w:style>
  <w:style w:type="character" w:customStyle="1" w:styleId="WW8Num10z4">
    <w:name w:val="WW8Num10z4"/>
    <w:rsid w:val="00B335A7"/>
  </w:style>
  <w:style w:type="character" w:customStyle="1" w:styleId="WW8Num10z5">
    <w:name w:val="WW8Num10z5"/>
    <w:rsid w:val="00B335A7"/>
  </w:style>
  <w:style w:type="character" w:customStyle="1" w:styleId="WW8Num10z6">
    <w:name w:val="WW8Num10z6"/>
    <w:rsid w:val="00B335A7"/>
  </w:style>
  <w:style w:type="character" w:customStyle="1" w:styleId="WW8Num10z7">
    <w:name w:val="WW8Num10z7"/>
    <w:rsid w:val="00B335A7"/>
  </w:style>
  <w:style w:type="character" w:customStyle="1" w:styleId="WW8Num10z8">
    <w:name w:val="WW8Num10z8"/>
    <w:rsid w:val="00B335A7"/>
  </w:style>
  <w:style w:type="character" w:customStyle="1" w:styleId="DefaultParagraphFont2">
    <w:name w:val="Default Paragraph Font2"/>
    <w:rsid w:val="00B335A7"/>
  </w:style>
  <w:style w:type="character" w:customStyle="1" w:styleId="WW8Num11z2">
    <w:name w:val="WW8Num11z2"/>
    <w:rsid w:val="00B335A7"/>
  </w:style>
  <w:style w:type="character" w:customStyle="1" w:styleId="WW8Num11z4">
    <w:name w:val="WW8Num11z4"/>
    <w:rsid w:val="00B335A7"/>
  </w:style>
  <w:style w:type="character" w:customStyle="1" w:styleId="WW8Num11z5">
    <w:name w:val="WW8Num11z5"/>
    <w:rsid w:val="00B335A7"/>
  </w:style>
  <w:style w:type="character" w:customStyle="1" w:styleId="WW8Num11z6">
    <w:name w:val="WW8Num11z6"/>
    <w:rsid w:val="00B335A7"/>
  </w:style>
  <w:style w:type="character" w:customStyle="1" w:styleId="WW8Num11z7">
    <w:name w:val="WW8Num11z7"/>
    <w:rsid w:val="00B335A7"/>
  </w:style>
  <w:style w:type="character" w:customStyle="1" w:styleId="WW8Num11z8">
    <w:name w:val="WW8Num11z8"/>
    <w:rsid w:val="00B335A7"/>
  </w:style>
  <w:style w:type="character" w:customStyle="1" w:styleId="WW8Num12z4">
    <w:name w:val="WW8Num12z4"/>
    <w:rsid w:val="00B335A7"/>
  </w:style>
  <w:style w:type="character" w:customStyle="1" w:styleId="WW8Num12z5">
    <w:name w:val="WW8Num12z5"/>
    <w:rsid w:val="00B335A7"/>
  </w:style>
  <w:style w:type="character" w:customStyle="1" w:styleId="WW8Num12z6">
    <w:name w:val="WW8Num12z6"/>
    <w:rsid w:val="00B335A7"/>
  </w:style>
  <w:style w:type="character" w:customStyle="1" w:styleId="WW8Num12z7">
    <w:name w:val="WW8Num12z7"/>
    <w:rsid w:val="00B335A7"/>
  </w:style>
  <w:style w:type="character" w:customStyle="1" w:styleId="WW8Num12z8">
    <w:name w:val="WW8Num12z8"/>
    <w:rsid w:val="00B335A7"/>
  </w:style>
  <w:style w:type="character" w:customStyle="1" w:styleId="WW8Num13z0">
    <w:name w:val="WW8Num13z0"/>
    <w:rsid w:val="00B335A7"/>
    <w:rPr>
      <w:rFonts w:ascii="Symbol" w:hAnsi="Symbol" w:cs="OpenSymbol"/>
    </w:rPr>
  </w:style>
  <w:style w:type="character" w:customStyle="1" w:styleId="WW-DefaultParagraphFont1">
    <w:name w:val="WW-Default Paragraph Font1"/>
    <w:rsid w:val="00B335A7"/>
  </w:style>
  <w:style w:type="character" w:customStyle="1" w:styleId="WW8Num13z1">
    <w:name w:val="WW8Num13z1"/>
    <w:rsid w:val="00B335A7"/>
    <w:rPr>
      <w:rFonts w:eastAsia="Calibri"/>
      <w:lang w:val="el-GR"/>
    </w:rPr>
  </w:style>
  <w:style w:type="character" w:customStyle="1" w:styleId="WW8Num13z2">
    <w:name w:val="WW8Num13z2"/>
    <w:rsid w:val="00B335A7"/>
  </w:style>
  <w:style w:type="character" w:customStyle="1" w:styleId="WW8Num13z3">
    <w:name w:val="WW8Num13z3"/>
    <w:rsid w:val="00B335A7"/>
  </w:style>
  <w:style w:type="character" w:customStyle="1" w:styleId="WW8Num13z4">
    <w:name w:val="WW8Num13z4"/>
    <w:rsid w:val="00B335A7"/>
  </w:style>
  <w:style w:type="character" w:customStyle="1" w:styleId="WW8Num13z5">
    <w:name w:val="WW8Num13z5"/>
    <w:rsid w:val="00B335A7"/>
  </w:style>
  <w:style w:type="character" w:customStyle="1" w:styleId="WW8Num13z6">
    <w:name w:val="WW8Num13z6"/>
    <w:rsid w:val="00B335A7"/>
  </w:style>
  <w:style w:type="character" w:customStyle="1" w:styleId="WW8Num13z7">
    <w:name w:val="WW8Num13z7"/>
    <w:rsid w:val="00B335A7"/>
  </w:style>
  <w:style w:type="character" w:customStyle="1" w:styleId="WW8Num13z8">
    <w:name w:val="WW8Num13z8"/>
    <w:rsid w:val="00B335A7"/>
  </w:style>
  <w:style w:type="character" w:customStyle="1" w:styleId="WW8Num14z0">
    <w:name w:val="WW8Num14z0"/>
    <w:rsid w:val="00B335A7"/>
    <w:rPr>
      <w:rFonts w:ascii="Symbol" w:hAnsi="Symbol" w:cs="OpenSymbol"/>
    </w:rPr>
  </w:style>
  <w:style w:type="character" w:customStyle="1" w:styleId="WW8Num14z1">
    <w:name w:val="WW8Num14z1"/>
    <w:rsid w:val="00B335A7"/>
  </w:style>
  <w:style w:type="character" w:customStyle="1" w:styleId="WW8Num14z2">
    <w:name w:val="WW8Num14z2"/>
    <w:rsid w:val="00B335A7"/>
  </w:style>
  <w:style w:type="character" w:customStyle="1" w:styleId="WW8Num14z3">
    <w:name w:val="WW8Num14z3"/>
    <w:rsid w:val="00B335A7"/>
  </w:style>
  <w:style w:type="character" w:customStyle="1" w:styleId="WW8Num14z4">
    <w:name w:val="WW8Num14z4"/>
    <w:rsid w:val="00B335A7"/>
  </w:style>
  <w:style w:type="character" w:customStyle="1" w:styleId="WW8Num14z5">
    <w:name w:val="WW8Num14z5"/>
    <w:rsid w:val="00B335A7"/>
  </w:style>
  <w:style w:type="character" w:customStyle="1" w:styleId="WW8Num14z6">
    <w:name w:val="WW8Num14z6"/>
    <w:rsid w:val="00B335A7"/>
  </w:style>
  <w:style w:type="character" w:customStyle="1" w:styleId="WW8Num14z7">
    <w:name w:val="WW8Num14z7"/>
    <w:rsid w:val="00B335A7"/>
  </w:style>
  <w:style w:type="character" w:customStyle="1" w:styleId="WW8Num14z8">
    <w:name w:val="WW8Num14z8"/>
    <w:rsid w:val="00B335A7"/>
  </w:style>
  <w:style w:type="character" w:customStyle="1" w:styleId="WW8Num15z0">
    <w:name w:val="WW8Num15z0"/>
    <w:rsid w:val="00B335A7"/>
  </w:style>
  <w:style w:type="character" w:customStyle="1" w:styleId="WW8Num15z1">
    <w:name w:val="WW8Num15z1"/>
    <w:rsid w:val="00B335A7"/>
  </w:style>
  <w:style w:type="character" w:customStyle="1" w:styleId="WW8Num15z2">
    <w:name w:val="WW8Num15z2"/>
    <w:rsid w:val="00B335A7"/>
  </w:style>
  <w:style w:type="character" w:customStyle="1" w:styleId="WW8Num15z3">
    <w:name w:val="WW8Num15z3"/>
    <w:rsid w:val="00B335A7"/>
  </w:style>
  <w:style w:type="character" w:customStyle="1" w:styleId="WW8Num15z4">
    <w:name w:val="WW8Num15z4"/>
    <w:rsid w:val="00B335A7"/>
  </w:style>
  <w:style w:type="character" w:customStyle="1" w:styleId="WW8Num15z5">
    <w:name w:val="WW8Num15z5"/>
    <w:rsid w:val="00B335A7"/>
  </w:style>
  <w:style w:type="character" w:customStyle="1" w:styleId="WW8Num15z6">
    <w:name w:val="WW8Num15z6"/>
    <w:rsid w:val="00B335A7"/>
  </w:style>
  <w:style w:type="character" w:customStyle="1" w:styleId="WW8Num15z7">
    <w:name w:val="WW8Num15z7"/>
    <w:rsid w:val="00B335A7"/>
  </w:style>
  <w:style w:type="character" w:customStyle="1" w:styleId="WW8Num15z8">
    <w:name w:val="WW8Num15z8"/>
    <w:rsid w:val="00B335A7"/>
  </w:style>
  <w:style w:type="character" w:customStyle="1" w:styleId="WW8Num16z0">
    <w:name w:val="WW8Num16z0"/>
    <w:rsid w:val="00B335A7"/>
  </w:style>
  <w:style w:type="character" w:customStyle="1" w:styleId="WW8Num16z1">
    <w:name w:val="WW8Num16z1"/>
    <w:rsid w:val="00B335A7"/>
  </w:style>
  <w:style w:type="character" w:customStyle="1" w:styleId="WW8Num16z2">
    <w:name w:val="WW8Num16z2"/>
    <w:rsid w:val="00B335A7"/>
  </w:style>
  <w:style w:type="character" w:customStyle="1" w:styleId="WW8Num16z3">
    <w:name w:val="WW8Num16z3"/>
    <w:rsid w:val="00B335A7"/>
  </w:style>
  <w:style w:type="character" w:customStyle="1" w:styleId="WW8Num16z4">
    <w:name w:val="WW8Num16z4"/>
    <w:rsid w:val="00B335A7"/>
  </w:style>
  <w:style w:type="character" w:customStyle="1" w:styleId="WW8Num16z5">
    <w:name w:val="WW8Num16z5"/>
    <w:rsid w:val="00B335A7"/>
  </w:style>
  <w:style w:type="character" w:customStyle="1" w:styleId="WW8Num16z6">
    <w:name w:val="WW8Num16z6"/>
    <w:rsid w:val="00B335A7"/>
  </w:style>
  <w:style w:type="character" w:customStyle="1" w:styleId="WW8Num16z7">
    <w:name w:val="WW8Num16z7"/>
    <w:rsid w:val="00B335A7"/>
  </w:style>
  <w:style w:type="character" w:customStyle="1" w:styleId="WW8Num16z8">
    <w:name w:val="WW8Num16z8"/>
    <w:rsid w:val="00B335A7"/>
  </w:style>
  <w:style w:type="character" w:customStyle="1" w:styleId="WW-DefaultParagraphFont11">
    <w:name w:val="WW-Default Paragraph Font11"/>
    <w:rsid w:val="00B335A7"/>
  </w:style>
  <w:style w:type="character" w:customStyle="1" w:styleId="WW-DefaultParagraphFont111">
    <w:name w:val="WW-Default Paragraph Font111"/>
    <w:rsid w:val="00B335A7"/>
  </w:style>
  <w:style w:type="character" w:customStyle="1" w:styleId="WW-DefaultParagraphFont1111">
    <w:name w:val="WW-Default Paragraph Font1111"/>
    <w:rsid w:val="00B335A7"/>
  </w:style>
  <w:style w:type="character" w:customStyle="1" w:styleId="WW-DefaultParagraphFont11111">
    <w:name w:val="WW-Default Paragraph Font11111"/>
    <w:rsid w:val="00B335A7"/>
  </w:style>
  <w:style w:type="character" w:customStyle="1" w:styleId="WW-DefaultParagraphFont111111">
    <w:name w:val="WW-Default Paragraph Font111111"/>
    <w:rsid w:val="00B335A7"/>
  </w:style>
  <w:style w:type="character" w:customStyle="1" w:styleId="WW8Num17z0">
    <w:name w:val="WW8Num17z0"/>
    <w:rsid w:val="00B335A7"/>
  </w:style>
  <w:style w:type="character" w:customStyle="1" w:styleId="WW8Num17z1">
    <w:name w:val="WW8Num17z1"/>
    <w:rsid w:val="00B335A7"/>
  </w:style>
  <w:style w:type="character" w:customStyle="1" w:styleId="WW8Num17z2">
    <w:name w:val="WW8Num17z2"/>
    <w:rsid w:val="00B335A7"/>
  </w:style>
  <w:style w:type="character" w:customStyle="1" w:styleId="WW8Num17z3">
    <w:name w:val="WW8Num17z3"/>
    <w:rsid w:val="00B335A7"/>
  </w:style>
  <w:style w:type="character" w:customStyle="1" w:styleId="WW8Num17z4">
    <w:name w:val="WW8Num17z4"/>
    <w:rsid w:val="00B335A7"/>
  </w:style>
  <w:style w:type="character" w:customStyle="1" w:styleId="WW8Num17z5">
    <w:name w:val="WW8Num17z5"/>
    <w:rsid w:val="00B335A7"/>
  </w:style>
  <w:style w:type="character" w:customStyle="1" w:styleId="WW8Num17z6">
    <w:name w:val="WW8Num17z6"/>
    <w:rsid w:val="00B335A7"/>
  </w:style>
  <w:style w:type="character" w:customStyle="1" w:styleId="WW8Num17z7">
    <w:name w:val="WW8Num17z7"/>
    <w:rsid w:val="00B335A7"/>
  </w:style>
  <w:style w:type="character" w:customStyle="1" w:styleId="WW8Num17z8">
    <w:name w:val="WW8Num17z8"/>
    <w:rsid w:val="00B335A7"/>
  </w:style>
  <w:style w:type="character" w:customStyle="1" w:styleId="WW8Num18z0">
    <w:name w:val="WW8Num18z0"/>
    <w:rsid w:val="00B335A7"/>
  </w:style>
  <w:style w:type="character" w:customStyle="1" w:styleId="WW8Num18z1">
    <w:name w:val="WW8Num18z1"/>
    <w:rsid w:val="00B335A7"/>
  </w:style>
  <w:style w:type="character" w:customStyle="1" w:styleId="WW8Num18z2">
    <w:name w:val="WW8Num18z2"/>
    <w:rsid w:val="00B335A7"/>
  </w:style>
  <w:style w:type="character" w:customStyle="1" w:styleId="WW8Num18z3">
    <w:name w:val="WW8Num18z3"/>
    <w:rsid w:val="00B335A7"/>
  </w:style>
  <w:style w:type="character" w:customStyle="1" w:styleId="WW8Num18z4">
    <w:name w:val="WW8Num18z4"/>
    <w:rsid w:val="00B335A7"/>
  </w:style>
  <w:style w:type="character" w:customStyle="1" w:styleId="WW8Num18z5">
    <w:name w:val="WW8Num18z5"/>
    <w:rsid w:val="00B335A7"/>
  </w:style>
  <w:style w:type="character" w:customStyle="1" w:styleId="WW8Num18z6">
    <w:name w:val="WW8Num18z6"/>
    <w:rsid w:val="00B335A7"/>
  </w:style>
  <w:style w:type="character" w:customStyle="1" w:styleId="WW8Num18z7">
    <w:name w:val="WW8Num18z7"/>
    <w:rsid w:val="00B335A7"/>
  </w:style>
  <w:style w:type="character" w:customStyle="1" w:styleId="WW8Num18z8">
    <w:name w:val="WW8Num18z8"/>
    <w:rsid w:val="00B335A7"/>
  </w:style>
  <w:style w:type="character" w:customStyle="1" w:styleId="WW8Num3z1">
    <w:name w:val="WW8Num3z1"/>
    <w:rsid w:val="00B335A7"/>
  </w:style>
  <w:style w:type="character" w:customStyle="1" w:styleId="WW8Num3z2">
    <w:name w:val="WW8Num3z2"/>
    <w:rsid w:val="00B335A7"/>
  </w:style>
  <w:style w:type="character" w:customStyle="1" w:styleId="WW8Num3z3">
    <w:name w:val="WW8Num3z3"/>
    <w:rsid w:val="00B335A7"/>
  </w:style>
  <w:style w:type="character" w:customStyle="1" w:styleId="WW8Num3z4">
    <w:name w:val="WW8Num3z4"/>
    <w:rsid w:val="00B335A7"/>
    <w:rPr>
      <w:rFonts w:ascii="Arial" w:hAnsi="Arial" w:cs="Times New Roman"/>
      <w:b w:val="0"/>
      <w:i w:val="0"/>
      <w:sz w:val="20"/>
      <w:szCs w:val="20"/>
    </w:rPr>
  </w:style>
  <w:style w:type="character" w:customStyle="1" w:styleId="WW8Num3z5">
    <w:name w:val="WW8Num3z5"/>
    <w:rsid w:val="00B335A7"/>
  </w:style>
  <w:style w:type="character" w:customStyle="1" w:styleId="WW8Num3z6">
    <w:name w:val="WW8Num3z6"/>
    <w:rsid w:val="00B335A7"/>
  </w:style>
  <w:style w:type="character" w:customStyle="1" w:styleId="WW8Num3z7">
    <w:name w:val="WW8Num3z7"/>
    <w:rsid w:val="00B335A7"/>
  </w:style>
  <w:style w:type="character" w:customStyle="1" w:styleId="WW8Num3z8">
    <w:name w:val="WW8Num3z8"/>
    <w:rsid w:val="00B335A7"/>
  </w:style>
  <w:style w:type="character" w:customStyle="1" w:styleId="WW-DefaultParagraphFont1111111">
    <w:name w:val="WW-Default Paragraph Font1111111"/>
    <w:rsid w:val="00B335A7"/>
  </w:style>
  <w:style w:type="character" w:customStyle="1" w:styleId="WW-DefaultParagraphFont11111111">
    <w:name w:val="WW-Default Paragraph Font11111111"/>
    <w:rsid w:val="00B335A7"/>
  </w:style>
  <w:style w:type="character" w:customStyle="1" w:styleId="WW-DefaultParagraphFont111111111">
    <w:name w:val="WW-Default Paragraph Font111111111"/>
    <w:rsid w:val="00B335A7"/>
  </w:style>
  <w:style w:type="character" w:customStyle="1" w:styleId="WW-DefaultParagraphFont1111111111">
    <w:name w:val="WW-Default Paragraph Font1111111111"/>
    <w:rsid w:val="00B335A7"/>
  </w:style>
  <w:style w:type="character" w:customStyle="1" w:styleId="20">
    <w:name w:val="Προεπιλεγμένη γραμματοσειρά2"/>
    <w:rsid w:val="00B335A7"/>
  </w:style>
  <w:style w:type="character" w:customStyle="1" w:styleId="WW8Num19z0">
    <w:name w:val="WW8Num19z0"/>
    <w:rsid w:val="00B335A7"/>
    <w:rPr>
      <w:rFonts w:ascii="Calibri" w:hAnsi="Calibri" w:cs="Calibri"/>
    </w:rPr>
  </w:style>
  <w:style w:type="character" w:customStyle="1" w:styleId="WW8Num19z1">
    <w:name w:val="WW8Num19z1"/>
    <w:rsid w:val="00B335A7"/>
  </w:style>
  <w:style w:type="character" w:customStyle="1" w:styleId="WW8Num20z0">
    <w:name w:val="WW8Num20z0"/>
    <w:rsid w:val="00B335A7"/>
    <w:rPr>
      <w:rFonts w:ascii="Calibri" w:eastAsia="Calibri" w:hAnsi="Calibri" w:cs="Times New Roman"/>
    </w:rPr>
  </w:style>
  <w:style w:type="character" w:customStyle="1" w:styleId="WW8Num20z1">
    <w:name w:val="WW8Num20z1"/>
    <w:rsid w:val="00B335A7"/>
    <w:rPr>
      <w:rFonts w:ascii="Courier New" w:hAnsi="Courier New" w:cs="Courier New"/>
    </w:rPr>
  </w:style>
  <w:style w:type="character" w:customStyle="1" w:styleId="WW8Num20z2">
    <w:name w:val="WW8Num20z2"/>
    <w:rsid w:val="00B335A7"/>
    <w:rPr>
      <w:rFonts w:ascii="Wingdings" w:hAnsi="Wingdings" w:cs="Wingdings"/>
    </w:rPr>
  </w:style>
  <w:style w:type="character" w:customStyle="1" w:styleId="WW8Num20z3">
    <w:name w:val="WW8Num20z3"/>
    <w:rsid w:val="00B335A7"/>
    <w:rPr>
      <w:rFonts w:ascii="Symbol" w:hAnsi="Symbol" w:cs="Symbol"/>
    </w:rPr>
  </w:style>
  <w:style w:type="character" w:customStyle="1" w:styleId="WW-DefaultParagraphFont11111111111">
    <w:name w:val="WW-Default Paragraph Font11111111111"/>
    <w:rsid w:val="00B335A7"/>
  </w:style>
  <w:style w:type="character" w:customStyle="1" w:styleId="WW8Num19z2">
    <w:name w:val="WW8Num19z2"/>
    <w:rsid w:val="00B335A7"/>
  </w:style>
  <w:style w:type="character" w:customStyle="1" w:styleId="WW8Num19z3">
    <w:name w:val="WW8Num19z3"/>
    <w:rsid w:val="00B335A7"/>
  </w:style>
  <w:style w:type="character" w:customStyle="1" w:styleId="WW8Num19z4">
    <w:name w:val="WW8Num19z4"/>
    <w:rsid w:val="00B335A7"/>
  </w:style>
  <w:style w:type="character" w:customStyle="1" w:styleId="WW8Num19z5">
    <w:name w:val="WW8Num19z5"/>
    <w:rsid w:val="00B335A7"/>
  </w:style>
  <w:style w:type="character" w:customStyle="1" w:styleId="WW8Num19z6">
    <w:name w:val="WW8Num19z6"/>
    <w:rsid w:val="00B335A7"/>
  </w:style>
  <w:style w:type="character" w:customStyle="1" w:styleId="WW8Num19z7">
    <w:name w:val="WW8Num19z7"/>
    <w:rsid w:val="00B335A7"/>
  </w:style>
  <w:style w:type="character" w:customStyle="1" w:styleId="WW8Num19z8">
    <w:name w:val="WW8Num19z8"/>
    <w:rsid w:val="00B335A7"/>
  </w:style>
  <w:style w:type="character" w:customStyle="1" w:styleId="WW8Num20z4">
    <w:name w:val="WW8Num20z4"/>
    <w:rsid w:val="00B335A7"/>
  </w:style>
  <w:style w:type="character" w:customStyle="1" w:styleId="WW8Num20z5">
    <w:name w:val="WW8Num20z5"/>
    <w:rsid w:val="00B335A7"/>
  </w:style>
  <w:style w:type="character" w:customStyle="1" w:styleId="WW8Num20z6">
    <w:name w:val="WW8Num20z6"/>
    <w:rsid w:val="00B335A7"/>
  </w:style>
  <w:style w:type="character" w:customStyle="1" w:styleId="WW8Num20z7">
    <w:name w:val="WW8Num20z7"/>
    <w:rsid w:val="00B335A7"/>
  </w:style>
  <w:style w:type="character" w:customStyle="1" w:styleId="WW8Num20z8">
    <w:name w:val="WW8Num20z8"/>
    <w:rsid w:val="00B335A7"/>
  </w:style>
  <w:style w:type="character" w:customStyle="1" w:styleId="WW-DefaultParagraphFont111111111111">
    <w:name w:val="WW-Default Paragraph Font111111111111"/>
    <w:rsid w:val="00B335A7"/>
  </w:style>
  <w:style w:type="character" w:customStyle="1" w:styleId="WW-DefaultParagraphFont1111111111111">
    <w:name w:val="WW-Default Paragraph Font1111111111111"/>
    <w:rsid w:val="00B335A7"/>
  </w:style>
  <w:style w:type="character" w:customStyle="1" w:styleId="WW8Num21z0">
    <w:name w:val="WW8Num21z0"/>
    <w:rsid w:val="00B335A7"/>
    <w:rPr>
      <w:rFonts w:ascii="Calibri" w:eastAsia="Times New Roman" w:hAnsi="Calibri" w:cs="Calibri"/>
    </w:rPr>
  </w:style>
  <w:style w:type="character" w:customStyle="1" w:styleId="WW8Num21z1">
    <w:name w:val="WW8Num21z1"/>
    <w:rsid w:val="00B335A7"/>
    <w:rPr>
      <w:rFonts w:ascii="Courier New" w:hAnsi="Courier New" w:cs="Courier New"/>
    </w:rPr>
  </w:style>
  <w:style w:type="character" w:customStyle="1" w:styleId="WW8Num21z2">
    <w:name w:val="WW8Num21z2"/>
    <w:rsid w:val="00B335A7"/>
    <w:rPr>
      <w:rFonts w:ascii="Wingdings" w:hAnsi="Wingdings" w:cs="Wingdings"/>
    </w:rPr>
  </w:style>
  <w:style w:type="character" w:customStyle="1" w:styleId="WW8Num21z3">
    <w:name w:val="WW8Num21z3"/>
    <w:rsid w:val="00B335A7"/>
    <w:rPr>
      <w:rFonts w:ascii="Symbol" w:hAnsi="Symbol" w:cs="Symbol"/>
    </w:rPr>
  </w:style>
  <w:style w:type="character" w:customStyle="1" w:styleId="WW8Num22z0">
    <w:name w:val="WW8Num22z0"/>
    <w:rsid w:val="00B335A7"/>
    <w:rPr>
      <w:rFonts w:ascii="Symbol" w:hAnsi="Symbol" w:cs="Symbol"/>
    </w:rPr>
  </w:style>
  <w:style w:type="character" w:customStyle="1" w:styleId="WW8Num22z1">
    <w:name w:val="WW8Num22z1"/>
    <w:rsid w:val="00B335A7"/>
    <w:rPr>
      <w:rFonts w:ascii="Courier New" w:hAnsi="Courier New" w:cs="Courier New"/>
    </w:rPr>
  </w:style>
  <w:style w:type="character" w:customStyle="1" w:styleId="WW8Num22z2">
    <w:name w:val="WW8Num22z2"/>
    <w:rsid w:val="00B335A7"/>
    <w:rPr>
      <w:rFonts w:ascii="Wingdings" w:hAnsi="Wingdings" w:cs="Wingdings"/>
    </w:rPr>
  </w:style>
  <w:style w:type="character" w:customStyle="1" w:styleId="WW8Num23z0">
    <w:name w:val="WW8Num23z0"/>
    <w:rsid w:val="00B335A7"/>
    <w:rPr>
      <w:rFonts w:ascii="Calibri" w:eastAsia="Times New Roman" w:hAnsi="Calibri" w:cs="Calibri"/>
    </w:rPr>
  </w:style>
  <w:style w:type="character" w:customStyle="1" w:styleId="WW8Num23z1">
    <w:name w:val="WW8Num23z1"/>
    <w:rsid w:val="00B335A7"/>
    <w:rPr>
      <w:rFonts w:ascii="Courier New" w:hAnsi="Courier New" w:cs="Courier New"/>
    </w:rPr>
  </w:style>
  <w:style w:type="character" w:customStyle="1" w:styleId="WW8Num23z2">
    <w:name w:val="WW8Num23z2"/>
    <w:rsid w:val="00B335A7"/>
    <w:rPr>
      <w:rFonts w:ascii="Wingdings" w:hAnsi="Wingdings" w:cs="Wingdings"/>
    </w:rPr>
  </w:style>
  <w:style w:type="character" w:customStyle="1" w:styleId="WW8Num23z3">
    <w:name w:val="WW8Num23z3"/>
    <w:rsid w:val="00B335A7"/>
    <w:rPr>
      <w:rFonts w:ascii="Symbol" w:hAnsi="Symbol" w:cs="Symbol"/>
    </w:rPr>
  </w:style>
  <w:style w:type="character" w:customStyle="1" w:styleId="WW8Num24z0">
    <w:name w:val="WW8Num24z0"/>
    <w:rsid w:val="00B335A7"/>
    <w:rPr>
      <w:rFonts w:ascii="Symbol" w:hAnsi="Symbol" w:cs="Symbol"/>
      <w:strike/>
      <w:color w:val="0070C0"/>
      <w:position w:val="0"/>
      <w:sz w:val="24"/>
      <w:vertAlign w:val="baseline"/>
      <w:lang w:val="el-GR"/>
    </w:rPr>
  </w:style>
  <w:style w:type="character" w:customStyle="1" w:styleId="WW8Num24z1">
    <w:name w:val="WW8Num24z1"/>
    <w:rsid w:val="00B335A7"/>
    <w:rPr>
      <w:rFonts w:ascii="Courier New" w:hAnsi="Courier New" w:cs="Courier New"/>
    </w:rPr>
  </w:style>
  <w:style w:type="character" w:customStyle="1" w:styleId="WW8Num24z2">
    <w:name w:val="WW8Num24z2"/>
    <w:rsid w:val="00B335A7"/>
    <w:rPr>
      <w:rFonts w:ascii="Wingdings" w:hAnsi="Wingdings" w:cs="Wingdings"/>
    </w:rPr>
  </w:style>
  <w:style w:type="character" w:customStyle="1" w:styleId="WW8Num25z0">
    <w:name w:val="WW8Num25z0"/>
    <w:rsid w:val="00B335A7"/>
    <w:rPr>
      <w:rFonts w:ascii="Symbol" w:hAnsi="Symbol" w:cs="Symbol"/>
    </w:rPr>
  </w:style>
  <w:style w:type="character" w:customStyle="1" w:styleId="WW8Num25z1">
    <w:name w:val="WW8Num25z1"/>
    <w:rsid w:val="00B335A7"/>
    <w:rPr>
      <w:rFonts w:ascii="Courier New" w:hAnsi="Courier New" w:cs="Courier New"/>
    </w:rPr>
  </w:style>
  <w:style w:type="character" w:customStyle="1" w:styleId="WW8Num25z2">
    <w:name w:val="WW8Num25z2"/>
    <w:rsid w:val="00B335A7"/>
    <w:rPr>
      <w:rFonts w:ascii="Wingdings" w:hAnsi="Wingdings" w:cs="Wingdings"/>
    </w:rPr>
  </w:style>
  <w:style w:type="character" w:customStyle="1" w:styleId="WW8Num26z0">
    <w:name w:val="WW8Num26z0"/>
    <w:rsid w:val="00B335A7"/>
    <w:rPr>
      <w:rFonts w:ascii="Symbol" w:hAnsi="Symbol" w:cs="Symbol"/>
    </w:rPr>
  </w:style>
  <w:style w:type="character" w:customStyle="1" w:styleId="WW8Num26z1">
    <w:name w:val="WW8Num26z1"/>
    <w:rsid w:val="00B335A7"/>
    <w:rPr>
      <w:rFonts w:ascii="Courier New" w:hAnsi="Courier New" w:cs="Courier New"/>
    </w:rPr>
  </w:style>
  <w:style w:type="character" w:customStyle="1" w:styleId="WW8Num26z2">
    <w:name w:val="WW8Num26z2"/>
    <w:rsid w:val="00B335A7"/>
    <w:rPr>
      <w:rFonts w:ascii="Wingdings" w:hAnsi="Wingdings" w:cs="Wingdings"/>
    </w:rPr>
  </w:style>
  <w:style w:type="character" w:customStyle="1" w:styleId="WW8Num27z0">
    <w:name w:val="WW8Num27z0"/>
    <w:rsid w:val="00B335A7"/>
    <w:rPr>
      <w:rFonts w:ascii="Calibri" w:eastAsia="Times New Roman" w:hAnsi="Calibri" w:cs="Calibri"/>
    </w:rPr>
  </w:style>
  <w:style w:type="character" w:customStyle="1" w:styleId="WW8Num27z1">
    <w:name w:val="WW8Num27z1"/>
    <w:rsid w:val="00B335A7"/>
    <w:rPr>
      <w:rFonts w:ascii="Courier New" w:hAnsi="Courier New" w:cs="Courier New"/>
    </w:rPr>
  </w:style>
  <w:style w:type="character" w:customStyle="1" w:styleId="WW8Num27z2">
    <w:name w:val="WW8Num27z2"/>
    <w:rsid w:val="00B335A7"/>
    <w:rPr>
      <w:rFonts w:ascii="Wingdings" w:hAnsi="Wingdings" w:cs="Wingdings"/>
    </w:rPr>
  </w:style>
  <w:style w:type="character" w:customStyle="1" w:styleId="WW8Num27z3">
    <w:name w:val="WW8Num27z3"/>
    <w:rsid w:val="00B335A7"/>
    <w:rPr>
      <w:rFonts w:ascii="Symbol" w:hAnsi="Symbol" w:cs="Symbol"/>
    </w:rPr>
  </w:style>
  <w:style w:type="character" w:customStyle="1" w:styleId="WW8Num28z0">
    <w:name w:val="WW8Num28z0"/>
    <w:rsid w:val="00B335A7"/>
    <w:rPr>
      <w:rFonts w:ascii="Symbol" w:hAnsi="Symbol" w:cs="Symbol"/>
    </w:rPr>
  </w:style>
  <w:style w:type="character" w:customStyle="1" w:styleId="WW8Num28z1">
    <w:name w:val="WW8Num28z1"/>
    <w:rsid w:val="00B335A7"/>
    <w:rPr>
      <w:rFonts w:ascii="Courier New" w:hAnsi="Courier New" w:cs="Courier New"/>
    </w:rPr>
  </w:style>
  <w:style w:type="character" w:customStyle="1" w:styleId="WW8Num28z2">
    <w:name w:val="WW8Num28z2"/>
    <w:rsid w:val="00B335A7"/>
    <w:rPr>
      <w:rFonts w:ascii="Wingdings" w:hAnsi="Wingdings" w:cs="Wingdings"/>
    </w:rPr>
  </w:style>
  <w:style w:type="character" w:customStyle="1" w:styleId="WW8Num29z0">
    <w:name w:val="WW8Num29z0"/>
    <w:rsid w:val="00B335A7"/>
    <w:rPr>
      <w:rFonts w:ascii="Calibri" w:eastAsia="Times New Roman" w:hAnsi="Calibri" w:cs="Calibri"/>
    </w:rPr>
  </w:style>
  <w:style w:type="character" w:customStyle="1" w:styleId="WW8Num29z1">
    <w:name w:val="WW8Num29z1"/>
    <w:rsid w:val="00B335A7"/>
    <w:rPr>
      <w:rFonts w:ascii="Courier New" w:hAnsi="Courier New" w:cs="Courier New"/>
    </w:rPr>
  </w:style>
  <w:style w:type="character" w:customStyle="1" w:styleId="WW8Num29z2">
    <w:name w:val="WW8Num29z2"/>
    <w:rsid w:val="00B335A7"/>
    <w:rPr>
      <w:rFonts w:ascii="Wingdings" w:hAnsi="Wingdings" w:cs="Wingdings"/>
    </w:rPr>
  </w:style>
  <w:style w:type="character" w:customStyle="1" w:styleId="WW8Num29z3">
    <w:name w:val="WW8Num29z3"/>
    <w:rsid w:val="00B335A7"/>
    <w:rPr>
      <w:rFonts w:ascii="Symbol" w:hAnsi="Symbol" w:cs="Symbol"/>
    </w:rPr>
  </w:style>
  <w:style w:type="character" w:customStyle="1" w:styleId="WW8Num30z0">
    <w:name w:val="WW8Num30z0"/>
    <w:rsid w:val="00B335A7"/>
    <w:rPr>
      <w:rFonts w:ascii="Symbol" w:hAnsi="Symbol" w:cs="Symbol"/>
      <w:shd w:val="clear" w:color="auto" w:fill="FFFF00"/>
    </w:rPr>
  </w:style>
  <w:style w:type="character" w:customStyle="1" w:styleId="WW8Num30z1">
    <w:name w:val="WW8Num30z1"/>
    <w:rsid w:val="00B335A7"/>
    <w:rPr>
      <w:rFonts w:ascii="Courier New" w:hAnsi="Courier New" w:cs="Courier New"/>
    </w:rPr>
  </w:style>
  <w:style w:type="character" w:customStyle="1" w:styleId="WW8Num30z2">
    <w:name w:val="WW8Num30z2"/>
    <w:rsid w:val="00B335A7"/>
    <w:rPr>
      <w:rFonts w:ascii="Wingdings" w:hAnsi="Wingdings" w:cs="Wingdings"/>
    </w:rPr>
  </w:style>
  <w:style w:type="character" w:customStyle="1" w:styleId="WW8Num31z0">
    <w:name w:val="WW8Num31z0"/>
    <w:rsid w:val="00B335A7"/>
    <w:rPr>
      <w:rFonts w:cs="Times New Roman"/>
    </w:rPr>
  </w:style>
  <w:style w:type="character" w:customStyle="1" w:styleId="WW8Num32z0">
    <w:name w:val="WW8Num32z0"/>
    <w:rsid w:val="00B335A7"/>
  </w:style>
  <w:style w:type="character" w:customStyle="1" w:styleId="WW8Num32z1">
    <w:name w:val="WW8Num32z1"/>
    <w:rsid w:val="00B335A7"/>
  </w:style>
  <w:style w:type="character" w:customStyle="1" w:styleId="WW8Num32z2">
    <w:name w:val="WW8Num32z2"/>
    <w:rsid w:val="00B335A7"/>
  </w:style>
  <w:style w:type="character" w:customStyle="1" w:styleId="WW8Num32z3">
    <w:name w:val="WW8Num32z3"/>
    <w:rsid w:val="00B335A7"/>
  </w:style>
  <w:style w:type="character" w:customStyle="1" w:styleId="WW8Num32z4">
    <w:name w:val="WW8Num32z4"/>
    <w:rsid w:val="00B335A7"/>
  </w:style>
  <w:style w:type="character" w:customStyle="1" w:styleId="WW8Num32z5">
    <w:name w:val="WW8Num32z5"/>
    <w:rsid w:val="00B335A7"/>
  </w:style>
  <w:style w:type="character" w:customStyle="1" w:styleId="WW8Num32z6">
    <w:name w:val="WW8Num32z6"/>
    <w:rsid w:val="00B335A7"/>
  </w:style>
  <w:style w:type="character" w:customStyle="1" w:styleId="WW8Num32z7">
    <w:name w:val="WW8Num32z7"/>
    <w:rsid w:val="00B335A7"/>
  </w:style>
  <w:style w:type="character" w:customStyle="1" w:styleId="WW8Num32z8">
    <w:name w:val="WW8Num32z8"/>
    <w:rsid w:val="00B335A7"/>
  </w:style>
  <w:style w:type="character" w:customStyle="1" w:styleId="WW8Num33z0">
    <w:name w:val="WW8Num33z0"/>
    <w:rsid w:val="00B335A7"/>
    <w:rPr>
      <w:rFonts w:ascii="Symbol" w:eastAsia="Calibri" w:hAnsi="Symbol" w:cs="Symbol"/>
    </w:rPr>
  </w:style>
  <w:style w:type="character" w:customStyle="1" w:styleId="WW8Num33z1">
    <w:name w:val="WW8Num33z1"/>
    <w:rsid w:val="00B335A7"/>
    <w:rPr>
      <w:rFonts w:ascii="Courier New" w:hAnsi="Courier New" w:cs="Courier New"/>
    </w:rPr>
  </w:style>
  <w:style w:type="character" w:customStyle="1" w:styleId="WW8Num33z2">
    <w:name w:val="WW8Num33z2"/>
    <w:rsid w:val="00B335A7"/>
    <w:rPr>
      <w:rFonts w:ascii="Wingdings" w:hAnsi="Wingdings" w:cs="Wingdings"/>
    </w:rPr>
  </w:style>
  <w:style w:type="character" w:customStyle="1" w:styleId="WW8Num34z0">
    <w:name w:val="WW8Num34z0"/>
    <w:rsid w:val="00B335A7"/>
    <w:rPr>
      <w:rFonts w:ascii="Symbol" w:hAnsi="Symbol" w:cs="Symbol"/>
    </w:rPr>
  </w:style>
  <w:style w:type="character" w:customStyle="1" w:styleId="WW8Num34z1">
    <w:name w:val="WW8Num34z1"/>
    <w:rsid w:val="00B335A7"/>
    <w:rPr>
      <w:rFonts w:ascii="Courier New" w:hAnsi="Courier New" w:cs="Courier New"/>
    </w:rPr>
  </w:style>
  <w:style w:type="character" w:customStyle="1" w:styleId="WW8Num34z2">
    <w:name w:val="WW8Num34z2"/>
    <w:rsid w:val="00B335A7"/>
    <w:rPr>
      <w:rFonts w:ascii="Wingdings" w:hAnsi="Wingdings" w:cs="Wingdings"/>
    </w:rPr>
  </w:style>
  <w:style w:type="character" w:customStyle="1" w:styleId="WW8Num35z0">
    <w:name w:val="WW8Num35z0"/>
    <w:rsid w:val="00B335A7"/>
    <w:rPr>
      <w:rFonts w:ascii="Calibri" w:eastAsia="Times New Roman" w:hAnsi="Calibri" w:cs="Calibri"/>
    </w:rPr>
  </w:style>
  <w:style w:type="character" w:customStyle="1" w:styleId="WW8Num35z1">
    <w:name w:val="WW8Num35z1"/>
    <w:rsid w:val="00B335A7"/>
    <w:rPr>
      <w:rFonts w:ascii="Courier New" w:hAnsi="Courier New" w:cs="Courier New"/>
    </w:rPr>
  </w:style>
  <w:style w:type="character" w:customStyle="1" w:styleId="WW8Num35z2">
    <w:name w:val="WW8Num35z2"/>
    <w:rsid w:val="00B335A7"/>
    <w:rPr>
      <w:rFonts w:ascii="Wingdings" w:hAnsi="Wingdings" w:cs="Wingdings"/>
    </w:rPr>
  </w:style>
  <w:style w:type="character" w:customStyle="1" w:styleId="WW8Num35z3">
    <w:name w:val="WW8Num35z3"/>
    <w:rsid w:val="00B335A7"/>
    <w:rPr>
      <w:rFonts w:ascii="Symbol" w:hAnsi="Symbol" w:cs="Symbol"/>
    </w:rPr>
  </w:style>
  <w:style w:type="character" w:customStyle="1" w:styleId="WW8Num36z0">
    <w:name w:val="WW8Num36z0"/>
    <w:rsid w:val="00B335A7"/>
    <w:rPr>
      <w:lang w:val="el-GR"/>
    </w:rPr>
  </w:style>
  <w:style w:type="character" w:customStyle="1" w:styleId="WW8Num36z1">
    <w:name w:val="WW8Num36z1"/>
    <w:rsid w:val="00B335A7"/>
  </w:style>
  <w:style w:type="character" w:customStyle="1" w:styleId="WW8Num36z2">
    <w:name w:val="WW8Num36z2"/>
    <w:rsid w:val="00B335A7"/>
  </w:style>
  <w:style w:type="character" w:customStyle="1" w:styleId="WW8Num36z3">
    <w:name w:val="WW8Num36z3"/>
    <w:rsid w:val="00B335A7"/>
  </w:style>
  <w:style w:type="character" w:customStyle="1" w:styleId="WW8Num36z4">
    <w:name w:val="WW8Num36z4"/>
    <w:rsid w:val="00B335A7"/>
  </w:style>
  <w:style w:type="character" w:customStyle="1" w:styleId="WW8Num36z5">
    <w:name w:val="WW8Num36z5"/>
    <w:rsid w:val="00B335A7"/>
  </w:style>
  <w:style w:type="character" w:customStyle="1" w:styleId="WW8Num36z6">
    <w:name w:val="WW8Num36z6"/>
    <w:rsid w:val="00B335A7"/>
  </w:style>
  <w:style w:type="character" w:customStyle="1" w:styleId="WW8Num36z7">
    <w:name w:val="WW8Num36z7"/>
    <w:rsid w:val="00B335A7"/>
  </w:style>
  <w:style w:type="character" w:customStyle="1" w:styleId="WW8Num36z8">
    <w:name w:val="WW8Num36z8"/>
    <w:rsid w:val="00B335A7"/>
  </w:style>
  <w:style w:type="character" w:customStyle="1" w:styleId="WW8Num37z0">
    <w:name w:val="WW8Num37z0"/>
    <w:rsid w:val="00B335A7"/>
    <w:rPr>
      <w:rFonts w:ascii="Calibri" w:eastAsia="Times New Roman" w:hAnsi="Calibri" w:cs="Calibri"/>
    </w:rPr>
  </w:style>
  <w:style w:type="character" w:customStyle="1" w:styleId="WW8Num37z1">
    <w:name w:val="WW8Num37z1"/>
    <w:rsid w:val="00B335A7"/>
    <w:rPr>
      <w:rFonts w:ascii="Courier New" w:hAnsi="Courier New" w:cs="Courier New"/>
    </w:rPr>
  </w:style>
  <w:style w:type="character" w:customStyle="1" w:styleId="WW8Num37z2">
    <w:name w:val="WW8Num37z2"/>
    <w:rsid w:val="00B335A7"/>
    <w:rPr>
      <w:rFonts w:ascii="Wingdings" w:hAnsi="Wingdings" w:cs="Wingdings"/>
    </w:rPr>
  </w:style>
  <w:style w:type="character" w:customStyle="1" w:styleId="WW8Num37z3">
    <w:name w:val="WW8Num37z3"/>
    <w:rsid w:val="00B335A7"/>
    <w:rPr>
      <w:rFonts w:ascii="Symbol" w:hAnsi="Symbol" w:cs="Symbol"/>
    </w:rPr>
  </w:style>
  <w:style w:type="character" w:customStyle="1" w:styleId="WW8Num38z0">
    <w:name w:val="WW8Num38z0"/>
    <w:rsid w:val="00B335A7"/>
  </w:style>
  <w:style w:type="character" w:customStyle="1" w:styleId="WW8Num38z1">
    <w:name w:val="WW8Num38z1"/>
    <w:rsid w:val="00B335A7"/>
  </w:style>
  <w:style w:type="character" w:customStyle="1" w:styleId="WW8Num38z2">
    <w:name w:val="WW8Num38z2"/>
    <w:rsid w:val="00B335A7"/>
  </w:style>
  <w:style w:type="character" w:customStyle="1" w:styleId="WW8Num38z3">
    <w:name w:val="WW8Num38z3"/>
    <w:rsid w:val="00B335A7"/>
  </w:style>
  <w:style w:type="character" w:customStyle="1" w:styleId="WW8Num38z4">
    <w:name w:val="WW8Num38z4"/>
    <w:rsid w:val="00B335A7"/>
  </w:style>
  <w:style w:type="character" w:customStyle="1" w:styleId="WW8Num38z5">
    <w:name w:val="WW8Num38z5"/>
    <w:rsid w:val="00B335A7"/>
  </w:style>
  <w:style w:type="character" w:customStyle="1" w:styleId="WW8Num38z6">
    <w:name w:val="WW8Num38z6"/>
    <w:rsid w:val="00B335A7"/>
  </w:style>
  <w:style w:type="character" w:customStyle="1" w:styleId="WW8Num38z7">
    <w:name w:val="WW8Num38z7"/>
    <w:rsid w:val="00B335A7"/>
  </w:style>
  <w:style w:type="character" w:customStyle="1" w:styleId="WW8Num38z8">
    <w:name w:val="WW8Num38z8"/>
    <w:rsid w:val="00B335A7"/>
  </w:style>
  <w:style w:type="character" w:customStyle="1" w:styleId="WW-DefaultParagraphFont11111111111111">
    <w:name w:val="WW-Default Paragraph Font11111111111111"/>
    <w:rsid w:val="00B335A7"/>
  </w:style>
  <w:style w:type="character" w:customStyle="1" w:styleId="WW8Num4z1">
    <w:name w:val="WW8Num4z1"/>
    <w:rsid w:val="00B335A7"/>
    <w:rPr>
      <w:rFonts w:cs="Times New Roman"/>
    </w:rPr>
  </w:style>
  <w:style w:type="character" w:customStyle="1" w:styleId="WW8Num5z1">
    <w:name w:val="WW8Num5z1"/>
    <w:rsid w:val="00B335A7"/>
    <w:rPr>
      <w:rFonts w:cs="Times New Roman"/>
    </w:rPr>
  </w:style>
  <w:style w:type="character" w:customStyle="1" w:styleId="WW8Num6z1">
    <w:name w:val="WW8Num6z1"/>
    <w:rsid w:val="00B335A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B335A7"/>
  </w:style>
  <w:style w:type="character" w:customStyle="1" w:styleId="WW8Num29z5">
    <w:name w:val="WW8Num29z5"/>
    <w:rsid w:val="00B335A7"/>
  </w:style>
  <w:style w:type="character" w:customStyle="1" w:styleId="WW8Num29z6">
    <w:name w:val="WW8Num29z6"/>
    <w:rsid w:val="00B335A7"/>
  </w:style>
  <w:style w:type="character" w:customStyle="1" w:styleId="WW8Num29z7">
    <w:name w:val="WW8Num29z7"/>
    <w:rsid w:val="00B335A7"/>
  </w:style>
  <w:style w:type="character" w:customStyle="1" w:styleId="WW8Num29z8">
    <w:name w:val="WW8Num29z8"/>
    <w:rsid w:val="00B335A7"/>
  </w:style>
  <w:style w:type="character" w:customStyle="1" w:styleId="WW8Num30z3">
    <w:name w:val="WW8Num30z3"/>
    <w:rsid w:val="00B335A7"/>
    <w:rPr>
      <w:rFonts w:ascii="Symbol" w:hAnsi="Symbol" w:cs="Symbol"/>
    </w:rPr>
  </w:style>
  <w:style w:type="character" w:customStyle="1" w:styleId="WW8Num31z1">
    <w:name w:val="WW8Num31z1"/>
    <w:rsid w:val="00B335A7"/>
  </w:style>
  <w:style w:type="character" w:customStyle="1" w:styleId="WW8Num31z2">
    <w:name w:val="WW8Num31z2"/>
    <w:rsid w:val="00B335A7"/>
  </w:style>
  <w:style w:type="character" w:customStyle="1" w:styleId="WW8Num31z3">
    <w:name w:val="WW8Num31z3"/>
    <w:rsid w:val="00B335A7"/>
  </w:style>
  <w:style w:type="character" w:customStyle="1" w:styleId="WW8Num31z4">
    <w:name w:val="WW8Num31z4"/>
    <w:rsid w:val="00B335A7"/>
  </w:style>
  <w:style w:type="character" w:customStyle="1" w:styleId="WW8Num31z5">
    <w:name w:val="WW8Num31z5"/>
    <w:rsid w:val="00B335A7"/>
  </w:style>
  <w:style w:type="character" w:customStyle="1" w:styleId="WW8Num31z6">
    <w:name w:val="WW8Num31z6"/>
    <w:rsid w:val="00B335A7"/>
  </w:style>
  <w:style w:type="character" w:customStyle="1" w:styleId="WW8Num31z7">
    <w:name w:val="WW8Num31z7"/>
    <w:rsid w:val="00B335A7"/>
  </w:style>
  <w:style w:type="character" w:customStyle="1" w:styleId="WW8Num31z8">
    <w:name w:val="WW8Num31z8"/>
    <w:rsid w:val="00B335A7"/>
  </w:style>
  <w:style w:type="character" w:customStyle="1" w:styleId="WW8Num39z0">
    <w:name w:val="WW8Num39z0"/>
    <w:rsid w:val="00B335A7"/>
    <w:rPr>
      <w:rFonts w:ascii="Calibri" w:eastAsia="Times New Roman" w:hAnsi="Calibri" w:cs="Calibri"/>
    </w:rPr>
  </w:style>
  <w:style w:type="character" w:customStyle="1" w:styleId="WW8Num39z1">
    <w:name w:val="WW8Num39z1"/>
    <w:rsid w:val="00B335A7"/>
    <w:rPr>
      <w:rFonts w:ascii="Courier New" w:hAnsi="Courier New" w:cs="Courier New"/>
    </w:rPr>
  </w:style>
  <w:style w:type="character" w:customStyle="1" w:styleId="WW8Num39z2">
    <w:name w:val="WW8Num39z2"/>
    <w:rsid w:val="00B335A7"/>
    <w:rPr>
      <w:rFonts w:ascii="Wingdings" w:hAnsi="Wingdings" w:cs="Wingdings"/>
    </w:rPr>
  </w:style>
  <w:style w:type="character" w:customStyle="1" w:styleId="WW8Num39z3">
    <w:name w:val="WW8Num39z3"/>
    <w:rsid w:val="00B335A7"/>
    <w:rPr>
      <w:rFonts w:ascii="Symbol" w:hAnsi="Symbol" w:cs="Symbol"/>
    </w:rPr>
  </w:style>
  <w:style w:type="character" w:customStyle="1" w:styleId="WW8Num40z0">
    <w:name w:val="WW8Num40z0"/>
    <w:rsid w:val="00B335A7"/>
    <w:rPr>
      <w:rFonts w:ascii="Symbol" w:hAnsi="Symbol" w:cs="Symbol"/>
    </w:rPr>
  </w:style>
  <w:style w:type="character" w:customStyle="1" w:styleId="WW8Num40z1">
    <w:name w:val="WW8Num40z1"/>
    <w:rsid w:val="00B335A7"/>
    <w:rPr>
      <w:rFonts w:ascii="Courier New" w:hAnsi="Courier New" w:cs="Courier New"/>
    </w:rPr>
  </w:style>
  <w:style w:type="character" w:customStyle="1" w:styleId="WW8Num40z2">
    <w:name w:val="WW8Num40z2"/>
    <w:rsid w:val="00B335A7"/>
    <w:rPr>
      <w:rFonts w:ascii="Wingdings" w:hAnsi="Wingdings" w:cs="Wingdings"/>
    </w:rPr>
  </w:style>
  <w:style w:type="character" w:customStyle="1" w:styleId="WW8Num41z0">
    <w:name w:val="WW8Num41z0"/>
    <w:rsid w:val="00B335A7"/>
    <w:rPr>
      <w:rFonts w:ascii="Arial" w:hAnsi="Arial" w:cs="Times New Roman"/>
      <w:b/>
      <w:i w:val="0"/>
      <w:sz w:val="20"/>
      <w:szCs w:val="20"/>
    </w:rPr>
  </w:style>
  <w:style w:type="character" w:customStyle="1" w:styleId="WW8Num41z1">
    <w:name w:val="WW8Num41z1"/>
    <w:rsid w:val="00B335A7"/>
    <w:rPr>
      <w:rFonts w:cs="Times New Roman"/>
    </w:rPr>
  </w:style>
  <w:style w:type="character" w:customStyle="1" w:styleId="WW8Num41z2">
    <w:name w:val="WW8Num41z2"/>
    <w:rsid w:val="00B335A7"/>
    <w:rPr>
      <w:rFonts w:ascii="Arial" w:hAnsi="Arial" w:cs="Times New Roman"/>
      <w:b w:val="0"/>
      <w:i w:val="0"/>
    </w:rPr>
  </w:style>
  <w:style w:type="character" w:customStyle="1" w:styleId="WW8Num41z3">
    <w:name w:val="WW8Num41z3"/>
    <w:rsid w:val="00B335A7"/>
    <w:rPr>
      <w:rFonts w:ascii="Arial" w:hAnsi="Arial" w:cs="Times New Roman"/>
      <w:b w:val="0"/>
      <w:i w:val="0"/>
      <w:sz w:val="20"/>
      <w:szCs w:val="20"/>
    </w:rPr>
  </w:style>
  <w:style w:type="character" w:customStyle="1" w:styleId="DefaultParagraphFont1">
    <w:name w:val="Default Paragraph Font1"/>
    <w:rsid w:val="00B335A7"/>
  </w:style>
  <w:style w:type="character" w:customStyle="1" w:styleId="Heading1Char">
    <w:name w:val="Heading 1 Char"/>
    <w:rsid w:val="00B335A7"/>
    <w:rPr>
      <w:rFonts w:ascii="Arial" w:hAnsi="Arial" w:cs="Arial"/>
      <w:b/>
      <w:bCs/>
      <w:color w:val="333399"/>
      <w:sz w:val="28"/>
      <w:szCs w:val="32"/>
      <w:lang w:val="en-US"/>
    </w:rPr>
  </w:style>
  <w:style w:type="character" w:customStyle="1" w:styleId="Heading2Char">
    <w:name w:val="Heading 2 Char"/>
    <w:rsid w:val="00B335A7"/>
    <w:rPr>
      <w:rFonts w:ascii="Arial" w:hAnsi="Arial" w:cs="Arial"/>
      <w:b/>
      <w:color w:val="002060"/>
      <w:sz w:val="24"/>
      <w:szCs w:val="22"/>
      <w:lang w:val="en-GB"/>
    </w:rPr>
  </w:style>
  <w:style w:type="character" w:customStyle="1" w:styleId="Heading5Char">
    <w:name w:val="Heading 5 Char"/>
    <w:rsid w:val="00B335A7"/>
    <w:rPr>
      <w:rFonts w:ascii="Calibri" w:eastAsia="Times New Roman" w:hAnsi="Calibri" w:cs="Times New Roman"/>
      <w:b/>
      <w:bCs/>
      <w:i/>
      <w:iCs/>
      <w:sz w:val="26"/>
      <w:szCs w:val="26"/>
      <w:lang w:val="en-GB"/>
    </w:rPr>
  </w:style>
  <w:style w:type="character" w:customStyle="1" w:styleId="DateChar">
    <w:name w:val="Date Char"/>
    <w:rsid w:val="00B335A7"/>
    <w:rPr>
      <w:sz w:val="24"/>
      <w:szCs w:val="24"/>
      <w:lang w:val="en-GB"/>
    </w:rPr>
  </w:style>
  <w:style w:type="character" w:customStyle="1" w:styleId="FooterChar">
    <w:name w:val="Footer Char"/>
    <w:rsid w:val="00B335A7"/>
    <w:rPr>
      <w:rFonts w:eastAsia="MS Mincho" w:cs="Times New Roman"/>
      <w:sz w:val="24"/>
      <w:szCs w:val="24"/>
      <w:lang w:val="en-US" w:eastAsia="ja-JP"/>
    </w:rPr>
  </w:style>
  <w:style w:type="character" w:customStyle="1" w:styleId="CommentReference1">
    <w:name w:val="Comment Reference1"/>
    <w:rsid w:val="00B335A7"/>
    <w:rPr>
      <w:sz w:val="16"/>
    </w:rPr>
  </w:style>
  <w:style w:type="character" w:styleId="-">
    <w:name w:val="Hyperlink"/>
    <w:uiPriority w:val="99"/>
    <w:rsid w:val="00B335A7"/>
    <w:rPr>
      <w:color w:val="0000FF"/>
      <w:u w:val="single"/>
    </w:rPr>
  </w:style>
  <w:style w:type="character" w:customStyle="1" w:styleId="HeaderChar">
    <w:name w:val="Header Char"/>
    <w:aliases w:val="hd Char"/>
    <w:rsid w:val="00B335A7"/>
    <w:rPr>
      <w:rFonts w:cs="Times New Roman"/>
      <w:sz w:val="24"/>
      <w:szCs w:val="24"/>
      <w:lang w:val="en-GB"/>
    </w:rPr>
  </w:style>
  <w:style w:type="character" w:styleId="a3">
    <w:name w:val="page number"/>
    <w:rsid w:val="00B335A7"/>
    <w:rPr>
      <w:rFonts w:cs="Times New Roman"/>
    </w:rPr>
  </w:style>
  <w:style w:type="character" w:customStyle="1" w:styleId="BalloonTextChar">
    <w:name w:val="Balloon Text Char"/>
    <w:rsid w:val="00B335A7"/>
    <w:rPr>
      <w:rFonts w:ascii="Tahoma" w:hAnsi="Tahoma" w:cs="Tahoma"/>
      <w:sz w:val="16"/>
      <w:szCs w:val="16"/>
      <w:lang w:val="en-GB"/>
    </w:rPr>
  </w:style>
  <w:style w:type="character" w:customStyle="1" w:styleId="CommentTextChar">
    <w:name w:val="Comment Text Char"/>
    <w:uiPriority w:val="99"/>
    <w:rsid w:val="00B335A7"/>
    <w:rPr>
      <w:rFonts w:cs="Times New Roman"/>
      <w:lang w:val="en-GB"/>
    </w:rPr>
  </w:style>
  <w:style w:type="character" w:customStyle="1" w:styleId="CommentSubjectChar">
    <w:name w:val="Comment Subject Char"/>
    <w:rsid w:val="00B335A7"/>
    <w:rPr>
      <w:rFonts w:cs="Times New Roman"/>
      <w:b/>
      <w:bCs/>
      <w:lang w:val="en-GB"/>
    </w:rPr>
  </w:style>
  <w:style w:type="character" w:customStyle="1" w:styleId="BodyTextChar">
    <w:name w:val="Body Text Char"/>
    <w:rsid w:val="00B335A7"/>
    <w:rPr>
      <w:rFonts w:cs="Times New Roman"/>
      <w:sz w:val="24"/>
      <w:szCs w:val="24"/>
      <w:lang w:val="en-GB"/>
    </w:rPr>
  </w:style>
  <w:style w:type="character" w:customStyle="1" w:styleId="11">
    <w:name w:val="Κείμενο κράτησης θέσης1"/>
    <w:rsid w:val="00B335A7"/>
    <w:rPr>
      <w:rFonts w:cs="Times New Roman"/>
      <w:color w:val="808080"/>
    </w:rPr>
  </w:style>
  <w:style w:type="character" w:customStyle="1" w:styleId="a4">
    <w:name w:val="Χαρακτήρες υποσημείωσης"/>
    <w:rsid w:val="00B335A7"/>
    <w:rPr>
      <w:rFonts w:cs="Times New Roman"/>
      <w:vertAlign w:val="superscript"/>
    </w:rPr>
  </w:style>
  <w:style w:type="character" w:customStyle="1" w:styleId="FootnoteTextChar">
    <w:name w:val="Footnote Text Char"/>
    <w:rsid w:val="00B335A7"/>
    <w:rPr>
      <w:rFonts w:ascii="Calibri" w:hAnsi="Calibri" w:cs="Times New Roman"/>
    </w:rPr>
  </w:style>
  <w:style w:type="character" w:customStyle="1" w:styleId="Heading3Char">
    <w:name w:val="Heading 3 Char"/>
    <w:rsid w:val="00B335A7"/>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B335A7"/>
    <w:rPr>
      <w:rFonts w:ascii="Arial" w:hAnsi="Arial" w:cs="Arial"/>
      <w:b/>
      <w:bCs/>
      <w:color w:val="333399"/>
      <w:sz w:val="28"/>
      <w:szCs w:val="32"/>
      <w:lang w:val="en-US"/>
    </w:rPr>
  </w:style>
  <w:style w:type="character" w:customStyle="1" w:styleId="Style1Char">
    <w:name w:val="Style1 Char"/>
    <w:rsid w:val="00B335A7"/>
    <w:rPr>
      <w:rFonts w:ascii="Calibri" w:hAnsi="Calibri" w:cs="Calibri"/>
      <w:b/>
      <w:bCs/>
      <w:color w:val="333399"/>
      <w:sz w:val="40"/>
      <w:szCs w:val="40"/>
      <w:lang w:val="en-US"/>
    </w:rPr>
  </w:style>
  <w:style w:type="character" w:customStyle="1" w:styleId="ContentsChar">
    <w:name w:val="Contents Char"/>
    <w:rsid w:val="00B335A7"/>
    <w:rPr>
      <w:rFonts w:ascii="Calibri" w:hAnsi="Calibri" w:cs="Calibri"/>
      <w:b/>
      <w:bCs/>
      <w:color w:val="333399"/>
      <w:sz w:val="28"/>
      <w:szCs w:val="32"/>
      <w:lang w:val="en-US"/>
    </w:rPr>
  </w:style>
  <w:style w:type="character" w:customStyle="1" w:styleId="EndnoteTextChar">
    <w:name w:val="Endnote Text Char"/>
    <w:rsid w:val="00B335A7"/>
    <w:rPr>
      <w:rFonts w:ascii="Calibri" w:hAnsi="Calibri" w:cs="Calibri"/>
      <w:lang w:val="en-GB"/>
    </w:rPr>
  </w:style>
  <w:style w:type="character" w:customStyle="1" w:styleId="a5">
    <w:name w:val="Χαρακτήρες σημείωσης τέλους"/>
    <w:rsid w:val="00B335A7"/>
    <w:rPr>
      <w:vertAlign w:val="superscript"/>
    </w:rPr>
  </w:style>
  <w:style w:type="character" w:customStyle="1" w:styleId="FootnoteReference2">
    <w:name w:val="Footnote Reference2"/>
    <w:rsid w:val="00B335A7"/>
    <w:rPr>
      <w:vertAlign w:val="superscript"/>
    </w:rPr>
  </w:style>
  <w:style w:type="character" w:customStyle="1" w:styleId="EndnoteReference1">
    <w:name w:val="Endnote Reference1"/>
    <w:rsid w:val="00B335A7"/>
    <w:rPr>
      <w:vertAlign w:val="superscript"/>
    </w:rPr>
  </w:style>
  <w:style w:type="character" w:customStyle="1" w:styleId="a6">
    <w:name w:val="Κουκκίδες"/>
    <w:rsid w:val="00B335A7"/>
    <w:rPr>
      <w:rFonts w:ascii="OpenSymbol" w:eastAsia="OpenSymbol" w:hAnsi="OpenSymbol" w:cs="OpenSymbol"/>
    </w:rPr>
  </w:style>
  <w:style w:type="character" w:styleId="a7">
    <w:name w:val="Strong"/>
    <w:qFormat/>
    <w:rsid w:val="00B335A7"/>
    <w:rPr>
      <w:b/>
      <w:bCs/>
    </w:rPr>
  </w:style>
  <w:style w:type="character" w:customStyle="1" w:styleId="12">
    <w:name w:val="Προεπιλεγμένη γραμματοσειρά1"/>
    <w:rsid w:val="00B335A7"/>
  </w:style>
  <w:style w:type="character" w:customStyle="1" w:styleId="a8">
    <w:name w:val="Σύμβολο υποσημείωσης"/>
    <w:rsid w:val="00B335A7"/>
    <w:rPr>
      <w:vertAlign w:val="superscript"/>
    </w:rPr>
  </w:style>
  <w:style w:type="character" w:styleId="a9">
    <w:name w:val="Emphasis"/>
    <w:qFormat/>
    <w:rsid w:val="00B335A7"/>
    <w:rPr>
      <w:i/>
      <w:iCs/>
    </w:rPr>
  </w:style>
  <w:style w:type="character" w:customStyle="1" w:styleId="aa">
    <w:name w:val="Χαρακτήρες αρίθμησης"/>
    <w:rsid w:val="00B335A7"/>
  </w:style>
  <w:style w:type="character" w:customStyle="1" w:styleId="normalwithoutspacingChar">
    <w:name w:val="normal_without_spacing Char"/>
    <w:rsid w:val="00B335A7"/>
    <w:rPr>
      <w:rFonts w:ascii="Calibri" w:hAnsi="Calibri" w:cs="Calibri"/>
      <w:sz w:val="22"/>
      <w:szCs w:val="24"/>
    </w:rPr>
  </w:style>
  <w:style w:type="character" w:customStyle="1" w:styleId="FootnoteTextChar1">
    <w:name w:val="Footnote Text Char1"/>
    <w:rsid w:val="00B335A7"/>
    <w:rPr>
      <w:rFonts w:ascii="Calibri" w:hAnsi="Calibri" w:cs="Calibri"/>
      <w:lang w:val="en-IE" w:eastAsia="zh-CN"/>
    </w:rPr>
  </w:style>
  <w:style w:type="character" w:customStyle="1" w:styleId="foothangingChar">
    <w:name w:val="foot_hanging Char"/>
    <w:rsid w:val="00B335A7"/>
    <w:rPr>
      <w:rFonts w:ascii="Calibri" w:hAnsi="Calibri" w:cs="Calibri"/>
      <w:sz w:val="18"/>
      <w:szCs w:val="18"/>
      <w:lang w:val="en-IE" w:eastAsia="zh-CN"/>
    </w:rPr>
  </w:style>
  <w:style w:type="character" w:customStyle="1" w:styleId="HTMLPreformattedChar">
    <w:name w:val="HTML Preformatted Char"/>
    <w:rsid w:val="00B335A7"/>
    <w:rPr>
      <w:rFonts w:ascii="Courier New" w:hAnsi="Courier New" w:cs="Courier New"/>
    </w:rPr>
  </w:style>
  <w:style w:type="character" w:customStyle="1" w:styleId="apple-converted-space">
    <w:name w:val="apple-converted-space"/>
    <w:basedOn w:val="WW-DefaultParagraphFont11111111111111"/>
    <w:rsid w:val="00B335A7"/>
  </w:style>
  <w:style w:type="character" w:customStyle="1" w:styleId="BodyTextIndent3Char">
    <w:name w:val="Body Text Indent 3 Char"/>
    <w:rsid w:val="00B335A7"/>
    <w:rPr>
      <w:rFonts w:ascii="Calibri" w:hAnsi="Calibri" w:cs="Calibri"/>
      <w:sz w:val="16"/>
      <w:szCs w:val="16"/>
      <w:lang w:val="en-GB"/>
    </w:rPr>
  </w:style>
  <w:style w:type="character" w:customStyle="1" w:styleId="WW-FootnoteReference">
    <w:name w:val="WW-Footnote Reference"/>
    <w:rsid w:val="00B335A7"/>
    <w:rPr>
      <w:vertAlign w:val="superscript"/>
    </w:rPr>
  </w:style>
  <w:style w:type="character" w:customStyle="1" w:styleId="WW-EndnoteReference">
    <w:name w:val="WW-Endnote Reference"/>
    <w:rsid w:val="00B335A7"/>
    <w:rPr>
      <w:vertAlign w:val="superscript"/>
    </w:rPr>
  </w:style>
  <w:style w:type="character" w:customStyle="1" w:styleId="FootnoteReference1">
    <w:name w:val="Footnote Reference1"/>
    <w:rsid w:val="00B335A7"/>
    <w:rPr>
      <w:vertAlign w:val="superscript"/>
    </w:rPr>
  </w:style>
  <w:style w:type="character" w:customStyle="1" w:styleId="FootnoteTextChar2">
    <w:name w:val="Footnote Text Char2"/>
    <w:rsid w:val="00B335A7"/>
    <w:rPr>
      <w:rFonts w:ascii="Calibri" w:hAnsi="Calibri" w:cs="Calibri"/>
      <w:sz w:val="18"/>
      <w:lang w:val="en-IE" w:eastAsia="zh-CN"/>
    </w:rPr>
  </w:style>
  <w:style w:type="character" w:customStyle="1" w:styleId="foothangingChar1">
    <w:name w:val="foot_hanging Char1"/>
    <w:rsid w:val="00B335A7"/>
    <w:rPr>
      <w:rFonts w:ascii="Calibri" w:hAnsi="Calibri" w:cs="Calibri"/>
      <w:sz w:val="18"/>
      <w:szCs w:val="18"/>
      <w:lang w:val="en-IE" w:eastAsia="zh-CN"/>
    </w:rPr>
  </w:style>
  <w:style w:type="character" w:customStyle="1" w:styleId="footersChar">
    <w:name w:val="footers Char"/>
    <w:basedOn w:val="foothangingChar1"/>
    <w:rsid w:val="00B335A7"/>
    <w:rPr>
      <w:rFonts w:ascii="Calibri" w:hAnsi="Calibri" w:cs="Calibri"/>
      <w:sz w:val="18"/>
      <w:szCs w:val="18"/>
      <w:lang w:val="en-IE" w:eastAsia="zh-CN"/>
    </w:rPr>
  </w:style>
  <w:style w:type="character" w:customStyle="1" w:styleId="CommentTextChar1">
    <w:name w:val="Comment Text Char1"/>
    <w:rsid w:val="00B335A7"/>
    <w:rPr>
      <w:rFonts w:ascii="Calibri" w:hAnsi="Calibri" w:cs="Calibri"/>
      <w:lang w:val="en-GB" w:eastAsia="zh-CN"/>
    </w:rPr>
  </w:style>
  <w:style w:type="character" w:customStyle="1" w:styleId="HTMLPreformattedChar1">
    <w:name w:val="HTML Preformatted Char1"/>
    <w:rsid w:val="00B335A7"/>
    <w:rPr>
      <w:rFonts w:ascii="Courier New" w:hAnsi="Courier New" w:cs="Courier New"/>
      <w:lang w:eastAsia="zh-CN"/>
    </w:rPr>
  </w:style>
  <w:style w:type="character" w:customStyle="1" w:styleId="BodyText3Char">
    <w:name w:val="Body Text 3 Char"/>
    <w:rsid w:val="00B335A7"/>
    <w:rPr>
      <w:rFonts w:ascii="Calibri" w:hAnsi="Calibri" w:cs="Calibri"/>
      <w:sz w:val="16"/>
      <w:szCs w:val="16"/>
      <w:lang w:val="en-GB" w:eastAsia="zh-CN"/>
    </w:rPr>
  </w:style>
  <w:style w:type="character" w:customStyle="1" w:styleId="WW-FootnoteReference1">
    <w:name w:val="WW-Footnote Reference1"/>
    <w:rsid w:val="00B335A7"/>
    <w:rPr>
      <w:vertAlign w:val="superscript"/>
    </w:rPr>
  </w:style>
  <w:style w:type="character" w:customStyle="1" w:styleId="WW-EndnoteReference1">
    <w:name w:val="WW-Endnote Reference1"/>
    <w:rsid w:val="00B335A7"/>
    <w:rPr>
      <w:vertAlign w:val="superscript"/>
    </w:rPr>
  </w:style>
  <w:style w:type="character" w:customStyle="1" w:styleId="WW-FootnoteReference2">
    <w:name w:val="WW-Footnote Reference2"/>
    <w:rsid w:val="00B335A7"/>
    <w:rPr>
      <w:vertAlign w:val="superscript"/>
    </w:rPr>
  </w:style>
  <w:style w:type="character" w:customStyle="1" w:styleId="WW-EndnoteReference2">
    <w:name w:val="WW-Endnote Reference2"/>
    <w:rsid w:val="00B335A7"/>
    <w:rPr>
      <w:vertAlign w:val="superscript"/>
    </w:rPr>
  </w:style>
  <w:style w:type="character" w:customStyle="1" w:styleId="FootnoteTextChar3">
    <w:name w:val="Footnote Text Char3"/>
    <w:rsid w:val="00B335A7"/>
    <w:rPr>
      <w:rFonts w:ascii="Calibri" w:hAnsi="Calibri" w:cs="Calibri"/>
      <w:sz w:val="18"/>
      <w:lang w:val="en-IE" w:eastAsia="zh-CN"/>
    </w:rPr>
  </w:style>
  <w:style w:type="character" w:customStyle="1" w:styleId="foothangingChar2">
    <w:name w:val="foot_hanging Char2"/>
    <w:rsid w:val="00B335A7"/>
    <w:rPr>
      <w:rFonts w:ascii="Calibri" w:hAnsi="Calibri" w:cs="Calibri"/>
      <w:sz w:val="18"/>
      <w:szCs w:val="18"/>
      <w:lang w:val="en-IE" w:eastAsia="zh-CN"/>
    </w:rPr>
  </w:style>
  <w:style w:type="character" w:customStyle="1" w:styleId="footersChar1">
    <w:name w:val="footers Char1"/>
    <w:basedOn w:val="foothangingChar2"/>
    <w:rsid w:val="00B335A7"/>
    <w:rPr>
      <w:rFonts w:ascii="Calibri" w:hAnsi="Calibri" w:cs="Calibri"/>
      <w:sz w:val="18"/>
      <w:szCs w:val="18"/>
      <w:lang w:val="en-IE" w:eastAsia="zh-CN"/>
    </w:rPr>
  </w:style>
  <w:style w:type="character" w:customStyle="1" w:styleId="foootChar">
    <w:name w:val="fooot Char"/>
    <w:basedOn w:val="footersChar1"/>
    <w:rsid w:val="00B335A7"/>
    <w:rPr>
      <w:rFonts w:ascii="Calibri" w:hAnsi="Calibri" w:cs="Calibri"/>
      <w:sz w:val="18"/>
      <w:szCs w:val="18"/>
      <w:lang w:val="en-IE" w:eastAsia="zh-CN"/>
    </w:rPr>
  </w:style>
  <w:style w:type="character" w:customStyle="1" w:styleId="13">
    <w:name w:val="Παραπομπή υποσημείωσης1"/>
    <w:rsid w:val="00B335A7"/>
    <w:rPr>
      <w:vertAlign w:val="superscript"/>
    </w:rPr>
  </w:style>
  <w:style w:type="character" w:customStyle="1" w:styleId="14">
    <w:name w:val="Παραπομπή σημείωσης τέλους1"/>
    <w:rsid w:val="00B335A7"/>
    <w:rPr>
      <w:vertAlign w:val="superscript"/>
    </w:rPr>
  </w:style>
  <w:style w:type="character" w:customStyle="1" w:styleId="Char">
    <w:name w:val="Κείμενο πλαισίου Char"/>
    <w:rsid w:val="00B335A7"/>
    <w:rPr>
      <w:rFonts w:ascii="Tahoma" w:hAnsi="Tahoma" w:cs="Tahoma"/>
      <w:sz w:val="16"/>
      <w:szCs w:val="16"/>
      <w:lang w:val="en-GB"/>
    </w:rPr>
  </w:style>
  <w:style w:type="character" w:customStyle="1" w:styleId="15">
    <w:name w:val="Παραπομπή σχολίου1"/>
    <w:rsid w:val="00B335A7"/>
    <w:rPr>
      <w:sz w:val="16"/>
      <w:szCs w:val="16"/>
    </w:rPr>
  </w:style>
  <w:style w:type="character" w:customStyle="1" w:styleId="Char0">
    <w:name w:val="Κείμενο σχολίου Char"/>
    <w:rsid w:val="00B335A7"/>
    <w:rPr>
      <w:rFonts w:ascii="Calibri" w:hAnsi="Calibri" w:cs="Calibri"/>
      <w:lang w:val="en-GB"/>
    </w:rPr>
  </w:style>
  <w:style w:type="character" w:customStyle="1" w:styleId="Char1">
    <w:name w:val="Θέμα σχολίου Char"/>
    <w:rsid w:val="00B335A7"/>
    <w:rPr>
      <w:rFonts w:ascii="Calibri" w:hAnsi="Calibri" w:cs="Calibri"/>
      <w:b/>
      <w:bCs/>
      <w:lang w:val="en-GB"/>
    </w:rPr>
  </w:style>
  <w:style w:type="character" w:customStyle="1" w:styleId="-HTMLChar">
    <w:name w:val="Προ-διαμορφωμένο HTML Char"/>
    <w:rsid w:val="00B335A7"/>
    <w:rPr>
      <w:rFonts w:ascii="Courier New" w:eastAsia="Times New Roman" w:hAnsi="Courier New" w:cs="Courier New"/>
    </w:rPr>
  </w:style>
  <w:style w:type="character" w:customStyle="1" w:styleId="WW-FootnoteReference3">
    <w:name w:val="WW-Footnote Reference3"/>
    <w:rsid w:val="00B335A7"/>
    <w:rPr>
      <w:vertAlign w:val="superscript"/>
    </w:rPr>
  </w:style>
  <w:style w:type="character" w:customStyle="1" w:styleId="WW-EndnoteReference3">
    <w:name w:val="WW-Endnote Reference3"/>
    <w:rsid w:val="00B335A7"/>
    <w:rPr>
      <w:vertAlign w:val="superscript"/>
    </w:rPr>
  </w:style>
  <w:style w:type="character" w:customStyle="1" w:styleId="WW-FootnoteReference4">
    <w:name w:val="WW-Footnote Reference4"/>
    <w:rsid w:val="00B335A7"/>
    <w:rPr>
      <w:vertAlign w:val="superscript"/>
    </w:rPr>
  </w:style>
  <w:style w:type="character" w:customStyle="1" w:styleId="WW-EndnoteReference4">
    <w:name w:val="WW-Endnote Reference4"/>
    <w:rsid w:val="00B335A7"/>
    <w:rPr>
      <w:vertAlign w:val="superscript"/>
    </w:rPr>
  </w:style>
  <w:style w:type="character" w:customStyle="1" w:styleId="WW-FootnoteReference5">
    <w:name w:val="WW-Footnote Reference5"/>
    <w:rsid w:val="00B335A7"/>
    <w:rPr>
      <w:vertAlign w:val="superscript"/>
    </w:rPr>
  </w:style>
  <w:style w:type="character" w:customStyle="1" w:styleId="WW-EndnoteReference5">
    <w:name w:val="WW-Endnote Reference5"/>
    <w:rsid w:val="00B335A7"/>
    <w:rPr>
      <w:vertAlign w:val="superscript"/>
    </w:rPr>
  </w:style>
  <w:style w:type="character" w:customStyle="1" w:styleId="WW-FootnoteReference6">
    <w:name w:val="WW-Footnote Reference6"/>
    <w:rsid w:val="00B335A7"/>
    <w:rPr>
      <w:vertAlign w:val="superscript"/>
    </w:rPr>
  </w:style>
  <w:style w:type="character" w:styleId="-0">
    <w:name w:val="FollowedHyperlink"/>
    <w:rsid w:val="00B335A7"/>
    <w:rPr>
      <w:color w:val="800000"/>
      <w:u w:val="single"/>
    </w:rPr>
  </w:style>
  <w:style w:type="character" w:customStyle="1" w:styleId="WW-EndnoteReference6">
    <w:name w:val="WW-Endnote Reference6"/>
    <w:rsid w:val="00B335A7"/>
    <w:rPr>
      <w:vertAlign w:val="superscript"/>
    </w:rPr>
  </w:style>
  <w:style w:type="character" w:customStyle="1" w:styleId="WW-FootnoteReference7">
    <w:name w:val="WW-Footnote Reference7"/>
    <w:rsid w:val="00B335A7"/>
    <w:rPr>
      <w:vertAlign w:val="superscript"/>
    </w:rPr>
  </w:style>
  <w:style w:type="character" w:customStyle="1" w:styleId="WW-EndnoteReference7">
    <w:name w:val="WW-Endnote Reference7"/>
    <w:rsid w:val="00B335A7"/>
    <w:rPr>
      <w:vertAlign w:val="superscript"/>
    </w:rPr>
  </w:style>
  <w:style w:type="character" w:customStyle="1" w:styleId="WW-FootnoteReference8">
    <w:name w:val="WW-Footnote Reference8"/>
    <w:rsid w:val="00B335A7"/>
    <w:rPr>
      <w:vertAlign w:val="superscript"/>
    </w:rPr>
  </w:style>
  <w:style w:type="character" w:customStyle="1" w:styleId="WW-EndnoteReference8">
    <w:name w:val="WW-Endnote Reference8"/>
    <w:rsid w:val="00B335A7"/>
    <w:rPr>
      <w:vertAlign w:val="superscript"/>
    </w:rPr>
  </w:style>
  <w:style w:type="character" w:customStyle="1" w:styleId="WW-FootnoteReference9">
    <w:name w:val="WW-Footnote Reference9"/>
    <w:rsid w:val="00B335A7"/>
    <w:rPr>
      <w:vertAlign w:val="superscript"/>
    </w:rPr>
  </w:style>
  <w:style w:type="character" w:customStyle="1" w:styleId="WW-EndnoteReference9">
    <w:name w:val="WW-Endnote Reference9"/>
    <w:rsid w:val="00B335A7"/>
    <w:rPr>
      <w:vertAlign w:val="superscript"/>
    </w:rPr>
  </w:style>
  <w:style w:type="character" w:customStyle="1" w:styleId="WW-FootnoteReference10">
    <w:name w:val="WW-Footnote Reference10"/>
    <w:rsid w:val="00B335A7"/>
    <w:rPr>
      <w:vertAlign w:val="superscript"/>
    </w:rPr>
  </w:style>
  <w:style w:type="character" w:customStyle="1" w:styleId="WW-EndnoteReference10">
    <w:name w:val="WW-Endnote Reference10"/>
    <w:rsid w:val="00B335A7"/>
    <w:rPr>
      <w:vertAlign w:val="superscript"/>
    </w:rPr>
  </w:style>
  <w:style w:type="character" w:customStyle="1" w:styleId="WW-FootnoteReference11">
    <w:name w:val="WW-Footnote Reference11"/>
    <w:rsid w:val="00B335A7"/>
    <w:rPr>
      <w:vertAlign w:val="superscript"/>
    </w:rPr>
  </w:style>
  <w:style w:type="character" w:customStyle="1" w:styleId="WW-EndnoteReference11">
    <w:name w:val="WW-Endnote Reference11"/>
    <w:rsid w:val="00B335A7"/>
    <w:rPr>
      <w:vertAlign w:val="superscript"/>
    </w:rPr>
  </w:style>
  <w:style w:type="character" w:customStyle="1" w:styleId="WW-FootnoteReference12">
    <w:name w:val="WW-Footnote Reference12"/>
    <w:rsid w:val="00B335A7"/>
    <w:rPr>
      <w:vertAlign w:val="superscript"/>
    </w:rPr>
  </w:style>
  <w:style w:type="character" w:customStyle="1" w:styleId="WW-EndnoteReference12">
    <w:name w:val="WW-Endnote Reference12"/>
    <w:rsid w:val="00B335A7"/>
    <w:rPr>
      <w:vertAlign w:val="superscript"/>
    </w:rPr>
  </w:style>
  <w:style w:type="character" w:customStyle="1" w:styleId="WW-FootnoteReference13">
    <w:name w:val="WW-Footnote Reference13"/>
    <w:rsid w:val="00B335A7"/>
    <w:rPr>
      <w:vertAlign w:val="superscript"/>
    </w:rPr>
  </w:style>
  <w:style w:type="character" w:customStyle="1" w:styleId="WW-EndnoteReference13">
    <w:name w:val="WW-Endnote Reference13"/>
    <w:rsid w:val="00B335A7"/>
    <w:rPr>
      <w:vertAlign w:val="superscript"/>
    </w:rPr>
  </w:style>
  <w:style w:type="character" w:customStyle="1" w:styleId="22">
    <w:name w:val="Παραπομπή υποσημείωσης2"/>
    <w:rsid w:val="00B335A7"/>
    <w:rPr>
      <w:vertAlign w:val="superscript"/>
    </w:rPr>
  </w:style>
  <w:style w:type="character" w:customStyle="1" w:styleId="23">
    <w:name w:val="Παραπομπή σημείωσης τέλους2"/>
    <w:rsid w:val="00B335A7"/>
    <w:rPr>
      <w:vertAlign w:val="superscript"/>
    </w:rPr>
  </w:style>
  <w:style w:type="character" w:customStyle="1" w:styleId="24">
    <w:name w:val="Παραπομπή υποσημείωσης2"/>
    <w:rsid w:val="00B335A7"/>
    <w:rPr>
      <w:vertAlign w:val="superscript"/>
    </w:rPr>
  </w:style>
  <w:style w:type="character" w:customStyle="1" w:styleId="25">
    <w:name w:val="Παραπομπή σημείωσης τέλους2"/>
    <w:rsid w:val="00B335A7"/>
    <w:rPr>
      <w:vertAlign w:val="superscript"/>
    </w:rPr>
  </w:style>
  <w:style w:type="character" w:customStyle="1" w:styleId="WW-FootnoteReference14">
    <w:name w:val="WW-Footnote Reference14"/>
    <w:rsid w:val="00B335A7"/>
    <w:rPr>
      <w:vertAlign w:val="superscript"/>
    </w:rPr>
  </w:style>
  <w:style w:type="character" w:customStyle="1" w:styleId="WW-EndnoteReference14">
    <w:name w:val="WW-Endnote Reference14"/>
    <w:rsid w:val="00B335A7"/>
    <w:rPr>
      <w:vertAlign w:val="superscript"/>
    </w:rPr>
  </w:style>
  <w:style w:type="character" w:styleId="ab">
    <w:name w:val="footnote reference"/>
    <w:aliases w:val="Footnote symbol,Footnote reference number,note TESI"/>
    <w:uiPriority w:val="99"/>
    <w:rsid w:val="00B335A7"/>
    <w:rPr>
      <w:vertAlign w:val="superscript"/>
    </w:rPr>
  </w:style>
  <w:style w:type="character" w:styleId="ac">
    <w:name w:val="endnote reference"/>
    <w:rsid w:val="00B335A7"/>
    <w:rPr>
      <w:vertAlign w:val="superscript"/>
    </w:rPr>
  </w:style>
  <w:style w:type="paragraph" w:customStyle="1" w:styleId="ad">
    <w:name w:val="Επικεφαλίδα"/>
    <w:basedOn w:val="a"/>
    <w:next w:val="ae"/>
    <w:rsid w:val="00B335A7"/>
    <w:pPr>
      <w:keepNext/>
      <w:spacing w:before="240"/>
    </w:pPr>
    <w:rPr>
      <w:rFonts w:ascii="Liberation Sans" w:eastAsia="Microsoft YaHei" w:hAnsi="Liberation Sans" w:cs="Mangal"/>
      <w:sz w:val="28"/>
      <w:szCs w:val="28"/>
    </w:rPr>
  </w:style>
  <w:style w:type="paragraph" w:styleId="ae">
    <w:name w:val="Body Text"/>
    <w:basedOn w:val="a"/>
    <w:rsid w:val="00B335A7"/>
    <w:pPr>
      <w:spacing w:after="240"/>
    </w:pPr>
  </w:style>
  <w:style w:type="paragraph" w:styleId="af">
    <w:name w:val="List"/>
    <w:basedOn w:val="ae"/>
    <w:rsid w:val="00B335A7"/>
    <w:rPr>
      <w:rFonts w:cs="Mangal"/>
    </w:rPr>
  </w:style>
  <w:style w:type="paragraph" w:styleId="af0">
    <w:name w:val="caption"/>
    <w:basedOn w:val="a"/>
    <w:qFormat/>
    <w:rsid w:val="00B335A7"/>
    <w:pPr>
      <w:suppressLineNumbers/>
      <w:spacing w:before="120"/>
    </w:pPr>
    <w:rPr>
      <w:rFonts w:cs="Mangal"/>
      <w:i/>
      <w:iCs/>
      <w:sz w:val="24"/>
    </w:rPr>
  </w:style>
  <w:style w:type="paragraph" w:customStyle="1" w:styleId="af1">
    <w:name w:val="Ευρετήριο"/>
    <w:basedOn w:val="a"/>
    <w:rsid w:val="00B335A7"/>
    <w:pPr>
      <w:suppressLineNumbers/>
    </w:pPr>
    <w:rPr>
      <w:rFonts w:cs="Mangal"/>
    </w:rPr>
  </w:style>
  <w:style w:type="paragraph" w:customStyle="1" w:styleId="16">
    <w:name w:val="Λεζάντα1"/>
    <w:basedOn w:val="a"/>
    <w:rsid w:val="00B335A7"/>
    <w:pPr>
      <w:suppressLineNumbers/>
      <w:spacing w:before="120"/>
    </w:pPr>
    <w:rPr>
      <w:rFonts w:cs="Mangal"/>
      <w:i/>
      <w:iCs/>
      <w:sz w:val="24"/>
    </w:rPr>
  </w:style>
  <w:style w:type="paragraph" w:customStyle="1" w:styleId="26">
    <w:name w:val="Λεζάντα2"/>
    <w:basedOn w:val="a"/>
    <w:rsid w:val="00B335A7"/>
    <w:pPr>
      <w:suppressLineNumbers/>
      <w:spacing w:before="120"/>
    </w:pPr>
    <w:rPr>
      <w:rFonts w:cs="Mangal"/>
      <w:i/>
      <w:iCs/>
      <w:sz w:val="24"/>
    </w:rPr>
  </w:style>
  <w:style w:type="paragraph" w:customStyle="1" w:styleId="Caption1">
    <w:name w:val="Caption1"/>
    <w:basedOn w:val="a"/>
    <w:rsid w:val="00B335A7"/>
    <w:pPr>
      <w:suppressLineNumbers/>
      <w:spacing w:before="120"/>
    </w:pPr>
    <w:rPr>
      <w:rFonts w:cs="Mangal"/>
      <w:i/>
      <w:iCs/>
      <w:sz w:val="24"/>
    </w:rPr>
  </w:style>
  <w:style w:type="paragraph" w:customStyle="1" w:styleId="WW-Caption">
    <w:name w:val="WW-Caption"/>
    <w:basedOn w:val="a"/>
    <w:rsid w:val="00B335A7"/>
    <w:pPr>
      <w:suppressLineNumbers/>
      <w:spacing w:before="120"/>
    </w:pPr>
    <w:rPr>
      <w:rFonts w:cs="Mangal"/>
      <w:i/>
      <w:iCs/>
      <w:sz w:val="24"/>
    </w:rPr>
  </w:style>
  <w:style w:type="paragraph" w:customStyle="1" w:styleId="WW-Caption1">
    <w:name w:val="WW-Caption1"/>
    <w:basedOn w:val="a"/>
    <w:rsid w:val="00B335A7"/>
    <w:pPr>
      <w:suppressLineNumbers/>
      <w:spacing w:before="120"/>
    </w:pPr>
    <w:rPr>
      <w:rFonts w:cs="Mangal"/>
      <w:i/>
      <w:iCs/>
      <w:sz w:val="24"/>
    </w:rPr>
  </w:style>
  <w:style w:type="paragraph" w:customStyle="1" w:styleId="WW-Caption11">
    <w:name w:val="WW-Caption11"/>
    <w:basedOn w:val="a"/>
    <w:rsid w:val="00B335A7"/>
    <w:pPr>
      <w:suppressLineNumbers/>
      <w:spacing w:before="120"/>
    </w:pPr>
    <w:rPr>
      <w:rFonts w:cs="Mangal"/>
      <w:i/>
      <w:iCs/>
      <w:sz w:val="24"/>
    </w:rPr>
  </w:style>
  <w:style w:type="paragraph" w:customStyle="1" w:styleId="WW-Caption111">
    <w:name w:val="WW-Caption111"/>
    <w:basedOn w:val="a"/>
    <w:rsid w:val="00B335A7"/>
    <w:pPr>
      <w:suppressLineNumbers/>
      <w:spacing w:before="120"/>
    </w:pPr>
    <w:rPr>
      <w:rFonts w:cs="Mangal"/>
      <w:i/>
      <w:iCs/>
      <w:sz w:val="24"/>
    </w:rPr>
  </w:style>
  <w:style w:type="paragraph" w:customStyle="1" w:styleId="WW-Caption1111">
    <w:name w:val="WW-Caption1111"/>
    <w:basedOn w:val="a"/>
    <w:rsid w:val="00B335A7"/>
    <w:pPr>
      <w:suppressLineNumbers/>
      <w:spacing w:before="120"/>
    </w:pPr>
    <w:rPr>
      <w:rFonts w:cs="Mangal"/>
      <w:i/>
      <w:iCs/>
      <w:sz w:val="24"/>
    </w:rPr>
  </w:style>
  <w:style w:type="paragraph" w:customStyle="1" w:styleId="WW-Caption11111">
    <w:name w:val="WW-Caption11111"/>
    <w:basedOn w:val="a"/>
    <w:rsid w:val="00B335A7"/>
    <w:pPr>
      <w:suppressLineNumbers/>
      <w:spacing w:before="120"/>
    </w:pPr>
    <w:rPr>
      <w:rFonts w:cs="Mangal"/>
      <w:i/>
      <w:iCs/>
      <w:sz w:val="24"/>
    </w:rPr>
  </w:style>
  <w:style w:type="paragraph" w:customStyle="1" w:styleId="WW-Caption111111">
    <w:name w:val="WW-Caption111111"/>
    <w:basedOn w:val="a"/>
    <w:rsid w:val="00B335A7"/>
    <w:pPr>
      <w:suppressLineNumbers/>
      <w:spacing w:before="120"/>
    </w:pPr>
    <w:rPr>
      <w:rFonts w:cs="Mangal"/>
      <w:i/>
      <w:iCs/>
      <w:sz w:val="24"/>
    </w:rPr>
  </w:style>
  <w:style w:type="paragraph" w:customStyle="1" w:styleId="WW-Caption1111111">
    <w:name w:val="WW-Caption1111111"/>
    <w:basedOn w:val="a"/>
    <w:rsid w:val="00B335A7"/>
    <w:pPr>
      <w:suppressLineNumbers/>
      <w:spacing w:before="120"/>
    </w:pPr>
    <w:rPr>
      <w:rFonts w:cs="Mangal"/>
      <w:i/>
      <w:iCs/>
      <w:sz w:val="24"/>
    </w:rPr>
  </w:style>
  <w:style w:type="paragraph" w:customStyle="1" w:styleId="WW-Caption11111111">
    <w:name w:val="WW-Caption11111111"/>
    <w:basedOn w:val="a"/>
    <w:rsid w:val="00B335A7"/>
    <w:pPr>
      <w:suppressLineNumbers/>
      <w:spacing w:before="120"/>
    </w:pPr>
    <w:rPr>
      <w:rFonts w:cs="Mangal"/>
      <w:i/>
      <w:iCs/>
      <w:sz w:val="24"/>
    </w:rPr>
  </w:style>
  <w:style w:type="paragraph" w:customStyle="1" w:styleId="WW-Caption111111111">
    <w:name w:val="WW-Caption111111111"/>
    <w:basedOn w:val="a"/>
    <w:rsid w:val="00B335A7"/>
    <w:pPr>
      <w:suppressLineNumbers/>
      <w:spacing w:before="120"/>
    </w:pPr>
    <w:rPr>
      <w:rFonts w:cs="Mangal"/>
      <w:i/>
      <w:iCs/>
      <w:sz w:val="24"/>
    </w:rPr>
  </w:style>
  <w:style w:type="paragraph" w:customStyle="1" w:styleId="WW-Caption1111111111">
    <w:name w:val="WW-Caption1111111111"/>
    <w:basedOn w:val="a"/>
    <w:rsid w:val="00B335A7"/>
    <w:pPr>
      <w:suppressLineNumbers/>
      <w:spacing w:before="120"/>
    </w:pPr>
    <w:rPr>
      <w:rFonts w:cs="Mangal"/>
      <w:i/>
      <w:iCs/>
      <w:sz w:val="24"/>
    </w:rPr>
  </w:style>
  <w:style w:type="paragraph" w:customStyle="1" w:styleId="17">
    <w:name w:val="Λεζάντα1"/>
    <w:basedOn w:val="a"/>
    <w:rsid w:val="00B335A7"/>
    <w:pPr>
      <w:suppressLineNumbers/>
      <w:spacing w:before="120"/>
    </w:pPr>
    <w:rPr>
      <w:rFonts w:cs="Mangal"/>
      <w:i/>
      <w:iCs/>
      <w:sz w:val="24"/>
    </w:rPr>
  </w:style>
  <w:style w:type="paragraph" w:customStyle="1" w:styleId="WW-Caption11111111111">
    <w:name w:val="WW-Caption11111111111"/>
    <w:basedOn w:val="a"/>
    <w:rsid w:val="00B335A7"/>
    <w:pPr>
      <w:suppressLineNumbers/>
      <w:spacing w:before="120"/>
    </w:pPr>
    <w:rPr>
      <w:rFonts w:cs="Mangal"/>
      <w:i/>
      <w:iCs/>
      <w:sz w:val="24"/>
    </w:rPr>
  </w:style>
  <w:style w:type="paragraph" w:customStyle="1" w:styleId="WW-Caption111111111111">
    <w:name w:val="WW-Caption111111111111"/>
    <w:basedOn w:val="a"/>
    <w:rsid w:val="00B335A7"/>
    <w:pPr>
      <w:suppressLineNumbers/>
      <w:spacing w:before="120"/>
    </w:pPr>
    <w:rPr>
      <w:rFonts w:cs="Mangal"/>
      <w:i/>
      <w:iCs/>
      <w:sz w:val="24"/>
    </w:rPr>
  </w:style>
  <w:style w:type="paragraph" w:customStyle="1" w:styleId="WW-Caption1111111111111">
    <w:name w:val="WW-Caption1111111111111"/>
    <w:basedOn w:val="a"/>
    <w:rsid w:val="00B335A7"/>
    <w:pPr>
      <w:suppressLineNumbers/>
      <w:spacing w:before="120"/>
    </w:pPr>
    <w:rPr>
      <w:rFonts w:cs="Mangal"/>
      <w:i/>
      <w:iCs/>
      <w:sz w:val="24"/>
    </w:rPr>
  </w:style>
  <w:style w:type="paragraph" w:customStyle="1" w:styleId="WW-Caption11111111111111">
    <w:name w:val="WW-Caption11111111111111"/>
    <w:basedOn w:val="a"/>
    <w:rsid w:val="00B335A7"/>
    <w:pPr>
      <w:suppressLineNumbers/>
      <w:spacing w:before="120"/>
    </w:pPr>
    <w:rPr>
      <w:rFonts w:cs="Mangal"/>
      <w:i/>
      <w:iCs/>
      <w:sz w:val="24"/>
    </w:rPr>
  </w:style>
  <w:style w:type="paragraph" w:customStyle="1" w:styleId="Bullet">
    <w:name w:val="Bullet"/>
    <w:basedOn w:val="a"/>
    <w:rsid w:val="00B335A7"/>
    <w:pPr>
      <w:numPr>
        <w:numId w:val="2"/>
      </w:numPr>
      <w:spacing w:after="100"/>
    </w:pPr>
    <w:rPr>
      <w:rFonts w:eastAsia="MS Mincho"/>
      <w:lang w:val="en-US" w:eastAsia="ja-JP"/>
    </w:rPr>
  </w:style>
  <w:style w:type="paragraph" w:customStyle="1" w:styleId="18">
    <w:name w:val="Ημερομηνία1"/>
    <w:basedOn w:val="a"/>
    <w:next w:val="a"/>
    <w:rsid w:val="00B335A7"/>
    <w:pPr>
      <w:spacing w:after="100"/>
    </w:pPr>
    <w:rPr>
      <w:rFonts w:eastAsia="MS Mincho"/>
      <w:lang w:val="en-US" w:eastAsia="ja-JP"/>
    </w:rPr>
  </w:style>
  <w:style w:type="paragraph" w:customStyle="1" w:styleId="DocTitle">
    <w:name w:val="Doc Title"/>
    <w:basedOn w:val="1"/>
    <w:rsid w:val="00B335A7"/>
  </w:style>
  <w:style w:type="paragraph" w:customStyle="1" w:styleId="inserttext">
    <w:name w:val="insert text"/>
    <w:basedOn w:val="a"/>
    <w:rsid w:val="00B335A7"/>
    <w:pPr>
      <w:spacing w:after="100"/>
      <w:ind w:left="794"/>
    </w:pPr>
    <w:rPr>
      <w:rFonts w:eastAsia="MS Mincho"/>
      <w:lang w:val="en-US" w:eastAsia="ja-JP"/>
    </w:rPr>
  </w:style>
  <w:style w:type="paragraph" w:styleId="af2">
    <w:name w:val="footer"/>
    <w:basedOn w:val="a"/>
    <w:rsid w:val="00B335A7"/>
    <w:pPr>
      <w:spacing w:after="100"/>
    </w:pPr>
    <w:rPr>
      <w:rFonts w:eastAsia="MS Mincho"/>
      <w:lang w:val="en-US" w:eastAsia="ja-JP"/>
    </w:rPr>
  </w:style>
  <w:style w:type="paragraph" w:styleId="af3">
    <w:name w:val="header"/>
    <w:aliases w:val="hd,ho,header odd,Header Titlos Prosforas"/>
    <w:basedOn w:val="a"/>
    <w:rsid w:val="00B335A7"/>
  </w:style>
  <w:style w:type="paragraph" w:customStyle="1" w:styleId="19">
    <w:name w:val="Κείμενο πλαισίου1"/>
    <w:basedOn w:val="a"/>
    <w:rsid w:val="00B335A7"/>
    <w:rPr>
      <w:sz w:val="16"/>
      <w:szCs w:val="16"/>
    </w:rPr>
  </w:style>
  <w:style w:type="paragraph" w:customStyle="1" w:styleId="CommentText1">
    <w:name w:val="Comment Text1"/>
    <w:basedOn w:val="a"/>
    <w:rsid w:val="00B335A7"/>
    <w:rPr>
      <w:sz w:val="20"/>
      <w:szCs w:val="20"/>
    </w:rPr>
  </w:style>
  <w:style w:type="paragraph" w:customStyle="1" w:styleId="CommentSubject1">
    <w:name w:val="Comment Subject1"/>
    <w:basedOn w:val="CommentText1"/>
    <w:next w:val="CommentText1"/>
    <w:rsid w:val="00B335A7"/>
    <w:rPr>
      <w:b/>
      <w:bCs/>
    </w:rPr>
  </w:style>
  <w:style w:type="paragraph" w:customStyle="1" w:styleId="1a">
    <w:name w:val="Αναθεώρηση1"/>
    <w:rsid w:val="00B335A7"/>
    <w:pPr>
      <w:suppressAutoHyphens/>
    </w:pPr>
    <w:rPr>
      <w:sz w:val="24"/>
      <w:szCs w:val="24"/>
      <w:lang w:val="en-GB" w:eastAsia="zh-CN"/>
    </w:rPr>
  </w:style>
  <w:style w:type="paragraph" w:customStyle="1" w:styleId="western">
    <w:name w:val="western"/>
    <w:basedOn w:val="a"/>
    <w:rsid w:val="00B335A7"/>
    <w:pPr>
      <w:spacing w:before="280" w:after="200"/>
    </w:pPr>
    <w:rPr>
      <w:rFonts w:ascii="Arial Unicode MS" w:eastAsia="Arial Unicode MS" w:hAnsi="Arial Unicode MS" w:cs="Arial Unicode MS"/>
    </w:rPr>
  </w:style>
  <w:style w:type="paragraph" w:customStyle="1" w:styleId="1b">
    <w:name w:val="Παράγραφος λίστας1"/>
    <w:basedOn w:val="a"/>
    <w:rsid w:val="00B335A7"/>
    <w:pPr>
      <w:spacing w:after="200"/>
      <w:ind w:left="720"/>
      <w:contextualSpacing/>
    </w:pPr>
  </w:style>
  <w:style w:type="paragraph" w:styleId="af4">
    <w:name w:val="footnote text"/>
    <w:basedOn w:val="a"/>
    <w:link w:val="Char2"/>
    <w:rsid w:val="00B335A7"/>
    <w:pPr>
      <w:spacing w:after="0"/>
      <w:ind w:left="425" w:hanging="425"/>
    </w:pPr>
    <w:rPr>
      <w:sz w:val="18"/>
      <w:szCs w:val="20"/>
      <w:lang w:val="en-IE"/>
    </w:rPr>
  </w:style>
  <w:style w:type="paragraph" w:styleId="1c">
    <w:name w:val="toc 1"/>
    <w:basedOn w:val="a"/>
    <w:next w:val="a"/>
    <w:uiPriority w:val="39"/>
    <w:rsid w:val="00B335A7"/>
    <w:pPr>
      <w:spacing w:before="120"/>
      <w:jc w:val="left"/>
    </w:pPr>
    <w:rPr>
      <w:b/>
      <w:bCs/>
      <w:caps/>
      <w:sz w:val="20"/>
      <w:szCs w:val="20"/>
    </w:rPr>
  </w:style>
  <w:style w:type="paragraph" w:styleId="28">
    <w:name w:val="toc 2"/>
    <w:basedOn w:val="a"/>
    <w:next w:val="a"/>
    <w:uiPriority w:val="39"/>
    <w:rsid w:val="00B335A7"/>
    <w:pPr>
      <w:spacing w:after="0"/>
      <w:ind w:left="220"/>
      <w:jc w:val="left"/>
    </w:pPr>
    <w:rPr>
      <w:smallCaps/>
      <w:sz w:val="20"/>
      <w:szCs w:val="20"/>
    </w:rPr>
  </w:style>
  <w:style w:type="paragraph" w:styleId="31">
    <w:name w:val="toc 3"/>
    <w:basedOn w:val="a"/>
    <w:next w:val="a"/>
    <w:uiPriority w:val="39"/>
    <w:rsid w:val="00B335A7"/>
    <w:pPr>
      <w:spacing w:after="0"/>
      <w:ind w:left="440"/>
      <w:jc w:val="left"/>
    </w:pPr>
    <w:rPr>
      <w:i/>
      <w:iCs/>
      <w:sz w:val="20"/>
      <w:szCs w:val="20"/>
    </w:rPr>
  </w:style>
  <w:style w:type="paragraph" w:styleId="40">
    <w:name w:val="toc 4"/>
    <w:basedOn w:val="a"/>
    <w:next w:val="a"/>
    <w:uiPriority w:val="39"/>
    <w:rsid w:val="00B335A7"/>
    <w:pPr>
      <w:spacing w:after="0"/>
      <w:ind w:left="660"/>
      <w:jc w:val="left"/>
    </w:pPr>
    <w:rPr>
      <w:sz w:val="18"/>
      <w:szCs w:val="18"/>
    </w:rPr>
  </w:style>
  <w:style w:type="paragraph" w:styleId="50">
    <w:name w:val="toc 5"/>
    <w:basedOn w:val="a"/>
    <w:next w:val="a"/>
    <w:uiPriority w:val="39"/>
    <w:rsid w:val="00B335A7"/>
    <w:pPr>
      <w:spacing w:after="0"/>
      <w:ind w:left="880"/>
      <w:jc w:val="left"/>
    </w:pPr>
    <w:rPr>
      <w:sz w:val="18"/>
      <w:szCs w:val="18"/>
    </w:rPr>
  </w:style>
  <w:style w:type="paragraph" w:styleId="60">
    <w:name w:val="toc 6"/>
    <w:basedOn w:val="a"/>
    <w:next w:val="a"/>
    <w:uiPriority w:val="39"/>
    <w:rsid w:val="00B335A7"/>
    <w:pPr>
      <w:spacing w:after="0"/>
      <w:ind w:left="1100"/>
      <w:jc w:val="left"/>
    </w:pPr>
    <w:rPr>
      <w:sz w:val="18"/>
      <w:szCs w:val="18"/>
    </w:rPr>
  </w:style>
  <w:style w:type="paragraph" w:styleId="70">
    <w:name w:val="toc 7"/>
    <w:basedOn w:val="a"/>
    <w:next w:val="a"/>
    <w:uiPriority w:val="39"/>
    <w:rsid w:val="00B335A7"/>
    <w:pPr>
      <w:spacing w:after="0"/>
      <w:ind w:left="1320"/>
      <w:jc w:val="left"/>
    </w:pPr>
    <w:rPr>
      <w:sz w:val="18"/>
      <w:szCs w:val="18"/>
    </w:rPr>
  </w:style>
  <w:style w:type="paragraph" w:styleId="80">
    <w:name w:val="toc 8"/>
    <w:basedOn w:val="a"/>
    <w:next w:val="a"/>
    <w:uiPriority w:val="39"/>
    <w:rsid w:val="00B335A7"/>
    <w:pPr>
      <w:spacing w:after="0"/>
      <w:ind w:left="1540"/>
      <w:jc w:val="left"/>
    </w:pPr>
    <w:rPr>
      <w:sz w:val="18"/>
      <w:szCs w:val="18"/>
    </w:rPr>
  </w:style>
  <w:style w:type="paragraph" w:styleId="90">
    <w:name w:val="toc 9"/>
    <w:basedOn w:val="a"/>
    <w:next w:val="a"/>
    <w:uiPriority w:val="39"/>
    <w:rsid w:val="00B335A7"/>
    <w:pPr>
      <w:spacing w:after="0"/>
      <w:ind w:left="1760"/>
      <w:jc w:val="left"/>
    </w:pPr>
    <w:rPr>
      <w:sz w:val="18"/>
      <w:szCs w:val="18"/>
    </w:rPr>
  </w:style>
  <w:style w:type="paragraph" w:customStyle="1" w:styleId="Style1">
    <w:name w:val="Style1"/>
    <w:basedOn w:val="DocTitle"/>
    <w:rsid w:val="00B335A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B335A7"/>
    <w:rPr>
      <w:rFonts w:ascii="Calibri" w:hAnsi="Calibri" w:cs="Calibri"/>
      <w:lang w:val="el-GR"/>
    </w:rPr>
  </w:style>
  <w:style w:type="paragraph" w:styleId="af5">
    <w:name w:val="endnote text"/>
    <w:basedOn w:val="a"/>
    <w:link w:val="Char3"/>
    <w:rsid w:val="00B335A7"/>
    <w:rPr>
      <w:sz w:val="20"/>
      <w:szCs w:val="20"/>
    </w:rPr>
  </w:style>
  <w:style w:type="paragraph" w:customStyle="1" w:styleId="Default">
    <w:name w:val="Default"/>
    <w:rsid w:val="00B335A7"/>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B335A7"/>
  </w:style>
  <w:style w:type="paragraph" w:styleId="af7">
    <w:name w:val="Body Text Indent"/>
    <w:basedOn w:val="a"/>
    <w:rsid w:val="00B335A7"/>
    <w:pPr>
      <w:ind w:firstLine="1134"/>
    </w:pPr>
    <w:rPr>
      <w:rFonts w:ascii="Arial" w:hAnsi="Arial" w:cs="Arial"/>
    </w:rPr>
  </w:style>
  <w:style w:type="paragraph" w:customStyle="1" w:styleId="normalwithoutspacing">
    <w:name w:val="normal_without_spacing"/>
    <w:basedOn w:val="a"/>
    <w:rsid w:val="00B335A7"/>
    <w:pPr>
      <w:spacing w:after="60"/>
    </w:pPr>
    <w:rPr>
      <w:lang w:val="el-GR"/>
    </w:rPr>
  </w:style>
  <w:style w:type="paragraph" w:customStyle="1" w:styleId="foothanging">
    <w:name w:val="foot_hanging"/>
    <w:basedOn w:val="af4"/>
    <w:rsid w:val="00B335A7"/>
    <w:pPr>
      <w:ind w:left="426" w:hanging="426"/>
    </w:pPr>
    <w:rPr>
      <w:szCs w:val="18"/>
    </w:rPr>
  </w:style>
  <w:style w:type="paragraph" w:customStyle="1" w:styleId="-HTML1">
    <w:name w:val="Προ-διαμορφωμένο HTML1"/>
    <w:basedOn w:val="a"/>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B335A7"/>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B335A7"/>
    <w:pPr>
      <w:suppressAutoHyphens w:val="0"/>
      <w:spacing w:line="312" w:lineRule="auto"/>
      <w:ind w:left="283"/>
    </w:pPr>
    <w:rPr>
      <w:rFonts w:cs="Times New Roman"/>
      <w:sz w:val="16"/>
      <w:szCs w:val="16"/>
    </w:rPr>
  </w:style>
  <w:style w:type="paragraph" w:customStyle="1" w:styleId="1d">
    <w:name w:val="Χωρίς διάστιχο1"/>
    <w:rsid w:val="00B335A7"/>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B335A7"/>
    <w:pPr>
      <w:suppressLineNumbers/>
    </w:pPr>
  </w:style>
  <w:style w:type="paragraph" w:customStyle="1" w:styleId="af9">
    <w:name w:val="Επικεφαλίδα πίνακα"/>
    <w:basedOn w:val="af8"/>
    <w:rsid w:val="00B335A7"/>
    <w:pPr>
      <w:jc w:val="center"/>
    </w:pPr>
    <w:rPr>
      <w:b/>
      <w:bCs/>
    </w:rPr>
  </w:style>
  <w:style w:type="paragraph" w:customStyle="1" w:styleId="footers">
    <w:name w:val="footers"/>
    <w:basedOn w:val="foothanging"/>
    <w:rsid w:val="00B335A7"/>
  </w:style>
  <w:style w:type="paragraph" w:customStyle="1" w:styleId="Standard">
    <w:name w:val="Standard"/>
    <w:rsid w:val="00B335A7"/>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B335A7"/>
    <w:pPr>
      <w:spacing w:after="120"/>
    </w:pPr>
  </w:style>
  <w:style w:type="paragraph" w:customStyle="1" w:styleId="Footnote">
    <w:name w:val="Footnote"/>
    <w:basedOn w:val="Standard"/>
    <w:rsid w:val="00B335A7"/>
    <w:pPr>
      <w:suppressLineNumbers/>
      <w:ind w:left="283" w:hanging="283"/>
    </w:pPr>
    <w:rPr>
      <w:sz w:val="20"/>
      <w:szCs w:val="20"/>
    </w:rPr>
  </w:style>
  <w:style w:type="paragraph" w:customStyle="1" w:styleId="311">
    <w:name w:val="Σώμα κείμενου 31"/>
    <w:basedOn w:val="a"/>
    <w:rsid w:val="00B335A7"/>
    <w:rPr>
      <w:sz w:val="16"/>
      <w:szCs w:val="16"/>
    </w:rPr>
  </w:style>
  <w:style w:type="paragraph" w:customStyle="1" w:styleId="fooot">
    <w:name w:val="fooot"/>
    <w:basedOn w:val="footers"/>
    <w:rsid w:val="00B335A7"/>
  </w:style>
  <w:style w:type="paragraph" w:styleId="afa">
    <w:name w:val="Balloon Text"/>
    <w:basedOn w:val="a"/>
    <w:rsid w:val="00B335A7"/>
    <w:pPr>
      <w:spacing w:after="0"/>
    </w:pPr>
    <w:rPr>
      <w:sz w:val="16"/>
      <w:szCs w:val="16"/>
    </w:rPr>
  </w:style>
  <w:style w:type="paragraph" w:customStyle="1" w:styleId="1e">
    <w:name w:val="Κείμενο σχολίου1"/>
    <w:basedOn w:val="a"/>
    <w:rsid w:val="00B335A7"/>
    <w:rPr>
      <w:sz w:val="20"/>
      <w:szCs w:val="20"/>
    </w:rPr>
  </w:style>
  <w:style w:type="paragraph" w:styleId="afb">
    <w:name w:val="annotation subject"/>
    <w:basedOn w:val="1e"/>
    <w:next w:val="1e"/>
    <w:rsid w:val="00B335A7"/>
    <w:rPr>
      <w:b/>
      <w:bCs/>
    </w:rPr>
  </w:style>
  <w:style w:type="paragraph" w:styleId="-HTML">
    <w:name w:val="HTML Preformatted"/>
    <w:basedOn w:val="a"/>
    <w:uiPriority w:val="99"/>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B335A7"/>
    <w:pPr>
      <w:suppressAutoHyphens/>
    </w:pPr>
    <w:rPr>
      <w:rFonts w:ascii="Calibri" w:hAnsi="Calibri" w:cs="Calibri"/>
      <w:sz w:val="22"/>
      <w:szCs w:val="24"/>
      <w:lang w:val="en-GB" w:eastAsia="zh-CN"/>
    </w:rPr>
  </w:style>
  <w:style w:type="paragraph" w:customStyle="1" w:styleId="21">
    <w:name w:val="Λίστα με κουκκίδες 21"/>
    <w:basedOn w:val="a"/>
    <w:rsid w:val="00B335A7"/>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B335A7"/>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ui-provider">
    <w:name w:val="ui-provider"/>
    <w:basedOn w:val="a0"/>
    <w:rsid w:val="002B2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99220425">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1387106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art79a" TargetMode="External"/><Relationship Id="rId3" Type="http://schemas.openxmlformats.org/officeDocument/2006/relationships/styles" Target="styles.xml"/><Relationship Id="rId21" Type="http://schemas.openxmlformats.org/officeDocument/2006/relationships/hyperlink" Target="http://www.hsppa.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hyperlink" Target="http://www.eaadhsy.gr/n4412/n4412fulltextlinks.html"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eaadhsy.g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eader" Target="header3.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eader" Target="header4.xml"/><Relationship Id="rId35" Type="http://schemas.openxmlformats.org/officeDocument/2006/relationships/fontTable" Target="fontTable.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80F96-E9B9-413A-8EA1-3D9330B9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36332</Words>
  <Characters>207093</Characters>
  <Application>Microsoft Office Word</Application>
  <DocSecurity>0</DocSecurity>
  <Lines>1725</Lines>
  <Paragraphs>485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2023-03-16T15:13:00Z</dcterms:created>
  <dcterms:modified xsi:type="dcterms:W3CDTF">2023-04-05T07:13:00Z</dcterms:modified>
</cp:coreProperties>
</file>